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2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342AF4">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AEE20F" w:rsidR="00067FE2" w:rsidRDefault="00B13612" w:rsidP="00F44236">
            <w:pPr>
              <w:pStyle w:val="Header"/>
            </w:pPr>
            <w:hyperlink r:id="rId11" w:history="1">
              <w:r w:rsidR="004E55C6" w:rsidRPr="004E55C6">
                <w:rPr>
                  <w:rStyle w:val="Hyperlink"/>
                </w:rPr>
                <w:t>1246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99A19E8" w:rsidR="00067FE2" w:rsidRDefault="009D4879" w:rsidP="00F44236">
            <w:pPr>
              <w:pStyle w:val="Header"/>
            </w:pPr>
            <w:r>
              <w:t>Energy Storage Resource Terminology Alignment for the Single-Model Era</w:t>
            </w:r>
          </w:p>
        </w:tc>
      </w:tr>
      <w:tr w:rsidR="001074DC" w:rsidRPr="00E01925" w14:paraId="398BCBF4" w14:textId="77777777" w:rsidTr="00BC2D06">
        <w:trPr>
          <w:trHeight w:val="518"/>
        </w:trPr>
        <w:tc>
          <w:tcPr>
            <w:tcW w:w="2880" w:type="dxa"/>
            <w:gridSpan w:val="2"/>
            <w:shd w:val="clear" w:color="auto" w:fill="FFFFFF"/>
            <w:vAlign w:val="center"/>
          </w:tcPr>
          <w:p w14:paraId="3A20C7F8" w14:textId="0320EEC1" w:rsidR="001074DC" w:rsidRPr="00E01925" w:rsidRDefault="001074DC" w:rsidP="001074D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2D396FD" w:rsidR="001074DC" w:rsidRPr="00E01925" w:rsidRDefault="0076220F" w:rsidP="001074DC">
            <w:pPr>
              <w:pStyle w:val="NormalArial"/>
              <w:spacing w:before="120" w:after="120"/>
            </w:pPr>
            <w:r>
              <w:t>November 14</w:t>
            </w:r>
            <w:r w:rsidR="001074DC">
              <w:t>, 2024</w:t>
            </w:r>
          </w:p>
        </w:tc>
      </w:tr>
      <w:tr w:rsidR="001074DC" w:rsidRPr="00E01925" w14:paraId="68C5450A" w14:textId="77777777" w:rsidTr="00BC2D06">
        <w:trPr>
          <w:trHeight w:val="518"/>
        </w:trPr>
        <w:tc>
          <w:tcPr>
            <w:tcW w:w="2880" w:type="dxa"/>
            <w:gridSpan w:val="2"/>
            <w:shd w:val="clear" w:color="auto" w:fill="FFFFFF"/>
            <w:vAlign w:val="center"/>
          </w:tcPr>
          <w:p w14:paraId="23421C78" w14:textId="00063EA9" w:rsidR="001074DC" w:rsidRPr="00E01925" w:rsidRDefault="001074DC" w:rsidP="001074DC">
            <w:pPr>
              <w:pStyle w:val="Header"/>
              <w:spacing w:before="120" w:after="120"/>
              <w:rPr>
                <w:bCs w:val="0"/>
              </w:rPr>
            </w:pPr>
            <w:r>
              <w:rPr>
                <w:bCs w:val="0"/>
              </w:rPr>
              <w:t>Action</w:t>
            </w:r>
          </w:p>
        </w:tc>
        <w:tc>
          <w:tcPr>
            <w:tcW w:w="7560" w:type="dxa"/>
            <w:gridSpan w:val="2"/>
            <w:vAlign w:val="center"/>
          </w:tcPr>
          <w:p w14:paraId="3A4AF5D2" w14:textId="0E3ABE45" w:rsidR="001074DC" w:rsidRDefault="00D011F0" w:rsidP="001074DC">
            <w:pPr>
              <w:pStyle w:val="NormalArial"/>
              <w:spacing w:before="120" w:after="120"/>
            </w:pPr>
            <w:r>
              <w:t>Recommended Approval</w:t>
            </w:r>
          </w:p>
        </w:tc>
      </w:tr>
      <w:tr w:rsidR="001074DC" w:rsidRPr="00E01925" w14:paraId="51F246F5" w14:textId="77777777" w:rsidTr="00BC2D06">
        <w:trPr>
          <w:trHeight w:val="518"/>
        </w:trPr>
        <w:tc>
          <w:tcPr>
            <w:tcW w:w="2880" w:type="dxa"/>
            <w:gridSpan w:val="2"/>
            <w:shd w:val="clear" w:color="auto" w:fill="FFFFFF"/>
            <w:vAlign w:val="center"/>
          </w:tcPr>
          <w:p w14:paraId="0F00F684" w14:textId="7C5EBD69" w:rsidR="001074DC" w:rsidRPr="00E01925" w:rsidRDefault="001074DC" w:rsidP="001074DC">
            <w:pPr>
              <w:pStyle w:val="Header"/>
              <w:spacing w:before="120" w:after="120"/>
              <w:rPr>
                <w:bCs w:val="0"/>
              </w:rPr>
            </w:pPr>
            <w:r>
              <w:t xml:space="preserve">Timeline </w:t>
            </w:r>
          </w:p>
        </w:tc>
        <w:tc>
          <w:tcPr>
            <w:tcW w:w="7560" w:type="dxa"/>
            <w:gridSpan w:val="2"/>
            <w:vAlign w:val="center"/>
          </w:tcPr>
          <w:p w14:paraId="32FDE977" w14:textId="59955FAB" w:rsidR="001074DC" w:rsidRDefault="001074DC" w:rsidP="001074DC">
            <w:pPr>
              <w:pStyle w:val="NormalArial"/>
              <w:spacing w:before="120" w:after="120"/>
            </w:pPr>
            <w:r>
              <w:t>Normal</w:t>
            </w:r>
          </w:p>
        </w:tc>
      </w:tr>
      <w:tr w:rsidR="0076220F" w:rsidRPr="00E01925" w14:paraId="355D8971" w14:textId="77777777" w:rsidTr="00BC2D06">
        <w:trPr>
          <w:trHeight w:val="518"/>
        </w:trPr>
        <w:tc>
          <w:tcPr>
            <w:tcW w:w="2880" w:type="dxa"/>
            <w:gridSpan w:val="2"/>
            <w:shd w:val="clear" w:color="auto" w:fill="FFFFFF"/>
            <w:vAlign w:val="center"/>
          </w:tcPr>
          <w:p w14:paraId="7451044D" w14:textId="31063DCC" w:rsidR="0076220F" w:rsidRDefault="0076220F" w:rsidP="0076220F">
            <w:pPr>
              <w:pStyle w:val="Header"/>
              <w:spacing w:before="120" w:after="120"/>
            </w:pPr>
            <w:r>
              <w:t>Estimated Impacts</w:t>
            </w:r>
          </w:p>
        </w:tc>
        <w:tc>
          <w:tcPr>
            <w:tcW w:w="7560" w:type="dxa"/>
            <w:gridSpan w:val="2"/>
            <w:vAlign w:val="center"/>
          </w:tcPr>
          <w:p w14:paraId="577D8EA7" w14:textId="77777777" w:rsidR="0076220F" w:rsidRDefault="0076220F" w:rsidP="0076220F">
            <w:pPr>
              <w:pStyle w:val="NormalArial"/>
              <w:spacing w:before="120" w:after="120"/>
            </w:pPr>
            <w:r>
              <w:t xml:space="preserve">Cost/Budgetary:  None  </w:t>
            </w:r>
          </w:p>
          <w:p w14:paraId="631EF302" w14:textId="06D68AD1" w:rsidR="0076220F" w:rsidRDefault="0076220F" w:rsidP="0076220F">
            <w:pPr>
              <w:pStyle w:val="NormalArial"/>
              <w:spacing w:before="120" w:after="120"/>
            </w:pPr>
            <w:r>
              <w:t xml:space="preserve">Project Duration:  Not applicable  </w:t>
            </w:r>
          </w:p>
        </w:tc>
      </w:tr>
      <w:tr w:rsidR="001074DC" w:rsidRPr="00E01925" w14:paraId="0DBFB41B" w14:textId="77777777" w:rsidTr="00BC2D06">
        <w:trPr>
          <w:trHeight w:val="518"/>
        </w:trPr>
        <w:tc>
          <w:tcPr>
            <w:tcW w:w="2880" w:type="dxa"/>
            <w:gridSpan w:val="2"/>
            <w:shd w:val="clear" w:color="auto" w:fill="FFFFFF"/>
            <w:vAlign w:val="center"/>
          </w:tcPr>
          <w:p w14:paraId="6E5E5490" w14:textId="52841AEE" w:rsidR="001074DC" w:rsidRPr="00E01925" w:rsidRDefault="001074DC" w:rsidP="001074DC">
            <w:pPr>
              <w:pStyle w:val="Header"/>
              <w:spacing w:before="120" w:after="120"/>
              <w:rPr>
                <w:bCs w:val="0"/>
              </w:rPr>
            </w:pPr>
            <w:r>
              <w:t>Proposed Effective Date</w:t>
            </w:r>
          </w:p>
        </w:tc>
        <w:tc>
          <w:tcPr>
            <w:tcW w:w="7560" w:type="dxa"/>
            <w:gridSpan w:val="2"/>
            <w:vAlign w:val="center"/>
          </w:tcPr>
          <w:p w14:paraId="33DF0496" w14:textId="5A542739" w:rsidR="001074DC" w:rsidRDefault="0076220F" w:rsidP="001074DC">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1074DC"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E60AD83" w:rsidR="001074DC" w:rsidRDefault="001074DC" w:rsidP="001074DC">
            <w:pPr>
              <w:pStyle w:val="Header"/>
              <w:spacing w:before="120" w:after="120"/>
            </w:pPr>
            <w:r>
              <w:t>Priority and Rank Assigned</w:t>
            </w:r>
          </w:p>
        </w:tc>
        <w:tc>
          <w:tcPr>
            <w:tcW w:w="7560" w:type="dxa"/>
            <w:gridSpan w:val="2"/>
            <w:tcBorders>
              <w:top w:val="single" w:sz="4" w:space="0" w:color="auto"/>
            </w:tcBorders>
            <w:vAlign w:val="center"/>
          </w:tcPr>
          <w:p w14:paraId="7B08BCA4" w14:textId="6971A233" w:rsidR="001074DC" w:rsidRPr="00FB509B" w:rsidRDefault="0076220F" w:rsidP="001074DC">
            <w:pPr>
              <w:pStyle w:val="NormalArial"/>
              <w:spacing w:before="120" w:after="120"/>
            </w:pPr>
            <w:r>
              <w:t>Not applicable</w:t>
            </w:r>
          </w:p>
        </w:tc>
      </w:tr>
      <w:tr w:rsidR="00D011F0" w14:paraId="117EEC9D" w14:textId="77777777" w:rsidTr="005D66F9">
        <w:trPr>
          <w:trHeight w:val="1520"/>
        </w:trPr>
        <w:tc>
          <w:tcPr>
            <w:tcW w:w="2880" w:type="dxa"/>
            <w:gridSpan w:val="2"/>
            <w:tcBorders>
              <w:top w:val="single" w:sz="4" w:space="0" w:color="auto"/>
              <w:bottom w:val="single" w:sz="4" w:space="0" w:color="auto"/>
            </w:tcBorders>
            <w:shd w:val="clear" w:color="auto" w:fill="FFFFFF"/>
            <w:vAlign w:val="center"/>
          </w:tcPr>
          <w:p w14:paraId="598A8D29" w14:textId="77777777" w:rsidR="00D011F0" w:rsidRDefault="00D011F0" w:rsidP="00D011F0">
            <w:pPr>
              <w:pStyle w:val="Header"/>
            </w:pPr>
            <w:r>
              <w:t xml:space="preserve">Nodal Protocol Sections Requiring Revision </w:t>
            </w:r>
          </w:p>
        </w:tc>
        <w:tc>
          <w:tcPr>
            <w:tcW w:w="7560" w:type="dxa"/>
            <w:gridSpan w:val="2"/>
            <w:tcBorders>
              <w:top w:val="single" w:sz="4" w:space="0" w:color="auto"/>
            </w:tcBorders>
            <w:vAlign w:val="center"/>
          </w:tcPr>
          <w:p w14:paraId="544B4914" w14:textId="77777777" w:rsidR="00D011F0" w:rsidRPr="00176E43" w:rsidRDefault="00D011F0" w:rsidP="00D011F0">
            <w:pPr>
              <w:pStyle w:val="NormalArial"/>
              <w:spacing w:before="120"/>
            </w:pPr>
            <w:r w:rsidRPr="009564E4">
              <w:t>1.3.1.1, Items</w:t>
            </w:r>
            <w:r w:rsidRPr="00176E43">
              <w:t xml:space="preserve"> Considered Protected Information</w:t>
            </w:r>
          </w:p>
          <w:p w14:paraId="673F75EE" w14:textId="77777777" w:rsidR="00D011F0" w:rsidRPr="00176E43" w:rsidRDefault="00D011F0" w:rsidP="00D011F0">
            <w:pPr>
              <w:pStyle w:val="NormalArial"/>
            </w:pPr>
            <w:r w:rsidRPr="00176E43">
              <w:t>1.3.1.2, Items Not Considered Protected Information</w:t>
            </w:r>
          </w:p>
          <w:p w14:paraId="089C1A5C" w14:textId="77777777" w:rsidR="00D011F0" w:rsidRPr="00176E43" w:rsidRDefault="00D011F0" w:rsidP="00D011F0">
            <w:pPr>
              <w:pStyle w:val="NormalArial"/>
            </w:pPr>
            <w:r w:rsidRPr="00176E43">
              <w:t>1.6.5, Interconnection of New or Existing Generation</w:t>
            </w:r>
          </w:p>
          <w:p w14:paraId="67ABE84D" w14:textId="77777777" w:rsidR="00D011F0" w:rsidRDefault="00D011F0" w:rsidP="00D011F0">
            <w:pPr>
              <w:pStyle w:val="NormalArial"/>
            </w:pPr>
            <w:r w:rsidRPr="00176E43">
              <w:t>2.1, Definitions</w:t>
            </w:r>
          </w:p>
          <w:p w14:paraId="48FBCA9B" w14:textId="77777777" w:rsidR="00D011F0" w:rsidRPr="00176E43" w:rsidRDefault="00D011F0" w:rsidP="00D011F0">
            <w:pPr>
              <w:pStyle w:val="NormalArial"/>
            </w:pPr>
            <w:r>
              <w:t>2.2, Acronyms and Abbreviations</w:t>
            </w:r>
          </w:p>
          <w:p w14:paraId="7E988714" w14:textId="77777777" w:rsidR="00D011F0" w:rsidRPr="00176E43" w:rsidRDefault="00D011F0" w:rsidP="00D011F0">
            <w:pPr>
              <w:pStyle w:val="NormalArial"/>
            </w:pPr>
            <w:r w:rsidRPr="00176E43">
              <w:t>3.1.1, Role of ERCOT</w:t>
            </w:r>
          </w:p>
          <w:p w14:paraId="3C830440" w14:textId="77777777" w:rsidR="00D011F0" w:rsidRPr="00176E43" w:rsidRDefault="00D011F0" w:rsidP="00D011F0">
            <w:pPr>
              <w:pStyle w:val="NormalArial"/>
            </w:pPr>
            <w:r w:rsidRPr="00176E43">
              <w:t>3.1.3.2, Resources</w:t>
            </w:r>
          </w:p>
          <w:p w14:paraId="0946DA01" w14:textId="77777777" w:rsidR="00D011F0" w:rsidRPr="00176E43" w:rsidRDefault="00D011F0" w:rsidP="00D011F0">
            <w:pPr>
              <w:pStyle w:val="NormalArial"/>
            </w:pPr>
            <w:r w:rsidRPr="00176E43">
              <w:t>3.1.4.5, Notice of Forced Outage or Unavoidable Extension of Planned, Maintenance, or Rescheduled Outage Due to Unforeseen Events</w:t>
            </w:r>
          </w:p>
          <w:p w14:paraId="7E26082A" w14:textId="77777777" w:rsidR="00D011F0" w:rsidRPr="00176E43" w:rsidRDefault="00D011F0" w:rsidP="00D011F0">
            <w:pPr>
              <w:pStyle w:val="NormalArial"/>
            </w:pPr>
            <w:r w:rsidRPr="00176E43">
              <w:t>3.1.5.1, ERCOT Evaluation of Planned Outage and Maintenance Outage of Transmission Facilities</w:t>
            </w:r>
          </w:p>
          <w:p w14:paraId="14142F1E" w14:textId="77777777" w:rsidR="00D011F0" w:rsidRPr="00176E43" w:rsidRDefault="00D011F0" w:rsidP="00D011F0">
            <w:pPr>
              <w:pStyle w:val="NormalArial"/>
            </w:pPr>
            <w:r w:rsidRPr="00176E43">
              <w:t>3.1.5.11, Evaluation of Transmission Facilities Planned Outage or Maintenance Outage Requests</w:t>
            </w:r>
          </w:p>
          <w:p w14:paraId="65604F1D" w14:textId="77777777" w:rsidR="00D011F0" w:rsidRPr="00176E43" w:rsidRDefault="00D011F0" w:rsidP="00D011F0">
            <w:pPr>
              <w:pStyle w:val="NormalArial"/>
            </w:pPr>
            <w:r w:rsidRPr="00176E43">
              <w:t>3.6.1, Load Resource Participation</w:t>
            </w:r>
          </w:p>
          <w:p w14:paraId="3AC7F4BC" w14:textId="77777777" w:rsidR="00D011F0" w:rsidRPr="00176E43" w:rsidRDefault="00D011F0" w:rsidP="00D011F0">
            <w:pPr>
              <w:pStyle w:val="NormalArial"/>
            </w:pPr>
            <w:r w:rsidRPr="00176E43">
              <w:t>3.8.5, Energy Storage Resources</w:t>
            </w:r>
          </w:p>
          <w:p w14:paraId="2404AB09" w14:textId="77777777" w:rsidR="00D011F0" w:rsidRPr="00176E43" w:rsidRDefault="00D011F0" w:rsidP="00D011F0">
            <w:pPr>
              <w:pStyle w:val="NormalArial"/>
            </w:pPr>
            <w:r w:rsidRPr="00176E43">
              <w:t xml:space="preserve">3.10.1, </w:t>
            </w:r>
            <w:proofErr w:type="gramStart"/>
            <w:r w:rsidRPr="00176E43">
              <w:t>Time Line</w:t>
            </w:r>
            <w:proofErr w:type="gramEnd"/>
            <w:r w:rsidRPr="00176E43">
              <w:t xml:space="preserve"> for Network Operations Model Changes</w:t>
            </w:r>
          </w:p>
          <w:p w14:paraId="622250D5" w14:textId="77777777" w:rsidR="00D011F0" w:rsidRPr="00176E43" w:rsidRDefault="00D011F0" w:rsidP="00D011F0">
            <w:pPr>
              <w:pStyle w:val="NormalArial"/>
            </w:pPr>
            <w:r w:rsidRPr="00176E43">
              <w:t>3.10.3, CRR Network Model</w:t>
            </w:r>
          </w:p>
          <w:p w14:paraId="5983F00B" w14:textId="77777777" w:rsidR="00D011F0" w:rsidRPr="00176E43" w:rsidRDefault="00D011F0" w:rsidP="00D011F0">
            <w:pPr>
              <w:pStyle w:val="NormalArial"/>
            </w:pPr>
            <w:r w:rsidRPr="00176E43">
              <w:t>3.10.6, Resource Entity Responsibilities</w:t>
            </w:r>
          </w:p>
          <w:p w14:paraId="359CA8B8" w14:textId="77777777" w:rsidR="00D011F0" w:rsidRPr="00176E43" w:rsidRDefault="00D011F0" w:rsidP="00D011F0">
            <w:pPr>
              <w:pStyle w:val="NormalArial"/>
            </w:pPr>
            <w:r w:rsidRPr="00176E43">
              <w:t>3.10.7.1.4. Transmission and Generation Resource Step-Up Transformers</w:t>
            </w:r>
          </w:p>
          <w:p w14:paraId="560162B3" w14:textId="77777777" w:rsidR="00D011F0" w:rsidRPr="00176E43" w:rsidRDefault="00D011F0" w:rsidP="00D011F0">
            <w:pPr>
              <w:pStyle w:val="NormalArial"/>
            </w:pPr>
            <w:r w:rsidRPr="00176E43">
              <w:t>3.10.7.2, Modeling of Resources and Transmission Loads</w:t>
            </w:r>
          </w:p>
          <w:p w14:paraId="0E344E4A" w14:textId="77777777" w:rsidR="00D011F0" w:rsidRPr="00176E43" w:rsidRDefault="00D011F0" w:rsidP="00D011F0">
            <w:pPr>
              <w:pStyle w:val="NormalArial"/>
            </w:pPr>
            <w:r w:rsidRPr="00176E43">
              <w:t>3.10.7.6, Use of Generic Transmission Constraints and Generic Transmission Limits</w:t>
            </w:r>
          </w:p>
          <w:p w14:paraId="07AC1785" w14:textId="77777777" w:rsidR="00D011F0" w:rsidRPr="00176E43" w:rsidRDefault="00D011F0" w:rsidP="00D011F0">
            <w:pPr>
              <w:pStyle w:val="NormalArial"/>
            </w:pPr>
            <w:r w:rsidRPr="00176E43">
              <w:t>3.10.7.7, DC Tie Limits</w:t>
            </w:r>
          </w:p>
          <w:p w14:paraId="700F0A5A" w14:textId="77777777" w:rsidR="00D011F0" w:rsidRPr="00176E43" w:rsidRDefault="00D011F0" w:rsidP="00D011F0">
            <w:pPr>
              <w:pStyle w:val="NormalArial"/>
            </w:pPr>
            <w:r w:rsidRPr="00176E43">
              <w:t>3.14.1.9, Generation Resource Status Updates</w:t>
            </w:r>
          </w:p>
          <w:p w14:paraId="0C0D1203" w14:textId="77777777" w:rsidR="00D011F0" w:rsidRDefault="00D011F0" w:rsidP="00D011F0">
            <w:pPr>
              <w:pStyle w:val="NormalArial"/>
            </w:pPr>
            <w:r>
              <w:t>3.14.4.1, Overview and Description of MRAs</w:t>
            </w:r>
          </w:p>
          <w:p w14:paraId="6C78C58B" w14:textId="77777777" w:rsidR="00D011F0" w:rsidRPr="001D1E0D" w:rsidRDefault="00D011F0" w:rsidP="00D011F0">
            <w:pPr>
              <w:pStyle w:val="NormalArial"/>
            </w:pPr>
            <w:r w:rsidRPr="001D1E0D">
              <w:t>3.14.4.5</w:t>
            </w:r>
            <w:r>
              <w:t xml:space="preserve">, </w:t>
            </w:r>
            <w:r w:rsidRPr="001D1E0D">
              <w:t xml:space="preserve">Standards for Generation Resource MRAs </w:t>
            </w:r>
          </w:p>
          <w:p w14:paraId="703F5822" w14:textId="77777777" w:rsidR="00D011F0" w:rsidRDefault="00D011F0" w:rsidP="00D011F0">
            <w:pPr>
              <w:pStyle w:val="NormalArial"/>
            </w:pPr>
            <w:r>
              <w:lastRenderedPageBreak/>
              <w:t>3.14.4.7, MRA Testing</w:t>
            </w:r>
          </w:p>
          <w:p w14:paraId="49250D42" w14:textId="77777777" w:rsidR="00D011F0" w:rsidRPr="00176E43" w:rsidRDefault="00D011F0" w:rsidP="00D011F0">
            <w:pPr>
              <w:pStyle w:val="NormalArial"/>
            </w:pPr>
            <w:r w:rsidRPr="00176E43">
              <w:t>3.17.1, Regulation Service</w:t>
            </w:r>
          </w:p>
          <w:p w14:paraId="2D7A6F06" w14:textId="77777777" w:rsidR="00D011F0" w:rsidRPr="00176E43" w:rsidRDefault="00D011F0" w:rsidP="00D011F0">
            <w:pPr>
              <w:pStyle w:val="NormalArial"/>
            </w:pPr>
            <w:r w:rsidRPr="00176E43">
              <w:t>3.17.2, Responsive Reserve Service</w:t>
            </w:r>
          </w:p>
          <w:p w14:paraId="4D020F0C" w14:textId="77777777" w:rsidR="00D011F0" w:rsidRPr="00176E43" w:rsidRDefault="00D011F0" w:rsidP="00D011F0">
            <w:pPr>
              <w:pStyle w:val="NormalArial"/>
            </w:pPr>
            <w:r w:rsidRPr="00176E43">
              <w:t>3.17.3, Non-Spinning Reserve Service</w:t>
            </w:r>
          </w:p>
          <w:p w14:paraId="63081F57" w14:textId="77777777" w:rsidR="00D011F0" w:rsidRPr="00176E43" w:rsidRDefault="00D011F0" w:rsidP="00D011F0">
            <w:pPr>
              <w:pStyle w:val="NormalArial"/>
            </w:pPr>
            <w:r w:rsidRPr="00176E43">
              <w:t>3.17.4, ERCOT Contingency Reserve Service</w:t>
            </w:r>
          </w:p>
          <w:p w14:paraId="49A74098" w14:textId="77777777" w:rsidR="00D011F0" w:rsidRPr="00176E43" w:rsidRDefault="00D011F0" w:rsidP="00D011F0">
            <w:pPr>
              <w:pStyle w:val="NormalArial"/>
            </w:pPr>
            <w:r w:rsidRPr="00176E43">
              <w:t>3.18, Resource Limits in Providing Ancillary Service</w:t>
            </w:r>
          </w:p>
          <w:p w14:paraId="3065E7F4" w14:textId="77777777" w:rsidR="00D011F0" w:rsidRPr="00176E43" w:rsidRDefault="00D011F0" w:rsidP="00D011F0">
            <w:pPr>
              <w:pStyle w:val="NormalArial"/>
            </w:pPr>
            <w:r w:rsidRPr="00176E43">
              <w:t>3.22.1.2, Generation Resource Interconnection Assessment</w:t>
            </w:r>
          </w:p>
          <w:p w14:paraId="50804239" w14:textId="77777777" w:rsidR="00D011F0" w:rsidRPr="00176E43" w:rsidRDefault="00D011F0" w:rsidP="00D011F0">
            <w:pPr>
              <w:pStyle w:val="NormalArial"/>
            </w:pPr>
            <w:r w:rsidRPr="00176E43">
              <w:t>3.22.1.3, Transmission Project Assessment</w:t>
            </w:r>
          </w:p>
          <w:p w14:paraId="63796297" w14:textId="77777777" w:rsidR="00D011F0" w:rsidRPr="00176E43" w:rsidRDefault="00D011F0" w:rsidP="00D011F0">
            <w:pPr>
              <w:pStyle w:val="NormalArial"/>
            </w:pPr>
            <w:r w:rsidRPr="00176E43">
              <w:t>3.22.1.4, Annual SSR Review</w:t>
            </w:r>
          </w:p>
          <w:p w14:paraId="42C82B8C" w14:textId="77777777" w:rsidR="00D011F0" w:rsidRPr="00176E43" w:rsidRDefault="00D011F0" w:rsidP="00D011F0">
            <w:pPr>
              <w:rPr>
                <w:rFonts w:ascii="Arial" w:hAnsi="Arial" w:cs="Arial"/>
              </w:rPr>
            </w:pPr>
            <w:r w:rsidRPr="00176E43">
              <w:rPr>
                <w:rFonts w:ascii="Arial" w:hAnsi="Arial" w:cs="Arial"/>
              </w:rPr>
              <w:t xml:space="preserve">3.22.2, </w:t>
            </w:r>
            <w:proofErr w:type="spellStart"/>
            <w:r w:rsidRPr="00176E43">
              <w:rPr>
                <w:rFonts w:ascii="Arial" w:hAnsi="Arial" w:cs="Arial"/>
              </w:rPr>
              <w:t>Subsynchronous</w:t>
            </w:r>
            <w:proofErr w:type="spellEnd"/>
            <w:r w:rsidRPr="00176E43">
              <w:rPr>
                <w:rFonts w:ascii="Arial" w:hAnsi="Arial" w:cs="Arial"/>
              </w:rPr>
              <w:t xml:space="preserve"> Resonance Vulnerability Assessment Criteria</w:t>
            </w:r>
          </w:p>
          <w:p w14:paraId="143B7AE5" w14:textId="77777777" w:rsidR="00D011F0" w:rsidRPr="00176E43" w:rsidRDefault="00D011F0" w:rsidP="00D011F0">
            <w:pPr>
              <w:rPr>
                <w:rFonts w:ascii="Arial" w:hAnsi="Arial" w:cs="Arial"/>
              </w:rPr>
            </w:pPr>
            <w:r w:rsidRPr="00176E43">
              <w:rPr>
                <w:rFonts w:ascii="Arial" w:hAnsi="Arial" w:cs="Arial"/>
              </w:rPr>
              <w:t xml:space="preserve">3.22.3, </w:t>
            </w:r>
            <w:proofErr w:type="spellStart"/>
            <w:r w:rsidRPr="00176E43">
              <w:rPr>
                <w:rFonts w:ascii="Arial" w:hAnsi="Arial" w:cs="Arial"/>
              </w:rPr>
              <w:t>Subsynchronous</w:t>
            </w:r>
            <w:proofErr w:type="spellEnd"/>
            <w:r w:rsidRPr="00176E43">
              <w:rPr>
                <w:rFonts w:ascii="Arial" w:hAnsi="Arial" w:cs="Arial"/>
              </w:rPr>
              <w:t xml:space="preserve"> Resonance Monitoring</w:t>
            </w:r>
          </w:p>
          <w:p w14:paraId="48E65F49" w14:textId="77777777" w:rsidR="00D011F0" w:rsidRPr="00176E43" w:rsidRDefault="00D011F0" w:rsidP="00D011F0">
            <w:pPr>
              <w:rPr>
                <w:rFonts w:ascii="Arial" w:hAnsi="Arial" w:cs="Arial"/>
              </w:rPr>
            </w:pPr>
            <w:r w:rsidRPr="00176E43">
              <w:rPr>
                <w:rFonts w:ascii="Arial" w:hAnsi="Arial" w:cs="Arial"/>
              </w:rPr>
              <w:t>4.4.6.3, PTP Obligations with Links to an Open DAM Award Eligibility</w:t>
            </w:r>
          </w:p>
          <w:p w14:paraId="48E240EC" w14:textId="77777777" w:rsidR="00D011F0" w:rsidRPr="00176E43" w:rsidRDefault="00D011F0" w:rsidP="00D011F0">
            <w:pPr>
              <w:rPr>
                <w:rFonts w:ascii="Arial" w:hAnsi="Arial" w:cs="Arial"/>
              </w:rPr>
            </w:pPr>
            <w:r w:rsidRPr="00176E43">
              <w:rPr>
                <w:rFonts w:ascii="Arial" w:hAnsi="Arial" w:cs="Arial"/>
              </w:rPr>
              <w:t>4.4.7.1, Self-Arranged Ancillary Service Quantities</w:t>
            </w:r>
          </w:p>
          <w:p w14:paraId="2AE16990" w14:textId="77777777" w:rsidR="00D011F0" w:rsidRPr="005921FC" w:rsidRDefault="00D011F0" w:rsidP="00D011F0">
            <w:pPr>
              <w:rPr>
                <w:rFonts w:ascii="Arial" w:hAnsi="Arial" w:cs="Arial"/>
              </w:rPr>
            </w:pPr>
            <w:r w:rsidRPr="00176E43">
              <w:rPr>
                <w:rFonts w:ascii="Arial" w:hAnsi="Arial" w:cs="Arial"/>
              </w:rPr>
              <w:t>4.4.</w:t>
            </w:r>
            <w:r w:rsidRPr="005921FC">
              <w:rPr>
                <w:rFonts w:ascii="Arial" w:hAnsi="Arial" w:cs="Arial"/>
              </w:rPr>
              <w:t>7.3, Ancillary Service Trades</w:t>
            </w:r>
          </w:p>
          <w:p w14:paraId="249B8C43" w14:textId="77777777" w:rsidR="00D011F0" w:rsidRPr="005921FC" w:rsidRDefault="00D011F0" w:rsidP="00D011F0">
            <w:pPr>
              <w:rPr>
                <w:rFonts w:ascii="Arial" w:hAnsi="Arial" w:cs="Arial"/>
              </w:rPr>
            </w:pPr>
            <w:r w:rsidRPr="005921FC">
              <w:rPr>
                <w:rFonts w:ascii="Arial" w:hAnsi="Arial" w:cs="Arial"/>
              </w:rPr>
              <w:t>4.4.9.3.3, Energy Offer Curve Cost Caps</w:t>
            </w:r>
          </w:p>
          <w:p w14:paraId="7E609CBC" w14:textId="77777777" w:rsidR="00D011F0" w:rsidRPr="005921FC" w:rsidRDefault="00D011F0" w:rsidP="00D011F0">
            <w:pPr>
              <w:rPr>
                <w:rFonts w:ascii="Arial" w:hAnsi="Arial" w:cs="Arial"/>
              </w:rPr>
            </w:pPr>
            <w:r w:rsidRPr="005921FC">
              <w:rPr>
                <w:rFonts w:ascii="Arial" w:hAnsi="Arial" w:cs="Arial"/>
              </w:rPr>
              <w:t>6.5.1.1, ERCOT Control Area Authority</w:t>
            </w:r>
          </w:p>
          <w:p w14:paraId="5B69D38D" w14:textId="77777777" w:rsidR="00D011F0" w:rsidRPr="00176E43" w:rsidRDefault="00D011F0" w:rsidP="00D011F0">
            <w:pPr>
              <w:rPr>
                <w:rFonts w:ascii="Arial" w:hAnsi="Arial" w:cs="Arial"/>
              </w:rPr>
            </w:pPr>
            <w:r w:rsidRPr="005921FC">
              <w:rPr>
                <w:rFonts w:ascii="Arial" w:hAnsi="Arial" w:cs="Arial"/>
              </w:rPr>
              <w:t>6.5.3, Equipment</w:t>
            </w:r>
            <w:r w:rsidRPr="00176E43">
              <w:rPr>
                <w:rFonts w:ascii="Arial" w:hAnsi="Arial" w:cs="Arial"/>
              </w:rPr>
              <w:t xml:space="preserve"> Operating Ratings and Limits</w:t>
            </w:r>
          </w:p>
          <w:p w14:paraId="05E5C0C9" w14:textId="77777777" w:rsidR="00D011F0" w:rsidRPr="00176E43" w:rsidRDefault="00D011F0" w:rsidP="00D011F0">
            <w:pPr>
              <w:rPr>
                <w:rFonts w:ascii="Arial" w:hAnsi="Arial" w:cs="Arial"/>
              </w:rPr>
            </w:pPr>
            <w:r w:rsidRPr="00176E43">
              <w:rPr>
                <w:rFonts w:ascii="Arial" w:hAnsi="Arial" w:cs="Arial"/>
              </w:rPr>
              <w:t>6.5.5.1, Changes in Resource Status</w:t>
            </w:r>
          </w:p>
          <w:p w14:paraId="5A219C76" w14:textId="77777777" w:rsidR="00D011F0" w:rsidRPr="00176E43" w:rsidRDefault="00D011F0" w:rsidP="00D011F0">
            <w:pPr>
              <w:rPr>
                <w:rFonts w:ascii="Arial" w:hAnsi="Arial" w:cs="Arial"/>
              </w:rPr>
            </w:pPr>
            <w:r w:rsidRPr="00176E43">
              <w:rPr>
                <w:rFonts w:ascii="Arial" w:hAnsi="Arial" w:cs="Arial"/>
              </w:rPr>
              <w:t>6.5.7.1.13, Data Inputs and Outputs for the Real-Time Sequence and SCED</w:t>
            </w:r>
          </w:p>
          <w:p w14:paraId="567C329B" w14:textId="77777777" w:rsidR="00D011F0" w:rsidRPr="00176E43" w:rsidRDefault="00D011F0" w:rsidP="00D011F0">
            <w:pPr>
              <w:rPr>
                <w:rFonts w:ascii="Arial" w:hAnsi="Arial" w:cs="Arial"/>
              </w:rPr>
            </w:pPr>
            <w:r w:rsidRPr="00176E43">
              <w:rPr>
                <w:rFonts w:ascii="Arial" w:hAnsi="Arial" w:cs="Arial"/>
              </w:rPr>
              <w:t>6.5.7.4, Base Points</w:t>
            </w:r>
          </w:p>
          <w:p w14:paraId="75AE590B" w14:textId="77777777" w:rsidR="00D011F0" w:rsidRPr="00176E43" w:rsidRDefault="00D011F0" w:rsidP="00D011F0">
            <w:pPr>
              <w:rPr>
                <w:rFonts w:ascii="Arial" w:hAnsi="Arial" w:cs="Arial"/>
              </w:rPr>
            </w:pPr>
            <w:r w:rsidRPr="00176E43">
              <w:rPr>
                <w:rFonts w:ascii="Arial" w:hAnsi="Arial" w:cs="Arial"/>
              </w:rPr>
              <w:t>6.5.7.4.1, Updated Desired Set Points</w:t>
            </w:r>
          </w:p>
          <w:p w14:paraId="3C9AFB0D" w14:textId="77777777" w:rsidR="00D011F0" w:rsidRPr="00E14026" w:rsidRDefault="00D011F0" w:rsidP="00D011F0">
            <w:pPr>
              <w:rPr>
                <w:rFonts w:ascii="Arial" w:hAnsi="Arial" w:cs="Arial"/>
              </w:rPr>
            </w:pPr>
            <w:r w:rsidRPr="00176E43">
              <w:rPr>
                <w:rFonts w:ascii="Arial" w:hAnsi="Arial" w:cs="Arial"/>
              </w:rPr>
              <w:t xml:space="preserve">6.5.7.6.2.2, </w:t>
            </w:r>
            <w:r w:rsidRPr="00E14026">
              <w:rPr>
                <w:rFonts w:ascii="Arial" w:hAnsi="Arial" w:cs="Arial"/>
              </w:rPr>
              <w:t>Deployment of Responsive Reserve (RRS)</w:t>
            </w:r>
          </w:p>
          <w:p w14:paraId="209DE589" w14:textId="77777777" w:rsidR="00D011F0" w:rsidRPr="00E14026" w:rsidRDefault="00D011F0" w:rsidP="00D011F0">
            <w:pPr>
              <w:rPr>
                <w:rFonts w:ascii="Arial" w:hAnsi="Arial" w:cs="Arial"/>
              </w:rPr>
            </w:pPr>
            <w:r w:rsidRPr="00E14026">
              <w:rPr>
                <w:rFonts w:ascii="Arial" w:hAnsi="Arial" w:cs="Arial"/>
              </w:rPr>
              <w:t>6.5.7.6.2.3, Non-Spinning Reserve Service Deployment</w:t>
            </w:r>
          </w:p>
          <w:p w14:paraId="647B7B01" w14:textId="77777777" w:rsidR="00D011F0" w:rsidRPr="00176E43" w:rsidRDefault="00D011F0" w:rsidP="00D011F0">
            <w:pPr>
              <w:rPr>
                <w:rFonts w:ascii="Arial" w:hAnsi="Arial" w:cs="Arial"/>
              </w:rPr>
            </w:pPr>
            <w:r w:rsidRPr="00E14026">
              <w:rPr>
                <w:rFonts w:ascii="Arial" w:hAnsi="Arial" w:cs="Arial"/>
              </w:rPr>
              <w:t>6.5.7.6.2.4, Deployment and Recall of ERCOT Contingency Reserve Service</w:t>
            </w:r>
          </w:p>
          <w:p w14:paraId="702AC514" w14:textId="77777777" w:rsidR="00D011F0" w:rsidRPr="00176E43" w:rsidRDefault="00D011F0" w:rsidP="00D011F0">
            <w:pPr>
              <w:rPr>
                <w:rFonts w:ascii="Arial" w:hAnsi="Arial" w:cs="Arial"/>
              </w:rPr>
            </w:pPr>
            <w:r w:rsidRPr="00176E43">
              <w:rPr>
                <w:rFonts w:ascii="Arial" w:hAnsi="Arial" w:cs="Arial"/>
              </w:rPr>
              <w:t>6.5.7.8, Dispatch Procedures</w:t>
            </w:r>
          </w:p>
          <w:p w14:paraId="33D789CD" w14:textId="77777777" w:rsidR="00D011F0" w:rsidRPr="00176E43" w:rsidRDefault="00D011F0" w:rsidP="00D011F0">
            <w:pPr>
              <w:rPr>
                <w:rFonts w:ascii="Arial" w:hAnsi="Arial" w:cs="Arial"/>
              </w:rPr>
            </w:pPr>
            <w:r w:rsidRPr="00176E43">
              <w:rPr>
                <w:rFonts w:ascii="Arial" w:hAnsi="Arial" w:cs="Arial"/>
              </w:rPr>
              <w:t>6.5.8, Verbal Dispatch Instruction Confirmation</w:t>
            </w:r>
          </w:p>
          <w:p w14:paraId="6ECE48EC" w14:textId="77777777" w:rsidR="00D011F0" w:rsidRPr="00176E43" w:rsidRDefault="00D011F0" w:rsidP="00D011F0">
            <w:pPr>
              <w:rPr>
                <w:rFonts w:ascii="Arial" w:hAnsi="Arial" w:cs="Arial"/>
              </w:rPr>
            </w:pPr>
            <w:r w:rsidRPr="00176E43">
              <w:rPr>
                <w:rFonts w:ascii="Arial" w:hAnsi="Arial" w:cs="Arial"/>
              </w:rPr>
              <w:t>6.5.9.4, Energy Emergency Alert</w:t>
            </w:r>
          </w:p>
          <w:p w14:paraId="7AD08290" w14:textId="77777777" w:rsidR="00D011F0" w:rsidRPr="00176E43" w:rsidRDefault="00D011F0" w:rsidP="00D011F0">
            <w:pPr>
              <w:rPr>
                <w:rFonts w:ascii="Arial" w:hAnsi="Arial" w:cs="Arial"/>
              </w:rPr>
            </w:pPr>
            <w:r w:rsidRPr="00176E43">
              <w:rPr>
                <w:rFonts w:ascii="Arial" w:hAnsi="Arial" w:cs="Arial"/>
              </w:rPr>
              <w:t>6.5.9.4.2, EEA Levels</w:t>
            </w:r>
          </w:p>
          <w:p w14:paraId="2C2DBFD5" w14:textId="77777777" w:rsidR="00D011F0" w:rsidRPr="00176E43" w:rsidRDefault="00D011F0" w:rsidP="00D011F0">
            <w:pPr>
              <w:rPr>
                <w:rFonts w:ascii="Arial" w:hAnsi="Arial" w:cs="Arial"/>
              </w:rPr>
            </w:pPr>
            <w:r w:rsidRPr="00176E43">
              <w:rPr>
                <w:rFonts w:ascii="Arial" w:hAnsi="Arial" w:cs="Arial"/>
              </w:rPr>
              <w:t xml:space="preserve">6.6.3.6, Real-Time High Dispatch Limit Override Energy Payment </w:t>
            </w:r>
          </w:p>
          <w:p w14:paraId="7225090C" w14:textId="77777777" w:rsidR="00D011F0" w:rsidRPr="00176E43" w:rsidRDefault="00D011F0" w:rsidP="00D011F0">
            <w:pPr>
              <w:rPr>
                <w:rFonts w:ascii="Arial" w:hAnsi="Arial" w:cs="Arial"/>
              </w:rPr>
            </w:pPr>
            <w:r w:rsidRPr="00176E43">
              <w:rPr>
                <w:rFonts w:ascii="Arial" w:hAnsi="Arial" w:cs="Arial"/>
              </w:rPr>
              <w:t>6.6.5.2, Set Point Deviation Charge for Over Generation</w:t>
            </w:r>
          </w:p>
          <w:p w14:paraId="11D8F3D1" w14:textId="77777777" w:rsidR="00D011F0" w:rsidRPr="00176E43" w:rsidRDefault="00D011F0" w:rsidP="00D011F0">
            <w:pPr>
              <w:rPr>
                <w:rFonts w:ascii="Arial" w:hAnsi="Arial" w:cs="Arial"/>
              </w:rPr>
            </w:pPr>
            <w:r w:rsidRPr="00176E43">
              <w:rPr>
                <w:rFonts w:ascii="Arial" w:hAnsi="Arial" w:cs="Arial"/>
              </w:rPr>
              <w:t>6.6.5.2.1, Set Point Deviation Charge for Under Generation</w:t>
            </w:r>
          </w:p>
          <w:p w14:paraId="4B0E667A" w14:textId="77777777" w:rsidR="00D011F0" w:rsidRPr="00E14026" w:rsidRDefault="00D011F0" w:rsidP="00D011F0">
            <w:pPr>
              <w:rPr>
                <w:rFonts w:ascii="Arial" w:hAnsi="Arial" w:cs="Arial"/>
              </w:rPr>
            </w:pPr>
            <w:r w:rsidRPr="00176E43">
              <w:rPr>
                <w:rFonts w:ascii="Arial" w:hAnsi="Arial" w:cs="Arial"/>
              </w:rPr>
              <w:t xml:space="preserve">6.6.5.4, Set </w:t>
            </w:r>
            <w:r w:rsidRPr="00E14026">
              <w:rPr>
                <w:rFonts w:ascii="Arial" w:hAnsi="Arial" w:cs="Arial"/>
              </w:rPr>
              <w:t>Point Deviation Payment</w:t>
            </w:r>
          </w:p>
          <w:p w14:paraId="027E3017" w14:textId="77777777" w:rsidR="00D011F0" w:rsidRPr="00E14026" w:rsidRDefault="00D011F0" w:rsidP="00D011F0">
            <w:pPr>
              <w:rPr>
                <w:rFonts w:ascii="Arial" w:hAnsi="Arial" w:cs="Arial"/>
              </w:rPr>
            </w:pPr>
            <w:r w:rsidRPr="00E14026">
              <w:rPr>
                <w:rFonts w:ascii="Arial" w:hAnsi="Arial" w:cs="Arial"/>
              </w:rPr>
              <w:t>6.6.7.1, Voltage Support Service Payments</w:t>
            </w:r>
          </w:p>
          <w:p w14:paraId="3E0786B2" w14:textId="77777777" w:rsidR="00D011F0" w:rsidRPr="00E14026" w:rsidRDefault="00D011F0" w:rsidP="00D011F0">
            <w:pPr>
              <w:rPr>
                <w:rFonts w:ascii="Arial" w:hAnsi="Arial" w:cs="Arial"/>
              </w:rPr>
            </w:pPr>
            <w:r w:rsidRPr="00E14026">
              <w:rPr>
                <w:rFonts w:ascii="Arial" w:hAnsi="Arial" w:cs="Arial"/>
              </w:rPr>
              <w:t>6.6.9, Emergency Operations Settlement</w:t>
            </w:r>
          </w:p>
          <w:p w14:paraId="41C7382D" w14:textId="77777777" w:rsidR="00D011F0" w:rsidRPr="00176E43" w:rsidRDefault="00D011F0" w:rsidP="00D011F0">
            <w:pPr>
              <w:rPr>
                <w:rFonts w:ascii="Arial" w:hAnsi="Arial" w:cs="Arial"/>
              </w:rPr>
            </w:pPr>
            <w:r w:rsidRPr="00E14026">
              <w:rPr>
                <w:rFonts w:ascii="Arial" w:hAnsi="Arial" w:cs="Arial"/>
              </w:rPr>
              <w:t>8.1, QSE and Resource</w:t>
            </w:r>
            <w:r w:rsidRPr="00176E43">
              <w:rPr>
                <w:rFonts w:ascii="Arial" w:hAnsi="Arial" w:cs="Arial"/>
              </w:rPr>
              <w:t xml:space="preserve"> Performance Monitoring</w:t>
            </w:r>
          </w:p>
          <w:p w14:paraId="12C2FB34" w14:textId="77777777" w:rsidR="00D011F0" w:rsidRPr="00176E43" w:rsidRDefault="00D011F0" w:rsidP="00D011F0">
            <w:pPr>
              <w:rPr>
                <w:rFonts w:ascii="Arial" w:hAnsi="Arial" w:cs="Arial"/>
              </w:rPr>
            </w:pPr>
            <w:r w:rsidRPr="00176E43">
              <w:rPr>
                <w:rFonts w:ascii="Arial" w:hAnsi="Arial" w:cs="Arial"/>
              </w:rPr>
              <w:t>8.1.1.1, Ancillary Service Qualification and Testing</w:t>
            </w:r>
          </w:p>
          <w:p w14:paraId="5D2BC019" w14:textId="77777777" w:rsidR="00D011F0" w:rsidRPr="00176E43" w:rsidRDefault="00D011F0" w:rsidP="00D011F0">
            <w:pPr>
              <w:rPr>
                <w:rFonts w:ascii="Arial" w:hAnsi="Arial" w:cs="Arial"/>
              </w:rPr>
            </w:pPr>
            <w:r w:rsidRPr="00176E43">
              <w:rPr>
                <w:rFonts w:ascii="Arial" w:hAnsi="Arial" w:cs="Arial"/>
              </w:rPr>
              <w:t>8.1.1.2.1.7, ERCOT Contingency Reserve Service Qualification</w:t>
            </w:r>
          </w:p>
          <w:p w14:paraId="7275607C" w14:textId="77777777" w:rsidR="00D011F0" w:rsidRDefault="00D011F0" w:rsidP="00D011F0">
            <w:pPr>
              <w:rPr>
                <w:rFonts w:ascii="Arial" w:hAnsi="Arial" w:cs="Arial"/>
              </w:rPr>
            </w:pPr>
            <w:r>
              <w:rPr>
                <w:rFonts w:ascii="Arial" w:hAnsi="Arial" w:cs="Arial"/>
              </w:rPr>
              <w:t xml:space="preserve">8.1.1.4.1, </w:t>
            </w:r>
            <w:r w:rsidRPr="00577A69">
              <w:rPr>
                <w:rFonts w:ascii="Arial" w:hAnsi="Arial" w:cs="Arial"/>
              </w:rPr>
              <w:t>Regulation Service and Generation Resource/Controllable Load Resource Energy Deployment Performance, and Ancillary Service Capacity Performance Metrics</w:t>
            </w:r>
          </w:p>
          <w:p w14:paraId="1C037A59" w14:textId="77777777" w:rsidR="00D011F0" w:rsidRPr="00176E43" w:rsidRDefault="00D011F0" w:rsidP="00D011F0">
            <w:pPr>
              <w:rPr>
                <w:rFonts w:ascii="Arial" w:hAnsi="Arial" w:cs="Arial"/>
              </w:rPr>
            </w:pPr>
            <w:r w:rsidRPr="00176E43">
              <w:rPr>
                <w:rFonts w:ascii="Arial" w:hAnsi="Arial" w:cs="Arial"/>
              </w:rPr>
              <w:t>8.2, ERCOT Performance Monitoring</w:t>
            </w:r>
          </w:p>
          <w:p w14:paraId="4C796134" w14:textId="77777777" w:rsidR="00D011F0" w:rsidRPr="00176E43" w:rsidRDefault="00D011F0" w:rsidP="00D011F0">
            <w:pPr>
              <w:rPr>
                <w:rFonts w:ascii="Arial" w:hAnsi="Arial" w:cs="Arial"/>
              </w:rPr>
            </w:pPr>
            <w:r w:rsidRPr="00176E43">
              <w:rPr>
                <w:rFonts w:ascii="Arial" w:hAnsi="Arial" w:cs="Arial"/>
              </w:rPr>
              <w:t>8.4, ERCOT Response to Market Non-Performance</w:t>
            </w:r>
          </w:p>
          <w:p w14:paraId="6792DC8F" w14:textId="77777777" w:rsidR="00D011F0" w:rsidRPr="00176E43" w:rsidRDefault="00D011F0" w:rsidP="00D011F0">
            <w:pPr>
              <w:rPr>
                <w:rFonts w:ascii="Arial" w:hAnsi="Arial" w:cs="Arial"/>
              </w:rPr>
            </w:pPr>
            <w:r w:rsidRPr="00176E43">
              <w:rPr>
                <w:rFonts w:ascii="Arial" w:hAnsi="Arial" w:cs="Arial"/>
              </w:rPr>
              <w:t>9.17.1, Billing Determinant Data Elements</w:t>
            </w:r>
          </w:p>
          <w:p w14:paraId="08243D88" w14:textId="77777777" w:rsidR="00D011F0" w:rsidRPr="00176E43" w:rsidRDefault="00D011F0" w:rsidP="00D011F0">
            <w:pPr>
              <w:rPr>
                <w:rFonts w:ascii="Arial" w:hAnsi="Arial" w:cs="Arial"/>
              </w:rPr>
            </w:pPr>
            <w:r w:rsidRPr="00176E43">
              <w:rPr>
                <w:rFonts w:ascii="Arial" w:hAnsi="Arial" w:cs="Arial"/>
              </w:rPr>
              <w:lastRenderedPageBreak/>
              <w:t>9.19.1, Default Uplift Invoices</w:t>
            </w:r>
          </w:p>
          <w:p w14:paraId="71594D3D" w14:textId="77777777" w:rsidR="00D011F0" w:rsidRPr="00176E43" w:rsidRDefault="00D011F0" w:rsidP="00D011F0">
            <w:pPr>
              <w:rPr>
                <w:rFonts w:ascii="Arial" w:hAnsi="Arial" w:cs="Arial"/>
              </w:rPr>
            </w:pPr>
            <w:r w:rsidRPr="00176E43">
              <w:rPr>
                <w:rFonts w:ascii="Arial" w:hAnsi="Arial" w:cs="Arial"/>
              </w:rPr>
              <w:t>10.2.2, TSP and DSP Metered Entities</w:t>
            </w:r>
          </w:p>
          <w:p w14:paraId="09F51E44" w14:textId="77777777" w:rsidR="00D011F0" w:rsidRPr="00176E43" w:rsidRDefault="00D011F0" w:rsidP="00D011F0">
            <w:pPr>
              <w:rPr>
                <w:rFonts w:ascii="Arial" w:hAnsi="Arial" w:cs="Arial"/>
              </w:rPr>
            </w:pPr>
            <w:r w:rsidRPr="00176E43">
              <w:rPr>
                <w:rFonts w:ascii="Arial" w:hAnsi="Arial" w:cs="Arial"/>
              </w:rPr>
              <w:t>10.3.2.1.6, Allocating EPS Metered Data to Generator Owners When It Is Net Load</w:t>
            </w:r>
          </w:p>
          <w:p w14:paraId="1B96C8FC" w14:textId="77777777" w:rsidR="00D011F0" w:rsidRPr="00176E43" w:rsidRDefault="00D011F0" w:rsidP="00D011F0">
            <w:pPr>
              <w:rPr>
                <w:rFonts w:ascii="Arial" w:hAnsi="Arial" w:cs="Arial"/>
              </w:rPr>
            </w:pPr>
            <w:r w:rsidRPr="00176E43">
              <w:rPr>
                <w:rFonts w:ascii="Arial" w:hAnsi="Arial" w:cs="Arial"/>
              </w:rPr>
              <w:t>10.3.2.3, Generation Netting for ERCOT-Polled Settlement Meters</w:t>
            </w:r>
          </w:p>
          <w:p w14:paraId="02A91A75" w14:textId="77777777" w:rsidR="00D011F0" w:rsidRPr="00176E43" w:rsidRDefault="00D011F0" w:rsidP="00D011F0">
            <w:pPr>
              <w:rPr>
                <w:rFonts w:ascii="Arial" w:hAnsi="Arial" w:cs="Arial"/>
              </w:rPr>
            </w:pPr>
            <w:r w:rsidRPr="00176E43">
              <w:rPr>
                <w:rFonts w:ascii="Arial" w:hAnsi="Arial" w:cs="Arial"/>
              </w:rPr>
              <w:t>10.3.2.4, Reporting of Net Generation Capacity</w:t>
            </w:r>
          </w:p>
          <w:p w14:paraId="2C68A2BE" w14:textId="77777777" w:rsidR="00D011F0" w:rsidRPr="00176E43" w:rsidRDefault="00D011F0" w:rsidP="00D011F0">
            <w:pPr>
              <w:rPr>
                <w:rFonts w:ascii="Arial" w:hAnsi="Arial" w:cs="Arial"/>
              </w:rPr>
            </w:pPr>
            <w:r w:rsidRPr="00176E43">
              <w:rPr>
                <w:rFonts w:ascii="Arial" w:hAnsi="Arial" w:cs="Arial"/>
              </w:rPr>
              <w:t>11.5.2, Generation Meter Data Aggregation</w:t>
            </w:r>
          </w:p>
          <w:p w14:paraId="45381B42" w14:textId="77777777" w:rsidR="00D011F0" w:rsidRPr="00176E43" w:rsidRDefault="00D011F0" w:rsidP="00D011F0">
            <w:pPr>
              <w:rPr>
                <w:rFonts w:ascii="Arial" w:hAnsi="Arial" w:cs="Arial"/>
              </w:rPr>
            </w:pPr>
            <w:r w:rsidRPr="00176E43">
              <w:rPr>
                <w:rFonts w:ascii="Arial" w:hAnsi="Arial" w:cs="Arial"/>
              </w:rPr>
              <w:t>11.5.2.1, Participant Specific Generation Data Posting/Availability</w:t>
            </w:r>
          </w:p>
          <w:p w14:paraId="147A815B" w14:textId="77777777" w:rsidR="00D011F0" w:rsidRPr="00176E43" w:rsidRDefault="00D011F0" w:rsidP="00D011F0">
            <w:pPr>
              <w:rPr>
                <w:rFonts w:ascii="Arial" w:hAnsi="Arial" w:cs="Arial"/>
              </w:rPr>
            </w:pPr>
            <w:r w:rsidRPr="00176E43">
              <w:rPr>
                <w:rFonts w:ascii="Arial" w:hAnsi="Arial" w:cs="Arial"/>
              </w:rPr>
              <w:t>13.2.4, Seasonal Transmission Loss Factor Calculation</w:t>
            </w:r>
          </w:p>
          <w:p w14:paraId="3AC13363" w14:textId="77777777" w:rsidR="00D011F0" w:rsidRPr="00176E43" w:rsidRDefault="00D011F0" w:rsidP="00D011F0">
            <w:pPr>
              <w:rPr>
                <w:rFonts w:ascii="Arial" w:hAnsi="Arial" w:cs="Arial"/>
              </w:rPr>
            </w:pPr>
            <w:r w:rsidRPr="00176E43">
              <w:rPr>
                <w:rFonts w:ascii="Arial" w:hAnsi="Arial" w:cs="Arial"/>
              </w:rPr>
              <w:t>16.5, Registration of a Resource Entity</w:t>
            </w:r>
          </w:p>
          <w:p w14:paraId="20DD20B4" w14:textId="77777777" w:rsidR="00D011F0" w:rsidRPr="00176E43" w:rsidRDefault="00D011F0" w:rsidP="00D011F0">
            <w:pPr>
              <w:rPr>
                <w:rFonts w:ascii="Arial" w:hAnsi="Arial" w:cs="Arial"/>
              </w:rPr>
            </w:pPr>
            <w:r w:rsidRPr="00176E43">
              <w:rPr>
                <w:rFonts w:ascii="Arial" w:hAnsi="Arial" w:cs="Arial"/>
              </w:rPr>
              <w:t>16.14, Termination of Access Privileges to Restricted Computer Systems and Control Systems</w:t>
            </w:r>
          </w:p>
          <w:p w14:paraId="5E3C54A8" w14:textId="77777777" w:rsidR="00D011F0" w:rsidRPr="00176E43" w:rsidRDefault="00D011F0" w:rsidP="00D011F0">
            <w:pPr>
              <w:rPr>
                <w:rFonts w:ascii="Arial" w:hAnsi="Arial" w:cs="Arial"/>
              </w:rPr>
            </w:pPr>
            <w:r w:rsidRPr="00176E43">
              <w:rPr>
                <w:rFonts w:ascii="Arial" w:hAnsi="Arial" w:cs="Arial"/>
              </w:rPr>
              <w:t>26.2, Securitization Default Charges</w:t>
            </w:r>
          </w:p>
          <w:p w14:paraId="4B88A4DF" w14:textId="77777777" w:rsidR="00D011F0" w:rsidRPr="00176E43" w:rsidRDefault="00D011F0" w:rsidP="00D011F0">
            <w:pPr>
              <w:rPr>
                <w:rFonts w:ascii="Arial" w:hAnsi="Arial" w:cs="Arial"/>
              </w:rPr>
            </w:pPr>
            <w:r w:rsidRPr="00176E43">
              <w:rPr>
                <w:rFonts w:ascii="Arial" w:hAnsi="Arial" w:cs="Arial"/>
              </w:rPr>
              <w:t>Section 22, Attachment E, Notification of Suspension of Operations</w:t>
            </w:r>
          </w:p>
          <w:p w14:paraId="5429D1CE" w14:textId="77777777" w:rsidR="00D011F0" w:rsidRPr="00176E43" w:rsidRDefault="00D011F0" w:rsidP="00D011F0">
            <w:pPr>
              <w:rPr>
                <w:rFonts w:ascii="Arial" w:hAnsi="Arial" w:cs="Arial"/>
              </w:rPr>
            </w:pPr>
            <w:r w:rsidRPr="00176E43">
              <w:rPr>
                <w:rFonts w:ascii="Arial" w:hAnsi="Arial" w:cs="Arial"/>
              </w:rPr>
              <w:t>Section 22, Attachment H, Notification of Generation Resource Designation</w:t>
            </w:r>
          </w:p>
          <w:p w14:paraId="6362C106" w14:textId="77777777" w:rsidR="00D011F0" w:rsidRPr="00176E43" w:rsidRDefault="00D011F0" w:rsidP="00D011F0">
            <w:pPr>
              <w:rPr>
                <w:rFonts w:ascii="Arial" w:hAnsi="Arial" w:cs="Arial"/>
              </w:rPr>
            </w:pPr>
            <w:r w:rsidRPr="00176E43">
              <w:rPr>
                <w:rFonts w:ascii="Arial" w:hAnsi="Arial" w:cs="Arial"/>
              </w:rPr>
              <w:t>Section 22, Attachment L, Declaration of Private Use Network Net Generation Capacity Availability</w:t>
            </w:r>
          </w:p>
          <w:p w14:paraId="5E93E050" w14:textId="77777777" w:rsidR="00D011F0" w:rsidRDefault="00D011F0" w:rsidP="00D011F0">
            <w:pPr>
              <w:rPr>
                <w:rFonts w:ascii="Arial" w:hAnsi="Arial" w:cs="Arial"/>
              </w:rPr>
            </w:pPr>
            <w:r>
              <w:rPr>
                <w:rFonts w:ascii="Arial" w:hAnsi="Arial" w:cs="Arial"/>
              </w:rPr>
              <w:t>Section 22, Attachment N, Standard Form Must-Run Alternative Agreement</w:t>
            </w:r>
          </w:p>
          <w:p w14:paraId="6A1154CC" w14:textId="77777777" w:rsidR="00D011F0" w:rsidRPr="00176E43" w:rsidRDefault="00D011F0" w:rsidP="00D011F0">
            <w:pPr>
              <w:rPr>
                <w:rFonts w:ascii="Arial" w:hAnsi="Arial" w:cs="Arial"/>
              </w:rPr>
            </w:pPr>
            <w:r w:rsidRPr="00176E43">
              <w:rPr>
                <w:rFonts w:ascii="Arial" w:hAnsi="Arial" w:cs="Arial"/>
              </w:rPr>
              <w:t>Section 22, Attachment P, Methodology for Setting Maximum Shadow Prices for Network and Power Balance Constraints</w:t>
            </w:r>
          </w:p>
          <w:p w14:paraId="3356516F" w14:textId="35EEF9FD" w:rsidR="00D011F0" w:rsidRPr="00176E43" w:rsidRDefault="00D011F0" w:rsidP="00D011F0">
            <w:pPr>
              <w:pStyle w:val="NormalArial"/>
              <w:rPr>
                <w:rFonts w:cs="Arial"/>
              </w:rPr>
            </w:pPr>
            <w:r w:rsidRPr="00176E43">
              <w:rPr>
                <w:rFonts w:cs="Arial"/>
              </w:rPr>
              <w:t>Section 23, Form I, Resource Entity Application for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448F0F" w14:textId="35CCF05A" w:rsidR="00C9766A" w:rsidRDefault="009D4879" w:rsidP="00176375">
            <w:pPr>
              <w:pStyle w:val="NormalArial"/>
              <w:spacing w:before="120" w:after="120"/>
            </w:pPr>
            <w:r>
              <w:t xml:space="preserve">Nodal Operating Guide Revision Request (NOGRR) </w:t>
            </w:r>
            <w:r w:rsidR="00CD7E58">
              <w:t>268</w:t>
            </w:r>
            <w:r>
              <w:t>, Related to NPRR</w:t>
            </w:r>
            <w:r w:rsidR="00CD7E58">
              <w:t>1246</w:t>
            </w:r>
            <w:r>
              <w:t xml:space="preserve">, </w:t>
            </w:r>
            <w:r w:rsidRPr="009D4879">
              <w:t>Energy Storage Resource Terminology Alignment for the Single-Model Era</w:t>
            </w:r>
          </w:p>
          <w:p w14:paraId="5B26F2F3" w14:textId="42316375" w:rsidR="005D66F9" w:rsidRDefault="005D66F9" w:rsidP="00176375">
            <w:pPr>
              <w:pStyle w:val="NormalArial"/>
              <w:spacing w:before="120" w:after="120"/>
            </w:pPr>
            <w:r>
              <w:t xml:space="preserve">Other Binding Document Revision Request (OBDRR) </w:t>
            </w:r>
            <w:r w:rsidR="00CD7E58">
              <w:t>052</w:t>
            </w:r>
            <w:r>
              <w:t>, Related to NPRR</w:t>
            </w:r>
            <w:r w:rsidR="00CD7E58">
              <w:t>1246</w:t>
            </w:r>
            <w:r>
              <w:t xml:space="preserve">, </w:t>
            </w:r>
            <w:r w:rsidRPr="009D4879">
              <w:t>Energy Storage Resource Terminology Alignment for the Single-Model Era</w:t>
            </w:r>
          </w:p>
          <w:p w14:paraId="5D9AA7D2" w14:textId="1EA11A2F" w:rsidR="009D4879" w:rsidRPr="00FB509B" w:rsidRDefault="009D4879" w:rsidP="00176375">
            <w:pPr>
              <w:pStyle w:val="NormalArial"/>
              <w:spacing w:before="120" w:after="120"/>
            </w:pPr>
            <w:r>
              <w:t xml:space="preserve">Planning Guide Revision Request (PGRR) </w:t>
            </w:r>
            <w:r w:rsidR="00CD7E58">
              <w:t>118</w:t>
            </w:r>
            <w:r>
              <w:t>, Related to NPRR</w:t>
            </w:r>
            <w:r w:rsidR="00CD7E58">
              <w:t>1246</w:t>
            </w:r>
            <w:r>
              <w:t xml:space="preserve">, </w:t>
            </w:r>
            <w:r w:rsidRPr="009D4879">
              <w:t>Energy Storage Resource Terminology Alignment for the Single-Model Era</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CD64828" w14:textId="5909A414" w:rsidR="009D4879" w:rsidRDefault="009D4879" w:rsidP="009D4879">
            <w:pPr>
              <w:pStyle w:val="NormalArial"/>
              <w:spacing w:before="120" w:after="120"/>
            </w:pPr>
            <w:r>
              <w:t>This Nodal Protocol Revision Request (NPRR) inserts terminology associated with Energy Storage Resources (ESRs) in the appropriate places throughout the Protocols, aligning provisions and requirements for ESRs with those already in place for Generation Resources and Controllable Load Resources.</w:t>
            </w:r>
          </w:p>
          <w:p w14:paraId="039B0C10" w14:textId="032A8F5E" w:rsidR="009D4879" w:rsidRDefault="009D4879" w:rsidP="009D4879">
            <w:pPr>
              <w:pStyle w:val="NormalArial"/>
              <w:spacing w:before="120" w:after="120"/>
            </w:pPr>
            <w:r>
              <w:t>NPRR1002, BESTF-5 Energy Storage Resource Single Model Registration and Charging Restrictions in Emergency Conditions, which was approved by the ERCOT Board of Directors at its August 11, 2020, meeting, included a blanket provision in paragraph (1) of Section 3.8.</w:t>
            </w:r>
            <w:r w:rsidR="00B7603E">
              <w:t>5</w:t>
            </w:r>
            <w:r>
              <w:t>, Energy Storage Resources, as follows:</w:t>
            </w:r>
          </w:p>
          <w:p w14:paraId="6E2A7A02" w14:textId="77777777" w:rsidR="009D4879" w:rsidRDefault="009D4879" w:rsidP="009D4879">
            <w:pPr>
              <w:pStyle w:val="NormalArial"/>
              <w:spacing w:before="120" w:after="120"/>
            </w:pPr>
            <w:r>
              <w:lastRenderedPageBreak/>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43BC59BD" w14:textId="3A07B791" w:rsidR="0038522D" w:rsidRDefault="009D4879" w:rsidP="009D4879">
            <w:pPr>
              <w:pStyle w:val="NormalArial"/>
              <w:spacing w:before="120" w:after="120"/>
            </w:pPr>
            <w: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Protocols.  This NPRR will accomplish that objective.</w:t>
            </w:r>
          </w:p>
          <w:p w14:paraId="7537F035" w14:textId="77777777" w:rsidR="009D17F0" w:rsidRDefault="009D4879" w:rsidP="009D4879">
            <w:pPr>
              <w:pStyle w:val="NormalArial"/>
              <w:spacing w:before="120" w:after="120"/>
            </w:pPr>
            <w:r>
              <w:t>This NPRR applies to ESRs in the future single-model era and should be implemented simultaneously with NPRR1014, BESTF-4 Energy Storage Resource Single Model</w:t>
            </w:r>
            <w:r w:rsidR="005D66F9">
              <w:t>.</w:t>
            </w:r>
          </w:p>
          <w:p w14:paraId="6A00AE95" w14:textId="1DAE985D" w:rsidR="00220D01" w:rsidRPr="00FB509B" w:rsidRDefault="002219DC" w:rsidP="009D4879">
            <w:pPr>
              <w:pStyle w:val="NormalArial"/>
              <w:spacing w:before="120" w:after="120"/>
            </w:pPr>
            <w:r>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1512615F"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6pt;height:15pt" o:ole="">
                  <v:imagedata r:id="rId12" o:title=""/>
                </v:shape>
                <w:control r:id="rId13" w:name="TextBox112" w:shapeid="_x0000_i106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BFAC07D"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68" type="#_x0000_t75" style="width:15.6pt;height:15pt" o:ole="">
                  <v:imagedata r:id="rId12" o:title=""/>
                </v:shape>
                <w:control r:id="rId15" w:name="TextBox17" w:shapeid="_x0000_i1068"/>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448F4E8"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70" type="#_x0000_t75" style="width:15.6pt;height:15pt" o:ole="">
                  <v:imagedata r:id="rId12" o:title=""/>
                </v:shape>
                <w:control r:id="rId17" w:name="TextBox122" w:shapeid="_x0000_i1070"/>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5FF3FD9B" w:rsidR="00E71C39" w:rsidRDefault="00E71C39" w:rsidP="00E71C39">
            <w:pPr>
              <w:pStyle w:val="NormalArial"/>
              <w:spacing w:before="120"/>
              <w:rPr>
                <w:iCs/>
                <w:kern w:val="24"/>
              </w:rPr>
            </w:pPr>
            <w:r w:rsidRPr="006629C8">
              <w:object w:dxaOrig="225" w:dyaOrig="225" w14:anchorId="200A7673">
                <v:shape id="_x0000_i1072" type="#_x0000_t75" style="width:15.6pt;height:15pt" o:ole="">
                  <v:imagedata r:id="rId19" o:title=""/>
                </v:shape>
                <w:control r:id="rId20" w:name="TextBox13" w:shapeid="_x0000_i1072"/>
              </w:object>
            </w:r>
            <w:r w:rsidRPr="006629C8">
              <w:t xml:space="preserve">  </w:t>
            </w:r>
            <w:r w:rsidR="00ED3965" w:rsidRPr="00344591">
              <w:rPr>
                <w:iCs/>
                <w:kern w:val="24"/>
              </w:rPr>
              <w:t>General system and/or process improvement(s)</w:t>
            </w:r>
          </w:p>
          <w:p w14:paraId="17096D73" w14:textId="6A36C890" w:rsidR="00E71C39" w:rsidRDefault="00E71C39" w:rsidP="00E71C39">
            <w:pPr>
              <w:pStyle w:val="NormalArial"/>
              <w:spacing w:before="120"/>
              <w:rPr>
                <w:iCs/>
                <w:kern w:val="24"/>
              </w:rPr>
            </w:pPr>
            <w:r w:rsidRPr="006629C8">
              <w:object w:dxaOrig="225" w:dyaOrig="225" w14:anchorId="4C6ED319">
                <v:shape id="_x0000_i1074" type="#_x0000_t75" style="width:15.6pt;height:15pt" o:ole="">
                  <v:imagedata r:id="rId12" o:title=""/>
                </v:shape>
                <w:control r:id="rId21" w:name="TextBox14" w:shapeid="_x0000_i1074"/>
              </w:object>
            </w:r>
            <w:r w:rsidRPr="006629C8">
              <w:t xml:space="preserve">  </w:t>
            </w:r>
            <w:r>
              <w:rPr>
                <w:iCs/>
                <w:kern w:val="24"/>
              </w:rPr>
              <w:t>Regulatory requirements</w:t>
            </w:r>
          </w:p>
          <w:p w14:paraId="5FB89AD5" w14:textId="51955058" w:rsidR="00E71C39" w:rsidRPr="00CD242D" w:rsidRDefault="00E71C39" w:rsidP="00E71C39">
            <w:pPr>
              <w:pStyle w:val="NormalArial"/>
              <w:spacing w:before="120"/>
              <w:rPr>
                <w:rFonts w:cs="Arial"/>
                <w:color w:val="000000"/>
              </w:rPr>
            </w:pPr>
            <w:r w:rsidRPr="006629C8">
              <w:object w:dxaOrig="225" w:dyaOrig="225" w14:anchorId="52A53E32">
                <v:shape id="_x0000_i1076" type="#_x0000_t75" style="width:15.6pt;height:15pt" o:ole="">
                  <v:imagedata r:id="rId12" o:title=""/>
                </v:shape>
                <w:control r:id="rId22" w:name="TextBox15" w:shapeid="_x0000_i1076"/>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1074DC">
        <w:trPr>
          <w:trHeight w:val="518"/>
        </w:trPr>
        <w:tc>
          <w:tcPr>
            <w:tcW w:w="2880"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313E5647" w14:textId="527114D0" w:rsidR="00625E5D" w:rsidRPr="00625E5D" w:rsidRDefault="009D4879" w:rsidP="00625E5D">
            <w:pPr>
              <w:pStyle w:val="NormalArial"/>
              <w:spacing w:before="120" w:after="120"/>
              <w:rPr>
                <w:iCs/>
                <w:kern w:val="24"/>
              </w:rPr>
            </w:pPr>
            <w:r w:rsidRPr="009D4879">
              <w:t>By incorporating terminology in all appropriate places in the Protocols, this NPRR provide</w:t>
            </w:r>
            <w:r>
              <w:t>s</w:t>
            </w:r>
            <w:r w:rsidRPr="009D4879">
              <w:t xml:space="preserve"> clarity and additional transparency for stakeholders on the applicable provisions and requirements associated with ESRs.</w:t>
            </w:r>
            <w:r w:rsidR="007E09F1">
              <w:t xml:space="preserve">  </w:t>
            </w:r>
            <w:r w:rsidR="00825972">
              <w:t xml:space="preserve">With the implementation of this NPRR at the time of RTCB go-live, all </w:t>
            </w:r>
            <w:r w:rsidR="007E09F1">
              <w:t xml:space="preserve">references to </w:t>
            </w:r>
            <w:r w:rsidR="00825972">
              <w:t xml:space="preserve">the </w:t>
            </w:r>
            <w:r w:rsidR="007E09F1">
              <w:t xml:space="preserve">Combo-Model </w:t>
            </w:r>
            <w:r w:rsidR="00825972">
              <w:t>will</w:t>
            </w:r>
            <w:r w:rsidR="007E09F1">
              <w:t xml:space="preserve"> be remove</w:t>
            </w:r>
            <w:r w:rsidR="00825972">
              <w:t>d.</w:t>
            </w:r>
          </w:p>
        </w:tc>
      </w:tr>
      <w:tr w:rsidR="001074DC" w14:paraId="367B4084" w14:textId="77777777" w:rsidTr="00BC2D06">
        <w:trPr>
          <w:trHeight w:val="518"/>
        </w:trPr>
        <w:tc>
          <w:tcPr>
            <w:tcW w:w="2880" w:type="dxa"/>
            <w:gridSpan w:val="2"/>
            <w:tcBorders>
              <w:bottom w:val="single" w:sz="4" w:space="0" w:color="auto"/>
            </w:tcBorders>
            <w:shd w:val="clear" w:color="auto" w:fill="FFFFFF"/>
            <w:vAlign w:val="center"/>
          </w:tcPr>
          <w:p w14:paraId="746537FE" w14:textId="24A62D52" w:rsidR="001074DC" w:rsidRDefault="001074DC" w:rsidP="001074DC">
            <w:pPr>
              <w:pStyle w:val="Header"/>
              <w:spacing w:before="120" w:after="120"/>
            </w:pPr>
            <w:r w:rsidRPr="00450880">
              <w:lastRenderedPageBreak/>
              <w:t>PRS Decision</w:t>
            </w:r>
          </w:p>
        </w:tc>
        <w:tc>
          <w:tcPr>
            <w:tcW w:w="7560" w:type="dxa"/>
            <w:gridSpan w:val="2"/>
            <w:tcBorders>
              <w:bottom w:val="single" w:sz="4" w:space="0" w:color="auto"/>
            </w:tcBorders>
            <w:vAlign w:val="center"/>
          </w:tcPr>
          <w:p w14:paraId="5BB51002" w14:textId="77777777" w:rsidR="001074DC" w:rsidRDefault="001074DC" w:rsidP="001074DC">
            <w:pPr>
              <w:pStyle w:val="NormalArial"/>
              <w:spacing w:before="120" w:after="120"/>
            </w:pPr>
            <w:r w:rsidRPr="00DC28BA">
              <w:t xml:space="preserve">On </w:t>
            </w:r>
            <w:r>
              <w:t>9/12</w:t>
            </w:r>
            <w:r w:rsidRPr="00DC28BA">
              <w:t xml:space="preserve">/24, PRS voted unanimously to </w:t>
            </w:r>
            <w:r>
              <w:t>table NPRR1246.</w:t>
            </w:r>
            <w:r w:rsidRPr="00DC28BA">
              <w:t xml:space="preserve">  All Market Segments participated in the vote.</w:t>
            </w:r>
          </w:p>
          <w:p w14:paraId="67A933D6" w14:textId="77777777" w:rsidR="00D011F0" w:rsidRDefault="00D011F0" w:rsidP="001074DC">
            <w:pPr>
              <w:pStyle w:val="NormalArial"/>
              <w:spacing w:before="120" w:after="120"/>
            </w:pPr>
            <w:r>
              <w:t>On 10/17/24, PRS voted unanimously to recommend approval of NPRR1246 as amended by the 9/20/24 ERCOT comments.</w:t>
            </w:r>
            <w:r w:rsidRPr="00DC28BA">
              <w:t xml:space="preserve">  All Market Segments participated in the vote.</w:t>
            </w:r>
          </w:p>
          <w:p w14:paraId="6A220734" w14:textId="46E00BC9" w:rsidR="00A87302" w:rsidRPr="009D4879" w:rsidRDefault="00A87302" w:rsidP="001074DC">
            <w:pPr>
              <w:pStyle w:val="NormalArial"/>
              <w:spacing w:before="120" w:after="120"/>
            </w:pPr>
            <w:r>
              <w:t>On 11/14/24, PRS voted unanimously to endorse and forward to TAC the 10/17/24 PRS Report and 7/31/24 Impact Analysis for NPRR1246.  All Market Segments participated in the vote.</w:t>
            </w:r>
          </w:p>
        </w:tc>
      </w:tr>
      <w:tr w:rsidR="001074DC" w14:paraId="4A2EB745" w14:textId="77777777" w:rsidTr="00BC2D06">
        <w:trPr>
          <w:trHeight w:val="518"/>
        </w:trPr>
        <w:tc>
          <w:tcPr>
            <w:tcW w:w="2880" w:type="dxa"/>
            <w:gridSpan w:val="2"/>
            <w:tcBorders>
              <w:bottom w:val="single" w:sz="4" w:space="0" w:color="auto"/>
            </w:tcBorders>
            <w:shd w:val="clear" w:color="auto" w:fill="FFFFFF"/>
            <w:vAlign w:val="center"/>
          </w:tcPr>
          <w:p w14:paraId="7D297A43" w14:textId="33A466C5" w:rsidR="001074DC" w:rsidRDefault="001074DC" w:rsidP="001074DC">
            <w:pPr>
              <w:pStyle w:val="Header"/>
              <w:spacing w:before="120" w:after="120"/>
            </w:pPr>
            <w:r w:rsidRPr="00450880">
              <w:t>Summary of PRS Discussion</w:t>
            </w:r>
          </w:p>
        </w:tc>
        <w:tc>
          <w:tcPr>
            <w:tcW w:w="7560" w:type="dxa"/>
            <w:gridSpan w:val="2"/>
            <w:tcBorders>
              <w:bottom w:val="single" w:sz="4" w:space="0" w:color="auto"/>
            </w:tcBorders>
            <w:vAlign w:val="center"/>
          </w:tcPr>
          <w:p w14:paraId="3215D9AC" w14:textId="77777777" w:rsidR="001074DC" w:rsidRDefault="001074DC" w:rsidP="001074DC">
            <w:pPr>
              <w:pStyle w:val="NormalArial"/>
              <w:spacing w:before="120" w:after="120"/>
            </w:pPr>
            <w:r>
              <w:t>On 9/12/24, ERCOT Staff provided an overview of NPRR1246.</w:t>
            </w:r>
          </w:p>
          <w:p w14:paraId="07DAD858" w14:textId="77777777" w:rsidR="00D011F0" w:rsidRDefault="00D011F0" w:rsidP="001074DC">
            <w:pPr>
              <w:pStyle w:val="NormalArial"/>
              <w:spacing w:before="120" w:after="120"/>
            </w:pPr>
            <w:r>
              <w:t>On 10/17/24, participants reviewed the 9/20/24 ERCOT comments and noted the recent ROS vote to recommend approval of the related NOGRR268 and PGRR118.</w:t>
            </w:r>
          </w:p>
          <w:p w14:paraId="3B4466F6" w14:textId="1B2DF880" w:rsidR="00A87302" w:rsidRPr="009D4879" w:rsidRDefault="00A87302" w:rsidP="001074DC">
            <w:pPr>
              <w:pStyle w:val="NormalArial"/>
              <w:spacing w:before="120" w:after="120"/>
            </w:pPr>
            <w:r>
              <w:t>On 11/14/24, there was no discussion.</w:t>
            </w:r>
          </w:p>
        </w:tc>
      </w:tr>
    </w:tbl>
    <w:p w14:paraId="281513A9" w14:textId="77777777" w:rsidR="001074DC"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074DC" w:rsidRPr="00895AB9" w14:paraId="53D3DA65" w14:textId="77777777" w:rsidTr="00C33CA6">
        <w:trPr>
          <w:trHeight w:val="432"/>
        </w:trPr>
        <w:tc>
          <w:tcPr>
            <w:tcW w:w="10440" w:type="dxa"/>
            <w:gridSpan w:val="2"/>
            <w:shd w:val="clear" w:color="auto" w:fill="FFFFFF"/>
            <w:vAlign w:val="center"/>
          </w:tcPr>
          <w:p w14:paraId="4B9FFDAE" w14:textId="77777777" w:rsidR="001074DC" w:rsidRPr="00895AB9" w:rsidRDefault="001074DC" w:rsidP="00C33CA6">
            <w:pPr>
              <w:pStyle w:val="NormalArial"/>
              <w:ind w:hanging="2"/>
              <w:jc w:val="center"/>
              <w:rPr>
                <w:b/>
              </w:rPr>
            </w:pPr>
            <w:r>
              <w:rPr>
                <w:b/>
              </w:rPr>
              <w:t>Opinions</w:t>
            </w:r>
          </w:p>
        </w:tc>
      </w:tr>
      <w:tr w:rsidR="001074DC" w:rsidRPr="00550B01" w14:paraId="408BBD9E" w14:textId="77777777" w:rsidTr="00C33CA6">
        <w:trPr>
          <w:trHeight w:val="432"/>
        </w:trPr>
        <w:tc>
          <w:tcPr>
            <w:tcW w:w="2880" w:type="dxa"/>
            <w:shd w:val="clear" w:color="auto" w:fill="FFFFFF"/>
            <w:vAlign w:val="center"/>
          </w:tcPr>
          <w:p w14:paraId="016E3AE6" w14:textId="77777777" w:rsidR="001074DC" w:rsidRPr="00F6614D" w:rsidRDefault="001074DC" w:rsidP="00C33CA6">
            <w:pPr>
              <w:pStyle w:val="Header"/>
              <w:ind w:hanging="2"/>
            </w:pPr>
            <w:r w:rsidRPr="00F6614D">
              <w:t>Credit Review</w:t>
            </w:r>
          </w:p>
        </w:tc>
        <w:tc>
          <w:tcPr>
            <w:tcW w:w="7560" w:type="dxa"/>
            <w:vAlign w:val="center"/>
          </w:tcPr>
          <w:p w14:paraId="7CD633BC" w14:textId="47687F54" w:rsidR="001074DC" w:rsidRPr="00550B01" w:rsidRDefault="00A45991" w:rsidP="00C33CA6">
            <w:pPr>
              <w:pStyle w:val="NormalArial"/>
              <w:spacing w:before="120" w:after="120"/>
              <w:ind w:hanging="2"/>
            </w:pPr>
            <w:r w:rsidRPr="00A45991">
              <w:t xml:space="preserve">ERCOT Credit Staff and the Credit Finance </w:t>
            </w:r>
            <w:proofErr w:type="gramStart"/>
            <w:r w:rsidRPr="00A45991">
              <w:t>Sub Group</w:t>
            </w:r>
            <w:proofErr w:type="gramEnd"/>
            <w:r w:rsidRPr="00A45991">
              <w:t xml:space="preserve"> (CFSG) have reviewed NPRR1246 and do not believe that it requires changes to credit monitoring activity or the calculation of liability.</w:t>
            </w:r>
          </w:p>
        </w:tc>
      </w:tr>
      <w:tr w:rsidR="001074DC" w:rsidRPr="00F6614D" w14:paraId="433DBBA3" w14:textId="77777777" w:rsidTr="00C33CA6">
        <w:trPr>
          <w:trHeight w:val="432"/>
        </w:trPr>
        <w:tc>
          <w:tcPr>
            <w:tcW w:w="2880" w:type="dxa"/>
            <w:shd w:val="clear" w:color="auto" w:fill="FFFFFF"/>
            <w:vAlign w:val="center"/>
          </w:tcPr>
          <w:p w14:paraId="4BF62140" w14:textId="77777777" w:rsidR="001074DC" w:rsidRPr="00F6614D" w:rsidRDefault="001074DC" w:rsidP="00C33CA6">
            <w:pPr>
              <w:pStyle w:val="Header"/>
              <w:ind w:hanging="2"/>
            </w:pPr>
            <w:r>
              <w:t xml:space="preserve">Independent Market Monitor </w:t>
            </w:r>
            <w:r w:rsidRPr="00F6614D">
              <w:t>Opinion</w:t>
            </w:r>
          </w:p>
        </w:tc>
        <w:tc>
          <w:tcPr>
            <w:tcW w:w="7560" w:type="dxa"/>
            <w:vAlign w:val="center"/>
          </w:tcPr>
          <w:p w14:paraId="3C667FB3" w14:textId="77777777" w:rsidR="001074DC" w:rsidRPr="00F6614D" w:rsidRDefault="001074DC" w:rsidP="00C33CA6">
            <w:pPr>
              <w:pStyle w:val="NormalArial"/>
              <w:spacing w:before="120" w:after="120"/>
              <w:ind w:hanging="2"/>
              <w:rPr>
                <w:b/>
                <w:bCs/>
              </w:rPr>
            </w:pPr>
            <w:r w:rsidRPr="00550B01">
              <w:t>To be determined</w:t>
            </w:r>
          </w:p>
        </w:tc>
      </w:tr>
      <w:tr w:rsidR="001074DC" w:rsidRPr="00F6614D" w14:paraId="32452431" w14:textId="77777777" w:rsidTr="00C33CA6">
        <w:trPr>
          <w:trHeight w:val="432"/>
        </w:trPr>
        <w:tc>
          <w:tcPr>
            <w:tcW w:w="2880" w:type="dxa"/>
            <w:shd w:val="clear" w:color="auto" w:fill="FFFFFF"/>
            <w:vAlign w:val="center"/>
          </w:tcPr>
          <w:p w14:paraId="32542C3D" w14:textId="77777777" w:rsidR="001074DC" w:rsidRPr="00F6614D" w:rsidRDefault="001074DC" w:rsidP="00C33CA6">
            <w:pPr>
              <w:pStyle w:val="Header"/>
              <w:ind w:hanging="2"/>
            </w:pPr>
            <w:r w:rsidRPr="00F6614D">
              <w:t>ERCOT Opinion</w:t>
            </w:r>
          </w:p>
        </w:tc>
        <w:tc>
          <w:tcPr>
            <w:tcW w:w="7560" w:type="dxa"/>
            <w:vAlign w:val="center"/>
          </w:tcPr>
          <w:p w14:paraId="6231F9B3" w14:textId="0EE99C93" w:rsidR="001074DC" w:rsidRPr="00F6614D" w:rsidRDefault="00A45991" w:rsidP="00C33CA6">
            <w:pPr>
              <w:pStyle w:val="NormalArial"/>
              <w:spacing w:before="120" w:after="120"/>
              <w:ind w:hanging="2"/>
              <w:rPr>
                <w:b/>
                <w:bCs/>
              </w:rPr>
            </w:pPr>
            <w:r w:rsidRPr="00A45991">
              <w:t>ERCOT supports approval of NPRR1246.</w:t>
            </w:r>
          </w:p>
        </w:tc>
      </w:tr>
      <w:tr w:rsidR="001074DC" w:rsidRPr="00F6614D" w14:paraId="0C340B3A" w14:textId="77777777" w:rsidTr="00C33CA6">
        <w:trPr>
          <w:trHeight w:val="432"/>
        </w:trPr>
        <w:tc>
          <w:tcPr>
            <w:tcW w:w="2880" w:type="dxa"/>
            <w:shd w:val="clear" w:color="auto" w:fill="FFFFFF"/>
            <w:vAlign w:val="center"/>
          </w:tcPr>
          <w:p w14:paraId="218A2F50" w14:textId="77777777" w:rsidR="001074DC" w:rsidRPr="00F6614D" w:rsidRDefault="001074DC" w:rsidP="00C33CA6">
            <w:pPr>
              <w:pStyle w:val="Header"/>
              <w:ind w:hanging="2"/>
            </w:pPr>
            <w:r w:rsidRPr="00F6614D">
              <w:t>ERCOT Market Impact Statement</w:t>
            </w:r>
          </w:p>
        </w:tc>
        <w:tc>
          <w:tcPr>
            <w:tcW w:w="7560" w:type="dxa"/>
            <w:vAlign w:val="center"/>
          </w:tcPr>
          <w:p w14:paraId="4D45DCCA" w14:textId="33286BD3" w:rsidR="001074DC" w:rsidRPr="00F6614D" w:rsidRDefault="00A45991" w:rsidP="00C33CA6">
            <w:pPr>
              <w:pStyle w:val="NormalArial"/>
              <w:spacing w:before="120" w:after="120"/>
              <w:ind w:hanging="2"/>
              <w:rPr>
                <w:b/>
                <w:bCs/>
              </w:rPr>
            </w:pPr>
            <w:r w:rsidRPr="00A45991">
              <w:t>ERCOT Staff has reviewed NPRR1246 and believes the market impact for NPRR1246 provides clarity and additional transparency for stakeholders on the applicable provisions and requirements associated with ESRs as the market transitions from the combo model to the single model as part of the RTC+B project.</w:t>
            </w:r>
          </w:p>
        </w:tc>
      </w:tr>
    </w:tbl>
    <w:p w14:paraId="439F5B61" w14:textId="77777777" w:rsidR="001074DC" w:rsidRPr="00D85807"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AC206C1" w:rsidR="009D4879" w:rsidRPr="009D4879" w:rsidRDefault="009A3772" w:rsidP="009D4879">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D27863E" w:rsidR="009D4879" w:rsidRPr="009D4879" w:rsidRDefault="009A3772" w:rsidP="009D4879">
            <w:pPr>
              <w:pStyle w:val="Header"/>
              <w:rPr>
                <w:bCs w:val="0"/>
              </w:rPr>
            </w:pPr>
            <w:r w:rsidRPr="00B93CA0">
              <w:rPr>
                <w:bCs w:val="0"/>
              </w:rPr>
              <w:t>Name</w:t>
            </w:r>
          </w:p>
        </w:tc>
        <w:tc>
          <w:tcPr>
            <w:tcW w:w="7560" w:type="dxa"/>
            <w:vAlign w:val="center"/>
          </w:tcPr>
          <w:p w14:paraId="1FFF1A06" w14:textId="6B9CEBDA" w:rsidR="009A3772" w:rsidRDefault="008F7965">
            <w:pPr>
              <w:pStyle w:val="NormalArial"/>
            </w:pPr>
            <w:r>
              <w:t>Kenneth Ragsdale</w:t>
            </w:r>
            <w:r w:rsidR="005D66F9">
              <w:t xml:space="preserve"> / </w:t>
            </w:r>
            <w:r w:rsidR="005052AF">
              <w:t>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5836456" w:rsidR="009A3772" w:rsidRDefault="00B13612">
            <w:pPr>
              <w:pStyle w:val="NormalArial"/>
            </w:pPr>
            <w:hyperlink r:id="rId23" w:history="1">
              <w:r w:rsidR="005052AF" w:rsidRPr="00D7710C">
                <w:rPr>
                  <w:rStyle w:val="Hyperlink"/>
                </w:rPr>
                <w:t>Kenneth.ragsdale@ercot.com</w:t>
              </w:r>
            </w:hyperlink>
            <w:r w:rsidR="005D66F9">
              <w:t xml:space="preserve"> / </w:t>
            </w:r>
            <w:hyperlink r:id="rId24" w:history="1">
              <w:r w:rsidR="005D66F9" w:rsidRPr="00106D91">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04A9326" w:rsidR="009A3772" w:rsidRDefault="009D487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11155B50" w:rsidR="009A3772" w:rsidRDefault="008F7965">
            <w:pPr>
              <w:pStyle w:val="NormalArial"/>
            </w:pPr>
            <w:r>
              <w:t>512-750-3505</w:t>
            </w:r>
            <w:r w:rsidR="005D66F9">
              <w:t xml:space="preserve"> / </w:t>
            </w:r>
            <w:r w:rsidR="005D66F9" w:rsidRPr="005D66F9">
              <w:t>512</w:t>
            </w:r>
            <w:r w:rsidR="005D66F9">
              <w:t>-</w:t>
            </w:r>
            <w:r w:rsidR="005D66F9" w:rsidRPr="005D66F9">
              <w:t>248</w:t>
            </w:r>
            <w:r w:rsidR="005D66F9">
              <w:t>-</w:t>
            </w:r>
            <w:r w:rsidR="005D66F9" w:rsidRPr="005D66F9">
              <w:t>6472</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00C73B" w:rsidR="009A3772" w:rsidRDefault="009D487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69A30AF" w:rsidR="009A3772" w:rsidRPr="00D56D61" w:rsidRDefault="009D487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2D0BA92" w:rsidR="009A3772" w:rsidRPr="00D56D61" w:rsidRDefault="00B13612">
            <w:pPr>
              <w:pStyle w:val="NormalArial"/>
            </w:pPr>
            <w:hyperlink r:id="rId25" w:history="1">
              <w:r w:rsidR="009D4879" w:rsidRPr="00AF2D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13E03BE" w:rsidR="009A3772" w:rsidRDefault="009D4879">
            <w:pPr>
              <w:pStyle w:val="NormalArial"/>
            </w:pPr>
            <w:r>
              <w:t>512-248-6464</w:t>
            </w:r>
          </w:p>
        </w:tc>
      </w:tr>
    </w:tbl>
    <w:p w14:paraId="4D4CA30E" w14:textId="77777777" w:rsidR="001074DC" w:rsidRDefault="001074DC" w:rsidP="001074D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074DC" w14:paraId="0CBC3BDD"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183BD6" w14:textId="77777777" w:rsidR="001074DC" w:rsidRDefault="001074DC" w:rsidP="00C33CA6">
            <w:pPr>
              <w:pStyle w:val="NormalArial"/>
              <w:ind w:hanging="2"/>
              <w:jc w:val="center"/>
              <w:rPr>
                <w:b/>
              </w:rPr>
            </w:pPr>
            <w:r>
              <w:rPr>
                <w:b/>
              </w:rPr>
              <w:t>Comments Received</w:t>
            </w:r>
          </w:p>
        </w:tc>
      </w:tr>
      <w:tr w:rsidR="001074DC" w14:paraId="1935F561"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514CD3" w14:textId="77777777" w:rsidR="001074DC" w:rsidRDefault="001074DC"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FD15B1" w14:textId="77777777" w:rsidR="001074DC" w:rsidRDefault="001074DC" w:rsidP="00C33CA6">
            <w:pPr>
              <w:pStyle w:val="NormalArial"/>
              <w:ind w:hanging="2"/>
              <w:rPr>
                <w:b/>
              </w:rPr>
            </w:pPr>
            <w:r>
              <w:rPr>
                <w:b/>
              </w:rPr>
              <w:t>Comment Summary</w:t>
            </w:r>
          </w:p>
        </w:tc>
      </w:tr>
      <w:tr w:rsidR="001074DC" w14:paraId="1FFE3179"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13480E" w14:textId="617393F8" w:rsidR="001074DC" w:rsidRDefault="001074DC" w:rsidP="00C33CA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6CC0154E" w14:textId="74BE1F90" w:rsidR="001074DC" w:rsidRDefault="001074DC" w:rsidP="00C33CA6">
            <w:pPr>
              <w:pStyle w:val="NormalArial"/>
              <w:spacing w:before="120" w:after="120"/>
              <w:ind w:hanging="2"/>
            </w:pPr>
            <w:r>
              <w:t>Requested PRS table NPRR1246</w:t>
            </w:r>
          </w:p>
        </w:tc>
      </w:tr>
      <w:tr w:rsidR="00D011F0" w14:paraId="72EE9808"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990E3A" w14:textId="78BC5870" w:rsidR="00D011F0" w:rsidRDefault="00D011F0" w:rsidP="00C33CA6">
            <w:pPr>
              <w:pStyle w:val="Header"/>
              <w:rPr>
                <w:b w:val="0"/>
                <w:bCs w:val="0"/>
              </w:rPr>
            </w:pPr>
            <w:r>
              <w:rPr>
                <w:b w:val="0"/>
                <w:bCs w:val="0"/>
              </w:rPr>
              <w:t>ERCOT 092024</w:t>
            </w:r>
          </w:p>
        </w:tc>
        <w:tc>
          <w:tcPr>
            <w:tcW w:w="7560" w:type="dxa"/>
            <w:tcBorders>
              <w:top w:val="single" w:sz="4" w:space="0" w:color="auto"/>
              <w:left w:val="single" w:sz="4" w:space="0" w:color="auto"/>
              <w:bottom w:val="single" w:sz="4" w:space="0" w:color="auto"/>
              <w:right w:val="single" w:sz="4" w:space="0" w:color="auto"/>
            </w:tcBorders>
            <w:vAlign w:val="center"/>
          </w:tcPr>
          <w:p w14:paraId="75C3C878" w14:textId="0EED44D3" w:rsidR="00D011F0" w:rsidRDefault="00D011F0" w:rsidP="00C33CA6">
            <w:pPr>
              <w:pStyle w:val="NormalArial"/>
              <w:spacing w:before="120" w:after="120"/>
              <w:ind w:hanging="2"/>
            </w:pPr>
            <w:r>
              <w:t>Proposed additional clarifying edits based on stakeholder discussions</w:t>
            </w:r>
          </w:p>
        </w:tc>
      </w:tr>
    </w:tbl>
    <w:p w14:paraId="7A02EB9C" w14:textId="77777777" w:rsidR="003D32B8" w:rsidRDefault="003D32B8" w:rsidP="003D32B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32B8" w14:paraId="262F88F8" w14:textId="77777777" w:rsidTr="008564D5">
        <w:trPr>
          <w:trHeight w:val="350"/>
        </w:trPr>
        <w:tc>
          <w:tcPr>
            <w:tcW w:w="10440" w:type="dxa"/>
            <w:tcBorders>
              <w:bottom w:val="single" w:sz="4" w:space="0" w:color="auto"/>
            </w:tcBorders>
            <w:shd w:val="clear" w:color="auto" w:fill="FFFFFF"/>
            <w:vAlign w:val="center"/>
          </w:tcPr>
          <w:p w14:paraId="5D15BE39" w14:textId="77777777" w:rsidR="003D32B8" w:rsidRDefault="003D32B8" w:rsidP="008564D5">
            <w:pPr>
              <w:pStyle w:val="Header"/>
              <w:jc w:val="center"/>
            </w:pPr>
            <w:r>
              <w:t>Market Rules Notes</w:t>
            </w:r>
          </w:p>
        </w:tc>
      </w:tr>
    </w:tbl>
    <w:p w14:paraId="1B2D8C92" w14:textId="77777777" w:rsidR="00297611" w:rsidRPr="00D476E3" w:rsidRDefault="00297611" w:rsidP="00297611">
      <w:pPr>
        <w:spacing w:before="120" w:after="120"/>
        <w:rPr>
          <w:rFonts w:ascii="Arial" w:hAnsi="Arial" w:cs="Arial"/>
        </w:rPr>
      </w:pPr>
      <w:r w:rsidRPr="00D476E3">
        <w:rPr>
          <w:rFonts w:ascii="Arial" w:hAnsi="Arial" w:cs="Arial"/>
        </w:rPr>
        <w:t>Please note the baseline Protocol language in the following sections has been updated to reflect the incorporation of the following NPRRs into the Protocols:</w:t>
      </w:r>
    </w:p>
    <w:p w14:paraId="45A810AB" w14:textId="499A1D45" w:rsidR="00A45991" w:rsidRPr="00F858EB" w:rsidRDefault="00A45991" w:rsidP="00A45991">
      <w:pPr>
        <w:numPr>
          <w:ilvl w:val="0"/>
          <w:numId w:val="47"/>
        </w:numPr>
        <w:rPr>
          <w:rFonts w:ascii="Arial" w:hAnsi="Arial" w:cs="Arial"/>
        </w:rPr>
      </w:pPr>
      <w:r w:rsidRPr="00F858EB">
        <w:rPr>
          <w:rFonts w:ascii="Arial" w:hAnsi="Arial" w:cs="Arial"/>
        </w:rPr>
        <w:t>NPRR1</w:t>
      </w:r>
      <w:r>
        <w:rPr>
          <w:rFonts w:ascii="Arial" w:hAnsi="Arial" w:cs="Arial"/>
        </w:rPr>
        <w:t>002</w:t>
      </w:r>
      <w:r w:rsidRPr="00F858EB">
        <w:rPr>
          <w:rFonts w:ascii="Arial" w:hAnsi="Arial" w:cs="Arial"/>
        </w:rPr>
        <w:t>,</w:t>
      </w:r>
      <w:r w:rsidRPr="00A45991">
        <w:t xml:space="preserve"> </w:t>
      </w:r>
      <w:r w:rsidRPr="00A45991">
        <w:rPr>
          <w:rFonts w:ascii="Arial" w:hAnsi="Arial" w:cs="Arial"/>
        </w:rPr>
        <w:t>BESTF-5 Energy Storage Resource Single Model Registration and Charging Restrictions in Emergency Conditions</w:t>
      </w:r>
      <w:r>
        <w:rPr>
          <w:rFonts w:ascii="Arial" w:hAnsi="Arial" w:cs="Arial"/>
        </w:rPr>
        <w:t xml:space="preserve"> (unboxed 9/27/24)</w:t>
      </w:r>
    </w:p>
    <w:p w14:paraId="39C1AD53" w14:textId="77777777" w:rsidR="00A45991" w:rsidRDefault="00A45991" w:rsidP="00A45991">
      <w:pPr>
        <w:numPr>
          <w:ilvl w:val="1"/>
          <w:numId w:val="47"/>
        </w:numPr>
        <w:rPr>
          <w:rFonts w:ascii="Arial" w:hAnsi="Arial" w:cs="Arial"/>
        </w:rPr>
      </w:pPr>
      <w:r>
        <w:rPr>
          <w:rFonts w:ascii="Arial" w:hAnsi="Arial" w:cs="Arial"/>
        </w:rPr>
        <w:t>Section 3.8.5</w:t>
      </w:r>
    </w:p>
    <w:p w14:paraId="5B94502E" w14:textId="6A4A26DC" w:rsidR="00A45991" w:rsidRPr="00D476E3" w:rsidRDefault="00A45991" w:rsidP="00A45991">
      <w:pPr>
        <w:numPr>
          <w:ilvl w:val="1"/>
          <w:numId w:val="47"/>
        </w:numPr>
        <w:spacing w:after="120"/>
        <w:rPr>
          <w:rFonts w:ascii="Arial" w:hAnsi="Arial" w:cs="Arial"/>
        </w:rPr>
      </w:pPr>
      <w:r>
        <w:rPr>
          <w:rFonts w:ascii="Arial" w:hAnsi="Arial" w:cs="Arial"/>
        </w:rPr>
        <w:t>Section 16.5</w:t>
      </w:r>
    </w:p>
    <w:p w14:paraId="4DAD982C" w14:textId="456D8405" w:rsidR="00F858EB" w:rsidRPr="00F858EB" w:rsidRDefault="00F858EB" w:rsidP="00F858EB">
      <w:pPr>
        <w:numPr>
          <w:ilvl w:val="0"/>
          <w:numId w:val="47"/>
        </w:numPr>
        <w:rPr>
          <w:rFonts w:ascii="Arial" w:hAnsi="Arial" w:cs="Arial"/>
        </w:rPr>
      </w:pPr>
      <w:r w:rsidRPr="00F858EB">
        <w:rPr>
          <w:rFonts w:ascii="Arial" w:hAnsi="Arial" w:cs="Arial"/>
        </w:rPr>
        <w:t xml:space="preserve">NPRR1131, </w:t>
      </w:r>
      <w:r w:rsidRPr="00F858EB">
        <w:rPr>
          <w:rFonts w:ascii="Arial" w:hAnsi="Arial" w:cs="Arial"/>
          <w:color w:val="000000"/>
        </w:rPr>
        <w:t>Controllable Load Resource Participation in Non-Spin</w:t>
      </w:r>
      <w:r w:rsidRPr="00F858EB">
        <w:rPr>
          <w:rFonts w:ascii="Arial" w:hAnsi="Arial" w:cs="Arial"/>
        </w:rPr>
        <w:t xml:space="preserve"> (unboxed 8/23/24)</w:t>
      </w:r>
    </w:p>
    <w:p w14:paraId="371DDFDB" w14:textId="163427DF" w:rsidR="00F858EB" w:rsidRPr="00D476E3" w:rsidRDefault="00F858EB" w:rsidP="00F858EB">
      <w:pPr>
        <w:numPr>
          <w:ilvl w:val="1"/>
          <w:numId w:val="47"/>
        </w:numPr>
        <w:spacing w:after="120"/>
        <w:rPr>
          <w:rFonts w:ascii="Arial" w:hAnsi="Arial" w:cs="Arial"/>
        </w:rPr>
      </w:pPr>
      <w:r>
        <w:rPr>
          <w:rFonts w:ascii="Arial" w:hAnsi="Arial" w:cs="Arial"/>
        </w:rPr>
        <w:t>Section 6.5.7.6.2.3</w:t>
      </w:r>
    </w:p>
    <w:p w14:paraId="3D766E7E" w14:textId="77777777" w:rsidR="00297611" w:rsidRPr="00D476E3" w:rsidRDefault="00297611" w:rsidP="00297611">
      <w:pPr>
        <w:numPr>
          <w:ilvl w:val="0"/>
          <w:numId w:val="47"/>
        </w:numPr>
        <w:rPr>
          <w:rFonts w:ascii="Arial" w:hAnsi="Arial" w:cs="Arial"/>
        </w:rPr>
      </w:pPr>
      <w:r w:rsidRPr="00D476E3">
        <w:rPr>
          <w:rFonts w:ascii="Arial" w:hAnsi="Arial" w:cs="Arial"/>
        </w:rPr>
        <w:t>NPRR1058,</w:t>
      </w:r>
      <w:r w:rsidRPr="00D476E3">
        <w:t xml:space="preserve"> </w:t>
      </w:r>
      <w:r w:rsidRPr="00D476E3">
        <w:rPr>
          <w:rFonts w:ascii="Arial" w:hAnsi="Arial" w:cs="Arial"/>
        </w:rPr>
        <w:t>Resource Offer Modernization (unboxed 8/23/24)</w:t>
      </w:r>
    </w:p>
    <w:p w14:paraId="0379B89F" w14:textId="786E0798" w:rsidR="00297611" w:rsidRDefault="00297611" w:rsidP="00F858EB">
      <w:pPr>
        <w:numPr>
          <w:ilvl w:val="1"/>
          <w:numId w:val="47"/>
        </w:numPr>
        <w:spacing w:after="120"/>
        <w:rPr>
          <w:rFonts w:ascii="Arial" w:hAnsi="Arial" w:cs="Arial"/>
        </w:rPr>
      </w:pPr>
      <w:r>
        <w:rPr>
          <w:rFonts w:ascii="Arial" w:hAnsi="Arial" w:cs="Arial"/>
        </w:rPr>
        <w:t xml:space="preserve">Section </w:t>
      </w:r>
      <w:r w:rsidR="00F858EB">
        <w:rPr>
          <w:rFonts w:ascii="Arial" w:hAnsi="Arial" w:cs="Arial"/>
        </w:rPr>
        <w:t>6.6.9</w:t>
      </w:r>
    </w:p>
    <w:p w14:paraId="4970338A" w14:textId="4F7C67EA" w:rsidR="00F858EB" w:rsidRPr="00D476E3" w:rsidRDefault="00F858EB" w:rsidP="00F858EB">
      <w:pPr>
        <w:numPr>
          <w:ilvl w:val="0"/>
          <w:numId w:val="47"/>
        </w:numPr>
        <w:rPr>
          <w:rFonts w:ascii="Arial" w:hAnsi="Arial" w:cs="Arial"/>
        </w:rPr>
      </w:pPr>
      <w:r w:rsidRPr="00D476E3">
        <w:rPr>
          <w:rFonts w:ascii="Arial" w:hAnsi="Arial" w:cs="Arial"/>
        </w:rPr>
        <w:t>NPRR</w:t>
      </w:r>
      <w:r w:rsidRPr="00F858EB">
        <w:rPr>
          <w:rFonts w:ascii="Arial" w:hAnsi="Arial" w:cs="Arial"/>
        </w:rPr>
        <w:t xml:space="preserve">1198, </w:t>
      </w:r>
      <w:r w:rsidRPr="00F858EB">
        <w:rPr>
          <w:rFonts w:ascii="Arial" w:hAnsi="Arial" w:cs="Arial"/>
          <w:color w:val="000000"/>
        </w:rPr>
        <w:t>Congestion Mitigation Using Topology Reconfigurations</w:t>
      </w:r>
      <w:r w:rsidRPr="00F858EB">
        <w:rPr>
          <w:rFonts w:ascii="Arial" w:hAnsi="Arial" w:cs="Arial"/>
        </w:rPr>
        <w:t xml:space="preserve"> (</w:t>
      </w:r>
      <w:r>
        <w:rPr>
          <w:rFonts w:ascii="Arial" w:hAnsi="Arial" w:cs="Arial"/>
        </w:rPr>
        <w:t xml:space="preserve">incorporated </w:t>
      </w:r>
      <w:r w:rsidRPr="00F858EB">
        <w:rPr>
          <w:rFonts w:ascii="Arial" w:hAnsi="Arial" w:cs="Arial"/>
        </w:rPr>
        <w:t>8/1/24)</w:t>
      </w:r>
    </w:p>
    <w:p w14:paraId="45E633D5" w14:textId="717936F1" w:rsidR="00F858EB" w:rsidRDefault="00F858EB" w:rsidP="00434AB2">
      <w:pPr>
        <w:numPr>
          <w:ilvl w:val="1"/>
          <w:numId w:val="47"/>
        </w:numPr>
        <w:spacing w:after="120"/>
        <w:rPr>
          <w:rFonts w:ascii="Arial" w:hAnsi="Arial" w:cs="Arial"/>
        </w:rPr>
      </w:pPr>
      <w:r>
        <w:rPr>
          <w:rFonts w:ascii="Arial" w:hAnsi="Arial" w:cs="Arial"/>
        </w:rPr>
        <w:t>Section 6.5.1.1</w:t>
      </w:r>
    </w:p>
    <w:p w14:paraId="7818523A" w14:textId="695C2C7F" w:rsidR="006E3D6E" w:rsidRDefault="006E3D6E" w:rsidP="006E3D6E">
      <w:pPr>
        <w:numPr>
          <w:ilvl w:val="0"/>
          <w:numId w:val="47"/>
        </w:numPr>
        <w:rPr>
          <w:rFonts w:ascii="Arial" w:hAnsi="Arial" w:cs="Arial"/>
        </w:rPr>
      </w:pPr>
      <w:r>
        <w:rPr>
          <w:rFonts w:ascii="Arial" w:hAnsi="Arial" w:cs="Arial"/>
        </w:rPr>
        <w:t xml:space="preserve">NPRR1216, </w:t>
      </w:r>
      <w:r w:rsidRPr="00667179">
        <w:rPr>
          <w:rFonts w:ascii="Arial" w:hAnsi="Arial" w:cs="Arial"/>
        </w:rPr>
        <w:t>Implementation of Emergency Pricing Program</w:t>
      </w:r>
      <w:r>
        <w:rPr>
          <w:rFonts w:ascii="Arial" w:hAnsi="Arial" w:cs="Arial"/>
        </w:rPr>
        <w:t xml:space="preserve"> (incorporated 10/1/24)</w:t>
      </w:r>
    </w:p>
    <w:p w14:paraId="581771FB" w14:textId="77777777" w:rsidR="006E3D6E" w:rsidRDefault="006E3D6E" w:rsidP="006E3D6E">
      <w:pPr>
        <w:numPr>
          <w:ilvl w:val="1"/>
          <w:numId w:val="47"/>
        </w:numPr>
        <w:spacing w:after="120"/>
        <w:rPr>
          <w:rFonts w:ascii="Arial" w:hAnsi="Arial" w:cs="Arial"/>
        </w:rPr>
      </w:pPr>
      <w:r>
        <w:rPr>
          <w:rFonts w:ascii="Arial" w:hAnsi="Arial" w:cs="Arial"/>
        </w:rPr>
        <w:t>Section 4.4.9.3.3</w:t>
      </w:r>
    </w:p>
    <w:p w14:paraId="5F308584" w14:textId="25C5AAAE" w:rsidR="006E3D6E" w:rsidRDefault="006E3D6E" w:rsidP="006E3D6E">
      <w:pPr>
        <w:numPr>
          <w:ilvl w:val="0"/>
          <w:numId w:val="47"/>
        </w:numPr>
        <w:rPr>
          <w:rFonts w:ascii="Arial" w:hAnsi="Arial" w:cs="Arial"/>
        </w:rPr>
      </w:pPr>
      <w:r>
        <w:rPr>
          <w:rFonts w:ascii="Arial" w:hAnsi="Arial" w:cs="Arial"/>
        </w:rPr>
        <w:t xml:space="preserve">NPRR1217, </w:t>
      </w:r>
      <w:r w:rsidRPr="00865462">
        <w:rPr>
          <w:rFonts w:ascii="Arial" w:hAnsi="Arial" w:cs="Arial"/>
        </w:rPr>
        <w:t>Remove VDI Requirement for Deployment and Recall of Load Resources and ERS Resources</w:t>
      </w:r>
      <w:r w:rsidR="00434AB2">
        <w:rPr>
          <w:rFonts w:ascii="Arial" w:hAnsi="Arial" w:cs="Arial"/>
        </w:rPr>
        <w:t xml:space="preserve"> (incorporated 10/1/24)</w:t>
      </w:r>
    </w:p>
    <w:p w14:paraId="637F055F" w14:textId="77777777" w:rsidR="006E3D6E" w:rsidRDefault="006E3D6E" w:rsidP="006E3D6E">
      <w:pPr>
        <w:numPr>
          <w:ilvl w:val="1"/>
          <w:numId w:val="47"/>
        </w:numPr>
        <w:spacing w:after="120"/>
        <w:rPr>
          <w:rFonts w:ascii="Arial" w:hAnsi="Arial" w:cs="Arial"/>
        </w:rPr>
      </w:pPr>
      <w:r>
        <w:rPr>
          <w:rFonts w:ascii="Arial" w:hAnsi="Arial" w:cs="Arial"/>
        </w:rPr>
        <w:t>Section 6.5.9.4.2</w:t>
      </w:r>
    </w:p>
    <w:p w14:paraId="05F37A67" w14:textId="31B06E58" w:rsidR="00F858EB" w:rsidRPr="00F858EB" w:rsidRDefault="00F858EB" w:rsidP="00F858EB">
      <w:pPr>
        <w:numPr>
          <w:ilvl w:val="0"/>
          <w:numId w:val="47"/>
        </w:numPr>
        <w:rPr>
          <w:rFonts w:ascii="Arial" w:hAnsi="Arial" w:cs="Arial"/>
        </w:rPr>
      </w:pPr>
      <w:r w:rsidRPr="00EA031D">
        <w:rPr>
          <w:rFonts w:ascii="Arial" w:hAnsi="Arial" w:cs="Arial"/>
          <w:color w:val="000000"/>
        </w:rPr>
        <w:t>NPRR1218 – REC Program Changes Per P.U.C. SUBST. R. 25.173, Renewable Energy Credit Program</w:t>
      </w:r>
      <w:r w:rsidRPr="00F858EB">
        <w:rPr>
          <w:rFonts w:ascii="Arial" w:hAnsi="Arial" w:cs="Arial"/>
        </w:rPr>
        <w:t xml:space="preserve"> (</w:t>
      </w:r>
      <w:r w:rsidR="00A87302">
        <w:rPr>
          <w:rFonts w:ascii="Arial" w:hAnsi="Arial" w:cs="Arial"/>
        </w:rPr>
        <w:t>unboxed</w:t>
      </w:r>
      <w:r w:rsidRPr="00F858EB">
        <w:rPr>
          <w:rFonts w:ascii="Arial" w:hAnsi="Arial" w:cs="Arial"/>
        </w:rPr>
        <w:t xml:space="preserve"> </w:t>
      </w:r>
      <w:r w:rsidR="00A87302">
        <w:rPr>
          <w:rFonts w:ascii="Arial" w:hAnsi="Arial" w:cs="Arial"/>
        </w:rPr>
        <w:t>11</w:t>
      </w:r>
      <w:r w:rsidRPr="00F858EB">
        <w:rPr>
          <w:rFonts w:ascii="Arial" w:hAnsi="Arial" w:cs="Arial"/>
        </w:rPr>
        <w:t>/1/24)</w:t>
      </w:r>
    </w:p>
    <w:p w14:paraId="61F91A8A" w14:textId="4E53A498" w:rsidR="00F858EB" w:rsidRPr="00F858EB" w:rsidRDefault="00F858EB" w:rsidP="00434AB2">
      <w:pPr>
        <w:numPr>
          <w:ilvl w:val="1"/>
          <w:numId w:val="47"/>
        </w:numPr>
        <w:spacing w:after="120"/>
        <w:rPr>
          <w:rFonts w:ascii="Arial" w:hAnsi="Arial" w:cs="Arial"/>
        </w:rPr>
      </w:pPr>
      <w:r w:rsidRPr="00F858EB">
        <w:rPr>
          <w:rFonts w:ascii="Arial" w:hAnsi="Arial" w:cs="Arial"/>
        </w:rPr>
        <w:t xml:space="preserve">Section </w:t>
      </w:r>
      <w:r>
        <w:rPr>
          <w:rFonts w:ascii="Arial" w:hAnsi="Arial" w:cs="Arial"/>
        </w:rPr>
        <w:t>1.3.1.1</w:t>
      </w:r>
    </w:p>
    <w:p w14:paraId="3F5D9815" w14:textId="589CB045" w:rsidR="00434AB2" w:rsidRDefault="00434AB2" w:rsidP="00434AB2">
      <w:pPr>
        <w:numPr>
          <w:ilvl w:val="0"/>
          <w:numId w:val="47"/>
        </w:numPr>
        <w:rPr>
          <w:rFonts w:ascii="Arial" w:hAnsi="Arial" w:cs="Arial"/>
        </w:rPr>
      </w:pPr>
      <w:r>
        <w:rPr>
          <w:rFonts w:ascii="Arial" w:hAnsi="Arial" w:cs="Arial"/>
        </w:rPr>
        <w:lastRenderedPageBreak/>
        <w:t xml:space="preserve">NPRR1225, </w:t>
      </w:r>
      <w:r w:rsidRPr="00911E39">
        <w:rPr>
          <w:rFonts w:ascii="Arial" w:hAnsi="Arial" w:cs="Arial"/>
        </w:rPr>
        <w:t>Exclusion of Lubbock Load from Securitization Charges</w:t>
      </w:r>
      <w:r>
        <w:rPr>
          <w:rFonts w:ascii="Arial" w:hAnsi="Arial" w:cs="Arial"/>
        </w:rPr>
        <w:t xml:space="preserve"> (incorporated 10/1/24)</w:t>
      </w:r>
    </w:p>
    <w:p w14:paraId="04A046D5" w14:textId="77777777" w:rsidR="00434AB2" w:rsidRDefault="00434AB2" w:rsidP="00434AB2">
      <w:pPr>
        <w:numPr>
          <w:ilvl w:val="1"/>
          <w:numId w:val="47"/>
        </w:numPr>
        <w:spacing w:after="120"/>
        <w:rPr>
          <w:rFonts w:ascii="Arial" w:hAnsi="Arial" w:cs="Arial"/>
        </w:rPr>
      </w:pPr>
      <w:r>
        <w:rPr>
          <w:rFonts w:ascii="Arial" w:hAnsi="Arial" w:cs="Arial"/>
        </w:rPr>
        <w:t>Section 26.2</w:t>
      </w:r>
    </w:p>
    <w:p w14:paraId="54BE32A3" w14:textId="4EF6645B" w:rsidR="00434AB2" w:rsidRDefault="00434AB2" w:rsidP="00434AB2">
      <w:pPr>
        <w:numPr>
          <w:ilvl w:val="0"/>
          <w:numId w:val="47"/>
        </w:numPr>
        <w:rPr>
          <w:rFonts w:ascii="Arial" w:hAnsi="Arial" w:cs="Arial"/>
        </w:rPr>
      </w:pPr>
      <w:r>
        <w:rPr>
          <w:rFonts w:ascii="Arial" w:hAnsi="Arial" w:cs="Arial"/>
        </w:rPr>
        <w:t xml:space="preserve">NPRR1230, </w:t>
      </w:r>
      <w:r w:rsidRPr="00911E39">
        <w:rPr>
          <w:rFonts w:ascii="Arial" w:hAnsi="Arial" w:cs="Arial"/>
        </w:rPr>
        <w:t>Methodology for Setting Transmission Shadow Price Caps for an IROL in SCED</w:t>
      </w:r>
      <w:r>
        <w:rPr>
          <w:rFonts w:ascii="Arial" w:hAnsi="Arial" w:cs="Arial"/>
        </w:rPr>
        <w:t xml:space="preserve"> (unboxed 10/2/24)</w:t>
      </w:r>
    </w:p>
    <w:p w14:paraId="1FA9874F" w14:textId="77777777" w:rsidR="00434AB2" w:rsidRDefault="00434AB2" w:rsidP="00434AB2">
      <w:pPr>
        <w:numPr>
          <w:ilvl w:val="1"/>
          <w:numId w:val="47"/>
        </w:numPr>
        <w:spacing w:after="120"/>
        <w:rPr>
          <w:rFonts w:ascii="Arial" w:hAnsi="Arial" w:cs="Arial"/>
        </w:rPr>
      </w:pPr>
      <w:r>
        <w:rPr>
          <w:rFonts w:ascii="Arial" w:hAnsi="Arial" w:cs="Arial"/>
        </w:rPr>
        <w:t>Section 22, Attachment P</w:t>
      </w:r>
    </w:p>
    <w:p w14:paraId="08A65A07" w14:textId="77777777" w:rsidR="003D32B8" w:rsidRDefault="003D32B8" w:rsidP="003D32B8">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0D88067" w14:textId="77777777" w:rsidR="003D32B8" w:rsidRDefault="003D32B8" w:rsidP="003D32B8">
      <w:pPr>
        <w:numPr>
          <w:ilvl w:val="0"/>
          <w:numId w:val="46"/>
        </w:numPr>
        <w:rPr>
          <w:rFonts w:ascii="Arial" w:hAnsi="Arial" w:cs="Arial"/>
        </w:rPr>
      </w:pPr>
      <w:r>
        <w:rPr>
          <w:rFonts w:ascii="Arial" w:hAnsi="Arial" w:cs="Arial"/>
        </w:rPr>
        <w:t xml:space="preserve">NPRR1188, </w:t>
      </w:r>
      <w:r w:rsidRPr="007D6D2D">
        <w:rPr>
          <w:rFonts w:ascii="Arial" w:hAnsi="Arial" w:cs="Arial"/>
        </w:rPr>
        <w:t>Implement Nodal Dispatch and Energy Settlement for Controllable Load Resources</w:t>
      </w:r>
    </w:p>
    <w:p w14:paraId="66203B1B" w14:textId="634D23D5" w:rsidR="009A3772" w:rsidRDefault="003D32B8" w:rsidP="003D32B8">
      <w:pPr>
        <w:numPr>
          <w:ilvl w:val="1"/>
          <w:numId w:val="46"/>
        </w:numPr>
        <w:rPr>
          <w:rFonts w:ascii="Arial" w:hAnsi="Arial" w:cs="Arial"/>
        </w:rPr>
      </w:pPr>
      <w:r>
        <w:rPr>
          <w:rFonts w:ascii="Arial" w:hAnsi="Arial" w:cs="Arial"/>
        </w:rPr>
        <w:t>Section 1.3.1.1</w:t>
      </w:r>
    </w:p>
    <w:p w14:paraId="1B6F3734" w14:textId="563ABC59" w:rsidR="003D32B8" w:rsidRDefault="003D32B8" w:rsidP="00865462">
      <w:pPr>
        <w:numPr>
          <w:ilvl w:val="1"/>
          <w:numId w:val="46"/>
        </w:numPr>
        <w:rPr>
          <w:rFonts w:ascii="Arial" w:hAnsi="Arial" w:cs="Arial"/>
        </w:rPr>
      </w:pPr>
      <w:r>
        <w:rPr>
          <w:rFonts w:ascii="Arial" w:hAnsi="Arial" w:cs="Arial"/>
        </w:rPr>
        <w:t>Section 3.6.1</w:t>
      </w:r>
    </w:p>
    <w:p w14:paraId="0E65C68C" w14:textId="7E16AE9F" w:rsidR="00865462" w:rsidRDefault="00865462" w:rsidP="00865462">
      <w:pPr>
        <w:numPr>
          <w:ilvl w:val="1"/>
          <w:numId w:val="46"/>
        </w:numPr>
        <w:rPr>
          <w:rFonts w:ascii="Arial" w:hAnsi="Arial" w:cs="Arial"/>
        </w:rPr>
      </w:pPr>
      <w:r>
        <w:rPr>
          <w:rFonts w:ascii="Arial" w:hAnsi="Arial" w:cs="Arial"/>
        </w:rPr>
        <w:t>Section 6.5.7.4</w:t>
      </w:r>
    </w:p>
    <w:p w14:paraId="763BE26D" w14:textId="37E1BA23" w:rsidR="00865462" w:rsidRDefault="00865462" w:rsidP="00865462">
      <w:pPr>
        <w:numPr>
          <w:ilvl w:val="1"/>
          <w:numId w:val="46"/>
        </w:numPr>
        <w:rPr>
          <w:rFonts w:ascii="Arial" w:hAnsi="Arial" w:cs="Arial"/>
        </w:rPr>
      </w:pPr>
      <w:r>
        <w:rPr>
          <w:rFonts w:ascii="Arial" w:hAnsi="Arial" w:cs="Arial"/>
        </w:rPr>
        <w:t>Section 6.5.7.6.2.3</w:t>
      </w:r>
    </w:p>
    <w:p w14:paraId="46A1314A" w14:textId="3DDEFA8A" w:rsidR="00865462" w:rsidRDefault="00865462" w:rsidP="00865462">
      <w:pPr>
        <w:numPr>
          <w:ilvl w:val="1"/>
          <w:numId w:val="46"/>
        </w:numPr>
        <w:rPr>
          <w:rFonts w:ascii="Arial" w:hAnsi="Arial" w:cs="Arial"/>
        </w:rPr>
      </w:pPr>
      <w:r>
        <w:rPr>
          <w:rFonts w:ascii="Arial" w:hAnsi="Arial" w:cs="Arial"/>
        </w:rPr>
        <w:t>Section 8.1.1.1</w:t>
      </w:r>
    </w:p>
    <w:p w14:paraId="1D6C59BD" w14:textId="0606E75B" w:rsidR="00865462" w:rsidRDefault="00865462" w:rsidP="00911E39">
      <w:pPr>
        <w:numPr>
          <w:ilvl w:val="1"/>
          <w:numId w:val="46"/>
        </w:numPr>
        <w:rPr>
          <w:rFonts w:ascii="Arial" w:hAnsi="Arial" w:cs="Arial"/>
        </w:rPr>
      </w:pPr>
      <w:r>
        <w:rPr>
          <w:rFonts w:ascii="Arial" w:hAnsi="Arial" w:cs="Arial"/>
        </w:rPr>
        <w:t>Section 9.19.1</w:t>
      </w:r>
    </w:p>
    <w:p w14:paraId="7EC264D3" w14:textId="543F9836" w:rsidR="00911E39" w:rsidRDefault="00911E39" w:rsidP="00911E39">
      <w:pPr>
        <w:numPr>
          <w:ilvl w:val="1"/>
          <w:numId w:val="46"/>
        </w:numPr>
        <w:rPr>
          <w:rFonts w:ascii="Arial" w:hAnsi="Arial" w:cs="Arial"/>
        </w:rPr>
      </w:pPr>
      <w:r>
        <w:rPr>
          <w:rFonts w:ascii="Arial" w:hAnsi="Arial" w:cs="Arial"/>
        </w:rPr>
        <w:t>Section 10.2.2</w:t>
      </w:r>
    </w:p>
    <w:p w14:paraId="57ABE515" w14:textId="7FF2A526" w:rsidR="00911E39" w:rsidRDefault="00911E39" w:rsidP="00911E39">
      <w:pPr>
        <w:numPr>
          <w:ilvl w:val="1"/>
          <w:numId w:val="46"/>
        </w:numPr>
        <w:rPr>
          <w:rFonts w:ascii="Arial" w:hAnsi="Arial" w:cs="Arial"/>
        </w:rPr>
      </w:pPr>
      <w:r>
        <w:rPr>
          <w:rFonts w:ascii="Arial" w:hAnsi="Arial" w:cs="Arial"/>
        </w:rPr>
        <w:t>Section 10.3.2.3</w:t>
      </w:r>
    </w:p>
    <w:p w14:paraId="41D3B0D9" w14:textId="1501A175" w:rsidR="00911E39" w:rsidRDefault="00911E39" w:rsidP="003D32B8">
      <w:pPr>
        <w:numPr>
          <w:ilvl w:val="1"/>
          <w:numId w:val="46"/>
        </w:numPr>
        <w:spacing w:after="120"/>
        <w:rPr>
          <w:rFonts w:ascii="Arial" w:hAnsi="Arial" w:cs="Arial"/>
        </w:rPr>
      </w:pPr>
      <w:r>
        <w:rPr>
          <w:rFonts w:ascii="Arial" w:hAnsi="Arial" w:cs="Arial"/>
        </w:rPr>
        <w:t>Section 26.2</w:t>
      </w:r>
    </w:p>
    <w:p w14:paraId="53DE778D" w14:textId="16381740" w:rsidR="00865462" w:rsidRDefault="00865462" w:rsidP="00865462">
      <w:pPr>
        <w:numPr>
          <w:ilvl w:val="0"/>
          <w:numId w:val="46"/>
        </w:numPr>
        <w:rPr>
          <w:rFonts w:ascii="Arial" w:hAnsi="Arial" w:cs="Arial"/>
        </w:rPr>
      </w:pPr>
      <w:r>
        <w:rPr>
          <w:rFonts w:ascii="Arial" w:hAnsi="Arial" w:cs="Arial"/>
        </w:rPr>
        <w:t xml:space="preserve">NPRR1190, </w:t>
      </w:r>
      <w:r w:rsidRPr="00865462">
        <w:rPr>
          <w:rFonts w:ascii="Arial" w:hAnsi="Arial" w:cs="Arial"/>
        </w:rPr>
        <w:t>High Dispatch Limit Override Provision for Increased Load Serving Entity Costs</w:t>
      </w:r>
    </w:p>
    <w:p w14:paraId="189D31F1" w14:textId="12B88772" w:rsidR="00865462" w:rsidRDefault="00865462" w:rsidP="00865462">
      <w:pPr>
        <w:numPr>
          <w:ilvl w:val="1"/>
          <w:numId w:val="46"/>
        </w:numPr>
        <w:spacing w:after="120"/>
        <w:rPr>
          <w:rFonts w:ascii="Arial" w:hAnsi="Arial" w:cs="Arial"/>
        </w:rPr>
      </w:pPr>
      <w:r>
        <w:rPr>
          <w:rFonts w:ascii="Arial" w:hAnsi="Arial" w:cs="Arial"/>
        </w:rPr>
        <w:t>Section 6.6.3.6</w:t>
      </w:r>
    </w:p>
    <w:p w14:paraId="0B06BA23" w14:textId="1D9C755F" w:rsidR="00865462" w:rsidRDefault="00865462" w:rsidP="00865462">
      <w:pPr>
        <w:numPr>
          <w:ilvl w:val="0"/>
          <w:numId w:val="46"/>
        </w:numPr>
        <w:rPr>
          <w:rFonts w:ascii="Arial" w:hAnsi="Arial" w:cs="Arial"/>
        </w:rPr>
      </w:pPr>
      <w:r>
        <w:rPr>
          <w:rFonts w:ascii="Arial" w:hAnsi="Arial" w:cs="Arial"/>
        </w:rPr>
        <w:t xml:space="preserve">NPRR1221, </w:t>
      </w:r>
      <w:r w:rsidRPr="00865462">
        <w:rPr>
          <w:rFonts w:ascii="Arial" w:hAnsi="Arial" w:cs="Arial"/>
        </w:rPr>
        <w:t>Related to NOGRR262, Provisions for Operator-Controlled Manual Load Shed</w:t>
      </w:r>
    </w:p>
    <w:p w14:paraId="1C1F89D0" w14:textId="77777777" w:rsidR="00865462" w:rsidRDefault="00865462" w:rsidP="00865462">
      <w:pPr>
        <w:numPr>
          <w:ilvl w:val="1"/>
          <w:numId w:val="46"/>
        </w:numPr>
        <w:spacing w:after="120"/>
        <w:rPr>
          <w:rFonts w:ascii="Arial" w:hAnsi="Arial" w:cs="Arial"/>
        </w:rPr>
      </w:pPr>
      <w:r>
        <w:rPr>
          <w:rFonts w:ascii="Arial" w:hAnsi="Arial" w:cs="Arial"/>
        </w:rPr>
        <w:t>Section 6.5.9.4.2</w:t>
      </w:r>
    </w:p>
    <w:p w14:paraId="731EDEF2" w14:textId="0AD25152" w:rsidR="00667179" w:rsidRDefault="00667179" w:rsidP="00667179">
      <w:pPr>
        <w:numPr>
          <w:ilvl w:val="0"/>
          <w:numId w:val="46"/>
        </w:numPr>
        <w:rPr>
          <w:rFonts w:ascii="Arial" w:hAnsi="Arial" w:cs="Arial"/>
        </w:rPr>
      </w:pPr>
      <w:r>
        <w:rPr>
          <w:rFonts w:ascii="Arial" w:hAnsi="Arial" w:cs="Arial"/>
        </w:rPr>
        <w:t xml:space="preserve">NPRR1226, </w:t>
      </w:r>
      <w:r w:rsidR="00865462" w:rsidRPr="00865462">
        <w:rPr>
          <w:rFonts w:ascii="Arial" w:hAnsi="Arial" w:cs="Arial"/>
        </w:rPr>
        <w:t>Demand Response Monitor</w:t>
      </w:r>
    </w:p>
    <w:p w14:paraId="025BD584" w14:textId="45D28BF2" w:rsidR="00667179" w:rsidRDefault="00667179" w:rsidP="00667179">
      <w:pPr>
        <w:numPr>
          <w:ilvl w:val="1"/>
          <w:numId w:val="46"/>
        </w:numPr>
        <w:spacing w:after="120"/>
        <w:rPr>
          <w:rFonts w:ascii="Arial" w:hAnsi="Arial" w:cs="Arial"/>
        </w:rPr>
      </w:pPr>
      <w:r>
        <w:rPr>
          <w:rFonts w:ascii="Arial" w:hAnsi="Arial" w:cs="Arial"/>
        </w:rPr>
        <w:t>Section 6.5.7.1.13</w:t>
      </w:r>
    </w:p>
    <w:p w14:paraId="3F9E41CE" w14:textId="44B95957" w:rsidR="003D32B8" w:rsidRDefault="003D32B8" w:rsidP="003D32B8">
      <w:pPr>
        <w:numPr>
          <w:ilvl w:val="0"/>
          <w:numId w:val="46"/>
        </w:numPr>
        <w:rPr>
          <w:rFonts w:ascii="Arial" w:hAnsi="Arial" w:cs="Arial"/>
        </w:rPr>
      </w:pPr>
      <w:r>
        <w:rPr>
          <w:rFonts w:ascii="Arial" w:hAnsi="Arial" w:cs="Arial"/>
        </w:rPr>
        <w:t xml:space="preserve">NPRR1234, </w:t>
      </w:r>
      <w:r w:rsidRPr="003D32B8">
        <w:rPr>
          <w:rFonts w:ascii="Arial" w:hAnsi="Arial" w:cs="Arial"/>
        </w:rPr>
        <w:t>Interconnection Requirements for Large Loads and Modeling Standards for Loads 25 MW or Greater</w:t>
      </w:r>
    </w:p>
    <w:p w14:paraId="16A1C8D5" w14:textId="6C1AD851" w:rsidR="003D32B8" w:rsidRDefault="003D32B8" w:rsidP="003D32B8">
      <w:pPr>
        <w:numPr>
          <w:ilvl w:val="1"/>
          <w:numId w:val="46"/>
        </w:numPr>
        <w:rPr>
          <w:rFonts w:ascii="Arial" w:hAnsi="Arial" w:cs="Arial"/>
        </w:rPr>
      </w:pPr>
      <w:r>
        <w:rPr>
          <w:rFonts w:ascii="Arial" w:hAnsi="Arial" w:cs="Arial"/>
        </w:rPr>
        <w:t>Section 3.1.1</w:t>
      </w:r>
    </w:p>
    <w:p w14:paraId="6DDA25EB" w14:textId="3BAE5F8A" w:rsidR="003D32B8" w:rsidRDefault="003D32B8" w:rsidP="00667179">
      <w:pPr>
        <w:numPr>
          <w:ilvl w:val="1"/>
          <w:numId w:val="46"/>
        </w:numPr>
        <w:rPr>
          <w:rFonts w:ascii="Arial" w:hAnsi="Arial" w:cs="Arial"/>
        </w:rPr>
      </w:pPr>
      <w:r>
        <w:rPr>
          <w:rFonts w:ascii="Arial" w:hAnsi="Arial" w:cs="Arial"/>
        </w:rPr>
        <w:t>Section 3.1.5.11</w:t>
      </w:r>
    </w:p>
    <w:p w14:paraId="77432951" w14:textId="646F7687" w:rsidR="003D32B8" w:rsidRDefault="003D32B8" w:rsidP="00667179">
      <w:pPr>
        <w:numPr>
          <w:ilvl w:val="1"/>
          <w:numId w:val="46"/>
        </w:numPr>
        <w:rPr>
          <w:rFonts w:ascii="Arial" w:hAnsi="Arial" w:cs="Arial"/>
        </w:rPr>
      </w:pPr>
      <w:r>
        <w:rPr>
          <w:rFonts w:ascii="Arial" w:hAnsi="Arial" w:cs="Arial"/>
        </w:rPr>
        <w:t>Section 3.10.7.2</w:t>
      </w:r>
    </w:p>
    <w:p w14:paraId="6EA992F3" w14:textId="3F2A961C"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3.22.1.2</w:t>
      </w:r>
    </w:p>
    <w:p w14:paraId="7A77687D" w14:textId="2E8CAF4D"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3.22.1.3</w:t>
      </w:r>
    </w:p>
    <w:p w14:paraId="51F0791F" w14:textId="4C59DD22"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3.22.1.4</w:t>
      </w:r>
    </w:p>
    <w:p w14:paraId="116381E4" w14:textId="617753A4"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3.22.2</w:t>
      </w:r>
    </w:p>
    <w:p w14:paraId="1A1759D2" w14:textId="2A1E6E42" w:rsidR="00667179" w:rsidRDefault="00667179" w:rsidP="00911E39">
      <w:pPr>
        <w:numPr>
          <w:ilvl w:val="1"/>
          <w:numId w:val="46"/>
        </w:numPr>
        <w:rPr>
          <w:rFonts w:ascii="Arial" w:hAnsi="Arial" w:cs="Arial"/>
        </w:rPr>
      </w:pPr>
      <w:r>
        <w:rPr>
          <w:rFonts w:ascii="Arial" w:hAnsi="Arial" w:cs="Arial"/>
        </w:rPr>
        <w:t xml:space="preserve">Section </w:t>
      </w:r>
      <w:r w:rsidRPr="00667179">
        <w:rPr>
          <w:rFonts w:ascii="Arial" w:hAnsi="Arial" w:cs="Arial"/>
        </w:rPr>
        <w:t>3.22.3</w:t>
      </w:r>
    </w:p>
    <w:p w14:paraId="54FD9065" w14:textId="7911023F" w:rsidR="00911E39" w:rsidRDefault="00911E39" w:rsidP="00667179">
      <w:pPr>
        <w:numPr>
          <w:ilvl w:val="1"/>
          <w:numId w:val="46"/>
        </w:numPr>
        <w:spacing w:after="120"/>
        <w:rPr>
          <w:rFonts w:ascii="Arial" w:hAnsi="Arial" w:cs="Arial"/>
        </w:rPr>
      </w:pPr>
      <w:r>
        <w:rPr>
          <w:rFonts w:ascii="Arial" w:hAnsi="Arial" w:cs="Arial"/>
        </w:rPr>
        <w:t>Section 16.5</w:t>
      </w:r>
    </w:p>
    <w:p w14:paraId="7AEC1022" w14:textId="281A756B" w:rsidR="003D32B8" w:rsidRDefault="003D32B8" w:rsidP="00667179">
      <w:pPr>
        <w:numPr>
          <w:ilvl w:val="0"/>
          <w:numId w:val="46"/>
        </w:numPr>
        <w:rPr>
          <w:rFonts w:ascii="Arial" w:hAnsi="Arial" w:cs="Arial"/>
        </w:rPr>
      </w:pPr>
      <w:r>
        <w:rPr>
          <w:rFonts w:ascii="Arial" w:hAnsi="Arial" w:cs="Arial"/>
        </w:rPr>
        <w:t>NPRR1235,</w:t>
      </w:r>
      <w:r>
        <w:t xml:space="preserve"> </w:t>
      </w:r>
      <w:r w:rsidRPr="003D32B8">
        <w:rPr>
          <w:rFonts w:ascii="Arial" w:hAnsi="Arial" w:cs="Arial"/>
        </w:rPr>
        <w:t>Dispatchable Reliability Reserve Service as a Stand-Alone Ancillary Service</w:t>
      </w:r>
    </w:p>
    <w:p w14:paraId="4D33D05A" w14:textId="1879DC31" w:rsidR="003D32B8" w:rsidRDefault="003D32B8" w:rsidP="00667179">
      <w:pPr>
        <w:numPr>
          <w:ilvl w:val="1"/>
          <w:numId w:val="46"/>
        </w:numPr>
        <w:rPr>
          <w:rFonts w:ascii="Arial" w:hAnsi="Arial" w:cs="Arial"/>
        </w:rPr>
      </w:pPr>
      <w:r>
        <w:rPr>
          <w:rFonts w:ascii="Arial" w:hAnsi="Arial" w:cs="Arial"/>
        </w:rPr>
        <w:t>Section 3.18</w:t>
      </w:r>
    </w:p>
    <w:p w14:paraId="65EEC18F" w14:textId="68163FFF" w:rsidR="00667179" w:rsidRDefault="00667179" w:rsidP="00667179">
      <w:pPr>
        <w:numPr>
          <w:ilvl w:val="1"/>
          <w:numId w:val="46"/>
        </w:numPr>
        <w:rPr>
          <w:rFonts w:ascii="Arial" w:hAnsi="Arial" w:cs="Arial"/>
        </w:rPr>
      </w:pPr>
      <w:r>
        <w:rPr>
          <w:rFonts w:ascii="Arial" w:hAnsi="Arial" w:cs="Arial"/>
        </w:rPr>
        <w:t>Section 4.4.7.1</w:t>
      </w:r>
    </w:p>
    <w:p w14:paraId="5E7D1D0E" w14:textId="3D580037" w:rsidR="00667179" w:rsidRPr="003D32B8" w:rsidRDefault="00667179" w:rsidP="003D32B8">
      <w:pPr>
        <w:numPr>
          <w:ilvl w:val="1"/>
          <w:numId w:val="46"/>
        </w:numPr>
        <w:spacing w:after="120"/>
        <w:rPr>
          <w:rFonts w:ascii="Arial" w:hAnsi="Arial" w:cs="Arial"/>
        </w:rPr>
      </w:pPr>
      <w:r>
        <w:rPr>
          <w:rFonts w:ascii="Arial" w:hAnsi="Arial" w:cs="Arial"/>
        </w:rPr>
        <w:t>Section 4.4.7.3</w:t>
      </w:r>
    </w:p>
    <w:p w14:paraId="7C2AF9B4" w14:textId="6D4D2265" w:rsidR="00865462" w:rsidRDefault="00865462" w:rsidP="00865462">
      <w:pPr>
        <w:numPr>
          <w:ilvl w:val="0"/>
          <w:numId w:val="46"/>
        </w:numPr>
        <w:rPr>
          <w:rFonts w:ascii="Arial" w:hAnsi="Arial" w:cs="Arial"/>
        </w:rPr>
      </w:pPr>
      <w:r>
        <w:rPr>
          <w:rFonts w:ascii="Arial" w:hAnsi="Arial" w:cs="Arial"/>
        </w:rPr>
        <w:lastRenderedPageBreak/>
        <w:t xml:space="preserve">NPRR1239, </w:t>
      </w:r>
      <w:r w:rsidRPr="00865462">
        <w:rPr>
          <w:rFonts w:ascii="Arial" w:hAnsi="Arial" w:cs="Arial"/>
        </w:rPr>
        <w:t>Access to Market Information</w:t>
      </w:r>
    </w:p>
    <w:p w14:paraId="17BA6F0C" w14:textId="77777777" w:rsidR="00865462" w:rsidRDefault="00865462" w:rsidP="00865462">
      <w:pPr>
        <w:numPr>
          <w:ilvl w:val="1"/>
          <w:numId w:val="46"/>
        </w:numPr>
        <w:rPr>
          <w:rFonts w:ascii="Arial" w:hAnsi="Arial" w:cs="Arial"/>
        </w:rPr>
      </w:pPr>
      <w:r>
        <w:rPr>
          <w:rFonts w:ascii="Arial" w:hAnsi="Arial" w:cs="Arial"/>
        </w:rPr>
        <w:t>Section 6.5.7.1.13</w:t>
      </w:r>
    </w:p>
    <w:p w14:paraId="72AF9F1B" w14:textId="5AF05F2F" w:rsidR="00865462" w:rsidRDefault="00865462" w:rsidP="00865462">
      <w:pPr>
        <w:numPr>
          <w:ilvl w:val="1"/>
          <w:numId w:val="46"/>
        </w:numPr>
        <w:spacing w:after="120"/>
        <w:rPr>
          <w:rFonts w:ascii="Arial" w:hAnsi="Arial" w:cs="Arial"/>
        </w:rPr>
      </w:pPr>
      <w:r>
        <w:rPr>
          <w:rFonts w:ascii="Arial" w:hAnsi="Arial" w:cs="Arial"/>
        </w:rPr>
        <w:t>Section 8.1</w:t>
      </w:r>
    </w:p>
    <w:p w14:paraId="7EA389AB" w14:textId="5162F6FC" w:rsidR="003D32B8" w:rsidRDefault="003D32B8" w:rsidP="003D32B8">
      <w:pPr>
        <w:numPr>
          <w:ilvl w:val="0"/>
          <w:numId w:val="46"/>
        </w:numPr>
        <w:rPr>
          <w:rFonts w:ascii="Arial" w:hAnsi="Arial" w:cs="Arial"/>
        </w:rPr>
      </w:pPr>
      <w:r>
        <w:rPr>
          <w:rFonts w:ascii="Arial" w:hAnsi="Arial" w:cs="Arial"/>
        </w:rPr>
        <w:t xml:space="preserve">NPRR1240, </w:t>
      </w:r>
      <w:r w:rsidRPr="003D32B8">
        <w:rPr>
          <w:rFonts w:ascii="Arial" w:hAnsi="Arial" w:cs="Arial"/>
        </w:rPr>
        <w:t>Access to Transmission Planning Information</w:t>
      </w:r>
    </w:p>
    <w:p w14:paraId="3E369CBB" w14:textId="1370EC5D" w:rsidR="003D32B8" w:rsidRDefault="003D32B8" w:rsidP="003D32B8">
      <w:pPr>
        <w:numPr>
          <w:ilvl w:val="1"/>
          <w:numId w:val="46"/>
        </w:numPr>
        <w:spacing w:after="120"/>
        <w:rPr>
          <w:rFonts w:ascii="Arial" w:hAnsi="Arial" w:cs="Arial"/>
        </w:rPr>
      </w:pPr>
      <w:r>
        <w:rPr>
          <w:rFonts w:ascii="Arial" w:hAnsi="Arial" w:cs="Arial"/>
        </w:rPr>
        <w:t>Section 3.1.3.2</w:t>
      </w:r>
    </w:p>
    <w:p w14:paraId="3244CFF4" w14:textId="5804025D" w:rsidR="003D32B8" w:rsidRDefault="003D32B8" w:rsidP="003D32B8">
      <w:pPr>
        <w:numPr>
          <w:ilvl w:val="0"/>
          <w:numId w:val="46"/>
        </w:numPr>
        <w:rPr>
          <w:rFonts w:ascii="Arial" w:hAnsi="Arial" w:cs="Arial"/>
        </w:rPr>
      </w:pPr>
      <w:r>
        <w:rPr>
          <w:rFonts w:ascii="Arial" w:hAnsi="Arial" w:cs="Arial"/>
        </w:rPr>
        <w:t>NPRR1244,</w:t>
      </w:r>
      <w:r>
        <w:t xml:space="preserve"> </w:t>
      </w:r>
      <w:r w:rsidRPr="003D32B8">
        <w:rPr>
          <w:rFonts w:ascii="Arial" w:hAnsi="Arial" w:cs="Arial"/>
        </w:rPr>
        <w:t>Related to NOGRR263, Clarification of Controllable Load Resource Primary Frequency Response Responsibilities</w:t>
      </w:r>
    </w:p>
    <w:p w14:paraId="0D846B6C" w14:textId="733D6873" w:rsidR="003D32B8" w:rsidRDefault="003D32B8" w:rsidP="003D32B8">
      <w:pPr>
        <w:numPr>
          <w:ilvl w:val="1"/>
          <w:numId w:val="46"/>
        </w:numPr>
        <w:spacing w:after="120"/>
        <w:rPr>
          <w:rFonts w:ascii="Arial" w:hAnsi="Arial" w:cs="Arial"/>
        </w:rPr>
      </w:pPr>
      <w:r>
        <w:rPr>
          <w:rFonts w:ascii="Arial" w:hAnsi="Arial" w:cs="Arial"/>
        </w:rPr>
        <w:t>Section 3.6.1</w:t>
      </w:r>
    </w:p>
    <w:p w14:paraId="3754A620" w14:textId="64E435B7" w:rsidR="001C1F86" w:rsidRDefault="001C1F86" w:rsidP="001C1F86">
      <w:pPr>
        <w:numPr>
          <w:ilvl w:val="0"/>
          <w:numId w:val="46"/>
        </w:numPr>
        <w:rPr>
          <w:rFonts w:ascii="Arial" w:hAnsi="Arial" w:cs="Arial"/>
        </w:rPr>
      </w:pPr>
      <w:r>
        <w:rPr>
          <w:rFonts w:ascii="Arial" w:hAnsi="Arial" w:cs="Arial"/>
        </w:rPr>
        <w:t xml:space="preserve">NPRR1254, </w:t>
      </w:r>
      <w:r w:rsidRPr="001C1F86">
        <w:rPr>
          <w:rFonts w:ascii="Arial" w:hAnsi="Arial" w:cs="Arial"/>
        </w:rPr>
        <w:t>Modeling Deadline for Initial Submission of Resource Registration Data</w:t>
      </w:r>
    </w:p>
    <w:p w14:paraId="4575E66D" w14:textId="270A79F6" w:rsidR="001C1F86" w:rsidRPr="000539AC" w:rsidRDefault="001C1F86" w:rsidP="001C1F86">
      <w:pPr>
        <w:numPr>
          <w:ilvl w:val="1"/>
          <w:numId w:val="46"/>
        </w:numPr>
        <w:spacing w:after="120"/>
        <w:rPr>
          <w:rFonts w:ascii="Arial" w:hAnsi="Arial" w:cs="Arial"/>
        </w:rPr>
      </w:pPr>
      <w:r>
        <w:rPr>
          <w:rFonts w:ascii="Arial" w:hAnsi="Arial" w:cs="Arial"/>
        </w:rPr>
        <w:t>Section 3.10.1</w:t>
      </w:r>
    </w:p>
    <w:p w14:paraId="5E09D175" w14:textId="281DF616" w:rsidR="000539AC" w:rsidRDefault="000539AC" w:rsidP="000539AC">
      <w:pPr>
        <w:numPr>
          <w:ilvl w:val="0"/>
          <w:numId w:val="46"/>
        </w:numPr>
        <w:rPr>
          <w:rFonts w:ascii="Arial" w:hAnsi="Arial" w:cs="Arial"/>
        </w:rPr>
      </w:pPr>
      <w:r>
        <w:rPr>
          <w:rFonts w:ascii="Arial" w:hAnsi="Arial" w:cs="Arial"/>
        </w:rPr>
        <w:t>NPRR1255,</w:t>
      </w:r>
      <w:r>
        <w:t xml:space="preserve"> </w:t>
      </w:r>
      <w:r w:rsidRPr="000539AC">
        <w:rPr>
          <w:rFonts w:ascii="Arial" w:hAnsi="Arial" w:cs="Arial"/>
        </w:rPr>
        <w:t>Introduction of Mitigation of ESRs</w:t>
      </w:r>
    </w:p>
    <w:p w14:paraId="14411B8D" w14:textId="2AA8A062" w:rsidR="000539AC" w:rsidRDefault="000539AC" w:rsidP="000539AC">
      <w:pPr>
        <w:numPr>
          <w:ilvl w:val="1"/>
          <w:numId w:val="46"/>
        </w:numPr>
        <w:spacing w:after="120"/>
        <w:rPr>
          <w:rFonts w:ascii="Arial" w:hAnsi="Arial" w:cs="Arial"/>
        </w:rPr>
      </w:pPr>
      <w:r>
        <w:rPr>
          <w:rFonts w:ascii="Arial" w:hAnsi="Arial" w:cs="Arial"/>
        </w:rPr>
        <w:t>Section 3.8.5</w:t>
      </w:r>
    </w:p>
    <w:p w14:paraId="75365876" w14:textId="35A42207" w:rsidR="00A45991" w:rsidRDefault="00A45991" w:rsidP="00A45991">
      <w:pPr>
        <w:numPr>
          <w:ilvl w:val="0"/>
          <w:numId w:val="46"/>
        </w:numPr>
        <w:rPr>
          <w:rFonts w:ascii="Arial" w:hAnsi="Arial" w:cs="Arial"/>
        </w:rPr>
      </w:pPr>
      <w:r>
        <w:rPr>
          <w:rFonts w:ascii="Arial" w:hAnsi="Arial" w:cs="Arial"/>
        </w:rPr>
        <w:t xml:space="preserve">NPRR1257, </w:t>
      </w:r>
      <w:r w:rsidRPr="00A45991">
        <w:rPr>
          <w:rFonts w:ascii="Arial" w:hAnsi="Arial" w:cs="Arial"/>
        </w:rPr>
        <w:t>Limit on Amount of RRS a Resource can Provide Using Primary Frequency Response</w:t>
      </w:r>
    </w:p>
    <w:p w14:paraId="3BFC7B89" w14:textId="3067EC9F" w:rsidR="00A45991" w:rsidRDefault="00A45991" w:rsidP="00A45991">
      <w:pPr>
        <w:numPr>
          <w:ilvl w:val="1"/>
          <w:numId w:val="46"/>
        </w:numPr>
        <w:spacing w:after="120"/>
        <w:rPr>
          <w:rFonts w:ascii="Arial" w:hAnsi="Arial" w:cs="Arial"/>
        </w:rPr>
      </w:pPr>
      <w:r>
        <w:rPr>
          <w:rFonts w:ascii="Arial" w:hAnsi="Arial" w:cs="Arial"/>
        </w:rPr>
        <w:t>Section 3.18</w:t>
      </w:r>
    </w:p>
    <w:p w14:paraId="13B566C6" w14:textId="6908B506" w:rsidR="00A45991" w:rsidRDefault="00A45991" w:rsidP="00A45991">
      <w:pPr>
        <w:numPr>
          <w:ilvl w:val="0"/>
          <w:numId w:val="46"/>
        </w:numPr>
        <w:rPr>
          <w:rFonts w:ascii="Arial" w:hAnsi="Arial" w:cs="Arial"/>
        </w:rPr>
      </w:pPr>
      <w:r>
        <w:rPr>
          <w:rFonts w:ascii="Arial" w:hAnsi="Arial" w:cs="Arial"/>
        </w:rPr>
        <w:t xml:space="preserve">NPRR1260, </w:t>
      </w:r>
      <w:r w:rsidRPr="00A45991">
        <w:rPr>
          <w:rFonts w:ascii="Arial" w:hAnsi="Arial" w:cs="Arial"/>
        </w:rPr>
        <w:t>Corrections for CLR Requirements Inadvertently Removed</w:t>
      </w:r>
    </w:p>
    <w:p w14:paraId="4CABCBC9" w14:textId="3EDAD282" w:rsidR="00A45991" w:rsidRPr="00A45991" w:rsidRDefault="00A45991" w:rsidP="00A45991">
      <w:pPr>
        <w:numPr>
          <w:ilvl w:val="1"/>
          <w:numId w:val="46"/>
        </w:numPr>
        <w:spacing w:after="120"/>
        <w:rPr>
          <w:rFonts w:ascii="Arial" w:hAnsi="Arial" w:cs="Arial"/>
        </w:rPr>
      </w:pPr>
      <w:r>
        <w:rPr>
          <w:rFonts w:ascii="Arial" w:hAnsi="Arial" w:cs="Arial"/>
        </w:rPr>
        <w:t>Section 3.17.2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68F049C" w14:textId="77777777" w:rsidR="00D011F0" w:rsidRPr="00594775" w:rsidRDefault="00D011F0" w:rsidP="00D011F0">
      <w:pPr>
        <w:keepNext/>
        <w:widowControl w:val="0"/>
        <w:tabs>
          <w:tab w:val="left" w:pos="1260"/>
        </w:tabs>
        <w:spacing w:before="240" w:after="240"/>
        <w:ind w:left="1260" w:hanging="1260"/>
        <w:outlineLvl w:val="3"/>
        <w:rPr>
          <w:b/>
          <w:bCs/>
          <w:snapToGrid w:val="0"/>
          <w:szCs w:val="20"/>
        </w:rPr>
      </w:pPr>
      <w:bookmarkStart w:id="1" w:name="_Toc141685007"/>
      <w:bookmarkStart w:id="2" w:name="_Toc73088718"/>
      <w:commentRangeStart w:id="3"/>
      <w:r w:rsidRPr="00594775">
        <w:rPr>
          <w:b/>
          <w:bCs/>
          <w:snapToGrid w:val="0"/>
          <w:szCs w:val="20"/>
        </w:rPr>
        <w:t>1.3.1.1</w:t>
      </w:r>
      <w:commentRangeEnd w:id="3"/>
      <w:r w:rsidR="001762BB">
        <w:rPr>
          <w:rStyle w:val="CommentReference"/>
        </w:rPr>
        <w:commentReference w:id="3"/>
      </w:r>
      <w:r w:rsidRPr="00594775">
        <w:rPr>
          <w:b/>
          <w:bCs/>
          <w:snapToGrid w:val="0"/>
          <w:szCs w:val="20"/>
        </w:rPr>
        <w:tab/>
        <w:t>Items Considered Protected Information</w:t>
      </w:r>
      <w:bookmarkEnd w:id="1"/>
      <w:bookmarkEnd w:id="2"/>
      <w:r w:rsidRPr="00594775">
        <w:rPr>
          <w:b/>
          <w:bCs/>
          <w:snapToGrid w:val="0"/>
          <w:szCs w:val="20"/>
        </w:rPr>
        <w:t xml:space="preserve"> </w:t>
      </w:r>
    </w:p>
    <w:p w14:paraId="37B093FD" w14:textId="77777777" w:rsidR="00D011F0" w:rsidRPr="009564E4" w:rsidRDefault="00D011F0" w:rsidP="00D011F0">
      <w:pPr>
        <w:spacing w:after="240"/>
        <w:ind w:left="720" w:hanging="720"/>
        <w:rPr>
          <w:iCs/>
          <w:szCs w:val="20"/>
        </w:rPr>
      </w:pPr>
      <w:r w:rsidRPr="009564E4">
        <w:rPr>
          <w:iCs/>
          <w:szCs w:val="20"/>
        </w:rPr>
        <w:t>(1)</w:t>
      </w:r>
      <w:r w:rsidRPr="009564E4">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0C2A170C" w14:textId="77777777" w:rsidR="00D011F0" w:rsidRPr="009564E4" w:rsidRDefault="00D011F0" w:rsidP="00D011F0">
      <w:pPr>
        <w:spacing w:after="240"/>
        <w:ind w:left="1440" w:hanging="720"/>
        <w:rPr>
          <w:szCs w:val="20"/>
        </w:rPr>
      </w:pPr>
      <w:r w:rsidRPr="009564E4">
        <w:rPr>
          <w:szCs w:val="20"/>
        </w:rPr>
        <w:t>(a)</w:t>
      </w:r>
      <w:r w:rsidRPr="009564E4">
        <w:rPr>
          <w:szCs w:val="20"/>
        </w:rPr>
        <w:tab/>
        <w:t>Base Points, as calculated by ERCOT.  The Protected Information status of this information shall expire 60 days after the applicable Operating Day;</w:t>
      </w:r>
    </w:p>
    <w:p w14:paraId="45C2DB6F" w14:textId="77777777" w:rsidR="00D011F0" w:rsidRPr="009564E4" w:rsidRDefault="00D011F0" w:rsidP="00D011F0">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F691461" w14:textId="77777777" w:rsidR="00D011F0" w:rsidRPr="009564E4" w:rsidRDefault="00D011F0" w:rsidP="00D011F0">
      <w:pPr>
        <w:spacing w:after="240"/>
        <w:ind w:left="2160" w:hanging="720"/>
        <w:rPr>
          <w:szCs w:val="20"/>
        </w:rPr>
      </w:pPr>
      <w:r w:rsidRPr="009564E4">
        <w:rPr>
          <w:szCs w:val="20"/>
        </w:rPr>
        <w:t>(i)</w:t>
      </w:r>
      <w:r w:rsidRPr="009564E4">
        <w:rPr>
          <w:szCs w:val="20"/>
        </w:rPr>
        <w:tab/>
        <w:t>Ancillary Service Offers by Operating Hour for each Resource for all Ancillary Services submitted for the Day-Ahead Market (DAM) or any Supplemental Ancillary Services Market (SASM);</w:t>
      </w:r>
    </w:p>
    <w:p w14:paraId="5D3FAC05" w14:textId="77777777" w:rsidR="00D011F0" w:rsidRPr="009564E4" w:rsidRDefault="00D011F0" w:rsidP="00D011F0">
      <w:pPr>
        <w:spacing w:after="240"/>
        <w:ind w:left="2160" w:hanging="720"/>
        <w:rPr>
          <w:szCs w:val="20"/>
        </w:rPr>
      </w:pPr>
      <w:r w:rsidRPr="009564E4">
        <w:rPr>
          <w:szCs w:val="20"/>
        </w:rPr>
        <w:t>(ii)</w:t>
      </w:r>
      <w:r w:rsidRPr="009564E4">
        <w:rPr>
          <w:szCs w:val="20"/>
        </w:rPr>
        <w:tab/>
        <w:t>The quantity of Ancillary Service offered by Operating Hour for each Resource for all Ancillary Service submitted for the DAM or any SASM; and</w:t>
      </w:r>
    </w:p>
    <w:p w14:paraId="6EB73366" w14:textId="77777777" w:rsidR="00D011F0" w:rsidRPr="009564E4" w:rsidRDefault="00D011F0" w:rsidP="00D011F0">
      <w:pPr>
        <w:spacing w:after="240"/>
        <w:ind w:left="2160" w:hanging="720"/>
        <w:rPr>
          <w:szCs w:val="20"/>
        </w:rPr>
      </w:pPr>
      <w:r w:rsidRPr="009564E4">
        <w:rPr>
          <w:szCs w:val="20"/>
        </w:rPr>
        <w:t>(iii)</w:t>
      </w:r>
      <w:r w:rsidRPr="009564E4">
        <w:rPr>
          <w:szCs w:val="20"/>
        </w:rPr>
        <w:tab/>
        <w:t xml:space="preserve">Energy Offer Curve prices and quantities for each Settlement Interval by Resource.  The Protected Information status of this information shall expire within seven days after the applicable Operating Day if required to </w:t>
      </w:r>
      <w:r w:rsidRPr="009564E4">
        <w:rPr>
          <w:szCs w:val="20"/>
        </w:rPr>
        <w:lastRenderedPageBreak/>
        <w:t xml:space="preserve">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43637A57"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053BCC5D" w14:textId="77777777" w:rsidR="00D011F0" w:rsidRPr="009564E4" w:rsidRDefault="00D011F0" w:rsidP="0080522F">
            <w:pPr>
              <w:spacing w:before="120" w:after="240"/>
              <w:rPr>
                <w:b/>
                <w:i/>
                <w:szCs w:val="20"/>
              </w:rPr>
            </w:pPr>
            <w:r w:rsidRPr="009564E4">
              <w:rPr>
                <w:b/>
                <w:i/>
                <w:szCs w:val="20"/>
              </w:rPr>
              <w:t>[NPRR1013:  Replace paragraph (b) above with the following upon system implementation of the Real-Time Co-Optimization (RTC) project:]</w:t>
            </w:r>
          </w:p>
          <w:p w14:paraId="621BCC72" w14:textId="77777777" w:rsidR="00D011F0" w:rsidRPr="009564E4" w:rsidRDefault="00D011F0" w:rsidP="0080522F">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F7F2840" w14:textId="77777777" w:rsidR="00D011F0" w:rsidRPr="009564E4" w:rsidRDefault="00D011F0" w:rsidP="0080522F">
            <w:pPr>
              <w:spacing w:after="240"/>
              <w:ind w:left="2160" w:hanging="720"/>
              <w:rPr>
                <w:szCs w:val="20"/>
              </w:rPr>
            </w:pPr>
            <w:r w:rsidRPr="009564E4">
              <w:rPr>
                <w:szCs w:val="20"/>
              </w:rPr>
              <w:t>(i)</w:t>
            </w:r>
            <w:r w:rsidRPr="009564E4">
              <w:rPr>
                <w:szCs w:val="20"/>
              </w:rPr>
              <w:tab/>
              <w:t>Ancillary Service Offers by Operating Hour or Security-Constrained Economic Dispatch (SCED) interval for each Resource for all Ancillary Services submitted for the Day-Ahead Market (DAM) or Real-Time Market (RTM);</w:t>
            </w:r>
          </w:p>
          <w:p w14:paraId="2C37FC3D" w14:textId="77777777" w:rsidR="00D011F0" w:rsidRPr="009564E4" w:rsidRDefault="00D011F0" w:rsidP="0080522F">
            <w:pPr>
              <w:spacing w:after="240"/>
              <w:ind w:left="2160" w:hanging="720"/>
              <w:rPr>
                <w:szCs w:val="20"/>
              </w:rPr>
            </w:pPr>
            <w:r w:rsidRPr="009564E4">
              <w:rPr>
                <w:szCs w:val="20"/>
              </w:rPr>
              <w:t>(ii)</w:t>
            </w:r>
            <w:r w:rsidRPr="009564E4">
              <w:rPr>
                <w:szCs w:val="20"/>
              </w:rPr>
              <w:tab/>
              <w:t>The quantity of Ancillary Service offered by Operating Hour or SCED interval for each Resource for all Ancillary Service submitted for the DAM or RTM; and</w:t>
            </w:r>
          </w:p>
          <w:p w14:paraId="7AD47398" w14:textId="77777777" w:rsidR="00D011F0" w:rsidRPr="009564E4" w:rsidRDefault="00D011F0" w:rsidP="0080522F">
            <w:pPr>
              <w:spacing w:after="240"/>
              <w:ind w:left="2160" w:hanging="720"/>
              <w:rPr>
                <w:szCs w:val="20"/>
              </w:rPr>
            </w:pPr>
            <w:r w:rsidRPr="009564E4">
              <w:rPr>
                <w:szCs w:val="20"/>
              </w:rPr>
              <w:t>(iii)</w:t>
            </w:r>
            <w:r w:rsidRPr="009564E4">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5A5939A4" w14:textId="77777777" w:rsidR="00D011F0" w:rsidRPr="009564E4" w:rsidRDefault="00D011F0" w:rsidP="00D011F0">
      <w:pPr>
        <w:spacing w:before="240" w:after="240"/>
        <w:ind w:left="1440" w:hanging="720"/>
        <w:rPr>
          <w:szCs w:val="20"/>
        </w:rPr>
      </w:pPr>
      <w:r w:rsidRPr="009564E4">
        <w:rPr>
          <w:szCs w:val="20"/>
        </w:rPr>
        <w:t>(c)</w:t>
      </w:r>
      <w:r w:rsidRPr="009564E4">
        <w:rPr>
          <w:szCs w:val="20"/>
        </w:rPr>
        <w:tab/>
        <w:t>Status of Resources, including Outages, limitations, or scheduled or metered Resource data.  The Protected Information status of this information shall expire as follows:</w:t>
      </w:r>
    </w:p>
    <w:p w14:paraId="2C0520D8"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BC9D742" w14:textId="77777777" w:rsidR="00D011F0" w:rsidRPr="009564E4" w:rsidRDefault="00D011F0" w:rsidP="00D011F0">
      <w:pPr>
        <w:spacing w:after="240"/>
        <w:ind w:left="2880" w:hanging="720"/>
        <w:rPr>
          <w:szCs w:val="20"/>
        </w:rPr>
      </w:pPr>
      <w:r w:rsidRPr="009564E4">
        <w:rPr>
          <w:szCs w:val="20"/>
        </w:rPr>
        <w:t>(A)</w:t>
      </w:r>
      <w:r w:rsidRPr="009564E4">
        <w:rPr>
          <w:szCs w:val="20"/>
        </w:rPr>
        <w:tab/>
        <w:t xml:space="preserve">The name and unit code of the Resource affected; </w:t>
      </w:r>
    </w:p>
    <w:p w14:paraId="6953E22E" w14:textId="77777777" w:rsidR="00D011F0" w:rsidRPr="009564E4" w:rsidRDefault="00D011F0" w:rsidP="00D011F0">
      <w:pPr>
        <w:spacing w:after="240"/>
        <w:ind w:left="2880" w:hanging="720"/>
        <w:rPr>
          <w:szCs w:val="20"/>
        </w:rPr>
      </w:pPr>
      <w:r w:rsidRPr="009564E4">
        <w:rPr>
          <w:szCs w:val="20"/>
        </w:rPr>
        <w:t>(B)</w:t>
      </w:r>
      <w:r w:rsidRPr="009564E4">
        <w:rPr>
          <w:szCs w:val="20"/>
        </w:rPr>
        <w:tab/>
        <w:t>The Resource’s fuel type;</w:t>
      </w:r>
    </w:p>
    <w:p w14:paraId="5218EB6E" w14:textId="77777777" w:rsidR="00D011F0" w:rsidRPr="009564E4" w:rsidRDefault="00D011F0" w:rsidP="00D011F0">
      <w:pPr>
        <w:spacing w:after="240"/>
        <w:ind w:left="2880" w:hanging="720"/>
        <w:rPr>
          <w:szCs w:val="20"/>
        </w:rPr>
      </w:pPr>
      <w:r w:rsidRPr="009564E4">
        <w:rPr>
          <w:szCs w:val="20"/>
        </w:rPr>
        <w:t>(C)</w:t>
      </w:r>
      <w:r w:rsidRPr="009564E4">
        <w:rPr>
          <w:szCs w:val="20"/>
        </w:rPr>
        <w:tab/>
        <w:t xml:space="preserve">The type of Outage or derate; </w:t>
      </w:r>
    </w:p>
    <w:p w14:paraId="210CCA4E" w14:textId="77777777" w:rsidR="00D011F0" w:rsidRPr="009564E4" w:rsidRDefault="00D011F0" w:rsidP="00D011F0">
      <w:pPr>
        <w:spacing w:after="240"/>
        <w:ind w:left="2880" w:hanging="720"/>
        <w:rPr>
          <w:szCs w:val="20"/>
        </w:rPr>
      </w:pPr>
      <w:r w:rsidRPr="009564E4">
        <w:rPr>
          <w:szCs w:val="20"/>
        </w:rPr>
        <w:t>(D)</w:t>
      </w:r>
      <w:r w:rsidRPr="009564E4">
        <w:rPr>
          <w:szCs w:val="20"/>
        </w:rPr>
        <w:tab/>
        <w:t xml:space="preserve">The start date/time and the planned and actual end date/time; </w:t>
      </w:r>
    </w:p>
    <w:p w14:paraId="02B9E908" w14:textId="77777777" w:rsidR="00D011F0" w:rsidRPr="009564E4" w:rsidRDefault="00D011F0" w:rsidP="00D011F0">
      <w:pPr>
        <w:spacing w:after="240"/>
        <w:ind w:left="2880" w:hanging="720"/>
        <w:rPr>
          <w:szCs w:val="20"/>
        </w:rPr>
      </w:pPr>
      <w:r w:rsidRPr="009564E4">
        <w:rPr>
          <w:szCs w:val="20"/>
        </w:rPr>
        <w:lastRenderedPageBreak/>
        <w:t>(E)</w:t>
      </w:r>
      <w:r w:rsidRPr="009564E4">
        <w:rPr>
          <w:szCs w:val="20"/>
        </w:rPr>
        <w:tab/>
        <w:t>The Resource’s applicable Seasonal net maximum sustainable rating;</w:t>
      </w:r>
    </w:p>
    <w:p w14:paraId="312D9174" w14:textId="77777777" w:rsidR="00D011F0" w:rsidRPr="009564E4" w:rsidRDefault="00D011F0" w:rsidP="00D011F0">
      <w:pPr>
        <w:spacing w:after="240"/>
        <w:ind w:left="2880" w:hanging="720"/>
        <w:rPr>
          <w:szCs w:val="20"/>
        </w:rPr>
      </w:pPr>
      <w:r w:rsidRPr="009564E4">
        <w:rPr>
          <w:szCs w:val="20"/>
        </w:rPr>
        <w:t>(F)</w:t>
      </w:r>
      <w:r w:rsidRPr="009564E4">
        <w:rPr>
          <w:szCs w:val="20"/>
        </w:rPr>
        <w:tab/>
        <w:t xml:space="preserve">The available and </w:t>
      </w:r>
      <w:proofErr w:type="spellStart"/>
      <w:r w:rsidRPr="009564E4">
        <w:rPr>
          <w:szCs w:val="20"/>
        </w:rPr>
        <w:t>outaged</w:t>
      </w:r>
      <w:proofErr w:type="spellEnd"/>
      <w:r w:rsidRPr="009564E4">
        <w:rPr>
          <w:szCs w:val="20"/>
        </w:rPr>
        <w:t xml:space="preserve"> MW during the Outage or derate; and </w:t>
      </w:r>
    </w:p>
    <w:p w14:paraId="3C31D5CD" w14:textId="77777777" w:rsidR="00D011F0" w:rsidRPr="009564E4" w:rsidRDefault="00D011F0" w:rsidP="00D011F0">
      <w:pPr>
        <w:spacing w:after="240"/>
        <w:ind w:left="2880" w:hanging="720"/>
        <w:rPr>
          <w:szCs w:val="20"/>
        </w:rPr>
      </w:pPr>
      <w:r w:rsidRPr="009564E4">
        <w:rPr>
          <w:szCs w:val="20"/>
        </w:rPr>
        <w:t>(G)</w:t>
      </w:r>
      <w:r w:rsidRPr="009564E4">
        <w:rPr>
          <w:szCs w:val="20"/>
        </w:rPr>
        <w:tab/>
        <w:t>The entry in the “nature of work” field in the Outage Scheduler and any other information concerning the cause of the Outage or derate;</w:t>
      </w:r>
    </w:p>
    <w:p w14:paraId="5EE3EEF7" w14:textId="77777777" w:rsidR="00D011F0" w:rsidRPr="009564E4" w:rsidRDefault="00D011F0" w:rsidP="00D011F0">
      <w:pPr>
        <w:spacing w:after="240"/>
        <w:ind w:left="2160" w:hanging="720"/>
        <w:rPr>
          <w:szCs w:val="20"/>
        </w:rPr>
      </w:pPr>
      <w:r w:rsidRPr="009564E4">
        <w:rPr>
          <w:szCs w:val="20"/>
        </w:rPr>
        <w:t>(ii)</w:t>
      </w:r>
      <w:r w:rsidRPr="009564E4">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69535D3C" w14:textId="77777777" w:rsidR="00D011F0" w:rsidRPr="009564E4" w:rsidRDefault="00D011F0" w:rsidP="00D011F0">
      <w:pPr>
        <w:spacing w:after="240"/>
        <w:ind w:left="2160" w:hanging="720"/>
        <w:rPr>
          <w:szCs w:val="20"/>
        </w:rPr>
      </w:pPr>
      <w:r w:rsidRPr="009564E4">
        <w:rPr>
          <w:szCs w:val="20"/>
        </w:rPr>
        <w:t>(iii)</w:t>
      </w:r>
      <w:r w:rsidRPr="009564E4">
        <w:rPr>
          <w:szCs w:val="20"/>
        </w:rPr>
        <w:tab/>
        <w:t>For all other information, the Protected Information status shall expire 60 days after the applicable Operating Day;</w:t>
      </w:r>
    </w:p>
    <w:p w14:paraId="3E2CA907" w14:textId="77777777" w:rsidR="00D011F0" w:rsidRPr="009564E4" w:rsidRDefault="00D011F0" w:rsidP="00D011F0">
      <w:pPr>
        <w:spacing w:after="240"/>
        <w:ind w:left="1440" w:hanging="720"/>
        <w:rPr>
          <w:szCs w:val="20"/>
        </w:rPr>
      </w:pPr>
      <w:r w:rsidRPr="009564E4">
        <w:rPr>
          <w:szCs w:val="20"/>
        </w:rPr>
        <w:t>(d)</w:t>
      </w:r>
      <w:r w:rsidRPr="009564E4">
        <w:rPr>
          <w:szCs w:val="20"/>
        </w:rPr>
        <w:tab/>
        <w:t>Current Operating Plans (COPs).  The Protected Information status of this information shall expire 60 days after the applicable Operating Day;</w:t>
      </w:r>
    </w:p>
    <w:p w14:paraId="525D5067" w14:textId="77777777" w:rsidR="00D011F0" w:rsidRPr="009564E4" w:rsidRDefault="00D011F0" w:rsidP="00D011F0">
      <w:pPr>
        <w:spacing w:after="240"/>
        <w:ind w:left="1440" w:hanging="720"/>
        <w:rPr>
          <w:szCs w:val="20"/>
        </w:rPr>
      </w:pPr>
      <w:r w:rsidRPr="009564E4">
        <w:rPr>
          <w:szCs w:val="20"/>
        </w:rPr>
        <w:t>(e)</w:t>
      </w:r>
      <w:r w:rsidRPr="009564E4">
        <w:rPr>
          <w:szCs w:val="20"/>
        </w:rPr>
        <w:tab/>
        <w:t>Ancillary Service Trades, Energy Trades, and Capacity Trades identifiable to a specific QSE or Resource.  The Protected Information status of this information shall expire 180 days after the applicable Operating Day;</w:t>
      </w:r>
    </w:p>
    <w:p w14:paraId="60E2579B" w14:textId="77777777" w:rsidR="00D011F0" w:rsidRPr="009564E4" w:rsidRDefault="00D011F0" w:rsidP="00D011F0">
      <w:pPr>
        <w:spacing w:after="240"/>
        <w:ind w:left="1440" w:hanging="720"/>
        <w:rPr>
          <w:szCs w:val="20"/>
        </w:rPr>
      </w:pPr>
      <w:r w:rsidRPr="009564E4">
        <w:rPr>
          <w:szCs w:val="20"/>
        </w:rPr>
        <w:t>(f)</w:t>
      </w:r>
      <w:r w:rsidRPr="009564E4">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712BA56D"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6647CD7E" w14:textId="77777777" w:rsidR="00D011F0" w:rsidRPr="009564E4" w:rsidRDefault="00D011F0" w:rsidP="0080522F">
            <w:pPr>
              <w:spacing w:before="120" w:after="240"/>
              <w:rPr>
                <w:b/>
                <w:i/>
                <w:szCs w:val="20"/>
              </w:rPr>
            </w:pPr>
            <w:r w:rsidRPr="009564E4">
              <w:rPr>
                <w:b/>
                <w:i/>
                <w:szCs w:val="20"/>
              </w:rPr>
              <w:t>[NPRR1013:  Replace paragraph (f) above with the following upon system implementation of the Real-Time Co-Optimization (RTC) project:]</w:t>
            </w:r>
          </w:p>
          <w:p w14:paraId="6BA34219" w14:textId="77777777" w:rsidR="00D011F0" w:rsidRPr="009564E4" w:rsidRDefault="00D011F0" w:rsidP="0080522F">
            <w:pPr>
              <w:spacing w:after="240"/>
              <w:ind w:left="1440" w:hanging="720"/>
              <w:rPr>
                <w:szCs w:val="20"/>
              </w:rPr>
            </w:pPr>
            <w:r w:rsidRPr="009564E4">
              <w:rPr>
                <w:szCs w:val="20"/>
              </w:rPr>
              <w:t>(f)</w:t>
            </w:r>
            <w:r w:rsidRPr="009564E4">
              <w:rPr>
                <w:szCs w:val="20"/>
              </w:rPr>
              <w:tab/>
              <w:t>Ancillary Service awards identifiable to a specific QSE or Resource.  The Protected Information status of this information shall expire 60 days after the applicable Operating Day;</w:t>
            </w:r>
          </w:p>
        </w:tc>
      </w:tr>
    </w:tbl>
    <w:p w14:paraId="3276399D" w14:textId="77777777" w:rsidR="00D011F0" w:rsidRPr="009564E4" w:rsidRDefault="00D011F0" w:rsidP="00D011F0">
      <w:pPr>
        <w:spacing w:before="240" w:after="240"/>
        <w:ind w:left="1440" w:hanging="720"/>
        <w:rPr>
          <w:szCs w:val="20"/>
        </w:rPr>
      </w:pPr>
      <w:r w:rsidRPr="009564E4">
        <w:rPr>
          <w:szCs w:val="20"/>
        </w:rPr>
        <w:t>(g)</w:t>
      </w:r>
      <w:r w:rsidRPr="009564E4">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C8D0EFA" w14:textId="77777777" w:rsidR="00D011F0" w:rsidRPr="009564E4" w:rsidRDefault="00D011F0" w:rsidP="00D011F0">
      <w:pPr>
        <w:spacing w:after="240"/>
        <w:ind w:left="1440" w:hanging="720"/>
        <w:rPr>
          <w:szCs w:val="20"/>
        </w:rPr>
      </w:pPr>
      <w:r w:rsidRPr="009564E4">
        <w:rPr>
          <w:szCs w:val="20"/>
        </w:rPr>
        <w:t>(h)</w:t>
      </w:r>
      <w:r w:rsidRPr="009564E4">
        <w:rPr>
          <w:szCs w:val="20"/>
        </w:rPr>
        <w:tab/>
        <w:t>Raw and Adjusted Metered Load (AML) data (demand and energy) identifiable to:</w:t>
      </w:r>
    </w:p>
    <w:p w14:paraId="4A848FF2" w14:textId="77777777" w:rsidR="00D011F0" w:rsidRPr="009564E4" w:rsidRDefault="00D011F0" w:rsidP="00D011F0">
      <w:pPr>
        <w:spacing w:after="240"/>
        <w:ind w:left="2160" w:hanging="720"/>
        <w:rPr>
          <w:szCs w:val="20"/>
        </w:rPr>
      </w:pPr>
      <w:r w:rsidRPr="009564E4">
        <w:rPr>
          <w:szCs w:val="20"/>
        </w:rPr>
        <w:lastRenderedPageBreak/>
        <w:t>(i)</w:t>
      </w:r>
      <w:r w:rsidRPr="009564E4">
        <w:rPr>
          <w:szCs w:val="20"/>
        </w:rPr>
        <w:tab/>
        <w:t>A specific QSE or Load Serving Entity (LSE).  The Protected Information status of this information shall expire 180 days after the applicable Operating Day; or</w:t>
      </w:r>
    </w:p>
    <w:p w14:paraId="5A930BF5" w14:textId="77777777" w:rsidR="00D011F0" w:rsidRPr="009564E4" w:rsidRDefault="00D011F0" w:rsidP="00D011F0">
      <w:pPr>
        <w:spacing w:after="240"/>
        <w:ind w:left="2160" w:hanging="720"/>
        <w:rPr>
          <w:szCs w:val="20"/>
        </w:rPr>
      </w:pPr>
      <w:r w:rsidRPr="009564E4">
        <w:rPr>
          <w:szCs w:val="20"/>
        </w:rPr>
        <w:t>(ii)</w:t>
      </w:r>
      <w:r w:rsidRPr="009564E4">
        <w:rPr>
          <w:szCs w:val="20"/>
        </w:rPr>
        <w:tab/>
        <w:t>A specific Customer or Electric Service Identifier (ESI ID);</w:t>
      </w:r>
    </w:p>
    <w:p w14:paraId="563E9610" w14:textId="77777777" w:rsidR="00D011F0" w:rsidRPr="009564E4" w:rsidRDefault="00D011F0" w:rsidP="00D011F0">
      <w:pPr>
        <w:spacing w:before="240" w:after="240"/>
        <w:ind w:left="1440" w:hanging="720"/>
        <w:rPr>
          <w:szCs w:val="20"/>
        </w:rPr>
      </w:pPr>
      <w:r w:rsidRPr="009564E4">
        <w:rPr>
          <w:szCs w:val="20"/>
        </w:rPr>
        <w:t>(i)</w:t>
      </w:r>
      <w:r w:rsidRPr="009564E4">
        <w:rPr>
          <w:szCs w:val="20"/>
        </w:rPr>
        <w:tab/>
        <w:t xml:space="preserve">Wholesale Storage Load (WSL) data identifiable to a specific QSE.  The Protected Information status of this information shall expire 60 days after the applicable Operating Day; </w:t>
      </w:r>
    </w:p>
    <w:p w14:paraId="3A0FB868" w14:textId="77777777" w:rsidR="00D011F0" w:rsidRPr="009564E4" w:rsidRDefault="00D011F0" w:rsidP="00D011F0">
      <w:pPr>
        <w:spacing w:after="240"/>
        <w:ind w:left="1440" w:hanging="720"/>
        <w:rPr>
          <w:szCs w:val="20"/>
        </w:rPr>
      </w:pPr>
      <w:r w:rsidRPr="009564E4">
        <w:rPr>
          <w:szCs w:val="20"/>
        </w:rPr>
        <w:t>(j)</w:t>
      </w:r>
      <w:r w:rsidRPr="009564E4">
        <w:rPr>
          <w:szCs w:val="20"/>
        </w:rPr>
        <w:tab/>
        <w:t>Settlement Statements and Invoices identifiable to a specific QSE.  The Protected Information status of this information shall expire 180 days after the applicable Operating Day;</w:t>
      </w:r>
    </w:p>
    <w:p w14:paraId="08224A65" w14:textId="77777777" w:rsidR="00D011F0" w:rsidRPr="009564E4" w:rsidRDefault="00D011F0" w:rsidP="00D011F0">
      <w:pPr>
        <w:spacing w:after="240"/>
        <w:ind w:left="1440" w:hanging="720"/>
        <w:rPr>
          <w:szCs w:val="20"/>
        </w:rPr>
      </w:pPr>
      <w:r w:rsidRPr="009564E4">
        <w:rPr>
          <w:szCs w:val="20"/>
        </w:rPr>
        <w:t>(k)</w:t>
      </w:r>
      <w:r w:rsidRPr="009564E4">
        <w:rPr>
          <w:szCs w:val="20"/>
        </w:rPr>
        <w:tab/>
        <w:t>Number of ESI IDs identifiable to a specific LSE.  The Protected Information status of this information shall expire 365 days after the applicable Operating Day;</w:t>
      </w:r>
    </w:p>
    <w:p w14:paraId="268CCBA6" w14:textId="77777777" w:rsidR="00D011F0" w:rsidRPr="009564E4" w:rsidRDefault="00D011F0" w:rsidP="00D011F0">
      <w:pPr>
        <w:spacing w:after="240"/>
        <w:ind w:left="1440" w:hanging="720"/>
        <w:rPr>
          <w:szCs w:val="20"/>
        </w:rPr>
      </w:pPr>
      <w:r w:rsidRPr="009564E4">
        <w:rPr>
          <w:szCs w:val="20"/>
        </w:rPr>
        <w:t>(l)</w:t>
      </w:r>
      <w:r w:rsidRPr="009564E4">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9564E4">
        <w:t>1.3.1.4, Expiration of Protected Information Status</w:t>
      </w:r>
      <w:r w:rsidRPr="009564E4">
        <w:rPr>
          <w:szCs w:val="20"/>
        </w:rPr>
        <w:t>;</w:t>
      </w:r>
    </w:p>
    <w:p w14:paraId="026D79AC" w14:textId="77777777" w:rsidR="00D011F0" w:rsidRPr="009564E4" w:rsidRDefault="00D011F0" w:rsidP="00D011F0">
      <w:pPr>
        <w:spacing w:after="240"/>
        <w:ind w:left="1440" w:hanging="720"/>
        <w:rPr>
          <w:szCs w:val="20"/>
        </w:rPr>
      </w:pPr>
      <w:r w:rsidRPr="009564E4">
        <w:rPr>
          <w:szCs w:val="20"/>
        </w:rPr>
        <w:t>(m)</w:t>
      </w:r>
      <w:r w:rsidRPr="009564E4">
        <w:rPr>
          <w:szCs w:val="20"/>
        </w:rPr>
        <w:tab/>
        <w:t>Resource-specific costs, design and engineering data, including such data submitted in connection with a verifiable cost appeal;</w:t>
      </w:r>
    </w:p>
    <w:p w14:paraId="3CE17135" w14:textId="77777777" w:rsidR="00D011F0" w:rsidRPr="009564E4" w:rsidRDefault="00D011F0" w:rsidP="00D011F0">
      <w:pPr>
        <w:spacing w:after="240"/>
        <w:ind w:left="1440" w:hanging="720"/>
        <w:rPr>
          <w:szCs w:val="20"/>
        </w:rPr>
      </w:pPr>
      <w:r w:rsidRPr="009564E4">
        <w:rPr>
          <w:szCs w:val="20"/>
        </w:rPr>
        <w:t>(n)</w:t>
      </w:r>
      <w:r w:rsidRPr="009564E4">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FC0E12A" w14:textId="77777777" w:rsidR="00D011F0" w:rsidRPr="009564E4" w:rsidRDefault="00D011F0" w:rsidP="00D011F0">
      <w:pPr>
        <w:spacing w:after="240"/>
        <w:ind w:left="2160" w:hanging="720"/>
        <w:rPr>
          <w:szCs w:val="20"/>
        </w:rPr>
      </w:pPr>
      <w:r w:rsidRPr="009564E4">
        <w:rPr>
          <w:szCs w:val="20"/>
        </w:rPr>
        <w:t>(i)</w:t>
      </w:r>
      <w:r w:rsidRPr="009564E4">
        <w:rPr>
          <w:szCs w:val="20"/>
        </w:rPr>
        <w:tab/>
        <w:t>The Protected Information status of the identities of CRR bidders that become CRR Owners and the number and type of CRRs that they each own shall expire at the end of the CRR Auction in which the CRRs were first sold; and</w:t>
      </w:r>
    </w:p>
    <w:p w14:paraId="158AC9C0" w14:textId="77777777" w:rsidR="00D011F0" w:rsidRPr="009564E4" w:rsidRDefault="00D011F0" w:rsidP="00D011F0">
      <w:pPr>
        <w:spacing w:after="240"/>
        <w:ind w:left="2160" w:hanging="720"/>
        <w:rPr>
          <w:szCs w:val="20"/>
        </w:rPr>
      </w:pPr>
      <w:r w:rsidRPr="009564E4">
        <w:rPr>
          <w:szCs w:val="20"/>
        </w:rPr>
        <w:t>(ii)</w:t>
      </w:r>
      <w:r w:rsidRPr="009564E4">
        <w:rPr>
          <w:szCs w:val="20"/>
        </w:rPr>
        <w:tab/>
        <w:t>The Protected Information status of all other CRR information identified above in item (n) shall expire six months after the end of the year in which the CRR was effective.</w:t>
      </w:r>
    </w:p>
    <w:p w14:paraId="086A74CA" w14:textId="77777777" w:rsidR="00D011F0" w:rsidRPr="009564E4" w:rsidRDefault="00D011F0" w:rsidP="00D011F0">
      <w:pPr>
        <w:spacing w:after="240"/>
        <w:ind w:left="1440" w:hanging="720"/>
        <w:rPr>
          <w:szCs w:val="20"/>
        </w:rPr>
      </w:pPr>
      <w:r w:rsidRPr="009564E4">
        <w:rPr>
          <w:szCs w:val="20"/>
        </w:rPr>
        <w:t>(o)</w:t>
      </w:r>
      <w:r w:rsidRPr="009564E4">
        <w:rPr>
          <w:szCs w:val="20"/>
        </w:rPr>
        <w:tab/>
        <w:t>Renewable Energy Credit (REC) account balances.  The Protected Information status of this information shall expire three years after the REC Settlement period ends;</w:t>
      </w:r>
    </w:p>
    <w:p w14:paraId="770F1909" w14:textId="77777777" w:rsidR="00D011F0" w:rsidRPr="009564E4" w:rsidRDefault="00D011F0" w:rsidP="00D011F0">
      <w:pPr>
        <w:spacing w:after="240"/>
        <w:ind w:left="1440" w:hanging="720"/>
        <w:rPr>
          <w:szCs w:val="20"/>
        </w:rPr>
      </w:pPr>
      <w:r w:rsidRPr="009564E4">
        <w:rPr>
          <w:szCs w:val="20"/>
        </w:rPr>
        <w:t>(p)</w:t>
      </w:r>
      <w:r w:rsidRPr="009564E4">
        <w:rPr>
          <w:szCs w:val="20"/>
        </w:rPr>
        <w:tab/>
        <w:t>Credit limits identifiable to a specific QSE;</w:t>
      </w:r>
    </w:p>
    <w:p w14:paraId="19405C31" w14:textId="77777777" w:rsidR="00D011F0" w:rsidRPr="009564E4" w:rsidRDefault="00D011F0" w:rsidP="00D011F0">
      <w:pPr>
        <w:spacing w:after="240"/>
        <w:ind w:left="1440" w:hanging="720"/>
        <w:rPr>
          <w:szCs w:val="20"/>
        </w:rPr>
      </w:pPr>
      <w:r w:rsidRPr="009564E4">
        <w:rPr>
          <w:szCs w:val="20"/>
        </w:rPr>
        <w:t>(q)</w:t>
      </w:r>
      <w:r w:rsidRPr="009564E4">
        <w:rPr>
          <w:szCs w:val="20"/>
        </w:rPr>
        <w:tab/>
        <w:t xml:space="preserve">Any information that is designated as Protected Information in writing by Disclosing Party at the time the information is provided to Receiving Party except </w:t>
      </w:r>
      <w:r w:rsidRPr="009564E4">
        <w:rPr>
          <w:szCs w:val="20"/>
        </w:rPr>
        <w:lastRenderedPageBreak/>
        <w:t xml:space="preserve">for information that is expressly designated not to be Protected Information by Section 1.3.1.2 or that, pursuant to Section 1.3.1.4, is no longer confidential; </w:t>
      </w:r>
    </w:p>
    <w:p w14:paraId="551D8942" w14:textId="77777777" w:rsidR="00D011F0" w:rsidRPr="009564E4" w:rsidRDefault="00D011F0" w:rsidP="00D011F0">
      <w:pPr>
        <w:spacing w:after="240"/>
        <w:ind w:left="1440" w:hanging="720"/>
        <w:rPr>
          <w:szCs w:val="20"/>
        </w:rPr>
      </w:pPr>
      <w:r w:rsidRPr="009564E4">
        <w:rPr>
          <w:szCs w:val="20"/>
        </w:rPr>
        <w:t>(r)</w:t>
      </w:r>
      <w:r w:rsidRPr="009564E4">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927916D" w14:textId="77777777" w:rsidR="00D011F0" w:rsidRPr="009564E4" w:rsidRDefault="00D011F0" w:rsidP="00D011F0">
      <w:pPr>
        <w:spacing w:after="240"/>
        <w:ind w:left="1440" w:hanging="720"/>
        <w:rPr>
          <w:szCs w:val="20"/>
        </w:rPr>
      </w:pPr>
      <w:r w:rsidRPr="009564E4">
        <w:rPr>
          <w:szCs w:val="20"/>
        </w:rPr>
        <w:t>(s)</w:t>
      </w:r>
      <w:r w:rsidRPr="009564E4">
        <w:rPr>
          <w:szCs w:val="20"/>
        </w:rPr>
        <w:tab/>
        <w:t>Any software, products of software, or other vendor information that ERCOT is required to keep confidential under its agreements;</w:t>
      </w:r>
    </w:p>
    <w:p w14:paraId="2E02E461" w14:textId="77777777" w:rsidR="00D011F0" w:rsidRPr="009564E4" w:rsidRDefault="00D011F0" w:rsidP="00D011F0">
      <w:pPr>
        <w:spacing w:after="240"/>
        <w:ind w:left="1440" w:hanging="720"/>
        <w:rPr>
          <w:szCs w:val="20"/>
        </w:rPr>
      </w:pPr>
      <w:r w:rsidRPr="009564E4">
        <w:rPr>
          <w:szCs w:val="20"/>
        </w:rPr>
        <w:t>(t)</w:t>
      </w:r>
      <w:r w:rsidRPr="009564E4">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465C3F48"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400038A7" w14:textId="77777777" w:rsidR="00D011F0" w:rsidRPr="009564E4" w:rsidRDefault="00D011F0" w:rsidP="0080522F">
            <w:pPr>
              <w:spacing w:before="120" w:after="240"/>
              <w:rPr>
                <w:b/>
                <w:i/>
                <w:szCs w:val="20"/>
              </w:rPr>
            </w:pPr>
            <w:r w:rsidRPr="009564E4">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38A2938" w14:textId="77777777" w:rsidR="00D011F0" w:rsidRPr="009564E4" w:rsidRDefault="00D011F0" w:rsidP="0080522F">
            <w:pPr>
              <w:spacing w:after="240"/>
              <w:ind w:left="1440" w:hanging="720"/>
              <w:rPr>
                <w:szCs w:val="20"/>
              </w:rPr>
            </w:pPr>
            <w:r w:rsidRPr="009564E4">
              <w:rPr>
                <w:szCs w:val="20"/>
              </w:rPr>
              <w:t>(t)</w:t>
            </w:r>
            <w:r w:rsidRPr="009564E4">
              <w:rPr>
                <w:szCs w:val="20"/>
              </w:rPr>
              <w:tab/>
              <w:t>QSE, Transmission Service Provider (TSP), Direct Current Tie Operator (DCTO), and Distribution Service Provider (DSP) backup plans collected by ERCOT under the Protocols or Other Binding Documents;</w:t>
            </w:r>
          </w:p>
        </w:tc>
      </w:tr>
    </w:tbl>
    <w:p w14:paraId="5BF4833F" w14:textId="77777777" w:rsidR="00D011F0" w:rsidRPr="009564E4" w:rsidRDefault="00D011F0" w:rsidP="00D011F0">
      <w:pPr>
        <w:spacing w:before="240" w:after="240"/>
        <w:ind w:left="1440" w:hanging="720"/>
        <w:rPr>
          <w:szCs w:val="20"/>
        </w:rPr>
      </w:pPr>
      <w:r w:rsidRPr="009564E4">
        <w:rPr>
          <w:szCs w:val="20"/>
        </w:rPr>
        <w:t>(u)</w:t>
      </w:r>
      <w:r w:rsidRPr="009564E4">
        <w:rPr>
          <w:szCs w:val="20"/>
        </w:rPr>
        <w:tab/>
        <w:t xml:space="preserve">Direct Current Tie (DC Tie) Schedule information.  The Protected Information status of this information shall expire on the date on which ERCOT files the report with the PUCT that is required by P.U.C. </w:t>
      </w:r>
      <w:r w:rsidRPr="009564E4">
        <w:rPr>
          <w:iCs/>
          <w:smallCaps/>
          <w:szCs w:val="20"/>
        </w:rPr>
        <w:t>Subst</w:t>
      </w:r>
      <w:r w:rsidRPr="009564E4">
        <w:rPr>
          <w:iCs/>
          <w:szCs w:val="20"/>
        </w:rPr>
        <w:t>. R.</w:t>
      </w:r>
      <w:r w:rsidRPr="009564E4">
        <w:rPr>
          <w:szCs w:val="20"/>
        </w:rPr>
        <w:t xml:space="preserve"> 25.192, Transmission Rates for Export from ERCOT, relating to energy imported and exported over DC Ties interconnected to the ERCOT System; </w:t>
      </w:r>
    </w:p>
    <w:p w14:paraId="4E5BFCC6" w14:textId="77777777" w:rsidR="00D011F0" w:rsidRPr="009564E4" w:rsidRDefault="00D011F0" w:rsidP="00D011F0">
      <w:pPr>
        <w:spacing w:after="240"/>
        <w:ind w:left="1440" w:hanging="720"/>
        <w:rPr>
          <w:szCs w:val="20"/>
        </w:rPr>
      </w:pPr>
      <w:r w:rsidRPr="009564E4">
        <w:rPr>
          <w:szCs w:val="20"/>
        </w:rPr>
        <w:t>(v)</w:t>
      </w:r>
      <w:r w:rsidRPr="009564E4">
        <w:rPr>
          <w:szCs w:val="20"/>
        </w:rPr>
        <w:tab/>
        <w:t xml:space="preserve">Any Texas Standard Electronic Transaction (TX SET) transaction submitted by an LSE to ERCOT or received by an LSE from ERCOT.  This paragraph does not apply to ERCOT’s compliance with: </w:t>
      </w:r>
    </w:p>
    <w:p w14:paraId="39FD1F8E" w14:textId="77777777" w:rsidR="00D011F0" w:rsidRPr="009564E4" w:rsidRDefault="00D011F0" w:rsidP="00D011F0">
      <w:pPr>
        <w:spacing w:after="240"/>
        <w:ind w:left="2160" w:hanging="720"/>
        <w:rPr>
          <w:szCs w:val="20"/>
        </w:rPr>
      </w:pPr>
      <w:r w:rsidRPr="009564E4">
        <w:rPr>
          <w:szCs w:val="20"/>
        </w:rPr>
        <w:lastRenderedPageBreak/>
        <w:t>(i)</w:t>
      </w:r>
      <w:r w:rsidRPr="009564E4">
        <w:rPr>
          <w:szCs w:val="20"/>
        </w:rPr>
        <w:tab/>
        <w:t xml:space="preserve">PUCT Substantive Rules on performance measure reporting; </w:t>
      </w:r>
    </w:p>
    <w:p w14:paraId="3EB06C71" w14:textId="77777777" w:rsidR="00D011F0" w:rsidRPr="009564E4" w:rsidRDefault="00D011F0" w:rsidP="00D011F0">
      <w:pPr>
        <w:spacing w:after="240"/>
        <w:ind w:left="2160" w:hanging="720"/>
        <w:rPr>
          <w:szCs w:val="20"/>
        </w:rPr>
      </w:pPr>
      <w:r w:rsidRPr="009564E4">
        <w:rPr>
          <w:szCs w:val="20"/>
        </w:rPr>
        <w:t>(ii)</w:t>
      </w:r>
      <w:r w:rsidRPr="009564E4">
        <w:rPr>
          <w:szCs w:val="20"/>
        </w:rPr>
        <w:tab/>
        <w:t xml:space="preserve">These Protocols or Other Binding Documents; or </w:t>
      </w:r>
    </w:p>
    <w:p w14:paraId="113D0D6F" w14:textId="77777777" w:rsidR="00D011F0" w:rsidRPr="009564E4" w:rsidRDefault="00D011F0" w:rsidP="00D011F0">
      <w:pPr>
        <w:spacing w:after="240"/>
        <w:ind w:left="2160" w:hanging="720"/>
        <w:rPr>
          <w:szCs w:val="20"/>
        </w:rPr>
      </w:pPr>
      <w:r w:rsidRPr="009564E4">
        <w:rPr>
          <w:szCs w:val="20"/>
        </w:rPr>
        <w:t>(iii)</w:t>
      </w:r>
      <w:r w:rsidRPr="009564E4">
        <w:rPr>
          <w:szCs w:val="20"/>
        </w:rPr>
        <w:tab/>
        <w:t>Any Technical Advisory Committee (TAC)-approved reporting requirements;</w:t>
      </w:r>
    </w:p>
    <w:p w14:paraId="6E3921C1" w14:textId="77777777" w:rsidR="00D011F0" w:rsidRPr="00594775" w:rsidRDefault="00D011F0" w:rsidP="00D011F0">
      <w:pPr>
        <w:spacing w:after="240"/>
        <w:ind w:left="1440" w:hanging="720"/>
        <w:rPr>
          <w:szCs w:val="20"/>
        </w:rPr>
      </w:pPr>
      <w:r w:rsidRPr="00594775">
        <w:rPr>
          <w:szCs w:val="20"/>
        </w:rPr>
        <w:t>(w)</w:t>
      </w:r>
      <w:r w:rsidRPr="00594775">
        <w:rPr>
          <w:szCs w:val="20"/>
        </w:rPr>
        <w:tab/>
        <w:t xml:space="preserve">Information concerning </w:t>
      </w:r>
      <w:del w:id="4" w:author="ERCOT" w:date="2024-06-20T12:39:00Z">
        <w:r w:rsidRPr="00594775" w:rsidDel="00797D45">
          <w:rPr>
            <w:szCs w:val="20"/>
          </w:rPr>
          <w:delText>a Mothballed Generation Resource’s</w:delText>
        </w:r>
      </w:del>
      <w:ins w:id="5" w:author="ERCOT" w:date="2024-06-20T12:39:00Z">
        <w:r>
          <w:rPr>
            <w:szCs w:val="20"/>
          </w:rPr>
          <w:t>the</w:t>
        </w:r>
      </w:ins>
      <w:r w:rsidRPr="00594775">
        <w:rPr>
          <w:szCs w:val="20"/>
        </w:rPr>
        <w:t xml:space="preserve"> probability of return to service and expected lead time for returning to service </w:t>
      </w:r>
      <w:ins w:id="6" w:author="ERCOT" w:date="2024-06-20T12:39:00Z">
        <w:r>
          <w:rPr>
            <w:szCs w:val="20"/>
          </w:rPr>
          <w:t xml:space="preserve">for a Mothballed Generation Resource or Mothballed Energy Storage Resource (ESR), </w:t>
        </w:r>
      </w:ins>
      <w:r w:rsidRPr="00594775">
        <w:rPr>
          <w:szCs w:val="20"/>
        </w:rPr>
        <w:t>submitted pursuant to Section 3.14.1.9, Generation Resource</w:t>
      </w:r>
      <w:del w:id="7" w:author="ERCOT" w:date="2024-06-20T12:40:00Z">
        <w:r w:rsidRPr="00594775" w:rsidDel="00797D45">
          <w:rPr>
            <w:szCs w:val="20"/>
          </w:rPr>
          <w:delText xml:space="preserve"> </w:delText>
        </w:r>
      </w:del>
      <w:ins w:id="8" w:author="ERCOT" w:date="2024-06-20T12:39:00Z">
        <w:r>
          <w:rPr>
            <w:szCs w:val="20"/>
          </w:rPr>
          <w:t xml:space="preserve">/Energy Storage Resource </w:t>
        </w:r>
      </w:ins>
      <w:r w:rsidRPr="00594775">
        <w:rPr>
          <w:szCs w:val="20"/>
        </w:rPr>
        <w:t>Status Updates;</w:t>
      </w:r>
    </w:p>
    <w:p w14:paraId="20D0DF6D" w14:textId="77777777" w:rsidR="00D011F0" w:rsidRPr="009564E4" w:rsidRDefault="00D011F0" w:rsidP="00D011F0">
      <w:pPr>
        <w:spacing w:after="240"/>
        <w:ind w:left="1440" w:hanging="720"/>
        <w:rPr>
          <w:szCs w:val="20"/>
        </w:rPr>
      </w:pPr>
      <w:r w:rsidRPr="009564E4">
        <w:rPr>
          <w:szCs w:val="20"/>
        </w:rPr>
        <w:t>(x)</w:t>
      </w:r>
      <w:r w:rsidRPr="009564E4">
        <w:rPr>
          <w:szCs w:val="20"/>
        </w:rPr>
        <w:tab/>
        <w:t>Information provided by Entities under Section 10.3.2.4, Reporting of Net Generation Capacity;</w:t>
      </w:r>
    </w:p>
    <w:p w14:paraId="08182B3F" w14:textId="77777777" w:rsidR="00D011F0" w:rsidRPr="009564E4" w:rsidRDefault="00D011F0" w:rsidP="00D011F0">
      <w:pPr>
        <w:spacing w:after="240"/>
        <w:ind w:left="1440" w:hanging="720"/>
        <w:rPr>
          <w:szCs w:val="20"/>
        </w:rPr>
      </w:pPr>
      <w:r w:rsidRPr="009564E4">
        <w:rPr>
          <w:szCs w:val="20"/>
        </w:rPr>
        <w:t>(y)</w:t>
      </w:r>
      <w:r w:rsidRPr="009564E4">
        <w:rPr>
          <w:szCs w:val="20"/>
        </w:rPr>
        <w:tab/>
        <w:t>Alternative fuel reserve capability and firm gas availability information submitted pursuant to Section 6.5.9.3.1, Operating Condition Notice, Section 6.5.9.3.2, Advisory, and Section 6.5.9.3.3, Watch, and as defined by the Operating Guides;</w:t>
      </w:r>
    </w:p>
    <w:p w14:paraId="223FD0C7" w14:textId="77777777" w:rsidR="00D011F0" w:rsidRPr="009564E4" w:rsidRDefault="00D011F0" w:rsidP="00D011F0">
      <w:pPr>
        <w:spacing w:after="240"/>
        <w:ind w:left="1440" w:hanging="720"/>
        <w:rPr>
          <w:szCs w:val="20"/>
        </w:rPr>
      </w:pPr>
      <w:r w:rsidRPr="009564E4">
        <w:rPr>
          <w:szCs w:val="20"/>
        </w:rPr>
        <w:t>(z)</w:t>
      </w:r>
      <w:r w:rsidRPr="009564E4">
        <w:rPr>
          <w:szCs w:val="20"/>
        </w:rPr>
        <w:tab/>
        <w:t xml:space="preserve">Non-public financial information provided by a </w:t>
      </w:r>
      <w:proofErr w:type="gramStart"/>
      <w:r w:rsidRPr="009564E4">
        <w:rPr>
          <w:szCs w:val="20"/>
        </w:rPr>
        <w:t>Counter-Party</w:t>
      </w:r>
      <w:proofErr w:type="gramEnd"/>
      <w:r w:rsidRPr="009564E4">
        <w:rPr>
          <w:szCs w:val="20"/>
        </w:rPr>
        <w:t xml:space="preserve"> to ERCOT pursuant to meeting its credit qualification requirements as well as the QSE’s form of credit support; </w:t>
      </w:r>
    </w:p>
    <w:p w14:paraId="05392150" w14:textId="3F07F37E" w:rsidR="00D011F0" w:rsidRPr="009564E4" w:rsidRDefault="00D011F0" w:rsidP="00D011F0">
      <w:pPr>
        <w:spacing w:after="240"/>
        <w:ind w:left="1440" w:hanging="720"/>
        <w:rPr>
          <w:iCs/>
          <w:szCs w:val="20"/>
        </w:rPr>
      </w:pPr>
      <w:r w:rsidRPr="009564E4">
        <w:rPr>
          <w:szCs w:val="20"/>
        </w:rPr>
        <w:t>(aa)</w:t>
      </w:r>
      <w:r w:rsidRPr="009564E4">
        <w:rPr>
          <w:szCs w:val="20"/>
        </w:rPr>
        <w:tab/>
      </w:r>
      <w:r w:rsidR="00A87302" w:rsidRPr="009564E4">
        <w:rPr>
          <w:iCs/>
          <w:szCs w:val="20"/>
        </w:rPr>
        <w:t xml:space="preserve">ESI ID, identity of Retail Electric Provider (REP), and MWh consumption associated with transmission-level Customers that submitted notice to have their Load excluded from the Solar Renewable Portfolio Standard (SRPS) calculation consistent with Section 14.5.3, End-Use Customers, and subsection (f) of P.U.C. </w:t>
      </w:r>
      <w:r w:rsidR="00A87302" w:rsidRPr="009564E4">
        <w:rPr>
          <w:iCs/>
          <w:smallCaps/>
          <w:szCs w:val="20"/>
        </w:rPr>
        <w:t>Subst</w:t>
      </w:r>
      <w:r w:rsidR="00A87302" w:rsidRPr="009564E4">
        <w:rPr>
          <w:iCs/>
          <w:szCs w:val="20"/>
        </w:rPr>
        <w:t xml:space="preserve">. R. 25.173, Renewable Energy Credit Program, or the Renewable Portfolio Standard (RPS) calculation consistent with subsection (j) of P.U.C. </w:t>
      </w:r>
      <w:r w:rsidR="00A87302" w:rsidRPr="009564E4">
        <w:rPr>
          <w:iCs/>
          <w:smallCaps/>
          <w:szCs w:val="20"/>
        </w:rPr>
        <w:t>Subst</w:t>
      </w:r>
      <w:r w:rsidR="00A87302" w:rsidRPr="009564E4">
        <w:rPr>
          <w:iCs/>
          <w:szCs w:val="20"/>
        </w:rPr>
        <w:t>. R. 25.173 as it was effective until December 31, 2023;</w:t>
      </w:r>
    </w:p>
    <w:p w14:paraId="6B95C63A" w14:textId="77777777" w:rsidR="00D011F0" w:rsidRPr="009564E4" w:rsidRDefault="00D011F0" w:rsidP="00D011F0">
      <w:pPr>
        <w:spacing w:before="240" w:after="240"/>
        <w:ind w:left="1440" w:hanging="720"/>
        <w:rPr>
          <w:iCs/>
          <w:szCs w:val="20"/>
        </w:rPr>
      </w:pPr>
      <w:r w:rsidRPr="009564E4">
        <w:rPr>
          <w:iCs/>
          <w:szCs w:val="20"/>
        </w:rPr>
        <w:t>(bb)</w:t>
      </w:r>
      <w:r w:rsidRPr="009564E4">
        <w:rPr>
          <w:iCs/>
          <w:szCs w:val="20"/>
        </w:rPr>
        <w:tab/>
        <w:t xml:space="preserve">Emergency operations plans submitted pursuant to </w:t>
      </w:r>
      <w:r w:rsidRPr="009564E4">
        <w:rPr>
          <w:szCs w:val="20"/>
        </w:rPr>
        <w:t xml:space="preserve">P.U.C. </w:t>
      </w:r>
      <w:r w:rsidRPr="009564E4">
        <w:rPr>
          <w:iCs/>
          <w:smallCaps/>
          <w:szCs w:val="20"/>
        </w:rPr>
        <w:t>Subst</w:t>
      </w:r>
      <w:r w:rsidRPr="009564E4">
        <w:rPr>
          <w:iCs/>
          <w:szCs w:val="20"/>
        </w:rPr>
        <w:t>. R.</w:t>
      </w:r>
      <w:r w:rsidRPr="009564E4">
        <w:rPr>
          <w:szCs w:val="20"/>
        </w:rPr>
        <w:t xml:space="preserve"> 25.53, Electric Service Emergency Operations Plans</w:t>
      </w:r>
      <w:r w:rsidRPr="009564E4">
        <w:rPr>
          <w:iCs/>
          <w:szCs w:val="20"/>
        </w:rPr>
        <w:t xml:space="preserve">; </w:t>
      </w:r>
    </w:p>
    <w:p w14:paraId="6BE288DE" w14:textId="77777777" w:rsidR="00D011F0" w:rsidRPr="009564E4" w:rsidRDefault="00D011F0" w:rsidP="00D011F0">
      <w:pPr>
        <w:spacing w:after="240"/>
        <w:ind w:left="1440" w:hanging="720"/>
      </w:pPr>
      <w:r w:rsidRPr="009564E4">
        <w:rPr>
          <w:iCs/>
          <w:szCs w:val="20"/>
        </w:rPr>
        <w:t>(cc)</w:t>
      </w:r>
      <w:r w:rsidRPr="009564E4">
        <w:rPr>
          <w:szCs w:val="20"/>
        </w:rPr>
        <w:tab/>
        <w:t xml:space="preserve">Information provided by a </w:t>
      </w:r>
      <w:proofErr w:type="gramStart"/>
      <w:r w:rsidRPr="009564E4">
        <w:rPr>
          <w:szCs w:val="20"/>
        </w:rPr>
        <w:t>Counter-Party</w:t>
      </w:r>
      <w:proofErr w:type="gramEnd"/>
      <w:r w:rsidRPr="009564E4">
        <w:rPr>
          <w:szCs w:val="20"/>
        </w:rPr>
        <w:t xml:space="preserve"> under Section 16.16.3, </w:t>
      </w:r>
      <w:r w:rsidRPr="009564E4">
        <w:t>Verification of Risk Management Framework;</w:t>
      </w:r>
    </w:p>
    <w:p w14:paraId="6CA998C4" w14:textId="77777777" w:rsidR="00D011F0" w:rsidRPr="009564E4" w:rsidRDefault="00D011F0" w:rsidP="00D011F0">
      <w:pPr>
        <w:spacing w:after="240"/>
        <w:ind w:left="1440" w:hanging="720"/>
        <w:rPr>
          <w:szCs w:val="20"/>
        </w:rPr>
      </w:pPr>
      <w:r w:rsidRPr="009564E4">
        <w:rPr>
          <w:szCs w:val="20"/>
        </w:rPr>
        <w:t>(dd)</w:t>
      </w:r>
      <w:r w:rsidRPr="009564E4">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41569B9A" w14:textId="77777777" w:rsidR="00D011F0" w:rsidRPr="009564E4" w:rsidRDefault="00D011F0" w:rsidP="00D011F0">
      <w:pPr>
        <w:spacing w:after="240"/>
        <w:ind w:left="1440" w:hanging="720"/>
        <w:rPr>
          <w:szCs w:val="20"/>
        </w:rPr>
      </w:pPr>
      <w:r w:rsidRPr="009564E4">
        <w:rPr>
          <w:iCs/>
          <w:szCs w:val="20"/>
        </w:rPr>
        <w:t>(</w:t>
      </w:r>
      <w:proofErr w:type="spellStart"/>
      <w:r w:rsidRPr="009564E4">
        <w:rPr>
          <w:iCs/>
          <w:szCs w:val="20"/>
        </w:rPr>
        <w:t>ee</w:t>
      </w:r>
      <w:proofErr w:type="spellEnd"/>
      <w:r w:rsidRPr="009564E4">
        <w:rPr>
          <w:iCs/>
          <w:szCs w:val="20"/>
        </w:rPr>
        <w:t>)</w:t>
      </w:r>
      <w:r w:rsidRPr="009564E4">
        <w:rPr>
          <w:iCs/>
          <w:szCs w:val="20"/>
        </w:rPr>
        <w:tab/>
      </w:r>
      <w:r w:rsidRPr="009564E4">
        <w:rPr>
          <w:szCs w:val="20"/>
        </w:rPr>
        <w:t xml:space="preserve">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w:t>
      </w:r>
      <w:r w:rsidRPr="009564E4">
        <w:rPr>
          <w:szCs w:val="20"/>
        </w:rPr>
        <w:lastRenderedPageBreak/>
        <w:t>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14D765E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329C3B49" w14:textId="77777777" w:rsidR="00D011F0" w:rsidRPr="009564E4" w:rsidRDefault="00D011F0" w:rsidP="0080522F">
            <w:pPr>
              <w:spacing w:before="120" w:after="240"/>
              <w:rPr>
                <w:b/>
                <w:i/>
                <w:szCs w:val="20"/>
              </w:rPr>
            </w:pPr>
            <w:r w:rsidRPr="009564E4">
              <w:rPr>
                <w:b/>
                <w:i/>
                <w:szCs w:val="20"/>
              </w:rPr>
              <w:t>[NPRR829 and NPRR995:  Replace applicable portions of paragraph (</w:t>
            </w:r>
            <w:proofErr w:type="spellStart"/>
            <w:r w:rsidRPr="009564E4">
              <w:rPr>
                <w:b/>
                <w:i/>
                <w:szCs w:val="20"/>
              </w:rPr>
              <w:t>ee</w:t>
            </w:r>
            <w:proofErr w:type="spellEnd"/>
            <w:r w:rsidRPr="009564E4">
              <w:rPr>
                <w:b/>
                <w:i/>
                <w:szCs w:val="20"/>
              </w:rPr>
              <w:t>) above with the following upon system implementation:]</w:t>
            </w:r>
          </w:p>
          <w:p w14:paraId="2E9B3F47" w14:textId="77777777" w:rsidR="00D011F0" w:rsidRPr="009564E4" w:rsidRDefault="00D011F0" w:rsidP="0080522F">
            <w:pPr>
              <w:spacing w:after="240"/>
              <w:ind w:left="1440" w:hanging="720"/>
              <w:rPr>
                <w:szCs w:val="20"/>
              </w:rPr>
            </w:pPr>
            <w:r w:rsidRPr="009564E4">
              <w:rPr>
                <w:iCs/>
                <w:szCs w:val="20"/>
              </w:rPr>
              <w:t>(</w:t>
            </w:r>
            <w:proofErr w:type="spellStart"/>
            <w:r w:rsidRPr="009564E4">
              <w:rPr>
                <w:iCs/>
                <w:szCs w:val="20"/>
              </w:rPr>
              <w:t>ee</w:t>
            </w:r>
            <w:proofErr w:type="spellEnd"/>
            <w:r w:rsidRPr="009564E4">
              <w:rPr>
                <w:iCs/>
                <w:szCs w:val="20"/>
              </w:rPr>
              <w:t>)</w:t>
            </w:r>
            <w:r w:rsidRPr="009564E4">
              <w:rPr>
                <w:iCs/>
                <w:szCs w:val="20"/>
              </w:rPr>
              <w:tab/>
            </w:r>
            <w:r w:rsidRPr="009564E4">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266C2F79" w14:textId="77777777" w:rsidR="00D011F0" w:rsidRPr="009564E4" w:rsidRDefault="00D011F0" w:rsidP="00D011F0">
      <w:pPr>
        <w:spacing w:before="240" w:after="240"/>
        <w:ind w:left="1440" w:hanging="720"/>
        <w:rPr>
          <w:szCs w:val="20"/>
        </w:rPr>
      </w:pPr>
      <w:r w:rsidRPr="009564E4">
        <w:rPr>
          <w:szCs w:val="20"/>
        </w:rPr>
        <w:t>(ff)</w:t>
      </w:r>
      <w:r w:rsidRPr="009564E4">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65FA6B" w14:textId="77777777" w:rsidR="00D011F0" w:rsidRPr="009564E4" w:rsidRDefault="00D011F0" w:rsidP="00D011F0">
      <w:pPr>
        <w:spacing w:after="240"/>
        <w:ind w:left="1440" w:hanging="720"/>
        <w:rPr>
          <w:szCs w:val="20"/>
        </w:rPr>
      </w:pPr>
      <w:r w:rsidRPr="009564E4">
        <w:rPr>
          <w:szCs w:val="20"/>
        </w:rPr>
        <w:t>(gg)</w:t>
      </w:r>
      <w:r w:rsidRPr="009564E4">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6449CF6"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hh</w:t>
      </w:r>
      <w:proofErr w:type="spellEnd"/>
      <w:r w:rsidRPr="009564E4">
        <w:rPr>
          <w:szCs w:val="20"/>
        </w:rPr>
        <w:t>)</w:t>
      </w:r>
      <w:r w:rsidRPr="009564E4">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14644C9" w14:textId="77777777" w:rsidR="00D011F0" w:rsidRPr="009564E4" w:rsidRDefault="00D011F0" w:rsidP="00D011F0">
      <w:pPr>
        <w:spacing w:after="240"/>
        <w:ind w:left="1440" w:hanging="720"/>
        <w:rPr>
          <w:szCs w:val="20"/>
        </w:rPr>
      </w:pPr>
      <w:r w:rsidRPr="009564E4">
        <w:rPr>
          <w:szCs w:val="20"/>
        </w:rPr>
        <w:t>(ii)</w:t>
      </w:r>
      <w:r w:rsidRPr="009564E4">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FC9AE6E"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jj</w:t>
      </w:r>
      <w:proofErr w:type="spellEnd"/>
      <w:r w:rsidRPr="009564E4">
        <w:rPr>
          <w:szCs w:val="20"/>
        </w:rPr>
        <w:t>)</w:t>
      </w:r>
      <w:r w:rsidRPr="009564E4">
        <w:rPr>
          <w:szCs w:val="20"/>
        </w:rPr>
        <w:tab/>
        <w:t xml:space="preserve">Information concerning weatherization activities submitted to, obtained by, or generated by ERCOT in connection with P.U.C. </w:t>
      </w:r>
      <w:r w:rsidRPr="009564E4">
        <w:rPr>
          <w:iCs/>
          <w:smallCaps/>
          <w:szCs w:val="20"/>
        </w:rPr>
        <w:t>Subst</w:t>
      </w:r>
      <w:r w:rsidRPr="009564E4">
        <w:rPr>
          <w:iCs/>
          <w:szCs w:val="20"/>
        </w:rPr>
        <w:t xml:space="preserve">. R. </w:t>
      </w:r>
      <w:r w:rsidRPr="009564E4">
        <w:rPr>
          <w:szCs w:val="20"/>
        </w:rPr>
        <w:t>25.55, Weather Emergency Preparedness, if such information allows the identification of any Resource or Resource Entity;</w:t>
      </w:r>
    </w:p>
    <w:p w14:paraId="2735A2E1" w14:textId="77777777" w:rsidR="00D011F0" w:rsidRPr="009564E4" w:rsidRDefault="00D011F0" w:rsidP="00D011F0">
      <w:pPr>
        <w:spacing w:after="240"/>
        <w:ind w:left="1440" w:hanging="720"/>
        <w:rPr>
          <w:szCs w:val="20"/>
        </w:rPr>
      </w:pPr>
      <w:r w:rsidRPr="009564E4">
        <w:rPr>
          <w:szCs w:val="20"/>
        </w:rPr>
        <w:lastRenderedPageBreak/>
        <w:t>(kk)</w:t>
      </w:r>
      <w:r w:rsidRPr="009564E4">
        <w:rPr>
          <w:szCs w:val="20"/>
        </w:rPr>
        <w:tab/>
        <w:t xml:space="preserve">Information provided to ERCOT: </w:t>
      </w:r>
    </w:p>
    <w:p w14:paraId="4FB66163"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22C2F007" w14:textId="77777777" w:rsidR="00D011F0" w:rsidRPr="009564E4" w:rsidRDefault="00D011F0" w:rsidP="00D011F0">
      <w:pPr>
        <w:spacing w:after="240"/>
        <w:ind w:left="2160" w:hanging="720"/>
        <w:rPr>
          <w:szCs w:val="20"/>
        </w:rPr>
      </w:pPr>
      <w:r w:rsidRPr="009564E4">
        <w:rPr>
          <w:szCs w:val="20"/>
        </w:rPr>
        <w:t>(ii)</w:t>
      </w:r>
      <w:r w:rsidRPr="009564E4">
        <w:rPr>
          <w:szCs w:val="20"/>
        </w:rPr>
        <w:tab/>
        <w:t>By a Resource Entity under paragraph (2) of Section 8.1.1.2.1.6, Firm Fuel Supply Service Resource Qualification, Testing, and Decertification, as part of the voluntary process for ERCOT certification of a FFSS Qualified Contract; or</w:t>
      </w:r>
    </w:p>
    <w:p w14:paraId="2B7F06F3" w14:textId="77777777" w:rsidR="00D011F0" w:rsidRPr="009564E4" w:rsidRDefault="00D011F0" w:rsidP="00D011F0">
      <w:pPr>
        <w:spacing w:after="240"/>
        <w:ind w:left="2160" w:hanging="720"/>
        <w:rPr>
          <w:szCs w:val="20"/>
        </w:rPr>
      </w:pPr>
      <w:r w:rsidRPr="009564E4">
        <w:rPr>
          <w:szCs w:val="20"/>
        </w:rPr>
        <w:t>(iii)</w:t>
      </w:r>
      <w:r w:rsidRPr="009564E4">
        <w:rPr>
          <w:szCs w:val="20"/>
        </w:rPr>
        <w:tab/>
        <w:t>By a Resource Entity in a Force Majeure Event report required under paragraph (14) of Section 8.1.1.2.6;</w:t>
      </w:r>
    </w:p>
    <w:p w14:paraId="433A59EA"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ll</w:t>
      </w:r>
      <w:proofErr w:type="spellEnd"/>
      <w:r w:rsidRPr="009564E4">
        <w:rPr>
          <w:szCs w:val="20"/>
        </w:rPr>
        <w:t>)</w:t>
      </w:r>
      <w:r w:rsidRPr="009564E4">
        <w:rPr>
          <w:szCs w:val="20"/>
        </w:rPr>
        <w:tab/>
        <w:t>Information provided to ERCOT pursuant to Section 16.2.1.1, QSE Background Check Process, or Section 16.8.1.1, CRR Account Holder Background Check Process; and</w:t>
      </w:r>
    </w:p>
    <w:p w14:paraId="30984458" w14:textId="77777777" w:rsidR="00D011F0" w:rsidRPr="009564E4" w:rsidRDefault="00D011F0" w:rsidP="00D011F0">
      <w:pPr>
        <w:spacing w:after="240"/>
        <w:ind w:left="1440" w:hanging="720"/>
        <w:rPr>
          <w:szCs w:val="20"/>
        </w:rPr>
      </w:pPr>
      <w:r w:rsidRPr="009564E4">
        <w:rPr>
          <w:szCs w:val="20"/>
        </w:rPr>
        <w:t>(mm)</w:t>
      </w:r>
      <w:r w:rsidRPr="009564E4">
        <w:rPr>
          <w:szCs w:val="20"/>
        </w:rPr>
        <w:tab/>
        <w:t>Information concerning coal or lignite inventory provided by a QSE under Section 3.24, Notification of Low Coal and Lignite Inventory Levels.</w:t>
      </w:r>
    </w:p>
    <w:p w14:paraId="5C82B1BE" w14:textId="77777777" w:rsidR="00D011F0" w:rsidRPr="00594775" w:rsidRDefault="00D011F0" w:rsidP="00D011F0">
      <w:pPr>
        <w:keepNext/>
        <w:widowControl w:val="0"/>
        <w:tabs>
          <w:tab w:val="left" w:pos="1260"/>
        </w:tabs>
        <w:spacing w:before="240" w:after="240"/>
        <w:ind w:left="1267" w:hanging="1267"/>
        <w:outlineLvl w:val="3"/>
        <w:rPr>
          <w:b/>
          <w:bCs/>
          <w:snapToGrid w:val="0"/>
          <w:szCs w:val="20"/>
        </w:rPr>
      </w:pPr>
      <w:bookmarkStart w:id="9" w:name="_Toc141685008"/>
      <w:bookmarkStart w:id="10" w:name="_Toc73088719"/>
      <w:r w:rsidRPr="00594775">
        <w:rPr>
          <w:b/>
          <w:bCs/>
          <w:snapToGrid w:val="0"/>
          <w:szCs w:val="20"/>
        </w:rPr>
        <w:t>1.3.1.2</w:t>
      </w:r>
      <w:r w:rsidRPr="00594775">
        <w:rPr>
          <w:b/>
          <w:bCs/>
          <w:snapToGrid w:val="0"/>
          <w:szCs w:val="20"/>
        </w:rPr>
        <w:tab/>
        <w:t>Items Not Considered Protected Information</w:t>
      </w:r>
      <w:bookmarkEnd w:id="9"/>
      <w:bookmarkEnd w:id="10"/>
    </w:p>
    <w:p w14:paraId="1CE9B4B2" w14:textId="77777777" w:rsidR="00D011F0" w:rsidRPr="00594775" w:rsidRDefault="00D011F0" w:rsidP="00D011F0">
      <w:pPr>
        <w:spacing w:after="240"/>
        <w:ind w:left="720" w:hanging="720"/>
        <w:rPr>
          <w:iCs/>
          <w:szCs w:val="20"/>
          <w:lang w:val="x-none" w:eastAsia="x-none"/>
        </w:rPr>
      </w:pPr>
      <w:r w:rsidRPr="00594775">
        <w:rPr>
          <w:iCs/>
          <w:szCs w:val="20"/>
          <w:lang w:val="x-none" w:eastAsia="x-none"/>
        </w:rPr>
        <w:t>(1)</w:t>
      </w:r>
      <w:r w:rsidRPr="00594775">
        <w:rPr>
          <w:iCs/>
          <w:szCs w:val="20"/>
          <w:lang w:val="x-none" w:eastAsia="x-none"/>
        </w:rPr>
        <w:tab/>
        <w:t>Notwithstanding the definition of “Protected Information” in Section 1.3.1.1, Items Considered Protected Information, the following items are not Protected Information even if so designated:</w:t>
      </w:r>
    </w:p>
    <w:p w14:paraId="4CC5CF01" w14:textId="77777777" w:rsidR="00D011F0" w:rsidRPr="00594775" w:rsidRDefault="00D011F0" w:rsidP="00D011F0">
      <w:pPr>
        <w:spacing w:after="240"/>
        <w:ind w:left="1440" w:hanging="720"/>
        <w:rPr>
          <w:szCs w:val="20"/>
        </w:rPr>
      </w:pPr>
      <w:r w:rsidRPr="00594775">
        <w:rPr>
          <w:szCs w:val="20"/>
        </w:rPr>
        <w:t>(a)</w:t>
      </w:r>
      <w:r w:rsidRPr="00594775">
        <w:rPr>
          <w:szCs w:val="20"/>
        </w:rPr>
        <w:tab/>
        <w:t>Data comprising Load flow cases, which may include estimated peak and off-peak Demand of any Load;</w:t>
      </w:r>
    </w:p>
    <w:p w14:paraId="5BA337FF" w14:textId="77777777" w:rsidR="00D011F0" w:rsidRPr="00594775" w:rsidRDefault="00D011F0" w:rsidP="00D011F0">
      <w:pPr>
        <w:spacing w:after="240"/>
        <w:ind w:left="1440" w:hanging="720"/>
        <w:rPr>
          <w:szCs w:val="20"/>
        </w:rPr>
      </w:pPr>
      <w:r w:rsidRPr="00594775">
        <w:rPr>
          <w:szCs w:val="20"/>
        </w:rPr>
        <w:t>(b)</w:t>
      </w:r>
      <w:r w:rsidRPr="00594775">
        <w:rPr>
          <w:szCs w:val="20"/>
        </w:rPr>
        <w:tab/>
        <w:t>Existence of Power System Stabilizers (PSSs) at each interconnected Generation Resource</w:t>
      </w:r>
      <w:ins w:id="11" w:author="ERCOT" w:date="2024-06-20T12:41:00Z">
        <w:r>
          <w:rPr>
            <w:szCs w:val="20"/>
          </w:rPr>
          <w:t xml:space="preserve"> or ESR,</w:t>
        </w:r>
      </w:ins>
      <w:r w:rsidRPr="00594775">
        <w:rPr>
          <w:szCs w:val="20"/>
        </w:rPr>
        <w:t xml:space="preserve"> and PSS status (in service or out of service);</w:t>
      </w:r>
    </w:p>
    <w:p w14:paraId="1FA81B4A" w14:textId="77777777" w:rsidR="00D011F0" w:rsidRPr="00594775" w:rsidRDefault="00D011F0" w:rsidP="00D011F0">
      <w:pPr>
        <w:spacing w:after="240"/>
        <w:ind w:left="1440" w:hanging="720"/>
        <w:rPr>
          <w:szCs w:val="20"/>
        </w:rPr>
      </w:pPr>
      <w:r w:rsidRPr="00594775">
        <w:rPr>
          <w:szCs w:val="20"/>
        </w:rPr>
        <w:t>(c)</w:t>
      </w:r>
      <w:r w:rsidRPr="00594775">
        <w:rPr>
          <w:szCs w:val="20"/>
        </w:rPr>
        <w:tab/>
        <w:t xml:space="preserve">Reliability Must-Run (RMR) Agreements; </w:t>
      </w:r>
    </w:p>
    <w:p w14:paraId="0F2B9DB5" w14:textId="77777777" w:rsidR="00D011F0" w:rsidRPr="00594775" w:rsidRDefault="00D011F0" w:rsidP="00D011F0">
      <w:pPr>
        <w:spacing w:after="240"/>
        <w:ind w:left="1440" w:hanging="720"/>
        <w:rPr>
          <w:szCs w:val="20"/>
        </w:rPr>
      </w:pPr>
      <w:r w:rsidRPr="00594775">
        <w:rPr>
          <w:szCs w:val="20"/>
        </w:rPr>
        <w:t>(d)</w:t>
      </w:r>
      <w:r w:rsidRPr="00594775">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174DE898" w14:textId="77777777" w:rsidR="00D011F0" w:rsidRPr="00594775" w:rsidRDefault="00D011F0" w:rsidP="00D011F0">
      <w:pPr>
        <w:spacing w:after="240"/>
        <w:ind w:left="1440" w:hanging="720"/>
        <w:rPr>
          <w:szCs w:val="20"/>
        </w:rPr>
      </w:pPr>
      <w:r w:rsidRPr="00594775">
        <w:rPr>
          <w:szCs w:val="20"/>
        </w:rPr>
        <w:t>(e)</w:t>
      </w:r>
      <w:r w:rsidRPr="00594775">
        <w:rPr>
          <w:szCs w:val="20"/>
        </w:rPr>
        <w:tab/>
        <w:t>Status of RMR Units;</w:t>
      </w:r>
    </w:p>
    <w:p w14:paraId="22E0DFC5" w14:textId="77777777" w:rsidR="00D011F0" w:rsidRPr="00594775" w:rsidRDefault="00D011F0" w:rsidP="00D011F0">
      <w:pPr>
        <w:spacing w:after="240"/>
        <w:ind w:left="1440" w:hanging="720"/>
        <w:rPr>
          <w:szCs w:val="20"/>
        </w:rPr>
      </w:pPr>
      <w:r w:rsidRPr="00594775">
        <w:rPr>
          <w:szCs w:val="20"/>
        </w:rPr>
        <w:t>(f)</w:t>
      </w:r>
      <w:r w:rsidRPr="00594775">
        <w:rPr>
          <w:szCs w:val="20"/>
        </w:rPr>
        <w:tab/>
        <w:t>Black Start Agreements;</w:t>
      </w:r>
    </w:p>
    <w:p w14:paraId="27F54629" w14:textId="77777777" w:rsidR="00D011F0" w:rsidRPr="00594775" w:rsidRDefault="00D011F0" w:rsidP="00D011F0">
      <w:pPr>
        <w:spacing w:after="240"/>
        <w:ind w:left="1440" w:hanging="720"/>
        <w:rPr>
          <w:szCs w:val="20"/>
        </w:rPr>
      </w:pPr>
      <w:r w:rsidRPr="00594775">
        <w:rPr>
          <w:szCs w:val="20"/>
        </w:rPr>
        <w:lastRenderedPageBreak/>
        <w:t>(g)</w:t>
      </w:r>
      <w:r w:rsidRPr="00594775">
        <w:rPr>
          <w:szCs w:val="20"/>
        </w:rPr>
        <w:tab/>
        <w:t>FFSS awards;</w:t>
      </w:r>
    </w:p>
    <w:p w14:paraId="07915236" w14:textId="77777777" w:rsidR="00D011F0" w:rsidRPr="00594775" w:rsidRDefault="00D011F0" w:rsidP="00D011F0">
      <w:pPr>
        <w:spacing w:after="240"/>
        <w:ind w:left="1440" w:hanging="720"/>
        <w:rPr>
          <w:szCs w:val="20"/>
        </w:rPr>
      </w:pPr>
      <w:r w:rsidRPr="00594775">
        <w:rPr>
          <w:szCs w:val="20"/>
        </w:rPr>
        <w:t>(h)</w:t>
      </w:r>
      <w:r w:rsidRPr="00594775">
        <w:rPr>
          <w:szCs w:val="20"/>
        </w:rPr>
        <w:tab/>
        <w:t xml:space="preserve">RMR Settlement charges and payments;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3BE6C78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6D0BA7BF" w14:textId="77777777" w:rsidR="00D011F0" w:rsidRPr="00594775" w:rsidRDefault="00D011F0" w:rsidP="0080522F">
            <w:pPr>
              <w:spacing w:before="120" w:after="240"/>
              <w:rPr>
                <w:b/>
                <w:i/>
                <w:szCs w:val="20"/>
              </w:rPr>
            </w:pPr>
            <w:r w:rsidRPr="00594775">
              <w:rPr>
                <w:b/>
                <w:i/>
                <w:szCs w:val="20"/>
              </w:rPr>
              <w:t>[NPRR885:  Insert items (i) and (j) below upon system implementation and renumber accordingly:]</w:t>
            </w:r>
          </w:p>
          <w:p w14:paraId="732F4B30" w14:textId="77777777" w:rsidR="00D011F0" w:rsidRPr="00594775" w:rsidRDefault="00D011F0" w:rsidP="0080522F">
            <w:pPr>
              <w:spacing w:after="240"/>
              <w:ind w:left="1440" w:hanging="720"/>
              <w:rPr>
                <w:szCs w:val="20"/>
              </w:rPr>
            </w:pPr>
            <w:r w:rsidRPr="00594775">
              <w:rPr>
                <w:szCs w:val="20"/>
              </w:rPr>
              <w:t>(i)</w:t>
            </w:r>
            <w:r w:rsidRPr="00594775">
              <w:rPr>
                <w:szCs w:val="20"/>
              </w:rPr>
              <w:tab/>
              <w:t>Must-Run Alternative (MRA) Agreements;</w:t>
            </w:r>
          </w:p>
          <w:p w14:paraId="78645391" w14:textId="77777777" w:rsidR="00D011F0" w:rsidRPr="00594775" w:rsidRDefault="00D011F0" w:rsidP="0080522F">
            <w:pPr>
              <w:spacing w:after="240"/>
              <w:ind w:left="1440" w:hanging="720"/>
              <w:rPr>
                <w:szCs w:val="20"/>
              </w:rPr>
            </w:pPr>
            <w:r w:rsidRPr="00594775">
              <w:rPr>
                <w:szCs w:val="20"/>
              </w:rPr>
              <w:t>(j)</w:t>
            </w:r>
            <w:r w:rsidRPr="00594775">
              <w:rPr>
                <w:szCs w:val="20"/>
              </w:rPr>
              <w:tab/>
              <w:t>Settlement charges and payments for MRA Service;</w:t>
            </w:r>
          </w:p>
        </w:tc>
      </w:tr>
    </w:tbl>
    <w:p w14:paraId="1F807403" w14:textId="77777777" w:rsidR="00D011F0" w:rsidRPr="00594775" w:rsidRDefault="00D011F0" w:rsidP="00D011F0">
      <w:pPr>
        <w:spacing w:before="240" w:after="240"/>
        <w:ind w:left="1440" w:hanging="720"/>
        <w:rPr>
          <w:szCs w:val="20"/>
        </w:rPr>
      </w:pPr>
      <w:r w:rsidRPr="00594775">
        <w:rPr>
          <w:szCs w:val="20"/>
        </w:rPr>
        <w:t>(i)</w:t>
      </w:r>
      <w:r w:rsidRPr="00594775">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1DEF49E5" w14:textId="77777777" w:rsidR="00D011F0" w:rsidRPr="00594775" w:rsidRDefault="00D011F0" w:rsidP="00D011F0">
      <w:pPr>
        <w:spacing w:after="240"/>
        <w:ind w:left="1440" w:hanging="720"/>
        <w:rPr>
          <w:szCs w:val="20"/>
        </w:rPr>
      </w:pPr>
      <w:r w:rsidRPr="00594775">
        <w:rPr>
          <w:szCs w:val="20"/>
        </w:rPr>
        <w:t>(j)</w:t>
      </w:r>
      <w:r w:rsidRPr="00594775">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7FF28F82" w14:textId="77777777" w:rsidR="00D011F0" w:rsidRPr="00594775" w:rsidRDefault="00D011F0" w:rsidP="00D011F0">
      <w:pPr>
        <w:spacing w:after="240"/>
        <w:ind w:left="720" w:hanging="720"/>
        <w:rPr>
          <w:iCs/>
          <w:szCs w:val="20"/>
          <w:lang w:val="x-none" w:eastAsia="x-none"/>
        </w:rPr>
      </w:pPr>
      <w:r w:rsidRPr="00594775">
        <w:rPr>
          <w:iCs/>
          <w:szCs w:val="20"/>
          <w:lang w:val="x-none" w:eastAsia="x-none"/>
        </w:rPr>
        <w:t>(2)</w:t>
      </w:r>
      <w:r w:rsidRPr="00594775">
        <w:rPr>
          <w:iCs/>
          <w:szCs w:val="20"/>
          <w:lang w:val="x-none" w:eastAsia="x-none"/>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17786CB5" w14:textId="77777777" w:rsidR="00D011F0" w:rsidRPr="00594775" w:rsidRDefault="00D011F0" w:rsidP="00D011F0">
      <w:pPr>
        <w:keepNext/>
        <w:tabs>
          <w:tab w:val="left" w:pos="1080"/>
        </w:tabs>
        <w:spacing w:before="240" w:after="240"/>
        <w:ind w:left="1080" w:hanging="1080"/>
        <w:outlineLvl w:val="2"/>
        <w:rPr>
          <w:b/>
          <w:bCs/>
          <w:i/>
          <w:szCs w:val="20"/>
        </w:rPr>
      </w:pPr>
      <w:bookmarkStart w:id="12" w:name="_Toc113073444"/>
      <w:bookmarkStart w:id="13" w:name="_Toc141685032"/>
      <w:bookmarkStart w:id="14" w:name="_Toc73088746"/>
      <w:r w:rsidRPr="00594775">
        <w:rPr>
          <w:b/>
          <w:bCs/>
          <w:i/>
          <w:szCs w:val="20"/>
        </w:rPr>
        <w:t>1.6.5</w:t>
      </w:r>
      <w:r w:rsidRPr="00594775">
        <w:rPr>
          <w:b/>
          <w:bCs/>
          <w:i/>
          <w:szCs w:val="20"/>
        </w:rPr>
        <w:tab/>
        <w:t>Interconnection of New or Existing Generation</w:t>
      </w:r>
      <w:bookmarkEnd w:id="12"/>
      <w:bookmarkEnd w:id="13"/>
      <w:bookmarkEnd w:id="14"/>
      <w:ins w:id="15" w:author="ERCOT" w:date="2024-06-20T12:41:00Z">
        <w:del w:id="16" w:author="ERCOT 092024" w:date="2024-09-20T09:03:00Z">
          <w:r w:rsidDel="00CB6668">
            <w:rPr>
              <w:b/>
              <w:bCs/>
              <w:i/>
              <w:szCs w:val="20"/>
            </w:rPr>
            <w:delText xml:space="preserve"> or Energy Storage</w:delText>
          </w:r>
        </w:del>
      </w:ins>
    </w:p>
    <w:p w14:paraId="01EF269D" w14:textId="77777777" w:rsidR="00D011F0" w:rsidRPr="00594775" w:rsidRDefault="00D011F0" w:rsidP="00D011F0">
      <w:pPr>
        <w:spacing w:after="240"/>
        <w:ind w:left="720" w:hanging="720"/>
      </w:pPr>
      <w:r w:rsidRPr="00594775">
        <w:t>(1)</w:t>
      </w:r>
      <w:r w:rsidRPr="00594775">
        <w:tab/>
        <w:t>Interconnection of new Generation Resources</w:t>
      </w:r>
      <w:ins w:id="17" w:author="ERCOT" w:date="2024-06-20T12:42:00Z">
        <w:r>
          <w:t>, Energy Storage Resources (ESRs),</w:t>
        </w:r>
      </w:ins>
      <w:r w:rsidRPr="00594775">
        <w:t xml:space="preserve">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7A617604"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4EA8F3C1" w14:textId="77777777" w:rsidR="00D011F0" w:rsidRPr="00594775" w:rsidRDefault="00D011F0" w:rsidP="0080522F">
            <w:pPr>
              <w:spacing w:before="120" w:after="240"/>
              <w:rPr>
                <w:b/>
                <w:i/>
                <w:szCs w:val="20"/>
              </w:rPr>
            </w:pPr>
            <w:r w:rsidRPr="00594775">
              <w:rPr>
                <w:b/>
                <w:i/>
                <w:szCs w:val="20"/>
              </w:rPr>
              <w:t>[NPRR995:  Replace paragraph (1) above with the following upon system implementation:]</w:t>
            </w:r>
          </w:p>
          <w:p w14:paraId="429C1F16" w14:textId="77777777" w:rsidR="00D011F0" w:rsidRPr="00594775" w:rsidRDefault="00D011F0" w:rsidP="0080522F">
            <w:pPr>
              <w:spacing w:after="240"/>
              <w:ind w:left="720" w:hanging="720"/>
            </w:pPr>
            <w:r w:rsidRPr="00594775">
              <w:t>(1)</w:t>
            </w:r>
            <w:r w:rsidRPr="00594775">
              <w:tab/>
              <w:t xml:space="preserve">Interconnection of new Generation Resources, </w:t>
            </w:r>
            <w:ins w:id="18" w:author="ERCOT" w:date="2024-06-20T12:42:00Z">
              <w:r>
                <w:t xml:space="preserve">Energy Storage Resources (ESRs), </w:t>
              </w:r>
            </w:ins>
            <w:r w:rsidRPr="00594775">
              <w:t>Settlement Only Generators (SOGs), or Settlement Only Energy Storage Systems (SOESSs) to the ERCOT Transmission Grid must be in accordance with the Protocols, the Planning Guide, the Nodal Operating Guide and Other Binding Documents.</w:t>
            </w:r>
          </w:p>
        </w:tc>
      </w:tr>
    </w:tbl>
    <w:p w14:paraId="07F96E4B" w14:textId="77777777" w:rsidR="00D011F0" w:rsidRPr="00594775" w:rsidRDefault="00D011F0" w:rsidP="00D011F0">
      <w:pPr>
        <w:spacing w:before="240" w:after="240"/>
        <w:ind w:left="720" w:hanging="720"/>
      </w:pPr>
      <w:r w:rsidRPr="00594775">
        <w:t>(2)</w:t>
      </w:r>
      <w:r w:rsidRPr="00594775">
        <w:tab/>
        <w:t>For existing Generation Resources</w:t>
      </w:r>
      <w:ins w:id="19" w:author="ERCOT" w:date="2024-06-20T12:42:00Z">
        <w:r>
          <w:t>, ESR</w:t>
        </w:r>
      </w:ins>
      <w:ins w:id="20" w:author="ERCOT" w:date="2024-06-20T12:43:00Z">
        <w:r>
          <w:t>s,</w:t>
        </w:r>
      </w:ins>
      <w:r w:rsidRPr="00594775">
        <w:t xml:space="preserve"> and SOGs which connect to a new Point of Interconnection (POI) or which utilize more than one POI to the ERCOT Transmission Grid, any Protocol or Other Binding Document requirements applicable to Generation Resources</w:t>
      </w:r>
      <w:ins w:id="21" w:author="ERCOT" w:date="2024-06-20T12:43:00Z">
        <w:r>
          <w:t>, ESRs,</w:t>
        </w:r>
      </w:ins>
      <w:r w:rsidRPr="00594775">
        <w:t xml:space="preserve"> and SOGs which are based upon the execution date of the Standard </w:t>
      </w:r>
      <w:r w:rsidRPr="00594775">
        <w:lastRenderedPageBreak/>
        <w:t>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23497C52"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0708EA06" w14:textId="77777777" w:rsidR="00D011F0" w:rsidRPr="00594775" w:rsidRDefault="00D011F0" w:rsidP="0080522F">
            <w:pPr>
              <w:spacing w:before="120" w:after="240"/>
              <w:rPr>
                <w:b/>
                <w:i/>
                <w:szCs w:val="20"/>
              </w:rPr>
            </w:pPr>
            <w:r w:rsidRPr="00594775">
              <w:rPr>
                <w:b/>
                <w:i/>
                <w:szCs w:val="20"/>
              </w:rPr>
              <w:t>[NPRR995:  Replace paragraph (2) above with the following upon system implementation:]</w:t>
            </w:r>
          </w:p>
          <w:p w14:paraId="7C06932F" w14:textId="77777777" w:rsidR="00D011F0" w:rsidRPr="00594775" w:rsidRDefault="00D011F0" w:rsidP="0080522F">
            <w:pPr>
              <w:spacing w:after="240"/>
              <w:ind w:left="720" w:hanging="720"/>
            </w:pPr>
            <w:r w:rsidRPr="00594775">
              <w:t>(2)</w:t>
            </w:r>
            <w:r w:rsidRPr="00594775">
              <w:tab/>
              <w:t>For existing Generation Resources,</w:t>
            </w:r>
            <w:ins w:id="22" w:author="ERCOT" w:date="2024-06-20T12:43:00Z">
              <w:r>
                <w:t xml:space="preserve"> ESRs,</w:t>
              </w:r>
            </w:ins>
            <w:r w:rsidRPr="00594775">
              <w:t xml:space="preserve"> SOGs, and SOESSs which connect to a new Point of Interconnection (POI) or which utilize more than one POI to the ERCOT Transmission Grid, any Protocol or Other Binding Document requirements applicable to Generation Resources,</w:t>
            </w:r>
            <w:ins w:id="23" w:author="ERCOT" w:date="2024-06-20T12:43:00Z">
              <w:r>
                <w:t xml:space="preserve"> ESRs,</w:t>
              </w:r>
            </w:ins>
            <w:r w:rsidRPr="00594775">
              <w:t xml:space="preserve"> SOGs, and SOESSs which are based upon the execution date of the Standard Generation Interconnection Agreement (SGIA) shall be applied to the date of the first executed SGIA with the following exceptions:</w:t>
            </w:r>
          </w:p>
        </w:tc>
      </w:tr>
    </w:tbl>
    <w:p w14:paraId="55330E36" w14:textId="77777777" w:rsidR="00D011F0" w:rsidRPr="00594775" w:rsidRDefault="00D011F0" w:rsidP="00D011F0">
      <w:pPr>
        <w:spacing w:before="240" w:after="240"/>
        <w:ind w:left="1440" w:hanging="720"/>
        <w:rPr>
          <w:szCs w:val="20"/>
        </w:rPr>
      </w:pPr>
      <w:r w:rsidRPr="00594775">
        <w:rPr>
          <w:szCs w:val="20"/>
        </w:rPr>
        <w:t>(a)</w:t>
      </w:r>
      <w:r w:rsidRPr="00594775">
        <w:rPr>
          <w:szCs w:val="20"/>
        </w:rPr>
        <w:tab/>
        <w:t>For a new POI, existing Generation Resources</w:t>
      </w:r>
      <w:ins w:id="24" w:author="ERCOT" w:date="2024-06-20T12:43:00Z">
        <w:r>
          <w:t>, ESRs,</w:t>
        </w:r>
      </w:ins>
      <w:r w:rsidRPr="00594775">
        <w:rPr>
          <w:szCs w:val="20"/>
        </w:rPr>
        <w:t xml:space="preserve">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22B4FED7" w14:textId="77777777" w:rsidR="00D011F0" w:rsidRPr="00594775" w:rsidRDefault="00D011F0" w:rsidP="00D011F0">
      <w:pPr>
        <w:spacing w:after="240"/>
        <w:ind w:left="1440" w:hanging="720"/>
        <w:rPr>
          <w:iCs/>
          <w:szCs w:val="20"/>
        </w:rPr>
      </w:pPr>
      <w:r w:rsidRPr="00594775">
        <w:rPr>
          <w:iCs/>
          <w:szCs w:val="20"/>
        </w:rPr>
        <w:t>(b)</w:t>
      </w:r>
      <w:r w:rsidRPr="00594775">
        <w:rPr>
          <w:iCs/>
          <w:szCs w:val="20"/>
        </w:rPr>
        <w:tab/>
        <w:t>For more than one POI, existing Generation Resources</w:t>
      </w:r>
      <w:ins w:id="25" w:author="ERCOT" w:date="2024-06-20T12:43:00Z">
        <w:r>
          <w:t>, ESRs,</w:t>
        </w:r>
      </w:ins>
      <w:r w:rsidRPr="00594775">
        <w:rPr>
          <w:iCs/>
          <w:szCs w:val="20"/>
        </w:rPr>
        <w:t xml:space="preserve"> and SOTSGs shall comply with the requirements in Section 3.15 and Nodal Operating Guide Section 2.9 based upon the execution date of the SGIA relative to the POI where the Generation Resource</w:t>
      </w:r>
      <w:ins w:id="26" w:author="ERCOT" w:date="2024-06-20T12:44:00Z">
        <w:r>
          <w:t>, ESR, or SOTSG</w:t>
        </w:r>
      </w:ins>
      <w:r w:rsidRPr="00594775">
        <w:rPr>
          <w:iCs/>
          <w:szCs w:val="20"/>
        </w:rPr>
        <w:t xml:space="preserve"> is electrically connected.</w:t>
      </w:r>
    </w:p>
    <w:p w14:paraId="14A1540D" w14:textId="77777777" w:rsidR="00D011F0" w:rsidRPr="00594775" w:rsidRDefault="00D011F0" w:rsidP="00D011F0">
      <w:pPr>
        <w:tabs>
          <w:tab w:val="left" w:pos="720"/>
        </w:tabs>
        <w:ind w:left="720" w:hanging="720"/>
        <w:rPr>
          <w:color w:val="000000"/>
          <w:szCs w:val="20"/>
        </w:rPr>
      </w:pPr>
      <w:r w:rsidRPr="00594775">
        <w:rPr>
          <w:color w:val="000000"/>
          <w:szCs w:val="2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ins w:id="27" w:author="ERCOT" w:date="2024-06-20T12:45:00Z">
        <w:r>
          <w:t>, ESRs,</w:t>
        </w:r>
      </w:ins>
      <w:r w:rsidRPr="00594775">
        <w:rPr>
          <w:color w:val="000000"/>
          <w:szCs w:val="20"/>
        </w:rPr>
        <w:t xml:space="preserve"> or SOGs that were installed, connected, operating, or had an SGIA executed before a specified date, then ERCOT, in its sole discretion, may apply the alternate requirement to the MOU’s or EC’s generation unit, subject to the following: </w:t>
      </w:r>
    </w:p>
    <w:p w14:paraId="0C223750" w14:textId="77777777" w:rsidR="00D011F0" w:rsidRPr="00594775" w:rsidRDefault="00D011F0" w:rsidP="00D011F0">
      <w:pPr>
        <w:tabs>
          <w:tab w:val="left" w:pos="720"/>
        </w:tabs>
        <w:ind w:left="1440" w:hanging="720"/>
        <w:rPr>
          <w:color w:val="000000"/>
          <w:szCs w:val="20"/>
        </w:rPr>
      </w:pPr>
    </w:p>
    <w:p w14:paraId="17B0C192"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(a)</w:t>
      </w:r>
      <w:r w:rsidRPr="00594775">
        <w:rPr>
          <w:color w:val="000000"/>
          <w:szCs w:val="20"/>
        </w:rPr>
        <w:tab/>
        <w:t>The generation unit must have been operating in the non-ERCOT Control Area on or before the date specified in the Protocol, Planning Guide, Nodal Operating Guide or Other Binding Document provision that sets forth the alternate requirement;</w:t>
      </w:r>
    </w:p>
    <w:p w14:paraId="72FEB8C8"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(b)</w:t>
      </w:r>
      <w:r w:rsidRPr="00594775">
        <w:rPr>
          <w:color w:val="000000"/>
          <w:szCs w:val="20"/>
        </w:rPr>
        <w:tab/>
        <w:t xml:space="preserve">The generation unit has not undergone a modification pursuant to paragraph (1)(c) of Planning Guide Section 5.2.1, Applicability, </w:t>
      </w:r>
      <w:proofErr w:type="gramStart"/>
      <w:r w:rsidRPr="00594775">
        <w:rPr>
          <w:color w:val="000000"/>
          <w:szCs w:val="20"/>
        </w:rPr>
        <w:t>subsequent to</w:t>
      </w:r>
      <w:proofErr w:type="gramEnd"/>
      <w:r w:rsidRPr="00594775">
        <w:rPr>
          <w:color w:val="000000"/>
          <w:szCs w:val="20"/>
        </w:rPr>
        <w:t xml:space="preserve"> the specified date from paragraph (3) above;</w:t>
      </w:r>
    </w:p>
    <w:p w14:paraId="3103BA15"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(c)</w:t>
      </w:r>
      <w:r w:rsidRPr="00594775">
        <w:rPr>
          <w:color w:val="000000"/>
          <w:szCs w:val="20"/>
        </w:rPr>
        <w:tab/>
        <w:t xml:space="preserve">The MOU or EC must submit a written request to ERCOT that identifies the alternate requirement(s) it seeks to have applied and explains why compliance with </w:t>
      </w:r>
      <w:r w:rsidRPr="00594775">
        <w:rPr>
          <w:color w:val="000000"/>
          <w:szCs w:val="20"/>
        </w:rPr>
        <w:lastRenderedPageBreak/>
        <w:t>the requirement(s) applicable to new Generation Resources</w:t>
      </w:r>
      <w:ins w:id="28" w:author="ERCOT" w:date="2024-06-27T19:46:00Z">
        <w:r>
          <w:rPr>
            <w:color w:val="000000"/>
            <w:szCs w:val="20"/>
          </w:rPr>
          <w:t>, ESRs</w:t>
        </w:r>
      </w:ins>
      <w:r w:rsidRPr="00594775">
        <w:rPr>
          <w:color w:val="000000"/>
          <w:szCs w:val="20"/>
        </w:rPr>
        <w:t xml:space="preserve"> or SOGs is not feasible at a reasonable cost; and</w:t>
      </w:r>
    </w:p>
    <w:p w14:paraId="770680FB"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(d)</w:t>
      </w:r>
      <w:r w:rsidRPr="00594775">
        <w:rPr>
          <w:color w:val="000000"/>
          <w:szCs w:val="20"/>
        </w:rPr>
        <w:tab/>
        <w:t>The MOU or EC must demonstrate to ERCOT’s satisfaction through interconnection or similar studies that allowing the generation unit to comply with the alternate requirement will not create a risk to the reliability of the ERCOT System.</w:t>
      </w:r>
    </w:p>
    <w:p w14:paraId="4F8F16B7" w14:textId="77777777" w:rsidR="00D011F0" w:rsidRDefault="00D011F0" w:rsidP="00D011F0">
      <w:pPr>
        <w:pStyle w:val="Heading2"/>
        <w:numPr>
          <w:ilvl w:val="0"/>
          <w:numId w:val="0"/>
        </w:numPr>
      </w:pPr>
      <w:bookmarkStart w:id="29" w:name="_Toc73847662"/>
      <w:bookmarkStart w:id="30" w:name="_Toc118224377"/>
      <w:bookmarkStart w:id="31" w:name="_Toc118909445"/>
      <w:bookmarkStart w:id="32" w:name="_Toc205190238"/>
      <w:r>
        <w:t>2.1</w:t>
      </w:r>
      <w:r>
        <w:tab/>
        <w:t>DEFINITIONS</w:t>
      </w:r>
      <w:bookmarkEnd w:id="29"/>
      <w:bookmarkEnd w:id="30"/>
      <w:bookmarkEnd w:id="31"/>
      <w:bookmarkEnd w:id="32"/>
    </w:p>
    <w:p w14:paraId="3F675C4C" w14:textId="77777777" w:rsidR="00D011F0" w:rsidRPr="00594775" w:rsidRDefault="00D011F0" w:rsidP="00D011F0">
      <w:pPr>
        <w:keepNext/>
        <w:tabs>
          <w:tab w:val="left" w:pos="900"/>
        </w:tabs>
        <w:spacing w:before="240" w:after="240"/>
        <w:ind w:left="900" w:hanging="900"/>
        <w:outlineLvl w:val="1"/>
        <w:rPr>
          <w:b/>
          <w:szCs w:val="20"/>
        </w:rPr>
      </w:pPr>
      <w:r w:rsidRPr="00594775">
        <w:rPr>
          <w:b/>
          <w:szCs w:val="20"/>
        </w:rPr>
        <w:t>Blackout</w:t>
      </w:r>
    </w:p>
    <w:p w14:paraId="7B4CA613" w14:textId="77777777" w:rsidR="00D011F0" w:rsidRPr="00594775" w:rsidRDefault="00D011F0" w:rsidP="00D011F0">
      <w:pPr>
        <w:spacing w:after="240"/>
        <w:rPr>
          <w:szCs w:val="20"/>
        </w:rPr>
      </w:pPr>
      <w:r w:rsidRPr="00594775">
        <w:rPr>
          <w:szCs w:val="20"/>
        </w:rPr>
        <w:t xml:space="preserve">A condition in which frequency for the entire ERCOT System has dropped to zero and Generation Resources </w:t>
      </w:r>
      <w:ins w:id="33" w:author="ERCOT" w:date="2024-06-20T12:45:00Z">
        <w:r>
          <w:rPr>
            <w:szCs w:val="20"/>
          </w:rPr>
          <w:t xml:space="preserve">and Energy Storage Resources (ESRs) </w:t>
        </w:r>
      </w:ins>
      <w:r w:rsidRPr="00594775">
        <w:rPr>
          <w:szCs w:val="20"/>
        </w:rPr>
        <w:t>are no longer serving Load.</w:t>
      </w:r>
    </w:p>
    <w:p w14:paraId="468C1845" w14:textId="77777777" w:rsidR="00D011F0" w:rsidRPr="00594775" w:rsidRDefault="00D011F0" w:rsidP="00D011F0">
      <w:pPr>
        <w:keepNext/>
        <w:tabs>
          <w:tab w:val="left" w:pos="1080"/>
        </w:tabs>
        <w:spacing w:before="240" w:after="240"/>
        <w:ind w:left="1080" w:hanging="720"/>
        <w:outlineLvl w:val="2"/>
        <w:rPr>
          <w:b/>
          <w:bCs/>
          <w:i/>
          <w:szCs w:val="20"/>
          <w:lang w:val="x-none" w:eastAsia="x-none"/>
        </w:rPr>
      </w:pPr>
      <w:r w:rsidRPr="00594775">
        <w:rPr>
          <w:b/>
          <w:bCs/>
          <w:i/>
          <w:iCs/>
          <w:szCs w:val="20"/>
          <w:lang w:val="x-none" w:eastAsia="x-none"/>
        </w:rPr>
        <w:t>Partial Blackout</w:t>
      </w:r>
    </w:p>
    <w:p w14:paraId="078BE22A" w14:textId="77777777" w:rsidR="00D011F0" w:rsidRPr="00594775" w:rsidRDefault="00D011F0" w:rsidP="00D011F0">
      <w:pPr>
        <w:spacing w:after="240"/>
        <w:ind w:left="360"/>
        <w:rPr>
          <w:iCs/>
          <w:szCs w:val="20"/>
        </w:rPr>
      </w:pPr>
      <w:r w:rsidRPr="00594775">
        <w:rPr>
          <w:iCs/>
          <w:szCs w:val="20"/>
        </w:rPr>
        <w:t xml:space="preserve">A condition in which an uncontrolled separation of a portion of the ERCOT System occurs and frequency for that portion has dropped to zero and Generation Resources </w:t>
      </w:r>
      <w:ins w:id="34" w:author="ERCOT" w:date="2024-06-20T12:45:00Z">
        <w:r>
          <w:rPr>
            <w:iCs/>
            <w:szCs w:val="20"/>
          </w:rPr>
          <w:t xml:space="preserve">and ESRs </w:t>
        </w:r>
      </w:ins>
      <w:r w:rsidRPr="00594775">
        <w:rPr>
          <w:iCs/>
          <w:szCs w:val="20"/>
        </w:rPr>
        <w:t>within that portion are no longer serving Load and restoration is dependent on either internal Black Start Plans or assistance for restoration is needed from neighboring Transmission Operator(s) (TO(s)) within the ERCOT System which requires ERCOT coordination.</w:t>
      </w:r>
    </w:p>
    <w:p w14:paraId="1C702998" w14:textId="77777777" w:rsidR="00D011F0" w:rsidRPr="00594775" w:rsidRDefault="00D011F0" w:rsidP="00D011F0">
      <w:pPr>
        <w:keepNext/>
        <w:tabs>
          <w:tab w:val="left" w:pos="900"/>
        </w:tabs>
        <w:spacing w:before="240" w:after="240"/>
        <w:ind w:left="907" w:hanging="907"/>
        <w:outlineLvl w:val="1"/>
        <w:rPr>
          <w:b/>
          <w:szCs w:val="20"/>
        </w:rPr>
      </w:pPr>
      <w:r w:rsidRPr="00594775">
        <w:rPr>
          <w:b/>
          <w:szCs w:val="20"/>
        </w:rPr>
        <w:t>Credible Single Contingency</w:t>
      </w:r>
    </w:p>
    <w:p w14:paraId="15F878E0" w14:textId="77777777" w:rsidR="00D011F0" w:rsidRPr="00594775" w:rsidRDefault="00D011F0" w:rsidP="00D011F0">
      <w:pPr>
        <w:spacing w:after="240"/>
        <w:ind w:left="720" w:hanging="720"/>
        <w:rPr>
          <w:iCs/>
          <w:szCs w:val="20"/>
        </w:rPr>
      </w:pPr>
      <w:r w:rsidRPr="00594775">
        <w:rPr>
          <w:iCs/>
          <w:szCs w:val="20"/>
        </w:rPr>
        <w:t>(1)</w:t>
      </w:r>
      <w:r w:rsidRPr="00594775">
        <w:rPr>
          <w:iCs/>
          <w:szCs w:val="20"/>
        </w:rPr>
        <w:tab/>
        <w:t xml:space="preserve">The Forced Outage of any single Transmission Facility or, during a single fault, the Forced Outage of </w:t>
      </w:r>
      <w:r w:rsidRPr="00594775">
        <w:rPr>
          <w:iCs/>
          <w:color w:val="000000"/>
          <w:szCs w:val="20"/>
        </w:rPr>
        <w:t>multiple Transmission Facilities (single fault multiple element);</w:t>
      </w:r>
    </w:p>
    <w:p w14:paraId="7841D5E1" w14:textId="77777777" w:rsidR="00D011F0" w:rsidRPr="00594775" w:rsidRDefault="00D011F0" w:rsidP="00D011F0">
      <w:pPr>
        <w:spacing w:after="240"/>
        <w:ind w:left="720" w:hanging="720"/>
        <w:rPr>
          <w:iCs/>
          <w:szCs w:val="20"/>
        </w:rPr>
      </w:pPr>
      <w:r w:rsidRPr="00594775">
        <w:rPr>
          <w:iCs/>
          <w:szCs w:val="20"/>
        </w:rPr>
        <w:t>(2)</w:t>
      </w:r>
      <w:r w:rsidRPr="00594775">
        <w:rPr>
          <w:iCs/>
          <w:szCs w:val="20"/>
        </w:rPr>
        <w:tab/>
        <w:t xml:space="preserve">The Forced Outage of a double-circuit transmission line </w:t>
      </w:r>
      <w:proofErr w:type="gramStart"/>
      <w:r w:rsidRPr="00594775">
        <w:rPr>
          <w:iCs/>
          <w:szCs w:val="20"/>
        </w:rPr>
        <w:t>in excess of</w:t>
      </w:r>
      <w:proofErr w:type="gramEnd"/>
      <w:r w:rsidRPr="00594775">
        <w:rPr>
          <w:iCs/>
          <w:szCs w:val="20"/>
        </w:rPr>
        <w:t xml:space="preserve"> 0.5 miles in length;</w:t>
      </w:r>
    </w:p>
    <w:p w14:paraId="10B714E6" w14:textId="77777777" w:rsidR="00D011F0" w:rsidRPr="00594775" w:rsidRDefault="00D011F0" w:rsidP="00D011F0">
      <w:pPr>
        <w:spacing w:after="240"/>
        <w:ind w:left="720" w:hanging="720"/>
        <w:rPr>
          <w:iCs/>
          <w:szCs w:val="20"/>
        </w:rPr>
      </w:pPr>
      <w:r w:rsidRPr="00594775">
        <w:rPr>
          <w:iCs/>
          <w:szCs w:val="20"/>
        </w:rPr>
        <w:t>(3)</w:t>
      </w:r>
      <w:r w:rsidRPr="00594775">
        <w:rPr>
          <w:iCs/>
          <w:szCs w:val="20"/>
        </w:rPr>
        <w:tab/>
        <w:t>The Forced Outage of any single Generation Resource</w:t>
      </w:r>
      <w:ins w:id="35" w:author="ERCOT" w:date="2024-06-20T12:46:00Z">
        <w:r w:rsidRPr="00797D45">
          <w:rPr>
            <w:szCs w:val="20"/>
          </w:rPr>
          <w:t xml:space="preserve"> </w:t>
        </w:r>
        <w:r>
          <w:rPr>
            <w:szCs w:val="20"/>
          </w:rPr>
          <w:t>or Energy Storage Resource (ESR)</w:t>
        </w:r>
      </w:ins>
      <w:r w:rsidRPr="00594775">
        <w:rPr>
          <w:iCs/>
          <w:szCs w:val="20"/>
        </w:rPr>
        <w:t>, and in the case of a</w:t>
      </w:r>
      <w:r w:rsidRPr="00594775">
        <w:rPr>
          <w:szCs w:val="20"/>
        </w:rPr>
        <w:t xml:space="preserve"> Combined Cycle Train, the Forced Outage of the combustion turbine and the steam turbine if they cannot operate separately as provided in the Resource registration process; or</w:t>
      </w:r>
    </w:p>
    <w:p w14:paraId="5AA96E48" w14:textId="77777777" w:rsidR="00D011F0" w:rsidRPr="00594775" w:rsidRDefault="00D011F0" w:rsidP="00D011F0">
      <w:pPr>
        <w:spacing w:after="240"/>
        <w:rPr>
          <w:iCs/>
          <w:szCs w:val="20"/>
        </w:rPr>
      </w:pPr>
      <w:r w:rsidRPr="00594775">
        <w:rPr>
          <w:szCs w:val="20"/>
        </w:rPr>
        <w:t>(4)</w:t>
      </w:r>
      <w:r w:rsidRPr="00594775">
        <w:rPr>
          <w:szCs w:val="20"/>
        </w:rPr>
        <w:tab/>
      </w:r>
      <w:r w:rsidRPr="00594775">
        <w:rPr>
          <w:iCs/>
          <w:szCs w:val="20"/>
        </w:rPr>
        <w:t>For transmission planning purposes, contingencies are defined in the Planning Guide.</w:t>
      </w:r>
    </w:p>
    <w:p w14:paraId="30F898DF" w14:textId="77777777" w:rsidR="00D011F0" w:rsidRPr="00594775" w:rsidRDefault="00D011F0" w:rsidP="00D011F0">
      <w:pPr>
        <w:keepNext/>
        <w:tabs>
          <w:tab w:val="left" w:pos="900"/>
        </w:tabs>
        <w:spacing w:before="240" w:after="240"/>
        <w:ind w:left="900" w:hanging="900"/>
        <w:outlineLvl w:val="1"/>
        <w:rPr>
          <w:b/>
          <w:szCs w:val="20"/>
        </w:rPr>
      </w:pPr>
      <w:r w:rsidRPr="00594775">
        <w:rPr>
          <w:b/>
          <w:szCs w:val="20"/>
        </w:rPr>
        <w:t>Emergency Response Service (ERS) Generator</w:t>
      </w:r>
    </w:p>
    <w:p w14:paraId="4C0D7F3F" w14:textId="77777777" w:rsidR="00D011F0" w:rsidRPr="00594775" w:rsidRDefault="00D011F0" w:rsidP="00D011F0">
      <w:pPr>
        <w:spacing w:after="240"/>
        <w:rPr>
          <w:szCs w:val="20"/>
        </w:rPr>
      </w:pPr>
      <w:r w:rsidRPr="00594775">
        <w:rPr>
          <w:szCs w:val="20"/>
        </w:rPr>
        <w:t xml:space="preserve">Either (1) an individual generator contracted to provide ERS which is </w:t>
      </w:r>
      <w:del w:id="36" w:author="ERCOT" w:date="2024-06-20T12:46:00Z">
        <w:r w:rsidRPr="00594775" w:rsidDel="00797D45">
          <w:rPr>
            <w:szCs w:val="20"/>
          </w:rPr>
          <w:delText>not</w:delText>
        </w:r>
      </w:del>
      <w:ins w:id="37" w:author="ERCOT" w:date="2024-06-20T12:46:00Z">
        <w:r>
          <w:rPr>
            <w:szCs w:val="20"/>
          </w:rPr>
          <w:t>neither</w:t>
        </w:r>
      </w:ins>
      <w:r w:rsidRPr="00594775">
        <w:rPr>
          <w:szCs w:val="20"/>
        </w:rPr>
        <w:t xml:space="preserve"> a Generation Resource</w:t>
      </w:r>
      <w:ins w:id="38" w:author="ERCOT" w:date="2024-06-20T12:46:00Z">
        <w:r>
          <w:rPr>
            <w:szCs w:val="20"/>
          </w:rPr>
          <w:t>,</w:t>
        </w:r>
      </w:ins>
      <w:r w:rsidRPr="00594775">
        <w:rPr>
          <w:szCs w:val="20"/>
        </w:rPr>
        <w:t xml:space="preserve"> </w:t>
      </w:r>
      <w:ins w:id="39" w:author="ERCOT" w:date="2024-06-20T12:46:00Z">
        <w:r>
          <w:rPr>
            <w:szCs w:val="20"/>
          </w:rPr>
          <w:t>n</w:t>
        </w:r>
      </w:ins>
      <w:r w:rsidRPr="00594775">
        <w:rPr>
          <w:szCs w:val="20"/>
        </w:rPr>
        <w:t>or a source of intermittent renewable generation</w:t>
      </w:r>
      <w:ins w:id="40" w:author="ERCOT" w:date="2024-06-20T12:46:00Z">
        <w:r>
          <w:rPr>
            <w:szCs w:val="20"/>
          </w:rPr>
          <w:t>, nor an Energy Storage Resource (ESR)</w:t>
        </w:r>
      </w:ins>
      <w:r w:rsidRPr="00594775">
        <w:rPr>
          <w:szCs w:val="20"/>
        </w:rPr>
        <w:t xml:space="preserve"> and which provides ERS by injecting energy to the ERCOT System, or (2) an aggregation of such generators.</w:t>
      </w:r>
    </w:p>
    <w:p w14:paraId="3CD784BB" w14:textId="77777777" w:rsidR="00D011F0" w:rsidRPr="00594775" w:rsidRDefault="00D011F0" w:rsidP="00D011F0">
      <w:pPr>
        <w:keepNext/>
        <w:tabs>
          <w:tab w:val="left" w:pos="900"/>
        </w:tabs>
        <w:spacing w:before="240" w:after="240"/>
        <w:ind w:left="900" w:hanging="900"/>
        <w:outlineLvl w:val="1"/>
        <w:rPr>
          <w:b/>
          <w:szCs w:val="20"/>
        </w:rPr>
      </w:pPr>
      <w:bookmarkStart w:id="41" w:name="_Toc80425537"/>
      <w:bookmarkStart w:id="42" w:name="_Toc118224476"/>
      <w:bookmarkStart w:id="43" w:name="_Toc118909544"/>
      <w:bookmarkStart w:id="44" w:name="_Toc205190360"/>
      <w:r w:rsidRPr="00594775">
        <w:rPr>
          <w:b/>
          <w:szCs w:val="20"/>
        </w:rPr>
        <w:lastRenderedPageBreak/>
        <w:t xml:space="preserve">ERCOT System </w:t>
      </w:r>
      <w:bookmarkEnd w:id="41"/>
      <w:r w:rsidRPr="00594775">
        <w:rPr>
          <w:b/>
          <w:szCs w:val="20"/>
        </w:rPr>
        <w:t>Demand</w:t>
      </w:r>
      <w:bookmarkEnd w:id="42"/>
      <w:bookmarkEnd w:id="43"/>
      <w:bookmarkEnd w:id="44"/>
      <w:r w:rsidRPr="00594775">
        <w:rPr>
          <w:b/>
          <w:szCs w:val="20"/>
        </w:rPr>
        <w:t xml:space="preserve"> </w:t>
      </w:r>
    </w:p>
    <w:p w14:paraId="330BC28A" w14:textId="77777777" w:rsidR="00D011F0" w:rsidRPr="00594775" w:rsidRDefault="00D011F0" w:rsidP="00D011F0">
      <w:pPr>
        <w:spacing w:after="240"/>
        <w:rPr>
          <w:iCs/>
          <w:szCs w:val="20"/>
        </w:rPr>
      </w:pPr>
      <w:r w:rsidRPr="00594775">
        <w:rPr>
          <w:iCs/>
          <w:szCs w:val="20"/>
        </w:rPr>
        <w:t>The sum of all power flows, in MW, on the DC Ties and from Generation Resources</w:t>
      </w:r>
      <w:ins w:id="45" w:author="ERCOT" w:date="2024-06-20T12:47:00Z">
        <w:r w:rsidRPr="00650E5C">
          <w:rPr>
            <w:szCs w:val="20"/>
          </w:rPr>
          <w:t xml:space="preserve"> </w:t>
        </w:r>
        <w:r>
          <w:rPr>
            <w:szCs w:val="20"/>
          </w:rPr>
          <w:t>and Energy Storage Resources (ESRs) in discharge mode,</w:t>
        </w:r>
      </w:ins>
      <w:r w:rsidRPr="00594775">
        <w:rPr>
          <w:iCs/>
          <w:szCs w:val="20"/>
        </w:rPr>
        <w:t xml:space="preserve"> metered at the points of their interconnections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14:paraId="066F5EA2" w14:textId="77777777" w:rsidTr="0080522F">
        <w:trPr>
          <w:trHeight w:val="476"/>
        </w:trPr>
        <w:tc>
          <w:tcPr>
            <w:tcW w:w="9350" w:type="dxa"/>
            <w:shd w:val="clear" w:color="auto" w:fill="E0E0E0"/>
          </w:tcPr>
          <w:p w14:paraId="65330258" w14:textId="77777777" w:rsidR="00D011F0" w:rsidRPr="00625E9F" w:rsidRDefault="00D011F0" w:rsidP="0080522F">
            <w:pPr>
              <w:pStyle w:val="Instructions"/>
              <w:spacing w:before="120"/>
            </w:pPr>
            <w:r>
              <w:t>[NPRR1013</w:t>
            </w:r>
            <w:r w:rsidRPr="00625E9F">
              <w:t xml:space="preserve">: </w:t>
            </w:r>
            <w:r>
              <w:t xml:space="preserve"> </w:t>
            </w:r>
            <w:r w:rsidRPr="00625E9F">
              <w:t>Insert the following definition “</w:t>
            </w:r>
            <w:r w:rsidRPr="00F56FDD">
              <w:rPr>
                <w:szCs w:val="20"/>
              </w:rPr>
              <w:t>Frequency Responsive Capacity (FRC)</w:t>
            </w:r>
            <w:r>
              <w:t xml:space="preserve">” </w:t>
            </w:r>
            <w:r w:rsidRPr="00625E9F">
              <w:t>upon system implementation</w:t>
            </w:r>
            <w:r>
              <w:t xml:space="preserve"> of the Real-Time Co-Optimization (RTC) project</w:t>
            </w:r>
            <w:r w:rsidRPr="00625E9F">
              <w:t>:]</w:t>
            </w:r>
          </w:p>
          <w:p w14:paraId="70EDDE7B" w14:textId="77777777" w:rsidR="00D011F0" w:rsidRPr="00F56FDD" w:rsidRDefault="00D011F0" w:rsidP="0080522F">
            <w:pPr>
              <w:keepNext/>
              <w:tabs>
                <w:tab w:val="left" w:pos="900"/>
              </w:tabs>
              <w:spacing w:after="240"/>
              <w:ind w:left="900" w:hanging="900"/>
              <w:outlineLvl w:val="1"/>
              <w:rPr>
                <w:b/>
              </w:rPr>
            </w:pPr>
            <w:r w:rsidRPr="00F56FDD">
              <w:rPr>
                <w:b/>
              </w:rPr>
              <w:t>Frequency Responsive Capacity (FRC)</w:t>
            </w:r>
          </w:p>
          <w:p w14:paraId="707CFFD4" w14:textId="77777777" w:rsidR="00D011F0" w:rsidRPr="007132B2" w:rsidRDefault="00D011F0" w:rsidP="0080522F">
            <w:pPr>
              <w:spacing w:after="240"/>
              <w:rPr>
                <w:iCs/>
              </w:rPr>
            </w:pPr>
            <w:r>
              <w:rPr>
                <w:iCs/>
              </w:rPr>
              <w:t xml:space="preserve">The telemetered portion of </w:t>
            </w:r>
            <w:del w:id="46" w:author="ERCOT" w:date="2024-06-20T12:47:00Z">
              <w:r w:rsidDel="00650E5C">
                <w:rPr>
                  <w:iCs/>
                </w:rPr>
                <w:delText>a Generation Resource’s</w:delText>
              </w:r>
            </w:del>
            <w:ins w:id="47" w:author="ERCOT" w:date="2024-06-20T12:47:00Z">
              <w:r>
                <w:rPr>
                  <w:iCs/>
                </w:rPr>
                <w:t>the</w:t>
              </w:r>
            </w:ins>
            <w:r>
              <w:rPr>
                <w:iCs/>
              </w:rPr>
              <w:t xml:space="preserve"> total </w:t>
            </w:r>
            <w:ins w:id="48" w:author="ERCOT" w:date="2024-06-20T12:48:00Z">
              <w:r>
                <w:rPr>
                  <w:iCs/>
                </w:rPr>
                <w:t xml:space="preserve">MW </w:t>
              </w:r>
            </w:ins>
            <w:r>
              <w:rPr>
                <w:iCs/>
              </w:rPr>
              <w:t xml:space="preserve">output </w:t>
            </w:r>
            <w:ins w:id="49" w:author="ERCOT" w:date="2024-06-20T12:48:00Z">
              <w:r>
                <w:rPr>
                  <w:iCs/>
                </w:rPr>
                <w:t xml:space="preserve">of a Generation Resource or Energy Storage Resource (ESR) </w:t>
              </w:r>
            </w:ins>
            <w:r>
              <w:rPr>
                <w:iCs/>
              </w:rPr>
              <w:t xml:space="preserve">that represents the fraction of the </w:t>
            </w:r>
            <w:del w:id="50" w:author="ERCOT" w:date="2024-06-20T12:49:00Z">
              <w:r w:rsidDel="00093A9E">
                <w:rPr>
                  <w:iCs/>
                </w:rPr>
                <w:delText xml:space="preserve">output provided from </w:delText>
              </w:r>
            </w:del>
            <w:r>
              <w:rPr>
                <w:iCs/>
              </w:rPr>
              <w:t xml:space="preserve">capacity that </w:t>
            </w:r>
            <w:proofErr w:type="gramStart"/>
            <w:r>
              <w:rPr>
                <w:iCs/>
              </w:rPr>
              <w:t>is capable of providing</w:t>
            </w:r>
            <w:proofErr w:type="gramEnd"/>
            <w:r>
              <w:rPr>
                <w:iCs/>
              </w:rPr>
              <w:t xml:space="preserve"> Primary Frequency Response.  Capacity not capable of providing Primary Frequency Response 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798E0EA4" w14:textId="77777777" w:rsidR="00D011F0" w:rsidRPr="00D5497B" w:rsidRDefault="00D011F0" w:rsidP="00D011F0">
      <w:pPr>
        <w:pStyle w:val="H2"/>
        <w:ind w:left="907" w:hanging="907"/>
        <w:rPr>
          <w:b w:val="0"/>
        </w:rPr>
      </w:pPr>
      <w:bookmarkStart w:id="51" w:name="_Toc73847785"/>
      <w:bookmarkStart w:id="52" w:name="_Toc80425548"/>
      <w:bookmarkStart w:id="53" w:name="_Toc118224484"/>
      <w:bookmarkStart w:id="54" w:name="_Toc118909552"/>
      <w:bookmarkStart w:id="55" w:name="_Toc205190370"/>
      <w:r w:rsidRPr="00D5497B">
        <w:t>Generation Entity</w:t>
      </w:r>
      <w:bookmarkEnd w:id="51"/>
      <w:bookmarkEnd w:id="52"/>
      <w:bookmarkEnd w:id="53"/>
      <w:bookmarkEnd w:id="54"/>
      <w:bookmarkEnd w:id="55"/>
    </w:p>
    <w:p w14:paraId="59D4A6B5" w14:textId="77777777" w:rsidR="00D011F0" w:rsidRDefault="00D011F0" w:rsidP="00D011F0">
      <w:pPr>
        <w:pStyle w:val="BodyText"/>
      </w:pPr>
      <w:r w:rsidRPr="002E42F0">
        <w:t>The owner of a Generation Resource</w:t>
      </w:r>
      <w:ins w:id="56" w:author="ERCOT" w:date="2024-06-20T12:49:00Z">
        <w:r>
          <w:t>,</w:t>
        </w:r>
        <w:r w:rsidRPr="006B6F95">
          <w:rPr>
            <w:szCs w:val="20"/>
          </w:rPr>
          <w:t xml:space="preserve"> </w:t>
        </w:r>
        <w:r>
          <w:rPr>
            <w:szCs w:val="20"/>
          </w:rPr>
          <w:t>Energy Storage Resources (ESR),</w:t>
        </w:r>
      </w:ins>
      <w:r w:rsidRPr="002E42F0">
        <w:t xml:space="preserve"> </w:t>
      </w:r>
      <w:r>
        <w:t xml:space="preserve">or Settlement Only Generator (SOG) </w:t>
      </w:r>
      <w:r w:rsidRPr="002E42F0">
        <w:t>and, unless otherwise specified in these Protocols, is registered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5B188541" w14:textId="77777777" w:rsidTr="0080522F">
        <w:trPr>
          <w:trHeight w:val="386"/>
        </w:trPr>
        <w:tc>
          <w:tcPr>
            <w:tcW w:w="9350" w:type="dxa"/>
            <w:shd w:val="pct12" w:color="auto" w:fill="auto"/>
          </w:tcPr>
          <w:p w14:paraId="4E0C54C8" w14:textId="77777777" w:rsidR="00D011F0" w:rsidRPr="004B32CF" w:rsidRDefault="00D011F0" w:rsidP="0080522F">
            <w:pPr>
              <w:spacing w:before="120" w:after="240"/>
              <w:rPr>
                <w:b/>
                <w:i/>
                <w:iCs/>
              </w:rPr>
            </w:pPr>
            <w:r>
              <w:rPr>
                <w:b/>
                <w:i/>
                <w:iCs/>
              </w:rPr>
              <w:t>[NPRR995</w:t>
            </w:r>
            <w:r w:rsidRPr="004B32CF">
              <w:rPr>
                <w:b/>
                <w:i/>
                <w:iCs/>
              </w:rPr>
              <w:t>:  Replace the above definition “</w:t>
            </w:r>
            <w:r>
              <w:rPr>
                <w:b/>
                <w:i/>
                <w:iCs/>
              </w:rPr>
              <w:t>Generation Entity</w:t>
            </w:r>
            <w:r w:rsidRPr="004B32CF">
              <w:rPr>
                <w:b/>
                <w:i/>
                <w:iCs/>
              </w:rPr>
              <w:t>” with the following upon system implementation:]</w:t>
            </w:r>
          </w:p>
          <w:p w14:paraId="4A1D4D21" w14:textId="77777777" w:rsidR="00D011F0" w:rsidRPr="007D3FA3" w:rsidRDefault="00D011F0" w:rsidP="0080522F">
            <w:pPr>
              <w:autoSpaceDE w:val="0"/>
              <w:autoSpaceDN w:val="0"/>
              <w:adjustRightInd w:val="0"/>
              <w:spacing w:after="240"/>
              <w:rPr>
                <w:color w:val="000000"/>
              </w:rPr>
            </w:pPr>
            <w:r w:rsidRPr="007D3FA3">
              <w:rPr>
                <w:b/>
                <w:bCs/>
                <w:color w:val="000000"/>
              </w:rPr>
              <w:t>Generation Entity</w:t>
            </w:r>
          </w:p>
          <w:p w14:paraId="6124C7F9" w14:textId="77777777" w:rsidR="00D011F0" w:rsidRPr="0000135B" w:rsidRDefault="00D011F0" w:rsidP="0080522F">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6BCFABC" w14:textId="77777777" w:rsidR="00D011F0" w:rsidRPr="00594775" w:rsidRDefault="00D011F0" w:rsidP="00D011F0">
      <w:pPr>
        <w:keepNext/>
        <w:tabs>
          <w:tab w:val="left" w:pos="900"/>
        </w:tabs>
        <w:spacing w:before="240" w:after="240"/>
        <w:outlineLvl w:val="1"/>
        <w:rPr>
          <w:b/>
          <w:szCs w:val="20"/>
        </w:rPr>
      </w:pPr>
      <w:r w:rsidRPr="00594775">
        <w:rPr>
          <w:b/>
          <w:szCs w:val="20"/>
        </w:rPr>
        <w:t>Initial Energization</w:t>
      </w:r>
    </w:p>
    <w:p w14:paraId="2AEBDC42" w14:textId="77777777" w:rsidR="00D011F0" w:rsidRPr="00594775" w:rsidRDefault="00D011F0" w:rsidP="00D011F0">
      <w:pPr>
        <w:spacing w:after="240"/>
        <w:ind w:right="360"/>
        <w:rPr>
          <w:iCs/>
          <w:color w:val="000000"/>
        </w:rPr>
      </w:pPr>
      <w:r w:rsidRPr="00594775">
        <w:rPr>
          <w:iCs/>
          <w:color w:val="000000"/>
          <w:szCs w:val="20"/>
        </w:rPr>
        <w:t>The first time a Generation Resource</w:t>
      </w:r>
      <w:ins w:id="57" w:author="ERCOT" w:date="2024-06-20T12:50:00Z">
        <w:r>
          <w:rPr>
            <w:iCs/>
            <w:color w:val="000000"/>
            <w:szCs w:val="20"/>
          </w:rPr>
          <w:t>,</w:t>
        </w:r>
      </w:ins>
      <w:r w:rsidRPr="00594775">
        <w:rPr>
          <w:iCs/>
          <w:color w:val="000000"/>
          <w:szCs w:val="20"/>
        </w:rPr>
        <w:t xml:space="preserve"> </w:t>
      </w:r>
      <w:ins w:id="58" w:author="ERCOT" w:date="2024-06-20T12:50:00Z">
        <w:r>
          <w:rPr>
            <w:szCs w:val="20"/>
          </w:rPr>
          <w:t xml:space="preserve">Energy Storage Resources (ESR), </w:t>
        </w:r>
      </w:ins>
      <w:r w:rsidRPr="00594775">
        <w:rPr>
          <w:szCs w:val="20"/>
        </w:rPr>
        <w:t xml:space="preserve">or Settlement Only Generator (SOG) </w:t>
      </w:r>
      <w:r w:rsidRPr="00594775">
        <w:rPr>
          <w:iCs/>
          <w:color w:val="000000"/>
          <w:szCs w:val="2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4775" w14:paraId="59441D91" w14:textId="77777777" w:rsidTr="0080522F">
        <w:trPr>
          <w:trHeight w:val="386"/>
        </w:trPr>
        <w:tc>
          <w:tcPr>
            <w:tcW w:w="9350" w:type="dxa"/>
            <w:shd w:val="pct12" w:color="auto" w:fill="auto"/>
          </w:tcPr>
          <w:p w14:paraId="356DA146" w14:textId="77777777" w:rsidR="00D011F0" w:rsidRPr="00594775" w:rsidRDefault="00D011F0" w:rsidP="0080522F">
            <w:pPr>
              <w:spacing w:before="120" w:after="240"/>
              <w:rPr>
                <w:b/>
                <w:i/>
                <w:iCs/>
                <w:szCs w:val="20"/>
              </w:rPr>
            </w:pPr>
            <w:r w:rsidRPr="00594775">
              <w:rPr>
                <w:b/>
                <w:i/>
                <w:iCs/>
                <w:szCs w:val="20"/>
              </w:rPr>
              <w:t>[NPRR995:  Replace the above definition “Initial Energization” with the following upon system implementation:]</w:t>
            </w:r>
          </w:p>
          <w:p w14:paraId="49D0D757" w14:textId="77777777" w:rsidR="00D011F0" w:rsidRPr="00594775" w:rsidRDefault="00D011F0" w:rsidP="0080522F">
            <w:pPr>
              <w:keepNext/>
              <w:tabs>
                <w:tab w:val="left" w:pos="900"/>
              </w:tabs>
              <w:spacing w:after="240"/>
              <w:outlineLvl w:val="1"/>
              <w:rPr>
                <w:b/>
                <w:szCs w:val="20"/>
              </w:rPr>
            </w:pPr>
            <w:r w:rsidRPr="00594775">
              <w:rPr>
                <w:b/>
                <w:szCs w:val="20"/>
              </w:rPr>
              <w:lastRenderedPageBreak/>
              <w:t>Initial Energization</w:t>
            </w:r>
          </w:p>
          <w:p w14:paraId="6BE2076F" w14:textId="77777777" w:rsidR="00D011F0" w:rsidRPr="00594775" w:rsidRDefault="00D011F0" w:rsidP="0080522F">
            <w:pPr>
              <w:spacing w:after="240"/>
              <w:ind w:right="360"/>
              <w:rPr>
                <w:color w:val="000000"/>
                <w:szCs w:val="20"/>
              </w:rPr>
            </w:pPr>
            <w:r w:rsidRPr="00594775">
              <w:rPr>
                <w:color w:val="000000"/>
                <w:szCs w:val="20"/>
              </w:rPr>
              <w:t>The first time a Generation Resource</w:t>
            </w:r>
            <w:r w:rsidRPr="00594775">
              <w:rPr>
                <w:szCs w:val="20"/>
              </w:rPr>
              <w:t>, Energy Storage Resource (ESR), Settlement Only Energy Storage System (SOESS),</w:t>
            </w:r>
            <w:r w:rsidRPr="00594775">
              <w:rPr>
                <w:color w:val="000000"/>
                <w:szCs w:val="20"/>
              </w:rPr>
              <w:t xml:space="preserve"> </w:t>
            </w:r>
            <w:r w:rsidRPr="00594775">
              <w:rPr>
                <w:szCs w:val="20"/>
              </w:rPr>
              <w:t xml:space="preserve">or Settlement Only Generator (SOG) </w:t>
            </w:r>
            <w:r w:rsidRPr="00594775">
              <w:rPr>
                <w:color w:val="000000"/>
                <w:szCs w:val="20"/>
              </w:rPr>
              <w:t>facility’s equipment connects to the ERCOT System during commissioning.</w:t>
            </w:r>
          </w:p>
        </w:tc>
      </w:tr>
    </w:tbl>
    <w:p w14:paraId="252F216A" w14:textId="77777777" w:rsidR="00D011F0" w:rsidRPr="00594775" w:rsidRDefault="00D011F0" w:rsidP="00D011F0">
      <w:pPr>
        <w:keepNext/>
        <w:tabs>
          <w:tab w:val="left" w:pos="900"/>
        </w:tabs>
        <w:spacing w:before="240" w:after="240"/>
        <w:outlineLvl w:val="1"/>
        <w:rPr>
          <w:b/>
          <w:szCs w:val="20"/>
        </w:rPr>
      </w:pPr>
      <w:r w:rsidRPr="00594775">
        <w:rPr>
          <w:b/>
          <w:szCs w:val="20"/>
        </w:rPr>
        <w:lastRenderedPageBreak/>
        <w:t>Initial Synchronization</w:t>
      </w:r>
    </w:p>
    <w:p w14:paraId="1C219BE7" w14:textId="77777777" w:rsidR="00D011F0" w:rsidRPr="00594775" w:rsidRDefault="00D011F0" w:rsidP="00D011F0">
      <w:pPr>
        <w:spacing w:after="240"/>
        <w:ind w:right="360"/>
        <w:rPr>
          <w:szCs w:val="20"/>
        </w:rPr>
      </w:pPr>
      <w:r w:rsidRPr="00594775">
        <w:rPr>
          <w:color w:val="000000"/>
          <w:szCs w:val="20"/>
        </w:rPr>
        <w:t>The first time a Generation Resource</w:t>
      </w:r>
      <w:ins w:id="59" w:author="ERCOT" w:date="2024-06-20T12:50:00Z">
        <w:r>
          <w:rPr>
            <w:color w:val="000000"/>
            <w:szCs w:val="20"/>
          </w:rPr>
          <w:t>, Energy Storage Resource (ESR),</w:t>
        </w:r>
      </w:ins>
      <w:r w:rsidRPr="00594775">
        <w:rPr>
          <w:color w:val="000000"/>
          <w:szCs w:val="20"/>
        </w:rPr>
        <w:t xml:space="preserve"> </w:t>
      </w:r>
      <w:r w:rsidRPr="00594775">
        <w:rPr>
          <w:szCs w:val="20"/>
        </w:rPr>
        <w:t xml:space="preserve">or Settlement Only Generator (SOG) </w:t>
      </w:r>
      <w:r w:rsidRPr="00594775">
        <w:rPr>
          <w:color w:val="000000"/>
          <w:szCs w:val="2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4775" w14:paraId="2C24CF58" w14:textId="77777777" w:rsidTr="0080522F">
        <w:trPr>
          <w:trHeight w:val="386"/>
        </w:trPr>
        <w:tc>
          <w:tcPr>
            <w:tcW w:w="9350" w:type="dxa"/>
            <w:shd w:val="pct12" w:color="auto" w:fill="auto"/>
          </w:tcPr>
          <w:p w14:paraId="5066AFD4" w14:textId="77777777" w:rsidR="00D011F0" w:rsidRPr="00594775" w:rsidRDefault="00D011F0" w:rsidP="0080522F">
            <w:pPr>
              <w:spacing w:before="120" w:after="240"/>
              <w:rPr>
                <w:b/>
                <w:i/>
                <w:iCs/>
                <w:szCs w:val="20"/>
              </w:rPr>
            </w:pPr>
            <w:r w:rsidRPr="00594775">
              <w:rPr>
                <w:b/>
                <w:i/>
                <w:iCs/>
                <w:szCs w:val="20"/>
              </w:rPr>
              <w:t>[NPRR995:  Replace the above definition “Initial Synchronization” with the following upon system implementation:]</w:t>
            </w:r>
          </w:p>
          <w:p w14:paraId="0E7439BA" w14:textId="77777777" w:rsidR="00D011F0" w:rsidRPr="00594775" w:rsidRDefault="00D011F0" w:rsidP="0080522F">
            <w:pPr>
              <w:autoSpaceDE w:val="0"/>
              <w:autoSpaceDN w:val="0"/>
              <w:adjustRightInd w:val="0"/>
              <w:spacing w:after="240"/>
              <w:rPr>
                <w:b/>
                <w:color w:val="000000"/>
                <w:szCs w:val="20"/>
              </w:rPr>
            </w:pPr>
            <w:r w:rsidRPr="00594775">
              <w:rPr>
                <w:b/>
                <w:color w:val="000000"/>
                <w:szCs w:val="20"/>
              </w:rPr>
              <w:t xml:space="preserve">Initial Synchronization </w:t>
            </w:r>
          </w:p>
          <w:p w14:paraId="1BD742A7" w14:textId="77777777" w:rsidR="00D011F0" w:rsidRPr="00594775" w:rsidRDefault="00D011F0" w:rsidP="0080522F">
            <w:pPr>
              <w:autoSpaceDE w:val="0"/>
              <w:autoSpaceDN w:val="0"/>
              <w:adjustRightInd w:val="0"/>
              <w:spacing w:after="240"/>
              <w:rPr>
                <w:b/>
                <w:bCs/>
                <w:color w:val="000000"/>
                <w:szCs w:val="20"/>
              </w:rPr>
            </w:pPr>
            <w:r w:rsidRPr="00594775">
              <w:rPr>
                <w:color w:val="000000"/>
                <w:szCs w:val="20"/>
              </w:rPr>
              <w:t>The first time a Generation Resource, Energy Storage Resource (ESR),</w:t>
            </w:r>
            <w:r w:rsidRPr="00594775">
              <w:rPr>
                <w:szCs w:val="20"/>
              </w:rPr>
              <w:t xml:space="preserve"> Settlement Only Energy Storage System (SOESS),</w:t>
            </w:r>
            <w:r w:rsidRPr="00594775">
              <w:rPr>
                <w:color w:val="000000"/>
                <w:szCs w:val="20"/>
              </w:rPr>
              <w:t xml:space="preserve"> or Settlement Only Generator (SOG) facility’s new equipment injects power to the ERCOT System during commissioning.</w:t>
            </w:r>
          </w:p>
        </w:tc>
      </w:tr>
    </w:tbl>
    <w:p w14:paraId="1B33322C" w14:textId="77777777" w:rsidR="00D011F0" w:rsidRPr="00D5497B" w:rsidRDefault="00D011F0" w:rsidP="00D011F0">
      <w:pPr>
        <w:pStyle w:val="H2"/>
        <w:ind w:left="0" w:firstLine="0"/>
        <w:rPr>
          <w:b w:val="0"/>
        </w:rPr>
      </w:pPr>
      <w:r w:rsidRPr="00D5497B">
        <w:t>Load Frequency Control (LFC)</w:t>
      </w:r>
    </w:p>
    <w:p w14:paraId="1618753D" w14:textId="77777777" w:rsidR="00D011F0" w:rsidRDefault="00D011F0" w:rsidP="00D011F0">
      <w:pPr>
        <w:pStyle w:val="BodyText"/>
      </w:pPr>
      <w:r w:rsidRPr="0089065D">
        <w:t>The deployment of those Controllable Load Resources</w:t>
      </w:r>
      <w:ins w:id="60" w:author="ERCOT" w:date="2024-06-20T12:51:00Z">
        <w:r>
          <w:t>,</w:t>
        </w:r>
      </w:ins>
      <w:del w:id="61" w:author="ERCOT" w:date="2024-06-20T12:51:00Z">
        <w:r w:rsidRPr="0089065D" w:rsidDel="006B6F95">
          <w:delText xml:space="preserve"> and</w:delText>
        </w:r>
      </w:del>
      <w:r w:rsidRPr="0089065D">
        <w:t xml:space="preserve"> Generation Resources</w:t>
      </w:r>
      <w:ins w:id="62" w:author="ERCOT" w:date="2024-06-20T12:51:00Z">
        <w:r>
          <w:t>, and Energy Storage Resources (ESRs)</w:t>
        </w:r>
      </w:ins>
      <w:r w:rsidRPr="0089065D">
        <w:t xml:space="preserve"> that are providing Regulation Service to ensure that system frequency is maintained within predetermined limits and the deployment of those </w:t>
      </w:r>
      <w:del w:id="63" w:author="ERCOT" w:date="2024-06-20T12:51:00Z">
        <w:r w:rsidRPr="0089065D" w:rsidDel="006B6F95">
          <w:delText xml:space="preserve">Controllable Load Resources and Generation </w:delText>
        </w:r>
      </w:del>
      <w:r w:rsidRPr="0089065D">
        <w:t>Resources that are providing ERCOT Contingency Reserve Service (ECRS) when necessary as backup regulation.  LFC does include the deployment of Responsive Reserve (RRS) (manual) and ECRS from Generation Resources</w:t>
      </w:r>
      <w:ins w:id="64" w:author="ERCOT" w:date="2024-06-20T12:52:00Z">
        <w:r>
          <w:t>,</w:t>
        </w:r>
      </w:ins>
      <w:del w:id="65" w:author="ERCOT" w:date="2024-06-20T12:52:00Z">
        <w:r w:rsidRPr="0089065D" w:rsidDel="006B6F95">
          <w:delText xml:space="preserve"> and</w:delText>
        </w:r>
      </w:del>
      <w:r w:rsidRPr="0089065D">
        <w:t xml:space="preserve"> Controllable Load Resources</w:t>
      </w:r>
      <w:ins w:id="66" w:author="ERCOT" w:date="2024-06-20T12:52:00Z">
        <w:r>
          <w:t>, and ESRs</w:t>
        </w:r>
      </w:ins>
      <w:r w:rsidRPr="0089065D">
        <w:t xml:space="preserve">.  LFC does not include the deployment of ECRS or RRS by Load Resources when deployed as a block under </w:t>
      </w:r>
      <w:r>
        <w:t>Energy Emergency Alert (</w:t>
      </w:r>
      <w:r w:rsidRPr="0089065D">
        <w:t>EEA</w:t>
      </w:r>
      <w:r>
        <w:t xml:space="preserve">) </w:t>
      </w:r>
      <w:r w:rsidRPr="0089065D">
        <w:t>procedures.</w:t>
      </w:r>
    </w:p>
    <w:p w14:paraId="435661ED" w14:textId="77777777" w:rsidR="00D011F0" w:rsidRPr="004222A1" w:rsidRDefault="00D011F0" w:rsidP="00D011F0">
      <w:pPr>
        <w:pStyle w:val="H2"/>
        <w:rPr>
          <w:b w:val="0"/>
        </w:rPr>
      </w:pPr>
      <w:bookmarkStart w:id="67" w:name="_Toc80425633"/>
      <w:bookmarkStart w:id="68" w:name="_Toc118224530"/>
      <w:bookmarkStart w:id="69" w:name="_Toc118909598"/>
      <w:bookmarkStart w:id="70" w:name="_Toc205190421"/>
      <w:r w:rsidRPr="004222A1">
        <w:t>Meter Reading Entity (MRE)</w:t>
      </w:r>
      <w:bookmarkEnd w:id="67"/>
      <w:bookmarkEnd w:id="68"/>
      <w:bookmarkEnd w:id="69"/>
      <w:bookmarkEnd w:id="70"/>
      <w:r w:rsidRPr="004222A1">
        <w:t xml:space="preserve"> </w:t>
      </w:r>
    </w:p>
    <w:p w14:paraId="63F7A6D9" w14:textId="77777777" w:rsidR="00D011F0" w:rsidRDefault="00D011F0" w:rsidP="00D011F0">
      <w:pPr>
        <w:pStyle w:val="BodyText"/>
      </w:pPr>
      <w:r>
        <w:t>A TSP or DSP that is responsible for providing ERCOT with ESI ID level consumption data as defined in Section 19, Texas Standard Electronic Transaction.  In the case of an EPS Meter or ERCOT-populated ESI ID data</w:t>
      </w:r>
      <w:del w:id="71" w:author="ERCOT" w:date="2024-06-20T12:52:00Z">
        <w:r w:rsidDel="006B6F95">
          <w:delText xml:space="preserve"> (such as Generation Resource site Load)</w:delText>
        </w:r>
      </w:del>
      <w:r>
        <w:t>, ERCOT will be identified as the MRE in ERCOT systems.</w:t>
      </w:r>
    </w:p>
    <w:p w14:paraId="2EC8C64C" w14:textId="77777777" w:rsidR="00D011F0" w:rsidRPr="00854EA6" w:rsidRDefault="00D011F0" w:rsidP="00D011F0">
      <w:pPr>
        <w:spacing w:before="240" w:after="240"/>
        <w:rPr>
          <w:b/>
          <w:szCs w:val="20"/>
        </w:rPr>
      </w:pPr>
      <w:r w:rsidRPr="00854EA6">
        <w:rPr>
          <w:b/>
          <w:szCs w:val="20"/>
        </w:rPr>
        <w:t>Must-Run Alternative (MRA)</w:t>
      </w:r>
    </w:p>
    <w:p w14:paraId="676C27ED" w14:textId="77777777" w:rsidR="00D011F0" w:rsidRPr="00854EA6" w:rsidRDefault="00D011F0" w:rsidP="00D011F0">
      <w:pPr>
        <w:spacing w:after="240"/>
        <w:rPr>
          <w:iCs/>
          <w:szCs w:val="20"/>
        </w:rPr>
      </w:pPr>
      <w:r w:rsidRPr="00854EA6">
        <w:rPr>
          <w:iCs/>
          <w:szCs w:val="20"/>
        </w:rP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854EA6" w14:paraId="2D4A0D69" w14:textId="77777777" w:rsidTr="0080522F">
        <w:trPr>
          <w:trHeight w:val="386"/>
        </w:trPr>
        <w:tc>
          <w:tcPr>
            <w:tcW w:w="9350" w:type="dxa"/>
            <w:shd w:val="pct12" w:color="auto" w:fill="auto"/>
          </w:tcPr>
          <w:p w14:paraId="3B449287" w14:textId="77777777" w:rsidR="00D011F0" w:rsidRPr="00854EA6" w:rsidRDefault="00D011F0" w:rsidP="0080522F">
            <w:pPr>
              <w:spacing w:before="120" w:after="240"/>
              <w:rPr>
                <w:b/>
                <w:i/>
                <w:iCs/>
                <w:szCs w:val="20"/>
              </w:rPr>
            </w:pPr>
            <w:r w:rsidRPr="00854EA6">
              <w:rPr>
                <w:b/>
                <w:i/>
                <w:iCs/>
                <w:szCs w:val="20"/>
              </w:rPr>
              <w:lastRenderedPageBreak/>
              <w:t>[NPRR885 and NPRR995:  Replace applicable portions of the above definition “Must-Run Alternative (MRA)” with the following upon system implementation:]</w:t>
            </w:r>
          </w:p>
          <w:p w14:paraId="50B6204E" w14:textId="77777777" w:rsidR="00D011F0" w:rsidRPr="00854EA6" w:rsidRDefault="00D011F0" w:rsidP="0080522F">
            <w:pPr>
              <w:keepNext/>
              <w:tabs>
                <w:tab w:val="left" w:pos="900"/>
              </w:tabs>
              <w:spacing w:before="240" w:after="240"/>
              <w:ind w:left="900" w:hanging="900"/>
              <w:outlineLvl w:val="1"/>
              <w:rPr>
                <w:b/>
                <w:szCs w:val="20"/>
              </w:rPr>
            </w:pPr>
            <w:r w:rsidRPr="00854EA6">
              <w:rPr>
                <w:b/>
                <w:szCs w:val="20"/>
              </w:rPr>
              <w:t>Must-Run Alternative (MRA)</w:t>
            </w:r>
          </w:p>
          <w:p w14:paraId="76023350" w14:textId="77777777" w:rsidR="00D011F0" w:rsidRPr="00854EA6" w:rsidRDefault="00D011F0" w:rsidP="0080522F">
            <w:pPr>
              <w:spacing w:after="240"/>
              <w:rPr>
                <w:iCs/>
                <w:szCs w:val="20"/>
              </w:rPr>
            </w:pPr>
            <w:r w:rsidRPr="00854EA6">
              <w:rPr>
                <w:iCs/>
                <w:szCs w:val="20"/>
              </w:rPr>
              <w:t>A resource operated under the terms of an Agreement with ERCOT as an alternative to a Reliability Must-Run (RMR) Unit.  An MRA may be one of the following:</w:t>
            </w:r>
          </w:p>
          <w:p w14:paraId="4D77823E" w14:textId="77777777" w:rsidR="00D011F0" w:rsidRPr="00854EA6" w:rsidRDefault="00D011F0" w:rsidP="0080522F">
            <w:pPr>
              <w:keepNext/>
              <w:spacing w:before="240" w:after="240"/>
              <w:ind w:left="360"/>
              <w:outlineLvl w:val="2"/>
              <w:rPr>
                <w:b/>
                <w:bCs/>
                <w:i/>
                <w:szCs w:val="20"/>
                <w:lang w:val="x-none" w:eastAsia="x-none"/>
              </w:rPr>
            </w:pPr>
            <w:r w:rsidRPr="00854EA6">
              <w:rPr>
                <w:b/>
                <w:bCs/>
                <w:i/>
                <w:szCs w:val="20"/>
                <w:lang w:val="x-none" w:eastAsia="x-none"/>
              </w:rPr>
              <w:t>Generation Resource MRA</w:t>
            </w:r>
          </w:p>
          <w:p w14:paraId="7CCC59DD" w14:textId="77777777" w:rsidR="00D011F0" w:rsidRPr="00854EA6" w:rsidRDefault="00D011F0" w:rsidP="0080522F">
            <w:pPr>
              <w:spacing w:after="240"/>
              <w:ind w:left="360"/>
              <w:rPr>
                <w:szCs w:val="20"/>
              </w:rPr>
            </w:pPr>
            <w:r w:rsidRPr="00854EA6">
              <w:rPr>
                <w:iCs/>
                <w:szCs w:val="20"/>
              </w:rPr>
              <w:t xml:space="preserve">A generator that is registered with ERCOT as a Generation Resource that is dispatchable in Security-Constrained Economic Dispatch (SCED) and is providing Must-Run Alternative (MRA) Service under an Agreement with ERCOT.  </w:t>
            </w:r>
          </w:p>
          <w:p w14:paraId="46A06F37" w14:textId="77777777" w:rsidR="00D011F0" w:rsidRPr="00A52872" w:rsidRDefault="00D011F0" w:rsidP="0080522F">
            <w:pPr>
              <w:pStyle w:val="H3"/>
              <w:tabs>
                <w:tab w:val="clear" w:pos="1080"/>
              </w:tabs>
              <w:ind w:left="360" w:firstLine="0"/>
              <w:rPr>
                <w:ins w:id="72" w:author="ERCOT 092024" w:date="2024-09-17T15:29:00Z"/>
              </w:rPr>
            </w:pPr>
            <w:ins w:id="73" w:author="ERCOT 092024" w:date="2024-09-17T15:29:00Z">
              <w:r>
                <w:t>Energy Storage</w:t>
              </w:r>
              <w:r w:rsidRPr="00A52872">
                <w:t xml:space="preserve"> Resource MRA</w:t>
              </w:r>
            </w:ins>
          </w:p>
          <w:p w14:paraId="13D77B9B" w14:textId="77777777" w:rsidR="00D011F0" w:rsidRPr="00A52872" w:rsidRDefault="00D011F0" w:rsidP="0080522F">
            <w:pPr>
              <w:pStyle w:val="BodyText"/>
              <w:ind w:left="360"/>
              <w:rPr>
                <w:ins w:id="74" w:author="ERCOT 092024" w:date="2024-09-17T15:29:00Z"/>
                <w:iCs/>
              </w:rPr>
            </w:pPr>
            <w:ins w:id="75" w:author="ERCOT 092024" w:date="2024-09-17T15:29:00Z">
              <w:r w:rsidRPr="00A52872">
                <w:t>A</w:t>
              </w:r>
              <w:r>
                <w:t>n Energy Storage Resource</w:t>
              </w:r>
              <w:r w:rsidRPr="00A52872">
                <w:t xml:space="preserve"> that is registered with ERCOT as a</w:t>
              </w:r>
              <w:r>
                <w:t>n</w:t>
              </w:r>
              <w:r w:rsidRPr="00A52872">
                <w:t xml:space="preserve"> </w:t>
              </w:r>
              <w:r>
                <w:t>Energy Storage</w:t>
              </w:r>
              <w:r w:rsidRPr="00A52872">
                <w:t xml:space="preserve"> Resource that is dispatchable in </w:t>
              </w:r>
              <w:r>
                <w:t>Security-Constrained Economic Dispatch (</w:t>
              </w:r>
              <w:r w:rsidRPr="00A52872">
                <w:t>SCED</w:t>
              </w:r>
              <w:r>
                <w:t>)</w:t>
              </w:r>
              <w:r w:rsidRPr="00A52872">
                <w:t xml:space="preserve"> and is providing </w:t>
              </w:r>
              <w:r>
                <w:t>Must-Run Alternative (</w:t>
              </w:r>
              <w:r w:rsidRPr="00A52872">
                <w:t>MRA</w:t>
              </w:r>
              <w:r>
                <w:t>)</w:t>
              </w:r>
              <w:r w:rsidRPr="00A52872">
                <w:t xml:space="preserve"> Service under an Agreement with ERCOT.  </w:t>
              </w:r>
            </w:ins>
          </w:p>
          <w:p w14:paraId="4CADAEFE" w14:textId="77777777" w:rsidR="00D011F0" w:rsidRPr="00854EA6" w:rsidRDefault="00D011F0" w:rsidP="0080522F">
            <w:pPr>
              <w:keepNext/>
              <w:spacing w:before="240" w:after="240"/>
              <w:ind w:left="360"/>
              <w:outlineLvl w:val="2"/>
              <w:rPr>
                <w:bCs/>
                <w:i/>
                <w:szCs w:val="20"/>
                <w:lang w:val="x-none" w:eastAsia="x-none"/>
              </w:rPr>
            </w:pPr>
            <w:r w:rsidRPr="00854EA6">
              <w:rPr>
                <w:b/>
                <w:bCs/>
                <w:i/>
                <w:szCs w:val="20"/>
                <w:lang w:val="x-none" w:eastAsia="x-none"/>
              </w:rPr>
              <w:t>Other Generation MRA</w:t>
            </w:r>
          </w:p>
          <w:p w14:paraId="3E1F1D44" w14:textId="77777777" w:rsidR="00D011F0" w:rsidRPr="00854EA6" w:rsidRDefault="00D011F0" w:rsidP="0080522F">
            <w:pPr>
              <w:spacing w:after="240"/>
              <w:ind w:left="360"/>
              <w:rPr>
                <w:iCs/>
                <w:szCs w:val="20"/>
              </w:rPr>
            </w:pPr>
            <w:r w:rsidRPr="00854EA6">
              <w:rPr>
                <w:iCs/>
                <w:szCs w:val="20"/>
              </w:rPr>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 Settlement Only Energy Storage Systems (SOESSs), and Distributed Generation (DG).</w:t>
            </w:r>
          </w:p>
          <w:p w14:paraId="4AB28F1F" w14:textId="77777777" w:rsidR="00D011F0" w:rsidRPr="00854EA6" w:rsidRDefault="00D011F0" w:rsidP="0080522F">
            <w:pPr>
              <w:keepNext/>
              <w:spacing w:before="240" w:after="240"/>
              <w:ind w:left="360"/>
              <w:outlineLvl w:val="2"/>
              <w:rPr>
                <w:bCs/>
                <w:i/>
                <w:szCs w:val="20"/>
                <w:lang w:val="x-none" w:eastAsia="x-none"/>
              </w:rPr>
            </w:pPr>
            <w:r w:rsidRPr="00854EA6">
              <w:rPr>
                <w:b/>
                <w:bCs/>
                <w:i/>
                <w:szCs w:val="20"/>
                <w:lang w:val="x-none" w:eastAsia="x-none"/>
              </w:rPr>
              <w:t xml:space="preserve">Demand Response MRA </w:t>
            </w:r>
          </w:p>
          <w:p w14:paraId="3F2974CC" w14:textId="77777777" w:rsidR="00D011F0" w:rsidRPr="00854EA6" w:rsidRDefault="00D011F0" w:rsidP="0080522F">
            <w:pPr>
              <w:spacing w:after="240"/>
              <w:ind w:left="360"/>
              <w:rPr>
                <w:iCs/>
                <w:szCs w:val="20"/>
              </w:rPr>
            </w:pPr>
            <w:r w:rsidRPr="00854EA6">
              <w:rPr>
                <w:iCs/>
                <w:szCs w:val="20"/>
              </w:rPr>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34729C76" w14:textId="77777777" w:rsidR="00D011F0" w:rsidRPr="00854EA6" w:rsidRDefault="00D011F0" w:rsidP="0080522F">
            <w:pPr>
              <w:keepNext/>
              <w:spacing w:before="240" w:after="240"/>
              <w:ind w:left="360"/>
              <w:outlineLvl w:val="2"/>
              <w:rPr>
                <w:b/>
                <w:bCs/>
                <w:i/>
                <w:szCs w:val="20"/>
                <w:lang w:val="x-none" w:eastAsia="x-none"/>
              </w:rPr>
            </w:pPr>
            <w:r w:rsidRPr="00854EA6">
              <w:rPr>
                <w:b/>
                <w:bCs/>
                <w:i/>
                <w:szCs w:val="20"/>
                <w:lang w:val="x-none" w:eastAsia="x-none"/>
              </w:rPr>
              <w:t xml:space="preserve">Weather-Sensitive MRA </w:t>
            </w:r>
          </w:p>
          <w:p w14:paraId="2BE9395A" w14:textId="77777777" w:rsidR="00D011F0" w:rsidRPr="00854EA6" w:rsidRDefault="00D011F0" w:rsidP="0080522F">
            <w:pPr>
              <w:spacing w:after="240"/>
              <w:ind w:left="360"/>
              <w:rPr>
                <w:iCs/>
                <w:szCs w:val="20"/>
              </w:rPr>
            </w:pPr>
            <w:r w:rsidRPr="00854EA6">
              <w:rPr>
                <w:szCs w:val="20"/>
              </w:rPr>
              <w:t>A type of Must-Run Alternative (MRA) Service in which a Demand Response MRA provides MRA Service only after meeting the qualific</w:t>
            </w:r>
            <w:r w:rsidRPr="00854EA6">
              <w:rPr>
                <w:iCs/>
                <w:szCs w:val="20"/>
              </w:rPr>
              <w:t>a</w:t>
            </w:r>
            <w:r w:rsidRPr="00854EA6">
              <w:rPr>
                <w:szCs w:val="20"/>
              </w:rPr>
              <w:t>tion requirements for weather sensitivity set forth in paragraph (5) of Section 3.14.3.1, Emergency Response Service Procurement.</w:t>
            </w:r>
          </w:p>
        </w:tc>
      </w:tr>
    </w:tbl>
    <w:p w14:paraId="0CF13536" w14:textId="77777777" w:rsidR="00D011F0" w:rsidRPr="00854EA6" w:rsidRDefault="00D011F0" w:rsidP="00D011F0">
      <w:pPr>
        <w:keepNext/>
        <w:rPr>
          <w:b/>
          <w:iCs/>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854EA6" w14:paraId="5D7BC77F" w14:textId="77777777" w:rsidTr="0080522F">
        <w:trPr>
          <w:trHeight w:val="476"/>
        </w:trPr>
        <w:tc>
          <w:tcPr>
            <w:tcW w:w="9576" w:type="dxa"/>
            <w:shd w:val="clear" w:color="auto" w:fill="E0E0E0"/>
          </w:tcPr>
          <w:p w14:paraId="1C9317B6" w14:textId="77777777" w:rsidR="00D011F0" w:rsidRPr="00854EA6" w:rsidRDefault="00D011F0" w:rsidP="0080522F">
            <w:pPr>
              <w:spacing w:before="120" w:after="240"/>
              <w:rPr>
                <w:b/>
                <w:i/>
                <w:iCs/>
              </w:rPr>
            </w:pPr>
            <w:r w:rsidRPr="00854EA6">
              <w:rPr>
                <w:b/>
                <w:i/>
                <w:iCs/>
              </w:rPr>
              <w:t>[NPRR885:  Insert the following definition “Must-Run Alternative (MRA) Contracted Hour(s)” upon system implementation:]</w:t>
            </w:r>
          </w:p>
          <w:p w14:paraId="52015258" w14:textId="77777777" w:rsidR="00D011F0" w:rsidRPr="00854EA6" w:rsidRDefault="00D011F0" w:rsidP="0080522F">
            <w:pPr>
              <w:keepNext/>
              <w:tabs>
                <w:tab w:val="left" w:pos="900"/>
              </w:tabs>
              <w:spacing w:after="240"/>
              <w:ind w:left="900" w:hanging="900"/>
              <w:outlineLvl w:val="1"/>
              <w:rPr>
                <w:iCs/>
              </w:rPr>
            </w:pPr>
            <w:r w:rsidRPr="00854EA6">
              <w:rPr>
                <w:b/>
              </w:rPr>
              <w:lastRenderedPageBreak/>
              <w:t>Must-</w:t>
            </w:r>
            <w:r w:rsidRPr="00854EA6">
              <w:rPr>
                <w:b/>
                <w:szCs w:val="20"/>
              </w:rPr>
              <w:t>Run</w:t>
            </w:r>
            <w:r w:rsidRPr="00854EA6">
              <w:rPr>
                <w:b/>
              </w:rPr>
              <w:t xml:space="preserve"> Alternative (MRA) Contracted Hour(s)</w:t>
            </w:r>
          </w:p>
          <w:p w14:paraId="17C0E0C6" w14:textId="77777777" w:rsidR="00D011F0" w:rsidRPr="00854EA6" w:rsidRDefault="00D011F0" w:rsidP="0080522F">
            <w:pPr>
              <w:spacing w:after="240"/>
              <w:rPr>
                <w:iCs/>
              </w:rPr>
            </w:pPr>
            <w:r w:rsidRPr="00854EA6">
              <w:rPr>
                <w:iCs/>
              </w:rPr>
              <w:t>The hour(s) during which an MRA is contracted under an MRA Agreement to provide MRA Service.</w:t>
            </w:r>
          </w:p>
        </w:tc>
      </w:tr>
    </w:tbl>
    <w:p w14:paraId="70A13C7C" w14:textId="77777777" w:rsidR="00D011F0" w:rsidRPr="00993160" w:rsidRDefault="00D011F0" w:rsidP="00D011F0">
      <w:pPr>
        <w:keepNext/>
        <w:tabs>
          <w:tab w:val="left" w:pos="900"/>
        </w:tabs>
        <w:spacing w:before="240" w:after="240"/>
        <w:ind w:left="900" w:hanging="900"/>
        <w:outlineLvl w:val="1"/>
        <w:rPr>
          <w:b/>
          <w:szCs w:val="20"/>
        </w:rPr>
      </w:pPr>
      <w:r w:rsidRPr="00993160">
        <w:rPr>
          <w:b/>
          <w:szCs w:val="20"/>
        </w:rPr>
        <w:lastRenderedPageBreak/>
        <w:t>Outage</w:t>
      </w:r>
    </w:p>
    <w:p w14:paraId="749A49B8" w14:textId="77777777" w:rsidR="00D011F0" w:rsidRPr="00993160" w:rsidRDefault="00D011F0" w:rsidP="00D011F0">
      <w:pPr>
        <w:spacing w:after="240"/>
        <w:rPr>
          <w:iCs/>
          <w:szCs w:val="20"/>
        </w:rPr>
      </w:pPr>
      <w:r w:rsidRPr="00993160">
        <w:rPr>
          <w:iCs/>
          <w:szCs w:val="20"/>
        </w:rPr>
        <w:t xml:space="preserve">The condition of a Transmission Facility or a portion of a Facility, or Generation Resource </w:t>
      </w:r>
      <w:ins w:id="76" w:author="ERCOT" w:date="2024-06-20T12:53:00Z">
        <w:r>
          <w:rPr>
            <w:iCs/>
            <w:szCs w:val="20"/>
          </w:rPr>
          <w:t xml:space="preserve">or </w:t>
        </w:r>
      </w:ins>
      <w:ins w:id="77" w:author="ERCOT" w:date="2024-06-20T12:52:00Z">
        <w:r>
          <w:rPr>
            <w:szCs w:val="20"/>
          </w:rPr>
          <w:t xml:space="preserve">Energy Storage Resources (ESR) </w:t>
        </w:r>
      </w:ins>
      <w:r w:rsidRPr="00993160">
        <w:rPr>
          <w:iCs/>
          <w:szCs w:val="20"/>
        </w:rPr>
        <w:t xml:space="preserve">that is part of the ERCOT System and defined in the Network Operations Model that has been removed from its normal service, excluding the operations of Transmission Facilities associated with the start-up and shutdown of </w:t>
      </w:r>
      <w:del w:id="78" w:author="ERCOT" w:date="2024-06-20T12:53:00Z">
        <w:r w:rsidRPr="00993160" w:rsidDel="006B6F95">
          <w:rPr>
            <w:iCs/>
            <w:szCs w:val="20"/>
          </w:rPr>
          <w:delText xml:space="preserve">Generation </w:delText>
        </w:r>
      </w:del>
      <w:r w:rsidRPr="00993160">
        <w:rPr>
          <w:iCs/>
          <w:szCs w:val="20"/>
        </w:rPr>
        <w:t xml:space="preserve">Resources.  </w:t>
      </w:r>
    </w:p>
    <w:p w14:paraId="5E0B0E9B" w14:textId="77777777" w:rsidR="00D011F0" w:rsidRPr="00993160" w:rsidRDefault="00D011F0" w:rsidP="00D011F0">
      <w:pPr>
        <w:keepNext/>
        <w:spacing w:before="240" w:after="120"/>
        <w:ind w:left="360"/>
        <w:outlineLvl w:val="2"/>
        <w:rPr>
          <w:b/>
          <w:bCs/>
          <w:i/>
          <w:szCs w:val="20"/>
          <w:lang w:val="x-none" w:eastAsia="x-none"/>
        </w:rPr>
      </w:pPr>
      <w:bookmarkStart w:id="79" w:name="_Toc118224557"/>
      <w:bookmarkStart w:id="80" w:name="_Toc118909625"/>
      <w:bookmarkStart w:id="81" w:name="_Toc205190450"/>
      <w:r w:rsidRPr="00993160">
        <w:rPr>
          <w:b/>
          <w:bCs/>
          <w:i/>
          <w:szCs w:val="20"/>
          <w:lang w:val="x-none" w:eastAsia="x-none"/>
        </w:rPr>
        <w:t>Forced Outage</w:t>
      </w:r>
      <w:bookmarkEnd w:id="79"/>
      <w:bookmarkEnd w:id="80"/>
      <w:bookmarkEnd w:id="81"/>
    </w:p>
    <w:p w14:paraId="693C2666" w14:textId="77777777" w:rsidR="00D011F0" w:rsidRPr="00993160" w:rsidRDefault="00D011F0" w:rsidP="00D011F0">
      <w:pPr>
        <w:spacing w:after="240"/>
        <w:ind w:left="360"/>
        <w:rPr>
          <w:iCs/>
          <w:szCs w:val="20"/>
        </w:rPr>
      </w:pPr>
      <w:r w:rsidRPr="00993160">
        <w:rPr>
          <w:iCs/>
          <w:szCs w:val="20"/>
        </w:rPr>
        <w:t>An Outage initiated by protective relay, or manually in response to an observation by personnel that the condition of equipment could lead to an event, or potential event, that poses a threat to people, equipment, or public safety.</w:t>
      </w:r>
    </w:p>
    <w:p w14:paraId="439A0BF1" w14:textId="77777777" w:rsidR="00D011F0" w:rsidRPr="00993160" w:rsidRDefault="00D011F0" w:rsidP="00D011F0">
      <w:pPr>
        <w:spacing w:after="240"/>
        <w:ind w:left="360"/>
        <w:rPr>
          <w:szCs w:val="20"/>
        </w:rPr>
      </w:pPr>
      <w:r w:rsidRPr="00993160">
        <w:rPr>
          <w:szCs w:val="20"/>
        </w:rPr>
        <w:t>For a Generation Resource</w:t>
      </w:r>
      <w:ins w:id="82" w:author="ERCOT" w:date="2024-06-20T12:53:00Z">
        <w:r>
          <w:rPr>
            <w:szCs w:val="20"/>
          </w:rPr>
          <w:t xml:space="preserve"> or ESR</w:t>
        </w:r>
      </w:ins>
      <w:r w:rsidRPr="00993160">
        <w:rPr>
          <w:szCs w:val="20"/>
        </w:rPr>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p w14:paraId="07C9042E" w14:textId="77777777" w:rsidR="00D011F0" w:rsidRPr="00993160" w:rsidRDefault="00D011F0" w:rsidP="00D011F0">
      <w:pPr>
        <w:spacing w:before="240" w:after="120"/>
        <w:ind w:left="360"/>
        <w:rPr>
          <w:b/>
          <w:i/>
          <w:iCs/>
          <w:szCs w:val="20"/>
        </w:rPr>
      </w:pPr>
      <w:r w:rsidRPr="00993160">
        <w:rPr>
          <w:b/>
          <w:i/>
          <w:iCs/>
          <w:szCs w:val="20"/>
        </w:rPr>
        <w:t>High Impact Outage (HIO)</w:t>
      </w:r>
    </w:p>
    <w:p w14:paraId="45B21434" w14:textId="77777777" w:rsidR="00D011F0" w:rsidRPr="00993160" w:rsidRDefault="00D011F0" w:rsidP="00D011F0">
      <w:pPr>
        <w:spacing w:after="240"/>
        <w:ind w:left="360"/>
        <w:rPr>
          <w:iCs/>
          <w:szCs w:val="20"/>
        </w:rPr>
      </w:pPr>
      <w:r w:rsidRPr="00993160">
        <w:rPr>
          <w:iCs/>
          <w:szCs w:val="20"/>
        </w:rPr>
        <w:t>A Planned Outage or Rescheduled Outage that interrupts flow on a High Impact Transmission Element (HITE).</w:t>
      </w:r>
    </w:p>
    <w:p w14:paraId="5BBDF145" w14:textId="77777777" w:rsidR="00D011F0" w:rsidRPr="00993160" w:rsidRDefault="00D011F0" w:rsidP="00D011F0">
      <w:pPr>
        <w:keepNext/>
        <w:spacing w:before="240" w:after="120"/>
        <w:ind w:left="360"/>
        <w:outlineLvl w:val="2"/>
        <w:rPr>
          <w:b/>
          <w:bCs/>
          <w:i/>
          <w:szCs w:val="20"/>
          <w:lang w:val="x-none" w:eastAsia="x-none"/>
        </w:rPr>
      </w:pPr>
      <w:bookmarkStart w:id="83" w:name="_Toc118224558"/>
      <w:bookmarkStart w:id="84" w:name="_Toc118909626"/>
      <w:bookmarkStart w:id="85" w:name="_Toc205190451"/>
      <w:r w:rsidRPr="00993160">
        <w:rPr>
          <w:b/>
          <w:bCs/>
          <w:i/>
          <w:szCs w:val="20"/>
          <w:lang w:val="x-none" w:eastAsia="x-none"/>
        </w:rPr>
        <w:t>Maintenance Outage</w:t>
      </w:r>
      <w:bookmarkEnd w:id="83"/>
      <w:bookmarkEnd w:id="84"/>
      <w:bookmarkEnd w:id="85"/>
    </w:p>
    <w:p w14:paraId="20DDD0DD" w14:textId="77777777" w:rsidR="00D011F0" w:rsidRPr="00993160" w:rsidRDefault="00D011F0" w:rsidP="00D011F0">
      <w:pPr>
        <w:spacing w:after="240"/>
        <w:ind w:left="360"/>
        <w:rPr>
          <w:iCs/>
          <w:szCs w:val="20"/>
        </w:rPr>
      </w:pPr>
      <w:r w:rsidRPr="00993160">
        <w:rPr>
          <w:iCs/>
          <w:szCs w:val="20"/>
        </w:rP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78A27E3B" w14:textId="77777777" w:rsidR="00D011F0" w:rsidRPr="00993160" w:rsidRDefault="00D011F0" w:rsidP="00D011F0">
      <w:pPr>
        <w:spacing w:after="240"/>
        <w:ind w:left="1620" w:hanging="540"/>
        <w:rPr>
          <w:szCs w:val="20"/>
        </w:rPr>
      </w:pPr>
      <w:r w:rsidRPr="00993160">
        <w:rPr>
          <w:szCs w:val="20"/>
        </w:rPr>
        <w:t>(1)</w:t>
      </w:r>
      <w:r w:rsidRPr="00993160">
        <w:rPr>
          <w:szCs w:val="20"/>
        </w:rPr>
        <w:tab/>
      </w:r>
      <w:r w:rsidRPr="00993160">
        <w:rPr>
          <w:b/>
          <w:szCs w:val="20"/>
        </w:rPr>
        <w:t>Level 1 Maintenance Outage</w:t>
      </w:r>
      <w:r w:rsidRPr="00993160">
        <w:rPr>
          <w:szCs w:val="20"/>
        </w:rPr>
        <w:t xml:space="preserve"> – Equipment that must be removed from service within 24 hours to prevent a potential Forced Outage;</w:t>
      </w:r>
    </w:p>
    <w:p w14:paraId="0CD1965F" w14:textId="77777777" w:rsidR="00D011F0" w:rsidRPr="00993160" w:rsidRDefault="00D011F0" w:rsidP="00D011F0">
      <w:pPr>
        <w:spacing w:after="240"/>
        <w:ind w:left="1620" w:hanging="540"/>
        <w:rPr>
          <w:szCs w:val="20"/>
        </w:rPr>
      </w:pPr>
      <w:r w:rsidRPr="00993160">
        <w:rPr>
          <w:szCs w:val="20"/>
        </w:rPr>
        <w:t>(2)</w:t>
      </w:r>
      <w:r w:rsidRPr="00993160">
        <w:rPr>
          <w:szCs w:val="20"/>
        </w:rPr>
        <w:tab/>
      </w:r>
      <w:r w:rsidRPr="00993160">
        <w:rPr>
          <w:b/>
          <w:szCs w:val="20"/>
        </w:rPr>
        <w:t>Level II Maintenance Outage</w:t>
      </w:r>
      <w:r w:rsidRPr="00993160">
        <w:rPr>
          <w:szCs w:val="20"/>
        </w:rPr>
        <w:t xml:space="preserve"> – Equipment that must be removed from service within seven days to prevent a potential Forced Outage; and</w:t>
      </w:r>
    </w:p>
    <w:p w14:paraId="5F827494" w14:textId="77777777" w:rsidR="00D011F0" w:rsidRPr="00993160" w:rsidRDefault="00D011F0" w:rsidP="00D011F0">
      <w:pPr>
        <w:spacing w:after="240"/>
        <w:ind w:left="1620" w:hanging="540"/>
        <w:rPr>
          <w:szCs w:val="20"/>
        </w:rPr>
      </w:pPr>
      <w:r w:rsidRPr="00993160">
        <w:rPr>
          <w:szCs w:val="20"/>
        </w:rPr>
        <w:t>(3)</w:t>
      </w:r>
      <w:r w:rsidRPr="00993160">
        <w:rPr>
          <w:szCs w:val="20"/>
        </w:rPr>
        <w:tab/>
      </w:r>
      <w:r w:rsidRPr="00993160">
        <w:rPr>
          <w:b/>
          <w:szCs w:val="20"/>
        </w:rPr>
        <w:t>Level III Maintenance Outage</w:t>
      </w:r>
      <w:r w:rsidRPr="00993160">
        <w:rPr>
          <w:szCs w:val="20"/>
        </w:rPr>
        <w:t xml:space="preserve"> – Equipment that must be removed from service within 30 days to prevent a potential Forced Outage.</w:t>
      </w:r>
    </w:p>
    <w:p w14:paraId="2ABF4934" w14:textId="77777777" w:rsidR="00D011F0" w:rsidRPr="00993160" w:rsidRDefault="00D011F0" w:rsidP="00D011F0">
      <w:pPr>
        <w:keepNext/>
        <w:spacing w:before="240" w:after="120"/>
        <w:ind w:left="360"/>
        <w:outlineLvl w:val="2"/>
        <w:rPr>
          <w:b/>
          <w:bCs/>
          <w:i/>
          <w:szCs w:val="20"/>
          <w:lang w:val="x-none" w:eastAsia="x-none"/>
        </w:rPr>
      </w:pPr>
      <w:bookmarkStart w:id="86" w:name="_Toc118224559"/>
      <w:bookmarkStart w:id="87" w:name="_Toc118909627"/>
      <w:bookmarkStart w:id="88" w:name="_Toc205190452"/>
      <w:bookmarkStart w:id="89" w:name="_Toc80425683"/>
      <w:r w:rsidRPr="00993160">
        <w:rPr>
          <w:b/>
          <w:bCs/>
          <w:i/>
          <w:szCs w:val="20"/>
          <w:lang w:val="x-none" w:eastAsia="x-none"/>
        </w:rPr>
        <w:t>Opportunity Outage</w:t>
      </w:r>
      <w:bookmarkEnd w:id="86"/>
      <w:bookmarkEnd w:id="87"/>
      <w:bookmarkEnd w:id="88"/>
      <w:r w:rsidRPr="00993160">
        <w:rPr>
          <w:b/>
          <w:bCs/>
          <w:i/>
          <w:szCs w:val="20"/>
          <w:lang w:val="x-none" w:eastAsia="x-none"/>
        </w:rPr>
        <w:t xml:space="preserve">  </w:t>
      </w:r>
    </w:p>
    <w:p w14:paraId="076817E7" w14:textId="77777777" w:rsidR="00D011F0" w:rsidRPr="00993160" w:rsidRDefault="00D011F0" w:rsidP="00D011F0">
      <w:pPr>
        <w:spacing w:after="240"/>
        <w:ind w:left="360"/>
        <w:rPr>
          <w:iCs/>
          <w:szCs w:val="20"/>
        </w:rPr>
      </w:pPr>
      <w:r w:rsidRPr="00993160">
        <w:rPr>
          <w:iCs/>
          <w:szCs w:val="20"/>
        </w:rPr>
        <w:t xml:space="preserve">An Outage that may be accepted by ERCOT when a specific Resource is Off-Line due to an Outage. </w:t>
      </w:r>
    </w:p>
    <w:p w14:paraId="3F699B63" w14:textId="77777777" w:rsidR="00D011F0" w:rsidRPr="00993160" w:rsidRDefault="00D011F0" w:rsidP="00D011F0">
      <w:pPr>
        <w:keepNext/>
        <w:spacing w:before="240" w:after="120"/>
        <w:ind w:left="360"/>
        <w:outlineLvl w:val="2"/>
        <w:rPr>
          <w:b/>
          <w:bCs/>
          <w:i/>
          <w:szCs w:val="20"/>
          <w:lang w:val="x-none" w:eastAsia="x-none"/>
        </w:rPr>
      </w:pPr>
      <w:bookmarkStart w:id="90" w:name="_Toc118224560"/>
      <w:bookmarkStart w:id="91" w:name="_Toc118909628"/>
      <w:bookmarkStart w:id="92" w:name="_Toc205190453"/>
      <w:r w:rsidRPr="00993160">
        <w:rPr>
          <w:b/>
          <w:bCs/>
          <w:i/>
          <w:szCs w:val="20"/>
          <w:lang w:val="x-none" w:eastAsia="x-none"/>
        </w:rPr>
        <w:lastRenderedPageBreak/>
        <w:t>Planned Outage</w:t>
      </w:r>
      <w:bookmarkEnd w:id="89"/>
      <w:bookmarkEnd w:id="90"/>
      <w:bookmarkEnd w:id="91"/>
      <w:bookmarkEnd w:id="92"/>
    </w:p>
    <w:p w14:paraId="517AEDB8" w14:textId="77777777" w:rsidR="00D011F0" w:rsidRPr="00993160" w:rsidRDefault="00D011F0" w:rsidP="00D011F0">
      <w:pPr>
        <w:spacing w:after="240"/>
        <w:ind w:left="360"/>
        <w:rPr>
          <w:iCs/>
          <w:szCs w:val="20"/>
        </w:rPr>
      </w:pPr>
      <w:r w:rsidRPr="00993160">
        <w:rPr>
          <w:iCs/>
          <w:szCs w:val="20"/>
        </w:rPr>
        <w:t>An Outage that is planned and scheduled in advance with ERCOT, other than a Maintenance Outage or Opportunity Outage.</w:t>
      </w:r>
    </w:p>
    <w:p w14:paraId="73FE93FE" w14:textId="77777777" w:rsidR="00D011F0" w:rsidRPr="00993160" w:rsidRDefault="00D011F0" w:rsidP="00D011F0">
      <w:pPr>
        <w:spacing w:before="240" w:after="120"/>
        <w:ind w:left="360"/>
        <w:rPr>
          <w:b/>
          <w:i/>
          <w:iCs/>
          <w:szCs w:val="20"/>
        </w:rPr>
      </w:pPr>
      <w:r w:rsidRPr="00993160">
        <w:rPr>
          <w:b/>
          <w:i/>
          <w:iCs/>
          <w:szCs w:val="20"/>
        </w:rPr>
        <w:t>Rescheduled Outage</w:t>
      </w:r>
    </w:p>
    <w:p w14:paraId="0880638C" w14:textId="77777777" w:rsidR="00D011F0" w:rsidRPr="00993160" w:rsidRDefault="00D011F0" w:rsidP="00D011F0">
      <w:pPr>
        <w:spacing w:after="240"/>
        <w:ind w:left="360"/>
        <w:rPr>
          <w:iCs/>
          <w:szCs w:val="20"/>
        </w:rPr>
      </w:pPr>
      <w:r w:rsidRPr="00993160">
        <w:rPr>
          <w:iCs/>
          <w:szCs w:val="20"/>
        </w:rPr>
        <w:t>An Outage on a High Impact Transmission Element (HITE) that was originally submitted as a Planned Outage with more than 90-days’ notice and approved, but is then rescheduled due to withdrawal of approval by ERCOT of the original Planned Outage or subsequent Rescheduled Outage(s).</w:t>
      </w:r>
    </w:p>
    <w:p w14:paraId="4077B778" w14:textId="77777777" w:rsidR="00D011F0" w:rsidRPr="00993160" w:rsidRDefault="00D011F0" w:rsidP="00D011F0">
      <w:pPr>
        <w:keepNext/>
        <w:spacing w:before="240" w:after="120"/>
        <w:ind w:left="360"/>
        <w:outlineLvl w:val="2"/>
        <w:rPr>
          <w:b/>
          <w:bCs/>
          <w:i/>
          <w:szCs w:val="20"/>
          <w:lang w:val="x-none" w:eastAsia="x-none"/>
        </w:rPr>
      </w:pPr>
      <w:bookmarkStart w:id="93" w:name="_Toc97957528"/>
      <w:bookmarkStart w:id="94" w:name="_Toc118224561"/>
      <w:bookmarkStart w:id="95" w:name="_Toc118909629"/>
      <w:bookmarkStart w:id="96" w:name="_Toc205190454"/>
      <w:r w:rsidRPr="00993160">
        <w:rPr>
          <w:b/>
          <w:bCs/>
          <w:i/>
          <w:szCs w:val="20"/>
          <w:lang w:val="x-none" w:eastAsia="x-none"/>
        </w:rPr>
        <w:t>Simple Transmission Outage</w:t>
      </w:r>
      <w:bookmarkEnd w:id="93"/>
      <w:bookmarkEnd w:id="94"/>
      <w:bookmarkEnd w:id="95"/>
      <w:bookmarkEnd w:id="96"/>
    </w:p>
    <w:p w14:paraId="4BC6469E" w14:textId="77777777" w:rsidR="00D011F0" w:rsidRPr="00993160" w:rsidRDefault="00D011F0" w:rsidP="00D011F0">
      <w:pPr>
        <w:spacing w:after="240"/>
        <w:ind w:left="360"/>
        <w:rPr>
          <w:b/>
          <w:iCs/>
          <w:szCs w:val="20"/>
        </w:rPr>
      </w:pPr>
      <w:bookmarkStart w:id="97" w:name="_Toc97957529"/>
      <w:r w:rsidRPr="00993160">
        <w:rPr>
          <w:iCs/>
          <w:szCs w:val="20"/>
        </w:rP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97"/>
      <w:r w:rsidRPr="00993160">
        <w:rPr>
          <w:iCs/>
          <w:szCs w:val="20"/>
        </w:rPr>
        <w:t xml:space="preserve">  </w:t>
      </w:r>
    </w:p>
    <w:p w14:paraId="108FF4F1" w14:textId="77777777" w:rsidR="00D011F0" w:rsidRPr="004222A1" w:rsidRDefault="00D011F0" w:rsidP="00D011F0">
      <w:pPr>
        <w:pStyle w:val="H2"/>
        <w:rPr>
          <w:b w:val="0"/>
        </w:rPr>
      </w:pPr>
      <w:r w:rsidRPr="004222A1">
        <w:t>Power System Stabilizer (PSS)</w:t>
      </w:r>
    </w:p>
    <w:p w14:paraId="7DB47759" w14:textId="77777777" w:rsidR="00D011F0" w:rsidRDefault="00D011F0" w:rsidP="00D011F0">
      <w:pPr>
        <w:pStyle w:val="BodyText"/>
      </w:pPr>
      <w:r>
        <w:t xml:space="preserve">A device </w:t>
      </w:r>
      <w:ins w:id="98" w:author="ERCOT" w:date="2024-06-20T12:54:00Z">
        <w:r>
          <w:t xml:space="preserve">or control that is installed on a synchronous machine to provide oscillation dampening support to </w:t>
        </w:r>
      </w:ins>
      <w:del w:id="99" w:author="ERCOT" w:date="2024-06-20T12:55:00Z">
        <w:r w:rsidDel="00E346C6">
          <w:delText xml:space="preserve">that is installed on Generation Resources to maintain synchronous operation of </w:delText>
        </w:r>
      </w:del>
      <w:r>
        <w:t xml:space="preserve">the ERCOT System under transient conditions.  </w:t>
      </w:r>
    </w:p>
    <w:p w14:paraId="0F537B36" w14:textId="77777777" w:rsidR="00D011F0" w:rsidRPr="00CB6668" w:rsidRDefault="00D011F0" w:rsidP="00D011F0">
      <w:pPr>
        <w:keepNext/>
        <w:tabs>
          <w:tab w:val="left" w:pos="900"/>
        </w:tabs>
        <w:spacing w:before="240" w:after="240"/>
        <w:ind w:left="900" w:hanging="900"/>
        <w:outlineLvl w:val="1"/>
        <w:rPr>
          <w:b/>
          <w:szCs w:val="20"/>
        </w:rPr>
      </w:pPr>
      <w:bookmarkStart w:id="100" w:name="_Toc205190493"/>
      <w:r w:rsidRPr="00CB6668">
        <w:rPr>
          <w:b/>
          <w:szCs w:val="20"/>
        </w:rPr>
        <w:t>Resource</w:t>
      </w:r>
      <w:bookmarkStart w:id="101" w:name="Resource"/>
      <w:bookmarkEnd w:id="100"/>
      <w:bookmarkEnd w:id="101"/>
    </w:p>
    <w:p w14:paraId="10AA6D0F" w14:textId="77777777" w:rsidR="00D011F0" w:rsidRPr="00CB6668" w:rsidRDefault="00D011F0" w:rsidP="00D011F0">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605221F5" w14:textId="77777777" w:rsidTr="0080522F">
        <w:trPr>
          <w:trHeight w:val="386"/>
        </w:trPr>
        <w:tc>
          <w:tcPr>
            <w:tcW w:w="9350" w:type="dxa"/>
            <w:shd w:val="pct12" w:color="auto" w:fill="auto"/>
          </w:tcPr>
          <w:p w14:paraId="752692E4" w14:textId="77777777" w:rsidR="00D011F0" w:rsidRPr="00CB6668" w:rsidRDefault="00D011F0" w:rsidP="0080522F">
            <w:pPr>
              <w:spacing w:before="120" w:after="240"/>
              <w:rPr>
                <w:b/>
                <w:i/>
                <w:iCs/>
                <w:szCs w:val="20"/>
              </w:rPr>
            </w:pPr>
            <w:r w:rsidRPr="00CB6668">
              <w:rPr>
                <w:b/>
                <w:i/>
                <w:iCs/>
                <w:szCs w:val="20"/>
              </w:rPr>
              <w:t>[NPRR995:  Replace the above definition “Resource” with the following upon system implementation:]</w:t>
            </w:r>
          </w:p>
          <w:p w14:paraId="63DE28BE" w14:textId="77777777" w:rsidR="00D011F0" w:rsidRPr="00CB6668" w:rsidRDefault="00D011F0" w:rsidP="0080522F">
            <w:pPr>
              <w:keepNext/>
              <w:tabs>
                <w:tab w:val="left" w:pos="900"/>
              </w:tabs>
              <w:spacing w:after="240"/>
              <w:ind w:left="900" w:hanging="900"/>
              <w:outlineLvl w:val="1"/>
              <w:rPr>
                <w:b/>
                <w:szCs w:val="20"/>
              </w:rPr>
            </w:pPr>
            <w:r w:rsidRPr="00CB6668">
              <w:rPr>
                <w:b/>
                <w:szCs w:val="20"/>
              </w:rPr>
              <w:t>Resource</w:t>
            </w:r>
          </w:p>
          <w:p w14:paraId="5CCDDADC" w14:textId="77777777" w:rsidR="00D011F0" w:rsidRPr="00CB6668" w:rsidRDefault="00D011F0" w:rsidP="0080522F">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49ED8D65" w14:textId="77777777" w:rsidR="00D011F0" w:rsidRPr="00CB6668" w:rsidRDefault="00D011F0" w:rsidP="00D011F0">
      <w:pPr>
        <w:spacing w:before="480" w:after="120"/>
        <w:ind w:left="360" w:hanging="7"/>
        <w:rPr>
          <w:b/>
          <w:bCs/>
          <w:i/>
          <w:szCs w:val="20"/>
          <w:lang w:eastAsia="x-none"/>
        </w:rPr>
      </w:pPr>
      <w:r w:rsidRPr="00CB6668">
        <w:rPr>
          <w:b/>
          <w:bCs/>
          <w:i/>
          <w:szCs w:val="20"/>
          <w:lang w:eastAsia="x-none"/>
        </w:rPr>
        <w:t xml:space="preserve">Energy </w:t>
      </w:r>
      <w:r w:rsidRPr="00CB6668">
        <w:rPr>
          <w:b/>
          <w:bCs/>
          <w:i/>
          <w:szCs w:val="20"/>
          <w:lang w:val="x-none" w:eastAsia="x-none"/>
        </w:rPr>
        <w:t>Storage Resource</w:t>
      </w:r>
      <w:r w:rsidRPr="00CB6668">
        <w:rPr>
          <w:b/>
          <w:bCs/>
          <w:i/>
          <w:szCs w:val="20"/>
          <w:lang w:eastAsia="x-none"/>
        </w:rPr>
        <w:t xml:space="preserve"> (ESR)</w:t>
      </w:r>
    </w:p>
    <w:p w14:paraId="395629EB" w14:textId="77777777" w:rsidR="00D011F0" w:rsidRPr="00CB6668" w:rsidRDefault="00D011F0" w:rsidP="00D011F0">
      <w:pPr>
        <w:spacing w:after="240"/>
        <w:ind w:left="360"/>
        <w:rPr>
          <w:iCs/>
          <w:szCs w:val="20"/>
        </w:rPr>
      </w:pPr>
      <w:r w:rsidRPr="00CB6668">
        <w:rPr>
          <w:iCs/>
          <w:szCs w:val="20"/>
        </w:rPr>
        <w:t>An Energy Storage System (ESS) registered with ERCOT for the purpose of providing energy and/or Ancillary Service to the ERCOT System.</w:t>
      </w:r>
      <w:r w:rsidRPr="00CB6668" w:rsidDel="001407AC">
        <w:rPr>
          <w:iCs/>
          <w:szCs w:val="20"/>
        </w:rPr>
        <w:t xml:space="preserve"> </w:t>
      </w:r>
      <w:r w:rsidRPr="00CB6668">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CB6668" w14:paraId="7AD46A95" w14:textId="77777777" w:rsidTr="0080522F">
        <w:trPr>
          <w:trHeight w:val="476"/>
        </w:trPr>
        <w:tc>
          <w:tcPr>
            <w:tcW w:w="9350" w:type="dxa"/>
            <w:shd w:val="clear" w:color="auto" w:fill="E0E0E0"/>
          </w:tcPr>
          <w:p w14:paraId="3992E820" w14:textId="77777777" w:rsidR="00D011F0" w:rsidRPr="00CB6668" w:rsidRDefault="00D011F0" w:rsidP="0080522F">
            <w:pPr>
              <w:spacing w:before="120" w:after="240"/>
              <w:rPr>
                <w:b/>
                <w:i/>
                <w:iCs/>
              </w:rPr>
            </w:pPr>
            <w:r w:rsidRPr="00CB6668">
              <w:rPr>
                <w:b/>
                <w:i/>
                <w:iCs/>
              </w:rPr>
              <w:lastRenderedPageBreak/>
              <w:t>[NPRR1029:  Insert the following definition “DC-Coupled Resource upon system implementation:]</w:t>
            </w:r>
          </w:p>
          <w:p w14:paraId="53DFDF9A" w14:textId="77777777" w:rsidR="00D011F0" w:rsidRPr="00CB6668" w:rsidRDefault="00D011F0" w:rsidP="0080522F">
            <w:pPr>
              <w:spacing w:after="120"/>
              <w:ind w:left="720"/>
              <w:rPr>
                <w:b/>
                <w:bCs/>
                <w:i/>
                <w:szCs w:val="20"/>
                <w:lang w:val="x-none" w:eastAsia="x-none"/>
              </w:rPr>
            </w:pPr>
            <w:r w:rsidRPr="00CB6668">
              <w:rPr>
                <w:b/>
                <w:bCs/>
                <w:i/>
                <w:szCs w:val="20"/>
                <w:lang w:val="x-none" w:eastAsia="x-none"/>
              </w:rPr>
              <w:t>DC-Coupled Resource</w:t>
            </w:r>
          </w:p>
          <w:p w14:paraId="4E91F7D4" w14:textId="77777777" w:rsidR="00D011F0" w:rsidRPr="00CB6668" w:rsidRDefault="00D011F0" w:rsidP="0080522F">
            <w:pPr>
              <w:spacing w:after="240"/>
              <w:ind w:left="727"/>
              <w:rPr>
                <w:szCs w:val="20"/>
              </w:rPr>
            </w:pPr>
            <w:r w:rsidRPr="00CB6668">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50DD5489" w14:textId="77777777" w:rsidR="00D011F0" w:rsidRPr="00CB6668" w:rsidRDefault="00D011F0" w:rsidP="0080522F">
            <w:pPr>
              <w:spacing w:after="240"/>
              <w:ind w:left="1440" w:hanging="720"/>
              <w:rPr>
                <w:szCs w:val="20"/>
              </w:rPr>
            </w:pPr>
            <w:r w:rsidRPr="00CB6668">
              <w:rPr>
                <w:iCs/>
                <w:szCs w:val="20"/>
              </w:rPr>
              <w:t>(1)</w:t>
            </w:r>
            <w:r w:rsidRPr="00CB6668">
              <w:rPr>
                <w:iCs/>
                <w:szCs w:val="20"/>
              </w:rPr>
              <w:tab/>
              <w:t xml:space="preserve">The ESS component of the Resource must have a nameplate rating of at least ten MW and ten MWh, or the MW rating must equal or exceed 50% of the nameplate MW rating of the inverter; and  </w:t>
            </w:r>
          </w:p>
          <w:p w14:paraId="5600E169" w14:textId="77777777" w:rsidR="00D011F0" w:rsidRPr="00CB6668" w:rsidRDefault="00D011F0" w:rsidP="0080522F">
            <w:pPr>
              <w:spacing w:after="240"/>
              <w:ind w:left="1440" w:hanging="720"/>
              <w:rPr>
                <w:szCs w:val="20"/>
              </w:rPr>
            </w:pPr>
            <w:r w:rsidRPr="00CB6668">
              <w:rPr>
                <w:iCs/>
                <w:szCs w:val="20"/>
              </w:rPr>
              <w:t>(2)</w:t>
            </w:r>
            <w:r w:rsidRPr="00CB6668">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4209D67B" w14:textId="77777777" w:rsidR="00D011F0" w:rsidRPr="00CB6668" w:rsidRDefault="00D011F0" w:rsidP="00D011F0">
      <w:pPr>
        <w:keepNext/>
        <w:widowControl w:val="0"/>
        <w:tabs>
          <w:tab w:val="left" w:pos="1260"/>
        </w:tabs>
        <w:spacing w:before="480" w:after="120"/>
        <w:ind w:left="1080" w:hanging="360"/>
        <w:outlineLvl w:val="3"/>
        <w:rPr>
          <w:b/>
          <w:bCs/>
          <w:i/>
          <w:snapToGrid w:val="0"/>
          <w:szCs w:val="20"/>
          <w:lang w:val="x-none" w:eastAsia="x-none"/>
        </w:rPr>
      </w:pPr>
      <w:r w:rsidRPr="00CB6668">
        <w:rPr>
          <w:b/>
          <w:bCs/>
          <w:i/>
          <w:snapToGrid w:val="0"/>
          <w:szCs w:val="20"/>
          <w:lang w:val="x-none" w:eastAsia="x-none"/>
        </w:rPr>
        <w:t>Distribution Energy Storage Resource (DESR)</w:t>
      </w:r>
    </w:p>
    <w:p w14:paraId="0E760C5F" w14:textId="77777777" w:rsidR="00D011F0" w:rsidRPr="00CB6668" w:rsidRDefault="00D011F0" w:rsidP="00D011F0">
      <w:pPr>
        <w:spacing w:after="240"/>
        <w:ind w:left="720"/>
        <w:rPr>
          <w:iCs/>
          <w:szCs w:val="20"/>
        </w:rPr>
      </w:pPr>
      <w:r w:rsidRPr="00CB6668">
        <w:rPr>
          <w:iCs/>
          <w:szCs w:val="20"/>
        </w:rPr>
        <w:t xml:space="preserve">An Energy Storage Resource (ESR) connected to the Distribution System that is either: </w:t>
      </w:r>
    </w:p>
    <w:p w14:paraId="61C54A43" w14:textId="77777777" w:rsidR="00D011F0" w:rsidRPr="00CB6668" w:rsidRDefault="00D011F0" w:rsidP="00D011F0">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68BEDD8E" w14:textId="77777777" w:rsidR="00D011F0" w:rsidRPr="00CB6668" w:rsidRDefault="00D011F0" w:rsidP="00D011F0">
      <w:pPr>
        <w:spacing w:after="240"/>
        <w:ind w:left="1440" w:hanging="720"/>
        <w:rPr>
          <w:iCs/>
          <w:szCs w:val="20"/>
        </w:rPr>
      </w:pPr>
      <w:r w:rsidRPr="00CB6668">
        <w:rPr>
          <w:szCs w:val="20"/>
        </w:rPr>
        <w:t>(2)</w:t>
      </w:r>
      <w:r w:rsidRPr="00CB6668">
        <w:rPr>
          <w:szCs w:val="20"/>
        </w:rPr>
        <w:tab/>
        <w:t>Greater than one MW that chooses to register as a Resource with ERCOT to participate in the ERCOT markets.</w:t>
      </w:r>
    </w:p>
    <w:p w14:paraId="7D467C08" w14:textId="77777777" w:rsidR="00D011F0" w:rsidRPr="00CB6668" w:rsidRDefault="00D011F0" w:rsidP="00D011F0">
      <w:pPr>
        <w:keepNext/>
        <w:widowControl w:val="0"/>
        <w:tabs>
          <w:tab w:val="left" w:pos="1260"/>
        </w:tabs>
        <w:spacing w:before="480" w:after="120"/>
        <w:ind w:left="1080" w:hanging="360"/>
        <w:outlineLvl w:val="3"/>
        <w:rPr>
          <w:ins w:id="102" w:author="ERCOT 092024" w:date="2024-09-20T09:06:00Z"/>
          <w:b/>
          <w:bCs/>
          <w:i/>
          <w:snapToGrid w:val="0"/>
          <w:szCs w:val="20"/>
          <w:lang w:val="x-none" w:eastAsia="x-none"/>
        </w:rPr>
      </w:pPr>
      <w:ins w:id="103" w:author="ERCOT 092024" w:date="2024-09-20T09:06:00Z">
        <w:r w:rsidRPr="00CB6668">
          <w:rPr>
            <w:b/>
            <w:bCs/>
            <w:i/>
            <w:snapToGrid w:val="0"/>
            <w:szCs w:val="20"/>
            <w:lang w:val="x-none" w:eastAsia="x-none"/>
          </w:rPr>
          <w:t>Transmission Energy Storage Resource (TESR)</w:t>
        </w:r>
      </w:ins>
    </w:p>
    <w:p w14:paraId="14112AE2" w14:textId="77777777" w:rsidR="00D011F0" w:rsidRDefault="00D011F0" w:rsidP="00D011F0">
      <w:pPr>
        <w:spacing w:after="240"/>
        <w:ind w:left="720"/>
        <w:rPr>
          <w:ins w:id="104" w:author="ERCOT 092024" w:date="2024-09-20T09:06:00Z"/>
          <w:bCs/>
          <w:szCs w:val="20"/>
        </w:rPr>
      </w:pPr>
      <w:ins w:id="105" w:author="ERCOT 092024" w:date="2024-09-20T09:06:00Z">
        <w:r>
          <w:rPr>
            <w:bCs/>
            <w:szCs w:val="20"/>
          </w:rPr>
          <w:t>An Energy Storage Resource (ESR) connected to the ERCOT transmission system that is either:</w:t>
        </w:r>
      </w:ins>
    </w:p>
    <w:p w14:paraId="71A6C9D5" w14:textId="77777777" w:rsidR="00D011F0" w:rsidRPr="00CB6668" w:rsidRDefault="00D011F0" w:rsidP="00D011F0">
      <w:pPr>
        <w:spacing w:after="240"/>
        <w:ind w:left="1440" w:hanging="720"/>
        <w:rPr>
          <w:ins w:id="106" w:author="ERCOT 092024" w:date="2024-09-20T09:06:00Z"/>
          <w:szCs w:val="20"/>
        </w:rPr>
      </w:pPr>
      <w:ins w:id="107" w:author="ERCOT 092024" w:date="2024-09-20T09:06:00Z">
        <w:r>
          <w:rPr>
            <w:szCs w:val="20"/>
          </w:rPr>
          <w:t>(1)</w:t>
        </w:r>
        <w:r>
          <w:rPr>
            <w:szCs w:val="20"/>
          </w:rPr>
          <w:tab/>
        </w:r>
        <w:r w:rsidRPr="00CB6668">
          <w:rPr>
            <w:szCs w:val="20"/>
          </w:rPr>
          <w:t>Greater than ten MW and not registered with the Public Utility Commission of Texas (PUCT) as a self-generator; or</w:t>
        </w:r>
      </w:ins>
    </w:p>
    <w:p w14:paraId="2699F740" w14:textId="77777777" w:rsidR="00D011F0" w:rsidRPr="00CB6668" w:rsidRDefault="00D011F0" w:rsidP="00D011F0">
      <w:pPr>
        <w:spacing w:after="240"/>
        <w:ind w:left="1440" w:hanging="720"/>
        <w:rPr>
          <w:ins w:id="108" w:author="ERCOT 092024" w:date="2024-09-20T09:06:00Z"/>
          <w:szCs w:val="20"/>
        </w:rPr>
      </w:pPr>
      <w:ins w:id="109" w:author="ERCOT 092024" w:date="2024-09-20T09:06:00Z">
        <w:r>
          <w:rPr>
            <w:szCs w:val="20"/>
          </w:rPr>
          <w:t>(2)</w:t>
        </w:r>
        <w:r>
          <w:rPr>
            <w:szCs w:val="20"/>
          </w:rPr>
          <w:tab/>
        </w:r>
        <w:r w:rsidRPr="00CB6668">
          <w:rPr>
            <w:szCs w:val="20"/>
          </w:rPr>
          <w:t>Greater than one MW that chooses to register as a Resource with ERCOT to participate in the ERCOT markets.</w:t>
        </w:r>
      </w:ins>
    </w:p>
    <w:p w14:paraId="7BAF2A4A" w14:textId="77777777" w:rsidR="00D011F0" w:rsidRPr="00CB6668" w:rsidRDefault="00D011F0" w:rsidP="00D011F0">
      <w:pPr>
        <w:spacing w:before="240" w:after="120"/>
        <w:ind w:left="360" w:hanging="7"/>
        <w:rPr>
          <w:b/>
          <w:bCs/>
          <w:i/>
          <w:szCs w:val="20"/>
          <w:lang w:val="x-none" w:eastAsia="x-none"/>
        </w:rPr>
      </w:pPr>
      <w:r w:rsidRPr="00CB6668">
        <w:rPr>
          <w:b/>
          <w:bCs/>
          <w:i/>
          <w:szCs w:val="20"/>
          <w:lang w:val="x-none" w:eastAsia="x-none"/>
        </w:rPr>
        <w:t>Generation Resource</w:t>
      </w:r>
    </w:p>
    <w:p w14:paraId="09F64323" w14:textId="77777777" w:rsidR="00D011F0" w:rsidRPr="00CB6668" w:rsidRDefault="00D011F0" w:rsidP="00D011F0">
      <w:pPr>
        <w:spacing w:after="240"/>
        <w:ind w:left="360"/>
        <w:rPr>
          <w:iCs/>
          <w:szCs w:val="20"/>
        </w:rPr>
      </w:pPr>
      <w:r w:rsidRPr="00CB6668">
        <w:rPr>
          <w:iCs/>
          <w:szCs w:val="20"/>
        </w:rPr>
        <w:lastRenderedPageBreak/>
        <w:t xml:space="preserve">A generator capable of providing energy or Ancillary Service to the ERCOT System and is registered with ERCOT as a Generation Resource.  </w:t>
      </w:r>
    </w:p>
    <w:p w14:paraId="477A38B5"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Distribution Generation Resource (DGR)</w:t>
      </w:r>
    </w:p>
    <w:p w14:paraId="36DE4AED" w14:textId="77777777" w:rsidR="00D011F0" w:rsidRPr="00CB6668" w:rsidRDefault="00D011F0" w:rsidP="00D011F0">
      <w:pPr>
        <w:spacing w:after="240"/>
        <w:ind w:left="720"/>
        <w:rPr>
          <w:szCs w:val="20"/>
        </w:rPr>
      </w:pPr>
      <w:r w:rsidRPr="00CB6668">
        <w:rPr>
          <w:szCs w:val="20"/>
        </w:rPr>
        <w:t xml:space="preserve">A Generation Resource connected to the Distribution System that is either: </w:t>
      </w:r>
    </w:p>
    <w:p w14:paraId="08ED3167" w14:textId="77777777" w:rsidR="00D011F0" w:rsidRPr="00CB6668" w:rsidRDefault="00D011F0" w:rsidP="00D011F0">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0E8D04F4"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5303B186"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Transmission Generation Resource (TGR)</w:t>
      </w:r>
    </w:p>
    <w:p w14:paraId="4FBE33F3" w14:textId="77777777" w:rsidR="00D011F0" w:rsidRPr="00CB6668" w:rsidRDefault="00D011F0" w:rsidP="00D011F0">
      <w:pPr>
        <w:spacing w:after="240"/>
        <w:ind w:left="720"/>
        <w:rPr>
          <w:szCs w:val="20"/>
        </w:rPr>
      </w:pPr>
      <w:r w:rsidRPr="00CB6668">
        <w:rPr>
          <w:szCs w:val="20"/>
        </w:rPr>
        <w:t xml:space="preserve">A Generation Resource connected to the ERCOT transmission system that is either: </w:t>
      </w:r>
    </w:p>
    <w:p w14:paraId="4EDBDC0D" w14:textId="77777777" w:rsidR="00D011F0" w:rsidRPr="00CB6668" w:rsidRDefault="00D011F0" w:rsidP="00D011F0">
      <w:pPr>
        <w:spacing w:after="240"/>
        <w:ind w:left="1440" w:hanging="720"/>
        <w:rPr>
          <w:szCs w:val="20"/>
        </w:rPr>
      </w:pPr>
      <w:r w:rsidRPr="00CB6668">
        <w:rPr>
          <w:szCs w:val="20"/>
        </w:rPr>
        <w:t>(1)</w:t>
      </w:r>
      <w:r w:rsidRPr="00CB6668">
        <w:rPr>
          <w:szCs w:val="20"/>
        </w:rPr>
        <w:tab/>
        <w:t xml:space="preserve">Greater than ten MW and not registered with the Public Utility Commission of Texas (PUCT) as a self-generator; or </w:t>
      </w:r>
    </w:p>
    <w:p w14:paraId="6395B257"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00E7A8B9" w14:textId="77777777" w:rsidR="00D011F0" w:rsidRPr="00CB6668" w:rsidRDefault="00D011F0" w:rsidP="00D011F0">
      <w:pPr>
        <w:spacing w:before="240" w:after="120"/>
        <w:ind w:left="360" w:hanging="7"/>
        <w:rPr>
          <w:b/>
          <w:bCs/>
          <w:i/>
          <w:szCs w:val="20"/>
          <w:lang w:val="x-none" w:eastAsia="x-none"/>
        </w:rPr>
      </w:pPr>
      <w:r w:rsidRPr="00CB6668">
        <w:rPr>
          <w:b/>
          <w:bCs/>
          <w:i/>
          <w:szCs w:val="20"/>
          <w:lang w:val="x-none" w:eastAsia="x-none"/>
        </w:rPr>
        <w:t>Load Resource</w:t>
      </w:r>
    </w:p>
    <w:p w14:paraId="52407103" w14:textId="77777777" w:rsidR="00D011F0" w:rsidRPr="00CB6668" w:rsidRDefault="00D011F0" w:rsidP="00D011F0">
      <w:pPr>
        <w:spacing w:after="240"/>
        <w:ind w:left="360"/>
        <w:rPr>
          <w:iCs/>
          <w:szCs w:val="20"/>
        </w:rPr>
      </w:pPr>
      <w:r w:rsidRPr="00CB6668">
        <w:rPr>
          <w:iCs/>
          <w:szCs w:val="20"/>
        </w:rPr>
        <w:t>A Load capable of providing Ancillary Service to the ERCOT System and/or energy in the form of Demand response and registered with ERCOT as a Load Resource.</w:t>
      </w:r>
    </w:p>
    <w:p w14:paraId="0D3C5596"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Aggregate Load Resource (ALR)</w:t>
      </w:r>
    </w:p>
    <w:p w14:paraId="5EAC2419" w14:textId="77777777" w:rsidR="00D011F0" w:rsidRPr="00CB6668" w:rsidRDefault="00D011F0" w:rsidP="00D011F0">
      <w:pPr>
        <w:spacing w:after="240"/>
        <w:ind w:left="720"/>
        <w:rPr>
          <w:iCs/>
          <w:szCs w:val="20"/>
        </w:rPr>
      </w:pPr>
      <w:r w:rsidRPr="00CB6668">
        <w:rPr>
          <w:iCs/>
          <w:szCs w:val="20"/>
        </w:rPr>
        <w:t xml:space="preserve">A Controllable Load Resource that is an aggregation of individual metered sites, each of which has less than </w:t>
      </w:r>
      <w:r w:rsidRPr="00CB6668">
        <w:rPr>
          <w:szCs w:val="20"/>
        </w:rPr>
        <w:t>ten</w:t>
      </w:r>
      <w:r w:rsidRPr="00CB6668">
        <w:rPr>
          <w:iCs/>
          <w:szCs w:val="20"/>
        </w:rPr>
        <w:t xml:space="preserve"> MW of Demand response capability and all of which are located within a single Load Zone.</w:t>
      </w:r>
    </w:p>
    <w:p w14:paraId="0CF1AD4D"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Controllable Load Resource</w:t>
      </w:r>
    </w:p>
    <w:p w14:paraId="2E920AC3" w14:textId="77777777" w:rsidR="00D011F0" w:rsidRPr="00CB6668" w:rsidRDefault="00D011F0" w:rsidP="00D011F0">
      <w:pPr>
        <w:spacing w:after="240"/>
        <w:ind w:left="720"/>
        <w:rPr>
          <w:iCs/>
          <w:szCs w:val="20"/>
        </w:rPr>
      </w:pPr>
      <w:r w:rsidRPr="00CB6668">
        <w:rPr>
          <w:iCs/>
          <w:szCs w:val="20"/>
        </w:rPr>
        <w:t>A Load Resource capable of controllably reducing or increasing consumption under Dispatch control by ERCOT.</w:t>
      </w:r>
    </w:p>
    <w:p w14:paraId="33B39FA0" w14:textId="77777777" w:rsidR="00D011F0" w:rsidRPr="00CB6668" w:rsidRDefault="00D011F0" w:rsidP="00D011F0">
      <w:pPr>
        <w:spacing w:before="240" w:after="120"/>
        <w:ind w:left="360" w:hanging="7"/>
        <w:rPr>
          <w:b/>
          <w:bCs/>
          <w:i/>
          <w:szCs w:val="20"/>
          <w:lang w:eastAsia="x-none"/>
        </w:rPr>
      </w:pPr>
      <w:r w:rsidRPr="00CB6668">
        <w:rPr>
          <w:b/>
          <w:bCs/>
          <w:i/>
          <w:szCs w:val="20"/>
          <w:lang w:val="x-none" w:eastAsia="x-none"/>
        </w:rPr>
        <w:t xml:space="preserve">Settlement Only </w:t>
      </w:r>
      <w:r w:rsidRPr="00CB6668">
        <w:rPr>
          <w:b/>
          <w:bCs/>
          <w:i/>
          <w:szCs w:val="20"/>
          <w:lang w:eastAsia="x-none"/>
        </w:rPr>
        <w:t>Generator (SOG)</w:t>
      </w:r>
    </w:p>
    <w:p w14:paraId="0CFF8D3A" w14:textId="77777777" w:rsidR="00D011F0" w:rsidRPr="00CB6668" w:rsidRDefault="00D011F0" w:rsidP="00D011F0">
      <w:pPr>
        <w:spacing w:after="240"/>
        <w:ind w:left="360"/>
        <w:rPr>
          <w:iCs/>
          <w:szCs w:val="20"/>
        </w:rPr>
      </w:pPr>
      <w:r w:rsidRPr="00CB6668">
        <w:rPr>
          <w:iCs/>
          <w:szCs w:val="20"/>
        </w:rPr>
        <w:t xml:space="preserve">A generator that is settled for exported energy only, but may not participate in the Ancillary Services market, </w:t>
      </w:r>
      <w:r w:rsidRPr="00CB6668">
        <w:rPr>
          <w:sz w:val="23"/>
          <w:szCs w:val="23"/>
        </w:rPr>
        <w:t>Reliability Unit Commitment (</w:t>
      </w:r>
      <w:r w:rsidRPr="00CB6668">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327DAA06" w14:textId="77777777" w:rsidTr="0080522F">
        <w:trPr>
          <w:trHeight w:val="386"/>
        </w:trPr>
        <w:tc>
          <w:tcPr>
            <w:tcW w:w="9350" w:type="dxa"/>
            <w:shd w:val="pct12" w:color="auto" w:fill="auto"/>
          </w:tcPr>
          <w:p w14:paraId="42D9A437" w14:textId="77777777" w:rsidR="00D011F0" w:rsidRPr="00CB6668" w:rsidRDefault="00D011F0" w:rsidP="0080522F">
            <w:pPr>
              <w:spacing w:before="120" w:after="240"/>
              <w:rPr>
                <w:b/>
                <w:i/>
                <w:iCs/>
                <w:szCs w:val="20"/>
              </w:rPr>
            </w:pPr>
            <w:r w:rsidRPr="00CB6668">
              <w:rPr>
                <w:b/>
                <w:i/>
                <w:iCs/>
                <w:szCs w:val="20"/>
              </w:rPr>
              <w:t>[NPRR995:  Delete the above definition “Settlement Only Generator (SOG)” upon system implementation.]</w:t>
            </w:r>
          </w:p>
        </w:tc>
      </w:tr>
    </w:tbl>
    <w:p w14:paraId="19F06C11" w14:textId="77777777" w:rsidR="00D011F0" w:rsidRPr="00CB6668" w:rsidRDefault="00D011F0" w:rsidP="00D011F0">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lastRenderedPageBreak/>
        <w:t>Settlement Only Distribution Generator</w:t>
      </w:r>
      <w:r w:rsidRPr="00CB6668">
        <w:rPr>
          <w:b/>
          <w:bCs/>
          <w:i/>
          <w:snapToGrid w:val="0"/>
          <w:szCs w:val="20"/>
          <w:lang w:eastAsia="x-none"/>
        </w:rPr>
        <w:t xml:space="preserve"> (SODG)</w:t>
      </w:r>
    </w:p>
    <w:p w14:paraId="376E9162" w14:textId="77777777" w:rsidR="00D011F0" w:rsidRPr="00CB6668" w:rsidRDefault="00D011F0" w:rsidP="00D011F0">
      <w:pPr>
        <w:spacing w:after="240"/>
        <w:ind w:left="720"/>
        <w:rPr>
          <w:szCs w:val="20"/>
        </w:rPr>
      </w:pPr>
      <w:r w:rsidRPr="00CB6668">
        <w:rPr>
          <w:szCs w:val="20"/>
        </w:rPr>
        <w:t>A generator that is connected to the Distribution System with a rating of:</w:t>
      </w:r>
    </w:p>
    <w:p w14:paraId="27CC21D6" w14:textId="77777777" w:rsidR="00D011F0" w:rsidRPr="00CB6668" w:rsidRDefault="00D011F0" w:rsidP="00D011F0">
      <w:pPr>
        <w:spacing w:after="240"/>
        <w:ind w:left="1440" w:hanging="720"/>
        <w:rPr>
          <w:szCs w:val="20"/>
        </w:rPr>
      </w:pPr>
      <w:r w:rsidRPr="00CB6668">
        <w:rPr>
          <w:szCs w:val="20"/>
        </w:rPr>
        <w:t>(1)</w:t>
      </w:r>
      <w:r w:rsidRPr="00CB6668">
        <w:rPr>
          <w:szCs w:val="20"/>
        </w:rPr>
        <w:tab/>
        <w:t xml:space="preserve">One MW or less that chooses to register as an SODG; or </w:t>
      </w:r>
    </w:p>
    <w:p w14:paraId="5D3AE249"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and up to ten MW that </w:t>
      </w:r>
      <w:proofErr w:type="gramStart"/>
      <w:r w:rsidRPr="00CB6668">
        <w:rPr>
          <w:szCs w:val="20"/>
        </w:rPr>
        <w:t>is capable of providing</w:t>
      </w:r>
      <w:proofErr w:type="gramEnd"/>
      <w:r w:rsidRPr="00CB6668">
        <w:rPr>
          <w:szCs w:val="20"/>
        </w:rPr>
        <w:t xml:space="preserve"> a net export to the ERCOT System and does not register as a Distribution Generation Resource (DGR).</w:t>
      </w:r>
    </w:p>
    <w:p w14:paraId="3707F8AA" w14:textId="77777777" w:rsidR="00D011F0" w:rsidRPr="00CB6668" w:rsidRDefault="00D011F0" w:rsidP="00D011F0">
      <w:pPr>
        <w:spacing w:after="240"/>
        <w:ind w:left="720"/>
        <w:rPr>
          <w:szCs w:val="20"/>
        </w:rPr>
      </w:pPr>
      <w:r w:rsidRPr="00CB6668">
        <w:rPr>
          <w:szCs w:val="20"/>
        </w:rPr>
        <w:t xml:space="preserve">SODGs must be registered with ERCOT in accordance with Planning Guide Section </w:t>
      </w:r>
      <w:r w:rsidRPr="00CB6668">
        <w:rPr>
          <w:iCs/>
          <w:sz w:val="23"/>
          <w:szCs w:val="23"/>
        </w:rPr>
        <w:t>6.8.2</w:t>
      </w:r>
      <w:r w:rsidRPr="00CB6668">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47CCDD7A" w14:textId="77777777" w:rsidTr="0080522F">
        <w:trPr>
          <w:trHeight w:val="386"/>
        </w:trPr>
        <w:tc>
          <w:tcPr>
            <w:tcW w:w="9350" w:type="dxa"/>
            <w:shd w:val="pct12" w:color="auto" w:fill="auto"/>
          </w:tcPr>
          <w:p w14:paraId="47DB6C0C" w14:textId="77777777" w:rsidR="00D011F0" w:rsidRPr="00CB6668" w:rsidRDefault="00D011F0" w:rsidP="0080522F">
            <w:pPr>
              <w:spacing w:before="120" w:after="240"/>
              <w:rPr>
                <w:b/>
                <w:i/>
                <w:iCs/>
                <w:szCs w:val="20"/>
              </w:rPr>
            </w:pPr>
            <w:r w:rsidRPr="00CB6668">
              <w:rPr>
                <w:b/>
                <w:i/>
                <w:iCs/>
                <w:szCs w:val="20"/>
              </w:rPr>
              <w:t>[NPRR995:  Delete the above definition “Settlement Only Distribution Generator (SODG)” upon system implementation.]</w:t>
            </w:r>
          </w:p>
        </w:tc>
      </w:tr>
    </w:tbl>
    <w:p w14:paraId="19597859" w14:textId="77777777" w:rsidR="00D011F0" w:rsidRPr="00CB6668" w:rsidRDefault="00D011F0" w:rsidP="00D011F0">
      <w:pPr>
        <w:keepNext/>
        <w:widowControl w:val="0"/>
        <w:tabs>
          <w:tab w:val="left" w:pos="1260"/>
        </w:tabs>
        <w:spacing w:before="480" w:after="120"/>
        <w:ind w:left="720"/>
        <w:outlineLvl w:val="3"/>
        <w:rPr>
          <w:b/>
          <w:i/>
          <w:iCs/>
          <w:szCs w:val="20"/>
        </w:rPr>
      </w:pPr>
      <w:r w:rsidRPr="00CB6668">
        <w:rPr>
          <w:b/>
          <w:bCs/>
          <w:i/>
          <w:snapToGrid w:val="0"/>
          <w:szCs w:val="20"/>
          <w:lang w:val="x-none" w:eastAsia="x-none"/>
        </w:rPr>
        <w:t>Settlement Only Transmission Generator</w:t>
      </w:r>
      <w:r w:rsidRPr="00CB6668">
        <w:rPr>
          <w:b/>
          <w:bCs/>
          <w:i/>
          <w:snapToGrid w:val="0"/>
          <w:szCs w:val="20"/>
          <w:lang w:eastAsia="x-none"/>
        </w:rPr>
        <w:t xml:space="preserve"> (SOTG)</w:t>
      </w:r>
    </w:p>
    <w:p w14:paraId="186ABECF" w14:textId="77777777" w:rsidR="00D011F0" w:rsidRPr="00CB6668" w:rsidRDefault="00D011F0" w:rsidP="00D011F0">
      <w:pPr>
        <w:spacing w:after="240"/>
        <w:ind w:left="720"/>
        <w:rPr>
          <w:szCs w:val="20"/>
        </w:rPr>
      </w:pPr>
      <w:r w:rsidRPr="00CB6668">
        <w:rPr>
          <w:szCs w:val="20"/>
        </w:rPr>
        <w:t>A generator that is connected to the ERCOT transmission system with a rating of ten MW or less</w:t>
      </w:r>
      <w:r w:rsidRPr="00CB6668">
        <w:rPr>
          <w:iCs/>
          <w:szCs w:val="20"/>
        </w:rPr>
        <w:t xml:space="preserve"> </w:t>
      </w:r>
      <w:r w:rsidRPr="00CB6668">
        <w:rPr>
          <w:szCs w:val="20"/>
        </w:rPr>
        <w:t xml:space="preserve">and is registered with the Public Utility Commission of Texas (PUCT) as a power generation company.  SOTGs must be registered with ERCOT in accordance with Planning Guide Section </w:t>
      </w:r>
      <w:r w:rsidRPr="00CB6668">
        <w:rPr>
          <w:iCs/>
          <w:sz w:val="23"/>
          <w:szCs w:val="23"/>
        </w:rPr>
        <w:t>6.8.2</w:t>
      </w:r>
      <w:r w:rsidRPr="00CB6668">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33E67F17" w14:textId="77777777" w:rsidTr="0080522F">
        <w:trPr>
          <w:trHeight w:val="386"/>
        </w:trPr>
        <w:tc>
          <w:tcPr>
            <w:tcW w:w="9350" w:type="dxa"/>
            <w:shd w:val="pct12" w:color="auto" w:fill="auto"/>
          </w:tcPr>
          <w:p w14:paraId="5226C1D2" w14:textId="77777777" w:rsidR="00D011F0" w:rsidRPr="00CB6668" w:rsidRDefault="00D011F0" w:rsidP="0080522F">
            <w:pPr>
              <w:spacing w:before="120" w:after="240"/>
              <w:rPr>
                <w:b/>
                <w:i/>
                <w:iCs/>
                <w:szCs w:val="20"/>
              </w:rPr>
            </w:pPr>
            <w:r w:rsidRPr="00CB6668">
              <w:rPr>
                <w:b/>
                <w:i/>
                <w:iCs/>
                <w:szCs w:val="20"/>
              </w:rPr>
              <w:t>[NPRR995:  Delete the above definition “Settlement Only Transmission Generator (SOTG)” upon system implementation.]</w:t>
            </w:r>
          </w:p>
        </w:tc>
      </w:tr>
    </w:tbl>
    <w:p w14:paraId="2CA65B1D" w14:textId="77777777" w:rsidR="00D011F0" w:rsidRPr="00CB6668" w:rsidRDefault="00D011F0" w:rsidP="00D011F0">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t>Settlement Only Transmission Self</w:t>
      </w:r>
      <w:r w:rsidRPr="00CB6668">
        <w:rPr>
          <w:b/>
          <w:bCs/>
          <w:i/>
          <w:snapToGrid w:val="0"/>
          <w:szCs w:val="20"/>
          <w:lang w:eastAsia="x-none"/>
        </w:rPr>
        <w:t>-</w:t>
      </w:r>
      <w:r w:rsidRPr="00CB6668">
        <w:rPr>
          <w:b/>
          <w:bCs/>
          <w:i/>
          <w:snapToGrid w:val="0"/>
          <w:szCs w:val="20"/>
          <w:lang w:val="x-none" w:eastAsia="x-none"/>
        </w:rPr>
        <w:t>Generator</w:t>
      </w:r>
      <w:r w:rsidRPr="00CB6668">
        <w:rPr>
          <w:b/>
          <w:bCs/>
          <w:i/>
          <w:snapToGrid w:val="0"/>
          <w:szCs w:val="20"/>
          <w:lang w:eastAsia="x-none"/>
        </w:rPr>
        <w:t xml:space="preserve"> (SOTSG)</w:t>
      </w:r>
    </w:p>
    <w:p w14:paraId="05024580" w14:textId="77777777" w:rsidR="00D011F0" w:rsidRPr="00CB6668" w:rsidRDefault="00D011F0" w:rsidP="00D011F0">
      <w:pPr>
        <w:spacing w:after="240"/>
        <w:ind w:left="720"/>
        <w:rPr>
          <w:szCs w:val="20"/>
        </w:rPr>
      </w:pPr>
      <w:r w:rsidRPr="00CB6668">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CB6668">
        <w:rPr>
          <w:iCs/>
          <w:sz w:val="23"/>
          <w:szCs w:val="23"/>
        </w:rPr>
        <w:t>6.8.2</w:t>
      </w:r>
      <w:r w:rsidRPr="00CB6668">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469E813C" w14:textId="77777777" w:rsidTr="0080522F">
        <w:trPr>
          <w:trHeight w:val="386"/>
        </w:trPr>
        <w:tc>
          <w:tcPr>
            <w:tcW w:w="9350" w:type="dxa"/>
            <w:shd w:val="pct12" w:color="auto" w:fill="auto"/>
          </w:tcPr>
          <w:p w14:paraId="4330EA6F" w14:textId="77777777" w:rsidR="00D011F0" w:rsidRPr="00CB6668" w:rsidRDefault="00D011F0" w:rsidP="0080522F">
            <w:pPr>
              <w:spacing w:before="120" w:after="240"/>
              <w:rPr>
                <w:b/>
                <w:i/>
                <w:iCs/>
                <w:szCs w:val="20"/>
              </w:rPr>
            </w:pPr>
            <w:r w:rsidRPr="00CB6668">
              <w:rPr>
                <w:b/>
                <w:i/>
                <w:iCs/>
                <w:szCs w:val="20"/>
              </w:rPr>
              <w:t>[NPRR995:  Delete the above definition “Settlement Only Transmission Self-Generator (SOTSG)” upon system implementation.]</w:t>
            </w:r>
          </w:p>
        </w:tc>
      </w:tr>
    </w:tbl>
    <w:p w14:paraId="49D0BDA1" w14:textId="77777777" w:rsidR="00D011F0" w:rsidRPr="009B478C" w:rsidRDefault="00D011F0" w:rsidP="00D011F0">
      <w:pPr>
        <w:keepNext/>
        <w:tabs>
          <w:tab w:val="left" w:pos="900"/>
        </w:tabs>
        <w:spacing w:before="480" w:after="240"/>
        <w:ind w:left="900" w:hanging="900"/>
        <w:outlineLvl w:val="1"/>
        <w:rPr>
          <w:b/>
          <w:szCs w:val="20"/>
        </w:rPr>
      </w:pPr>
      <w:r w:rsidRPr="009B478C">
        <w:rPr>
          <w:b/>
          <w:szCs w:val="20"/>
        </w:rPr>
        <w:lastRenderedPageBreak/>
        <w:t>Resource Attribute</w:t>
      </w:r>
    </w:p>
    <w:p w14:paraId="6807935E" w14:textId="77777777" w:rsidR="00D011F0" w:rsidRPr="009B478C" w:rsidRDefault="00D011F0" w:rsidP="00D011F0">
      <w:pPr>
        <w:spacing w:after="240"/>
        <w:rPr>
          <w:iCs/>
          <w:szCs w:val="20"/>
        </w:rPr>
      </w:pPr>
      <w:r w:rsidRPr="009B478C">
        <w:rPr>
          <w:iCs/>
          <w:szCs w:val="20"/>
        </w:rPr>
        <w:t>Specific qualities associated with various Resources (i.e., specific aspects of a Resource or the services the Resource is qualified to provide).</w:t>
      </w:r>
    </w:p>
    <w:p w14:paraId="05AD5ABD" w14:textId="77777777" w:rsidR="00D011F0" w:rsidRPr="009B478C" w:rsidRDefault="00D011F0" w:rsidP="00D011F0">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Aggregate Generation Resource (AGR)</w:t>
      </w:r>
    </w:p>
    <w:p w14:paraId="667EB31D" w14:textId="77777777" w:rsidR="00D011F0" w:rsidRPr="009B478C" w:rsidRDefault="00D011F0" w:rsidP="00D011F0">
      <w:pPr>
        <w:spacing w:after="240"/>
        <w:ind w:left="360"/>
        <w:rPr>
          <w:iCs/>
          <w:szCs w:val="20"/>
        </w:rPr>
      </w:pPr>
      <w:r w:rsidRPr="009B478C">
        <w:rPr>
          <w:iCs/>
          <w:szCs w:val="20"/>
        </w:rPr>
        <w:t xml:space="preserve">A Generation Resource that is an aggregation of generators, </w:t>
      </w:r>
      <w:proofErr w:type="gramStart"/>
      <w:r w:rsidRPr="009B478C">
        <w:rPr>
          <w:iCs/>
          <w:szCs w:val="20"/>
        </w:rPr>
        <w:t>with the exception of</w:t>
      </w:r>
      <w:proofErr w:type="gramEnd"/>
      <w:r w:rsidRPr="009B478C">
        <w:rPr>
          <w:iCs/>
          <w:szCs w:val="20"/>
        </w:rPr>
        <w:t xml:space="preserve"> Intermittent Renewable Resources (IRRs) pursuant to paragraph (13) of Section 3.10.7.2, Modeling of Resources and Transmission Loads, each of which is less than 20 MW in output, which share identical operational characteristics and are located behind the same Main Power Transformer (MPT).</w:t>
      </w:r>
    </w:p>
    <w:p w14:paraId="25AA510E" w14:textId="77777777" w:rsidR="00D011F0" w:rsidRPr="009B478C" w:rsidRDefault="00D011F0" w:rsidP="00D011F0">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Black Start Resource</w:t>
      </w:r>
    </w:p>
    <w:p w14:paraId="11F440AF" w14:textId="77777777" w:rsidR="00D011F0" w:rsidRPr="009B478C" w:rsidRDefault="00D011F0" w:rsidP="00D011F0">
      <w:pPr>
        <w:spacing w:after="240"/>
        <w:ind w:firstLine="360"/>
        <w:rPr>
          <w:iCs/>
          <w:szCs w:val="20"/>
        </w:rPr>
      </w:pPr>
      <w:r w:rsidRPr="009B478C">
        <w:rPr>
          <w:iCs/>
          <w:szCs w:val="20"/>
        </w:rPr>
        <w:t>A Generation Resource under contract with ERCOT to provide Black Start Service (BSS).</w:t>
      </w:r>
    </w:p>
    <w:p w14:paraId="62622EB2"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Combined Cycle Train</w:t>
      </w:r>
    </w:p>
    <w:p w14:paraId="6BA65A8C" w14:textId="77777777" w:rsidR="00D011F0" w:rsidRPr="009B478C" w:rsidRDefault="00D011F0" w:rsidP="00D011F0">
      <w:pPr>
        <w:keepNext/>
        <w:widowControl w:val="0"/>
        <w:tabs>
          <w:tab w:val="left" w:pos="1260"/>
        </w:tabs>
        <w:spacing w:after="240"/>
        <w:ind w:left="360"/>
        <w:outlineLvl w:val="3"/>
        <w:rPr>
          <w:szCs w:val="20"/>
        </w:rPr>
      </w:pPr>
      <w:r w:rsidRPr="009B478C">
        <w:rPr>
          <w:szCs w:val="20"/>
        </w:rPr>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9B478C">
        <w:rPr>
          <w:szCs w:val="20"/>
        </w:rPr>
        <w:t>for the production of</w:t>
      </w:r>
      <w:proofErr w:type="gramEnd"/>
      <w:r w:rsidRPr="009B478C">
        <w:rPr>
          <w:szCs w:val="20"/>
        </w:rPr>
        <w:t xml:space="preserve"> electric power.  In the ERCOT market, Combined Cycle Trains are each registered as a plant that can operate as a Generation Resource in one or more Combined Cycle Generation Resource configurations.</w:t>
      </w:r>
    </w:p>
    <w:p w14:paraId="67EC9EAC"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Decommissioned Generation Resource</w:t>
      </w:r>
    </w:p>
    <w:p w14:paraId="7B902963" w14:textId="77777777" w:rsidR="00D011F0" w:rsidRPr="009B478C" w:rsidRDefault="00D011F0" w:rsidP="00D011F0">
      <w:pPr>
        <w:spacing w:after="240"/>
        <w:ind w:left="360"/>
        <w:rPr>
          <w:iCs/>
          <w:szCs w:val="20"/>
        </w:rPr>
      </w:pPr>
      <w:r w:rsidRPr="009B478C">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6490B34C" w14:textId="77777777" w:rsidR="00D011F0" w:rsidRPr="009B478C" w:rsidRDefault="00D011F0" w:rsidP="00D011F0">
      <w:pPr>
        <w:spacing w:before="240" w:after="120"/>
        <w:ind w:left="360"/>
        <w:rPr>
          <w:iCs/>
          <w:szCs w:val="20"/>
        </w:rPr>
      </w:pPr>
      <w:r w:rsidRPr="009B478C">
        <w:rPr>
          <w:b/>
          <w:bCs/>
          <w:i/>
          <w:snapToGrid w:val="0"/>
          <w:szCs w:val="20"/>
          <w:lang w:val="x-none" w:eastAsia="x-none"/>
        </w:rPr>
        <w:t>Dynamically Scheduled Resource (DSR)</w:t>
      </w:r>
    </w:p>
    <w:p w14:paraId="1E3B6006" w14:textId="77777777" w:rsidR="00D011F0" w:rsidRPr="009B478C" w:rsidRDefault="00D011F0" w:rsidP="00D011F0">
      <w:pPr>
        <w:spacing w:after="240"/>
        <w:ind w:left="360"/>
        <w:rPr>
          <w:bCs/>
          <w:iCs/>
          <w:snapToGrid w:val="0"/>
          <w:szCs w:val="20"/>
          <w:lang w:eastAsia="x-none"/>
        </w:rPr>
      </w:pPr>
      <w:r w:rsidRPr="009B478C">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9B478C" w14:paraId="29EB69EF" w14:textId="77777777" w:rsidTr="0080522F">
        <w:trPr>
          <w:trHeight w:val="476"/>
        </w:trPr>
        <w:tc>
          <w:tcPr>
            <w:tcW w:w="9350" w:type="dxa"/>
            <w:shd w:val="clear" w:color="auto" w:fill="E0E0E0"/>
          </w:tcPr>
          <w:p w14:paraId="66DF91DB" w14:textId="77777777" w:rsidR="00D011F0" w:rsidRPr="009B478C" w:rsidRDefault="00D011F0" w:rsidP="0080522F">
            <w:pPr>
              <w:spacing w:before="120" w:after="240"/>
              <w:rPr>
                <w:b/>
                <w:i/>
                <w:iCs/>
              </w:rPr>
            </w:pPr>
            <w:r w:rsidRPr="009B478C">
              <w:rPr>
                <w:b/>
                <w:i/>
                <w:iCs/>
              </w:rPr>
              <w:t>[NPRR1000:  Delete the definition “Dynamically Scheduled Resource (DSR)” above upon system implementation.]</w:t>
            </w:r>
          </w:p>
        </w:tc>
      </w:tr>
    </w:tbl>
    <w:p w14:paraId="474BB477" w14:textId="77777777" w:rsidR="00D011F0" w:rsidRPr="009B478C" w:rsidRDefault="00D011F0" w:rsidP="00D011F0">
      <w:pPr>
        <w:spacing w:before="480" w:after="120"/>
        <w:ind w:left="360"/>
        <w:rPr>
          <w:b/>
          <w:bCs/>
          <w:i/>
          <w:iCs/>
          <w:snapToGrid w:val="0"/>
          <w:szCs w:val="20"/>
          <w:lang w:val="x-none" w:eastAsia="x-none"/>
        </w:rPr>
      </w:pPr>
      <w:r w:rsidRPr="009B478C">
        <w:rPr>
          <w:b/>
          <w:bCs/>
          <w:i/>
          <w:iCs/>
          <w:snapToGrid w:val="0"/>
          <w:szCs w:val="20"/>
          <w:lang w:val="x-none" w:eastAsia="x-none"/>
        </w:rPr>
        <w:t>Intermittent Renewable Resource (IRR)</w:t>
      </w:r>
    </w:p>
    <w:p w14:paraId="3E570D60" w14:textId="77777777" w:rsidR="00D011F0" w:rsidRPr="009B478C" w:rsidRDefault="00D011F0" w:rsidP="00D011F0">
      <w:pPr>
        <w:spacing w:after="240"/>
        <w:ind w:left="360"/>
        <w:rPr>
          <w:bCs/>
          <w:iCs/>
          <w:snapToGrid w:val="0"/>
          <w:szCs w:val="20"/>
          <w:lang w:eastAsia="x-none"/>
        </w:rPr>
      </w:pPr>
      <w:r w:rsidRPr="009B478C">
        <w:rPr>
          <w:bCs/>
          <w:iCs/>
          <w:snapToGrid w:val="0"/>
          <w:szCs w:val="20"/>
          <w:lang w:eastAsia="x-none"/>
        </w:rPr>
        <w:t>A Generation Resource that can only produce energy from variable, uncontrollable Resources, such as wind, solar, or run-of-the-river hydroelectricity.</w:t>
      </w:r>
    </w:p>
    <w:p w14:paraId="2CA8F50B"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lastRenderedPageBreak/>
        <w:t>Intermittent Renewable Resource (IRR) Group</w:t>
      </w:r>
    </w:p>
    <w:p w14:paraId="68CD6050" w14:textId="77777777" w:rsidR="00D011F0" w:rsidRPr="009B478C" w:rsidRDefault="00D011F0" w:rsidP="00D011F0">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9B478C" w14:paraId="38037944" w14:textId="77777777" w:rsidTr="0080522F">
        <w:trPr>
          <w:trHeight w:val="476"/>
        </w:trPr>
        <w:tc>
          <w:tcPr>
            <w:tcW w:w="9350" w:type="dxa"/>
            <w:shd w:val="clear" w:color="auto" w:fill="E0E0E0"/>
          </w:tcPr>
          <w:p w14:paraId="29F4DB8B" w14:textId="77777777" w:rsidR="00D011F0" w:rsidRPr="009B478C" w:rsidRDefault="00D011F0" w:rsidP="0080522F">
            <w:pPr>
              <w:spacing w:before="120" w:after="240"/>
              <w:rPr>
                <w:b/>
                <w:i/>
                <w:iCs/>
              </w:rPr>
            </w:pPr>
            <w:r w:rsidRPr="009B478C">
              <w:rPr>
                <w:b/>
                <w:i/>
                <w:iCs/>
              </w:rPr>
              <w:t>[NPRR1013:  Replace the definition “Intermittent Renewable Resource (IRR) Group” above with the following upon system implementation of the Real-Time Co-Optimization (RTC) project:]</w:t>
            </w:r>
          </w:p>
          <w:p w14:paraId="31972E5A" w14:textId="77777777" w:rsidR="00D011F0" w:rsidRPr="009B478C" w:rsidRDefault="00D011F0" w:rsidP="0080522F">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0FD9F7C8" w14:textId="77777777" w:rsidR="00D011F0" w:rsidRPr="009B478C" w:rsidRDefault="00D011F0" w:rsidP="0080522F">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Set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784FF5B9" w14:textId="77777777" w:rsidR="00D011F0" w:rsidRPr="009B478C" w:rsidRDefault="00D011F0" w:rsidP="00D011F0">
      <w:pPr>
        <w:keepNext/>
        <w:spacing w:before="480" w:after="120"/>
        <w:ind w:left="360"/>
        <w:outlineLvl w:val="2"/>
        <w:rPr>
          <w:b/>
          <w:bCs/>
          <w:i/>
          <w:szCs w:val="20"/>
        </w:rPr>
      </w:pPr>
      <w:r w:rsidRPr="009B478C">
        <w:rPr>
          <w:b/>
          <w:bCs/>
          <w:i/>
          <w:szCs w:val="20"/>
        </w:rPr>
        <w:t>Inverter-Based Resource (IBR)</w:t>
      </w:r>
    </w:p>
    <w:p w14:paraId="2E92BA1C" w14:textId="77777777" w:rsidR="00D011F0" w:rsidRPr="009B478C" w:rsidRDefault="00D011F0" w:rsidP="00D011F0">
      <w:pPr>
        <w:spacing w:after="240"/>
        <w:ind w:left="360"/>
        <w:rPr>
          <w:iCs/>
          <w:szCs w:val="20"/>
        </w:rPr>
      </w:pPr>
      <w:r w:rsidRPr="009B478C">
        <w:rPr>
          <w:bCs/>
          <w:iCs/>
          <w:snapToGrid w:val="0"/>
          <w:szCs w:val="20"/>
          <w:lang w:eastAsia="x-none"/>
        </w:rPr>
        <w:t>A Resource that is connected to the ERCOT System either completely or partially through a power electronic converter interface.</w:t>
      </w:r>
    </w:p>
    <w:p w14:paraId="4DFAA068"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 xml:space="preserve">Mothballed Generation Resource </w:t>
      </w:r>
    </w:p>
    <w:p w14:paraId="22E8A6A0" w14:textId="77777777" w:rsidR="00D011F0" w:rsidRPr="009B478C" w:rsidRDefault="00D011F0" w:rsidP="00D011F0">
      <w:pPr>
        <w:spacing w:after="240"/>
        <w:ind w:left="360"/>
        <w:rPr>
          <w:iCs/>
          <w:szCs w:val="20"/>
        </w:rPr>
      </w:pPr>
      <w:r w:rsidRPr="009B478C">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24D10BB" w14:textId="77777777" w:rsidR="00D011F0" w:rsidRPr="009B478C" w:rsidRDefault="00D011F0" w:rsidP="00D011F0">
      <w:pPr>
        <w:keepNext/>
        <w:widowControl w:val="0"/>
        <w:tabs>
          <w:tab w:val="left" w:pos="1260"/>
        </w:tabs>
        <w:spacing w:before="240" w:after="120"/>
        <w:ind w:left="360"/>
        <w:outlineLvl w:val="3"/>
        <w:rPr>
          <w:ins w:id="110" w:author="ERCOT" w:date="2024-06-20T12:55:00Z"/>
          <w:b/>
          <w:bCs/>
          <w:i/>
          <w:snapToGrid w:val="0"/>
          <w:szCs w:val="20"/>
          <w:lang w:val="x-none" w:eastAsia="x-none"/>
        </w:rPr>
      </w:pPr>
      <w:ins w:id="111" w:author="ERCOT" w:date="2024-06-20T12:55:00Z">
        <w:r w:rsidRPr="009B478C">
          <w:rPr>
            <w:b/>
            <w:bCs/>
            <w:i/>
            <w:snapToGrid w:val="0"/>
            <w:szCs w:val="20"/>
            <w:lang w:val="x-none" w:eastAsia="x-none"/>
          </w:rPr>
          <w:t xml:space="preserve">Mothballed </w:t>
        </w:r>
        <w:r>
          <w:rPr>
            <w:b/>
            <w:bCs/>
            <w:i/>
            <w:snapToGrid w:val="0"/>
            <w:szCs w:val="20"/>
            <w:lang w:eastAsia="x-none"/>
          </w:rPr>
          <w:t>Energy Storage</w:t>
        </w:r>
        <w:r w:rsidRPr="009B478C">
          <w:rPr>
            <w:b/>
            <w:bCs/>
            <w:i/>
            <w:snapToGrid w:val="0"/>
            <w:szCs w:val="20"/>
            <w:lang w:val="x-none" w:eastAsia="x-none"/>
          </w:rPr>
          <w:t xml:space="preserve"> Resource </w:t>
        </w:r>
      </w:ins>
    </w:p>
    <w:p w14:paraId="7187B025" w14:textId="77777777" w:rsidR="00D011F0" w:rsidRPr="009B478C" w:rsidRDefault="00D011F0" w:rsidP="00D011F0">
      <w:pPr>
        <w:spacing w:after="240"/>
        <w:ind w:left="360"/>
        <w:rPr>
          <w:ins w:id="112" w:author="ERCOT" w:date="2024-06-20T12:55:00Z"/>
          <w:iCs/>
          <w:szCs w:val="20"/>
        </w:rPr>
      </w:pPr>
      <w:ins w:id="113" w:author="ERCOT" w:date="2024-06-20T12:55:00Z">
        <w:r w:rsidRPr="009B478C">
          <w:rPr>
            <w:iCs/>
            <w:szCs w:val="20"/>
          </w:rPr>
          <w:t>A</w:t>
        </w:r>
        <w:r>
          <w:rPr>
            <w:iCs/>
            <w:szCs w:val="20"/>
          </w:rPr>
          <w:t>n Energy Storage Resource (ESR)</w:t>
        </w:r>
        <w:r w:rsidRPr="009B478C">
          <w:rPr>
            <w:iCs/>
            <w:szCs w:val="20"/>
          </w:rPr>
          <w:t xml:space="preserve"> for which a Resource Entity has submitted a Notification of Suspension of Operations, for which ERCOT has declined to execute a Reliability Must-Run (RMR) Agreement, and which has not been decommissioned and retired. </w:t>
        </w:r>
      </w:ins>
    </w:p>
    <w:p w14:paraId="7D7D6FF4"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Quick Start Generation Resource (QSGR)</w:t>
      </w:r>
    </w:p>
    <w:p w14:paraId="503CCEDD" w14:textId="77777777" w:rsidR="00D011F0" w:rsidRPr="009B478C" w:rsidRDefault="00D011F0" w:rsidP="00D011F0">
      <w:pPr>
        <w:spacing w:after="240"/>
        <w:ind w:left="360"/>
        <w:rPr>
          <w:iCs/>
          <w:szCs w:val="20"/>
        </w:rPr>
      </w:pPr>
      <w:r w:rsidRPr="009B478C">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47D8CB6D"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lastRenderedPageBreak/>
        <w:t>Split Generation Resource</w:t>
      </w:r>
    </w:p>
    <w:p w14:paraId="6300F7F3" w14:textId="77777777" w:rsidR="00D011F0" w:rsidRPr="009B478C" w:rsidRDefault="00D011F0" w:rsidP="00D011F0">
      <w:pPr>
        <w:keepNext/>
        <w:widowControl w:val="0"/>
        <w:tabs>
          <w:tab w:val="left" w:pos="1260"/>
        </w:tabs>
        <w:spacing w:after="240"/>
        <w:ind w:left="360"/>
        <w:outlineLvl w:val="3"/>
        <w:rPr>
          <w:szCs w:val="20"/>
        </w:rPr>
      </w:pPr>
      <w:r w:rsidRPr="009B478C">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37351FF0" w14:textId="77777777" w:rsidR="00D011F0" w:rsidRPr="009B478C" w:rsidRDefault="00D011F0" w:rsidP="00D011F0">
      <w:pPr>
        <w:keepNext/>
        <w:widowControl w:val="0"/>
        <w:tabs>
          <w:tab w:val="left" w:pos="1260"/>
        </w:tabs>
        <w:spacing w:before="240" w:after="120"/>
        <w:ind w:left="360"/>
        <w:outlineLvl w:val="3"/>
        <w:rPr>
          <w:b/>
          <w:bCs/>
          <w:i/>
          <w:snapToGrid w:val="0"/>
          <w:szCs w:val="20"/>
          <w:lang w:eastAsia="x-none"/>
        </w:rPr>
      </w:pPr>
      <w:r w:rsidRPr="009B478C">
        <w:rPr>
          <w:b/>
          <w:bCs/>
          <w:i/>
          <w:snapToGrid w:val="0"/>
          <w:szCs w:val="20"/>
          <w:lang w:val="x-none" w:eastAsia="x-none"/>
        </w:rPr>
        <w:t>Switchable Generation Resource</w:t>
      </w:r>
      <w:r w:rsidRPr="009B478C">
        <w:rPr>
          <w:b/>
          <w:bCs/>
          <w:i/>
          <w:snapToGrid w:val="0"/>
          <w:szCs w:val="20"/>
          <w:lang w:eastAsia="x-none"/>
        </w:rPr>
        <w:t xml:space="preserve"> (SWGR)</w:t>
      </w:r>
    </w:p>
    <w:p w14:paraId="0C16FAEE" w14:textId="77777777" w:rsidR="00D011F0" w:rsidRPr="009B478C" w:rsidRDefault="00D011F0" w:rsidP="00D011F0">
      <w:pPr>
        <w:spacing w:after="240"/>
        <w:ind w:left="360"/>
        <w:rPr>
          <w:iCs/>
          <w:szCs w:val="20"/>
        </w:rPr>
      </w:pPr>
      <w:r w:rsidRPr="009B478C">
        <w:rPr>
          <w:iCs/>
          <w:szCs w:val="20"/>
        </w:rPr>
        <w:t>A Generation Resource that can be connected to either the ERCOT Transmission Grid or a non-ERCOT Control Area.</w:t>
      </w:r>
    </w:p>
    <w:p w14:paraId="68A52D89" w14:textId="77777777" w:rsidR="00D011F0" w:rsidRPr="004222A1" w:rsidRDefault="00D011F0" w:rsidP="00D011F0">
      <w:pPr>
        <w:pStyle w:val="H2"/>
        <w:rPr>
          <w:b w:val="0"/>
        </w:rPr>
      </w:pPr>
      <w:r>
        <w:t>Seasonal Operation Period</w:t>
      </w:r>
    </w:p>
    <w:p w14:paraId="23D0E000" w14:textId="77777777" w:rsidR="00D011F0" w:rsidRDefault="00D011F0" w:rsidP="00D011F0">
      <w:pPr>
        <w:pStyle w:val="BodyText"/>
        <w:rPr>
          <w:iCs/>
        </w:rPr>
      </w:pPr>
      <w:r>
        <w:t xml:space="preserve">The period in which a Generation Resource </w:t>
      </w:r>
      <w:ins w:id="114" w:author="ERCOT" w:date="2024-06-20T13:20:00Z">
        <w:r>
          <w:t xml:space="preserve">or Energy Storage Resource (ESR) </w:t>
        </w:r>
      </w:ins>
      <w:r>
        <w:t>has identified it is available for operation.</w:t>
      </w:r>
    </w:p>
    <w:p w14:paraId="1F2E23D0" w14:textId="77777777" w:rsidR="00D011F0" w:rsidRPr="00993160" w:rsidRDefault="00D011F0" w:rsidP="00D011F0">
      <w:pPr>
        <w:spacing w:before="240" w:after="240"/>
        <w:rPr>
          <w:b/>
        </w:rPr>
      </w:pPr>
      <w:proofErr w:type="spellStart"/>
      <w:r w:rsidRPr="00993160">
        <w:rPr>
          <w:b/>
        </w:rPr>
        <w:t>Subsynchronous</w:t>
      </w:r>
      <w:proofErr w:type="spellEnd"/>
      <w:r w:rsidRPr="00993160">
        <w:rPr>
          <w:b/>
        </w:rPr>
        <w:t xml:space="preserve"> Oscillation (SSO)</w:t>
      </w:r>
    </w:p>
    <w:p w14:paraId="4820A4CD" w14:textId="77777777" w:rsidR="00D011F0" w:rsidRPr="00993160" w:rsidRDefault="00D011F0" w:rsidP="00D011F0">
      <w:pPr>
        <w:spacing w:after="240"/>
      </w:pPr>
      <w:r w:rsidRPr="00993160">
        <w:t>Coincident oscillation occurring between two or more Transmission Elements</w:t>
      </w:r>
      <w:ins w:id="115" w:author="ERCOT" w:date="2024-06-20T13:20:00Z">
        <w:r>
          <w:t>,</w:t>
        </w:r>
      </w:ins>
      <w:del w:id="116" w:author="ERCOT" w:date="2024-06-20T13:21:00Z">
        <w:r w:rsidRPr="00993160" w:rsidDel="00CA624C">
          <w:delText xml:space="preserve"> or</w:delText>
        </w:r>
      </w:del>
      <w:r w:rsidRPr="00993160">
        <w:t xml:space="preserve"> Generation Resources</w:t>
      </w:r>
      <w:ins w:id="117" w:author="ERCOT" w:date="2024-06-20T13:21:00Z">
        <w:r>
          <w:t>,</w:t>
        </w:r>
        <w:r w:rsidRPr="00CA624C">
          <w:t xml:space="preserve"> </w:t>
        </w:r>
        <w:r>
          <w:t>or Energy Storage Resources (ESRs)</w:t>
        </w:r>
      </w:ins>
      <w:r w:rsidRPr="00993160">
        <w:t xml:space="preserve"> at a natural harmonic frequency lower than the normal operating frequency of the ERCOT System (60 Hz).</w:t>
      </w:r>
    </w:p>
    <w:p w14:paraId="275F15D4" w14:textId="77777777" w:rsidR="00D011F0" w:rsidRPr="00993160" w:rsidRDefault="00D011F0" w:rsidP="00D011F0">
      <w:pPr>
        <w:keepNext/>
        <w:spacing w:before="240" w:after="120"/>
        <w:ind w:left="360"/>
        <w:outlineLvl w:val="2"/>
        <w:rPr>
          <w:b/>
          <w:bCs/>
          <w:i/>
          <w:lang w:val="x-none" w:eastAsia="x-none"/>
        </w:rPr>
      </w:pPr>
      <w:proofErr w:type="spellStart"/>
      <w:r w:rsidRPr="00993160">
        <w:rPr>
          <w:b/>
          <w:bCs/>
          <w:i/>
          <w:szCs w:val="20"/>
          <w:lang w:val="x-none" w:eastAsia="x-none"/>
        </w:rPr>
        <w:t>Subsynchronous</w:t>
      </w:r>
      <w:proofErr w:type="spellEnd"/>
      <w:r w:rsidRPr="00993160">
        <w:rPr>
          <w:b/>
          <w:bCs/>
          <w:i/>
          <w:lang w:val="x-none" w:eastAsia="x-none"/>
        </w:rPr>
        <w:t xml:space="preserve"> Resonance (SSR)</w:t>
      </w:r>
    </w:p>
    <w:p w14:paraId="05D53931" w14:textId="77777777" w:rsidR="00D011F0" w:rsidRPr="00993160" w:rsidRDefault="00D011F0" w:rsidP="00D011F0">
      <w:pPr>
        <w:spacing w:after="240"/>
        <w:ind w:left="360"/>
      </w:pPr>
      <w:r w:rsidRPr="00993160">
        <w:t xml:space="preserve">Coincident oscillation occurring between Generation Resources </w:t>
      </w:r>
      <w:ins w:id="118" w:author="ERCOT" w:date="2024-06-20T13:21:00Z">
        <w:r>
          <w:t xml:space="preserve">or Energy Storage Resources (ESRs) </w:t>
        </w:r>
      </w:ins>
      <w:r w:rsidRPr="00993160">
        <w:t>and a series capacitor compensated transmission system at a natural harmonic frequency lower than the normal operating frequency of the ERCOT System (60 Hz), including the following types of interactions:</w:t>
      </w:r>
    </w:p>
    <w:p w14:paraId="5FFFB1BD"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Torsional Interaction</w:t>
      </w:r>
    </w:p>
    <w:p w14:paraId="6F528E8D" w14:textId="77777777" w:rsidR="00D011F0" w:rsidRPr="00993160" w:rsidRDefault="00D011F0" w:rsidP="00D011F0">
      <w:pPr>
        <w:spacing w:after="240"/>
        <w:ind w:left="720"/>
      </w:pPr>
      <w:r w:rsidRPr="00993160">
        <w:t>Torsional Interaction is the interplay between mechanical system of a turbine generator and a series compensated transmission system.</w:t>
      </w:r>
    </w:p>
    <w:p w14:paraId="4D33B0D5"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Induction Generator Effect (IGE)</w:t>
      </w:r>
    </w:p>
    <w:p w14:paraId="5313ADB9" w14:textId="77777777" w:rsidR="00D011F0" w:rsidRPr="00993160" w:rsidRDefault="00D011F0" w:rsidP="00D011F0">
      <w:pPr>
        <w:spacing w:after="240"/>
        <w:ind w:left="720"/>
      </w:pPr>
      <w:r w:rsidRPr="00993160">
        <w:t xml:space="preserve">An </w:t>
      </w:r>
      <w:proofErr w:type="gramStart"/>
      <w:r w:rsidRPr="00993160">
        <w:t>electrical phenomena</w:t>
      </w:r>
      <w:proofErr w:type="gramEnd"/>
      <w:r w:rsidRPr="00993160">
        <w:t xml:space="preserve"> in which a resonance involving a Generation Resource </w:t>
      </w:r>
      <w:ins w:id="119" w:author="ERCOT" w:date="2024-06-20T13:21:00Z">
        <w:r>
          <w:t xml:space="preserve">or ESR </w:t>
        </w:r>
      </w:ins>
      <w:r w:rsidRPr="00993160">
        <w:t xml:space="preserve">and a series compensated transmission system results in electrical self-excitation of the Generation Resource at a </w:t>
      </w:r>
      <w:proofErr w:type="spellStart"/>
      <w:r w:rsidRPr="00993160">
        <w:t>subsynchronous</w:t>
      </w:r>
      <w:proofErr w:type="spellEnd"/>
      <w:r w:rsidRPr="00993160">
        <w:t xml:space="preserve"> frequency.</w:t>
      </w:r>
    </w:p>
    <w:p w14:paraId="34FC83F3"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Torque Amplification</w:t>
      </w:r>
    </w:p>
    <w:p w14:paraId="565ED0C6" w14:textId="77777777" w:rsidR="00D011F0" w:rsidRPr="00993160" w:rsidRDefault="00D011F0" w:rsidP="00D011F0">
      <w:pPr>
        <w:spacing w:after="240"/>
        <w:ind w:left="720"/>
      </w:pPr>
      <w:r w:rsidRPr="00993160">
        <w:t xml:space="preserve">An interaction between Generation Resources </w:t>
      </w:r>
      <w:ins w:id="120" w:author="ERCOT" w:date="2024-06-20T13:21:00Z">
        <w:r>
          <w:t xml:space="preserve">or ESRs </w:t>
        </w:r>
      </w:ins>
      <w:r w:rsidRPr="00993160">
        <w:t>and a series compensated transmission system in which the response results in higher transient torque during or after disturbances than would otherwise occur.</w:t>
      </w:r>
    </w:p>
    <w:p w14:paraId="0E7C316C" w14:textId="77777777" w:rsidR="00D011F0" w:rsidRPr="00993160" w:rsidRDefault="00D011F0" w:rsidP="00D011F0">
      <w:pPr>
        <w:keepNext/>
        <w:widowControl w:val="0"/>
        <w:spacing w:before="240" w:after="120"/>
        <w:ind w:left="720"/>
        <w:outlineLvl w:val="3"/>
        <w:rPr>
          <w:b/>
          <w:bCs/>
          <w:i/>
          <w:snapToGrid w:val="0"/>
          <w:szCs w:val="20"/>
          <w:lang w:val="x-none" w:eastAsia="x-none"/>
        </w:rPr>
      </w:pPr>
      <w:proofErr w:type="spellStart"/>
      <w:r w:rsidRPr="00993160">
        <w:rPr>
          <w:b/>
          <w:bCs/>
          <w:i/>
          <w:snapToGrid w:val="0"/>
          <w:szCs w:val="20"/>
          <w:lang w:val="x-none" w:eastAsia="x-none"/>
        </w:rPr>
        <w:t>Subsynchronous</w:t>
      </w:r>
      <w:proofErr w:type="spellEnd"/>
      <w:r w:rsidRPr="00993160">
        <w:rPr>
          <w:b/>
          <w:bCs/>
          <w:i/>
          <w:snapToGrid w:val="0"/>
          <w:szCs w:val="20"/>
          <w:lang w:val="x-none" w:eastAsia="x-none"/>
        </w:rPr>
        <w:t xml:space="preserve"> Control Interaction (SSCI)</w:t>
      </w:r>
    </w:p>
    <w:p w14:paraId="4D80A884" w14:textId="77777777" w:rsidR="00D011F0" w:rsidRPr="00993160" w:rsidRDefault="00D011F0" w:rsidP="00D011F0">
      <w:pPr>
        <w:spacing w:after="240"/>
        <w:ind w:left="720"/>
      </w:pPr>
      <w:r w:rsidRPr="00993160">
        <w:t xml:space="preserve">The interaction between a series </w:t>
      </w:r>
      <w:r w:rsidRPr="00993160">
        <w:rPr>
          <w:szCs w:val="20"/>
        </w:rPr>
        <w:t>capacitor</w:t>
      </w:r>
      <w:r w:rsidRPr="00993160">
        <w:t xml:space="preserve"> compensated transmission system and the control system of Generation Resources</w:t>
      </w:r>
      <w:ins w:id="121" w:author="ERCOT" w:date="2024-06-20T13:22:00Z">
        <w:r>
          <w:t xml:space="preserve"> or ESRs</w:t>
        </w:r>
      </w:ins>
      <w:r w:rsidRPr="00993160">
        <w:t>.</w:t>
      </w:r>
    </w:p>
    <w:p w14:paraId="5BCDB734" w14:textId="77777777" w:rsidR="00D011F0" w:rsidRPr="00993160" w:rsidRDefault="00D011F0" w:rsidP="00D011F0">
      <w:pPr>
        <w:spacing w:before="240" w:after="240"/>
        <w:rPr>
          <w:b/>
          <w:szCs w:val="20"/>
        </w:rPr>
      </w:pPr>
      <w:proofErr w:type="spellStart"/>
      <w:r w:rsidRPr="00993160">
        <w:rPr>
          <w:b/>
          <w:szCs w:val="20"/>
        </w:rPr>
        <w:lastRenderedPageBreak/>
        <w:t>Subsynchronous</w:t>
      </w:r>
      <w:proofErr w:type="spellEnd"/>
      <w:r w:rsidRPr="00993160">
        <w:rPr>
          <w:b/>
          <w:szCs w:val="20"/>
        </w:rPr>
        <w:t xml:space="preserve"> Resonance (SSR) Countermeasures </w:t>
      </w:r>
    </w:p>
    <w:p w14:paraId="7DFA2B44" w14:textId="77777777" w:rsidR="00D011F0" w:rsidRPr="00993160" w:rsidRDefault="00D011F0" w:rsidP="00D011F0">
      <w:pPr>
        <w:spacing w:after="240"/>
        <w:rPr>
          <w:szCs w:val="20"/>
        </w:rPr>
      </w:pPr>
      <w:r w:rsidRPr="00993160">
        <w:rPr>
          <w:szCs w:val="20"/>
        </w:rPr>
        <w:t>Any equipment or any procedure to mitigate the SSR vulnerability, including but not limited to the following types of countermeasures:</w:t>
      </w:r>
    </w:p>
    <w:p w14:paraId="015AC6B2" w14:textId="77777777" w:rsidR="00D011F0" w:rsidRPr="00993160" w:rsidRDefault="00D011F0" w:rsidP="00D011F0">
      <w:pPr>
        <w:keepNext/>
        <w:spacing w:before="240" w:after="120"/>
        <w:ind w:left="360"/>
        <w:outlineLvl w:val="2"/>
        <w:rPr>
          <w:bCs/>
          <w:szCs w:val="20"/>
          <w:lang w:val="x-none" w:eastAsia="x-none"/>
        </w:rPr>
      </w:pPr>
      <w:proofErr w:type="spellStart"/>
      <w:r w:rsidRPr="00993160">
        <w:rPr>
          <w:b/>
          <w:bCs/>
          <w:i/>
          <w:lang w:val="x-none" w:eastAsia="x-none"/>
        </w:rPr>
        <w:t>Subsynchronous</w:t>
      </w:r>
      <w:proofErr w:type="spellEnd"/>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Protection</w:t>
      </w:r>
      <w:r w:rsidRPr="00993160">
        <w:rPr>
          <w:bCs/>
          <w:szCs w:val="20"/>
          <w:lang w:val="x-none" w:eastAsia="x-none"/>
        </w:rPr>
        <w:t xml:space="preserve"> </w:t>
      </w:r>
    </w:p>
    <w:p w14:paraId="128538DD" w14:textId="77777777" w:rsidR="00D011F0" w:rsidRPr="00993160" w:rsidRDefault="00D011F0" w:rsidP="00D011F0">
      <w:pPr>
        <w:spacing w:after="240"/>
        <w:ind w:left="360"/>
        <w:rPr>
          <w:szCs w:val="20"/>
        </w:rPr>
      </w:pPr>
      <w:r w:rsidRPr="00993160">
        <w:rPr>
          <w:szCs w:val="20"/>
        </w:rPr>
        <w:t xml:space="preserve">A </w:t>
      </w:r>
      <w:r w:rsidRPr="00993160">
        <w:t>countermeasure</w:t>
      </w:r>
      <w:r w:rsidRPr="00993160">
        <w:rPr>
          <w:szCs w:val="20"/>
        </w:rPr>
        <w:t xml:space="preserve"> that includes, but is not limited to, disconnecting the affected Generation Resource</w:t>
      </w:r>
      <w:ins w:id="122" w:author="ERCOT" w:date="2024-06-20T13:22:00Z">
        <w:r w:rsidRPr="00CA624C">
          <w:t xml:space="preserve"> </w:t>
        </w:r>
        <w:r>
          <w:t>or Energy Storage Resource (ESR)</w:t>
        </w:r>
      </w:ins>
      <w:r w:rsidRPr="00993160">
        <w:rPr>
          <w:szCs w:val="20"/>
        </w:rPr>
        <w:t xml:space="preserve">. </w:t>
      </w:r>
    </w:p>
    <w:p w14:paraId="1BE3317B" w14:textId="77777777" w:rsidR="00D011F0" w:rsidRPr="00993160" w:rsidRDefault="00D011F0" w:rsidP="00D011F0">
      <w:pPr>
        <w:keepNext/>
        <w:spacing w:before="240" w:after="120"/>
        <w:ind w:left="360"/>
        <w:outlineLvl w:val="2"/>
        <w:rPr>
          <w:bCs/>
          <w:szCs w:val="20"/>
          <w:lang w:val="x-none" w:eastAsia="x-none"/>
        </w:rPr>
      </w:pPr>
      <w:proofErr w:type="spellStart"/>
      <w:r w:rsidRPr="00993160">
        <w:rPr>
          <w:b/>
          <w:bCs/>
          <w:i/>
          <w:lang w:val="x-none" w:eastAsia="x-none"/>
        </w:rPr>
        <w:t>Subsynchronous</w:t>
      </w:r>
      <w:proofErr w:type="spellEnd"/>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Mitigation</w:t>
      </w:r>
      <w:r w:rsidRPr="00993160">
        <w:rPr>
          <w:bCs/>
          <w:szCs w:val="20"/>
          <w:lang w:val="x-none" w:eastAsia="x-none"/>
        </w:rPr>
        <w:t xml:space="preserve"> </w:t>
      </w:r>
    </w:p>
    <w:p w14:paraId="75EE0DB1" w14:textId="77777777" w:rsidR="00D011F0" w:rsidRPr="00993160" w:rsidRDefault="00D011F0" w:rsidP="00D011F0">
      <w:pPr>
        <w:spacing w:after="240"/>
        <w:ind w:left="360"/>
        <w:rPr>
          <w:szCs w:val="20"/>
        </w:rPr>
      </w:pPr>
      <w:r w:rsidRPr="00993160">
        <w:rPr>
          <w:szCs w:val="20"/>
        </w:rPr>
        <w:t>A countermeasure that includes, but is not limited to, equipment installation, controller adjustment, or a procedure to mitigate the SSR vulnerability without disconnecting the affected Generation Resources</w:t>
      </w:r>
      <w:ins w:id="123" w:author="ERCOT" w:date="2024-06-20T13:22:00Z">
        <w:r>
          <w:rPr>
            <w:szCs w:val="20"/>
          </w:rPr>
          <w:t xml:space="preserve"> or ESRs</w:t>
        </w:r>
      </w:ins>
      <w:r w:rsidRPr="00993160">
        <w:rPr>
          <w:szCs w:val="20"/>
        </w:rPr>
        <w:t>.</w:t>
      </w:r>
    </w:p>
    <w:p w14:paraId="489024DE" w14:textId="77777777" w:rsidR="00D011F0" w:rsidRPr="004222A1" w:rsidRDefault="00D011F0" w:rsidP="00D011F0">
      <w:pPr>
        <w:pStyle w:val="H2"/>
        <w:rPr>
          <w:b w:val="0"/>
        </w:rPr>
      </w:pPr>
      <w:bookmarkStart w:id="124" w:name="_Toc118224641"/>
      <w:bookmarkStart w:id="125" w:name="_Toc118909709"/>
      <w:bookmarkStart w:id="126" w:name="_Toc205190555"/>
      <w:r w:rsidRPr="004222A1">
        <w:t>Unit Reactive Limit</w:t>
      </w:r>
      <w:bookmarkEnd w:id="124"/>
      <w:bookmarkEnd w:id="125"/>
      <w:bookmarkEnd w:id="126"/>
      <w:r w:rsidRPr="004222A1">
        <w:t xml:space="preserve"> (URL)</w:t>
      </w:r>
    </w:p>
    <w:p w14:paraId="5CE3278C" w14:textId="77777777" w:rsidR="00D011F0" w:rsidRDefault="00D011F0" w:rsidP="00D011F0">
      <w:pPr>
        <w:pStyle w:val="BodyText"/>
      </w:pPr>
      <w:r>
        <w:t>The maximum quantity of Reactive Power that a Generation Resource</w:t>
      </w:r>
      <w:ins w:id="127" w:author="ERCOT" w:date="2024-06-20T13:22:00Z">
        <w:r w:rsidRPr="00CA624C">
          <w:t xml:space="preserve"> </w:t>
        </w:r>
        <w:r>
          <w:t>or Energy Storage Resource (ESR)</w:t>
        </w:r>
      </w:ins>
      <w:r>
        <w:t xml:space="preserve"> </w:t>
      </w:r>
      <w:proofErr w:type="gramStart"/>
      <w:r>
        <w:t>is capable of providing</w:t>
      </w:r>
      <w:proofErr w:type="gramEnd"/>
      <w:r>
        <w:t xml:space="preserve"> at a 0.95 power factor at its maximum real power capability.</w:t>
      </w:r>
    </w:p>
    <w:p w14:paraId="117109F7" w14:textId="77777777" w:rsidR="00D011F0" w:rsidRDefault="00D011F0" w:rsidP="00D011F0">
      <w:pPr>
        <w:pStyle w:val="Heading2"/>
        <w:numPr>
          <w:ilvl w:val="0"/>
          <w:numId w:val="0"/>
        </w:numPr>
        <w:spacing w:after="360"/>
      </w:pPr>
      <w:bookmarkStart w:id="128" w:name="_Toc118224650"/>
      <w:bookmarkStart w:id="129" w:name="_Toc118909718"/>
      <w:bookmarkStart w:id="130" w:name="_Toc205190567"/>
      <w:bookmarkStart w:id="131" w:name="_Toc204048463"/>
      <w:bookmarkStart w:id="132" w:name="_Toc400526049"/>
      <w:bookmarkStart w:id="133" w:name="_Toc405534367"/>
      <w:bookmarkStart w:id="134" w:name="_Toc406570380"/>
      <w:bookmarkStart w:id="135" w:name="_Toc410910532"/>
      <w:bookmarkStart w:id="136" w:name="_Toc411840960"/>
      <w:bookmarkStart w:id="137" w:name="_Toc422146922"/>
      <w:bookmarkStart w:id="138" w:name="_Toc433020518"/>
      <w:bookmarkStart w:id="139" w:name="_Toc437261959"/>
      <w:bookmarkStart w:id="140" w:name="_Toc478375125"/>
      <w:bookmarkStart w:id="141" w:name="_Toc160026510"/>
      <w:r>
        <w:t>2.2</w:t>
      </w:r>
      <w:r>
        <w:tab/>
        <w:t>ACRONYMS AND ABBREVIATIONS</w:t>
      </w:r>
      <w:bookmarkEnd w:id="128"/>
      <w:bookmarkEnd w:id="129"/>
      <w:bookmarkEnd w:id="130"/>
    </w:p>
    <w:p w14:paraId="389815FB" w14:textId="77777777" w:rsidR="00D011F0" w:rsidRDefault="00D011F0" w:rsidP="00D011F0">
      <w:pPr>
        <w:tabs>
          <w:tab w:val="left" w:pos="2160"/>
        </w:tabs>
      </w:pPr>
      <w:ins w:id="142" w:author="ERCOT 092024" w:date="2024-09-20T09:09:00Z">
        <w:r>
          <w:rPr>
            <w:b/>
          </w:rPr>
          <w:t>TESR</w:t>
        </w:r>
        <w:r>
          <w:rPr>
            <w:b/>
          </w:rPr>
          <w:tab/>
        </w:r>
        <w:r>
          <w:t>Transmission Energy Storage Resource</w:t>
        </w:r>
      </w:ins>
    </w:p>
    <w:p w14:paraId="3D902270" w14:textId="77777777" w:rsidR="00D011F0" w:rsidRPr="00F32066" w:rsidRDefault="00D011F0" w:rsidP="00D011F0">
      <w:pPr>
        <w:keepNext/>
        <w:tabs>
          <w:tab w:val="left" w:pos="1080"/>
        </w:tabs>
        <w:spacing w:before="240" w:after="240"/>
        <w:ind w:left="1080" w:hanging="1080"/>
        <w:outlineLvl w:val="2"/>
        <w:rPr>
          <w:b/>
          <w:bCs/>
          <w:i/>
          <w:szCs w:val="20"/>
        </w:rPr>
      </w:pPr>
      <w:commentRangeStart w:id="143"/>
      <w:r w:rsidRPr="00F32066">
        <w:rPr>
          <w:b/>
          <w:bCs/>
          <w:i/>
          <w:szCs w:val="20"/>
        </w:rPr>
        <w:t>3.1.1</w:t>
      </w:r>
      <w:commentRangeEnd w:id="143"/>
      <w:r w:rsidR="000539AC">
        <w:rPr>
          <w:rStyle w:val="CommentReference"/>
        </w:rPr>
        <w:commentReference w:id="143"/>
      </w:r>
      <w:r w:rsidRPr="00F32066">
        <w:rPr>
          <w:b/>
          <w:bCs/>
          <w:i/>
          <w:szCs w:val="20"/>
        </w:rPr>
        <w:tab/>
        <w:t>Role of ERCOT</w:t>
      </w:r>
      <w:bookmarkEnd w:id="131"/>
      <w:bookmarkEnd w:id="132"/>
      <w:bookmarkEnd w:id="133"/>
      <w:bookmarkEnd w:id="134"/>
      <w:bookmarkEnd w:id="135"/>
      <w:bookmarkEnd w:id="136"/>
      <w:bookmarkEnd w:id="137"/>
      <w:bookmarkEnd w:id="138"/>
      <w:bookmarkEnd w:id="139"/>
      <w:bookmarkEnd w:id="140"/>
      <w:bookmarkEnd w:id="141"/>
    </w:p>
    <w:p w14:paraId="5D85FDE0"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78695662" w14:textId="77777777" w:rsidR="00D011F0" w:rsidRPr="00F32066" w:rsidRDefault="00D011F0" w:rsidP="00D011F0">
      <w:pPr>
        <w:keepNext/>
        <w:spacing w:after="240"/>
        <w:rPr>
          <w:iCs/>
          <w:szCs w:val="20"/>
        </w:rPr>
      </w:pPr>
      <w:r w:rsidRPr="00F32066">
        <w:rPr>
          <w:iCs/>
          <w:szCs w:val="20"/>
        </w:rPr>
        <w:t>(2)</w:t>
      </w:r>
      <w:r w:rsidRPr="00F32066">
        <w:rPr>
          <w:iCs/>
          <w:szCs w:val="20"/>
        </w:rPr>
        <w:tab/>
        <w:t>ERCOT’s responsibilities with respect to Outage Coordination include:</w:t>
      </w:r>
    </w:p>
    <w:p w14:paraId="7C23EFE6" w14:textId="77777777" w:rsidR="00D011F0" w:rsidRPr="00F32066" w:rsidRDefault="00D011F0" w:rsidP="00D011F0">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815E010"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9B745F7" w14:textId="77777777" w:rsidR="00D011F0" w:rsidRPr="00F32066" w:rsidRDefault="00D011F0" w:rsidP="0080522F">
            <w:pPr>
              <w:spacing w:before="120" w:after="240"/>
              <w:rPr>
                <w:b/>
                <w:i/>
                <w:szCs w:val="20"/>
              </w:rPr>
            </w:pPr>
            <w:r w:rsidRPr="00F32066">
              <w:rPr>
                <w:b/>
                <w:i/>
                <w:szCs w:val="20"/>
              </w:rPr>
              <w:t xml:space="preserve">[NPRR857: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F32066">
              <w:rPr>
                <w:b/>
                <w:i/>
                <w:szCs w:val="20"/>
              </w:rPr>
              <w:lastRenderedPageBreak/>
              <w:t>interconnection; and (b) The financial security required to fund the interconnection facilities:]</w:t>
            </w:r>
          </w:p>
          <w:p w14:paraId="5703CE80" w14:textId="77777777" w:rsidR="00D011F0" w:rsidRPr="00F32066" w:rsidRDefault="00D011F0" w:rsidP="0080522F">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0A419E4E" w14:textId="77777777" w:rsidR="00D011F0" w:rsidRPr="00F32066" w:rsidRDefault="00D011F0" w:rsidP="00D011F0">
      <w:pPr>
        <w:spacing w:before="240" w:after="240"/>
        <w:ind w:left="1440" w:hanging="720"/>
        <w:rPr>
          <w:szCs w:val="20"/>
        </w:rPr>
      </w:pPr>
      <w:r w:rsidRPr="00F32066">
        <w:rPr>
          <w:szCs w:val="20"/>
        </w:rPr>
        <w:lastRenderedPageBreak/>
        <w:t>(b)</w:t>
      </w:r>
      <w:r w:rsidRPr="00F32066">
        <w:rPr>
          <w:szCs w:val="20"/>
        </w:rPr>
        <w:tab/>
        <w:t>Assessing the adequacy of available Resources, based on planned and known Resource Outages, relative to forecasts of Load, Ancillary Service requirements,  and reserve requirements;</w:t>
      </w:r>
    </w:p>
    <w:p w14:paraId="1262DDAC" w14:textId="77777777" w:rsidR="00D011F0" w:rsidRPr="00F32066" w:rsidRDefault="00D011F0" w:rsidP="00D011F0">
      <w:pPr>
        <w:spacing w:after="240"/>
        <w:ind w:left="1440" w:hanging="720"/>
        <w:rPr>
          <w:szCs w:val="20"/>
        </w:rPr>
      </w:pPr>
      <w:r w:rsidRPr="00F32066">
        <w:rPr>
          <w:szCs w:val="20"/>
        </w:rPr>
        <w:t>(c)</w:t>
      </w:r>
      <w:r w:rsidRPr="00F32066">
        <w:rPr>
          <w:szCs w:val="20"/>
        </w:rPr>
        <w:tab/>
        <w:t>Coordinating all Planned Outage and Maintenance Outage plans and approving or rejecting Outage plans for Planned Outages of Resources;</w:t>
      </w:r>
    </w:p>
    <w:p w14:paraId="75DEBFF6" w14:textId="77777777" w:rsidR="00D011F0" w:rsidRPr="00F32066" w:rsidRDefault="00D011F0" w:rsidP="00D011F0">
      <w:pPr>
        <w:spacing w:after="240"/>
        <w:ind w:left="1440" w:hanging="720"/>
        <w:rPr>
          <w:szCs w:val="20"/>
        </w:rPr>
      </w:pPr>
      <w:r w:rsidRPr="00F32066">
        <w:rPr>
          <w:szCs w:val="20"/>
        </w:rPr>
        <w:t>(d)</w:t>
      </w:r>
      <w:r w:rsidRPr="00F32066">
        <w:rPr>
          <w:szCs w:val="20"/>
        </w:rPr>
        <w:tab/>
        <w:t xml:space="preserve">Coordinating and approving or rejecting Outage plans for Planned Outages of Reliability Must-Run (RMR) Units under the terms of the applicable RMR Agreements; </w:t>
      </w:r>
    </w:p>
    <w:p w14:paraId="7D772E35" w14:textId="77777777" w:rsidR="00D011F0" w:rsidRPr="00F32066" w:rsidRDefault="00D011F0" w:rsidP="00D011F0">
      <w:pPr>
        <w:spacing w:after="240"/>
        <w:ind w:left="1440" w:hanging="720"/>
        <w:rPr>
          <w:szCs w:val="20"/>
        </w:rPr>
      </w:pPr>
      <w:r w:rsidRPr="00F32066">
        <w:rPr>
          <w:szCs w:val="20"/>
        </w:rPr>
        <w:t>(e)</w:t>
      </w:r>
      <w:r w:rsidRPr="00F32066">
        <w:rPr>
          <w:szCs w:val="20"/>
        </w:rPr>
        <w:tab/>
        <w:t>Coordinating and approving or rejecting Outage plans associated with Black Start Resources under the applicable Black Start Unit Agreements;</w:t>
      </w:r>
    </w:p>
    <w:p w14:paraId="6034B28B" w14:textId="77777777" w:rsidR="00D011F0" w:rsidRPr="00F32066" w:rsidRDefault="00D011F0" w:rsidP="00D011F0">
      <w:pPr>
        <w:spacing w:after="240"/>
        <w:ind w:left="1440" w:hanging="720"/>
        <w:rPr>
          <w:szCs w:val="20"/>
        </w:rPr>
      </w:pPr>
      <w:r w:rsidRPr="00F32066">
        <w:rPr>
          <w:szCs w:val="20"/>
        </w:rPr>
        <w:t>(f)</w:t>
      </w:r>
      <w:r w:rsidRPr="00F32066">
        <w:rPr>
          <w:szCs w:val="20"/>
        </w:rPr>
        <w:tab/>
        <w:t xml:space="preserve">Coordinating and approving or rejecting Outage plans affecting </w:t>
      </w:r>
      <w:proofErr w:type="spellStart"/>
      <w:r w:rsidRPr="00F32066">
        <w:rPr>
          <w:szCs w:val="20"/>
        </w:rPr>
        <w:t>Subsynchronous</w:t>
      </w:r>
      <w:proofErr w:type="spellEnd"/>
      <w:r w:rsidRPr="00F32066">
        <w:rPr>
          <w:szCs w:val="20"/>
        </w:rPr>
        <w:t xml:space="preserve"> Resonance (SSR) vulnerable Generation Resources </w:t>
      </w:r>
      <w:ins w:id="144" w:author="ERCOT" w:date="2024-06-20T13:25:00Z">
        <w:r>
          <w:rPr>
            <w:szCs w:val="20"/>
          </w:rPr>
          <w:t xml:space="preserve">and Energy Storage Resources (ESRs) </w:t>
        </w:r>
      </w:ins>
      <w:r w:rsidRPr="00F32066">
        <w:rPr>
          <w:szCs w:val="20"/>
        </w:rPr>
        <w:t>that do not have SSR Mitigation</w:t>
      </w:r>
      <w:r w:rsidRPr="00F32066" w:rsidDel="00B130D6">
        <w:rPr>
          <w:szCs w:val="20"/>
        </w:rPr>
        <w:t xml:space="preserve"> </w:t>
      </w:r>
      <w:r w:rsidRPr="00F32066">
        <w:rPr>
          <w:szCs w:val="20"/>
        </w:rPr>
        <w:t>in the event of five or six concurrent transmission Outages;</w:t>
      </w:r>
    </w:p>
    <w:p w14:paraId="60B2721C" w14:textId="77777777" w:rsidR="00D011F0" w:rsidRPr="00F32066" w:rsidRDefault="00D011F0" w:rsidP="00D011F0">
      <w:pPr>
        <w:spacing w:after="240"/>
        <w:ind w:left="1440" w:hanging="720"/>
        <w:rPr>
          <w:szCs w:val="20"/>
        </w:rPr>
      </w:pPr>
      <w:r w:rsidRPr="00F32066">
        <w:rPr>
          <w:szCs w:val="20"/>
        </w:rPr>
        <w:t>(g)</w:t>
      </w:r>
      <w:r w:rsidRPr="00F32066">
        <w:rPr>
          <w:szCs w:val="20"/>
        </w:rPr>
        <w:tab/>
        <w:t>Coordinating and approving or rejecting changes to existing Resource Outage plans;</w:t>
      </w:r>
    </w:p>
    <w:p w14:paraId="38D0806D" w14:textId="77777777" w:rsidR="00D011F0" w:rsidRPr="00F32066" w:rsidRDefault="00D011F0" w:rsidP="00D011F0">
      <w:pPr>
        <w:spacing w:after="240"/>
        <w:ind w:left="1440" w:hanging="720"/>
        <w:rPr>
          <w:szCs w:val="20"/>
        </w:rPr>
      </w:pPr>
      <w:r w:rsidRPr="00F32066">
        <w:rPr>
          <w:szCs w:val="20"/>
        </w:rPr>
        <w:t>(h)</w:t>
      </w:r>
      <w:r w:rsidRPr="00F32066">
        <w:rPr>
          <w:szCs w:val="20"/>
        </w:rPr>
        <w:tab/>
        <w:t>Monitoring how Planned Outage schedules compare with actual Outages;</w:t>
      </w:r>
    </w:p>
    <w:p w14:paraId="31DBB0C9" w14:textId="77777777" w:rsidR="00D011F0" w:rsidRPr="00F32066" w:rsidRDefault="00D011F0" w:rsidP="00D011F0">
      <w:pPr>
        <w:spacing w:after="240"/>
        <w:ind w:left="1440" w:hanging="720"/>
        <w:rPr>
          <w:szCs w:val="20"/>
        </w:rPr>
      </w:pPr>
      <w:r w:rsidRPr="00F32066">
        <w:rPr>
          <w:szCs w:val="20"/>
        </w:rPr>
        <w:t>(i)</w:t>
      </w:r>
      <w:r w:rsidRPr="00F32066">
        <w:rPr>
          <w:szCs w:val="20"/>
        </w:rPr>
        <w:tab/>
        <w:t>Posting all proposed and approved schedules for Planned Outages, Maintenance Outages, and Rescheduled Outages of Transmission Facilities on the Market Information System (MIS) Secure Area under Section 3.1.5.13, Transmission Report;</w:t>
      </w:r>
    </w:p>
    <w:p w14:paraId="5419EB08" w14:textId="77777777" w:rsidR="00D011F0" w:rsidRPr="00F32066" w:rsidRDefault="00D011F0" w:rsidP="00D011F0">
      <w:pPr>
        <w:spacing w:after="240"/>
        <w:ind w:left="1440" w:hanging="720"/>
        <w:rPr>
          <w:szCs w:val="20"/>
        </w:rPr>
      </w:pPr>
      <w:r w:rsidRPr="00F32066">
        <w:rPr>
          <w:szCs w:val="20"/>
        </w:rPr>
        <w:t>(j)</w:t>
      </w:r>
      <w:r w:rsidRPr="00F32066">
        <w:rPr>
          <w:szCs w:val="20"/>
        </w:rPr>
        <w:tab/>
        <w:t xml:space="preserve">Creating and posting aggregated MW of Planned Outages for Resources on the MIS Secure Area under Section 3.2.3, Short-Term System Adequacy Reports; </w:t>
      </w:r>
    </w:p>
    <w:p w14:paraId="015A6DD9" w14:textId="77777777" w:rsidR="00D011F0" w:rsidRPr="00F32066" w:rsidRDefault="00D011F0" w:rsidP="00D011F0">
      <w:pPr>
        <w:spacing w:after="240"/>
        <w:ind w:left="1440" w:hanging="720"/>
        <w:rPr>
          <w:szCs w:val="20"/>
        </w:rPr>
      </w:pPr>
      <w:r w:rsidRPr="00F32066">
        <w:rPr>
          <w:szCs w:val="20"/>
        </w:rPr>
        <w:t>(k)</w:t>
      </w:r>
      <w:r w:rsidRPr="00F32066">
        <w:rPr>
          <w:szCs w:val="20"/>
        </w:rPr>
        <w:tab/>
        <w:t>Monitoring Transmission Facilities and Resource Forced Outages and Maintenance Outages of immediate nature and implementing responses to those Outages as provided in these Protocols;</w:t>
      </w:r>
    </w:p>
    <w:p w14:paraId="0534CC71" w14:textId="77777777" w:rsidR="00D011F0" w:rsidRPr="00F32066" w:rsidRDefault="00D011F0" w:rsidP="00D011F0">
      <w:pPr>
        <w:spacing w:after="240"/>
        <w:ind w:left="1440" w:hanging="720"/>
        <w:rPr>
          <w:szCs w:val="20"/>
        </w:rPr>
      </w:pPr>
      <w:r w:rsidRPr="00F32066">
        <w:rPr>
          <w:szCs w:val="20"/>
        </w:rPr>
        <w:t>(l)</w:t>
      </w:r>
      <w:r w:rsidRPr="00F32066">
        <w:rPr>
          <w:szCs w:val="20"/>
        </w:rPr>
        <w:tab/>
        <w:t>Establishing and implementing communication procedures:</w:t>
      </w:r>
    </w:p>
    <w:p w14:paraId="5593BDC7" w14:textId="77777777" w:rsidR="00D011F0" w:rsidRPr="00F32066" w:rsidRDefault="00D011F0" w:rsidP="00D011F0">
      <w:pPr>
        <w:spacing w:after="240"/>
        <w:ind w:left="2160" w:hanging="720"/>
        <w:rPr>
          <w:szCs w:val="20"/>
        </w:rPr>
      </w:pPr>
      <w:r w:rsidRPr="00F32066">
        <w:rPr>
          <w:szCs w:val="20"/>
        </w:rPr>
        <w:lastRenderedPageBreak/>
        <w:t>(i)</w:t>
      </w:r>
      <w:r w:rsidRPr="00F32066">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38847C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1FE45F82" w14:textId="77777777" w:rsidR="00D011F0" w:rsidRPr="00F32066" w:rsidRDefault="00D011F0" w:rsidP="0080522F">
            <w:pPr>
              <w:spacing w:before="120" w:after="240"/>
              <w:rPr>
                <w:b/>
                <w:i/>
                <w:szCs w:val="20"/>
              </w:rPr>
            </w:pPr>
            <w:r w:rsidRPr="00F32066">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730BB25" w14:textId="77777777" w:rsidR="00D011F0" w:rsidRPr="00F32066" w:rsidRDefault="00D011F0" w:rsidP="0080522F">
            <w:pPr>
              <w:spacing w:after="240"/>
              <w:ind w:left="2160" w:hanging="720"/>
              <w:rPr>
                <w:szCs w:val="20"/>
              </w:rPr>
            </w:pPr>
            <w:r w:rsidRPr="00F32066">
              <w:rPr>
                <w:szCs w:val="20"/>
              </w:rPr>
              <w:t>(i)</w:t>
            </w:r>
            <w:r w:rsidRPr="00F32066">
              <w:rPr>
                <w:szCs w:val="20"/>
              </w:rPr>
              <w:tab/>
              <w:t>For a TSP or a DCTO to request approval of Transmission Facilities Planned Outage and Maintenance Outage plans; and</w:t>
            </w:r>
          </w:p>
        </w:tc>
      </w:tr>
    </w:tbl>
    <w:p w14:paraId="5E36156D" w14:textId="77777777" w:rsidR="00D011F0" w:rsidRPr="00F32066" w:rsidRDefault="00D011F0" w:rsidP="00D011F0">
      <w:pPr>
        <w:spacing w:before="240" w:after="240"/>
        <w:ind w:left="2160" w:hanging="720"/>
        <w:rPr>
          <w:szCs w:val="20"/>
        </w:rPr>
      </w:pPr>
      <w:r w:rsidRPr="00F32066">
        <w:rPr>
          <w:szCs w:val="20"/>
        </w:rPr>
        <w:t>(ii)</w:t>
      </w:r>
      <w:r w:rsidRPr="00F32066">
        <w:rPr>
          <w:szCs w:val="20"/>
        </w:rPr>
        <w:tab/>
        <w:t>For a Resource Entity’s designated Single Point of Contact to submit Outage plans and to coordinate Resource Outages;</w:t>
      </w:r>
    </w:p>
    <w:p w14:paraId="5BE0CDAA" w14:textId="77777777" w:rsidR="00D011F0" w:rsidRPr="00F32066" w:rsidRDefault="00D011F0" w:rsidP="00D011F0">
      <w:pPr>
        <w:spacing w:after="240"/>
        <w:ind w:left="1440" w:hanging="720"/>
        <w:rPr>
          <w:szCs w:val="20"/>
        </w:rPr>
      </w:pPr>
      <w:r w:rsidRPr="00F32066">
        <w:rPr>
          <w:szCs w:val="20"/>
        </w:rPr>
        <w:t>(m)</w:t>
      </w:r>
      <w:r w:rsidRPr="00F32066">
        <w:rPr>
          <w:szCs w:val="20"/>
        </w:rPr>
        <w:tab/>
        <w:t>Establishing and implementing record-keeping procedures for retaining all requested Planned Outages, Maintenance Outages, Rescheduled Outages, and Forced Outages; and</w:t>
      </w:r>
    </w:p>
    <w:p w14:paraId="5A3ECF25" w14:textId="77777777" w:rsidR="00D011F0" w:rsidRPr="00F32066" w:rsidRDefault="00D011F0" w:rsidP="00D011F0">
      <w:pPr>
        <w:spacing w:after="240"/>
        <w:ind w:left="1440" w:hanging="720"/>
        <w:rPr>
          <w:szCs w:val="20"/>
        </w:rPr>
      </w:pPr>
      <w:r w:rsidRPr="00F32066">
        <w:rPr>
          <w:szCs w:val="20"/>
        </w:rPr>
        <w:t>(n)</w:t>
      </w:r>
      <w:r w:rsidRPr="00F32066">
        <w:rPr>
          <w:szCs w:val="20"/>
        </w:rPr>
        <w:tab/>
        <w:t>Planning and analyzing Transmission Facilities Outages.</w:t>
      </w:r>
    </w:p>
    <w:p w14:paraId="369D96DC"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45" w:name="_Toc160026514"/>
      <w:commentRangeStart w:id="146"/>
      <w:r w:rsidRPr="00F32066">
        <w:rPr>
          <w:b/>
          <w:snapToGrid w:val="0"/>
          <w:szCs w:val="20"/>
        </w:rPr>
        <w:t>3.1.3.2</w:t>
      </w:r>
      <w:commentRangeEnd w:id="146"/>
      <w:r w:rsidR="000539AC">
        <w:rPr>
          <w:rStyle w:val="CommentReference"/>
        </w:rPr>
        <w:commentReference w:id="146"/>
      </w:r>
      <w:r w:rsidRPr="00F32066">
        <w:rPr>
          <w:b/>
          <w:snapToGrid w:val="0"/>
          <w:szCs w:val="20"/>
        </w:rPr>
        <w:tab/>
        <w:t>Resources</w:t>
      </w:r>
      <w:bookmarkEnd w:id="145"/>
    </w:p>
    <w:p w14:paraId="56B1364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 xml:space="preserve">Each Resource Entity shall provide to ERCOT a Planned Outage and Maintenance Outage plan for Generation Resources </w:t>
      </w:r>
      <w:ins w:id="147" w:author="ERCOT" w:date="2024-06-20T13:26:00Z">
        <w:r>
          <w:rPr>
            <w:iCs/>
            <w:szCs w:val="20"/>
          </w:rPr>
          <w:t xml:space="preserve">and ESRs </w:t>
        </w:r>
      </w:ins>
      <w:r w:rsidRPr="00F32066">
        <w:rPr>
          <w:iCs/>
          <w:szCs w:val="20"/>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677C697B" w14:textId="77777777" w:rsidR="00D011F0" w:rsidRPr="00F32066" w:rsidRDefault="00D011F0" w:rsidP="00D011F0">
      <w:pPr>
        <w:spacing w:after="240"/>
        <w:ind w:left="720" w:hanging="720"/>
        <w:rPr>
          <w:iCs/>
          <w:szCs w:val="20"/>
        </w:rPr>
      </w:pPr>
      <w:r w:rsidRPr="00F32066">
        <w:rPr>
          <w:iCs/>
          <w:szCs w:val="20"/>
        </w:rPr>
        <w:t>(2)</w:t>
      </w:r>
      <w:r w:rsidRPr="00F32066">
        <w:rPr>
          <w:iCs/>
          <w:szCs w:val="20"/>
        </w:rPr>
        <w:tab/>
        <w:t xml:space="preserve">ERCOT shall report statistics monthly on how Resource Planned Outages compare with actual Resource Outages, and post those statistics to the MIS Secure Area. </w:t>
      </w:r>
    </w:p>
    <w:p w14:paraId="2AE78128"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48" w:name="_Toc160026520"/>
      <w:r w:rsidRPr="00F32066">
        <w:rPr>
          <w:b/>
          <w:snapToGrid w:val="0"/>
          <w:szCs w:val="20"/>
        </w:rPr>
        <w:t>3.1.4.5</w:t>
      </w:r>
      <w:r w:rsidRPr="00F32066">
        <w:rPr>
          <w:b/>
          <w:snapToGrid w:val="0"/>
          <w:szCs w:val="20"/>
        </w:rPr>
        <w:tab/>
        <w:t>Notice of Forced Outage or Unavoidable Extension of Planned, Maintenance, or Rescheduled Outage Due to Unforeseen Events</w:t>
      </w:r>
      <w:bookmarkEnd w:id="148"/>
      <w:r w:rsidRPr="00F32066">
        <w:rPr>
          <w:b/>
          <w:snapToGrid w:val="0"/>
          <w:szCs w:val="20"/>
        </w:rPr>
        <w:t xml:space="preserve"> </w:t>
      </w:r>
    </w:p>
    <w:p w14:paraId="0E529D7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r>
      <w:r w:rsidRPr="00F3206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126FD871" w14:textId="77777777" w:rsidR="00D011F0" w:rsidRPr="00F32066" w:rsidRDefault="00D011F0" w:rsidP="00D011F0">
      <w:pPr>
        <w:spacing w:after="240"/>
        <w:ind w:left="720" w:hanging="720"/>
        <w:rPr>
          <w:iCs/>
          <w:szCs w:val="20"/>
        </w:rPr>
      </w:pPr>
      <w:r w:rsidRPr="00F32066">
        <w:rPr>
          <w:iCs/>
          <w:szCs w:val="20"/>
        </w:rPr>
        <w:lastRenderedPageBreak/>
        <w:t>(2)</w:t>
      </w:r>
      <w:r w:rsidRPr="00F32066">
        <w:rPr>
          <w:iCs/>
          <w:szCs w:val="20"/>
        </w:rPr>
        <w:tab/>
        <w:t>Any transmission Forced Outage that occurs in Real-Time and that is expected to continue for longer than two hours must be entered into the Outage Scheduler as soon as practicable but no longer than 60 minutes after the beginning of the Outage.  Any transmission Forced Outage with a duration exceeding two hours must be entered into the Outage Scheduler as soon as practicable but no longer than 150 minutes after the beginning of the transmission Forced Outage, if not already reported in the Outage Scheduler.</w:t>
      </w:r>
    </w:p>
    <w:p w14:paraId="67CF2457" w14:textId="77777777" w:rsidR="00D011F0" w:rsidRPr="00F32066" w:rsidRDefault="00D011F0" w:rsidP="00D011F0">
      <w:pPr>
        <w:spacing w:after="240"/>
        <w:ind w:left="720" w:hanging="720"/>
        <w:rPr>
          <w:iCs/>
          <w:szCs w:val="20"/>
        </w:rPr>
      </w:pPr>
      <w:r w:rsidRPr="00F32066">
        <w:rPr>
          <w:iCs/>
          <w:szCs w:val="20"/>
        </w:rPr>
        <w:t>(3)</w:t>
      </w:r>
      <w:r w:rsidRPr="00F32066">
        <w:rPr>
          <w:iCs/>
          <w:szCs w:val="20"/>
        </w:rPr>
        <w:tab/>
        <w:t>Any Resource Forced Outage that occurs in Real-Time must be entered into the Outage Scheduler as soon as practicable but no longer than 60 minutes after the beginning of the Forced Outage.</w:t>
      </w:r>
    </w:p>
    <w:p w14:paraId="10B20DC7" w14:textId="77777777" w:rsidR="00D011F0" w:rsidRPr="00F32066" w:rsidRDefault="00D011F0" w:rsidP="00D011F0">
      <w:pPr>
        <w:spacing w:after="240"/>
        <w:ind w:left="720" w:hanging="720"/>
        <w:rPr>
          <w:iCs/>
          <w:szCs w:val="20"/>
        </w:rPr>
      </w:pPr>
      <w:r w:rsidRPr="00F32066">
        <w:rPr>
          <w:iCs/>
          <w:szCs w:val="20"/>
        </w:rPr>
        <w:t>(4)</w:t>
      </w:r>
      <w:r w:rsidRPr="00F32066">
        <w:rPr>
          <w:iCs/>
          <w:szCs w:val="20"/>
        </w:rPr>
        <w:tab/>
        <w:t>If the QSE is to receive the exemption described in paragraph (6)(d) of Section 8.1.1.4.1, Regulation Service and Generation Resource/Controllable Load Resource</w:t>
      </w:r>
      <w:ins w:id="149" w:author="ERCOT" w:date="2024-06-20T13:26:00Z">
        <w:r>
          <w:rPr>
            <w:iCs/>
            <w:szCs w:val="20"/>
          </w:rPr>
          <w:t>/Energy Storage Resource</w:t>
        </w:r>
      </w:ins>
      <w:r w:rsidRPr="00F32066">
        <w:rPr>
          <w:iCs/>
          <w:szCs w:val="20"/>
        </w:rPr>
        <w:t xml:space="preserve"> Energy Deployment Performance, and Ancillary Service Capacity Performance Metrics, the QSE will notify ERCOT Operators by voice communication of every Forced Outage, Forced Derate, or Startup Loading Failure within 15 minutes.</w:t>
      </w:r>
    </w:p>
    <w:p w14:paraId="19C73B8D" w14:textId="77777777" w:rsidR="00D011F0" w:rsidRPr="00F32066" w:rsidRDefault="00D011F0" w:rsidP="00D011F0">
      <w:pPr>
        <w:spacing w:after="240"/>
        <w:ind w:left="720" w:hanging="720"/>
        <w:rPr>
          <w:sz w:val="22"/>
          <w:szCs w:val="22"/>
        </w:rPr>
      </w:pPr>
      <w:r w:rsidRPr="00F32066">
        <w:rPr>
          <w:iCs/>
          <w:szCs w:val="20"/>
        </w:rPr>
        <w:t>(5)</w:t>
      </w:r>
      <w:r w:rsidRPr="00F32066">
        <w:rPr>
          <w:iCs/>
          <w:szCs w:val="20"/>
        </w:rPr>
        <w:tab/>
      </w:r>
      <w:r w:rsidRPr="00F32066">
        <w:rPr>
          <w:szCs w:val="20"/>
        </w:rPr>
        <w:t>For a Startup Loading Failure, the Resource Entity or its designee must enter a Forced Outage in the Outage Scheduler if the Resource was in an Off-Line status prior to the Startup Loading Failure or update the existing Outage for the Resource if the Resource was on Outage prior to the Startup Loading Failure.  The Resource Entity or its designee must also provide a text entry in the supporting information field of the Outage Scheduler that includes the following:</w:t>
      </w:r>
    </w:p>
    <w:p w14:paraId="0B4442CE" w14:textId="77777777" w:rsidR="00D011F0" w:rsidRPr="00F32066" w:rsidRDefault="00D011F0" w:rsidP="00D011F0">
      <w:pPr>
        <w:spacing w:after="240"/>
        <w:ind w:left="1440" w:hanging="720"/>
        <w:rPr>
          <w:szCs w:val="20"/>
        </w:rPr>
      </w:pPr>
      <w:r w:rsidRPr="00F32066">
        <w:rPr>
          <w:szCs w:val="20"/>
        </w:rPr>
        <w:t>(a)</w:t>
      </w:r>
      <w:r w:rsidRPr="00F32066">
        <w:rPr>
          <w:szCs w:val="20"/>
        </w:rPr>
        <w:tab/>
        <w:t xml:space="preserve">A statement that a Startup Loading Failure occurred; </w:t>
      </w:r>
    </w:p>
    <w:p w14:paraId="54C37D40" w14:textId="77777777" w:rsidR="00D011F0" w:rsidRPr="00F32066" w:rsidRDefault="00D011F0" w:rsidP="00D011F0">
      <w:pPr>
        <w:spacing w:after="240"/>
        <w:ind w:left="1440" w:hanging="720"/>
        <w:rPr>
          <w:iCs/>
          <w:szCs w:val="20"/>
        </w:rPr>
      </w:pPr>
      <w:r w:rsidRPr="00F32066">
        <w:rPr>
          <w:szCs w:val="20"/>
        </w:rPr>
        <w:t>(b)</w:t>
      </w:r>
      <w:r w:rsidRPr="00F32066">
        <w:rPr>
          <w:szCs w:val="20"/>
        </w:rPr>
        <w:tab/>
        <w:t xml:space="preserve">An explanation of the cause of the Startup Loading Failure using the best available information at the time the Outage or update to the existing Outage is entered, which must be updated if more accurate information becomes available; and  </w:t>
      </w:r>
    </w:p>
    <w:p w14:paraId="6AA8E4BA" w14:textId="77777777" w:rsidR="00D011F0" w:rsidRPr="00F32066" w:rsidRDefault="00D011F0" w:rsidP="00D011F0">
      <w:pPr>
        <w:spacing w:after="240"/>
        <w:ind w:left="1440" w:hanging="720"/>
        <w:rPr>
          <w:szCs w:val="20"/>
        </w:rPr>
      </w:pPr>
      <w:r w:rsidRPr="00F32066">
        <w:rPr>
          <w:szCs w:val="20"/>
        </w:rPr>
        <w:t>(c)</w:t>
      </w:r>
      <w:r w:rsidRPr="00F32066">
        <w:rPr>
          <w:szCs w:val="20"/>
        </w:rPr>
        <w:tab/>
        <w:t>The start time and end time of the Startup Loading Failure portion of the Outage.  Multiple consecutive startup attempts may be aggregated into a single Startup Loading Failure event with a single start and end time.</w:t>
      </w:r>
    </w:p>
    <w:p w14:paraId="6C5BA3A9" w14:textId="77777777" w:rsidR="00D011F0" w:rsidRPr="00F32066" w:rsidRDefault="00D011F0" w:rsidP="00D011F0">
      <w:pPr>
        <w:keepNext/>
        <w:widowControl w:val="0"/>
        <w:tabs>
          <w:tab w:val="left" w:pos="1260"/>
        </w:tabs>
        <w:spacing w:before="240" w:after="240"/>
        <w:ind w:left="1260" w:hanging="1260"/>
        <w:outlineLvl w:val="3"/>
        <w:rPr>
          <w:b/>
          <w:snapToGrid w:val="0"/>
          <w:szCs w:val="20"/>
        </w:rPr>
      </w:pPr>
      <w:bookmarkStart w:id="150" w:name="_Toc204048478"/>
      <w:bookmarkStart w:id="151" w:name="_Toc400526063"/>
      <w:bookmarkStart w:id="152" w:name="_Toc405534381"/>
      <w:bookmarkStart w:id="153" w:name="_Toc406570394"/>
      <w:bookmarkStart w:id="154" w:name="_Toc410910546"/>
      <w:bookmarkStart w:id="155" w:name="_Toc411840974"/>
      <w:bookmarkStart w:id="156" w:name="_Toc422146936"/>
      <w:bookmarkStart w:id="157" w:name="_Toc433020532"/>
      <w:bookmarkStart w:id="158" w:name="_Toc437261973"/>
      <w:bookmarkStart w:id="159" w:name="_Toc478375142"/>
      <w:bookmarkStart w:id="160" w:name="_Toc160026525"/>
      <w:r w:rsidRPr="00F32066">
        <w:rPr>
          <w:b/>
          <w:snapToGrid w:val="0"/>
          <w:szCs w:val="20"/>
        </w:rPr>
        <w:t>3.1.5.1</w:t>
      </w:r>
      <w:r w:rsidRPr="00F32066">
        <w:rPr>
          <w:b/>
          <w:snapToGrid w:val="0"/>
          <w:szCs w:val="20"/>
        </w:rPr>
        <w:tab/>
        <w:t>ERCOT Evaluation of Planned Outage and Maintenance Outage of Transmission Facilities</w:t>
      </w:r>
      <w:bookmarkEnd w:id="150"/>
      <w:bookmarkEnd w:id="151"/>
      <w:bookmarkEnd w:id="152"/>
      <w:bookmarkEnd w:id="153"/>
      <w:bookmarkEnd w:id="154"/>
      <w:bookmarkEnd w:id="155"/>
      <w:bookmarkEnd w:id="156"/>
      <w:bookmarkEnd w:id="157"/>
      <w:bookmarkEnd w:id="158"/>
      <w:bookmarkEnd w:id="159"/>
      <w:bookmarkEnd w:id="160"/>
    </w:p>
    <w:p w14:paraId="12A2806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 xml:space="preserve">A TSP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requests, the TSPs shall enter such requests in the Outage Scheduler.  For Resource Entity requests, the Resource Entity shall enter such requests in the Outage Scheduler.  Planned Outages, Maintenance Outages, or Rescheduled Outages for Electrical Buses will be treated as consequentially </w:t>
      </w:r>
      <w:proofErr w:type="spellStart"/>
      <w:r w:rsidRPr="00F32066">
        <w:rPr>
          <w:iCs/>
          <w:szCs w:val="20"/>
        </w:rPr>
        <w:t>outaged</w:t>
      </w:r>
      <w:proofErr w:type="spellEnd"/>
      <w:r w:rsidRPr="00F32066">
        <w:rPr>
          <w:iCs/>
          <w:szCs w:val="20"/>
        </w:rPr>
        <w:t xml:space="preserve"> Transmission Elements.  In those cases where a TSP enters the breaker and switch </w:t>
      </w:r>
      <w:r w:rsidRPr="00F32066">
        <w:rPr>
          <w:iCs/>
          <w:szCs w:val="20"/>
        </w:rPr>
        <w:lastRenderedPageBreak/>
        <w:t xml:space="preserve">statuses associated with an Electrical Bus, a downstream topology processor will evaluate the breakers and switches associated with the applicable Electrical Bus to determine if the Electrical Bus is consequentially </w:t>
      </w:r>
      <w:proofErr w:type="spellStart"/>
      <w:r w:rsidRPr="00F32066">
        <w:rPr>
          <w:iCs/>
          <w:szCs w:val="20"/>
        </w:rPr>
        <w:t>outaged</w:t>
      </w:r>
      <w:proofErr w:type="spellEnd"/>
      <w:r w:rsidRPr="00F32066">
        <w:rPr>
          <w:iCs/>
          <w:szCs w:val="20"/>
        </w:rPr>
        <w:t>, and to thereby designate the status of the Electrical Bus.  Proposed Transmission Planned Outage or Maintenance Outage information submitted by a TSP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or Resource Entity 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578470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F24F2EA" w14:textId="77777777" w:rsidR="00D011F0" w:rsidRPr="00F32066" w:rsidRDefault="00D011F0" w:rsidP="0080522F">
            <w:pPr>
              <w:spacing w:before="120" w:after="240"/>
              <w:rPr>
                <w:b/>
                <w:i/>
                <w:szCs w:val="20"/>
              </w:rPr>
            </w:pPr>
            <w:r w:rsidRPr="00F32066">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787F2BE" w14:textId="77777777" w:rsidR="00D011F0" w:rsidRPr="00F32066" w:rsidRDefault="00D011F0" w:rsidP="0080522F">
            <w:pPr>
              <w:spacing w:after="240"/>
              <w:ind w:left="720" w:hanging="720"/>
              <w:rPr>
                <w:iCs/>
                <w:szCs w:val="20"/>
              </w:rPr>
            </w:pPr>
            <w:r w:rsidRPr="00F32066">
              <w:rPr>
                <w:iCs/>
                <w:szCs w:val="20"/>
              </w:rPr>
              <w:t>(1)</w:t>
            </w:r>
            <w:r w:rsidRPr="00F32066">
              <w:rPr>
                <w:iCs/>
                <w:szCs w:val="20"/>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F32066">
              <w:rPr>
                <w:iCs/>
                <w:szCs w:val="20"/>
              </w:rPr>
              <w:t>outaged</w:t>
            </w:r>
            <w:proofErr w:type="spellEnd"/>
            <w:r w:rsidRPr="00F32066">
              <w:rPr>
                <w:iCs/>
                <w:szCs w:val="20"/>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F32066">
              <w:rPr>
                <w:iCs/>
                <w:szCs w:val="20"/>
              </w:rPr>
              <w:t>outaged</w:t>
            </w:r>
            <w:proofErr w:type="spellEnd"/>
            <w:r w:rsidRPr="00F32066">
              <w:rPr>
                <w:iCs/>
                <w:szCs w:val="20"/>
              </w:rPr>
              <w:t>,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or Maintenance Outage Requests.</w:t>
            </w:r>
          </w:p>
        </w:tc>
      </w:tr>
    </w:tbl>
    <w:p w14:paraId="324AAA5F" w14:textId="77777777" w:rsidR="00D011F0" w:rsidRPr="00F32066" w:rsidRDefault="00D011F0" w:rsidP="00D011F0">
      <w:pPr>
        <w:spacing w:before="240" w:after="240"/>
        <w:ind w:left="720" w:hanging="720"/>
        <w:rPr>
          <w:iCs/>
          <w:szCs w:val="20"/>
        </w:rPr>
      </w:pPr>
      <w:r w:rsidRPr="00F32066">
        <w:rPr>
          <w:iCs/>
          <w:szCs w:val="20"/>
        </w:rPr>
        <w:t>(2)</w:t>
      </w:r>
      <w:r w:rsidRPr="00F32066">
        <w:rPr>
          <w:iCs/>
          <w:szCs w:val="20"/>
        </w:rPr>
        <w:tab/>
        <w:t xml:space="preserve">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w:t>
      </w:r>
      <w:r w:rsidRPr="00F32066">
        <w:rPr>
          <w:iCs/>
          <w:szCs w:val="20"/>
        </w:rPr>
        <w:lastRenderedPageBreak/>
        <w:t>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7F8D544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576C085" w14:textId="77777777" w:rsidR="00D011F0" w:rsidRPr="00F32066" w:rsidRDefault="00D011F0" w:rsidP="0080522F">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7C4AF7E" w14:textId="77777777" w:rsidR="00D011F0" w:rsidRPr="00F32066" w:rsidRDefault="00D011F0" w:rsidP="0080522F">
            <w:pPr>
              <w:spacing w:after="240"/>
              <w:ind w:left="720" w:hanging="720"/>
              <w:rPr>
                <w:iCs/>
                <w:szCs w:val="20"/>
              </w:rPr>
            </w:pPr>
            <w:r w:rsidRPr="00F32066">
              <w:rPr>
                <w:iCs/>
                <w:szCs w:val="20"/>
              </w:rPr>
              <w:t>(2)</w:t>
            </w:r>
            <w:r w:rsidRPr="00F32066">
              <w:rPr>
                <w:iCs/>
                <w:szCs w:val="20"/>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Outages of Transmission Facilities.</w:t>
            </w:r>
          </w:p>
        </w:tc>
      </w:tr>
    </w:tbl>
    <w:p w14:paraId="6BE824E0" w14:textId="77777777" w:rsidR="00D011F0" w:rsidRPr="00F32066" w:rsidRDefault="00D011F0" w:rsidP="00D011F0">
      <w:pPr>
        <w:spacing w:before="240" w:after="240"/>
        <w:ind w:left="720" w:hanging="720"/>
        <w:rPr>
          <w:iCs/>
          <w:szCs w:val="20"/>
          <w:highlight w:val="magenta"/>
        </w:rPr>
      </w:pPr>
      <w:r w:rsidRPr="00F32066">
        <w:rPr>
          <w:iCs/>
          <w:szCs w:val="20"/>
        </w:rPr>
        <w:t>(3)</w:t>
      </w:r>
      <w:r w:rsidRPr="00F32066">
        <w:rPr>
          <w:iCs/>
          <w:szCs w:val="20"/>
        </w:rPr>
        <w:tab/>
        <w:t>Private Use Network Outage requests submitted pursuant to this Section shall not be publicly posted.</w:t>
      </w:r>
    </w:p>
    <w:p w14:paraId="43DB9EFC" w14:textId="77777777" w:rsidR="00D011F0" w:rsidRPr="00F32066" w:rsidRDefault="00D011F0" w:rsidP="00D011F0">
      <w:pPr>
        <w:spacing w:after="240"/>
        <w:ind w:left="720" w:hanging="720"/>
        <w:rPr>
          <w:iCs/>
          <w:szCs w:val="20"/>
        </w:rPr>
      </w:pPr>
      <w:r w:rsidRPr="00F32066">
        <w:rPr>
          <w:iCs/>
          <w:szCs w:val="20"/>
        </w:rPr>
        <w:t>(4)</w:t>
      </w:r>
      <w:r w:rsidRPr="00F32066">
        <w:rPr>
          <w:iCs/>
          <w:szCs w:val="20"/>
        </w:rPr>
        <w:tab/>
        <w:t xml:space="preserve">To the extent authorized by its tariff, an External Load Serving Entity (ELSE) or Non-Opt-In Entity (NOIE) that provides retail service to a Resource Entity that owns or operates a Generation Resource </w:t>
      </w:r>
      <w:ins w:id="161" w:author="ERCOT" w:date="2024-06-20T13:27:00Z">
        <w:r>
          <w:rPr>
            <w:iCs/>
            <w:szCs w:val="20"/>
          </w:rPr>
          <w:t xml:space="preserve">or ESR </w:t>
        </w:r>
      </w:ins>
      <w:r w:rsidRPr="00F32066">
        <w:rPr>
          <w:iCs/>
          <w:szCs w:val="20"/>
        </w:rPr>
        <w:t xml:space="preserve">may request that the TSP to which the </w:t>
      </w:r>
      <w:del w:id="162" w:author="ERCOT" w:date="2024-06-20T13:27:00Z">
        <w:r w:rsidRPr="00F32066" w:rsidDel="00B7603E">
          <w:rPr>
            <w:iCs/>
            <w:szCs w:val="20"/>
          </w:rPr>
          <w:delText xml:space="preserve">Generation </w:delText>
        </w:r>
      </w:del>
      <w:r w:rsidRPr="00F32066">
        <w:rPr>
          <w:iCs/>
          <w:szCs w:val="20"/>
        </w:rPr>
        <w:t xml:space="preserve">Resource is interconnected disconnect the </w:t>
      </w:r>
      <w:del w:id="163" w:author="ERCOT" w:date="2024-06-20T13:28:00Z">
        <w:r w:rsidRPr="00F32066" w:rsidDel="00B7603E">
          <w:rPr>
            <w:iCs/>
            <w:szCs w:val="20"/>
          </w:rPr>
          <w:delText xml:space="preserve">Generation </w:delText>
        </w:r>
      </w:del>
      <w:r w:rsidRPr="00F32066">
        <w:rPr>
          <w:iCs/>
          <w:szCs w:val="20"/>
        </w:rPr>
        <w:t xml:space="preserve">Resource due to the Resource Entity’s failure to comply with the payment requirements in the ELSE’s or NOIE’s retail tariff.  </w:t>
      </w:r>
    </w:p>
    <w:p w14:paraId="5B6EFBE4" w14:textId="77777777" w:rsidR="00D011F0" w:rsidRPr="00F32066" w:rsidRDefault="00D011F0" w:rsidP="00D011F0">
      <w:pPr>
        <w:spacing w:after="240"/>
        <w:ind w:left="720" w:hanging="720"/>
        <w:rPr>
          <w:iCs/>
          <w:szCs w:val="20"/>
        </w:rPr>
      </w:pPr>
      <w:r w:rsidRPr="00F32066">
        <w:rPr>
          <w:iCs/>
          <w:szCs w:val="20"/>
        </w:rPr>
        <w:t>(5)</w:t>
      </w:r>
      <w:r w:rsidRPr="00F32066">
        <w:rPr>
          <w:iCs/>
          <w:szCs w:val="20"/>
        </w:rPr>
        <w:tab/>
        <w:t xml:space="preserve">Within five Business Days after receiving a request from a Load Serving Entity (LSE) to disconnect a Generation Resource </w:t>
      </w:r>
      <w:ins w:id="164" w:author="ERCOT" w:date="2024-06-20T13:28:00Z">
        <w:r>
          <w:rPr>
            <w:iCs/>
            <w:szCs w:val="20"/>
          </w:rPr>
          <w:t xml:space="preserve">or ESR </w:t>
        </w:r>
      </w:ins>
      <w:r w:rsidRPr="00F32066">
        <w:rPr>
          <w:iCs/>
          <w:szCs w:val="20"/>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w:t>
      </w:r>
      <w:del w:id="165" w:author="ERCOT" w:date="2024-06-20T13:28:00Z">
        <w:r w:rsidRPr="00F32066" w:rsidDel="00B7603E">
          <w:rPr>
            <w:iCs/>
            <w:szCs w:val="20"/>
          </w:rPr>
          <w:delText xml:space="preserve">Generation </w:delText>
        </w:r>
      </w:del>
      <w:r w:rsidRPr="00F32066">
        <w:rPr>
          <w:iCs/>
          <w:szCs w:val="20"/>
        </w:rPr>
        <w:t xml:space="preserve">Resource to the ERCOT System.  </w:t>
      </w:r>
      <w:r w:rsidRPr="00F32066">
        <w:rPr>
          <w:szCs w:val="20"/>
        </w:rPr>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w:t>
      </w:r>
      <w:del w:id="166" w:author="ERCOT" w:date="2024-06-20T13:28:00Z">
        <w:r w:rsidRPr="00F32066" w:rsidDel="00B7603E">
          <w:rPr>
            <w:szCs w:val="20"/>
          </w:rPr>
          <w:delText xml:space="preserve">Generation </w:delText>
        </w:r>
      </w:del>
      <w:r w:rsidRPr="00F32066">
        <w:rPr>
          <w:szCs w:val="20"/>
        </w:rPr>
        <w:t xml:space="preserve">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w:t>
      </w:r>
      <w:del w:id="167" w:author="ERCOT" w:date="2024-06-20T13:28:00Z">
        <w:r w:rsidRPr="00F32066" w:rsidDel="00B7603E">
          <w:rPr>
            <w:szCs w:val="20"/>
          </w:rPr>
          <w:delText xml:space="preserve">Generation </w:delText>
        </w:r>
      </w:del>
      <w:r w:rsidRPr="00F32066">
        <w:rPr>
          <w:szCs w:val="20"/>
        </w:rPr>
        <w:t xml:space="preserve">Resource to the ERCOT System with an Outage end date 14 days beyond the prior Outage end date.  At any time, </w:t>
      </w:r>
      <w:r w:rsidRPr="00F32066">
        <w:rPr>
          <w:szCs w:val="20"/>
        </w:rPr>
        <w:lastRenderedPageBreak/>
        <w:t xml:space="preserve">ERCOT may withdraw approval of the Outage and instruct the TSP to reconnect the </w:t>
      </w:r>
      <w:del w:id="168" w:author="ERCOT" w:date="2024-06-20T13:28:00Z">
        <w:r w:rsidRPr="00F32066" w:rsidDel="00B7603E">
          <w:rPr>
            <w:szCs w:val="20"/>
          </w:rPr>
          <w:delText xml:space="preserve">Generation </w:delText>
        </w:r>
      </w:del>
      <w:r w:rsidRPr="00F32066">
        <w:rPr>
          <w:szCs w:val="20"/>
        </w:rPr>
        <w:t xml:space="preserve">Resource </w:t>
      </w:r>
      <w:r w:rsidRPr="00F32066">
        <w:rPr>
          <w:iCs/>
          <w:szCs w:val="20"/>
        </w:rPr>
        <w:t>if it deems cancellation necessary to address reliability concerns.</w:t>
      </w:r>
    </w:p>
    <w:p w14:paraId="4BC24B92"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69" w:name="_Toc160026537"/>
      <w:commentRangeStart w:id="170"/>
      <w:r w:rsidRPr="00F32066">
        <w:rPr>
          <w:b/>
          <w:snapToGrid w:val="0"/>
          <w:szCs w:val="20"/>
        </w:rPr>
        <w:t>3.1.5.11</w:t>
      </w:r>
      <w:commentRangeEnd w:id="170"/>
      <w:r w:rsidR="000539AC">
        <w:rPr>
          <w:rStyle w:val="CommentReference"/>
        </w:rPr>
        <w:commentReference w:id="170"/>
      </w:r>
      <w:r w:rsidRPr="00F32066">
        <w:rPr>
          <w:b/>
          <w:snapToGrid w:val="0"/>
          <w:szCs w:val="20"/>
        </w:rPr>
        <w:tab/>
        <w:t>Evaluation of Transmission Facilities Planned Outage or Maintenance Outage Requests</w:t>
      </w:r>
      <w:bookmarkEnd w:id="169"/>
    </w:p>
    <w:p w14:paraId="77D9EF8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7EC75041" w14:textId="77777777" w:rsidR="00D011F0" w:rsidRPr="00F32066" w:rsidRDefault="00D011F0" w:rsidP="00D011F0">
      <w:pPr>
        <w:spacing w:after="240"/>
        <w:ind w:left="1440" w:hanging="720"/>
        <w:rPr>
          <w:szCs w:val="20"/>
        </w:rPr>
      </w:pPr>
      <w:r w:rsidRPr="00F32066">
        <w:rPr>
          <w:szCs w:val="20"/>
        </w:rPr>
        <w:t>(a)</w:t>
      </w:r>
      <w:r w:rsidRPr="00F32066">
        <w:rPr>
          <w:szCs w:val="20"/>
        </w:rPr>
        <w:tab/>
        <w:t>Forecasted conditions during the time of the Outage;</w:t>
      </w:r>
    </w:p>
    <w:p w14:paraId="3F5EC69F" w14:textId="77777777" w:rsidR="00D011F0" w:rsidRPr="00F32066" w:rsidRDefault="00D011F0" w:rsidP="00D011F0">
      <w:pPr>
        <w:spacing w:after="240"/>
        <w:ind w:left="1440" w:hanging="720"/>
        <w:rPr>
          <w:szCs w:val="20"/>
        </w:rPr>
      </w:pPr>
      <w:r w:rsidRPr="00F32066">
        <w:rPr>
          <w:szCs w:val="20"/>
        </w:rPr>
        <w:t>(b)</w:t>
      </w:r>
      <w:r w:rsidRPr="00F3206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4BDDF1B"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31F6A917" w14:textId="77777777" w:rsidR="00D011F0" w:rsidRPr="00F32066" w:rsidRDefault="00D011F0" w:rsidP="0080522F">
            <w:pPr>
              <w:spacing w:before="120" w:after="240"/>
              <w:rPr>
                <w:b/>
                <w:i/>
                <w:szCs w:val="20"/>
              </w:rPr>
            </w:pPr>
            <w:r w:rsidRPr="00F3206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EC19D56" w14:textId="77777777" w:rsidR="00D011F0" w:rsidRPr="00F32066" w:rsidRDefault="00D011F0" w:rsidP="0080522F">
            <w:pPr>
              <w:spacing w:after="240"/>
              <w:ind w:left="1440" w:hanging="720"/>
              <w:rPr>
                <w:szCs w:val="20"/>
              </w:rPr>
            </w:pPr>
            <w:r w:rsidRPr="00F32066">
              <w:rPr>
                <w:szCs w:val="20"/>
              </w:rPr>
              <w:t>(b)</w:t>
            </w:r>
            <w:r w:rsidRPr="00F32066">
              <w:rPr>
                <w:szCs w:val="20"/>
              </w:rPr>
              <w:tab/>
              <w:t>Outage plans submitted by Resource Entities, TSPs, and DCTOs under Section 3.1, Outage Coordination;</w:t>
            </w:r>
          </w:p>
        </w:tc>
      </w:tr>
    </w:tbl>
    <w:p w14:paraId="4324FA1B" w14:textId="77777777" w:rsidR="00D011F0" w:rsidRPr="00F32066" w:rsidRDefault="00D011F0" w:rsidP="00D011F0">
      <w:pPr>
        <w:spacing w:before="240" w:after="240"/>
        <w:ind w:left="1440" w:hanging="720"/>
        <w:rPr>
          <w:szCs w:val="20"/>
        </w:rPr>
      </w:pPr>
      <w:r w:rsidRPr="00F32066">
        <w:rPr>
          <w:szCs w:val="20"/>
        </w:rPr>
        <w:t>(c)</w:t>
      </w:r>
      <w:r w:rsidRPr="00F32066">
        <w:rPr>
          <w:szCs w:val="20"/>
        </w:rPr>
        <w:tab/>
        <w:t>Forced Outages of Transmission Facilities;</w:t>
      </w:r>
    </w:p>
    <w:p w14:paraId="7C9BBBD7" w14:textId="77777777" w:rsidR="00D011F0" w:rsidRPr="00F32066" w:rsidRDefault="00D011F0" w:rsidP="00D011F0">
      <w:pPr>
        <w:spacing w:after="240"/>
        <w:ind w:left="1440" w:hanging="720"/>
        <w:rPr>
          <w:szCs w:val="20"/>
        </w:rPr>
      </w:pPr>
      <w:r w:rsidRPr="00F32066">
        <w:rPr>
          <w:szCs w:val="20"/>
        </w:rPr>
        <w:t>(d)</w:t>
      </w:r>
      <w:r w:rsidRPr="00F32066">
        <w:rPr>
          <w:szCs w:val="20"/>
        </w:rPr>
        <w:tab/>
        <w:t>Potential for the proposed Outages to cause irresolvable transmission overloads or voltage supply concerns based on the indications from contingency analysis software;</w:t>
      </w:r>
    </w:p>
    <w:p w14:paraId="7D8225BB" w14:textId="77777777" w:rsidR="00D011F0" w:rsidRPr="00F32066" w:rsidRDefault="00D011F0" w:rsidP="00D011F0">
      <w:pPr>
        <w:spacing w:after="240"/>
        <w:ind w:left="1440" w:hanging="720"/>
        <w:rPr>
          <w:szCs w:val="20"/>
        </w:rPr>
      </w:pPr>
      <w:r w:rsidRPr="00F32066">
        <w:rPr>
          <w:szCs w:val="20"/>
        </w:rPr>
        <w:t>(e)</w:t>
      </w:r>
      <w:r w:rsidRPr="00F32066">
        <w:rPr>
          <w:szCs w:val="20"/>
        </w:rPr>
        <w:tab/>
        <w:t>Potential for the proposed Outages to cause SSR vulnerability to Generation Resources</w:t>
      </w:r>
      <w:ins w:id="171" w:author="ERCOT" w:date="2024-06-20T13:29:00Z">
        <w:r>
          <w:rPr>
            <w:szCs w:val="20"/>
          </w:rPr>
          <w:t xml:space="preserve"> or ESRs</w:t>
        </w:r>
      </w:ins>
      <w:r w:rsidRPr="00F32066">
        <w:rPr>
          <w:szCs w:val="20"/>
        </w:rPr>
        <w:t xml:space="preserve"> that do not have SSR Mitigation</w:t>
      </w:r>
      <w:r w:rsidRPr="00F32066" w:rsidDel="00B130D6">
        <w:rPr>
          <w:szCs w:val="20"/>
        </w:rPr>
        <w:t xml:space="preserve"> </w:t>
      </w:r>
      <w:r w:rsidRPr="00F32066">
        <w:rPr>
          <w:szCs w:val="20"/>
        </w:rPr>
        <w:t>in the event of five or six concurrent transmission Outages;</w:t>
      </w:r>
    </w:p>
    <w:p w14:paraId="04EE763E" w14:textId="77777777" w:rsidR="00D011F0" w:rsidRPr="00F32066" w:rsidRDefault="00D011F0" w:rsidP="00D011F0">
      <w:pPr>
        <w:spacing w:after="240"/>
        <w:ind w:left="1440" w:hanging="720"/>
        <w:rPr>
          <w:szCs w:val="20"/>
        </w:rPr>
      </w:pPr>
      <w:r w:rsidRPr="00F32066">
        <w:rPr>
          <w:szCs w:val="20"/>
        </w:rPr>
        <w:t>(f)</w:t>
      </w:r>
      <w:r w:rsidRPr="00F32066">
        <w:rPr>
          <w:szCs w:val="20"/>
        </w:rPr>
        <w:tab/>
        <w:t>Previously approved Planned Outages, Maintenance Outages, and Rescheduled Outages;</w:t>
      </w:r>
    </w:p>
    <w:p w14:paraId="4B3ACD03" w14:textId="77777777" w:rsidR="00D011F0" w:rsidRPr="00F32066" w:rsidRDefault="00D011F0" w:rsidP="00D011F0">
      <w:pPr>
        <w:spacing w:after="240"/>
        <w:ind w:left="1440" w:hanging="720"/>
        <w:rPr>
          <w:szCs w:val="20"/>
        </w:rPr>
      </w:pPr>
      <w:r w:rsidRPr="00F32066">
        <w:rPr>
          <w:szCs w:val="20"/>
        </w:rPr>
        <w:t>(g)</w:t>
      </w:r>
      <w:r w:rsidRPr="00F32066">
        <w:rPr>
          <w:szCs w:val="20"/>
        </w:rPr>
        <w:tab/>
        <w:t>Impacts on the transfer capability of Direct Current Ties (DC Ties); and</w:t>
      </w:r>
    </w:p>
    <w:p w14:paraId="29D7D78A" w14:textId="77777777" w:rsidR="00D011F0" w:rsidRPr="00F32066" w:rsidRDefault="00D011F0" w:rsidP="00D011F0">
      <w:pPr>
        <w:spacing w:after="240"/>
        <w:ind w:left="1440" w:hanging="720"/>
        <w:rPr>
          <w:szCs w:val="20"/>
        </w:rPr>
      </w:pPr>
      <w:r w:rsidRPr="00F32066">
        <w:rPr>
          <w:szCs w:val="20"/>
        </w:rPr>
        <w:t>(h)</w:t>
      </w:r>
      <w:r w:rsidRPr="00F32066">
        <w:rPr>
          <w:szCs w:val="20"/>
        </w:rPr>
        <w:tab/>
        <w:t>Good Utility Practice for Transmission Facilities maintenance.</w:t>
      </w:r>
    </w:p>
    <w:p w14:paraId="58748EBD" w14:textId="77777777" w:rsidR="00D011F0" w:rsidRPr="00F32066" w:rsidRDefault="00D011F0" w:rsidP="00D011F0">
      <w:pPr>
        <w:spacing w:after="240"/>
        <w:ind w:left="720" w:hanging="720"/>
        <w:rPr>
          <w:iCs/>
          <w:szCs w:val="20"/>
        </w:rPr>
      </w:pPr>
      <w:r w:rsidRPr="00F32066">
        <w:rPr>
          <w:iCs/>
          <w:szCs w:val="20"/>
        </w:rPr>
        <w:lastRenderedPageBreak/>
        <w:t>(2)</w:t>
      </w:r>
      <w:r w:rsidRPr="00F3206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34855BB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A94DF0D" w14:textId="77777777" w:rsidR="00D011F0" w:rsidRPr="00F32066" w:rsidRDefault="00D011F0" w:rsidP="0080522F">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C3DA8E7" w14:textId="77777777" w:rsidR="00D011F0" w:rsidRPr="00F32066" w:rsidRDefault="00D011F0" w:rsidP="0080522F">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or DCTO. </w:t>
            </w:r>
          </w:p>
        </w:tc>
      </w:tr>
    </w:tbl>
    <w:p w14:paraId="7B1C655A" w14:textId="77777777" w:rsidR="00D011F0" w:rsidRPr="00F32066" w:rsidRDefault="00D011F0" w:rsidP="00D011F0">
      <w:pPr>
        <w:spacing w:before="240"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CC4019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B6920CA" w14:textId="77777777" w:rsidR="00D011F0" w:rsidRPr="00F32066" w:rsidRDefault="00D011F0" w:rsidP="0080522F">
            <w:pPr>
              <w:spacing w:before="120" w:after="240"/>
              <w:rPr>
                <w:b/>
                <w:i/>
                <w:szCs w:val="20"/>
              </w:rPr>
            </w:pPr>
            <w:r w:rsidRPr="00F3206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B1B98DB" w14:textId="77777777" w:rsidR="00D011F0" w:rsidRPr="00F32066" w:rsidRDefault="00D011F0" w:rsidP="0080522F">
            <w:pPr>
              <w:spacing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the TSP or DCTO to make reasonable efforts to minimize the impact.</w:t>
            </w:r>
          </w:p>
        </w:tc>
      </w:tr>
    </w:tbl>
    <w:p w14:paraId="167DFD9C" w14:textId="77777777" w:rsidR="00D011F0" w:rsidRPr="00B50AAE" w:rsidRDefault="00D011F0" w:rsidP="00D011F0">
      <w:pPr>
        <w:spacing w:before="240" w:after="240"/>
        <w:ind w:left="907" w:hanging="907"/>
        <w:outlineLvl w:val="2"/>
        <w:rPr>
          <w:b/>
          <w:i/>
          <w:iCs/>
          <w:szCs w:val="20"/>
        </w:rPr>
      </w:pPr>
      <w:bookmarkStart w:id="172" w:name="_Toc400526127"/>
      <w:bookmarkStart w:id="173" w:name="_Toc405534445"/>
      <w:bookmarkStart w:id="174" w:name="_Toc406570458"/>
      <w:bookmarkStart w:id="175" w:name="_Toc410910610"/>
      <w:bookmarkStart w:id="176" w:name="_Toc411841038"/>
      <w:bookmarkStart w:id="177" w:name="_Toc422147000"/>
      <w:bookmarkStart w:id="178" w:name="_Toc433020596"/>
      <w:bookmarkStart w:id="179" w:name="_Toc437262037"/>
      <w:bookmarkStart w:id="180" w:name="_Toc478375212"/>
      <w:bookmarkStart w:id="181" w:name="_Toc160026600"/>
      <w:commentRangeStart w:id="182"/>
      <w:r w:rsidRPr="00B50AAE">
        <w:rPr>
          <w:b/>
          <w:i/>
          <w:iCs/>
          <w:szCs w:val="20"/>
        </w:rPr>
        <w:t>3.6.1</w:t>
      </w:r>
      <w:commentRangeEnd w:id="182"/>
      <w:r w:rsidR="001762BB">
        <w:rPr>
          <w:rStyle w:val="CommentReference"/>
        </w:rPr>
        <w:commentReference w:id="182"/>
      </w:r>
      <w:r w:rsidRPr="00B50AAE">
        <w:rPr>
          <w:b/>
          <w:i/>
          <w:iCs/>
          <w:szCs w:val="20"/>
        </w:rPr>
        <w:tab/>
        <w:t>Load Resource Participation</w:t>
      </w:r>
      <w:bookmarkEnd w:id="172"/>
      <w:bookmarkEnd w:id="173"/>
      <w:bookmarkEnd w:id="174"/>
      <w:bookmarkEnd w:id="175"/>
      <w:bookmarkEnd w:id="176"/>
      <w:bookmarkEnd w:id="177"/>
      <w:bookmarkEnd w:id="178"/>
      <w:bookmarkEnd w:id="179"/>
      <w:bookmarkEnd w:id="180"/>
      <w:bookmarkEnd w:id="181"/>
    </w:p>
    <w:p w14:paraId="7A7717E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A Load Resource may participate by providing: </w:t>
      </w:r>
    </w:p>
    <w:p w14:paraId="45DC9E4F" w14:textId="77777777" w:rsidR="00D011F0" w:rsidRPr="00B50AAE" w:rsidRDefault="00D011F0" w:rsidP="00D011F0">
      <w:pPr>
        <w:spacing w:after="240"/>
        <w:ind w:left="1440" w:hanging="720"/>
        <w:rPr>
          <w:szCs w:val="20"/>
        </w:rPr>
      </w:pPr>
      <w:r w:rsidRPr="00B50AAE">
        <w:rPr>
          <w:szCs w:val="20"/>
        </w:rPr>
        <w:t>(a)</w:t>
      </w:r>
      <w:r w:rsidRPr="00B50AAE">
        <w:rPr>
          <w:szCs w:val="20"/>
        </w:rPr>
        <w:tab/>
        <w:t>Ancillary Service:</w:t>
      </w:r>
    </w:p>
    <w:p w14:paraId="3BB208C1" w14:textId="77777777" w:rsidR="00D011F0" w:rsidRPr="00B50AAE" w:rsidRDefault="00D011F0" w:rsidP="00D011F0">
      <w:pPr>
        <w:spacing w:after="240"/>
        <w:ind w:left="2160" w:hanging="720"/>
        <w:rPr>
          <w:szCs w:val="20"/>
        </w:rPr>
      </w:pPr>
      <w:r w:rsidRPr="00B50AAE">
        <w:rPr>
          <w:szCs w:val="20"/>
        </w:rPr>
        <w:t>(i)</w:t>
      </w:r>
      <w:r w:rsidRPr="00B50AAE">
        <w:rPr>
          <w:szCs w:val="20"/>
        </w:rPr>
        <w:tab/>
        <w:t>Regulation Up (Reg-Up) Service as a Controllable Load Resource capable of providing Primary Frequency Response;</w:t>
      </w:r>
    </w:p>
    <w:p w14:paraId="3806959A" w14:textId="77777777" w:rsidR="00D011F0" w:rsidRPr="00B50AAE" w:rsidRDefault="00D011F0" w:rsidP="00D011F0">
      <w:pPr>
        <w:spacing w:after="240"/>
        <w:ind w:left="2160" w:hanging="720"/>
        <w:rPr>
          <w:szCs w:val="20"/>
        </w:rPr>
      </w:pPr>
      <w:r w:rsidRPr="00B50AAE">
        <w:rPr>
          <w:szCs w:val="20"/>
        </w:rPr>
        <w:t>(ii)</w:t>
      </w:r>
      <w:r w:rsidRPr="00B50AAE">
        <w:rPr>
          <w:szCs w:val="20"/>
        </w:rPr>
        <w:tab/>
        <w:t>Regulation Down (Reg-Down) Service as a Controllable Load Resource capable of providing Primary Frequency Response;</w:t>
      </w:r>
    </w:p>
    <w:p w14:paraId="6FA60557" w14:textId="77777777" w:rsidR="00D011F0" w:rsidRPr="00B50AAE" w:rsidRDefault="00D011F0" w:rsidP="00D011F0">
      <w:pPr>
        <w:spacing w:after="240"/>
        <w:ind w:left="2160" w:hanging="720"/>
        <w:rPr>
          <w:szCs w:val="20"/>
        </w:rPr>
      </w:pPr>
      <w:r w:rsidRPr="00B50AAE">
        <w:rPr>
          <w:szCs w:val="20"/>
        </w:rPr>
        <w:t>(iii)</w:t>
      </w:r>
      <w:r w:rsidRPr="00B50AAE">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4F27D6FC" w14:textId="77777777" w:rsidR="00D011F0" w:rsidRPr="00B50AAE" w:rsidRDefault="00D011F0" w:rsidP="00D011F0">
      <w:pPr>
        <w:spacing w:after="240"/>
        <w:ind w:left="2160" w:hanging="720"/>
        <w:rPr>
          <w:szCs w:val="20"/>
        </w:rPr>
      </w:pPr>
      <w:r w:rsidRPr="00B50AAE">
        <w:rPr>
          <w:szCs w:val="20"/>
        </w:rPr>
        <w:lastRenderedPageBreak/>
        <w:t>(iv)</w:t>
      </w:r>
      <w:r w:rsidRPr="00B50AAE">
        <w:rPr>
          <w:szCs w:val="20"/>
        </w:rPr>
        <w:tab/>
        <w:t>ERCOT Contingency Reserve Service (ECRS) as a Controllable Load Resource qualified for SCED Dispatch and capable of providing Primary Frequency Response, or as a Load Resource that may or may not be controlled by high-set under-frequency relay;</w:t>
      </w:r>
    </w:p>
    <w:p w14:paraId="466F6F77" w14:textId="77777777" w:rsidR="00D011F0" w:rsidRPr="00B50AAE" w:rsidRDefault="00D011F0" w:rsidP="00D011F0">
      <w:pPr>
        <w:spacing w:after="240"/>
        <w:ind w:left="2160" w:hanging="720"/>
        <w:rPr>
          <w:szCs w:val="20"/>
        </w:rPr>
      </w:pPr>
      <w:r w:rsidRPr="00B50AAE">
        <w:rPr>
          <w:szCs w:val="20"/>
        </w:rPr>
        <w:t>(v)</w:t>
      </w:r>
      <w:r w:rsidRPr="00B50AAE">
        <w:rPr>
          <w:szCs w:val="20"/>
        </w:rPr>
        <w:tab/>
        <w:t>Non-Spinning Reserve (Non-Spin) as a Controllable Load Resource qualified for SCED Dispatch or as a Load Resource that is not a Controllable Load Resource and that is not controlled by under-frequency relay; and</w:t>
      </w:r>
    </w:p>
    <w:p w14:paraId="3C1413FA" w14:textId="77777777" w:rsidR="00D011F0" w:rsidRPr="00B50AAE" w:rsidRDefault="00D011F0" w:rsidP="00D011F0">
      <w:pPr>
        <w:spacing w:after="240"/>
        <w:ind w:left="2160" w:hanging="720"/>
        <w:rPr>
          <w:szCs w:val="20"/>
        </w:rPr>
      </w:pPr>
      <w:r w:rsidRPr="00B50AAE">
        <w:rPr>
          <w:szCs w:val="20"/>
        </w:rPr>
        <w:t>(vi)</w:t>
      </w:r>
      <w:r w:rsidRPr="00B50AAE">
        <w:rPr>
          <w:szCs w:val="20"/>
        </w:rPr>
        <w:tab/>
        <w:t>A Load Resource that is not a Controllable Load Resource cannot simultaneously provide Non-Spin and RRS in Real-Time;</w:t>
      </w:r>
    </w:p>
    <w:p w14:paraId="694F3F4D"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Energy in the form of Demand response from a Controllable Load Resource in Real-Time via SCED; </w:t>
      </w:r>
    </w:p>
    <w:p w14:paraId="203C52E1" w14:textId="77777777" w:rsidR="00D011F0" w:rsidRPr="00B50AAE" w:rsidRDefault="00D011F0" w:rsidP="00D011F0">
      <w:pPr>
        <w:spacing w:after="240"/>
        <w:ind w:left="1440" w:hanging="720"/>
        <w:rPr>
          <w:szCs w:val="20"/>
        </w:rPr>
      </w:pPr>
      <w:r w:rsidRPr="00B50AAE">
        <w:rPr>
          <w:szCs w:val="20"/>
        </w:rPr>
        <w:t>(c)</w:t>
      </w:r>
      <w:r w:rsidRPr="00B50AAE">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3F1B8E4F"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4544366A" w14:textId="77777777" w:rsidR="00D011F0" w:rsidRPr="00B50AAE" w:rsidRDefault="00D011F0" w:rsidP="0080522F">
            <w:pPr>
              <w:spacing w:before="120" w:after="240"/>
              <w:rPr>
                <w:b/>
                <w:i/>
                <w:szCs w:val="20"/>
              </w:rPr>
            </w:pPr>
            <w:r w:rsidRPr="00B50AAE">
              <w:rPr>
                <w:b/>
                <w:i/>
                <w:szCs w:val="20"/>
              </w:rPr>
              <w:t>[NPRR1007:  Replace paragraph (c) above with the following upon system implementation of the Real-Time Co-Optimization (RTC) project:]</w:t>
            </w:r>
          </w:p>
          <w:p w14:paraId="64E84E95" w14:textId="77777777" w:rsidR="00D011F0" w:rsidRPr="00B50AAE" w:rsidRDefault="00D011F0" w:rsidP="0080522F">
            <w:pPr>
              <w:spacing w:after="240"/>
              <w:ind w:left="1440" w:hanging="720"/>
              <w:rPr>
                <w:szCs w:val="20"/>
              </w:rPr>
            </w:pPr>
            <w:r w:rsidRPr="00B50AAE">
              <w:rPr>
                <w:szCs w:val="20"/>
              </w:rPr>
              <w:t>(c)</w:t>
            </w:r>
            <w:r w:rsidRPr="00B50AAE">
              <w:rPr>
                <w:szCs w:val="20"/>
              </w:rPr>
              <w:tab/>
              <w:t>Emergency Response Service (ERS) for hours in which the Load Resource has a Resource Status of OUTL; and</w:t>
            </w:r>
          </w:p>
        </w:tc>
      </w:tr>
    </w:tbl>
    <w:p w14:paraId="1F2F40EC" w14:textId="77777777" w:rsidR="00D011F0" w:rsidRPr="00B50AAE" w:rsidRDefault="00D011F0" w:rsidP="00D011F0">
      <w:pPr>
        <w:spacing w:before="240" w:after="240"/>
        <w:ind w:left="1440" w:hanging="720"/>
        <w:rPr>
          <w:szCs w:val="20"/>
        </w:rPr>
      </w:pPr>
      <w:r w:rsidRPr="00B50AAE">
        <w:rPr>
          <w:szCs w:val="20"/>
        </w:rPr>
        <w:t>(d)</w:t>
      </w:r>
      <w:r w:rsidRPr="00B50AAE">
        <w:rPr>
          <w:szCs w:val="20"/>
        </w:rPr>
        <w:tab/>
        <w:t xml:space="preserve">Voluntary Load response in Real-Time. </w:t>
      </w:r>
    </w:p>
    <w:p w14:paraId="72DA5780"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Except for voluntary Load response and ERS, loads participating in any ERCOT market must be registered as a Load Resource and are subject to qualification testing administered by ERCOT.  </w:t>
      </w:r>
    </w:p>
    <w:p w14:paraId="3D5BCB6D" w14:textId="77777777" w:rsidR="00D011F0" w:rsidRPr="00B50AAE" w:rsidRDefault="00D011F0" w:rsidP="00D011F0">
      <w:pPr>
        <w:spacing w:after="240"/>
        <w:ind w:left="720" w:hanging="720"/>
        <w:rPr>
          <w:szCs w:val="20"/>
        </w:rPr>
      </w:pPr>
      <w:r w:rsidRPr="00B50AAE">
        <w:rPr>
          <w:szCs w:val="20"/>
        </w:rPr>
        <w:t>(3)</w:t>
      </w:r>
      <w:r w:rsidRPr="00B50AAE">
        <w:rPr>
          <w:szCs w:val="20"/>
        </w:rPr>
        <w:tab/>
        <w:t>All ERCOT Settlements resulting from Load Resource participation are made only with the Qualified Scheduling Entity (QSE) representing the Load Resource.</w:t>
      </w:r>
    </w:p>
    <w:p w14:paraId="0597ED3E" w14:textId="77777777" w:rsidR="00D011F0" w:rsidRPr="00B50AAE" w:rsidRDefault="00D011F0" w:rsidP="00D011F0">
      <w:pPr>
        <w:spacing w:after="240"/>
        <w:ind w:left="720" w:hanging="720"/>
        <w:rPr>
          <w:szCs w:val="20"/>
        </w:rPr>
      </w:pPr>
      <w:r w:rsidRPr="00B50AAE">
        <w:rPr>
          <w:szCs w:val="20"/>
        </w:rPr>
        <w:t>(4)</w:t>
      </w:r>
      <w:r w:rsidRPr="00B50AAE">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3075126E"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The Settlement Point for a Controllable Load Resource is its Load Zone Settlement Point.</w:t>
      </w:r>
      <w:del w:id="183" w:author="ERCOT" w:date="2024-06-20T13:29:00Z">
        <w:r w:rsidRPr="00B50AAE" w:rsidDel="00B7603E">
          <w:rPr>
            <w:iCs/>
            <w:szCs w:val="20"/>
          </w:rPr>
          <w:delText xml:space="preserve">  For an Energy Storage Resource (ESR), the Settlement Point for the charging Load withdrawn by the modeled Controllable Load Resource associated with the ESR is the Resource Node of the modeled Generation Resource associated with the ESR.</w:delText>
        </w:r>
      </w:del>
    </w:p>
    <w:p w14:paraId="1650D490" w14:textId="77777777" w:rsidR="00D011F0" w:rsidRPr="00B50AAE" w:rsidRDefault="00D011F0" w:rsidP="00D011F0">
      <w:pPr>
        <w:spacing w:after="240"/>
        <w:ind w:left="720" w:hanging="720"/>
        <w:rPr>
          <w:szCs w:val="20"/>
        </w:rPr>
      </w:pPr>
      <w:r w:rsidRPr="00B50AAE">
        <w:rPr>
          <w:szCs w:val="20"/>
        </w:rPr>
        <w:t>(6)</w:t>
      </w:r>
      <w:r w:rsidRPr="00B50AAE">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6E3F923B"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p w14:paraId="35F7608B" w14:textId="77777777" w:rsidR="00D011F0" w:rsidRPr="00B50AAE" w:rsidRDefault="00D011F0" w:rsidP="0080522F">
            <w:pPr>
              <w:spacing w:before="120" w:after="240"/>
              <w:rPr>
                <w:b/>
                <w:i/>
                <w:szCs w:val="20"/>
              </w:rPr>
            </w:pPr>
            <w:r w:rsidRPr="00B50AAE">
              <w:rPr>
                <w:b/>
                <w:i/>
                <w:szCs w:val="20"/>
              </w:rPr>
              <w:lastRenderedPageBreak/>
              <w:t>[NPRR1000:  Delete paragraph (6) above upon system implementation and renumber accordingly.]</w:t>
            </w:r>
          </w:p>
        </w:tc>
      </w:tr>
    </w:tbl>
    <w:p w14:paraId="17D9C431" w14:textId="77777777" w:rsidR="00D011F0" w:rsidRPr="00B50AAE" w:rsidRDefault="00D011F0" w:rsidP="00D011F0">
      <w:pPr>
        <w:spacing w:before="240" w:after="240"/>
        <w:ind w:left="720" w:hanging="720"/>
        <w:rPr>
          <w:iCs/>
          <w:szCs w:val="20"/>
        </w:rPr>
      </w:pPr>
      <w:r w:rsidRPr="00B50AAE">
        <w:rPr>
          <w:szCs w:val="20"/>
        </w:rPr>
        <w:t>(7)</w:t>
      </w:r>
      <w:r w:rsidRPr="00B50AAE">
        <w:rPr>
          <w:szCs w:val="20"/>
        </w:rPr>
        <w:tab/>
        <w:t xml:space="preserve">Each Resource Entity that represents one or more Load Resources shall ensure that each Load Resource it represents </w:t>
      </w:r>
      <w:r w:rsidRPr="00B50AAE">
        <w:rPr>
          <w:iCs/>
          <w:szCs w:val="20"/>
        </w:rPr>
        <w:t>meets at least one of the following conditions:</w:t>
      </w:r>
    </w:p>
    <w:p w14:paraId="18484EDD"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Load Resource is not located behind an Electric Service Identifier (ESI ID) that corresponds to a Critical Load; </w:t>
      </w:r>
    </w:p>
    <w:p w14:paraId="29063D91" w14:textId="77777777" w:rsidR="00D011F0" w:rsidRPr="00B50AAE" w:rsidRDefault="00D011F0" w:rsidP="00D011F0">
      <w:pPr>
        <w:spacing w:after="240"/>
        <w:ind w:left="1440" w:hanging="720"/>
        <w:rPr>
          <w:szCs w:val="20"/>
        </w:rPr>
      </w:pPr>
      <w:r w:rsidRPr="00B50AAE">
        <w:rPr>
          <w:szCs w:val="20"/>
        </w:rPr>
        <w:t>(b)</w:t>
      </w:r>
      <w:r w:rsidRPr="00B50AAE">
        <w:rPr>
          <w:szCs w:val="20"/>
        </w:rPr>
        <w:tab/>
        <w:t>The Load Resource is located behind an ESI ID that corresponds to a Critical Load, but the Load Resource is not a Critical Load and does not include a Critical Load; or</w:t>
      </w:r>
    </w:p>
    <w:p w14:paraId="6F74AFE0" w14:textId="77777777" w:rsidR="00D011F0" w:rsidRPr="00B50AAE" w:rsidRDefault="00D011F0" w:rsidP="00D011F0">
      <w:pPr>
        <w:spacing w:after="240"/>
        <w:ind w:left="1440" w:hanging="720"/>
        <w:rPr>
          <w:szCs w:val="20"/>
        </w:rPr>
      </w:pPr>
      <w:r w:rsidRPr="00B50AAE">
        <w:rPr>
          <w:szCs w:val="20"/>
        </w:rPr>
        <w:t>(c)</w:t>
      </w:r>
      <w:r w:rsidRPr="00B50AAE">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6A8C1A29" w14:textId="77777777" w:rsidR="00D011F0" w:rsidRPr="00B50AAE" w:rsidRDefault="00D011F0" w:rsidP="00D011F0">
      <w:pPr>
        <w:spacing w:after="240"/>
        <w:ind w:left="720" w:hanging="720"/>
        <w:rPr>
          <w:szCs w:val="20"/>
        </w:rPr>
      </w:pPr>
      <w:r w:rsidRPr="00B50AAE">
        <w:rPr>
          <w:szCs w:val="20"/>
        </w:rPr>
        <w:t>(8)</w:t>
      </w:r>
      <w:r w:rsidRPr="00B50AAE">
        <w:rPr>
          <w:szCs w:val="20"/>
        </w:rPr>
        <w:tab/>
        <w:t xml:space="preserve">As a condition of obtaining and maintaining registration as a Load Resource, the </w:t>
      </w:r>
      <w:r w:rsidRPr="00B50AAE">
        <w:rPr>
          <w:iCs/>
          <w:szCs w:val="20"/>
        </w:rPr>
        <w:t>Resource</w:t>
      </w:r>
      <w:r w:rsidRPr="00B50AAE">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1BD4856B" w14:textId="77777777" w:rsidR="00D011F0" w:rsidRPr="00B50AAE" w:rsidRDefault="00D011F0" w:rsidP="00D011F0">
      <w:pPr>
        <w:spacing w:after="240"/>
        <w:ind w:left="720" w:hanging="720"/>
        <w:rPr>
          <w:szCs w:val="20"/>
        </w:rPr>
      </w:pPr>
      <w:bookmarkStart w:id="184" w:name="_Hlk86239601"/>
      <w:r w:rsidRPr="00B50AAE">
        <w:rPr>
          <w:szCs w:val="20"/>
        </w:rPr>
        <w:t>(9)</w:t>
      </w:r>
      <w:r w:rsidRPr="00B50AAE">
        <w:rPr>
          <w:szCs w:val="20"/>
        </w:rPr>
        <w:tab/>
        <w:t xml:space="preserve">Each QSE that represents one or more ERS Resources shall ensure that each ERS Resource identified in any ERS Submission Form submitted by the QSE </w:t>
      </w:r>
      <w:r w:rsidRPr="00B50AAE">
        <w:rPr>
          <w:iCs/>
          <w:szCs w:val="20"/>
        </w:rPr>
        <w:t>meets at least one of the following conditions:</w:t>
      </w:r>
    </w:p>
    <w:p w14:paraId="430F0A46" w14:textId="77777777" w:rsidR="00D011F0" w:rsidRPr="00B50AAE" w:rsidRDefault="00D011F0" w:rsidP="00D011F0">
      <w:pPr>
        <w:spacing w:after="240"/>
        <w:ind w:left="1440" w:hanging="720"/>
        <w:rPr>
          <w:szCs w:val="20"/>
        </w:rPr>
      </w:pPr>
      <w:r w:rsidRPr="00B50AAE">
        <w:rPr>
          <w:szCs w:val="20"/>
        </w:rPr>
        <w:t xml:space="preserve">(a) </w:t>
      </w:r>
      <w:r w:rsidRPr="00B50AAE">
        <w:rPr>
          <w:szCs w:val="20"/>
        </w:rPr>
        <w:tab/>
        <w:t xml:space="preserve">The ERS Resource and each site within the ERS Resource are not located behind an ESI ID or unique meter identifier that corresponds to a Critical Load and are not used to support a Critical Load; or </w:t>
      </w:r>
    </w:p>
    <w:p w14:paraId="330A064F" w14:textId="77777777" w:rsidR="00D011F0" w:rsidRPr="00B50AAE" w:rsidRDefault="00D011F0" w:rsidP="00D011F0">
      <w:pPr>
        <w:spacing w:after="240"/>
        <w:ind w:left="1440" w:hanging="720"/>
        <w:rPr>
          <w:szCs w:val="20"/>
        </w:rPr>
      </w:pPr>
      <w:r w:rsidRPr="00B50AAE">
        <w:rPr>
          <w:szCs w:val="20"/>
        </w:rPr>
        <w:t xml:space="preserve">(b) </w:t>
      </w:r>
      <w:r w:rsidRPr="00B50AAE">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22A0C73D" w14:textId="77777777" w:rsidR="00D011F0" w:rsidRPr="00B50AAE" w:rsidRDefault="00D011F0" w:rsidP="00D011F0">
      <w:pPr>
        <w:spacing w:after="240"/>
        <w:ind w:left="1440" w:hanging="720"/>
        <w:rPr>
          <w:szCs w:val="20"/>
        </w:rPr>
      </w:pPr>
      <w:r w:rsidRPr="00B50AAE">
        <w:rPr>
          <w:szCs w:val="20"/>
        </w:rPr>
        <w:t xml:space="preserve">(c) </w:t>
      </w:r>
      <w:r w:rsidRPr="00B50AAE">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0D082E07" w14:textId="77777777" w:rsidR="00D011F0" w:rsidRPr="00B7603E" w:rsidRDefault="00D011F0" w:rsidP="00D011F0">
      <w:pPr>
        <w:keepNext/>
        <w:tabs>
          <w:tab w:val="left" w:pos="1080"/>
        </w:tabs>
        <w:spacing w:before="240" w:after="240"/>
        <w:ind w:left="1080" w:hanging="1080"/>
        <w:outlineLvl w:val="2"/>
        <w:rPr>
          <w:b/>
          <w:bCs/>
          <w:i/>
          <w:szCs w:val="20"/>
        </w:rPr>
      </w:pPr>
      <w:bookmarkStart w:id="185" w:name="_Toc28421546"/>
      <w:bookmarkStart w:id="186" w:name="_Toc160026614"/>
      <w:bookmarkStart w:id="187" w:name="_Toc160026621"/>
      <w:bookmarkEnd w:id="184"/>
      <w:r w:rsidRPr="00B7603E">
        <w:rPr>
          <w:b/>
          <w:bCs/>
          <w:i/>
          <w:szCs w:val="20"/>
        </w:rPr>
        <w:lastRenderedPageBreak/>
        <w:t>3.8.5</w:t>
      </w:r>
      <w:r w:rsidRPr="00B7603E">
        <w:rPr>
          <w:b/>
          <w:bCs/>
          <w:i/>
          <w:szCs w:val="20"/>
        </w:rPr>
        <w:tab/>
        <w:t>Energy Storage Resources</w:t>
      </w:r>
      <w:bookmarkEnd w:id="185"/>
      <w:bookmarkEnd w:id="186"/>
    </w:p>
    <w:p w14:paraId="0DDA853C" w14:textId="551804D7" w:rsidR="00D011F0" w:rsidRPr="00B7603E" w:rsidDel="00B7603E" w:rsidRDefault="00D011F0" w:rsidP="00D011F0">
      <w:pPr>
        <w:spacing w:after="240"/>
        <w:ind w:left="720" w:hanging="720"/>
        <w:rPr>
          <w:del w:id="188" w:author="ERCOT" w:date="2024-06-20T13:34:00Z"/>
          <w:szCs w:val="20"/>
        </w:rPr>
      </w:pPr>
      <w:del w:id="189" w:author="ERCOT" w:date="2024-06-20T13:34:00Z">
        <w:r w:rsidRPr="00B7603E" w:rsidDel="00B7603E">
          <w:rPr>
            <w:szCs w:val="20"/>
          </w:rPr>
          <w:delText>(1)</w:delText>
        </w:r>
        <w:r w:rsidRPr="00B7603E" w:rsidDel="00B7603E">
          <w:rPr>
            <w:szCs w:val="20"/>
          </w:rPr>
          <w:tab/>
        </w:r>
        <w:r w:rsidR="00A45991" w:rsidRPr="00B7603E" w:rsidDel="00B7603E">
          <w:rPr>
            <w:iCs/>
            <w:szCs w:val="20"/>
          </w:rPr>
          <w:delTex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delText>
        </w:r>
      </w:del>
    </w:p>
    <w:p w14:paraId="51D573AF" w14:textId="77777777" w:rsidR="00D011F0" w:rsidRPr="00B7603E" w:rsidRDefault="00D011F0" w:rsidP="00A45991">
      <w:pPr>
        <w:spacing w:after="240"/>
        <w:ind w:left="720" w:hanging="720"/>
        <w:rPr>
          <w:szCs w:val="20"/>
        </w:rPr>
      </w:pPr>
      <w:r w:rsidRPr="00B7603E">
        <w:rPr>
          <w:szCs w:val="20"/>
        </w:rPr>
        <w:t>(</w:t>
      </w:r>
      <w:ins w:id="190" w:author="ERCOT" w:date="2024-06-20T13:34:00Z">
        <w:r>
          <w:rPr>
            <w:szCs w:val="20"/>
          </w:rPr>
          <w:t>1</w:t>
        </w:r>
      </w:ins>
      <w:del w:id="191" w:author="ERCOT" w:date="2024-06-20T13:34:00Z">
        <w:r w:rsidRPr="00B7603E" w:rsidDel="00B7603E">
          <w:rPr>
            <w:szCs w:val="20"/>
          </w:rPr>
          <w:delText>2</w:delText>
        </w:r>
      </w:del>
      <w:r w:rsidRPr="00B7603E">
        <w:rPr>
          <w:szCs w:val="20"/>
        </w:rPr>
        <w:t>)</w:t>
      </w:r>
      <w:r w:rsidRPr="00B7603E">
        <w:rPr>
          <w:szCs w:val="20"/>
        </w:rPr>
        <w:tab/>
        <w:t xml:space="preserve">A QSE representing an ESR may update the telemetered HSL and/or Maximum Power Consumption (MPC) for the ESR in Real-Time to ensure the ability to meet </w:t>
      </w:r>
      <w:r w:rsidRPr="00B7603E">
        <w:rPr>
          <w:iCs/>
          <w:szCs w:val="20"/>
        </w:rPr>
        <w:t>the</w:t>
      </w:r>
      <w:r w:rsidRPr="00B7603E">
        <w:rPr>
          <w:szCs w:val="20"/>
        </w:rPr>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6C19FE16"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4C3F1A5" w14:textId="77777777" w:rsidR="00D011F0" w:rsidRPr="00B7603E" w:rsidRDefault="00D011F0" w:rsidP="0080522F">
            <w:pPr>
              <w:spacing w:before="120" w:after="240"/>
              <w:rPr>
                <w:b/>
                <w:i/>
                <w:szCs w:val="20"/>
              </w:rPr>
            </w:pPr>
            <w:r w:rsidRPr="00B7603E">
              <w:rPr>
                <w:b/>
                <w:i/>
                <w:szCs w:val="20"/>
              </w:rPr>
              <w:t>[NPRR1075:  Delete paragraph (</w:t>
            </w:r>
            <w:ins w:id="192" w:author="ERCOT" w:date="2024-06-20T13:34:00Z">
              <w:r>
                <w:rPr>
                  <w:b/>
                  <w:i/>
                  <w:szCs w:val="20"/>
                </w:rPr>
                <w:t>1</w:t>
              </w:r>
            </w:ins>
            <w:del w:id="193" w:author="ERCOT" w:date="2024-06-20T13:34:00Z">
              <w:r w:rsidRPr="00B7603E" w:rsidDel="00B7603E">
                <w:rPr>
                  <w:b/>
                  <w:i/>
                  <w:szCs w:val="20"/>
                </w:rPr>
                <w:delText>2</w:delText>
              </w:r>
            </w:del>
            <w:r w:rsidRPr="00B7603E">
              <w:rPr>
                <w:b/>
                <w:i/>
                <w:szCs w:val="20"/>
              </w:rPr>
              <w:t>) above upon system implementation of the Real-Time Co-Optimization (RTC) project.]</w:t>
            </w:r>
          </w:p>
        </w:tc>
      </w:tr>
    </w:tbl>
    <w:p w14:paraId="3C358635" w14:textId="77777777" w:rsidR="00D011F0" w:rsidRPr="00B7603E" w:rsidRDefault="00D011F0" w:rsidP="00D011F0">
      <w:pPr>
        <w:spacing w:before="240" w:after="240"/>
        <w:ind w:left="720" w:hanging="720"/>
        <w:rPr>
          <w:szCs w:val="20"/>
        </w:rPr>
      </w:pPr>
      <w:r w:rsidRPr="00B7603E">
        <w:rPr>
          <w:szCs w:val="20"/>
        </w:rPr>
        <w:t>(</w:t>
      </w:r>
      <w:ins w:id="194" w:author="ERCOT" w:date="2024-06-20T13:34:00Z">
        <w:r>
          <w:rPr>
            <w:szCs w:val="20"/>
          </w:rPr>
          <w:t>2</w:t>
        </w:r>
      </w:ins>
      <w:del w:id="195"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133A702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6C6A6E9A" w14:textId="77777777" w:rsidR="00D011F0" w:rsidRPr="00B7603E" w:rsidRDefault="00D011F0" w:rsidP="0080522F">
            <w:pPr>
              <w:spacing w:before="120" w:after="240"/>
              <w:rPr>
                <w:b/>
                <w:i/>
                <w:szCs w:val="20"/>
              </w:rPr>
            </w:pPr>
            <w:r w:rsidRPr="00B7603E">
              <w:rPr>
                <w:b/>
                <w:i/>
                <w:szCs w:val="20"/>
              </w:rPr>
              <w:t>[NPRR1075:  Replace paragraph (</w:t>
            </w:r>
            <w:ins w:id="196" w:author="ERCOT" w:date="2024-06-20T13:34:00Z">
              <w:r>
                <w:rPr>
                  <w:b/>
                  <w:i/>
                  <w:szCs w:val="20"/>
                </w:rPr>
                <w:t>2</w:t>
              </w:r>
            </w:ins>
            <w:del w:id="197" w:author="ERCOT" w:date="2024-06-20T13:34:00Z">
              <w:r w:rsidRPr="00B7603E" w:rsidDel="00B7603E">
                <w:rPr>
                  <w:b/>
                  <w:i/>
                  <w:szCs w:val="20"/>
                </w:rPr>
                <w:delText>3</w:delText>
              </w:r>
            </w:del>
            <w:r w:rsidRPr="00B7603E">
              <w:rPr>
                <w:b/>
                <w:i/>
                <w:szCs w:val="20"/>
              </w:rPr>
              <w:t>) above with the following upon system implementation of NPRR1014:]</w:t>
            </w:r>
          </w:p>
          <w:p w14:paraId="4A21F17F" w14:textId="77777777" w:rsidR="00D011F0" w:rsidRPr="00B7603E" w:rsidRDefault="00D011F0" w:rsidP="0080522F">
            <w:pPr>
              <w:spacing w:before="240" w:after="240"/>
              <w:ind w:left="720" w:hanging="720"/>
              <w:rPr>
                <w:szCs w:val="20"/>
              </w:rPr>
            </w:pPr>
            <w:r w:rsidRPr="00B7603E">
              <w:rPr>
                <w:szCs w:val="20"/>
              </w:rPr>
              <w:t>(</w:t>
            </w:r>
            <w:ins w:id="198" w:author="ERCOT" w:date="2024-06-20T13:34:00Z">
              <w:r>
                <w:rPr>
                  <w:szCs w:val="20"/>
                </w:rPr>
                <w:t>2</w:t>
              </w:r>
            </w:ins>
            <w:del w:id="199"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LSL for the ESR in Real-Time to reflect state of charge limitations. </w:t>
            </w:r>
          </w:p>
        </w:tc>
      </w:tr>
    </w:tbl>
    <w:p w14:paraId="43EE3C6C" w14:textId="77777777" w:rsidR="00D011F0" w:rsidRPr="00B7603E" w:rsidRDefault="00D011F0" w:rsidP="00D011F0">
      <w:pPr>
        <w:spacing w:before="240" w:after="240"/>
        <w:ind w:left="720" w:hanging="720"/>
        <w:rPr>
          <w:szCs w:val="20"/>
        </w:rPr>
      </w:pPr>
      <w:r w:rsidRPr="00B7603E">
        <w:rPr>
          <w:szCs w:val="20"/>
        </w:rPr>
        <w:t>(</w:t>
      </w:r>
      <w:ins w:id="200" w:author="ERCOT" w:date="2024-06-20T13:34:00Z">
        <w:r>
          <w:rPr>
            <w:szCs w:val="20"/>
          </w:rPr>
          <w:t>3</w:t>
        </w:r>
      </w:ins>
      <w:del w:id="201" w:author="ERCOT" w:date="2024-06-20T13:34:00Z">
        <w:r w:rsidRPr="00B7603E" w:rsidDel="00B7603E">
          <w:rPr>
            <w:szCs w:val="20"/>
          </w:rPr>
          <w:delText>4</w:delText>
        </w:r>
      </w:del>
      <w:r w:rsidRPr="00B7603E">
        <w:rPr>
          <w:szCs w:val="20"/>
        </w:rPr>
        <w:t>)</w:t>
      </w:r>
      <w:r w:rsidRPr="00B7603E">
        <w:rPr>
          <w:szCs w:val="20"/>
        </w:rPr>
        <w:tab/>
        <w:t xml:space="preserve">A QSE representing an ESR co-located with a Generation Resource may reduce the telemetered MPC of the Controllable Load Resource modeled to represent the charging side of the ESR when self-charging using output from the Generation Resource.  Such reduction in MPC shall be equal to the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0BFCF4B5"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590DF6A" w14:textId="77777777" w:rsidR="00D011F0" w:rsidRPr="00B7603E" w:rsidRDefault="00D011F0" w:rsidP="0080522F">
            <w:pPr>
              <w:spacing w:before="120" w:after="240"/>
              <w:rPr>
                <w:b/>
                <w:i/>
                <w:szCs w:val="20"/>
              </w:rPr>
            </w:pPr>
            <w:r w:rsidRPr="00B7603E">
              <w:rPr>
                <w:b/>
                <w:i/>
                <w:szCs w:val="20"/>
              </w:rPr>
              <w:t>[NPRR1075:  Replace paragraph (</w:t>
            </w:r>
            <w:ins w:id="202" w:author="ERCOT" w:date="2024-06-20T13:34:00Z">
              <w:r>
                <w:rPr>
                  <w:b/>
                  <w:i/>
                  <w:szCs w:val="20"/>
                </w:rPr>
                <w:t>3</w:t>
              </w:r>
            </w:ins>
            <w:del w:id="203" w:author="ERCOT" w:date="2024-06-20T13:34:00Z">
              <w:r w:rsidRPr="00B7603E" w:rsidDel="00B7603E">
                <w:rPr>
                  <w:b/>
                  <w:i/>
                  <w:szCs w:val="20"/>
                </w:rPr>
                <w:delText>4</w:delText>
              </w:r>
            </w:del>
            <w:r w:rsidRPr="00B7603E">
              <w:rPr>
                <w:b/>
                <w:i/>
                <w:szCs w:val="20"/>
              </w:rPr>
              <w:t>) above with the following upon system implementation of NPRR1014:]</w:t>
            </w:r>
          </w:p>
          <w:p w14:paraId="41D7B9BA" w14:textId="77777777" w:rsidR="00D011F0" w:rsidRPr="00B7603E" w:rsidRDefault="00D011F0" w:rsidP="0080522F">
            <w:pPr>
              <w:spacing w:before="240" w:after="240"/>
              <w:ind w:left="720" w:hanging="720"/>
              <w:rPr>
                <w:szCs w:val="20"/>
              </w:rPr>
            </w:pPr>
            <w:r w:rsidRPr="00B7603E">
              <w:rPr>
                <w:szCs w:val="20"/>
              </w:rPr>
              <w:t>(</w:t>
            </w:r>
            <w:ins w:id="204" w:author="ERCOT" w:date="2024-06-20T13:34:00Z">
              <w:r>
                <w:rPr>
                  <w:szCs w:val="20"/>
                </w:rPr>
                <w:t>3</w:t>
              </w:r>
            </w:ins>
            <w:del w:id="205" w:author="ERCOT" w:date="2024-06-20T13:34:00Z">
              <w:r w:rsidRPr="00B7603E" w:rsidDel="00B7603E">
                <w:rPr>
                  <w:szCs w:val="20"/>
                </w:rPr>
                <w:delText>4</w:delText>
              </w:r>
            </w:del>
            <w:r w:rsidRPr="00B7603E">
              <w:rPr>
                <w:szCs w:val="20"/>
              </w:rPr>
              <w:t>)</w:t>
            </w:r>
            <w:r w:rsidRPr="00B7603E">
              <w:rPr>
                <w:szCs w:val="20"/>
              </w:rPr>
              <w:tab/>
              <w:t>A QSE representing an ESR co-located with a Generation Resource may update the telemetered LSL of the ESR when self-charging (using output from the Generation Resource).  The updated LSL shall be equal to the MW level of self-charge.</w:t>
            </w:r>
          </w:p>
        </w:tc>
      </w:tr>
    </w:tbl>
    <w:p w14:paraId="024478F5" w14:textId="77777777" w:rsidR="00D011F0" w:rsidRPr="00B50AAE" w:rsidRDefault="00D011F0" w:rsidP="00D011F0">
      <w:pPr>
        <w:keepNext/>
        <w:tabs>
          <w:tab w:val="left" w:pos="1080"/>
        </w:tabs>
        <w:spacing w:before="480" w:after="240"/>
        <w:ind w:left="1080" w:hanging="1080"/>
        <w:outlineLvl w:val="2"/>
        <w:rPr>
          <w:b/>
          <w:bCs/>
          <w:i/>
          <w:szCs w:val="20"/>
          <w:highlight w:val="darkYellow"/>
        </w:rPr>
      </w:pPr>
      <w:commentRangeStart w:id="206"/>
      <w:r w:rsidRPr="00B50AAE">
        <w:rPr>
          <w:b/>
          <w:bCs/>
          <w:i/>
          <w:szCs w:val="20"/>
        </w:rPr>
        <w:t>3.10.1</w:t>
      </w:r>
      <w:commentRangeEnd w:id="206"/>
      <w:r w:rsidR="001C1F86">
        <w:rPr>
          <w:rStyle w:val="CommentReference"/>
        </w:rPr>
        <w:commentReference w:id="206"/>
      </w:r>
      <w:r w:rsidRPr="00B50AAE">
        <w:rPr>
          <w:b/>
          <w:bCs/>
          <w:i/>
          <w:szCs w:val="20"/>
        </w:rPr>
        <w:tab/>
      </w:r>
      <w:proofErr w:type="gramStart"/>
      <w:r w:rsidRPr="00B50AAE">
        <w:rPr>
          <w:b/>
          <w:bCs/>
          <w:i/>
          <w:szCs w:val="20"/>
        </w:rPr>
        <w:t>Time Line</w:t>
      </w:r>
      <w:proofErr w:type="gramEnd"/>
      <w:r w:rsidRPr="00B50AAE">
        <w:rPr>
          <w:b/>
          <w:bCs/>
          <w:i/>
          <w:szCs w:val="20"/>
        </w:rPr>
        <w:t xml:space="preserve"> for Network Operations Model Changes</w:t>
      </w:r>
      <w:bookmarkEnd w:id="187"/>
    </w:p>
    <w:p w14:paraId="17E10122"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perform periodic updates to the Network Operations Model.  Market Participants may provide Network Operations Model updates to ERCOT to implement planned transmission and Resource construction one year before the required submittal </w:t>
      </w:r>
      <w:r w:rsidRPr="00B50AAE">
        <w:rPr>
          <w:iCs/>
          <w:szCs w:val="20"/>
        </w:rPr>
        <w:lastRenderedPageBreak/>
        <w:t>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2EF834A7"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DF53CB0" w14:textId="77777777" w:rsidR="00D011F0" w:rsidRPr="00B50AAE" w:rsidRDefault="00D011F0" w:rsidP="0080522F">
            <w:pPr>
              <w:spacing w:before="120" w:after="240"/>
              <w:rPr>
                <w:b/>
                <w:i/>
                <w:szCs w:val="20"/>
              </w:rPr>
            </w:pPr>
            <w:r w:rsidRPr="00B50AAE">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425F36C"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0308A9E9"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207" w:author="ERCOT" w:date="2024-06-20T13:36:00Z">
        <w:r>
          <w:rPr>
            <w:iCs/>
            <w:szCs w:val="20"/>
          </w:rPr>
          <w:t>, Energy Storage Resource (ESR),</w:t>
        </w:r>
      </w:ins>
      <w:r w:rsidRPr="00B50AAE">
        <w:rPr>
          <w:szCs w:val="20"/>
        </w:rPr>
        <w:t xml:space="preserve"> or Settlement Only Generator (SOG)</w:t>
      </w:r>
      <w:r w:rsidRPr="00B50AAE">
        <w:rPr>
          <w:iCs/>
          <w:szCs w:val="20"/>
        </w:rPr>
        <w:t xml:space="preserve"> as described in Planning Guide Section 5, Generator</w:t>
      </w:r>
      <w:ins w:id="208" w:author="ERCOT" w:date="2024-06-20T13:36:00Z">
        <w:del w:id="209" w:author="ERCOT 092024" w:date="2024-09-20T09:10:00Z">
          <w:r w:rsidDel="005A577D">
            <w:rPr>
              <w:iCs/>
              <w:szCs w:val="20"/>
            </w:rPr>
            <w:delText>/Energy Storage System</w:delText>
          </w:r>
        </w:del>
      </w:ins>
      <w:r w:rsidRPr="00B50AAE">
        <w:rPr>
          <w:iCs/>
          <w:szCs w:val="20"/>
        </w:rPr>
        <w:t xml:space="preserve"> Interconnection or Modification, it </w:t>
      </w:r>
      <w:r w:rsidRPr="00B50AAE">
        <w:rPr>
          <w:szCs w:val="20"/>
        </w:rPr>
        <w:t xml:space="preserve">must meet the </w:t>
      </w:r>
      <w:r w:rsidRPr="00B50AAE">
        <w:rPr>
          <w:iCs/>
          <w:szCs w:val="20"/>
        </w:rPr>
        <w:t>conditions of Planning Guide Section 6.9, Addition of Proposed Generation</w:t>
      </w:r>
      <w:ins w:id="210" w:author="ERCOT" w:date="2024-06-20T13:37:00Z">
        <w:del w:id="211" w:author="ERCOT 092024" w:date="2024-09-20T09:10:00Z">
          <w:r w:rsidDel="005A577D">
            <w:rPr>
              <w:iCs/>
              <w:szCs w:val="20"/>
            </w:rPr>
            <w:delText xml:space="preserve"> or Energy Storage</w:delText>
          </w:r>
        </w:del>
      </w:ins>
      <w:r w:rsidRPr="00B50AAE">
        <w:rPr>
          <w:iCs/>
          <w:szCs w:val="20"/>
        </w:rPr>
        <w:t xml:space="preserve"> to the Planning Models, </w:t>
      </w:r>
      <w:r w:rsidRPr="00B50AAE">
        <w:rPr>
          <w:szCs w:val="20"/>
        </w:rPr>
        <w:t>before submitting a change to the Network Operations Model to reflect the new Generation Resource</w:t>
      </w:r>
      <w:ins w:id="212" w:author="ERCOT" w:date="2024-06-20T13:37:00Z">
        <w:r>
          <w:rPr>
            <w:szCs w:val="20"/>
          </w:rPr>
          <w:t>, ESR,</w:t>
        </w:r>
      </w:ins>
      <w:r w:rsidRPr="00B50AAE">
        <w:rPr>
          <w:szCs w:val="2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3B31813C"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E6B0ECE" w14:textId="77777777" w:rsidR="00D011F0" w:rsidRPr="00B50AAE" w:rsidRDefault="00D011F0" w:rsidP="0080522F">
            <w:pPr>
              <w:spacing w:before="120" w:after="240"/>
              <w:rPr>
                <w:b/>
                <w:i/>
                <w:szCs w:val="20"/>
              </w:rPr>
            </w:pPr>
            <w:r w:rsidRPr="00B50AAE">
              <w:rPr>
                <w:b/>
                <w:i/>
                <w:szCs w:val="20"/>
              </w:rPr>
              <w:t>[NPRR995:  Replace paragraph (2) above with the following upon system implementation:]</w:t>
            </w:r>
          </w:p>
          <w:p w14:paraId="6C23F9C2"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50AAE">
              <w:rPr>
                <w:szCs w:val="20"/>
              </w:rPr>
              <w:t xml:space="preserve"> Settlement Only Generator (SOG), or Settlement Only Energy Storage System (SOESS)</w:t>
            </w:r>
            <w:r w:rsidRPr="00B50AAE">
              <w:rPr>
                <w:iCs/>
                <w:szCs w:val="20"/>
              </w:rPr>
              <w:t xml:space="preserve"> as described in Planning Guide Section 5, Generator Interconnection or Modification, it </w:t>
            </w:r>
            <w:r w:rsidRPr="00B50AAE">
              <w:rPr>
                <w:szCs w:val="20"/>
              </w:rPr>
              <w:t xml:space="preserve">must meet the </w:t>
            </w:r>
            <w:r w:rsidRPr="00B50AAE">
              <w:rPr>
                <w:iCs/>
                <w:szCs w:val="20"/>
              </w:rPr>
              <w:t xml:space="preserve">conditions of Planning Guide Section 6.9, Addition of Proposed Generation to the Planning Models, </w:t>
            </w:r>
            <w:r w:rsidRPr="00B50AAE">
              <w:rPr>
                <w:szCs w:val="20"/>
              </w:rPr>
              <w:t>before submitting a change to the Network Operations Model to reflect the new Generation Resource, SOG, or SOESS.</w:t>
            </w:r>
          </w:p>
        </w:tc>
      </w:tr>
    </w:tbl>
    <w:p w14:paraId="7537BB14" w14:textId="77777777" w:rsidR="00D011F0" w:rsidRPr="00B50AAE" w:rsidRDefault="00D011F0" w:rsidP="00D011F0">
      <w:pPr>
        <w:spacing w:before="240" w:after="240"/>
        <w:ind w:left="720" w:hanging="720"/>
        <w:rPr>
          <w:iCs/>
        </w:rPr>
      </w:pPr>
      <w:r w:rsidRPr="00B50AAE">
        <w:rPr>
          <w:iCs/>
        </w:rPr>
        <w:lastRenderedPageBreak/>
        <w:t>(3)</w:t>
      </w:r>
      <w:r w:rsidRPr="00B50AAE">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011F0" w:rsidRPr="00B50AAE" w14:paraId="38D73BEB" w14:textId="77777777" w:rsidTr="0080522F">
        <w:trPr>
          <w:tblHeader/>
        </w:trPr>
        <w:tc>
          <w:tcPr>
            <w:tcW w:w="1035" w:type="pct"/>
          </w:tcPr>
          <w:p w14:paraId="7610D7C3" w14:textId="77777777" w:rsidR="00D011F0" w:rsidRPr="00B50AAE" w:rsidRDefault="00D011F0" w:rsidP="0080522F">
            <w:pPr>
              <w:spacing w:after="120"/>
              <w:rPr>
                <w:b/>
                <w:iCs/>
                <w:sz w:val="20"/>
                <w:szCs w:val="20"/>
              </w:rPr>
            </w:pPr>
            <w:r w:rsidRPr="00B50AAE">
              <w:rPr>
                <w:b/>
                <w:iCs/>
                <w:sz w:val="20"/>
                <w:szCs w:val="20"/>
              </w:rPr>
              <w:t xml:space="preserve">Deadline to Submit Information to ERCOT </w:t>
            </w:r>
          </w:p>
          <w:p w14:paraId="7F324A73" w14:textId="77777777" w:rsidR="00D011F0" w:rsidRPr="00B50AAE" w:rsidRDefault="00D011F0" w:rsidP="0080522F">
            <w:pPr>
              <w:spacing w:after="120"/>
              <w:rPr>
                <w:b/>
                <w:iCs/>
                <w:sz w:val="20"/>
                <w:szCs w:val="20"/>
              </w:rPr>
            </w:pPr>
            <w:r w:rsidRPr="00B50AAE">
              <w:rPr>
                <w:b/>
                <w:iCs/>
                <w:sz w:val="20"/>
                <w:szCs w:val="20"/>
              </w:rPr>
              <w:t>Note 1</w:t>
            </w:r>
          </w:p>
        </w:tc>
        <w:tc>
          <w:tcPr>
            <w:tcW w:w="991" w:type="pct"/>
          </w:tcPr>
          <w:p w14:paraId="475F0C4C" w14:textId="77777777" w:rsidR="00D011F0" w:rsidRPr="00B50AAE" w:rsidRDefault="00D011F0" w:rsidP="0080522F">
            <w:pPr>
              <w:spacing w:after="120"/>
              <w:rPr>
                <w:b/>
                <w:iCs/>
                <w:sz w:val="20"/>
                <w:szCs w:val="20"/>
              </w:rPr>
            </w:pPr>
            <w:r w:rsidRPr="00B50AAE">
              <w:rPr>
                <w:b/>
                <w:iCs/>
                <w:sz w:val="20"/>
                <w:szCs w:val="20"/>
              </w:rPr>
              <w:t xml:space="preserve">Model Complete and Available for Test </w:t>
            </w:r>
          </w:p>
          <w:p w14:paraId="24679674" w14:textId="77777777" w:rsidR="00D011F0" w:rsidRPr="00B50AAE" w:rsidRDefault="00D011F0" w:rsidP="0080522F">
            <w:pPr>
              <w:spacing w:after="120"/>
              <w:rPr>
                <w:b/>
                <w:iCs/>
                <w:sz w:val="20"/>
                <w:szCs w:val="20"/>
              </w:rPr>
            </w:pPr>
            <w:r w:rsidRPr="00B50AAE">
              <w:rPr>
                <w:b/>
                <w:iCs/>
                <w:sz w:val="20"/>
                <w:szCs w:val="20"/>
              </w:rPr>
              <w:t>Note 2</w:t>
            </w:r>
          </w:p>
        </w:tc>
        <w:tc>
          <w:tcPr>
            <w:tcW w:w="991" w:type="pct"/>
          </w:tcPr>
          <w:p w14:paraId="3503A7A0" w14:textId="77777777" w:rsidR="00D011F0" w:rsidRPr="00B50AAE" w:rsidRDefault="00D011F0" w:rsidP="0080522F">
            <w:pPr>
              <w:spacing w:after="120"/>
              <w:rPr>
                <w:b/>
                <w:iCs/>
                <w:sz w:val="20"/>
                <w:szCs w:val="20"/>
              </w:rPr>
            </w:pPr>
            <w:r w:rsidRPr="00B50AAE">
              <w:rPr>
                <w:b/>
                <w:iCs/>
                <w:sz w:val="20"/>
                <w:szCs w:val="20"/>
              </w:rPr>
              <w:t>Updated Network Operations Model Testing Complete</w:t>
            </w:r>
          </w:p>
          <w:p w14:paraId="6842638A" w14:textId="77777777" w:rsidR="00D011F0" w:rsidRPr="00B50AAE" w:rsidRDefault="00D011F0" w:rsidP="0080522F">
            <w:pPr>
              <w:spacing w:after="120"/>
              <w:rPr>
                <w:b/>
                <w:iCs/>
                <w:sz w:val="20"/>
                <w:szCs w:val="20"/>
              </w:rPr>
            </w:pPr>
            <w:r w:rsidRPr="00B50AAE">
              <w:rPr>
                <w:b/>
                <w:iCs/>
                <w:sz w:val="20"/>
                <w:szCs w:val="20"/>
              </w:rPr>
              <w:t>Note 3</w:t>
            </w:r>
          </w:p>
          <w:p w14:paraId="55F18ABC" w14:textId="77777777" w:rsidR="00D011F0" w:rsidRPr="00B50AAE" w:rsidRDefault="00D011F0" w:rsidP="0080522F">
            <w:pPr>
              <w:spacing w:after="120"/>
              <w:rPr>
                <w:b/>
                <w:iCs/>
                <w:sz w:val="20"/>
                <w:szCs w:val="20"/>
              </w:rPr>
            </w:pPr>
            <w:r w:rsidRPr="00B50AAE">
              <w:rPr>
                <w:b/>
                <w:iCs/>
                <w:sz w:val="20"/>
                <w:szCs w:val="20"/>
              </w:rPr>
              <w:t>Paragraph (5)</w:t>
            </w:r>
          </w:p>
        </w:tc>
        <w:tc>
          <w:tcPr>
            <w:tcW w:w="991" w:type="pct"/>
          </w:tcPr>
          <w:p w14:paraId="2E6433D3" w14:textId="77777777" w:rsidR="00D011F0" w:rsidRPr="00B50AAE" w:rsidRDefault="00D011F0" w:rsidP="0080522F">
            <w:pPr>
              <w:spacing w:after="120"/>
              <w:rPr>
                <w:b/>
                <w:iCs/>
                <w:sz w:val="20"/>
                <w:szCs w:val="20"/>
              </w:rPr>
            </w:pPr>
            <w:r w:rsidRPr="00B50AAE">
              <w:rPr>
                <w:b/>
                <w:iCs/>
                <w:sz w:val="20"/>
                <w:szCs w:val="20"/>
              </w:rPr>
              <w:t>Update Network Operations Model Production Environment</w:t>
            </w:r>
          </w:p>
        </w:tc>
        <w:tc>
          <w:tcPr>
            <w:tcW w:w="991" w:type="pct"/>
          </w:tcPr>
          <w:p w14:paraId="55250436" w14:textId="77777777" w:rsidR="00D011F0" w:rsidRPr="00B50AAE" w:rsidRDefault="00D011F0" w:rsidP="0080522F">
            <w:pPr>
              <w:spacing w:after="120"/>
              <w:rPr>
                <w:b/>
                <w:iCs/>
                <w:sz w:val="20"/>
                <w:szCs w:val="20"/>
              </w:rPr>
            </w:pPr>
            <w:r w:rsidRPr="00B50AAE">
              <w:rPr>
                <w:b/>
                <w:iCs/>
                <w:sz w:val="20"/>
                <w:szCs w:val="20"/>
              </w:rPr>
              <w:t xml:space="preserve">Target Physical Equipment included in Production Model </w:t>
            </w:r>
          </w:p>
          <w:p w14:paraId="081F6E4D" w14:textId="77777777" w:rsidR="00D011F0" w:rsidRPr="00B50AAE" w:rsidRDefault="00D011F0" w:rsidP="0080522F">
            <w:pPr>
              <w:spacing w:after="120"/>
              <w:rPr>
                <w:b/>
                <w:iCs/>
                <w:sz w:val="20"/>
                <w:szCs w:val="20"/>
              </w:rPr>
            </w:pPr>
            <w:r w:rsidRPr="00B50AAE">
              <w:rPr>
                <w:b/>
                <w:iCs/>
                <w:sz w:val="20"/>
                <w:szCs w:val="20"/>
              </w:rPr>
              <w:t>Note 4</w:t>
            </w:r>
          </w:p>
        </w:tc>
      </w:tr>
      <w:tr w:rsidR="00D011F0" w:rsidRPr="00B50AAE" w14:paraId="458C5001" w14:textId="77777777" w:rsidTr="0080522F">
        <w:tc>
          <w:tcPr>
            <w:tcW w:w="1035" w:type="pct"/>
          </w:tcPr>
          <w:p w14:paraId="342265D6" w14:textId="77777777" w:rsidR="00D011F0" w:rsidRPr="00B50AAE" w:rsidRDefault="00D011F0" w:rsidP="0080522F">
            <w:pPr>
              <w:spacing w:after="60"/>
              <w:rPr>
                <w:iCs/>
                <w:sz w:val="20"/>
                <w:szCs w:val="20"/>
              </w:rPr>
            </w:pPr>
            <w:r w:rsidRPr="00B50AAE">
              <w:rPr>
                <w:iCs/>
                <w:sz w:val="20"/>
                <w:szCs w:val="20"/>
              </w:rPr>
              <w:t>Jan 1</w:t>
            </w:r>
          </w:p>
        </w:tc>
        <w:tc>
          <w:tcPr>
            <w:tcW w:w="991" w:type="pct"/>
          </w:tcPr>
          <w:p w14:paraId="26A996D0" w14:textId="77777777" w:rsidR="00D011F0" w:rsidRPr="00B50AAE" w:rsidRDefault="00D011F0" w:rsidP="0080522F">
            <w:pPr>
              <w:spacing w:after="60"/>
              <w:rPr>
                <w:iCs/>
                <w:sz w:val="20"/>
                <w:szCs w:val="20"/>
              </w:rPr>
            </w:pPr>
            <w:r w:rsidRPr="00B50AAE">
              <w:rPr>
                <w:iCs/>
                <w:sz w:val="20"/>
                <w:szCs w:val="20"/>
              </w:rPr>
              <w:t>Feb 15</w:t>
            </w:r>
          </w:p>
        </w:tc>
        <w:tc>
          <w:tcPr>
            <w:tcW w:w="991" w:type="pct"/>
          </w:tcPr>
          <w:p w14:paraId="530B7BC2"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7A97A547"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26AC92E6" w14:textId="77777777" w:rsidR="00D011F0" w:rsidRPr="00B50AAE" w:rsidRDefault="00D011F0" w:rsidP="0080522F">
            <w:pPr>
              <w:spacing w:after="60"/>
              <w:rPr>
                <w:iCs/>
                <w:sz w:val="20"/>
                <w:szCs w:val="20"/>
              </w:rPr>
            </w:pPr>
            <w:r w:rsidRPr="00B50AAE">
              <w:rPr>
                <w:iCs/>
                <w:sz w:val="20"/>
                <w:szCs w:val="20"/>
              </w:rPr>
              <w:t>Month of April</w:t>
            </w:r>
          </w:p>
        </w:tc>
      </w:tr>
      <w:tr w:rsidR="00D011F0" w:rsidRPr="00B50AAE" w14:paraId="63F3CD80" w14:textId="77777777" w:rsidTr="0080522F">
        <w:tc>
          <w:tcPr>
            <w:tcW w:w="1035" w:type="pct"/>
          </w:tcPr>
          <w:p w14:paraId="32E61706" w14:textId="77777777" w:rsidR="00D011F0" w:rsidRPr="00B50AAE" w:rsidRDefault="00D011F0" w:rsidP="0080522F">
            <w:pPr>
              <w:spacing w:after="60"/>
              <w:rPr>
                <w:iCs/>
                <w:sz w:val="20"/>
                <w:szCs w:val="20"/>
              </w:rPr>
            </w:pPr>
            <w:r w:rsidRPr="00B50AAE">
              <w:rPr>
                <w:iCs/>
                <w:sz w:val="20"/>
                <w:szCs w:val="20"/>
              </w:rPr>
              <w:t>Feb 1</w:t>
            </w:r>
          </w:p>
        </w:tc>
        <w:tc>
          <w:tcPr>
            <w:tcW w:w="991" w:type="pct"/>
          </w:tcPr>
          <w:p w14:paraId="400E00CB"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74414DC0"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0850AF12"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1A5903CF" w14:textId="77777777" w:rsidR="00D011F0" w:rsidRPr="00B50AAE" w:rsidRDefault="00D011F0" w:rsidP="0080522F">
            <w:pPr>
              <w:spacing w:after="60"/>
              <w:rPr>
                <w:iCs/>
                <w:sz w:val="20"/>
                <w:szCs w:val="20"/>
              </w:rPr>
            </w:pPr>
            <w:r w:rsidRPr="00B50AAE">
              <w:rPr>
                <w:iCs/>
                <w:sz w:val="20"/>
                <w:szCs w:val="20"/>
              </w:rPr>
              <w:t>Month of May</w:t>
            </w:r>
          </w:p>
        </w:tc>
      </w:tr>
      <w:tr w:rsidR="00D011F0" w:rsidRPr="00B50AAE" w14:paraId="56E61BA9" w14:textId="77777777" w:rsidTr="0080522F">
        <w:tc>
          <w:tcPr>
            <w:tcW w:w="1035" w:type="pct"/>
          </w:tcPr>
          <w:p w14:paraId="1B1F9546"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25AE55E1"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2C215C1A"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16D7103D"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5396AFE1" w14:textId="77777777" w:rsidR="00D011F0" w:rsidRPr="00B50AAE" w:rsidRDefault="00D011F0" w:rsidP="0080522F">
            <w:pPr>
              <w:spacing w:after="60"/>
              <w:rPr>
                <w:iCs/>
                <w:sz w:val="20"/>
                <w:szCs w:val="20"/>
              </w:rPr>
            </w:pPr>
            <w:r w:rsidRPr="00B50AAE">
              <w:rPr>
                <w:iCs/>
                <w:sz w:val="20"/>
                <w:szCs w:val="20"/>
              </w:rPr>
              <w:t>Month of June</w:t>
            </w:r>
          </w:p>
        </w:tc>
      </w:tr>
      <w:tr w:rsidR="00D011F0" w:rsidRPr="00B50AAE" w14:paraId="60438851" w14:textId="77777777" w:rsidTr="0080522F">
        <w:tc>
          <w:tcPr>
            <w:tcW w:w="1035" w:type="pct"/>
          </w:tcPr>
          <w:p w14:paraId="54C002D4"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65395016"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62C24A5C"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52AB9A9D"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1C576828" w14:textId="77777777" w:rsidR="00D011F0" w:rsidRPr="00B50AAE" w:rsidRDefault="00D011F0" w:rsidP="0080522F">
            <w:pPr>
              <w:spacing w:after="60"/>
              <w:rPr>
                <w:iCs/>
                <w:sz w:val="20"/>
                <w:szCs w:val="20"/>
              </w:rPr>
            </w:pPr>
            <w:r w:rsidRPr="00B50AAE">
              <w:rPr>
                <w:iCs/>
                <w:sz w:val="20"/>
                <w:szCs w:val="20"/>
              </w:rPr>
              <w:t>Month of July</w:t>
            </w:r>
          </w:p>
        </w:tc>
      </w:tr>
      <w:tr w:rsidR="00D011F0" w:rsidRPr="00B50AAE" w14:paraId="3510EFF1" w14:textId="77777777" w:rsidTr="0080522F">
        <w:tc>
          <w:tcPr>
            <w:tcW w:w="1035" w:type="pct"/>
          </w:tcPr>
          <w:p w14:paraId="19D177B3"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13E9D390"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0C66045F"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40C267CF"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7D154BFC" w14:textId="77777777" w:rsidR="00D011F0" w:rsidRPr="00B50AAE" w:rsidRDefault="00D011F0" w:rsidP="0080522F">
            <w:pPr>
              <w:spacing w:after="60"/>
              <w:rPr>
                <w:iCs/>
                <w:sz w:val="20"/>
                <w:szCs w:val="20"/>
              </w:rPr>
            </w:pPr>
            <w:r w:rsidRPr="00B50AAE">
              <w:rPr>
                <w:iCs/>
                <w:sz w:val="20"/>
                <w:szCs w:val="20"/>
              </w:rPr>
              <w:t>Month of August</w:t>
            </w:r>
          </w:p>
        </w:tc>
      </w:tr>
      <w:tr w:rsidR="00D011F0" w:rsidRPr="00B50AAE" w14:paraId="6D1FE639" w14:textId="77777777" w:rsidTr="0080522F">
        <w:tc>
          <w:tcPr>
            <w:tcW w:w="1035" w:type="pct"/>
          </w:tcPr>
          <w:p w14:paraId="65D1D1E1"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3D6DA311"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3215A675"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039FA3D5"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1E5CE73E" w14:textId="77777777" w:rsidR="00D011F0" w:rsidRPr="00B50AAE" w:rsidRDefault="00D011F0" w:rsidP="0080522F">
            <w:pPr>
              <w:spacing w:after="60"/>
              <w:rPr>
                <w:iCs/>
                <w:sz w:val="20"/>
                <w:szCs w:val="20"/>
              </w:rPr>
            </w:pPr>
            <w:r w:rsidRPr="00B50AAE">
              <w:rPr>
                <w:iCs/>
                <w:sz w:val="20"/>
                <w:szCs w:val="20"/>
              </w:rPr>
              <w:t>Month of September</w:t>
            </w:r>
          </w:p>
        </w:tc>
      </w:tr>
      <w:tr w:rsidR="00D011F0" w:rsidRPr="00B50AAE" w14:paraId="7C7774DC" w14:textId="77777777" w:rsidTr="0080522F">
        <w:tc>
          <w:tcPr>
            <w:tcW w:w="1035" w:type="pct"/>
          </w:tcPr>
          <w:p w14:paraId="7BD01B74"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79BA2FFE"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76D0110A"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272AB0E2"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2BD09882" w14:textId="77777777" w:rsidR="00D011F0" w:rsidRPr="00B50AAE" w:rsidRDefault="00D011F0" w:rsidP="0080522F">
            <w:pPr>
              <w:spacing w:after="60"/>
              <w:rPr>
                <w:iCs/>
                <w:sz w:val="20"/>
                <w:szCs w:val="20"/>
              </w:rPr>
            </w:pPr>
            <w:r w:rsidRPr="00B50AAE">
              <w:rPr>
                <w:iCs/>
                <w:sz w:val="20"/>
                <w:szCs w:val="20"/>
              </w:rPr>
              <w:t>Month of October</w:t>
            </w:r>
          </w:p>
        </w:tc>
      </w:tr>
      <w:tr w:rsidR="00D011F0" w:rsidRPr="00B50AAE" w14:paraId="07650464" w14:textId="77777777" w:rsidTr="0080522F">
        <w:tc>
          <w:tcPr>
            <w:tcW w:w="1035" w:type="pct"/>
          </w:tcPr>
          <w:p w14:paraId="0DCB20A0"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44AF419D"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1274F350"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2BA6FE49"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4075EF2A" w14:textId="77777777" w:rsidR="00D011F0" w:rsidRPr="00B50AAE" w:rsidRDefault="00D011F0" w:rsidP="0080522F">
            <w:pPr>
              <w:spacing w:after="60"/>
              <w:rPr>
                <w:iCs/>
                <w:sz w:val="20"/>
                <w:szCs w:val="20"/>
              </w:rPr>
            </w:pPr>
            <w:r w:rsidRPr="00B50AAE">
              <w:rPr>
                <w:iCs/>
                <w:sz w:val="20"/>
                <w:szCs w:val="20"/>
              </w:rPr>
              <w:t>Month of November</w:t>
            </w:r>
          </w:p>
        </w:tc>
      </w:tr>
      <w:tr w:rsidR="00D011F0" w:rsidRPr="00B50AAE" w14:paraId="188BAC2C" w14:textId="77777777" w:rsidTr="0080522F">
        <w:tc>
          <w:tcPr>
            <w:tcW w:w="1035" w:type="pct"/>
          </w:tcPr>
          <w:p w14:paraId="4966138B"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6C08A392"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2277FD58"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703EE29F"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3788DCCE" w14:textId="77777777" w:rsidR="00D011F0" w:rsidRPr="00B50AAE" w:rsidRDefault="00D011F0" w:rsidP="0080522F">
            <w:pPr>
              <w:spacing w:after="60"/>
              <w:rPr>
                <w:iCs/>
                <w:sz w:val="20"/>
                <w:szCs w:val="20"/>
              </w:rPr>
            </w:pPr>
            <w:r w:rsidRPr="00B50AAE">
              <w:rPr>
                <w:iCs/>
                <w:sz w:val="20"/>
                <w:szCs w:val="20"/>
              </w:rPr>
              <w:t>Month of December</w:t>
            </w:r>
          </w:p>
        </w:tc>
      </w:tr>
      <w:tr w:rsidR="00D011F0" w:rsidRPr="00B50AAE" w14:paraId="053EBC97" w14:textId="77777777" w:rsidTr="0080522F">
        <w:tc>
          <w:tcPr>
            <w:tcW w:w="1035" w:type="pct"/>
          </w:tcPr>
          <w:p w14:paraId="4158C596"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05A0EEC7"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09F4EF42"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148B7BD7" w14:textId="77777777" w:rsidR="00D011F0" w:rsidRPr="00B50AAE" w:rsidRDefault="00D011F0" w:rsidP="0080522F">
            <w:pPr>
              <w:spacing w:after="60"/>
              <w:rPr>
                <w:iCs/>
                <w:sz w:val="20"/>
                <w:szCs w:val="20"/>
              </w:rPr>
            </w:pPr>
            <w:r w:rsidRPr="00B50AAE">
              <w:rPr>
                <w:iCs/>
                <w:sz w:val="20"/>
                <w:szCs w:val="20"/>
              </w:rPr>
              <w:t>January 1</w:t>
            </w:r>
          </w:p>
        </w:tc>
        <w:tc>
          <w:tcPr>
            <w:tcW w:w="991" w:type="pct"/>
          </w:tcPr>
          <w:p w14:paraId="461A97CF" w14:textId="77777777" w:rsidR="00D011F0" w:rsidRPr="00B50AAE" w:rsidRDefault="00D011F0" w:rsidP="0080522F">
            <w:pPr>
              <w:spacing w:after="60"/>
              <w:rPr>
                <w:iCs/>
                <w:sz w:val="20"/>
                <w:szCs w:val="20"/>
              </w:rPr>
            </w:pPr>
            <w:r w:rsidRPr="00B50AAE">
              <w:rPr>
                <w:iCs/>
                <w:sz w:val="20"/>
                <w:szCs w:val="20"/>
              </w:rPr>
              <w:t>Month of January (the next year)</w:t>
            </w:r>
          </w:p>
        </w:tc>
      </w:tr>
      <w:tr w:rsidR="00D011F0" w:rsidRPr="00B50AAE" w14:paraId="1E0ED87A" w14:textId="77777777" w:rsidTr="0080522F">
        <w:tc>
          <w:tcPr>
            <w:tcW w:w="1035" w:type="pct"/>
          </w:tcPr>
          <w:p w14:paraId="52D59EE8"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683E1101"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301F54B1"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3D00D169" w14:textId="77777777" w:rsidR="00D011F0" w:rsidRPr="00B50AAE" w:rsidRDefault="00D011F0" w:rsidP="0080522F">
            <w:pPr>
              <w:spacing w:after="60"/>
              <w:rPr>
                <w:iCs/>
                <w:sz w:val="20"/>
                <w:szCs w:val="20"/>
              </w:rPr>
            </w:pPr>
            <w:r w:rsidRPr="00B50AAE">
              <w:rPr>
                <w:iCs/>
                <w:sz w:val="20"/>
                <w:szCs w:val="20"/>
              </w:rPr>
              <w:t>February 1</w:t>
            </w:r>
          </w:p>
        </w:tc>
        <w:tc>
          <w:tcPr>
            <w:tcW w:w="991" w:type="pct"/>
          </w:tcPr>
          <w:p w14:paraId="636E6B14" w14:textId="77777777" w:rsidR="00D011F0" w:rsidRPr="00B50AAE" w:rsidRDefault="00D011F0" w:rsidP="0080522F">
            <w:pPr>
              <w:spacing w:after="60"/>
              <w:rPr>
                <w:iCs/>
                <w:sz w:val="20"/>
                <w:szCs w:val="20"/>
              </w:rPr>
            </w:pPr>
            <w:r w:rsidRPr="00B50AAE">
              <w:rPr>
                <w:iCs/>
                <w:sz w:val="20"/>
                <w:szCs w:val="20"/>
              </w:rPr>
              <w:t>Month of February (the next year)</w:t>
            </w:r>
          </w:p>
        </w:tc>
      </w:tr>
      <w:tr w:rsidR="00D011F0" w:rsidRPr="00B50AAE" w14:paraId="6DE7157A" w14:textId="77777777" w:rsidTr="0080522F">
        <w:tc>
          <w:tcPr>
            <w:tcW w:w="1035" w:type="pct"/>
          </w:tcPr>
          <w:p w14:paraId="3A937D9D"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4746B9D7"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7F5443B8" w14:textId="77777777" w:rsidR="00D011F0" w:rsidRPr="00B50AAE" w:rsidRDefault="00D011F0" w:rsidP="0080522F">
            <w:pPr>
              <w:spacing w:after="60"/>
              <w:rPr>
                <w:iCs/>
                <w:sz w:val="20"/>
                <w:szCs w:val="20"/>
              </w:rPr>
            </w:pPr>
            <w:r w:rsidRPr="00B50AAE">
              <w:rPr>
                <w:iCs/>
                <w:sz w:val="20"/>
                <w:szCs w:val="20"/>
              </w:rPr>
              <w:t>February 15</w:t>
            </w:r>
          </w:p>
        </w:tc>
        <w:tc>
          <w:tcPr>
            <w:tcW w:w="991" w:type="pct"/>
          </w:tcPr>
          <w:p w14:paraId="5EB6E925"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2A1B21A9" w14:textId="77777777" w:rsidR="00D011F0" w:rsidRPr="00B50AAE" w:rsidRDefault="00D011F0" w:rsidP="0080522F">
            <w:pPr>
              <w:spacing w:after="60"/>
              <w:rPr>
                <w:iCs/>
                <w:sz w:val="20"/>
                <w:szCs w:val="20"/>
              </w:rPr>
            </w:pPr>
            <w:r w:rsidRPr="00B50AAE">
              <w:rPr>
                <w:iCs/>
                <w:sz w:val="20"/>
                <w:szCs w:val="20"/>
              </w:rPr>
              <w:t>Month of March (the next year)</w:t>
            </w:r>
          </w:p>
        </w:tc>
      </w:tr>
    </w:tbl>
    <w:p w14:paraId="552FD54B" w14:textId="77777777" w:rsidR="00D011F0" w:rsidRPr="00B50AAE" w:rsidRDefault="00D011F0" w:rsidP="00D011F0">
      <w:pPr>
        <w:rPr>
          <w:sz w:val="22"/>
          <w:szCs w:val="22"/>
        </w:rPr>
      </w:pPr>
      <w:r w:rsidRPr="00B50AAE">
        <w:rPr>
          <w:sz w:val="22"/>
          <w:szCs w:val="22"/>
        </w:rPr>
        <w:t xml:space="preserve">Notes: </w:t>
      </w:r>
    </w:p>
    <w:p w14:paraId="27166E59" w14:textId="77777777" w:rsidR="00D011F0" w:rsidRPr="00B50AAE" w:rsidRDefault="00D011F0" w:rsidP="00D011F0">
      <w:pPr>
        <w:ind w:left="1440" w:hanging="720"/>
        <w:rPr>
          <w:sz w:val="22"/>
          <w:szCs w:val="22"/>
        </w:rPr>
      </w:pPr>
      <w:r w:rsidRPr="00B50AAE">
        <w:rPr>
          <w:sz w:val="22"/>
          <w:szCs w:val="22"/>
        </w:rPr>
        <w:t>1.</w:t>
      </w:r>
      <w:r w:rsidRPr="00B50AAE">
        <w:rPr>
          <w:sz w:val="22"/>
          <w:szCs w:val="22"/>
        </w:rPr>
        <w:tab/>
        <w:t>TSP and Resource Entity data submissions complete per the NOMCR process or other ERCOT-prescribed process applicable to Resource Entities for inclusion in next update period.</w:t>
      </w:r>
    </w:p>
    <w:p w14:paraId="2294067A" w14:textId="77777777" w:rsidR="00D011F0" w:rsidRPr="00B50AAE" w:rsidRDefault="00D011F0" w:rsidP="00D011F0">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23C94E5D" w14:textId="77777777" w:rsidR="00D011F0" w:rsidRPr="00B50AAE" w:rsidRDefault="00D011F0" w:rsidP="00D011F0">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7CD009AB" w14:textId="77777777" w:rsidR="00D011F0" w:rsidRPr="00B50AAE" w:rsidRDefault="00D011F0" w:rsidP="00D011F0">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p w14:paraId="540FD4B0" w14:textId="77777777" w:rsidR="00D011F0" w:rsidRPr="00B50AAE" w:rsidRDefault="00D011F0" w:rsidP="00D011F0">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9E5AE5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E5F4F9B" w14:textId="77777777" w:rsidR="00D011F0" w:rsidRPr="00B50AAE" w:rsidRDefault="00D011F0" w:rsidP="0080522F">
            <w:pPr>
              <w:spacing w:before="120" w:after="240"/>
              <w:rPr>
                <w:b/>
                <w:i/>
                <w:szCs w:val="20"/>
              </w:rPr>
            </w:pPr>
            <w:r w:rsidRPr="00B50AAE">
              <w:rPr>
                <w:b/>
                <w:i/>
                <w:szCs w:val="20"/>
              </w:rPr>
              <w:t xml:space="preserve">[NPRR857: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w:t>
            </w:r>
            <w:r w:rsidRPr="00B50AAE">
              <w:rPr>
                <w:b/>
                <w:i/>
                <w:szCs w:val="20"/>
              </w:rPr>
              <w:lastRenderedPageBreak/>
              <w:t>Southern Cross has provided it with:  (a) Notice to proceed with the construction of the interconnection; and (b) The financial security required to fund the interconnection facilities:]</w:t>
            </w:r>
          </w:p>
          <w:p w14:paraId="297DEE30"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011F0" w:rsidRPr="00B50AAE" w14:paraId="7D254EA8" w14:textId="77777777" w:rsidTr="0080522F">
              <w:trPr>
                <w:tblHeader/>
              </w:trPr>
              <w:tc>
                <w:tcPr>
                  <w:tcW w:w="1035" w:type="pct"/>
                </w:tcPr>
                <w:p w14:paraId="5F276B19" w14:textId="77777777" w:rsidR="00D011F0" w:rsidRPr="00B50AAE" w:rsidRDefault="00D011F0" w:rsidP="0080522F">
                  <w:pPr>
                    <w:spacing w:after="120"/>
                    <w:rPr>
                      <w:b/>
                      <w:iCs/>
                      <w:sz w:val="20"/>
                      <w:szCs w:val="20"/>
                    </w:rPr>
                  </w:pPr>
                  <w:r w:rsidRPr="00B50AAE">
                    <w:rPr>
                      <w:b/>
                      <w:iCs/>
                      <w:sz w:val="20"/>
                      <w:szCs w:val="20"/>
                    </w:rPr>
                    <w:t xml:space="preserve">Deadline to Submit Information to ERCOT </w:t>
                  </w:r>
                </w:p>
                <w:p w14:paraId="064478C0" w14:textId="77777777" w:rsidR="00D011F0" w:rsidRPr="00B50AAE" w:rsidRDefault="00D011F0" w:rsidP="0080522F">
                  <w:pPr>
                    <w:spacing w:after="120"/>
                    <w:rPr>
                      <w:b/>
                      <w:iCs/>
                      <w:sz w:val="20"/>
                      <w:szCs w:val="20"/>
                    </w:rPr>
                  </w:pPr>
                  <w:r w:rsidRPr="00B50AAE">
                    <w:rPr>
                      <w:b/>
                      <w:iCs/>
                      <w:sz w:val="20"/>
                      <w:szCs w:val="20"/>
                    </w:rPr>
                    <w:t>Note 1</w:t>
                  </w:r>
                </w:p>
              </w:tc>
              <w:tc>
                <w:tcPr>
                  <w:tcW w:w="991" w:type="pct"/>
                </w:tcPr>
                <w:p w14:paraId="0BD908FD" w14:textId="77777777" w:rsidR="00D011F0" w:rsidRPr="00B50AAE" w:rsidRDefault="00D011F0" w:rsidP="0080522F">
                  <w:pPr>
                    <w:spacing w:after="120"/>
                    <w:rPr>
                      <w:b/>
                      <w:iCs/>
                      <w:sz w:val="20"/>
                      <w:szCs w:val="20"/>
                    </w:rPr>
                  </w:pPr>
                  <w:r w:rsidRPr="00B50AAE">
                    <w:rPr>
                      <w:b/>
                      <w:iCs/>
                      <w:sz w:val="20"/>
                      <w:szCs w:val="20"/>
                    </w:rPr>
                    <w:t xml:space="preserve">Model Complete and Available for Test </w:t>
                  </w:r>
                </w:p>
                <w:p w14:paraId="203A7DF8" w14:textId="77777777" w:rsidR="00D011F0" w:rsidRPr="00B50AAE" w:rsidRDefault="00D011F0" w:rsidP="0080522F">
                  <w:pPr>
                    <w:spacing w:after="120"/>
                    <w:rPr>
                      <w:b/>
                      <w:iCs/>
                      <w:sz w:val="20"/>
                      <w:szCs w:val="20"/>
                    </w:rPr>
                  </w:pPr>
                  <w:r w:rsidRPr="00B50AAE">
                    <w:rPr>
                      <w:b/>
                      <w:iCs/>
                      <w:sz w:val="20"/>
                      <w:szCs w:val="20"/>
                    </w:rPr>
                    <w:t>Note 2</w:t>
                  </w:r>
                </w:p>
              </w:tc>
              <w:tc>
                <w:tcPr>
                  <w:tcW w:w="991" w:type="pct"/>
                </w:tcPr>
                <w:p w14:paraId="7EFF6570" w14:textId="77777777" w:rsidR="00D011F0" w:rsidRPr="00B50AAE" w:rsidRDefault="00D011F0" w:rsidP="0080522F">
                  <w:pPr>
                    <w:spacing w:after="120"/>
                    <w:rPr>
                      <w:b/>
                      <w:iCs/>
                      <w:sz w:val="20"/>
                      <w:szCs w:val="20"/>
                    </w:rPr>
                  </w:pPr>
                  <w:r w:rsidRPr="00B50AAE">
                    <w:rPr>
                      <w:b/>
                      <w:iCs/>
                      <w:sz w:val="20"/>
                      <w:szCs w:val="20"/>
                    </w:rPr>
                    <w:t>Updated Network Operations Model Testing Complete</w:t>
                  </w:r>
                </w:p>
                <w:p w14:paraId="26E36B6E" w14:textId="77777777" w:rsidR="00D011F0" w:rsidRPr="00B50AAE" w:rsidRDefault="00D011F0" w:rsidP="0080522F">
                  <w:pPr>
                    <w:spacing w:after="120"/>
                    <w:rPr>
                      <w:b/>
                      <w:iCs/>
                      <w:sz w:val="20"/>
                      <w:szCs w:val="20"/>
                    </w:rPr>
                  </w:pPr>
                  <w:r w:rsidRPr="00B50AAE">
                    <w:rPr>
                      <w:b/>
                      <w:iCs/>
                      <w:sz w:val="20"/>
                      <w:szCs w:val="20"/>
                    </w:rPr>
                    <w:t>Note 3</w:t>
                  </w:r>
                </w:p>
                <w:p w14:paraId="7D9D2A9B" w14:textId="77777777" w:rsidR="00D011F0" w:rsidRPr="00B50AAE" w:rsidRDefault="00D011F0" w:rsidP="0080522F">
                  <w:pPr>
                    <w:spacing w:after="120"/>
                    <w:rPr>
                      <w:b/>
                      <w:iCs/>
                      <w:sz w:val="20"/>
                      <w:szCs w:val="20"/>
                    </w:rPr>
                  </w:pPr>
                  <w:r w:rsidRPr="00B50AAE">
                    <w:rPr>
                      <w:b/>
                      <w:iCs/>
                      <w:sz w:val="20"/>
                      <w:szCs w:val="20"/>
                    </w:rPr>
                    <w:t>Paragraph (5)</w:t>
                  </w:r>
                </w:p>
              </w:tc>
              <w:tc>
                <w:tcPr>
                  <w:tcW w:w="991" w:type="pct"/>
                </w:tcPr>
                <w:p w14:paraId="11787FBC" w14:textId="77777777" w:rsidR="00D011F0" w:rsidRPr="00B50AAE" w:rsidRDefault="00D011F0" w:rsidP="0080522F">
                  <w:pPr>
                    <w:spacing w:after="120"/>
                    <w:rPr>
                      <w:b/>
                      <w:iCs/>
                      <w:sz w:val="20"/>
                      <w:szCs w:val="20"/>
                    </w:rPr>
                  </w:pPr>
                  <w:r w:rsidRPr="00B50AAE">
                    <w:rPr>
                      <w:b/>
                      <w:iCs/>
                      <w:sz w:val="20"/>
                      <w:szCs w:val="20"/>
                    </w:rPr>
                    <w:t>Update Network Operations Model Production Environment</w:t>
                  </w:r>
                </w:p>
              </w:tc>
              <w:tc>
                <w:tcPr>
                  <w:tcW w:w="991" w:type="pct"/>
                </w:tcPr>
                <w:p w14:paraId="56C919D9" w14:textId="77777777" w:rsidR="00D011F0" w:rsidRPr="00B50AAE" w:rsidRDefault="00D011F0" w:rsidP="0080522F">
                  <w:pPr>
                    <w:spacing w:after="120"/>
                    <w:rPr>
                      <w:b/>
                      <w:iCs/>
                      <w:sz w:val="20"/>
                      <w:szCs w:val="20"/>
                    </w:rPr>
                  </w:pPr>
                  <w:r w:rsidRPr="00B50AAE">
                    <w:rPr>
                      <w:b/>
                      <w:iCs/>
                      <w:sz w:val="20"/>
                      <w:szCs w:val="20"/>
                    </w:rPr>
                    <w:t xml:space="preserve">Target Physical Equipment included in Production Model </w:t>
                  </w:r>
                </w:p>
                <w:p w14:paraId="7BF18FC4" w14:textId="77777777" w:rsidR="00D011F0" w:rsidRPr="00B50AAE" w:rsidRDefault="00D011F0" w:rsidP="0080522F">
                  <w:pPr>
                    <w:spacing w:after="120"/>
                    <w:rPr>
                      <w:b/>
                      <w:iCs/>
                      <w:sz w:val="20"/>
                      <w:szCs w:val="20"/>
                    </w:rPr>
                  </w:pPr>
                  <w:r w:rsidRPr="00B50AAE">
                    <w:rPr>
                      <w:b/>
                      <w:iCs/>
                      <w:sz w:val="20"/>
                      <w:szCs w:val="20"/>
                    </w:rPr>
                    <w:t>Note 4</w:t>
                  </w:r>
                </w:p>
              </w:tc>
            </w:tr>
            <w:tr w:rsidR="00D011F0" w:rsidRPr="00B50AAE" w14:paraId="2C6E26F5" w14:textId="77777777" w:rsidTr="0080522F">
              <w:tc>
                <w:tcPr>
                  <w:tcW w:w="1035" w:type="pct"/>
                </w:tcPr>
                <w:p w14:paraId="1B4777FF" w14:textId="77777777" w:rsidR="00D011F0" w:rsidRPr="00B50AAE" w:rsidRDefault="00D011F0" w:rsidP="0080522F">
                  <w:pPr>
                    <w:spacing w:after="60"/>
                    <w:rPr>
                      <w:iCs/>
                      <w:sz w:val="20"/>
                      <w:szCs w:val="20"/>
                    </w:rPr>
                  </w:pPr>
                  <w:r w:rsidRPr="00B50AAE">
                    <w:rPr>
                      <w:iCs/>
                      <w:sz w:val="20"/>
                      <w:szCs w:val="20"/>
                    </w:rPr>
                    <w:t>Jan 1</w:t>
                  </w:r>
                </w:p>
              </w:tc>
              <w:tc>
                <w:tcPr>
                  <w:tcW w:w="991" w:type="pct"/>
                </w:tcPr>
                <w:p w14:paraId="1FD339F2" w14:textId="77777777" w:rsidR="00D011F0" w:rsidRPr="00B50AAE" w:rsidRDefault="00D011F0" w:rsidP="0080522F">
                  <w:pPr>
                    <w:spacing w:after="60"/>
                    <w:rPr>
                      <w:iCs/>
                      <w:sz w:val="20"/>
                      <w:szCs w:val="20"/>
                    </w:rPr>
                  </w:pPr>
                  <w:r w:rsidRPr="00B50AAE">
                    <w:rPr>
                      <w:iCs/>
                      <w:sz w:val="20"/>
                      <w:szCs w:val="20"/>
                    </w:rPr>
                    <w:t>Feb 15</w:t>
                  </w:r>
                </w:p>
              </w:tc>
              <w:tc>
                <w:tcPr>
                  <w:tcW w:w="991" w:type="pct"/>
                </w:tcPr>
                <w:p w14:paraId="0562B742"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371D1740"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7211B588" w14:textId="77777777" w:rsidR="00D011F0" w:rsidRPr="00B50AAE" w:rsidRDefault="00D011F0" w:rsidP="0080522F">
                  <w:pPr>
                    <w:spacing w:after="60"/>
                    <w:rPr>
                      <w:iCs/>
                      <w:sz w:val="20"/>
                      <w:szCs w:val="20"/>
                    </w:rPr>
                  </w:pPr>
                  <w:r w:rsidRPr="00B50AAE">
                    <w:rPr>
                      <w:iCs/>
                      <w:sz w:val="20"/>
                      <w:szCs w:val="20"/>
                    </w:rPr>
                    <w:t>Month of April</w:t>
                  </w:r>
                </w:p>
              </w:tc>
            </w:tr>
            <w:tr w:rsidR="00D011F0" w:rsidRPr="00B50AAE" w14:paraId="74D8F56B" w14:textId="77777777" w:rsidTr="0080522F">
              <w:tc>
                <w:tcPr>
                  <w:tcW w:w="1035" w:type="pct"/>
                </w:tcPr>
                <w:p w14:paraId="18D944EC" w14:textId="77777777" w:rsidR="00D011F0" w:rsidRPr="00B50AAE" w:rsidRDefault="00D011F0" w:rsidP="0080522F">
                  <w:pPr>
                    <w:spacing w:after="60"/>
                    <w:rPr>
                      <w:iCs/>
                      <w:sz w:val="20"/>
                      <w:szCs w:val="20"/>
                    </w:rPr>
                  </w:pPr>
                  <w:r w:rsidRPr="00B50AAE">
                    <w:rPr>
                      <w:iCs/>
                      <w:sz w:val="20"/>
                      <w:szCs w:val="20"/>
                    </w:rPr>
                    <w:t>Feb 1</w:t>
                  </w:r>
                </w:p>
              </w:tc>
              <w:tc>
                <w:tcPr>
                  <w:tcW w:w="991" w:type="pct"/>
                </w:tcPr>
                <w:p w14:paraId="6235C2E3"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43825E4C"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7B686FA9"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70908F5E" w14:textId="77777777" w:rsidR="00D011F0" w:rsidRPr="00B50AAE" w:rsidRDefault="00D011F0" w:rsidP="0080522F">
                  <w:pPr>
                    <w:spacing w:after="60"/>
                    <w:rPr>
                      <w:iCs/>
                      <w:sz w:val="20"/>
                      <w:szCs w:val="20"/>
                    </w:rPr>
                  </w:pPr>
                  <w:r w:rsidRPr="00B50AAE">
                    <w:rPr>
                      <w:iCs/>
                      <w:sz w:val="20"/>
                      <w:szCs w:val="20"/>
                    </w:rPr>
                    <w:t>Month of May</w:t>
                  </w:r>
                </w:p>
              </w:tc>
            </w:tr>
            <w:tr w:rsidR="00D011F0" w:rsidRPr="00B50AAE" w14:paraId="6BD78339" w14:textId="77777777" w:rsidTr="0080522F">
              <w:tc>
                <w:tcPr>
                  <w:tcW w:w="1035" w:type="pct"/>
                </w:tcPr>
                <w:p w14:paraId="424BF5D8"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77232F90"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1BE4AE30"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2EFB191E"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71FF57C8" w14:textId="77777777" w:rsidR="00D011F0" w:rsidRPr="00B50AAE" w:rsidRDefault="00D011F0" w:rsidP="0080522F">
                  <w:pPr>
                    <w:spacing w:after="60"/>
                    <w:rPr>
                      <w:iCs/>
                      <w:sz w:val="20"/>
                      <w:szCs w:val="20"/>
                    </w:rPr>
                  </w:pPr>
                  <w:r w:rsidRPr="00B50AAE">
                    <w:rPr>
                      <w:iCs/>
                      <w:sz w:val="20"/>
                      <w:szCs w:val="20"/>
                    </w:rPr>
                    <w:t>Month of June</w:t>
                  </w:r>
                </w:p>
              </w:tc>
            </w:tr>
            <w:tr w:rsidR="00D011F0" w:rsidRPr="00B50AAE" w14:paraId="1057B0B8" w14:textId="77777777" w:rsidTr="0080522F">
              <w:tc>
                <w:tcPr>
                  <w:tcW w:w="1035" w:type="pct"/>
                </w:tcPr>
                <w:p w14:paraId="45D20D61"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26581CD4"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1D56BBA6"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23697F7C"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214C8A05" w14:textId="77777777" w:rsidR="00D011F0" w:rsidRPr="00B50AAE" w:rsidRDefault="00D011F0" w:rsidP="0080522F">
                  <w:pPr>
                    <w:spacing w:after="60"/>
                    <w:rPr>
                      <w:iCs/>
                      <w:sz w:val="20"/>
                      <w:szCs w:val="20"/>
                    </w:rPr>
                  </w:pPr>
                  <w:r w:rsidRPr="00B50AAE">
                    <w:rPr>
                      <w:iCs/>
                      <w:sz w:val="20"/>
                      <w:szCs w:val="20"/>
                    </w:rPr>
                    <w:t>Month of July</w:t>
                  </w:r>
                </w:p>
              </w:tc>
            </w:tr>
            <w:tr w:rsidR="00D011F0" w:rsidRPr="00B50AAE" w14:paraId="394F451A" w14:textId="77777777" w:rsidTr="0080522F">
              <w:tc>
                <w:tcPr>
                  <w:tcW w:w="1035" w:type="pct"/>
                </w:tcPr>
                <w:p w14:paraId="0F234097"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567187BE"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5C716847"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05BA46FC"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5641E732" w14:textId="77777777" w:rsidR="00D011F0" w:rsidRPr="00B50AAE" w:rsidRDefault="00D011F0" w:rsidP="0080522F">
                  <w:pPr>
                    <w:spacing w:after="60"/>
                    <w:rPr>
                      <w:iCs/>
                      <w:sz w:val="20"/>
                      <w:szCs w:val="20"/>
                    </w:rPr>
                  </w:pPr>
                  <w:r w:rsidRPr="00B50AAE">
                    <w:rPr>
                      <w:iCs/>
                      <w:sz w:val="20"/>
                      <w:szCs w:val="20"/>
                    </w:rPr>
                    <w:t>Month of August</w:t>
                  </w:r>
                </w:p>
              </w:tc>
            </w:tr>
            <w:tr w:rsidR="00D011F0" w:rsidRPr="00B50AAE" w14:paraId="3CCB7EAA" w14:textId="77777777" w:rsidTr="0080522F">
              <w:tc>
                <w:tcPr>
                  <w:tcW w:w="1035" w:type="pct"/>
                </w:tcPr>
                <w:p w14:paraId="311ACB6A"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6BFA7A98"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033E184D"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0036F7DA"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57CF0A50" w14:textId="77777777" w:rsidR="00D011F0" w:rsidRPr="00B50AAE" w:rsidRDefault="00D011F0" w:rsidP="0080522F">
                  <w:pPr>
                    <w:spacing w:after="60"/>
                    <w:rPr>
                      <w:iCs/>
                      <w:sz w:val="20"/>
                      <w:szCs w:val="20"/>
                    </w:rPr>
                  </w:pPr>
                  <w:r w:rsidRPr="00B50AAE">
                    <w:rPr>
                      <w:iCs/>
                      <w:sz w:val="20"/>
                      <w:szCs w:val="20"/>
                    </w:rPr>
                    <w:t>Month of September</w:t>
                  </w:r>
                </w:p>
              </w:tc>
            </w:tr>
            <w:tr w:rsidR="00D011F0" w:rsidRPr="00B50AAE" w14:paraId="2BFCABD9" w14:textId="77777777" w:rsidTr="0080522F">
              <w:tc>
                <w:tcPr>
                  <w:tcW w:w="1035" w:type="pct"/>
                </w:tcPr>
                <w:p w14:paraId="65C72702"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24305D1B"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6E70A56E"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728757E1"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4D435ABC" w14:textId="77777777" w:rsidR="00D011F0" w:rsidRPr="00B50AAE" w:rsidRDefault="00D011F0" w:rsidP="0080522F">
                  <w:pPr>
                    <w:spacing w:after="60"/>
                    <w:rPr>
                      <w:iCs/>
                      <w:sz w:val="20"/>
                      <w:szCs w:val="20"/>
                    </w:rPr>
                  </w:pPr>
                  <w:r w:rsidRPr="00B50AAE">
                    <w:rPr>
                      <w:iCs/>
                      <w:sz w:val="20"/>
                      <w:szCs w:val="20"/>
                    </w:rPr>
                    <w:t>Month of October</w:t>
                  </w:r>
                </w:p>
              </w:tc>
            </w:tr>
            <w:tr w:rsidR="00D011F0" w:rsidRPr="00B50AAE" w14:paraId="02043A35" w14:textId="77777777" w:rsidTr="0080522F">
              <w:tc>
                <w:tcPr>
                  <w:tcW w:w="1035" w:type="pct"/>
                </w:tcPr>
                <w:p w14:paraId="17597D99"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5F342149"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6DEDCB07"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5692BFC1"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56D344D3" w14:textId="77777777" w:rsidR="00D011F0" w:rsidRPr="00B50AAE" w:rsidRDefault="00D011F0" w:rsidP="0080522F">
                  <w:pPr>
                    <w:spacing w:after="60"/>
                    <w:rPr>
                      <w:iCs/>
                      <w:sz w:val="20"/>
                      <w:szCs w:val="20"/>
                    </w:rPr>
                  </w:pPr>
                  <w:r w:rsidRPr="00B50AAE">
                    <w:rPr>
                      <w:iCs/>
                      <w:sz w:val="20"/>
                      <w:szCs w:val="20"/>
                    </w:rPr>
                    <w:t>Month of November</w:t>
                  </w:r>
                </w:p>
              </w:tc>
            </w:tr>
            <w:tr w:rsidR="00D011F0" w:rsidRPr="00B50AAE" w14:paraId="29C40529" w14:textId="77777777" w:rsidTr="0080522F">
              <w:tc>
                <w:tcPr>
                  <w:tcW w:w="1035" w:type="pct"/>
                </w:tcPr>
                <w:p w14:paraId="7739B7C7"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7C4C33CB"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126BF640"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52D2A055"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755DC7B9" w14:textId="77777777" w:rsidR="00D011F0" w:rsidRPr="00B50AAE" w:rsidRDefault="00D011F0" w:rsidP="0080522F">
                  <w:pPr>
                    <w:spacing w:after="60"/>
                    <w:rPr>
                      <w:iCs/>
                      <w:sz w:val="20"/>
                      <w:szCs w:val="20"/>
                    </w:rPr>
                  </w:pPr>
                  <w:r w:rsidRPr="00B50AAE">
                    <w:rPr>
                      <w:iCs/>
                      <w:sz w:val="20"/>
                      <w:szCs w:val="20"/>
                    </w:rPr>
                    <w:t>Month of December</w:t>
                  </w:r>
                </w:p>
              </w:tc>
            </w:tr>
            <w:tr w:rsidR="00D011F0" w:rsidRPr="00B50AAE" w14:paraId="7F95F4FD" w14:textId="77777777" w:rsidTr="0080522F">
              <w:tc>
                <w:tcPr>
                  <w:tcW w:w="1035" w:type="pct"/>
                </w:tcPr>
                <w:p w14:paraId="6006C099"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7E178B17"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683FE591"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7656E163" w14:textId="77777777" w:rsidR="00D011F0" w:rsidRPr="00B50AAE" w:rsidRDefault="00D011F0" w:rsidP="0080522F">
                  <w:pPr>
                    <w:spacing w:after="60"/>
                    <w:rPr>
                      <w:iCs/>
                      <w:sz w:val="20"/>
                      <w:szCs w:val="20"/>
                    </w:rPr>
                  </w:pPr>
                  <w:r w:rsidRPr="00B50AAE">
                    <w:rPr>
                      <w:iCs/>
                      <w:sz w:val="20"/>
                      <w:szCs w:val="20"/>
                    </w:rPr>
                    <w:t>January 1</w:t>
                  </w:r>
                </w:p>
              </w:tc>
              <w:tc>
                <w:tcPr>
                  <w:tcW w:w="991" w:type="pct"/>
                </w:tcPr>
                <w:p w14:paraId="7E117A83" w14:textId="77777777" w:rsidR="00D011F0" w:rsidRPr="00B50AAE" w:rsidRDefault="00D011F0" w:rsidP="0080522F">
                  <w:pPr>
                    <w:spacing w:after="60"/>
                    <w:rPr>
                      <w:iCs/>
                      <w:sz w:val="20"/>
                      <w:szCs w:val="20"/>
                    </w:rPr>
                  </w:pPr>
                  <w:r w:rsidRPr="00B50AAE">
                    <w:rPr>
                      <w:iCs/>
                      <w:sz w:val="20"/>
                      <w:szCs w:val="20"/>
                    </w:rPr>
                    <w:t>Month of January (the next year)</w:t>
                  </w:r>
                </w:p>
              </w:tc>
            </w:tr>
            <w:tr w:rsidR="00D011F0" w:rsidRPr="00B50AAE" w14:paraId="40E3B799" w14:textId="77777777" w:rsidTr="0080522F">
              <w:tc>
                <w:tcPr>
                  <w:tcW w:w="1035" w:type="pct"/>
                </w:tcPr>
                <w:p w14:paraId="36E4826D"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776C5474"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11F0E393"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61573493" w14:textId="77777777" w:rsidR="00D011F0" w:rsidRPr="00B50AAE" w:rsidRDefault="00D011F0" w:rsidP="0080522F">
                  <w:pPr>
                    <w:spacing w:after="60"/>
                    <w:rPr>
                      <w:iCs/>
                      <w:sz w:val="20"/>
                      <w:szCs w:val="20"/>
                    </w:rPr>
                  </w:pPr>
                  <w:r w:rsidRPr="00B50AAE">
                    <w:rPr>
                      <w:iCs/>
                      <w:sz w:val="20"/>
                      <w:szCs w:val="20"/>
                    </w:rPr>
                    <w:t>February 1</w:t>
                  </w:r>
                </w:p>
              </w:tc>
              <w:tc>
                <w:tcPr>
                  <w:tcW w:w="991" w:type="pct"/>
                </w:tcPr>
                <w:p w14:paraId="6988D1C1" w14:textId="77777777" w:rsidR="00D011F0" w:rsidRPr="00B50AAE" w:rsidRDefault="00D011F0" w:rsidP="0080522F">
                  <w:pPr>
                    <w:spacing w:after="60"/>
                    <w:rPr>
                      <w:iCs/>
                      <w:sz w:val="20"/>
                      <w:szCs w:val="20"/>
                    </w:rPr>
                  </w:pPr>
                  <w:r w:rsidRPr="00B50AAE">
                    <w:rPr>
                      <w:iCs/>
                      <w:sz w:val="20"/>
                      <w:szCs w:val="20"/>
                    </w:rPr>
                    <w:t>Month of February (the next year)</w:t>
                  </w:r>
                </w:p>
              </w:tc>
            </w:tr>
            <w:tr w:rsidR="00D011F0" w:rsidRPr="00B50AAE" w14:paraId="3E8C9BDA" w14:textId="77777777" w:rsidTr="0080522F">
              <w:tc>
                <w:tcPr>
                  <w:tcW w:w="1035" w:type="pct"/>
                </w:tcPr>
                <w:p w14:paraId="7B07444A"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60D3D7AC"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3A05C703" w14:textId="77777777" w:rsidR="00D011F0" w:rsidRPr="00B50AAE" w:rsidRDefault="00D011F0" w:rsidP="0080522F">
                  <w:pPr>
                    <w:spacing w:after="60"/>
                    <w:rPr>
                      <w:iCs/>
                      <w:sz w:val="20"/>
                      <w:szCs w:val="20"/>
                    </w:rPr>
                  </w:pPr>
                  <w:r w:rsidRPr="00B50AAE">
                    <w:rPr>
                      <w:iCs/>
                      <w:sz w:val="20"/>
                      <w:szCs w:val="20"/>
                    </w:rPr>
                    <w:t>February 15</w:t>
                  </w:r>
                </w:p>
              </w:tc>
              <w:tc>
                <w:tcPr>
                  <w:tcW w:w="991" w:type="pct"/>
                </w:tcPr>
                <w:p w14:paraId="0AB09CA7"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34766EFC" w14:textId="77777777" w:rsidR="00D011F0" w:rsidRPr="00B50AAE" w:rsidRDefault="00D011F0" w:rsidP="0080522F">
                  <w:pPr>
                    <w:spacing w:after="60"/>
                    <w:rPr>
                      <w:iCs/>
                      <w:sz w:val="20"/>
                      <w:szCs w:val="20"/>
                    </w:rPr>
                  </w:pPr>
                  <w:r w:rsidRPr="00B50AAE">
                    <w:rPr>
                      <w:iCs/>
                      <w:sz w:val="20"/>
                      <w:szCs w:val="20"/>
                    </w:rPr>
                    <w:t>Month of March (the next year)</w:t>
                  </w:r>
                </w:p>
              </w:tc>
            </w:tr>
          </w:tbl>
          <w:p w14:paraId="3343E006" w14:textId="77777777" w:rsidR="00D011F0" w:rsidRPr="00B50AAE" w:rsidRDefault="00D011F0" w:rsidP="0080522F">
            <w:pPr>
              <w:rPr>
                <w:sz w:val="22"/>
                <w:szCs w:val="22"/>
              </w:rPr>
            </w:pPr>
            <w:r w:rsidRPr="00B50AAE">
              <w:rPr>
                <w:sz w:val="22"/>
                <w:szCs w:val="22"/>
              </w:rPr>
              <w:t xml:space="preserve">Notes: </w:t>
            </w:r>
          </w:p>
          <w:p w14:paraId="4DF61A40" w14:textId="77777777" w:rsidR="00D011F0" w:rsidRPr="00B50AAE" w:rsidRDefault="00D011F0" w:rsidP="0080522F">
            <w:pPr>
              <w:ind w:left="1440" w:hanging="720"/>
              <w:rPr>
                <w:sz w:val="22"/>
                <w:szCs w:val="22"/>
              </w:rPr>
            </w:pPr>
            <w:r w:rsidRPr="00B50AAE">
              <w:rPr>
                <w:sz w:val="22"/>
                <w:szCs w:val="22"/>
              </w:rPr>
              <w:t>1.</w:t>
            </w:r>
            <w:r w:rsidRPr="00B50AAE">
              <w:rPr>
                <w:sz w:val="22"/>
                <w:szCs w:val="22"/>
              </w:rPr>
              <w:tab/>
              <w:t>TSP, DCTO, and Resource Entity data submissions complete per the NOMCR process or other ERCOT-prescribed process applicable to Resource Entities for inclusion in next update period.</w:t>
            </w:r>
          </w:p>
          <w:p w14:paraId="7559DB72" w14:textId="77777777" w:rsidR="00D011F0" w:rsidRPr="00B50AAE" w:rsidRDefault="00D011F0" w:rsidP="0080522F">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13448839" w14:textId="77777777" w:rsidR="00D011F0" w:rsidRPr="00B50AAE" w:rsidRDefault="00D011F0" w:rsidP="0080522F">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72AA416" w14:textId="77777777" w:rsidR="00D011F0" w:rsidRPr="00B50AAE" w:rsidRDefault="00D011F0" w:rsidP="0080522F">
            <w:pPr>
              <w:ind w:left="1440" w:hanging="720"/>
              <w:rPr>
                <w:sz w:val="22"/>
                <w:szCs w:val="22"/>
              </w:rPr>
            </w:pPr>
            <w:r w:rsidRPr="00B50AAE">
              <w:rPr>
                <w:sz w:val="22"/>
                <w:szCs w:val="22"/>
              </w:rPr>
              <w:lastRenderedPageBreak/>
              <w:t>4.</w:t>
            </w:r>
            <w:r w:rsidRPr="00B50AAE">
              <w:rPr>
                <w:sz w:val="22"/>
                <w:szCs w:val="22"/>
              </w:rPr>
              <w:tab/>
              <w:t>Updates include changes starting at this date and ending within the same month.  The schedule for Operations Model load dates will be published by ERCOT on the ERCOT website.</w:t>
            </w:r>
          </w:p>
        </w:tc>
      </w:tr>
    </w:tbl>
    <w:p w14:paraId="0B5F25D7" w14:textId="77777777" w:rsidR="00D011F0" w:rsidRPr="00B50AAE" w:rsidRDefault="00D011F0" w:rsidP="00D011F0">
      <w:pPr>
        <w:spacing w:before="240" w:after="240"/>
        <w:ind w:left="720" w:hanging="720"/>
        <w:rPr>
          <w:iCs/>
          <w:szCs w:val="20"/>
        </w:rPr>
      </w:pPr>
      <w:r w:rsidRPr="00B50AAE">
        <w:rPr>
          <w:iCs/>
          <w:szCs w:val="20"/>
        </w:rPr>
        <w:lastRenderedPageBreak/>
        <w:t>(4)</w:t>
      </w:r>
      <w:r w:rsidRPr="00B50AAE">
        <w:rPr>
          <w:iCs/>
          <w:szCs w:val="20"/>
        </w:rPr>
        <w:tab/>
        <w:t xml:space="preserve">ERCOT shall only approve energization requests when the Transmission Element is satisfactorily modeled in the Network Operations Model.  </w:t>
      </w:r>
    </w:p>
    <w:p w14:paraId="5C3B6CD7" w14:textId="77777777" w:rsidR="00D011F0" w:rsidRPr="00B50AAE" w:rsidRDefault="00D011F0" w:rsidP="00D011F0">
      <w:pPr>
        <w:spacing w:after="240"/>
        <w:ind w:left="720" w:hanging="720"/>
        <w:rPr>
          <w:iCs/>
        </w:rPr>
      </w:pPr>
      <w:r w:rsidRPr="00B50AAE">
        <w:rPr>
          <w:iCs/>
        </w:rPr>
        <w:t>(5)</w:t>
      </w:r>
      <w:r w:rsidRPr="00B50AAE">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011F0" w:rsidRPr="00B50AAE" w14:paraId="42872628"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6ECB55BC" w14:textId="77777777" w:rsidR="00D011F0" w:rsidRPr="00B50AAE" w:rsidRDefault="00D011F0" w:rsidP="0080522F">
            <w:pPr>
              <w:spacing w:before="60" w:after="60"/>
              <w:rPr>
                <w:b/>
                <w:i/>
                <w:sz w:val="22"/>
                <w:szCs w:val="22"/>
              </w:rPr>
            </w:pPr>
            <w:r w:rsidRPr="00B50AAE">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09A50124" w14:textId="77777777" w:rsidR="00D011F0" w:rsidRPr="00B50AAE" w:rsidRDefault="00D011F0" w:rsidP="0080522F">
            <w:pPr>
              <w:spacing w:before="60" w:after="60"/>
              <w:rPr>
                <w:b/>
                <w:i/>
                <w:sz w:val="22"/>
                <w:szCs w:val="22"/>
              </w:rPr>
            </w:pPr>
            <w:r w:rsidRPr="00B50AAE">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296EAA" w14:textId="77777777" w:rsidR="00D011F0" w:rsidRPr="00B50AAE" w:rsidRDefault="00D011F0" w:rsidP="0080522F">
            <w:pPr>
              <w:spacing w:before="60" w:after="60"/>
              <w:jc w:val="center"/>
              <w:rPr>
                <w:b/>
                <w:i/>
                <w:sz w:val="22"/>
                <w:szCs w:val="22"/>
              </w:rPr>
            </w:pPr>
            <w:r w:rsidRPr="00B50AAE">
              <w:rPr>
                <w:b/>
                <w:i/>
                <w:sz w:val="22"/>
                <w:szCs w:val="22"/>
              </w:rPr>
              <w:t>Subject to IMM &amp; PUC Reporting</w:t>
            </w:r>
          </w:p>
        </w:tc>
      </w:tr>
      <w:tr w:rsidR="00D011F0" w:rsidRPr="00B50AAE" w14:paraId="77D60612"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55CFA16D" w14:textId="77777777" w:rsidR="00D011F0" w:rsidRPr="00B50AAE" w:rsidRDefault="00D011F0" w:rsidP="0080522F">
            <w:pPr>
              <w:spacing w:before="60" w:after="60"/>
              <w:rPr>
                <w:sz w:val="20"/>
                <w:szCs w:val="20"/>
              </w:rPr>
            </w:pPr>
            <w:r w:rsidRPr="00B50AAE">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1970A4B9" w14:textId="77777777" w:rsidR="00D011F0" w:rsidRPr="00B50AAE" w:rsidRDefault="00D011F0" w:rsidP="0080522F">
            <w:pPr>
              <w:spacing w:before="60" w:after="60"/>
              <w:rPr>
                <w:sz w:val="20"/>
                <w:szCs w:val="20"/>
              </w:rPr>
            </w:pPr>
            <w:r w:rsidRPr="00B50AAE">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116C03AF" w14:textId="77777777" w:rsidR="00D011F0" w:rsidRPr="00B50AAE" w:rsidRDefault="00D011F0" w:rsidP="0080522F">
            <w:pPr>
              <w:spacing w:before="60" w:after="60"/>
              <w:jc w:val="center"/>
              <w:rPr>
                <w:sz w:val="20"/>
                <w:szCs w:val="20"/>
              </w:rPr>
            </w:pPr>
            <w:r w:rsidRPr="00B50AAE">
              <w:rPr>
                <w:sz w:val="20"/>
                <w:szCs w:val="20"/>
              </w:rPr>
              <w:t>No</w:t>
            </w:r>
          </w:p>
        </w:tc>
      </w:tr>
      <w:tr w:rsidR="00D011F0" w:rsidRPr="00B50AAE" w14:paraId="730BF929"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68B3D4E7" w14:textId="77777777" w:rsidR="00D011F0" w:rsidRPr="00B50AAE" w:rsidRDefault="00D011F0" w:rsidP="0080522F">
            <w:pPr>
              <w:spacing w:before="60" w:after="60"/>
              <w:rPr>
                <w:sz w:val="20"/>
                <w:szCs w:val="20"/>
              </w:rPr>
            </w:pPr>
            <w:r w:rsidRPr="00B50AAE">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5FB7F34" w14:textId="77777777" w:rsidR="00D011F0" w:rsidRPr="00B50AAE" w:rsidRDefault="00D011F0" w:rsidP="0080522F">
            <w:pPr>
              <w:spacing w:before="60" w:after="60"/>
              <w:rPr>
                <w:sz w:val="20"/>
                <w:szCs w:val="20"/>
              </w:rPr>
            </w:pPr>
            <w:r w:rsidRPr="00B50AAE">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2C4BCD33" w14:textId="77777777" w:rsidR="00D011F0" w:rsidRPr="00B50AAE" w:rsidRDefault="00D011F0" w:rsidP="0080522F">
            <w:pPr>
              <w:spacing w:before="60" w:after="60"/>
              <w:jc w:val="center"/>
              <w:rPr>
                <w:sz w:val="20"/>
                <w:szCs w:val="20"/>
              </w:rPr>
            </w:pPr>
            <w:r w:rsidRPr="00B50AAE">
              <w:rPr>
                <w:sz w:val="20"/>
                <w:szCs w:val="20"/>
              </w:rPr>
              <w:t>No</w:t>
            </w:r>
          </w:p>
        </w:tc>
      </w:tr>
      <w:tr w:rsidR="00D011F0" w:rsidRPr="00B50AAE" w14:paraId="44011914"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2D629FB8" w14:textId="77777777" w:rsidR="00D011F0" w:rsidRPr="00B50AAE" w:rsidRDefault="00D011F0" w:rsidP="0080522F">
            <w:pPr>
              <w:spacing w:before="60" w:after="60"/>
              <w:rPr>
                <w:sz w:val="20"/>
                <w:szCs w:val="20"/>
              </w:rPr>
            </w:pPr>
            <w:r w:rsidRPr="00B50AAE">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3B961934" w14:textId="77777777" w:rsidR="00D011F0" w:rsidRPr="00B50AAE" w:rsidRDefault="00D011F0" w:rsidP="0080522F">
            <w:pPr>
              <w:spacing w:before="60" w:after="60"/>
              <w:rPr>
                <w:sz w:val="20"/>
                <w:szCs w:val="20"/>
              </w:rPr>
            </w:pPr>
            <w:r w:rsidRPr="00B50AAE">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851C50C" w14:textId="77777777" w:rsidR="00D011F0" w:rsidRPr="00B50AAE" w:rsidRDefault="00D011F0" w:rsidP="0080522F">
            <w:pPr>
              <w:spacing w:before="60" w:after="60"/>
              <w:jc w:val="center"/>
              <w:rPr>
                <w:sz w:val="20"/>
                <w:szCs w:val="20"/>
              </w:rPr>
            </w:pPr>
            <w:r w:rsidRPr="00B50AAE">
              <w:rPr>
                <w:sz w:val="20"/>
                <w:szCs w:val="20"/>
              </w:rPr>
              <w:t>Yes</w:t>
            </w:r>
          </w:p>
        </w:tc>
      </w:tr>
    </w:tbl>
    <w:p w14:paraId="792BE52F" w14:textId="77777777" w:rsidR="00D011F0" w:rsidRPr="00B50AAE" w:rsidRDefault="00D011F0" w:rsidP="00D011F0">
      <w:pPr>
        <w:keepNext/>
        <w:tabs>
          <w:tab w:val="left" w:pos="1080"/>
        </w:tabs>
        <w:spacing w:before="240" w:after="240"/>
        <w:ind w:left="1080" w:hanging="1080"/>
        <w:outlineLvl w:val="2"/>
        <w:rPr>
          <w:b/>
          <w:bCs/>
          <w:i/>
          <w:szCs w:val="20"/>
        </w:rPr>
      </w:pPr>
      <w:bookmarkStart w:id="213" w:name="_Toc204048547"/>
      <w:bookmarkStart w:id="214" w:name="_Toc400526147"/>
      <w:bookmarkStart w:id="215" w:name="_Toc405534465"/>
      <w:bookmarkStart w:id="216" w:name="_Toc406570478"/>
      <w:bookmarkStart w:id="217" w:name="_Toc410910630"/>
      <w:bookmarkStart w:id="218" w:name="_Toc411841058"/>
      <w:bookmarkStart w:id="219" w:name="_Toc422147020"/>
      <w:bookmarkStart w:id="220" w:name="_Toc433020616"/>
      <w:bookmarkStart w:id="221" w:name="_Toc437262057"/>
      <w:bookmarkStart w:id="222" w:name="_Toc478375232"/>
      <w:bookmarkStart w:id="223" w:name="_Toc160026623"/>
      <w:r w:rsidRPr="00B50AAE">
        <w:rPr>
          <w:b/>
          <w:bCs/>
          <w:i/>
          <w:szCs w:val="20"/>
        </w:rPr>
        <w:t>3.10.3</w:t>
      </w:r>
      <w:r w:rsidRPr="00B50AAE">
        <w:rPr>
          <w:b/>
          <w:bCs/>
          <w:i/>
          <w:szCs w:val="20"/>
        </w:rPr>
        <w:tab/>
        <w:t>CRR Network Model</w:t>
      </w:r>
      <w:bookmarkEnd w:id="213"/>
      <w:bookmarkEnd w:id="214"/>
      <w:bookmarkEnd w:id="215"/>
      <w:bookmarkEnd w:id="216"/>
      <w:bookmarkEnd w:id="217"/>
      <w:bookmarkEnd w:id="218"/>
      <w:bookmarkEnd w:id="219"/>
      <w:bookmarkEnd w:id="220"/>
      <w:bookmarkEnd w:id="221"/>
      <w:bookmarkEnd w:id="222"/>
      <w:bookmarkEnd w:id="223"/>
    </w:p>
    <w:p w14:paraId="240442DF"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develop models for Congestion Revenue Right (CRR) Auctions that contain, as much as practicable, information consistent with the Network Operations Model.  Names of Transmission Elements in the Network Operations Model and the CRR Network Model must be identical for the same physical equipment. </w:t>
      </w:r>
    </w:p>
    <w:p w14:paraId="52863629"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ERCOT shall verify that the names of Hub Buses and Electrical Buses used to describe the same device in any Hub are identically named in both the Network Operations Model and the CRR Network Model. </w:t>
      </w:r>
    </w:p>
    <w:p w14:paraId="01D891E0"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Each CRR Network Model must include:</w:t>
      </w:r>
    </w:p>
    <w:p w14:paraId="6C60DCB8" w14:textId="77777777" w:rsidR="00D011F0" w:rsidRPr="00B50AAE" w:rsidRDefault="00D011F0" w:rsidP="00D011F0">
      <w:pPr>
        <w:spacing w:after="240"/>
        <w:ind w:left="1440" w:hanging="720"/>
        <w:rPr>
          <w:szCs w:val="20"/>
        </w:rPr>
      </w:pPr>
      <w:r w:rsidRPr="00B50AAE">
        <w:rPr>
          <w:szCs w:val="20"/>
        </w:rPr>
        <w:t>(a)</w:t>
      </w:r>
      <w:r w:rsidRPr="00B50AAE">
        <w:rPr>
          <w:szCs w:val="20"/>
        </w:rPr>
        <w:tab/>
        <w:t>A system-wide diagram including all modeled Transmission Elements (except those within Private Use Networks) and Resource Nodes;</w:t>
      </w:r>
    </w:p>
    <w:p w14:paraId="5B006E57" w14:textId="77777777" w:rsidR="00D011F0" w:rsidRPr="00B50AAE" w:rsidRDefault="00D011F0" w:rsidP="00D011F0">
      <w:pPr>
        <w:spacing w:after="240"/>
        <w:ind w:left="1440" w:hanging="720"/>
        <w:rPr>
          <w:szCs w:val="20"/>
        </w:rPr>
      </w:pPr>
      <w:r w:rsidRPr="00B50AAE">
        <w:rPr>
          <w:szCs w:val="20"/>
        </w:rPr>
        <w:t>(b)</w:t>
      </w:r>
      <w:r w:rsidRPr="00B50AAE">
        <w:rPr>
          <w:szCs w:val="20"/>
        </w:rPr>
        <w:tab/>
        <w:t>Station one-line diagrams for all Settlement Points (indicating the Settlement Point that the Electrical Bus is a part of) and including all Hub Buses used to calculate Hub prices (if applicable), except those within Private Use Networks;</w:t>
      </w:r>
    </w:p>
    <w:p w14:paraId="3A95D4F3"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Generation Resource </w:t>
      </w:r>
      <w:ins w:id="224" w:author="ERCOT" w:date="2024-06-20T13:37:00Z">
        <w:r>
          <w:rPr>
            <w:szCs w:val="20"/>
          </w:rPr>
          <w:t xml:space="preserve">and ESR </w:t>
        </w:r>
      </w:ins>
      <w:r w:rsidRPr="00B50AAE">
        <w:rPr>
          <w:szCs w:val="20"/>
        </w:rPr>
        <w:t>locations;</w:t>
      </w:r>
    </w:p>
    <w:p w14:paraId="211743D9" w14:textId="77777777" w:rsidR="00D011F0" w:rsidRPr="00B50AAE" w:rsidRDefault="00D011F0" w:rsidP="00D011F0">
      <w:pPr>
        <w:spacing w:after="240"/>
        <w:ind w:left="1440" w:hanging="720"/>
        <w:rPr>
          <w:szCs w:val="20"/>
        </w:rPr>
      </w:pPr>
      <w:r w:rsidRPr="00B50AAE">
        <w:rPr>
          <w:szCs w:val="20"/>
        </w:rPr>
        <w:t>(d)</w:t>
      </w:r>
      <w:r w:rsidRPr="00B50AAE">
        <w:rPr>
          <w:szCs w:val="20"/>
        </w:rPr>
        <w:tab/>
        <w:t>Transmission Elements;</w:t>
      </w:r>
    </w:p>
    <w:p w14:paraId="14929FF2" w14:textId="77777777" w:rsidR="00D011F0" w:rsidRPr="00B50AAE" w:rsidRDefault="00D011F0" w:rsidP="00D011F0">
      <w:pPr>
        <w:spacing w:after="240"/>
        <w:ind w:left="1440" w:hanging="720"/>
        <w:rPr>
          <w:szCs w:val="20"/>
        </w:rPr>
      </w:pPr>
      <w:r w:rsidRPr="00B50AAE">
        <w:rPr>
          <w:szCs w:val="20"/>
        </w:rPr>
        <w:lastRenderedPageBreak/>
        <w:t>(e)</w:t>
      </w:r>
      <w:r w:rsidRPr="00B50AAE">
        <w:rPr>
          <w:szCs w:val="20"/>
        </w:rPr>
        <w:tab/>
        <w:t>Transmission impedances;</w:t>
      </w:r>
    </w:p>
    <w:p w14:paraId="580EBEA9" w14:textId="77777777" w:rsidR="00D011F0" w:rsidRPr="00B50AAE" w:rsidRDefault="00D011F0" w:rsidP="00D011F0">
      <w:pPr>
        <w:spacing w:after="240"/>
        <w:ind w:left="1440" w:hanging="720"/>
        <w:rPr>
          <w:szCs w:val="20"/>
        </w:rPr>
      </w:pPr>
      <w:r w:rsidRPr="00B50AAE">
        <w:rPr>
          <w:szCs w:val="20"/>
        </w:rPr>
        <w:t>(f)</w:t>
      </w:r>
      <w:r w:rsidRPr="00B50AAE">
        <w:rPr>
          <w:szCs w:val="20"/>
        </w:rPr>
        <w:tab/>
        <w:t xml:space="preserve">Transmission ratings, excluding Relay </w:t>
      </w:r>
      <w:proofErr w:type="spellStart"/>
      <w:r w:rsidRPr="00B50AAE">
        <w:rPr>
          <w:szCs w:val="20"/>
        </w:rPr>
        <w:t>Loadability</w:t>
      </w:r>
      <w:proofErr w:type="spellEnd"/>
      <w:r w:rsidRPr="00B50AAE">
        <w:rPr>
          <w:szCs w:val="20"/>
        </w:rPr>
        <w:t xml:space="preserve"> Ratings;</w:t>
      </w:r>
    </w:p>
    <w:p w14:paraId="48B538A1" w14:textId="77777777" w:rsidR="00D011F0" w:rsidRPr="00B50AAE" w:rsidRDefault="00D011F0" w:rsidP="00D011F0">
      <w:pPr>
        <w:spacing w:after="240"/>
        <w:ind w:left="1440" w:hanging="720"/>
        <w:rPr>
          <w:szCs w:val="20"/>
        </w:rPr>
      </w:pPr>
      <w:r w:rsidRPr="00B50AAE">
        <w:rPr>
          <w:szCs w:val="20"/>
        </w:rPr>
        <w:t>(g)</w:t>
      </w:r>
      <w:r w:rsidRPr="00B50AAE">
        <w:rPr>
          <w:szCs w:val="20"/>
        </w:rPr>
        <w:tab/>
        <w:t>Contingency lists;</w:t>
      </w:r>
    </w:p>
    <w:p w14:paraId="6B4A4D28" w14:textId="77777777" w:rsidR="00D011F0" w:rsidRPr="00B50AAE" w:rsidRDefault="00D011F0" w:rsidP="00D011F0">
      <w:pPr>
        <w:spacing w:after="240"/>
        <w:ind w:left="1440" w:hanging="720"/>
        <w:rPr>
          <w:szCs w:val="20"/>
        </w:rPr>
      </w:pPr>
      <w:r w:rsidRPr="00B50AAE">
        <w:rPr>
          <w:szCs w:val="20"/>
        </w:rPr>
        <w:t>(h)</w:t>
      </w:r>
      <w:r w:rsidRPr="00B50AAE">
        <w:rPr>
          <w:szCs w:val="20"/>
        </w:rPr>
        <w:tab/>
        <w:t xml:space="preserve">Data inputs used in the calculation of Dynamic Ratings, and </w:t>
      </w:r>
    </w:p>
    <w:p w14:paraId="1C7EDB1D" w14:textId="77777777" w:rsidR="00D011F0" w:rsidRPr="00B50AAE" w:rsidRDefault="00D011F0" w:rsidP="00D011F0">
      <w:pPr>
        <w:spacing w:after="240"/>
        <w:ind w:left="1440" w:hanging="720"/>
        <w:rPr>
          <w:szCs w:val="20"/>
        </w:rPr>
      </w:pPr>
      <w:r w:rsidRPr="00B50AAE">
        <w:rPr>
          <w:szCs w:val="20"/>
        </w:rPr>
        <w:t>(i)</w:t>
      </w:r>
      <w:r w:rsidRPr="00B50AAE">
        <w:rPr>
          <w:szCs w:val="20"/>
        </w:rPr>
        <w:tab/>
        <w:t>Other relevant assumptions and inputs used for the CRR Network Model.</w:t>
      </w:r>
    </w:p>
    <w:p w14:paraId="49A8AA72"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 xml:space="preserve">ERCOT shall make available to TSPs and/or DSPs and all appropriate Market Participants, consistent with </w:t>
      </w:r>
      <w:r w:rsidRPr="00B50AAE">
        <w:rPr>
          <w:iCs/>
        </w:rPr>
        <w:t>the requirements</w:t>
      </w:r>
      <w:r w:rsidRPr="00B50AAE">
        <w:rPr>
          <w:iCs/>
          <w:szCs w:val="20"/>
        </w:rPr>
        <w:t xml:space="preserve"> regarding ECEII</w:t>
      </w:r>
      <w:r w:rsidRPr="00B50AAE">
        <w:rPr>
          <w:iCs/>
        </w:rPr>
        <w:t xml:space="preserve"> set forth in Section 1.3</w:t>
      </w:r>
      <w:r w:rsidRPr="00B50AAE">
        <w:rPr>
          <w:iCs/>
          <w:szCs w:val="20"/>
        </w:rPr>
        <w:t xml:space="preserve">, Confidentiality, the CRR Network Model.  ERCOT shall provide model information through the use of the EPRI and NERC-sponsored CIM and </w:t>
      </w:r>
      <w:proofErr w:type="gramStart"/>
      <w:r w:rsidRPr="00B50AAE">
        <w:rPr>
          <w:iCs/>
          <w:szCs w:val="20"/>
        </w:rPr>
        <w:t>web based</w:t>
      </w:r>
      <w:proofErr w:type="gramEnd"/>
      <w:r w:rsidRPr="00B50AAE">
        <w:rPr>
          <w:iCs/>
          <w:szCs w:val="20"/>
        </w:rPr>
        <w:t xml:space="preserve"> XML communications or PSS/E format.</w:t>
      </w:r>
    </w:p>
    <w:p w14:paraId="669FB91E" w14:textId="77777777" w:rsidR="00D011F0" w:rsidRPr="00B50AAE" w:rsidRDefault="00D011F0" w:rsidP="00D011F0">
      <w:pPr>
        <w:keepNext/>
        <w:tabs>
          <w:tab w:val="left" w:pos="1080"/>
        </w:tabs>
        <w:spacing w:before="480" w:after="240"/>
        <w:ind w:left="1080" w:hanging="1080"/>
        <w:outlineLvl w:val="2"/>
        <w:rPr>
          <w:b/>
          <w:bCs/>
          <w:i/>
          <w:szCs w:val="20"/>
        </w:rPr>
      </w:pPr>
      <w:bookmarkStart w:id="225" w:name="_Toc160026628"/>
      <w:bookmarkStart w:id="226" w:name="_Hlk125616372"/>
      <w:r w:rsidRPr="00B50AAE">
        <w:rPr>
          <w:b/>
          <w:bCs/>
          <w:i/>
          <w:szCs w:val="20"/>
        </w:rPr>
        <w:t>3.10.6</w:t>
      </w:r>
      <w:r w:rsidRPr="00B50AAE">
        <w:rPr>
          <w:b/>
          <w:bCs/>
          <w:i/>
          <w:szCs w:val="20"/>
        </w:rPr>
        <w:tab/>
        <w:t>QSE and Resource Entity Responsibilities</w:t>
      </w:r>
      <w:bookmarkEnd w:id="225"/>
    </w:p>
    <w:p w14:paraId="188DAEB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w:t>
      </w:r>
      <w:ins w:id="227" w:author="ERCOT" w:date="2024-06-20T13:38:00Z">
        <w:r>
          <w:rPr>
            <w:iCs/>
            <w:szCs w:val="20"/>
          </w:rPr>
          <w:t xml:space="preserve">ESR, </w:t>
        </w:r>
      </w:ins>
      <w:r w:rsidRPr="00B50AAE">
        <w:rPr>
          <w:iCs/>
          <w:szCs w:val="20"/>
        </w:rPr>
        <w:t>SOG, and Load 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19D818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E74246F" w14:textId="77777777" w:rsidR="00D011F0" w:rsidRPr="00B50AAE" w:rsidRDefault="00D011F0" w:rsidP="0080522F">
            <w:pPr>
              <w:spacing w:before="120" w:after="240"/>
              <w:rPr>
                <w:b/>
                <w:i/>
                <w:szCs w:val="20"/>
              </w:rPr>
            </w:pPr>
            <w:r w:rsidRPr="00B50AAE">
              <w:rPr>
                <w:b/>
                <w:i/>
                <w:szCs w:val="20"/>
              </w:rPr>
              <w:t>[NPRR995:  Replace paragraph (1) above with the following upon system implementation:]</w:t>
            </w:r>
          </w:p>
          <w:p w14:paraId="18A65F2A"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Resource Entities shall provide Resource Registration data pursuant to Planning Guide Section 6.8.2, Resource Registration Process, to ERCOT and to TSPs upon request.  The Resource Registration data will contain information describing each Generation Resource, SOG, SOESS, and Load Resource that it represents under Section 3.10.7.2, Modeling of Resources and Transmission Loads.</w:t>
            </w:r>
          </w:p>
        </w:tc>
      </w:tr>
    </w:tbl>
    <w:p w14:paraId="527E3B5B"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QSEs shall ensure availability of telemetry to generation and transmission equipment its Resource Entity owns at ERCOT’s request to maintain observability and redundancy requirements as specified herein, and under Section 3.10.7.5, Telemetry Requirements.  ERCOT shall request such additions when a lack of data telemetry has caused, or can be demonstrated to result in, inaccuracies between Real-Time measurements and modeling outcomes that could result in incorrect LMP prices or potential reliability problems.</w:t>
      </w:r>
    </w:p>
    <w:p w14:paraId="4FB7F7D0" w14:textId="77777777" w:rsidR="00D011F0" w:rsidRPr="00B50AAE" w:rsidRDefault="00D011F0" w:rsidP="00D011F0">
      <w:pPr>
        <w:spacing w:after="240"/>
        <w:ind w:left="720" w:hanging="720"/>
        <w:rPr>
          <w:iCs/>
          <w:szCs w:val="20"/>
        </w:rPr>
      </w:pPr>
      <w:r w:rsidRPr="00B50AAE">
        <w:rPr>
          <w:iCs/>
          <w:szCs w:val="20"/>
        </w:rPr>
        <w:t xml:space="preserve">(3) </w:t>
      </w:r>
      <w:r w:rsidRPr="00B50AAE">
        <w:rPr>
          <w:iCs/>
          <w:szCs w:val="20"/>
        </w:rPr>
        <w:tab/>
        <w:t xml:space="preserve">For each Generation Resource and Energy Storage Resource (ESR), Resource Entities shall provide ERCOT the following temperature data: </w:t>
      </w:r>
    </w:p>
    <w:p w14:paraId="5FAAB3A9" w14:textId="77777777" w:rsidR="00D011F0" w:rsidRPr="00B50AAE" w:rsidRDefault="00D011F0" w:rsidP="00D011F0">
      <w:pPr>
        <w:spacing w:after="240"/>
        <w:ind w:left="1440" w:hanging="720"/>
        <w:rPr>
          <w:iCs/>
          <w:szCs w:val="20"/>
        </w:rPr>
      </w:pPr>
      <w:r w:rsidRPr="00B50AAE">
        <w:rPr>
          <w:iCs/>
          <w:szCs w:val="20"/>
        </w:rPr>
        <w:t xml:space="preserve">(a) </w:t>
      </w:r>
      <w:r w:rsidRPr="00B50AAE">
        <w:rPr>
          <w:iCs/>
          <w:szCs w:val="20"/>
        </w:rPr>
        <w:tab/>
        <w:t>Cold weather temperature limits:</w:t>
      </w:r>
    </w:p>
    <w:p w14:paraId="32BB5714" w14:textId="77777777" w:rsidR="00D011F0" w:rsidRPr="00B50AAE" w:rsidRDefault="00D011F0" w:rsidP="00D011F0">
      <w:pPr>
        <w:spacing w:after="240"/>
        <w:ind w:left="2160" w:hanging="720"/>
        <w:rPr>
          <w:iCs/>
          <w:szCs w:val="20"/>
        </w:rPr>
      </w:pPr>
      <w:r w:rsidRPr="00B50AAE">
        <w:rPr>
          <w:iCs/>
          <w:szCs w:val="20"/>
        </w:rPr>
        <w:t xml:space="preserve">(i) </w:t>
      </w:r>
      <w:r w:rsidRPr="00B50AAE">
        <w:rPr>
          <w:iCs/>
          <w:szCs w:val="20"/>
        </w:rPr>
        <w:tab/>
        <w:t xml:space="preserve">Minimum historical ambient dry bulb temperature in degrees Fahrenheit at which the Resource has operated without a Forced Outage or Startup </w:t>
      </w:r>
      <w:r w:rsidRPr="00B50AAE">
        <w:rPr>
          <w:iCs/>
          <w:szCs w:val="20"/>
        </w:rPr>
        <w:lastRenderedPageBreak/>
        <w:t>Loading Failure due to cold weather after at least one complete winter Peak Load Season following the Resource’s Initial Synchronization date based on the previous five calendar years of historical data; and</w:t>
      </w:r>
    </w:p>
    <w:p w14:paraId="58085755" w14:textId="77777777" w:rsidR="00D011F0" w:rsidRPr="00B50AAE" w:rsidRDefault="00D011F0" w:rsidP="00D011F0">
      <w:pPr>
        <w:spacing w:after="240"/>
        <w:ind w:left="2160" w:hanging="720"/>
        <w:rPr>
          <w:iCs/>
          <w:szCs w:val="20"/>
        </w:rPr>
      </w:pPr>
      <w:r w:rsidRPr="00B50AAE">
        <w:rPr>
          <w:iCs/>
          <w:szCs w:val="20"/>
        </w:rPr>
        <w:t xml:space="preserve">(ii) </w:t>
      </w:r>
      <w:r w:rsidRPr="00B50AAE">
        <w:rPr>
          <w:iCs/>
          <w:szCs w:val="20"/>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B50AAE" w:rsidDel="0016723F">
        <w:rPr>
          <w:sz w:val="16"/>
          <w:szCs w:val="16"/>
        </w:rPr>
        <w:t xml:space="preserve"> </w:t>
      </w:r>
      <w:r w:rsidRPr="00B50AAE">
        <w:rPr>
          <w:iCs/>
          <w:szCs w:val="20"/>
        </w:rPr>
        <w:t>based on the previous five calendar years of historical data; and</w:t>
      </w:r>
    </w:p>
    <w:p w14:paraId="530B3324" w14:textId="77777777" w:rsidR="00D011F0" w:rsidRPr="00B50AAE" w:rsidRDefault="00D011F0" w:rsidP="00D011F0">
      <w:pPr>
        <w:spacing w:after="240"/>
        <w:ind w:left="2160" w:hanging="720"/>
        <w:rPr>
          <w:iCs/>
          <w:szCs w:val="20"/>
        </w:rPr>
      </w:pPr>
      <w:r w:rsidRPr="00B50AAE">
        <w:rPr>
          <w:iCs/>
          <w:szCs w:val="20"/>
        </w:rPr>
        <w:t xml:space="preserve">(iii)  </w:t>
      </w:r>
      <w:r w:rsidRPr="00B50AAE">
        <w:rPr>
          <w:iCs/>
          <w:szCs w:val="20"/>
        </w:rPr>
        <w:tab/>
        <w:t>At least one of the following:</w:t>
      </w:r>
    </w:p>
    <w:p w14:paraId="6FB5CF0E"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Minimum ambient dry bulb temperature in degrees Fahrenheit at which the Resource was designed to operate without a Forced Derate greater than 10 MW and 5% of its winter Seasonal net maximum sustainable rating; or </w:t>
      </w:r>
    </w:p>
    <w:p w14:paraId="2CD54A44"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Derate greater than 10 MW and 5% of its winter Seasonal net maximum sustainable rating determined by an engineering analysis; and</w:t>
      </w:r>
    </w:p>
    <w:p w14:paraId="0D8EE80D" w14:textId="77777777" w:rsidR="00D011F0" w:rsidRPr="00B50AAE" w:rsidRDefault="00D011F0" w:rsidP="00D011F0">
      <w:pPr>
        <w:spacing w:after="240"/>
        <w:ind w:left="2160" w:hanging="720"/>
        <w:rPr>
          <w:iCs/>
          <w:szCs w:val="20"/>
        </w:rPr>
      </w:pPr>
      <w:r w:rsidRPr="00B50AAE">
        <w:rPr>
          <w:iCs/>
          <w:szCs w:val="20"/>
        </w:rPr>
        <w:t xml:space="preserve">(iv)  </w:t>
      </w:r>
      <w:r w:rsidRPr="00B50AAE">
        <w:rPr>
          <w:iCs/>
          <w:szCs w:val="20"/>
        </w:rPr>
        <w:tab/>
        <w:t xml:space="preserve">At least one of the following: </w:t>
      </w:r>
    </w:p>
    <w:p w14:paraId="3E68E9EE" w14:textId="77777777" w:rsidR="00D011F0" w:rsidRPr="00B50AAE" w:rsidRDefault="00D011F0" w:rsidP="00D011F0">
      <w:pPr>
        <w:spacing w:after="240"/>
        <w:ind w:left="2880" w:hanging="720"/>
        <w:rPr>
          <w:iCs/>
          <w:szCs w:val="20"/>
        </w:rPr>
      </w:pPr>
      <w:r w:rsidRPr="00B50AAE">
        <w:rPr>
          <w:iCs/>
          <w:szCs w:val="20"/>
        </w:rPr>
        <w:t xml:space="preserve">(A) </w:t>
      </w:r>
      <w:r w:rsidRPr="00B50AAE">
        <w:rPr>
          <w:iCs/>
          <w:szCs w:val="20"/>
        </w:rPr>
        <w:tab/>
        <w:t>Minimum ambient dry bulb temperature in degrees Fahrenheit at which the Resource was designed to operate without a Forced Outage or Startup Loading Failure; or</w:t>
      </w:r>
    </w:p>
    <w:p w14:paraId="59E31392"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Outage or Startup Loading Failure determined by an engineering analysis.</w:t>
      </w:r>
    </w:p>
    <w:p w14:paraId="7772A625" w14:textId="77777777" w:rsidR="00D011F0" w:rsidRPr="00B50AAE" w:rsidRDefault="00D011F0" w:rsidP="00D011F0">
      <w:pPr>
        <w:spacing w:after="240"/>
        <w:ind w:left="1440" w:hanging="720"/>
        <w:rPr>
          <w:iCs/>
          <w:szCs w:val="20"/>
        </w:rPr>
      </w:pPr>
      <w:r w:rsidRPr="00B50AAE">
        <w:rPr>
          <w:iCs/>
          <w:szCs w:val="20"/>
        </w:rPr>
        <w:t xml:space="preserve">(b) </w:t>
      </w:r>
      <w:r w:rsidRPr="00B50AAE">
        <w:rPr>
          <w:iCs/>
          <w:szCs w:val="20"/>
        </w:rPr>
        <w:tab/>
        <w:t>Hot weather temperature limits:</w:t>
      </w:r>
    </w:p>
    <w:p w14:paraId="045CDF0B" w14:textId="77777777" w:rsidR="00D011F0" w:rsidRPr="00B50AAE" w:rsidRDefault="00D011F0" w:rsidP="00D011F0">
      <w:pPr>
        <w:spacing w:after="240"/>
        <w:ind w:left="2160" w:hanging="720"/>
        <w:rPr>
          <w:iCs/>
          <w:szCs w:val="20"/>
        </w:rPr>
      </w:pPr>
      <w:r w:rsidRPr="00B50AAE">
        <w:rPr>
          <w:iCs/>
          <w:szCs w:val="20"/>
        </w:rPr>
        <w:t>(i)</w:t>
      </w:r>
      <w:r w:rsidRPr="00B50AAE">
        <w:rPr>
          <w:iCs/>
          <w:szCs w:val="20"/>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79E55760" w14:textId="77777777" w:rsidR="00D011F0" w:rsidRPr="00B50AAE" w:rsidRDefault="00D011F0" w:rsidP="00D011F0">
      <w:pPr>
        <w:spacing w:after="240"/>
        <w:ind w:left="2160" w:hanging="720"/>
        <w:rPr>
          <w:iCs/>
          <w:szCs w:val="20"/>
        </w:rPr>
      </w:pPr>
      <w:r w:rsidRPr="00B50AAE">
        <w:rPr>
          <w:iCs/>
          <w:szCs w:val="20"/>
        </w:rPr>
        <w:t>(ii)</w:t>
      </w:r>
      <w:r w:rsidRPr="00B50AAE">
        <w:rPr>
          <w:iCs/>
          <w:szCs w:val="20"/>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B50AAE" w:rsidDel="00DC295A">
        <w:rPr>
          <w:sz w:val="16"/>
          <w:szCs w:val="16"/>
        </w:rPr>
        <w:t xml:space="preserve"> </w:t>
      </w:r>
      <w:r w:rsidRPr="00B50AAE">
        <w:rPr>
          <w:iCs/>
          <w:szCs w:val="20"/>
        </w:rPr>
        <w:t xml:space="preserve">based on the previous five calendar years of historical data; and </w:t>
      </w:r>
    </w:p>
    <w:p w14:paraId="6E55E86C" w14:textId="77777777" w:rsidR="00D011F0" w:rsidRPr="00B50AAE" w:rsidRDefault="00D011F0" w:rsidP="00D011F0">
      <w:pPr>
        <w:spacing w:after="240"/>
        <w:ind w:left="720" w:firstLine="720"/>
        <w:rPr>
          <w:iCs/>
          <w:szCs w:val="20"/>
        </w:rPr>
      </w:pPr>
      <w:r w:rsidRPr="00B50AAE">
        <w:rPr>
          <w:iCs/>
          <w:szCs w:val="20"/>
        </w:rPr>
        <w:lastRenderedPageBreak/>
        <w:t>(iii)</w:t>
      </w:r>
      <w:r w:rsidRPr="00B50AAE">
        <w:rPr>
          <w:iCs/>
          <w:szCs w:val="20"/>
        </w:rPr>
        <w:tab/>
        <w:t xml:space="preserve">At least one of the following: </w:t>
      </w:r>
    </w:p>
    <w:p w14:paraId="70C25C76"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Derate greater than 10 MW and 5% of its summer Seasonal net maximum sustainable rating; or </w:t>
      </w:r>
    </w:p>
    <w:p w14:paraId="6B6203FD"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Maximum ambient dry bulb temperature in degrees Fahrenheit at which the Resource can operate without a Forced Derate greater than 10 MW and 5% of its summer Seasonal net maximum sustainable rating, determined by an engineering analysis; and</w:t>
      </w:r>
    </w:p>
    <w:p w14:paraId="2A3FFB1F" w14:textId="77777777" w:rsidR="00D011F0" w:rsidRPr="00B50AAE" w:rsidRDefault="00D011F0" w:rsidP="00D011F0">
      <w:pPr>
        <w:spacing w:after="240"/>
        <w:ind w:left="720" w:firstLine="720"/>
        <w:rPr>
          <w:iCs/>
          <w:szCs w:val="20"/>
        </w:rPr>
      </w:pPr>
      <w:r w:rsidRPr="00B50AAE">
        <w:rPr>
          <w:iCs/>
          <w:szCs w:val="20"/>
        </w:rPr>
        <w:t>(iv)</w:t>
      </w:r>
      <w:r w:rsidRPr="00B50AAE">
        <w:rPr>
          <w:iCs/>
          <w:szCs w:val="20"/>
        </w:rPr>
        <w:tab/>
        <w:t>At least one of the following:</w:t>
      </w:r>
    </w:p>
    <w:p w14:paraId="739191A0"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Outage or Startup Loading Failure; or </w:t>
      </w:r>
    </w:p>
    <w:p w14:paraId="328C9E43" w14:textId="77777777" w:rsidR="00D011F0" w:rsidRPr="00B50AAE" w:rsidRDefault="00D011F0" w:rsidP="00D011F0">
      <w:pPr>
        <w:spacing w:after="240"/>
        <w:ind w:left="2880" w:hanging="720"/>
        <w:rPr>
          <w:iCs/>
          <w:szCs w:val="20"/>
        </w:rPr>
      </w:pPr>
      <w:r w:rsidRPr="00B50AAE">
        <w:rPr>
          <w:iCs/>
          <w:szCs w:val="20"/>
        </w:rPr>
        <w:t xml:space="preserve">(B) </w:t>
      </w:r>
      <w:r w:rsidRPr="00B50AAE">
        <w:rPr>
          <w:iCs/>
          <w:szCs w:val="20"/>
        </w:rPr>
        <w:tab/>
        <w:t>Maximum ambient dry bulb temperature in degrees Fahrenheit at which the Resource can operate without a Forced Outage or Startup Loading Failure, determined by an engineering analysis.</w:t>
      </w:r>
    </w:p>
    <w:p w14:paraId="57A042FC" w14:textId="77777777" w:rsidR="00D011F0" w:rsidRPr="00B50AAE" w:rsidRDefault="00D011F0" w:rsidP="00D011F0">
      <w:pPr>
        <w:spacing w:after="240"/>
        <w:ind w:left="720" w:hanging="720"/>
        <w:rPr>
          <w:iCs/>
          <w:szCs w:val="20"/>
        </w:rPr>
      </w:pPr>
      <w:r w:rsidRPr="00B50AAE">
        <w:rPr>
          <w:iCs/>
          <w:szCs w:val="20"/>
        </w:rPr>
        <w:t xml:space="preserve">(4)  </w:t>
      </w:r>
      <w:r w:rsidRPr="00B50AAE">
        <w:rPr>
          <w:iCs/>
          <w:szCs w:val="20"/>
        </w:rPr>
        <w:tab/>
        <w:t>Each Resource Entity shall review at least annually the temperatures described in paragraphs (3)(a)(i), (3)(a)(ii), (3)(b)(i), and (3)(b)(ii) above and shall update each Resource’s Registration data within 30 days of identifying any change in these temperatures.</w:t>
      </w:r>
    </w:p>
    <w:p w14:paraId="3A36A4CC"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5D5D0B7C" w14:textId="77777777" w:rsidR="00D011F0" w:rsidRPr="00B50AAE" w:rsidRDefault="00D011F0" w:rsidP="00D011F0">
      <w:pPr>
        <w:spacing w:after="120"/>
        <w:ind w:left="720" w:hanging="720"/>
      </w:pPr>
      <w:r w:rsidRPr="00B50AAE">
        <w:t>(6)</w:t>
      </w:r>
      <w:r w:rsidRPr="00B50AAE">
        <w:tab/>
        <w:t>Resource Entities shall update each Generation Resource’s alternate fuel information within 30 days of any changes to the alternate fuel information.</w:t>
      </w:r>
    </w:p>
    <w:p w14:paraId="558E8B08" w14:textId="77777777" w:rsidR="00D011F0" w:rsidRPr="00B50AAE" w:rsidRDefault="00D011F0" w:rsidP="00D011F0">
      <w:pPr>
        <w:keepNext/>
        <w:tabs>
          <w:tab w:val="left" w:pos="1620"/>
        </w:tabs>
        <w:spacing w:before="480" w:after="240"/>
        <w:ind w:left="1620" w:hanging="1620"/>
        <w:outlineLvl w:val="4"/>
        <w:rPr>
          <w:b/>
          <w:bCs/>
          <w:i/>
          <w:iCs/>
          <w:szCs w:val="26"/>
        </w:rPr>
      </w:pPr>
      <w:bookmarkStart w:id="228" w:name="_Toc160026634"/>
      <w:bookmarkEnd w:id="226"/>
      <w:r w:rsidRPr="00B50AAE">
        <w:rPr>
          <w:b/>
          <w:bCs/>
          <w:i/>
          <w:iCs/>
          <w:szCs w:val="26"/>
        </w:rPr>
        <w:t>3.10.7.1.4</w:t>
      </w:r>
      <w:r w:rsidRPr="00B50AAE">
        <w:rPr>
          <w:b/>
          <w:bCs/>
          <w:i/>
          <w:iCs/>
          <w:szCs w:val="26"/>
        </w:rPr>
        <w:tab/>
        <w:t xml:space="preserve">Transmission, Main Power Transformers (MPTs) and Generation </w:t>
      </w:r>
      <w:del w:id="229" w:author="ERCOT" w:date="2024-06-20T13:38:00Z">
        <w:r w:rsidRPr="00B50AAE" w:rsidDel="007941AA">
          <w:rPr>
            <w:b/>
            <w:bCs/>
            <w:i/>
            <w:iCs/>
            <w:szCs w:val="26"/>
          </w:rPr>
          <w:delText xml:space="preserve">Resource </w:delText>
        </w:r>
      </w:del>
      <w:r w:rsidRPr="00B50AAE">
        <w:rPr>
          <w:b/>
          <w:bCs/>
          <w:i/>
          <w:iCs/>
          <w:szCs w:val="26"/>
        </w:rPr>
        <w:t>Step-Up Transformers</w:t>
      </w:r>
      <w:bookmarkEnd w:id="228"/>
    </w:p>
    <w:p w14:paraId="58789CD4"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model all transformers with a nominal low side (i.e., secondary, not tertiary) voltage above 60 kV.  </w:t>
      </w:r>
    </w:p>
    <w:p w14:paraId="262552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For Generation Resources</w:t>
      </w:r>
      <w:ins w:id="230" w:author="ERCOT" w:date="2024-06-20T13:39:00Z">
        <w:r>
          <w:rPr>
            <w:iCs/>
            <w:szCs w:val="20"/>
          </w:rPr>
          <w:t xml:space="preserve"> and ESRs</w:t>
        </w:r>
      </w:ins>
      <w:r w:rsidRPr="00B50AAE">
        <w:rPr>
          <w:iCs/>
          <w:szCs w:val="20"/>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00DD97EA" w14:textId="77777777" w:rsidR="00D011F0" w:rsidRPr="00B50AAE" w:rsidRDefault="00D011F0" w:rsidP="00D011F0">
      <w:pPr>
        <w:spacing w:after="240"/>
        <w:ind w:left="720" w:hanging="720"/>
        <w:rPr>
          <w:iCs/>
          <w:szCs w:val="20"/>
        </w:rPr>
      </w:pPr>
      <w:r w:rsidRPr="00B50AAE">
        <w:rPr>
          <w:iCs/>
          <w:szCs w:val="20"/>
        </w:rPr>
        <w:lastRenderedPageBreak/>
        <w:t>(3)</w:t>
      </w:r>
      <w:r w:rsidRPr="00B50AAE">
        <w:rPr>
          <w:iCs/>
          <w:szCs w:val="20"/>
        </w:rP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17B3AF6"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50199C90" w14:textId="77777777" w:rsidR="00D011F0" w:rsidRPr="00B50AAE" w:rsidRDefault="00D011F0" w:rsidP="0080522F">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1980EC5"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 xml:space="preserve">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Transmission Elements and Parameters: </w:t>
            </w:r>
          </w:p>
        </w:tc>
      </w:tr>
    </w:tbl>
    <w:p w14:paraId="2F91CD54" w14:textId="77777777" w:rsidR="00D011F0" w:rsidRPr="00B50AAE" w:rsidRDefault="00D011F0" w:rsidP="00D011F0">
      <w:pPr>
        <w:spacing w:before="240" w:after="240"/>
        <w:ind w:left="1440" w:hanging="720"/>
        <w:rPr>
          <w:szCs w:val="20"/>
        </w:rPr>
      </w:pPr>
      <w:r w:rsidRPr="00B50AAE">
        <w:rPr>
          <w:szCs w:val="20"/>
        </w:rPr>
        <w:t>(a)</w:t>
      </w:r>
      <w:r w:rsidRPr="00B50AAE">
        <w:rPr>
          <w:szCs w:val="20"/>
        </w:rPr>
        <w:tab/>
        <w:t>Equipment owner(s);</w:t>
      </w:r>
    </w:p>
    <w:p w14:paraId="077EEC48" w14:textId="77777777" w:rsidR="00D011F0" w:rsidRPr="00B50AAE" w:rsidRDefault="00D011F0" w:rsidP="00D011F0">
      <w:pPr>
        <w:spacing w:after="240"/>
        <w:ind w:left="1440" w:hanging="720"/>
        <w:rPr>
          <w:szCs w:val="20"/>
        </w:rPr>
      </w:pPr>
      <w:r w:rsidRPr="00B50AAE">
        <w:rPr>
          <w:szCs w:val="20"/>
        </w:rPr>
        <w:t>(b)</w:t>
      </w:r>
      <w:r w:rsidRPr="00B50AAE">
        <w:rPr>
          <w:szCs w:val="20"/>
        </w:rPr>
        <w:tab/>
        <w:t>Equipment operator(s);</w:t>
      </w:r>
    </w:p>
    <w:p w14:paraId="2B3B34B0" w14:textId="77777777" w:rsidR="00D011F0" w:rsidRPr="00B50AAE" w:rsidRDefault="00D011F0" w:rsidP="00D011F0">
      <w:pPr>
        <w:spacing w:after="240"/>
        <w:ind w:left="1440" w:hanging="720"/>
        <w:rPr>
          <w:szCs w:val="20"/>
        </w:rPr>
      </w:pPr>
      <w:r w:rsidRPr="00B50AAE">
        <w:rPr>
          <w:szCs w:val="20"/>
        </w:rPr>
        <w:t>(c)</w:t>
      </w:r>
      <w:r w:rsidRPr="00B50AAE">
        <w:rPr>
          <w:szCs w:val="20"/>
        </w:rPr>
        <w:tab/>
        <w:t>The Transmission Element name;</w:t>
      </w:r>
    </w:p>
    <w:p w14:paraId="19611610" w14:textId="77777777" w:rsidR="00D011F0" w:rsidRPr="00B50AAE" w:rsidRDefault="00D011F0" w:rsidP="00D011F0">
      <w:pPr>
        <w:spacing w:after="240"/>
        <w:ind w:left="1440" w:hanging="720"/>
        <w:rPr>
          <w:szCs w:val="20"/>
        </w:rPr>
      </w:pPr>
      <w:r w:rsidRPr="00B50AAE">
        <w:rPr>
          <w:szCs w:val="20"/>
        </w:rPr>
        <w:t>(d)</w:t>
      </w:r>
      <w:r w:rsidRPr="00B50AAE">
        <w:rPr>
          <w:szCs w:val="20"/>
        </w:rPr>
        <w:tab/>
        <w:t>The substation name;</w:t>
      </w:r>
    </w:p>
    <w:p w14:paraId="3C981A49" w14:textId="77777777" w:rsidR="00D011F0" w:rsidRPr="00B50AAE" w:rsidRDefault="00D011F0" w:rsidP="00D011F0">
      <w:pPr>
        <w:spacing w:after="240"/>
        <w:ind w:left="1440" w:hanging="720"/>
        <w:rPr>
          <w:szCs w:val="20"/>
        </w:rPr>
      </w:pPr>
      <w:r w:rsidRPr="00B50AAE">
        <w:rPr>
          <w:szCs w:val="20"/>
        </w:rPr>
        <w:t>(e)</w:t>
      </w:r>
      <w:r w:rsidRPr="00B50AAE">
        <w:rPr>
          <w:szCs w:val="20"/>
        </w:rPr>
        <w:tab/>
        <w:t xml:space="preserve">Winding ratings, including Normal Rating, Emergency Rating, 15-Minute Rating, Conductor/Transformer 2-Hour Rating, and Relay </w:t>
      </w:r>
      <w:proofErr w:type="spellStart"/>
      <w:r w:rsidRPr="00B50AAE">
        <w:rPr>
          <w:szCs w:val="20"/>
        </w:rPr>
        <w:t>Loadability</w:t>
      </w:r>
      <w:proofErr w:type="spellEnd"/>
      <w:r w:rsidRPr="00B50AAE">
        <w:rPr>
          <w:szCs w:val="20"/>
        </w:rPr>
        <w:t xml:space="preserve"> Rating;</w:t>
      </w:r>
    </w:p>
    <w:p w14:paraId="32353E62" w14:textId="77777777" w:rsidR="00D011F0" w:rsidRPr="00B50AAE" w:rsidRDefault="00D011F0" w:rsidP="00D011F0">
      <w:pPr>
        <w:spacing w:after="240"/>
        <w:ind w:left="1440" w:hanging="720"/>
        <w:rPr>
          <w:szCs w:val="20"/>
        </w:rPr>
      </w:pPr>
      <w:r w:rsidRPr="00B50AAE">
        <w:rPr>
          <w:szCs w:val="20"/>
        </w:rPr>
        <w:t>(f)</w:t>
      </w:r>
      <w:r w:rsidRPr="00B50AAE">
        <w:rPr>
          <w:szCs w:val="20"/>
        </w:rPr>
        <w:tab/>
        <w:t xml:space="preserve">Connectivity; </w:t>
      </w:r>
    </w:p>
    <w:p w14:paraId="3FA7039A" w14:textId="77777777" w:rsidR="00D011F0" w:rsidRPr="00B50AAE" w:rsidRDefault="00D011F0" w:rsidP="00D011F0">
      <w:pPr>
        <w:spacing w:after="240"/>
        <w:ind w:left="1440" w:hanging="720"/>
        <w:rPr>
          <w:szCs w:val="20"/>
        </w:rPr>
      </w:pPr>
      <w:r w:rsidRPr="00B50AAE">
        <w:rPr>
          <w:szCs w:val="20"/>
        </w:rPr>
        <w:t>(g)</w:t>
      </w:r>
      <w:r w:rsidRPr="00B50AAE">
        <w:rPr>
          <w:szCs w:val="20"/>
        </w:rPr>
        <w:tab/>
        <w:t>Transformer parameters, including all tap parameters; and</w:t>
      </w:r>
    </w:p>
    <w:p w14:paraId="05420829" w14:textId="77777777" w:rsidR="00D011F0" w:rsidRPr="00B50AAE" w:rsidRDefault="00D011F0" w:rsidP="00D011F0">
      <w:pPr>
        <w:spacing w:after="240"/>
        <w:ind w:left="1440" w:hanging="720"/>
        <w:rPr>
          <w:szCs w:val="20"/>
        </w:rPr>
      </w:pPr>
      <w:r w:rsidRPr="00B50AAE">
        <w:rPr>
          <w:szCs w:val="20"/>
        </w:rPr>
        <w:t>(h)</w:t>
      </w:r>
      <w:r w:rsidRPr="00B50AAE">
        <w:rPr>
          <w:szCs w:val="20"/>
        </w:rPr>
        <w:tab/>
        <w:t>Other data necessary to model Transmission Element(s).</w:t>
      </w:r>
    </w:p>
    <w:p w14:paraId="513FBEDF" w14:textId="77777777" w:rsidR="00D011F0" w:rsidRPr="00B50AAE" w:rsidRDefault="00D011F0" w:rsidP="00D011F0">
      <w:pPr>
        <w:spacing w:after="240"/>
        <w:ind w:left="720" w:hanging="720"/>
        <w:rPr>
          <w:iCs/>
          <w:szCs w:val="20"/>
        </w:rPr>
      </w:pPr>
      <w:bookmarkStart w:id="231" w:name="_Hlk125615881"/>
      <w:r w:rsidRPr="00B50AAE">
        <w:rPr>
          <w:iCs/>
          <w:szCs w:val="20"/>
        </w:rPr>
        <w:t>(4)</w:t>
      </w:r>
      <w:r w:rsidRPr="00B50AAE">
        <w:rPr>
          <w:iCs/>
          <w:szCs w:val="20"/>
        </w:rPr>
        <w:tab/>
        <w:t xml:space="preserve">The Resource Entity shall provide parameters for each MPT to ERCOT as part of the Resource Registration data pursuant to Planning Guide Section 6.8.2, Resource Registration Process.  ERCOT shall provide the information to </w:t>
      </w:r>
      <w:proofErr w:type="spellStart"/>
      <w:r w:rsidRPr="00B50AAE">
        <w:rPr>
          <w:iCs/>
          <w:szCs w:val="20"/>
        </w:rPr>
        <w:t>TSPs.</w:t>
      </w:r>
      <w:proofErr w:type="spellEnd"/>
      <w:r w:rsidRPr="00B50AAE">
        <w:rPr>
          <w:iCs/>
          <w:szCs w:val="20"/>
        </w:rP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w:t>
      </w:r>
      <w:ins w:id="232" w:author="ERCOT" w:date="2024-06-20T13:39:00Z">
        <w:del w:id="233" w:author="ERCOT 092024" w:date="2024-09-20T09:10:00Z">
          <w:r w:rsidDel="005A577D">
            <w:rPr>
              <w:iCs/>
              <w:szCs w:val="20"/>
            </w:rPr>
            <w:delText xml:space="preserve"> or Energy Storage System (ESS)</w:delText>
          </w:r>
        </w:del>
      </w:ins>
      <w:r w:rsidRPr="00B50AAE">
        <w:rPr>
          <w:iCs/>
          <w:szCs w:val="20"/>
        </w:rPr>
        <w:t xml:space="preserve"> Outages at mutually agreeable times to implement tap position changes when necessary.  If mutual agreement cannot be reached, then ERCOT shall decide where to set the tap position to be implemented by the Resource Entity at the </w:t>
      </w:r>
      <w:r w:rsidRPr="00B50AAE">
        <w:rPr>
          <w:iCs/>
          <w:szCs w:val="20"/>
        </w:rPr>
        <w:lastRenderedPageBreak/>
        <w:t xml:space="preserve">next generation Outage, considering expected impact on system security, future Outage plans, and participants.  TSPs shall provide ERCOT and Market Participants with notice in accordance with paragraph (4) of Section 3.10.4, ERCOT Responsibilities, (except for emergency) prior to the tap position change implementation date.  </w:t>
      </w:r>
    </w:p>
    <w:bookmarkEnd w:id="231"/>
    <w:p w14:paraId="158A50C6"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ERCOT shall post to the MIS Secure Area information regarding all transformers represented in the Network Operations Model.</w:t>
      </w:r>
    </w:p>
    <w:p w14:paraId="764974A6"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34" w:name="_Toc204048558"/>
      <w:bookmarkStart w:id="235" w:name="_Toc400526159"/>
      <w:bookmarkStart w:id="236" w:name="_Toc405534477"/>
      <w:bookmarkStart w:id="237" w:name="_Toc406570490"/>
      <w:bookmarkStart w:id="238" w:name="_Toc410910642"/>
      <w:bookmarkStart w:id="239" w:name="_Toc411841070"/>
      <w:bookmarkStart w:id="240" w:name="_Toc422147032"/>
      <w:bookmarkStart w:id="241" w:name="_Toc433020628"/>
      <w:bookmarkStart w:id="242" w:name="_Toc437262069"/>
      <w:bookmarkStart w:id="243" w:name="_Toc478375244"/>
      <w:bookmarkStart w:id="244" w:name="_Toc160026636"/>
      <w:commentRangeStart w:id="245"/>
      <w:r w:rsidRPr="00B50AAE">
        <w:rPr>
          <w:b/>
          <w:snapToGrid w:val="0"/>
          <w:szCs w:val="20"/>
        </w:rPr>
        <w:t>3.10.7.2</w:t>
      </w:r>
      <w:commentRangeEnd w:id="245"/>
      <w:r w:rsidR="000539AC">
        <w:rPr>
          <w:rStyle w:val="CommentReference"/>
        </w:rPr>
        <w:commentReference w:id="245"/>
      </w:r>
      <w:r w:rsidRPr="00B50AAE">
        <w:rPr>
          <w:b/>
          <w:snapToGrid w:val="0"/>
          <w:szCs w:val="20"/>
        </w:rPr>
        <w:tab/>
        <w:t>Modeling of Resources and Transmission Loads</w:t>
      </w:r>
      <w:bookmarkEnd w:id="234"/>
      <w:bookmarkEnd w:id="235"/>
      <w:bookmarkEnd w:id="236"/>
      <w:bookmarkEnd w:id="237"/>
      <w:bookmarkEnd w:id="238"/>
      <w:bookmarkEnd w:id="239"/>
      <w:bookmarkEnd w:id="240"/>
      <w:bookmarkEnd w:id="241"/>
      <w:bookmarkEnd w:id="242"/>
      <w:bookmarkEnd w:id="243"/>
      <w:bookmarkEnd w:id="244"/>
    </w:p>
    <w:p w14:paraId="7B0CF166" w14:textId="77777777" w:rsidR="00D011F0" w:rsidRPr="00B50AAE" w:rsidRDefault="00D011F0" w:rsidP="00D011F0">
      <w:pPr>
        <w:spacing w:after="240"/>
        <w:ind w:left="720" w:hanging="720"/>
        <w:rPr>
          <w:iCs/>
          <w:szCs w:val="20"/>
        </w:rPr>
      </w:pPr>
      <w:bookmarkStart w:id="246" w:name="_Hlk90900992"/>
      <w:r w:rsidRPr="00B50AAE">
        <w:rPr>
          <w:iCs/>
          <w:szCs w:val="20"/>
        </w:rPr>
        <w:t>(1)</w:t>
      </w:r>
      <w:r w:rsidRPr="00B50AAE">
        <w:rPr>
          <w:iCs/>
          <w:szCs w:val="20"/>
        </w:rPr>
        <w:tab/>
        <w:t xml:space="preserve">Each Resource Entity shall provide ERCOT and its interconnecting TSP with information describing each of its Generation Resources, </w:t>
      </w:r>
      <w:ins w:id="247" w:author="ERCOT" w:date="2024-06-20T13:40:00Z">
        <w:r>
          <w:rPr>
            <w:iCs/>
            <w:szCs w:val="20"/>
          </w:rPr>
          <w:t xml:space="preserve">ESRs, </w:t>
        </w:r>
      </w:ins>
      <w:r w:rsidRPr="00B50AAE">
        <w:rPr>
          <w:iCs/>
          <w:szCs w:val="20"/>
        </w:rPr>
        <w:t xml:space="preserve">SOGs, and Load Resources connected to the ERCOT System.  All Transmission Generation Resources (TGRs), </w:t>
      </w:r>
      <w:ins w:id="248" w:author="ERCOT" w:date="2024-06-20T13:49:00Z">
        <w:r>
          <w:rPr>
            <w:iCs/>
            <w:szCs w:val="20"/>
          </w:rPr>
          <w:t xml:space="preserve">ESRs connected at transmission voltage, </w:t>
        </w:r>
      </w:ins>
      <w:r w:rsidRPr="00B50AAE">
        <w:rPr>
          <w:iCs/>
          <w:szCs w:val="20"/>
        </w:rPr>
        <w:t xml:space="preserve">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w:t>
      </w:r>
      <w:ins w:id="249" w:author="ERCOT" w:date="2024-06-20T13:50:00Z">
        <w:r>
          <w:rPr>
            <w:iCs/>
            <w:szCs w:val="20"/>
          </w:rPr>
          <w:t xml:space="preserve">ESRs, </w:t>
        </w:r>
      </w:ins>
      <w:r w:rsidRPr="00B50AAE">
        <w:rPr>
          <w:iCs/>
          <w:szCs w:val="20"/>
        </w:rPr>
        <w:t>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6F18DE4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46"/>
          <w:p w14:paraId="3A95C1E1" w14:textId="77777777" w:rsidR="00D011F0" w:rsidRPr="00B50AAE" w:rsidRDefault="00D011F0" w:rsidP="0080522F">
            <w:pPr>
              <w:spacing w:before="120" w:after="240"/>
              <w:rPr>
                <w:b/>
                <w:i/>
                <w:szCs w:val="20"/>
              </w:rPr>
            </w:pPr>
            <w:r w:rsidRPr="00B50AAE">
              <w:rPr>
                <w:b/>
                <w:i/>
                <w:szCs w:val="20"/>
              </w:rPr>
              <w:t>[NPRR995:  Replace paragraph (1) above with the following upon system implementation:]</w:t>
            </w:r>
          </w:p>
          <w:p w14:paraId="1E3B96E7" w14:textId="77777777" w:rsidR="00D011F0" w:rsidRPr="00B50AAE" w:rsidRDefault="00D011F0" w:rsidP="0080522F">
            <w:pPr>
              <w:spacing w:after="240"/>
              <w:ind w:left="720" w:hanging="720"/>
              <w:rPr>
                <w:szCs w:val="20"/>
              </w:rPr>
            </w:pPr>
            <w:r w:rsidRPr="00B50AAE">
              <w:rPr>
                <w:iCs/>
                <w:szCs w:val="20"/>
              </w:rPr>
              <w:t>(1</w:t>
            </w:r>
            <w:r w:rsidRPr="00B50AAE">
              <w:rPr>
                <w:szCs w:val="20"/>
              </w:rPr>
              <w:t>)</w:t>
            </w:r>
            <w:r w:rsidRPr="00B50AAE">
              <w:rPr>
                <w:szCs w:val="20"/>
              </w:rPr>
              <w:tab/>
              <w:t xml:space="preserve">Each Resource Entity shall provide ERCOT and its interconnecting TSP with information describing each of its Generation Resources, </w:t>
            </w:r>
            <w:ins w:id="250" w:author="ERCOT" w:date="2024-06-20T13:41:00Z">
              <w:r>
                <w:rPr>
                  <w:szCs w:val="20"/>
                </w:rPr>
                <w:t xml:space="preserve">ESRs, </w:t>
              </w:r>
            </w:ins>
            <w:r w:rsidRPr="00B50AAE">
              <w:rPr>
                <w:szCs w:val="20"/>
              </w:rPr>
              <w:t xml:space="preserve">SOGs, SOESSs, and Load Resources connected to the ERCOT System.  All Transmission Generation Resources (TGRs), </w:t>
            </w:r>
            <w:ins w:id="251" w:author="ERCOT 092024" w:date="2024-09-20T09:11:00Z">
              <w:r>
                <w:rPr>
                  <w:szCs w:val="20"/>
                </w:rPr>
                <w:t xml:space="preserve">Transmission </w:t>
              </w:r>
            </w:ins>
            <w:ins w:id="252" w:author="ERCOT" w:date="2024-06-20T13:49:00Z">
              <w:r>
                <w:rPr>
                  <w:iCs/>
                  <w:szCs w:val="20"/>
                </w:rPr>
                <w:t>ESRs</w:t>
              </w:r>
            </w:ins>
            <w:ins w:id="253" w:author="ERCOT 092024" w:date="2024-09-20T09:11:00Z">
              <w:r>
                <w:rPr>
                  <w:iCs/>
                  <w:szCs w:val="20"/>
                </w:rPr>
                <w:t xml:space="preserve"> (TESR)</w:t>
              </w:r>
            </w:ins>
            <w:ins w:id="254" w:author="ERCOT" w:date="2024-06-20T13:49:00Z">
              <w:del w:id="255" w:author="ERCOT 092024" w:date="2024-09-20T09:11:00Z">
                <w:r w:rsidDel="005A577D">
                  <w:rPr>
                    <w:iCs/>
                    <w:szCs w:val="20"/>
                  </w:rPr>
                  <w:delText xml:space="preserve"> connected at transmission voltage</w:delText>
                </w:r>
              </w:del>
              <w:r>
                <w:rPr>
                  <w:iCs/>
                  <w:szCs w:val="20"/>
                </w:rPr>
                <w:t xml:space="preserve">, </w:t>
              </w:r>
            </w:ins>
            <w:r w:rsidRPr="00B50AAE">
              <w:rPr>
                <w:szCs w:val="20"/>
              </w:rPr>
              <w:t xml:space="preserve">Settlement Only Transmission Generators (SOTGs), Settlement Only Transmission Self-Generators (SOTSGs), </w:t>
            </w:r>
            <w:r w:rsidRPr="00B50AAE">
              <w:rPr>
                <w:iCs/>
                <w:szCs w:val="20"/>
              </w:rPr>
              <w:t xml:space="preserve">Settlement Only Transmission Energy Storage Systems (SOTESSs), </w:t>
            </w:r>
            <w:r w:rsidRPr="00B50AAE">
              <w:rPr>
                <w:szCs w:val="20"/>
              </w:rPr>
              <w:t xml:space="preserve">and the non-TSP MPTs greater than ten MVA, must be modeled to provide equivalent generation injections to the ERCOT Transmission Grid.  ERCOT shall coordinate the modeling of Generation Resources, </w:t>
            </w:r>
            <w:ins w:id="256" w:author="ERCOT" w:date="2024-06-20T13:50:00Z">
              <w:r>
                <w:rPr>
                  <w:szCs w:val="20"/>
                </w:rPr>
                <w:t xml:space="preserve">ESRs, </w:t>
              </w:r>
            </w:ins>
            <w:r w:rsidRPr="00B50AAE">
              <w:rPr>
                <w:szCs w:val="20"/>
              </w:rPr>
              <w:t>Private Use Networks, and Load Resources with their owners to ensure consistency between TSP models and ERCOT models.</w:t>
            </w:r>
          </w:p>
        </w:tc>
      </w:tr>
    </w:tbl>
    <w:p w14:paraId="28152DA1"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r>
      <w:r w:rsidRPr="00B50AAE">
        <w:rPr>
          <w:szCs w:val="20"/>
        </w:rPr>
        <w:t xml:space="preserve">Each Resource Entity </w:t>
      </w:r>
      <w:r w:rsidRPr="00B50AAE">
        <w:rPr>
          <w:iCs/>
          <w:szCs w:val="20"/>
        </w:rPr>
        <w:t xml:space="preserve">representing either a Load Resource or an Aggregate Load Resource (ALR) </w:t>
      </w:r>
      <w:r w:rsidRPr="00B50AAE">
        <w:rPr>
          <w:szCs w:val="20"/>
        </w:rPr>
        <w:t xml:space="preserve">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w:t>
      </w:r>
      <w:proofErr w:type="gramStart"/>
      <w:r w:rsidRPr="00B50AAE">
        <w:rPr>
          <w:szCs w:val="20"/>
        </w:rPr>
        <w:t>Time Line</w:t>
      </w:r>
      <w:proofErr w:type="gramEnd"/>
      <w:r w:rsidRPr="00B50AAE">
        <w:rPr>
          <w:szCs w:val="20"/>
        </w:rPr>
        <w:t xml:space="preserve"> for Network Operations Model Changes.  ERCOT shall coordinate the modeling of ALRs with Resource Entities.</w:t>
      </w:r>
      <w:r w:rsidRPr="00B50AAE">
        <w:rPr>
          <w:iCs/>
          <w:szCs w:val="20"/>
        </w:rPr>
        <w:t xml:space="preserve">  ERCOT shall coordinate with representatives of the Resource Entity to map Load Resources to their appropriate Load in the Network Operations Model.</w:t>
      </w:r>
    </w:p>
    <w:p w14:paraId="4F84447E" w14:textId="77777777" w:rsidR="00D011F0" w:rsidRPr="00B50AAE" w:rsidRDefault="00D011F0" w:rsidP="00D011F0">
      <w:pPr>
        <w:spacing w:after="240"/>
        <w:ind w:left="720" w:hanging="720"/>
        <w:rPr>
          <w:iCs/>
          <w:szCs w:val="20"/>
        </w:rPr>
      </w:pPr>
      <w:bookmarkStart w:id="257" w:name="_Hlk90901000"/>
      <w:r w:rsidRPr="00B50AAE">
        <w:rPr>
          <w:szCs w:val="20"/>
        </w:rPr>
        <w:t>(3)</w:t>
      </w:r>
      <w:r w:rsidRPr="00B50AAE">
        <w:rPr>
          <w:szCs w:val="20"/>
        </w:rPr>
        <w:tab/>
        <w:t xml:space="preserve">Each Resource Entity representing a Distribution Generation Resource (DGR) or Distribution Energy Storage Resource (DESR) that is registered with ERCOT pursuant to </w:t>
      </w:r>
      <w:r w:rsidRPr="00B50AAE">
        <w:rPr>
          <w:szCs w:val="20"/>
        </w:rPr>
        <w:lastRenderedPageBreak/>
        <w:t>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4468CC" w14:textId="77777777" w:rsidR="00D011F0" w:rsidRPr="00B50AAE" w:rsidRDefault="00D011F0" w:rsidP="00D011F0">
      <w:pPr>
        <w:spacing w:after="240"/>
        <w:ind w:left="720" w:hanging="720"/>
        <w:rPr>
          <w:iCs/>
          <w:szCs w:val="20"/>
        </w:rPr>
      </w:pPr>
      <w:bookmarkStart w:id="258" w:name="_Hlk90901016"/>
      <w:bookmarkEnd w:id="257"/>
      <w:r w:rsidRPr="00B50AAE">
        <w:rPr>
          <w:iCs/>
          <w:szCs w:val="20"/>
        </w:rPr>
        <w:t>(4)</w:t>
      </w:r>
      <w:r w:rsidRPr="00B50AAE">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1CFC8F5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58"/>
          <w:p w14:paraId="7B751779" w14:textId="77777777" w:rsidR="00D011F0" w:rsidRPr="00B50AAE" w:rsidRDefault="00D011F0" w:rsidP="0080522F">
            <w:pPr>
              <w:spacing w:before="120" w:after="240"/>
              <w:rPr>
                <w:b/>
                <w:i/>
                <w:szCs w:val="20"/>
              </w:rPr>
            </w:pPr>
            <w:r w:rsidRPr="00B50AAE">
              <w:rPr>
                <w:b/>
                <w:i/>
                <w:szCs w:val="20"/>
              </w:rPr>
              <w:t>[NPRR995:  Replace paragraph (4) above with the following upon system implementation:]</w:t>
            </w:r>
          </w:p>
          <w:p w14:paraId="56127418" w14:textId="77777777" w:rsidR="00D011F0" w:rsidRPr="00B50AAE" w:rsidRDefault="00D011F0" w:rsidP="0080522F">
            <w:pPr>
              <w:spacing w:after="240"/>
              <w:ind w:left="720" w:hanging="720"/>
              <w:rPr>
                <w:iCs/>
                <w:szCs w:val="20"/>
              </w:rPr>
            </w:pPr>
            <w:r w:rsidRPr="00B50AAE">
              <w:rPr>
                <w:iCs/>
                <w:szCs w:val="20"/>
              </w:rPr>
              <w:t>(4)</w:t>
            </w:r>
            <w:r w:rsidRPr="00B50AAE">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2014CA0A" w14:textId="77777777" w:rsidR="00D011F0" w:rsidRPr="00B50AAE" w:rsidRDefault="00D011F0" w:rsidP="00D011F0">
      <w:pPr>
        <w:spacing w:before="240" w:after="240"/>
        <w:ind w:left="720" w:hanging="720"/>
        <w:rPr>
          <w:iCs/>
          <w:szCs w:val="20"/>
        </w:rPr>
      </w:pPr>
      <w:r w:rsidRPr="00B50AAE">
        <w:rPr>
          <w:iCs/>
          <w:szCs w:val="20"/>
        </w:rPr>
        <w:t>(5)</w:t>
      </w:r>
      <w:r w:rsidRPr="00B50AAE">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5897A0A5" w14:textId="77777777" w:rsidR="00D011F0" w:rsidRPr="00B50AAE" w:rsidRDefault="00D011F0" w:rsidP="00D011F0">
      <w:pPr>
        <w:spacing w:after="240"/>
        <w:ind w:left="720" w:hanging="720"/>
        <w:rPr>
          <w:iCs/>
          <w:szCs w:val="20"/>
        </w:rPr>
      </w:pPr>
      <w:r w:rsidRPr="00B50AAE">
        <w:rPr>
          <w:iCs/>
          <w:szCs w:val="20"/>
        </w:rPr>
        <w:t>(6)</w:t>
      </w:r>
      <w:r w:rsidRPr="00B50AAE">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4BFAD0ED"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3F54DD8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02DFF05" w14:textId="77777777" w:rsidR="00D011F0" w:rsidRPr="00B50AAE" w:rsidRDefault="00D011F0" w:rsidP="0080522F">
            <w:pPr>
              <w:spacing w:before="120" w:after="240"/>
              <w:rPr>
                <w:b/>
                <w:i/>
                <w:szCs w:val="20"/>
              </w:rPr>
            </w:pPr>
            <w:r w:rsidRPr="00B50AAE">
              <w:rPr>
                <w:b/>
                <w:i/>
                <w:szCs w:val="20"/>
              </w:rPr>
              <w:lastRenderedPageBreak/>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9D4460" w14:textId="77777777" w:rsidR="00D011F0" w:rsidRPr="00B50AAE" w:rsidRDefault="00D011F0" w:rsidP="0080522F">
            <w:pPr>
              <w:spacing w:after="240"/>
              <w:ind w:left="720" w:hanging="720"/>
              <w:rPr>
                <w:iCs/>
                <w:szCs w:val="20"/>
              </w:rPr>
            </w:pPr>
            <w:r w:rsidRPr="00B50AAE">
              <w:rPr>
                <w:iCs/>
                <w:szCs w:val="20"/>
              </w:rPr>
              <w:t>(7)</w:t>
            </w:r>
            <w:r w:rsidRPr="00B50AAE">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35C38F43" w14:textId="77777777" w:rsidR="00D011F0" w:rsidRPr="00B50AAE" w:rsidRDefault="00D011F0" w:rsidP="00D011F0">
      <w:pPr>
        <w:spacing w:before="240" w:after="240"/>
        <w:ind w:left="720" w:hanging="720"/>
        <w:rPr>
          <w:iCs/>
          <w:szCs w:val="20"/>
        </w:rPr>
      </w:pPr>
      <w:r w:rsidRPr="00B50AAE">
        <w:rPr>
          <w:iCs/>
          <w:szCs w:val="20"/>
        </w:rPr>
        <w:t>(8)</w:t>
      </w:r>
      <w:r w:rsidRPr="00B50AAE">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7B0F16A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A5BC38D" w14:textId="77777777" w:rsidR="00D011F0" w:rsidRPr="00B50AAE" w:rsidRDefault="00D011F0" w:rsidP="0080522F">
            <w:pPr>
              <w:spacing w:before="120" w:after="240"/>
              <w:rPr>
                <w:b/>
                <w:i/>
                <w:szCs w:val="20"/>
              </w:rPr>
            </w:pPr>
            <w:r w:rsidRPr="00B50AAE">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D69B345" w14:textId="77777777" w:rsidR="00D011F0" w:rsidRPr="00B50AAE" w:rsidRDefault="00D011F0" w:rsidP="0080522F">
            <w:pPr>
              <w:spacing w:after="240"/>
              <w:ind w:left="720" w:hanging="720"/>
              <w:rPr>
                <w:iCs/>
                <w:szCs w:val="20"/>
              </w:rPr>
            </w:pPr>
            <w:r w:rsidRPr="00B50AAE">
              <w:rPr>
                <w:iCs/>
                <w:szCs w:val="20"/>
              </w:rPr>
              <w:t>(8)</w:t>
            </w:r>
            <w:r w:rsidRPr="00B50AAE">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0CE44A61" w14:textId="77777777" w:rsidR="00D011F0" w:rsidRPr="00B50AAE" w:rsidRDefault="00D011F0" w:rsidP="00D011F0">
      <w:pPr>
        <w:spacing w:before="240" w:after="240"/>
        <w:ind w:left="720" w:hanging="720"/>
        <w:rPr>
          <w:iCs/>
          <w:szCs w:val="20"/>
        </w:rPr>
      </w:pPr>
      <w:r w:rsidRPr="00B50AAE">
        <w:rPr>
          <w:iCs/>
          <w:szCs w:val="20"/>
        </w:rPr>
        <w:t>(9)</w:t>
      </w:r>
      <w:r w:rsidRPr="00B50AAE">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2D0612BA" w14:textId="77777777" w:rsidR="00D011F0" w:rsidRPr="00B50AAE" w:rsidRDefault="00D011F0" w:rsidP="00D011F0">
      <w:pPr>
        <w:spacing w:after="240"/>
        <w:ind w:left="720" w:hanging="720"/>
        <w:rPr>
          <w:iCs/>
          <w:szCs w:val="20"/>
        </w:rPr>
      </w:pPr>
      <w:r w:rsidRPr="00B50AAE">
        <w:rPr>
          <w:iCs/>
          <w:szCs w:val="20"/>
        </w:rPr>
        <w:lastRenderedPageBreak/>
        <w:t>(10)</w:t>
      </w:r>
      <w:r w:rsidRPr="00B50AAE">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5D0938D8" w14:textId="77777777" w:rsidR="00D011F0" w:rsidRPr="00B50AAE" w:rsidRDefault="00D011F0" w:rsidP="00D011F0">
      <w:pPr>
        <w:spacing w:after="240"/>
        <w:ind w:left="720" w:hanging="720"/>
        <w:rPr>
          <w:iCs/>
          <w:szCs w:val="20"/>
        </w:rPr>
      </w:pPr>
      <w:r w:rsidRPr="00B50AAE">
        <w:rPr>
          <w:iCs/>
          <w:szCs w:val="20"/>
        </w:rPr>
        <w:t>(11)</w:t>
      </w:r>
      <w:r w:rsidRPr="00B50AAE">
        <w:rPr>
          <w:iCs/>
          <w:szCs w:val="20"/>
        </w:rPr>
        <w:tab/>
        <w:t xml:space="preserve">Loads associated with a Generation Resource </w:t>
      </w:r>
      <w:ins w:id="259" w:author="ERCOT" w:date="2024-06-20T13:50:00Z">
        <w:r>
          <w:rPr>
            <w:iCs/>
            <w:szCs w:val="20"/>
          </w:rPr>
          <w:t xml:space="preserve">or ESR </w:t>
        </w:r>
      </w:ins>
      <w:r w:rsidRPr="00B50AAE">
        <w:rPr>
          <w:iCs/>
          <w:szCs w:val="20"/>
        </w:rPr>
        <w:t xml:space="preserve">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45D6970D" w14:textId="77777777" w:rsidR="00D011F0" w:rsidRPr="00B50AAE" w:rsidRDefault="00D011F0" w:rsidP="00D011F0">
      <w:pPr>
        <w:spacing w:after="240"/>
        <w:ind w:left="720" w:hanging="720"/>
        <w:rPr>
          <w:szCs w:val="20"/>
        </w:rPr>
      </w:pPr>
      <w:bookmarkStart w:id="260" w:name="_Hlk90901031"/>
      <w:r w:rsidRPr="00B50AAE">
        <w:rPr>
          <w:szCs w:val="20"/>
        </w:rPr>
        <w:t>(12)</w:t>
      </w:r>
      <w:r w:rsidRPr="00B50AAE">
        <w:rPr>
          <w:szCs w:val="20"/>
        </w:rPr>
        <w:tab/>
      </w:r>
      <w:r w:rsidRPr="00B50AAE">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60"/>
    <w:p w14:paraId="546DACBB" w14:textId="77777777" w:rsidR="00D011F0" w:rsidRPr="00B50AAE" w:rsidRDefault="00D011F0" w:rsidP="00D011F0">
      <w:pPr>
        <w:spacing w:after="240"/>
        <w:ind w:left="720" w:hanging="720"/>
        <w:rPr>
          <w:iCs/>
          <w:szCs w:val="20"/>
        </w:rPr>
      </w:pPr>
      <w:r w:rsidRPr="00B50AAE">
        <w:rPr>
          <w:iCs/>
          <w:szCs w:val="20"/>
        </w:rPr>
        <w:t>(13)</w:t>
      </w:r>
      <w:r w:rsidRPr="00B50AAE">
        <w:rPr>
          <w:iCs/>
          <w:szCs w:val="20"/>
        </w:rPr>
        <w:tab/>
        <w:t xml:space="preserve">A Resource Entity may aggregate </w:t>
      </w:r>
      <w:r w:rsidRPr="00B50AAE">
        <w:rPr>
          <w:szCs w:val="20"/>
        </w:rPr>
        <w:t>Intermittent Renewable Resource (</w:t>
      </w:r>
      <w:r w:rsidRPr="00B50AAE">
        <w:rPr>
          <w:iCs/>
          <w:szCs w:val="20"/>
        </w:rPr>
        <w:t xml:space="preserve">IRR) generation equipment together to form an IRR (Wind-powered Generation Resource (WGR) or </w:t>
      </w:r>
      <w:proofErr w:type="spellStart"/>
      <w:r w:rsidRPr="00B50AAE">
        <w:rPr>
          <w:iCs/>
          <w:szCs w:val="20"/>
        </w:rPr>
        <w:t>PhotoVoltaic</w:t>
      </w:r>
      <w:proofErr w:type="spellEnd"/>
      <w:r w:rsidRPr="00B50AAE">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0E886810" w14:textId="77777777" w:rsidR="00D011F0" w:rsidRPr="00B50AAE" w:rsidRDefault="00D011F0" w:rsidP="00D011F0">
      <w:pPr>
        <w:spacing w:after="240"/>
        <w:ind w:left="1440" w:hanging="720"/>
        <w:rPr>
          <w:szCs w:val="20"/>
        </w:rPr>
      </w:pPr>
      <w:r w:rsidRPr="00B50AAE">
        <w:rPr>
          <w:szCs w:val="20"/>
        </w:rPr>
        <w:t>(a)</w:t>
      </w:r>
      <w:r w:rsidRPr="00B50AAE">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220CF765" w14:textId="77777777" w:rsidR="00D011F0" w:rsidRPr="00B50AAE" w:rsidRDefault="00D011F0" w:rsidP="00D011F0">
      <w:pPr>
        <w:spacing w:after="240"/>
        <w:ind w:left="1440" w:hanging="720"/>
        <w:rPr>
          <w:szCs w:val="20"/>
        </w:rPr>
      </w:pPr>
      <w:r w:rsidRPr="00B50AAE">
        <w:rPr>
          <w:szCs w:val="20"/>
        </w:rPr>
        <w:t>(b)</w:t>
      </w:r>
      <w:r w:rsidRPr="00B50AAE">
        <w:rPr>
          <w:szCs w:val="20"/>
        </w:rPr>
        <w:tab/>
        <w:t>The mix of IRR generation equipment is included in the Resource Registration data submitted for the WGR;</w:t>
      </w:r>
    </w:p>
    <w:p w14:paraId="667B9F67" w14:textId="77777777" w:rsidR="00D011F0" w:rsidRPr="00B50AAE" w:rsidRDefault="00D011F0" w:rsidP="00D011F0">
      <w:pPr>
        <w:spacing w:after="240"/>
        <w:ind w:left="1440" w:hanging="720"/>
        <w:rPr>
          <w:szCs w:val="20"/>
        </w:rPr>
      </w:pPr>
      <w:r w:rsidRPr="00B50AAE">
        <w:rPr>
          <w:szCs w:val="20"/>
        </w:rPr>
        <w:t>(c)</w:t>
      </w:r>
      <w:r w:rsidRPr="00B50AAE">
        <w:rPr>
          <w:szCs w:val="20"/>
        </w:rPr>
        <w:tab/>
        <w:t>All relevant IRR generation equipment data requested by ERCOT is provided;</w:t>
      </w:r>
    </w:p>
    <w:p w14:paraId="2F9F17B9" w14:textId="77777777" w:rsidR="00D011F0" w:rsidRPr="00B50AAE" w:rsidRDefault="00D011F0" w:rsidP="00D011F0">
      <w:pPr>
        <w:spacing w:after="240"/>
        <w:ind w:left="1440" w:hanging="720"/>
        <w:rPr>
          <w:szCs w:val="20"/>
        </w:rPr>
      </w:pPr>
      <w:r w:rsidRPr="00B50AAE">
        <w:rPr>
          <w:szCs w:val="20"/>
        </w:rPr>
        <w:t>(d)</w:t>
      </w:r>
      <w:r w:rsidRPr="00B50AAE">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055DDDDE" w14:textId="77777777" w:rsidR="00D011F0" w:rsidRPr="00B50AAE" w:rsidRDefault="00D011F0" w:rsidP="00D011F0">
      <w:pPr>
        <w:spacing w:after="240"/>
        <w:ind w:left="1440" w:hanging="720"/>
        <w:rPr>
          <w:szCs w:val="20"/>
        </w:rPr>
      </w:pPr>
      <w:r w:rsidRPr="00B50AAE">
        <w:rPr>
          <w:szCs w:val="20"/>
        </w:rPr>
        <w:t>(e)</w:t>
      </w:r>
      <w:r w:rsidRPr="00B50AAE">
        <w:rPr>
          <w:szCs w:val="20"/>
        </w:rPr>
        <w:tab/>
        <w:t>Either:</w:t>
      </w:r>
    </w:p>
    <w:p w14:paraId="7D152FF6" w14:textId="77777777" w:rsidR="00D011F0" w:rsidRPr="00B50AAE" w:rsidRDefault="00D011F0" w:rsidP="00D011F0">
      <w:pPr>
        <w:spacing w:after="240"/>
        <w:ind w:left="2160" w:hanging="720"/>
        <w:rPr>
          <w:szCs w:val="20"/>
        </w:rPr>
      </w:pPr>
      <w:r w:rsidRPr="00B50AAE">
        <w:rPr>
          <w:szCs w:val="20"/>
        </w:rPr>
        <w:t>(i)</w:t>
      </w:r>
      <w:r w:rsidRPr="00B50AAE">
        <w:rPr>
          <w:szCs w:val="20"/>
        </w:rPr>
        <w:tab/>
        <w:t>No more than the lower of 5% or ten MW aggregate capacity is of IRR generation equipment that is not the same model or size from the other equipment within the existing IRR; or</w:t>
      </w:r>
    </w:p>
    <w:p w14:paraId="30DDF7EA" w14:textId="77777777" w:rsidR="00D011F0" w:rsidRPr="00B50AAE" w:rsidRDefault="00D011F0" w:rsidP="00D011F0">
      <w:pPr>
        <w:spacing w:after="240"/>
        <w:ind w:left="2160" w:hanging="720"/>
        <w:rPr>
          <w:szCs w:val="20"/>
        </w:rPr>
      </w:pPr>
      <w:r w:rsidRPr="00B50AAE">
        <w:rPr>
          <w:szCs w:val="20"/>
        </w:rPr>
        <w:lastRenderedPageBreak/>
        <w:t>(ii)</w:t>
      </w:r>
      <w:r w:rsidRPr="00B50AAE">
        <w:rPr>
          <w:szCs w:val="20"/>
        </w:rPr>
        <w:tab/>
        <w:t>The wind turbines that are not the same model or size meet the following criteria:</w:t>
      </w:r>
    </w:p>
    <w:p w14:paraId="4E7C961D" w14:textId="77777777" w:rsidR="00D011F0" w:rsidRPr="00B50AAE" w:rsidRDefault="00D011F0" w:rsidP="00D011F0">
      <w:pPr>
        <w:spacing w:after="240"/>
        <w:ind w:left="2880" w:hanging="720"/>
        <w:rPr>
          <w:szCs w:val="20"/>
        </w:rPr>
      </w:pPr>
      <w:r w:rsidRPr="00B50AAE">
        <w:rPr>
          <w:szCs w:val="20"/>
        </w:rPr>
        <w:t>(A)</w:t>
      </w:r>
      <w:r w:rsidRPr="00B50AAE">
        <w:rPr>
          <w:szCs w:val="20"/>
        </w:rPr>
        <w:tab/>
        <w:t>The IRR generation equipment has similar dynamic characteristics to the existing IRR generation equipment, as determined by ERCOT in its sole discretion;</w:t>
      </w:r>
    </w:p>
    <w:p w14:paraId="1C97A2AA" w14:textId="77777777" w:rsidR="00D011F0" w:rsidRPr="00B50AAE" w:rsidRDefault="00D011F0" w:rsidP="00D011F0">
      <w:pPr>
        <w:spacing w:after="240"/>
        <w:ind w:left="2880" w:hanging="720"/>
        <w:rPr>
          <w:szCs w:val="20"/>
        </w:rPr>
      </w:pPr>
      <w:r w:rsidRPr="00B50AAE">
        <w:rPr>
          <w:szCs w:val="20"/>
        </w:rPr>
        <w:t>(B)</w:t>
      </w:r>
      <w:r w:rsidRPr="00B50AAE">
        <w:rPr>
          <w:szCs w:val="20"/>
        </w:rPr>
        <w:tab/>
        <w:t>The MW capability difference of each generator is no more than 10% of each generator’s maximum MW rating; and</w:t>
      </w:r>
    </w:p>
    <w:p w14:paraId="00481C38" w14:textId="77777777" w:rsidR="00D011F0" w:rsidRPr="00B50AAE" w:rsidRDefault="00D011F0" w:rsidP="00D011F0">
      <w:pPr>
        <w:spacing w:after="240"/>
        <w:ind w:left="2880" w:hanging="720"/>
        <w:rPr>
          <w:iCs/>
          <w:szCs w:val="20"/>
        </w:rPr>
      </w:pPr>
      <w:r w:rsidRPr="00B50AAE">
        <w:rPr>
          <w:szCs w:val="20"/>
        </w:rPr>
        <w:t>(C)</w:t>
      </w:r>
      <w:r w:rsidRPr="00B50AAE">
        <w:rPr>
          <w:szCs w:val="20"/>
        </w:rPr>
        <w:tab/>
        <w:t>For WGRs, the manufacturer’s power curves for the wind turbines have a correlation of 0.95 or greater with the other wind turbines within the existing WGR over wind speeds of 0 to 18 m/s.</w:t>
      </w:r>
      <w:r w:rsidRPr="00B50AAE">
        <w:rPr>
          <w:iCs/>
          <w:szCs w:val="20"/>
        </w:rPr>
        <w:t xml:space="preserve"> </w:t>
      </w:r>
    </w:p>
    <w:p w14:paraId="696F3641"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61" w:name="_Toc160026654"/>
      <w:r w:rsidRPr="00B50AAE">
        <w:rPr>
          <w:b/>
          <w:snapToGrid w:val="0"/>
          <w:szCs w:val="20"/>
        </w:rPr>
        <w:t>3.10.7.6</w:t>
      </w:r>
      <w:r w:rsidRPr="00B50AAE">
        <w:rPr>
          <w:b/>
          <w:snapToGrid w:val="0"/>
          <w:szCs w:val="20"/>
        </w:rPr>
        <w:tab/>
        <w:t>Use of Generic Transmission Constraints and Generic Transmission Limits</w:t>
      </w:r>
      <w:bookmarkEnd w:id="261"/>
    </w:p>
    <w:p w14:paraId="6A81585E"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  GTCs created or modified as described in this Section shall be used in the SCED application.  ERCOT shall not use GTCs in ERCOT applications to replace other constraints already capable of being directly modeled in the SCED application. </w:t>
      </w:r>
    </w:p>
    <w:p w14:paraId="7F2806EE" w14:textId="77777777" w:rsidR="00D011F0" w:rsidRPr="00B50AAE" w:rsidRDefault="00D011F0" w:rsidP="00D011F0">
      <w:pPr>
        <w:spacing w:after="240"/>
        <w:ind w:left="720" w:hanging="720"/>
        <w:rPr>
          <w:iCs/>
          <w:szCs w:val="20"/>
        </w:rPr>
      </w:pPr>
      <w:r w:rsidRPr="00B50AAE">
        <w:rPr>
          <w:iCs/>
          <w:szCs w:val="20"/>
        </w:rPr>
        <w:t xml:space="preserve">(2) </w:t>
      </w:r>
      <w:r w:rsidRPr="00B50AAE">
        <w:rPr>
          <w:iCs/>
          <w:szCs w:val="20"/>
        </w:rPr>
        <w:tab/>
        <w:t>During the ERCOT quarterly stability assessment, performed pursuant to Planning Guide Section 5.3.5, ERCOT Quarterly Stability Assessment, if ERCOT determines a GTC is necessary for a new Generation Resource</w:t>
      </w:r>
      <w:ins w:id="262" w:author="ERCOT" w:date="2024-06-20T13:51:00Z">
        <w:r>
          <w:rPr>
            <w:iCs/>
            <w:szCs w:val="20"/>
          </w:rPr>
          <w:t>, ESR,</w:t>
        </w:r>
      </w:ins>
      <w:r w:rsidRPr="00B50AAE">
        <w:rPr>
          <w:iCs/>
          <w:szCs w:val="20"/>
        </w:rPr>
        <w:t xml:space="preserve"> </w:t>
      </w:r>
      <w:del w:id="263" w:author="ERCOT" w:date="2024-06-20T13:51:00Z">
        <w:r w:rsidRPr="00B50AAE" w:rsidDel="007933AF">
          <w:rPr>
            <w:iCs/>
            <w:szCs w:val="20"/>
          </w:rPr>
          <w:delText>and</w:delText>
        </w:r>
      </w:del>
      <w:ins w:id="264" w:author="ERCOT" w:date="2024-06-20T13:51:00Z">
        <w:r>
          <w:rPr>
            <w:iCs/>
            <w:szCs w:val="20"/>
          </w:rPr>
          <w:t>or</w:t>
        </w:r>
      </w:ins>
      <w:r w:rsidRPr="00B50AAE">
        <w:rPr>
          <w:iCs/>
          <w:szCs w:val="20"/>
        </w:rPr>
        <w:t xml:space="preserve"> </w:t>
      </w:r>
      <w:r w:rsidRPr="00B50AAE">
        <w:rPr>
          <w:szCs w:val="20"/>
        </w:rPr>
        <w:t>SOTSG</w:t>
      </w:r>
      <w:r w:rsidRPr="00B50AAE">
        <w:rPr>
          <w:iCs/>
          <w:szCs w:val="20"/>
        </w:rPr>
        <w:t xml:space="preserve"> due to localized stability issues associated with the output of the interconnecting Generation Resource</w:t>
      </w:r>
      <w:ins w:id="265" w:author="ERCOT" w:date="2024-06-20T13:51:00Z">
        <w:r>
          <w:rPr>
            <w:iCs/>
            <w:szCs w:val="20"/>
          </w:rPr>
          <w:t>, ESR,</w:t>
        </w:r>
      </w:ins>
      <w:r w:rsidRPr="00B50AAE">
        <w:rPr>
          <w:iCs/>
          <w:szCs w:val="20"/>
        </w:rPr>
        <w:t xml:space="preserve"> or SOTSG, the GTL for the GTC shall be set to the lowest non-zero limit for all system conditions outside those in which the limit is zero.</w:t>
      </w:r>
    </w:p>
    <w:p w14:paraId="3D9ED12C"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Except as provided in paragraph (6)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10CB5071" w14:textId="77777777" w:rsidR="00D011F0" w:rsidRPr="00B50AAE" w:rsidRDefault="00D011F0" w:rsidP="00D011F0">
      <w:pPr>
        <w:spacing w:after="240"/>
        <w:ind w:left="1440" w:hanging="720"/>
        <w:rPr>
          <w:iCs/>
          <w:szCs w:val="20"/>
        </w:rPr>
      </w:pPr>
      <w:r w:rsidRPr="00B50AAE">
        <w:rPr>
          <w:iCs/>
          <w:szCs w:val="20"/>
        </w:rPr>
        <w:t xml:space="preserve">(a) </w:t>
      </w:r>
      <w:r w:rsidRPr="00B50AAE">
        <w:rPr>
          <w:iCs/>
          <w:szCs w:val="20"/>
        </w:rPr>
        <w:tab/>
        <w:t>The description of the new or modified GTC including the GTL or description of the data and studies used to calculate the GTL associated with each new or modified GTC;</w:t>
      </w:r>
    </w:p>
    <w:p w14:paraId="62D9AF27" w14:textId="77777777" w:rsidR="00D011F0" w:rsidRPr="00B50AAE" w:rsidRDefault="00D011F0" w:rsidP="00D011F0">
      <w:pPr>
        <w:spacing w:after="240"/>
        <w:ind w:left="1440" w:hanging="720"/>
        <w:rPr>
          <w:iCs/>
          <w:szCs w:val="20"/>
        </w:rPr>
      </w:pPr>
      <w:r w:rsidRPr="00B50AAE">
        <w:rPr>
          <w:iCs/>
          <w:szCs w:val="20"/>
        </w:rPr>
        <w:t>(b)</w:t>
      </w:r>
      <w:r w:rsidRPr="00B50AAE">
        <w:rPr>
          <w:iCs/>
          <w:szCs w:val="20"/>
        </w:rPr>
        <w:tab/>
        <w:t>The effective date of the new or modified GTC;</w:t>
      </w:r>
    </w:p>
    <w:p w14:paraId="54215C89" w14:textId="77777777" w:rsidR="00D011F0" w:rsidRPr="00B50AAE" w:rsidRDefault="00D011F0" w:rsidP="00D011F0">
      <w:pPr>
        <w:spacing w:after="240"/>
        <w:ind w:left="1440" w:hanging="720"/>
        <w:rPr>
          <w:iCs/>
          <w:szCs w:val="20"/>
        </w:rPr>
      </w:pPr>
      <w:r w:rsidRPr="00B50AAE">
        <w:rPr>
          <w:iCs/>
          <w:szCs w:val="20"/>
        </w:rPr>
        <w:t>(c)</w:t>
      </w:r>
      <w:r w:rsidRPr="00B50AAE">
        <w:rPr>
          <w:iCs/>
          <w:szCs w:val="20"/>
        </w:rPr>
        <w:tab/>
        <w:t>The identity of all constrained Transmission Elements that make up the GTC, including the defined interface where applicable; and</w:t>
      </w:r>
    </w:p>
    <w:p w14:paraId="1EE7C6CB" w14:textId="77777777" w:rsidR="00D011F0" w:rsidRPr="00B50AAE" w:rsidRDefault="00D011F0" w:rsidP="00D011F0">
      <w:pPr>
        <w:spacing w:after="240"/>
        <w:ind w:left="1440" w:hanging="720"/>
        <w:rPr>
          <w:iCs/>
          <w:szCs w:val="20"/>
        </w:rPr>
      </w:pPr>
      <w:r w:rsidRPr="00B50AAE">
        <w:rPr>
          <w:iCs/>
          <w:szCs w:val="20"/>
        </w:rPr>
        <w:t>(d)</w:t>
      </w:r>
      <w:r w:rsidRPr="00B50AAE">
        <w:rPr>
          <w:iCs/>
          <w:szCs w:val="20"/>
        </w:rPr>
        <w:tab/>
        <w:t xml:space="preserve">Detailed information on the development of each GTC, including the defined constraint or interface where applicable; and data and studies used for </w:t>
      </w:r>
      <w:r w:rsidRPr="00B50AAE">
        <w:rPr>
          <w:iCs/>
          <w:szCs w:val="20"/>
        </w:rPr>
        <w:lastRenderedPageBreak/>
        <w:t xml:space="preserve">development of each new or modified GTC, including the GTL associated with each new or modified GTC.  This information shall be redacted or omitted to protect the confidentiality of certain </w:t>
      </w:r>
      <w:proofErr w:type="gramStart"/>
      <w:r w:rsidRPr="00B50AAE">
        <w:rPr>
          <w:iCs/>
          <w:szCs w:val="20"/>
        </w:rPr>
        <w:t>stability-related</w:t>
      </w:r>
      <w:proofErr w:type="gramEnd"/>
      <w:r w:rsidRPr="00B50AAE">
        <w:rPr>
          <w:iCs/>
          <w:szCs w:val="20"/>
        </w:rPr>
        <w:t xml:space="preserve"> GTCs.</w:t>
      </w:r>
    </w:p>
    <w:p w14:paraId="3CC2171D"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Market Participants may review and comment on each new or modified GTC.  Within seven days following receipt of any comments, ERCOT shall post the comments to the MIS Secure Area as part of the information related to the subject GTC.  ERCOT shall review any comments and may modify any part of a given GTC in response to any comments received.</w:t>
      </w:r>
    </w:p>
    <w:p w14:paraId="7CFD844E"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 xml:space="preserve">Anticipated GTLs, except those determined pursuant to paragraph (6) below, shall be posted to the MIS Secure Area no later than one day before the Operating Day. </w:t>
      </w:r>
    </w:p>
    <w:p w14:paraId="24C99D32" w14:textId="77777777" w:rsidR="00D011F0" w:rsidRPr="00B50AAE" w:rsidRDefault="00D011F0" w:rsidP="00D011F0">
      <w:pPr>
        <w:spacing w:after="240"/>
        <w:ind w:left="720" w:hanging="720"/>
        <w:rPr>
          <w:iCs/>
          <w:szCs w:val="20"/>
        </w:rPr>
      </w:pPr>
      <w:r w:rsidRPr="00B50AAE">
        <w:rPr>
          <w:iCs/>
          <w:szCs w:val="20"/>
        </w:rPr>
        <w:t>(6)</w:t>
      </w:r>
      <w:r w:rsidRPr="00B50AAE">
        <w:rPr>
          <w:iCs/>
          <w:szCs w:val="20"/>
        </w:rPr>
        <w:tab/>
        <w:t>If an unexpected change to ERCOT System conditions requires the creation of a new GTC or the modification of an existing GTC to manage ERCOT System reliability, and the GTC has not been posted pursuant to paragraph (3) above, ERCOT shall issue an Operating Condition Notice (OCN) and post on the MIS Secure Area the new or modified GTC and its associated GTL(s), including the detailed information described in paragraphs (3) and (5) above.  ERCOT shall include an explanation regarding why it did not post the GTC or modification on the previous day.</w:t>
      </w:r>
    </w:p>
    <w:p w14:paraId="65A0608D"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54A4F5CF"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66" w:name="_Toc478375252"/>
      <w:bookmarkStart w:id="267" w:name="_Toc160026655"/>
      <w:r w:rsidRPr="00B50AAE">
        <w:rPr>
          <w:b/>
          <w:snapToGrid w:val="0"/>
          <w:szCs w:val="20"/>
        </w:rPr>
        <w:t>3.10.7.7</w:t>
      </w:r>
      <w:r w:rsidRPr="00B50AAE">
        <w:rPr>
          <w:snapToGrid w:val="0"/>
          <w:szCs w:val="20"/>
        </w:rPr>
        <w:tab/>
      </w:r>
      <w:r w:rsidRPr="00B50AAE">
        <w:rPr>
          <w:b/>
          <w:snapToGrid w:val="0"/>
          <w:szCs w:val="20"/>
        </w:rPr>
        <w:t>DC Tie Limits</w:t>
      </w:r>
      <w:bookmarkEnd w:id="266"/>
      <w:bookmarkEnd w:id="267"/>
    </w:p>
    <w:p w14:paraId="5776F850" w14:textId="77777777" w:rsidR="00D011F0" w:rsidRPr="00B50AAE" w:rsidRDefault="00D011F0" w:rsidP="00D011F0">
      <w:pPr>
        <w:spacing w:after="240"/>
        <w:ind w:left="720" w:hanging="720"/>
        <w:rPr>
          <w:iCs/>
          <w:szCs w:val="20"/>
        </w:rPr>
      </w:pPr>
      <w:bookmarkStart w:id="268" w:name="_Toc478375253"/>
      <w:r w:rsidRPr="00B50AAE">
        <w:rPr>
          <w:iCs/>
          <w:szCs w:val="20"/>
        </w:rPr>
        <w:t xml:space="preserve">(1) </w:t>
      </w:r>
      <w:r w:rsidRPr="00B50AAE">
        <w:rPr>
          <w:iCs/>
          <w:szCs w:val="20"/>
        </w:rPr>
        <w:tab/>
        <w:t>ERCOT shall post DC Tie limits for each hour of the Operating Day to the MIS Secure Area no later than 0600 in the Day-Ahead before the Operating Day.  ERCOT may update these limits as system conditions change.</w:t>
      </w:r>
      <w:bookmarkEnd w:id="268"/>
      <w:r w:rsidRPr="00B50AAE">
        <w:rPr>
          <w:iCs/>
          <w:szCs w:val="20"/>
        </w:rPr>
        <w:t xml:space="preserve"> </w:t>
      </w:r>
    </w:p>
    <w:p w14:paraId="0A210768" w14:textId="77777777" w:rsidR="00D011F0" w:rsidRPr="00B50AAE" w:rsidRDefault="00D011F0" w:rsidP="00D011F0">
      <w:pPr>
        <w:spacing w:after="240"/>
        <w:ind w:left="720" w:hanging="720"/>
        <w:rPr>
          <w:iCs/>
          <w:szCs w:val="20"/>
        </w:rPr>
      </w:pPr>
      <w:r w:rsidRPr="00B50AAE">
        <w:rPr>
          <w:szCs w:val="20"/>
          <w:lang w:val="x-none" w:eastAsia="x-none"/>
        </w:rPr>
        <w:t>(2)</w:t>
      </w:r>
      <w:r w:rsidRPr="00B50AAE">
        <w:rPr>
          <w:szCs w:val="20"/>
          <w:lang w:val="x-none" w:eastAsia="x-none"/>
        </w:rPr>
        <w:tab/>
      </w:r>
      <w:r w:rsidRPr="00B50AAE">
        <w:rPr>
          <w:szCs w:val="2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ins w:id="269" w:author="ERCOT" w:date="2024-06-20T13:51:00Z">
        <w:r>
          <w:rPr>
            <w:szCs w:val="20"/>
            <w:lang w:eastAsia="x-none"/>
          </w:rPr>
          <w:t xml:space="preserve"> or ESR</w:t>
        </w:r>
      </w:ins>
      <w:r w:rsidRPr="00B50AAE">
        <w:rPr>
          <w:szCs w:val="2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w:t>
      </w:r>
      <w:ins w:id="270" w:author="ERCOT" w:date="2024-06-20T13:51:00Z">
        <w:r>
          <w:rPr>
            <w:szCs w:val="20"/>
            <w:lang w:eastAsia="x-none"/>
          </w:rPr>
          <w:t xml:space="preserve"> or ESR</w:t>
        </w:r>
      </w:ins>
      <w:r w:rsidRPr="00B50AAE">
        <w:rPr>
          <w:szCs w:val="20"/>
          <w:lang w:eastAsia="x-none"/>
        </w:rPr>
        <w:t xml:space="preserv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6FEC3B43"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3025DB4D" w14:textId="77777777" w:rsidR="00D011F0" w:rsidRPr="00B50AAE" w:rsidRDefault="00D011F0" w:rsidP="0080522F">
            <w:pPr>
              <w:spacing w:before="120" w:after="240"/>
              <w:rPr>
                <w:b/>
                <w:i/>
                <w:szCs w:val="20"/>
              </w:rPr>
            </w:pPr>
            <w:r w:rsidRPr="00B50AAE">
              <w:rPr>
                <w:b/>
                <w:i/>
                <w:szCs w:val="20"/>
              </w:rPr>
              <w:t>[NPRR825:  Replace Section 3.10.7.7 above with the following upon system implementation:]</w:t>
            </w:r>
          </w:p>
          <w:p w14:paraId="375AED7E" w14:textId="77777777" w:rsidR="00D011F0" w:rsidRPr="00B50AAE" w:rsidRDefault="00D011F0" w:rsidP="0080522F">
            <w:pPr>
              <w:keepNext/>
              <w:widowControl w:val="0"/>
              <w:tabs>
                <w:tab w:val="left" w:pos="1260"/>
              </w:tabs>
              <w:spacing w:after="240"/>
              <w:ind w:left="1260" w:hanging="1260"/>
              <w:outlineLvl w:val="3"/>
              <w:rPr>
                <w:b/>
                <w:snapToGrid w:val="0"/>
                <w:szCs w:val="20"/>
                <w:lang w:val="x-none" w:eastAsia="x-none"/>
              </w:rPr>
            </w:pPr>
            <w:bookmarkStart w:id="271" w:name="_Toc505586443"/>
            <w:bookmarkStart w:id="272" w:name="_Toc510513346"/>
            <w:bookmarkStart w:id="273" w:name="_Toc517103790"/>
            <w:bookmarkStart w:id="274" w:name="_Toc523224978"/>
            <w:bookmarkStart w:id="275" w:name="_Toc527535307"/>
            <w:bookmarkStart w:id="276" w:name="_Toc162204"/>
            <w:bookmarkStart w:id="277" w:name="_Toc2078147"/>
            <w:bookmarkStart w:id="278" w:name="_Toc5182837"/>
            <w:bookmarkStart w:id="279" w:name="_Toc10015492"/>
            <w:bookmarkStart w:id="280" w:name="_Toc10017783"/>
            <w:bookmarkStart w:id="281" w:name="_Toc17706373"/>
            <w:bookmarkStart w:id="282" w:name="_Toc28421575"/>
            <w:bookmarkStart w:id="283" w:name="_Toc33773620"/>
            <w:bookmarkStart w:id="284" w:name="_Toc38965012"/>
            <w:bookmarkStart w:id="285" w:name="_Toc44313293"/>
            <w:bookmarkStart w:id="286" w:name="_Toc46954818"/>
            <w:bookmarkStart w:id="287" w:name="_Toc49589457"/>
            <w:bookmarkStart w:id="288" w:name="_Toc56671801"/>
            <w:bookmarkStart w:id="289" w:name="_Toc60037342"/>
            <w:bookmarkStart w:id="290" w:name="_Toc65141429"/>
            <w:bookmarkStart w:id="291" w:name="_Toc68163761"/>
            <w:bookmarkStart w:id="292" w:name="_Toc75942495"/>
            <w:bookmarkStart w:id="293" w:name="_Toc91055148"/>
            <w:bookmarkStart w:id="294" w:name="_Toc94100295"/>
            <w:bookmarkStart w:id="295" w:name="_Toc109631814"/>
            <w:bookmarkStart w:id="296" w:name="_Toc110057690"/>
            <w:bookmarkStart w:id="297" w:name="_Toc111272692"/>
            <w:bookmarkStart w:id="298" w:name="_Toc112226144"/>
            <w:bookmarkStart w:id="299" w:name="_Toc121253296"/>
            <w:bookmarkStart w:id="300" w:name="_Toc125014695"/>
            <w:bookmarkStart w:id="301" w:name="_Toc135989015"/>
            <w:bookmarkStart w:id="302" w:name="_Toc160026656"/>
            <w:r w:rsidRPr="00B50AAE">
              <w:rPr>
                <w:b/>
                <w:snapToGrid w:val="0"/>
                <w:szCs w:val="20"/>
                <w:lang w:val="x-none" w:eastAsia="x-none"/>
              </w:rPr>
              <w:lastRenderedPageBreak/>
              <w:t>3.10.7.7</w:t>
            </w:r>
            <w:r w:rsidRPr="00B50AAE">
              <w:rPr>
                <w:snapToGrid w:val="0"/>
                <w:szCs w:val="20"/>
                <w:lang w:val="x-none" w:eastAsia="x-none"/>
              </w:rPr>
              <w:tab/>
            </w:r>
            <w:r w:rsidRPr="00B50AAE">
              <w:rPr>
                <w:b/>
                <w:snapToGrid w:val="0"/>
                <w:szCs w:val="20"/>
                <w:lang w:val="x-none" w:eastAsia="x-none"/>
              </w:rPr>
              <w:t xml:space="preserve">DC Tie </w:t>
            </w:r>
            <w:r w:rsidRPr="00B50AAE">
              <w:rPr>
                <w:b/>
                <w:snapToGrid w:val="0"/>
                <w:szCs w:val="20"/>
                <w:lang w:eastAsia="x-none"/>
              </w:rPr>
              <w:t xml:space="preserve">Advisory </w:t>
            </w:r>
            <w:r w:rsidRPr="00B50AAE">
              <w:rPr>
                <w:b/>
                <w:snapToGrid w:val="0"/>
                <w:szCs w:val="20"/>
                <w:lang w:val="x-none" w:eastAsia="x-none"/>
              </w:rPr>
              <w:t>Limits</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3655D06B" w14:textId="77777777" w:rsidR="00D011F0" w:rsidRPr="00B50AAE" w:rsidRDefault="00D011F0" w:rsidP="0080522F">
            <w:pPr>
              <w:spacing w:after="240"/>
              <w:ind w:left="720" w:hanging="720"/>
              <w:rPr>
                <w:szCs w:val="20"/>
                <w:lang w:eastAsia="x-none"/>
              </w:rPr>
            </w:pPr>
            <w:r w:rsidRPr="00B50AAE">
              <w:rPr>
                <w:szCs w:val="20"/>
                <w:lang w:val="x-none" w:eastAsia="x-none"/>
              </w:rPr>
              <w:t xml:space="preserve">(1) </w:t>
            </w:r>
            <w:r w:rsidRPr="00B50AAE">
              <w:rPr>
                <w:szCs w:val="20"/>
                <w:lang w:val="x-none" w:eastAsia="x-none"/>
              </w:rPr>
              <w:tab/>
            </w:r>
            <w:r w:rsidRPr="00B50AAE">
              <w:rPr>
                <w:szCs w:val="20"/>
                <w:lang w:eastAsia="x-none"/>
              </w:rPr>
              <w:t xml:space="preserve">Every hour, </w:t>
            </w:r>
            <w:r w:rsidRPr="00B50AAE">
              <w:rPr>
                <w:szCs w:val="20"/>
                <w:lang w:val="x-none" w:eastAsia="x-none"/>
              </w:rPr>
              <w:t xml:space="preserve">ERCOT shall post DC Tie </w:t>
            </w:r>
            <w:r w:rsidRPr="00B50AAE">
              <w:rPr>
                <w:szCs w:val="20"/>
                <w:lang w:eastAsia="x-none"/>
              </w:rPr>
              <w:t xml:space="preserve">advisory </w:t>
            </w:r>
            <w:r w:rsidRPr="00B50AAE">
              <w:rPr>
                <w:szCs w:val="20"/>
                <w:lang w:val="x-none" w:eastAsia="x-none"/>
              </w:rPr>
              <w:t xml:space="preserve">limits </w:t>
            </w:r>
            <w:r w:rsidRPr="00B50AAE">
              <w:rPr>
                <w:szCs w:val="20"/>
                <w:lang w:eastAsia="x-none"/>
              </w:rPr>
              <w:t>for each hour of the next 48 hours</w:t>
            </w:r>
            <w:r w:rsidRPr="00B50AAE">
              <w:rPr>
                <w:szCs w:val="20"/>
                <w:lang w:val="x-none" w:eastAsia="x-none"/>
              </w:rPr>
              <w:t xml:space="preserve"> to the MIS Secure Area.  ERCOT may update these limits as system conditions change. </w:t>
            </w:r>
            <w:r w:rsidRPr="00B50AAE">
              <w:rPr>
                <w:szCs w:val="20"/>
                <w:lang w:eastAsia="x-none"/>
              </w:rPr>
              <w:t xml:space="preserve"> Any updated DC Tie advisory limits shall be posted to the MIS Secure Area as soon as practicable.</w:t>
            </w:r>
          </w:p>
          <w:p w14:paraId="152963F4" w14:textId="77777777" w:rsidR="00D011F0" w:rsidRPr="00B50AAE" w:rsidRDefault="00D011F0" w:rsidP="0080522F">
            <w:pPr>
              <w:spacing w:after="240"/>
              <w:ind w:left="720" w:hanging="720"/>
              <w:rPr>
                <w:iCs/>
                <w:szCs w:val="20"/>
                <w:lang w:eastAsia="x-none"/>
              </w:rPr>
            </w:pPr>
            <w:r w:rsidRPr="00B50AAE">
              <w:rPr>
                <w:iCs/>
                <w:szCs w:val="20"/>
                <w:lang w:val="x-none" w:eastAsia="x-none"/>
              </w:rPr>
              <w:t>(2)</w:t>
            </w:r>
            <w:r w:rsidRPr="00B50AAE">
              <w:rPr>
                <w:iCs/>
                <w:szCs w:val="20"/>
                <w:lang w:val="x-none" w:eastAsia="x-none"/>
              </w:rPr>
              <w:tab/>
              <w:t xml:space="preserve">DC Tie </w:t>
            </w:r>
            <w:r w:rsidRPr="00B50AAE">
              <w:rPr>
                <w:iCs/>
                <w:szCs w:val="20"/>
                <w:lang w:eastAsia="x-none"/>
              </w:rPr>
              <w:t xml:space="preserve">advisory </w:t>
            </w:r>
            <w:r w:rsidRPr="00B50AAE">
              <w:rPr>
                <w:iCs/>
                <w:szCs w:val="20"/>
                <w:lang w:val="x-none" w:eastAsia="x-none"/>
              </w:rPr>
              <w:t>limits shall be based on expected</w:t>
            </w:r>
            <w:r w:rsidRPr="00B50AAE">
              <w:rPr>
                <w:iCs/>
                <w:szCs w:val="20"/>
                <w:lang w:eastAsia="x-none"/>
              </w:rPr>
              <w:t>, or actual</w:t>
            </w:r>
            <w:r w:rsidRPr="00B50AAE">
              <w:rPr>
                <w:iCs/>
                <w:szCs w:val="20"/>
                <w:lang w:val="x-none" w:eastAsia="x-none"/>
              </w:rPr>
              <w:t xml:space="preserve"> system conditions, including Outages, for each hour of the Operating Day and shall be calculated as the lower of the </w:t>
            </w:r>
            <w:r w:rsidRPr="00B50AAE">
              <w:rPr>
                <w:iCs/>
                <w:szCs w:val="20"/>
                <w:lang w:eastAsia="x-none"/>
              </w:rPr>
              <w:t xml:space="preserve">available </w:t>
            </w:r>
            <w:r w:rsidRPr="00B50AAE">
              <w:rPr>
                <w:iCs/>
                <w:szCs w:val="20"/>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ins w:id="303" w:author="ERCOT" w:date="2024-06-20T13:52:00Z">
              <w:r>
                <w:rPr>
                  <w:iCs/>
                  <w:szCs w:val="20"/>
                  <w:lang w:eastAsia="x-none"/>
                </w:rPr>
                <w:t xml:space="preserve">or ESR </w:t>
              </w:r>
            </w:ins>
            <w:r w:rsidRPr="00B50AAE">
              <w:rPr>
                <w:iCs/>
                <w:szCs w:val="20"/>
                <w:lang w:val="x-none" w:eastAsia="x-none"/>
              </w:rPr>
              <w:t xml:space="preserve">shown to be available in its COP </w:t>
            </w:r>
            <w:r w:rsidRPr="00B50AAE">
              <w:rPr>
                <w:iCs/>
                <w:szCs w:val="20"/>
                <w:lang w:eastAsia="x-none"/>
              </w:rPr>
              <w:t xml:space="preserve">for a given hour </w:t>
            </w:r>
            <w:r w:rsidRPr="00B50AAE">
              <w:rPr>
                <w:iCs/>
                <w:szCs w:val="20"/>
                <w:lang w:val="x-none" w:eastAsia="x-none"/>
              </w:rPr>
              <w:t xml:space="preserve">will be self-committed or committed at the appropriate time through the Reliability Unit Commitment (RUC) process to resolve any transmission </w:t>
            </w:r>
            <w:r w:rsidRPr="00B50AAE">
              <w:rPr>
                <w:iCs/>
                <w:szCs w:val="20"/>
                <w:lang w:eastAsia="x-none"/>
              </w:rPr>
              <w:t>security violations</w:t>
            </w:r>
            <w:r w:rsidRPr="00B50AAE">
              <w:rPr>
                <w:iCs/>
                <w:szCs w:val="20"/>
                <w:lang w:val="x-none" w:eastAsia="x-none"/>
              </w:rPr>
              <w:t xml:space="preserve"> resulting from DC Tie Schedules.  DC Tie Schedules are subject to the actual availability of that generation at the time the Generation Resource</w:t>
            </w:r>
            <w:ins w:id="304" w:author="ERCOT" w:date="2024-06-20T13:52:00Z">
              <w:r>
                <w:rPr>
                  <w:iCs/>
                  <w:szCs w:val="20"/>
                  <w:lang w:eastAsia="x-none"/>
                </w:rPr>
                <w:t xml:space="preserve"> or ESR</w:t>
              </w:r>
            </w:ins>
            <w:r w:rsidRPr="00B50AAE">
              <w:rPr>
                <w:iCs/>
                <w:szCs w:val="20"/>
                <w:lang w:val="x-none" w:eastAsia="x-none"/>
              </w:rPr>
              <w:t xml:space="preserve"> is needed, as well as other system conditions</w:t>
            </w:r>
            <w:r w:rsidRPr="00B50AAE">
              <w:rPr>
                <w:iCs/>
                <w:szCs w:val="20"/>
                <w:lang w:eastAsia="x-none"/>
              </w:rPr>
              <w:t>.</w:t>
            </w:r>
          </w:p>
        </w:tc>
      </w:tr>
    </w:tbl>
    <w:p w14:paraId="54AA7F50"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305" w:name="_Toc204048593"/>
      <w:bookmarkStart w:id="306" w:name="_Toc400526207"/>
      <w:bookmarkStart w:id="307" w:name="_Toc405534525"/>
      <w:bookmarkStart w:id="308" w:name="_Toc406570538"/>
      <w:bookmarkStart w:id="309" w:name="_Toc410910690"/>
      <w:bookmarkStart w:id="310" w:name="_Toc411841118"/>
      <w:bookmarkStart w:id="311" w:name="_Toc422147080"/>
      <w:bookmarkStart w:id="312" w:name="_Toc433020676"/>
      <w:bookmarkStart w:id="313" w:name="_Toc437262117"/>
      <w:bookmarkStart w:id="314" w:name="_Toc478375294"/>
      <w:bookmarkStart w:id="315" w:name="_Toc160026704"/>
      <w:r w:rsidRPr="00B50AAE">
        <w:rPr>
          <w:b/>
          <w:snapToGrid w:val="0"/>
          <w:szCs w:val="20"/>
        </w:rPr>
        <w:lastRenderedPageBreak/>
        <w:t>3.14.1.9</w:t>
      </w:r>
      <w:r w:rsidRPr="00B50AAE">
        <w:rPr>
          <w:b/>
          <w:snapToGrid w:val="0"/>
          <w:szCs w:val="20"/>
        </w:rPr>
        <w:tab/>
        <w:t>Generation Resource</w:t>
      </w:r>
      <w:ins w:id="316" w:author="ERCOT" w:date="2024-06-20T13:53:00Z">
        <w:r>
          <w:rPr>
            <w:b/>
            <w:snapToGrid w:val="0"/>
            <w:szCs w:val="20"/>
          </w:rPr>
          <w:t>/Energy Storage Resource</w:t>
        </w:r>
      </w:ins>
      <w:r w:rsidRPr="00B50AAE">
        <w:rPr>
          <w:b/>
          <w:snapToGrid w:val="0"/>
          <w:szCs w:val="20"/>
        </w:rPr>
        <w:t xml:space="preserve"> Status Updates</w:t>
      </w:r>
      <w:bookmarkEnd w:id="305"/>
      <w:bookmarkEnd w:id="306"/>
      <w:bookmarkEnd w:id="307"/>
      <w:bookmarkEnd w:id="308"/>
      <w:bookmarkEnd w:id="309"/>
      <w:bookmarkEnd w:id="310"/>
      <w:bookmarkEnd w:id="311"/>
      <w:bookmarkEnd w:id="312"/>
      <w:bookmarkEnd w:id="313"/>
      <w:bookmarkEnd w:id="314"/>
      <w:bookmarkEnd w:id="315"/>
    </w:p>
    <w:p w14:paraId="2BE2F136" w14:textId="77777777" w:rsidR="00D011F0" w:rsidRPr="00B50AAE" w:rsidRDefault="00D011F0" w:rsidP="00D011F0">
      <w:pPr>
        <w:spacing w:after="240"/>
        <w:ind w:left="720" w:hanging="720"/>
        <w:rPr>
          <w:szCs w:val="20"/>
        </w:rPr>
      </w:pPr>
      <w:r w:rsidRPr="00B50AAE">
        <w:rPr>
          <w:szCs w:val="20"/>
        </w:rPr>
        <w:t>(1)</w:t>
      </w:r>
      <w:r w:rsidRPr="00B50AAE">
        <w:rPr>
          <w:szCs w:val="20"/>
        </w:rPr>
        <w:tab/>
        <w:t>By April 1</w:t>
      </w:r>
      <w:r w:rsidRPr="00B50AAE">
        <w:rPr>
          <w:szCs w:val="20"/>
          <w:vertAlign w:val="superscript"/>
        </w:rPr>
        <w:t>st</w:t>
      </w:r>
      <w:r w:rsidRPr="00B50AAE">
        <w:rPr>
          <w:szCs w:val="20"/>
        </w:rPr>
        <w:t xml:space="preserve"> and October 1</w:t>
      </w:r>
      <w:r w:rsidRPr="00B50AAE">
        <w:rPr>
          <w:szCs w:val="20"/>
          <w:vertAlign w:val="superscript"/>
        </w:rPr>
        <w:t>st</w:t>
      </w:r>
      <w:r w:rsidRPr="00B50AAE">
        <w:rPr>
          <w:szCs w:val="20"/>
        </w:rPr>
        <w:t xml:space="preserve"> of each year and when material changes occur, every Resource Entity that owns or controls a Mothballed Generation Resource</w:t>
      </w:r>
      <w:ins w:id="317" w:author="ERCOT" w:date="2024-06-20T13:53:00Z">
        <w:r>
          <w:rPr>
            <w:szCs w:val="20"/>
          </w:rPr>
          <w:t>, a Mothballed Energy Storage Resource (ESR),</w:t>
        </w:r>
      </w:ins>
      <w:r w:rsidRPr="00B50AAE">
        <w:rPr>
          <w:szCs w:val="20"/>
        </w:rPr>
        <w:t xml:space="preserv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3C4C7398" w14:textId="77777777" w:rsidR="00D011F0" w:rsidRPr="00B50AAE" w:rsidRDefault="00D011F0" w:rsidP="00D011F0">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18" w:author="ERCOT" w:date="2024-06-20T13:53:00Z">
        <w:r>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319" w:author="ERCOT" w:date="2024-06-20T13:54:00Z">
        <w:r w:rsidRPr="00B50AAE" w:rsidDel="007933AF">
          <w:rPr>
            <w:szCs w:val="20"/>
          </w:rPr>
          <w:delText xml:space="preserve">Generation </w:delText>
        </w:r>
      </w:del>
      <w:r w:rsidRPr="00B50AAE">
        <w:rPr>
          <w:szCs w:val="20"/>
        </w:rPr>
        <w:t xml:space="preserve">Resource Designation.  Except in the case of an NSO submitted for a </w:t>
      </w:r>
      <w:del w:id="320" w:author="ERCOT" w:date="2024-06-20T13:54: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21" w:author="ERCOT" w:date="2024-06-20T13:54:00Z">
        <w:r w:rsidRPr="00B50AAE" w:rsidDel="007933AF">
          <w:rPr>
            <w:szCs w:val="20"/>
          </w:rPr>
          <w:delText xml:space="preserve">Generation </w:delText>
        </w:r>
      </w:del>
      <w:r w:rsidRPr="00B50AAE">
        <w:rPr>
          <w:szCs w:val="20"/>
        </w:rPr>
        <w:t>Resource Designation to the MIS Secure Area and issue a Market Notice notifying Market Participants of the posting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1EACAE7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BFB52ED" w14:textId="77777777" w:rsidR="00D011F0" w:rsidRPr="00B50AAE" w:rsidRDefault="00D011F0" w:rsidP="0080522F">
            <w:pPr>
              <w:spacing w:before="120" w:after="240"/>
              <w:rPr>
                <w:b/>
                <w:i/>
                <w:szCs w:val="20"/>
              </w:rPr>
            </w:pPr>
            <w:r w:rsidRPr="00B50AAE">
              <w:rPr>
                <w:b/>
                <w:i/>
                <w:szCs w:val="20"/>
              </w:rPr>
              <w:t>[NPRR1183:  Replace paragraph (2) above with the following upon system implementation:]</w:t>
            </w:r>
          </w:p>
          <w:p w14:paraId="53A93D97" w14:textId="77777777" w:rsidR="00D011F0" w:rsidRPr="00B50AAE" w:rsidRDefault="00D011F0" w:rsidP="0080522F">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22" w:author="ERCOT" w:date="2024-06-20T13:55:00Z">
              <w:r>
                <w:rPr>
                  <w:szCs w:val="20"/>
                </w:rPr>
                <w:t>, Mothballed ESR,</w:t>
              </w:r>
            </w:ins>
            <w:r w:rsidRPr="00B50AAE">
              <w:rPr>
                <w:szCs w:val="20"/>
              </w:rPr>
              <w:t xml:space="preserve"> or Decommissioned Generation Resource: Section 22, </w:t>
            </w:r>
            <w:r w:rsidRPr="00B50AAE">
              <w:rPr>
                <w:szCs w:val="20"/>
              </w:rPr>
              <w:lastRenderedPageBreak/>
              <w:t xml:space="preserve">Attachment E, Notification of Suspension of Operations, or Section 22, Attachment H, Notification of Change of </w:t>
            </w:r>
            <w:del w:id="323" w:author="ERCOT" w:date="2024-06-20T13:55:00Z">
              <w:r w:rsidRPr="00B50AAE" w:rsidDel="007933AF">
                <w:rPr>
                  <w:szCs w:val="20"/>
                </w:rPr>
                <w:delText xml:space="preserve">Generation </w:delText>
              </w:r>
            </w:del>
            <w:r w:rsidRPr="00B50AAE">
              <w:rPr>
                <w:szCs w:val="20"/>
              </w:rPr>
              <w:t xml:space="preserve">Resource Designation.  Except in the case of an NSO submitted for a </w:t>
            </w:r>
            <w:del w:id="324" w:author="ERCOT" w:date="2024-06-20T13:55: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25" w:author="ERCOT" w:date="2024-06-20T13:55:00Z">
              <w:r w:rsidRPr="00B50AAE" w:rsidDel="007933AF">
                <w:rPr>
                  <w:szCs w:val="20"/>
                </w:rPr>
                <w:delText xml:space="preserve">Generation </w:delText>
              </w:r>
            </w:del>
            <w:r w:rsidRPr="00B50AAE">
              <w:rPr>
                <w:szCs w:val="20"/>
              </w:rPr>
              <w:t>Resource Designation to the ERCOT website and issue a Market Notice notifying Market Participants of the posting as soon as practicable, but no later than five Business Days after receipt.</w:t>
            </w:r>
          </w:p>
        </w:tc>
      </w:tr>
    </w:tbl>
    <w:p w14:paraId="61AEA2B6" w14:textId="77777777" w:rsidR="00D011F0" w:rsidRPr="00B50AAE" w:rsidRDefault="00D011F0" w:rsidP="00D011F0">
      <w:pPr>
        <w:spacing w:before="240" w:after="240"/>
        <w:ind w:left="720" w:hanging="720"/>
        <w:rPr>
          <w:szCs w:val="20"/>
        </w:rPr>
      </w:pPr>
      <w:r w:rsidRPr="00B50AAE">
        <w:rPr>
          <w:szCs w:val="20"/>
        </w:rPr>
        <w:lastRenderedPageBreak/>
        <w:t>(3)</w:t>
      </w:r>
      <w:r w:rsidRPr="00B50AAE">
        <w:rPr>
          <w:szCs w:val="20"/>
        </w:rPr>
        <w:tab/>
        <w:t>A Mothballed Generation Resource</w:t>
      </w:r>
      <w:ins w:id="326" w:author="ERCOT" w:date="2024-06-20T13:55:00Z">
        <w:r>
          <w:rPr>
            <w:szCs w:val="20"/>
          </w:rPr>
          <w:t xml:space="preserve"> or Mothballed ESR</w:t>
        </w:r>
      </w:ins>
      <w:r w:rsidRPr="00B50AAE">
        <w:rPr>
          <w:szCs w:val="20"/>
        </w:rPr>
        <w:t xml:space="preserve"> that is not mothballed indefinitely shall </w:t>
      </w:r>
      <w:proofErr w:type="gramStart"/>
      <w:r w:rsidRPr="00B50AAE">
        <w:rPr>
          <w:szCs w:val="20"/>
        </w:rPr>
        <w:t>remain modeled in all ERCOT systems at all times</w:t>
      </w:r>
      <w:proofErr w:type="gramEnd"/>
      <w:r w:rsidRPr="00B50AAE">
        <w:rPr>
          <w:szCs w:val="20"/>
        </w:rPr>
        <w:t xml:space="preserve">, (i.e., will not be flagged as “mothballed” in ERCOT’s models) and, when it is not available, the Resource Entity shall designate the </w:t>
      </w:r>
      <w:del w:id="327" w:author="ERCOT" w:date="2024-06-20T13:55:00Z">
        <w:r w:rsidRPr="00B50AAE" w:rsidDel="007933AF">
          <w:rPr>
            <w:szCs w:val="20"/>
          </w:rPr>
          <w:delText xml:space="preserve">Generation </w:delText>
        </w:r>
      </w:del>
      <w:r w:rsidRPr="00B50AAE">
        <w:rPr>
          <w:szCs w:val="20"/>
        </w:rPr>
        <w:t>Resource as on Planned Outage in the Outage Scheduler.</w:t>
      </w:r>
    </w:p>
    <w:p w14:paraId="03A50DE4" w14:textId="77777777" w:rsidR="00D011F0" w:rsidRPr="00B50AAE" w:rsidRDefault="00D011F0" w:rsidP="00D011F0">
      <w:pPr>
        <w:spacing w:after="240"/>
        <w:ind w:left="720" w:hanging="720"/>
        <w:rPr>
          <w:szCs w:val="20"/>
        </w:rPr>
      </w:pPr>
      <w:r w:rsidRPr="00B50AAE">
        <w:rPr>
          <w:szCs w:val="20"/>
        </w:rPr>
        <w:t>(4)</w:t>
      </w:r>
      <w:r w:rsidRPr="00B50AAE">
        <w:rPr>
          <w:szCs w:val="20"/>
        </w:rPr>
        <w:tab/>
        <w:t xml:space="preserve">Except for Mothballed Generation Resources </w:t>
      </w:r>
      <w:ins w:id="328" w:author="ERCOT" w:date="2024-06-20T13:55:00Z">
        <w:r>
          <w:rPr>
            <w:szCs w:val="20"/>
          </w:rPr>
          <w:t xml:space="preserve">and Mothballed ESRs </w:t>
        </w:r>
      </w:ins>
      <w:r w:rsidRPr="00B50AAE">
        <w:rPr>
          <w:szCs w:val="20"/>
        </w:rPr>
        <w:t>that operate under a Seasonal Operation Period, a Resource Entity with a Mothballed Generation Resource</w:t>
      </w:r>
      <w:ins w:id="329" w:author="ERCOT" w:date="2024-06-20T13:56:00Z">
        <w:r>
          <w:rPr>
            <w:szCs w:val="20"/>
          </w:rPr>
          <w:t xml:space="preserve"> or Mothballed ESR</w:t>
        </w:r>
      </w:ins>
      <w:r w:rsidRPr="00B50AAE">
        <w:rPr>
          <w:szCs w:val="20"/>
        </w:rPr>
        <w:t xml:space="preserve"> shall notify ERCOT in writing no less than 30 days prior to the date on which the Resource Entity intends to return a Mothballed Generation Resource</w:t>
      </w:r>
      <w:ins w:id="330" w:author="ERCOT" w:date="2024-06-20T13:56:00Z">
        <w:r>
          <w:rPr>
            <w:szCs w:val="20"/>
          </w:rPr>
          <w:t xml:space="preserve"> or Mothballed ESR</w:t>
        </w:r>
      </w:ins>
      <w:r w:rsidRPr="00B50AAE">
        <w:rPr>
          <w:szCs w:val="20"/>
        </w:rPr>
        <w:t xml:space="preserve"> to service by completing a Notification of Change of </w:t>
      </w:r>
      <w:del w:id="331" w:author="ERCOT" w:date="2024-06-20T13:56:00Z">
        <w:r w:rsidRPr="00B50AAE" w:rsidDel="007933AF">
          <w:rPr>
            <w:szCs w:val="20"/>
          </w:rPr>
          <w:delText xml:space="preserve">Generation </w:delText>
        </w:r>
      </w:del>
      <w:r w:rsidRPr="00B50AAE">
        <w:rPr>
          <w:szCs w:val="20"/>
        </w:rPr>
        <w:t xml:space="preserve">Resource Designation.  </w:t>
      </w:r>
    </w:p>
    <w:p w14:paraId="6E129B46" w14:textId="77777777" w:rsidR="00D011F0" w:rsidRPr="00B50AAE" w:rsidRDefault="00D011F0" w:rsidP="00D011F0">
      <w:pPr>
        <w:spacing w:after="240"/>
        <w:ind w:left="720" w:hanging="720"/>
        <w:rPr>
          <w:szCs w:val="20"/>
        </w:rPr>
      </w:pPr>
      <w:r w:rsidRPr="00B50AAE">
        <w:rPr>
          <w:szCs w:val="20"/>
        </w:rPr>
        <w:t>(5)</w:t>
      </w:r>
      <w:r w:rsidRPr="00B50AAE">
        <w:rPr>
          <w:szCs w:val="20"/>
        </w:rPr>
        <w:tab/>
        <w:t xml:space="preserve">A Resource Entity must submit a Notification of Change of </w:t>
      </w:r>
      <w:del w:id="332" w:author="ERCOT" w:date="2024-06-20T13:56:00Z">
        <w:r w:rsidRPr="00B50AAE" w:rsidDel="007933AF">
          <w:rPr>
            <w:szCs w:val="20"/>
          </w:rPr>
          <w:delText xml:space="preserve">Generation </w:delText>
        </w:r>
      </w:del>
      <w:r w:rsidRPr="00B50AAE">
        <w:rPr>
          <w:szCs w:val="20"/>
        </w:rPr>
        <w:t>Resource Designation no later than 60 days prior to the conclusion of an RMR Agreement.</w:t>
      </w:r>
    </w:p>
    <w:p w14:paraId="5ADBB627" w14:textId="77777777" w:rsidR="00D011F0" w:rsidRPr="00B50AAE" w:rsidRDefault="00D011F0" w:rsidP="00D011F0">
      <w:pPr>
        <w:spacing w:after="240"/>
        <w:ind w:left="720" w:hanging="720"/>
        <w:rPr>
          <w:iCs/>
          <w:szCs w:val="20"/>
        </w:rPr>
      </w:pPr>
      <w:r w:rsidRPr="00B50AAE">
        <w:rPr>
          <w:szCs w:val="20"/>
        </w:rPr>
        <w:t>(6)</w:t>
      </w:r>
      <w:r w:rsidRPr="00B50AAE">
        <w:rPr>
          <w:szCs w:val="20"/>
        </w:rPr>
        <w:tab/>
      </w:r>
      <w:r w:rsidRPr="00B50AAE">
        <w:rPr>
          <w:iCs/>
          <w:szCs w:val="20"/>
        </w:rPr>
        <w:t xml:space="preserve">A Resource Entity with a Mothballed Generation Resource </w:t>
      </w:r>
      <w:ins w:id="333" w:author="ERCOT" w:date="2024-06-20T13:57:00Z">
        <w:r>
          <w:rPr>
            <w:iCs/>
            <w:szCs w:val="20"/>
          </w:rPr>
          <w:t xml:space="preserve">or </w:t>
        </w:r>
        <w:r>
          <w:rPr>
            <w:szCs w:val="20"/>
          </w:rPr>
          <w:t xml:space="preserve">Mothballed ESR </w:t>
        </w:r>
      </w:ins>
      <w:r w:rsidRPr="00B50AAE">
        <w:rPr>
          <w:iCs/>
          <w:szCs w:val="20"/>
        </w:rPr>
        <w:t>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w:t>
      </w:r>
      <w:ins w:id="334" w:author="ERCOT" w:date="2024-06-20T13:57:00Z">
        <w:r>
          <w:rPr>
            <w:iCs/>
            <w:szCs w:val="20"/>
          </w:rPr>
          <w:t xml:space="preserve"> or </w:t>
        </w:r>
        <w:r>
          <w:rPr>
            <w:szCs w:val="20"/>
          </w:rPr>
          <w:t>Mothballed ESR</w:t>
        </w:r>
      </w:ins>
      <w:r w:rsidRPr="00B50AAE">
        <w:rPr>
          <w:iCs/>
          <w:szCs w:val="20"/>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w:t>
      </w:r>
      <w:del w:id="335" w:author="ERCOT" w:date="2024-06-20T13:57:00Z">
        <w:r w:rsidRPr="00B50AAE" w:rsidDel="007933AF">
          <w:rPr>
            <w:iCs/>
            <w:szCs w:val="20"/>
          </w:rPr>
          <w:delText xml:space="preserve">Generation </w:delText>
        </w:r>
      </w:del>
      <w:r w:rsidRPr="00B50AAE">
        <w:rPr>
          <w:iCs/>
          <w:szCs w:val="20"/>
        </w:rPr>
        <w:t>Resource Designation form (Section 22, Attachment H).</w:t>
      </w:r>
    </w:p>
    <w:p w14:paraId="39E7DB66"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 xml:space="preserve">Once the Resource Entity notifies ERCOT that a Mothballed Generation Resource </w:t>
      </w:r>
      <w:ins w:id="336" w:author="ERCOT" w:date="2024-06-20T13:57:00Z">
        <w:r>
          <w:rPr>
            <w:iCs/>
            <w:szCs w:val="20"/>
          </w:rPr>
          <w:t xml:space="preserve">or </w:t>
        </w:r>
        <w:r>
          <w:rPr>
            <w:szCs w:val="20"/>
          </w:rPr>
          <w:t xml:space="preserve">Mothballed ESR </w:t>
        </w:r>
      </w:ins>
      <w:r w:rsidRPr="00B50AAE">
        <w:rPr>
          <w:iCs/>
          <w:szCs w:val="20"/>
        </w:rPr>
        <w:t>is operating under a Seasonal Operation Period, the Resource Entity does not need to annually notify ERCOT of such status.</w:t>
      </w:r>
    </w:p>
    <w:p w14:paraId="0ED89ABF" w14:textId="77777777" w:rsidR="00D011F0" w:rsidRPr="00B50AAE" w:rsidRDefault="00D011F0" w:rsidP="00D011F0">
      <w:pPr>
        <w:spacing w:after="240"/>
        <w:ind w:left="720" w:hanging="720"/>
        <w:rPr>
          <w:iCs/>
          <w:szCs w:val="20"/>
        </w:rPr>
      </w:pPr>
      <w:r w:rsidRPr="00B50AAE">
        <w:rPr>
          <w:iCs/>
          <w:szCs w:val="20"/>
        </w:rPr>
        <w:t>(8)</w:t>
      </w:r>
      <w:r w:rsidRPr="00B50AAE">
        <w:rPr>
          <w:iCs/>
          <w:szCs w:val="20"/>
        </w:rPr>
        <w:tab/>
        <w:t xml:space="preserve">A Resource Entity with a Mothballed Generation Resource </w:t>
      </w:r>
      <w:ins w:id="337" w:author="ERCOT" w:date="2024-06-20T13:57:00Z">
        <w:r>
          <w:rPr>
            <w:iCs/>
            <w:szCs w:val="20"/>
          </w:rPr>
          <w:t xml:space="preserve">or </w:t>
        </w:r>
        <w:r>
          <w:rPr>
            <w:szCs w:val="20"/>
          </w:rPr>
          <w:t>Mothballed ESR</w:t>
        </w:r>
        <w:r w:rsidRPr="00B50AAE">
          <w:rPr>
            <w:iCs/>
            <w:szCs w:val="20"/>
          </w:rPr>
          <w:t xml:space="preserve"> </w:t>
        </w:r>
      </w:ins>
      <w:r w:rsidRPr="00B50AAE">
        <w:rPr>
          <w:iCs/>
          <w:szCs w:val="20"/>
        </w:rPr>
        <w:t xml:space="preserve">operating under a Seasonal Operation Period shall notify ERCOT in writing no less than 15 days prior to the date on which the Resource Entity intends to </w:t>
      </w:r>
      <w:r w:rsidRPr="00B50AAE">
        <w:rPr>
          <w:iCs/>
        </w:rPr>
        <w:t xml:space="preserve">return the </w:t>
      </w:r>
      <w:r w:rsidRPr="00B50AAE">
        <w:rPr>
          <w:iCs/>
          <w:szCs w:val="20"/>
        </w:rPr>
        <w:t xml:space="preserve">Mothballed </w:t>
      </w:r>
      <w:r w:rsidRPr="00B50AAE">
        <w:rPr>
          <w:iCs/>
        </w:rPr>
        <w:t xml:space="preserve">Generation Resource </w:t>
      </w:r>
      <w:ins w:id="338" w:author="ERCOT" w:date="2024-06-20T13:58:00Z">
        <w:r>
          <w:rPr>
            <w:iCs/>
            <w:szCs w:val="20"/>
          </w:rPr>
          <w:t xml:space="preserve">or </w:t>
        </w:r>
        <w:r>
          <w:rPr>
            <w:szCs w:val="20"/>
          </w:rPr>
          <w:t>Mothballed ESR</w:t>
        </w:r>
        <w:r w:rsidRPr="00B50AAE">
          <w:rPr>
            <w:iCs/>
          </w:rPr>
          <w:t xml:space="preserve"> </w:t>
        </w:r>
      </w:ins>
      <w:r w:rsidRPr="00B50AAE">
        <w:rPr>
          <w:iCs/>
        </w:rPr>
        <w:t>to year-round operation</w:t>
      </w:r>
      <w:r w:rsidRPr="00B50AAE">
        <w:rPr>
          <w:iCs/>
          <w:szCs w:val="20"/>
        </w:rPr>
        <w:t xml:space="preserve"> by completing a Notification of Change of </w:t>
      </w:r>
      <w:del w:id="339" w:author="ERCOT" w:date="2024-06-20T13:58:00Z">
        <w:r w:rsidRPr="00B50AAE" w:rsidDel="007933AF">
          <w:rPr>
            <w:iCs/>
            <w:szCs w:val="20"/>
          </w:rPr>
          <w:delText xml:space="preserve">Generation </w:delText>
        </w:r>
      </w:del>
      <w:r w:rsidRPr="00B50AAE">
        <w:rPr>
          <w:iCs/>
          <w:szCs w:val="20"/>
        </w:rPr>
        <w:t xml:space="preserve">Resource Designation form (Section 22, Attachment H).  </w:t>
      </w:r>
    </w:p>
    <w:p w14:paraId="26B537D4" w14:textId="77777777" w:rsidR="00D011F0" w:rsidRPr="00B50AAE" w:rsidRDefault="00D011F0" w:rsidP="00D011F0">
      <w:pPr>
        <w:spacing w:after="240"/>
        <w:ind w:left="720" w:hanging="720"/>
        <w:rPr>
          <w:iCs/>
          <w:szCs w:val="20"/>
        </w:rPr>
      </w:pPr>
      <w:r w:rsidRPr="00B50AAE">
        <w:rPr>
          <w:iCs/>
          <w:szCs w:val="20"/>
        </w:rPr>
        <w:lastRenderedPageBreak/>
        <w:t>(9)</w:t>
      </w:r>
      <w:r w:rsidRPr="00B50AAE">
        <w:rPr>
          <w:iCs/>
          <w:szCs w:val="20"/>
        </w:rPr>
        <w:tab/>
        <w:t xml:space="preserve">A Resource Entity with a Mothballed Generation Resource </w:t>
      </w:r>
      <w:ins w:id="340" w:author="ERCOT" w:date="2024-06-20T13:58:00Z">
        <w:r>
          <w:rPr>
            <w:iCs/>
            <w:szCs w:val="20"/>
          </w:rPr>
          <w:t xml:space="preserve">or </w:t>
        </w:r>
        <w:r>
          <w:rPr>
            <w:szCs w:val="20"/>
          </w:rPr>
          <w:t>Mothballed ESR</w:t>
        </w:r>
        <w:r w:rsidRPr="00B50AAE">
          <w:rPr>
            <w:iCs/>
            <w:szCs w:val="20"/>
          </w:rPr>
          <w:t xml:space="preserve"> </w:t>
        </w:r>
      </w:ins>
      <w:r w:rsidRPr="00B50AAE">
        <w:rPr>
          <w:iCs/>
          <w:szCs w:val="20"/>
        </w:rPr>
        <w:t xml:space="preserve">that is not currently mothballed indefinitely must notify ERCOT in writing, by completing an NSO (Section 22, Attachment E), no less than 150 days before the date on which the Mothballed Generation Resource </w:t>
      </w:r>
      <w:ins w:id="341" w:author="ERCOT" w:date="2024-06-20T13:58:00Z">
        <w:r>
          <w:rPr>
            <w:iCs/>
            <w:szCs w:val="20"/>
          </w:rPr>
          <w:t xml:space="preserve">or </w:t>
        </w:r>
        <w:r>
          <w:rPr>
            <w:szCs w:val="20"/>
          </w:rPr>
          <w:t>Mothballed ESR</w:t>
        </w:r>
        <w:r w:rsidRPr="00B50AAE">
          <w:rPr>
            <w:iCs/>
            <w:szCs w:val="20"/>
          </w:rPr>
          <w:t xml:space="preserve"> </w:t>
        </w:r>
      </w:ins>
      <w:r w:rsidRPr="00B50AAE">
        <w:rPr>
          <w:iCs/>
          <w:szCs w:val="20"/>
        </w:rPr>
        <w:t>is to be suspended indefinitely or retired and decommissioned.</w:t>
      </w:r>
    </w:p>
    <w:p w14:paraId="112B7A76" w14:textId="77777777" w:rsidR="00D011F0" w:rsidRPr="00B50AAE" w:rsidRDefault="00D011F0" w:rsidP="00D011F0">
      <w:pPr>
        <w:spacing w:after="240"/>
        <w:ind w:left="720" w:hanging="720"/>
        <w:rPr>
          <w:iCs/>
          <w:szCs w:val="20"/>
        </w:rPr>
      </w:pPr>
      <w:r w:rsidRPr="00B50AAE">
        <w:rPr>
          <w:iCs/>
          <w:szCs w:val="20"/>
        </w:rPr>
        <w:t>(10)</w:t>
      </w:r>
      <w:r w:rsidRPr="00B50AAE">
        <w:rPr>
          <w:iCs/>
          <w:szCs w:val="20"/>
        </w:rPr>
        <w:tab/>
        <w:t xml:space="preserve">ERCOT may request that a Mothballed Generation Resource </w:t>
      </w:r>
      <w:ins w:id="342" w:author="ERCOT" w:date="2024-06-20T13:58:00Z">
        <w:r>
          <w:rPr>
            <w:iCs/>
            <w:szCs w:val="20"/>
          </w:rPr>
          <w:t xml:space="preserve">or </w:t>
        </w:r>
        <w:r>
          <w:rPr>
            <w:szCs w:val="20"/>
          </w:rPr>
          <w:t>Mothballed ESR</w:t>
        </w:r>
        <w:r w:rsidRPr="00B50AAE">
          <w:rPr>
            <w:iCs/>
            <w:szCs w:val="20"/>
          </w:rPr>
          <w:t xml:space="preserve"> </w:t>
        </w:r>
      </w:ins>
      <w:r w:rsidRPr="00B50AAE">
        <w:rPr>
          <w:iCs/>
          <w:szCs w:val="20"/>
        </w:rPr>
        <w:t>operating under a Seasonal Operation Period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of any given calendar year.  If ERCOT identifies a specific Resource Entity or QSE with which it will discuss such a request </w:t>
      </w:r>
      <w:proofErr w:type="gramStart"/>
      <w:r w:rsidRPr="00B50AAE">
        <w:rPr>
          <w:iCs/>
          <w:szCs w:val="20"/>
        </w:rPr>
        <w:t>in an attempt to</w:t>
      </w:r>
      <w:proofErr w:type="gramEnd"/>
      <w:r w:rsidRPr="00B50AAE">
        <w:rPr>
          <w:iCs/>
          <w:szCs w:val="20"/>
        </w:rPr>
        <w:t xml:space="preserve">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w:t>
      </w:r>
      <w:ins w:id="343" w:author="ERCOT" w:date="2024-06-20T13:58:00Z">
        <w:r>
          <w:rPr>
            <w:iCs/>
            <w:szCs w:val="20"/>
          </w:rPr>
          <w:t xml:space="preserve">or </w:t>
        </w:r>
        <w:r>
          <w:rPr>
            <w:szCs w:val="20"/>
          </w:rPr>
          <w:t>Mothballed ESR</w:t>
        </w:r>
        <w:r w:rsidRPr="00B50AAE">
          <w:rPr>
            <w:iCs/>
            <w:szCs w:val="20"/>
          </w:rPr>
          <w:t xml:space="preserve"> </w:t>
        </w:r>
      </w:ins>
      <w:r w:rsidRPr="00B50AAE">
        <w:rPr>
          <w:iCs/>
          <w:szCs w:val="20"/>
        </w:rPr>
        <w:t>to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the Resource Entity shall complete, within two Business Days, a Notification of Change of </w:t>
      </w:r>
      <w:del w:id="344" w:author="ERCOT" w:date="2024-06-20T13:58:00Z">
        <w:r w:rsidRPr="00B50AAE" w:rsidDel="007933AF">
          <w:rPr>
            <w:iCs/>
            <w:szCs w:val="20"/>
          </w:rPr>
          <w:delText xml:space="preserve">Generation </w:delText>
        </w:r>
      </w:del>
      <w:r w:rsidRPr="00B50AAE">
        <w:rPr>
          <w:iCs/>
          <w:szCs w:val="20"/>
        </w:rPr>
        <w:t>Resource Designation form (Section 22, Attachment H).</w:t>
      </w:r>
    </w:p>
    <w:p w14:paraId="4C05CE6B" w14:textId="77777777" w:rsidR="00D011F0" w:rsidRPr="00B50AAE" w:rsidRDefault="00D011F0" w:rsidP="00D011F0">
      <w:pPr>
        <w:spacing w:after="240"/>
        <w:ind w:left="720" w:hanging="720"/>
        <w:rPr>
          <w:iCs/>
          <w:szCs w:val="20"/>
        </w:rPr>
      </w:pPr>
      <w:r w:rsidRPr="00B50AAE">
        <w:rPr>
          <w:szCs w:val="20"/>
        </w:rPr>
        <w:t>(11)</w:t>
      </w:r>
      <w:r w:rsidRPr="00B50AAE">
        <w:rPr>
          <w:szCs w:val="20"/>
        </w:rPr>
        <w:tab/>
        <w:t>If ERCOT and the Resource Entity or QSE cannot reach a mutual agreement to make the Mothballed Generation Resource</w:t>
      </w:r>
      <w:ins w:id="345" w:author="ERCOT" w:date="2024-06-20T13:58:00Z">
        <w:r w:rsidRPr="007933AF">
          <w:rPr>
            <w:iCs/>
            <w:szCs w:val="20"/>
          </w:rPr>
          <w:t xml:space="preserve"> </w:t>
        </w:r>
        <w:r>
          <w:rPr>
            <w:iCs/>
            <w:szCs w:val="20"/>
          </w:rPr>
          <w:t xml:space="preserve">or </w:t>
        </w:r>
        <w:r>
          <w:rPr>
            <w:szCs w:val="20"/>
          </w:rPr>
          <w:t>Mothballed ESR</w:t>
        </w:r>
      </w:ins>
      <w:r w:rsidRPr="00B50AAE">
        <w:rPr>
          <w:szCs w:val="20"/>
        </w:rPr>
        <w:t xml:space="preserve"> operating under a Seasonal Operation Period available earlier than June 1</w:t>
      </w:r>
      <w:r w:rsidRPr="00B50AAE">
        <w:rPr>
          <w:bCs/>
          <w:szCs w:val="20"/>
          <w:vertAlign w:val="superscript"/>
        </w:rPr>
        <w:t>st</w:t>
      </w:r>
      <w:r w:rsidRPr="00B50AAE">
        <w:rPr>
          <w:szCs w:val="20"/>
        </w:rPr>
        <w:t xml:space="preserve"> or later than September 30</w:t>
      </w:r>
      <w:r w:rsidRPr="00B50AAE">
        <w:rPr>
          <w:bCs/>
          <w:szCs w:val="20"/>
          <w:vertAlign w:val="superscript"/>
        </w:rPr>
        <w:t>th</w:t>
      </w:r>
      <w:r w:rsidRPr="00B50AAE">
        <w:rPr>
          <w:szCs w:val="20"/>
        </w:rPr>
        <w:t xml:space="preserve"> of any given calendar year, then ERCOT may exercise its ability to bring the Mothballed Generation Resource </w:t>
      </w:r>
      <w:ins w:id="346" w:author="ERCOT" w:date="2024-06-20T13:58:00Z">
        <w:r>
          <w:rPr>
            <w:iCs/>
            <w:szCs w:val="20"/>
          </w:rPr>
          <w:t xml:space="preserve">or </w:t>
        </w:r>
        <w:r>
          <w:rPr>
            <w:szCs w:val="20"/>
          </w:rPr>
          <w:t>Mothballed ESR</w:t>
        </w:r>
        <w:r w:rsidRPr="00B50AAE">
          <w:rPr>
            <w:szCs w:val="20"/>
          </w:rPr>
          <w:t xml:space="preserve"> </w:t>
        </w:r>
      </w:ins>
      <w:r w:rsidRPr="00B50AAE">
        <w:rPr>
          <w:szCs w:val="20"/>
        </w:rPr>
        <w:t>operating under a Seasonal Operating Period into the market under an RMR Agreement pursuant to paragraph (4) of Section 6.5.1.1, ERCOT Control Area Authority.</w:t>
      </w:r>
    </w:p>
    <w:p w14:paraId="15CCB8A3" w14:textId="77777777" w:rsidR="00D011F0" w:rsidRPr="00B50AAE" w:rsidRDefault="00D011F0" w:rsidP="00D011F0">
      <w:pPr>
        <w:spacing w:after="240"/>
        <w:ind w:left="720" w:hanging="720"/>
        <w:rPr>
          <w:szCs w:val="20"/>
        </w:rPr>
      </w:pPr>
      <w:r w:rsidRPr="00B50AAE">
        <w:rPr>
          <w:szCs w:val="20"/>
        </w:rPr>
        <w:t>(12)</w:t>
      </w:r>
      <w:r w:rsidRPr="00B50AAE">
        <w:rPr>
          <w:szCs w:val="20"/>
        </w:rPr>
        <w:tab/>
        <w:t xml:space="preserve">ERCOT may evaluate, on an annual basis, Mothballed Generation Resources </w:t>
      </w:r>
      <w:ins w:id="347" w:author="ERCOT" w:date="2024-06-20T13:59:00Z">
        <w:r>
          <w:rPr>
            <w:iCs/>
            <w:szCs w:val="20"/>
          </w:rPr>
          <w:t xml:space="preserve">and </w:t>
        </w:r>
        <w:r>
          <w:rPr>
            <w:szCs w:val="20"/>
          </w:rPr>
          <w:t>Mothballed ESRs</w:t>
        </w:r>
        <w:r w:rsidRPr="00B50AAE">
          <w:rPr>
            <w:iCs/>
            <w:szCs w:val="20"/>
          </w:rPr>
          <w:t xml:space="preserve"> </w:t>
        </w:r>
      </w:ins>
      <w:r w:rsidRPr="00B50AAE">
        <w:rPr>
          <w:iCs/>
          <w:szCs w:val="20"/>
        </w:rPr>
        <w:t xml:space="preserve">operating under a Seasonal Operation Period </w:t>
      </w:r>
      <w:r w:rsidRPr="00B50AAE">
        <w:rPr>
          <w:szCs w:val="20"/>
        </w:rPr>
        <w:t xml:space="preserve">for RMR Service to address ERCOT System reliability during the portion of the year when the Mothballed Generation Resource </w:t>
      </w:r>
      <w:ins w:id="348" w:author="ERCOT" w:date="2024-06-20T13:59:00Z">
        <w:r>
          <w:rPr>
            <w:iCs/>
            <w:szCs w:val="20"/>
          </w:rPr>
          <w:t xml:space="preserve">or </w:t>
        </w:r>
        <w:r>
          <w:rPr>
            <w:szCs w:val="20"/>
          </w:rPr>
          <w:t>Mothballed ESR</w:t>
        </w:r>
        <w:r w:rsidRPr="00B50AAE">
          <w:rPr>
            <w:szCs w:val="20"/>
          </w:rPr>
          <w:t xml:space="preserve"> </w:t>
        </w:r>
      </w:ins>
      <w:r w:rsidRPr="00B50AAE">
        <w:rPr>
          <w:szCs w:val="20"/>
        </w:rPr>
        <w:t xml:space="preserve">would be unavailable. </w:t>
      </w:r>
    </w:p>
    <w:p w14:paraId="69D40FEB" w14:textId="77777777" w:rsidR="00D011F0" w:rsidRPr="00B50AAE" w:rsidRDefault="00D011F0" w:rsidP="00D011F0">
      <w:pPr>
        <w:spacing w:after="240"/>
        <w:ind w:left="720" w:hanging="720"/>
        <w:rPr>
          <w:szCs w:val="20"/>
        </w:rPr>
      </w:pPr>
      <w:r w:rsidRPr="00B50AAE">
        <w:rPr>
          <w:szCs w:val="20"/>
        </w:rPr>
        <w:t>(13)</w:t>
      </w:r>
      <w:r w:rsidRPr="00B50AAE">
        <w:rPr>
          <w:szCs w:val="20"/>
        </w:rPr>
        <w:tab/>
        <w:t xml:space="preserve">A Resource Entity that submitted an NSO </w:t>
      </w:r>
      <w:proofErr w:type="gramStart"/>
      <w:r w:rsidRPr="00B50AAE">
        <w:rPr>
          <w:szCs w:val="20"/>
        </w:rPr>
        <w:t>as a result of</w:t>
      </w:r>
      <w:proofErr w:type="gramEnd"/>
      <w:r w:rsidRPr="00B50AAE">
        <w:rPr>
          <w:szCs w:val="20"/>
        </w:rPr>
        <w:t xml:space="preserve"> a Forced Outage must notify ERCOT of its intent to return to service as soon as practicable by updating its status in the Outage Scheduler and Current Operating Plan (COP) and is not required to submit a Notification of Change of </w:t>
      </w:r>
      <w:del w:id="349" w:author="ERCOT" w:date="2024-06-20T13:59:00Z">
        <w:r w:rsidRPr="00B50AAE" w:rsidDel="000822FB">
          <w:rPr>
            <w:szCs w:val="20"/>
          </w:rPr>
          <w:delText xml:space="preserve">Generation </w:delText>
        </w:r>
      </w:del>
      <w:r w:rsidRPr="00B50AAE">
        <w:rPr>
          <w:szCs w:val="20"/>
        </w:rPr>
        <w:t>Resource Designation.</w:t>
      </w:r>
    </w:p>
    <w:p w14:paraId="077387E3" w14:textId="77777777" w:rsidR="00D011F0" w:rsidRPr="00B50AAE" w:rsidRDefault="00D011F0" w:rsidP="00D011F0">
      <w:pPr>
        <w:spacing w:after="240"/>
        <w:ind w:left="720" w:hanging="720"/>
        <w:rPr>
          <w:szCs w:val="20"/>
        </w:rPr>
      </w:pPr>
      <w:r w:rsidRPr="00B50AAE">
        <w:rPr>
          <w:szCs w:val="20"/>
        </w:rPr>
        <w:t>(14)</w:t>
      </w:r>
      <w:r w:rsidRPr="00B50AAE">
        <w:rPr>
          <w:szCs w:val="20"/>
        </w:rPr>
        <w:tab/>
        <w:t xml:space="preserve">Before retiring and decommissioning either a Mothballed Generation Resource </w:t>
      </w:r>
      <w:del w:id="350" w:author="ERCOT" w:date="2024-06-20T13:59:00Z">
        <w:r w:rsidRPr="00B50AAE" w:rsidDel="000822FB">
          <w:rPr>
            <w:szCs w:val="20"/>
          </w:rPr>
          <w:delText>this</w:delText>
        </w:r>
      </w:del>
      <w:ins w:id="351" w:author="ERCOT" w:date="2024-06-20T13:59:00Z">
        <w:r>
          <w:rPr>
            <w:iCs/>
            <w:szCs w:val="20"/>
          </w:rPr>
          <w:t xml:space="preserve">or </w:t>
        </w:r>
        <w:r>
          <w:rPr>
            <w:szCs w:val="20"/>
          </w:rPr>
          <w:t>Mothballed ESR</w:t>
        </w:r>
      </w:ins>
      <w:r w:rsidRPr="00B50AAE">
        <w:rPr>
          <w:szCs w:val="20"/>
        </w:rPr>
        <w:t xml:space="preserve"> is mothballed indefinitely or an RMR Unit that would otherwise become a Mothballed Generation Resource upon expiration of an RMR Agreement, a Resource Entity shall notify ERCOT of the expected retirement by submitting a completed Notification of Change of </w:t>
      </w:r>
      <w:del w:id="352" w:author="ERCOT" w:date="2024-06-20T13:59:00Z">
        <w:r w:rsidRPr="00B50AAE" w:rsidDel="000822FB">
          <w:rPr>
            <w:szCs w:val="20"/>
          </w:rPr>
          <w:delText xml:space="preserve">Generation </w:delText>
        </w:r>
      </w:del>
      <w:r w:rsidRPr="00B50AAE">
        <w:rPr>
          <w:szCs w:val="20"/>
        </w:rPr>
        <w:t xml:space="preserve">Resource Designation form (Section 22, Attachment H).  The date of retirement indicated on the form shall comply with the requirements of Section 3.10.1, </w:t>
      </w:r>
      <w:proofErr w:type="gramStart"/>
      <w:r w:rsidRPr="00B50AAE">
        <w:rPr>
          <w:szCs w:val="20"/>
        </w:rPr>
        <w:t>Time Line</w:t>
      </w:r>
      <w:proofErr w:type="gramEnd"/>
      <w:r w:rsidRPr="00B50AAE">
        <w:rPr>
          <w:szCs w:val="20"/>
        </w:rPr>
        <w:t xml:space="preserve"> for Network Operations Model Changes.      </w:t>
      </w:r>
    </w:p>
    <w:p w14:paraId="7630B6F3" w14:textId="77777777" w:rsidR="00D011F0" w:rsidRPr="00B50AAE" w:rsidRDefault="00D011F0" w:rsidP="00D011F0">
      <w:pPr>
        <w:spacing w:after="240"/>
        <w:ind w:left="720" w:hanging="720"/>
        <w:rPr>
          <w:szCs w:val="20"/>
        </w:rPr>
      </w:pPr>
      <w:r w:rsidRPr="00B50AAE">
        <w:rPr>
          <w:iCs/>
          <w:szCs w:val="20"/>
        </w:rPr>
        <w:t>(15)</w:t>
      </w:r>
      <w:r w:rsidRPr="00B50AAE">
        <w:rPr>
          <w:iCs/>
          <w:szCs w:val="20"/>
        </w:rPr>
        <w:tab/>
      </w:r>
      <w:r w:rsidRPr="00B50AAE">
        <w:rPr>
          <w:szCs w:val="20"/>
        </w:rPr>
        <w:t xml:space="preserve">If a Generation Resource </w:t>
      </w:r>
      <w:ins w:id="353" w:author="ERCOT" w:date="2024-06-20T13:59:00Z">
        <w:r>
          <w:rPr>
            <w:iCs/>
            <w:szCs w:val="20"/>
          </w:rPr>
          <w:t xml:space="preserve">or </w:t>
        </w:r>
        <w:r>
          <w:rPr>
            <w:szCs w:val="20"/>
          </w:rPr>
          <w:t>Mothballed ESR</w:t>
        </w:r>
        <w:r w:rsidRPr="00B50AAE">
          <w:rPr>
            <w:szCs w:val="20"/>
          </w:rPr>
          <w:t xml:space="preserve"> </w:t>
        </w:r>
      </w:ins>
      <w:r w:rsidRPr="00B50AAE">
        <w:rPr>
          <w:szCs w:val="20"/>
        </w:rPr>
        <w:t xml:space="preserve">is designated as decommissioned and retired pursuant to any of the above provisions, ERCOT will permanently remove the </w:t>
      </w:r>
      <w:del w:id="354" w:author="ERCOT" w:date="2024-06-20T14:00:00Z">
        <w:r w:rsidRPr="00B50AAE" w:rsidDel="000822FB">
          <w:rPr>
            <w:szCs w:val="20"/>
          </w:rPr>
          <w:lastRenderedPageBreak/>
          <w:delText xml:space="preserve">Generation </w:delText>
        </w:r>
      </w:del>
      <w:r w:rsidRPr="00B50AAE">
        <w:rPr>
          <w:szCs w:val="20"/>
        </w:rPr>
        <w:t xml:space="preserve">Resource from the ERCOT registration systems in accordance with Section 3.10.1.  Except as provided in paragraph (16) below, if a Resource Entity decides to bring a Decommissioned Generation Resource back to service </w:t>
      </w:r>
      <w:proofErr w:type="gramStart"/>
      <w:r w:rsidRPr="00B50AAE">
        <w:rPr>
          <w:szCs w:val="20"/>
        </w:rPr>
        <w:t>at a later date</w:t>
      </w:r>
      <w:proofErr w:type="gramEnd"/>
      <w:r w:rsidRPr="00B50AAE">
        <w:rPr>
          <w:szCs w:val="20"/>
        </w:rPr>
        <w:t xml:space="preserve">, it will be considered a new Resource and must follow the </w:t>
      </w:r>
      <w:r w:rsidRPr="00B50AAE">
        <w:rPr>
          <w:bCs/>
          <w:szCs w:val="20"/>
        </w:rPr>
        <w:t>Generator</w:t>
      </w:r>
      <w:ins w:id="355" w:author="ERCOT" w:date="2024-06-20T14:02:00Z">
        <w:del w:id="356" w:author="ERCOT 092024" w:date="2024-09-20T09:12:00Z">
          <w:r w:rsidDel="005A577D">
            <w:rPr>
              <w:bCs/>
              <w:szCs w:val="20"/>
            </w:rPr>
            <w:delText>/Energy Storage System</w:delText>
          </w:r>
        </w:del>
      </w:ins>
      <w:r w:rsidRPr="00B50AAE">
        <w:rPr>
          <w:bCs/>
          <w:szCs w:val="20"/>
        </w:rPr>
        <w:t xml:space="preserve"> Interconnection or Modification (GIM) process </w:t>
      </w:r>
      <w:r w:rsidRPr="00B50AAE">
        <w:rPr>
          <w:szCs w:val="20"/>
        </w:rPr>
        <w:t xml:space="preserve">detailed in the Planning Guide.  If the </w:t>
      </w:r>
      <w:del w:id="357" w:author="ERCOT" w:date="2024-06-20T14:02:00Z">
        <w:r w:rsidRPr="00B50AAE" w:rsidDel="000822FB">
          <w:rPr>
            <w:szCs w:val="20"/>
          </w:rPr>
          <w:delText xml:space="preserve">Generation </w:delText>
        </w:r>
      </w:del>
      <w:r w:rsidRPr="00B50AAE">
        <w:rPr>
          <w:szCs w:val="20"/>
        </w:rPr>
        <w:t xml:space="preserve">Resource is designated as mothballed, ERCOT and TSPs will consider the </w:t>
      </w:r>
      <w:del w:id="358" w:author="ERCOT" w:date="2024-06-20T14:02:00Z">
        <w:r w:rsidRPr="00B50AAE" w:rsidDel="000822FB">
          <w:rPr>
            <w:szCs w:val="20"/>
          </w:rPr>
          <w:delText xml:space="preserve">Generation </w:delText>
        </w:r>
      </w:del>
      <w:r w:rsidRPr="00B50AAE">
        <w:rPr>
          <w:szCs w:val="20"/>
        </w:rPr>
        <w:t>Resource mothballed until the Resource Entity indicates a definitive return to service date pursuant to this Section.</w:t>
      </w:r>
    </w:p>
    <w:p w14:paraId="45E77DEA" w14:textId="77777777" w:rsidR="00D011F0" w:rsidRPr="00B50AAE" w:rsidRDefault="00D011F0" w:rsidP="00D011F0">
      <w:pPr>
        <w:spacing w:after="240"/>
        <w:ind w:left="720" w:hanging="720"/>
        <w:rPr>
          <w:szCs w:val="20"/>
        </w:rPr>
      </w:pPr>
      <w:r w:rsidRPr="00B50AAE">
        <w:rPr>
          <w:szCs w:val="20"/>
        </w:rPr>
        <w:t>(16)</w:t>
      </w:r>
      <w:r w:rsidRPr="00B50AAE">
        <w:rPr>
          <w:szCs w:val="20"/>
        </w:rPr>
        <w:tab/>
        <w:t xml:space="preserve">A Resource Entity may bring a Decommissioned </w:t>
      </w:r>
      <w:del w:id="359" w:author="ERCOT" w:date="2024-07-01T17:42:00Z">
        <w:r w:rsidRPr="00B50AAE" w:rsidDel="004253E1">
          <w:rPr>
            <w:szCs w:val="20"/>
          </w:rPr>
          <w:delText xml:space="preserve">Generation </w:delText>
        </w:r>
      </w:del>
      <w:r w:rsidRPr="00B50AAE">
        <w:rPr>
          <w:szCs w:val="20"/>
        </w:rPr>
        <w:t xml:space="preserve">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w:t>
      </w:r>
      <w:del w:id="360" w:author="ERCOT" w:date="2024-06-20T14:02:00Z">
        <w:r w:rsidRPr="00B50AAE" w:rsidDel="000822FB">
          <w:rPr>
            <w:szCs w:val="20"/>
          </w:rPr>
          <w:delText xml:space="preserve">Generation </w:delText>
        </w:r>
      </w:del>
      <w:r w:rsidRPr="00B50AAE">
        <w:rPr>
          <w:szCs w:val="20"/>
        </w:rPr>
        <w:t xml:space="preserve">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5CD65ABD"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2663F19C"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6338A531"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Any </w:t>
      </w:r>
      <w:del w:id="361" w:author="ERCOT" w:date="2024-07-01T17:42:00Z">
        <w:r w:rsidRPr="00B50AAE" w:rsidDel="004253E1">
          <w:rPr>
            <w:szCs w:val="20"/>
          </w:rPr>
          <w:delText xml:space="preserve">Generation </w:delText>
        </w:r>
      </w:del>
      <w:r w:rsidRPr="00B50AAE">
        <w:rPr>
          <w:szCs w:val="20"/>
        </w:rPr>
        <w:t>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1804931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F26397F" w14:textId="77777777" w:rsidR="00D011F0" w:rsidRDefault="00D011F0" w:rsidP="0080522F">
            <w:pPr>
              <w:spacing w:before="120" w:after="240"/>
              <w:rPr>
                <w:b/>
                <w:i/>
              </w:rPr>
            </w:pPr>
            <w:bookmarkStart w:id="362" w:name="_Toc90197098"/>
            <w:bookmarkStart w:id="363" w:name="_Toc114235809"/>
            <w:bookmarkStart w:id="364" w:name="_Toc144691997"/>
            <w:bookmarkStart w:id="365" w:name="_Toc204048609"/>
            <w:bookmarkStart w:id="366" w:name="_Toc400526227"/>
            <w:bookmarkStart w:id="367" w:name="_Toc405534545"/>
            <w:bookmarkStart w:id="368" w:name="_Toc406570558"/>
            <w:bookmarkStart w:id="369" w:name="_Toc410910710"/>
            <w:bookmarkStart w:id="370" w:name="_Toc411841139"/>
            <w:bookmarkStart w:id="371" w:name="_Toc422147101"/>
            <w:bookmarkStart w:id="372" w:name="_Toc433020697"/>
            <w:bookmarkStart w:id="373" w:name="_Toc437262138"/>
            <w:bookmarkStart w:id="374" w:name="_Toc478375316"/>
            <w:bookmarkStart w:id="375" w:name="_Toc160026748"/>
            <w:bookmarkStart w:id="376" w:name="_Toc92873939"/>
            <w:bookmarkStart w:id="377" w:name="_Toc93910995"/>
            <w:r>
              <w:rPr>
                <w:b/>
                <w:i/>
              </w:rPr>
              <w:lastRenderedPageBreak/>
              <w:t>[NPRR885, NPRR995, and NPRR1007</w:t>
            </w:r>
            <w:r w:rsidRPr="004B0726">
              <w:rPr>
                <w:b/>
                <w:i/>
              </w:rPr>
              <w:t xml:space="preserve">: </w:t>
            </w:r>
            <w:r>
              <w:rPr>
                <w:b/>
                <w:i/>
              </w:rPr>
              <w:t xml:space="preserve"> Insert applicable portions of Sections 3.14.4 and 3.14.4.1 below upon system implementation for NPRR885 or NPRR995; or upon system implementation of the Real-Time Co-Optimization (RTC) project for NPRR1007:</w:t>
            </w:r>
            <w:r w:rsidRPr="004B0726">
              <w:rPr>
                <w:b/>
                <w:i/>
              </w:rPr>
              <w:t>]</w:t>
            </w:r>
          </w:p>
          <w:p w14:paraId="487877CE" w14:textId="77777777" w:rsidR="00D011F0" w:rsidRDefault="00D011F0" w:rsidP="0080522F">
            <w:pPr>
              <w:pStyle w:val="H3"/>
            </w:pPr>
            <w:bookmarkStart w:id="378" w:name="_Toc160026723"/>
            <w:r w:rsidRPr="00A974FD">
              <w:t>3</w:t>
            </w:r>
            <w:r>
              <w:t>.14.4</w:t>
            </w:r>
            <w:r>
              <w:tab/>
              <w:t>Must-</w:t>
            </w:r>
            <w:r w:rsidRPr="00A974FD">
              <w:t>Run Alternative Service</w:t>
            </w:r>
            <w:bookmarkEnd w:id="378"/>
          </w:p>
          <w:p w14:paraId="5098FC4B" w14:textId="77777777" w:rsidR="00D011F0" w:rsidRPr="00E222EB" w:rsidRDefault="00D011F0" w:rsidP="0080522F">
            <w:pPr>
              <w:pStyle w:val="H4"/>
              <w:rPr>
                <w:b w:val="0"/>
              </w:rPr>
            </w:pPr>
            <w:bookmarkStart w:id="379" w:name="_Toc160026724"/>
            <w:r w:rsidRPr="00E222EB">
              <w:t>3.14.4.1</w:t>
            </w:r>
            <w:r w:rsidRPr="00E222EB">
              <w:tab/>
              <w:t>Overview and Description of MRAs</w:t>
            </w:r>
            <w:bookmarkEnd w:id="379"/>
          </w:p>
          <w:p w14:paraId="181396A6" w14:textId="77777777" w:rsidR="00D011F0" w:rsidRPr="005535D6" w:rsidRDefault="00D011F0" w:rsidP="0080522F">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42872A22" w14:textId="77777777" w:rsidR="00D011F0" w:rsidRDefault="00D011F0" w:rsidP="0080522F">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56682D4C" w14:textId="77777777" w:rsidR="00D011F0" w:rsidRDefault="00D011F0" w:rsidP="0080522F">
            <w:pPr>
              <w:spacing w:after="240"/>
              <w:ind w:left="1440" w:hanging="720"/>
            </w:pPr>
            <w:r>
              <w:t xml:space="preserve">(a) </w:t>
            </w:r>
            <w:r>
              <w:tab/>
              <w:t xml:space="preserve">A QSE may submit an offer in response to the RFP or </w:t>
            </w:r>
            <w:proofErr w:type="gramStart"/>
            <w:r>
              <w:t>enter into</w:t>
            </w:r>
            <w:proofErr w:type="gramEnd"/>
            <w:r>
              <w:t xml:space="preserve">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759E995E" w14:textId="77777777" w:rsidR="00D011F0" w:rsidRDefault="00D011F0" w:rsidP="0080522F">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606EA667" w14:textId="77777777" w:rsidR="00D011F0" w:rsidRDefault="00D011F0" w:rsidP="0080522F">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0FF2B5FB" w14:textId="77777777" w:rsidR="00D011F0" w:rsidRPr="00004FF2" w:rsidRDefault="00D011F0" w:rsidP="0080522F">
            <w:pPr>
              <w:spacing w:after="240"/>
              <w:ind w:left="1440" w:hanging="720"/>
            </w:pPr>
            <w:r>
              <w:t>(d)</w:t>
            </w:r>
            <w:r>
              <w:tab/>
            </w:r>
            <w:bookmarkStart w:id="38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380"/>
          </w:p>
          <w:p w14:paraId="6D3C1B9F" w14:textId="77777777" w:rsidR="00D011F0" w:rsidRDefault="00D011F0" w:rsidP="0080522F">
            <w:pPr>
              <w:spacing w:after="120" w:line="360" w:lineRule="auto"/>
            </w:pPr>
            <w:r>
              <w:t>(3)</w:t>
            </w:r>
            <w:r>
              <w:tab/>
              <w:t>An MRA may be connected at either transmission or distribution voltage.</w:t>
            </w:r>
          </w:p>
          <w:p w14:paraId="35FCA0DE" w14:textId="77777777" w:rsidR="00D011F0" w:rsidRPr="00004FF2" w:rsidRDefault="00D011F0" w:rsidP="0080522F">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t>
            </w:r>
            <w:r w:rsidRPr="00004FF2">
              <w:rPr>
                <w:iCs/>
              </w:rPr>
              <w:lastRenderedPageBreak/>
              <w:t xml:space="preserve">Working Group </w:t>
            </w:r>
            <w:r>
              <w:rPr>
                <w:iCs/>
              </w:rPr>
              <w:t xml:space="preserve">(SSWG) </w:t>
            </w:r>
            <w:r w:rsidRPr="00004FF2">
              <w:rPr>
                <w:iCs/>
              </w:rPr>
              <w:t>base cases used as the basis for the RMR analysis</w:t>
            </w:r>
            <w:r>
              <w:rPr>
                <w:iCs/>
              </w:rPr>
              <w:t>, as provided for in paragraph (3)(a) of Section 3.14.1.2, ERCOT Evaluation Process</w:t>
            </w:r>
            <w:r w:rsidRPr="00004FF2">
              <w:rPr>
                <w:iCs/>
              </w:rPr>
              <w:t xml:space="preserve">.  </w:t>
            </w:r>
          </w:p>
          <w:p w14:paraId="37B43319" w14:textId="77777777" w:rsidR="00D011F0" w:rsidRPr="00004FF2" w:rsidRDefault="00D011F0" w:rsidP="0080522F">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171926BE" w14:textId="77777777" w:rsidR="00D011F0" w:rsidRPr="00004FF2" w:rsidRDefault="00D011F0" w:rsidP="0080522F">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3AF006A3" w14:textId="77777777" w:rsidR="00D011F0" w:rsidRPr="005535D6" w:rsidRDefault="00D011F0" w:rsidP="0080522F">
            <w:pPr>
              <w:spacing w:after="240"/>
              <w:ind w:left="1440" w:hanging="720"/>
            </w:pPr>
            <w:r w:rsidRPr="00004FF2">
              <w:t>(a)</w:t>
            </w:r>
            <w:r w:rsidRPr="00004FF2">
              <w:tab/>
              <w:t xml:space="preserve">A </w:t>
            </w:r>
            <w:r>
              <w:t xml:space="preserve">proposed </w:t>
            </w:r>
            <w:r w:rsidRPr="00004FF2">
              <w:t>Generation Resource</w:t>
            </w:r>
            <w:ins w:id="381" w:author="ERCOT 092024" w:date="2024-09-17T15:31:00Z">
              <w:r>
                <w:t xml:space="preserve"> or Energy Storage Resource (ESR)</w:t>
              </w:r>
            </w:ins>
            <w:r>
              <w:t xml:space="preserve"> that was</w:t>
            </w:r>
            <w:r w:rsidRPr="00D534AD">
              <w:t xml:space="preserve"> not includ</w:t>
            </w:r>
            <w:r w:rsidRPr="005535D6">
              <w:t>e</w:t>
            </w:r>
            <w:r>
              <w:t>d in the reliability need evalu</w:t>
            </w:r>
            <w:r w:rsidRPr="005535D6">
              <w:t xml:space="preserve">ation pursuant to paragraph (3)(a) of Section 3.14.1.2.  </w:t>
            </w:r>
          </w:p>
          <w:p w14:paraId="253B7D39" w14:textId="77777777" w:rsidR="00D011F0" w:rsidRPr="00004FF2" w:rsidRDefault="00D011F0" w:rsidP="0080522F">
            <w:pPr>
              <w:spacing w:after="240"/>
              <w:ind w:left="2160" w:hanging="720"/>
            </w:pPr>
            <w:r w:rsidRPr="005535D6">
              <w:t xml:space="preserve">(i) </w:t>
            </w:r>
            <w:r w:rsidRPr="005535D6">
              <w:tab/>
            </w:r>
            <w:r>
              <w:t>Proposed</w:t>
            </w:r>
            <w:r w:rsidRPr="005535D6">
              <w:t xml:space="preserve"> Generation Resources </w:t>
            </w:r>
            <w:ins w:id="382" w:author="ERCOT 092024" w:date="2024-09-17T15:31:00Z">
              <w:r>
                <w:t xml:space="preserve">or ESRs </w:t>
              </w:r>
            </w:ins>
            <w:r w:rsidRPr="005535D6">
              <w:t xml:space="preserve">must adhere to </w:t>
            </w:r>
            <w:r>
              <w:t xml:space="preserve">all interconnection requirements, including </w:t>
            </w:r>
            <w:r w:rsidRPr="005535D6">
              <w:t>the requirements of Planning Guide Section 5, Generat</w:t>
            </w:r>
            <w:r>
              <w:t>or</w:t>
            </w:r>
            <w:r w:rsidRPr="005535D6">
              <w:t xml:space="preserve"> I</w:t>
            </w:r>
            <w:r w:rsidRPr="00004FF2">
              <w:t xml:space="preserve">nterconnection or </w:t>
            </w:r>
            <w:r>
              <w:t>Modification</w:t>
            </w:r>
            <w:r w:rsidRPr="00004FF2">
              <w:t xml:space="preserve">.  </w:t>
            </w:r>
          </w:p>
          <w:p w14:paraId="763FBDA9" w14:textId="77777777" w:rsidR="00D011F0" w:rsidRPr="00004FF2" w:rsidRDefault="00D011F0" w:rsidP="0080522F">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065BE0F4" w14:textId="77777777" w:rsidR="00D011F0" w:rsidRPr="006163E3" w:rsidRDefault="00D011F0" w:rsidP="0080522F">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ins w:id="383" w:author="ERCOT 092024" w:date="2024-09-17T15:31:00Z">
              <w:r>
                <w:t xml:space="preserve"> or ESRs</w:t>
              </w:r>
            </w:ins>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0DD19B21" w14:textId="77777777" w:rsidR="00D011F0" w:rsidRPr="00004FF2" w:rsidRDefault="00D011F0" w:rsidP="0080522F">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w:t>
            </w:r>
            <w:del w:id="384" w:author="ERCOT 092024" w:date="2024-09-17T15:31:00Z">
              <w:r w:rsidRPr="00004FF2" w:rsidDel="00854EA6">
                <w:delText xml:space="preserve">Generator </w:delText>
              </w:r>
            </w:del>
            <w:r>
              <w:t>i</w:t>
            </w:r>
            <w:r w:rsidRPr="00004FF2">
              <w:t>nterconnection requirements</w:t>
            </w:r>
            <w:r>
              <w:t xml:space="preserve"> with respect to this additional capacity</w:t>
            </w:r>
            <w:r w:rsidRPr="00004FF2">
              <w:t xml:space="preserve">.  </w:t>
            </w:r>
          </w:p>
          <w:p w14:paraId="3D38F417" w14:textId="77777777" w:rsidR="00D011F0" w:rsidRPr="00004FF2" w:rsidRDefault="00D011F0" w:rsidP="0080522F">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4CF8EB8C" w14:textId="77777777" w:rsidR="00D011F0" w:rsidRPr="00004FF2" w:rsidRDefault="00D011F0" w:rsidP="0080522F">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047147DC" w14:textId="77777777" w:rsidR="00D011F0" w:rsidRPr="00004FF2" w:rsidRDefault="00D011F0" w:rsidP="0080522F">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8DE68EA" w14:textId="77777777" w:rsidR="00D011F0" w:rsidRPr="00004FF2" w:rsidRDefault="00D011F0" w:rsidP="0080522F">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576B9001" w14:textId="77777777" w:rsidR="00D011F0" w:rsidRDefault="00D011F0" w:rsidP="0080522F">
            <w:pPr>
              <w:spacing w:after="240"/>
              <w:ind w:left="720" w:hanging="720"/>
              <w:rPr>
                <w:iCs/>
              </w:rPr>
            </w:pPr>
            <w:r w:rsidRPr="00BA5BD9">
              <w:rPr>
                <w:iCs/>
              </w:rPr>
              <w:lastRenderedPageBreak/>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54805CA4" w14:textId="77777777" w:rsidR="00D011F0" w:rsidRDefault="00D011F0" w:rsidP="0080522F">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 xml:space="preserve">fully describe </w:t>
            </w:r>
            <w:proofErr w:type="gramStart"/>
            <w:r>
              <w:rPr>
                <w:iCs/>
              </w:rPr>
              <w:t>all of</w:t>
            </w:r>
            <w:proofErr w:type="gramEnd"/>
            <w:r w:rsidRPr="00BA5BD9">
              <w:rPr>
                <w:iCs/>
              </w:rPr>
              <w:t xml:space="preserve"> the </w:t>
            </w:r>
            <w:r>
              <w:rPr>
                <w:iCs/>
              </w:rPr>
              <w:t>MRA</w:t>
            </w:r>
            <w:r w:rsidRPr="00BA5BD9">
              <w:rPr>
                <w:iCs/>
              </w:rPr>
              <w:t>’s temporal constraints</w:t>
            </w:r>
            <w:r>
              <w:rPr>
                <w:iCs/>
              </w:rPr>
              <w:t xml:space="preserve">. </w:t>
            </w:r>
          </w:p>
          <w:p w14:paraId="5B6ED718" w14:textId="77777777" w:rsidR="00D011F0" w:rsidRPr="00BA5BD9" w:rsidRDefault="00D011F0" w:rsidP="0080522F">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463E938D" w14:textId="77777777" w:rsidR="00D011F0" w:rsidRPr="00004FF2" w:rsidRDefault="00D011F0" w:rsidP="0080522F">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69AF6E46" w14:textId="77777777" w:rsidR="00D011F0" w:rsidRPr="00004FF2" w:rsidRDefault="00D011F0" w:rsidP="0080522F">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0A265C68" w14:textId="77777777" w:rsidR="00D011F0" w:rsidRPr="00D97B2F" w:rsidRDefault="00D011F0" w:rsidP="0080522F">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7CB3C79C" w14:textId="77777777" w:rsidR="00D011F0" w:rsidRPr="00D97B2F" w:rsidRDefault="00D011F0" w:rsidP="0080522F">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ins w:id="385" w:author="ERCOT 092024" w:date="2024-09-17T15:32:00Z">
              <w:r>
                <w:rPr>
                  <w:iCs/>
                </w:rPr>
                <w:t xml:space="preserve">ESR MRA, </w:t>
              </w:r>
            </w:ins>
            <w:r w:rsidRPr="00D97B2F">
              <w:rPr>
                <w:iCs/>
              </w:rPr>
              <w:t>Other Generation MRA, or Demand Response MRA).</w:t>
            </w:r>
          </w:p>
          <w:p w14:paraId="17FDB6F7" w14:textId="77777777" w:rsidR="00D011F0" w:rsidRPr="00E273B2" w:rsidRDefault="00D011F0" w:rsidP="0080522F">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7B60EEFA" w14:textId="77777777" w:rsidR="00D011F0" w:rsidRPr="00004FF2" w:rsidRDefault="00D011F0" w:rsidP="0080522F">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 provide</w:t>
            </w:r>
            <w:r w:rsidRPr="00E273B2">
              <w:rPr>
                <w:iCs/>
              </w:rPr>
              <w:t xml:space="preserve"> an Ancillary Service </w:t>
            </w:r>
            <w:r w:rsidRPr="00004FF2">
              <w:rPr>
                <w:iCs/>
              </w:rPr>
              <w:t xml:space="preserve">or </w:t>
            </w:r>
            <w:r>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0BCF770" w14:textId="77777777" w:rsidR="00D011F0" w:rsidRDefault="00D011F0" w:rsidP="0080522F">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7C6D5F06" w14:textId="77777777" w:rsidR="00D011F0" w:rsidRDefault="00D011F0" w:rsidP="0080522F">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0AE35322" w14:textId="77777777" w:rsidR="00D011F0" w:rsidRDefault="00D011F0" w:rsidP="0080522F">
            <w:pPr>
              <w:spacing w:after="240"/>
              <w:ind w:left="720" w:hanging="720"/>
              <w:rPr>
                <w:iCs/>
              </w:rPr>
            </w:pPr>
            <w:r>
              <w:rPr>
                <w:iCs/>
              </w:rPr>
              <w:t>(16)</w:t>
            </w:r>
            <w:r>
              <w:rPr>
                <w:iCs/>
              </w:rPr>
              <w:tab/>
              <w:t>QSEs must submit the following information for each MRA offer:</w:t>
            </w:r>
          </w:p>
          <w:p w14:paraId="4DF8ECD5" w14:textId="77777777" w:rsidR="00D011F0" w:rsidRDefault="00D011F0" w:rsidP="0080522F">
            <w:pPr>
              <w:spacing w:after="240"/>
              <w:ind w:left="1440" w:hanging="720"/>
            </w:pPr>
            <w:r>
              <w:t>(a)</w:t>
            </w:r>
            <w:r>
              <w:tab/>
            </w:r>
            <w:r w:rsidRPr="00A34935">
              <w:t xml:space="preserve">The </w:t>
            </w:r>
            <w:r>
              <w:t xml:space="preserve">capacity, </w:t>
            </w:r>
            <w:r w:rsidRPr="00A34935">
              <w:t>months and hours offered</w:t>
            </w:r>
            <w:r>
              <w:t>;</w:t>
            </w:r>
          </w:p>
          <w:p w14:paraId="61A28B08" w14:textId="77777777" w:rsidR="00D011F0" w:rsidRPr="00A34935" w:rsidRDefault="00D011F0" w:rsidP="0080522F">
            <w:pPr>
              <w:spacing w:after="240"/>
              <w:ind w:left="1440" w:hanging="720"/>
            </w:pPr>
            <w:r>
              <w:t>(b)</w:t>
            </w:r>
            <w:r>
              <w:tab/>
              <w:t>For an aggregated MRA, the offered capacity allocated to each MRA Site for all months and hours offered;</w:t>
            </w:r>
          </w:p>
          <w:p w14:paraId="33BCA213" w14:textId="77777777" w:rsidR="00D011F0" w:rsidRPr="00A34935" w:rsidRDefault="00D011F0" w:rsidP="0080522F">
            <w:pPr>
              <w:spacing w:after="240"/>
              <w:ind w:left="1440" w:hanging="720"/>
            </w:pPr>
            <w:r>
              <w:lastRenderedPageBreak/>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66A28984" w14:textId="77777777" w:rsidR="00D011F0" w:rsidRPr="00A34935" w:rsidRDefault="00D011F0" w:rsidP="0080522F">
            <w:pPr>
              <w:spacing w:after="240"/>
              <w:ind w:left="1440" w:hanging="720"/>
            </w:pPr>
            <w:r>
              <w:t>(d)</w:t>
            </w:r>
            <w:r>
              <w:tab/>
            </w:r>
            <w:r w:rsidRPr="00A34935">
              <w:t>The MRA Standby Price, represented in dollars per MW per hour</w:t>
            </w:r>
            <w:r>
              <w:t>;</w:t>
            </w:r>
          </w:p>
          <w:p w14:paraId="04828C43" w14:textId="77777777" w:rsidR="00D011F0" w:rsidRPr="00A34935" w:rsidRDefault="00D011F0" w:rsidP="0080522F">
            <w:pPr>
              <w:spacing w:after="240"/>
              <w:ind w:left="1440" w:hanging="720"/>
            </w:pPr>
            <w:r>
              <w:t>(e)</w:t>
            </w:r>
            <w:r>
              <w:tab/>
            </w:r>
            <w:r w:rsidRPr="00A34935">
              <w:t xml:space="preserve">Required capital expenditure, if any, if the MRA </w:t>
            </w:r>
            <w:r>
              <w:t>offer is awarded;</w:t>
            </w:r>
            <w:r w:rsidRPr="00A34935">
              <w:t xml:space="preserve"> </w:t>
            </w:r>
          </w:p>
          <w:p w14:paraId="1F4B8AC2" w14:textId="77777777" w:rsidR="00D011F0" w:rsidRDefault="00D011F0" w:rsidP="0080522F">
            <w:pPr>
              <w:spacing w:after="240"/>
              <w:ind w:left="1440" w:hanging="720"/>
            </w:pPr>
            <w:r>
              <w:t>(f)</w:t>
            </w:r>
            <w:r>
              <w:tab/>
            </w:r>
            <w:r w:rsidRPr="00A34935">
              <w:t xml:space="preserve">The MRA Event Deployment Price, in dollars per </w:t>
            </w:r>
            <w:r>
              <w:t>deployment event, or proxy fuel consumption rate;</w:t>
            </w:r>
          </w:p>
          <w:p w14:paraId="3016F298" w14:textId="77777777" w:rsidR="00D011F0" w:rsidRDefault="00D011F0" w:rsidP="0080522F">
            <w:pPr>
              <w:spacing w:after="240"/>
              <w:ind w:left="1440" w:hanging="720"/>
            </w:pPr>
            <w:r>
              <w:t>(g)</w:t>
            </w:r>
            <w:r>
              <w:tab/>
              <w:t>The ramp period or startup time of the MRA or aggregated MRA;</w:t>
            </w:r>
          </w:p>
          <w:p w14:paraId="7B657AF2" w14:textId="77777777" w:rsidR="00D011F0" w:rsidRDefault="00D011F0" w:rsidP="0080522F">
            <w:pPr>
              <w:spacing w:after="240"/>
              <w:ind w:left="1440" w:hanging="720"/>
            </w:pPr>
            <w:r>
              <w:t>(h)</w:t>
            </w:r>
            <w:r>
              <w:tab/>
              <w:t>The MRA Variable Price, in dollars per MW per hour, and/or proxy heat rate;</w:t>
            </w:r>
          </w:p>
          <w:p w14:paraId="7F2A8BEC" w14:textId="77777777" w:rsidR="00D011F0" w:rsidRDefault="00D011F0" w:rsidP="0080522F">
            <w:pPr>
              <w:spacing w:after="240"/>
              <w:ind w:left="1440" w:hanging="720"/>
            </w:pPr>
            <w:r>
              <w:t>(i)</w:t>
            </w:r>
            <w:r>
              <w:tab/>
              <w:t>The target availability of the MRA or aggregated MRA; and</w:t>
            </w:r>
          </w:p>
          <w:p w14:paraId="1E46E03C" w14:textId="77777777" w:rsidR="00D011F0" w:rsidRPr="00A34935" w:rsidRDefault="00D011F0" w:rsidP="0080522F">
            <w:pPr>
              <w:spacing w:after="240"/>
              <w:ind w:left="1440" w:hanging="720"/>
            </w:pPr>
            <w:r>
              <w:t>(j)</w:t>
            </w:r>
            <w:r>
              <w:tab/>
              <w:t>Any additional information required by ERCOT within the RFP.</w:t>
            </w:r>
          </w:p>
          <w:p w14:paraId="20152F3F" w14:textId="77777777" w:rsidR="00D011F0" w:rsidRPr="00920DE9" w:rsidRDefault="00D011F0" w:rsidP="0080522F">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67C2485E" w14:textId="77777777" w:rsidR="00D011F0" w:rsidRDefault="00D011F0" w:rsidP="0080522F">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235F3F1A" w14:textId="77777777" w:rsidR="00D011F0" w:rsidRPr="00E222EB" w:rsidRDefault="00D011F0" w:rsidP="0080522F">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028B1673" w14:textId="77777777" w:rsidR="00D011F0" w:rsidRDefault="00D011F0" w:rsidP="00D011F0">
      <w:pPr>
        <w:ind w:left="720" w:hanging="720"/>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690EAE5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CE8E563" w14:textId="77777777" w:rsidR="00D011F0" w:rsidRDefault="00D011F0" w:rsidP="0080522F">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DB4D5DD" w14:textId="77777777" w:rsidR="00D011F0" w:rsidRPr="00E5617F" w:rsidRDefault="00D011F0" w:rsidP="0080522F">
            <w:pPr>
              <w:keepNext/>
              <w:widowControl w:val="0"/>
              <w:tabs>
                <w:tab w:val="left" w:pos="1260"/>
              </w:tabs>
              <w:spacing w:before="240" w:after="240"/>
              <w:outlineLvl w:val="3"/>
              <w:rPr>
                <w:b/>
                <w:bCs/>
                <w:snapToGrid w:val="0"/>
              </w:rPr>
            </w:pPr>
            <w:bookmarkStart w:id="386" w:name="_Toc160026728"/>
            <w:r w:rsidRPr="00E5617F">
              <w:rPr>
                <w:b/>
                <w:bCs/>
                <w:snapToGrid w:val="0"/>
              </w:rPr>
              <w:t>3.14.4.5</w:t>
            </w:r>
            <w:r w:rsidRPr="00E5617F">
              <w:rPr>
                <w:b/>
                <w:bCs/>
                <w:snapToGrid w:val="0"/>
              </w:rPr>
              <w:tab/>
              <w:t>Standards for Generation Resource MRAs</w:t>
            </w:r>
            <w:bookmarkEnd w:id="386"/>
            <w:r w:rsidRPr="00E5617F">
              <w:rPr>
                <w:b/>
                <w:bCs/>
                <w:snapToGrid w:val="0"/>
              </w:rPr>
              <w:t xml:space="preserve"> </w:t>
            </w:r>
            <w:ins w:id="387" w:author="ERCOT 092024" w:date="2024-09-17T15:32:00Z">
              <w:r>
                <w:rPr>
                  <w:b/>
                  <w:bCs/>
                  <w:snapToGrid w:val="0"/>
                </w:rPr>
                <w:t>and ESR MRAs</w:t>
              </w:r>
            </w:ins>
          </w:p>
          <w:p w14:paraId="1D7D7A65" w14:textId="77777777" w:rsidR="00D011F0" w:rsidRPr="00E5617F" w:rsidRDefault="00D011F0" w:rsidP="0080522F">
            <w:pPr>
              <w:spacing w:after="240"/>
              <w:ind w:left="720" w:hanging="720"/>
              <w:rPr>
                <w:iCs/>
              </w:rPr>
            </w:pPr>
            <w:r w:rsidRPr="00E5617F">
              <w:rPr>
                <w:iCs/>
              </w:rPr>
              <w:t>(1)</w:t>
            </w:r>
            <w:r w:rsidRPr="00E5617F">
              <w:rPr>
                <w:iCs/>
              </w:rPr>
              <w:tab/>
              <w:t xml:space="preserve">A Generation Resource MRA </w:t>
            </w:r>
            <w:ins w:id="388" w:author="ERCOT 092024" w:date="2024-09-17T15:33:00Z">
              <w:r>
                <w:rPr>
                  <w:iCs/>
                </w:rPr>
                <w:t xml:space="preserve">and ESR MRA </w:t>
              </w:r>
            </w:ins>
            <w:r w:rsidRPr="00E5617F">
              <w:rPr>
                <w:iCs/>
              </w:rPr>
              <w:t xml:space="preserve">shall </w:t>
            </w:r>
            <w:proofErr w:type="gramStart"/>
            <w:r w:rsidRPr="00E5617F">
              <w:rPr>
                <w:iCs/>
              </w:rPr>
              <w:t>at all times</w:t>
            </w:r>
            <w:proofErr w:type="gramEnd"/>
            <w:r w:rsidRPr="00E5617F">
              <w:rPr>
                <w:iCs/>
              </w:rPr>
              <w:t xml:space="preserve"> communicate accurate Resource Status to ERCOT via telemetry as described in Section 6.4.6, Resource Status.  </w:t>
            </w:r>
          </w:p>
          <w:p w14:paraId="71CD38F3" w14:textId="77777777" w:rsidR="00D011F0" w:rsidRPr="00E222EB" w:rsidRDefault="00D011F0" w:rsidP="0080522F">
            <w:pPr>
              <w:spacing w:after="240"/>
              <w:ind w:left="720" w:hanging="720"/>
              <w:rPr>
                <w:iCs/>
              </w:rPr>
            </w:pPr>
            <w:r w:rsidRPr="00E5617F">
              <w:rPr>
                <w:iCs/>
              </w:rPr>
              <w:t>(2)</w:t>
            </w:r>
            <w:r w:rsidRPr="00E5617F">
              <w:rPr>
                <w:iCs/>
              </w:rPr>
              <w:tab/>
              <w:t xml:space="preserve">A Generation Resource MRA </w:t>
            </w:r>
            <w:ins w:id="389" w:author="ERCOT 092024" w:date="2024-09-17T15:33:00Z">
              <w:r>
                <w:rPr>
                  <w:iCs/>
                </w:rPr>
                <w:t xml:space="preserve">and ESR MRA </w:t>
              </w:r>
            </w:ins>
            <w:r w:rsidRPr="00E5617F">
              <w:rPr>
                <w:iCs/>
              </w:rPr>
              <w:t>shall be committed by ERCOT VDI and Dispatched by SCED.</w:t>
            </w:r>
          </w:p>
        </w:tc>
      </w:tr>
    </w:tbl>
    <w:p w14:paraId="73427D4B" w14:textId="77777777" w:rsidR="00D011F0" w:rsidRPr="00A81CB7" w:rsidRDefault="00D011F0" w:rsidP="00D011F0">
      <w:pPr>
        <w:ind w:left="720" w:hanging="720"/>
        <w:rPr>
          <w:b/>
          <w:bCs/>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0FD713F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58CD899A" w14:textId="77777777" w:rsidR="00D011F0" w:rsidRDefault="00D011F0" w:rsidP="0080522F">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6024AD63" w14:textId="77777777" w:rsidR="00D011F0" w:rsidRPr="008C0825" w:rsidRDefault="00D011F0" w:rsidP="0080522F">
            <w:pPr>
              <w:keepNext/>
              <w:widowControl w:val="0"/>
              <w:tabs>
                <w:tab w:val="left" w:pos="1260"/>
              </w:tabs>
              <w:spacing w:before="240" w:after="240"/>
              <w:outlineLvl w:val="3"/>
              <w:rPr>
                <w:b/>
                <w:bCs/>
                <w:snapToGrid w:val="0"/>
              </w:rPr>
            </w:pPr>
            <w:bookmarkStart w:id="390" w:name="_Toc160026736"/>
            <w:r w:rsidRPr="008C0825">
              <w:rPr>
                <w:b/>
                <w:bCs/>
                <w:snapToGrid w:val="0"/>
              </w:rPr>
              <w:t>3.14.4.7</w:t>
            </w:r>
            <w:r w:rsidRPr="008C0825">
              <w:rPr>
                <w:b/>
                <w:bCs/>
                <w:snapToGrid w:val="0"/>
              </w:rPr>
              <w:tab/>
              <w:t>MRA Testing</w:t>
            </w:r>
            <w:bookmarkEnd w:id="390"/>
            <w:r w:rsidRPr="008C0825">
              <w:rPr>
                <w:b/>
                <w:bCs/>
                <w:snapToGrid w:val="0"/>
              </w:rPr>
              <w:t xml:space="preserve"> </w:t>
            </w:r>
          </w:p>
          <w:p w14:paraId="7A1CA400" w14:textId="77777777" w:rsidR="00D011F0" w:rsidRPr="008C0825" w:rsidRDefault="00D011F0" w:rsidP="0080522F">
            <w:pPr>
              <w:spacing w:after="240"/>
              <w:ind w:left="720" w:hanging="720"/>
            </w:pPr>
            <w:r w:rsidRPr="008C0825">
              <w:t>(1)</w:t>
            </w:r>
            <w:r w:rsidRPr="008C0825">
              <w:tab/>
              <w:t>ERCOT shall conduct a test of every MRA prior to the initial MRA Contracted Month.</w:t>
            </w:r>
          </w:p>
          <w:p w14:paraId="37CC8990" w14:textId="77777777" w:rsidR="00D011F0" w:rsidRPr="008C0825" w:rsidRDefault="00D011F0" w:rsidP="0080522F">
            <w:pPr>
              <w:spacing w:after="240"/>
              <w:ind w:left="720" w:hanging="720"/>
            </w:pPr>
            <w:r w:rsidRPr="008C0825">
              <w:t>(2)</w:t>
            </w:r>
            <w:r w:rsidRPr="008C0825">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lastRenderedPageBreak/>
              <w:t>Weather-Sensitive MRA will be limited to no more than twice per MRA Contracted Month.</w:t>
            </w:r>
          </w:p>
          <w:p w14:paraId="3CC63301" w14:textId="77777777" w:rsidR="00D011F0" w:rsidRPr="008C0825" w:rsidRDefault="00D011F0" w:rsidP="0080522F">
            <w:pPr>
              <w:spacing w:after="240"/>
              <w:ind w:left="720" w:hanging="720"/>
            </w:pPr>
            <w:r w:rsidRPr="008C0825">
              <w:t>(3)</w:t>
            </w:r>
            <w:r w:rsidRPr="008C0825">
              <w:tab/>
              <w:t xml:space="preserve">ERCOT will not conduct an unannounced test of an MRA during a calendar month </w:t>
            </w:r>
            <w:proofErr w:type="gramStart"/>
            <w:r w:rsidRPr="008C0825">
              <w:t>subsequent to</w:t>
            </w:r>
            <w:proofErr w:type="gramEnd"/>
            <w:r w:rsidRPr="008C0825">
              <w:t xml:space="preserve"> an actual MRA deployment event.</w:t>
            </w:r>
          </w:p>
          <w:p w14:paraId="1A9F711A" w14:textId="77777777" w:rsidR="00D011F0" w:rsidRPr="008C0825" w:rsidRDefault="00D011F0" w:rsidP="0080522F">
            <w:pPr>
              <w:spacing w:after="240"/>
              <w:ind w:left="720" w:hanging="720"/>
            </w:pPr>
            <w:r w:rsidRPr="008C0825">
              <w:t>(4)</w:t>
            </w:r>
            <w:r w:rsidRPr="008C0825">
              <w:tab/>
              <w:t>A substituted Demand Response MRA or Other Generation MRA will be subject to monthly unannounced testing regardless of tests or events occurring prior to the start date of the substitution.</w:t>
            </w:r>
          </w:p>
          <w:p w14:paraId="71C2ADB6" w14:textId="77777777" w:rsidR="00D011F0" w:rsidRPr="008C0825" w:rsidRDefault="00D011F0" w:rsidP="0080522F">
            <w:pPr>
              <w:spacing w:after="240"/>
              <w:ind w:left="720" w:hanging="720"/>
            </w:pPr>
            <w:r w:rsidRPr="008C0825">
              <w:t>(5)</w:t>
            </w:r>
            <w:r w:rsidRPr="008C0825">
              <w:tab/>
              <w:t>ERCOT shall limit the duration of MRA deployment periods of any single test to a maximum of one hour.</w:t>
            </w:r>
          </w:p>
          <w:p w14:paraId="548F12F5" w14:textId="77777777" w:rsidR="00D011F0" w:rsidRPr="008C0825" w:rsidRDefault="00D011F0" w:rsidP="0080522F">
            <w:pPr>
              <w:spacing w:after="240"/>
              <w:ind w:left="720" w:hanging="720"/>
            </w:pPr>
            <w:r w:rsidRPr="008C0825">
              <w:t>(6)</w:t>
            </w:r>
            <w:r w:rsidRPr="008C0825">
              <w:tab/>
              <w:t>For the purposes of Section 6.6.6.7, MRA Standby Payment, ERCOT may adjust the testing capacity results for a Generation Resource MRA</w:t>
            </w:r>
            <w:ins w:id="391" w:author="ERCOT 092024" w:date="2024-09-17T15:33:00Z">
              <w:r>
                <w:t xml:space="preserve"> or an ESR MRA</w:t>
              </w:r>
            </w:ins>
            <w:r w:rsidRPr="008C0825">
              <w:t xml:space="preserve"> to reflect conditions beyond the control of the Generation Resource MRA</w:t>
            </w:r>
            <w:ins w:id="392" w:author="ERCOT 092024" w:date="2024-09-17T15:33:00Z">
              <w:r>
                <w:t xml:space="preserve"> or ESR MRA</w:t>
              </w:r>
            </w:ins>
            <w:r w:rsidRPr="008C0825">
              <w:t>.</w:t>
            </w:r>
          </w:p>
        </w:tc>
      </w:tr>
    </w:tbl>
    <w:p w14:paraId="49252E0A" w14:textId="77777777" w:rsidR="00D011F0" w:rsidRPr="00B50AAE" w:rsidRDefault="00D011F0" w:rsidP="00D011F0">
      <w:pPr>
        <w:keepNext/>
        <w:tabs>
          <w:tab w:val="left" w:pos="1080"/>
        </w:tabs>
        <w:spacing w:before="480" w:after="240"/>
        <w:ind w:left="1080" w:hanging="1080"/>
        <w:outlineLvl w:val="2"/>
        <w:rPr>
          <w:b/>
          <w:bCs/>
          <w:i/>
          <w:szCs w:val="20"/>
        </w:rPr>
      </w:pPr>
      <w:r w:rsidRPr="00B50AAE">
        <w:rPr>
          <w:b/>
          <w:bCs/>
          <w:i/>
          <w:szCs w:val="20"/>
        </w:rPr>
        <w:lastRenderedPageBreak/>
        <w:t>3.17.1</w:t>
      </w:r>
      <w:r w:rsidRPr="00B50AAE">
        <w:rPr>
          <w:b/>
          <w:bCs/>
          <w:i/>
          <w:szCs w:val="20"/>
        </w:rPr>
        <w:tab/>
        <w:t xml:space="preserve">Regulation </w:t>
      </w:r>
      <w:bookmarkEnd w:id="362"/>
      <w:r w:rsidRPr="00B50AAE">
        <w:rPr>
          <w:b/>
          <w:bCs/>
          <w:i/>
          <w:szCs w:val="20"/>
        </w:rPr>
        <w:t>Service</w:t>
      </w:r>
      <w:bookmarkEnd w:id="363"/>
      <w:bookmarkEnd w:id="364"/>
      <w:bookmarkEnd w:id="365"/>
      <w:bookmarkEnd w:id="366"/>
      <w:bookmarkEnd w:id="367"/>
      <w:bookmarkEnd w:id="368"/>
      <w:bookmarkEnd w:id="369"/>
      <w:bookmarkEnd w:id="370"/>
      <w:bookmarkEnd w:id="371"/>
      <w:bookmarkEnd w:id="372"/>
      <w:bookmarkEnd w:id="373"/>
      <w:bookmarkEnd w:id="374"/>
      <w:bookmarkEnd w:id="375"/>
      <w:r w:rsidRPr="00B50AAE">
        <w:rPr>
          <w:b/>
          <w:bCs/>
          <w:i/>
          <w:szCs w:val="20"/>
        </w:rPr>
        <w:t xml:space="preserve"> </w:t>
      </w:r>
      <w:bookmarkEnd w:id="376"/>
      <w:bookmarkEnd w:id="377"/>
    </w:p>
    <w:p w14:paraId="32640A87"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w:t>
      </w:r>
      <w:ins w:id="393" w:author="ERCOT" w:date="2024-06-20T14:05:00Z">
        <w:r>
          <w:rPr>
            <w:iCs/>
            <w:szCs w:val="20"/>
          </w:rPr>
          <w:t xml:space="preserve"> or Energy Storage Resource (ESR) in discharge mode</w:t>
        </w:r>
      </w:ins>
      <w:r w:rsidRPr="00B50AAE">
        <w:rPr>
          <w:iCs/>
          <w:szCs w:val="20"/>
        </w:rPr>
        <w:t xml:space="preserve"> providing Reg-Up must be able to increase energy output when deployed and decrease energy output when recalled.  A Load Resource </w:t>
      </w:r>
      <w:ins w:id="394" w:author="ERCOT" w:date="2024-06-20T14:05:00Z">
        <w:r>
          <w:rPr>
            <w:iCs/>
            <w:szCs w:val="20"/>
          </w:rPr>
          <w:t>or ESR in ch</w:t>
        </w:r>
      </w:ins>
      <w:ins w:id="395" w:author="ERCOT" w:date="2024-06-20T14:06:00Z">
        <w:r>
          <w:rPr>
            <w:iCs/>
            <w:szCs w:val="20"/>
          </w:rPr>
          <w:t xml:space="preserve">arge mode </w:t>
        </w:r>
      </w:ins>
      <w:r w:rsidRPr="00B50AAE">
        <w:rPr>
          <w:iCs/>
          <w:szCs w:val="20"/>
        </w:rPr>
        <w:t xml:space="preserve">providing Reg-Up must be able to decrease Load when deployed and increase Load when recalled.  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11466396"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42F4AF2A" w14:textId="77777777" w:rsidR="00D011F0" w:rsidRPr="00B50AAE" w:rsidRDefault="00D011F0" w:rsidP="0080522F">
            <w:pPr>
              <w:spacing w:before="120" w:after="240"/>
              <w:rPr>
                <w:b/>
                <w:i/>
                <w:szCs w:val="20"/>
              </w:rPr>
            </w:pPr>
            <w:r w:rsidRPr="00B50AAE">
              <w:rPr>
                <w:b/>
                <w:i/>
                <w:szCs w:val="20"/>
              </w:rPr>
              <w:t>[NPRR1007:  Replace paragraph (1) above with the following upon system implementation of the Real-Time Co-Optimization (RTC) project:]</w:t>
            </w:r>
          </w:p>
          <w:p w14:paraId="3FF0BB18"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ins w:id="396" w:author="ERCOT" w:date="2024-06-20T14:06:00Z">
              <w:r>
                <w:rPr>
                  <w:iCs/>
                  <w:szCs w:val="20"/>
                </w:rPr>
                <w:t>or Energy Storage Resource (ESR) in discharge mode</w:t>
              </w:r>
              <w:r w:rsidRPr="00B50AAE">
                <w:rPr>
                  <w:iCs/>
                  <w:szCs w:val="20"/>
                </w:rPr>
                <w:t xml:space="preserve"> </w:t>
              </w:r>
            </w:ins>
            <w:r w:rsidRPr="00B50AAE">
              <w:rPr>
                <w:iCs/>
                <w:szCs w:val="20"/>
              </w:rPr>
              <w:t xml:space="preserve">providing Reg-Up must be able to increase energy output when deployed and decrease energy output when recalled.  A Load Resource </w:t>
            </w:r>
            <w:ins w:id="397" w:author="ERCOT" w:date="2024-06-20T14:06:00Z">
              <w:r>
                <w:rPr>
                  <w:iCs/>
                  <w:szCs w:val="20"/>
                </w:rPr>
                <w:t xml:space="preserve">or ESR in charge mode </w:t>
              </w:r>
            </w:ins>
            <w:r w:rsidRPr="00B50AAE">
              <w:rPr>
                <w:iCs/>
                <w:szCs w:val="20"/>
              </w:rPr>
              <w:t xml:space="preserve">providing Reg-Up must be able to decrease Load when deployed and </w:t>
            </w:r>
            <w:r w:rsidRPr="00B50AAE">
              <w:rPr>
                <w:iCs/>
                <w:szCs w:val="20"/>
              </w:rPr>
              <w:lastRenderedPageBreak/>
              <w:t>increase Load when recalled.  ERCOT dispatches Reg-Up by a Load Frequency Control (LFC) signal.</w:t>
            </w:r>
          </w:p>
        </w:tc>
      </w:tr>
    </w:tbl>
    <w:p w14:paraId="54671921" w14:textId="77777777" w:rsidR="00D011F0" w:rsidRPr="00B50AAE" w:rsidRDefault="00D011F0" w:rsidP="00D011F0">
      <w:pPr>
        <w:spacing w:before="240" w:after="240"/>
        <w:ind w:left="720" w:hanging="720"/>
        <w:rPr>
          <w:iCs/>
          <w:szCs w:val="20"/>
        </w:rPr>
      </w:pPr>
      <w:r w:rsidRPr="00B50AAE">
        <w:rPr>
          <w:iCs/>
          <w:szCs w:val="20"/>
        </w:rPr>
        <w:lastRenderedPageBreak/>
        <w:t>(2)</w:t>
      </w:r>
      <w:r w:rsidRPr="00B50AAE">
        <w:rPr>
          <w:iCs/>
          <w:szCs w:val="20"/>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ins w:id="398" w:author="ERCOT" w:date="2024-06-20T14:06:00Z">
        <w:r>
          <w:rPr>
            <w:iCs/>
            <w:szCs w:val="20"/>
          </w:rPr>
          <w:t xml:space="preserve">or ESR in discharge mode </w:t>
        </w:r>
      </w:ins>
      <w:r w:rsidRPr="00B50AAE">
        <w:rPr>
          <w:iCs/>
          <w:szCs w:val="20"/>
        </w:rPr>
        <w:t xml:space="preserve">providing Reg-Down must be able to decrease energy output when deployed and increase energy output when recalled. A Load Resource </w:t>
      </w:r>
      <w:ins w:id="399" w:author="ERCOT" w:date="2024-06-20T14:06:00Z">
        <w:r>
          <w:rPr>
            <w:iCs/>
            <w:szCs w:val="20"/>
          </w:rPr>
          <w:t xml:space="preserve">or ESR in charge mode </w:t>
        </w:r>
      </w:ins>
      <w:r w:rsidRPr="00B50AAE">
        <w:rPr>
          <w:iCs/>
          <w:szCs w:val="20"/>
        </w:rPr>
        <w:t>providing Reg-Down must be able to increase Load when deployed and decrease Load when recalled.</w:t>
      </w:r>
      <w:bookmarkStart w:id="400" w:name="_Toc90197099"/>
      <w:bookmarkStart w:id="401" w:name="_Toc92873940"/>
      <w:bookmarkStart w:id="402" w:name="_Toc93910996"/>
      <w:r w:rsidRPr="00B50AAE">
        <w:rPr>
          <w:iCs/>
          <w:szCs w:val="20"/>
        </w:rPr>
        <w:t xml:space="preserve">  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20613469"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123BE434" w14:textId="77777777" w:rsidR="00D011F0" w:rsidRPr="00B50AAE" w:rsidRDefault="00D011F0" w:rsidP="0080522F">
            <w:pPr>
              <w:spacing w:before="120" w:after="240"/>
              <w:rPr>
                <w:b/>
                <w:i/>
                <w:szCs w:val="20"/>
              </w:rPr>
            </w:pPr>
            <w:r w:rsidRPr="00B50AAE">
              <w:rPr>
                <w:b/>
                <w:i/>
                <w:szCs w:val="20"/>
              </w:rPr>
              <w:t>[NPRR1007:  Replace paragraph (2) above with the following upon system implementation of the Real-Time Co-Optimization (RTC) project:]</w:t>
            </w:r>
          </w:p>
          <w:p w14:paraId="1EAE50DF"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w:t>
            </w:r>
            <w:ins w:id="403" w:author="ERCOT" w:date="2024-06-20T14:07:00Z">
              <w:r>
                <w:rPr>
                  <w:iCs/>
                  <w:szCs w:val="20"/>
                </w:rPr>
                <w:t xml:space="preserve"> or ESR in discharge mode</w:t>
              </w:r>
            </w:ins>
            <w:r w:rsidRPr="00B50AAE">
              <w:rPr>
                <w:iCs/>
                <w:szCs w:val="20"/>
              </w:rPr>
              <w:t xml:space="preserve"> providing Reg-Down must be able to decrease energy output when deployed and increase energy output when recalled. A Load Resource </w:t>
            </w:r>
            <w:ins w:id="404" w:author="ERCOT" w:date="2024-06-20T14:07:00Z">
              <w:r>
                <w:rPr>
                  <w:iCs/>
                  <w:szCs w:val="20"/>
                </w:rPr>
                <w:t xml:space="preserve">or ESR in charge mode </w:t>
              </w:r>
            </w:ins>
            <w:r w:rsidRPr="00B50AAE">
              <w:rPr>
                <w:iCs/>
                <w:szCs w:val="20"/>
              </w:rPr>
              <w:t>providing Reg-Down must be able to increase Load when deployed and decrease Load when recalled.  ERCOT dispatches Reg-Down by an LFC signal.</w:t>
            </w:r>
          </w:p>
        </w:tc>
      </w:tr>
    </w:tbl>
    <w:p w14:paraId="4C2458DD" w14:textId="77777777" w:rsidR="00D011F0" w:rsidRPr="00B50AAE" w:rsidRDefault="00D011F0" w:rsidP="00D011F0">
      <w:pPr>
        <w:keepNext/>
        <w:tabs>
          <w:tab w:val="left" w:pos="1080"/>
        </w:tabs>
        <w:spacing w:before="480" w:after="240"/>
        <w:ind w:left="1080" w:hanging="1080"/>
        <w:outlineLvl w:val="2"/>
        <w:rPr>
          <w:b/>
          <w:bCs/>
          <w:i/>
          <w:szCs w:val="20"/>
        </w:rPr>
      </w:pPr>
      <w:bookmarkStart w:id="405" w:name="_Toc114235810"/>
      <w:bookmarkStart w:id="406" w:name="_Toc144691998"/>
      <w:bookmarkStart w:id="407" w:name="_Toc204048610"/>
      <w:bookmarkStart w:id="408" w:name="_Toc400526228"/>
      <w:bookmarkStart w:id="409" w:name="_Toc405534546"/>
      <w:bookmarkStart w:id="410" w:name="_Toc406570559"/>
      <w:bookmarkStart w:id="411" w:name="_Toc410910711"/>
      <w:bookmarkStart w:id="412" w:name="_Toc411841140"/>
      <w:bookmarkStart w:id="413" w:name="_Toc422147102"/>
      <w:bookmarkStart w:id="414" w:name="_Toc433020698"/>
      <w:bookmarkStart w:id="415" w:name="_Toc437262139"/>
      <w:bookmarkStart w:id="416" w:name="_Toc478375317"/>
      <w:bookmarkStart w:id="417" w:name="_Toc160026749"/>
      <w:commentRangeStart w:id="418"/>
      <w:r w:rsidRPr="00B50AAE">
        <w:rPr>
          <w:b/>
          <w:bCs/>
          <w:i/>
          <w:szCs w:val="20"/>
        </w:rPr>
        <w:t>3.17.2</w:t>
      </w:r>
      <w:commentRangeEnd w:id="418"/>
      <w:r w:rsidR="00A45991">
        <w:rPr>
          <w:rStyle w:val="CommentReference"/>
        </w:rPr>
        <w:commentReference w:id="418"/>
      </w:r>
      <w:r w:rsidRPr="00B50AAE">
        <w:rPr>
          <w:b/>
          <w:bCs/>
          <w:i/>
          <w:szCs w:val="20"/>
        </w:rPr>
        <w:tab/>
        <w:t>Responsive Reserve Service</w:t>
      </w:r>
      <w:bookmarkEnd w:id="400"/>
      <w:bookmarkEnd w:id="405"/>
      <w:bookmarkEnd w:id="406"/>
      <w:bookmarkEnd w:id="407"/>
      <w:bookmarkEnd w:id="408"/>
      <w:bookmarkEnd w:id="409"/>
      <w:bookmarkEnd w:id="410"/>
      <w:bookmarkEnd w:id="411"/>
      <w:bookmarkEnd w:id="412"/>
      <w:bookmarkEnd w:id="413"/>
      <w:bookmarkEnd w:id="414"/>
      <w:bookmarkEnd w:id="415"/>
      <w:bookmarkEnd w:id="416"/>
      <w:bookmarkEnd w:id="417"/>
      <w:r w:rsidRPr="00B50AAE">
        <w:rPr>
          <w:b/>
          <w:bCs/>
          <w:i/>
          <w:szCs w:val="20"/>
        </w:rPr>
        <w:t xml:space="preserve"> </w:t>
      </w:r>
      <w:bookmarkEnd w:id="401"/>
      <w:bookmarkEnd w:id="402"/>
    </w:p>
    <w:p w14:paraId="29720362"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Responsive Reserve (RRS) is a service used to restore or maintain the frequency of the ERCOT System i</w:t>
      </w:r>
      <w:r w:rsidRPr="00B50AAE">
        <w:rPr>
          <w:szCs w:val="20"/>
        </w:rPr>
        <w:t>n response to a significant frequency deviation</w:t>
      </w:r>
      <w:r w:rsidRPr="00B50AAE">
        <w:rPr>
          <w:iCs/>
          <w:szCs w:val="20"/>
        </w:rPr>
        <w:t xml:space="preserve">.  </w:t>
      </w:r>
    </w:p>
    <w:p w14:paraId="15F88C10"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RRS is automatically self-deployed by Resources in a manner that results in real power increases or decreases.</w:t>
      </w:r>
    </w:p>
    <w:p w14:paraId="7B2203E5"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RRS may be provided by:  </w:t>
      </w:r>
    </w:p>
    <w:p w14:paraId="62FC7056"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On-Line Generation Resource capable of providing Primary Frequency Response with the capacity excluding Non-Frequency Responsive Capacity (NFRC); </w:t>
      </w:r>
    </w:p>
    <w:p w14:paraId="096E6EBC" w14:textId="77777777" w:rsidR="00D011F0" w:rsidRPr="00B50AAE" w:rsidRDefault="00D011F0" w:rsidP="00D011F0">
      <w:pPr>
        <w:spacing w:after="240"/>
        <w:ind w:left="1440" w:hanging="720"/>
        <w:rPr>
          <w:szCs w:val="20"/>
        </w:rPr>
      </w:pPr>
      <w:r w:rsidRPr="00B50AAE">
        <w:rPr>
          <w:szCs w:val="20"/>
        </w:rPr>
        <w:lastRenderedPageBreak/>
        <w:t>(b)</w:t>
      </w:r>
      <w:r w:rsidRPr="00B50AAE">
        <w:rPr>
          <w:szCs w:val="20"/>
        </w:rPr>
        <w:tab/>
        <w:t xml:space="preserve">Resources capable of providing Fast Frequency Response (FFR) and sustaining their response for up to 15 minutes; </w:t>
      </w:r>
    </w:p>
    <w:p w14:paraId="6C9ACD74" w14:textId="77777777" w:rsidR="00D011F0" w:rsidRPr="00B50AAE" w:rsidRDefault="00D011F0" w:rsidP="00D011F0">
      <w:pPr>
        <w:spacing w:after="240"/>
        <w:ind w:left="1440" w:hanging="720"/>
        <w:rPr>
          <w:iCs/>
          <w:szCs w:val="20"/>
        </w:rPr>
      </w:pPr>
      <w:r w:rsidRPr="00B50AAE">
        <w:rPr>
          <w:szCs w:val="20"/>
        </w:rPr>
        <w:t>(c)</w:t>
      </w:r>
      <w:r w:rsidRPr="00B50AAE">
        <w:rPr>
          <w:szCs w:val="20"/>
        </w:rPr>
        <w:tab/>
      </w:r>
      <w:r w:rsidRPr="00B50AAE">
        <w:rPr>
          <w:iCs/>
          <w:szCs w:val="20"/>
        </w:rPr>
        <w:t xml:space="preserve">Load Resources controlled by high-set under-frequency relays; </w:t>
      </w:r>
      <w:del w:id="419" w:author="ERCOT" w:date="2024-06-20T14:07:00Z">
        <w:r w:rsidRPr="00B50AAE" w:rsidDel="000822FB">
          <w:rPr>
            <w:iCs/>
            <w:szCs w:val="20"/>
          </w:rPr>
          <w:delText>and</w:delText>
        </w:r>
      </w:del>
    </w:p>
    <w:p w14:paraId="09C8CCF6" w14:textId="77777777" w:rsidR="00D011F0" w:rsidRDefault="00D011F0" w:rsidP="00D011F0">
      <w:pPr>
        <w:spacing w:after="240"/>
        <w:ind w:left="1440" w:hanging="720"/>
        <w:rPr>
          <w:ins w:id="420" w:author="ERCOT" w:date="2024-06-20T14:07:00Z"/>
          <w:szCs w:val="20"/>
        </w:rPr>
      </w:pPr>
      <w:r w:rsidRPr="00B50AAE">
        <w:rPr>
          <w:szCs w:val="20"/>
        </w:rPr>
        <w:t>(d)</w:t>
      </w:r>
      <w:r w:rsidRPr="00B50AAE">
        <w:rPr>
          <w:szCs w:val="20"/>
        </w:rPr>
        <w:tab/>
        <w:t>Generation Resources operating in synchronous condenser fast-response mode as defined in the Operating Guides</w:t>
      </w:r>
      <w:ins w:id="421" w:author="ERCOT" w:date="2024-06-20T14:07:00Z">
        <w:r>
          <w:rPr>
            <w:szCs w:val="20"/>
          </w:rPr>
          <w:t>;</w:t>
        </w:r>
      </w:ins>
      <w:del w:id="422" w:author="ERCOT" w:date="2024-06-20T14:07:00Z">
        <w:r w:rsidRPr="00B50AAE" w:rsidDel="000822FB">
          <w:rPr>
            <w:szCs w:val="20"/>
          </w:rPr>
          <w:delText>.</w:delText>
        </w:r>
      </w:del>
      <w:ins w:id="423" w:author="ERCOT" w:date="2024-06-20T14:07:00Z">
        <w:r>
          <w:rPr>
            <w:szCs w:val="20"/>
          </w:rPr>
          <w:t xml:space="preserve"> and</w:t>
        </w:r>
      </w:ins>
    </w:p>
    <w:p w14:paraId="776BA98B" w14:textId="77777777" w:rsidR="00D011F0" w:rsidRPr="00B50AAE" w:rsidRDefault="00D011F0" w:rsidP="00D011F0">
      <w:pPr>
        <w:spacing w:after="240"/>
        <w:ind w:left="1440" w:hanging="720"/>
        <w:rPr>
          <w:szCs w:val="20"/>
        </w:rPr>
      </w:pPr>
      <w:ins w:id="424" w:author="ERCOT" w:date="2024-06-20T14:07:00Z">
        <w:r>
          <w:rPr>
            <w:szCs w:val="20"/>
          </w:rPr>
          <w:t>(e)</w:t>
        </w:r>
        <w:r>
          <w:rPr>
            <w:szCs w:val="20"/>
          </w:rPr>
          <w:tab/>
          <w:t>ESRs</w:t>
        </w:r>
      </w:ins>
      <w:ins w:id="425" w:author="ERCOT" w:date="2024-06-20T14:09:00Z">
        <w:r>
          <w:rPr>
            <w:szCs w:val="20"/>
          </w:rPr>
          <w:t>.</w:t>
        </w:r>
      </w:ins>
      <w:r w:rsidRPr="00B50AAE">
        <w:rPr>
          <w:szCs w:val="20"/>
        </w:rPr>
        <w:t xml:space="preserve"> </w:t>
      </w:r>
    </w:p>
    <w:p w14:paraId="785431D4" w14:textId="77777777" w:rsidR="00D011F0" w:rsidRPr="00B50AAE" w:rsidRDefault="00D011F0" w:rsidP="00D011F0">
      <w:pPr>
        <w:keepNext/>
        <w:tabs>
          <w:tab w:val="left" w:pos="1080"/>
        </w:tabs>
        <w:spacing w:before="240" w:after="240"/>
        <w:ind w:left="1080" w:hanging="1080"/>
        <w:outlineLvl w:val="2"/>
        <w:rPr>
          <w:b/>
          <w:bCs/>
          <w:i/>
          <w:szCs w:val="20"/>
        </w:rPr>
      </w:pPr>
      <w:bookmarkStart w:id="426" w:name="_Toc90197100"/>
      <w:bookmarkStart w:id="427" w:name="_Toc92873941"/>
      <w:bookmarkStart w:id="428" w:name="_Toc93910997"/>
      <w:bookmarkStart w:id="429" w:name="_Toc114235811"/>
      <w:bookmarkStart w:id="430" w:name="_Toc144691999"/>
      <w:bookmarkStart w:id="431" w:name="_Toc204048611"/>
      <w:bookmarkStart w:id="432" w:name="_Toc400526229"/>
      <w:bookmarkStart w:id="433" w:name="_Toc405534547"/>
      <w:bookmarkStart w:id="434" w:name="_Toc406570560"/>
      <w:bookmarkStart w:id="435" w:name="_Toc410910712"/>
      <w:bookmarkStart w:id="436" w:name="_Toc411841141"/>
      <w:bookmarkStart w:id="437" w:name="_Toc422147103"/>
      <w:bookmarkStart w:id="438" w:name="_Toc433020699"/>
      <w:bookmarkStart w:id="439" w:name="_Toc437262140"/>
      <w:bookmarkStart w:id="440" w:name="_Toc478375318"/>
      <w:bookmarkStart w:id="441" w:name="_Toc160026750"/>
      <w:r w:rsidRPr="00B50AAE">
        <w:rPr>
          <w:b/>
          <w:bCs/>
          <w:i/>
          <w:szCs w:val="20"/>
        </w:rPr>
        <w:t>3.17.3</w:t>
      </w:r>
      <w:r w:rsidRPr="00B50AAE">
        <w:rPr>
          <w:b/>
          <w:bCs/>
          <w:i/>
          <w:szCs w:val="20"/>
        </w:rPr>
        <w:tab/>
        <w:t>Non-Spinning Reserve Service</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5108876D"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Non-Spinning Reserve (Non-Spin) is provided by using:</w:t>
      </w:r>
    </w:p>
    <w:p w14:paraId="4F4052B6"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Generation Resources, whether On-Line or Off-Line, capable of: </w:t>
      </w:r>
    </w:p>
    <w:p w14:paraId="71B20274"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Being synchronized and ramped to a specified output level within 30 minutes; and </w:t>
      </w:r>
    </w:p>
    <w:p w14:paraId="55152363" w14:textId="77777777" w:rsidR="00D011F0" w:rsidRPr="00B50AAE" w:rsidRDefault="00D011F0" w:rsidP="00D011F0">
      <w:pPr>
        <w:spacing w:after="240"/>
        <w:ind w:left="2160" w:hanging="720"/>
        <w:rPr>
          <w:szCs w:val="20"/>
        </w:rPr>
      </w:pPr>
      <w:r w:rsidRPr="00B50AAE">
        <w:rPr>
          <w:szCs w:val="20"/>
        </w:rPr>
        <w:t>(ii)</w:t>
      </w:r>
      <w:r w:rsidRPr="00B50AAE">
        <w:rPr>
          <w:szCs w:val="20"/>
        </w:rPr>
        <w:tab/>
        <w:t>Running at a specified output level for at least four consecutive hours;</w:t>
      </w:r>
    </w:p>
    <w:p w14:paraId="26FB6190" w14:textId="77777777" w:rsidR="00D011F0" w:rsidRPr="00B50AAE" w:rsidRDefault="00D011F0" w:rsidP="00D011F0">
      <w:pPr>
        <w:spacing w:after="240"/>
        <w:ind w:left="1440" w:hanging="720"/>
        <w:rPr>
          <w:szCs w:val="20"/>
        </w:rPr>
      </w:pPr>
      <w:r w:rsidRPr="00B50AAE">
        <w:rPr>
          <w:szCs w:val="20"/>
        </w:rPr>
        <w:t>(b)</w:t>
      </w:r>
      <w:r w:rsidRPr="00B50AAE">
        <w:rPr>
          <w:szCs w:val="20"/>
        </w:rPr>
        <w:tab/>
        <w:t>Controllable Load Resources qualified for Dispatch by Security-Constrained Economic Dispatch (SCED) and capable of:</w:t>
      </w:r>
    </w:p>
    <w:p w14:paraId="14DA8790"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Ramping to an ERCOT-instructed consumption level within 30 minutes; and </w:t>
      </w:r>
    </w:p>
    <w:p w14:paraId="1E8F6646" w14:textId="77777777" w:rsidR="00D011F0" w:rsidRPr="00B50AAE" w:rsidRDefault="00D011F0" w:rsidP="00D011F0">
      <w:pPr>
        <w:spacing w:after="240"/>
        <w:ind w:left="2160" w:hanging="720"/>
        <w:rPr>
          <w:szCs w:val="20"/>
        </w:rPr>
      </w:pPr>
      <w:r w:rsidRPr="00B50AAE">
        <w:rPr>
          <w:szCs w:val="20"/>
        </w:rPr>
        <w:t>(ii)</w:t>
      </w:r>
      <w:r w:rsidRPr="00B50AAE">
        <w:rPr>
          <w:szCs w:val="20"/>
        </w:rPr>
        <w:tab/>
        <w:t>Consuming at the ERCOT-instructed level for at least four consecutive hours;</w:t>
      </w:r>
      <w:del w:id="442" w:author="ERCOT" w:date="2024-06-20T14:10:00Z">
        <w:r w:rsidRPr="00B50AAE" w:rsidDel="0005654C">
          <w:rPr>
            <w:szCs w:val="20"/>
          </w:rPr>
          <w:delText xml:space="preserve"> or</w:delText>
        </w:r>
      </w:del>
      <w:r w:rsidRPr="00B50AAE">
        <w:rPr>
          <w:szCs w:val="20"/>
        </w:rPr>
        <w:t xml:space="preserve"> </w:t>
      </w:r>
    </w:p>
    <w:p w14:paraId="7E533F6D" w14:textId="77777777" w:rsidR="00D011F0" w:rsidRPr="00B50AAE" w:rsidRDefault="00D011F0" w:rsidP="00D011F0">
      <w:pPr>
        <w:spacing w:after="240"/>
        <w:ind w:left="1440" w:hanging="720"/>
        <w:rPr>
          <w:szCs w:val="20"/>
        </w:rPr>
      </w:pPr>
      <w:r w:rsidRPr="00B50AAE">
        <w:rPr>
          <w:szCs w:val="20"/>
        </w:rPr>
        <w:t>(c)</w:t>
      </w:r>
      <w:r w:rsidRPr="00B50AAE">
        <w:rPr>
          <w:szCs w:val="20"/>
        </w:rPr>
        <w:tab/>
        <w:t>Load Resources that are not Controllable Load Resources and are qualified for deployment by the operator using the Ancillary Service Deployment Manager and capable of:</w:t>
      </w:r>
    </w:p>
    <w:p w14:paraId="5AB53B0C"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Reducing consumption based on an ERCOT Extensible Markup Language (XML) instruction within 30 minutes; and </w:t>
      </w:r>
    </w:p>
    <w:p w14:paraId="75A71E56" w14:textId="77777777" w:rsidR="00D011F0" w:rsidRDefault="00D011F0" w:rsidP="00D011F0">
      <w:pPr>
        <w:spacing w:after="240"/>
        <w:ind w:left="2160" w:hanging="720"/>
        <w:rPr>
          <w:ins w:id="443" w:author="ERCOT" w:date="2024-06-20T14:10:00Z"/>
          <w:szCs w:val="20"/>
        </w:rPr>
      </w:pPr>
      <w:r w:rsidRPr="00B50AAE">
        <w:rPr>
          <w:szCs w:val="20"/>
        </w:rPr>
        <w:t>(ii)</w:t>
      </w:r>
      <w:r w:rsidRPr="00B50AAE">
        <w:rPr>
          <w:szCs w:val="20"/>
        </w:rPr>
        <w:tab/>
        <w:t>Maintaining that deployment until recalled</w:t>
      </w:r>
      <w:ins w:id="444" w:author="ERCOT" w:date="2024-06-20T14:10:00Z">
        <w:r>
          <w:rPr>
            <w:szCs w:val="20"/>
          </w:rPr>
          <w:t>;</w:t>
        </w:r>
      </w:ins>
      <w:del w:id="445" w:author="ERCOT" w:date="2024-06-20T14:10:00Z">
        <w:r w:rsidRPr="00B50AAE" w:rsidDel="0005654C">
          <w:rPr>
            <w:szCs w:val="20"/>
          </w:rPr>
          <w:delText>.</w:delText>
        </w:r>
      </w:del>
      <w:ins w:id="446" w:author="ERCOT" w:date="2024-06-20T14:10:00Z">
        <w:r>
          <w:rPr>
            <w:szCs w:val="20"/>
          </w:rPr>
          <w:t xml:space="preserve"> or</w:t>
        </w:r>
      </w:ins>
    </w:p>
    <w:p w14:paraId="2743C76C" w14:textId="77777777" w:rsidR="00D011F0" w:rsidRPr="00B50AAE" w:rsidRDefault="00D011F0" w:rsidP="00D011F0">
      <w:pPr>
        <w:spacing w:after="240"/>
        <w:ind w:left="1440" w:hanging="720"/>
        <w:rPr>
          <w:szCs w:val="20"/>
        </w:rPr>
      </w:pPr>
      <w:ins w:id="447" w:author="ERCOT" w:date="2024-06-20T14:10:00Z">
        <w:r>
          <w:rPr>
            <w:szCs w:val="20"/>
          </w:rPr>
          <w:t>(d)</w:t>
        </w:r>
        <w:r>
          <w:rPr>
            <w:szCs w:val="20"/>
          </w:rPr>
          <w:tab/>
          <w:t>ESRs.</w:t>
        </w:r>
      </w:ins>
    </w:p>
    <w:p w14:paraId="6E464F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The Non-Spin may be deployed by ERCOT to increase available reserves in Real-Time Operations.  </w:t>
      </w:r>
    </w:p>
    <w:p w14:paraId="1A67B656" w14:textId="77777777" w:rsidR="00D011F0" w:rsidRPr="00B50AAE" w:rsidRDefault="00D011F0" w:rsidP="00D011F0">
      <w:pPr>
        <w:keepNext/>
        <w:tabs>
          <w:tab w:val="left" w:pos="1080"/>
        </w:tabs>
        <w:spacing w:before="240" w:after="240"/>
        <w:ind w:left="1080" w:hanging="1080"/>
        <w:outlineLvl w:val="2"/>
        <w:rPr>
          <w:b/>
          <w:bCs/>
          <w:i/>
          <w:szCs w:val="20"/>
        </w:rPr>
      </w:pPr>
      <w:bookmarkStart w:id="448" w:name="_Toc160026751"/>
      <w:bookmarkStart w:id="449" w:name="_Hlk135828340"/>
      <w:r w:rsidRPr="00B50AAE">
        <w:rPr>
          <w:b/>
          <w:bCs/>
          <w:i/>
          <w:szCs w:val="20"/>
        </w:rPr>
        <w:t>3.17.4</w:t>
      </w:r>
      <w:r w:rsidRPr="00B50AAE">
        <w:rPr>
          <w:b/>
          <w:bCs/>
          <w:i/>
          <w:szCs w:val="20"/>
        </w:rPr>
        <w:tab/>
        <w:t>ERCOT Contingency Reserve Service</w:t>
      </w:r>
      <w:bookmarkEnd w:id="448"/>
      <w:r w:rsidRPr="00B50AAE">
        <w:rPr>
          <w:b/>
          <w:bCs/>
          <w:i/>
          <w:szCs w:val="20"/>
        </w:rPr>
        <w:t xml:space="preserve"> </w:t>
      </w:r>
    </w:p>
    <w:p w14:paraId="17CAC581"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ERCOT Contingency Reserve Service (ECRS) is a service that is provided using capacity that can be sustained at a specified level for two consecutive hours and is used to restore or maintain the frequency of the ERCOT System:</w:t>
      </w:r>
    </w:p>
    <w:p w14:paraId="5907AB8C" w14:textId="77777777" w:rsidR="00D011F0" w:rsidRPr="00B50AAE" w:rsidRDefault="00D011F0" w:rsidP="00D011F0">
      <w:pPr>
        <w:spacing w:after="240"/>
        <w:ind w:left="1440" w:hanging="720"/>
        <w:rPr>
          <w:szCs w:val="20"/>
        </w:rPr>
      </w:pPr>
      <w:r w:rsidRPr="00B50AAE">
        <w:rPr>
          <w:szCs w:val="20"/>
        </w:rPr>
        <w:lastRenderedPageBreak/>
        <w:t>(a)</w:t>
      </w:r>
      <w:r w:rsidRPr="00B50AAE">
        <w:rPr>
          <w:szCs w:val="20"/>
        </w:rPr>
        <w:tab/>
        <w:t>In response to significant depletion of RRS;</w:t>
      </w:r>
    </w:p>
    <w:p w14:paraId="164CF0DB" w14:textId="77777777" w:rsidR="00D011F0" w:rsidRPr="00B50AAE" w:rsidRDefault="00D011F0" w:rsidP="00D011F0">
      <w:pPr>
        <w:spacing w:after="240"/>
        <w:ind w:left="1440" w:hanging="720"/>
        <w:rPr>
          <w:szCs w:val="20"/>
        </w:rPr>
      </w:pPr>
      <w:r w:rsidRPr="00B50AAE">
        <w:rPr>
          <w:szCs w:val="20"/>
        </w:rPr>
        <w:t>(b)</w:t>
      </w:r>
      <w:r w:rsidRPr="00B50AAE">
        <w:rPr>
          <w:szCs w:val="20"/>
        </w:rPr>
        <w:tab/>
        <w:t>As backup Regulation Service; and</w:t>
      </w:r>
    </w:p>
    <w:p w14:paraId="20C0B09E" w14:textId="77777777" w:rsidR="00D011F0" w:rsidRPr="00B50AAE" w:rsidRDefault="00D011F0" w:rsidP="00D011F0">
      <w:pPr>
        <w:spacing w:after="240"/>
        <w:ind w:left="1440" w:hanging="720"/>
        <w:rPr>
          <w:szCs w:val="20"/>
        </w:rPr>
      </w:pPr>
      <w:r w:rsidRPr="00B50AAE">
        <w:rPr>
          <w:szCs w:val="20"/>
        </w:rPr>
        <w:t>(c)</w:t>
      </w:r>
      <w:r w:rsidRPr="00B50AAE">
        <w:rPr>
          <w:szCs w:val="20"/>
        </w:rPr>
        <w:tab/>
        <w:t>By providing energy to avoid getting into or during an Energy Emergency Alert (EEA).</w:t>
      </w:r>
    </w:p>
    <w:p w14:paraId="1B4453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ECRS may be provided through one or more of the following means:  </w:t>
      </w:r>
    </w:p>
    <w:p w14:paraId="2746EE65" w14:textId="77777777" w:rsidR="00D011F0" w:rsidRPr="00B50AAE" w:rsidRDefault="00D011F0" w:rsidP="00D011F0">
      <w:pPr>
        <w:spacing w:after="240"/>
        <w:ind w:left="1440" w:hanging="720"/>
        <w:rPr>
          <w:szCs w:val="20"/>
        </w:rPr>
      </w:pPr>
      <w:r w:rsidRPr="00B50AAE">
        <w:rPr>
          <w:szCs w:val="20"/>
        </w:rPr>
        <w:t>(a)</w:t>
      </w:r>
      <w:r w:rsidRPr="00B50AAE">
        <w:rPr>
          <w:szCs w:val="20"/>
        </w:rPr>
        <w:tab/>
        <w:t>From On-Line or Off-Line Resources as prescribed in the Operating Guides following a significant frequency deviation in the ERCOT System; and</w:t>
      </w:r>
    </w:p>
    <w:p w14:paraId="673450D0" w14:textId="77777777" w:rsidR="00D011F0" w:rsidRPr="00B50AAE" w:rsidRDefault="00D011F0" w:rsidP="00D011F0">
      <w:pPr>
        <w:spacing w:after="240"/>
        <w:ind w:left="1440" w:hanging="720"/>
        <w:rPr>
          <w:szCs w:val="20"/>
        </w:rPr>
      </w:pPr>
      <w:r w:rsidRPr="00B50AAE">
        <w:rPr>
          <w:szCs w:val="20"/>
        </w:rPr>
        <w:t>(b)</w:t>
      </w:r>
      <w:r w:rsidRPr="00B50AAE">
        <w:rPr>
          <w:szCs w:val="20"/>
        </w:rPr>
        <w:tab/>
        <w:t>Either manually or by using a four-second signal to provide energy on deployment by ERCOT.</w:t>
      </w:r>
    </w:p>
    <w:p w14:paraId="5D0D1746"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ECRS may be used to provide energy prior to or during the implementation of an EEA.  ECRS provides Resource capacity, or capacity from interruptible Load available for deployment on ten minutes’ notice. </w:t>
      </w:r>
    </w:p>
    <w:p w14:paraId="5A42BEDB"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 xml:space="preserve">ECRS may be provided by:  </w:t>
      </w:r>
    </w:p>
    <w:p w14:paraId="4DA0BD03"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Unloaded, On-Line Generation Resource capacity; </w:t>
      </w:r>
    </w:p>
    <w:p w14:paraId="2A7FF3AF"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Quick Start Generation Resources (QSGRs); </w:t>
      </w:r>
    </w:p>
    <w:p w14:paraId="09B44104" w14:textId="77777777" w:rsidR="00D011F0" w:rsidRPr="00B50AAE" w:rsidRDefault="00D011F0" w:rsidP="00D011F0">
      <w:pPr>
        <w:spacing w:after="240"/>
        <w:ind w:left="1440" w:hanging="720"/>
        <w:rPr>
          <w:szCs w:val="20"/>
        </w:rPr>
      </w:pPr>
      <w:r w:rsidRPr="00B50AAE">
        <w:rPr>
          <w:szCs w:val="20"/>
        </w:rPr>
        <w:t xml:space="preserve">(c)        Load Resources that may or may not be controlled by high-set, under-frequency relays; </w:t>
      </w:r>
    </w:p>
    <w:p w14:paraId="632EF205" w14:textId="77777777" w:rsidR="00D011F0" w:rsidRPr="00B50AAE" w:rsidRDefault="00D011F0" w:rsidP="00D011F0">
      <w:pPr>
        <w:spacing w:after="240"/>
        <w:ind w:left="1440" w:hanging="720"/>
        <w:rPr>
          <w:szCs w:val="20"/>
        </w:rPr>
      </w:pPr>
      <w:r w:rsidRPr="00B50AAE">
        <w:rPr>
          <w:szCs w:val="20"/>
        </w:rPr>
        <w:t>(d)</w:t>
      </w:r>
      <w:r w:rsidRPr="00B50AAE">
        <w:rPr>
          <w:szCs w:val="20"/>
        </w:rPr>
        <w:tab/>
        <w:t>Controllable Load Resources;</w:t>
      </w:r>
      <w:del w:id="450" w:author="ERCOT" w:date="2024-06-20T14:11:00Z">
        <w:r w:rsidRPr="00B50AAE" w:rsidDel="0005654C">
          <w:rPr>
            <w:szCs w:val="20"/>
          </w:rPr>
          <w:delText xml:space="preserve"> and</w:delText>
        </w:r>
      </w:del>
    </w:p>
    <w:p w14:paraId="1B07932B" w14:textId="77777777" w:rsidR="00D011F0" w:rsidRDefault="00D011F0" w:rsidP="00D011F0">
      <w:pPr>
        <w:spacing w:after="240"/>
        <w:ind w:left="1440" w:hanging="720"/>
        <w:rPr>
          <w:ins w:id="451" w:author="ERCOT" w:date="2024-06-20T14:11:00Z"/>
          <w:szCs w:val="20"/>
        </w:rPr>
      </w:pPr>
      <w:r w:rsidRPr="00B50AAE">
        <w:rPr>
          <w:szCs w:val="20"/>
        </w:rPr>
        <w:t>(e)</w:t>
      </w:r>
      <w:r w:rsidRPr="00B50AAE">
        <w:rPr>
          <w:szCs w:val="20"/>
        </w:rPr>
        <w:tab/>
        <w:t>Generation Resources operating in synchronous condenser fast-response mode as defined in the Operating Guides</w:t>
      </w:r>
      <w:ins w:id="452" w:author="ERCOT" w:date="2024-06-20T14:10:00Z">
        <w:r>
          <w:rPr>
            <w:szCs w:val="20"/>
          </w:rPr>
          <w:t>;</w:t>
        </w:r>
      </w:ins>
      <w:ins w:id="453" w:author="ERCOT" w:date="2024-06-20T14:11:00Z">
        <w:r>
          <w:rPr>
            <w:szCs w:val="20"/>
          </w:rPr>
          <w:t xml:space="preserve"> and</w:t>
        </w:r>
      </w:ins>
    </w:p>
    <w:p w14:paraId="0CA59AF0" w14:textId="77777777" w:rsidR="00D011F0" w:rsidRPr="00B50AAE" w:rsidRDefault="00D011F0" w:rsidP="00D011F0">
      <w:pPr>
        <w:spacing w:after="240"/>
        <w:ind w:left="1440" w:hanging="720"/>
        <w:rPr>
          <w:szCs w:val="20"/>
        </w:rPr>
      </w:pPr>
      <w:ins w:id="454" w:author="ERCOT" w:date="2024-06-20T14:11:00Z">
        <w:r>
          <w:rPr>
            <w:szCs w:val="20"/>
          </w:rPr>
          <w:t>(f)</w:t>
        </w:r>
        <w:r>
          <w:rPr>
            <w:szCs w:val="20"/>
          </w:rPr>
          <w:tab/>
          <w:t>ESRs</w:t>
        </w:r>
      </w:ins>
      <w:r w:rsidRPr="00B50AAE">
        <w:rPr>
          <w:szCs w:val="20"/>
        </w:rPr>
        <w:t>.</w:t>
      </w:r>
    </w:p>
    <w:p w14:paraId="48359326" w14:textId="77777777" w:rsidR="00D011F0" w:rsidRPr="00B50AAE" w:rsidRDefault="00D011F0" w:rsidP="00D011F0">
      <w:pPr>
        <w:keepNext/>
        <w:tabs>
          <w:tab w:val="left" w:pos="900"/>
        </w:tabs>
        <w:spacing w:before="240" w:after="240"/>
        <w:ind w:left="900" w:hanging="900"/>
        <w:outlineLvl w:val="1"/>
        <w:rPr>
          <w:b/>
          <w:szCs w:val="20"/>
        </w:rPr>
      </w:pPr>
      <w:bookmarkStart w:id="455" w:name="_Toc114235812"/>
      <w:bookmarkStart w:id="456" w:name="_Toc144692000"/>
      <w:bookmarkStart w:id="457" w:name="_Toc204048612"/>
      <w:bookmarkStart w:id="458" w:name="_Toc400526230"/>
      <w:bookmarkStart w:id="459" w:name="_Toc405534548"/>
      <w:bookmarkStart w:id="460" w:name="_Toc406570561"/>
      <w:bookmarkStart w:id="461" w:name="_Toc410910713"/>
      <w:bookmarkStart w:id="462" w:name="_Toc411841142"/>
      <w:bookmarkStart w:id="463" w:name="_Toc422147104"/>
      <w:bookmarkStart w:id="464" w:name="_Toc433020700"/>
      <w:bookmarkStart w:id="465" w:name="_Toc437262141"/>
      <w:bookmarkStart w:id="466" w:name="_Toc478375319"/>
      <w:bookmarkStart w:id="467" w:name="_Toc160026752"/>
      <w:bookmarkStart w:id="468" w:name="_Toc92873942"/>
      <w:bookmarkStart w:id="469" w:name="_Toc93910998"/>
      <w:bookmarkEnd w:id="449"/>
      <w:commentRangeStart w:id="470"/>
      <w:r w:rsidRPr="00B50AAE">
        <w:rPr>
          <w:b/>
          <w:szCs w:val="20"/>
        </w:rPr>
        <w:t>3.18</w:t>
      </w:r>
      <w:commentRangeEnd w:id="470"/>
      <w:r w:rsidR="000539AC">
        <w:rPr>
          <w:rStyle w:val="CommentReference"/>
        </w:rPr>
        <w:commentReference w:id="470"/>
      </w:r>
      <w:r w:rsidRPr="00B50AAE">
        <w:rPr>
          <w:b/>
          <w:szCs w:val="20"/>
        </w:rPr>
        <w:tab/>
        <w:t>Resource Limits in Providing Ancillary Service</w:t>
      </w:r>
      <w:bookmarkEnd w:id="455"/>
      <w:bookmarkEnd w:id="456"/>
      <w:bookmarkEnd w:id="457"/>
      <w:bookmarkEnd w:id="458"/>
      <w:bookmarkEnd w:id="459"/>
      <w:bookmarkEnd w:id="460"/>
      <w:bookmarkEnd w:id="461"/>
      <w:bookmarkEnd w:id="462"/>
      <w:bookmarkEnd w:id="463"/>
      <w:bookmarkEnd w:id="464"/>
      <w:bookmarkEnd w:id="465"/>
      <w:bookmarkEnd w:id="466"/>
      <w:bookmarkEnd w:id="467"/>
      <w:r w:rsidRPr="00B50AAE">
        <w:rPr>
          <w:b/>
          <w:szCs w:val="20"/>
        </w:rPr>
        <w:t xml:space="preserve"> </w:t>
      </w:r>
    </w:p>
    <w:p w14:paraId="4A5AE7DB"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w:t>
      </w:r>
      <w:del w:id="471" w:author="ERCOT" w:date="2024-06-20T14:11:00Z">
        <w:r w:rsidRPr="00B50AAE" w:rsidDel="0005654C">
          <w:rPr>
            <w:iCs/>
            <w:szCs w:val="20"/>
          </w:rPr>
          <w:delText xml:space="preserve">both </w:delText>
        </w:r>
      </w:del>
      <w:r w:rsidRPr="00B50AAE">
        <w:rPr>
          <w:iCs/>
          <w:szCs w:val="20"/>
        </w:rPr>
        <w:t>Generation Resources</w:t>
      </w:r>
      <w:ins w:id="472" w:author="ERCOT" w:date="2024-06-20T14:11:00Z">
        <w:r>
          <w:rPr>
            <w:iCs/>
            <w:szCs w:val="20"/>
          </w:rPr>
          <w:t>, Energy Storage Resources (ESRs),</w:t>
        </w:r>
      </w:ins>
      <w:r w:rsidRPr="00B50AAE">
        <w:rPr>
          <w:iCs/>
          <w:szCs w:val="20"/>
        </w:rPr>
        <w:t xml:space="preserve"> and Load Resources the High Sustained Limit (HSL) must be greater than or equal to the Low Sustained Limit (LSL) and the sum of the Resource-specific designation of capacity to provide Responsive Reserve (RRS), ERCOT Contingency Reserve Service</w:t>
      </w:r>
      <w:r w:rsidRPr="00B50AAE">
        <w:rPr>
          <w:szCs w:val="20"/>
        </w:rPr>
        <w:t xml:space="preserve"> (ECRS), </w:t>
      </w:r>
      <w:r w:rsidRPr="00B50AAE">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3696C3A0"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p w14:paraId="1C7D883D" w14:textId="77777777" w:rsidR="00D011F0" w:rsidRPr="00B50AAE" w:rsidRDefault="00D011F0" w:rsidP="0080522F">
            <w:pPr>
              <w:spacing w:before="120" w:after="240"/>
              <w:rPr>
                <w:b/>
                <w:i/>
                <w:szCs w:val="20"/>
              </w:rPr>
            </w:pPr>
            <w:r w:rsidRPr="00B50AAE">
              <w:rPr>
                <w:b/>
                <w:i/>
                <w:szCs w:val="20"/>
              </w:rPr>
              <w:t>[NPRR1007:  Replace paragraph (1) above with the following upon system implementation of the Real-Time Co-Optimization (RTC) project:]</w:t>
            </w:r>
          </w:p>
          <w:p w14:paraId="16E0512C" w14:textId="77777777" w:rsidR="00D011F0" w:rsidRPr="00B50AAE" w:rsidRDefault="00D011F0" w:rsidP="0080522F">
            <w:pPr>
              <w:spacing w:after="240"/>
              <w:ind w:left="720" w:hanging="720"/>
              <w:rPr>
                <w:iCs/>
                <w:szCs w:val="20"/>
              </w:rPr>
            </w:pPr>
            <w:r w:rsidRPr="00B50AAE">
              <w:rPr>
                <w:iCs/>
                <w:szCs w:val="20"/>
              </w:rPr>
              <w:lastRenderedPageBreak/>
              <w:t>(1)</w:t>
            </w:r>
            <w:r w:rsidRPr="00B50AAE">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B50AAE">
              <w:rPr>
                <w:szCs w:val="20"/>
              </w:rPr>
              <w:t>ERCOT Contingency Reserve Service</w:t>
            </w:r>
            <w:r w:rsidRPr="00B50AAE">
              <w:rPr>
                <w:iCs/>
                <w:szCs w:val="20"/>
              </w:rPr>
              <w:t xml:space="preserve"> (ECRS), Regulation Up Service (Reg-Up), Regulation Down Service (Reg-Down), and Non-Spinning Reserve (Non-Spin).</w:t>
            </w:r>
          </w:p>
        </w:tc>
      </w:tr>
    </w:tbl>
    <w:p w14:paraId="50DBA545" w14:textId="77777777" w:rsidR="00D011F0" w:rsidRPr="00B50AAE" w:rsidRDefault="00D011F0" w:rsidP="00D011F0">
      <w:pPr>
        <w:spacing w:before="240" w:after="240"/>
        <w:ind w:left="720" w:hanging="720"/>
        <w:rPr>
          <w:iCs/>
          <w:szCs w:val="20"/>
        </w:rPr>
      </w:pPr>
      <w:r w:rsidRPr="00B50AAE">
        <w:rPr>
          <w:iCs/>
          <w:szCs w:val="20"/>
        </w:rPr>
        <w:lastRenderedPageBreak/>
        <w:t>(2)</w:t>
      </w:r>
      <w:r w:rsidRPr="00B50AAE">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0AF5BB05"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1560213C" w14:textId="77777777" w:rsidR="00D011F0" w:rsidRPr="00B50AAE" w:rsidRDefault="00D011F0" w:rsidP="0080522F">
            <w:pPr>
              <w:spacing w:before="120" w:after="240"/>
              <w:rPr>
                <w:b/>
                <w:i/>
                <w:szCs w:val="20"/>
              </w:rPr>
            </w:pPr>
            <w:r w:rsidRPr="00B50AAE">
              <w:rPr>
                <w:b/>
                <w:i/>
                <w:szCs w:val="20"/>
              </w:rPr>
              <w:t>[NPRR1007:  Replace paragraph (2) above with the following upon system implementation of the Real-Time Co-Optimization (RTC) project:]</w:t>
            </w:r>
          </w:p>
          <w:p w14:paraId="23E7B41E"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For Non-Spin, the amount of Non-Spin awarded must be less than or equal to the HSL for Off-Line Generation Resources.</w:t>
            </w:r>
          </w:p>
        </w:tc>
      </w:tr>
    </w:tbl>
    <w:p w14:paraId="1014534F" w14:textId="77777777" w:rsidR="00D011F0" w:rsidRPr="00B50AAE" w:rsidRDefault="00D011F0" w:rsidP="00D011F0">
      <w:pPr>
        <w:spacing w:before="240" w:after="240"/>
        <w:ind w:left="720" w:hanging="720"/>
        <w:rPr>
          <w:iCs/>
          <w:szCs w:val="20"/>
        </w:rPr>
      </w:pPr>
      <w:r w:rsidRPr="00B50AAE">
        <w:rPr>
          <w:iCs/>
          <w:szCs w:val="20"/>
        </w:rPr>
        <w:t>(3)</w:t>
      </w:r>
      <w:r w:rsidRPr="00B50AAE">
        <w:rPr>
          <w:iCs/>
          <w:szCs w:val="20"/>
        </w:rPr>
        <w:tab/>
        <w:t>For RRS:</w:t>
      </w:r>
    </w:p>
    <w:p w14:paraId="76CCC2C8"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full amount of RRS awarded to or self-arranged from an On-Line Generation Resource </w:t>
      </w:r>
      <w:ins w:id="473"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74" w:author="ERCOT" w:date="2024-06-20T14:12:00Z">
        <w:r>
          <w:rPr>
            <w:szCs w:val="20"/>
          </w:rPr>
          <w:t xml:space="preserve"> and ESR</w:t>
        </w:r>
      </w:ins>
      <w:r w:rsidRPr="00B50AAE">
        <w:rPr>
          <w:szCs w:val="20"/>
        </w:rPr>
        <w:t xml:space="preserve"> subject to verified droop performance.  The default value for any newly qualified Generation Resource</w:t>
      </w:r>
      <w:ins w:id="475" w:author="ERCOT" w:date="2024-06-20T14:12:00Z">
        <w:r>
          <w:rPr>
            <w:szCs w:val="20"/>
          </w:rPr>
          <w:t xml:space="preserve"> or ESR</w:t>
        </w:r>
      </w:ins>
      <w:r w:rsidRPr="00B50AAE">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28595EA1"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07901697" w14:textId="77777777" w:rsidR="00D011F0" w:rsidRPr="00B50AAE" w:rsidRDefault="00D011F0" w:rsidP="00D011F0">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3DBF5900" w14:textId="77777777" w:rsidR="00D011F0" w:rsidRPr="00B50AAE" w:rsidRDefault="00D011F0" w:rsidP="00D011F0">
      <w:pPr>
        <w:spacing w:after="240"/>
        <w:ind w:left="1440" w:hanging="720"/>
        <w:rPr>
          <w:szCs w:val="20"/>
        </w:rPr>
      </w:pPr>
      <w:r w:rsidRPr="00B50AAE">
        <w:rPr>
          <w:szCs w:val="20"/>
        </w:rPr>
        <w:t>(d)</w:t>
      </w:r>
      <w:r w:rsidRPr="00B50AAE">
        <w:rPr>
          <w:szCs w:val="20"/>
        </w:rPr>
        <w:tab/>
        <w:t xml:space="preserve">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w:t>
      </w:r>
      <w:r w:rsidRPr="00B50AAE">
        <w:rPr>
          <w:szCs w:val="20"/>
        </w:rPr>
        <w:lastRenderedPageBreak/>
        <w:t>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B50AAE">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B50AA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674312B0"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70C62D0A" w14:textId="77777777" w:rsidR="00D011F0" w:rsidRPr="00B50AAE" w:rsidRDefault="00D011F0" w:rsidP="0080522F">
            <w:pPr>
              <w:spacing w:before="120" w:after="240"/>
              <w:rPr>
                <w:b/>
                <w:i/>
                <w:szCs w:val="20"/>
              </w:rPr>
            </w:pPr>
            <w:r w:rsidRPr="00B50AAE">
              <w:rPr>
                <w:b/>
                <w:i/>
                <w:szCs w:val="20"/>
              </w:rPr>
              <w:t>[NPRR1007:  Replace paragraph (3) above with the following upon system implementation of the Real-Time Co-Optimization (RTC) project:]</w:t>
            </w:r>
          </w:p>
          <w:p w14:paraId="7DBAC2E1"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For RRS:</w:t>
            </w:r>
          </w:p>
          <w:p w14:paraId="00D32176" w14:textId="77777777" w:rsidR="00D011F0" w:rsidRPr="00B50AAE" w:rsidRDefault="00D011F0" w:rsidP="0080522F">
            <w:pPr>
              <w:spacing w:after="240"/>
              <w:ind w:left="1440" w:hanging="720"/>
              <w:rPr>
                <w:szCs w:val="20"/>
              </w:rPr>
            </w:pPr>
            <w:r w:rsidRPr="00B50AAE">
              <w:rPr>
                <w:szCs w:val="20"/>
              </w:rPr>
              <w:t>(a)</w:t>
            </w:r>
            <w:r w:rsidRPr="00B50AAE">
              <w:rPr>
                <w:szCs w:val="20"/>
              </w:rPr>
              <w:tab/>
              <w:t xml:space="preserve">The full amount of RRS that can be provided by an On-Line Generation Resource </w:t>
            </w:r>
            <w:ins w:id="476"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77" w:author="ERCOT" w:date="2024-06-20T14:12:00Z">
              <w:r>
                <w:rPr>
                  <w:szCs w:val="20"/>
                </w:rPr>
                <w:t xml:space="preserve"> and ESR</w:t>
              </w:r>
            </w:ins>
            <w:r w:rsidRPr="00B50AAE">
              <w:rPr>
                <w:szCs w:val="20"/>
              </w:rPr>
              <w:t xml:space="preserve"> subject to verified droop performance.  The default value for any newly qualified Generation Resource </w:t>
            </w:r>
            <w:ins w:id="478" w:author="ERCOT" w:date="2024-06-20T14:12:00Z">
              <w:r>
                <w:rPr>
                  <w:szCs w:val="20"/>
                </w:rPr>
                <w:t xml:space="preserve">or ESR </w:t>
              </w:r>
            </w:ins>
            <w:r w:rsidRPr="00B50AAE">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EB758C0" w14:textId="77777777" w:rsidR="00D011F0" w:rsidRPr="00B50AAE" w:rsidRDefault="00D011F0" w:rsidP="0080522F">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1AD49006" w14:textId="77777777" w:rsidR="00D011F0" w:rsidRPr="00B50AAE" w:rsidRDefault="00D011F0" w:rsidP="0080522F">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67A6060D" w14:textId="77777777" w:rsidR="00D011F0" w:rsidRPr="00B50AAE" w:rsidRDefault="00D011F0" w:rsidP="0080522F">
            <w:pPr>
              <w:spacing w:after="240"/>
              <w:ind w:left="1440" w:hanging="720"/>
              <w:rPr>
                <w:szCs w:val="20"/>
              </w:rPr>
            </w:pPr>
            <w:r w:rsidRPr="00B50AAE">
              <w:rPr>
                <w:szCs w:val="20"/>
              </w:rPr>
              <w:t>(d)</w:t>
            </w:r>
            <w:r w:rsidRPr="00B50AAE">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1330CE58" w14:textId="77777777" w:rsidR="00D011F0" w:rsidRPr="00B50AAE" w:rsidRDefault="00D011F0" w:rsidP="00D011F0">
      <w:pPr>
        <w:spacing w:before="240" w:after="240"/>
        <w:ind w:left="720" w:hanging="720"/>
        <w:rPr>
          <w:iCs/>
          <w:szCs w:val="20"/>
        </w:rPr>
      </w:pPr>
      <w:r w:rsidRPr="00B50AAE">
        <w:rPr>
          <w:iCs/>
          <w:szCs w:val="20"/>
        </w:rPr>
        <w:t>(4)</w:t>
      </w:r>
      <w:r w:rsidRPr="00B50AAE">
        <w:rPr>
          <w:iCs/>
          <w:szCs w:val="20"/>
        </w:rPr>
        <w:tab/>
        <w:t>For ECRS:</w:t>
      </w:r>
    </w:p>
    <w:p w14:paraId="5268C8BB"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full amount of ECRS provided from an On-Line Generation Resource </w:t>
      </w:r>
      <w:ins w:id="479" w:author="ERCOT" w:date="2024-06-20T14:12:00Z">
        <w:r>
          <w:rPr>
            <w:szCs w:val="20"/>
          </w:rPr>
          <w:t xml:space="preserve">or ESR </w:t>
        </w:r>
      </w:ins>
      <w:r w:rsidRPr="00B50AAE">
        <w:rPr>
          <w:szCs w:val="20"/>
        </w:rPr>
        <w:t>must be less than or equal to ten times the Emergency Ramp Rate;</w:t>
      </w:r>
    </w:p>
    <w:p w14:paraId="18E981B5"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5121B314" w14:textId="77777777" w:rsidR="00D011F0" w:rsidRPr="00B50AAE" w:rsidRDefault="00D011F0" w:rsidP="00D011F0">
      <w:pPr>
        <w:spacing w:after="240"/>
        <w:ind w:left="1440" w:hanging="720"/>
        <w:rPr>
          <w:szCs w:val="20"/>
        </w:rPr>
      </w:pPr>
      <w:r w:rsidRPr="00B50AAE">
        <w:rPr>
          <w:szCs w:val="20"/>
        </w:rPr>
        <w:lastRenderedPageBreak/>
        <w:t>(c)</w:t>
      </w:r>
      <w:r w:rsidRPr="00B50AAE">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4DFD432" w14:textId="77777777" w:rsidR="00D011F0" w:rsidRPr="00B50AAE" w:rsidRDefault="00D011F0" w:rsidP="00D011F0">
      <w:pPr>
        <w:spacing w:after="240"/>
        <w:ind w:left="1440" w:hanging="720"/>
        <w:rPr>
          <w:szCs w:val="20"/>
        </w:rPr>
      </w:pPr>
      <w:r w:rsidRPr="00B50AAE">
        <w:rPr>
          <w:szCs w:val="20"/>
        </w:rPr>
        <w:t>(d)</w:t>
      </w:r>
      <w:r w:rsidRPr="00B50AAE">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68397DD8"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468"/>
          <w:bookmarkEnd w:id="469"/>
          <w:p w14:paraId="69DC320B" w14:textId="77777777" w:rsidR="00D011F0" w:rsidRPr="00B50AAE" w:rsidRDefault="00D011F0" w:rsidP="0080522F">
            <w:pPr>
              <w:spacing w:before="120" w:after="240"/>
              <w:rPr>
                <w:b/>
                <w:i/>
                <w:szCs w:val="20"/>
              </w:rPr>
            </w:pPr>
            <w:r w:rsidRPr="00B50AAE">
              <w:rPr>
                <w:b/>
                <w:i/>
                <w:szCs w:val="20"/>
              </w:rPr>
              <w:t>[NPRR1007:  Replace applicable portions of paragraph (4) above with the following upon system implementation of the Real-Time Co-Optimization (RTC) project:]</w:t>
            </w:r>
          </w:p>
          <w:p w14:paraId="3F78AC75" w14:textId="77777777" w:rsidR="00D011F0" w:rsidRPr="00B50AAE" w:rsidRDefault="00D011F0" w:rsidP="0080522F">
            <w:pPr>
              <w:spacing w:after="240"/>
              <w:ind w:left="720" w:hanging="720"/>
              <w:rPr>
                <w:iCs/>
                <w:szCs w:val="20"/>
              </w:rPr>
            </w:pPr>
            <w:r w:rsidRPr="00B50AAE">
              <w:rPr>
                <w:iCs/>
                <w:szCs w:val="20"/>
              </w:rPr>
              <w:t>(4)</w:t>
            </w:r>
            <w:r w:rsidRPr="00B50AAE">
              <w:rPr>
                <w:iCs/>
                <w:szCs w:val="20"/>
              </w:rPr>
              <w:tab/>
              <w:t>For ECRS:</w:t>
            </w:r>
          </w:p>
          <w:p w14:paraId="137CE3E4" w14:textId="77777777" w:rsidR="00D011F0" w:rsidRPr="00B50AAE" w:rsidRDefault="00D011F0" w:rsidP="0080522F">
            <w:pPr>
              <w:spacing w:after="240"/>
              <w:ind w:left="1440" w:hanging="720"/>
              <w:rPr>
                <w:szCs w:val="20"/>
              </w:rPr>
            </w:pPr>
            <w:r w:rsidRPr="00B50AAE">
              <w:rPr>
                <w:szCs w:val="20"/>
              </w:rPr>
              <w:t>(a)</w:t>
            </w:r>
            <w:r w:rsidRPr="00B50AAE">
              <w:rPr>
                <w:szCs w:val="20"/>
              </w:rPr>
              <w:tab/>
              <w:t>The full amount of ECRS that can be awarded to an On-Line Generation Resource must be less than or equal to ten times the Emergency Ramp Rate;</w:t>
            </w:r>
          </w:p>
          <w:p w14:paraId="393F5E12" w14:textId="77777777" w:rsidR="00D011F0" w:rsidRPr="00B50AAE" w:rsidRDefault="00D011F0" w:rsidP="0080522F">
            <w:pPr>
              <w:spacing w:after="240"/>
              <w:ind w:left="1440" w:hanging="720"/>
              <w:rPr>
                <w:szCs w:val="20"/>
              </w:rPr>
            </w:pPr>
            <w:r w:rsidRPr="00B50AAE">
              <w:rPr>
                <w:szCs w:val="20"/>
              </w:rPr>
              <w:t>(b)</w:t>
            </w:r>
            <w:r w:rsidRPr="00B50AAE">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4F08B3E0" w14:textId="77777777" w:rsidR="00D011F0" w:rsidRPr="00B50AAE" w:rsidRDefault="00D011F0" w:rsidP="0080522F">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1BE98253" w14:textId="77777777" w:rsidR="00D011F0" w:rsidRPr="00B50AAE" w:rsidRDefault="00D011F0" w:rsidP="0080522F">
            <w:pPr>
              <w:spacing w:after="240"/>
              <w:ind w:left="1440" w:hanging="720"/>
              <w:rPr>
                <w:rFonts w:eastAsia="Calibri"/>
                <w:szCs w:val="20"/>
              </w:rPr>
            </w:pPr>
            <w:r w:rsidRPr="00B50AAE">
              <w:rPr>
                <w:szCs w:val="20"/>
              </w:rPr>
              <w:t>(d)</w:t>
            </w:r>
            <w:r w:rsidRPr="00B50AAE">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009DC38E"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80" w:name="_Toc160026765"/>
      <w:commentRangeStart w:id="481"/>
      <w:r w:rsidRPr="00B50AAE">
        <w:rPr>
          <w:b/>
          <w:iCs/>
          <w:snapToGrid w:val="0"/>
          <w:szCs w:val="20"/>
        </w:rPr>
        <w:t>3.22.1.2</w:t>
      </w:r>
      <w:commentRangeEnd w:id="481"/>
      <w:r w:rsidR="000539AC">
        <w:rPr>
          <w:rStyle w:val="CommentReference"/>
        </w:rPr>
        <w:commentReference w:id="481"/>
      </w:r>
      <w:r w:rsidRPr="00B50AAE">
        <w:rPr>
          <w:b/>
          <w:iCs/>
          <w:snapToGrid w:val="0"/>
          <w:szCs w:val="20"/>
        </w:rPr>
        <w:t xml:space="preserve"> </w:t>
      </w:r>
      <w:r w:rsidRPr="00B50AAE">
        <w:rPr>
          <w:b/>
          <w:iCs/>
          <w:snapToGrid w:val="0"/>
          <w:szCs w:val="20"/>
        </w:rPr>
        <w:tab/>
        <w:t>Generation Resource or Energy Storage Resource Interconnection Assessment</w:t>
      </w:r>
      <w:bookmarkEnd w:id="480"/>
    </w:p>
    <w:p w14:paraId="3F63CA4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In the security screening study for a Generation Resource</w:t>
      </w:r>
      <w:ins w:id="482" w:author="ERCOT" w:date="2024-06-20T14:20:00Z">
        <w:r>
          <w:rPr>
            <w:iCs/>
            <w:szCs w:val="20"/>
          </w:rPr>
          <w:t>/Energy Storage Resource</w:t>
        </w:r>
      </w:ins>
      <w:r w:rsidRPr="00B50AAE">
        <w:rPr>
          <w:iCs/>
          <w:szCs w:val="20"/>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p w14:paraId="72538EEF" w14:textId="77777777" w:rsidR="00D011F0" w:rsidRPr="00B50AAE" w:rsidRDefault="00D011F0" w:rsidP="00D011F0">
      <w:pPr>
        <w:spacing w:after="240"/>
        <w:ind w:left="720" w:hanging="720"/>
        <w:rPr>
          <w:iCs/>
        </w:rPr>
      </w:pPr>
      <w:r w:rsidRPr="00B50AAE">
        <w:rPr>
          <w:iCs/>
          <w:szCs w:val="20"/>
        </w:rPr>
        <w:t>(2)</w:t>
      </w:r>
      <w:r w:rsidRPr="00B50AAE">
        <w:rPr>
          <w:iCs/>
          <w:szCs w:val="20"/>
        </w:rPr>
        <w:tab/>
        <w:t xml:space="preserve">If ERCOT identifies that a Generation Resource or ESR will become radial to a series capacitor(s) in the event of fewer than 14 concurrent transmission Outages, </w:t>
      </w:r>
      <w:r w:rsidRPr="00B50AAE">
        <w:rPr>
          <w:iCs/>
        </w:rPr>
        <w:t xml:space="preserve">the interconnecting TSP shall perform an SSR study including frequency scan assessment and/or detailed SSR assessment for the Interconnecting Entity (IE) </w:t>
      </w:r>
      <w:r w:rsidRPr="00B50AAE">
        <w:rPr>
          <w:iCs/>
          <w:szCs w:val="20"/>
        </w:rPr>
        <w:t xml:space="preserve">in accordance with </w:t>
      </w:r>
      <w:r w:rsidRPr="00B50AAE">
        <w:rPr>
          <w:iCs/>
          <w:szCs w:val="20"/>
        </w:rPr>
        <w:lastRenderedPageBreak/>
        <w:t xml:space="preserve">Section 3.22.2, </w:t>
      </w:r>
      <w:proofErr w:type="spellStart"/>
      <w:r w:rsidRPr="00B50AAE">
        <w:rPr>
          <w:iCs/>
          <w:szCs w:val="20"/>
        </w:rPr>
        <w:t>Subsynchronous</w:t>
      </w:r>
      <w:proofErr w:type="spellEnd"/>
      <w:r w:rsidRPr="00B50AAE">
        <w:rPr>
          <w:iCs/>
          <w:szCs w:val="20"/>
        </w:rPr>
        <w:t xml:space="preserve"> Resonance Vulnerability Assessment Criteria, to determine SSR vulnerability</w:t>
      </w:r>
      <w:r w:rsidRPr="00B50AAE">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B50AAE">
        <w:rPr>
          <w:szCs w:val="20"/>
        </w:rPr>
        <w:t xml:space="preserve">  If an SSR study is conducted, the interconnecting TSP shall submit it to ERCOT upon completion and shall include any SSR Mitigation plan developed by the IE that has been reviewed by the TSP.</w:t>
      </w:r>
    </w:p>
    <w:p w14:paraId="0A9F5246" w14:textId="77777777" w:rsidR="00D011F0" w:rsidRPr="00B50AAE" w:rsidRDefault="00D011F0" w:rsidP="00D011F0">
      <w:pPr>
        <w:spacing w:after="240"/>
        <w:ind w:left="720" w:hanging="720"/>
        <w:rPr>
          <w:iCs/>
          <w:szCs w:val="20"/>
        </w:rPr>
      </w:pPr>
      <w:r w:rsidRPr="00B50AAE">
        <w:rPr>
          <w:iCs/>
        </w:rPr>
        <w:t>(3)</w:t>
      </w:r>
      <w:r w:rsidRPr="00B50AAE">
        <w:rPr>
          <w:iCs/>
        </w:rPr>
        <w:tab/>
        <w:t>If the SSR study performed in accordance with paragraph (2) above indicates that the Generation Resource or ESR is vulnerable to SSR in the event of six or fewer concurrent transmission Outages,</w:t>
      </w:r>
      <w:r w:rsidRPr="00B50AAE">
        <w:rPr>
          <w:iCs/>
          <w:szCs w:val="20"/>
        </w:rPr>
        <w:t xml:space="preserve"> the IE shall develop an SSR Mitigation plan</w:t>
      </w:r>
      <w:r w:rsidRPr="00B50AAE">
        <w:rPr>
          <w:szCs w:val="20"/>
        </w:rPr>
        <w:t>, provide it to the interconnecting TSP for review and inclusion in the TSP’s SSR study report to be approved by ERCOT,</w:t>
      </w:r>
      <w:r w:rsidRPr="00B50AAE">
        <w:rPr>
          <w:iCs/>
          <w:szCs w:val="20"/>
        </w:rPr>
        <w:t xml:space="preserve"> and implement the SSR Mitigation prior to Initial Synchronization.  </w:t>
      </w:r>
    </w:p>
    <w:p w14:paraId="1D240D31" w14:textId="77777777" w:rsidR="00D011F0" w:rsidRPr="00B50AAE" w:rsidRDefault="00D011F0" w:rsidP="00D011F0">
      <w:pPr>
        <w:spacing w:after="240"/>
        <w:ind w:left="1440" w:hanging="720"/>
        <w:rPr>
          <w:iCs/>
          <w:szCs w:val="20"/>
        </w:rPr>
      </w:pPr>
      <w:r w:rsidRPr="00B50AAE">
        <w:rPr>
          <w:iCs/>
          <w:szCs w:val="20"/>
        </w:rPr>
        <w:t>(a)</w:t>
      </w:r>
      <w:r w:rsidRPr="00B50AAE">
        <w:rPr>
          <w:iCs/>
          <w:szCs w:val="20"/>
        </w:rPr>
        <w:tab/>
        <w:t xml:space="preserve">If the SSR study performed in accordance with paragraph (2) above indicates that the Generation Resource or ESR </w:t>
      </w:r>
      <w:r w:rsidRPr="00B50AAE">
        <w:rPr>
          <w:iCs/>
        </w:rPr>
        <w:t>is vulnerable to SSR in the event of four concurrent transmission Outages,</w:t>
      </w:r>
      <w:r w:rsidRPr="00B50AAE">
        <w:rPr>
          <w:iCs/>
          <w:szCs w:val="20"/>
        </w:rPr>
        <w:t xml:space="preserve"> the IE may install SSR Protection in lieu of SSR Mitigation, as required by paragraph (3) above, if:</w:t>
      </w:r>
    </w:p>
    <w:p w14:paraId="0B1AC867" w14:textId="77777777" w:rsidR="00D011F0" w:rsidRPr="00B50AAE" w:rsidRDefault="00D011F0" w:rsidP="00D011F0">
      <w:pPr>
        <w:spacing w:after="240"/>
        <w:ind w:left="2160" w:hanging="720"/>
        <w:rPr>
          <w:iCs/>
          <w:szCs w:val="20"/>
        </w:rPr>
      </w:pPr>
      <w:r w:rsidRPr="00B50AAE">
        <w:rPr>
          <w:iCs/>
          <w:szCs w:val="20"/>
        </w:rPr>
        <w:t>(i)</w:t>
      </w:r>
      <w:r w:rsidRPr="00B50AAE">
        <w:rPr>
          <w:iCs/>
          <w:szCs w:val="20"/>
        </w:rPr>
        <w:tab/>
        <w:t xml:space="preserve">The Generation Resource or ESR satisfied Planning Guide Section 6.9, Addition of Proposed Generation </w:t>
      </w:r>
      <w:ins w:id="483" w:author="ERCOT" w:date="2024-06-20T14:20:00Z">
        <w:del w:id="484" w:author="ERCOT 092024" w:date="2024-09-20T09:12:00Z">
          <w:r w:rsidDel="005A577D">
            <w:rPr>
              <w:iCs/>
              <w:szCs w:val="20"/>
            </w:rPr>
            <w:delText xml:space="preserve">or Energy Storage </w:delText>
          </w:r>
        </w:del>
      </w:ins>
      <w:r w:rsidRPr="00B50AAE">
        <w:rPr>
          <w:iCs/>
          <w:szCs w:val="20"/>
        </w:rPr>
        <w:t xml:space="preserve">to the Planning Models, between August 12, </w:t>
      </w:r>
      <w:proofErr w:type="gramStart"/>
      <w:r w:rsidRPr="00B50AAE">
        <w:rPr>
          <w:iCs/>
          <w:szCs w:val="20"/>
        </w:rPr>
        <w:t>2013</w:t>
      </w:r>
      <w:proofErr w:type="gramEnd"/>
      <w:r w:rsidRPr="00B50AAE">
        <w:rPr>
          <w:iCs/>
          <w:szCs w:val="20"/>
        </w:rPr>
        <w:t xml:space="preserve"> and March 20, 2015;</w:t>
      </w:r>
    </w:p>
    <w:p w14:paraId="1D86C25B" w14:textId="77777777" w:rsidR="00D011F0" w:rsidRPr="00B50AAE" w:rsidRDefault="00D011F0" w:rsidP="00D011F0">
      <w:pPr>
        <w:spacing w:after="240"/>
        <w:ind w:left="2160" w:hanging="720"/>
        <w:rPr>
          <w:iCs/>
          <w:szCs w:val="20"/>
        </w:rPr>
      </w:pPr>
      <w:r w:rsidRPr="00B50AAE">
        <w:rPr>
          <w:iCs/>
          <w:szCs w:val="20"/>
        </w:rPr>
        <w:t>(ii)</w:t>
      </w:r>
      <w:r w:rsidRPr="00B50AAE">
        <w:rPr>
          <w:iCs/>
          <w:szCs w:val="20"/>
        </w:rPr>
        <w:tab/>
        <w:t>The SSR Protection is approved by ERCOT; and</w:t>
      </w:r>
    </w:p>
    <w:p w14:paraId="55DAD39B" w14:textId="77777777" w:rsidR="00D011F0" w:rsidRPr="00B50AAE" w:rsidRDefault="00D011F0" w:rsidP="00D011F0">
      <w:pPr>
        <w:spacing w:after="240"/>
        <w:ind w:left="2160" w:hanging="720"/>
        <w:rPr>
          <w:iCs/>
          <w:szCs w:val="20"/>
        </w:rPr>
      </w:pPr>
      <w:r w:rsidRPr="00B50AAE">
        <w:rPr>
          <w:iCs/>
          <w:szCs w:val="20"/>
        </w:rPr>
        <w:t>(iii)</w:t>
      </w:r>
      <w:r w:rsidRPr="00B50AAE">
        <w:rPr>
          <w:iCs/>
          <w:szCs w:val="20"/>
        </w:rPr>
        <w:tab/>
        <w:t>The Generation Resource or ESR installs the ERCOT-approved SSR Protection prior to Initial Synchronization.</w:t>
      </w:r>
    </w:p>
    <w:p w14:paraId="46F4C424" w14:textId="77777777" w:rsidR="00D011F0" w:rsidRPr="00B50AAE" w:rsidRDefault="00D011F0" w:rsidP="00D011F0">
      <w:pPr>
        <w:spacing w:after="240"/>
        <w:ind w:left="1440" w:hanging="720"/>
        <w:rPr>
          <w:iCs/>
          <w:szCs w:val="20"/>
        </w:rPr>
      </w:pPr>
      <w:r w:rsidRPr="00B50AAE">
        <w:rPr>
          <w:iCs/>
          <w:szCs w:val="20"/>
        </w:rPr>
        <w:t>(b)</w:t>
      </w:r>
      <w:r w:rsidRPr="00B50AAE">
        <w:rPr>
          <w:iCs/>
          <w:szCs w:val="20"/>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SSR Mitigation plan, in which case ERCOT shall implement SSR monitoring in accordance with Section 3.22.3, </w:t>
      </w:r>
      <w:proofErr w:type="spellStart"/>
      <w:r w:rsidRPr="00B50AAE">
        <w:rPr>
          <w:iCs/>
          <w:szCs w:val="20"/>
        </w:rPr>
        <w:t>Subsynchronous</w:t>
      </w:r>
      <w:proofErr w:type="spellEnd"/>
      <w:r w:rsidRPr="00B50AAE">
        <w:rPr>
          <w:iCs/>
          <w:szCs w:val="20"/>
        </w:rPr>
        <w:t xml:space="preserve">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371562F5" w14:textId="77777777" w:rsidR="00D011F0" w:rsidRPr="00B50AAE" w:rsidRDefault="00D011F0" w:rsidP="00D011F0">
      <w:pPr>
        <w:spacing w:after="240"/>
        <w:ind w:left="720" w:hanging="720"/>
        <w:rPr>
          <w:szCs w:val="20"/>
        </w:rPr>
      </w:pPr>
      <w:r w:rsidRPr="00B50AAE">
        <w:rPr>
          <w:iCs/>
          <w:szCs w:val="20"/>
        </w:rPr>
        <w:t>(4)</w:t>
      </w:r>
      <w:r w:rsidRPr="00B50AAE">
        <w:rPr>
          <w:iCs/>
          <w:szCs w:val="20"/>
        </w:rPr>
        <w:tab/>
        <w:t xml:space="preserve">ERCOT shall respond with its comments or approval of an SSR study report, which should include any required SSR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w:t>
      </w:r>
      <w:r w:rsidRPr="00B50AAE">
        <w:rPr>
          <w:iCs/>
          <w:szCs w:val="20"/>
        </w:rPr>
        <w:lastRenderedPageBreak/>
        <w:t>notify the interconnecting TSP, and the interconnecting TSP shall provide the approved SSR study report to the IE.</w:t>
      </w:r>
    </w:p>
    <w:p w14:paraId="4A822E97"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85" w:name="_Toc160026766"/>
      <w:commentRangeStart w:id="486"/>
      <w:r w:rsidRPr="00B50AAE">
        <w:rPr>
          <w:b/>
          <w:iCs/>
          <w:snapToGrid w:val="0"/>
          <w:szCs w:val="20"/>
        </w:rPr>
        <w:t>3.22.1.3</w:t>
      </w:r>
      <w:commentRangeEnd w:id="486"/>
      <w:r w:rsidR="000539AC">
        <w:rPr>
          <w:rStyle w:val="CommentReference"/>
        </w:rPr>
        <w:commentReference w:id="486"/>
      </w:r>
      <w:r w:rsidRPr="00B50AAE">
        <w:rPr>
          <w:b/>
          <w:iCs/>
          <w:snapToGrid w:val="0"/>
          <w:szCs w:val="20"/>
        </w:rPr>
        <w:t xml:space="preserve"> </w:t>
      </w:r>
      <w:r w:rsidRPr="00B50AAE">
        <w:rPr>
          <w:b/>
          <w:iCs/>
          <w:snapToGrid w:val="0"/>
          <w:szCs w:val="20"/>
        </w:rPr>
        <w:tab/>
        <w:t>Transmission Project Assessment</w:t>
      </w:r>
      <w:bookmarkEnd w:id="485"/>
    </w:p>
    <w:p w14:paraId="7F422BAC"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any proposed Transmission Facilities connecting to or operating at 345 kV, the TSP shall perform an SSR vulnerability assessment, including a topology-check and/or frequency scan assessment </w:t>
      </w:r>
      <w:r w:rsidRPr="00B50AAE">
        <w:rPr>
          <w:szCs w:val="20"/>
        </w:rPr>
        <w:t xml:space="preserve">in accordance with Section 3.22.2, </w:t>
      </w:r>
      <w:proofErr w:type="spellStart"/>
      <w:r w:rsidRPr="00B50AAE">
        <w:rPr>
          <w:szCs w:val="20"/>
        </w:rPr>
        <w:t>Subsynchronous</w:t>
      </w:r>
      <w:proofErr w:type="spellEnd"/>
      <w:r w:rsidRPr="00B50AAE">
        <w:rPr>
          <w:szCs w:val="20"/>
        </w:rPr>
        <w:t xml:space="preserve"> Resonance Vulnerability Assessment Criteria</w:t>
      </w:r>
      <w:r w:rsidRPr="00B50AAE">
        <w:rPr>
          <w:iCs/>
          <w:szCs w:val="20"/>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rPr>
          <w:szCs w:val="20"/>
        </w:rPr>
        <w:t>For the purposes of this Section, a Generation Resource</w:t>
      </w:r>
      <w:ins w:id="487" w:author="ERCOT" w:date="2024-06-20T14:21:00Z">
        <w:r>
          <w:rPr>
            <w:szCs w:val="20"/>
          </w:rPr>
          <w:t xml:space="preserve"> or ESR</w:t>
        </w:r>
      </w:ins>
      <w:r w:rsidRPr="00B50AAE">
        <w:rPr>
          <w:szCs w:val="20"/>
        </w:rPr>
        <w:t xml:space="preserve"> is considered an existing Generation Resource </w:t>
      </w:r>
      <w:ins w:id="488" w:author="ERCOT" w:date="2024-06-20T14:21:00Z">
        <w:r>
          <w:rPr>
            <w:szCs w:val="20"/>
          </w:rPr>
          <w:t xml:space="preserve">or ESR </w:t>
        </w:r>
      </w:ins>
      <w:r w:rsidRPr="00B50AAE">
        <w:rPr>
          <w:szCs w:val="20"/>
        </w:rPr>
        <w:t>if it satisfies Planning Guide Section 6.9 at the time the Transmission Facilities are proposed.</w:t>
      </w:r>
    </w:p>
    <w:p w14:paraId="28925701" w14:textId="77777777" w:rsidR="00D011F0" w:rsidRPr="00B50AAE" w:rsidRDefault="00D011F0" w:rsidP="00D011F0">
      <w:pPr>
        <w:spacing w:after="240"/>
        <w:ind w:left="720" w:hanging="720"/>
        <w:rPr>
          <w:szCs w:val="20"/>
        </w:rPr>
      </w:pPr>
      <w:r w:rsidRPr="00B50AAE">
        <w:rPr>
          <w:iCs/>
          <w:szCs w:val="20"/>
        </w:rPr>
        <w:t>(2)</w:t>
      </w:r>
      <w:r w:rsidRPr="00B50AAE">
        <w:rPr>
          <w:iCs/>
          <w:szCs w:val="20"/>
        </w:rPr>
        <w:tab/>
        <w:t xml:space="preserve">If while performing the independent review of a transmission project, ERCOT determines that the transmission project may cause an existing Generation Resource </w:t>
      </w:r>
      <w:ins w:id="489" w:author="ERCOT" w:date="2024-06-20T14:21:00Z">
        <w:r>
          <w:rPr>
            <w:iCs/>
            <w:szCs w:val="20"/>
          </w:rPr>
          <w:t xml:space="preserve">or ESR </w:t>
        </w:r>
      </w:ins>
      <w:r w:rsidRPr="00B50AAE">
        <w:rPr>
          <w:iCs/>
          <w:szCs w:val="20"/>
        </w:rPr>
        <w:t xml:space="preserve">or a Generation Resource </w:t>
      </w:r>
      <w:ins w:id="490" w:author="ERCOT" w:date="2024-06-20T14:21:00Z">
        <w:r>
          <w:rPr>
            <w:iCs/>
            <w:szCs w:val="20"/>
          </w:rPr>
          <w:t xml:space="preserve">or ESR </w:t>
        </w:r>
      </w:ins>
      <w:r w:rsidRPr="00B50AAE">
        <w:rPr>
          <w:iCs/>
          <w:szCs w:val="20"/>
        </w:rPr>
        <w:t xml:space="preserve">satisfying Planning Guide Section 6.9 at the time the transmission project is proposed to become vulnerable to SSR, ERCOT shall perform an SSR vulnerability assessment, including topology-check and frequency scan </w:t>
      </w:r>
      <w:r w:rsidRPr="00B50AAE">
        <w:rPr>
          <w:szCs w:val="20"/>
        </w:rPr>
        <w:t>in accordance with Section 3.22.2 if such an assessment was not included in the project submission.</w:t>
      </w:r>
      <w:r w:rsidRPr="00B50AAE">
        <w:rPr>
          <w:iCs/>
          <w:szCs w:val="20"/>
        </w:rPr>
        <w:t xml:space="preserve">  ERCOT shall </w:t>
      </w:r>
      <w:r w:rsidRPr="00B50AAE">
        <w:rPr>
          <w:szCs w:val="20"/>
        </w:rPr>
        <w:t>include a summary of the results of this assessment in the independent review.</w:t>
      </w:r>
    </w:p>
    <w:p w14:paraId="11207C09" w14:textId="77777777" w:rsidR="00D011F0" w:rsidRPr="00B50AAE" w:rsidRDefault="00D011F0" w:rsidP="00D011F0">
      <w:pPr>
        <w:spacing w:after="240"/>
        <w:ind w:left="720" w:hanging="720"/>
        <w:rPr>
          <w:szCs w:val="20"/>
        </w:rPr>
      </w:pPr>
      <w:r w:rsidRPr="00B50AAE">
        <w:rPr>
          <w:szCs w:val="20"/>
        </w:rPr>
        <w:t>(3)</w:t>
      </w:r>
      <w:r w:rsidRPr="00B50AAE">
        <w:rPr>
          <w:szCs w:val="20"/>
        </w:rPr>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2643215D" w14:textId="77777777" w:rsidR="00D011F0" w:rsidRPr="00B50AAE" w:rsidRDefault="00D011F0" w:rsidP="00D011F0">
      <w:pPr>
        <w:spacing w:after="240"/>
        <w:ind w:left="720" w:hanging="720"/>
        <w:rPr>
          <w:iCs/>
          <w:szCs w:val="20"/>
        </w:rPr>
      </w:pPr>
      <w:r w:rsidRPr="00B50AAE">
        <w:rPr>
          <w:szCs w:val="20"/>
        </w:rPr>
        <w:t>(4)</w:t>
      </w:r>
      <w:r w:rsidRPr="00B50AAE">
        <w:rPr>
          <w:szCs w:val="20"/>
        </w:rPr>
        <w:tab/>
        <w:t xml:space="preserve">Past SSR assessments may be used to determine the SSR vulnerability of a Generation Resource </w:t>
      </w:r>
      <w:ins w:id="491" w:author="ERCOT" w:date="2024-06-20T14:21:00Z">
        <w:r>
          <w:rPr>
            <w:szCs w:val="20"/>
          </w:rPr>
          <w:t xml:space="preserve">or ESR </w:t>
        </w:r>
      </w:ins>
      <w:r w:rsidRPr="00B50AAE">
        <w:rPr>
          <w:szCs w:val="20"/>
        </w:rPr>
        <w:t xml:space="preserve">if ERCOT, in consultation with the affected TSPs, determines the results of the past SSR assessments are still valid.  </w:t>
      </w:r>
    </w:p>
    <w:p w14:paraId="7863BA2F" w14:textId="77777777" w:rsidR="00D011F0" w:rsidRPr="00B50AAE" w:rsidRDefault="00D011F0" w:rsidP="00D011F0">
      <w:pPr>
        <w:spacing w:after="240"/>
        <w:ind w:left="720" w:hanging="720"/>
        <w:rPr>
          <w:iCs/>
          <w:szCs w:val="20"/>
        </w:rPr>
      </w:pPr>
      <w:r w:rsidRPr="00B50AAE">
        <w:rPr>
          <w:iCs/>
        </w:rPr>
        <w:t>(</w:t>
      </w:r>
      <w:r w:rsidRPr="00B50AAE">
        <w:rPr>
          <w:iCs/>
          <w:szCs w:val="20"/>
        </w:rPr>
        <w:t>5</w:t>
      </w:r>
      <w:r w:rsidRPr="00B50AAE">
        <w:rPr>
          <w:iCs/>
        </w:rPr>
        <w:t>)</w:t>
      </w:r>
      <w:r w:rsidRPr="00B50AAE">
        <w:rPr>
          <w:iCs/>
        </w:rPr>
        <w:tab/>
        <w:t xml:space="preserve">If the SSR study confirms a Generation Resource </w:t>
      </w:r>
      <w:ins w:id="492" w:author="ERCOT" w:date="2024-06-20T14:22: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ins w:id="493" w:author="ERCOT" w:date="2024-06-20T14:22:00Z">
        <w:r>
          <w:rPr>
            <w:iCs/>
            <w:szCs w:val="20"/>
          </w:rPr>
          <w:t xml:space="preserve"> or ESR</w:t>
        </w:r>
      </w:ins>
      <w:r w:rsidRPr="00B50AAE">
        <w:rPr>
          <w:iCs/>
          <w:szCs w:val="20"/>
        </w:rPr>
        <w:t>.</w:t>
      </w:r>
    </w:p>
    <w:p w14:paraId="24EA8F44" w14:textId="77777777" w:rsidR="00D011F0" w:rsidRPr="00B50AAE" w:rsidRDefault="00D011F0" w:rsidP="00D011F0">
      <w:pPr>
        <w:spacing w:after="240"/>
        <w:ind w:left="720" w:hanging="720"/>
        <w:rPr>
          <w:szCs w:val="20"/>
        </w:rPr>
      </w:pPr>
      <w:r w:rsidRPr="00B50AAE">
        <w:rPr>
          <w:szCs w:val="20"/>
        </w:rPr>
        <w:t>(6)</w:t>
      </w:r>
      <w:r w:rsidRPr="00B50AAE">
        <w:rPr>
          <w:szCs w:val="20"/>
        </w:rPr>
        <w:tab/>
        <w:t xml:space="preserve">If the SSR study confirms a Generation Resource </w:t>
      </w:r>
      <w:ins w:id="494" w:author="ERCOT" w:date="2024-06-20T14:22:00Z">
        <w:r>
          <w:rPr>
            <w:szCs w:val="20"/>
          </w:rPr>
          <w:t xml:space="preserve">or ESR </w:t>
        </w:r>
      </w:ins>
      <w:r w:rsidRPr="00B50AAE">
        <w:rPr>
          <w:szCs w:val="20"/>
        </w:rPr>
        <w:t xml:space="preserve">is vulnerable to SSR in the event of five or six concurrent transmission Outages, ERCOT shall implement SSR monitoring in accordance with Section 3.22.3, </w:t>
      </w:r>
      <w:proofErr w:type="spellStart"/>
      <w:r w:rsidRPr="00B50AAE">
        <w:rPr>
          <w:szCs w:val="20"/>
        </w:rPr>
        <w:t>Subsynchronous</w:t>
      </w:r>
      <w:proofErr w:type="spellEnd"/>
      <w:r w:rsidRPr="00B50AAE">
        <w:rPr>
          <w:szCs w:val="20"/>
        </w:rPr>
        <w:t xml:space="preserve"> Resonance Monitoring, </w:t>
      </w:r>
      <w:r w:rsidRPr="00B50AAE">
        <w:rPr>
          <w:szCs w:val="20"/>
        </w:rPr>
        <w:lastRenderedPageBreak/>
        <w:t>prior to the latter of the energization of the transmission project or the Initial Synchronization of the Generation Resource</w:t>
      </w:r>
      <w:ins w:id="495" w:author="ERCOT" w:date="2024-06-20T14:22:00Z">
        <w:r>
          <w:rPr>
            <w:szCs w:val="20"/>
          </w:rPr>
          <w:t xml:space="preserve"> or ESR</w:t>
        </w:r>
      </w:ins>
      <w:r w:rsidRPr="00B50AAE">
        <w:rPr>
          <w:szCs w:val="20"/>
        </w:rPr>
        <w:t>.</w:t>
      </w:r>
    </w:p>
    <w:p w14:paraId="5586F6A6" w14:textId="77777777" w:rsidR="00D011F0" w:rsidRPr="00B50AAE" w:rsidRDefault="00D011F0" w:rsidP="00D011F0">
      <w:pPr>
        <w:spacing w:after="240"/>
        <w:ind w:left="720" w:hanging="720"/>
        <w:rPr>
          <w:szCs w:val="20"/>
        </w:rPr>
      </w:pPr>
      <w:r w:rsidRPr="00B50AAE">
        <w:rPr>
          <w:szCs w:val="20"/>
        </w:rPr>
        <w:t>(7)</w:t>
      </w:r>
      <w:r w:rsidRPr="00B50AAE">
        <w:rPr>
          <w:szCs w:val="20"/>
        </w:rPr>
        <w:tab/>
        <w:t>The Resource Entity shall provide sufficient model data to ERCOT within 60 days of receipt of the data request.  ERCOT, at its sole discretion, may extend the response deadline.</w:t>
      </w:r>
    </w:p>
    <w:p w14:paraId="35B11B11"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96" w:name="_Toc160026767"/>
      <w:commentRangeStart w:id="497"/>
      <w:r w:rsidRPr="00B50AAE">
        <w:rPr>
          <w:b/>
          <w:iCs/>
          <w:snapToGrid w:val="0"/>
          <w:szCs w:val="20"/>
        </w:rPr>
        <w:t>3.22.1.4</w:t>
      </w:r>
      <w:commentRangeEnd w:id="497"/>
      <w:r w:rsidR="000539AC">
        <w:rPr>
          <w:rStyle w:val="CommentReference"/>
        </w:rPr>
        <w:commentReference w:id="497"/>
      </w:r>
      <w:r w:rsidRPr="00B50AAE">
        <w:rPr>
          <w:b/>
          <w:iCs/>
          <w:snapToGrid w:val="0"/>
          <w:szCs w:val="20"/>
        </w:rPr>
        <w:t xml:space="preserve"> </w:t>
      </w:r>
      <w:r w:rsidRPr="00B50AAE">
        <w:rPr>
          <w:b/>
          <w:iCs/>
          <w:snapToGrid w:val="0"/>
          <w:szCs w:val="20"/>
        </w:rPr>
        <w:tab/>
        <w:t>Annual SSR Review</w:t>
      </w:r>
      <w:bookmarkEnd w:id="496"/>
    </w:p>
    <w:p w14:paraId="66683011" w14:textId="77777777" w:rsidR="00D011F0" w:rsidRPr="00B50AAE" w:rsidRDefault="00D011F0" w:rsidP="00D011F0">
      <w:pPr>
        <w:spacing w:after="240"/>
        <w:ind w:left="720" w:hanging="720"/>
        <w:rPr>
          <w:iCs/>
          <w:szCs w:val="20"/>
        </w:rPr>
      </w:pPr>
      <w:r w:rsidRPr="00B50AAE">
        <w:rPr>
          <w:szCs w:val="20"/>
        </w:rPr>
        <w:t>(1)</w:t>
      </w:r>
      <w:r w:rsidRPr="00B50AAE">
        <w:rPr>
          <w:szCs w:val="20"/>
        </w:rPr>
        <w:tab/>
        <w:t xml:space="preserve">ERCOT shall perform an SSR review annually.  The annual review shall include the following elements: </w:t>
      </w:r>
    </w:p>
    <w:p w14:paraId="4608F4A9" w14:textId="77777777" w:rsidR="00D011F0" w:rsidRPr="00B50AAE" w:rsidRDefault="00D011F0" w:rsidP="00D011F0">
      <w:pPr>
        <w:spacing w:after="240"/>
        <w:ind w:left="1440" w:hanging="720"/>
        <w:rPr>
          <w:iCs/>
          <w:szCs w:val="20"/>
        </w:rPr>
      </w:pPr>
      <w:r w:rsidRPr="00B50AAE">
        <w:rPr>
          <w:iCs/>
          <w:szCs w:val="20"/>
        </w:rPr>
        <w:t>(a)</w:t>
      </w:r>
      <w:r w:rsidRPr="00B50AAE">
        <w:rPr>
          <w:iCs/>
          <w:szCs w:val="20"/>
        </w:rPr>
        <w:tab/>
      </w:r>
      <w:r w:rsidRPr="00B50AAE">
        <w:rPr>
          <w:szCs w:val="20"/>
        </w:rPr>
        <w:t xml:space="preserve">The annual review shall include a topology-check </w:t>
      </w:r>
      <w:r w:rsidRPr="00B50AAE">
        <w:rPr>
          <w:iCs/>
          <w:szCs w:val="20"/>
        </w:rPr>
        <w:t>applying the system network topology that is consistent with a year 3 Steady State Working Group (SSWG) base case developed in accordance with Planning Guide Section 6.1, Steady-State Model Development</w:t>
      </w:r>
      <w:r w:rsidRPr="00B50AAE">
        <w:rPr>
          <w:szCs w:val="20"/>
        </w:rPr>
        <w:t xml:space="preserve">.  </w:t>
      </w:r>
      <w:r w:rsidRPr="00B50AAE">
        <w:rPr>
          <w:iCs/>
          <w:szCs w:val="20"/>
        </w:rPr>
        <w:t>ERCOT shall post the SSR annual topology-check report to the Market Information System (MIS) Secure Area by May 31 of each year.</w:t>
      </w:r>
    </w:p>
    <w:p w14:paraId="609ED43B" w14:textId="77777777" w:rsidR="00D011F0" w:rsidRPr="00B50AAE" w:rsidRDefault="00D011F0" w:rsidP="00D011F0">
      <w:pPr>
        <w:spacing w:after="240"/>
        <w:ind w:left="1440" w:hanging="720"/>
        <w:rPr>
          <w:szCs w:val="20"/>
        </w:rPr>
      </w:pPr>
      <w:r w:rsidRPr="00B50AAE">
        <w:rPr>
          <w:iCs/>
          <w:szCs w:val="20"/>
        </w:rPr>
        <w:t>(b)</w:t>
      </w:r>
      <w:r w:rsidRPr="00B50AAE">
        <w:rPr>
          <w:iCs/>
          <w:szCs w:val="20"/>
        </w:rPr>
        <w:tab/>
      </w:r>
      <w:r w:rsidRPr="00B50AAE">
        <w:rPr>
          <w:szCs w:val="20"/>
        </w:rPr>
        <w:t>If ERCOT identifies that a Generation Resource</w:t>
      </w:r>
      <w:ins w:id="498" w:author="ERCOT" w:date="2024-06-20T14:22:00Z">
        <w:r>
          <w:rPr>
            <w:szCs w:val="20"/>
          </w:rPr>
          <w:t xml:space="preserve"> or ESR</w:t>
        </w:r>
      </w:ins>
      <w:r w:rsidRPr="00B50AAE">
        <w:rPr>
          <w:szCs w:val="20"/>
        </w:rPr>
        <w:t xml:space="preserve"> will become radial to series capacitors(s) in the event of less than </w:t>
      </w:r>
      <w:r w:rsidRPr="00B50AAE">
        <w:rPr>
          <w:color w:val="000000"/>
          <w:szCs w:val="20"/>
        </w:rPr>
        <w:t>14</w:t>
      </w:r>
      <w:r w:rsidRPr="00B50AAE">
        <w:rPr>
          <w:szCs w:val="20"/>
        </w:rPr>
        <w:t xml:space="preserve"> concurrent transmission Outages, ERCOT shall perform a frequency scan assessment in accordance with Section 3.22.2, </w:t>
      </w:r>
      <w:proofErr w:type="spellStart"/>
      <w:r w:rsidRPr="00B50AAE">
        <w:rPr>
          <w:szCs w:val="20"/>
        </w:rPr>
        <w:t>Subsynchronous</w:t>
      </w:r>
      <w:proofErr w:type="spellEnd"/>
      <w:r w:rsidRPr="00B50AAE">
        <w:rPr>
          <w:szCs w:val="20"/>
        </w:rPr>
        <w:t xml:space="preserve"> Resonance Vulnerability Assessment Criteria.  ERCOT shall prepare a report to summarize the results of the frequency scan assessment and provide it to the Resource Entity and the affected TSP.</w:t>
      </w:r>
    </w:p>
    <w:p w14:paraId="4840B74C"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If the frequency scan assessment described in paragraph (b) above shows the Generation Resource </w:t>
      </w:r>
      <w:ins w:id="499" w:author="ERCOT" w:date="2024-06-20T14:22:00Z">
        <w:r>
          <w:rPr>
            <w:szCs w:val="20"/>
          </w:rPr>
          <w:t xml:space="preserve">or ESR </w:t>
        </w:r>
      </w:ins>
      <w:r w:rsidRPr="00B50AAE">
        <w:rPr>
          <w:szCs w:val="20"/>
        </w:rPr>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5C4AC9B" w14:textId="77777777" w:rsidR="00D011F0" w:rsidRPr="00B50AAE" w:rsidRDefault="00D011F0" w:rsidP="00D011F0">
      <w:pPr>
        <w:spacing w:after="240"/>
        <w:ind w:left="2160" w:hanging="720"/>
        <w:rPr>
          <w:szCs w:val="20"/>
        </w:rPr>
      </w:pPr>
      <w:r w:rsidRPr="00B50AAE">
        <w:rPr>
          <w:szCs w:val="20"/>
        </w:rPr>
        <w:t>(ii)</w:t>
      </w:r>
      <w:r w:rsidRPr="00B50AAE">
        <w:rPr>
          <w:szCs w:val="20"/>
        </w:rPr>
        <w:tab/>
        <w:t xml:space="preserve">Past SSR assessments may be used to determine the SSR vulnerability of a Generation Resource </w:t>
      </w:r>
      <w:ins w:id="500" w:author="ERCOT" w:date="2024-06-20T14:23:00Z">
        <w:r>
          <w:rPr>
            <w:szCs w:val="20"/>
          </w:rPr>
          <w:t xml:space="preserve">or ESR </w:t>
        </w:r>
      </w:ins>
      <w:r w:rsidRPr="00B50AAE">
        <w:rPr>
          <w:szCs w:val="20"/>
        </w:rPr>
        <w:t xml:space="preserve">if ERCOT, in consultation with the affected TSPs, determines the results of the past SSR assessments are still valid.  </w:t>
      </w:r>
    </w:p>
    <w:p w14:paraId="151EB9E3" w14:textId="77777777" w:rsidR="00D011F0" w:rsidRPr="00B50AAE" w:rsidRDefault="00D011F0" w:rsidP="00D011F0">
      <w:pPr>
        <w:spacing w:after="240"/>
        <w:ind w:left="2160" w:hanging="720"/>
        <w:rPr>
          <w:iCs/>
          <w:szCs w:val="20"/>
        </w:rPr>
      </w:pPr>
      <w:r w:rsidRPr="00B50AAE">
        <w:rPr>
          <w:iCs/>
        </w:rPr>
        <w:t>(iii)</w:t>
      </w:r>
      <w:r w:rsidRPr="00B50AAE">
        <w:rPr>
          <w:iCs/>
        </w:rPr>
        <w:tab/>
        <w:t xml:space="preserve">If the SSR study confirms the Generation Resource </w:t>
      </w:r>
      <w:ins w:id="501" w:author="ERCOT" w:date="2024-06-20T14:23: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ins w:id="502" w:author="ERCOT" w:date="2024-06-20T14:23:00Z">
        <w:r>
          <w:rPr>
            <w:iCs/>
            <w:szCs w:val="20"/>
          </w:rPr>
          <w:t xml:space="preserve"> or ESR</w:t>
        </w:r>
      </w:ins>
      <w:r w:rsidRPr="00B50AAE">
        <w:rPr>
          <w:iCs/>
          <w:szCs w:val="20"/>
        </w:rPr>
        <w:t>.</w:t>
      </w:r>
    </w:p>
    <w:p w14:paraId="56CDEB71" w14:textId="77777777" w:rsidR="00D011F0" w:rsidRPr="00B50AAE" w:rsidRDefault="00D011F0" w:rsidP="00D011F0">
      <w:pPr>
        <w:spacing w:after="240"/>
        <w:ind w:left="2160" w:hanging="720"/>
        <w:rPr>
          <w:szCs w:val="20"/>
        </w:rPr>
      </w:pPr>
      <w:r w:rsidRPr="00B50AAE">
        <w:rPr>
          <w:szCs w:val="20"/>
        </w:rPr>
        <w:t>(iv)</w:t>
      </w:r>
      <w:r w:rsidRPr="00B50AAE">
        <w:rPr>
          <w:szCs w:val="20"/>
        </w:rPr>
        <w:tab/>
        <w:t xml:space="preserve">If the SSR study confirms the Generation Resource </w:t>
      </w:r>
      <w:ins w:id="503" w:author="ERCOT" w:date="2024-06-20T14:23:00Z">
        <w:r>
          <w:rPr>
            <w:iCs/>
            <w:szCs w:val="20"/>
          </w:rPr>
          <w:t>or ESR</w:t>
        </w:r>
        <w:r w:rsidRPr="00B50AAE">
          <w:rPr>
            <w:szCs w:val="20"/>
          </w:rPr>
          <w:t xml:space="preserve"> </w:t>
        </w:r>
      </w:ins>
      <w:r w:rsidRPr="00B50AAE">
        <w:rPr>
          <w:szCs w:val="20"/>
        </w:rPr>
        <w:t xml:space="preserve">is vulnerable to SSR in the event of five or six concurrent transmission Outages, ERCOT shall implement SSR monitoring in accordance with Section </w:t>
      </w:r>
      <w:r w:rsidRPr="00B50AAE">
        <w:rPr>
          <w:szCs w:val="20"/>
        </w:rPr>
        <w:lastRenderedPageBreak/>
        <w:t xml:space="preserve">3.22.3, </w:t>
      </w:r>
      <w:proofErr w:type="spellStart"/>
      <w:r w:rsidRPr="00B50AAE">
        <w:rPr>
          <w:szCs w:val="20"/>
        </w:rPr>
        <w:t>Subsynchronous</w:t>
      </w:r>
      <w:proofErr w:type="spellEnd"/>
      <w:r w:rsidRPr="00B50AAE">
        <w:rPr>
          <w:szCs w:val="20"/>
        </w:rPr>
        <w:t xml:space="preserve"> Resonance Monitoring, prior to the latter of energization of the transmission project or the Initial Synchronization of the Generation Resource</w:t>
      </w:r>
      <w:ins w:id="504" w:author="ERCOT" w:date="2024-06-20T14:23:00Z">
        <w:r w:rsidRPr="00973201">
          <w:rPr>
            <w:iCs/>
            <w:szCs w:val="20"/>
          </w:rPr>
          <w:t xml:space="preserve"> </w:t>
        </w:r>
        <w:r>
          <w:rPr>
            <w:iCs/>
            <w:szCs w:val="20"/>
          </w:rPr>
          <w:t>or ESR</w:t>
        </w:r>
      </w:ins>
      <w:r w:rsidRPr="00B50AAE">
        <w:rPr>
          <w:szCs w:val="20"/>
        </w:rPr>
        <w:t>.</w:t>
      </w:r>
    </w:p>
    <w:p w14:paraId="34CE2DCF" w14:textId="77777777" w:rsidR="00D011F0" w:rsidRPr="00B50AAE" w:rsidRDefault="00D011F0" w:rsidP="00D011F0">
      <w:pPr>
        <w:spacing w:after="240"/>
        <w:ind w:left="2160" w:hanging="720"/>
        <w:rPr>
          <w:szCs w:val="20"/>
        </w:rPr>
      </w:pPr>
      <w:r w:rsidRPr="00B50AAE">
        <w:rPr>
          <w:iCs/>
          <w:szCs w:val="20"/>
        </w:rPr>
        <w:t xml:space="preserve">(v) </w:t>
      </w:r>
      <w:r w:rsidRPr="00B50AAE">
        <w:rPr>
          <w:iCs/>
          <w:szCs w:val="20"/>
        </w:rPr>
        <w:tab/>
        <w:t xml:space="preserve">The </w:t>
      </w:r>
      <w:r w:rsidRPr="00B50AAE">
        <w:rPr>
          <w:szCs w:val="20"/>
        </w:rPr>
        <w:t>Resource</w:t>
      </w:r>
      <w:r w:rsidRPr="00B50AAE">
        <w:rPr>
          <w:iCs/>
          <w:szCs w:val="20"/>
        </w:rPr>
        <w:t xml:space="preserve"> </w:t>
      </w:r>
      <w:r w:rsidRPr="00B50AAE">
        <w:rPr>
          <w:szCs w:val="20"/>
        </w:rPr>
        <w:t>Entity</w:t>
      </w:r>
      <w:r w:rsidRPr="00B50AAE">
        <w:rPr>
          <w:iCs/>
          <w:szCs w:val="20"/>
        </w:rPr>
        <w:t xml:space="preserve"> shall </w:t>
      </w:r>
      <w:r w:rsidRPr="00B50AAE">
        <w:rPr>
          <w:szCs w:val="20"/>
        </w:rPr>
        <w:t>provide</w:t>
      </w:r>
      <w:r w:rsidRPr="00B50AAE">
        <w:rPr>
          <w:iCs/>
          <w:szCs w:val="20"/>
        </w:rPr>
        <w:t xml:space="preserve"> sufficient model data to ERCOT within 60 days of receipt of the data request.  ERCOT, in its sole discretion, may extend the response deadline.</w:t>
      </w:r>
    </w:p>
    <w:p w14:paraId="64C03D48" w14:textId="77777777" w:rsidR="00D011F0" w:rsidRPr="00B50AAE" w:rsidRDefault="00D011F0" w:rsidP="00D011F0">
      <w:pPr>
        <w:keepNext/>
        <w:tabs>
          <w:tab w:val="left" w:pos="1080"/>
        </w:tabs>
        <w:spacing w:before="240" w:after="240"/>
        <w:ind w:left="1080" w:hanging="1080"/>
        <w:outlineLvl w:val="2"/>
        <w:rPr>
          <w:b/>
          <w:bCs/>
          <w:i/>
          <w:szCs w:val="20"/>
        </w:rPr>
      </w:pPr>
      <w:bookmarkStart w:id="505" w:name="_Toc160026768"/>
      <w:commentRangeStart w:id="506"/>
      <w:r w:rsidRPr="00B50AAE">
        <w:rPr>
          <w:b/>
          <w:bCs/>
          <w:i/>
          <w:szCs w:val="20"/>
        </w:rPr>
        <w:t>3.22.2</w:t>
      </w:r>
      <w:commentRangeEnd w:id="506"/>
      <w:r w:rsidR="000539AC">
        <w:rPr>
          <w:rStyle w:val="CommentReference"/>
        </w:rPr>
        <w:commentReference w:id="506"/>
      </w:r>
      <w:r w:rsidRPr="00B50AAE">
        <w:rPr>
          <w:b/>
          <w:bCs/>
          <w:i/>
          <w:szCs w:val="20"/>
        </w:rPr>
        <w:tab/>
      </w:r>
      <w:proofErr w:type="spellStart"/>
      <w:r w:rsidRPr="00B50AAE">
        <w:rPr>
          <w:b/>
          <w:bCs/>
          <w:i/>
          <w:szCs w:val="20"/>
        </w:rPr>
        <w:t>Subsynchronous</w:t>
      </w:r>
      <w:proofErr w:type="spellEnd"/>
      <w:r w:rsidRPr="00B50AAE">
        <w:rPr>
          <w:b/>
          <w:bCs/>
          <w:i/>
          <w:szCs w:val="20"/>
        </w:rPr>
        <w:t xml:space="preserve"> Resonance Vulnerability Assessment Criteria</w:t>
      </w:r>
      <w:bookmarkEnd w:id="505"/>
    </w:p>
    <w:p w14:paraId="3DFBE041" w14:textId="77777777" w:rsidR="00D011F0" w:rsidRPr="00B50AAE" w:rsidRDefault="00D011F0" w:rsidP="00D011F0">
      <w:pPr>
        <w:spacing w:after="240"/>
        <w:ind w:left="720" w:hanging="720"/>
        <w:rPr>
          <w:szCs w:val="20"/>
        </w:rPr>
      </w:pPr>
      <w:r w:rsidRPr="00B50AAE">
        <w:rPr>
          <w:szCs w:val="20"/>
        </w:rPr>
        <w:t>(1)</w:t>
      </w:r>
      <w:r w:rsidRPr="00B50AAE">
        <w:rPr>
          <w:szCs w:val="20"/>
        </w:rPr>
        <w:tab/>
        <w:t xml:space="preserve">A Generation Resource </w:t>
      </w:r>
      <w:ins w:id="507" w:author="ERCOT" w:date="2024-06-20T14:23:00Z">
        <w:r>
          <w:rPr>
            <w:iCs/>
            <w:szCs w:val="20"/>
          </w:rPr>
          <w:t>or ESR</w:t>
        </w:r>
        <w:r w:rsidRPr="00B50AAE">
          <w:rPr>
            <w:szCs w:val="20"/>
          </w:rPr>
          <w:t xml:space="preserve"> </w:t>
        </w:r>
      </w:ins>
      <w:r w:rsidRPr="00B50AAE">
        <w:rPr>
          <w:szCs w:val="20"/>
        </w:rPr>
        <w:t xml:space="preserve">is considered to be potentially vulnerable to SSR in the topology-check if </w:t>
      </w:r>
      <w:del w:id="508" w:author="ERCOT" w:date="2024-06-20T14:23:00Z">
        <w:r w:rsidRPr="00B50AAE" w:rsidDel="00973201">
          <w:rPr>
            <w:szCs w:val="20"/>
          </w:rPr>
          <w:delText>a</w:delText>
        </w:r>
      </w:del>
      <w:ins w:id="509" w:author="ERCOT" w:date="2024-06-20T14:23:00Z">
        <w:r>
          <w:rPr>
            <w:szCs w:val="20"/>
          </w:rPr>
          <w:t>the</w:t>
        </w:r>
      </w:ins>
      <w:r w:rsidRPr="00B50AAE">
        <w:rPr>
          <w:szCs w:val="20"/>
        </w:rPr>
        <w:t xml:space="preserve"> Generation Resource </w:t>
      </w:r>
      <w:ins w:id="510" w:author="ERCOT" w:date="2024-06-20T14:23:00Z">
        <w:r>
          <w:rPr>
            <w:iCs/>
            <w:szCs w:val="20"/>
          </w:rPr>
          <w:t>or ESR</w:t>
        </w:r>
        <w:r w:rsidRPr="00B50AAE">
          <w:rPr>
            <w:szCs w:val="20"/>
          </w:rPr>
          <w:t xml:space="preserve"> </w:t>
        </w:r>
      </w:ins>
      <w:r w:rsidRPr="00B50AAE">
        <w:rPr>
          <w:szCs w:val="20"/>
        </w:rPr>
        <w:t xml:space="preserve">will become radial to a </w:t>
      </w:r>
      <w:proofErr w:type="gramStart"/>
      <w:r w:rsidRPr="00B50AAE">
        <w:rPr>
          <w:szCs w:val="20"/>
        </w:rPr>
        <w:t>series capacitors(s)</w:t>
      </w:r>
      <w:proofErr w:type="gramEnd"/>
      <w:r w:rsidRPr="00B50AAE">
        <w:rPr>
          <w:szCs w:val="20"/>
        </w:rPr>
        <w:t xml:space="preserve"> in the event of less than 14 concurrent transmission Outages.  A frequency scan assessment and/or a detailed SSR assessment shall be required to screen for system conditions causing potential SSR vulnerability.</w:t>
      </w:r>
    </w:p>
    <w:p w14:paraId="02D6E313"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In determining whether a Generation Resource </w:t>
      </w:r>
      <w:ins w:id="511" w:author="ERCOT" w:date="2024-06-20T14:23:00Z">
        <w:r>
          <w:rPr>
            <w:iCs/>
            <w:szCs w:val="20"/>
          </w:rPr>
          <w:t>or ESR</w:t>
        </w:r>
        <w:r w:rsidRPr="00B50AAE">
          <w:rPr>
            <w:szCs w:val="20"/>
          </w:rPr>
          <w:t xml:space="preserve"> </w:t>
        </w:r>
      </w:ins>
      <w:proofErr w:type="gramStart"/>
      <w:r w:rsidRPr="00B50AAE">
        <w:rPr>
          <w:szCs w:val="20"/>
        </w:rPr>
        <w:t>is considered to be</w:t>
      </w:r>
      <w:proofErr w:type="gramEnd"/>
      <w:r w:rsidRPr="00B50AAE">
        <w:rPr>
          <w:szCs w:val="20"/>
        </w:rPr>
        <w:t xml:space="preserve"> potentially vulnerable to SSR in the frequency scan assessment results, the following criteria shall be considered:</w:t>
      </w:r>
    </w:p>
    <w:p w14:paraId="08D211FE" w14:textId="77777777" w:rsidR="00D011F0" w:rsidRPr="00B50AAE" w:rsidRDefault="00D011F0" w:rsidP="00D011F0">
      <w:pPr>
        <w:spacing w:after="240"/>
        <w:ind w:left="1440" w:hanging="720"/>
        <w:rPr>
          <w:szCs w:val="20"/>
        </w:rPr>
      </w:pPr>
      <w:r w:rsidRPr="00B50AAE">
        <w:rPr>
          <w:szCs w:val="20"/>
        </w:rPr>
        <w:t xml:space="preserve">(a) </w:t>
      </w:r>
      <w:r w:rsidRPr="00B50AAE">
        <w:rPr>
          <w:szCs w:val="20"/>
        </w:rPr>
        <w:tab/>
        <w:t xml:space="preserve">Induction Generator Effect (IGE) and </w:t>
      </w:r>
      <w:proofErr w:type="spellStart"/>
      <w:r w:rsidRPr="00B50AAE">
        <w:rPr>
          <w:szCs w:val="20"/>
        </w:rPr>
        <w:t>Subsynchronous</w:t>
      </w:r>
      <w:proofErr w:type="spellEnd"/>
      <w:r w:rsidRPr="00B50AAE">
        <w:rPr>
          <w:szCs w:val="20"/>
        </w:rPr>
        <w:t xml:space="preserve"> Control Interaction (SSCI): </w:t>
      </w:r>
    </w:p>
    <w:p w14:paraId="7E08F8B1"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B50AAE">
        <w:rPr>
          <w:szCs w:val="20"/>
        </w:rPr>
        <w:t>is considered to be</w:t>
      </w:r>
      <w:proofErr w:type="gramEnd"/>
      <w:r w:rsidRPr="00B50AAE">
        <w:rPr>
          <w:szCs w:val="20"/>
        </w:rPr>
        <w:t xml:space="preserve"> potentially vulnerable to IGE/SSCI; </w:t>
      </w:r>
    </w:p>
    <w:p w14:paraId="393990B5" w14:textId="77777777" w:rsidR="00D011F0" w:rsidRPr="00B50AAE" w:rsidRDefault="00D011F0" w:rsidP="00D011F0">
      <w:pPr>
        <w:spacing w:after="240"/>
        <w:ind w:left="1440" w:hanging="720"/>
        <w:rPr>
          <w:szCs w:val="20"/>
        </w:rPr>
      </w:pPr>
      <w:r w:rsidRPr="00B50AAE">
        <w:rPr>
          <w:szCs w:val="20"/>
        </w:rPr>
        <w:t xml:space="preserve">(b) </w:t>
      </w:r>
      <w:r w:rsidRPr="00B50AAE">
        <w:rPr>
          <w:szCs w:val="20"/>
        </w:rPr>
        <w:tab/>
        <w:t xml:space="preserve">Torsional Interaction: </w:t>
      </w:r>
    </w:p>
    <w:p w14:paraId="70714864"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44F31FF6" w14:textId="77777777" w:rsidR="00D011F0" w:rsidRPr="00B50AAE" w:rsidRDefault="00D011F0" w:rsidP="00D011F0">
      <w:pPr>
        <w:spacing w:after="240"/>
        <w:ind w:left="1440" w:hanging="720"/>
        <w:rPr>
          <w:szCs w:val="20"/>
        </w:rPr>
      </w:pPr>
      <w:r w:rsidRPr="00B50AAE">
        <w:rPr>
          <w:szCs w:val="20"/>
        </w:rPr>
        <w:t xml:space="preserve">(c) </w:t>
      </w:r>
      <w:r w:rsidRPr="00B50AAE">
        <w:rPr>
          <w:szCs w:val="20"/>
        </w:rPr>
        <w:tab/>
        <w:t xml:space="preserve">Torque Amplification: </w:t>
      </w:r>
    </w:p>
    <w:p w14:paraId="3E1DEF1E"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B50AAE">
        <w:rPr>
          <w:szCs w:val="20"/>
        </w:rPr>
        <w:t>is considered to be</w:t>
      </w:r>
      <w:proofErr w:type="gramEnd"/>
      <w:r w:rsidRPr="00B50AAE">
        <w:rPr>
          <w:szCs w:val="20"/>
        </w:rPr>
        <w:t xml:space="preserve"> potentially vulnerable to Torque Amplification.  The percentage of a reactance dip is </w:t>
      </w:r>
      <w:proofErr w:type="gramStart"/>
      <w:r w:rsidRPr="00B50AAE">
        <w:rPr>
          <w:szCs w:val="20"/>
        </w:rPr>
        <w:t>on the basis of</w:t>
      </w:r>
      <w:proofErr w:type="gramEnd"/>
      <w:r w:rsidRPr="00B50AAE">
        <w:rPr>
          <w:szCs w:val="20"/>
        </w:rPr>
        <w:t xml:space="preserve"> the reactance maximum at the first inflection point of the dip where the reactance begins to decrease with increasing frequency.</w:t>
      </w:r>
    </w:p>
    <w:p w14:paraId="1D6B2812" w14:textId="77777777" w:rsidR="00D011F0" w:rsidRPr="00B50AAE" w:rsidRDefault="00D011F0" w:rsidP="00D011F0">
      <w:pPr>
        <w:spacing w:after="240"/>
        <w:ind w:left="720" w:hanging="720"/>
        <w:rPr>
          <w:szCs w:val="20"/>
        </w:rPr>
      </w:pPr>
      <w:r w:rsidRPr="00B50AAE">
        <w:rPr>
          <w:szCs w:val="20"/>
        </w:rPr>
        <w:lastRenderedPageBreak/>
        <w:t>(3)</w:t>
      </w:r>
      <w:r w:rsidRPr="00B50AAE">
        <w:rPr>
          <w:szCs w:val="20"/>
        </w:rPr>
        <w:tab/>
        <w:t xml:space="preserve">The detailed SSR assessment shall include an electromagnetic transient program analysis or similar analysis.  A Generation Resource </w:t>
      </w:r>
      <w:ins w:id="512" w:author="ERCOT" w:date="2024-06-20T14:24:00Z">
        <w:r>
          <w:rPr>
            <w:iCs/>
            <w:szCs w:val="20"/>
          </w:rPr>
          <w:t>or ESR</w:t>
        </w:r>
        <w:r w:rsidRPr="00B50AAE">
          <w:rPr>
            <w:szCs w:val="20"/>
          </w:rPr>
          <w:t xml:space="preserve"> </w:t>
        </w:r>
      </w:ins>
      <w:proofErr w:type="gramStart"/>
      <w:r w:rsidRPr="00B50AAE">
        <w:rPr>
          <w:szCs w:val="20"/>
        </w:rPr>
        <w:t>is considered to be</w:t>
      </w:r>
      <w:proofErr w:type="gramEnd"/>
      <w:r w:rsidRPr="00B50AAE">
        <w:rPr>
          <w:szCs w:val="20"/>
        </w:rPr>
        <w:t xml:space="preserve"> vulnerable to SSR if any of the following criteria are met:</w:t>
      </w:r>
    </w:p>
    <w:p w14:paraId="32ECE9AC"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SSR vulnerability results in more than 50% of fatigue life expenditure over the expected lifetime of the unit;   </w:t>
      </w:r>
    </w:p>
    <w:p w14:paraId="45CD28A0" w14:textId="77777777" w:rsidR="00D011F0" w:rsidRPr="00B50AAE" w:rsidRDefault="00D011F0" w:rsidP="00D011F0">
      <w:pPr>
        <w:spacing w:after="240"/>
        <w:ind w:left="2160" w:hanging="720"/>
        <w:rPr>
          <w:szCs w:val="20"/>
        </w:rPr>
      </w:pPr>
      <w:r w:rsidRPr="00B50AAE">
        <w:rPr>
          <w:szCs w:val="20"/>
        </w:rPr>
        <w:t>(i)</w:t>
      </w:r>
      <w:r w:rsidRPr="00B50AAE">
        <w:rPr>
          <w:szCs w:val="20"/>
        </w:rPr>
        <w:tab/>
        <w:t>If the fatigue life expenditure is not available, the highest torsional torque caused by SSR is more than 110% of the torque experienced during a transmission fault with the series capacitors bypassed;</w:t>
      </w:r>
    </w:p>
    <w:p w14:paraId="6A9C645B" w14:textId="77777777" w:rsidR="00D011F0" w:rsidRPr="00B50AAE" w:rsidRDefault="00D011F0" w:rsidP="00D011F0">
      <w:pPr>
        <w:spacing w:after="240"/>
        <w:ind w:left="1440" w:hanging="720"/>
        <w:rPr>
          <w:szCs w:val="20"/>
        </w:rPr>
      </w:pPr>
      <w:r w:rsidRPr="00B50AAE">
        <w:rPr>
          <w:szCs w:val="20"/>
        </w:rPr>
        <w:t>(b)</w:t>
      </w:r>
      <w:r w:rsidRPr="00B50AAE">
        <w:rPr>
          <w:szCs w:val="20"/>
        </w:rPr>
        <w:tab/>
        <w:t>The oscillation, if occurred, is not damped; or</w:t>
      </w:r>
    </w:p>
    <w:p w14:paraId="0CC2D5EC"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The oscillation, if occurred, results in disconnection of any transmission and generation facilities.  </w:t>
      </w:r>
    </w:p>
    <w:p w14:paraId="29957090" w14:textId="77777777" w:rsidR="00D011F0" w:rsidRPr="00B50AAE" w:rsidRDefault="00D011F0" w:rsidP="00D011F0">
      <w:pPr>
        <w:keepNext/>
        <w:tabs>
          <w:tab w:val="left" w:pos="1080"/>
        </w:tabs>
        <w:spacing w:before="240" w:after="240"/>
        <w:ind w:left="1080" w:hanging="1080"/>
        <w:outlineLvl w:val="2"/>
        <w:rPr>
          <w:b/>
          <w:bCs/>
          <w:i/>
          <w:szCs w:val="20"/>
        </w:rPr>
      </w:pPr>
      <w:bookmarkStart w:id="513" w:name="_Toc160026769"/>
      <w:commentRangeStart w:id="514"/>
      <w:r w:rsidRPr="00B50AAE">
        <w:rPr>
          <w:b/>
          <w:bCs/>
          <w:i/>
          <w:szCs w:val="20"/>
        </w:rPr>
        <w:t>3.22.3</w:t>
      </w:r>
      <w:commentRangeEnd w:id="514"/>
      <w:r w:rsidR="000539AC">
        <w:rPr>
          <w:rStyle w:val="CommentReference"/>
        </w:rPr>
        <w:commentReference w:id="514"/>
      </w:r>
      <w:r w:rsidRPr="00B50AAE">
        <w:rPr>
          <w:b/>
          <w:bCs/>
          <w:i/>
          <w:szCs w:val="20"/>
        </w:rPr>
        <w:t xml:space="preserve"> </w:t>
      </w:r>
      <w:r w:rsidRPr="00B50AAE">
        <w:rPr>
          <w:b/>
          <w:bCs/>
          <w:i/>
          <w:szCs w:val="20"/>
        </w:rPr>
        <w:tab/>
      </w:r>
      <w:proofErr w:type="spellStart"/>
      <w:r w:rsidRPr="00B50AAE">
        <w:rPr>
          <w:b/>
          <w:bCs/>
          <w:i/>
          <w:szCs w:val="20"/>
        </w:rPr>
        <w:t>Subsynchronous</w:t>
      </w:r>
      <w:proofErr w:type="spellEnd"/>
      <w:r w:rsidRPr="00B50AAE">
        <w:rPr>
          <w:b/>
          <w:bCs/>
          <w:i/>
          <w:szCs w:val="20"/>
        </w:rPr>
        <w:t xml:space="preserve"> Resonance Monitoring</w:t>
      </w:r>
      <w:bookmarkEnd w:id="513"/>
    </w:p>
    <w:p w14:paraId="650C1622" w14:textId="77777777" w:rsidR="00D011F0" w:rsidRPr="00B50AAE" w:rsidRDefault="00D011F0" w:rsidP="00D011F0">
      <w:pPr>
        <w:spacing w:after="240"/>
        <w:ind w:left="720" w:hanging="720"/>
        <w:rPr>
          <w:szCs w:val="20"/>
        </w:rPr>
      </w:pPr>
      <w:r w:rsidRPr="00B50AAE">
        <w:rPr>
          <w:szCs w:val="20"/>
        </w:rPr>
        <w:t>(1)</w:t>
      </w:r>
      <w:r w:rsidRPr="00B50AAE">
        <w:rPr>
          <w:szCs w:val="20"/>
        </w:rPr>
        <w:tab/>
        <w:t>For purposes of SSR monitoring, a common tower Outage loss of a double-circuit transmission line consisting of two circuits sharing a tower for 0.5 miles or greater is considered as one contingency.</w:t>
      </w:r>
    </w:p>
    <w:p w14:paraId="1BB9FDAE"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ERCOT’s responsibilities for SSR monitoring shall consist of the following activities if a Generation Resource </w:t>
      </w:r>
      <w:ins w:id="515" w:author="ERCOT" w:date="2024-06-20T14:24:00Z">
        <w:r>
          <w:rPr>
            <w:iCs/>
            <w:szCs w:val="20"/>
          </w:rPr>
          <w:t>or ESR</w:t>
        </w:r>
        <w:r w:rsidRPr="00B50AAE">
          <w:rPr>
            <w:szCs w:val="20"/>
          </w:rPr>
          <w:t xml:space="preserve"> </w:t>
        </w:r>
      </w:ins>
      <w:r w:rsidRPr="00B50AAE">
        <w:rPr>
          <w:szCs w:val="20"/>
        </w:rPr>
        <w:t xml:space="preserve">is vulnerable to SSR in the event of five or six concurrent transmission Outages identified in the SSR vulnerability assessment and does not implement SSR Mitigation: </w:t>
      </w:r>
    </w:p>
    <w:p w14:paraId="4945C232" w14:textId="77777777" w:rsidR="00D011F0" w:rsidRPr="00B50AAE" w:rsidRDefault="00D011F0" w:rsidP="00D011F0">
      <w:pPr>
        <w:spacing w:after="240"/>
        <w:ind w:left="1440" w:hanging="720"/>
        <w:rPr>
          <w:szCs w:val="20"/>
        </w:rPr>
      </w:pPr>
      <w:r w:rsidRPr="00B50AAE">
        <w:rPr>
          <w:szCs w:val="20"/>
        </w:rPr>
        <w:t>(a)</w:t>
      </w:r>
      <w:r w:rsidRPr="00B50AAE">
        <w:rPr>
          <w:szCs w:val="20"/>
        </w:rPr>
        <w:tab/>
        <w:t>ERCOT shall identify the combinations of Outages of Transmission Elements that may result in SSR vulnerability and provide these Transmission Elements to the affected Resource Entity and its interconnected TSP;</w:t>
      </w:r>
    </w:p>
    <w:p w14:paraId="1437C4AB"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ERCOT shall monitor the status of these Transmission Elements identified in paragraph (a) above; </w:t>
      </w:r>
    </w:p>
    <w:p w14:paraId="3A80990E"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If the occurrence of Forced and/or Planned Outages results in a Generation Resource </w:t>
      </w:r>
      <w:ins w:id="516" w:author="ERCOT" w:date="2024-06-20T14:24:00Z">
        <w:r>
          <w:rPr>
            <w:iCs/>
            <w:szCs w:val="20"/>
          </w:rPr>
          <w:t>or ESR</w:t>
        </w:r>
        <w:r w:rsidRPr="00B50AAE">
          <w:rPr>
            <w:szCs w:val="20"/>
          </w:rPr>
          <w:t xml:space="preserve"> </w:t>
        </w:r>
      </w:ins>
      <w:r w:rsidRPr="00B50AAE">
        <w:rPr>
          <w:szCs w:val="20"/>
        </w:rPr>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727C8C1E" w14:textId="77777777" w:rsidR="00D011F0" w:rsidRPr="00B50AAE" w:rsidRDefault="00D011F0" w:rsidP="00D011F0">
      <w:pPr>
        <w:spacing w:after="240"/>
        <w:ind w:left="1440" w:hanging="720"/>
        <w:rPr>
          <w:szCs w:val="20"/>
        </w:rPr>
      </w:pPr>
      <w:r w:rsidRPr="00B50AAE">
        <w:rPr>
          <w:szCs w:val="20"/>
        </w:rPr>
        <w:t>(d)</w:t>
      </w:r>
      <w:r w:rsidRPr="00B50AAE">
        <w:rPr>
          <w:szCs w:val="20"/>
        </w:rPr>
        <w:tab/>
        <w:t xml:space="preserve">If the occurrence of Forced and/or Planned Outages results in a Generation Resource </w:t>
      </w:r>
      <w:ins w:id="517" w:author="ERCOT" w:date="2024-06-20T14:24:00Z">
        <w:r>
          <w:rPr>
            <w:iCs/>
            <w:szCs w:val="20"/>
          </w:rPr>
          <w:t>or ESR</w:t>
        </w:r>
        <w:r w:rsidRPr="00B50AAE">
          <w:rPr>
            <w:szCs w:val="20"/>
          </w:rPr>
          <w:t xml:space="preserve"> </w:t>
        </w:r>
      </w:ins>
      <w:r w:rsidRPr="00B50AAE">
        <w:rPr>
          <w:szCs w:val="20"/>
        </w:rPr>
        <w:t>being two contingencies away from SSR vulnerability, ERCOT shall take action to mitigate SSR vulnerability to the affected Generation Resource</w:t>
      </w:r>
      <w:ins w:id="518" w:author="ERCOT" w:date="2024-06-20T14:24:00Z">
        <w:r w:rsidRPr="00973201">
          <w:rPr>
            <w:iCs/>
            <w:szCs w:val="20"/>
          </w:rPr>
          <w:t xml:space="preserve"> </w:t>
        </w:r>
        <w:r>
          <w:rPr>
            <w:iCs/>
            <w:szCs w:val="20"/>
          </w:rPr>
          <w:t>or ESR</w:t>
        </w:r>
      </w:ins>
      <w:r w:rsidRPr="00B50AAE">
        <w:rPr>
          <w:szCs w:val="20"/>
        </w:rPr>
        <w:t>.  ERCOT shall consider the actions in the following order unless reliability considerations dictate a different order.  Actions that may be considered are:</w:t>
      </w:r>
    </w:p>
    <w:p w14:paraId="2F185987" w14:textId="77777777" w:rsidR="00D011F0" w:rsidRPr="00B50AAE" w:rsidRDefault="00D011F0" w:rsidP="00D011F0">
      <w:pPr>
        <w:spacing w:after="240"/>
        <w:ind w:left="2160" w:hanging="720"/>
        <w:rPr>
          <w:szCs w:val="20"/>
        </w:rPr>
      </w:pPr>
      <w:r w:rsidRPr="00B50AAE">
        <w:rPr>
          <w:szCs w:val="20"/>
        </w:rPr>
        <w:lastRenderedPageBreak/>
        <w:t>(i)</w:t>
      </w:r>
      <w:r w:rsidRPr="00B50AAE">
        <w:rPr>
          <w:szCs w:val="20"/>
        </w:rPr>
        <w:tab/>
        <w:t>No action if the affected Generation Resource</w:t>
      </w:r>
      <w:ins w:id="519" w:author="ERCOT" w:date="2024-06-20T14:24:00Z">
        <w:r w:rsidRPr="00973201">
          <w:rPr>
            <w:iCs/>
            <w:szCs w:val="20"/>
          </w:rPr>
          <w:t xml:space="preserve"> </w:t>
        </w:r>
        <w:r>
          <w:rPr>
            <w:iCs/>
            <w:szCs w:val="20"/>
          </w:rPr>
          <w:t>or ESR</w:t>
        </w:r>
      </w:ins>
      <w:r w:rsidRPr="00B50AAE">
        <w:rPr>
          <w:szCs w:val="20"/>
        </w:rPr>
        <w:t xml:space="preserve"> is equipped with SSR Protection and has elected for ERCOT to forego action to mitigate SSR vulnerability; </w:t>
      </w:r>
    </w:p>
    <w:p w14:paraId="542F68FB" w14:textId="77777777" w:rsidR="00D011F0" w:rsidRPr="00B50AAE" w:rsidRDefault="00D011F0" w:rsidP="00D011F0">
      <w:pPr>
        <w:spacing w:after="240"/>
        <w:ind w:left="2160" w:hanging="720"/>
        <w:rPr>
          <w:szCs w:val="20"/>
        </w:rPr>
      </w:pPr>
      <w:r w:rsidRPr="00B50AAE">
        <w:rPr>
          <w:szCs w:val="20"/>
        </w:rPr>
        <w:t>(ii)</w:t>
      </w:r>
      <w:r w:rsidRPr="00B50AAE">
        <w:rPr>
          <w:szCs w:val="20"/>
        </w:rPr>
        <w:tab/>
        <w:t>Coordinate with TSPs to withdraw or restore an Outage within eight hours if feasible;</w:t>
      </w:r>
    </w:p>
    <w:p w14:paraId="39DB5653" w14:textId="77777777" w:rsidR="00D011F0" w:rsidRPr="00B50AAE" w:rsidRDefault="00D011F0" w:rsidP="00D011F0">
      <w:pPr>
        <w:spacing w:after="240"/>
        <w:ind w:left="2160" w:hanging="720"/>
        <w:rPr>
          <w:szCs w:val="20"/>
        </w:rPr>
      </w:pPr>
      <w:r w:rsidRPr="00B50AAE">
        <w:rPr>
          <w:szCs w:val="20"/>
        </w:rPr>
        <w:t>(iii)</w:t>
      </w:r>
      <w:r w:rsidRPr="00B50AAE">
        <w:rPr>
          <w:szCs w:val="20"/>
        </w:rPr>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2E8B92A2" w14:textId="77777777" w:rsidR="00D011F0" w:rsidRPr="00B50AAE" w:rsidRDefault="00D011F0" w:rsidP="00D011F0">
      <w:pPr>
        <w:spacing w:after="240"/>
        <w:ind w:left="2160" w:hanging="720"/>
        <w:rPr>
          <w:szCs w:val="20"/>
        </w:rPr>
      </w:pPr>
      <w:r w:rsidRPr="00B50AAE">
        <w:rPr>
          <w:szCs w:val="20"/>
        </w:rPr>
        <w:t>(iv)</w:t>
      </w:r>
      <w:r w:rsidRPr="00B50AAE">
        <w:rPr>
          <w:szCs w:val="20"/>
        </w:rPr>
        <w:tab/>
        <w:t xml:space="preserve">Other actions specific to the situation, including, but not limited to, Verbal Dispatch Instruction (VDI) to the Resource’s Qualified Scheduling Entity (QSE).  </w:t>
      </w:r>
    </w:p>
    <w:p w14:paraId="3B851A95" w14:textId="77777777" w:rsidR="00D011F0" w:rsidRPr="00B50AAE" w:rsidRDefault="00D011F0" w:rsidP="00D011F0">
      <w:pPr>
        <w:spacing w:after="240"/>
        <w:ind w:left="1440" w:hanging="720"/>
        <w:rPr>
          <w:szCs w:val="20"/>
        </w:rPr>
      </w:pPr>
      <w:r w:rsidRPr="00B50AAE">
        <w:rPr>
          <w:szCs w:val="20"/>
        </w:rPr>
        <w:t>(e)</w:t>
      </w:r>
      <w:r w:rsidRPr="00B50AAE">
        <w:rPr>
          <w:szCs w:val="20"/>
        </w:rPr>
        <w:tab/>
        <w:t xml:space="preserve">If the occurrence of Forced and/or Planned Outages results in a Generation Resource </w:t>
      </w:r>
      <w:ins w:id="520" w:author="ERCOT" w:date="2024-06-20T14:24:00Z">
        <w:r>
          <w:rPr>
            <w:iCs/>
            <w:szCs w:val="20"/>
          </w:rPr>
          <w:t>or ESR</w:t>
        </w:r>
        <w:r w:rsidRPr="00B50AAE">
          <w:rPr>
            <w:szCs w:val="20"/>
          </w:rPr>
          <w:t xml:space="preserve"> </w:t>
        </w:r>
      </w:ins>
      <w:r w:rsidRPr="00B50AAE">
        <w:rPr>
          <w:szCs w:val="20"/>
        </w:rPr>
        <w:t>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C5995C6" w14:textId="77777777" w:rsidR="00D011F0" w:rsidRPr="00B50AAE" w:rsidRDefault="00D011F0" w:rsidP="00D011F0">
      <w:pPr>
        <w:spacing w:after="240"/>
        <w:ind w:left="1440" w:hanging="720"/>
        <w:rPr>
          <w:szCs w:val="20"/>
        </w:rPr>
      </w:pPr>
      <w:r w:rsidRPr="00B50AAE">
        <w:rPr>
          <w:szCs w:val="20"/>
        </w:rPr>
        <w:t>(f)</w:t>
      </w:r>
      <w:r w:rsidRPr="00B50AAE">
        <w:rPr>
          <w:szCs w:val="20"/>
        </w:rPr>
        <w:tab/>
        <w:t>If the occurrence of Forced and/or Planned Outages results in a Generation Resource</w:t>
      </w:r>
      <w:ins w:id="521" w:author="ERCOT" w:date="2024-06-20T14:25:00Z">
        <w:r w:rsidRPr="00973201">
          <w:rPr>
            <w:iCs/>
            <w:szCs w:val="20"/>
          </w:rPr>
          <w:t xml:space="preserve"> </w:t>
        </w:r>
        <w:r>
          <w:rPr>
            <w:iCs/>
            <w:szCs w:val="20"/>
          </w:rPr>
          <w:t>or ESR</w:t>
        </w:r>
      </w:ins>
      <w:r w:rsidRPr="00B50AAE">
        <w:rPr>
          <w:szCs w:val="20"/>
        </w:rPr>
        <w:t xml:space="preserve"> being two or less contingencies away from SSR vulnerability, ERCOT shall notify the QSE representing the affected Generation Resource </w:t>
      </w:r>
      <w:ins w:id="522" w:author="ERCOT" w:date="2024-06-20T14:25:00Z">
        <w:r>
          <w:rPr>
            <w:iCs/>
            <w:szCs w:val="20"/>
          </w:rPr>
          <w:t>or ESR</w:t>
        </w:r>
        <w:r w:rsidRPr="00B50AAE">
          <w:rPr>
            <w:szCs w:val="20"/>
          </w:rPr>
          <w:t xml:space="preserve"> </w:t>
        </w:r>
      </w:ins>
      <w:r w:rsidRPr="00B50AAE">
        <w:rPr>
          <w:szCs w:val="20"/>
        </w:rPr>
        <w:t>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ins w:id="523" w:author="ERCOT" w:date="2024-06-20T14:25:00Z">
        <w:r w:rsidRPr="00973201">
          <w:rPr>
            <w:iCs/>
            <w:szCs w:val="20"/>
          </w:rPr>
          <w:t xml:space="preserve"> </w:t>
        </w:r>
        <w:r>
          <w:rPr>
            <w:iCs/>
            <w:szCs w:val="20"/>
          </w:rPr>
          <w:t>or ESR(s)</w:t>
        </w:r>
      </w:ins>
      <w:r w:rsidRPr="00B50AAE">
        <w:rPr>
          <w:szCs w:val="20"/>
        </w:rPr>
        <w:t xml:space="preserve"> </w:t>
      </w:r>
      <w:ins w:id="524" w:author="ERCOT" w:date="2024-06-20T14:25:00Z">
        <w:r>
          <w:rPr>
            <w:szCs w:val="20"/>
          </w:rPr>
          <w:t>are</w:t>
        </w:r>
      </w:ins>
      <w:del w:id="525" w:author="ERCOT" w:date="2024-06-20T14:25:00Z">
        <w:r w:rsidRPr="00B50AAE" w:rsidDel="00973201">
          <w:rPr>
            <w:szCs w:val="20"/>
          </w:rPr>
          <w:delText>is</w:delText>
        </w:r>
      </w:del>
      <w:r w:rsidRPr="00B50AAE">
        <w:rPr>
          <w:szCs w:val="20"/>
        </w:rPr>
        <w:t xml:space="preserve"> at least three contingencies away from SSR vulnerability.</w:t>
      </w:r>
    </w:p>
    <w:p w14:paraId="13D3D05B" w14:textId="77777777" w:rsidR="00D011F0" w:rsidRPr="001700FE" w:rsidRDefault="00D011F0" w:rsidP="00D011F0">
      <w:pPr>
        <w:pStyle w:val="H4"/>
        <w:spacing w:before="480"/>
      </w:pPr>
      <w:bookmarkStart w:id="526" w:name="_Toc135990631"/>
      <w:r w:rsidRPr="001700FE">
        <w:t>4.4.6.3</w:t>
      </w:r>
      <w:r w:rsidRPr="001700FE">
        <w:tab/>
        <w:t>PTP Obligation</w:t>
      </w:r>
      <w:r>
        <w:t>s</w:t>
      </w:r>
      <w:r w:rsidRPr="001700FE">
        <w:t xml:space="preserve"> with Link</w:t>
      </w:r>
      <w:r>
        <w:t>s</w:t>
      </w:r>
      <w:r w:rsidRPr="001700FE">
        <w:t xml:space="preserve"> to an Option </w:t>
      </w:r>
      <w:r>
        <w:t>DAM Award Eligibility</w:t>
      </w:r>
      <w:bookmarkEnd w:id="526"/>
    </w:p>
    <w:p w14:paraId="3FECFD9D" w14:textId="77777777" w:rsidR="00D011F0" w:rsidRDefault="00D011F0" w:rsidP="00D011F0">
      <w:pPr>
        <w:spacing w:after="240"/>
        <w:ind w:left="720" w:hanging="720"/>
      </w:pPr>
      <w:r>
        <w:t>(1)</w:t>
      </w:r>
      <w:r>
        <w:tab/>
        <w:t xml:space="preserve">A bid for a PTP Obligation with Links to an Option will not be considered eligible for award for an Operating Hour if it sources at a Resource Node where </w:t>
      </w:r>
      <w:del w:id="527" w:author="ERCOT" w:date="2024-06-20T17:42:00Z">
        <w:r w:rsidDel="00346253">
          <w:delText>the</w:delText>
        </w:r>
      </w:del>
      <w:ins w:id="528" w:author="ERCOT" w:date="2024-06-20T17:42:00Z">
        <w:r>
          <w:t>a</w:t>
        </w:r>
      </w:ins>
      <w:r>
        <w:t xml:space="preserve"> Generation Resource </w:t>
      </w:r>
      <w:ins w:id="529" w:author="ERCOT" w:date="2024-06-20T17:42:00Z">
        <w:r>
          <w:t xml:space="preserve">or Energy Storage Resource (ESR) </w:t>
        </w:r>
      </w:ins>
      <w:r>
        <w:t>has a COP Resource Status of:</w:t>
      </w:r>
    </w:p>
    <w:p w14:paraId="01CA3F9D" w14:textId="77777777" w:rsidR="00D011F0" w:rsidRDefault="00D011F0" w:rsidP="00D011F0">
      <w:pPr>
        <w:spacing w:after="240"/>
        <w:ind w:firstLine="720"/>
      </w:pPr>
      <w:r>
        <w:t>(a)</w:t>
      </w:r>
      <w:r>
        <w:tab/>
        <w:t>OUT for an Operating Hour; or</w:t>
      </w:r>
    </w:p>
    <w:p w14:paraId="46F719C4" w14:textId="77777777" w:rsidR="00D011F0" w:rsidRDefault="00D011F0" w:rsidP="00D011F0">
      <w:pPr>
        <w:spacing w:after="240"/>
        <w:ind w:left="1440" w:hanging="720"/>
      </w:pPr>
      <w:r>
        <w:t>(b)</w:t>
      </w:r>
      <w:r>
        <w:tab/>
        <w:t xml:space="preserve">OFF for an Operating Hour; and </w:t>
      </w:r>
    </w:p>
    <w:p w14:paraId="10A442BC" w14:textId="77777777" w:rsidR="00D011F0" w:rsidRDefault="00D011F0" w:rsidP="00D011F0">
      <w:pPr>
        <w:spacing w:after="240"/>
        <w:ind w:left="2160" w:hanging="720"/>
      </w:pPr>
      <w:r>
        <w:t>(i)</w:t>
      </w:r>
      <w:r>
        <w:tab/>
        <w:t>The QSE representing the Resource</w:t>
      </w:r>
      <w:del w:id="530" w:author="ERCOT" w:date="2024-06-20T17:42:00Z">
        <w:r w:rsidDel="00346253">
          <w:delText>s</w:delText>
        </w:r>
      </w:del>
      <w:r>
        <w:t xml:space="preserve"> has not submitted a valid Three-Part Supply Offer or Ancillary Service Offer to be considered by the DAM; and</w:t>
      </w:r>
    </w:p>
    <w:p w14:paraId="08A0D834" w14:textId="77777777" w:rsidR="00D011F0" w:rsidRDefault="00D011F0" w:rsidP="00D011F0">
      <w:pPr>
        <w:spacing w:after="240"/>
        <w:ind w:left="2160" w:hanging="720"/>
      </w:pPr>
      <w:r>
        <w:t>(ii)</w:t>
      </w:r>
      <w:r>
        <w:tab/>
        <w:t>The QSE representing the Resource has not submitted a valid Energy Only Offer at any Resource Node associated with the Resource.</w:t>
      </w:r>
    </w:p>
    <w:p w14:paraId="1D92F552" w14:textId="77777777" w:rsidR="00D011F0" w:rsidRDefault="00D011F0" w:rsidP="00D011F0">
      <w:pPr>
        <w:spacing w:after="240"/>
        <w:ind w:left="720" w:hanging="720"/>
      </w:pPr>
      <w:r>
        <w:lastRenderedPageBreak/>
        <w:t>(2)</w:t>
      </w:r>
      <w:r>
        <w:tab/>
        <w:t xml:space="preserve">Where more than one Generation Resource </w:t>
      </w:r>
      <w:ins w:id="531" w:author="ERCOT" w:date="2024-06-20T17:42:00Z">
        <w:r>
          <w:t xml:space="preserve">or ESR </w:t>
        </w:r>
      </w:ins>
      <w:r>
        <w:t xml:space="preserve">is associated with a Resource Node, ERCOT will consider a PTP Obligation with Links to an Option bid eligible for award unless all Generation Resources </w:t>
      </w:r>
      <w:ins w:id="532" w:author="ERCOT" w:date="2024-06-20T17:42:00Z">
        <w:r>
          <w:t xml:space="preserve">and ESRs </w:t>
        </w:r>
      </w:ins>
      <w:r>
        <w:t xml:space="preserve">associated with the Resource Node do not satisfy the COP Resource Status requirements in paragraph (1) above during the Operating Hour. </w:t>
      </w:r>
    </w:p>
    <w:p w14:paraId="29DA07A2" w14:textId="77777777" w:rsidR="00D011F0" w:rsidRDefault="00D011F0" w:rsidP="00D011F0">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ins w:id="533" w:author="ERCOT" w:date="2024-06-20T17:42:00Z">
        <w:r w:rsidRPr="00346253">
          <w:t xml:space="preserve"> </w:t>
        </w:r>
        <w:r>
          <w:t>or ESR</w:t>
        </w:r>
      </w:ins>
      <w:r>
        <w:t xml:space="preserv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p w14:paraId="2C639836" w14:textId="77777777" w:rsidR="00D011F0" w:rsidRPr="009739C9" w:rsidRDefault="00D011F0" w:rsidP="00D011F0">
      <w:pPr>
        <w:keepNext/>
        <w:widowControl w:val="0"/>
        <w:tabs>
          <w:tab w:val="left" w:pos="1260"/>
        </w:tabs>
        <w:spacing w:before="480" w:after="240"/>
        <w:ind w:left="1260" w:hanging="1260"/>
        <w:outlineLvl w:val="3"/>
        <w:rPr>
          <w:b/>
          <w:bCs/>
          <w:snapToGrid w:val="0"/>
        </w:rPr>
      </w:pPr>
      <w:bookmarkStart w:id="534" w:name="_Toc90197101"/>
      <w:bookmarkStart w:id="535" w:name="_Toc92873943"/>
      <w:bookmarkStart w:id="536" w:name="_Toc142108919"/>
      <w:bookmarkStart w:id="537" w:name="_Toc142113764"/>
      <w:bookmarkStart w:id="538" w:name="_Toc402345587"/>
      <w:bookmarkStart w:id="539" w:name="_Toc405383870"/>
      <w:bookmarkStart w:id="540" w:name="_Toc405536972"/>
      <w:bookmarkStart w:id="541" w:name="_Toc440871759"/>
      <w:bookmarkStart w:id="542" w:name="_Toc135990633"/>
      <w:bookmarkStart w:id="543" w:name="OLE_LINK1"/>
      <w:bookmarkStart w:id="544" w:name="OLE_LINK2"/>
      <w:commentRangeStart w:id="545"/>
      <w:r w:rsidRPr="009739C9">
        <w:rPr>
          <w:b/>
          <w:bCs/>
          <w:snapToGrid w:val="0"/>
        </w:rPr>
        <w:t>4.4.7.1</w:t>
      </w:r>
      <w:commentRangeEnd w:id="545"/>
      <w:r w:rsidR="000539AC">
        <w:rPr>
          <w:rStyle w:val="CommentReference"/>
        </w:rPr>
        <w:commentReference w:id="545"/>
      </w:r>
      <w:r w:rsidRPr="009739C9">
        <w:rPr>
          <w:b/>
          <w:bCs/>
          <w:snapToGrid w:val="0"/>
        </w:rPr>
        <w:tab/>
        <w:t>Self-Arranged Ancillary Service Quantities</w:t>
      </w:r>
      <w:bookmarkEnd w:id="534"/>
      <w:bookmarkEnd w:id="535"/>
      <w:bookmarkEnd w:id="536"/>
      <w:bookmarkEnd w:id="537"/>
      <w:bookmarkEnd w:id="538"/>
      <w:bookmarkEnd w:id="539"/>
      <w:bookmarkEnd w:id="540"/>
      <w:bookmarkEnd w:id="541"/>
      <w:bookmarkEnd w:id="542"/>
    </w:p>
    <w:p w14:paraId="03D3189A" w14:textId="77777777" w:rsidR="00D011F0" w:rsidRPr="009739C9" w:rsidRDefault="00D011F0" w:rsidP="00D011F0">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9739C9">
        <w:t>ERCOT Contingency Reserve Service</w:t>
      </w:r>
      <w:r w:rsidRPr="009739C9">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9739C9">
        <w:rPr>
          <w:iCs/>
          <w:szCs w:val="20"/>
        </w:rPr>
        <w:t>in excess of</w:t>
      </w:r>
      <w:proofErr w:type="gramEnd"/>
      <w:r w:rsidRPr="009739C9">
        <w:rPr>
          <w:iCs/>
          <w:szCs w:val="20"/>
        </w:rPr>
        <w:t xml:space="preserve">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230CF544" w14:textId="77777777" w:rsidTr="0080522F">
        <w:trPr>
          <w:trHeight w:val="386"/>
        </w:trPr>
        <w:tc>
          <w:tcPr>
            <w:tcW w:w="9350" w:type="dxa"/>
            <w:shd w:val="pct12" w:color="auto" w:fill="auto"/>
          </w:tcPr>
          <w:p w14:paraId="54637C46" w14:textId="77777777" w:rsidR="00D011F0" w:rsidRPr="009739C9" w:rsidRDefault="00D011F0" w:rsidP="0080522F">
            <w:pPr>
              <w:spacing w:before="120" w:after="240"/>
              <w:rPr>
                <w:b/>
                <w:i/>
                <w:iCs/>
              </w:rPr>
            </w:pPr>
            <w:r w:rsidRPr="009739C9">
              <w:rPr>
                <w:b/>
                <w:i/>
                <w:iCs/>
              </w:rPr>
              <w:t>[NPRR1091:  Replace paragraph (1) above with the following upon system implementation:]</w:t>
            </w:r>
          </w:p>
          <w:p w14:paraId="07A36957" w14:textId="77777777" w:rsidR="00D011F0" w:rsidRPr="009739C9" w:rsidRDefault="00D011F0" w:rsidP="0080522F">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w:t>
            </w:r>
            <w:r w:rsidRPr="009739C9">
              <w:rPr>
                <w:iCs/>
                <w:szCs w:val="20"/>
              </w:rPr>
              <w:lastRenderedPageBreak/>
              <w:t xml:space="preserve">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9739C9">
              <w:rPr>
                <w:iCs/>
                <w:szCs w:val="20"/>
              </w:rPr>
              <w:t>in excess of</w:t>
            </w:r>
            <w:proofErr w:type="gramEnd"/>
            <w:r w:rsidRPr="009739C9">
              <w:rPr>
                <w:iCs/>
                <w:szCs w:val="20"/>
              </w:rPr>
              <w:t xml:space="preserve"> a QSE’s Ancillary Service Obligation will be considered to be offered in the DAM or Supplemental Ancillary Services Market (SASM), as applicable, for $0/MWh.</w:t>
            </w:r>
          </w:p>
        </w:tc>
      </w:tr>
    </w:tbl>
    <w:p w14:paraId="4329F032" w14:textId="77777777" w:rsidR="00D011F0" w:rsidRPr="009739C9" w:rsidRDefault="00D011F0" w:rsidP="00D011F0">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52C6B34E" w14:textId="77777777" w:rsidTr="0080522F">
        <w:trPr>
          <w:trHeight w:val="386"/>
        </w:trPr>
        <w:tc>
          <w:tcPr>
            <w:tcW w:w="9350" w:type="dxa"/>
            <w:shd w:val="pct12" w:color="auto" w:fill="auto"/>
          </w:tcPr>
          <w:p w14:paraId="3AF0745F" w14:textId="77777777" w:rsidR="00D011F0" w:rsidRPr="009739C9" w:rsidRDefault="00D011F0" w:rsidP="0080522F">
            <w:pPr>
              <w:spacing w:before="120" w:after="240"/>
              <w:rPr>
                <w:b/>
                <w:i/>
                <w:iCs/>
              </w:rPr>
            </w:pPr>
            <w:r w:rsidRPr="009739C9">
              <w:rPr>
                <w:b/>
                <w:i/>
                <w:iCs/>
              </w:rPr>
              <w:t>[NPRR1008:  Replace paragraph (1) above with the following upon system implementation or upon system implementation of the Real-Time Co-Optimization (RTC) project:]</w:t>
            </w:r>
          </w:p>
          <w:p w14:paraId="35AD41EB" w14:textId="77777777" w:rsidR="00D011F0" w:rsidRPr="009739C9" w:rsidRDefault="00D011F0" w:rsidP="0080522F">
            <w:pPr>
              <w:spacing w:after="240"/>
              <w:ind w:left="720" w:hanging="720"/>
              <w:rPr>
                <w:iCs/>
                <w:szCs w:val="20"/>
              </w:rPr>
            </w:pPr>
            <w:r w:rsidRPr="009739C9">
              <w:rPr>
                <w:iCs/>
                <w:szCs w:val="20"/>
              </w:rPr>
              <w:t>(1)</w:t>
            </w:r>
            <w:r w:rsidRPr="009739C9">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2BD9967F" w14:textId="77777777" w:rsidR="00D011F0" w:rsidRPr="009739C9" w:rsidRDefault="00D011F0" w:rsidP="00D011F0">
      <w:pPr>
        <w:spacing w:before="240" w:after="240"/>
        <w:ind w:left="720" w:hanging="720"/>
        <w:rPr>
          <w:iCs/>
          <w:szCs w:val="20"/>
        </w:rPr>
      </w:pPr>
      <w:r w:rsidRPr="009739C9">
        <w:rPr>
          <w:iCs/>
          <w:szCs w:val="20"/>
        </w:rPr>
        <w:t>(2)</w:t>
      </w:r>
      <w:r w:rsidRPr="009739C9">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591977E0" w14:textId="77777777" w:rsidTr="0080522F">
        <w:trPr>
          <w:trHeight w:val="386"/>
        </w:trPr>
        <w:tc>
          <w:tcPr>
            <w:tcW w:w="9350" w:type="dxa"/>
            <w:shd w:val="pct12" w:color="auto" w:fill="auto"/>
          </w:tcPr>
          <w:p w14:paraId="556F53D6" w14:textId="77777777" w:rsidR="00D011F0" w:rsidRPr="009739C9" w:rsidRDefault="00D011F0" w:rsidP="0080522F">
            <w:pPr>
              <w:spacing w:before="120" w:after="240"/>
              <w:rPr>
                <w:b/>
                <w:i/>
                <w:iCs/>
              </w:rPr>
            </w:pPr>
            <w:r w:rsidRPr="009739C9">
              <w:rPr>
                <w:b/>
                <w:i/>
                <w:iCs/>
              </w:rPr>
              <w:t>[NPRR1008:  Replace paragraph (2) above with the following upon system implementation of the Real-Time Co-Optimization (RTC) project:]</w:t>
            </w:r>
          </w:p>
          <w:p w14:paraId="2AF02072" w14:textId="77777777" w:rsidR="00D011F0" w:rsidRPr="009739C9" w:rsidRDefault="00D011F0" w:rsidP="0080522F">
            <w:pPr>
              <w:spacing w:before="240" w:after="240"/>
              <w:ind w:left="720" w:hanging="720"/>
              <w:rPr>
                <w:iCs/>
                <w:szCs w:val="20"/>
              </w:rPr>
            </w:pPr>
            <w:r w:rsidRPr="009739C9">
              <w:rPr>
                <w:iCs/>
                <w:szCs w:val="20"/>
              </w:rPr>
              <w:t>(2)</w:t>
            </w:r>
            <w:r w:rsidRPr="009739C9">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4118AAA3" w14:textId="77777777" w:rsidR="00D011F0" w:rsidRPr="009739C9" w:rsidRDefault="00D011F0" w:rsidP="00D011F0">
      <w:pPr>
        <w:spacing w:before="240" w:after="240"/>
        <w:ind w:left="720" w:hanging="720"/>
        <w:rPr>
          <w:iCs/>
          <w:szCs w:val="20"/>
        </w:rPr>
      </w:pPr>
      <w:r w:rsidRPr="009739C9">
        <w:rPr>
          <w:iCs/>
          <w:szCs w:val="20"/>
        </w:rPr>
        <w:t>(3)</w:t>
      </w:r>
      <w:r w:rsidRPr="009739C9">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336EEEA3" w14:textId="77777777" w:rsidTr="0080522F">
        <w:trPr>
          <w:trHeight w:val="386"/>
        </w:trPr>
        <w:tc>
          <w:tcPr>
            <w:tcW w:w="9350" w:type="dxa"/>
            <w:shd w:val="pct12" w:color="auto" w:fill="auto"/>
          </w:tcPr>
          <w:p w14:paraId="6A56F605" w14:textId="77777777" w:rsidR="00D011F0" w:rsidRPr="009739C9" w:rsidRDefault="00D011F0" w:rsidP="0080522F">
            <w:pPr>
              <w:spacing w:before="120" w:after="240"/>
              <w:rPr>
                <w:b/>
                <w:i/>
                <w:iCs/>
              </w:rPr>
            </w:pPr>
            <w:r w:rsidRPr="009739C9">
              <w:rPr>
                <w:b/>
                <w:i/>
                <w:iCs/>
              </w:rPr>
              <w:t>[NPRR1008:  Replace paragraph (3) above with the following upon system implementation of the Real-Time Co-Optimization (RTC) project:]</w:t>
            </w:r>
          </w:p>
          <w:p w14:paraId="2529109C" w14:textId="77777777" w:rsidR="00D011F0" w:rsidRPr="009739C9" w:rsidRDefault="00D011F0" w:rsidP="0080522F">
            <w:pPr>
              <w:spacing w:after="240"/>
              <w:ind w:left="720" w:hanging="720"/>
              <w:rPr>
                <w:iCs/>
                <w:szCs w:val="20"/>
              </w:rPr>
            </w:pPr>
            <w:r w:rsidRPr="009739C9">
              <w:rPr>
                <w:iCs/>
                <w:szCs w:val="20"/>
              </w:rPr>
              <w:lastRenderedPageBreak/>
              <w:t>(3)</w:t>
            </w:r>
            <w:r w:rsidRPr="009739C9">
              <w:rPr>
                <w:iCs/>
                <w:szCs w:val="20"/>
              </w:rPr>
              <w:tab/>
              <w:t>At or after 1000 in the Day-Ahead, a QSE may not change its Self-Arranged Ancillary Service Quantities.</w:t>
            </w:r>
          </w:p>
        </w:tc>
      </w:tr>
    </w:tbl>
    <w:p w14:paraId="41C5C55F" w14:textId="77777777" w:rsidR="00D011F0" w:rsidRPr="009739C9" w:rsidRDefault="00D011F0" w:rsidP="00D011F0">
      <w:pPr>
        <w:spacing w:before="240" w:after="240"/>
        <w:ind w:left="720" w:hanging="720"/>
        <w:rPr>
          <w:iCs/>
          <w:szCs w:val="20"/>
        </w:rPr>
      </w:pPr>
      <w:r w:rsidRPr="009739C9">
        <w:rPr>
          <w:iCs/>
          <w:szCs w:val="20"/>
        </w:rPr>
        <w:lastRenderedPageBreak/>
        <w:t>(4)</w:t>
      </w:r>
      <w:r w:rsidRPr="009739C9">
        <w:rPr>
          <w:iCs/>
          <w:szCs w:val="20"/>
        </w:rPr>
        <w:tab/>
        <w:t>Before 1430 in the Day-Ahead, all Self-Arranged Ancillary Service Quantities must be represented by physical capacity, either by Generation Resources</w:t>
      </w:r>
      <w:ins w:id="546" w:author="ERCOT" w:date="2024-06-20T17:43:00Z">
        <w:r>
          <w:rPr>
            <w:iCs/>
            <w:szCs w:val="20"/>
          </w:rPr>
          <w:t>, ESRs,</w:t>
        </w:r>
      </w:ins>
      <w:r w:rsidRPr="009739C9">
        <w:rPr>
          <w:iCs/>
          <w:szCs w:val="20"/>
        </w:rPr>
        <w:t xml:space="preserve"> or Load Resources, or backed by Ancillary Service Trades. </w:t>
      </w:r>
    </w:p>
    <w:p w14:paraId="5B31A567" w14:textId="77777777" w:rsidR="00D011F0" w:rsidRPr="009739C9" w:rsidRDefault="00D011F0" w:rsidP="00D011F0">
      <w:pPr>
        <w:spacing w:after="240"/>
        <w:ind w:left="720" w:hanging="720"/>
        <w:rPr>
          <w:iCs/>
          <w:szCs w:val="20"/>
        </w:rPr>
      </w:pPr>
      <w:r w:rsidRPr="009739C9">
        <w:rPr>
          <w:iCs/>
          <w:szCs w:val="20"/>
        </w:rPr>
        <w:t>(5)</w:t>
      </w:r>
      <w:r w:rsidRPr="009739C9">
        <w:rPr>
          <w:iCs/>
          <w:szCs w:val="20"/>
        </w:rPr>
        <w:tab/>
        <w:t>The QSE may self-arrange Reg-Up, Reg-Down, ECRS, RRS, and Non-Spin.</w:t>
      </w:r>
    </w:p>
    <w:p w14:paraId="1AA33CBB" w14:textId="77777777" w:rsidR="00D011F0" w:rsidRPr="009739C9" w:rsidRDefault="00D011F0" w:rsidP="00D011F0">
      <w:pPr>
        <w:spacing w:after="240"/>
        <w:ind w:left="720" w:hanging="720"/>
        <w:rPr>
          <w:szCs w:val="20"/>
        </w:rPr>
      </w:pPr>
      <w:r w:rsidRPr="009739C9">
        <w:rPr>
          <w:szCs w:val="20"/>
        </w:rPr>
        <w:t>(6)</w:t>
      </w:r>
      <w:r w:rsidRPr="009739C9">
        <w:rPr>
          <w:szCs w:val="20"/>
        </w:rPr>
        <w:tab/>
        <w:t xml:space="preserve">The QSE may self-arrange Ancillary Services from one or more Resources it represents and/or through an Ancillary Service Trade. </w:t>
      </w:r>
    </w:p>
    <w:p w14:paraId="035DA362" w14:textId="77777777" w:rsidR="00D011F0" w:rsidRPr="009739C9" w:rsidRDefault="00D011F0" w:rsidP="00D011F0">
      <w:pPr>
        <w:spacing w:after="240"/>
        <w:ind w:left="720" w:hanging="720"/>
        <w:rPr>
          <w:szCs w:val="20"/>
        </w:rPr>
      </w:pPr>
      <w:r w:rsidRPr="009739C9">
        <w:rPr>
          <w:szCs w:val="20"/>
        </w:rPr>
        <w:t>(7)</w:t>
      </w:r>
      <w:r w:rsidRPr="009739C9">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3A51AB16" w14:textId="77777777" w:rsidR="00D011F0" w:rsidRPr="009739C9" w:rsidRDefault="00D011F0" w:rsidP="00D011F0">
      <w:pPr>
        <w:spacing w:after="240"/>
        <w:ind w:left="720" w:hanging="720"/>
        <w:rPr>
          <w:szCs w:val="20"/>
        </w:rPr>
      </w:pPr>
      <w:r w:rsidRPr="009739C9">
        <w:rPr>
          <w:szCs w:val="20"/>
        </w:rPr>
        <w:t>(8)</w:t>
      </w:r>
      <w:r w:rsidRPr="009739C9">
        <w:rPr>
          <w:szCs w:val="20"/>
        </w:rPr>
        <w:tab/>
        <w:t xml:space="preserve">If a QSE does not self-arrange </w:t>
      </w:r>
      <w:proofErr w:type="gramStart"/>
      <w:r w:rsidRPr="009739C9">
        <w:rPr>
          <w:szCs w:val="20"/>
        </w:rPr>
        <w:t>all of</w:t>
      </w:r>
      <w:proofErr w:type="gramEnd"/>
      <w:r w:rsidRPr="009739C9">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4853AB1B" w14:textId="77777777" w:rsidTr="0080522F">
        <w:trPr>
          <w:trHeight w:val="386"/>
        </w:trPr>
        <w:tc>
          <w:tcPr>
            <w:tcW w:w="9350" w:type="dxa"/>
            <w:shd w:val="pct12" w:color="auto" w:fill="auto"/>
          </w:tcPr>
          <w:p w14:paraId="6A1D4594" w14:textId="77777777" w:rsidR="00D011F0" w:rsidRPr="009739C9" w:rsidRDefault="00D011F0" w:rsidP="0080522F">
            <w:pPr>
              <w:spacing w:before="120" w:after="240"/>
              <w:rPr>
                <w:b/>
                <w:i/>
                <w:iCs/>
              </w:rPr>
            </w:pPr>
            <w:r w:rsidRPr="009739C9">
              <w:rPr>
                <w:b/>
                <w:i/>
                <w:iCs/>
              </w:rPr>
              <w:t>[NPRR1008:  Replace paragraphs (7) and (8) above with the following upon system implementation of the Real-Time Co-Optimization (RTC) project and renumber accordingly:]</w:t>
            </w:r>
          </w:p>
          <w:p w14:paraId="00032FC3" w14:textId="77777777" w:rsidR="00D011F0" w:rsidRPr="009739C9" w:rsidRDefault="00D011F0" w:rsidP="0080522F">
            <w:pPr>
              <w:spacing w:before="240" w:after="240"/>
              <w:ind w:left="720" w:hanging="720"/>
              <w:rPr>
                <w:szCs w:val="20"/>
              </w:rPr>
            </w:pPr>
            <w:r w:rsidRPr="009739C9">
              <w:rPr>
                <w:szCs w:val="20"/>
              </w:rPr>
              <w:t>(7)</w:t>
            </w:r>
            <w:r w:rsidRPr="009739C9">
              <w:rPr>
                <w:szCs w:val="20"/>
              </w:rPr>
              <w:tab/>
              <w:t xml:space="preserve">A QSE shall not submit Ancillary Services trades that result in the QSE’s purchased quantities of Ancillary Services exceeding the QSE’s Self-Arranged Ancillary Service Quantities. </w:t>
            </w:r>
          </w:p>
          <w:p w14:paraId="154BFC06" w14:textId="77777777" w:rsidR="00D011F0" w:rsidRPr="009739C9" w:rsidRDefault="00D011F0" w:rsidP="0080522F">
            <w:pPr>
              <w:spacing w:before="240" w:after="240"/>
              <w:ind w:left="1440" w:hanging="720"/>
              <w:rPr>
                <w:szCs w:val="20"/>
              </w:rPr>
            </w:pPr>
            <w:r w:rsidRPr="009739C9">
              <w:rPr>
                <w:szCs w:val="20"/>
              </w:rPr>
              <w:t>(a)</w:t>
            </w:r>
            <w:r w:rsidRPr="009739C9">
              <w:rPr>
                <w:szCs w:val="20"/>
              </w:rPr>
              <w:tab/>
              <w:t>At 1430 in the Day-Ahead, ERCOT shall post a report on the MIS Certified Area to notify the QSE if there is an overage in the QSE’s purchased quantities of Ancillary Services in violation of the above limitation.</w:t>
            </w:r>
          </w:p>
          <w:p w14:paraId="1F101DCB" w14:textId="77777777" w:rsidR="00D011F0" w:rsidRPr="009739C9" w:rsidRDefault="00D011F0" w:rsidP="0080522F">
            <w:pPr>
              <w:spacing w:before="240" w:after="240"/>
              <w:ind w:left="1440" w:hanging="720"/>
              <w:rPr>
                <w:szCs w:val="20"/>
              </w:rPr>
            </w:pPr>
            <w:r w:rsidRPr="009739C9">
              <w:rPr>
                <w:szCs w:val="20"/>
              </w:rPr>
              <w:t>(b)</w:t>
            </w:r>
            <w:r w:rsidRPr="009739C9">
              <w:rPr>
                <w:szCs w:val="20"/>
              </w:rPr>
              <w:tab/>
              <w:t>If the QSE has such an overage as of the end of the Adjustment Period, that QSE will be charged for any quantity that exceeds their Self-Arranged Ancillary Service Quantities</w:t>
            </w:r>
            <w:r w:rsidRPr="009739C9" w:rsidDel="00E22BA7">
              <w:rPr>
                <w:szCs w:val="20"/>
              </w:rPr>
              <w:t xml:space="preserve"> </w:t>
            </w:r>
            <w:r w:rsidRPr="009739C9">
              <w:rPr>
                <w:szCs w:val="20"/>
              </w:rPr>
              <w:t>per Section 6.7.5.1, Real-Time Ancillary Service Imbalance Payment or Charge.</w:t>
            </w:r>
          </w:p>
        </w:tc>
      </w:tr>
    </w:tbl>
    <w:p w14:paraId="4CD80F66" w14:textId="77777777" w:rsidR="00D011F0" w:rsidRPr="009739C9" w:rsidRDefault="00D011F0" w:rsidP="00D011F0">
      <w:pPr>
        <w:spacing w:before="240" w:after="240"/>
        <w:ind w:left="720" w:hanging="720"/>
        <w:rPr>
          <w:szCs w:val="20"/>
        </w:rPr>
      </w:pPr>
      <w:r w:rsidRPr="009739C9">
        <w:rPr>
          <w:szCs w:val="20"/>
        </w:rPr>
        <w:t>(9)</w:t>
      </w:r>
      <w:r w:rsidRPr="009739C9">
        <w:rPr>
          <w:szCs w:val="20"/>
        </w:rPr>
        <w:tab/>
        <w:t>For self-arranged RRS, the QSE shall indicate the quantity of the service that is provided from:</w:t>
      </w:r>
    </w:p>
    <w:p w14:paraId="17D3A375" w14:textId="77777777" w:rsidR="00D011F0" w:rsidRPr="009739C9" w:rsidRDefault="00D011F0" w:rsidP="00D011F0">
      <w:pPr>
        <w:spacing w:after="240"/>
        <w:ind w:left="1440" w:hanging="720"/>
      </w:pPr>
      <w:r w:rsidRPr="009739C9">
        <w:t>(a)</w:t>
      </w:r>
      <w:r w:rsidRPr="009739C9">
        <w:rPr>
          <w:szCs w:val="20"/>
        </w:rPr>
        <w:tab/>
        <w:t>Resources providing Primary Frequency Response</w:t>
      </w:r>
      <w:r w:rsidRPr="009739C9">
        <w:t>;</w:t>
      </w:r>
    </w:p>
    <w:p w14:paraId="2D328C75" w14:textId="77777777" w:rsidR="00D011F0" w:rsidRPr="009739C9" w:rsidRDefault="00D011F0" w:rsidP="00D011F0">
      <w:pPr>
        <w:spacing w:after="240"/>
        <w:ind w:left="1440" w:hanging="720"/>
        <w:rPr>
          <w:szCs w:val="20"/>
        </w:rPr>
      </w:pPr>
      <w:r w:rsidRPr="009739C9">
        <w:rPr>
          <w:szCs w:val="20"/>
        </w:rPr>
        <w:t>(b)</w:t>
      </w:r>
      <w:r w:rsidRPr="009739C9">
        <w:rPr>
          <w:szCs w:val="20"/>
        </w:rPr>
        <w:tab/>
      </w:r>
      <w:r w:rsidRPr="009739C9">
        <w:t>Load</w:t>
      </w:r>
      <w:r w:rsidRPr="009739C9">
        <w:rPr>
          <w:szCs w:val="20"/>
        </w:rPr>
        <w:t xml:space="preserve"> Resources </w:t>
      </w:r>
      <w:r w:rsidRPr="009739C9">
        <w:t>controlled</w:t>
      </w:r>
      <w:r w:rsidRPr="009739C9">
        <w:rPr>
          <w:szCs w:val="20"/>
        </w:rPr>
        <w:t xml:space="preserve"> by high-set under-frequency relays; and</w:t>
      </w:r>
    </w:p>
    <w:p w14:paraId="07432CE3" w14:textId="77777777" w:rsidR="00D011F0" w:rsidRPr="009739C9" w:rsidRDefault="00D011F0" w:rsidP="00D011F0">
      <w:pPr>
        <w:spacing w:after="240"/>
        <w:ind w:left="1440" w:hanging="720"/>
        <w:rPr>
          <w:szCs w:val="20"/>
        </w:rPr>
      </w:pPr>
      <w:r w:rsidRPr="009739C9">
        <w:rPr>
          <w:szCs w:val="20"/>
        </w:rPr>
        <w:lastRenderedPageBreak/>
        <w:t>(c)</w:t>
      </w:r>
      <w:r w:rsidRPr="009739C9">
        <w:rPr>
          <w:szCs w:val="20"/>
        </w:rPr>
        <w:tab/>
        <w:t>Fast Frequency Response (FFR) Resources.</w:t>
      </w:r>
      <w:bookmarkEnd w:id="543"/>
      <w:bookmarkEnd w:id="544"/>
    </w:p>
    <w:p w14:paraId="371DC5C6" w14:textId="77777777" w:rsidR="00D011F0" w:rsidRPr="009739C9" w:rsidRDefault="00D011F0" w:rsidP="00D011F0">
      <w:pPr>
        <w:spacing w:after="240"/>
        <w:ind w:left="720" w:hanging="720"/>
      </w:pPr>
      <w:r w:rsidRPr="009739C9">
        <w:rPr>
          <w:szCs w:val="20"/>
        </w:rPr>
        <w:t>(10)</w:t>
      </w:r>
      <w:r w:rsidRPr="009739C9">
        <w:rPr>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4B226746" w14:textId="77777777" w:rsidTr="0080522F">
        <w:trPr>
          <w:trHeight w:val="386"/>
        </w:trPr>
        <w:tc>
          <w:tcPr>
            <w:tcW w:w="9350" w:type="dxa"/>
            <w:shd w:val="pct12" w:color="auto" w:fill="auto"/>
          </w:tcPr>
          <w:p w14:paraId="0C391772" w14:textId="77777777" w:rsidR="00D011F0" w:rsidRPr="009739C9" w:rsidRDefault="00D011F0" w:rsidP="0080522F">
            <w:pPr>
              <w:spacing w:before="120" w:after="240"/>
              <w:rPr>
                <w:b/>
                <w:i/>
                <w:iCs/>
              </w:rPr>
            </w:pPr>
            <w:r w:rsidRPr="009739C9">
              <w:rPr>
                <w:b/>
                <w:i/>
                <w:iCs/>
              </w:rPr>
              <w:t>[NPRR1213:  Replace paragraph (10) above with the following upon system implementation, and upon system implementation of NPRR1171:]</w:t>
            </w:r>
          </w:p>
          <w:p w14:paraId="05453414" w14:textId="77777777" w:rsidR="00D011F0" w:rsidRPr="009739C9" w:rsidRDefault="00D011F0" w:rsidP="0080522F">
            <w:pPr>
              <w:spacing w:after="240"/>
              <w:ind w:left="720" w:hanging="720"/>
              <w:rPr>
                <w:szCs w:val="20"/>
              </w:rPr>
            </w:pPr>
            <w:bookmarkStart w:id="547" w:name="_Hlk158043402"/>
            <w:r w:rsidRPr="009739C9">
              <w:rPr>
                <w:szCs w:val="20"/>
              </w:rPr>
              <w:t>(10)</w:t>
            </w:r>
            <w:r w:rsidRPr="009739C9">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4AEB9791" w14:textId="77777777" w:rsidR="00D011F0" w:rsidRPr="009739C9" w:rsidRDefault="00D011F0" w:rsidP="0080522F">
            <w:pPr>
              <w:spacing w:after="240"/>
              <w:ind w:left="720" w:hanging="720"/>
              <w:rPr>
                <w:szCs w:val="20"/>
              </w:rPr>
            </w:pPr>
            <w:r w:rsidRPr="009739C9">
              <w:rPr>
                <w:szCs w:val="20"/>
              </w:rPr>
              <w:t>(11)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547"/>
          </w:p>
        </w:tc>
      </w:tr>
    </w:tbl>
    <w:p w14:paraId="01E0BADB" w14:textId="77777777" w:rsidR="00D011F0" w:rsidRDefault="00D011F0" w:rsidP="00D011F0">
      <w:pPr>
        <w:pStyle w:val="H4"/>
        <w:spacing w:before="480"/>
        <w:ind w:left="1267" w:hanging="1267"/>
      </w:pPr>
      <w:bookmarkStart w:id="548" w:name="_Toc135990640"/>
      <w:commentRangeStart w:id="549"/>
      <w:r>
        <w:t>4.4.7.3</w:t>
      </w:r>
      <w:commentRangeEnd w:id="549"/>
      <w:r w:rsidR="000539AC">
        <w:rPr>
          <w:rStyle w:val="CommentReference"/>
          <w:b w:val="0"/>
          <w:bCs w:val="0"/>
          <w:snapToGrid/>
        </w:rPr>
        <w:commentReference w:id="549"/>
      </w:r>
      <w:r>
        <w:tab/>
        <w:t>Ancillary Service Trades</w:t>
      </w:r>
      <w:bookmarkEnd w:id="548"/>
    </w:p>
    <w:p w14:paraId="256D0F8B" w14:textId="77777777" w:rsidR="00D011F0" w:rsidRDefault="00D011F0" w:rsidP="00D011F0">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6D5BDACB" w14:textId="77777777" w:rsidTr="0080522F">
        <w:trPr>
          <w:trHeight w:val="386"/>
        </w:trPr>
        <w:tc>
          <w:tcPr>
            <w:tcW w:w="9350" w:type="dxa"/>
            <w:shd w:val="pct12" w:color="auto" w:fill="auto"/>
          </w:tcPr>
          <w:p w14:paraId="63FA12E0" w14:textId="77777777" w:rsidR="00D011F0" w:rsidRPr="004B32CF" w:rsidRDefault="00D011F0" w:rsidP="0080522F">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0BB301E1" w14:textId="77777777" w:rsidR="00D011F0" w:rsidRPr="00B11AAC" w:rsidRDefault="00D011F0" w:rsidP="0080522F">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77E59794" w14:textId="77777777" w:rsidR="00D011F0" w:rsidRDefault="00D011F0" w:rsidP="00D011F0">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68913BC3" w14:textId="77777777" w:rsidTr="0080522F">
        <w:trPr>
          <w:trHeight w:val="386"/>
        </w:trPr>
        <w:tc>
          <w:tcPr>
            <w:tcW w:w="9350" w:type="dxa"/>
            <w:shd w:val="pct12" w:color="auto" w:fill="auto"/>
          </w:tcPr>
          <w:p w14:paraId="3DF4F018" w14:textId="77777777" w:rsidR="00D011F0" w:rsidRPr="004B32CF" w:rsidRDefault="00D011F0" w:rsidP="0080522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8AB8EC6" w14:textId="77777777" w:rsidR="00D011F0" w:rsidRPr="00B11AAC" w:rsidRDefault="00D011F0" w:rsidP="0080522F">
            <w:pPr>
              <w:pStyle w:val="BodyTextNumbered"/>
            </w:pPr>
            <w:r>
              <w:lastRenderedPageBreak/>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26AE8F2B" w14:textId="77777777" w:rsidR="00D011F0" w:rsidRDefault="00D011F0" w:rsidP="00D011F0">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11B72A9B" w14:textId="77777777" w:rsidR="00D011F0" w:rsidRPr="0003648D" w:rsidRDefault="00D011F0" w:rsidP="00D011F0">
      <w:pPr>
        <w:pStyle w:val="BodyTextNumbered"/>
      </w:pPr>
      <w:bookmarkStart w:id="550"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70D09E2B" w14:textId="77777777" w:rsidTr="0080522F">
        <w:trPr>
          <w:trHeight w:val="386"/>
        </w:trPr>
        <w:tc>
          <w:tcPr>
            <w:tcW w:w="9350" w:type="dxa"/>
            <w:shd w:val="pct12" w:color="auto" w:fill="auto"/>
          </w:tcPr>
          <w:p w14:paraId="3AEA48D0" w14:textId="77777777" w:rsidR="00D011F0" w:rsidRPr="004B32CF" w:rsidRDefault="00D011F0" w:rsidP="0080522F">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48F8187F" w14:textId="77777777" w:rsidR="00D011F0" w:rsidRPr="00B11AAC" w:rsidRDefault="00D011F0" w:rsidP="0080522F">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del w:id="551" w:author="ERCOT" w:date="2024-06-20T17:44:00Z">
              <w:r w:rsidRPr="0003648D" w:rsidDel="00346253">
                <w:delText>Generation</w:delText>
              </w:r>
            </w:del>
            <w:ins w:id="552" w:author="ERCOT" w:date="2024-06-20T17:44:00Z">
              <w:r>
                <w:t>SCED-dispatchable</w:t>
              </w:r>
            </w:ins>
            <w:r w:rsidRPr="0003648D">
              <w:t xml:space="preserve">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w:t>
            </w:r>
            <w:del w:id="553" w:author="ERCOT" w:date="2024-06-20T17:44:00Z">
              <w:r w:rsidRPr="0003648D" w:rsidDel="00346253">
                <w:delText>Generation</w:delText>
              </w:r>
            </w:del>
            <w:ins w:id="554" w:author="ERCOT" w:date="2024-06-20T17:44:00Z">
              <w:r>
                <w:t>SCED-dispatchable</w:t>
              </w:r>
            </w:ins>
            <w:r w:rsidRPr="0003648D">
              <w:t xml:space="preserve"> Resource.</w:t>
            </w:r>
          </w:p>
        </w:tc>
      </w:tr>
    </w:tbl>
    <w:p w14:paraId="0E50D641" w14:textId="77777777" w:rsidR="00D011F0" w:rsidRDefault="00D011F0" w:rsidP="00D011F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5C50D894" w14:textId="77777777" w:rsidTr="0080522F">
        <w:trPr>
          <w:trHeight w:val="386"/>
        </w:trPr>
        <w:tc>
          <w:tcPr>
            <w:tcW w:w="9350" w:type="dxa"/>
            <w:shd w:val="pct12" w:color="auto" w:fill="auto"/>
          </w:tcPr>
          <w:p w14:paraId="4E382E30" w14:textId="77777777" w:rsidR="00D011F0" w:rsidRPr="00B11AAC" w:rsidRDefault="00D011F0" w:rsidP="0080522F">
            <w:pPr>
              <w:spacing w:before="120" w:after="240"/>
            </w:pPr>
            <w:r>
              <w:rPr>
                <w:b/>
                <w:i/>
                <w:iCs/>
              </w:rPr>
              <w:t>[NPRR1213:  Delete paragraph (4) above upon system implementation, and upon system implementation of NPRR1171, and renumber accordingly.</w:t>
            </w:r>
            <w:r w:rsidRPr="004B32CF">
              <w:rPr>
                <w:b/>
                <w:i/>
                <w:iCs/>
              </w:rPr>
              <w:t>]</w:t>
            </w:r>
          </w:p>
        </w:tc>
      </w:tr>
    </w:tbl>
    <w:p w14:paraId="24918A3F" w14:textId="77777777" w:rsidR="00D011F0" w:rsidRPr="0003648D" w:rsidRDefault="00D011F0" w:rsidP="00D011F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7DCB4E7E" w14:textId="77777777" w:rsidTr="0080522F">
        <w:trPr>
          <w:trHeight w:val="386"/>
        </w:trPr>
        <w:tc>
          <w:tcPr>
            <w:tcW w:w="9350" w:type="dxa"/>
            <w:shd w:val="pct12" w:color="auto" w:fill="auto"/>
          </w:tcPr>
          <w:p w14:paraId="7E715C9D" w14:textId="77777777" w:rsidR="00D011F0" w:rsidRPr="004B32CF" w:rsidRDefault="00D011F0" w:rsidP="0080522F">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DFAE90C" w14:textId="77777777" w:rsidR="00D011F0" w:rsidRPr="00B11AAC" w:rsidRDefault="00D011F0" w:rsidP="0080522F">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 xml:space="preserve">Ancillary Service </w:t>
            </w:r>
            <w:r>
              <w:lastRenderedPageBreak/>
              <w:t>Position</w:t>
            </w:r>
            <w:r w:rsidRPr="0003648D">
              <w:t xml:space="preserve"> via Ancillary Service Trade(s) to another QSE only if that QSE designates the </w:t>
            </w:r>
            <w:r>
              <w:t>ECRS</w:t>
            </w:r>
            <w:r w:rsidRPr="0003648D">
              <w:t xml:space="preserve"> will be provided by either:</w:t>
            </w:r>
          </w:p>
        </w:tc>
      </w:tr>
    </w:tbl>
    <w:p w14:paraId="7B8F2F81" w14:textId="77777777" w:rsidR="00D011F0" w:rsidRDefault="00D011F0" w:rsidP="00D011F0">
      <w:pPr>
        <w:pStyle w:val="List"/>
        <w:spacing w:before="240"/>
        <w:ind w:left="1440"/>
        <w:rPr>
          <w:ins w:id="555" w:author="ERCOT" w:date="2024-06-20T17:46:00Z"/>
        </w:rPr>
      </w:pPr>
      <w:r w:rsidRPr="0003648D">
        <w:lastRenderedPageBreak/>
        <w:t>(a)</w:t>
      </w:r>
      <w:r w:rsidRPr="0003648D">
        <w:tab/>
        <w:t xml:space="preserve">A Generation Resource; </w:t>
      </w:r>
    </w:p>
    <w:p w14:paraId="3F1E7242" w14:textId="77777777" w:rsidR="00D011F0" w:rsidRPr="0003648D" w:rsidRDefault="00D011F0" w:rsidP="00D011F0">
      <w:pPr>
        <w:pStyle w:val="List"/>
        <w:spacing w:before="240"/>
        <w:ind w:left="1440"/>
      </w:pPr>
      <w:ins w:id="556" w:author="ERCOT" w:date="2024-06-20T17:46:00Z">
        <w:r>
          <w:t>(b)</w:t>
        </w:r>
        <w:r>
          <w:tab/>
          <w:t xml:space="preserve">An ESR; </w:t>
        </w:r>
      </w:ins>
      <w:r w:rsidRPr="0003648D">
        <w:t xml:space="preserve">or </w:t>
      </w:r>
    </w:p>
    <w:p w14:paraId="0E121456" w14:textId="77777777" w:rsidR="00D011F0" w:rsidRPr="0003648D" w:rsidRDefault="00D011F0" w:rsidP="00D011F0">
      <w:pPr>
        <w:pStyle w:val="List"/>
        <w:ind w:left="1440"/>
      </w:pPr>
      <w:r w:rsidRPr="0003648D">
        <w:t>(</w:t>
      </w:r>
      <w:ins w:id="557" w:author="ERCOT" w:date="2024-06-20T17:46:00Z">
        <w:r>
          <w:t>c</w:t>
        </w:r>
      </w:ins>
      <w:del w:id="558" w:author="ERCOT" w:date="2024-06-20T17:46:00Z">
        <w:r w:rsidRPr="0003648D" w:rsidDel="00346253">
          <w:delText>b</w:delText>
        </w:r>
      </w:del>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13E69167" w14:textId="77777777" w:rsidTr="0080522F">
        <w:trPr>
          <w:trHeight w:val="386"/>
        </w:trPr>
        <w:tc>
          <w:tcPr>
            <w:tcW w:w="9350" w:type="dxa"/>
            <w:shd w:val="pct12" w:color="auto" w:fill="auto"/>
          </w:tcPr>
          <w:p w14:paraId="66A2F038" w14:textId="77777777" w:rsidR="00D011F0" w:rsidRPr="00B11AAC" w:rsidRDefault="00D011F0" w:rsidP="0080522F">
            <w:pPr>
              <w:spacing w:before="120" w:after="240"/>
            </w:pPr>
            <w:r>
              <w:rPr>
                <w:b/>
                <w:i/>
                <w:iCs/>
              </w:rPr>
              <w:t>[NPRR1213:  Delete paragraph (5) above upon system implementation, and upon system implementation of NPRR1171, and renumber accordingly.</w:t>
            </w:r>
            <w:r w:rsidRPr="004B32CF">
              <w:rPr>
                <w:b/>
                <w:i/>
                <w:iCs/>
              </w:rPr>
              <w:t>]</w:t>
            </w:r>
          </w:p>
        </w:tc>
      </w:tr>
    </w:tbl>
    <w:p w14:paraId="0F64D5F7" w14:textId="77777777" w:rsidR="00D011F0" w:rsidRPr="0003648D" w:rsidRDefault="00D011F0" w:rsidP="00D011F0">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011F0" w:rsidRPr="0003648D" w14:paraId="06749380" w14:textId="77777777" w:rsidTr="0080522F">
        <w:trPr>
          <w:trHeight w:val="343"/>
        </w:trPr>
        <w:tc>
          <w:tcPr>
            <w:tcW w:w="2711" w:type="dxa"/>
            <w:shd w:val="clear" w:color="auto" w:fill="auto"/>
            <w:vAlign w:val="center"/>
          </w:tcPr>
          <w:p w14:paraId="2A712B64" w14:textId="77777777" w:rsidR="00D011F0" w:rsidRPr="0003648D" w:rsidRDefault="00D011F0" w:rsidP="0080522F">
            <w:pPr>
              <w:pStyle w:val="BodyTextNumbered"/>
              <w:ind w:left="0" w:firstLine="0"/>
              <w:jc w:val="center"/>
            </w:pPr>
          </w:p>
        </w:tc>
        <w:tc>
          <w:tcPr>
            <w:tcW w:w="6338" w:type="dxa"/>
            <w:gridSpan w:val="2"/>
            <w:shd w:val="clear" w:color="auto" w:fill="auto"/>
            <w:vAlign w:val="center"/>
          </w:tcPr>
          <w:p w14:paraId="529A59D1" w14:textId="77777777" w:rsidR="00D011F0" w:rsidRPr="0003648D" w:rsidRDefault="00D011F0" w:rsidP="0080522F">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011F0" w:rsidRPr="0003648D" w14:paraId="18D29CF7" w14:textId="77777777" w:rsidTr="0080522F">
        <w:trPr>
          <w:trHeight w:val="527"/>
        </w:trPr>
        <w:tc>
          <w:tcPr>
            <w:tcW w:w="2711" w:type="dxa"/>
            <w:shd w:val="clear" w:color="auto" w:fill="auto"/>
            <w:vAlign w:val="center"/>
          </w:tcPr>
          <w:p w14:paraId="414B508B" w14:textId="77777777" w:rsidR="00D011F0" w:rsidRPr="0003648D" w:rsidRDefault="00D011F0" w:rsidP="0080522F">
            <w:pPr>
              <w:pStyle w:val="BodyTextNumbered"/>
              <w:ind w:left="0" w:firstLine="0"/>
              <w:jc w:val="center"/>
              <w:rPr>
                <w:b/>
              </w:rPr>
            </w:pPr>
            <w:r w:rsidRPr="0003648D">
              <w:rPr>
                <w:b/>
              </w:rPr>
              <w:t>Original Responsibility</w:t>
            </w:r>
          </w:p>
        </w:tc>
        <w:tc>
          <w:tcPr>
            <w:tcW w:w="3235" w:type="dxa"/>
            <w:shd w:val="clear" w:color="auto" w:fill="auto"/>
            <w:vAlign w:val="center"/>
          </w:tcPr>
          <w:p w14:paraId="015DC36F" w14:textId="77777777" w:rsidR="00D011F0" w:rsidRPr="0003648D" w:rsidRDefault="00D011F0" w:rsidP="0080522F">
            <w:pPr>
              <w:pStyle w:val="BodyTextNumbered"/>
              <w:ind w:left="0" w:firstLine="0"/>
              <w:jc w:val="center"/>
              <w:rPr>
                <w:b/>
              </w:rPr>
            </w:pPr>
            <w:r>
              <w:rPr>
                <w:b/>
              </w:rPr>
              <w:t>SCED-dispatchable ECRS</w:t>
            </w:r>
          </w:p>
        </w:tc>
        <w:tc>
          <w:tcPr>
            <w:tcW w:w="3103" w:type="dxa"/>
            <w:shd w:val="clear" w:color="auto" w:fill="auto"/>
            <w:vAlign w:val="center"/>
          </w:tcPr>
          <w:p w14:paraId="051F3220" w14:textId="77777777" w:rsidR="00D011F0" w:rsidRPr="0003648D" w:rsidRDefault="00D011F0" w:rsidP="0080522F">
            <w:pPr>
              <w:pStyle w:val="BodyTextNumbered"/>
              <w:ind w:left="0" w:firstLine="0"/>
              <w:jc w:val="center"/>
              <w:rPr>
                <w:b/>
              </w:rPr>
            </w:pPr>
            <w:r>
              <w:rPr>
                <w:b/>
              </w:rPr>
              <w:t>Manually dispatched ECRS</w:t>
            </w:r>
          </w:p>
        </w:tc>
      </w:tr>
      <w:tr w:rsidR="00D011F0" w:rsidRPr="0003648D" w14:paraId="6DC3F9D8" w14:textId="77777777" w:rsidTr="0080522F">
        <w:trPr>
          <w:trHeight w:val="343"/>
        </w:trPr>
        <w:tc>
          <w:tcPr>
            <w:tcW w:w="2711" w:type="dxa"/>
            <w:shd w:val="clear" w:color="auto" w:fill="auto"/>
            <w:vAlign w:val="center"/>
          </w:tcPr>
          <w:p w14:paraId="62DC7C90" w14:textId="77777777" w:rsidR="00D011F0" w:rsidRPr="0003648D" w:rsidRDefault="00D011F0" w:rsidP="0080522F">
            <w:pPr>
              <w:pStyle w:val="BodyTextNumbered"/>
              <w:ind w:left="0" w:firstLine="0"/>
              <w:jc w:val="center"/>
            </w:pPr>
            <w:r>
              <w:t>SCED-dispatchable ECRS</w:t>
            </w:r>
          </w:p>
        </w:tc>
        <w:tc>
          <w:tcPr>
            <w:tcW w:w="3235" w:type="dxa"/>
            <w:shd w:val="clear" w:color="auto" w:fill="auto"/>
            <w:vAlign w:val="center"/>
          </w:tcPr>
          <w:p w14:paraId="3FA39029" w14:textId="77777777" w:rsidR="00D011F0" w:rsidRPr="0003648D" w:rsidRDefault="00D011F0" w:rsidP="0080522F">
            <w:pPr>
              <w:pStyle w:val="BodyTextNumbered"/>
              <w:ind w:left="0" w:firstLine="0"/>
              <w:jc w:val="center"/>
            </w:pPr>
            <w:r w:rsidRPr="0003648D">
              <w:t>Yes</w:t>
            </w:r>
          </w:p>
        </w:tc>
        <w:tc>
          <w:tcPr>
            <w:tcW w:w="3103" w:type="dxa"/>
            <w:shd w:val="clear" w:color="auto" w:fill="auto"/>
            <w:vAlign w:val="center"/>
          </w:tcPr>
          <w:p w14:paraId="00DE5DE0" w14:textId="77777777" w:rsidR="00D011F0" w:rsidRPr="0003648D" w:rsidRDefault="00D011F0" w:rsidP="0080522F">
            <w:pPr>
              <w:pStyle w:val="BodyTextNumbered"/>
              <w:ind w:left="0" w:firstLine="0"/>
              <w:jc w:val="center"/>
            </w:pPr>
            <w:r w:rsidRPr="0003648D">
              <w:t>No</w:t>
            </w:r>
          </w:p>
        </w:tc>
      </w:tr>
      <w:tr w:rsidR="00D011F0" w:rsidRPr="0003648D" w14:paraId="1217D135" w14:textId="77777777" w:rsidTr="0080522F">
        <w:trPr>
          <w:trHeight w:val="527"/>
        </w:trPr>
        <w:tc>
          <w:tcPr>
            <w:tcW w:w="2711" w:type="dxa"/>
            <w:shd w:val="clear" w:color="auto" w:fill="auto"/>
            <w:vAlign w:val="center"/>
          </w:tcPr>
          <w:p w14:paraId="1254B867" w14:textId="77777777" w:rsidR="00D011F0" w:rsidRPr="0003648D" w:rsidRDefault="00D011F0" w:rsidP="0080522F">
            <w:pPr>
              <w:pStyle w:val="BodyTextNumbered"/>
              <w:ind w:left="0" w:firstLine="0"/>
              <w:jc w:val="center"/>
            </w:pPr>
            <w:r>
              <w:t>Manually dispatched ECRS</w:t>
            </w:r>
          </w:p>
        </w:tc>
        <w:tc>
          <w:tcPr>
            <w:tcW w:w="3235" w:type="dxa"/>
            <w:shd w:val="clear" w:color="auto" w:fill="auto"/>
            <w:vAlign w:val="center"/>
          </w:tcPr>
          <w:p w14:paraId="5732F9D8" w14:textId="77777777" w:rsidR="00D011F0" w:rsidRPr="0003648D" w:rsidRDefault="00D011F0" w:rsidP="0080522F">
            <w:pPr>
              <w:pStyle w:val="BodyTextNumbered"/>
              <w:ind w:left="0" w:firstLine="0"/>
              <w:jc w:val="center"/>
            </w:pPr>
            <w:r w:rsidRPr="0003648D">
              <w:t>Yes</w:t>
            </w:r>
          </w:p>
        </w:tc>
        <w:tc>
          <w:tcPr>
            <w:tcW w:w="3103" w:type="dxa"/>
            <w:shd w:val="clear" w:color="auto" w:fill="auto"/>
            <w:vAlign w:val="center"/>
          </w:tcPr>
          <w:p w14:paraId="59A7B6AC" w14:textId="77777777" w:rsidR="00D011F0" w:rsidRPr="0003648D" w:rsidRDefault="00D011F0" w:rsidP="0080522F">
            <w:pPr>
              <w:pStyle w:val="BodyTextNumbered"/>
              <w:ind w:left="0" w:firstLine="0"/>
              <w:jc w:val="center"/>
            </w:pPr>
            <w:r w:rsidRPr="0003648D">
              <w:t>Yes</w:t>
            </w:r>
          </w:p>
        </w:tc>
      </w:tr>
    </w:tbl>
    <w:p w14:paraId="36C1A73C" w14:textId="77777777" w:rsidR="00D011F0" w:rsidRDefault="00D011F0" w:rsidP="00D011F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D011F0" w:rsidRPr="004B32CF" w14:paraId="581800F2" w14:textId="77777777" w:rsidTr="0080522F">
        <w:trPr>
          <w:trHeight w:val="386"/>
        </w:trPr>
        <w:tc>
          <w:tcPr>
            <w:tcW w:w="9591" w:type="dxa"/>
            <w:shd w:val="pct12" w:color="auto" w:fill="auto"/>
          </w:tcPr>
          <w:p w14:paraId="3E397F7D" w14:textId="77777777" w:rsidR="00D011F0" w:rsidRPr="004B32CF" w:rsidRDefault="00D011F0" w:rsidP="0080522F">
            <w:pPr>
              <w:spacing w:before="120" w:after="240"/>
              <w:rPr>
                <w:b/>
                <w:i/>
                <w:iCs/>
              </w:rPr>
            </w:pPr>
            <w:bookmarkStart w:id="559" w:name="_Hlk116474121"/>
            <w:bookmarkEnd w:id="550"/>
            <w:r>
              <w:rPr>
                <w:b/>
                <w:i/>
                <w:iCs/>
              </w:rPr>
              <w:t>[NPRR1213:  Replace paragraph (6</w:t>
            </w:r>
            <w:r w:rsidRPr="004B32CF">
              <w:rPr>
                <w:b/>
                <w:i/>
                <w:iCs/>
              </w:rPr>
              <w:t>) above with the following upon system implementation</w:t>
            </w:r>
            <w:r>
              <w:rPr>
                <w:b/>
                <w:i/>
                <w:iCs/>
              </w:rPr>
              <w:t>, and upon system implementation of NPRR1171</w:t>
            </w:r>
            <w:r w:rsidRPr="004B32CF">
              <w:rPr>
                <w:b/>
                <w:i/>
                <w:iCs/>
              </w:rPr>
              <w:t>:]</w:t>
            </w:r>
          </w:p>
          <w:p w14:paraId="3EDCBE52" w14:textId="77777777" w:rsidR="00D011F0" w:rsidRPr="00511F9B" w:rsidRDefault="00D011F0" w:rsidP="0080522F">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D011F0" w:rsidRPr="00511F9B" w14:paraId="0ADCB3AE" w14:textId="77777777" w:rsidTr="0080522F">
              <w:trPr>
                <w:trHeight w:hRule="exact" w:val="20"/>
              </w:trPr>
              <w:tc>
                <w:tcPr>
                  <w:tcW w:w="1982" w:type="dxa"/>
                  <w:tcBorders>
                    <w:top w:val="nil"/>
                    <w:left w:val="nil"/>
                    <w:bottom w:val="nil"/>
                    <w:right w:val="nil"/>
                  </w:tcBorders>
                  <w:shd w:val="clear" w:color="auto" w:fill="auto"/>
                  <w:vAlign w:val="center"/>
                </w:tcPr>
                <w:p w14:paraId="357E1673" w14:textId="77777777" w:rsidR="00D011F0" w:rsidRPr="00511F9B" w:rsidRDefault="00D011F0" w:rsidP="0080522F">
                  <w:pPr>
                    <w:rPr>
                      <w:sz w:val="2"/>
                    </w:rPr>
                  </w:pPr>
                  <w:bookmarkStart w:id="560" w:name="_2451723d_ba9b_484c_9e02_3e33a443810c"/>
                  <w:bookmarkStart w:id="561" w:name="_5526f7cd_d748_4f30_aff3_ebfa468906df"/>
                  <w:bookmarkEnd w:id="560"/>
                </w:p>
              </w:tc>
              <w:tc>
                <w:tcPr>
                  <w:tcW w:w="2158" w:type="dxa"/>
                  <w:tcBorders>
                    <w:top w:val="nil"/>
                    <w:left w:val="nil"/>
                    <w:bottom w:val="nil"/>
                    <w:right w:val="nil"/>
                  </w:tcBorders>
                  <w:shd w:val="clear" w:color="auto" w:fill="auto"/>
                  <w:vAlign w:val="center"/>
                </w:tcPr>
                <w:p w14:paraId="412FF845" w14:textId="77777777" w:rsidR="00D011F0" w:rsidRPr="00511F9B" w:rsidRDefault="00D011F0" w:rsidP="0080522F">
                  <w:pPr>
                    <w:rPr>
                      <w:sz w:val="2"/>
                    </w:rPr>
                  </w:pPr>
                </w:p>
              </w:tc>
              <w:tc>
                <w:tcPr>
                  <w:tcW w:w="2250" w:type="dxa"/>
                  <w:tcBorders>
                    <w:top w:val="nil"/>
                    <w:left w:val="nil"/>
                    <w:bottom w:val="nil"/>
                    <w:right w:val="nil"/>
                  </w:tcBorders>
                </w:tcPr>
                <w:p w14:paraId="68543546" w14:textId="77777777" w:rsidR="00D011F0" w:rsidRPr="00511F9B" w:rsidRDefault="00D011F0" w:rsidP="0080522F">
                  <w:pPr>
                    <w:rPr>
                      <w:sz w:val="2"/>
                    </w:rPr>
                  </w:pPr>
                </w:p>
              </w:tc>
              <w:tc>
                <w:tcPr>
                  <w:tcW w:w="2250" w:type="dxa"/>
                  <w:tcBorders>
                    <w:top w:val="nil"/>
                    <w:left w:val="nil"/>
                    <w:bottom w:val="nil"/>
                    <w:right w:val="nil"/>
                  </w:tcBorders>
                  <w:shd w:val="clear" w:color="auto" w:fill="auto"/>
                  <w:vAlign w:val="center"/>
                </w:tcPr>
                <w:p w14:paraId="018C9FD7" w14:textId="77777777" w:rsidR="00D011F0" w:rsidRPr="00511F9B" w:rsidRDefault="00D011F0" w:rsidP="0080522F">
                  <w:pPr>
                    <w:rPr>
                      <w:sz w:val="2"/>
                    </w:rPr>
                  </w:pPr>
                </w:p>
              </w:tc>
            </w:tr>
            <w:tr w:rsidR="00D011F0" w:rsidRPr="00511F9B" w14:paraId="37AE967C" w14:textId="77777777" w:rsidTr="0080522F">
              <w:trPr>
                <w:trHeight w:val="343"/>
              </w:trPr>
              <w:tc>
                <w:tcPr>
                  <w:tcW w:w="1982" w:type="dxa"/>
                  <w:shd w:val="clear" w:color="auto" w:fill="auto"/>
                  <w:vAlign w:val="center"/>
                </w:tcPr>
                <w:p w14:paraId="4FE5D302" w14:textId="77777777" w:rsidR="00D011F0" w:rsidRPr="00511F9B" w:rsidRDefault="00D011F0" w:rsidP="0080522F">
                  <w:pPr>
                    <w:spacing w:after="240"/>
                    <w:jc w:val="center"/>
                    <w:rPr>
                      <w:iCs/>
                    </w:rPr>
                  </w:pPr>
                </w:p>
              </w:tc>
              <w:tc>
                <w:tcPr>
                  <w:tcW w:w="6658" w:type="dxa"/>
                  <w:gridSpan w:val="3"/>
                </w:tcPr>
                <w:p w14:paraId="3EDCCCEE" w14:textId="77777777" w:rsidR="00D011F0" w:rsidRPr="00511F9B" w:rsidRDefault="00D011F0" w:rsidP="0080522F">
                  <w:pPr>
                    <w:spacing w:after="240"/>
                    <w:jc w:val="center"/>
                    <w:rPr>
                      <w:b/>
                      <w:iCs/>
                    </w:rPr>
                  </w:pPr>
                  <w:r w:rsidRPr="00511F9B">
                    <w:rPr>
                      <w:b/>
                      <w:iCs/>
                    </w:rPr>
                    <w:t>Allowable ECRS Ancillary Service Trades</w:t>
                  </w:r>
                </w:p>
              </w:tc>
            </w:tr>
            <w:tr w:rsidR="00D011F0" w:rsidRPr="00511F9B" w14:paraId="1CC0AB8C" w14:textId="77777777" w:rsidTr="0080522F">
              <w:trPr>
                <w:trHeight w:val="527"/>
              </w:trPr>
              <w:tc>
                <w:tcPr>
                  <w:tcW w:w="1982" w:type="dxa"/>
                  <w:shd w:val="clear" w:color="auto" w:fill="auto"/>
                  <w:vAlign w:val="center"/>
                </w:tcPr>
                <w:p w14:paraId="3FCFEC96" w14:textId="77777777" w:rsidR="00D011F0" w:rsidRPr="00511F9B" w:rsidRDefault="00D011F0" w:rsidP="0080522F">
                  <w:pPr>
                    <w:spacing w:after="240"/>
                    <w:jc w:val="center"/>
                    <w:rPr>
                      <w:b/>
                      <w:iCs/>
                    </w:rPr>
                  </w:pPr>
                  <w:r w:rsidRPr="00511F9B">
                    <w:rPr>
                      <w:b/>
                      <w:iCs/>
                    </w:rPr>
                    <w:t>Original Responsibility</w:t>
                  </w:r>
                </w:p>
              </w:tc>
              <w:tc>
                <w:tcPr>
                  <w:tcW w:w="2158" w:type="dxa"/>
                  <w:shd w:val="clear" w:color="auto" w:fill="auto"/>
                  <w:vAlign w:val="center"/>
                </w:tcPr>
                <w:p w14:paraId="26B412A8" w14:textId="77777777" w:rsidR="00D011F0" w:rsidRPr="00511F9B" w:rsidRDefault="00D011F0" w:rsidP="0080522F">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653C7A8A" w14:textId="77777777" w:rsidR="00D011F0" w:rsidRPr="00511F9B" w:rsidRDefault="00D011F0" w:rsidP="0080522F">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5C35F339" w14:textId="77777777" w:rsidR="00D011F0" w:rsidRPr="00511F9B" w:rsidRDefault="00D011F0" w:rsidP="0080522F">
                  <w:pPr>
                    <w:spacing w:after="240"/>
                    <w:jc w:val="center"/>
                    <w:rPr>
                      <w:b/>
                      <w:iCs/>
                    </w:rPr>
                  </w:pPr>
                  <w:r w:rsidRPr="00511F9B">
                    <w:rPr>
                      <w:b/>
                      <w:iCs/>
                    </w:rPr>
                    <w:t>Manually dispatched ECRS</w:t>
                  </w:r>
                </w:p>
              </w:tc>
            </w:tr>
            <w:tr w:rsidR="00D011F0" w:rsidRPr="00511F9B" w14:paraId="1EDD959E" w14:textId="77777777" w:rsidTr="0080522F">
              <w:trPr>
                <w:trHeight w:val="343"/>
              </w:trPr>
              <w:tc>
                <w:tcPr>
                  <w:tcW w:w="1982" w:type="dxa"/>
                  <w:shd w:val="clear" w:color="auto" w:fill="auto"/>
                  <w:vAlign w:val="center"/>
                </w:tcPr>
                <w:p w14:paraId="2681EB88" w14:textId="77777777" w:rsidR="00D011F0" w:rsidRPr="00511F9B" w:rsidRDefault="00D011F0" w:rsidP="0080522F">
                  <w:pPr>
                    <w:spacing w:after="240"/>
                    <w:jc w:val="center"/>
                    <w:rPr>
                      <w:iCs/>
                    </w:rPr>
                  </w:pPr>
                  <w:r w:rsidRPr="00511F9B">
                    <w:rPr>
                      <w:iCs/>
                    </w:rPr>
                    <w:lastRenderedPageBreak/>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613599CB" w14:textId="77777777" w:rsidR="00D011F0" w:rsidRPr="00511F9B" w:rsidRDefault="00D011F0" w:rsidP="0080522F">
                  <w:pPr>
                    <w:spacing w:after="240"/>
                    <w:jc w:val="center"/>
                    <w:rPr>
                      <w:iCs/>
                    </w:rPr>
                  </w:pPr>
                  <w:r w:rsidRPr="00511F9B">
                    <w:rPr>
                      <w:iCs/>
                    </w:rPr>
                    <w:t>Yes</w:t>
                  </w:r>
                </w:p>
              </w:tc>
              <w:tc>
                <w:tcPr>
                  <w:tcW w:w="2250" w:type="dxa"/>
                  <w:vAlign w:val="center"/>
                </w:tcPr>
                <w:p w14:paraId="6059F555" w14:textId="77777777" w:rsidR="00D011F0" w:rsidRPr="00511F9B" w:rsidRDefault="00D011F0" w:rsidP="0080522F">
                  <w:pPr>
                    <w:spacing w:after="240"/>
                    <w:jc w:val="center"/>
                    <w:rPr>
                      <w:iCs/>
                    </w:rPr>
                  </w:pPr>
                  <w:r w:rsidRPr="00511F9B">
                    <w:rPr>
                      <w:iCs/>
                    </w:rPr>
                    <w:t>No</w:t>
                  </w:r>
                </w:p>
              </w:tc>
              <w:tc>
                <w:tcPr>
                  <w:tcW w:w="2250" w:type="dxa"/>
                  <w:shd w:val="clear" w:color="auto" w:fill="auto"/>
                  <w:vAlign w:val="center"/>
                </w:tcPr>
                <w:p w14:paraId="7625AFFE" w14:textId="77777777" w:rsidR="00D011F0" w:rsidRPr="00511F9B" w:rsidRDefault="00D011F0" w:rsidP="0080522F">
                  <w:pPr>
                    <w:spacing w:after="240"/>
                    <w:jc w:val="center"/>
                    <w:rPr>
                      <w:iCs/>
                    </w:rPr>
                  </w:pPr>
                  <w:r w:rsidRPr="00511F9B">
                    <w:rPr>
                      <w:iCs/>
                    </w:rPr>
                    <w:t>No</w:t>
                  </w:r>
                </w:p>
              </w:tc>
            </w:tr>
            <w:tr w:rsidR="00D011F0" w:rsidRPr="00511F9B" w14:paraId="06E13A00" w14:textId="77777777" w:rsidTr="0080522F">
              <w:trPr>
                <w:trHeight w:val="527"/>
              </w:trPr>
              <w:tc>
                <w:tcPr>
                  <w:tcW w:w="1982" w:type="dxa"/>
                  <w:shd w:val="clear" w:color="auto" w:fill="auto"/>
                  <w:vAlign w:val="center"/>
                </w:tcPr>
                <w:p w14:paraId="35C18911" w14:textId="77777777" w:rsidR="00D011F0" w:rsidRPr="00511F9B" w:rsidRDefault="00D011F0" w:rsidP="0080522F">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CB433A1" w14:textId="77777777" w:rsidR="00D011F0" w:rsidRPr="00511F9B" w:rsidRDefault="00D011F0" w:rsidP="0080522F">
                  <w:pPr>
                    <w:spacing w:after="240"/>
                    <w:jc w:val="center"/>
                    <w:rPr>
                      <w:iCs/>
                    </w:rPr>
                  </w:pPr>
                  <w:r w:rsidRPr="00511F9B">
                    <w:rPr>
                      <w:iCs/>
                    </w:rPr>
                    <w:t>Yes</w:t>
                  </w:r>
                </w:p>
              </w:tc>
              <w:tc>
                <w:tcPr>
                  <w:tcW w:w="2250" w:type="dxa"/>
                  <w:vAlign w:val="center"/>
                </w:tcPr>
                <w:p w14:paraId="082D9B42" w14:textId="77777777" w:rsidR="00D011F0" w:rsidRPr="00511F9B" w:rsidRDefault="00D011F0" w:rsidP="0080522F">
                  <w:pPr>
                    <w:spacing w:after="240"/>
                    <w:jc w:val="center"/>
                    <w:rPr>
                      <w:iCs/>
                    </w:rPr>
                  </w:pPr>
                  <w:r w:rsidRPr="00511F9B">
                    <w:rPr>
                      <w:iCs/>
                    </w:rPr>
                    <w:t>Yes</w:t>
                  </w:r>
                </w:p>
              </w:tc>
              <w:tc>
                <w:tcPr>
                  <w:tcW w:w="2250" w:type="dxa"/>
                  <w:shd w:val="clear" w:color="auto" w:fill="auto"/>
                  <w:vAlign w:val="center"/>
                </w:tcPr>
                <w:p w14:paraId="58A9D871" w14:textId="77777777" w:rsidR="00D011F0" w:rsidRPr="00511F9B" w:rsidRDefault="00D011F0" w:rsidP="0080522F">
                  <w:pPr>
                    <w:spacing w:after="240"/>
                    <w:jc w:val="center"/>
                    <w:rPr>
                      <w:iCs/>
                    </w:rPr>
                  </w:pPr>
                  <w:r w:rsidRPr="00511F9B">
                    <w:rPr>
                      <w:iCs/>
                    </w:rPr>
                    <w:t>No</w:t>
                  </w:r>
                </w:p>
              </w:tc>
            </w:tr>
            <w:tr w:rsidR="00D011F0" w:rsidRPr="00511F9B" w14:paraId="21C46CC4" w14:textId="77777777" w:rsidTr="0080522F">
              <w:trPr>
                <w:trHeight w:val="527"/>
              </w:trPr>
              <w:tc>
                <w:tcPr>
                  <w:tcW w:w="1982" w:type="dxa"/>
                  <w:shd w:val="clear" w:color="auto" w:fill="auto"/>
                  <w:vAlign w:val="center"/>
                </w:tcPr>
                <w:p w14:paraId="097AC867" w14:textId="77777777" w:rsidR="00D011F0" w:rsidRPr="00511F9B" w:rsidRDefault="00D011F0" w:rsidP="0080522F">
                  <w:pPr>
                    <w:spacing w:after="240"/>
                    <w:jc w:val="center"/>
                    <w:rPr>
                      <w:iCs/>
                    </w:rPr>
                  </w:pPr>
                  <w:r w:rsidRPr="00511F9B">
                    <w:rPr>
                      <w:iCs/>
                    </w:rPr>
                    <w:t>Manually dispatched ECRS</w:t>
                  </w:r>
                </w:p>
              </w:tc>
              <w:tc>
                <w:tcPr>
                  <w:tcW w:w="2158" w:type="dxa"/>
                  <w:shd w:val="clear" w:color="auto" w:fill="auto"/>
                  <w:vAlign w:val="center"/>
                </w:tcPr>
                <w:p w14:paraId="4666C5F3" w14:textId="77777777" w:rsidR="00D011F0" w:rsidRPr="00511F9B" w:rsidRDefault="00D011F0" w:rsidP="0080522F">
                  <w:pPr>
                    <w:spacing w:after="240"/>
                    <w:jc w:val="center"/>
                    <w:rPr>
                      <w:iCs/>
                    </w:rPr>
                  </w:pPr>
                  <w:r w:rsidRPr="00511F9B">
                    <w:rPr>
                      <w:iCs/>
                    </w:rPr>
                    <w:t>Yes</w:t>
                  </w:r>
                </w:p>
              </w:tc>
              <w:tc>
                <w:tcPr>
                  <w:tcW w:w="2250" w:type="dxa"/>
                </w:tcPr>
                <w:p w14:paraId="6FC4CD65" w14:textId="77777777" w:rsidR="00D011F0" w:rsidRPr="00511F9B" w:rsidRDefault="00D011F0" w:rsidP="0080522F">
                  <w:pPr>
                    <w:spacing w:before="120" w:after="240"/>
                    <w:jc w:val="center"/>
                    <w:rPr>
                      <w:iCs/>
                    </w:rPr>
                  </w:pPr>
                  <w:r w:rsidRPr="00511F9B">
                    <w:rPr>
                      <w:iCs/>
                    </w:rPr>
                    <w:t>No</w:t>
                  </w:r>
                </w:p>
              </w:tc>
              <w:tc>
                <w:tcPr>
                  <w:tcW w:w="2250" w:type="dxa"/>
                  <w:shd w:val="clear" w:color="auto" w:fill="auto"/>
                  <w:vAlign w:val="center"/>
                </w:tcPr>
                <w:p w14:paraId="6C089EE3" w14:textId="77777777" w:rsidR="00D011F0" w:rsidRPr="00511F9B" w:rsidRDefault="00D011F0" w:rsidP="0080522F">
                  <w:pPr>
                    <w:spacing w:after="240"/>
                    <w:jc w:val="center"/>
                    <w:rPr>
                      <w:iCs/>
                    </w:rPr>
                  </w:pPr>
                  <w:r w:rsidRPr="00511F9B">
                    <w:rPr>
                      <w:iCs/>
                    </w:rPr>
                    <w:t>Yes</w:t>
                  </w:r>
                </w:p>
              </w:tc>
            </w:tr>
            <w:bookmarkEnd w:id="561"/>
          </w:tbl>
          <w:p w14:paraId="078D7040" w14:textId="77777777" w:rsidR="00D011F0" w:rsidRPr="00BE69DE" w:rsidRDefault="00D011F0" w:rsidP="0080522F">
            <w:pPr>
              <w:spacing w:after="240"/>
              <w:ind w:left="720" w:hanging="720"/>
            </w:pPr>
          </w:p>
        </w:tc>
      </w:tr>
    </w:tbl>
    <w:p w14:paraId="2BE91882" w14:textId="77777777" w:rsidR="00D011F0" w:rsidRPr="0003648D" w:rsidRDefault="00D011F0" w:rsidP="00D011F0">
      <w:pPr>
        <w:pStyle w:val="BodyTextNumbered"/>
        <w:spacing w:before="240"/>
      </w:pPr>
      <w:r w:rsidRPr="0003648D">
        <w:lastRenderedPageBreak/>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011F0" w:rsidRPr="0003648D" w14:paraId="7C2EAA2C" w14:textId="77777777" w:rsidTr="0080522F">
        <w:trPr>
          <w:trHeight w:val="343"/>
        </w:trPr>
        <w:tc>
          <w:tcPr>
            <w:tcW w:w="2219" w:type="dxa"/>
            <w:shd w:val="clear" w:color="auto" w:fill="auto"/>
            <w:vAlign w:val="center"/>
          </w:tcPr>
          <w:p w14:paraId="285E0FD7" w14:textId="77777777" w:rsidR="00D011F0" w:rsidRPr="0003648D" w:rsidRDefault="00D011F0" w:rsidP="0080522F">
            <w:pPr>
              <w:pStyle w:val="BodyTextNumbered"/>
              <w:ind w:left="0" w:firstLine="0"/>
              <w:jc w:val="center"/>
            </w:pPr>
          </w:p>
        </w:tc>
        <w:tc>
          <w:tcPr>
            <w:tcW w:w="6411" w:type="dxa"/>
            <w:gridSpan w:val="3"/>
            <w:shd w:val="clear" w:color="auto" w:fill="auto"/>
            <w:vAlign w:val="center"/>
          </w:tcPr>
          <w:p w14:paraId="3B927210" w14:textId="77777777" w:rsidR="00D011F0" w:rsidRPr="0003648D" w:rsidRDefault="00D011F0" w:rsidP="0080522F">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D011F0" w:rsidRPr="0003648D" w14:paraId="4DBFCD3B" w14:textId="77777777" w:rsidTr="0080522F">
        <w:trPr>
          <w:trHeight w:val="527"/>
        </w:trPr>
        <w:tc>
          <w:tcPr>
            <w:tcW w:w="2219" w:type="dxa"/>
            <w:shd w:val="clear" w:color="auto" w:fill="auto"/>
            <w:vAlign w:val="center"/>
          </w:tcPr>
          <w:p w14:paraId="25435C70" w14:textId="77777777" w:rsidR="00D011F0" w:rsidRPr="0003648D" w:rsidRDefault="00D011F0" w:rsidP="0080522F">
            <w:pPr>
              <w:pStyle w:val="BodyTextNumbered"/>
              <w:ind w:left="0" w:firstLine="0"/>
              <w:jc w:val="center"/>
              <w:rPr>
                <w:b/>
              </w:rPr>
            </w:pPr>
            <w:r w:rsidRPr="0003648D">
              <w:rPr>
                <w:b/>
              </w:rPr>
              <w:t>Original Responsibility</w:t>
            </w:r>
          </w:p>
        </w:tc>
        <w:tc>
          <w:tcPr>
            <w:tcW w:w="2158" w:type="dxa"/>
            <w:shd w:val="clear" w:color="auto" w:fill="auto"/>
            <w:vAlign w:val="center"/>
          </w:tcPr>
          <w:p w14:paraId="243DF14E" w14:textId="77777777" w:rsidR="00D011F0" w:rsidRPr="0003648D" w:rsidRDefault="00D011F0" w:rsidP="0080522F">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75F1526" w14:textId="77777777" w:rsidR="00D011F0" w:rsidRPr="0003648D" w:rsidRDefault="00D011F0" w:rsidP="0080522F">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15BB4E84" w14:textId="77777777" w:rsidR="00D011F0" w:rsidRPr="0003648D" w:rsidRDefault="00D011F0" w:rsidP="0080522F">
            <w:pPr>
              <w:pStyle w:val="BodyTextNumbered"/>
              <w:ind w:left="0" w:firstLine="0"/>
              <w:jc w:val="center"/>
              <w:rPr>
                <w:b/>
              </w:rPr>
            </w:pPr>
            <w:r w:rsidRPr="0003648D">
              <w:rPr>
                <w:b/>
              </w:rPr>
              <w:t>Load Resource triggered at 59.7 Hz</w:t>
            </w:r>
          </w:p>
        </w:tc>
      </w:tr>
      <w:tr w:rsidR="00D011F0" w:rsidRPr="0003648D" w14:paraId="2622FD15" w14:textId="77777777" w:rsidTr="0080522F">
        <w:trPr>
          <w:trHeight w:val="343"/>
        </w:trPr>
        <w:tc>
          <w:tcPr>
            <w:tcW w:w="2219" w:type="dxa"/>
            <w:shd w:val="clear" w:color="auto" w:fill="auto"/>
            <w:vAlign w:val="center"/>
          </w:tcPr>
          <w:p w14:paraId="523141E0" w14:textId="77777777" w:rsidR="00D011F0" w:rsidRPr="0003648D" w:rsidRDefault="00D011F0" w:rsidP="0080522F">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46B9085D"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4382B765" w14:textId="77777777" w:rsidR="00D011F0" w:rsidRPr="0003648D" w:rsidRDefault="00D011F0" w:rsidP="0080522F">
            <w:pPr>
              <w:pStyle w:val="BodyTextNumbered"/>
              <w:ind w:left="0" w:firstLine="0"/>
              <w:jc w:val="center"/>
            </w:pPr>
            <w:r w:rsidRPr="0003648D">
              <w:t>No</w:t>
            </w:r>
          </w:p>
        </w:tc>
        <w:tc>
          <w:tcPr>
            <w:tcW w:w="2217" w:type="dxa"/>
            <w:shd w:val="clear" w:color="auto" w:fill="auto"/>
            <w:vAlign w:val="center"/>
          </w:tcPr>
          <w:p w14:paraId="08C26ED8" w14:textId="77777777" w:rsidR="00D011F0" w:rsidRPr="0003648D" w:rsidRDefault="00D011F0" w:rsidP="0080522F">
            <w:pPr>
              <w:pStyle w:val="BodyTextNumbered"/>
              <w:ind w:left="0" w:firstLine="0"/>
              <w:jc w:val="center"/>
            </w:pPr>
            <w:r w:rsidRPr="0003648D">
              <w:t>No</w:t>
            </w:r>
          </w:p>
        </w:tc>
      </w:tr>
      <w:tr w:rsidR="00D011F0" w:rsidRPr="0003648D" w14:paraId="3C3022C3" w14:textId="77777777" w:rsidTr="0080522F">
        <w:trPr>
          <w:trHeight w:val="366"/>
        </w:trPr>
        <w:tc>
          <w:tcPr>
            <w:tcW w:w="2219" w:type="dxa"/>
            <w:shd w:val="clear" w:color="auto" w:fill="auto"/>
            <w:vAlign w:val="center"/>
          </w:tcPr>
          <w:p w14:paraId="2753D357" w14:textId="77777777" w:rsidR="00D011F0" w:rsidRPr="0003648D" w:rsidRDefault="00D011F0" w:rsidP="0080522F">
            <w:pPr>
              <w:pStyle w:val="BodyTextNumbered"/>
              <w:ind w:left="0" w:firstLine="0"/>
              <w:jc w:val="center"/>
            </w:pPr>
            <w:r w:rsidRPr="0003648D">
              <w:t>Resource providing FFR triggered at 59.85 Hz</w:t>
            </w:r>
          </w:p>
        </w:tc>
        <w:tc>
          <w:tcPr>
            <w:tcW w:w="2158" w:type="dxa"/>
            <w:shd w:val="clear" w:color="auto" w:fill="auto"/>
            <w:vAlign w:val="center"/>
          </w:tcPr>
          <w:p w14:paraId="55DF79BC"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794E05EC" w14:textId="77777777" w:rsidR="00D011F0" w:rsidRPr="0003648D" w:rsidRDefault="00D011F0" w:rsidP="0080522F">
            <w:pPr>
              <w:pStyle w:val="BodyTextNumbered"/>
              <w:ind w:left="0" w:firstLine="0"/>
              <w:jc w:val="center"/>
            </w:pPr>
            <w:r w:rsidRPr="0003648D">
              <w:t>Yes</w:t>
            </w:r>
          </w:p>
        </w:tc>
        <w:tc>
          <w:tcPr>
            <w:tcW w:w="2217" w:type="dxa"/>
            <w:shd w:val="clear" w:color="auto" w:fill="auto"/>
            <w:vAlign w:val="center"/>
          </w:tcPr>
          <w:p w14:paraId="41462CC4" w14:textId="77777777" w:rsidR="00D011F0" w:rsidRPr="0003648D" w:rsidRDefault="00D011F0" w:rsidP="0080522F">
            <w:pPr>
              <w:pStyle w:val="BodyTextNumbered"/>
              <w:ind w:left="0" w:firstLine="0"/>
              <w:jc w:val="center"/>
            </w:pPr>
            <w:r w:rsidRPr="0003648D">
              <w:t>Yes</w:t>
            </w:r>
          </w:p>
        </w:tc>
      </w:tr>
      <w:tr w:rsidR="00D011F0" w:rsidRPr="0003648D" w14:paraId="53F35F04" w14:textId="77777777" w:rsidTr="0080522F">
        <w:trPr>
          <w:trHeight w:val="527"/>
        </w:trPr>
        <w:tc>
          <w:tcPr>
            <w:tcW w:w="2219" w:type="dxa"/>
            <w:shd w:val="clear" w:color="auto" w:fill="auto"/>
            <w:vAlign w:val="center"/>
          </w:tcPr>
          <w:p w14:paraId="1DB2583A" w14:textId="77777777" w:rsidR="00D011F0" w:rsidRPr="0003648D" w:rsidRDefault="00D011F0" w:rsidP="0080522F">
            <w:pPr>
              <w:pStyle w:val="BodyTextNumbered"/>
              <w:ind w:left="0" w:firstLine="0"/>
              <w:jc w:val="center"/>
            </w:pPr>
            <w:r w:rsidRPr="0003648D">
              <w:t>Load Resource triggered at 59.7 Hz</w:t>
            </w:r>
          </w:p>
        </w:tc>
        <w:tc>
          <w:tcPr>
            <w:tcW w:w="2158" w:type="dxa"/>
            <w:shd w:val="clear" w:color="auto" w:fill="auto"/>
            <w:vAlign w:val="center"/>
          </w:tcPr>
          <w:p w14:paraId="5DEF6430"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43E36B57" w14:textId="77777777" w:rsidR="00D011F0" w:rsidRPr="0003648D" w:rsidRDefault="00D011F0" w:rsidP="0080522F">
            <w:pPr>
              <w:pStyle w:val="BodyTextNumbered"/>
              <w:ind w:left="0" w:firstLine="0"/>
              <w:jc w:val="center"/>
            </w:pPr>
            <w:r w:rsidRPr="0003648D">
              <w:t>No</w:t>
            </w:r>
          </w:p>
        </w:tc>
        <w:tc>
          <w:tcPr>
            <w:tcW w:w="2217" w:type="dxa"/>
            <w:shd w:val="clear" w:color="auto" w:fill="auto"/>
            <w:vAlign w:val="center"/>
          </w:tcPr>
          <w:p w14:paraId="0699C3A6" w14:textId="77777777" w:rsidR="00D011F0" w:rsidRPr="0003648D" w:rsidRDefault="00D011F0" w:rsidP="0080522F">
            <w:pPr>
              <w:pStyle w:val="BodyTextNumbered"/>
              <w:ind w:left="0" w:firstLine="0"/>
              <w:jc w:val="center"/>
            </w:pPr>
            <w:r w:rsidRPr="0003648D">
              <w:t>Yes</w:t>
            </w:r>
          </w:p>
        </w:tc>
      </w:tr>
    </w:tbl>
    <w:bookmarkEnd w:id="559"/>
    <w:p w14:paraId="3A9100A2" w14:textId="77777777" w:rsidR="00D011F0" w:rsidRDefault="00D011F0" w:rsidP="00D011F0">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D011F0" w:rsidRPr="0003648D" w14:paraId="0660DF0D" w14:textId="77777777" w:rsidTr="0080522F">
        <w:trPr>
          <w:trHeight w:val="863"/>
        </w:trPr>
        <w:tc>
          <w:tcPr>
            <w:tcW w:w="2250" w:type="dxa"/>
            <w:shd w:val="clear" w:color="auto" w:fill="auto"/>
            <w:vAlign w:val="center"/>
          </w:tcPr>
          <w:p w14:paraId="67D21B12" w14:textId="77777777" w:rsidR="00D011F0" w:rsidRDefault="00D011F0" w:rsidP="0080522F">
            <w:pPr>
              <w:pStyle w:val="BodyTextNumbered"/>
              <w:ind w:left="0" w:firstLine="0"/>
              <w:jc w:val="center"/>
              <w:rPr>
                <w:b/>
              </w:rPr>
            </w:pPr>
          </w:p>
        </w:tc>
        <w:tc>
          <w:tcPr>
            <w:tcW w:w="6390" w:type="dxa"/>
            <w:gridSpan w:val="2"/>
            <w:shd w:val="clear" w:color="auto" w:fill="auto"/>
            <w:vAlign w:val="center"/>
          </w:tcPr>
          <w:p w14:paraId="026561AD" w14:textId="77777777" w:rsidR="00D011F0" w:rsidRPr="003A562E" w:rsidRDefault="00D011F0" w:rsidP="0080522F">
            <w:pPr>
              <w:pStyle w:val="BodyTextNumbered"/>
              <w:ind w:left="0" w:firstLine="0"/>
              <w:jc w:val="center"/>
              <w:rPr>
                <w:b/>
              </w:rPr>
            </w:pPr>
            <w:r>
              <w:rPr>
                <w:b/>
                <w:bCs/>
              </w:rPr>
              <w:t>Allowable Non-Spin Ancillary Service Trades</w:t>
            </w:r>
          </w:p>
        </w:tc>
      </w:tr>
      <w:tr w:rsidR="00D011F0" w:rsidRPr="0003648D" w14:paraId="336FD931" w14:textId="77777777" w:rsidTr="0080522F">
        <w:trPr>
          <w:trHeight w:val="863"/>
        </w:trPr>
        <w:tc>
          <w:tcPr>
            <w:tcW w:w="2250" w:type="dxa"/>
            <w:shd w:val="clear" w:color="auto" w:fill="auto"/>
            <w:vAlign w:val="center"/>
          </w:tcPr>
          <w:p w14:paraId="4D59A7DA" w14:textId="77777777" w:rsidR="00D011F0" w:rsidRPr="0003648D" w:rsidRDefault="00D011F0" w:rsidP="0080522F">
            <w:pPr>
              <w:pStyle w:val="BodyTextNumbered"/>
              <w:ind w:left="0" w:firstLine="0"/>
              <w:jc w:val="center"/>
              <w:rPr>
                <w:b/>
              </w:rPr>
            </w:pPr>
            <w:r>
              <w:rPr>
                <w:b/>
              </w:rPr>
              <w:lastRenderedPageBreak/>
              <w:t>Original Responsibility</w:t>
            </w:r>
          </w:p>
        </w:tc>
        <w:tc>
          <w:tcPr>
            <w:tcW w:w="3150" w:type="dxa"/>
            <w:shd w:val="clear" w:color="auto" w:fill="auto"/>
            <w:vAlign w:val="center"/>
          </w:tcPr>
          <w:p w14:paraId="03893486" w14:textId="77777777" w:rsidR="00D011F0" w:rsidRPr="003A562E" w:rsidRDefault="00D011F0" w:rsidP="0080522F">
            <w:pPr>
              <w:pStyle w:val="BodyTextNumbered"/>
              <w:ind w:left="0" w:firstLine="0"/>
              <w:jc w:val="center"/>
              <w:rPr>
                <w:b/>
              </w:rPr>
            </w:pPr>
            <w:r w:rsidRPr="003A562E">
              <w:rPr>
                <w:b/>
              </w:rPr>
              <w:t>Generation Resource or Controllable Load Resource</w:t>
            </w:r>
          </w:p>
        </w:tc>
        <w:tc>
          <w:tcPr>
            <w:tcW w:w="3240" w:type="dxa"/>
            <w:vAlign w:val="center"/>
          </w:tcPr>
          <w:p w14:paraId="41B0B72C" w14:textId="77777777" w:rsidR="00D011F0" w:rsidRPr="003A562E" w:rsidRDefault="00D011F0" w:rsidP="0080522F">
            <w:pPr>
              <w:pStyle w:val="BodyTextNumbered"/>
              <w:ind w:left="0" w:firstLine="0"/>
              <w:jc w:val="center"/>
              <w:rPr>
                <w:b/>
              </w:rPr>
            </w:pPr>
            <w:r w:rsidRPr="003A562E">
              <w:rPr>
                <w:b/>
              </w:rPr>
              <w:t>Load Resource other than a Controllable Load Resource</w:t>
            </w:r>
          </w:p>
        </w:tc>
      </w:tr>
      <w:tr w:rsidR="00D011F0" w:rsidRPr="0003648D" w14:paraId="2A412149" w14:textId="77777777" w:rsidTr="0080522F">
        <w:trPr>
          <w:trHeight w:val="343"/>
        </w:trPr>
        <w:tc>
          <w:tcPr>
            <w:tcW w:w="2250" w:type="dxa"/>
            <w:shd w:val="clear" w:color="auto" w:fill="auto"/>
            <w:vAlign w:val="center"/>
          </w:tcPr>
          <w:p w14:paraId="64EC0E35" w14:textId="77777777" w:rsidR="00D011F0" w:rsidRPr="007E356C" w:rsidRDefault="00D011F0" w:rsidP="0080522F">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4EE9E630" w14:textId="77777777" w:rsidR="00D011F0" w:rsidRPr="0003648D" w:rsidRDefault="00D011F0" w:rsidP="0080522F">
            <w:pPr>
              <w:pStyle w:val="BodyTextNumbered"/>
              <w:ind w:left="0" w:firstLine="0"/>
              <w:jc w:val="center"/>
            </w:pPr>
            <w:r>
              <w:t>Yes</w:t>
            </w:r>
          </w:p>
        </w:tc>
        <w:tc>
          <w:tcPr>
            <w:tcW w:w="3240" w:type="dxa"/>
            <w:vAlign w:val="center"/>
          </w:tcPr>
          <w:p w14:paraId="7E309E98" w14:textId="77777777" w:rsidR="00D011F0" w:rsidRDefault="00D011F0" w:rsidP="0080522F">
            <w:pPr>
              <w:pStyle w:val="BodyTextNumbered"/>
              <w:ind w:left="0" w:firstLine="0"/>
              <w:jc w:val="center"/>
            </w:pPr>
            <w:r>
              <w:t>No</w:t>
            </w:r>
          </w:p>
        </w:tc>
      </w:tr>
      <w:tr w:rsidR="00D011F0" w:rsidRPr="0003648D" w14:paraId="2DD4DE4C" w14:textId="77777777" w:rsidTr="0080522F">
        <w:trPr>
          <w:trHeight w:val="343"/>
        </w:trPr>
        <w:tc>
          <w:tcPr>
            <w:tcW w:w="2250" w:type="dxa"/>
            <w:shd w:val="clear" w:color="auto" w:fill="auto"/>
            <w:vAlign w:val="center"/>
          </w:tcPr>
          <w:p w14:paraId="1FA6AEEF" w14:textId="77777777" w:rsidR="00D011F0" w:rsidRDefault="00D011F0" w:rsidP="0080522F">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891D041" w14:textId="77777777" w:rsidR="00D011F0" w:rsidRDefault="00D011F0" w:rsidP="0080522F">
            <w:pPr>
              <w:pStyle w:val="BodyTextNumbered"/>
              <w:ind w:left="0" w:firstLine="0"/>
              <w:jc w:val="center"/>
            </w:pPr>
            <w:r>
              <w:t>Yes</w:t>
            </w:r>
          </w:p>
        </w:tc>
        <w:tc>
          <w:tcPr>
            <w:tcW w:w="3240" w:type="dxa"/>
            <w:vAlign w:val="center"/>
          </w:tcPr>
          <w:p w14:paraId="6CEF27C0" w14:textId="77777777" w:rsidR="00D011F0" w:rsidRDefault="00D011F0" w:rsidP="0080522F">
            <w:pPr>
              <w:pStyle w:val="BodyTextNumbered"/>
              <w:ind w:left="0" w:firstLine="0"/>
              <w:jc w:val="center"/>
            </w:pPr>
            <w:r>
              <w:t>Yes</w:t>
            </w:r>
          </w:p>
        </w:tc>
      </w:tr>
    </w:tbl>
    <w:p w14:paraId="5A60D2AA" w14:textId="77777777" w:rsidR="00D011F0" w:rsidRDefault="00D011F0" w:rsidP="00D011F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D011F0" w:rsidRPr="004B32CF" w14:paraId="1B19E304" w14:textId="77777777" w:rsidTr="0080522F">
        <w:trPr>
          <w:trHeight w:val="386"/>
        </w:trPr>
        <w:tc>
          <w:tcPr>
            <w:tcW w:w="9591" w:type="dxa"/>
            <w:shd w:val="pct12" w:color="auto" w:fill="auto"/>
          </w:tcPr>
          <w:p w14:paraId="4F7EA16B" w14:textId="77777777" w:rsidR="00D011F0" w:rsidRPr="004B32CF" w:rsidRDefault="00D011F0" w:rsidP="0080522F">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NPRR1171</w:t>
            </w:r>
            <w:r w:rsidRPr="004B32CF">
              <w:rPr>
                <w:b/>
                <w:i/>
                <w:iCs/>
              </w:rPr>
              <w:t>:]</w:t>
            </w:r>
          </w:p>
          <w:p w14:paraId="480361A8" w14:textId="77777777" w:rsidR="00D011F0" w:rsidRPr="00511F9B" w:rsidRDefault="00D011F0" w:rsidP="0080522F">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D011F0" w:rsidRPr="00511F9B" w14:paraId="20DC0411" w14:textId="77777777" w:rsidTr="0080522F">
              <w:trPr>
                <w:trHeight w:hRule="exact" w:val="20"/>
              </w:trPr>
              <w:tc>
                <w:tcPr>
                  <w:tcW w:w="1981" w:type="dxa"/>
                  <w:tcBorders>
                    <w:top w:val="nil"/>
                    <w:left w:val="nil"/>
                    <w:bottom w:val="nil"/>
                    <w:right w:val="nil"/>
                  </w:tcBorders>
                  <w:shd w:val="clear" w:color="auto" w:fill="auto"/>
                  <w:vAlign w:val="center"/>
                </w:tcPr>
                <w:p w14:paraId="44C6576D" w14:textId="77777777" w:rsidR="00D011F0" w:rsidRPr="00511F9B" w:rsidRDefault="00D011F0" w:rsidP="0080522F">
                  <w:pPr>
                    <w:rPr>
                      <w:sz w:val="2"/>
                    </w:rPr>
                  </w:pPr>
                  <w:bookmarkStart w:id="562" w:name="_e24abb7d_8069_4cd7_843e_3d39a575af03"/>
                  <w:bookmarkStart w:id="563" w:name="_591cca6c_d434_48cc_a427_226040a26b63"/>
                  <w:bookmarkEnd w:id="562"/>
                </w:p>
              </w:tc>
              <w:tc>
                <w:tcPr>
                  <w:tcW w:w="2388" w:type="dxa"/>
                  <w:tcBorders>
                    <w:top w:val="nil"/>
                    <w:left w:val="nil"/>
                    <w:bottom w:val="nil"/>
                    <w:right w:val="nil"/>
                  </w:tcBorders>
                  <w:shd w:val="clear" w:color="auto" w:fill="auto"/>
                  <w:vAlign w:val="center"/>
                </w:tcPr>
                <w:p w14:paraId="0814D1EF" w14:textId="77777777" w:rsidR="00D011F0" w:rsidRPr="00511F9B" w:rsidRDefault="00D011F0" w:rsidP="0080522F">
                  <w:pPr>
                    <w:rPr>
                      <w:sz w:val="2"/>
                    </w:rPr>
                  </w:pPr>
                </w:p>
              </w:tc>
              <w:tc>
                <w:tcPr>
                  <w:tcW w:w="1839" w:type="dxa"/>
                  <w:tcBorders>
                    <w:top w:val="nil"/>
                    <w:left w:val="nil"/>
                    <w:bottom w:val="nil"/>
                    <w:right w:val="nil"/>
                  </w:tcBorders>
                </w:tcPr>
                <w:p w14:paraId="21C66F6E" w14:textId="77777777" w:rsidR="00D011F0" w:rsidRPr="00511F9B" w:rsidRDefault="00D011F0" w:rsidP="0080522F">
                  <w:pPr>
                    <w:rPr>
                      <w:sz w:val="2"/>
                    </w:rPr>
                  </w:pPr>
                </w:p>
              </w:tc>
              <w:tc>
                <w:tcPr>
                  <w:tcW w:w="2437" w:type="dxa"/>
                  <w:tcBorders>
                    <w:top w:val="nil"/>
                    <w:left w:val="nil"/>
                    <w:bottom w:val="nil"/>
                    <w:right w:val="nil"/>
                  </w:tcBorders>
                  <w:vAlign w:val="center"/>
                </w:tcPr>
                <w:p w14:paraId="54AD8BE0" w14:textId="77777777" w:rsidR="00D011F0" w:rsidRPr="00511F9B" w:rsidRDefault="00D011F0" w:rsidP="0080522F">
                  <w:pPr>
                    <w:rPr>
                      <w:sz w:val="2"/>
                    </w:rPr>
                  </w:pPr>
                </w:p>
              </w:tc>
            </w:tr>
            <w:tr w:rsidR="00D011F0" w:rsidRPr="00511F9B" w14:paraId="5AA0DCA1" w14:textId="77777777" w:rsidTr="0080522F">
              <w:trPr>
                <w:trHeight w:val="863"/>
              </w:trPr>
              <w:tc>
                <w:tcPr>
                  <w:tcW w:w="1981" w:type="dxa"/>
                  <w:shd w:val="clear" w:color="auto" w:fill="auto"/>
                  <w:vAlign w:val="center"/>
                </w:tcPr>
                <w:p w14:paraId="3394C509" w14:textId="77777777" w:rsidR="00D011F0" w:rsidRPr="00511F9B" w:rsidRDefault="00D011F0" w:rsidP="0080522F">
                  <w:pPr>
                    <w:spacing w:after="240"/>
                    <w:jc w:val="center"/>
                    <w:rPr>
                      <w:b/>
                      <w:iCs/>
                    </w:rPr>
                  </w:pPr>
                </w:p>
              </w:tc>
              <w:tc>
                <w:tcPr>
                  <w:tcW w:w="6664" w:type="dxa"/>
                  <w:gridSpan w:val="3"/>
                </w:tcPr>
                <w:p w14:paraId="6D57C155" w14:textId="77777777" w:rsidR="00D011F0" w:rsidRPr="00511F9B" w:rsidRDefault="00D011F0" w:rsidP="0080522F">
                  <w:pPr>
                    <w:spacing w:after="240"/>
                    <w:jc w:val="center"/>
                    <w:rPr>
                      <w:b/>
                      <w:iCs/>
                    </w:rPr>
                  </w:pPr>
                  <w:r w:rsidRPr="00511F9B">
                    <w:rPr>
                      <w:b/>
                      <w:bCs/>
                      <w:iCs/>
                    </w:rPr>
                    <w:t>Allowable Non-Spin Ancillary Service Trades</w:t>
                  </w:r>
                </w:p>
              </w:tc>
            </w:tr>
            <w:tr w:rsidR="00D011F0" w:rsidRPr="00511F9B" w14:paraId="17E917A4" w14:textId="77777777" w:rsidTr="0080522F">
              <w:trPr>
                <w:trHeight w:val="863"/>
              </w:trPr>
              <w:tc>
                <w:tcPr>
                  <w:tcW w:w="1981" w:type="dxa"/>
                  <w:shd w:val="clear" w:color="auto" w:fill="auto"/>
                  <w:vAlign w:val="center"/>
                </w:tcPr>
                <w:p w14:paraId="683CE4FA" w14:textId="77777777" w:rsidR="00D011F0" w:rsidRPr="00511F9B" w:rsidRDefault="00D011F0" w:rsidP="0080522F">
                  <w:pPr>
                    <w:spacing w:after="240"/>
                    <w:jc w:val="center"/>
                    <w:rPr>
                      <w:b/>
                      <w:iCs/>
                    </w:rPr>
                  </w:pPr>
                  <w:r w:rsidRPr="00511F9B">
                    <w:rPr>
                      <w:b/>
                      <w:iCs/>
                    </w:rPr>
                    <w:t>Original Responsibility</w:t>
                  </w:r>
                </w:p>
              </w:tc>
              <w:tc>
                <w:tcPr>
                  <w:tcW w:w="2388" w:type="dxa"/>
                  <w:shd w:val="clear" w:color="auto" w:fill="auto"/>
                  <w:vAlign w:val="center"/>
                </w:tcPr>
                <w:p w14:paraId="03293885" w14:textId="77777777" w:rsidR="00D011F0" w:rsidRPr="00511F9B" w:rsidRDefault="00D011F0" w:rsidP="0080522F">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5F69F6CB" w14:textId="77777777" w:rsidR="00D011F0" w:rsidRPr="00511F9B" w:rsidRDefault="00D011F0" w:rsidP="0080522F">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7F2DB797" w14:textId="77777777" w:rsidR="00D011F0" w:rsidRPr="00511F9B" w:rsidRDefault="00D011F0" w:rsidP="0080522F">
                  <w:pPr>
                    <w:spacing w:after="240"/>
                    <w:jc w:val="center"/>
                    <w:rPr>
                      <w:b/>
                      <w:iCs/>
                    </w:rPr>
                  </w:pPr>
                  <w:r w:rsidRPr="00511F9B">
                    <w:rPr>
                      <w:b/>
                      <w:iCs/>
                    </w:rPr>
                    <w:t>Load Resource other than a Controllable Load Resource</w:t>
                  </w:r>
                </w:p>
              </w:tc>
            </w:tr>
            <w:tr w:rsidR="00D011F0" w:rsidRPr="00511F9B" w14:paraId="62668769" w14:textId="77777777" w:rsidTr="0080522F">
              <w:trPr>
                <w:trHeight w:val="343"/>
              </w:trPr>
              <w:tc>
                <w:tcPr>
                  <w:tcW w:w="1981" w:type="dxa"/>
                  <w:shd w:val="clear" w:color="auto" w:fill="auto"/>
                  <w:vAlign w:val="center"/>
                </w:tcPr>
                <w:p w14:paraId="643CA4C0" w14:textId="77777777" w:rsidR="00D011F0" w:rsidRPr="00D826FD" w:rsidRDefault="00D011F0" w:rsidP="0080522F">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0589401B" w14:textId="77777777" w:rsidR="00D011F0" w:rsidRPr="00511F9B" w:rsidRDefault="00D011F0" w:rsidP="0080522F">
                  <w:pPr>
                    <w:spacing w:after="240"/>
                    <w:jc w:val="center"/>
                    <w:rPr>
                      <w:iCs/>
                    </w:rPr>
                  </w:pPr>
                  <w:r w:rsidRPr="00511F9B">
                    <w:rPr>
                      <w:iCs/>
                    </w:rPr>
                    <w:t>Yes</w:t>
                  </w:r>
                </w:p>
              </w:tc>
              <w:tc>
                <w:tcPr>
                  <w:tcW w:w="1839" w:type="dxa"/>
                  <w:vAlign w:val="center"/>
                </w:tcPr>
                <w:p w14:paraId="7D6D03ED" w14:textId="77777777" w:rsidR="00D011F0" w:rsidRPr="00511F9B" w:rsidRDefault="00D011F0" w:rsidP="0080522F">
                  <w:pPr>
                    <w:spacing w:after="240"/>
                    <w:jc w:val="center"/>
                    <w:rPr>
                      <w:iCs/>
                    </w:rPr>
                  </w:pPr>
                  <w:r w:rsidRPr="00511F9B">
                    <w:rPr>
                      <w:iCs/>
                    </w:rPr>
                    <w:t>No</w:t>
                  </w:r>
                </w:p>
              </w:tc>
              <w:tc>
                <w:tcPr>
                  <w:tcW w:w="2437" w:type="dxa"/>
                  <w:vAlign w:val="center"/>
                </w:tcPr>
                <w:p w14:paraId="5A3C9D2C" w14:textId="77777777" w:rsidR="00D011F0" w:rsidRPr="00511F9B" w:rsidRDefault="00D011F0" w:rsidP="0080522F">
                  <w:pPr>
                    <w:spacing w:after="240"/>
                    <w:jc w:val="center"/>
                    <w:rPr>
                      <w:iCs/>
                    </w:rPr>
                  </w:pPr>
                  <w:r w:rsidRPr="00511F9B">
                    <w:rPr>
                      <w:iCs/>
                    </w:rPr>
                    <w:t>No</w:t>
                  </w:r>
                </w:p>
              </w:tc>
            </w:tr>
            <w:tr w:rsidR="00D011F0" w:rsidRPr="00511F9B" w14:paraId="49F486A0" w14:textId="77777777" w:rsidTr="0080522F">
              <w:trPr>
                <w:trHeight w:val="343"/>
              </w:trPr>
              <w:tc>
                <w:tcPr>
                  <w:tcW w:w="1981" w:type="dxa"/>
                  <w:shd w:val="clear" w:color="auto" w:fill="auto"/>
                  <w:vAlign w:val="center"/>
                </w:tcPr>
                <w:p w14:paraId="1265AC9A" w14:textId="77777777" w:rsidR="00D011F0" w:rsidRPr="00D826FD" w:rsidRDefault="00D011F0" w:rsidP="0080522F">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619B412C" w14:textId="77777777" w:rsidR="00D011F0" w:rsidRPr="00511F9B" w:rsidRDefault="00D011F0" w:rsidP="0080522F">
                  <w:pPr>
                    <w:spacing w:after="240"/>
                    <w:jc w:val="center"/>
                    <w:rPr>
                      <w:iCs/>
                    </w:rPr>
                  </w:pPr>
                  <w:r w:rsidRPr="00511F9B">
                    <w:rPr>
                      <w:iCs/>
                    </w:rPr>
                    <w:t>Yes</w:t>
                  </w:r>
                </w:p>
              </w:tc>
              <w:tc>
                <w:tcPr>
                  <w:tcW w:w="1839" w:type="dxa"/>
                  <w:vAlign w:val="center"/>
                </w:tcPr>
                <w:p w14:paraId="1C201BCA" w14:textId="77777777" w:rsidR="00D011F0" w:rsidRPr="00511F9B" w:rsidRDefault="00D011F0" w:rsidP="0080522F">
                  <w:pPr>
                    <w:spacing w:after="240"/>
                    <w:jc w:val="center"/>
                    <w:rPr>
                      <w:iCs/>
                    </w:rPr>
                  </w:pPr>
                  <w:r w:rsidRPr="00511F9B">
                    <w:rPr>
                      <w:iCs/>
                    </w:rPr>
                    <w:t>Yes</w:t>
                  </w:r>
                </w:p>
              </w:tc>
              <w:tc>
                <w:tcPr>
                  <w:tcW w:w="2437" w:type="dxa"/>
                  <w:vAlign w:val="center"/>
                </w:tcPr>
                <w:p w14:paraId="16D6CFF4" w14:textId="77777777" w:rsidR="00D011F0" w:rsidRPr="00511F9B" w:rsidRDefault="00D011F0" w:rsidP="0080522F">
                  <w:pPr>
                    <w:spacing w:after="240"/>
                    <w:jc w:val="center"/>
                    <w:rPr>
                      <w:iCs/>
                    </w:rPr>
                  </w:pPr>
                  <w:r w:rsidRPr="00511F9B">
                    <w:rPr>
                      <w:iCs/>
                    </w:rPr>
                    <w:t>No</w:t>
                  </w:r>
                </w:p>
              </w:tc>
            </w:tr>
            <w:tr w:rsidR="00D011F0" w:rsidRPr="00511F9B" w14:paraId="7B3C7467" w14:textId="77777777" w:rsidTr="0080522F">
              <w:trPr>
                <w:trHeight w:val="343"/>
              </w:trPr>
              <w:tc>
                <w:tcPr>
                  <w:tcW w:w="1981" w:type="dxa"/>
                  <w:shd w:val="clear" w:color="auto" w:fill="auto"/>
                  <w:vAlign w:val="center"/>
                </w:tcPr>
                <w:p w14:paraId="44DD90CD" w14:textId="77777777" w:rsidR="00D011F0" w:rsidRPr="00D826FD" w:rsidRDefault="00D011F0" w:rsidP="0080522F">
                  <w:pPr>
                    <w:spacing w:after="240"/>
                    <w:jc w:val="center"/>
                    <w:rPr>
                      <w:bCs/>
                      <w:iCs/>
                    </w:rPr>
                  </w:pPr>
                  <w:r w:rsidRPr="00D826FD">
                    <w:rPr>
                      <w:bCs/>
                      <w:iCs/>
                    </w:rPr>
                    <w:t>Load Resource other than a Controllable Load Resource</w:t>
                  </w:r>
                </w:p>
              </w:tc>
              <w:tc>
                <w:tcPr>
                  <w:tcW w:w="2388" w:type="dxa"/>
                  <w:shd w:val="clear" w:color="auto" w:fill="auto"/>
                  <w:vAlign w:val="center"/>
                </w:tcPr>
                <w:p w14:paraId="0308D8CD" w14:textId="77777777" w:rsidR="00D011F0" w:rsidRPr="00511F9B" w:rsidRDefault="00D011F0" w:rsidP="0080522F">
                  <w:pPr>
                    <w:spacing w:after="240"/>
                    <w:jc w:val="center"/>
                    <w:rPr>
                      <w:iCs/>
                    </w:rPr>
                  </w:pPr>
                  <w:r w:rsidRPr="00511F9B">
                    <w:rPr>
                      <w:iCs/>
                    </w:rPr>
                    <w:t>Yes</w:t>
                  </w:r>
                </w:p>
              </w:tc>
              <w:tc>
                <w:tcPr>
                  <w:tcW w:w="1839" w:type="dxa"/>
                  <w:vAlign w:val="center"/>
                </w:tcPr>
                <w:p w14:paraId="0571D92A" w14:textId="77777777" w:rsidR="00D011F0" w:rsidRPr="00511F9B" w:rsidRDefault="00D011F0" w:rsidP="0080522F">
                  <w:pPr>
                    <w:spacing w:after="240"/>
                    <w:jc w:val="center"/>
                    <w:rPr>
                      <w:iCs/>
                    </w:rPr>
                  </w:pPr>
                  <w:r w:rsidRPr="00511F9B">
                    <w:rPr>
                      <w:iCs/>
                    </w:rPr>
                    <w:t>No</w:t>
                  </w:r>
                </w:p>
              </w:tc>
              <w:tc>
                <w:tcPr>
                  <w:tcW w:w="2437" w:type="dxa"/>
                  <w:vAlign w:val="center"/>
                </w:tcPr>
                <w:p w14:paraId="7BA4C592" w14:textId="77777777" w:rsidR="00D011F0" w:rsidRPr="00511F9B" w:rsidRDefault="00D011F0" w:rsidP="0080522F">
                  <w:pPr>
                    <w:spacing w:after="240"/>
                    <w:jc w:val="center"/>
                    <w:rPr>
                      <w:iCs/>
                    </w:rPr>
                  </w:pPr>
                  <w:r w:rsidRPr="00511F9B">
                    <w:rPr>
                      <w:iCs/>
                    </w:rPr>
                    <w:t>Yes</w:t>
                  </w:r>
                </w:p>
              </w:tc>
            </w:tr>
            <w:bookmarkEnd w:id="563"/>
          </w:tbl>
          <w:p w14:paraId="594A8695" w14:textId="77777777" w:rsidR="00D011F0" w:rsidRPr="00BE69DE" w:rsidRDefault="00D011F0" w:rsidP="0080522F">
            <w:pPr>
              <w:spacing w:after="240"/>
              <w:ind w:left="720" w:hanging="720"/>
            </w:pPr>
          </w:p>
        </w:tc>
      </w:tr>
    </w:tbl>
    <w:p w14:paraId="4B26BE9C" w14:textId="77777777" w:rsidR="00D011F0" w:rsidRPr="003A562E" w:rsidRDefault="00D011F0" w:rsidP="00D011F0">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D011F0" w:rsidRPr="0003648D" w14:paraId="5200C0DA" w14:textId="77777777" w:rsidTr="0080522F">
        <w:trPr>
          <w:trHeight w:val="343"/>
        </w:trPr>
        <w:tc>
          <w:tcPr>
            <w:tcW w:w="2170" w:type="dxa"/>
            <w:shd w:val="clear" w:color="auto" w:fill="auto"/>
            <w:vAlign w:val="center"/>
          </w:tcPr>
          <w:p w14:paraId="286B3C51" w14:textId="77777777" w:rsidR="00D011F0" w:rsidRPr="0003648D" w:rsidRDefault="00D011F0" w:rsidP="0080522F">
            <w:pPr>
              <w:pStyle w:val="BodyTextNumbered"/>
              <w:ind w:left="0" w:firstLine="0"/>
              <w:jc w:val="center"/>
            </w:pPr>
          </w:p>
        </w:tc>
        <w:tc>
          <w:tcPr>
            <w:tcW w:w="5655" w:type="dxa"/>
            <w:gridSpan w:val="2"/>
          </w:tcPr>
          <w:p w14:paraId="34F5BA81" w14:textId="77777777" w:rsidR="00D011F0" w:rsidRPr="005758E5" w:rsidRDefault="00D011F0" w:rsidP="0080522F">
            <w:pPr>
              <w:pStyle w:val="BodyTextNumbered"/>
              <w:ind w:left="0" w:firstLine="0"/>
              <w:jc w:val="center"/>
              <w:rPr>
                <w:b/>
                <w:bCs/>
              </w:rPr>
            </w:pPr>
            <w:r>
              <w:rPr>
                <w:b/>
                <w:bCs/>
              </w:rPr>
              <w:t>Allowable Regulation Ancillary Service Trades</w:t>
            </w:r>
          </w:p>
        </w:tc>
      </w:tr>
      <w:tr w:rsidR="00D011F0" w:rsidRPr="0003648D" w14:paraId="3E3BD378" w14:textId="77777777" w:rsidTr="0080522F">
        <w:trPr>
          <w:trHeight w:val="527"/>
        </w:trPr>
        <w:tc>
          <w:tcPr>
            <w:tcW w:w="2170" w:type="dxa"/>
            <w:shd w:val="clear" w:color="auto" w:fill="auto"/>
            <w:vAlign w:val="center"/>
          </w:tcPr>
          <w:p w14:paraId="01F34ACF" w14:textId="77777777" w:rsidR="00D011F0" w:rsidRPr="0003648D" w:rsidRDefault="00D011F0" w:rsidP="0080522F">
            <w:pPr>
              <w:pStyle w:val="BodyTextNumbered"/>
              <w:ind w:left="0" w:firstLine="0"/>
              <w:jc w:val="center"/>
              <w:rPr>
                <w:b/>
              </w:rPr>
            </w:pPr>
            <w:r w:rsidRPr="0003648D">
              <w:rPr>
                <w:b/>
              </w:rPr>
              <w:t>Original Responsibility</w:t>
            </w:r>
          </w:p>
        </w:tc>
        <w:tc>
          <w:tcPr>
            <w:tcW w:w="2865" w:type="dxa"/>
            <w:shd w:val="clear" w:color="auto" w:fill="auto"/>
            <w:vAlign w:val="center"/>
          </w:tcPr>
          <w:p w14:paraId="6D8991FB" w14:textId="77777777" w:rsidR="00D011F0" w:rsidRPr="0003648D" w:rsidRDefault="00D011F0" w:rsidP="0080522F">
            <w:pPr>
              <w:pStyle w:val="BodyTextNumbered"/>
              <w:ind w:left="0" w:firstLine="0"/>
              <w:jc w:val="center"/>
              <w:rPr>
                <w:b/>
              </w:rPr>
            </w:pPr>
            <w:r>
              <w:rPr>
                <w:b/>
              </w:rPr>
              <w:t>Regulation Service that is not FRRS</w:t>
            </w:r>
          </w:p>
        </w:tc>
        <w:tc>
          <w:tcPr>
            <w:tcW w:w="2790" w:type="dxa"/>
            <w:shd w:val="clear" w:color="auto" w:fill="auto"/>
            <w:vAlign w:val="center"/>
          </w:tcPr>
          <w:p w14:paraId="51B23F86" w14:textId="77777777" w:rsidR="00D011F0" w:rsidRPr="0003648D" w:rsidRDefault="00D011F0" w:rsidP="0080522F">
            <w:pPr>
              <w:pStyle w:val="BodyTextNumbered"/>
              <w:ind w:left="0" w:firstLine="0"/>
              <w:jc w:val="center"/>
              <w:rPr>
                <w:b/>
              </w:rPr>
            </w:pPr>
            <w:r>
              <w:rPr>
                <w:b/>
              </w:rPr>
              <w:t>FRRS</w:t>
            </w:r>
          </w:p>
        </w:tc>
      </w:tr>
      <w:tr w:rsidR="00D011F0" w:rsidRPr="0003648D" w14:paraId="17ECBF07" w14:textId="77777777" w:rsidTr="0080522F">
        <w:trPr>
          <w:trHeight w:val="343"/>
        </w:trPr>
        <w:tc>
          <w:tcPr>
            <w:tcW w:w="2170" w:type="dxa"/>
            <w:shd w:val="clear" w:color="auto" w:fill="auto"/>
            <w:vAlign w:val="center"/>
          </w:tcPr>
          <w:p w14:paraId="182C69A1" w14:textId="77777777" w:rsidR="00D011F0" w:rsidRPr="0003648D" w:rsidRDefault="00D011F0" w:rsidP="0080522F">
            <w:pPr>
              <w:pStyle w:val="BodyTextNumbered"/>
              <w:ind w:left="0" w:firstLine="0"/>
              <w:jc w:val="center"/>
            </w:pPr>
            <w:r>
              <w:t>Regulation Service that is not FRRS</w:t>
            </w:r>
          </w:p>
        </w:tc>
        <w:tc>
          <w:tcPr>
            <w:tcW w:w="2865" w:type="dxa"/>
            <w:shd w:val="clear" w:color="auto" w:fill="auto"/>
            <w:vAlign w:val="center"/>
          </w:tcPr>
          <w:p w14:paraId="7ADD0074" w14:textId="77777777" w:rsidR="00D011F0" w:rsidRPr="0003648D" w:rsidRDefault="00D011F0" w:rsidP="0080522F">
            <w:pPr>
              <w:pStyle w:val="BodyTextNumbered"/>
              <w:ind w:left="0" w:firstLine="0"/>
              <w:jc w:val="center"/>
            </w:pPr>
            <w:r w:rsidRPr="0003648D">
              <w:t>Yes</w:t>
            </w:r>
          </w:p>
        </w:tc>
        <w:tc>
          <w:tcPr>
            <w:tcW w:w="2790" w:type="dxa"/>
            <w:shd w:val="clear" w:color="auto" w:fill="auto"/>
            <w:vAlign w:val="center"/>
          </w:tcPr>
          <w:p w14:paraId="0B676079" w14:textId="77777777" w:rsidR="00D011F0" w:rsidRPr="0003648D" w:rsidRDefault="00D011F0" w:rsidP="0080522F">
            <w:pPr>
              <w:pStyle w:val="BodyTextNumbered"/>
              <w:ind w:left="0" w:firstLine="0"/>
              <w:jc w:val="center"/>
            </w:pPr>
            <w:r w:rsidRPr="0003648D">
              <w:t>No</w:t>
            </w:r>
          </w:p>
        </w:tc>
      </w:tr>
      <w:tr w:rsidR="00D011F0" w:rsidRPr="0003648D" w14:paraId="0362A66D" w14:textId="77777777" w:rsidTr="0080522F">
        <w:trPr>
          <w:trHeight w:val="366"/>
        </w:trPr>
        <w:tc>
          <w:tcPr>
            <w:tcW w:w="2170" w:type="dxa"/>
            <w:shd w:val="clear" w:color="auto" w:fill="auto"/>
            <w:vAlign w:val="center"/>
          </w:tcPr>
          <w:p w14:paraId="70692471" w14:textId="77777777" w:rsidR="00D011F0" w:rsidRPr="0003648D" w:rsidRDefault="00D011F0" w:rsidP="0080522F">
            <w:pPr>
              <w:pStyle w:val="BodyTextNumbered"/>
              <w:ind w:left="0" w:firstLine="0"/>
              <w:jc w:val="center"/>
            </w:pPr>
            <w:r>
              <w:t>FRRS</w:t>
            </w:r>
          </w:p>
        </w:tc>
        <w:tc>
          <w:tcPr>
            <w:tcW w:w="2865" w:type="dxa"/>
            <w:shd w:val="clear" w:color="auto" w:fill="auto"/>
            <w:vAlign w:val="center"/>
          </w:tcPr>
          <w:p w14:paraId="0CA7E609" w14:textId="77777777" w:rsidR="00D011F0" w:rsidRPr="0003648D" w:rsidRDefault="00D011F0" w:rsidP="0080522F">
            <w:pPr>
              <w:pStyle w:val="BodyTextNumbered"/>
              <w:ind w:left="0" w:firstLine="0"/>
              <w:jc w:val="center"/>
            </w:pPr>
            <w:r w:rsidRPr="0003648D">
              <w:t>Yes</w:t>
            </w:r>
          </w:p>
        </w:tc>
        <w:tc>
          <w:tcPr>
            <w:tcW w:w="2790" w:type="dxa"/>
            <w:shd w:val="clear" w:color="auto" w:fill="auto"/>
            <w:vAlign w:val="center"/>
          </w:tcPr>
          <w:p w14:paraId="203098CD" w14:textId="77777777" w:rsidR="00D011F0" w:rsidRPr="0003648D" w:rsidRDefault="00D011F0" w:rsidP="0080522F">
            <w:pPr>
              <w:pStyle w:val="BodyTextNumbered"/>
              <w:ind w:left="0" w:firstLine="0"/>
              <w:jc w:val="center"/>
            </w:pPr>
            <w:r>
              <w:t>No</w:t>
            </w:r>
          </w:p>
        </w:tc>
      </w:tr>
    </w:tbl>
    <w:p w14:paraId="7A974EAE" w14:textId="77777777" w:rsidR="00D011F0" w:rsidRDefault="00D011F0" w:rsidP="00D011F0">
      <w:pPr>
        <w:pStyle w:val="H5"/>
        <w:spacing w:before="480"/>
        <w:ind w:left="1627" w:hanging="1627"/>
      </w:pPr>
      <w:bookmarkStart w:id="564" w:name="_Hlk170720573"/>
      <w:bookmarkStart w:id="565" w:name="_Toc142108938"/>
      <w:bookmarkStart w:id="566" w:name="_Toc142113783"/>
      <w:bookmarkStart w:id="567" w:name="_Toc402345607"/>
      <w:bookmarkStart w:id="568" w:name="_Toc405383890"/>
      <w:bookmarkStart w:id="569" w:name="_Toc405536993"/>
      <w:bookmarkStart w:id="570" w:name="_Toc440871780"/>
      <w:bookmarkStart w:id="571" w:name="_Toc135990655"/>
      <w:bookmarkStart w:id="572" w:name="_Toc135992244"/>
      <w:r>
        <w:t>4.4.9.3.3</w:t>
      </w:r>
      <w:r>
        <w:tab/>
        <w:t>Energy Offer Curve Cost Caps</w:t>
      </w:r>
    </w:p>
    <w:p w14:paraId="19B25410" w14:textId="77777777" w:rsidR="00D011F0" w:rsidRDefault="00D011F0" w:rsidP="00D011F0">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694F9E2F" w14:textId="77777777" w:rsidR="00D011F0" w:rsidRDefault="00D011F0" w:rsidP="00D011F0">
      <w:pPr>
        <w:pStyle w:val="BulletIndent"/>
        <w:numPr>
          <w:ilvl w:val="0"/>
          <w:numId w:val="0"/>
        </w:numPr>
        <w:spacing w:after="240"/>
        <w:ind w:left="1440" w:hanging="720"/>
      </w:pPr>
      <w:r>
        <w:t>(a)</w:t>
      </w:r>
      <w:r>
        <w:tab/>
        <w:t>Nuclear = $15.00/MWh;</w:t>
      </w:r>
    </w:p>
    <w:p w14:paraId="2E747001" w14:textId="77777777" w:rsidR="00D011F0" w:rsidRDefault="00D011F0" w:rsidP="00D011F0">
      <w:pPr>
        <w:pStyle w:val="BulletIndent"/>
        <w:numPr>
          <w:ilvl w:val="0"/>
          <w:numId w:val="0"/>
        </w:numPr>
        <w:spacing w:after="240"/>
        <w:ind w:left="1440" w:hanging="720"/>
      </w:pPr>
      <w:r>
        <w:t>(b)</w:t>
      </w:r>
      <w:r>
        <w:tab/>
        <w:t>Coal and Lignite = $18.00/MWh;</w:t>
      </w:r>
    </w:p>
    <w:p w14:paraId="43F9A4AA" w14:textId="77777777" w:rsidR="00D011F0" w:rsidRDefault="00D011F0" w:rsidP="00D011F0">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B2EE07A" w14:textId="77777777" w:rsidR="00D011F0" w:rsidRDefault="00D011F0" w:rsidP="00D011F0">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3066968B" w14:textId="77777777" w:rsidR="00D011F0" w:rsidRDefault="00D011F0" w:rsidP="00D011F0">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6AAA0D63" w14:textId="77777777" w:rsidR="00D011F0" w:rsidRDefault="00D011F0" w:rsidP="00D011F0">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18D08654" w14:textId="77777777" w:rsidR="00D011F0" w:rsidRDefault="00D011F0" w:rsidP="00D011F0">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12BE058E" w14:textId="77777777" w:rsidR="00D011F0" w:rsidRDefault="00D011F0" w:rsidP="00D011F0">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1EE7E58A" w14:textId="77777777" w:rsidR="00D011F0" w:rsidRDefault="00D011F0" w:rsidP="00D011F0">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415DA784" w14:textId="77777777" w:rsidR="00D011F0" w:rsidRDefault="00D011F0" w:rsidP="00D011F0">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40F03843" w14:textId="77777777" w:rsidR="00D011F0" w:rsidRDefault="00D011F0" w:rsidP="00D011F0">
      <w:pPr>
        <w:pStyle w:val="BulletIndent"/>
        <w:numPr>
          <w:ilvl w:val="0"/>
          <w:numId w:val="0"/>
        </w:numPr>
        <w:spacing w:after="240"/>
        <w:ind w:left="1440" w:hanging="720"/>
      </w:pPr>
      <w:r>
        <w:t>(k)</w:t>
      </w:r>
      <w:r>
        <w:tab/>
        <w:t>Hydro = $10.00/MWh;</w:t>
      </w:r>
    </w:p>
    <w:p w14:paraId="5AAB3CDA" w14:textId="77777777" w:rsidR="00D011F0" w:rsidRDefault="00D011F0" w:rsidP="00D011F0">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42222A79" w14:textId="77777777" w:rsidTr="0080522F">
        <w:trPr>
          <w:trHeight w:val="386"/>
        </w:trPr>
        <w:tc>
          <w:tcPr>
            <w:tcW w:w="9350" w:type="dxa"/>
            <w:shd w:val="pct12" w:color="auto" w:fill="auto"/>
          </w:tcPr>
          <w:p w14:paraId="764A6137" w14:textId="77777777" w:rsidR="00D011F0" w:rsidRPr="004B32CF" w:rsidRDefault="00D011F0" w:rsidP="0080522F">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E807C02" w14:textId="77777777" w:rsidR="00D011F0" w:rsidRPr="00526266" w:rsidRDefault="00D011F0" w:rsidP="0080522F">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33C44451" w14:textId="77777777" w:rsidR="00D011F0" w:rsidRDefault="00D011F0" w:rsidP="00D011F0">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475D123A" w14:textId="77777777" w:rsidTr="0080522F">
        <w:trPr>
          <w:trHeight w:val="386"/>
        </w:trPr>
        <w:tc>
          <w:tcPr>
            <w:tcW w:w="9350" w:type="dxa"/>
            <w:shd w:val="pct12" w:color="auto" w:fill="auto"/>
          </w:tcPr>
          <w:p w14:paraId="0B7DA189" w14:textId="77777777" w:rsidR="00D011F0" w:rsidRPr="004B32CF" w:rsidRDefault="00D011F0" w:rsidP="0080522F">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DAAAA88" w14:textId="77777777" w:rsidR="00D011F0" w:rsidRPr="004717AD" w:rsidRDefault="00D011F0" w:rsidP="0080522F">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5891076C" w14:textId="77777777" w:rsidR="00D011F0" w:rsidRPr="00F724D2" w:rsidRDefault="00D011F0" w:rsidP="00D011F0">
      <w:pPr>
        <w:spacing w:before="240" w:after="240"/>
        <w:ind w:left="1440" w:hanging="720"/>
        <w:rPr>
          <w:szCs w:val="20"/>
        </w:rPr>
      </w:pPr>
      <w:r w:rsidRPr="00F724D2">
        <w:rPr>
          <w:szCs w:val="20"/>
        </w:rPr>
        <w:t>(n)</w:t>
      </w:r>
      <w:r w:rsidRPr="00F724D2">
        <w:rPr>
          <w:szCs w:val="20"/>
        </w:rPr>
        <w:tab/>
        <w:t xml:space="preserve">Wind Generation Resources = $0.00/MWh; </w:t>
      </w:r>
      <w:del w:id="573" w:author="ERCOT" w:date="2024-05-10T15:48:00Z">
        <w:r w:rsidRPr="00F724D2" w:rsidDel="00157706">
          <w:rPr>
            <w:szCs w:val="20"/>
          </w:rPr>
          <w:delText>and</w:delText>
        </w:r>
      </w:del>
    </w:p>
    <w:p w14:paraId="4ED69798" w14:textId="77777777" w:rsidR="00D011F0" w:rsidRDefault="00D011F0" w:rsidP="00D011F0">
      <w:pPr>
        <w:spacing w:before="240" w:after="240"/>
        <w:ind w:left="1440" w:hanging="720"/>
        <w:rPr>
          <w:ins w:id="574" w:author="ERCOT" w:date="2024-05-10T15:48:00Z"/>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del w:id="575" w:author="ERCOT" w:date="2024-05-10T15:48:00Z">
        <w:r w:rsidRPr="00F724D2" w:rsidDel="00157706">
          <w:rPr>
            <w:szCs w:val="20"/>
          </w:rPr>
          <w:delText>.</w:delText>
        </w:r>
      </w:del>
      <w:ins w:id="576" w:author="ERCOT" w:date="2024-05-10T15:48:00Z">
        <w:r>
          <w:rPr>
            <w:szCs w:val="20"/>
          </w:rPr>
          <w:t>; and</w:t>
        </w:r>
      </w:ins>
    </w:p>
    <w:p w14:paraId="19828880" w14:textId="77777777" w:rsidR="00D011F0" w:rsidRPr="00F724D2" w:rsidRDefault="00D011F0" w:rsidP="00D011F0">
      <w:pPr>
        <w:spacing w:before="240" w:after="240"/>
        <w:ind w:left="1440" w:hanging="720"/>
        <w:rPr>
          <w:szCs w:val="20"/>
        </w:rPr>
      </w:pPr>
      <w:ins w:id="577" w:author="ERCOT" w:date="2024-05-10T15:48:00Z">
        <w:r>
          <w:rPr>
            <w:szCs w:val="20"/>
          </w:rPr>
          <w:t>(p)</w:t>
        </w:r>
        <w:r>
          <w:rPr>
            <w:szCs w:val="20"/>
          </w:rPr>
          <w:tab/>
          <w:t xml:space="preserve">Energy Storage Resource (ESR) = $0.00/MWh. </w:t>
        </w:r>
      </w:ins>
    </w:p>
    <w:p w14:paraId="3FBB47A7" w14:textId="77777777" w:rsidR="00D011F0" w:rsidRDefault="00D011F0" w:rsidP="00D011F0">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EB8B181" w14:textId="77777777" w:rsidR="00D011F0" w:rsidRDefault="00D011F0" w:rsidP="00D011F0">
      <w:pPr>
        <w:pStyle w:val="BodyTextNumbered"/>
      </w:pPr>
      <w:r>
        <w:t>(3)</w:t>
      </w:r>
      <w:r>
        <w:tab/>
        <w:t>Items in paragraphs (1)(c) and (d) above are determined by capacity of largest simple-cycle combustion turbine in the train selected.</w:t>
      </w:r>
    </w:p>
    <w:p w14:paraId="5E7E618D" w14:textId="77777777" w:rsidR="00D011F0" w:rsidRDefault="00D011F0" w:rsidP="00D011F0">
      <w:pPr>
        <w:pStyle w:val="BodyTextNumbered"/>
      </w:pPr>
      <w:r>
        <w:t>(4)</w:t>
      </w:r>
      <w:r>
        <w:tab/>
        <w:t xml:space="preserve">The FIP and FOP used to calculate the Energy Offer Curve Cap for Make-Whole Payment calculation purposes shall be the FIP or FOP for the Operating Day.  In the </w:t>
      </w:r>
      <w:r>
        <w:lastRenderedPageBreak/>
        <w:t xml:space="preserve">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669A" w:rsidRPr="00CF7EAF" w14:paraId="668BF14A" w14:textId="77777777" w:rsidTr="0080522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31EE3D4" w14:textId="77777777" w:rsidR="00D2669A" w:rsidRPr="00CF7EAF" w:rsidRDefault="00D2669A" w:rsidP="0080522F">
            <w:pPr>
              <w:spacing w:before="120" w:after="240"/>
              <w:rPr>
                <w:b/>
                <w:i/>
                <w:iCs/>
              </w:rPr>
            </w:pPr>
            <w:bookmarkStart w:id="578" w:name="_Toc397504945"/>
            <w:bookmarkStart w:id="579" w:name="_Toc402357073"/>
            <w:bookmarkStart w:id="580" w:name="_Toc422486453"/>
            <w:bookmarkStart w:id="581" w:name="_Toc433093305"/>
            <w:bookmarkStart w:id="582" w:name="_Toc433093463"/>
            <w:bookmarkStart w:id="583" w:name="_Toc440874692"/>
            <w:bookmarkStart w:id="584" w:name="_Toc448142247"/>
            <w:bookmarkStart w:id="585" w:name="_Toc448142404"/>
            <w:bookmarkStart w:id="586" w:name="_Toc458770240"/>
            <w:bookmarkStart w:id="587" w:name="_Toc459294208"/>
            <w:bookmarkStart w:id="588" w:name="_Toc463262701"/>
            <w:bookmarkStart w:id="589" w:name="_Toc468286775"/>
            <w:bookmarkStart w:id="590" w:name="_Toc481502821"/>
            <w:bookmarkStart w:id="591" w:name="_Toc496079989"/>
            <w:bookmarkStart w:id="592" w:name="_Toc135992255"/>
            <w:bookmarkEnd w:id="564"/>
            <w:bookmarkEnd w:id="565"/>
            <w:bookmarkEnd w:id="566"/>
            <w:bookmarkEnd w:id="567"/>
            <w:bookmarkEnd w:id="568"/>
            <w:bookmarkEnd w:id="569"/>
            <w:bookmarkEnd w:id="570"/>
            <w:bookmarkEnd w:id="571"/>
            <w:bookmarkEnd w:id="572"/>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3170E49" w14:textId="77777777" w:rsidR="00D2669A" w:rsidRPr="00B67113" w:rsidRDefault="00D2669A" w:rsidP="0080522F">
            <w:pPr>
              <w:spacing w:after="240"/>
              <w:ind w:left="720" w:hanging="720"/>
              <w:rPr>
                <w:szCs w:val="20"/>
              </w:rPr>
            </w:pPr>
            <w:r w:rsidRPr="00CF7EAF">
              <w:rPr>
                <w:szCs w:val="20"/>
              </w:rPr>
              <w:t>(5)</w:t>
            </w:r>
            <w:r w:rsidRPr="00CF7EAF">
              <w:rPr>
                <w:szCs w:val="20"/>
              </w:rPr>
              <w:tab/>
              <w:t xml:space="preserve">During an </w:t>
            </w:r>
            <w:r>
              <w:rPr>
                <w:szCs w:val="20"/>
              </w:rPr>
              <w:t>Emergency Offer Cap (</w:t>
            </w:r>
            <w:r w:rsidRPr="00CF7EAF">
              <w:rPr>
                <w:szCs w:val="20"/>
              </w:rPr>
              <w:t>ECAP</w:t>
            </w:r>
            <w:r>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21B49DDE" w14:textId="77777777" w:rsidR="00D2669A" w:rsidRDefault="00D2669A" w:rsidP="00D2669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669A" w:rsidRPr="00CF7EAF" w14:paraId="53499F33" w14:textId="77777777" w:rsidTr="0080522F">
        <w:trPr>
          <w:trHeight w:val="386"/>
        </w:trPr>
        <w:tc>
          <w:tcPr>
            <w:tcW w:w="9350" w:type="dxa"/>
            <w:shd w:val="pct12" w:color="auto" w:fill="auto"/>
          </w:tcPr>
          <w:p w14:paraId="29191C66" w14:textId="77777777" w:rsidR="00D2669A" w:rsidRPr="00CF7EAF" w:rsidRDefault="00D2669A" w:rsidP="0080522F">
            <w:pPr>
              <w:spacing w:before="120" w:after="240"/>
              <w:rPr>
                <w:b/>
                <w:i/>
                <w:iCs/>
              </w:rPr>
            </w:pPr>
            <w:r w:rsidRPr="00CF7EAF">
              <w:rPr>
                <w:b/>
                <w:i/>
                <w:iCs/>
              </w:rPr>
              <w:t>[NPRR1216:  Replace paragraph (5) above with the following upon system implementation of the Real-Time Co-Optimization (RTC) project:]</w:t>
            </w:r>
          </w:p>
          <w:p w14:paraId="43634B39" w14:textId="77777777" w:rsidR="00D2669A" w:rsidRPr="00CF7EAF" w:rsidRDefault="00D2669A" w:rsidP="0080522F">
            <w:pPr>
              <w:spacing w:after="240"/>
              <w:ind w:left="720" w:hanging="720"/>
              <w:rPr>
                <w:szCs w:val="20"/>
              </w:rPr>
            </w:pPr>
            <w:bookmarkStart w:id="593"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593"/>
          </w:p>
        </w:tc>
      </w:tr>
    </w:tbl>
    <w:p w14:paraId="31714733"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r w:rsidRPr="0000204A">
        <w:rPr>
          <w:b/>
          <w:bCs/>
          <w:snapToGrid w:val="0"/>
          <w:szCs w:val="20"/>
        </w:rPr>
        <w:t>6.5.1.1</w:t>
      </w:r>
      <w:r w:rsidRPr="0000204A">
        <w:rPr>
          <w:b/>
          <w:bCs/>
          <w:snapToGrid w:val="0"/>
          <w:szCs w:val="20"/>
        </w:rPr>
        <w:tab/>
        <w:t>ERCOT Control Area Authority</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61C5355C" w14:textId="77777777" w:rsidR="00D011F0" w:rsidRPr="0000204A" w:rsidRDefault="00D011F0" w:rsidP="00D011F0">
      <w:pPr>
        <w:spacing w:after="240"/>
        <w:ind w:left="720" w:hanging="720"/>
        <w:rPr>
          <w:iCs/>
          <w:szCs w:val="20"/>
        </w:rPr>
      </w:pPr>
      <w:r w:rsidRPr="0000204A">
        <w:rPr>
          <w:iCs/>
          <w:szCs w:val="20"/>
        </w:rPr>
        <w:t>(1)</w:t>
      </w:r>
      <w:r w:rsidRPr="0000204A">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sidRPr="0000204A">
        <w:rPr>
          <w:b/>
          <w:iCs/>
          <w:szCs w:val="20"/>
        </w:rPr>
        <w:t xml:space="preserve"> </w:t>
      </w:r>
      <w:r w:rsidRPr="0000204A">
        <w:rPr>
          <w:iCs/>
          <w:szCs w:val="20"/>
        </w:rPr>
        <w:t>including:</w:t>
      </w:r>
    </w:p>
    <w:p w14:paraId="659CEF59" w14:textId="77777777" w:rsidR="00D011F0" w:rsidRPr="0000204A" w:rsidRDefault="00D011F0" w:rsidP="00D011F0">
      <w:pPr>
        <w:spacing w:after="240"/>
        <w:ind w:left="1440" w:hanging="720"/>
        <w:rPr>
          <w:szCs w:val="20"/>
        </w:rPr>
      </w:pPr>
      <w:r w:rsidRPr="0000204A">
        <w:rPr>
          <w:szCs w:val="20"/>
        </w:rPr>
        <w:t>(a)</w:t>
      </w:r>
      <w:r w:rsidRPr="0000204A">
        <w:rPr>
          <w:szCs w:val="20"/>
        </w:rPr>
        <w:tab/>
        <w:t>Direct the physical operation of the ERCOT Transmission Grid, including circuit breakers, switches, voltage control equipment, and Load-shedding equipment;</w:t>
      </w:r>
    </w:p>
    <w:p w14:paraId="50971CDF" w14:textId="77777777" w:rsidR="00D011F0" w:rsidRPr="0000204A" w:rsidRDefault="00D011F0" w:rsidP="00D011F0">
      <w:pPr>
        <w:spacing w:after="240"/>
        <w:ind w:left="1440" w:hanging="720"/>
        <w:rPr>
          <w:szCs w:val="20"/>
        </w:rPr>
      </w:pPr>
      <w:r w:rsidRPr="0000204A">
        <w:rPr>
          <w:szCs w:val="20"/>
        </w:rPr>
        <w:t>(b)</w:t>
      </w:r>
      <w:r w:rsidRPr="0000204A">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7C1E2101" w14:textId="77777777" w:rsidTr="0080522F">
        <w:trPr>
          <w:trHeight w:val="206"/>
        </w:trPr>
        <w:tc>
          <w:tcPr>
            <w:tcW w:w="9350" w:type="dxa"/>
            <w:shd w:val="pct12" w:color="auto" w:fill="auto"/>
          </w:tcPr>
          <w:p w14:paraId="503B744C" w14:textId="77777777" w:rsidR="00D011F0" w:rsidRPr="0000204A" w:rsidRDefault="00D011F0" w:rsidP="0080522F">
            <w:pPr>
              <w:spacing w:before="120" w:after="240"/>
              <w:rPr>
                <w:b/>
                <w:i/>
                <w:iCs/>
              </w:rPr>
            </w:pPr>
            <w:r w:rsidRPr="0000204A">
              <w:rPr>
                <w:b/>
                <w:i/>
                <w:iCs/>
              </w:rPr>
              <w:t>[NPRR1010:  Replace paragraph (b) above with the following upon system implementation of the Real-Time Co-Optimization (RTC) project:]</w:t>
            </w:r>
          </w:p>
          <w:p w14:paraId="13E966EC" w14:textId="77777777" w:rsidR="00D011F0" w:rsidRPr="0000204A" w:rsidRDefault="00D011F0" w:rsidP="0080522F">
            <w:pPr>
              <w:spacing w:after="240"/>
              <w:ind w:left="1440" w:hanging="720"/>
              <w:rPr>
                <w:szCs w:val="20"/>
              </w:rPr>
            </w:pPr>
            <w:r w:rsidRPr="0000204A">
              <w:rPr>
                <w:szCs w:val="20"/>
              </w:rPr>
              <w:t>(b)</w:t>
            </w:r>
            <w:r w:rsidRPr="0000204A">
              <w:rPr>
                <w:szCs w:val="20"/>
              </w:rPr>
              <w:tab/>
              <w:t>Dispatch Resources that have been awarded Ancillary Services;</w:t>
            </w:r>
          </w:p>
        </w:tc>
      </w:tr>
    </w:tbl>
    <w:p w14:paraId="2AE52930" w14:textId="77777777" w:rsidR="00D011F0" w:rsidRPr="0000204A" w:rsidRDefault="00D011F0" w:rsidP="00D011F0">
      <w:pPr>
        <w:spacing w:before="240" w:after="240"/>
        <w:ind w:left="1440" w:hanging="720"/>
        <w:rPr>
          <w:szCs w:val="20"/>
        </w:rPr>
      </w:pPr>
      <w:r w:rsidRPr="0000204A">
        <w:rPr>
          <w:szCs w:val="20"/>
        </w:rPr>
        <w:t>(c)</w:t>
      </w:r>
      <w:r w:rsidRPr="0000204A">
        <w:rPr>
          <w:szCs w:val="20"/>
        </w:rPr>
        <w:tab/>
        <w:t>Direct changes in the operation of voltage control equipment;</w:t>
      </w:r>
    </w:p>
    <w:p w14:paraId="3469D9CD" w14:textId="77777777" w:rsidR="00D011F0" w:rsidRPr="0000204A" w:rsidRDefault="00D011F0" w:rsidP="00D011F0">
      <w:pPr>
        <w:spacing w:after="240"/>
        <w:ind w:left="1440" w:hanging="720"/>
        <w:rPr>
          <w:szCs w:val="20"/>
        </w:rPr>
      </w:pPr>
      <w:r w:rsidRPr="0000204A">
        <w:rPr>
          <w:szCs w:val="20"/>
        </w:rPr>
        <w:lastRenderedPageBreak/>
        <w:t>(d)</w:t>
      </w:r>
      <w:r w:rsidRPr="0000204A">
        <w:rPr>
          <w:szCs w:val="20"/>
        </w:rPr>
        <w:tab/>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14:paraId="1A61A6F7" w14:textId="77777777" w:rsidTr="0080522F">
        <w:trPr>
          <w:trHeight w:val="206"/>
        </w:trPr>
        <w:tc>
          <w:tcPr>
            <w:tcW w:w="9350" w:type="dxa"/>
            <w:shd w:val="pct12" w:color="auto" w:fill="auto"/>
          </w:tcPr>
          <w:p w14:paraId="5BD54C43" w14:textId="77777777" w:rsidR="00D011F0" w:rsidRDefault="00D011F0" w:rsidP="0080522F">
            <w:pPr>
              <w:pStyle w:val="Instructions"/>
              <w:spacing w:before="120"/>
            </w:pPr>
            <w:r>
              <w:t>[NPRR1198:  Replace paragraph (d) above with the following upon system implementation and renumber accordingly:]</w:t>
            </w:r>
          </w:p>
          <w:p w14:paraId="20DB886C" w14:textId="77777777" w:rsidR="00D011F0" w:rsidRDefault="00D011F0" w:rsidP="0080522F">
            <w:pPr>
              <w:spacing w:after="240"/>
              <w:ind w:left="1440" w:hanging="720"/>
            </w:pPr>
            <w:r w:rsidRPr="002715C9">
              <w:t>(d)</w:t>
            </w:r>
            <w:r w:rsidRPr="002715C9">
              <w:tab/>
              <w:t>Direct the implementation of Reliability Must-Run (RMR) Service</w:t>
            </w:r>
            <w:r>
              <w:t>;</w:t>
            </w:r>
          </w:p>
          <w:p w14:paraId="210D6829" w14:textId="77777777" w:rsidR="00D011F0" w:rsidRPr="00A4149C" w:rsidRDefault="00D011F0" w:rsidP="0080522F">
            <w:pPr>
              <w:spacing w:after="240"/>
              <w:ind w:left="1440" w:hanging="720"/>
            </w:pPr>
            <w:r>
              <w:t>(e)</w:t>
            </w:r>
            <w:r>
              <w:tab/>
              <w:t>Direct the implementation, disabling, or reversal of implementation of Remedial Action Plans (RAPs), Automatic Mitigation Plans (AMPs), Remedial Action Schemes (RASs), Pre-Contingency Action Plans (PCAPs), Extended Action Plans (EAPs), and transmission switching to prevent the violation of ERCOT Transmission Grid security limits; and</w:t>
            </w:r>
          </w:p>
        </w:tc>
      </w:tr>
    </w:tbl>
    <w:p w14:paraId="2F4F22CE" w14:textId="77777777" w:rsidR="00D011F0" w:rsidRPr="0000204A" w:rsidRDefault="00D011F0" w:rsidP="00D011F0">
      <w:pPr>
        <w:spacing w:before="240" w:after="240"/>
        <w:ind w:left="1440" w:hanging="720"/>
        <w:rPr>
          <w:szCs w:val="20"/>
        </w:rPr>
      </w:pPr>
      <w:r w:rsidRPr="0000204A">
        <w:rPr>
          <w:szCs w:val="20"/>
        </w:rPr>
        <w:t>(e)</w:t>
      </w:r>
      <w:r w:rsidRPr="0000204A">
        <w:rPr>
          <w:szCs w:val="20"/>
        </w:rPr>
        <w:tab/>
        <w:t>Perform additional actions required to prevent an imminent Emergency Condition or to restore the ERCOT Transmission Grid to a secure state in the event of an ERCOT Transmission Grid Emergency Condition.</w:t>
      </w:r>
    </w:p>
    <w:p w14:paraId="09F700D8" w14:textId="77777777" w:rsidR="00D011F0" w:rsidRPr="0000204A" w:rsidRDefault="00D011F0" w:rsidP="00D011F0">
      <w:pPr>
        <w:spacing w:after="240"/>
        <w:ind w:left="720" w:hanging="720"/>
        <w:rPr>
          <w:szCs w:val="20"/>
        </w:rPr>
      </w:pPr>
      <w:r w:rsidRPr="0000204A">
        <w:rPr>
          <w:szCs w:val="20"/>
        </w:rPr>
        <w:t>(2)</w:t>
      </w:r>
      <w:r w:rsidRPr="0000204A">
        <w:rPr>
          <w:szCs w:val="20"/>
        </w:rPr>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63E8274C" w14:textId="77777777" w:rsidR="00D011F0" w:rsidRPr="0000204A" w:rsidRDefault="00D011F0" w:rsidP="00D011F0">
      <w:pPr>
        <w:spacing w:after="240"/>
        <w:ind w:left="1440" w:hanging="720"/>
      </w:pPr>
      <w:r w:rsidRPr="0000204A">
        <w:t>(a)</w:t>
      </w:r>
      <w:r w:rsidRPr="0000204A">
        <w:tab/>
        <w:t>To ensure the reliable interconnection, dispatch, operation, and Settlement of any Generation Resource, Energy Storage Resource (ESR), Load Resource, or Emergency Response Service (ERS) Resource that is, or is proposed to be, interconnected at distribution voltage, and to ensure the reliable operation and Settlement of any other ERCOT-registered generator</w:t>
      </w:r>
      <w:del w:id="594" w:author="ERCOT 092024" w:date="2024-09-20T09:13:00Z">
        <w:r w:rsidRPr="0000204A" w:rsidDel="008140DB">
          <w:delText xml:space="preserve"> or Energy Storage System (ESS)</w:delText>
        </w:r>
      </w:del>
      <w:r w:rsidRPr="0000204A">
        <w:t>;</w:t>
      </w:r>
    </w:p>
    <w:p w14:paraId="5C387DBA" w14:textId="77777777" w:rsidR="00D011F0" w:rsidRPr="0000204A" w:rsidRDefault="00D011F0" w:rsidP="00D011F0">
      <w:pPr>
        <w:spacing w:after="240"/>
        <w:ind w:left="1440" w:hanging="720"/>
      </w:pPr>
      <w:r w:rsidRPr="0000204A">
        <w:t>(b)</w:t>
      </w:r>
      <w:r w:rsidRPr="0000204A">
        <w:tab/>
        <w:t>To provide ERCOT information about all generators</w:t>
      </w:r>
      <w:del w:id="595" w:author="ERCOT 092024" w:date="2024-09-20T09:13:00Z">
        <w:r w:rsidRPr="0000204A" w:rsidDel="008140DB">
          <w:delText xml:space="preserve"> and ESS</w:delText>
        </w:r>
      </w:del>
      <w:r w:rsidRPr="0000204A">
        <w:t xml:space="preserve"> interconnected at distribution voltage as requested by ERCOT pursuant to these Protocols or Other Binding Documents for the purposes of ensuring accurate Settlement and operating and planning the Transmission Grid; and </w:t>
      </w:r>
    </w:p>
    <w:p w14:paraId="7E3C30B8" w14:textId="77777777" w:rsidR="00D011F0" w:rsidRPr="0000204A" w:rsidRDefault="00D011F0" w:rsidP="00D011F0">
      <w:pPr>
        <w:spacing w:after="240"/>
        <w:ind w:left="1440" w:hanging="720"/>
      </w:pPr>
      <w:r w:rsidRPr="0000204A">
        <w:t>(c)</w:t>
      </w:r>
      <w:r w:rsidRPr="0000204A">
        <w:tab/>
        <w:t>To effectuate automatic or manual Load-shedding as prescribed by these Protocols or Other Binding Documents.</w:t>
      </w:r>
    </w:p>
    <w:p w14:paraId="6625EF1D" w14:textId="77777777" w:rsidR="00D011F0" w:rsidRPr="0000204A" w:rsidRDefault="00D011F0" w:rsidP="00D011F0">
      <w:pPr>
        <w:spacing w:after="240"/>
        <w:ind w:left="720" w:hanging="720"/>
        <w:rPr>
          <w:szCs w:val="20"/>
        </w:rPr>
      </w:pPr>
      <w:r w:rsidRPr="0000204A">
        <w:t>(3)</w:t>
      </w:r>
      <w:r w:rsidRPr="0000204A">
        <w:tab/>
        <w:t xml:space="preserve">Nothing in paragraph (2) above limits ERCOT’s authority to require that a Transmission Service Provider (TSP) or Transmission Operator (TO) disconnect any Facility operated at distribution voltage from the ERCOT System if </w:t>
      </w:r>
      <w:r w:rsidRPr="0000204A">
        <w:rPr>
          <w:szCs w:val="20"/>
        </w:rPr>
        <w:t>ERCOT</w:t>
      </w:r>
      <w:r w:rsidRPr="0000204A">
        <w:t xml:space="preserve"> determines such action is necessary to address a reliability concern on the ERCOT Transmission Grid.  Additionally, nothing in paragraph (2) above limits ERCOT’s authority to require appropriate modeling and telemetry of transmission Loads that may represent multiple </w:t>
      </w:r>
      <w:r w:rsidRPr="0000204A">
        <w:lastRenderedPageBreak/>
        <w:t>distribution-level Loads, as provided in Section 3.10.7.2, Modeling of Resources and Transmission Loads.</w:t>
      </w:r>
    </w:p>
    <w:p w14:paraId="58531781" w14:textId="77777777" w:rsidR="00D011F0" w:rsidRPr="0000204A" w:rsidRDefault="00D011F0" w:rsidP="00D011F0">
      <w:pPr>
        <w:spacing w:after="240"/>
        <w:ind w:left="720" w:hanging="720"/>
        <w:rPr>
          <w:szCs w:val="20"/>
        </w:rPr>
      </w:pPr>
      <w:r w:rsidRPr="0000204A">
        <w:rPr>
          <w:szCs w:val="20"/>
        </w:rPr>
        <w:t>(4)</w:t>
      </w:r>
      <w:r w:rsidRPr="0000204A">
        <w:rPr>
          <w:szCs w:val="20"/>
        </w:rPr>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Operating Guides, ERCOT shall take the following actions: </w:t>
      </w:r>
    </w:p>
    <w:p w14:paraId="06B9A641" w14:textId="77777777" w:rsidR="00D011F0" w:rsidRPr="0000204A" w:rsidRDefault="00D011F0" w:rsidP="00D011F0">
      <w:pPr>
        <w:spacing w:after="240"/>
        <w:ind w:left="1440" w:hanging="720"/>
        <w:rPr>
          <w:szCs w:val="20"/>
        </w:rPr>
      </w:pPr>
      <w:r w:rsidRPr="0000204A">
        <w:rPr>
          <w:szCs w:val="20"/>
        </w:rPr>
        <w:t>(a)</w:t>
      </w:r>
      <w:r w:rsidRPr="0000204A">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1B2BBECB" w14:textId="77777777" w:rsidR="00D011F0" w:rsidRPr="0000204A" w:rsidRDefault="00D011F0" w:rsidP="00D011F0">
      <w:pPr>
        <w:spacing w:after="240"/>
        <w:ind w:left="2160" w:hanging="720"/>
        <w:rPr>
          <w:szCs w:val="20"/>
        </w:rPr>
      </w:pPr>
      <w:r w:rsidRPr="0000204A">
        <w:rPr>
          <w:szCs w:val="20"/>
        </w:rPr>
        <w:t>(i)</w:t>
      </w:r>
      <w:r w:rsidRPr="0000204A">
        <w:rPr>
          <w:szCs w:val="20"/>
        </w:rPr>
        <w:tab/>
        <w:t xml:space="preserve">A detailed </w:t>
      </w:r>
      <w:r w:rsidRPr="0000204A">
        <w:t>description</w:t>
      </w:r>
      <w:r w:rsidRPr="0000204A">
        <w:rPr>
          <w:szCs w:val="20"/>
        </w:rPr>
        <w:t xml:space="preserve"> of the reliability condition and need for additional capacity as determined by ERCOT and the timing of the proposed procurement;</w:t>
      </w:r>
    </w:p>
    <w:p w14:paraId="7843278B" w14:textId="77777777" w:rsidR="00D011F0" w:rsidRPr="0000204A" w:rsidRDefault="00D011F0" w:rsidP="00D011F0">
      <w:pPr>
        <w:spacing w:after="240"/>
        <w:ind w:left="2160" w:hanging="720"/>
        <w:rPr>
          <w:szCs w:val="20"/>
        </w:rPr>
      </w:pPr>
      <w:r w:rsidRPr="0000204A">
        <w:rPr>
          <w:szCs w:val="20"/>
        </w:rPr>
        <w:t>(ii)</w:t>
      </w:r>
      <w:r w:rsidRPr="0000204A">
        <w:rPr>
          <w:szCs w:val="20"/>
        </w:rPr>
        <w:tab/>
        <w:t>Justification for the quantity of additional capacity to be requested;</w:t>
      </w:r>
    </w:p>
    <w:p w14:paraId="4350E95F" w14:textId="77777777" w:rsidR="00D011F0" w:rsidRPr="0000204A" w:rsidRDefault="00D011F0" w:rsidP="00D011F0">
      <w:pPr>
        <w:spacing w:after="240"/>
        <w:ind w:left="2160" w:hanging="720"/>
        <w:rPr>
          <w:szCs w:val="20"/>
        </w:rPr>
      </w:pPr>
      <w:r w:rsidRPr="0000204A">
        <w:rPr>
          <w:szCs w:val="20"/>
        </w:rPr>
        <w:t>(iii)</w:t>
      </w:r>
      <w:r w:rsidRPr="0000204A">
        <w:rPr>
          <w:szCs w:val="20"/>
        </w:rPr>
        <w:tab/>
        <w:t>Identification of potential Generation Resources</w:t>
      </w:r>
      <w:ins w:id="596" w:author="ERCOT" w:date="2024-06-20T17:48:00Z">
        <w:r>
          <w:rPr>
            <w:szCs w:val="20"/>
          </w:rPr>
          <w:t>, Energy Storage Resources (ESRs),</w:t>
        </w:r>
      </w:ins>
      <w:r w:rsidRPr="0000204A">
        <w:rPr>
          <w:szCs w:val="20"/>
        </w:rPr>
        <w:t xml:space="preserve">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1215AE51" w14:textId="77777777" w:rsidR="00D011F0" w:rsidRPr="0000204A" w:rsidRDefault="00D011F0" w:rsidP="00D011F0">
      <w:pPr>
        <w:spacing w:after="240"/>
        <w:ind w:left="2160" w:hanging="720"/>
        <w:rPr>
          <w:szCs w:val="20"/>
        </w:rPr>
      </w:pPr>
      <w:r w:rsidRPr="0000204A">
        <w:rPr>
          <w:szCs w:val="20"/>
        </w:rPr>
        <w:t>(iv)</w:t>
      </w:r>
      <w:r w:rsidRPr="0000204A">
        <w:rPr>
          <w:szCs w:val="20"/>
        </w:rPr>
        <w:tab/>
        <w:t>A schedule of activities associated with the proposed procurement.</w:t>
      </w:r>
    </w:p>
    <w:p w14:paraId="64CD13DE" w14:textId="77777777" w:rsidR="00D011F0" w:rsidRPr="0000204A" w:rsidRDefault="00D011F0" w:rsidP="00D011F0">
      <w:pPr>
        <w:spacing w:after="240"/>
        <w:ind w:left="1440" w:hanging="720"/>
        <w:rPr>
          <w:szCs w:val="20"/>
        </w:rPr>
      </w:pPr>
      <w:r w:rsidRPr="0000204A">
        <w:rPr>
          <w:szCs w:val="20"/>
        </w:rPr>
        <w:t>(b)</w:t>
      </w:r>
      <w:r w:rsidRPr="0000204A">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2A801F90" w14:textId="77777777" w:rsidR="00D011F0" w:rsidRPr="0000204A" w:rsidRDefault="00D011F0" w:rsidP="00D011F0">
      <w:pPr>
        <w:spacing w:after="240"/>
        <w:ind w:left="1440" w:hanging="720"/>
        <w:rPr>
          <w:szCs w:val="20"/>
        </w:rPr>
      </w:pPr>
      <w:r w:rsidRPr="0000204A">
        <w:rPr>
          <w:szCs w:val="20"/>
        </w:rPr>
        <w:t>(c)</w:t>
      </w:r>
      <w:r w:rsidRPr="0000204A">
        <w:rPr>
          <w:szCs w:val="20"/>
        </w:rPr>
        <w:tab/>
        <w:t>ERCOT shall, to the fullest extent practicable, ensure that any actions taken to procure additional capacity meet the following criteria:</w:t>
      </w:r>
    </w:p>
    <w:p w14:paraId="1047B114" w14:textId="77777777" w:rsidR="00D011F0" w:rsidRPr="0000204A" w:rsidRDefault="00D011F0" w:rsidP="00D011F0">
      <w:pPr>
        <w:spacing w:after="240"/>
        <w:ind w:left="2160" w:hanging="720"/>
        <w:rPr>
          <w:color w:val="000000"/>
        </w:rPr>
      </w:pPr>
      <w:r w:rsidRPr="0000204A">
        <w:rPr>
          <w:color w:val="000000"/>
        </w:rPr>
        <w:t>(i)</w:t>
      </w:r>
      <w:r w:rsidRPr="0000204A">
        <w:rPr>
          <w:color w:val="000000"/>
        </w:rPr>
        <w:tab/>
        <w:t xml:space="preserve">Any capacity procured pursuant to this paragraph will be procured using an open process, and the terms of the </w:t>
      </w:r>
      <w:r w:rsidRPr="0000204A">
        <w:rPr>
          <w:szCs w:val="20"/>
        </w:rPr>
        <w:t>procurement</w:t>
      </w:r>
      <w:r w:rsidRPr="0000204A">
        <w:rPr>
          <w:color w:val="000000"/>
        </w:rPr>
        <w:t xml:space="preserve"> between ERCOT and the Entity will be memorialized in contracts that will be publicly available for inspection on the ERCOT website.  </w:t>
      </w:r>
    </w:p>
    <w:p w14:paraId="296116F9" w14:textId="77777777" w:rsidR="00D011F0" w:rsidRPr="0000204A" w:rsidRDefault="00D011F0" w:rsidP="00D011F0">
      <w:pPr>
        <w:spacing w:after="240"/>
        <w:ind w:left="2160" w:hanging="720"/>
        <w:rPr>
          <w:color w:val="000000"/>
        </w:rPr>
      </w:pPr>
      <w:r w:rsidRPr="0000204A">
        <w:rPr>
          <w:color w:val="000000"/>
        </w:rPr>
        <w:t>(ii)</w:t>
      </w:r>
      <w:r w:rsidRPr="0000204A">
        <w:rPr>
          <w:color w:val="000000"/>
        </w:rPr>
        <w:tab/>
        <w:t xml:space="preserve">Each contract will include specified financial terms and termination dates.  For purposes of Settlement, any contract associated with a Generation Resource </w:t>
      </w:r>
      <w:ins w:id="597" w:author="ERCOT" w:date="2024-06-20T17:49:00Z">
        <w:r>
          <w:rPr>
            <w:color w:val="000000"/>
          </w:rPr>
          <w:t xml:space="preserve">or ESR </w:t>
        </w:r>
      </w:ins>
      <w:r w:rsidRPr="0000204A">
        <w:rPr>
          <w:color w:val="000000"/>
        </w:rPr>
        <w:t xml:space="preserve">will include substantially the same terms and conditions </w:t>
      </w:r>
      <w:r w:rsidRPr="0000204A">
        <w:rPr>
          <w:color w:val="000000"/>
        </w:rPr>
        <w:lastRenderedPageBreak/>
        <w:t xml:space="preserve">as an RMR Unit under a RMR Agreement, including the Eligible Cost budgeting process.  </w:t>
      </w:r>
    </w:p>
    <w:p w14:paraId="0CBB059C" w14:textId="77777777" w:rsidR="00D011F0" w:rsidRPr="0000204A" w:rsidRDefault="00D011F0" w:rsidP="00D011F0">
      <w:pPr>
        <w:spacing w:after="240"/>
        <w:ind w:left="2160" w:hanging="720"/>
        <w:rPr>
          <w:color w:val="000000"/>
        </w:rPr>
      </w:pPr>
      <w:r w:rsidRPr="0000204A">
        <w:rPr>
          <w:color w:val="000000"/>
        </w:rPr>
        <w:t>(iii)</w:t>
      </w:r>
      <w:r w:rsidRPr="0000204A">
        <w:rPr>
          <w:color w:val="000000"/>
        </w:rPr>
        <w:tab/>
        <w:t xml:space="preserve">ERCOT shall provide notice to the ERCOT Board, at the next ERCOT Board meeting after ERCOT has signed the contract, that the actions required prior to execution of the contract, pursuant to paragraphs (4)(a) through (c) above, were completed by ERCOT before the contract was executed.  </w:t>
      </w:r>
    </w:p>
    <w:p w14:paraId="7DD2D928" w14:textId="77777777" w:rsidR="00D011F0" w:rsidRPr="0000204A" w:rsidRDefault="00D011F0" w:rsidP="00D011F0">
      <w:pPr>
        <w:spacing w:after="240"/>
        <w:ind w:left="2160" w:hanging="720"/>
        <w:rPr>
          <w:color w:val="000000"/>
        </w:rPr>
      </w:pPr>
      <w:r w:rsidRPr="0000204A">
        <w:rPr>
          <w:color w:val="000000"/>
        </w:rPr>
        <w:t>(iv)</w:t>
      </w:r>
      <w:r w:rsidRPr="0000204A">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1CE1C92C" w14:textId="77777777" w:rsidR="00D011F0" w:rsidRPr="0000204A" w:rsidRDefault="00D011F0" w:rsidP="00D011F0">
      <w:pPr>
        <w:spacing w:after="240"/>
        <w:ind w:left="1440" w:hanging="720"/>
        <w:rPr>
          <w:szCs w:val="20"/>
        </w:rPr>
      </w:pPr>
      <w:r w:rsidRPr="0000204A">
        <w:rPr>
          <w:color w:val="000000"/>
        </w:rPr>
        <w:t>(d)</w:t>
      </w:r>
      <w:r w:rsidRPr="0000204A">
        <w:rPr>
          <w:color w:val="000000"/>
        </w:rPr>
        <w:tab/>
        <w:t xml:space="preserve">A Generation Resource </w:t>
      </w:r>
      <w:ins w:id="598" w:author="ERCOT" w:date="2024-06-20T17:49:00Z">
        <w:r>
          <w:rPr>
            <w:color w:val="000000"/>
          </w:rPr>
          <w:t xml:space="preserve">or ESR </w:t>
        </w:r>
      </w:ins>
      <w:r w:rsidRPr="0000204A">
        <w:rPr>
          <w:color w:val="000000"/>
        </w:rPr>
        <w:t>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1CEF575B" w14:textId="77777777" w:rsidR="00D011F0" w:rsidRPr="0000204A" w:rsidRDefault="00D011F0" w:rsidP="00D011F0">
      <w:pPr>
        <w:spacing w:after="240"/>
        <w:ind w:left="2160" w:hanging="720"/>
      </w:pPr>
      <w:r w:rsidRPr="0000204A">
        <w:rPr>
          <w:color w:val="000000"/>
        </w:rPr>
        <w:t>(i)</w:t>
      </w:r>
      <w:r w:rsidRPr="0000204A">
        <w:rPr>
          <w:color w:val="000000"/>
        </w:rPr>
        <w:tab/>
        <w:t xml:space="preserve">If the Generation Resource </w:t>
      </w:r>
      <w:ins w:id="599" w:author="ERCOT" w:date="2024-06-20T17:49:00Z">
        <w:r>
          <w:rPr>
            <w:color w:val="000000"/>
          </w:rPr>
          <w:t xml:space="preserve">or ESR </w:t>
        </w:r>
      </w:ins>
      <w:r w:rsidRPr="0000204A">
        <w:rPr>
          <w:color w:val="000000"/>
        </w:rPr>
        <w:t>chooses to participate in the energy or Ancillary Service markets after the termination date of the contract executed under this paragraph (4),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24F704A5" w14:textId="77777777" w:rsidR="00D011F0" w:rsidRPr="0000204A" w:rsidRDefault="00D011F0" w:rsidP="00D011F0">
      <w:pPr>
        <w:spacing w:after="240"/>
        <w:ind w:left="2160" w:hanging="720"/>
        <w:rPr>
          <w:color w:val="000000"/>
        </w:rPr>
      </w:pPr>
      <w:r w:rsidRPr="0000204A">
        <w:rPr>
          <w:color w:val="000000"/>
        </w:rPr>
        <w:t>(ii)</w:t>
      </w:r>
      <w:r w:rsidRPr="0000204A">
        <w:rPr>
          <w:color w:val="000000"/>
        </w:rPr>
        <w:tab/>
        <w:t xml:space="preserve">If the Generation Resource </w:t>
      </w:r>
      <w:ins w:id="600" w:author="ERCOT" w:date="2024-06-20T17:49:00Z">
        <w:r>
          <w:rPr>
            <w:color w:val="000000"/>
          </w:rPr>
          <w:t xml:space="preserve">or ESR </w:t>
        </w:r>
      </w:ins>
      <w:r w:rsidRPr="0000204A">
        <w:rPr>
          <w:color w:val="000000"/>
        </w:rPr>
        <w:t xml:space="preserve">chooses to participate in the energy or Ancillary Services markets as contemplated in item (4)(d)(i) above, and its participation requires a lump sum payment of capital contributions, ERCOT will issue a notice to all registered Market Participants announcing the Generation Resource’s </w:t>
      </w:r>
      <w:ins w:id="601" w:author="ERCOT" w:date="2024-06-20T17:49:00Z">
        <w:r>
          <w:rPr>
            <w:color w:val="000000"/>
          </w:rPr>
          <w:t xml:space="preserve">or ESR’s </w:t>
        </w:r>
      </w:ins>
      <w:r w:rsidRPr="0000204A">
        <w:rPr>
          <w:color w:val="000000"/>
        </w:rPr>
        <w:t xml:space="preserve">decision to participate in the market(s) and identifying the amount of the lump sum payment due pursuant to item (4)(d)(i) above.  ERCOT will also issue a notice to all registered Market Participants after completion of the collection and disbursement of the capital contributions, as described in item (4)(d)(iii) below, and after resolution of any disputes related to these capital contributions.  </w:t>
      </w:r>
    </w:p>
    <w:p w14:paraId="3379E577" w14:textId="77777777" w:rsidR="00D011F0" w:rsidRPr="0000204A" w:rsidRDefault="00D011F0" w:rsidP="00D011F0">
      <w:pPr>
        <w:spacing w:after="240"/>
        <w:ind w:left="2160" w:hanging="720"/>
        <w:rPr>
          <w:szCs w:val="20"/>
        </w:rPr>
      </w:pPr>
      <w:r w:rsidRPr="0000204A">
        <w:rPr>
          <w:color w:val="000000"/>
        </w:rPr>
        <w:lastRenderedPageBreak/>
        <w:t>(iii)</w:t>
      </w:r>
      <w:r w:rsidRPr="0000204A">
        <w:rPr>
          <w:color w:val="000000"/>
        </w:rPr>
        <w:tab/>
      </w:r>
      <w:r w:rsidRPr="0000204A">
        <w:rPr>
          <w:szCs w:val="20"/>
        </w:rPr>
        <w:t xml:space="preserve">After ERCOT receives a Notification of Change of </w:t>
      </w:r>
      <w:del w:id="602" w:author="ERCOT" w:date="2024-06-20T17:50:00Z">
        <w:r w:rsidRPr="0000204A" w:rsidDel="00A95E6A">
          <w:rPr>
            <w:szCs w:val="20"/>
          </w:rPr>
          <w:delText xml:space="preserve">Generation </w:delText>
        </w:r>
      </w:del>
      <w:r w:rsidRPr="0000204A">
        <w:rPr>
          <w:szCs w:val="20"/>
        </w:rPr>
        <w:t xml:space="preserve">Resource Designation (Section 22, Attachment H, Notification of Change of </w:t>
      </w:r>
      <w:del w:id="603" w:author="ERCOT" w:date="2024-06-20T17:50:00Z">
        <w:r w:rsidRPr="0000204A" w:rsidDel="00A95E6A">
          <w:rPr>
            <w:szCs w:val="20"/>
          </w:rPr>
          <w:delText xml:space="preserve">Generation </w:delText>
        </w:r>
      </w:del>
      <w:r w:rsidRPr="0000204A">
        <w:rPr>
          <w:szCs w:val="20"/>
        </w:rPr>
        <w:t>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6664D08F" w14:textId="77777777" w:rsidR="00D011F0" w:rsidRPr="0000204A" w:rsidRDefault="00D011F0" w:rsidP="00D011F0">
      <w:pPr>
        <w:spacing w:after="240"/>
        <w:ind w:left="2880" w:hanging="720"/>
        <w:rPr>
          <w:szCs w:val="20"/>
        </w:rPr>
      </w:pPr>
      <w:r w:rsidRPr="0000204A">
        <w:rPr>
          <w:szCs w:val="20"/>
        </w:rPr>
        <w:t>(A)</w:t>
      </w:r>
      <w:r w:rsidRPr="0000204A">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44A1DEFB" w14:textId="77777777" w:rsidR="00D011F0" w:rsidRPr="0000204A" w:rsidRDefault="00D011F0" w:rsidP="00D011F0">
      <w:pPr>
        <w:spacing w:after="240"/>
        <w:ind w:left="2880" w:hanging="720"/>
        <w:rPr>
          <w:szCs w:val="20"/>
        </w:rPr>
      </w:pPr>
      <w:r w:rsidRPr="0000204A">
        <w:rPr>
          <w:color w:val="000000"/>
        </w:rPr>
        <w:t>(B)</w:t>
      </w:r>
      <w:r w:rsidRPr="0000204A">
        <w:rPr>
          <w:color w:val="000000"/>
        </w:rPr>
        <w:tab/>
      </w:r>
      <w:r w:rsidRPr="0000204A">
        <w:rPr>
          <w:szCs w:val="20"/>
        </w:rPr>
        <w:t>For months in the contract term where notice is received five Business Days or less prior to True-Up Settlement of the first Operating Day of that month, ERCOT shall claw back any payments made for the capital expenditures</w:t>
      </w:r>
      <w:r w:rsidRPr="0000204A" w:rsidDel="000434B6">
        <w:rPr>
          <w:szCs w:val="20"/>
        </w:rPr>
        <w:t xml:space="preserve"> </w:t>
      </w:r>
      <w:r w:rsidRPr="0000204A">
        <w:rPr>
          <w:szCs w:val="20"/>
        </w:rPr>
        <w:t>within 45 days of receipt of the notice.</w:t>
      </w:r>
    </w:p>
    <w:p w14:paraId="10F425A4" w14:textId="77777777" w:rsidR="00D011F0" w:rsidRPr="0000204A" w:rsidRDefault="00D011F0" w:rsidP="00D011F0">
      <w:pPr>
        <w:spacing w:after="240"/>
        <w:ind w:left="2880" w:hanging="720"/>
        <w:rPr>
          <w:color w:val="000000"/>
        </w:rPr>
      </w:pPr>
      <w:r w:rsidRPr="0000204A">
        <w:rPr>
          <w:szCs w:val="20"/>
        </w:rPr>
        <w:t>(C)</w:t>
      </w:r>
      <w:r w:rsidRPr="0000204A">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0154D1FC" w14:textId="77777777" w:rsidR="00D011F0" w:rsidRPr="0000204A" w:rsidRDefault="00D011F0" w:rsidP="00D011F0">
      <w:pPr>
        <w:spacing w:after="240"/>
        <w:ind w:left="1440" w:hanging="720"/>
        <w:rPr>
          <w:color w:val="000000"/>
        </w:rPr>
      </w:pPr>
      <w:r w:rsidRPr="0000204A">
        <w:t>(e)</w:t>
      </w:r>
      <w:r w:rsidRPr="0000204A">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D4E3588" w14:textId="77777777" w:rsidTr="0080522F">
        <w:trPr>
          <w:trHeight w:val="206"/>
        </w:trPr>
        <w:tc>
          <w:tcPr>
            <w:tcW w:w="9350" w:type="dxa"/>
            <w:shd w:val="pct12" w:color="auto" w:fill="auto"/>
          </w:tcPr>
          <w:p w14:paraId="2E085603" w14:textId="77777777" w:rsidR="00D011F0" w:rsidRPr="0000204A" w:rsidRDefault="00D011F0" w:rsidP="0080522F">
            <w:pPr>
              <w:spacing w:before="120" w:after="240"/>
              <w:rPr>
                <w:b/>
                <w:i/>
                <w:iCs/>
              </w:rPr>
            </w:pPr>
            <w:r w:rsidRPr="0000204A">
              <w:rPr>
                <w:b/>
                <w:i/>
                <w:iCs/>
              </w:rPr>
              <w:t>[NPRR1010:  Replace paragraph (e) above with the following upon system implementation of the Real-Time Co-Optimization (RTC) project:]</w:t>
            </w:r>
          </w:p>
          <w:p w14:paraId="10D8840A" w14:textId="77777777" w:rsidR="00D011F0" w:rsidRPr="0000204A" w:rsidRDefault="00D011F0" w:rsidP="0080522F">
            <w:pPr>
              <w:spacing w:after="240"/>
              <w:ind w:left="1440" w:hanging="720"/>
              <w:rPr>
                <w:color w:val="000000"/>
                <w:szCs w:val="20"/>
              </w:rPr>
            </w:pPr>
            <w:r w:rsidRPr="0000204A">
              <w:rPr>
                <w:szCs w:val="20"/>
              </w:rPr>
              <w:lastRenderedPageBreak/>
              <w:t>(e)</w:t>
            </w:r>
            <w:r w:rsidRPr="0000204A">
              <w:rPr>
                <w:szCs w:val="20"/>
              </w:rPr>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szCs w:val="2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Real-Time System-Wide Offer Cap (RTSWCAP).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c>
      </w:tr>
    </w:tbl>
    <w:p w14:paraId="1C6885F3" w14:textId="77777777" w:rsidR="00D011F0" w:rsidRPr="0000204A" w:rsidRDefault="00D011F0" w:rsidP="00D011F0">
      <w:pPr>
        <w:spacing w:before="240" w:after="240"/>
        <w:ind w:left="1440" w:hanging="720"/>
        <w:rPr>
          <w:szCs w:val="20"/>
        </w:rPr>
      </w:pPr>
      <w:r w:rsidRPr="0000204A">
        <w:rPr>
          <w:color w:val="000000"/>
        </w:rPr>
        <w:lastRenderedPageBreak/>
        <w:t>(f)</w:t>
      </w:r>
      <w:r w:rsidRPr="0000204A">
        <w:rPr>
          <w:color w:val="000000"/>
        </w:rPr>
        <w:tab/>
        <w:t xml:space="preserve">An Entity cannot be compelled to </w:t>
      </w:r>
      <w:proofErr w:type="gramStart"/>
      <w:r w:rsidRPr="0000204A">
        <w:rPr>
          <w:color w:val="000000"/>
        </w:rPr>
        <w:t>enter into</w:t>
      </w:r>
      <w:proofErr w:type="gramEnd"/>
      <w:r w:rsidRPr="0000204A">
        <w:rPr>
          <w:color w:val="000000"/>
        </w:rPr>
        <w:t xml:space="preserve"> a contract under this paragraph.</w:t>
      </w:r>
    </w:p>
    <w:p w14:paraId="70E78DD8" w14:textId="77777777" w:rsidR="00D011F0" w:rsidRPr="0000204A" w:rsidRDefault="00D011F0" w:rsidP="00D011F0">
      <w:pPr>
        <w:keepNext/>
        <w:tabs>
          <w:tab w:val="left" w:pos="1080"/>
        </w:tabs>
        <w:spacing w:before="480" w:after="240"/>
        <w:ind w:left="1080" w:hanging="1080"/>
        <w:outlineLvl w:val="2"/>
        <w:rPr>
          <w:b/>
          <w:bCs/>
          <w:i/>
          <w:szCs w:val="20"/>
        </w:rPr>
      </w:pPr>
      <w:bookmarkStart w:id="604" w:name="_Toc73216006"/>
      <w:bookmarkStart w:id="605" w:name="_Toc397504948"/>
      <w:bookmarkStart w:id="606" w:name="_Toc402357076"/>
      <w:bookmarkStart w:id="607" w:name="_Toc422486456"/>
      <w:bookmarkStart w:id="608" w:name="_Toc433093308"/>
      <w:bookmarkStart w:id="609" w:name="_Toc433093466"/>
      <w:bookmarkStart w:id="610" w:name="_Toc440874695"/>
      <w:bookmarkStart w:id="611" w:name="_Toc448142250"/>
      <w:bookmarkStart w:id="612" w:name="_Toc448142407"/>
      <w:bookmarkStart w:id="613" w:name="_Toc458770243"/>
      <w:bookmarkStart w:id="614" w:name="_Toc459294211"/>
      <w:bookmarkStart w:id="615" w:name="_Toc463262704"/>
      <w:bookmarkStart w:id="616" w:name="_Toc468286778"/>
      <w:bookmarkStart w:id="617" w:name="_Toc481502824"/>
      <w:bookmarkStart w:id="618" w:name="_Toc496079992"/>
      <w:bookmarkStart w:id="619" w:name="_Toc135992258"/>
      <w:r w:rsidRPr="0000204A">
        <w:rPr>
          <w:b/>
          <w:bCs/>
          <w:i/>
          <w:szCs w:val="20"/>
        </w:rPr>
        <w:t>6.5.3</w:t>
      </w:r>
      <w:r w:rsidRPr="0000204A">
        <w:rPr>
          <w:b/>
          <w:bCs/>
          <w:i/>
          <w:szCs w:val="20"/>
        </w:rPr>
        <w:tab/>
        <w:t>Equipment Operating Ratings and Limits</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14:paraId="7E399E1D" w14:textId="77777777" w:rsidR="00D011F0" w:rsidRPr="0000204A" w:rsidRDefault="00D011F0" w:rsidP="00D011F0">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or a </w:t>
      </w:r>
      <w:ins w:id="620" w:author="ERCOT" w:date="2024-06-20T17:50:00Z">
        <w:r>
          <w:rPr>
            <w:szCs w:val="20"/>
          </w:rPr>
          <w:t xml:space="preserve">QSE representing a </w:t>
        </w:r>
      </w:ins>
      <w:r w:rsidRPr="0000204A">
        <w:rPr>
          <w:szCs w:val="20"/>
        </w:rPr>
        <w:t>Generation Resource</w:t>
      </w:r>
      <w:ins w:id="621" w:author="ERCOT" w:date="2024-06-20T17:50:00Z">
        <w:r>
          <w:rPr>
            <w:szCs w:val="20"/>
          </w:rPr>
          <w:t xml:space="preserve"> or ESR</w:t>
        </w:r>
      </w:ins>
      <w:del w:id="622" w:author="ERCOT" w:date="2024-06-20T17:50:00Z">
        <w:r w:rsidRPr="0000204A" w:rsidDel="00A95E6A">
          <w:rPr>
            <w:szCs w:val="20"/>
          </w:rPr>
          <w:delText>’s QSE</w:delText>
        </w:r>
      </w:del>
      <w:r w:rsidRPr="0000204A">
        <w:rPr>
          <w:szCs w:val="20"/>
        </w:rPr>
        <w:t xml:space="preserve"> to protect the integrity of equipment, ERCOT shall honor the restriction.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687BCD28" w14:textId="77777777" w:rsidTr="0080522F">
        <w:trPr>
          <w:trHeight w:val="746"/>
        </w:trPr>
        <w:tc>
          <w:tcPr>
            <w:tcW w:w="9576" w:type="dxa"/>
            <w:shd w:val="pct12" w:color="auto" w:fill="auto"/>
          </w:tcPr>
          <w:p w14:paraId="0373A81D" w14:textId="77777777" w:rsidR="00D011F0" w:rsidRPr="0000204A" w:rsidRDefault="00D011F0" w:rsidP="0080522F">
            <w:pPr>
              <w:spacing w:before="120" w:after="240"/>
              <w:rPr>
                <w:b/>
                <w:i/>
                <w:iCs/>
              </w:rPr>
            </w:pPr>
            <w:r w:rsidRPr="0000204A">
              <w:rPr>
                <w:b/>
                <w:i/>
                <w:iCs/>
              </w:rPr>
              <w:t xml:space="preserve">[NPRR857:  Replace paragraph (1)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7051178" w14:textId="77777777" w:rsidR="00D011F0" w:rsidRPr="0000204A" w:rsidRDefault="00D011F0" w:rsidP="0080522F">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a DCTO, or a </w:t>
            </w:r>
            <w:ins w:id="623" w:author="ERCOT" w:date="2024-06-20T17:51:00Z">
              <w:r>
                <w:rPr>
                  <w:szCs w:val="20"/>
                </w:rPr>
                <w:t xml:space="preserve">QSE representing a </w:t>
              </w:r>
            </w:ins>
            <w:r w:rsidRPr="0000204A">
              <w:rPr>
                <w:szCs w:val="20"/>
              </w:rPr>
              <w:t>Generation Resource</w:t>
            </w:r>
            <w:ins w:id="624" w:author="ERCOT" w:date="2024-06-20T17:51:00Z">
              <w:r>
                <w:rPr>
                  <w:szCs w:val="20"/>
                </w:rPr>
                <w:t xml:space="preserve"> or ESR</w:t>
              </w:r>
            </w:ins>
            <w:del w:id="625" w:author="ERCOT" w:date="2024-06-20T17:51:00Z">
              <w:r w:rsidRPr="0000204A" w:rsidDel="00A95E6A">
                <w:rPr>
                  <w:szCs w:val="20"/>
                </w:rPr>
                <w:delText>’s QSE</w:delText>
              </w:r>
            </w:del>
            <w:r w:rsidRPr="0000204A">
              <w:rPr>
                <w:szCs w:val="20"/>
              </w:rPr>
              <w:t xml:space="preserve"> to protect the integrity of equipment, ERCOT shall honor the restriction.</w:t>
            </w:r>
          </w:p>
        </w:tc>
      </w:tr>
    </w:tbl>
    <w:p w14:paraId="707A69F2" w14:textId="77777777" w:rsidR="00D011F0" w:rsidRPr="0000204A" w:rsidRDefault="00D011F0" w:rsidP="00D011F0">
      <w:pPr>
        <w:spacing w:before="240" w:after="240"/>
        <w:ind w:left="720" w:hanging="720"/>
        <w:rPr>
          <w:szCs w:val="20"/>
        </w:rPr>
      </w:pPr>
      <w:r w:rsidRPr="0000204A">
        <w:rPr>
          <w:szCs w:val="20"/>
        </w:rPr>
        <w:t>(2)</w:t>
      </w:r>
      <w:r w:rsidRPr="0000204A">
        <w:rPr>
          <w:szCs w:val="20"/>
        </w:rPr>
        <w:tab/>
        <w:t xml:space="preserve">Each TSP shall notify ERCOT of any limitations on the TSP’s system that may affect ERCOT Dispatch Instructions.  ERCOT shall continuously maintain a posting on the MIS Secure Area of any TSP limitations that may affect Dispatch Instructions.  Examples of such limitations may </w:t>
      </w:r>
      <w:proofErr w:type="gramStart"/>
      <w:r w:rsidRPr="0000204A">
        <w:rPr>
          <w:szCs w:val="20"/>
        </w:rPr>
        <w:t>include:</w:t>
      </w:r>
      <w:proofErr w:type="gramEnd"/>
      <w:r w:rsidRPr="0000204A">
        <w:rPr>
          <w:szCs w:val="20"/>
        </w:rPr>
        <w:t xml:space="preserve"> temporary changes to transmission or transformer </w:t>
      </w:r>
      <w:r w:rsidRPr="0000204A">
        <w:rPr>
          <w:szCs w:val="20"/>
        </w:rPr>
        <w:lastRenderedPageBreak/>
        <w:t>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73C8CB4" w14:textId="77777777" w:rsidTr="0080522F">
        <w:trPr>
          <w:trHeight w:val="1547"/>
        </w:trPr>
        <w:tc>
          <w:tcPr>
            <w:tcW w:w="9350" w:type="dxa"/>
            <w:shd w:val="pct12" w:color="auto" w:fill="auto"/>
          </w:tcPr>
          <w:p w14:paraId="233F50C4" w14:textId="77777777" w:rsidR="00D011F0" w:rsidRPr="0000204A" w:rsidRDefault="00D011F0" w:rsidP="0080522F">
            <w:pPr>
              <w:spacing w:before="120" w:after="240"/>
              <w:rPr>
                <w:b/>
                <w:i/>
                <w:iCs/>
              </w:rPr>
            </w:pPr>
            <w:r w:rsidRPr="0000204A">
              <w:rPr>
                <w:b/>
                <w:i/>
                <w:iCs/>
              </w:rPr>
              <w:t xml:space="preserve">[NPRR857:  Replace paragraph (2)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F0A3FC0" w14:textId="77777777" w:rsidR="00D011F0" w:rsidRPr="0000204A" w:rsidRDefault="00D011F0" w:rsidP="0080522F">
            <w:pPr>
              <w:spacing w:after="240"/>
              <w:ind w:left="720" w:hanging="720"/>
              <w:rPr>
                <w:szCs w:val="20"/>
              </w:rPr>
            </w:pPr>
            <w:r w:rsidRPr="0000204A">
              <w:rPr>
                <w:szCs w:val="20"/>
              </w:rPr>
              <w:t>(2)</w:t>
            </w:r>
            <w:r w:rsidRPr="0000204A">
              <w:rPr>
                <w:szCs w:val="20"/>
              </w:rPr>
              <w:tab/>
              <w:t xml:space="preserve">Each TSP or DCTO shall notify ERCOT of any limitations on the TSP’s or DCTO’s system that may affect ERCOT Dispatch Instructions.  ERCOT shall continuously maintain a posting on the MIS Secure Area of any TSP or DCTO limitations that may affect Dispatch Instructions.  Examples of such limitations may </w:t>
            </w:r>
            <w:proofErr w:type="gramStart"/>
            <w:r w:rsidRPr="0000204A">
              <w:rPr>
                <w:szCs w:val="20"/>
              </w:rPr>
              <w:t>include:</w:t>
            </w:r>
            <w:proofErr w:type="gramEnd"/>
            <w:r w:rsidRPr="0000204A">
              <w:rPr>
                <w:szCs w:val="20"/>
              </w:rPr>
              <w:t xml:space="preserv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c>
      </w:tr>
    </w:tbl>
    <w:p w14:paraId="48EEBB11"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bookmarkStart w:id="626" w:name="_Toc73216009"/>
      <w:bookmarkStart w:id="627" w:name="_Toc397504951"/>
      <w:bookmarkStart w:id="628" w:name="_Toc402357079"/>
      <w:bookmarkStart w:id="629" w:name="_Toc422486459"/>
      <w:bookmarkStart w:id="630" w:name="_Toc433093311"/>
      <w:bookmarkStart w:id="631" w:name="_Toc433093469"/>
      <w:bookmarkStart w:id="632" w:name="_Toc440874698"/>
      <w:bookmarkStart w:id="633" w:name="_Toc448142253"/>
      <w:bookmarkStart w:id="634" w:name="_Toc448142410"/>
      <w:bookmarkStart w:id="635" w:name="_Toc458770246"/>
      <w:bookmarkStart w:id="636" w:name="_Toc459294214"/>
      <w:bookmarkStart w:id="637" w:name="_Toc463262707"/>
      <w:bookmarkStart w:id="638" w:name="_Toc468286781"/>
      <w:bookmarkStart w:id="639" w:name="_Toc481502827"/>
      <w:bookmarkStart w:id="640" w:name="_Toc496079995"/>
      <w:bookmarkStart w:id="641" w:name="_Toc135992261"/>
      <w:bookmarkStart w:id="642" w:name="_Hlk135901057"/>
      <w:r w:rsidRPr="0000204A">
        <w:rPr>
          <w:b/>
          <w:bCs/>
          <w:snapToGrid w:val="0"/>
          <w:szCs w:val="20"/>
        </w:rPr>
        <w:t>6.5.5.1</w:t>
      </w:r>
      <w:r w:rsidRPr="0000204A">
        <w:rPr>
          <w:b/>
          <w:bCs/>
          <w:snapToGrid w:val="0"/>
          <w:szCs w:val="20"/>
        </w:rPr>
        <w:tab/>
        <w:t>Changes in Resource Status</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14:paraId="098B67AD" w14:textId="77777777" w:rsidR="00D011F0" w:rsidRPr="0000204A" w:rsidRDefault="00D011F0" w:rsidP="00D011F0">
      <w:pPr>
        <w:spacing w:after="240"/>
        <w:ind w:left="720" w:hanging="720"/>
        <w:rPr>
          <w:szCs w:val="20"/>
        </w:rPr>
      </w:pPr>
      <w:r w:rsidRPr="0000204A">
        <w:rPr>
          <w:szCs w:val="20"/>
        </w:rPr>
        <w:t>(1)</w:t>
      </w:r>
      <w:r w:rsidRPr="0000204A">
        <w:rPr>
          <w:szCs w:val="20"/>
        </w:rPr>
        <w:tab/>
        <w:t>Each QSE shall notify ERCOT via telemetry of a change in Resource Status that is not related to a Forced Outage as soon as practicable but no longer than 15 minutes</w:t>
      </w:r>
      <w:r w:rsidRPr="0000204A">
        <w:rPr>
          <w:iCs/>
          <w:szCs w:val="20"/>
        </w:rPr>
        <w:t xml:space="preserve"> after the change in status occurs</w:t>
      </w:r>
      <w:r w:rsidRPr="0000204A">
        <w:rPr>
          <w:szCs w:val="20"/>
        </w:rPr>
        <w:t xml:space="preserve"> and through changes in the Current Operating Plan (COP) as soon as practicable but no longer than 60 minutes</w:t>
      </w:r>
      <w:r w:rsidRPr="0000204A">
        <w:rPr>
          <w:iCs/>
          <w:szCs w:val="20"/>
        </w:rPr>
        <w:t xml:space="preserve"> after the change in status of the Resource occurs</w:t>
      </w:r>
      <w:r w:rsidRPr="0000204A">
        <w:rPr>
          <w:szCs w:val="20"/>
        </w:rPr>
        <w:t>.</w:t>
      </w:r>
    </w:p>
    <w:p w14:paraId="44150BEC" w14:textId="77777777" w:rsidR="00D011F0" w:rsidRPr="0000204A" w:rsidRDefault="00D011F0" w:rsidP="00D011F0">
      <w:pPr>
        <w:spacing w:after="240"/>
        <w:ind w:left="720" w:hanging="720"/>
        <w:rPr>
          <w:szCs w:val="20"/>
        </w:rPr>
      </w:pPr>
      <w:r w:rsidRPr="0000204A">
        <w:rPr>
          <w:szCs w:val="20"/>
        </w:rPr>
        <w:t xml:space="preserve">(2) </w:t>
      </w:r>
      <w:r w:rsidRPr="0000204A">
        <w:rPr>
          <w:szCs w:val="20"/>
        </w:rPr>
        <w:tab/>
        <w:t>When an On-Line Resource is experiencing an event that may affect its availability and/or capability and that requires further actions to stabilize the Resource and/or determine the impact of the event, the QSE may change the Resource Status to ONHOLD within 15 minutes of experiencing an event.  Following this Resource Status change, the telemetered HSL and any other applicable telemetry of the Resource as specified in paragraph (2) of Section 6.5.5.2, Operational Data Requirements, shall be updated as soon as practicable but no longer than 15 minutes after the change in Resource Status to ONHOLD.  After the QSE has determined the impact of the event, the QSE shall change the Resource Status to its updated status as soon as practicable but no longer than 60 consecutive minutes of being in the ONHOLD status.</w:t>
      </w:r>
    </w:p>
    <w:p w14:paraId="76773FC9" w14:textId="77777777" w:rsidR="00D011F0" w:rsidRPr="0000204A" w:rsidRDefault="00D011F0" w:rsidP="00D011F0">
      <w:pPr>
        <w:spacing w:after="240"/>
        <w:ind w:left="720" w:hanging="720"/>
        <w:rPr>
          <w:szCs w:val="20"/>
        </w:rPr>
      </w:pPr>
      <w:r w:rsidRPr="0000204A">
        <w:rPr>
          <w:szCs w:val="20"/>
        </w:rPr>
        <w:lastRenderedPageBreak/>
        <w:t>(3)</w:t>
      </w:r>
      <w:r w:rsidRPr="0000204A">
        <w:rPr>
          <w:szCs w:val="20"/>
        </w:rPr>
        <w:tab/>
        <w:t xml:space="preserve">Each QSE shall promptly inform ERCOT when the operating mode of </w:t>
      </w:r>
      <w:del w:id="643" w:author="ERCOT" w:date="2024-06-20T17:52:00Z">
        <w:r w:rsidRPr="0000204A" w:rsidDel="00850C56">
          <w:rPr>
            <w:szCs w:val="20"/>
          </w:rPr>
          <w:delText>its Generation Resource’s</w:delText>
        </w:r>
      </w:del>
      <w:ins w:id="644" w:author="ERCOT" w:date="2024-06-20T17:52:00Z">
        <w:r>
          <w:rPr>
            <w:szCs w:val="20"/>
          </w:rPr>
          <w:t>the</w:t>
        </w:r>
      </w:ins>
      <w:r w:rsidRPr="0000204A">
        <w:rPr>
          <w:szCs w:val="20"/>
        </w:rPr>
        <w:t xml:space="preserve"> Automatic Voltage Regulator (AVR) or Power System Stabilizer (PSS) </w:t>
      </w:r>
      <w:ins w:id="645" w:author="ERCOT" w:date="2024-06-20T17:52:00Z">
        <w:r>
          <w:rPr>
            <w:szCs w:val="20"/>
          </w:rPr>
          <w:t xml:space="preserve">for the QSE’s Generation Resource or ESR </w:t>
        </w:r>
      </w:ins>
      <w:r w:rsidRPr="0000204A">
        <w:rPr>
          <w:szCs w:val="20"/>
        </w:rPr>
        <w:t xml:space="preserve">is changed while the Resource is On-Line.  The QSE shall also provide the Resource’s AVR or PSS status logs to ERCOT upon request.  For each Generation Resource that is </w:t>
      </w:r>
      <w:r w:rsidRPr="0000204A">
        <w:rPr>
          <w:szCs w:val="2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57D7072A" w14:textId="77777777" w:rsidR="00D011F0" w:rsidRPr="0000204A" w:rsidRDefault="00D011F0" w:rsidP="00D011F0">
      <w:pPr>
        <w:spacing w:after="240"/>
        <w:ind w:left="720" w:hanging="720"/>
        <w:rPr>
          <w:szCs w:val="20"/>
        </w:rPr>
      </w:pPr>
      <w:r w:rsidRPr="0000204A">
        <w:rPr>
          <w:szCs w:val="20"/>
        </w:rPr>
        <w:t>(4)</w:t>
      </w:r>
      <w:r w:rsidRPr="0000204A">
        <w:rPr>
          <w:szCs w:val="20"/>
        </w:rPr>
        <w:tab/>
        <w:t xml:space="preserve">Each QSE shall immediately report to ERCOT and the TSP any inability of the QSE’s Generation Resource </w:t>
      </w:r>
      <w:ins w:id="646" w:author="ERCOT" w:date="2024-06-20T17:53:00Z">
        <w:r>
          <w:rPr>
            <w:szCs w:val="20"/>
          </w:rPr>
          <w:t xml:space="preserve">or ESR </w:t>
        </w:r>
      </w:ins>
      <w:r w:rsidRPr="0000204A">
        <w:rPr>
          <w:szCs w:val="20"/>
        </w:rPr>
        <w:t>required to meet its reactive capability requirements in these Protocols.</w:t>
      </w:r>
    </w:p>
    <w:p w14:paraId="6F3ACDEA" w14:textId="77777777" w:rsidR="00D011F0" w:rsidRPr="0000204A" w:rsidRDefault="00D011F0" w:rsidP="00D011F0">
      <w:pPr>
        <w:spacing w:after="240"/>
        <w:ind w:left="720" w:hanging="720"/>
        <w:rPr>
          <w:szCs w:val="20"/>
        </w:rPr>
      </w:pPr>
      <w:r w:rsidRPr="0000204A">
        <w:rPr>
          <w:szCs w:val="20"/>
        </w:rPr>
        <w:t>(5)</w:t>
      </w:r>
      <w:r w:rsidRPr="0000204A">
        <w:rPr>
          <w:szCs w:val="20"/>
        </w:rPr>
        <w:tab/>
        <w:t xml:space="preserve">Each QSE shall timely update the telemetered Resource Status unless in the reasonable judgment of the QSE, such compliance would create an undue threat to safety, undue risk of bodily harm, or undue damage to equipment.  The QSE is excused from updating the telemetered Resource Status only for so long as the undue threat to safety, undue risk of bodily harm, or undue damage to equipment exists.  </w:t>
      </w:r>
      <w:r w:rsidRPr="0000204A">
        <w:rPr>
          <w:color w:val="000000"/>
          <w:szCs w:val="20"/>
        </w:rPr>
        <w:t>The time for updating the telemetered Resource Status begins once the undue threat to safety, undue risk of bodily harm, or undue damage to equipment no longer exists.</w:t>
      </w:r>
    </w:p>
    <w:p w14:paraId="3DFA8D48" w14:textId="77777777" w:rsidR="00D011F0" w:rsidRPr="0000204A" w:rsidRDefault="00D011F0" w:rsidP="00D011F0">
      <w:pPr>
        <w:spacing w:after="240"/>
        <w:ind w:left="720" w:hanging="720"/>
        <w:rPr>
          <w:szCs w:val="20"/>
        </w:rPr>
      </w:pPr>
      <w:r w:rsidRPr="0000204A">
        <w:rPr>
          <w:szCs w:val="20"/>
        </w:rPr>
        <w:t>(6)</w:t>
      </w:r>
      <w:r w:rsidRPr="0000204A">
        <w:rPr>
          <w:szCs w:val="20"/>
        </w:rPr>
        <w:tab/>
        <w:t>A QSE or Resource Entity may use a Generation Resource or ESR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Transmission and/or Distribution Service Provider (TDSP)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500AE5FC" w14:textId="77777777" w:rsidR="00D011F0" w:rsidRPr="0000204A" w:rsidRDefault="00D011F0" w:rsidP="00D011F0">
      <w:pPr>
        <w:spacing w:after="240"/>
        <w:ind w:left="720" w:hanging="720"/>
        <w:rPr>
          <w:szCs w:val="20"/>
        </w:rPr>
      </w:pPr>
      <w:r w:rsidRPr="0000204A">
        <w:rPr>
          <w:szCs w:val="20"/>
        </w:rPr>
        <w:t>(7)</w:t>
      </w:r>
      <w:r w:rsidRPr="0000204A">
        <w:rPr>
          <w:szCs w:val="20"/>
        </w:rPr>
        <w:tab/>
        <w:t>A TDSP shall not intentionally disconnect, or direct another TDSP to disconnect, a Generation Resource or ESR included in a PMI configuration from the ERCOT System except in the following circumstances:</w:t>
      </w:r>
    </w:p>
    <w:p w14:paraId="4D25E4CA" w14:textId="77777777" w:rsidR="00D011F0" w:rsidRPr="0000204A" w:rsidRDefault="00D011F0" w:rsidP="00D011F0">
      <w:pPr>
        <w:spacing w:after="240"/>
        <w:ind w:left="1440" w:hanging="720"/>
        <w:rPr>
          <w:szCs w:val="20"/>
        </w:rPr>
      </w:pPr>
      <w:r w:rsidRPr="0000204A">
        <w:rPr>
          <w:szCs w:val="20"/>
        </w:rPr>
        <w:t xml:space="preserve">(a) </w:t>
      </w:r>
      <w:r w:rsidRPr="0000204A">
        <w:rPr>
          <w:szCs w:val="20"/>
        </w:rPr>
        <w:tab/>
        <w:t>An approved or accepted Planned or Maintenance Outage of a Transmission Facility reasonably requires, or would otherwise result in, the disconnection of the Resource from the ERCOT System;</w:t>
      </w:r>
    </w:p>
    <w:p w14:paraId="41C6F6F8" w14:textId="77777777" w:rsidR="00D011F0" w:rsidRPr="0000204A" w:rsidRDefault="00D011F0" w:rsidP="00D011F0">
      <w:pPr>
        <w:spacing w:after="240"/>
        <w:ind w:left="1440" w:hanging="720"/>
        <w:rPr>
          <w:szCs w:val="20"/>
        </w:rPr>
      </w:pPr>
      <w:r w:rsidRPr="0000204A">
        <w:rPr>
          <w:szCs w:val="20"/>
        </w:rPr>
        <w:t>(b)</w:t>
      </w:r>
      <w:r w:rsidRPr="0000204A">
        <w:rPr>
          <w:szCs w:val="20"/>
        </w:rPr>
        <w:tab/>
        <w:t>The Resource is a Distribution Generation Resource or Distribution Energy Storage Resource (DESR), and disconnection of the Resource is required for Distribution System maintenance;</w:t>
      </w:r>
    </w:p>
    <w:p w14:paraId="08FD5CEB" w14:textId="77777777" w:rsidR="00D011F0" w:rsidRPr="0000204A" w:rsidRDefault="00D011F0" w:rsidP="00D011F0">
      <w:pPr>
        <w:spacing w:after="240"/>
        <w:ind w:left="1440" w:hanging="720"/>
        <w:rPr>
          <w:szCs w:val="20"/>
        </w:rPr>
      </w:pPr>
      <w:r w:rsidRPr="0000204A">
        <w:rPr>
          <w:szCs w:val="20"/>
        </w:rPr>
        <w:lastRenderedPageBreak/>
        <w:t>(c)</w:t>
      </w:r>
      <w:r w:rsidRPr="0000204A">
        <w:rPr>
          <w:szCs w:val="20"/>
        </w:rPr>
        <w:tab/>
        <w:t xml:space="preserve">The TDSP’s disconnection of the Resource is necessary to maintain the security of the TDSP’s system or the ERCOT System; </w:t>
      </w:r>
    </w:p>
    <w:p w14:paraId="7AE24828" w14:textId="77777777" w:rsidR="00D011F0" w:rsidRPr="0000204A" w:rsidRDefault="00D011F0" w:rsidP="00D011F0">
      <w:pPr>
        <w:spacing w:after="240"/>
        <w:ind w:left="1440" w:hanging="720"/>
        <w:rPr>
          <w:szCs w:val="20"/>
        </w:rPr>
      </w:pPr>
      <w:r w:rsidRPr="0000204A">
        <w:rPr>
          <w:szCs w:val="20"/>
        </w:rPr>
        <w:t>(d)</w:t>
      </w:r>
      <w:r w:rsidRPr="0000204A">
        <w:rPr>
          <w:szCs w:val="20"/>
        </w:rPr>
        <w:tab/>
        <w:t xml:space="preserve">The TDSP’s disconnection of the Resource is necessary to protect the public from a safety risk attributable to the operation of the Resource; or </w:t>
      </w:r>
    </w:p>
    <w:p w14:paraId="55F72DDA" w14:textId="77777777" w:rsidR="00D011F0" w:rsidRPr="0000204A" w:rsidRDefault="00D011F0" w:rsidP="00D011F0">
      <w:pPr>
        <w:spacing w:after="240"/>
        <w:ind w:left="1440" w:hanging="720"/>
        <w:rPr>
          <w:szCs w:val="20"/>
        </w:rPr>
      </w:pPr>
      <w:r w:rsidRPr="0000204A">
        <w:rPr>
          <w:szCs w:val="20"/>
        </w:rPr>
        <w:t>(e)</w:t>
      </w:r>
      <w:r w:rsidRPr="0000204A">
        <w:rPr>
          <w:szCs w:val="20"/>
        </w:rPr>
        <w:tab/>
        <w:t>ERCOT directs the disconnection of the Resource.</w:t>
      </w:r>
    </w:p>
    <w:p w14:paraId="06A6DFD6" w14:textId="77777777" w:rsidR="00D011F0" w:rsidRPr="0000204A" w:rsidRDefault="00D011F0" w:rsidP="00D011F0">
      <w:pPr>
        <w:spacing w:after="240"/>
        <w:ind w:left="720" w:hanging="720"/>
        <w:rPr>
          <w:iCs/>
          <w:szCs w:val="20"/>
        </w:rPr>
      </w:pPr>
      <w:r w:rsidRPr="0000204A">
        <w:rPr>
          <w:iCs/>
          <w:szCs w:val="20"/>
        </w:rPr>
        <w:t>(8)</w:t>
      </w:r>
      <w:r w:rsidRPr="0000204A">
        <w:rPr>
          <w:iCs/>
          <w:szCs w:val="20"/>
        </w:rPr>
        <w:tab/>
        <w:t xml:space="preserve">For each Intermittent Renewable Resource (IRR) </w:t>
      </w:r>
      <w:r w:rsidRPr="0000204A">
        <w:rPr>
          <w:szCs w:val="20"/>
        </w:rPr>
        <w:t>synchronized to the ERCOT System</w:t>
      </w:r>
      <w:r w:rsidRPr="0000204A" w:rsidDel="009E3B3E">
        <w:rPr>
          <w:iCs/>
          <w:szCs w:val="20"/>
        </w:rPr>
        <w:t xml:space="preserve"> </w:t>
      </w:r>
      <w:r w:rsidRPr="0000204A">
        <w:rPr>
          <w:iCs/>
          <w:szCs w:val="20"/>
        </w:rPr>
        <w:t xml:space="preserve">and </w:t>
      </w:r>
      <w:r w:rsidRPr="0000204A">
        <w:rPr>
          <w:szCs w:val="20"/>
        </w:rPr>
        <w:t xml:space="preserve">not capable of providing real power due to a lack of fuel, the </w:t>
      </w:r>
      <w:r w:rsidRPr="0000204A">
        <w:rPr>
          <w:iCs/>
          <w:szCs w:val="20"/>
        </w:rPr>
        <w:t xml:space="preserve">Resource Entity and QSE shall </w:t>
      </w:r>
      <w:r w:rsidRPr="0000204A">
        <w:rPr>
          <w:szCs w:val="20"/>
        </w:rPr>
        <w:t>send ERCOT, via telemetry, a Real-Time On-Line status and HSL and LSL of 0.</w:t>
      </w:r>
    </w:p>
    <w:p w14:paraId="4AE5CDD6" w14:textId="77777777" w:rsidR="00D011F0" w:rsidRPr="0000204A" w:rsidRDefault="00D011F0" w:rsidP="00D011F0">
      <w:pPr>
        <w:keepNext/>
        <w:tabs>
          <w:tab w:val="left" w:pos="1620"/>
        </w:tabs>
        <w:spacing w:before="480" w:after="240"/>
        <w:ind w:left="1627" w:hanging="1627"/>
        <w:outlineLvl w:val="4"/>
        <w:rPr>
          <w:b/>
          <w:bCs/>
          <w:i/>
          <w:iCs/>
          <w:szCs w:val="26"/>
        </w:rPr>
      </w:pPr>
      <w:bookmarkStart w:id="647" w:name="_Toc135992281"/>
      <w:bookmarkEnd w:id="642"/>
      <w:commentRangeStart w:id="648"/>
      <w:r w:rsidRPr="0000204A">
        <w:rPr>
          <w:b/>
          <w:bCs/>
          <w:i/>
          <w:iCs/>
          <w:szCs w:val="26"/>
        </w:rPr>
        <w:t>6.5.7.1.13</w:t>
      </w:r>
      <w:commentRangeEnd w:id="648"/>
      <w:r w:rsidR="000539AC">
        <w:rPr>
          <w:rStyle w:val="CommentReference"/>
        </w:rPr>
        <w:commentReference w:id="648"/>
      </w:r>
      <w:r w:rsidRPr="0000204A">
        <w:rPr>
          <w:b/>
          <w:bCs/>
          <w:i/>
          <w:iCs/>
          <w:szCs w:val="26"/>
        </w:rPr>
        <w:tab/>
        <w:t>Data Inputs and Outputs for the Real-Time Sequence and SCED</w:t>
      </w:r>
      <w:bookmarkEnd w:id="647"/>
    </w:p>
    <w:p w14:paraId="6D167450" w14:textId="77777777" w:rsidR="00D011F0" w:rsidRPr="0000204A" w:rsidRDefault="00D011F0" w:rsidP="00D011F0">
      <w:pPr>
        <w:spacing w:after="240"/>
        <w:ind w:left="720" w:hanging="720"/>
        <w:rPr>
          <w:szCs w:val="20"/>
        </w:rPr>
      </w:pPr>
      <w:r w:rsidRPr="0000204A">
        <w:rPr>
          <w:szCs w:val="20"/>
        </w:rPr>
        <w:t>(1)</w:t>
      </w:r>
      <w:r w:rsidRPr="0000204A">
        <w:rPr>
          <w:szCs w:val="20"/>
        </w:rPr>
        <w:tab/>
        <w:t>Inputs:  The following information must be provided as inputs to the Real-Time Sequence and SCED.  ERCOT may require additional information as required, including:</w:t>
      </w:r>
    </w:p>
    <w:p w14:paraId="11791EA5" w14:textId="77777777" w:rsidR="00D011F0" w:rsidRPr="0000204A" w:rsidRDefault="00D011F0" w:rsidP="00D011F0">
      <w:pPr>
        <w:spacing w:after="240"/>
        <w:ind w:left="1440" w:hanging="720"/>
        <w:rPr>
          <w:szCs w:val="20"/>
        </w:rPr>
      </w:pPr>
      <w:r w:rsidRPr="0000204A">
        <w:rPr>
          <w:szCs w:val="20"/>
        </w:rPr>
        <w:t>(a)</w:t>
      </w:r>
      <w:r w:rsidRPr="0000204A">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77250AFA" w14:textId="77777777" w:rsidTr="0080522F">
        <w:trPr>
          <w:trHeight w:val="1547"/>
        </w:trPr>
        <w:tc>
          <w:tcPr>
            <w:tcW w:w="9576" w:type="dxa"/>
            <w:shd w:val="pct12" w:color="auto" w:fill="auto"/>
          </w:tcPr>
          <w:p w14:paraId="6E9963E6" w14:textId="77777777" w:rsidR="00D011F0" w:rsidRPr="0000204A" w:rsidRDefault="00D011F0" w:rsidP="0080522F">
            <w:pPr>
              <w:spacing w:before="120" w:after="240"/>
              <w:rPr>
                <w:b/>
                <w:i/>
                <w:iCs/>
              </w:rPr>
            </w:pPr>
            <w:r w:rsidRPr="0000204A">
              <w:rPr>
                <w:b/>
                <w:i/>
                <w:iCs/>
              </w:rPr>
              <w:t xml:space="preserve">[NPRR857:  Replace paragraph (a)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D9A6518" w14:textId="77777777" w:rsidR="00D011F0" w:rsidRPr="0000204A" w:rsidRDefault="00D011F0" w:rsidP="0080522F">
            <w:pPr>
              <w:spacing w:after="240"/>
              <w:ind w:left="1440" w:hanging="720"/>
              <w:rPr>
                <w:szCs w:val="20"/>
              </w:rPr>
            </w:pPr>
            <w:r w:rsidRPr="0000204A">
              <w:rPr>
                <w:szCs w:val="20"/>
              </w:rPr>
              <w:t>(a)</w:t>
            </w:r>
            <w:r w:rsidRPr="0000204A">
              <w:rPr>
                <w:szCs w:val="20"/>
              </w:rPr>
              <w:tab/>
              <w:t>Real-Time data from TSPs and DCTOs including status indication for each point if that data element is stale for more than 20 seconds;</w:t>
            </w:r>
          </w:p>
        </w:tc>
      </w:tr>
    </w:tbl>
    <w:p w14:paraId="6323210A" w14:textId="77777777" w:rsidR="00D011F0" w:rsidRPr="0000204A" w:rsidRDefault="00D011F0" w:rsidP="00D011F0">
      <w:pPr>
        <w:spacing w:before="240" w:after="240"/>
        <w:ind w:left="2160" w:hanging="720"/>
        <w:rPr>
          <w:szCs w:val="20"/>
        </w:rPr>
      </w:pPr>
      <w:r w:rsidRPr="0000204A">
        <w:rPr>
          <w:szCs w:val="20"/>
        </w:rPr>
        <w:t>(i)</w:t>
      </w:r>
      <w:r w:rsidRPr="0000204A">
        <w:rPr>
          <w:szCs w:val="20"/>
        </w:rPr>
        <w:tab/>
        <w:t>Transmission Electrical Bus voltages;</w:t>
      </w:r>
    </w:p>
    <w:p w14:paraId="55B75F2A" w14:textId="77777777" w:rsidR="00D011F0" w:rsidRPr="0000204A" w:rsidRDefault="00D011F0" w:rsidP="00D011F0">
      <w:pPr>
        <w:spacing w:after="240"/>
        <w:ind w:left="2160" w:hanging="720"/>
        <w:rPr>
          <w:szCs w:val="20"/>
        </w:rPr>
      </w:pPr>
      <w:r w:rsidRPr="0000204A">
        <w:rPr>
          <w:szCs w:val="20"/>
        </w:rPr>
        <w:t>(ii)</w:t>
      </w:r>
      <w:r w:rsidRPr="0000204A">
        <w:rPr>
          <w:szCs w:val="20"/>
        </w:rPr>
        <w:tab/>
        <w:t>MW and MVAr pairs for all transmission lines, transformers, and reactors;</w:t>
      </w:r>
    </w:p>
    <w:p w14:paraId="76CAA2A0" w14:textId="77777777" w:rsidR="00D011F0" w:rsidRPr="0000204A" w:rsidRDefault="00D011F0" w:rsidP="00D011F0">
      <w:pPr>
        <w:spacing w:after="240"/>
        <w:ind w:left="2160" w:hanging="720"/>
        <w:rPr>
          <w:szCs w:val="20"/>
        </w:rPr>
      </w:pPr>
      <w:r w:rsidRPr="0000204A">
        <w:rPr>
          <w:szCs w:val="20"/>
        </w:rPr>
        <w:t>(iii)</w:t>
      </w:r>
      <w:r w:rsidRPr="0000204A">
        <w:rPr>
          <w:szCs w:val="20"/>
        </w:rPr>
        <w:tab/>
        <w:t>Actual breaker and switch status for all modeled devices; and</w:t>
      </w:r>
    </w:p>
    <w:p w14:paraId="56CDC232" w14:textId="77777777" w:rsidR="00D011F0" w:rsidRPr="0000204A" w:rsidRDefault="00D011F0" w:rsidP="00D011F0">
      <w:pPr>
        <w:spacing w:after="240"/>
        <w:ind w:left="2160" w:hanging="720"/>
        <w:rPr>
          <w:szCs w:val="20"/>
        </w:rPr>
      </w:pPr>
      <w:r w:rsidRPr="0000204A">
        <w:rPr>
          <w:szCs w:val="20"/>
        </w:rPr>
        <w:t>(iv)</w:t>
      </w:r>
      <w:r w:rsidRPr="0000204A">
        <w:rPr>
          <w:szCs w:val="20"/>
        </w:rPr>
        <w:tab/>
        <w:t xml:space="preserve">Tap position for </w:t>
      </w:r>
      <w:proofErr w:type="gramStart"/>
      <w:r w:rsidRPr="0000204A">
        <w:rPr>
          <w:szCs w:val="20"/>
        </w:rPr>
        <w:t>auto-transformers</w:t>
      </w:r>
      <w:proofErr w:type="gramEnd"/>
      <w:r w:rsidRPr="0000204A">
        <w:rPr>
          <w:szCs w:val="20"/>
        </w:rPr>
        <w:t>;</w:t>
      </w:r>
    </w:p>
    <w:p w14:paraId="2E9FCB90" w14:textId="77777777" w:rsidR="00D011F0" w:rsidRPr="0000204A" w:rsidRDefault="00D011F0" w:rsidP="00D011F0">
      <w:pPr>
        <w:spacing w:after="240"/>
        <w:ind w:left="1440" w:hanging="720"/>
        <w:rPr>
          <w:szCs w:val="20"/>
        </w:rPr>
      </w:pPr>
      <w:r w:rsidRPr="0000204A">
        <w:rPr>
          <w:szCs w:val="20"/>
        </w:rPr>
        <w:t>(b)</w:t>
      </w:r>
      <w:r w:rsidRPr="0000204A">
        <w:rPr>
          <w:szCs w:val="20"/>
        </w:rPr>
        <w:tab/>
        <w:t>State Estimator results (MW and MVAr pairs and calculated MVA) for all modeled Transmission Elements;</w:t>
      </w:r>
    </w:p>
    <w:p w14:paraId="43510D28" w14:textId="77777777" w:rsidR="00D011F0" w:rsidRPr="0000204A" w:rsidRDefault="00D011F0" w:rsidP="00D011F0">
      <w:pPr>
        <w:spacing w:after="240"/>
        <w:ind w:left="1440" w:hanging="720"/>
        <w:rPr>
          <w:szCs w:val="20"/>
        </w:rPr>
      </w:pPr>
      <w:r w:rsidRPr="0000204A">
        <w:rPr>
          <w:szCs w:val="20"/>
        </w:rPr>
        <w:t>(c)</w:t>
      </w:r>
      <w:r w:rsidRPr="0000204A">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1CE4CEC8" w14:textId="77777777" w:rsidTr="0080522F">
        <w:trPr>
          <w:trHeight w:val="926"/>
        </w:trPr>
        <w:tc>
          <w:tcPr>
            <w:tcW w:w="9576" w:type="dxa"/>
            <w:shd w:val="pct12" w:color="auto" w:fill="auto"/>
          </w:tcPr>
          <w:p w14:paraId="17729A11" w14:textId="77777777" w:rsidR="00D011F0" w:rsidRPr="0000204A" w:rsidRDefault="00D011F0" w:rsidP="0080522F">
            <w:pPr>
              <w:spacing w:before="120" w:after="240"/>
              <w:rPr>
                <w:b/>
                <w:i/>
                <w:iCs/>
              </w:rPr>
            </w:pPr>
            <w:r w:rsidRPr="0000204A">
              <w:rPr>
                <w:b/>
                <w:i/>
                <w:iCs/>
              </w:rPr>
              <w:lastRenderedPageBreak/>
              <w:t xml:space="preserve">[NPRR857:  Replace paragraph (c)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28D2C2F" w14:textId="77777777" w:rsidR="00D011F0" w:rsidRPr="0000204A" w:rsidRDefault="00D011F0" w:rsidP="0080522F">
            <w:pPr>
              <w:spacing w:after="240"/>
              <w:ind w:left="1440" w:hanging="720"/>
              <w:rPr>
                <w:szCs w:val="20"/>
              </w:rPr>
            </w:pPr>
            <w:r w:rsidRPr="0000204A">
              <w:rPr>
                <w:szCs w:val="20"/>
              </w:rPr>
              <w:t>(c)</w:t>
            </w:r>
            <w:r w:rsidRPr="0000204A">
              <w:rPr>
                <w:szCs w:val="20"/>
              </w:rPr>
              <w:tab/>
              <w:t>Transmission Element ratings from TSPs and DCTOs;</w:t>
            </w:r>
          </w:p>
        </w:tc>
      </w:tr>
    </w:tbl>
    <w:p w14:paraId="10DDA1FB" w14:textId="77777777" w:rsidR="00D011F0" w:rsidRPr="0000204A" w:rsidRDefault="00D011F0" w:rsidP="00D011F0">
      <w:pPr>
        <w:spacing w:before="240" w:after="240"/>
        <w:ind w:left="2160" w:hanging="720"/>
        <w:rPr>
          <w:szCs w:val="20"/>
        </w:rPr>
      </w:pPr>
      <w:r w:rsidRPr="0000204A">
        <w:rPr>
          <w:szCs w:val="20"/>
        </w:rPr>
        <w:t>(i)</w:t>
      </w:r>
      <w:r w:rsidRPr="0000204A">
        <w:rPr>
          <w:szCs w:val="20"/>
        </w:rPr>
        <w:tab/>
        <w:t>Data from the Network Operations Model:</w:t>
      </w:r>
    </w:p>
    <w:p w14:paraId="219BCD10" w14:textId="77777777" w:rsidR="00D011F0" w:rsidRPr="0000204A" w:rsidRDefault="00D011F0" w:rsidP="00D011F0">
      <w:pPr>
        <w:spacing w:after="240"/>
        <w:ind w:left="2880" w:hanging="720"/>
        <w:rPr>
          <w:szCs w:val="20"/>
        </w:rPr>
      </w:pPr>
      <w:r w:rsidRPr="0000204A">
        <w:rPr>
          <w:szCs w:val="20"/>
        </w:rPr>
        <w:t>(A)</w:t>
      </w:r>
      <w:r w:rsidRPr="0000204A">
        <w:rPr>
          <w:szCs w:val="20"/>
        </w:rPr>
        <w:tab/>
        <w:t>Transmission lines – Normal, Emergency, and 15-Minute Ratings (MVA); and</w:t>
      </w:r>
    </w:p>
    <w:p w14:paraId="71169F19" w14:textId="77777777" w:rsidR="00D011F0" w:rsidRPr="0000204A" w:rsidRDefault="00D011F0" w:rsidP="00D011F0">
      <w:pPr>
        <w:spacing w:after="240"/>
        <w:ind w:left="2880" w:hanging="720"/>
        <w:rPr>
          <w:szCs w:val="20"/>
        </w:rPr>
      </w:pPr>
      <w:r w:rsidRPr="0000204A">
        <w:rPr>
          <w:szCs w:val="20"/>
        </w:rPr>
        <w:t>(B)</w:t>
      </w:r>
      <w:r w:rsidRPr="0000204A">
        <w:rPr>
          <w:szCs w:val="20"/>
        </w:rPr>
        <w:tab/>
        <w:t>Transformers and Auto-transformers – Normal, Emergency, and 15-Minute Ratings (MVA) and tap position limits;</w:t>
      </w:r>
    </w:p>
    <w:p w14:paraId="0BE27C72" w14:textId="77777777" w:rsidR="00D011F0" w:rsidRPr="0000204A" w:rsidRDefault="00D011F0" w:rsidP="00D011F0">
      <w:pPr>
        <w:spacing w:after="240"/>
        <w:ind w:left="2160" w:hanging="720"/>
        <w:rPr>
          <w:szCs w:val="20"/>
        </w:rPr>
      </w:pPr>
      <w:r w:rsidRPr="0000204A">
        <w:rPr>
          <w:szCs w:val="20"/>
        </w:rPr>
        <w:t>(ii)</w:t>
      </w:r>
      <w:r w:rsidRPr="0000204A">
        <w:rPr>
          <w:szCs w:val="20"/>
        </w:rPr>
        <w:tab/>
        <w:t>Data from QSEs:</w:t>
      </w:r>
    </w:p>
    <w:p w14:paraId="0ACCC65B" w14:textId="77777777" w:rsidR="00D011F0" w:rsidRPr="0000204A" w:rsidRDefault="00D011F0" w:rsidP="00D011F0">
      <w:pPr>
        <w:spacing w:after="240"/>
        <w:ind w:left="2880" w:hanging="720"/>
        <w:rPr>
          <w:szCs w:val="20"/>
        </w:rPr>
      </w:pPr>
      <w:r w:rsidRPr="0000204A">
        <w:rPr>
          <w:szCs w:val="20"/>
        </w:rPr>
        <w:t>(A)</w:t>
      </w:r>
      <w:r w:rsidRPr="0000204A">
        <w:rPr>
          <w:szCs w:val="20"/>
        </w:rPr>
        <w:tab/>
        <w:t>Generator Step-Up (GSU) transformers tap position;</w:t>
      </w:r>
    </w:p>
    <w:p w14:paraId="6CE25996" w14:textId="77777777" w:rsidR="00D011F0" w:rsidRPr="0000204A" w:rsidRDefault="00D011F0" w:rsidP="00D011F0">
      <w:pPr>
        <w:spacing w:after="240"/>
        <w:ind w:left="2880" w:hanging="720"/>
        <w:rPr>
          <w:szCs w:val="20"/>
        </w:rPr>
      </w:pPr>
      <w:r w:rsidRPr="0000204A">
        <w:rPr>
          <w:szCs w:val="20"/>
        </w:rPr>
        <w:t>(B)</w:t>
      </w:r>
      <w:r w:rsidRPr="0000204A">
        <w:rPr>
          <w:szCs w:val="20"/>
        </w:rPr>
        <w:tab/>
        <w:t>Resource HSL (from telemetry); and</w:t>
      </w:r>
    </w:p>
    <w:p w14:paraId="4293C91A" w14:textId="77777777" w:rsidR="00D011F0" w:rsidRPr="0000204A" w:rsidRDefault="00D011F0" w:rsidP="00D011F0">
      <w:pPr>
        <w:spacing w:after="240"/>
        <w:ind w:left="2880" w:hanging="720"/>
        <w:rPr>
          <w:szCs w:val="20"/>
        </w:rPr>
      </w:pPr>
      <w:r w:rsidRPr="0000204A">
        <w:rPr>
          <w:szCs w:val="20"/>
        </w:rPr>
        <w:t>(C)</w:t>
      </w:r>
      <w:r w:rsidRPr="0000204A">
        <w:rPr>
          <w:szCs w:val="20"/>
        </w:rPr>
        <w:tab/>
        <w:t>Resource LSL (from telemetry); and</w:t>
      </w:r>
    </w:p>
    <w:p w14:paraId="3A96BCCB" w14:textId="77777777" w:rsidR="00D011F0" w:rsidRPr="0000204A" w:rsidRDefault="00D011F0" w:rsidP="00D011F0">
      <w:pPr>
        <w:spacing w:after="240"/>
        <w:ind w:left="1440" w:hanging="720"/>
        <w:rPr>
          <w:szCs w:val="20"/>
        </w:rPr>
      </w:pPr>
      <w:r w:rsidRPr="0000204A">
        <w:rPr>
          <w:szCs w:val="20"/>
        </w:rPr>
        <w:t>(d)</w:t>
      </w:r>
      <w:r w:rsidRPr="0000204A">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2ED3C4C0" w14:textId="77777777" w:rsidTr="0080522F">
        <w:trPr>
          <w:trHeight w:val="926"/>
        </w:trPr>
        <w:tc>
          <w:tcPr>
            <w:tcW w:w="9350" w:type="dxa"/>
            <w:shd w:val="pct12" w:color="auto" w:fill="auto"/>
          </w:tcPr>
          <w:p w14:paraId="43D58320" w14:textId="77777777" w:rsidR="00D011F0" w:rsidRPr="0000204A" w:rsidRDefault="00D011F0" w:rsidP="0080522F">
            <w:pPr>
              <w:spacing w:before="120" w:after="240"/>
              <w:rPr>
                <w:b/>
                <w:i/>
                <w:iCs/>
              </w:rPr>
            </w:pPr>
            <w:r w:rsidRPr="0000204A">
              <w:rPr>
                <w:b/>
                <w:i/>
                <w:iCs/>
              </w:rPr>
              <w:t xml:space="preserve">[NPRR857:  Replace paragraph (d)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114321F" w14:textId="77777777" w:rsidR="00D011F0" w:rsidRPr="0000204A" w:rsidRDefault="00D011F0" w:rsidP="0080522F">
            <w:pPr>
              <w:spacing w:after="240"/>
              <w:ind w:left="1440" w:hanging="720"/>
              <w:rPr>
                <w:szCs w:val="20"/>
              </w:rPr>
            </w:pPr>
            <w:r w:rsidRPr="0000204A">
              <w:rPr>
                <w:szCs w:val="20"/>
              </w:rPr>
              <w:t>(d)</w:t>
            </w:r>
            <w:r w:rsidRPr="0000204A">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0D2FCC66" w14:textId="77777777" w:rsidR="00D011F0" w:rsidRPr="0000204A" w:rsidRDefault="00D011F0" w:rsidP="00D011F0">
      <w:pPr>
        <w:spacing w:before="240" w:after="240"/>
        <w:ind w:left="720" w:hanging="720"/>
        <w:rPr>
          <w:szCs w:val="20"/>
        </w:rPr>
      </w:pPr>
      <w:r w:rsidRPr="0000204A">
        <w:rPr>
          <w:szCs w:val="20"/>
        </w:rPr>
        <w:lastRenderedPageBreak/>
        <w:t>(2)</w:t>
      </w:r>
      <w:r w:rsidRPr="0000204A">
        <w:rPr>
          <w:szCs w:val="20"/>
        </w:rPr>
        <w:tab/>
        <w:t>ERCOT shall validate the inputs of the Resource Limit Calculator as follows:</w:t>
      </w:r>
    </w:p>
    <w:p w14:paraId="7DC125F0" w14:textId="77777777" w:rsidR="00D011F0" w:rsidRPr="0000204A" w:rsidRDefault="00D011F0" w:rsidP="00D011F0">
      <w:pPr>
        <w:spacing w:after="240"/>
        <w:ind w:left="1440" w:hanging="720"/>
        <w:rPr>
          <w:szCs w:val="20"/>
        </w:rPr>
      </w:pPr>
      <w:r w:rsidRPr="0000204A">
        <w:rPr>
          <w:szCs w:val="20"/>
        </w:rPr>
        <w:t>(a)</w:t>
      </w:r>
      <w:r w:rsidRPr="0000204A">
        <w:rPr>
          <w:szCs w:val="20"/>
        </w:rPr>
        <w:tab/>
        <w:t>The calculated SURAMP and SDRAMP are each greater than or equal to zero; and</w:t>
      </w:r>
    </w:p>
    <w:p w14:paraId="75D973ED" w14:textId="77777777" w:rsidR="00D011F0" w:rsidRPr="0000204A" w:rsidRDefault="00D011F0" w:rsidP="00D011F0">
      <w:pPr>
        <w:spacing w:after="240"/>
        <w:ind w:left="1440" w:hanging="720"/>
        <w:rPr>
          <w:szCs w:val="20"/>
        </w:rPr>
      </w:pPr>
      <w:r w:rsidRPr="0000204A">
        <w:rPr>
          <w:szCs w:val="20"/>
        </w:rPr>
        <w:t>(b)</w:t>
      </w:r>
      <w:r w:rsidRPr="0000204A">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0C93EA80" w14:textId="77777777" w:rsidTr="0080522F">
        <w:trPr>
          <w:trHeight w:val="926"/>
        </w:trPr>
        <w:tc>
          <w:tcPr>
            <w:tcW w:w="9350" w:type="dxa"/>
            <w:shd w:val="pct12" w:color="auto" w:fill="auto"/>
          </w:tcPr>
          <w:p w14:paraId="32414229" w14:textId="77777777" w:rsidR="00D011F0" w:rsidRPr="0000204A" w:rsidRDefault="00D011F0" w:rsidP="0080522F">
            <w:pPr>
              <w:spacing w:before="120" w:after="240"/>
              <w:rPr>
                <w:b/>
                <w:i/>
                <w:iCs/>
              </w:rPr>
            </w:pPr>
            <w:r w:rsidRPr="0000204A">
              <w:rPr>
                <w:b/>
                <w:i/>
                <w:iCs/>
              </w:rPr>
              <w:t>[NPRR1010:  Delete paragraph (2) above upon system implementation of the Real-Time Co-Optimization (RTC) project and renumber accordingly.]</w:t>
            </w:r>
          </w:p>
        </w:tc>
      </w:tr>
    </w:tbl>
    <w:p w14:paraId="2197EE8B" w14:textId="77777777" w:rsidR="00D011F0" w:rsidRPr="0000204A" w:rsidRDefault="00D011F0" w:rsidP="00D011F0">
      <w:pPr>
        <w:spacing w:before="240" w:after="240"/>
        <w:ind w:left="720" w:hanging="720"/>
        <w:rPr>
          <w:szCs w:val="20"/>
        </w:rPr>
      </w:pPr>
      <w:r w:rsidRPr="0000204A">
        <w:rPr>
          <w:szCs w:val="20"/>
        </w:rPr>
        <w:t>(3)</w:t>
      </w:r>
      <w:r w:rsidRPr="0000204A">
        <w:rPr>
          <w:szCs w:val="20"/>
        </w:rPr>
        <w:tab/>
        <w:t>Outputs for ERCOT Operator information and possible action include:</w:t>
      </w:r>
    </w:p>
    <w:p w14:paraId="5CA70D41" w14:textId="77777777" w:rsidR="00D011F0" w:rsidRPr="0000204A" w:rsidRDefault="00D011F0" w:rsidP="00D011F0">
      <w:pPr>
        <w:spacing w:after="240"/>
        <w:ind w:left="1440" w:hanging="720"/>
        <w:rPr>
          <w:szCs w:val="20"/>
        </w:rPr>
      </w:pPr>
      <w:r w:rsidRPr="0000204A">
        <w:rPr>
          <w:szCs w:val="20"/>
        </w:rPr>
        <w:t>(a)</w:t>
      </w:r>
      <w:r w:rsidRPr="0000204A">
        <w:rPr>
          <w:szCs w:val="20"/>
        </w:rPr>
        <w:tab/>
        <w:t>Operator notification of any change in status of any breaker or switch;</w:t>
      </w:r>
    </w:p>
    <w:p w14:paraId="0FB470C0" w14:textId="77777777" w:rsidR="00D011F0" w:rsidRPr="0000204A" w:rsidRDefault="00D011F0" w:rsidP="00D011F0">
      <w:pPr>
        <w:spacing w:after="240"/>
        <w:ind w:left="1440" w:hanging="720"/>
        <w:rPr>
          <w:szCs w:val="20"/>
        </w:rPr>
      </w:pPr>
      <w:r w:rsidRPr="0000204A">
        <w:rPr>
          <w:szCs w:val="20"/>
        </w:rPr>
        <w:t>(b)</w:t>
      </w:r>
      <w:r w:rsidRPr="0000204A">
        <w:rPr>
          <w:szCs w:val="20"/>
        </w:rPr>
        <w:tab/>
        <w:t>Lists of all breakers and switches not in their normal position;</w:t>
      </w:r>
    </w:p>
    <w:p w14:paraId="18562C13" w14:textId="77777777" w:rsidR="00D011F0" w:rsidRPr="0000204A" w:rsidRDefault="00D011F0" w:rsidP="00D011F0">
      <w:pPr>
        <w:spacing w:after="240"/>
        <w:ind w:left="1440" w:hanging="720"/>
        <w:rPr>
          <w:szCs w:val="20"/>
        </w:rPr>
      </w:pPr>
      <w:r w:rsidRPr="0000204A">
        <w:rPr>
          <w:szCs w:val="20"/>
        </w:rPr>
        <w:t>(c)</w:t>
      </w:r>
      <w:r w:rsidRPr="0000204A">
        <w:rPr>
          <w:szCs w:val="20"/>
        </w:rPr>
        <w:tab/>
        <w:t>Operator notification of all Transmission Element overloads detected from telemetered or State-Estimated data;</w:t>
      </w:r>
    </w:p>
    <w:p w14:paraId="3CE5A2D4" w14:textId="77777777" w:rsidR="00D011F0" w:rsidRPr="0000204A" w:rsidRDefault="00D011F0" w:rsidP="00D011F0">
      <w:pPr>
        <w:spacing w:after="240"/>
        <w:ind w:left="1440" w:hanging="720"/>
        <w:rPr>
          <w:szCs w:val="20"/>
        </w:rPr>
      </w:pPr>
      <w:r w:rsidRPr="0000204A">
        <w:rPr>
          <w:szCs w:val="20"/>
        </w:rPr>
        <w:t>(d)</w:t>
      </w:r>
      <w:r w:rsidRPr="0000204A">
        <w:rPr>
          <w:szCs w:val="20"/>
        </w:rPr>
        <w:tab/>
        <w:t>Operator notification of all Transmission Element security violations; and</w:t>
      </w:r>
    </w:p>
    <w:p w14:paraId="50A47542" w14:textId="77777777" w:rsidR="00D011F0" w:rsidRPr="0000204A" w:rsidRDefault="00D011F0" w:rsidP="00D011F0">
      <w:pPr>
        <w:spacing w:after="240"/>
        <w:ind w:left="1440" w:hanging="720"/>
        <w:rPr>
          <w:szCs w:val="20"/>
        </w:rPr>
      </w:pPr>
      <w:r w:rsidRPr="0000204A">
        <w:rPr>
          <w:szCs w:val="20"/>
        </w:rPr>
        <w:t>(e)</w:t>
      </w:r>
      <w:r w:rsidRPr="0000204A">
        <w:rPr>
          <w:szCs w:val="20"/>
        </w:rPr>
        <w:tab/>
        <w:t>Operator summary displays:</w:t>
      </w:r>
    </w:p>
    <w:p w14:paraId="50334170" w14:textId="77777777" w:rsidR="00D011F0" w:rsidRPr="0000204A" w:rsidRDefault="00D011F0" w:rsidP="00D011F0">
      <w:pPr>
        <w:spacing w:after="240"/>
        <w:ind w:left="2160" w:hanging="720"/>
        <w:rPr>
          <w:szCs w:val="20"/>
        </w:rPr>
      </w:pPr>
      <w:r w:rsidRPr="0000204A">
        <w:rPr>
          <w:szCs w:val="20"/>
        </w:rPr>
        <w:t>(i)</w:t>
      </w:r>
      <w:r w:rsidRPr="0000204A">
        <w:rPr>
          <w:szCs w:val="20"/>
        </w:rPr>
        <w:tab/>
        <w:t>Transmission system status changes;</w:t>
      </w:r>
    </w:p>
    <w:p w14:paraId="59624512" w14:textId="77777777" w:rsidR="00D011F0" w:rsidRPr="0000204A" w:rsidRDefault="00D011F0" w:rsidP="00D011F0">
      <w:pPr>
        <w:spacing w:after="240"/>
        <w:ind w:left="2160" w:hanging="720"/>
        <w:rPr>
          <w:szCs w:val="20"/>
        </w:rPr>
      </w:pPr>
      <w:r w:rsidRPr="0000204A">
        <w:rPr>
          <w:szCs w:val="20"/>
        </w:rPr>
        <w:t>(ii)</w:t>
      </w:r>
      <w:r w:rsidRPr="0000204A">
        <w:rPr>
          <w:szCs w:val="20"/>
        </w:rPr>
        <w:tab/>
        <w:t>Overloads;</w:t>
      </w:r>
    </w:p>
    <w:p w14:paraId="2A00A625" w14:textId="77777777" w:rsidR="00D011F0" w:rsidRPr="0000204A" w:rsidRDefault="00D011F0" w:rsidP="00D011F0">
      <w:pPr>
        <w:spacing w:after="240"/>
        <w:ind w:left="2160" w:hanging="720"/>
        <w:rPr>
          <w:szCs w:val="20"/>
        </w:rPr>
      </w:pPr>
      <w:r w:rsidRPr="0000204A">
        <w:rPr>
          <w:szCs w:val="20"/>
        </w:rPr>
        <w:t>(iii)</w:t>
      </w:r>
      <w:r w:rsidRPr="0000204A">
        <w:rPr>
          <w:szCs w:val="20"/>
        </w:rPr>
        <w:tab/>
        <w:t>System security violations; and</w:t>
      </w:r>
    </w:p>
    <w:p w14:paraId="75F2B4C7" w14:textId="77777777" w:rsidR="00D011F0" w:rsidRPr="0000204A" w:rsidRDefault="00D011F0" w:rsidP="00D011F0">
      <w:pPr>
        <w:spacing w:after="240"/>
        <w:ind w:left="2160" w:hanging="720"/>
        <w:rPr>
          <w:szCs w:val="20"/>
        </w:rPr>
      </w:pPr>
      <w:r w:rsidRPr="0000204A">
        <w:rPr>
          <w:szCs w:val="20"/>
        </w:rPr>
        <w:t>(iv)</w:t>
      </w:r>
      <w:r w:rsidRPr="0000204A">
        <w:rPr>
          <w:szCs w:val="20"/>
        </w:rPr>
        <w:tab/>
        <w:t>Base Points.</w:t>
      </w:r>
    </w:p>
    <w:p w14:paraId="7B0E203D" w14:textId="77777777" w:rsidR="00D011F0" w:rsidRPr="0000204A" w:rsidRDefault="00D011F0" w:rsidP="00D011F0">
      <w:pPr>
        <w:spacing w:after="240"/>
        <w:ind w:left="720" w:hanging="720"/>
        <w:rPr>
          <w:szCs w:val="20"/>
        </w:rPr>
      </w:pPr>
      <w:r w:rsidRPr="0000204A">
        <w:rPr>
          <w:szCs w:val="20"/>
        </w:rPr>
        <w:t>(4)</w:t>
      </w:r>
      <w:r w:rsidRPr="0000204A">
        <w:rPr>
          <w:szCs w:val="20"/>
        </w:rPr>
        <w:tab/>
        <w:t>Every hour, ERCOT shall post on the MIS Secure Area the following information:</w:t>
      </w:r>
    </w:p>
    <w:p w14:paraId="67F7BE5E" w14:textId="77777777" w:rsidR="00D011F0" w:rsidRPr="0000204A" w:rsidRDefault="00D011F0" w:rsidP="00D011F0">
      <w:pPr>
        <w:spacing w:after="240"/>
        <w:ind w:left="1440" w:hanging="720"/>
        <w:rPr>
          <w:szCs w:val="20"/>
        </w:rPr>
      </w:pPr>
      <w:r w:rsidRPr="0000204A">
        <w:rPr>
          <w:szCs w:val="20"/>
        </w:rPr>
        <w:t>(a)</w:t>
      </w:r>
      <w:r w:rsidRPr="0000204A">
        <w:rPr>
          <w:szCs w:val="20"/>
        </w:rPr>
        <w:tab/>
        <w:t>Status of all breakers and switches used in the NSA except breakers and switches connecting Resources to the ERCOT Transmission Grid;</w:t>
      </w:r>
    </w:p>
    <w:p w14:paraId="264EFFE1" w14:textId="77777777" w:rsidR="00D011F0" w:rsidRPr="0000204A" w:rsidRDefault="00D011F0" w:rsidP="00D011F0">
      <w:pPr>
        <w:spacing w:after="240"/>
        <w:ind w:left="1440" w:hanging="720"/>
        <w:rPr>
          <w:szCs w:val="20"/>
        </w:rPr>
      </w:pPr>
      <w:r w:rsidRPr="0000204A">
        <w:rPr>
          <w:szCs w:val="20"/>
        </w:rPr>
        <w:t>(b)</w:t>
      </w:r>
      <w:r w:rsidRPr="0000204A">
        <w:rPr>
          <w:szCs w:val="20"/>
        </w:rPr>
        <w:tab/>
        <w:t>All binding transmission constraints and the contingency or overloaded element pairs that caused such constraint; and</w:t>
      </w:r>
    </w:p>
    <w:p w14:paraId="3FBB2B83" w14:textId="77777777" w:rsidR="00D011F0" w:rsidRPr="0000204A" w:rsidRDefault="00D011F0" w:rsidP="00D011F0">
      <w:pPr>
        <w:spacing w:after="240"/>
        <w:ind w:left="1440" w:hanging="720"/>
        <w:rPr>
          <w:szCs w:val="20"/>
        </w:rPr>
      </w:pPr>
      <w:r w:rsidRPr="0000204A">
        <w:rPr>
          <w:szCs w:val="20"/>
        </w:rPr>
        <w:t>(c)</w:t>
      </w:r>
      <w:r w:rsidRPr="0000204A">
        <w:rPr>
          <w:szCs w:val="20"/>
        </w:rPr>
        <w:tab/>
        <w:t>Shift Factors, including Private Use Network Settlement Points, by Resource Node, Hub, Load Zone, and DC Tie.</w:t>
      </w:r>
    </w:p>
    <w:p w14:paraId="0A811317" w14:textId="77777777" w:rsidR="00D011F0" w:rsidRPr="0000204A" w:rsidRDefault="00D011F0" w:rsidP="00D011F0">
      <w:pPr>
        <w:spacing w:after="240"/>
        <w:ind w:left="720" w:hanging="720"/>
        <w:rPr>
          <w:szCs w:val="20"/>
        </w:rPr>
      </w:pPr>
      <w:r w:rsidRPr="0000204A">
        <w:rPr>
          <w:szCs w:val="20"/>
        </w:rPr>
        <w:t>(5)</w:t>
      </w:r>
      <w:r w:rsidRPr="0000204A">
        <w:rPr>
          <w:szCs w:val="20"/>
        </w:rPr>
        <w:tab/>
        <w:t>Sixty days after the applicable Operating Day, ERCOT shall post on the MIS Secure Area, the following information:</w:t>
      </w:r>
    </w:p>
    <w:p w14:paraId="14C60C4F" w14:textId="77777777" w:rsidR="00D011F0" w:rsidRPr="0000204A" w:rsidRDefault="00D011F0" w:rsidP="00D011F0">
      <w:pPr>
        <w:spacing w:after="240"/>
        <w:ind w:left="1440" w:hanging="720"/>
        <w:rPr>
          <w:szCs w:val="20"/>
        </w:rPr>
      </w:pPr>
      <w:r w:rsidRPr="0000204A">
        <w:rPr>
          <w:szCs w:val="20"/>
        </w:rPr>
        <w:lastRenderedPageBreak/>
        <w:t>(a)</w:t>
      </w:r>
      <w:r w:rsidRPr="0000204A">
        <w:rPr>
          <w:szCs w:val="20"/>
        </w:rPr>
        <w:tab/>
        <w:t>Hourly transmission line flows and voltages from the State Estimator, excluding transmission line flows and voltages for Private Use Networks; and</w:t>
      </w:r>
    </w:p>
    <w:p w14:paraId="0CD2F9F6" w14:textId="77777777" w:rsidR="00D011F0" w:rsidRPr="0000204A" w:rsidRDefault="00D011F0" w:rsidP="00D011F0">
      <w:pPr>
        <w:spacing w:after="240"/>
        <w:ind w:left="1440" w:hanging="720"/>
        <w:rPr>
          <w:szCs w:val="20"/>
        </w:rPr>
      </w:pPr>
      <w:r w:rsidRPr="0000204A">
        <w:rPr>
          <w:szCs w:val="20"/>
        </w:rPr>
        <w:t>(b)</w:t>
      </w:r>
      <w:r w:rsidRPr="0000204A">
        <w:rPr>
          <w:szCs w:val="20"/>
        </w:rPr>
        <w:tab/>
        <w:t>Hourly transformer flows, voltages and tap positions from the State Estimator, excluding transformer flows, voltages, and tap positions for Private Use Networks.</w:t>
      </w:r>
    </w:p>
    <w:p w14:paraId="14CBFBE1" w14:textId="77777777" w:rsidR="00D011F0" w:rsidRPr="0000204A" w:rsidRDefault="00D011F0" w:rsidP="00D011F0">
      <w:pPr>
        <w:spacing w:after="240"/>
        <w:ind w:left="720" w:hanging="720"/>
        <w:rPr>
          <w:iCs/>
          <w:szCs w:val="20"/>
        </w:rPr>
      </w:pPr>
      <w:r w:rsidRPr="0000204A">
        <w:rPr>
          <w:iCs/>
          <w:szCs w:val="20"/>
        </w:rPr>
        <w:t>(6)</w:t>
      </w:r>
      <w:r w:rsidRPr="0000204A">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708AB257" w14:textId="77777777" w:rsidR="00D011F0" w:rsidRPr="0000204A" w:rsidRDefault="00D011F0" w:rsidP="00D011F0">
      <w:pPr>
        <w:spacing w:after="240"/>
        <w:ind w:left="720" w:hanging="720"/>
        <w:rPr>
          <w:iCs/>
          <w:szCs w:val="20"/>
        </w:rPr>
      </w:pPr>
      <w:r w:rsidRPr="0000204A">
        <w:rPr>
          <w:iCs/>
          <w:szCs w:val="20"/>
        </w:rPr>
        <w:t>(7)</w:t>
      </w:r>
      <w:r w:rsidRPr="0000204A">
        <w:rPr>
          <w:iCs/>
          <w:szCs w:val="20"/>
        </w:rPr>
        <w:tab/>
        <w:t xml:space="preserve">Every hour, ERCOT shall post on the </w:t>
      </w:r>
      <w:r w:rsidRPr="0000204A">
        <w:rPr>
          <w:szCs w:val="20"/>
        </w:rPr>
        <w:t>ERCOT website</w:t>
      </w:r>
      <w:r w:rsidRPr="0000204A">
        <w:rPr>
          <w:iCs/>
          <w:szCs w:val="20"/>
        </w:rPr>
        <w:t>, the sum of ERCOT generation, and flow on the DC Ties, all from the State Estimator.</w:t>
      </w:r>
    </w:p>
    <w:p w14:paraId="13E89803" w14:textId="77777777" w:rsidR="00D011F0" w:rsidRPr="0000204A" w:rsidRDefault="00D011F0" w:rsidP="00D011F0">
      <w:pPr>
        <w:spacing w:after="240"/>
        <w:ind w:left="720" w:hanging="720"/>
        <w:rPr>
          <w:iCs/>
          <w:szCs w:val="20"/>
        </w:rPr>
      </w:pPr>
      <w:r w:rsidRPr="0000204A">
        <w:rPr>
          <w:iCs/>
          <w:szCs w:val="20"/>
        </w:rPr>
        <w:t>(8)</w:t>
      </w:r>
      <w:r w:rsidRPr="0000204A">
        <w:rPr>
          <w:iCs/>
          <w:szCs w:val="20"/>
        </w:rPr>
        <w:tab/>
        <w:t xml:space="preserve">After every SCED run, ERCOT shall post to the </w:t>
      </w:r>
      <w:r w:rsidRPr="0000204A">
        <w:rPr>
          <w:szCs w:val="20"/>
        </w:rPr>
        <w:t>ERCOT website</w:t>
      </w:r>
      <w:r w:rsidRPr="0000204A">
        <w:rPr>
          <w:iCs/>
          <w:szCs w:val="20"/>
        </w:rPr>
        <w:t xml:space="preserve"> the sum of the HDL and the sum of the LDL for all Generation Resources</w:t>
      </w:r>
      <w:ins w:id="649" w:author="ERCOT" w:date="2024-06-20T17:54:00Z">
        <w:r>
          <w:rPr>
            <w:iCs/>
            <w:szCs w:val="20"/>
          </w:rPr>
          <w:t xml:space="preserve"> and ESRs</w:t>
        </w:r>
      </w:ins>
      <w:r w:rsidRPr="0000204A">
        <w:rPr>
          <w:iCs/>
          <w:szCs w:val="20"/>
        </w:rPr>
        <w:t xml:space="preserve"> On-Line and Dispatched by SCED.   </w:t>
      </w:r>
    </w:p>
    <w:p w14:paraId="5D1C6DD9" w14:textId="77777777" w:rsidR="00D011F0" w:rsidRPr="0000204A" w:rsidRDefault="00D011F0" w:rsidP="00D011F0">
      <w:pPr>
        <w:spacing w:after="240"/>
        <w:ind w:left="720" w:hanging="720"/>
        <w:rPr>
          <w:iCs/>
          <w:szCs w:val="20"/>
        </w:rPr>
      </w:pPr>
      <w:r w:rsidRPr="0000204A">
        <w:rPr>
          <w:iCs/>
          <w:szCs w:val="20"/>
        </w:rPr>
        <w:t>(9)</w:t>
      </w:r>
      <w:r w:rsidRPr="0000204A">
        <w:rPr>
          <w:iCs/>
          <w:szCs w:val="20"/>
        </w:rPr>
        <w:tab/>
        <w:t xml:space="preserve">Sixty days after the applicable Operating Day, ERCOT shall post to the </w:t>
      </w:r>
      <w:r w:rsidRPr="0000204A">
        <w:rPr>
          <w:szCs w:val="20"/>
        </w:rPr>
        <w:t>ERCOT website</w:t>
      </w:r>
      <w:r w:rsidRPr="0000204A">
        <w:rPr>
          <w:iCs/>
          <w:szCs w:val="20"/>
        </w:rPr>
        <w:t xml:space="preserve"> the summary LDL and HDL report from paragraph (8) above and include instances of manual overrides of HDL or LDL, including the name of the Generation Resource</w:t>
      </w:r>
      <w:ins w:id="650" w:author="ERCOT" w:date="2024-06-20T17:54:00Z">
        <w:r>
          <w:rPr>
            <w:iCs/>
            <w:szCs w:val="20"/>
          </w:rPr>
          <w:t xml:space="preserve"> or ESR</w:t>
        </w:r>
      </w:ins>
      <w:r w:rsidRPr="0000204A">
        <w:rPr>
          <w:iCs/>
          <w:szCs w:val="20"/>
        </w:rPr>
        <w:t xml:space="preserve"> and the type of override.</w:t>
      </w:r>
    </w:p>
    <w:p w14:paraId="26AF17F8" w14:textId="77777777" w:rsidR="00D011F0" w:rsidRPr="0000204A" w:rsidRDefault="00D011F0" w:rsidP="00D011F0">
      <w:pPr>
        <w:spacing w:after="240"/>
        <w:ind w:left="720" w:hanging="720"/>
        <w:rPr>
          <w:iCs/>
          <w:szCs w:val="20"/>
        </w:rPr>
      </w:pPr>
      <w:r w:rsidRPr="0000204A">
        <w:rPr>
          <w:iCs/>
          <w:szCs w:val="20"/>
        </w:rPr>
        <w:t>(10)</w:t>
      </w:r>
      <w:r w:rsidRPr="0000204A">
        <w:rPr>
          <w:iCs/>
          <w:szCs w:val="20"/>
        </w:rPr>
        <w:tab/>
        <w:t>No sooner than sixty days after the applicable Operating Day, ERCOT shall provide to the appropriate Technical Advisory Committee (TAC) subcommittee instances of manual overrides of HDL or LDL, including the name of the Generation Resource</w:t>
      </w:r>
      <w:ins w:id="651" w:author="ERCOT" w:date="2024-06-20T17:54:00Z">
        <w:r w:rsidRPr="00850C56">
          <w:rPr>
            <w:iCs/>
            <w:szCs w:val="20"/>
          </w:rPr>
          <w:t xml:space="preserve"> </w:t>
        </w:r>
        <w:r>
          <w:rPr>
            <w:iCs/>
            <w:szCs w:val="20"/>
          </w:rPr>
          <w:t>or ESR</w:t>
        </w:r>
      </w:ins>
      <w:r w:rsidRPr="0000204A">
        <w:rPr>
          <w:iCs/>
          <w:szCs w:val="20"/>
        </w:rPr>
        <w:t>, the reason for the override, and, as applicable, the cost as calculated in Section 6.6.3.6, Real-Time High Dispatch Limit Override Energy Payment.</w:t>
      </w:r>
    </w:p>
    <w:p w14:paraId="26373B6B" w14:textId="77777777" w:rsidR="00D011F0" w:rsidRPr="0000204A" w:rsidRDefault="00D011F0" w:rsidP="00D011F0">
      <w:pPr>
        <w:spacing w:after="240"/>
        <w:ind w:left="720" w:hanging="720"/>
        <w:rPr>
          <w:iCs/>
          <w:szCs w:val="20"/>
        </w:rPr>
      </w:pPr>
      <w:r w:rsidRPr="0000204A">
        <w:rPr>
          <w:szCs w:val="20"/>
        </w:rPr>
        <w:t>(11)</w:t>
      </w:r>
      <w:r w:rsidRPr="0000204A">
        <w:rPr>
          <w:szCs w:val="20"/>
        </w:rPr>
        <w:tab/>
        <w:t>After every SCED run, ERCOT shall post to the MIS Certified Area, for any QSE, instances of a manual override of the HDL or LDL for a Generation Resource</w:t>
      </w:r>
      <w:ins w:id="652" w:author="ERCOT" w:date="2024-06-20T17:54:00Z">
        <w:r w:rsidRPr="00850C56">
          <w:rPr>
            <w:iCs/>
            <w:szCs w:val="20"/>
          </w:rPr>
          <w:t xml:space="preserve"> </w:t>
        </w:r>
        <w:r>
          <w:rPr>
            <w:iCs/>
            <w:szCs w:val="20"/>
          </w:rPr>
          <w:t>or ESR</w:t>
        </w:r>
      </w:ins>
      <w:r w:rsidRPr="0000204A">
        <w:rPr>
          <w:szCs w:val="20"/>
        </w:rPr>
        <w:t>, including the original and overridden HDL or LDL.</w:t>
      </w:r>
    </w:p>
    <w:p w14:paraId="2FEF45CC"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bookmarkStart w:id="653" w:name="_Toc135992288"/>
      <w:commentRangeStart w:id="654"/>
      <w:r w:rsidRPr="0000204A">
        <w:rPr>
          <w:b/>
          <w:bCs/>
          <w:snapToGrid w:val="0"/>
          <w:szCs w:val="20"/>
        </w:rPr>
        <w:t>6.5.7.4</w:t>
      </w:r>
      <w:commentRangeEnd w:id="654"/>
      <w:r w:rsidR="001762BB">
        <w:rPr>
          <w:rStyle w:val="CommentReference"/>
        </w:rPr>
        <w:commentReference w:id="654"/>
      </w:r>
      <w:r w:rsidRPr="0000204A">
        <w:rPr>
          <w:b/>
          <w:bCs/>
          <w:snapToGrid w:val="0"/>
          <w:szCs w:val="20"/>
        </w:rPr>
        <w:tab/>
        <w:t>Base Points</w:t>
      </w:r>
      <w:bookmarkEnd w:id="653"/>
    </w:p>
    <w:p w14:paraId="0955795B" w14:textId="77777777" w:rsidR="00D011F0" w:rsidRPr="0000204A" w:rsidRDefault="00D011F0" w:rsidP="00D011F0">
      <w:pPr>
        <w:spacing w:after="240"/>
        <w:ind w:left="720" w:hanging="720"/>
        <w:rPr>
          <w:szCs w:val="20"/>
        </w:rPr>
      </w:pPr>
      <w:r w:rsidRPr="0000204A">
        <w:rPr>
          <w:szCs w:val="20"/>
        </w:rPr>
        <w:t>(1)</w:t>
      </w:r>
      <w:r w:rsidRPr="0000204A">
        <w:rPr>
          <w:szCs w:val="20"/>
        </w:rPr>
        <w:tab/>
        <w:t>ERCOT shall issue a Base Point for each On-Line Generation Resource</w:t>
      </w:r>
      <w:ins w:id="655" w:author="ERCOT" w:date="2024-06-20T18:23:00Z">
        <w:r>
          <w:rPr>
            <w:szCs w:val="20"/>
          </w:rPr>
          <w:t>, each On-Line ESR,</w:t>
        </w:r>
      </w:ins>
      <w:r w:rsidRPr="0000204A">
        <w:rPr>
          <w:szCs w:val="20"/>
        </w:rPr>
        <w:t xml:space="preserve"> and each On-Line Controllable Load Resource on completion of each SCED execution.  The Base Point set by SCED must observe a </w:t>
      </w:r>
      <w:del w:id="656" w:author="ERCOT" w:date="2024-06-20T18:24:00Z">
        <w:r w:rsidRPr="0000204A" w:rsidDel="00680A64">
          <w:rPr>
            <w:szCs w:val="20"/>
          </w:rPr>
          <w:delText xml:space="preserve">Generation Resource’s and Controllable Load </w:delText>
        </w:r>
      </w:del>
      <w:r w:rsidRPr="0000204A">
        <w:rPr>
          <w:szCs w:val="20"/>
        </w:rPr>
        <w:t xml:space="preserve">Resource’s HDL and LDL.  Base Points are automatically superseded on receipt of a new Base Point from ERCOT regardless of the status of any current ramping activity of a Resource.  ERCOT shall provide each Base Point using Dispatch </w:t>
      </w:r>
      <w:r w:rsidRPr="0000204A">
        <w:rPr>
          <w:szCs w:val="20"/>
        </w:rPr>
        <w:lastRenderedPageBreak/>
        <w:t>Instructions issued over Inter-Control Center Communications Protocol (ICCP) data link to the QSE representing each Resource that include the following information:</w:t>
      </w:r>
    </w:p>
    <w:p w14:paraId="2F1D4E28" w14:textId="77777777" w:rsidR="00D011F0" w:rsidRPr="0000204A" w:rsidRDefault="00D011F0" w:rsidP="00D011F0">
      <w:pPr>
        <w:spacing w:after="240"/>
        <w:ind w:left="1440" w:hanging="720"/>
        <w:rPr>
          <w:szCs w:val="20"/>
        </w:rPr>
      </w:pPr>
      <w:r w:rsidRPr="0000204A">
        <w:rPr>
          <w:szCs w:val="20"/>
        </w:rPr>
        <w:t>(a)</w:t>
      </w:r>
      <w:r w:rsidRPr="0000204A">
        <w:rPr>
          <w:szCs w:val="20"/>
        </w:rPr>
        <w:tab/>
        <w:t>Resource identifier that is the subject of the Dispatch Instruction;</w:t>
      </w:r>
    </w:p>
    <w:p w14:paraId="124C33EB" w14:textId="77777777" w:rsidR="00D011F0" w:rsidRPr="0000204A" w:rsidRDefault="00D011F0" w:rsidP="00D011F0">
      <w:pPr>
        <w:spacing w:after="240"/>
        <w:ind w:left="1440" w:hanging="720"/>
        <w:rPr>
          <w:szCs w:val="20"/>
        </w:rPr>
      </w:pPr>
      <w:r w:rsidRPr="0000204A">
        <w:rPr>
          <w:szCs w:val="20"/>
        </w:rPr>
        <w:t>(b)</w:t>
      </w:r>
      <w:r w:rsidRPr="0000204A">
        <w:rPr>
          <w:szCs w:val="20"/>
        </w:rPr>
        <w:tab/>
        <w:t>MW output for Generation Resource</w:t>
      </w:r>
      <w:ins w:id="657" w:author="ERCOT" w:date="2024-06-20T18:24:00Z">
        <w:r>
          <w:rPr>
            <w:szCs w:val="20"/>
          </w:rPr>
          <w:t xml:space="preserve">, MW output or </w:t>
        </w:r>
      </w:ins>
      <w:ins w:id="658" w:author="ERCOT" w:date="2024-06-20T18:25:00Z">
        <w:r>
          <w:rPr>
            <w:szCs w:val="20"/>
          </w:rPr>
          <w:t xml:space="preserve">MW </w:t>
        </w:r>
      </w:ins>
      <w:ins w:id="659" w:author="ERCOT" w:date="2024-06-20T18:24:00Z">
        <w:r>
          <w:rPr>
            <w:szCs w:val="20"/>
          </w:rPr>
          <w:t>consumption for ESR,</w:t>
        </w:r>
      </w:ins>
      <w:r w:rsidRPr="0000204A">
        <w:rPr>
          <w:szCs w:val="20"/>
        </w:rPr>
        <w:t xml:space="preserve"> and MW consumption for Controllable Load Resource;</w:t>
      </w:r>
    </w:p>
    <w:p w14:paraId="10707A9E" w14:textId="77777777" w:rsidR="00D011F0" w:rsidRPr="0000204A" w:rsidRDefault="00D011F0" w:rsidP="00D011F0">
      <w:pPr>
        <w:spacing w:after="240"/>
        <w:ind w:left="1440" w:hanging="720"/>
        <w:rPr>
          <w:szCs w:val="20"/>
        </w:rPr>
      </w:pPr>
      <w:r w:rsidRPr="0000204A">
        <w:rPr>
          <w:szCs w:val="20"/>
        </w:rPr>
        <w:t>(c)</w:t>
      </w:r>
      <w:r w:rsidRPr="0000204A">
        <w:rPr>
          <w:szCs w:val="20"/>
        </w:rPr>
        <w:tab/>
        <w:t xml:space="preserve">Time of the Dispatch Instruction; </w:t>
      </w:r>
    </w:p>
    <w:p w14:paraId="461CB45F" w14:textId="77777777" w:rsidR="00D011F0" w:rsidRPr="0000204A" w:rsidRDefault="00D011F0" w:rsidP="00D011F0">
      <w:pPr>
        <w:spacing w:after="240"/>
        <w:ind w:left="1440" w:hanging="720"/>
        <w:rPr>
          <w:szCs w:val="20"/>
        </w:rPr>
      </w:pPr>
      <w:r w:rsidRPr="0000204A">
        <w:rPr>
          <w:szCs w:val="20"/>
        </w:rPr>
        <w:t>(d)</w:t>
      </w:r>
      <w:r w:rsidRPr="0000204A">
        <w:rPr>
          <w:szCs w:val="20"/>
        </w:rPr>
        <w:tab/>
        <w:t>Flag indicating SCED has dispatched a Generation Resource</w:t>
      </w:r>
      <w:ins w:id="660" w:author="ERCOT" w:date="2024-06-20T18:25:00Z">
        <w:r>
          <w:rPr>
            <w:szCs w:val="20"/>
          </w:rPr>
          <w:t>, ESR,</w:t>
        </w:r>
      </w:ins>
      <w:r w:rsidRPr="0000204A">
        <w:rPr>
          <w:szCs w:val="20"/>
        </w:rPr>
        <w:t xml:space="preserve"> or Controllable Load Resource below HDL used by </w:t>
      </w:r>
      <w:proofErr w:type="gramStart"/>
      <w:r w:rsidRPr="0000204A">
        <w:rPr>
          <w:szCs w:val="20"/>
        </w:rPr>
        <w:t>SCED</w:t>
      </w:r>
      <w:proofErr w:type="gramEnd"/>
      <w:r w:rsidRPr="0000204A">
        <w:rPr>
          <w:szCs w:val="20"/>
        </w:rPr>
        <w:t xml:space="preserve"> or an IRR has been instructed not to exceed its Base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111FE08" w14:textId="77777777" w:rsidTr="0080522F">
        <w:trPr>
          <w:trHeight w:val="206"/>
        </w:trPr>
        <w:tc>
          <w:tcPr>
            <w:tcW w:w="9350" w:type="dxa"/>
            <w:shd w:val="pct12" w:color="auto" w:fill="auto"/>
          </w:tcPr>
          <w:p w14:paraId="56408A76" w14:textId="77777777" w:rsidR="00D011F0" w:rsidRPr="0000204A" w:rsidRDefault="00D011F0" w:rsidP="0080522F">
            <w:pPr>
              <w:spacing w:before="120" w:after="240"/>
              <w:rPr>
                <w:b/>
                <w:i/>
                <w:iCs/>
              </w:rPr>
            </w:pPr>
            <w:r w:rsidRPr="0000204A">
              <w:rPr>
                <w:b/>
                <w:i/>
                <w:iCs/>
              </w:rPr>
              <w:t>[NPRR285:  Insert paragraph (e) below upon system implementation and renumber accordingly:]</w:t>
            </w:r>
          </w:p>
          <w:p w14:paraId="050CA491" w14:textId="77777777" w:rsidR="00D011F0" w:rsidRPr="0000204A" w:rsidRDefault="00D011F0" w:rsidP="0080522F">
            <w:pPr>
              <w:spacing w:after="240"/>
              <w:ind w:left="1440" w:hanging="720"/>
              <w:rPr>
                <w:b/>
                <w:i/>
                <w:szCs w:val="20"/>
              </w:rPr>
            </w:pPr>
            <w:r w:rsidRPr="0000204A">
              <w:rPr>
                <w:szCs w:val="20"/>
              </w:rPr>
              <w:t>(e)</w:t>
            </w:r>
            <w:r w:rsidRPr="0000204A">
              <w:rPr>
                <w:szCs w:val="20"/>
              </w:rPr>
              <w:tab/>
              <w:t>Flag indicating SCED has dispatched a Generation Resource</w:t>
            </w:r>
            <w:ins w:id="661" w:author="ERCOT" w:date="2024-06-20T18:25:00Z">
              <w:r>
                <w:rPr>
                  <w:szCs w:val="20"/>
                </w:rPr>
                <w:t xml:space="preserve"> or ESR</w:t>
              </w:r>
            </w:ins>
            <w:r w:rsidRPr="0000204A">
              <w:rPr>
                <w:szCs w:val="20"/>
              </w:rPr>
              <w:t xml:space="preserve"> away from the Output Schedule submitted for that </w:t>
            </w:r>
            <w:del w:id="662" w:author="ERCOT" w:date="2024-06-20T18:25:00Z">
              <w:r w:rsidRPr="0000204A" w:rsidDel="00680A64">
                <w:rPr>
                  <w:szCs w:val="20"/>
                </w:rPr>
                <w:delText xml:space="preserve">Generation </w:delText>
              </w:r>
            </w:del>
            <w:r w:rsidRPr="0000204A">
              <w:rPr>
                <w:szCs w:val="20"/>
              </w:rPr>
              <w:t>Resource;</w:t>
            </w:r>
          </w:p>
        </w:tc>
      </w:tr>
    </w:tbl>
    <w:p w14:paraId="3A4B4AF4" w14:textId="77777777" w:rsidR="00D011F0" w:rsidRPr="0000204A" w:rsidRDefault="00D011F0" w:rsidP="00D011F0">
      <w:pPr>
        <w:spacing w:before="240" w:after="240"/>
        <w:ind w:left="1440" w:hanging="720"/>
        <w:rPr>
          <w:szCs w:val="20"/>
        </w:rPr>
      </w:pPr>
      <w:r w:rsidRPr="0000204A">
        <w:rPr>
          <w:szCs w:val="20"/>
        </w:rPr>
        <w:t>(e)</w:t>
      </w:r>
      <w:r w:rsidRPr="0000204A">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75874881" w14:textId="77777777" w:rsidR="00D011F0" w:rsidRPr="0000204A" w:rsidRDefault="00D011F0" w:rsidP="00D011F0">
      <w:pPr>
        <w:spacing w:after="240"/>
        <w:ind w:left="1440" w:hanging="720"/>
        <w:rPr>
          <w:szCs w:val="20"/>
        </w:rPr>
      </w:pPr>
      <w:r w:rsidRPr="0000204A">
        <w:rPr>
          <w:szCs w:val="20"/>
        </w:rPr>
        <w:t>(f)</w:t>
      </w:r>
      <w:r w:rsidRPr="0000204A">
        <w:rPr>
          <w:szCs w:val="20"/>
        </w:rPr>
        <w:tab/>
        <w:t>Other information relevant to that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6F9222D9" w14:textId="77777777" w:rsidTr="0080522F">
        <w:trPr>
          <w:trHeight w:val="206"/>
        </w:trPr>
        <w:tc>
          <w:tcPr>
            <w:tcW w:w="9350" w:type="dxa"/>
            <w:shd w:val="pct12" w:color="auto" w:fill="auto"/>
          </w:tcPr>
          <w:p w14:paraId="61F58335" w14:textId="77777777" w:rsidR="00D011F0" w:rsidRPr="0000204A" w:rsidRDefault="00D011F0" w:rsidP="0080522F">
            <w:pPr>
              <w:spacing w:before="120" w:after="240"/>
              <w:rPr>
                <w:b/>
                <w:i/>
                <w:iCs/>
              </w:rPr>
            </w:pPr>
            <w:r w:rsidRPr="0000204A">
              <w:rPr>
                <w:b/>
                <w:i/>
                <w:iCs/>
              </w:rPr>
              <w:t>[NPRR1010:  Insert Section 6.5.7.4.1 below upon system implementation of the Real-Time Co-Optimization (RTC) project:]</w:t>
            </w:r>
          </w:p>
          <w:p w14:paraId="22B77C52" w14:textId="77777777" w:rsidR="00D011F0" w:rsidRPr="0000204A" w:rsidRDefault="00D011F0" w:rsidP="0080522F">
            <w:pPr>
              <w:keepNext/>
              <w:tabs>
                <w:tab w:val="left" w:pos="1620"/>
              </w:tabs>
              <w:spacing w:before="240" w:after="240"/>
              <w:ind w:left="1620" w:hanging="1620"/>
              <w:outlineLvl w:val="4"/>
              <w:rPr>
                <w:b/>
                <w:bCs/>
                <w:i/>
                <w:iCs/>
                <w:snapToGrid w:val="0"/>
                <w:szCs w:val="26"/>
              </w:rPr>
            </w:pPr>
            <w:bookmarkStart w:id="663" w:name="_Toc60040623"/>
            <w:bookmarkStart w:id="664" w:name="_Toc65151683"/>
            <w:bookmarkStart w:id="665" w:name="_Toc80174709"/>
            <w:bookmarkStart w:id="666" w:name="_Toc108712468"/>
            <w:bookmarkStart w:id="667" w:name="_Toc135992289"/>
            <w:r w:rsidRPr="0000204A">
              <w:rPr>
                <w:b/>
                <w:bCs/>
                <w:i/>
                <w:iCs/>
                <w:snapToGrid w:val="0"/>
                <w:szCs w:val="26"/>
              </w:rPr>
              <w:t>6.5.7.4.1</w:t>
            </w:r>
            <w:r w:rsidRPr="0000204A">
              <w:rPr>
                <w:b/>
                <w:bCs/>
                <w:i/>
                <w:iCs/>
                <w:snapToGrid w:val="0"/>
                <w:szCs w:val="26"/>
              </w:rPr>
              <w:tab/>
              <w:t>Updated Desired Set Points</w:t>
            </w:r>
            <w:bookmarkEnd w:id="663"/>
            <w:bookmarkEnd w:id="664"/>
            <w:bookmarkEnd w:id="665"/>
            <w:bookmarkEnd w:id="666"/>
            <w:bookmarkEnd w:id="667"/>
          </w:p>
          <w:p w14:paraId="74291720" w14:textId="77777777" w:rsidR="00D011F0" w:rsidRPr="0000204A" w:rsidRDefault="00D011F0" w:rsidP="0080522F">
            <w:pPr>
              <w:spacing w:after="240"/>
              <w:ind w:left="720" w:hanging="720"/>
              <w:rPr>
                <w:szCs w:val="20"/>
              </w:rPr>
            </w:pPr>
            <w:r w:rsidRPr="0000204A">
              <w:rPr>
                <w:szCs w:val="20"/>
              </w:rPr>
              <w:t>(1)</w:t>
            </w:r>
            <w:r w:rsidRPr="0000204A">
              <w:rPr>
                <w:szCs w:val="20"/>
              </w:rPr>
              <w:tab/>
              <w:t>Each Resource shall follow ERCOT-issued Updated Desired Set Points (UDSPs), unless otherwise instructed by ERCOT.  ERCOT-issued UDSPs shall not include expected Primary Frequency Response.</w:t>
            </w:r>
          </w:p>
          <w:p w14:paraId="67690F73" w14:textId="77777777" w:rsidR="00D011F0" w:rsidRPr="0000204A" w:rsidRDefault="00D011F0" w:rsidP="0080522F">
            <w:pPr>
              <w:spacing w:after="240"/>
              <w:ind w:left="720" w:hanging="720"/>
              <w:rPr>
                <w:szCs w:val="20"/>
              </w:rPr>
            </w:pPr>
            <w:r w:rsidRPr="0000204A">
              <w:rPr>
                <w:szCs w:val="20"/>
              </w:rPr>
              <w:t>(2)</w:t>
            </w:r>
            <w:r w:rsidRPr="0000204A">
              <w:rPr>
                <w:szCs w:val="20"/>
              </w:rPr>
              <w:tab/>
              <w:t xml:space="preserve">A UDSP is the sum of a calculated MW value representing the expected MW output </w:t>
            </w:r>
            <w:ins w:id="668" w:author="ERCOT" w:date="2024-06-20T18:26:00Z">
              <w:r>
                <w:rPr>
                  <w:szCs w:val="20"/>
                </w:rPr>
                <w:t xml:space="preserve">(positive or negative) </w:t>
              </w:r>
            </w:ins>
            <w:r w:rsidRPr="0000204A">
              <w:rPr>
                <w:szCs w:val="20"/>
              </w:rPr>
              <w:t xml:space="preserve">of a Resource ramping to a SCED Base Point and the Resource-specific Regulation Service instruction from ERCOT. </w:t>
            </w:r>
          </w:p>
          <w:p w14:paraId="44828D1D" w14:textId="77777777" w:rsidR="00D011F0" w:rsidRPr="0000204A" w:rsidRDefault="00D011F0" w:rsidP="0080522F">
            <w:pPr>
              <w:spacing w:after="240"/>
              <w:ind w:left="720" w:hanging="720"/>
              <w:rPr>
                <w:szCs w:val="20"/>
              </w:rPr>
            </w:pPr>
            <w:r w:rsidRPr="0000204A">
              <w:rPr>
                <w:szCs w:val="20"/>
              </w:rPr>
              <w:t>(3)</w:t>
            </w:r>
            <w:r w:rsidRPr="0000204A">
              <w:rPr>
                <w:szCs w:val="20"/>
              </w:rPr>
              <w:tab/>
              <w:t>LFC shall send Resource-specific UDSP to QSEs every four seconds.</w:t>
            </w:r>
          </w:p>
          <w:p w14:paraId="5F6C5F4F" w14:textId="77777777" w:rsidR="00D011F0" w:rsidRPr="0000204A" w:rsidRDefault="00D011F0" w:rsidP="0080522F">
            <w:pPr>
              <w:spacing w:after="240"/>
              <w:ind w:left="720" w:hanging="720"/>
              <w:rPr>
                <w:szCs w:val="20"/>
              </w:rPr>
            </w:pPr>
            <w:r w:rsidRPr="0000204A">
              <w:rPr>
                <w:szCs w:val="20"/>
              </w:rPr>
              <w:t>(4)</w:t>
            </w:r>
            <w:r w:rsidRPr="0000204A">
              <w:rPr>
                <w:szCs w:val="20"/>
              </w:rPr>
              <w:tab/>
              <w:t xml:space="preserve">Resources, excluding non-Controllable Load Resources, that have been awarded RRS as FFR-capable Resources or are telemetering a Resource Status of ONSC, will all have manual deployment instructions and expected deployments triggered </w:t>
            </w:r>
            <w:r w:rsidRPr="0000204A">
              <w:rPr>
                <w:szCs w:val="20"/>
              </w:rPr>
              <w:lastRenderedPageBreak/>
              <w:t>automatically by frequency deviations included in the UDSP value provided to the QSE for the Resource.  These deployment components of UDSP will reflect the latest Ancillary Service awards and are separate from the ramping component of UDSP.</w:t>
            </w:r>
          </w:p>
          <w:p w14:paraId="5B91485E" w14:textId="77777777" w:rsidR="00D011F0" w:rsidRPr="0000204A" w:rsidRDefault="00D011F0" w:rsidP="0080522F">
            <w:pPr>
              <w:spacing w:after="240"/>
              <w:ind w:left="720" w:hanging="720"/>
              <w:rPr>
                <w:szCs w:val="20"/>
              </w:rPr>
            </w:pPr>
            <w:r w:rsidRPr="0000204A">
              <w:rPr>
                <w:szCs w:val="20"/>
              </w:rPr>
              <w:t>(5)</w:t>
            </w:r>
            <w:r w:rsidRPr="0000204A">
              <w:rPr>
                <w:szCs w:val="20"/>
              </w:rPr>
              <w:tab/>
              <w:t>When ERCOT System frequency experiences a 0.05 Hz or greater deviation from scheduled frequency, and a Resource is ramping to a SCED Base Point in a manner directionally opposite to system frequency, the ramping component of the Resource’s UDSP will be temporarily held constant and flagged accordingly.</w:t>
            </w:r>
          </w:p>
        </w:tc>
      </w:tr>
    </w:tbl>
    <w:p w14:paraId="544FE3D4" w14:textId="77777777" w:rsidR="00D011F0" w:rsidRPr="00452178" w:rsidRDefault="00D011F0" w:rsidP="00D011F0">
      <w:pPr>
        <w:keepNext/>
        <w:tabs>
          <w:tab w:val="left" w:pos="1800"/>
        </w:tabs>
        <w:spacing w:before="480" w:after="240"/>
        <w:ind w:left="1800" w:hanging="1800"/>
        <w:outlineLvl w:val="5"/>
        <w:rPr>
          <w:b/>
          <w:bCs/>
          <w:szCs w:val="22"/>
        </w:rPr>
      </w:pPr>
      <w:bookmarkStart w:id="669" w:name="_Hlk135902803"/>
      <w:r w:rsidRPr="00452178">
        <w:rPr>
          <w:b/>
          <w:bCs/>
          <w:szCs w:val="22"/>
        </w:rPr>
        <w:lastRenderedPageBreak/>
        <w:t>6.5.7.6.2.2</w:t>
      </w:r>
      <w:r w:rsidRPr="00452178">
        <w:rPr>
          <w:b/>
          <w:bCs/>
          <w:szCs w:val="22"/>
        </w:rPr>
        <w:tab/>
        <w:t>Deployment of Responsive Reserve (RRS)</w:t>
      </w:r>
    </w:p>
    <w:p w14:paraId="17E425BE" w14:textId="77777777" w:rsidR="00D011F0" w:rsidRPr="00452178" w:rsidRDefault="00D011F0" w:rsidP="00D011F0">
      <w:pPr>
        <w:spacing w:after="240"/>
        <w:ind w:left="720" w:hanging="720"/>
        <w:rPr>
          <w:szCs w:val="20"/>
        </w:rPr>
      </w:pPr>
      <w:r w:rsidRPr="00452178">
        <w:rPr>
          <w:szCs w:val="20"/>
        </w:rPr>
        <w:t>(1)</w:t>
      </w:r>
      <w:r w:rsidRPr="00452178">
        <w:rPr>
          <w:szCs w:val="20"/>
        </w:rPr>
        <w:tab/>
        <w:t>RRS is intended to:</w:t>
      </w:r>
    </w:p>
    <w:p w14:paraId="2688A8D1" w14:textId="77777777" w:rsidR="00D011F0" w:rsidRPr="00452178" w:rsidRDefault="00D011F0" w:rsidP="00D011F0">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63C115A4" w14:textId="77777777" w:rsidR="00D011F0" w:rsidRPr="00452178" w:rsidRDefault="00D011F0" w:rsidP="00D011F0">
      <w:pPr>
        <w:spacing w:after="240"/>
        <w:ind w:left="1440" w:hanging="720"/>
        <w:rPr>
          <w:szCs w:val="20"/>
        </w:rPr>
      </w:pPr>
      <w:r w:rsidRPr="00452178">
        <w:rPr>
          <w:szCs w:val="20"/>
        </w:rPr>
        <w:t>(b)</w:t>
      </w:r>
      <w:r w:rsidRPr="00452178">
        <w:rPr>
          <w:szCs w:val="20"/>
        </w:rPr>
        <w:tab/>
        <w:t>Provide energy during the implementation of an EEA.</w:t>
      </w:r>
    </w:p>
    <w:p w14:paraId="01682BDE" w14:textId="77777777" w:rsidR="00D011F0" w:rsidRPr="00452178" w:rsidRDefault="00D011F0" w:rsidP="00D011F0">
      <w:pPr>
        <w:spacing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14679DB9" w14:textId="77777777" w:rsidR="00D011F0" w:rsidRPr="00452178" w:rsidRDefault="00D011F0" w:rsidP="00D011F0">
      <w:pPr>
        <w:spacing w:after="240"/>
        <w:ind w:left="1440" w:hanging="720"/>
        <w:rPr>
          <w:szCs w:val="20"/>
        </w:rPr>
      </w:pPr>
      <w:r w:rsidRPr="00452178">
        <w:rPr>
          <w:szCs w:val="20"/>
        </w:rPr>
        <w:t>(a)</w:t>
      </w:r>
      <w:r w:rsidRPr="00452178">
        <w:rPr>
          <w:szCs w:val="20"/>
        </w:rPr>
        <w:tab/>
        <w:t xml:space="preserve">RRS energy deployment by automatic Governor response </w:t>
      </w:r>
      <w:proofErr w:type="gramStart"/>
      <w:r w:rsidRPr="00452178">
        <w:rPr>
          <w:szCs w:val="20"/>
        </w:rPr>
        <w:t>as a result of</w:t>
      </w:r>
      <w:proofErr w:type="gramEnd"/>
      <w:r w:rsidRPr="00452178">
        <w:rPr>
          <w:szCs w:val="20"/>
        </w:rPr>
        <w:t xml:space="preserve"> frequency deviation;</w:t>
      </w:r>
    </w:p>
    <w:p w14:paraId="661A6CEA" w14:textId="77777777" w:rsidR="00D011F0" w:rsidRPr="00452178" w:rsidRDefault="00D011F0" w:rsidP="00D011F0">
      <w:pPr>
        <w:spacing w:after="240"/>
        <w:ind w:left="1440" w:hanging="720"/>
        <w:rPr>
          <w:szCs w:val="20"/>
        </w:rPr>
      </w:pPr>
      <w:r w:rsidRPr="00452178">
        <w:rPr>
          <w:szCs w:val="20"/>
        </w:rPr>
        <w:t>(b)</w:t>
      </w:r>
      <w:r w:rsidRPr="00452178">
        <w:rPr>
          <w:szCs w:val="20"/>
        </w:rPr>
        <w:tab/>
        <w:t>Through use of an automatic Dispatch Instruction signal to deploy RRS capacity from Generation Resources</w:t>
      </w:r>
      <w:ins w:id="670" w:author="ERCOT" w:date="2024-06-20T18:26:00Z">
        <w:r>
          <w:rPr>
            <w:szCs w:val="20"/>
          </w:rPr>
          <w:t>, Energy Storage Re</w:t>
        </w:r>
      </w:ins>
      <w:ins w:id="671" w:author="ERCOT" w:date="2024-06-20T18:27:00Z">
        <w:r>
          <w:rPr>
            <w:szCs w:val="20"/>
          </w:rPr>
          <w:t>sources (ESRs),</w:t>
        </w:r>
      </w:ins>
      <w:del w:id="672" w:author="ERCOT" w:date="2024-06-20T18:27:00Z">
        <w:r w:rsidRPr="00452178" w:rsidDel="00304957">
          <w:rPr>
            <w:szCs w:val="20"/>
          </w:rPr>
          <w:delText xml:space="preserve"> providing Primary Frequency Response</w:delText>
        </w:r>
      </w:del>
      <w:r w:rsidRPr="00452178">
        <w:rPr>
          <w:szCs w:val="20"/>
        </w:rPr>
        <w:t xml:space="preserve"> or Controllable Load Resources providing Primary Frequency Response; </w:t>
      </w:r>
    </w:p>
    <w:p w14:paraId="1ED146E2" w14:textId="77777777" w:rsidR="00D011F0" w:rsidRPr="00452178" w:rsidRDefault="00D011F0" w:rsidP="00D011F0">
      <w:pPr>
        <w:spacing w:after="240"/>
        <w:ind w:left="1440" w:hanging="720"/>
        <w:rPr>
          <w:szCs w:val="20"/>
        </w:rPr>
      </w:pPr>
      <w:r w:rsidRPr="00452178">
        <w:rPr>
          <w:szCs w:val="20"/>
        </w:rPr>
        <w:t>(c)</w:t>
      </w:r>
      <w:r w:rsidRPr="00452178">
        <w:rPr>
          <w:szCs w:val="20"/>
        </w:rPr>
        <w:tab/>
        <w:t>By Dispatch Instructions for deployment of RRS energy from a Load Resource, excluding Controllable Load Resources, by an electronic Messaging System; and</w:t>
      </w:r>
    </w:p>
    <w:p w14:paraId="5D98FD41" w14:textId="77777777" w:rsidR="00D011F0" w:rsidRPr="00452178" w:rsidRDefault="00D011F0" w:rsidP="00D011F0">
      <w:pPr>
        <w:spacing w:after="240"/>
        <w:ind w:left="1440" w:hanging="720"/>
        <w:rPr>
          <w:szCs w:val="20"/>
        </w:rPr>
      </w:pPr>
      <w:r w:rsidRPr="00452178">
        <w:rPr>
          <w:szCs w:val="20"/>
        </w:rPr>
        <w:t>(d)</w:t>
      </w:r>
      <w:r w:rsidRPr="00452178">
        <w:rPr>
          <w:szCs w:val="20"/>
        </w:rPr>
        <w:tab/>
        <w:t xml:space="preserve">RRS energy deployment by automatic action of high-set under-frequency relays </w:t>
      </w:r>
      <w:proofErr w:type="gramStart"/>
      <w:r w:rsidRPr="00452178">
        <w:rPr>
          <w:szCs w:val="20"/>
        </w:rPr>
        <w:t>as a result of</w:t>
      </w:r>
      <w:proofErr w:type="gramEnd"/>
      <w:r w:rsidRPr="00452178">
        <w:rPr>
          <w:szCs w:val="20"/>
        </w:rPr>
        <w:t xml:space="preserve"> a significant frequency deviation.</w:t>
      </w:r>
    </w:p>
    <w:p w14:paraId="51388672" w14:textId="77777777" w:rsidR="00D011F0" w:rsidRPr="00452178" w:rsidRDefault="00D011F0" w:rsidP="00D011F0">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008AA978" w14:textId="77777777" w:rsidR="00D011F0" w:rsidRPr="00452178" w:rsidRDefault="00D011F0" w:rsidP="00D011F0">
      <w:pPr>
        <w:spacing w:after="240"/>
        <w:ind w:left="720" w:hanging="720"/>
        <w:rPr>
          <w:szCs w:val="20"/>
        </w:rPr>
      </w:pPr>
      <w:r w:rsidRPr="00452178">
        <w:rPr>
          <w:szCs w:val="20"/>
        </w:rPr>
        <w:t>(4)</w:t>
      </w:r>
      <w:r w:rsidRPr="00452178">
        <w:rPr>
          <w:szCs w:val="20"/>
        </w:rPr>
        <w:tab/>
        <w:t>ERCOT may deploy RRS in response to system disturbance requirements as specified in the Operating Guides if no additional energy is available to be dispatched from SCED as determined by the Ancillary Service Capacity Monitor.</w:t>
      </w:r>
    </w:p>
    <w:p w14:paraId="62942334" w14:textId="77777777" w:rsidR="00D011F0" w:rsidRPr="00452178" w:rsidRDefault="00D011F0" w:rsidP="00D011F0">
      <w:pPr>
        <w:spacing w:after="240"/>
        <w:ind w:left="720" w:hanging="720"/>
        <w:rPr>
          <w:szCs w:val="20"/>
        </w:rPr>
      </w:pPr>
      <w:r w:rsidRPr="00452178">
        <w:rPr>
          <w:szCs w:val="20"/>
        </w:rPr>
        <w:lastRenderedPageBreak/>
        <w:t>(5)</w:t>
      </w:r>
      <w:r w:rsidRPr="00452178">
        <w:rPr>
          <w:szCs w:val="20"/>
        </w:rPr>
        <w:tab/>
        <w:t>Energy from RRS Resources may also be deployed by ERCOT under Section 6.5.9, Emergency Operations.</w:t>
      </w:r>
    </w:p>
    <w:p w14:paraId="68176E16" w14:textId="77777777" w:rsidR="00D011F0" w:rsidRPr="00452178" w:rsidRDefault="00D011F0" w:rsidP="00D011F0">
      <w:pPr>
        <w:spacing w:after="240"/>
        <w:ind w:left="720" w:hanging="720"/>
        <w:rPr>
          <w:szCs w:val="20"/>
        </w:rPr>
      </w:pPr>
      <w:r w:rsidRPr="00452178">
        <w:rPr>
          <w:szCs w:val="20"/>
        </w:rPr>
        <w:t>(6)</w:t>
      </w:r>
      <w:r w:rsidRPr="00452178">
        <w:rPr>
          <w:szCs w:val="20"/>
        </w:rPr>
        <w:tab/>
        <w:t xml:space="preserve">ERCOT shall allocate the deployment of RRS proportionally among QSEs that provide RRS using Resources that are not on high-set under-frequency relays.  </w:t>
      </w:r>
    </w:p>
    <w:p w14:paraId="65E73262" w14:textId="77777777" w:rsidR="00D011F0" w:rsidRPr="00452178" w:rsidRDefault="00D011F0" w:rsidP="00D011F0">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7184C51F" w14:textId="77777777" w:rsidR="00D011F0" w:rsidRPr="00452178" w:rsidRDefault="00D011F0" w:rsidP="00D011F0">
      <w:pPr>
        <w:spacing w:after="240"/>
        <w:ind w:left="720" w:hanging="720"/>
        <w:rPr>
          <w:szCs w:val="20"/>
        </w:rPr>
      </w:pPr>
      <w:r w:rsidRPr="00452178">
        <w:rPr>
          <w:szCs w:val="20"/>
        </w:rPr>
        <w:t>(8)</w:t>
      </w:r>
      <w:r w:rsidRPr="00452178">
        <w:rPr>
          <w:szCs w:val="20"/>
        </w:rPr>
        <w:tab/>
        <w:t>Once RRS is deployed, the QSE’s obligation to deliver RRS remains in effect until specifically instructed by ERCOT to stop providing RRS.  However, except in an Emergency Condition, the QSE’s obligation to deliver RRS may not exceed the period for which the service was committed.</w:t>
      </w:r>
    </w:p>
    <w:p w14:paraId="0D8B2935" w14:textId="77777777" w:rsidR="00D011F0" w:rsidRPr="00452178" w:rsidRDefault="00D011F0" w:rsidP="00D011F0">
      <w:pPr>
        <w:spacing w:after="240"/>
        <w:ind w:left="720" w:hanging="720"/>
        <w:rPr>
          <w:szCs w:val="20"/>
        </w:rPr>
      </w:pPr>
      <w:r w:rsidRPr="00452178">
        <w:rPr>
          <w:szCs w:val="20"/>
        </w:rPr>
        <w:t>(9)</w:t>
      </w:r>
      <w:r w:rsidRPr="00452178">
        <w:rPr>
          <w:szCs w:val="20"/>
        </w:rPr>
        <w:tab/>
        <w:t>Following the deployment or recall of a deployment by Dispatch Instruction of RRS, QSE shall adjust the telemetered RRS Ancillary Service Schedule of Resources providing the service and ERCOT shall adjust the HASL and LASL based on the QSE’s telemetered Ancillary Service Schedule for RRS as described in Section 6.5.7.2, Resource Limit Calculator, to account for such deployment.</w:t>
      </w:r>
    </w:p>
    <w:p w14:paraId="2EB87BF2" w14:textId="77777777" w:rsidR="00D011F0" w:rsidRPr="00452178" w:rsidRDefault="00D011F0" w:rsidP="00D011F0">
      <w:pPr>
        <w:spacing w:after="240"/>
        <w:ind w:left="720" w:hanging="720"/>
        <w:rPr>
          <w:szCs w:val="20"/>
        </w:rPr>
      </w:pPr>
      <w:r w:rsidRPr="00452178">
        <w:rPr>
          <w:szCs w:val="20"/>
        </w:rPr>
        <w:t>(10)</w:t>
      </w:r>
      <w:r w:rsidRPr="00452178">
        <w:rPr>
          <w:szCs w:val="20"/>
        </w:rPr>
        <w:tab/>
        <w:t>QSEs providing RRS and ERCOT shall meet the deployment performance requirements specified in Section 8, Performance Monitoring.</w:t>
      </w:r>
    </w:p>
    <w:p w14:paraId="7677B466" w14:textId="77777777" w:rsidR="00D011F0" w:rsidRPr="00452178" w:rsidRDefault="00D011F0" w:rsidP="00D011F0">
      <w:pPr>
        <w:spacing w:after="240"/>
        <w:ind w:left="720" w:hanging="720"/>
        <w:rPr>
          <w:szCs w:val="20"/>
        </w:rPr>
      </w:pPr>
      <w:r w:rsidRPr="00452178">
        <w:rPr>
          <w:szCs w:val="20"/>
        </w:rPr>
        <w:t>(11)</w:t>
      </w:r>
      <w:r w:rsidRPr="00452178">
        <w:rPr>
          <w:szCs w:val="20"/>
        </w:rPr>
        <w:tab/>
        <w:t>For RRS deployment that is not automatic in response to frequency deviation, ERCOT shall issue RRS deployment Dispatch Instructions over ICCP for Generation Resources</w:t>
      </w:r>
      <w:ins w:id="673" w:author="ERCOT" w:date="2024-06-20T18:27:00Z">
        <w:r>
          <w:rPr>
            <w:szCs w:val="20"/>
          </w:rPr>
          <w:t>, ESRs,</w:t>
        </w:r>
      </w:ins>
      <w:r w:rsidRPr="00452178">
        <w:rPr>
          <w:szCs w:val="20"/>
        </w:rPr>
        <w:t xml:space="preserve"> and Controllable Load Resources and XML for all other Load Resources.  Those Dispatch Instructions must contain the MW output requested.  For Generation Resources and Controllable Load Resources from which RRS capacity was deployed, ERCOT shall use SCED to dispatch RRS energy.  The Base Points for those Resources includes RRS energy as well as any other energy dispatched by SCED.</w:t>
      </w:r>
    </w:p>
    <w:p w14:paraId="6950A3D0" w14:textId="77777777" w:rsidR="00D011F0" w:rsidRPr="00452178" w:rsidRDefault="00D011F0" w:rsidP="00D011F0">
      <w:pPr>
        <w:spacing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responsibility or, if only partial deployment is possible, skip the Load Resource with the block deployment option and proceed to deploy the next available Resource.</w:t>
      </w:r>
    </w:p>
    <w:p w14:paraId="55A95F04" w14:textId="77777777" w:rsidR="00D011F0" w:rsidRPr="00452178" w:rsidRDefault="00D011F0" w:rsidP="00D011F0">
      <w:pPr>
        <w:spacing w:after="240"/>
        <w:ind w:left="720" w:hanging="720"/>
        <w:rPr>
          <w:szCs w:val="20"/>
        </w:rPr>
      </w:pPr>
      <w:r w:rsidRPr="00452178">
        <w:rPr>
          <w:szCs w:val="20"/>
        </w:rPr>
        <w:t>(13)</w:t>
      </w:r>
      <w:r w:rsidRPr="00452178">
        <w:rPr>
          <w:szCs w:val="20"/>
        </w:rPr>
        <w:tab/>
        <w:t>RRS provided from a Generation Resource</w:t>
      </w:r>
      <w:ins w:id="674" w:author="ERCOT" w:date="2024-06-20T18:27:00Z">
        <w:r>
          <w:rPr>
            <w:szCs w:val="20"/>
          </w:rPr>
          <w:t xml:space="preserve"> or ESR</w:t>
        </w:r>
      </w:ins>
      <w:r w:rsidRPr="00452178">
        <w:rPr>
          <w:szCs w:val="20"/>
        </w:rPr>
        <w:t xml:space="preserve"> shall be responsive to frequency deviations as defined in Section 8.5.1.1, Governor in Service.  Generation Resources providing RRS must have a Governor droop setting that is not greater than 5.0%.</w:t>
      </w:r>
    </w:p>
    <w:p w14:paraId="5DAF1157" w14:textId="77777777" w:rsidR="00D011F0" w:rsidRPr="00452178" w:rsidRDefault="00D011F0" w:rsidP="00D011F0">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20391E3C" w14:textId="77777777" w:rsidR="00D011F0" w:rsidRPr="00452178" w:rsidRDefault="00D011F0" w:rsidP="00D011F0">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4A499F4A" w14:textId="77777777" w:rsidR="00D011F0" w:rsidRPr="00452178" w:rsidRDefault="00D011F0" w:rsidP="00D011F0">
      <w:pPr>
        <w:spacing w:after="240"/>
        <w:ind w:left="720" w:hanging="720"/>
        <w:rPr>
          <w:szCs w:val="20"/>
        </w:rPr>
      </w:pPr>
      <w:r w:rsidRPr="00452178">
        <w:rPr>
          <w:szCs w:val="20"/>
        </w:rPr>
        <w:lastRenderedPageBreak/>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0570BC44" w14:textId="77777777" w:rsidR="00D011F0" w:rsidRPr="00452178" w:rsidRDefault="00D011F0" w:rsidP="00D011F0">
      <w:pPr>
        <w:spacing w:after="240"/>
        <w:ind w:left="1440" w:hanging="720"/>
        <w:rPr>
          <w:iCs/>
          <w:szCs w:val="20"/>
        </w:rPr>
      </w:pPr>
      <w:r w:rsidRPr="00452178">
        <w:rPr>
          <w:iCs/>
          <w:szCs w:val="20"/>
        </w:rPr>
        <w:t>(a)</w:t>
      </w:r>
      <w:r w:rsidRPr="00452178">
        <w:rPr>
          <w:iCs/>
          <w:szCs w:val="20"/>
        </w:rPr>
        <w:tab/>
        <w:t xml:space="preserve">RRS energy deployment during an EEA; </w:t>
      </w:r>
    </w:p>
    <w:p w14:paraId="50F34323" w14:textId="77777777" w:rsidR="00D011F0" w:rsidRPr="00452178" w:rsidRDefault="00D011F0" w:rsidP="00D011F0">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1F6365AA" w14:textId="77777777" w:rsidR="00D011F0" w:rsidRPr="00452178" w:rsidRDefault="00D011F0" w:rsidP="00D011F0">
      <w:pPr>
        <w:spacing w:after="240"/>
        <w:ind w:left="1440" w:hanging="720"/>
        <w:rPr>
          <w:szCs w:val="20"/>
        </w:rPr>
      </w:pPr>
      <w:r w:rsidRPr="00452178">
        <w:rPr>
          <w:iCs/>
          <w:szCs w:val="20"/>
        </w:rPr>
        <w:t>(c)</w:t>
      </w:r>
      <w:r w:rsidRPr="00452178">
        <w:rPr>
          <w:iCs/>
          <w:szCs w:val="20"/>
        </w:rPr>
        <w:tab/>
        <w:t xml:space="preserve">RRS energy deployment from Load Resources and Generation Resources operating in synchronous condenser fast-response mode by automatic action of high-set under-frequency relays </w:t>
      </w:r>
      <w:proofErr w:type="gramStart"/>
      <w:r w:rsidRPr="00452178">
        <w:rPr>
          <w:iCs/>
          <w:szCs w:val="20"/>
        </w:rPr>
        <w:t>as a result of</w:t>
      </w:r>
      <w:proofErr w:type="gramEnd"/>
      <w:r w:rsidRPr="00452178">
        <w:rPr>
          <w:iCs/>
          <w:szCs w:val="20"/>
        </w:rPr>
        <w:t xml:space="preserve"> a significant frequency deviation.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52178" w14:paraId="76651B82" w14:textId="77777777" w:rsidTr="0080522F">
        <w:trPr>
          <w:trHeight w:val="206"/>
        </w:trPr>
        <w:tc>
          <w:tcPr>
            <w:tcW w:w="9350" w:type="dxa"/>
            <w:shd w:val="pct12" w:color="auto" w:fill="auto"/>
          </w:tcPr>
          <w:p w14:paraId="433FFD54" w14:textId="77777777" w:rsidR="00D011F0" w:rsidRPr="00452178" w:rsidRDefault="00D011F0" w:rsidP="0080522F">
            <w:pPr>
              <w:spacing w:before="120" w:after="240"/>
              <w:rPr>
                <w:b/>
                <w:i/>
                <w:iCs/>
              </w:rPr>
            </w:pPr>
            <w:bookmarkStart w:id="675" w:name="_Toc85611621"/>
            <w:bookmarkEnd w:id="669"/>
            <w:r w:rsidRPr="00452178">
              <w:rPr>
                <w:b/>
                <w:i/>
                <w:iCs/>
              </w:rPr>
              <w:t>[NPRR1010:  Replace Section 6.5.7.6.2.2 above with the following upon system implementation of the Real-Time Co-Optimization (RTC) project:]</w:t>
            </w:r>
          </w:p>
          <w:p w14:paraId="08E65FCD" w14:textId="77777777" w:rsidR="00D011F0" w:rsidRPr="00452178" w:rsidRDefault="00D011F0" w:rsidP="0080522F">
            <w:pPr>
              <w:keepNext/>
              <w:tabs>
                <w:tab w:val="left" w:pos="1800"/>
              </w:tabs>
              <w:spacing w:before="480" w:after="240"/>
              <w:ind w:left="1800" w:hanging="1800"/>
              <w:outlineLvl w:val="5"/>
              <w:rPr>
                <w:b/>
                <w:bCs/>
                <w:szCs w:val="22"/>
              </w:rPr>
            </w:pPr>
            <w:r w:rsidRPr="00452178">
              <w:rPr>
                <w:b/>
                <w:bCs/>
                <w:szCs w:val="22"/>
              </w:rPr>
              <w:t>6.5.7.6.2.2</w:t>
            </w:r>
            <w:r w:rsidRPr="00452178">
              <w:rPr>
                <w:b/>
                <w:bCs/>
                <w:szCs w:val="22"/>
              </w:rPr>
              <w:tab/>
              <w:t>Deployment of Responsive Reserve (RRS)</w:t>
            </w:r>
          </w:p>
          <w:p w14:paraId="08F5FE9D" w14:textId="77777777" w:rsidR="00D011F0" w:rsidRPr="00452178" w:rsidRDefault="00D011F0" w:rsidP="0080522F">
            <w:pPr>
              <w:spacing w:after="240"/>
              <w:ind w:left="720" w:hanging="720"/>
              <w:rPr>
                <w:szCs w:val="20"/>
              </w:rPr>
            </w:pPr>
            <w:r w:rsidRPr="00452178">
              <w:rPr>
                <w:szCs w:val="20"/>
              </w:rPr>
              <w:t>(1)</w:t>
            </w:r>
            <w:r w:rsidRPr="00452178">
              <w:rPr>
                <w:szCs w:val="20"/>
              </w:rPr>
              <w:tab/>
              <w:t>RRS is intended to:</w:t>
            </w:r>
          </w:p>
          <w:p w14:paraId="603576EB" w14:textId="77777777" w:rsidR="00D011F0" w:rsidRPr="00452178" w:rsidRDefault="00D011F0" w:rsidP="0080522F">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7E2003D0" w14:textId="77777777" w:rsidR="00D011F0" w:rsidRPr="00452178" w:rsidRDefault="00D011F0" w:rsidP="0080522F">
            <w:pPr>
              <w:spacing w:after="240"/>
              <w:ind w:left="1440" w:hanging="720"/>
              <w:rPr>
                <w:szCs w:val="20"/>
              </w:rPr>
            </w:pPr>
            <w:r w:rsidRPr="00452178">
              <w:rPr>
                <w:szCs w:val="20"/>
              </w:rPr>
              <w:t>(b)</w:t>
            </w:r>
            <w:r w:rsidRPr="00452178">
              <w:rPr>
                <w:szCs w:val="20"/>
              </w:rPr>
              <w:tab/>
              <w:t>Provide energy during the implementation of an EEA.</w:t>
            </w:r>
          </w:p>
          <w:p w14:paraId="2D3F38BA" w14:textId="77777777" w:rsidR="00D011F0" w:rsidRPr="00452178" w:rsidRDefault="00D011F0" w:rsidP="0080522F">
            <w:pPr>
              <w:spacing w:before="240"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6D6FFC47" w14:textId="77777777" w:rsidR="00D011F0" w:rsidRPr="00452178" w:rsidRDefault="00D011F0" w:rsidP="0080522F">
            <w:pPr>
              <w:spacing w:after="240"/>
              <w:ind w:left="1440" w:hanging="720"/>
              <w:rPr>
                <w:szCs w:val="20"/>
              </w:rPr>
            </w:pPr>
            <w:r w:rsidRPr="00452178">
              <w:rPr>
                <w:szCs w:val="20"/>
              </w:rPr>
              <w:t>(a)</w:t>
            </w:r>
            <w:r w:rsidRPr="00452178">
              <w:rPr>
                <w:szCs w:val="20"/>
              </w:rPr>
              <w:tab/>
              <w:t xml:space="preserve">RRS energy deployment by automatic Governor response </w:t>
            </w:r>
            <w:proofErr w:type="gramStart"/>
            <w:r w:rsidRPr="00452178">
              <w:rPr>
                <w:szCs w:val="20"/>
              </w:rPr>
              <w:t>as a result of</w:t>
            </w:r>
            <w:proofErr w:type="gramEnd"/>
            <w:r w:rsidRPr="00452178">
              <w:rPr>
                <w:szCs w:val="20"/>
              </w:rPr>
              <w:t xml:space="preserve"> frequency deviation;</w:t>
            </w:r>
          </w:p>
          <w:p w14:paraId="7C2E1F48" w14:textId="77777777" w:rsidR="00D011F0" w:rsidRPr="00452178" w:rsidRDefault="00D011F0" w:rsidP="0080522F">
            <w:pPr>
              <w:spacing w:before="240" w:after="240"/>
              <w:ind w:left="1440" w:hanging="720"/>
              <w:rPr>
                <w:szCs w:val="20"/>
              </w:rPr>
            </w:pPr>
            <w:r w:rsidRPr="00452178">
              <w:rPr>
                <w:szCs w:val="20"/>
              </w:rPr>
              <w:t>(b)</w:t>
            </w:r>
            <w:r w:rsidRPr="00452178">
              <w:rPr>
                <w:szCs w:val="20"/>
              </w:rPr>
              <w:tab/>
              <w:t>By Dispatch Instruction for deployment of RRS energy from a Load Resource, excluding Controllable Load Resources, by an electronic Messaging System;</w:t>
            </w:r>
          </w:p>
          <w:p w14:paraId="10731827" w14:textId="77777777" w:rsidR="00D011F0" w:rsidRPr="00452178" w:rsidRDefault="00D011F0" w:rsidP="0080522F">
            <w:pPr>
              <w:spacing w:after="240"/>
              <w:ind w:left="1440" w:hanging="720"/>
              <w:rPr>
                <w:szCs w:val="20"/>
              </w:rPr>
            </w:pPr>
            <w:r w:rsidRPr="00452178">
              <w:rPr>
                <w:szCs w:val="20"/>
              </w:rPr>
              <w:t>(c)</w:t>
            </w:r>
            <w:r w:rsidRPr="00452178">
              <w:rPr>
                <w:szCs w:val="20"/>
              </w:rPr>
              <w:tab/>
              <w:t xml:space="preserve">RRS energy deployment by automatic action of high-set under-frequency relays </w:t>
            </w:r>
            <w:proofErr w:type="gramStart"/>
            <w:r w:rsidRPr="00452178">
              <w:rPr>
                <w:szCs w:val="20"/>
              </w:rPr>
              <w:t>as a result of</w:t>
            </w:r>
            <w:proofErr w:type="gramEnd"/>
            <w:r w:rsidRPr="00452178">
              <w:rPr>
                <w:szCs w:val="20"/>
              </w:rPr>
              <w:t xml:space="preserve"> a significant frequency deviation; and</w:t>
            </w:r>
          </w:p>
          <w:p w14:paraId="2A72418C" w14:textId="77777777" w:rsidR="00D011F0" w:rsidRPr="00452178" w:rsidRDefault="00D011F0" w:rsidP="0080522F">
            <w:pPr>
              <w:spacing w:after="240"/>
              <w:ind w:left="1440" w:hanging="720"/>
              <w:rPr>
                <w:szCs w:val="20"/>
              </w:rPr>
            </w:pPr>
            <w:r w:rsidRPr="00452178">
              <w:rPr>
                <w:szCs w:val="20"/>
              </w:rPr>
              <w:t>(d)</w:t>
            </w:r>
            <w:r w:rsidRPr="00452178">
              <w:rPr>
                <w:szCs w:val="20"/>
              </w:rPr>
              <w:tab/>
              <w:t>By Dispatch Instruction for deployment of RRS from Resources with a Resource Status of ONSC or Resources providing FFR.</w:t>
            </w:r>
          </w:p>
          <w:p w14:paraId="7C49663B" w14:textId="77777777" w:rsidR="00D011F0" w:rsidRPr="00452178" w:rsidRDefault="00D011F0" w:rsidP="0080522F">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26E3E57D" w14:textId="77777777" w:rsidR="00D011F0" w:rsidRPr="00452178" w:rsidRDefault="00D011F0" w:rsidP="0080522F">
            <w:pPr>
              <w:spacing w:after="240"/>
              <w:ind w:left="720" w:hanging="720"/>
              <w:rPr>
                <w:szCs w:val="20"/>
              </w:rPr>
            </w:pPr>
            <w:r w:rsidRPr="00452178">
              <w:rPr>
                <w:szCs w:val="20"/>
              </w:rPr>
              <w:lastRenderedPageBreak/>
              <w:t>(4)</w:t>
            </w:r>
            <w:r w:rsidRPr="00452178">
              <w:rPr>
                <w:szCs w:val="20"/>
              </w:rPr>
              <w:tab/>
              <w:t>Energy from RRS Resources may also be deployed by ERCOT under Section 6.5.9, Emergency Operations.</w:t>
            </w:r>
          </w:p>
          <w:p w14:paraId="0FE7B039" w14:textId="77777777" w:rsidR="00D011F0" w:rsidRPr="00452178" w:rsidRDefault="00D011F0" w:rsidP="0080522F">
            <w:pPr>
              <w:spacing w:after="240"/>
              <w:ind w:left="720" w:hanging="720"/>
              <w:rPr>
                <w:szCs w:val="20"/>
              </w:rPr>
            </w:pPr>
            <w:r w:rsidRPr="00452178">
              <w:rPr>
                <w:szCs w:val="20"/>
              </w:rPr>
              <w:t>(5)</w:t>
            </w:r>
            <w:r w:rsidRPr="00452178">
              <w:rPr>
                <w:szCs w:val="20"/>
              </w:rPr>
              <w:tab/>
              <w:t xml:space="preserve">For Resources providing RRS with a Resource Status of ONSC, ERCOT shall deploy RRS as described in Section 6.5.9.4.2, EEA Levels, and Nodal Operating Guide Section 2.3.1.2, Additional Operational Details for Responsive Reserve Providers.  </w:t>
            </w:r>
          </w:p>
          <w:p w14:paraId="46603CF2" w14:textId="77777777" w:rsidR="00D011F0" w:rsidRPr="00452178" w:rsidRDefault="00D011F0" w:rsidP="0080522F">
            <w:pPr>
              <w:spacing w:after="240"/>
              <w:ind w:left="720" w:hanging="720"/>
              <w:rPr>
                <w:szCs w:val="20"/>
              </w:rPr>
            </w:pPr>
            <w:r w:rsidRPr="00452178">
              <w:rPr>
                <w:szCs w:val="20"/>
              </w:rPr>
              <w:t>(6)</w:t>
            </w:r>
            <w:r w:rsidRPr="00452178">
              <w:rPr>
                <w:szCs w:val="20"/>
              </w:rPr>
              <w:tab/>
              <w:t xml:space="preserve">For Resources providing RRS with FFR, ERCOT may manually deploy the FFR RRS </w:t>
            </w:r>
            <w:proofErr w:type="gramStart"/>
            <w:r w:rsidRPr="00452178">
              <w:rPr>
                <w:szCs w:val="20"/>
              </w:rPr>
              <w:t>in an attempt to</w:t>
            </w:r>
            <w:proofErr w:type="gramEnd"/>
            <w:r w:rsidRPr="00452178">
              <w:rPr>
                <w:szCs w:val="20"/>
              </w:rPr>
              <w:t xml:space="preserve"> recover frequency to meet NERC Performance Control Standards after utilizing Reg-Up and the SCED process which includes off-cycle SCED executions.</w:t>
            </w:r>
          </w:p>
          <w:p w14:paraId="750ED944" w14:textId="77777777" w:rsidR="00D011F0" w:rsidRPr="00452178" w:rsidRDefault="00D011F0" w:rsidP="0080522F">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55B1FF3C" w14:textId="77777777" w:rsidR="00D011F0" w:rsidRPr="00452178" w:rsidRDefault="00D011F0" w:rsidP="0080522F">
            <w:pPr>
              <w:spacing w:after="240"/>
              <w:ind w:left="720" w:hanging="720"/>
              <w:rPr>
                <w:szCs w:val="20"/>
              </w:rPr>
            </w:pPr>
            <w:r w:rsidRPr="00452178">
              <w:rPr>
                <w:szCs w:val="20"/>
              </w:rPr>
              <w:t>(8)</w:t>
            </w:r>
            <w:r w:rsidRPr="00452178">
              <w:rPr>
                <w:szCs w:val="20"/>
              </w:rPr>
              <w:tab/>
              <w:t xml:space="preserve">Once RRS is manually deployed on Load Resources controlled by under-frequency relays or Resources telemetering a Resource Status of ONSC, the Resource’s obligation to deliver RRS remains in effect until recalled by ERCOT.  </w:t>
            </w:r>
          </w:p>
          <w:p w14:paraId="2899929D" w14:textId="77777777" w:rsidR="00D011F0" w:rsidRPr="00452178" w:rsidRDefault="00D011F0" w:rsidP="0080522F">
            <w:pPr>
              <w:spacing w:after="240"/>
              <w:ind w:left="720" w:hanging="720"/>
              <w:rPr>
                <w:szCs w:val="20"/>
              </w:rPr>
            </w:pPr>
            <w:r w:rsidRPr="00452178">
              <w:rPr>
                <w:szCs w:val="20"/>
              </w:rPr>
              <w:t>(9)</w:t>
            </w:r>
            <w:r w:rsidRPr="00452178">
              <w:rPr>
                <w:szCs w:val="20"/>
              </w:rPr>
              <w:tab/>
              <w:t>Resources providing RRS and ERCOT shall meet the deployment performance requirements specified in Section 8, Performance Monitoring.</w:t>
            </w:r>
          </w:p>
          <w:p w14:paraId="269A6781" w14:textId="77777777" w:rsidR="00D011F0" w:rsidRPr="00452178" w:rsidRDefault="00D011F0" w:rsidP="0080522F">
            <w:pPr>
              <w:spacing w:after="240"/>
              <w:ind w:left="720" w:hanging="720"/>
              <w:rPr>
                <w:szCs w:val="20"/>
              </w:rPr>
            </w:pPr>
            <w:r w:rsidRPr="00452178">
              <w:rPr>
                <w:szCs w:val="20"/>
              </w:rPr>
              <w:t>(10)</w:t>
            </w:r>
            <w:r w:rsidRPr="00452178">
              <w:rPr>
                <w:szCs w:val="20"/>
              </w:rPr>
              <w:tab/>
              <w:t>ERCOT shall issue RRS deployment Dispatch Instructions over ICCP for Generation Resources awarded RRS with a Resource Status of ONSC, and SCED-dispatchable Resources providing FFR.  Dispatch Instructions must contain the MW output requested.  UDSPs for those Resources includes RRS energy deployments as well as any other energy dispatched by SCED.</w:t>
            </w:r>
          </w:p>
          <w:p w14:paraId="0C818ADF" w14:textId="77777777" w:rsidR="00D011F0" w:rsidRPr="00452178" w:rsidRDefault="00D011F0" w:rsidP="0080522F">
            <w:pPr>
              <w:spacing w:after="240"/>
              <w:ind w:left="720" w:hanging="720"/>
              <w:rPr>
                <w:szCs w:val="20"/>
              </w:rPr>
            </w:pPr>
            <w:r w:rsidRPr="00452178">
              <w:rPr>
                <w:szCs w:val="20"/>
              </w:rPr>
              <w:t>(11)</w:t>
            </w:r>
            <w:r w:rsidRPr="00452178">
              <w:rPr>
                <w:szCs w:val="20"/>
              </w:rPr>
              <w:tab/>
              <w:t>ERCOT shall issue RRS deployment Dispatch Instructions, specifying the required MW output, through Extensible Markup Language (XML) for non-Controllable Load Resources.</w:t>
            </w:r>
          </w:p>
          <w:p w14:paraId="60B939AB" w14:textId="77777777" w:rsidR="00D011F0" w:rsidRPr="00452178" w:rsidRDefault="00D011F0" w:rsidP="0080522F">
            <w:pPr>
              <w:spacing w:before="240"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award or, if only partial deployment is needed, skip the Load Resource with the block deployment option and proceed to deploy the next available Resource.</w:t>
            </w:r>
          </w:p>
          <w:p w14:paraId="3CE638DA" w14:textId="77777777" w:rsidR="00D011F0" w:rsidRPr="00452178" w:rsidRDefault="00D011F0" w:rsidP="0080522F">
            <w:pPr>
              <w:spacing w:after="240"/>
              <w:ind w:left="720" w:hanging="720"/>
              <w:rPr>
                <w:szCs w:val="20"/>
              </w:rPr>
            </w:pPr>
            <w:r w:rsidRPr="00452178">
              <w:rPr>
                <w:szCs w:val="20"/>
              </w:rPr>
              <w:t>(13)</w:t>
            </w:r>
            <w:r w:rsidRPr="00452178">
              <w:rPr>
                <w:szCs w:val="20"/>
              </w:rPr>
              <w:tab/>
              <w:t>RRS provided from a Generation Resource</w:t>
            </w:r>
            <w:ins w:id="676" w:author="ERCOT" w:date="2024-06-20T18:28:00Z">
              <w:r>
                <w:rPr>
                  <w:szCs w:val="20"/>
                </w:rPr>
                <w:t xml:space="preserve"> or ESR</w:t>
              </w:r>
            </w:ins>
            <w:r w:rsidRPr="00452178">
              <w:rPr>
                <w:szCs w:val="20"/>
              </w:rPr>
              <w:t xml:space="preserve"> shall be responsive to frequency deviations as defined in Section 8.5.1.1, Governor in Service.  Generation Resources </w:t>
            </w:r>
            <w:ins w:id="677" w:author="ERCOT" w:date="2024-06-20T18:28:00Z">
              <w:r>
                <w:rPr>
                  <w:szCs w:val="20"/>
                </w:rPr>
                <w:t xml:space="preserve">and ESRs </w:t>
              </w:r>
            </w:ins>
            <w:r w:rsidRPr="00452178">
              <w:rPr>
                <w:szCs w:val="20"/>
              </w:rPr>
              <w:t>providing RRS must have a Governor droop setting that is not greater than 5.0%.</w:t>
            </w:r>
          </w:p>
          <w:p w14:paraId="671FD3F7" w14:textId="77777777" w:rsidR="00D011F0" w:rsidRPr="00452178" w:rsidRDefault="00D011F0" w:rsidP="0080522F">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4B13A397" w14:textId="77777777" w:rsidR="00D011F0" w:rsidRPr="00452178" w:rsidRDefault="00D011F0" w:rsidP="0080522F">
            <w:pPr>
              <w:spacing w:after="240"/>
              <w:ind w:left="720" w:hanging="720"/>
              <w:rPr>
                <w:szCs w:val="20"/>
              </w:rPr>
            </w:pPr>
            <w:r w:rsidRPr="00452178">
              <w:rPr>
                <w:szCs w:val="20"/>
              </w:rPr>
              <w:lastRenderedPageBreak/>
              <w:t>(15)</w:t>
            </w:r>
            <w:r w:rsidRPr="00452178">
              <w:rPr>
                <w:szCs w:val="20"/>
              </w:rPr>
              <w:tab/>
              <w:t>RRS provided by interruptible Load shall have automatic under-frequency relay setting set at no lower than 59.70 Hz.</w:t>
            </w:r>
          </w:p>
          <w:p w14:paraId="4B77B12B" w14:textId="77777777" w:rsidR="00D011F0" w:rsidRPr="00452178" w:rsidRDefault="00D011F0" w:rsidP="0080522F">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49D4AC3E" w14:textId="77777777" w:rsidR="00D011F0" w:rsidRPr="00452178" w:rsidRDefault="00D011F0" w:rsidP="0080522F">
            <w:pPr>
              <w:spacing w:after="240"/>
              <w:ind w:left="1440" w:hanging="720"/>
              <w:rPr>
                <w:iCs/>
                <w:szCs w:val="20"/>
              </w:rPr>
            </w:pPr>
            <w:r w:rsidRPr="00452178">
              <w:rPr>
                <w:iCs/>
                <w:szCs w:val="20"/>
              </w:rPr>
              <w:t>(a)</w:t>
            </w:r>
            <w:r w:rsidRPr="00452178">
              <w:rPr>
                <w:iCs/>
                <w:szCs w:val="20"/>
              </w:rPr>
              <w:tab/>
              <w:t xml:space="preserve">RRS energy deployment during an EEA; </w:t>
            </w:r>
          </w:p>
          <w:p w14:paraId="7EE09665" w14:textId="77777777" w:rsidR="00D011F0" w:rsidRPr="00452178" w:rsidRDefault="00D011F0" w:rsidP="0080522F">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08F692A9" w14:textId="77777777" w:rsidR="00D011F0" w:rsidRPr="00452178" w:rsidRDefault="00D011F0" w:rsidP="0080522F">
            <w:pPr>
              <w:spacing w:after="240"/>
              <w:ind w:left="1440" w:hanging="720"/>
              <w:rPr>
                <w:szCs w:val="20"/>
              </w:rPr>
            </w:pPr>
            <w:r w:rsidRPr="00452178">
              <w:rPr>
                <w:iCs/>
                <w:szCs w:val="20"/>
              </w:rPr>
              <w:t>(c)</w:t>
            </w:r>
            <w:r w:rsidRPr="00452178">
              <w:rPr>
                <w:iCs/>
                <w:szCs w:val="20"/>
              </w:rPr>
              <w:tab/>
              <w:t xml:space="preserve">RRS energy deployment from Load Resources and Generation Resources operating in synchronous condenser fast-response mode by automatic action of high-set under-frequency relays </w:t>
            </w:r>
            <w:proofErr w:type="gramStart"/>
            <w:r w:rsidRPr="00452178">
              <w:rPr>
                <w:iCs/>
                <w:szCs w:val="20"/>
              </w:rPr>
              <w:t>as a result of</w:t>
            </w:r>
            <w:proofErr w:type="gramEnd"/>
            <w:r w:rsidRPr="00452178">
              <w:rPr>
                <w:iCs/>
                <w:szCs w:val="20"/>
              </w:rPr>
              <w:t xml:space="preserve"> a significant frequency deviation.</w:t>
            </w:r>
          </w:p>
        </w:tc>
      </w:tr>
    </w:tbl>
    <w:p w14:paraId="1FDD3A52" w14:textId="77777777" w:rsidR="00D011F0" w:rsidRPr="00452178" w:rsidRDefault="00D011F0" w:rsidP="00D011F0">
      <w:pPr>
        <w:keepNext/>
        <w:tabs>
          <w:tab w:val="left" w:pos="1800"/>
        </w:tabs>
        <w:spacing w:before="480" w:after="240"/>
        <w:ind w:left="1800" w:hanging="1800"/>
        <w:outlineLvl w:val="5"/>
        <w:rPr>
          <w:b/>
          <w:bCs/>
          <w:szCs w:val="22"/>
        </w:rPr>
      </w:pPr>
      <w:commentRangeStart w:id="678"/>
      <w:r w:rsidRPr="00452178">
        <w:rPr>
          <w:b/>
          <w:bCs/>
          <w:szCs w:val="22"/>
        </w:rPr>
        <w:lastRenderedPageBreak/>
        <w:t>6.5.7.6.2.3</w:t>
      </w:r>
      <w:commentRangeEnd w:id="678"/>
      <w:r w:rsidR="001762BB">
        <w:rPr>
          <w:rStyle w:val="CommentReference"/>
        </w:rPr>
        <w:commentReference w:id="678"/>
      </w:r>
      <w:r w:rsidRPr="00452178">
        <w:rPr>
          <w:b/>
          <w:bCs/>
          <w:szCs w:val="22"/>
        </w:rPr>
        <w:tab/>
        <w:t>Non-Spinning Reserve Service Deployment</w:t>
      </w:r>
      <w:bookmarkEnd w:id="675"/>
      <w:r w:rsidRPr="00452178">
        <w:rPr>
          <w:b/>
          <w:bCs/>
          <w:szCs w:val="22"/>
        </w:rPr>
        <w:t xml:space="preserve"> </w:t>
      </w:r>
    </w:p>
    <w:p w14:paraId="05132B71" w14:textId="77777777" w:rsidR="00D011F0" w:rsidRDefault="00D011F0" w:rsidP="00D011F0">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4B7644C0" w14:textId="77777777" w:rsidR="00D011F0" w:rsidRDefault="00D011F0" w:rsidP="00D011F0">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13384428" w14:textId="77777777" w:rsidR="00D011F0" w:rsidRDefault="00D011F0" w:rsidP="00D011F0">
      <w:pPr>
        <w:pStyle w:val="BodyTextNumbered"/>
      </w:pPr>
      <w:r>
        <w:t>(3)</w:t>
      </w:r>
      <w:r>
        <w:tab/>
        <w:t>Off-Line Generation Resources providing Non-Spin (OFFNS Resource Status) are required to provide an Energy Offer Curve for use by SCED.</w:t>
      </w:r>
    </w:p>
    <w:p w14:paraId="709B742A" w14:textId="77777777" w:rsidR="00D011F0" w:rsidRPr="005921FC" w:rsidRDefault="00D011F0" w:rsidP="00D011F0">
      <w:pPr>
        <w:spacing w:after="240"/>
        <w:ind w:left="720" w:hanging="720"/>
        <w:rPr>
          <w:szCs w:val="20"/>
        </w:rPr>
      </w:pPr>
      <w:r w:rsidRPr="005921FC">
        <w:rPr>
          <w:szCs w:val="20"/>
        </w:rPr>
        <w:t>(4)</w:t>
      </w:r>
      <w:r w:rsidRPr="005921FC">
        <w:rPr>
          <w:szCs w:val="20"/>
        </w:rPr>
        <w:tab/>
        <w:t>Non-Spin can be provided by Controllable Load Resources that are SCED qualified or by Load Resources that are not Controllable Load Resources but do not have an under-frequency relay or the under-frequency relay is not armed.  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6C473F5" w14:textId="77777777" w:rsidR="00D011F0" w:rsidRPr="005921FC" w:rsidRDefault="00D011F0" w:rsidP="00D011F0">
      <w:pPr>
        <w:spacing w:after="240"/>
        <w:ind w:left="720" w:hanging="720"/>
        <w:rPr>
          <w:szCs w:val="20"/>
        </w:rPr>
      </w:pPr>
      <w:r w:rsidRPr="005921FC">
        <w:rPr>
          <w:szCs w:val="20"/>
        </w:rPr>
        <w:lastRenderedPageBreak/>
        <w:t>(5)</w:t>
      </w:r>
      <w:r w:rsidRPr="005921FC">
        <w:rPr>
          <w:szCs w:val="20"/>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09A14BDC" w14:textId="77777777" w:rsidR="00D011F0" w:rsidRPr="005921FC" w:rsidRDefault="00D011F0" w:rsidP="00D011F0">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0BE7DFD6" w14:textId="77777777" w:rsidR="00D011F0" w:rsidRPr="005921FC" w:rsidRDefault="00D011F0" w:rsidP="00D011F0">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5982CEF6" w14:textId="77777777" w:rsidR="00D011F0" w:rsidRPr="005921FC" w:rsidRDefault="00D011F0" w:rsidP="00D011F0">
      <w:pPr>
        <w:spacing w:after="240"/>
        <w:ind w:left="720" w:hanging="720"/>
        <w:rPr>
          <w:iCs/>
          <w:szCs w:val="20"/>
        </w:rPr>
      </w:pPr>
      <w:r w:rsidRPr="005921FC">
        <w:rPr>
          <w:iCs/>
          <w:szCs w:val="20"/>
        </w:rPr>
        <w:t>(6)</w:t>
      </w:r>
      <w:r w:rsidRPr="005921FC">
        <w:rPr>
          <w:iCs/>
          <w:szCs w:val="20"/>
        </w:rPr>
        <w:tab/>
        <w:t>Subject to the exceptions described in paragraphs (a) and (b) below, On-Line Generation Resources</w:t>
      </w:r>
      <w:ins w:id="679" w:author="ERCOT" w:date="2024-09-16T16:18:00Z">
        <w:r>
          <w:rPr>
            <w:iCs/>
            <w:szCs w:val="20"/>
          </w:rPr>
          <w:t>, ESRs,</w:t>
        </w:r>
      </w:ins>
      <w:r w:rsidRPr="005921FC">
        <w:rPr>
          <w:iCs/>
          <w:szCs w:val="20"/>
        </w:rPr>
        <w:t xml:space="preserve"> and Controllable Load Resources </w:t>
      </w:r>
      <w:r w:rsidRPr="005921FC">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Resources assigned Non-Spin Ancillary Service Resource Responsibility effective at the top-of-hour by adjusting the Non-Spin Ancillary Service Schedule telemetry.  For a Generation Resource, the QSE shall set the Non-Spin Ancillary Service Schedule telemetry equal to the portion of Non-Spin being provided from power augmentation if the portion being provided from power augmentation is participating as Off-Line Non-Spin, otherwise it shall be set to 0.</w:t>
      </w:r>
      <w:r w:rsidRPr="005921FC">
        <w:rPr>
          <w:iCs/>
          <w:szCs w:val="20"/>
        </w:rPr>
        <w:t xml:space="preserve">  For a Controllable Load Resource, the QSE shall set the Non-Spin Ancillary Service Schedule telemetry equal to 0.  As described in Section 6.5.7.2, Resource Limit Calculator, ERCOT shall adjust the HASL and LASL based on the QSE’s telemetered Non-Spin Ancillary Service Schedule to account for such deployment </w:t>
      </w:r>
      <w:r w:rsidRPr="005921FC">
        <w:rPr>
          <w:szCs w:val="20"/>
        </w:rPr>
        <w:t>and to make the energy from the full amount of the Non-Spin Ancillary Service Resource Responsibility available to SCED</w:t>
      </w:r>
      <w:r w:rsidRPr="005921FC">
        <w:rPr>
          <w:iCs/>
          <w:szCs w:val="20"/>
        </w:rPr>
        <w:t xml:space="preserve">.  </w:t>
      </w:r>
      <w:r w:rsidRPr="005921FC">
        <w:rPr>
          <w:szCs w:val="20"/>
        </w:rPr>
        <w:t xml:space="preserve">A Non-Spin deployment Dispatch Instruction from ERCOT is not required and </w:t>
      </w:r>
      <w:r w:rsidRPr="005921FC">
        <w:rPr>
          <w:iCs/>
          <w:szCs w:val="20"/>
        </w:rPr>
        <w:t>these Resources must be able to Dispatch their Non-Spin Ancillary Service Resource Responsibility in response to a SCED Base Point deployment instruction.  The provisions of this paragraph (5) do not apply to:</w:t>
      </w:r>
    </w:p>
    <w:p w14:paraId="0A4A9261" w14:textId="77777777" w:rsidR="00D011F0" w:rsidRPr="005921FC" w:rsidRDefault="00D011F0" w:rsidP="00D011F0">
      <w:pPr>
        <w:spacing w:after="240"/>
        <w:ind w:left="1440" w:hanging="720"/>
        <w:rPr>
          <w:iCs/>
          <w:szCs w:val="20"/>
        </w:rPr>
      </w:pPr>
      <w:r w:rsidRPr="005921FC">
        <w:rPr>
          <w:iCs/>
          <w:szCs w:val="20"/>
        </w:rPr>
        <w:lastRenderedPageBreak/>
        <w:t>(a)</w:t>
      </w:r>
      <w:r w:rsidRPr="005921FC">
        <w:rPr>
          <w:iCs/>
          <w:szCs w:val="20"/>
        </w:rPr>
        <w:tab/>
        <w:t>QSGRs assigned Off-Line Non-Spin Ancillary Service Resource Responsibility and provided to SCED for deployment, which must follow the provisions of Section 3.8.3, Quick Start Generation Resources; or</w:t>
      </w:r>
    </w:p>
    <w:p w14:paraId="69DE5300" w14:textId="77777777" w:rsidR="00D011F0" w:rsidRPr="005921FC" w:rsidRDefault="00D011F0" w:rsidP="00D011F0">
      <w:pPr>
        <w:spacing w:after="240"/>
        <w:ind w:left="1440" w:hanging="720"/>
        <w:rPr>
          <w:szCs w:val="20"/>
        </w:rPr>
      </w:pPr>
      <w:r w:rsidRPr="005921FC">
        <w:rPr>
          <w:szCs w:val="20"/>
        </w:rPr>
        <w:t>(b)</w:t>
      </w:r>
      <w:r w:rsidRPr="005921FC">
        <w:rPr>
          <w:szCs w:val="20"/>
        </w:rPr>
        <w:tab/>
        <w:t>The portion of On-Line Generation Resources that is only available through power augmentation if participating as Off-Line Non-Spin.</w:t>
      </w:r>
    </w:p>
    <w:p w14:paraId="112316F2" w14:textId="77777777" w:rsidR="00D011F0" w:rsidRPr="005921FC" w:rsidRDefault="00D011F0" w:rsidP="00D011F0">
      <w:pPr>
        <w:ind w:left="720" w:hanging="720"/>
        <w:rPr>
          <w:szCs w:val="20"/>
        </w:rPr>
      </w:pPr>
      <w:r w:rsidRPr="005921FC">
        <w:rPr>
          <w:iCs/>
          <w:szCs w:val="20"/>
        </w:rPr>
        <w:t>(7)</w:t>
      </w:r>
      <w:r w:rsidRPr="005921FC">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5921FC">
        <w:rPr>
          <w:bCs/>
          <w:iCs/>
          <w:szCs w:val="22"/>
        </w:rPr>
        <w:t xml:space="preserve">shall reduce the Non-Spin Ancillary Service Schedule by the amount of the deployment. </w:t>
      </w:r>
      <w:r w:rsidRPr="005921FC">
        <w:rPr>
          <w:iCs/>
          <w:szCs w:val="20"/>
        </w:rPr>
        <w:t xml:space="preserve"> An Off-Line Generation Resource providing Non-Spin must also be brought On-Line with an Energy Offer Curve at an output level greater than or equal to P1 multiplied by LSL</w:t>
      </w:r>
      <w:r w:rsidRPr="005921FC">
        <w:rPr>
          <w:bCs/>
          <w:iCs/>
          <w:szCs w:val="22"/>
        </w:rPr>
        <w:t xml:space="preserve"> where P1 is defined in the “ERCOT and QSE Operations Business Practices During the Operating Hour.”</w:t>
      </w:r>
      <w:r w:rsidRPr="005921FC">
        <w:rPr>
          <w:iCs/>
          <w:szCs w:val="20"/>
        </w:rPr>
        <w:t xml:space="preserve">  These actions must be done within a time frame that would allow SCED to fully dispatch the Resource’s Non-Spin Resource Responsibility within the </w:t>
      </w:r>
      <w:proofErr w:type="gramStart"/>
      <w:r w:rsidRPr="005921FC">
        <w:rPr>
          <w:iCs/>
          <w:szCs w:val="20"/>
        </w:rPr>
        <w:t>30 minute</w:t>
      </w:r>
      <w:proofErr w:type="gramEnd"/>
      <w:r w:rsidRPr="005921FC">
        <w:rPr>
          <w:iCs/>
          <w:szCs w:val="20"/>
        </w:rPr>
        <w:t xml:space="preserve"> period using the Resource’s Normal Ramp Rate curve.  The Resource Status indicating that a Generation Resource has come On-Line with an Energy Offer Curve is ON as described </w:t>
      </w:r>
      <w:r w:rsidRPr="005921FC">
        <w:rPr>
          <w:bCs/>
          <w:iCs/>
          <w:szCs w:val="22"/>
        </w:rPr>
        <w:t>in paragraph (5)(b)(i) of Section 3.9.1, Current Operating Plan (COP) Criteria.</w:t>
      </w:r>
    </w:p>
    <w:p w14:paraId="0A3403A1" w14:textId="77777777" w:rsidR="00D011F0" w:rsidRPr="005921FC" w:rsidRDefault="00D011F0" w:rsidP="00D011F0">
      <w:pPr>
        <w:spacing w:before="240" w:after="240"/>
        <w:ind w:left="720" w:hanging="720"/>
        <w:rPr>
          <w:szCs w:val="20"/>
        </w:rPr>
      </w:pPr>
      <w:r w:rsidRPr="005921FC">
        <w:rPr>
          <w:szCs w:val="20"/>
        </w:rPr>
        <w:t>(8)</w:t>
      </w:r>
      <w:r w:rsidRPr="005921FC">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087BF66F" w14:textId="77777777" w:rsidR="00D011F0" w:rsidRPr="005921FC" w:rsidRDefault="00D011F0" w:rsidP="00D011F0">
      <w:pPr>
        <w:spacing w:after="240"/>
        <w:ind w:left="720" w:hanging="720"/>
        <w:rPr>
          <w:szCs w:val="20"/>
        </w:rPr>
      </w:pPr>
      <w:r w:rsidRPr="005921FC">
        <w:rPr>
          <w:szCs w:val="20"/>
        </w:rPr>
        <w:t>(9)</w:t>
      </w:r>
      <w:r w:rsidRPr="005921FC">
        <w:rPr>
          <w:szCs w:val="20"/>
        </w:rPr>
        <w:tab/>
        <w:t>Base Points for On-Line Generation Resources</w:t>
      </w:r>
      <w:ins w:id="680" w:author="ERCOT" w:date="2024-09-16T16:21:00Z">
        <w:r>
          <w:rPr>
            <w:szCs w:val="20"/>
          </w:rPr>
          <w:t>, ESRs,</w:t>
        </w:r>
      </w:ins>
      <w:r w:rsidRPr="005921FC">
        <w:rPr>
          <w:szCs w:val="20"/>
        </w:rPr>
        <w:t xml:space="preserve"> and Controllable Load Resources providing Non-Spin include Non-Spin energy as well as any other energy dispatched </w:t>
      </w:r>
      <w:proofErr w:type="gramStart"/>
      <w:r w:rsidRPr="005921FC">
        <w:rPr>
          <w:szCs w:val="20"/>
        </w:rPr>
        <w:t>as a result of</w:t>
      </w:r>
      <w:proofErr w:type="gramEnd"/>
      <w:r w:rsidRPr="005921FC">
        <w:rPr>
          <w:szCs w:val="20"/>
        </w:rPr>
        <w:t xml:space="preserve">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should be able to be dispatch it within 30 minutes of the Non-Spin deployment instruction. </w:t>
      </w:r>
    </w:p>
    <w:p w14:paraId="16A9A39E" w14:textId="77777777" w:rsidR="00D011F0" w:rsidRPr="005921FC" w:rsidRDefault="00D011F0" w:rsidP="00D011F0">
      <w:pPr>
        <w:spacing w:after="240"/>
        <w:ind w:left="720" w:hanging="720"/>
        <w:rPr>
          <w:szCs w:val="20"/>
        </w:rPr>
      </w:pPr>
      <w:r w:rsidRPr="005921FC">
        <w:rPr>
          <w:szCs w:val="20"/>
        </w:rPr>
        <w:t>(10)</w:t>
      </w:r>
      <w:r w:rsidRPr="005921FC">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04F6AD15" w14:textId="77777777" w:rsidR="00D011F0" w:rsidRPr="005921FC" w:rsidRDefault="00D011F0" w:rsidP="00D011F0">
      <w:pPr>
        <w:spacing w:after="240"/>
        <w:ind w:left="720" w:hanging="720"/>
        <w:rPr>
          <w:szCs w:val="20"/>
        </w:rPr>
      </w:pPr>
      <w:r w:rsidRPr="005921FC">
        <w:rPr>
          <w:szCs w:val="20"/>
        </w:rPr>
        <w:t>(11)</w:t>
      </w:r>
      <w:r w:rsidRPr="005921FC">
        <w:rPr>
          <w:szCs w:val="20"/>
        </w:rPr>
        <w:tab/>
        <w:t>ERCOT may deploy Non-Spin at any time in a Settlement Interval.</w:t>
      </w:r>
    </w:p>
    <w:p w14:paraId="065AB974" w14:textId="77777777" w:rsidR="00D011F0" w:rsidRPr="005921FC" w:rsidRDefault="00D011F0" w:rsidP="00D011F0">
      <w:pPr>
        <w:spacing w:after="240"/>
        <w:ind w:left="720" w:hanging="720"/>
        <w:rPr>
          <w:szCs w:val="20"/>
        </w:rPr>
      </w:pPr>
      <w:r w:rsidRPr="005921FC">
        <w:rPr>
          <w:szCs w:val="20"/>
        </w:rPr>
        <w:lastRenderedPageBreak/>
        <w:t>(12)</w:t>
      </w:r>
      <w:r w:rsidRPr="005921FC">
        <w:rPr>
          <w:szCs w:val="20"/>
        </w:rPr>
        <w:tab/>
        <w:t>ERCOT’s Non-Spin deployment Dispatch Instructions must include:</w:t>
      </w:r>
    </w:p>
    <w:p w14:paraId="61893ACE" w14:textId="77777777" w:rsidR="00D011F0" w:rsidRPr="005921FC" w:rsidRDefault="00D011F0" w:rsidP="00D011F0">
      <w:pPr>
        <w:spacing w:after="240"/>
        <w:ind w:left="1440" w:hanging="720"/>
        <w:rPr>
          <w:szCs w:val="20"/>
        </w:rPr>
      </w:pPr>
      <w:r w:rsidRPr="005921FC">
        <w:rPr>
          <w:szCs w:val="20"/>
        </w:rPr>
        <w:t>(a)</w:t>
      </w:r>
      <w:r w:rsidRPr="005921FC">
        <w:rPr>
          <w:szCs w:val="20"/>
        </w:rPr>
        <w:tab/>
        <w:t>The Resource name;</w:t>
      </w:r>
    </w:p>
    <w:p w14:paraId="68A1DC5B" w14:textId="77777777" w:rsidR="00D011F0" w:rsidRPr="005921FC" w:rsidRDefault="00D011F0" w:rsidP="00D011F0">
      <w:pPr>
        <w:spacing w:after="240"/>
        <w:ind w:left="1440" w:hanging="720"/>
        <w:rPr>
          <w:szCs w:val="20"/>
        </w:rPr>
      </w:pPr>
      <w:r w:rsidRPr="005921FC">
        <w:rPr>
          <w:szCs w:val="20"/>
        </w:rPr>
        <w:t>(b)</w:t>
      </w:r>
      <w:r w:rsidRPr="005921FC">
        <w:rPr>
          <w:szCs w:val="20"/>
        </w:rPr>
        <w:tab/>
        <w:t xml:space="preserve">A MW level of capacity deployment for Generation Resources with Energy Offer Curve, </w:t>
      </w:r>
      <w:ins w:id="681" w:author="ERCOT" w:date="2024-06-20T18:30:00Z">
        <w:r>
          <w:rPr>
            <w:szCs w:val="20"/>
          </w:rPr>
          <w:t xml:space="preserve">a MW level for ESRs with Energy Big/Offer Curve, </w:t>
        </w:r>
      </w:ins>
      <w:r w:rsidRPr="005921FC">
        <w:rPr>
          <w:szCs w:val="20"/>
        </w:rPr>
        <w:t>a MW level of energy for Generation Resources with Output Schedules, and a Dispatch Instruction for Load Resources equal to their awarded Non-Spin Ancillary Service Resource Responsibility; and</w:t>
      </w:r>
    </w:p>
    <w:p w14:paraId="248F8200" w14:textId="77777777" w:rsidR="00D011F0" w:rsidRPr="005921FC" w:rsidRDefault="00D011F0" w:rsidP="00D011F0">
      <w:pPr>
        <w:spacing w:after="240"/>
        <w:ind w:left="1440" w:hanging="720"/>
        <w:rPr>
          <w:szCs w:val="20"/>
        </w:rPr>
      </w:pPr>
      <w:r w:rsidRPr="005921FC">
        <w:rPr>
          <w:szCs w:val="20"/>
        </w:rPr>
        <w:t>(c)</w:t>
      </w:r>
      <w:r w:rsidRPr="005921FC">
        <w:rPr>
          <w:szCs w:val="20"/>
        </w:rPr>
        <w:tab/>
        <w:t>The anticipated duration of deployment.</w:t>
      </w:r>
    </w:p>
    <w:p w14:paraId="307B05E7" w14:textId="77777777" w:rsidR="00D011F0" w:rsidRPr="005921FC" w:rsidRDefault="00D011F0" w:rsidP="00D011F0">
      <w:pPr>
        <w:spacing w:after="240"/>
        <w:ind w:left="720" w:hanging="720"/>
        <w:rPr>
          <w:szCs w:val="20"/>
        </w:rPr>
      </w:pPr>
      <w:r w:rsidRPr="005921FC">
        <w:rPr>
          <w:iCs/>
          <w:szCs w:val="20"/>
        </w:rPr>
        <w:t>(13)</w:t>
      </w:r>
      <w:r w:rsidRPr="005921FC">
        <w:rPr>
          <w:iCs/>
          <w:szCs w:val="20"/>
        </w:rPr>
        <w:tab/>
        <w:t xml:space="preserve">ERCOT shall provide a signal via ICCP to the QSE of a deployed </w:t>
      </w:r>
      <w:del w:id="682" w:author="ERCOT" w:date="2024-09-16T16:22:00Z">
        <w:r w:rsidRPr="005921FC" w:rsidDel="00E14026">
          <w:rPr>
            <w:iCs/>
            <w:szCs w:val="20"/>
          </w:rPr>
          <w:delText xml:space="preserve">Generation or Load </w:delText>
        </w:r>
      </w:del>
      <w:r w:rsidRPr="005921FC">
        <w:rPr>
          <w:iCs/>
          <w:szCs w:val="20"/>
        </w:rPr>
        <w:t>Resource indicating that its Non-Spin capacity has been deployed.</w:t>
      </w:r>
    </w:p>
    <w:p w14:paraId="7A9E48D4" w14:textId="77777777" w:rsidR="00D011F0" w:rsidRPr="005921FC" w:rsidRDefault="00D011F0" w:rsidP="00D011F0">
      <w:pPr>
        <w:spacing w:after="240"/>
        <w:ind w:left="720" w:hanging="720"/>
        <w:rPr>
          <w:szCs w:val="20"/>
        </w:rPr>
      </w:pPr>
      <w:r w:rsidRPr="005921FC">
        <w:rPr>
          <w:szCs w:val="20"/>
        </w:rPr>
        <w:t>(14)</w:t>
      </w:r>
      <w:r w:rsidRPr="005921FC">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255CEC05" w14:textId="77777777" w:rsidR="00D011F0" w:rsidRPr="005921FC" w:rsidRDefault="00D011F0" w:rsidP="00D011F0">
      <w:pPr>
        <w:spacing w:after="240"/>
        <w:ind w:left="720" w:hanging="720"/>
        <w:rPr>
          <w:iCs/>
          <w:szCs w:val="20"/>
        </w:rPr>
      </w:pPr>
      <w:r w:rsidRPr="005921FC">
        <w:rPr>
          <w:iCs/>
          <w:szCs w:val="20"/>
        </w:rPr>
        <w:t>(15)</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21FC" w14:paraId="1FA800D7" w14:textId="77777777" w:rsidTr="0080522F">
        <w:trPr>
          <w:trHeight w:val="206"/>
        </w:trPr>
        <w:tc>
          <w:tcPr>
            <w:tcW w:w="9350" w:type="dxa"/>
            <w:shd w:val="pct12" w:color="auto" w:fill="auto"/>
          </w:tcPr>
          <w:p w14:paraId="78D75128" w14:textId="77777777" w:rsidR="00D011F0" w:rsidRPr="005921FC" w:rsidRDefault="00D011F0" w:rsidP="0080522F">
            <w:pPr>
              <w:spacing w:before="120" w:after="240"/>
              <w:rPr>
                <w:b/>
                <w:i/>
                <w:iCs/>
              </w:rPr>
            </w:pPr>
            <w:r w:rsidRPr="005921FC">
              <w:rPr>
                <w:b/>
                <w:i/>
                <w:iCs/>
              </w:rPr>
              <w:t>[NPRR1000 and NPRR1010:  Replace applicable portions of Section 6.5.7.6.2.3 above with the following upon system implementation for NPRR1000; or upon system implementation of the Real-Time Co-Optimization (RTC) project for NPRR1010:]</w:t>
            </w:r>
          </w:p>
          <w:p w14:paraId="77516776" w14:textId="77777777" w:rsidR="00D011F0" w:rsidRPr="005921FC" w:rsidRDefault="00D011F0" w:rsidP="0080522F">
            <w:pPr>
              <w:keepNext/>
              <w:tabs>
                <w:tab w:val="left" w:pos="1800"/>
              </w:tabs>
              <w:spacing w:before="240" w:after="240"/>
              <w:ind w:left="1800" w:hanging="1800"/>
              <w:outlineLvl w:val="5"/>
              <w:rPr>
                <w:b/>
                <w:bCs/>
                <w:szCs w:val="22"/>
              </w:rPr>
            </w:pPr>
            <w:r w:rsidRPr="005921FC">
              <w:rPr>
                <w:b/>
                <w:bCs/>
                <w:szCs w:val="22"/>
              </w:rPr>
              <w:t>6.5.7.6.2.3</w:t>
            </w:r>
            <w:r w:rsidRPr="005921FC">
              <w:rPr>
                <w:b/>
                <w:bCs/>
                <w:szCs w:val="22"/>
              </w:rPr>
              <w:tab/>
              <w:t xml:space="preserve">Non-Spinning Reserve Service Deployment </w:t>
            </w:r>
          </w:p>
          <w:p w14:paraId="08FB047E" w14:textId="77777777" w:rsidR="00D011F0" w:rsidRPr="005921FC" w:rsidRDefault="00D011F0" w:rsidP="0080522F">
            <w:pPr>
              <w:spacing w:after="240"/>
              <w:ind w:left="720" w:hanging="720"/>
              <w:rPr>
                <w:szCs w:val="20"/>
              </w:rPr>
            </w:pPr>
            <w:r w:rsidRPr="005921FC">
              <w:rPr>
                <w:szCs w:val="20"/>
              </w:rPr>
              <w:t>(1)</w:t>
            </w:r>
            <w:r w:rsidRPr="005921FC">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20E81B89" w14:textId="77777777" w:rsidR="00D011F0" w:rsidRPr="005921FC" w:rsidRDefault="00D011F0" w:rsidP="0080522F">
            <w:pPr>
              <w:spacing w:after="240"/>
              <w:ind w:left="720" w:hanging="720"/>
              <w:rPr>
                <w:szCs w:val="20"/>
              </w:rPr>
            </w:pPr>
            <w:r w:rsidRPr="005921FC">
              <w:rPr>
                <w:szCs w:val="20"/>
              </w:rPr>
              <w:t>(2)</w:t>
            </w:r>
            <w:r w:rsidRPr="005921FC">
              <w:rPr>
                <w:szCs w:val="20"/>
              </w:rPr>
              <w:tab/>
              <w:t>Once Non-Spin capacity from Off-Line Generation Resources awarded Non-Spin is deployed and the Generation Resources are On-Line, ERCOT shall use SCED to determine the amount of energy to be dispatched from those Resources.</w:t>
            </w:r>
          </w:p>
          <w:p w14:paraId="03750E5F" w14:textId="77777777" w:rsidR="00D011F0" w:rsidRPr="005921FC" w:rsidRDefault="00D011F0" w:rsidP="0080522F">
            <w:pPr>
              <w:spacing w:after="240"/>
              <w:ind w:left="720" w:hanging="720"/>
              <w:rPr>
                <w:szCs w:val="20"/>
              </w:rPr>
            </w:pPr>
            <w:r w:rsidRPr="005921FC">
              <w:rPr>
                <w:szCs w:val="20"/>
              </w:rPr>
              <w:lastRenderedPageBreak/>
              <w:t>(3)</w:t>
            </w:r>
            <w:r w:rsidRPr="005921FC">
              <w:rPr>
                <w:szCs w:val="20"/>
              </w:rPr>
              <w:tab/>
              <w:t xml:space="preserve">Off-Line Generation Resources offering to provide Non-Spin must provide an Energy Offer Curve for use by SCED. </w:t>
            </w:r>
          </w:p>
          <w:p w14:paraId="3CB4FD72" w14:textId="77777777" w:rsidR="00D011F0" w:rsidRPr="005921FC" w:rsidRDefault="00D011F0" w:rsidP="0080522F">
            <w:pPr>
              <w:spacing w:after="240"/>
              <w:ind w:left="720" w:hanging="720"/>
              <w:rPr>
                <w:iCs/>
                <w:szCs w:val="20"/>
              </w:rPr>
            </w:pPr>
            <w:r w:rsidRPr="005921FC">
              <w:rPr>
                <w:iCs/>
                <w:szCs w:val="20"/>
              </w:rPr>
              <w:t>(4)</w:t>
            </w:r>
            <w:r w:rsidRPr="005921FC">
              <w:rPr>
                <w:iCs/>
                <w:szCs w:val="20"/>
              </w:rPr>
              <w:tab/>
              <w:t>Non-Spin can be provided by Controllable Load Resources that are SCED qualified or by Load Resources that are not Controllable Load Resources but do not have an under-frequency relay or the under-frequency relay is unarmed.</w:t>
            </w:r>
          </w:p>
          <w:p w14:paraId="066BDB54" w14:textId="77777777" w:rsidR="00D011F0" w:rsidRPr="005921FC" w:rsidRDefault="00D011F0" w:rsidP="0080522F">
            <w:pPr>
              <w:spacing w:after="240"/>
              <w:ind w:left="1415" w:hanging="720"/>
              <w:rPr>
                <w:iCs/>
                <w:szCs w:val="20"/>
              </w:rPr>
            </w:pPr>
            <w:r w:rsidRPr="005921FC">
              <w:rPr>
                <w:iCs/>
                <w:szCs w:val="20"/>
              </w:rPr>
              <w:t>(a)</w:t>
            </w:r>
            <w:r w:rsidRPr="005921FC">
              <w:rPr>
                <w:szCs w:val="20"/>
              </w:rPr>
              <w:tab/>
            </w:r>
            <w:r w:rsidRPr="005921FC">
              <w:rPr>
                <w:iCs/>
                <w:szCs w:val="20"/>
              </w:rPr>
              <w:t xml:space="preserve">Controllable Load Resources awarded Non-Spin shall have an RTM Energy Bid for SCED and shall be capable of being Dispatched to its Non-Spin Ancillary Service award within 30 minutes, using the Resource’s Normal Ramp Rate curve.  An Aggregate Load Resource (ALR) must comply with all requirements in </w:t>
            </w:r>
            <w:r w:rsidRPr="005921FC">
              <w:t>Section 22, Attachment O,</w:t>
            </w:r>
            <w:r w:rsidRPr="005921FC">
              <w:rPr>
                <w:iCs/>
                <w:szCs w:val="20"/>
              </w:rPr>
              <w:t xml:space="preserve"> Requirements for Aggregate Load Resource Participation in the ERCOT Markets.</w:t>
            </w:r>
          </w:p>
          <w:p w14:paraId="72C9E1FB" w14:textId="77777777" w:rsidR="00D011F0" w:rsidRPr="005921FC" w:rsidRDefault="00D011F0" w:rsidP="0080522F">
            <w:pPr>
              <w:spacing w:after="240"/>
              <w:ind w:left="1410" w:hanging="720"/>
              <w:rPr>
                <w:iCs/>
                <w:szCs w:val="20"/>
              </w:rPr>
            </w:pPr>
            <w:r w:rsidRPr="005921FC">
              <w:rPr>
                <w:iCs/>
                <w:szCs w:val="20"/>
              </w:rPr>
              <w:t>(b)</w:t>
            </w:r>
            <w:r w:rsidRPr="005921FC">
              <w:rPr>
                <w:szCs w:val="20"/>
              </w:rPr>
              <w:tab/>
            </w:r>
            <w:r w:rsidRPr="005921FC">
              <w:rPr>
                <w:iCs/>
                <w:szCs w:val="20"/>
              </w:rPr>
              <w:t>A Load Resource that is not a Controllable Load Resource shall be capable of being Dispatched to its Non-Spin Ancillary Service Resource Responsibility within 30 minutes of a deployment instruction for capacity.</w:t>
            </w:r>
          </w:p>
          <w:p w14:paraId="45EF4A6D" w14:textId="77777777" w:rsidR="00D011F0" w:rsidRPr="005921FC" w:rsidRDefault="00D011F0" w:rsidP="0080522F">
            <w:pPr>
              <w:spacing w:after="240"/>
              <w:ind w:left="720" w:hanging="720"/>
              <w:rPr>
                <w:szCs w:val="20"/>
              </w:rPr>
            </w:pPr>
            <w:r w:rsidRPr="005921FC">
              <w:rPr>
                <w:iCs/>
                <w:szCs w:val="20"/>
              </w:rPr>
              <w:t>(5)</w:t>
            </w:r>
            <w:r w:rsidRPr="005921FC">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08071556" w14:textId="77777777" w:rsidR="00D011F0" w:rsidRPr="005921FC" w:rsidRDefault="00D011F0" w:rsidP="0080522F">
            <w:pPr>
              <w:spacing w:after="240"/>
              <w:ind w:left="720" w:hanging="720"/>
              <w:rPr>
                <w:szCs w:val="20"/>
              </w:rPr>
            </w:pPr>
            <w:r w:rsidRPr="005921FC">
              <w:rPr>
                <w:szCs w:val="20"/>
              </w:rPr>
              <w:t>(6)</w:t>
            </w:r>
            <w:r w:rsidRPr="005921FC">
              <w:rPr>
                <w:szCs w:val="20"/>
              </w:rPr>
              <w:tab/>
              <w:t>ERCOT may deploy Non-Spin at any time in a Settlement Interval.</w:t>
            </w:r>
          </w:p>
          <w:p w14:paraId="12CA40A3" w14:textId="77777777" w:rsidR="00D011F0" w:rsidRPr="005921FC" w:rsidRDefault="00D011F0" w:rsidP="0080522F">
            <w:pPr>
              <w:spacing w:after="240"/>
              <w:ind w:left="720" w:hanging="720"/>
              <w:rPr>
                <w:szCs w:val="20"/>
              </w:rPr>
            </w:pPr>
            <w:r w:rsidRPr="005921FC">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741E701F" w14:textId="77777777" w:rsidR="00D011F0" w:rsidRPr="005921FC" w:rsidRDefault="00D011F0" w:rsidP="0080522F">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EC05D55" w14:textId="77777777" w:rsidR="00D011F0" w:rsidRPr="005921FC" w:rsidRDefault="00D011F0" w:rsidP="0080522F">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44C95A53" w14:textId="77777777" w:rsidR="00D011F0" w:rsidRPr="005921FC" w:rsidRDefault="00D011F0" w:rsidP="0080522F">
            <w:pPr>
              <w:spacing w:after="240"/>
              <w:ind w:left="720" w:hanging="720"/>
              <w:rPr>
                <w:szCs w:val="20"/>
              </w:rPr>
            </w:pPr>
            <w:r w:rsidRPr="005921FC">
              <w:rPr>
                <w:szCs w:val="20"/>
              </w:rPr>
              <w:lastRenderedPageBreak/>
              <w:t>(8)</w:t>
            </w:r>
            <w:r w:rsidRPr="005921FC">
              <w:rPr>
                <w:szCs w:val="20"/>
              </w:rPr>
              <w:tab/>
              <w:t>ERCOT’s Non-Spin deployment Dispatch Instructions must include:</w:t>
            </w:r>
          </w:p>
          <w:p w14:paraId="7B9AF0D3" w14:textId="77777777" w:rsidR="00D011F0" w:rsidRPr="005921FC" w:rsidRDefault="00D011F0" w:rsidP="0080522F">
            <w:pPr>
              <w:spacing w:after="240"/>
              <w:ind w:left="1440" w:hanging="720"/>
              <w:rPr>
                <w:szCs w:val="20"/>
              </w:rPr>
            </w:pPr>
            <w:r w:rsidRPr="005921FC">
              <w:rPr>
                <w:szCs w:val="20"/>
              </w:rPr>
              <w:t>(a)</w:t>
            </w:r>
            <w:r w:rsidRPr="005921FC">
              <w:rPr>
                <w:szCs w:val="20"/>
              </w:rPr>
              <w:tab/>
              <w:t>The Resource name;</w:t>
            </w:r>
          </w:p>
          <w:p w14:paraId="0215C438" w14:textId="77777777" w:rsidR="00D011F0" w:rsidRPr="005921FC" w:rsidRDefault="00D011F0" w:rsidP="0080522F">
            <w:pPr>
              <w:spacing w:after="240"/>
              <w:ind w:left="1440" w:hanging="720"/>
              <w:rPr>
                <w:szCs w:val="20"/>
              </w:rPr>
            </w:pPr>
            <w:r w:rsidRPr="005921FC">
              <w:rPr>
                <w:szCs w:val="20"/>
              </w:rPr>
              <w:t>(b)</w:t>
            </w:r>
            <w:r w:rsidRPr="005921FC">
              <w:rPr>
                <w:szCs w:val="20"/>
              </w:rPr>
              <w:tab/>
              <w:t>A MW level of capacity deployment for Generation Resources with Energy Offer Curve</w:t>
            </w:r>
            <w:ins w:id="683" w:author="ERCOT" w:date="2024-06-20T18:32:00Z">
              <w:r>
                <w:rPr>
                  <w:szCs w:val="20"/>
                </w:rPr>
                <w:t>, a MW level for ESRs with Energy Bid/Offer Curve,</w:t>
              </w:r>
            </w:ins>
            <w:r w:rsidRPr="005921FC">
              <w:rPr>
                <w:szCs w:val="20"/>
              </w:rPr>
              <w:t xml:space="preserve"> and a MW level of energy for Generation Resources with Output Schedules and a Dispatch Instruction for Load Resources, excluding Controllable Load Resources, at a minimum equal to their awarded Non-Spin Ancillary Service amount; and</w:t>
            </w:r>
          </w:p>
          <w:p w14:paraId="18154BAC" w14:textId="77777777" w:rsidR="00D011F0" w:rsidRPr="005921FC" w:rsidRDefault="00D011F0" w:rsidP="0080522F">
            <w:pPr>
              <w:spacing w:after="240"/>
              <w:ind w:left="1440" w:hanging="720"/>
              <w:rPr>
                <w:szCs w:val="20"/>
              </w:rPr>
            </w:pPr>
            <w:r w:rsidRPr="005921FC">
              <w:rPr>
                <w:szCs w:val="20"/>
              </w:rPr>
              <w:t>(c)</w:t>
            </w:r>
            <w:r w:rsidRPr="005921FC">
              <w:rPr>
                <w:szCs w:val="20"/>
              </w:rPr>
              <w:tab/>
              <w:t>The anticipated duration of deployment.</w:t>
            </w:r>
          </w:p>
          <w:p w14:paraId="0404C93A" w14:textId="77777777" w:rsidR="00D011F0" w:rsidRPr="005921FC" w:rsidRDefault="00D011F0" w:rsidP="0080522F">
            <w:pPr>
              <w:spacing w:after="240"/>
              <w:ind w:left="720" w:hanging="720"/>
              <w:rPr>
                <w:szCs w:val="20"/>
              </w:rPr>
            </w:pPr>
            <w:r w:rsidRPr="005921FC">
              <w:rPr>
                <w:iCs/>
                <w:szCs w:val="20"/>
              </w:rPr>
              <w:t>(9)</w:t>
            </w:r>
            <w:r w:rsidRPr="005921FC">
              <w:rPr>
                <w:iCs/>
                <w:szCs w:val="20"/>
              </w:rPr>
              <w:tab/>
              <w:t>ERCOT shall provide a signal via ICCP to the QSE of a deployed</w:t>
            </w:r>
            <w:del w:id="684" w:author="ERCOT" w:date="2024-09-16T16:23:00Z">
              <w:r w:rsidRPr="005921FC" w:rsidDel="00E14026">
                <w:rPr>
                  <w:iCs/>
                  <w:szCs w:val="20"/>
                </w:rPr>
                <w:delText xml:space="preserve"> Generation or Load</w:delText>
              </w:r>
            </w:del>
            <w:r w:rsidRPr="005921FC">
              <w:rPr>
                <w:iCs/>
                <w:szCs w:val="20"/>
              </w:rPr>
              <w:t xml:space="preserve"> Resource indicating that its Non-Spin capacity has been deployed.</w:t>
            </w:r>
          </w:p>
          <w:p w14:paraId="46A861FA" w14:textId="77777777" w:rsidR="00D011F0" w:rsidRPr="005921FC" w:rsidRDefault="00D011F0" w:rsidP="0080522F">
            <w:pPr>
              <w:spacing w:after="240"/>
              <w:ind w:left="720" w:hanging="720"/>
              <w:rPr>
                <w:szCs w:val="20"/>
              </w:rPr>
            </w:pPr>
            <w:r w:rsidRPr="005921FC">
              <w:rPr>
                <w:szCs w:val="20"/>
              </w:rPr>
              <w:t>(10)</w:t>
            </w:r>
            <w:r w:rsidRPr="005921FC">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4C39E98" w14:textId="77777777" w:rsidR="00D011F0" w:rsidRPr="005921FC" w:rsidRDefault="00D011F0" w:rsidP="0080522F">
            <w:pPr>
              <w:spacing w:after="240"/>
              <w:ind w:left="720" w:hanging="720"/>
              <w:rPr>
                <w:iCs/>
                <w:szCs w:val="20"/>
              </w:rPr>
            </w:pPr>
            <w:r w:rsidRPr="005921FC">
              <w:rPr>
                <w:iCs/>
                <w:szCs w:val="20"/>
              </w:rPr>
              <w:t>(11)</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c>
      </w:tr>
    </w:tbl>
    <w:p w14:paraId="0B3506DC" w14:textId="77777777" w:rsidR="00D011F0" w:rsidRPr="00452178" w:rsidRDefault="00D011F0" w:rsidP="00D011F0">
      <w:pPr>
        <w:keepNext/>
        <w:tabs>
          <w:tab w:val="left" w:pos="1800"/>
        </w:tabs>
        <w:spacing w:before="480" w:after="240"/>
        <w:ind w:left="1800" w:hanging="1800"/>
        <w:outlineLvl w:val="5"/>
        <w:rPr>
          <w:b/>
          <w:bCs/>
          <w:szCs w:val="22"/>
        </w:rPr>
      </w:pPr>
      <w:bookmarkStart w:id="685" w:name="_Hlk135903085"/>
      <w:r w:rsidRPr="00452178">
        <w:rPr>
          <w:b/>
          <w:bCs/>
          <w:szCs w:val="22"/>
        </w:rPr>
        <w:lastRenderedPageBreak/>
        <w:t>6.5.7.6.2.4</w:t>
      </w:r>
      <w:r w:rsidRPr="00452178">
        <w:rPr>
          <w:b/>
          <w:bCs/>
          <w:szCs w:val="22"/>
        </w:rPr>
        <w:tab/>
        <w:t>Deployment and Recall of ERCOT Contingency Reserve Service</w:t>
      </w:r>
    </w:p>
    <w:p w14:paraId="0C54D5BB" w14:textId="77777777" w:rsidR="00D011F0" w:rsidRPr="00452178" w:rsidRDefault="00D011F0" w:rsidP="00D011F0">
      <w:pPr>
        <w:spacing w:after="240"/>
        <w:ind w:left="720" w:hanging="720"/>
        <w:rPr>
          <w:szCs w:val="20"/>
        </w:rPr>
      </w:pPr>
      <w:r w:rsidRPr="00452178">
        <w:rPr>
          <w:szCs w:val="20"/>
        </w:rPr>
        <w:t>(1)</w:t>
      </w:r>
      <w:r w:rsidRPr="00452178">
        <w:rPr>
          <w:szCs w:val="20"/>
        </w:rPr>
        <w:tab/>
        <w:t>ECRS is intended to:</w:t>
      </w:r>
    </w:p>
    <w:p w14:paraId="2D981611" w14:textId="77777777" w:rsidR="00D011F0" w:rsidRPr="00452178" w:rsidRDefault="00D011F0" w:rsidP="00D011F0">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3E934751" w14:textId="77777777" w:rsidR="00D011F0" w:rsidRPr="00452178" w:rsidRDefault="00D011F0" w:rsidP="00D011F0">
      <w:pPr>
        <w:spacing w:after="240"/>
        <w:ind w:left="1440" w:hanging="720"/>
        <w:rPr>
          <w:szCs w:val="20"/>
        </w:rPr>
      </w:pPr>
      <w:r w:rsidRPr="00452178">
        <w:rPr>
          <w:szCs w:val="20"/>
        </w:rPr>
        <w:t>(b)</w:t>
      </w:r>
      <w:r w:rsidRPr="00452178">
        <w:rPr>
          <w:szCs w:val="20"/>
        </w:rPr>
        <w:tab/>
        <w:t>Provide energy to avoid, or during the implementation of, an EEA;</w:t>
      </w:r>
    </w:p>
    <w:p w14:paraId="3323D0A8" w14:textId="77777777" w:rsidR="00D011F0" w:rsidRPr="00452178" w:rsidRDefault="00D011F0" w:rsidP="00D011F0">
      <w:pPr>
        <w:spacing w:after="240"/>
        <w:ind w:left="1440" w:hanging="720"/>
        <w:rPr>
          <w:szCs w:val="20"/>
        </w:rPr>
      </w:pPr>
      <w:r w:rsidRPr="00452178">
        <w:rPr>
          <w:szCs w:val="20"/>
        </w:rPr>
        <w:t>(c)</w:t>
      </w:r>
      <w:r w:rsidRPr="00452178">
        <w:rPr>
          <w:szCs w:val="20"/>
        </w:rPr>
        <w:tab/>
        <w:t>Provide backup to Reg-Up; and</w:t>
      </w:r>
    </w:p>
    <w:p w14:paraId="00089BE5" w14:textId="77777777" w:rsidR="00D011F0" w:rsidRPr="00452178" w:rsidRDefault="00D011F0" w:rsidP="00D011F0">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65515204" w14:textId="77777777" w:rsidR="00D011F0" w:rsidRPr="00452178" w:rsidRDefault="00D011F0" w:rsidP="00D011F0">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7BC45BA3" w14:textId="77777777" w:rsidR="00D011F0" w:rsidRPr="00452178" w:rsidRDefault="00D011F0" w:rsidP="00D011F0">
      <w:pPr>
        <w:spacing w:after="240"/>
        <w:ind w:left="1440" w:hanging="720"/>
        <w:rPr>
          <w:sz w:val="16"/>
          <w:szCs w:val="16"/>
        </w:rPr>
      </w:pPr>
      <w:r w:rsidRPr="00452178">
        <w:rPr>
          <w:szCs w:val="20"/>
        </w:rPr>
        <w:t>(a)</w:t>
      </w:r>
      <w:r w:rsidRPr="00452178">
        <w:rPr>
          <w:szCs w:val="20"/>
        </w:rPr>
        <w:tab/>
        <w:t>Automatic Dispatch Instruction signal to release ECRS capacity from Generation Resources and Controllable Load Resources to SCED; and/or</w:t>
      </w:r>
    </w:p>
    <w:p w14:paraId="36FC712E" w14:textId="77777777" w:rsidR="00D011F0" w:rsidRPr="00452178" w:rsidRDefault="00D011F0" w:rsidP="00D011F0">
      <w:pPr>
        <w:spacing w:after="240"/>
        <w:ind w:left="1440" w:hanging="720"/>
        <w:rPr>
          <w:szCs w:val="20"/>
        </w:rPr>
      </w:pPr>
      <w:r w:rsidRPr="00452178">
        <w:rPr>
          <w:szCs w:val="20"/>
        </w:rPr>
        <w:lastRenderedPageBreak/>
        <w:t>(b)</w:t>
      </w:r>
      <w:r w:rsidRPr="00452178">
        <w:rPr>
          <w:szCs w:val="20"/>
        </w:rPr>
        <w:tab/>
        <w:t>Dispatch Instruction for deployment of energy from Load Resources via electronic Messaging System.</w:t>
      </w:r>
    </w:p>
    <w:p w14:paraId="0D8EBA05" w14:textId="77777777" w:rsidR="00D011F0" w:rsidRPr="00452178" w:rsidRDefault="00D011F0" w:rsidP="00D011F0">
      <w:pPr>
        <w:spacing w:after="240"/>
        <w:ind w:left="720" w:hanging="720"/>
        <w:rPr>
          <w:szCs w:val="20"/>
        </w:rPr>
      </w:pPr>
      <w:r w:rsidRPr="00452178">
        <w:rPr>
          <w:szCs w:val="20"/>
        </w:rPr>
        <w:t>(3)</w:t>
      </w:r>
      <w:r w:rsidRPr="00452178">
        <w:rPr>
          <w:szCs w:val="20"/>
        </w:rPr>
        <w:tab/>
        <w:t>ERCOT shall release ECRS from Generation Resources and Controllable Load Resources to SCED when frequency drops below 59.91 Hz and available Reg-Up is not sufficient to restore frequency.  Upon deployment of Off-Line ECRS from</w:t>
      </w:r>
      <w:r w:rsidRPr="00452178">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37831028" w14:textId="77777777" w:rsidR="00D011F0" w:rsidRPr="00452178" w:rsidRDefault="00D011F0" w:rsidP="00D011F0">
      <w:pPr>
        <w:spacing w:after="240"/>
        <w:ind w:left="720" w:hanging="720"/>
        <w:rPr>
          <w:szCs w:val="20"/>
        </w:rPr>
      </w:pPr>
      <w:r w:rsidRPr="00452178">
        <w:rPr>
          <w:szCs w:val="20"/>
        </w:rPr>
        <w:t>(4)</w:t>
      </w:r>
      <w:r w:rsidRPr="00452178">
        <w:rPr>
          <w:szCs w:val="20"/>
        </w:rPr>
        <w:tab/>
        <w:t>Energy from Resources providing ECRS may also be manually deployed by ERCOT pursuant to Section 6.5.9, Emergency Operations.</w:t>
      </w:r>
    </w:p>
    <w:p w14:paraId="3A0FAD2B" w14:textId="77777777" w:rsidR="00D011F0" w:rsidRPr="00452178" w:rsidRDefault="00D011F0" w:rsidP="00D011F0">
      <w:pPr>
        <w:spacing w:after="240"/>
        <w:ind w:left="720" w:hanging="720"/>
        <w:rPr>
          <w:szCs w:val="20"/>
        </w:rPr>
      </w:pPr>
      <w:r w:rsidRPr="00452178">
        <w:rPr>
          <w:szCs w:val="20"/>
        </w:rPr>
        <w:t>(5)</w:t>
      </w:r>
      <w:r w:rsidRPr="00452178">
        <w:rPr>
          <w:szCs w:val="20"/>
        </w:rPr>
        <w:tab/>
        <w:t>ERCOT shall use SCED and Non-Spin as soon as practicable to recover ECRS reserves.</w:t>
      </w:r>
    </w:p>
    <w:p w14:paraId="06730DE9" w14:textId="77777777" w:rsidR="00D011F0" w:rsidRPr="00452178" w:rsidRDefault="00D011F0" w:rsidP="00D011F0">
      <w:pPr>
        <w:spacing w:after="240"/>
        <w:ind w:left="720" w:hanging="720"/>
        <w:rPr>
          <w:szCs w:val="20"/>
        </w:rPr>
      </w:pPr>
      <w:r w:rsidRPr="00452178">
        <w:rPr>
          <w:szCs w:val="20"/>
        </w:rPr>
        <w:t>(6)</w:t>
      </w:r>
      <w:r w:rsidRPr="00452178">
        <w:rPr>
          <w:szCs w:val="20"/>
        </w:rPr>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06E95B78" w14:textId="77777777" w:rsidR="00D011F0" w:rsidRPr="00452178" w:rsidRDefault="00D011F0" w:rsidP="00D011F0">
      <w:pPr>
        <w:spacing w:after="240"/>
        <w:ind w:left="720" w:hanging="720"/>
        <w:rPr>
          <w:szCs w:val="20"/>
        </w:rPr>
      </w:pPr>
      <w:r w:rsidRPr="00452178">
        <w:rPr>
          <w:szCs w:val="20"/>
        </w:rPr>
        <w:t>(7)</w:t>
      </w:r>
      <w:r w:rsidRPr="00452178">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4166CA6F" w14:textId="77777777" w:rsidR="00D011F0" w:rsidRPr="00452178" w:rsidRDefault="00D011F0" w:rsidP="00D011F0">
      <w:pPr>
        <w:spacing w:after="240"/>
        <w:ind w:left="720" w:hanging="720"/>
        <w:rPr>
          <w:szCs w:val="20"/>
        </w:rPr>
      </w:pPr>
      <w:r w:rsidRPr="00452178">
        <w:rPr>
          <w:szCs w:val="20"/>
        </w:rPr>
        <w:t>(8)</w:t>
      </w:r>
      <w:r w:rsidRPr="00452178">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1F70D4E0" w14:textId="77777777" w:rsidR="00D011F0" w:rsidRPr="00452178" w:rsidRDefault="00D011F0" w:rsidP="00D011F0">
      <w:pPr>
        <w:spacing w:after="240"/>
        <w:ind w:left="720" w:hanging="720"/>
        <w:rPr>
          <w:szCs w:val="20"/>
        </w:rPr>
      </w:pPr>
      <w:r w:rsidRPr="00452178">
        <w:rPr>
          <w:szCs w:val="20"/>
        </w:rPr>
        <w:t>(9)</w:t>
      </w:r>
      <w:r w:rsidRPr="00452178">
        <w:rPr>
          <w:szCs w:val="20"/>
        </w:rPr>
        <w:tab/>
        <w:t>Each QSE providing ECRS shall meet the deployment performance requirements specified in Section 8.1.1.4.2, Responsive Reserve Energy Deployment Criteria.</w:t>
      </w:r>
    </w:p>
    <w:p w14:paraId="46A352F7" w14:textId="77777777" w:rsidR="00D011F0" w:rsidRPr="00452178" w:rsidRDefault="00D011F0" w:rsidP="00D011F0">
      <w:pPr>
        <w:spacing w:after="240"/>
        <w:ind w:left="720" w:hanging="720"/>
        <w:rPr>
          <w:szCs w:val="20"/>
        </w:rPr>
      </w:pPr>
      <w:r w:rsidRPr="00452178">
        <w:rPr>
          <w:szCs w:val="20"/>
        </w:rPr>
        <w:t>(10)</w:t>
      </w:r>
      <w:r w:rsidRPr="00452178">
        <w:rPr>
          <w:szCs w:val="20"/>
        </w:rPr>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02B2B36A" w14:textId="77777777" w:rsidR="00D011F0" w:rsidRPr="00452178" w:rsidRDefault="00D011F0" w:rsidP="00D011F0">
      <w:pPr>
        <w:spacing w:after="240"/>
        <w:ind w:left="720" w:hanging="720"/>
        <w:rPr>
          <w:szCs w:val="20"/>
        </w:rPr>
      </w:pPr>
      <w:r w:rsidRPr="00452178">
        <w:rPr>
          <w:szCs w:val="20"/>
        </w:rPr>
        <w:t>(11)</w:t>
      </w:r>
      <w:r w:rsidRPr="00452178">
        <w:rPr>
          <w:szCs w:val="20"/>
        </w:rPr>
        <w:tab/>
        <w:t xml:space="preserve">To the extent that ERCOT deploys a Load Resource that is not a Controllable Load Resource and that has chosen a block deployment option, ERCOT shall either deploy the entire Ancillary Service Resource Responsibility or, if only partial deployment is </w:t>
      </w:r>
      <w:r w:rsidRPr="00452178">
        <w:rPr>
          <w:szCs w:val="20"/>
        </w:rPr>
        <w:lastRenderedPageBreak/>
        <w:t>possible, skip the Load Resource with the block deployment option and proceed to deploy the next available Resource.</w:t>
      </w:r>
    </w:p>
    <w:p w14:paraId="1C998948" w14:textId="77777777" w:rsidR="00D011F0" w:rsidRPr="00452178" w:rsidRDefault="00D011F0" w:rsidP="00D011F0">
      <w:pPr>
        <w:spacing w:after="240"/>
        <w:ind w:left="720" w:hanging="720"/>
        <w:rPr>
          <w:szCs w:val="20"/>
        </w:rPr>
      </w:pPr>
      <w:r w:rsidRPr="00452178">
        <w:rPr>
          <w:szCs w:val="20"/>
        </w:rPr>
        <w:t>(12)</w:t>
      </w:r>
      <w:r w:rsidRPr="00452178">
        <w:rPr>
          <w:szCs w:val="20"/>
        </w:rPr>
        <w:tab/>
        <w:t xml:space="preserve">ERCOT shall recall automatically deployed ECRS capacity once system frequency recovers above 59.97 Hz. </w:t>
      </w:r>
    </w:p>
    <w:p w14:paraId="4934433C" w14:textId="77777777" w:rsidR="00D011F0" w:rsidRPr="00452178" w:rsidRDefault="00D011F0" w:rsidP="00D011F0">
      <w:pPr>
        <w:spacing w:after="240"/>
        <w:ind w:left="720" w:hanging="720"/>
        <w:rPr>
          <w:szCs w:val="20"/>
        </w:rPr>
      </w:pPr>
      <w:r w:rsidRPr="00452178">
        <w:rPr>
          <w:szCs w:val="20"/>
        </w:rPr>
        <w:t>(13)</w:t>
      </w:r>
      <w:r w:rsidRPr="00452178">
        <w:rPr>
          <w:szCs w:val="20"/>
        </w:rPr>
        <w:tab/>
        <w:t>ERCOT shall recall ECRS deployment provided from a Load Resource that is not a Controllable Load Resource once PRC is above a pre-defined threshold, as described in the Operating Guides.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452178" w14:paraId="408C5AE9" w14:textId="77777777" w:rsidTr="0080522F">
        <w:trPr>
          <w:trHeight w:val="206"/>
        </w:trPr>
        <w:tc>
          <w:tcPr>
            <w:tcW w:w="5000" w:type="pct"/>
            <w:shd w:val="pct12" w:color="auto" w:fill="auto"/>
          </w:tcPr>
          <w:bookmarkEnd w:id="685"/>
          <w:p w14:paraId="7504287D" w14:textId="77777777" w:rsidR="00D011F0" w:rsidRPr="00452178" w:rsidRDefault="00D011F0" w:rsidP="0080522F">
            <w:pPr>
              <w:spacing w:before="120" w:after="240"/>
              <w:rPr>
                <w:b/>
                <w:i/>
                <w:iCs/>
              </w:rPr>
            </w:pPr>
            <w:r w:rsidRPr="00452178">
              <w:rPr>
                <w:b/>
                <w:i/>
                <w:iCs/>
              </w:rPr>
              <w:t>[NPRR1010:  Replace Section 6.5.7.6.2.4 above with the following upon system implementation of the Real-Time Co-Optimization (RTC) project:]</w:t>
            </w:r>
          </w:p>
          <w:p w14:paraId="3B923F7E" w14:textId="77777777" w:rsidR="00D011F0" w:rsidRPr="00452178" w:rsidRDefault="00D011F0" w:rsidP="0080522F">
            <w:pPr>
              <w:keepNext/>
              <w:tabs>
                <w:tab w:val="left" w:pos="1800"/>
              </w:tabs>
              <w:spacing w:before="240" w:after="240"/>
              <w:ind w:left="1800" w:hanging="1800"/>
              <w:outlineLvl w:val="5"/>
              <w:rPr>
                <w:b/>
                <w:bCs/>
                <w:i/>
                <w:szCs w:val="22"/>
              </w:rPr>
            </w:pPr>
            <w:r w:rsidRPr="00452178">
              <w:rPr>
                <w:b/>
                <w:bCs/>
                <w:szCs w:val="22"/>
              </w:rPr>
              <w:t>6.5.7.6.2.4</w:t>
            </w:r>
            <w:r w:rsidRPr="00452178">
              <w:rPr>
                <w:b/>
                <w:bCs/>
                <w:i/>
                <w:szCs w:val="22"/>
              </w:rPr>
              <w:tab/>
            </w:r>
            <w:r w:rsidRPr="00452178">
              <w:rPr>
                <w:b/>
                <w:bCs/>
                <w:szCs w:val="22"/>
              </w:rPr>
              <w:t>Deployment and Recall of ERCOT Contingency Reserve Service</w:t>
            </w:r>
          </w:p>
          <w:p w14:paraId="749A96D1" w14:textId="77777777" w:rsidR="00D011F0" w:rsidRPr="00452178" w:rsidRDefault="00D011F0" w:rsidP="0080522F">
            <w:pPr>
              <w:spacing w:after="240"/>
              <w:ind w:left="720" w:hanging="720"/>
              <w:rPr>
                <w:szCs w:val="20"/>
              </w:rPr>
            </w:pPr>
            <w:r w:rsidRPr="00452178">
              <w:rPr>
                <w:szCs w:val="20"/>
              </w:rPr>
              <w:t>(1)</w:t>
            </w:r>
            <w:r w:rsidRPr="00452178">
              <w:rPr>
                <w:szCs w:val="20"/>
              </w:rPr>
              <w:tab/>
              <w:t>ECRS is intended to:</w:t>
            </w:r>
          </w:p>
          <w:p w14:paraId="6998CC28" w14:textId="77777777" w:rsidR="00D011F0" w:rsidRPr="00452178" w:rsidRDefault="00D011F0" w:rsidP="0080522F">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25DCFAAB" w14:textId="77777777" w:rsidR="00D011F0" w:rsidRPr="00452178" w:rsidRDefault="00D011F0" w:rsidP="0080522F">
            <w:pPr>
              <w:spacing w:after="240"/>
              <w:ind w:left="1440" w:hanging="720"/>
              <w:rPr>
                <w:szCs w:val="20"/>
              </w:rPr>
            </w:pPr>
            <w:r w:rsidRPr="00452178">
              <w:rPr>
                <w:szCs w:val="20"/>
              </w:rPr>
              <w:t>(b)</w:t>
            </w:r>
            <w:r w:rsidRPr="00452178">
              <w:rPr>
                <w:szCs w:val="20"/>
              </w:rPr>
              <w:tab/>
              <w:t>Provide energy to avoid, or during the implementation of, an EEA;</w:t>
            </w:r>
          </w:p>
          <w:p w14:paraId="29892752" w14:textId="77777777" w:rsidR="00D011F0" w:rsidRPr="00452178" w:rsidRDefault="00D011F0" w:rsidP="0080522F">
            <w:pPr>
              <w:spacing w:after="240"/>
              <w:ind w:left="1440" w:hanging="720"/>
              <w:rPr>
                <w:szCs w:val="20"/>
              </w:rPr>
            </w:pPr>
            <w:r w:rsidRPr="00452178">
              <w:rPr>
                <w:szCs w:val="20"/>
              </w:rPr>
              <w:t>(c)</w:t>
            </w:r>
            <w:r w:rsidRPr="00452178">
              <w:rPr>
                <w:szCs w:val="20"/>
              </w:rPr>
              <w:tab/>
              <w:t>Provide backup to Reg-Up; and</w:t>
            </w:r>
          </w:p>
          <w:p w14:paraId="0DB64D48" w14:textId="77777777" w:rsidR="00D011F0" w:rsidRPr="00452178" w:rsidRDefault="00D011F0" w:rsidP="0080522F">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25BF8A7D" w14:textId="77777777" w:rsidR="00D011F0" w:rsidRPr="00452178" w:rsidRDefault="00D011F0" w:rsidP="0080522F">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4030B441" w14:textId="77777777" w:rsidR="00D011F0" w:rsidRPr="00452178" w:rsidRDefault="00D011F0" w:rsidP="0080522F">
            <w:pPr>
              <w:spacing w:after="240"/>
              <w:ind w:left="1440" w:hanging="720"/>
              <w:rPr>
                <w:szCs w:val="20"/>
              </w:rPr>
            </w:pPr>
            <w:r w:rsidRPr="00452178">
              <w:rPr>
                <w:szCs w:val="20"/>
              </w:rPr>
              <w:t>(a)</w:t>
            </w:r>
            <w:r w:rsidRPr="00452178">
              <w:rPr>
                <w:szCs w:val="20"/>
              </w:rPr>
              <w:tab/>
              <w:t>ERCOT shall issue ECRS deployment Dispatch Instructions, specifying the required MW output, over ICCP for Resources awarded ECRS with a Resource Status of ONSC.</w:t>
            </w:r>
          </w:p>
          <w:p w14:paraId="277FE919" w14:textId="77777777" w:rsidR="00D011F0" w:rsidRPr="00452178" w:rsidRDefault="00D011F0" w:rsidP="0080522F">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11E227F" w14:textId="77777777" w:rsidR="00D011F0" w:rsidRPr="00452178" w:rsidRDefault="00D011F0" w:rsidP="0080522F">
            <w:pPr>
              <w:spacing w:after="240"/>
              <w:ind w:left="720" w:hanging="720"/>
              <w:rPr>
                <w:szCs w:val="20"/>
              </w:rPr>
            </w:pPr>
            <w:r w:rsidRPr="00452178">
              <w:rPr>
                <w:szCs w:val="20"/>
              </w:rPr>
              <w:t>(3)</w:t>
            </w:r>
            <w:r w:rsidRPr="00452178">
              <w:rPr>
                <w:szCs w:val="20"/>
              </w:rPr>
              <w:tab/>
              <w:t>Energy from Resources providing ECRS may also be manually deployed by ERCOT pursuant to Section 6.5.9, Emergency Operations.</w:t>
            </w:r>
          </w:p>
          <w:p w14:paraId="2C1E47BE" w14:textId="77777777" w:rsidR="00D011F0" w:rsidRPr="00452178" w:rsidRDefault="00D011F0" w:rsidP="0080522F">
            <w:pPr>
              <w:spacing w:after="240"/>
              <w:ind w:left="720" w:hanging="720"/>
              <w:rPr>
                <w:szCs w:val="20"/>
              </w:rPr>
            </w:pPr>
            <w:r w:rsidRPr="00452178">
              <w:rPr>
                <w:szCs w:val="20"/>
              </w:rPr>
              <w:t>(4)</w:t>
            </w:r>
            <w:r w:rsidRPr="00452178">
              <w:rPr>
                <w:szCs w:val="20"/>
              </w:rPr>
              <w:tab/>
              <w:t>ERCOT shall use SCED and Non-Spin as soon as practicable to recover ECRS reserves.</w:t>
            </w:r>
          </w:p>
          <w:p w14:paraId="20B30331" w14:textId="77777777" w:rsidR="00D011F0" w:rsidRPr="00452178" w:rsidRDefault="00D011F0" w:rsidP="0080522F">
            <w:pPr>
              <w:spacing w:after="240"/>
              <w:ind w:left="720" w:hanging="720"/>
              <w:rPr>
                <w:szCs w:val="20"/>
              </w:rPr>
            </w:pPr>
            <w:r w:rsidRPr="00452178">
              <w:rPr>
                <w:szCs w:val="20"/>
              </w:rPr>
              <w:t>(5)</w:t>
            </w:r>
            <w:r w:rsidRPr="00452178">
              <w:rPr>
                <w:szCs w:val="20"/>
              </w:rPr>
              <w:tab/>
              <w:t>Following a manual ECRS deployment to Load Resources, excluding Controllable Load Resources, or Resources telemetering a Resource Status of ONSC, the QSE’s obligation to deliver ECRS remains in effect until ERCOT issues a recall instruction</w:t>
            </w:r>
            <w:r w:rsidRPr="00452178">
              <w:t>.</w:t>
            </w:r>
          </w:p>
          <w:p w14:paraId="0E8E2700" w14:textId="77777777" w:rsidR="00D011F0" w:rsidRPr="00452178" w:rsidRDefault="00D011F0" w:rsidP="0080522F">
            <w:pPr>
              <w:spacing w:after="240"/>
              <w:ind w:left="720" w:hanging="720"/>
              <w:rPr>
                <w:szCs w:val="20"/>
              </w:rPr>
            </w:pPr>
            <w:r w:rsidRPr="00452178">
              <w:rPr>
                <w:szCs w:val="20"/>
              </w:rPr>
              <w:lastRenderedPageBreak/>
              <w:t>(6)</w:t>
            </w:r>
            <w:r w:rsidRPr="00452178">
              <w:rPr>
                <w:szCs w:val="20"/>
              </w:rPr>
              <w:tab/>
              <w:t>For Generation Resources</w:t>
            </w:r>
            <w:ins w:id="686" w:author="ERCOT" w:date="2024-06-20T18:33:00Z">
              <w:r>
                <w:rPr>
                  <w:szCs w:val="20"/>
                </w:rPr>
                <w:t>, ESRs,</w:t>
              </w:r>
            </w:ins>
            <w:r w:rsidRPr="00452178">
              <w:rPr>
                <w:szCs w:val="20"/>
              </w:rPr>
              <w:t xml:space="preserve">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7E7AE750" w14:textId="77777777" w:rsidR="00D011F0" w:rsidRPr="00452178" w:rsidRDefault="00D011F0" w:rsidP="0080522F">
            <w:pPr>
              <w:spacing w:after="240"/>
              <w:ind w:left="720" w:hanging="720"/>
              <w:rPr>
                <w:szCs w:val="20"/>
              </w:rPr>
            </w:pPr>
            <w:r w:rsidRPr="00452178">
              <w:rPr>
                <w:szCs w:val="20"/>
              </w:rPr>
              <w:t>(7)</w:t>
            </w:r>
            <w:r w:rsidRPr="00452178">
              <w:rPr>
                <w:szCs w:val="20"/>
              </w:rPr>
              <w:tab/>
              <w:t>Each Resource providing ECRS shall meet the deployment performance requirements specified in Section 8.1.1.4.2, Responsive Reserve Energy Deployment Criteria.</w:t>
            </w:r>
          </w:p>
          <w:p w14:paraId="4C08F0BB" w14:textId="77777777" w:rsidR="00D011F0" w:rsidRPr="00452178" w:rsidRDefault="00D011F0" w:rsidP="0080522F">
            <w:pPr>
              <w:spacing w:after="240"/>
              <w:ind w:left="720" w:hanging="720"/>
              <w:rPr>
                <w:szCs w:val="20"/>
              </w:rPr>
            </w:pPr>
            <w:r w:rsidRPr="00452178">
              <w:rPr>
                <w:szCs w:val="20"/>
              </w:rPr>
              <w:t>(8)</w:t>
            </w:r>
            <w:r w:rsidRPr="00452178">
              <w:rPr>
                <w:szCs w:val="20"/>
              </w:rPr>
              <w:tab/>
              <w:t xml:space="preserve">ERCOT shall issue deployment instructions for Load Resources providing ECRS via XML.  Such instructions shall contain the MW requested.  </w:t>
            </w:r>
          </w:p>
          <w:p w14:paraId="0E081BC4" w14:textId="77777777" w:rsidR="00D011F0" w:rsidRPr="00452178" w:rsidRDefault="00D011F0" w:rsidP="0080522F">
            <w:pPr>
              <w:spacing w:after="240"/>
              <w:ind w:left="720" w:hanging="720"/>
              <w:rPr>
                <w:szCs w:val="20"/>
              </w:rPr>
            </w:pPr>
            <w:r w:rsidRPr="00452178">
              <w:rPr>
                <w:szCs w:val="20"/>
              </w:rPr>
              <w:t xml:space="preserve">(9) </w:t>
            </w:r>
            <w:r w:rsidRPr="00452178">
              <w:rPr>
                <w:szCs w:val="20"/>
              </w:rPr>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681DDBE8" w14:textId="77777777" w:rsidR="00D011F0" w:rsidRPr="00452178" w:rsidRDefault="00D011F0" w:rsidP="0080522F">
            <w:pPr>
              <w:spacing w:after="240"/>
              <w:ind w:left="720" w:hanging="720"/>
              <w:rPr>
                <w:szCs w:val="20"/>
              </w:rPr>
            </w:pPr>
            <w:r w:rsidRPr="00452178">
              <w:rPr>
                <w:szCs w:val="20"/>
              </w:rPr>
              <w:t>(10)</w:t>
            </w:r>
            <w:r w:rsidRPr="00452178">
              <w:rPr>
                <w:szCs w:val="20"/>
              </w:rPr>
              <w:tab/>
              <w:t xml:space="preserve">ERCOT shall recall deployed ECRS capacity provided from Resource telemetering Resource Status of ONSC once system frequency recovers above 59.98 Hz. </w:t>
            </w:r>
          </w:p>
          <w:p w14:paraId="5C8A4BD7" w14:textId="77777777" w:rsidR="00D011F0" w:rsidRPr="00452178" w:rsidRDefault="00D011F0" w:rsidP="0080522F">
            <w:pPr>
              <w:spacing w:after="240"/>
              <w:ind w:left="720" w:hanging="720"/>
              <w:rPr>
                <w:szCs w:val="20"/>
              </w:rPr>
            </w:pPr>
            <w:r w:rsidRPr="00452178">
              <w:rPr>
                <w:szCs w:val="20"/>
              </w:rPr>
              <w:t>(11)</w:t>
            </w:r>
            <w:r w:rsidRPr="00452178">
              <w:rPr>
                <w:szCs w:val="20"/>
              </w:rPr>
              <w:tab/>
              <w:t>ERCOT shall recall ECRS deployment provided from a Load Resource that is not a Controllable Load Resource once PRC is above a pre-defined threshold, as described in the Operating Guides.</w:t>
            </w:r>
          </w:p>
        </w:tc>
      </w:tr>
    </w:tbl>
    <w:p w14:paraId="63887462" w14:textId="77777777" w:rsidR="00D011F0" w:rsidRPr="00452178" w:rsidRDefault="00D011F0" w:rsidP="00D011F0">
      <w:pPr>
        <w:keepNext/>
        <w:widowControl w:val="0"/>
        <w:tabs>
          <w:tab w:val="left" w:pos="1260"/>
        </w:tabs>
        <w:spacing w:before="240" w:after="240"/>
        <w:ind w:left="1267" w:hanging="1267"/>
        <w:outlineLvl w:val="3"/>
        <w:rPr>
          <w:b/>
          <w:bCs/>
          <w:snapToGrid w:val="0"/>
          <w:szCs w:val="20"/>
        </w:rPr>
      </w:pPr>
      <w:bookmarkStart w:id="687" w:name="_Toc73216018"/>
      <w:bookmarkStart w:id="688" w:name="_Toc397504978"/>
      <w:bookmarkStart w:id="689" w:name="_Toc402357106"/>
      <w:bookmarkStart w:id="690" w:name="_Toc422486486"/>
      <w:bookmarkStart w:id="691" w:name="_Toc433093338"/>
      <w:bookmarkStart w:id="692" w:name="_Toc433093496"/>
      <w:bookmarkStart w:id="693" w:name="_Toc440874725"/>
      <w:bookmarkStart w:id="694" w:name="_Toc448142280"/>
      <w:bookmarkStart w:id="695" w:name="_Toc448142437"/>
      <w:bookmarkStart w:id="696" w:name="_Toc458770274"/>
      <w:bookmarkStart w:id="697" w:name="_Toc459294242"/>
      <w:bookmarkStart w:id="698" w:name="_Toc463262735"/>
      <w:bookmarkStart w:id="699" w:name="_Toc468286808"/>
      <w:bookmarkStart w:id="700" w:name="_Toc481502854"/>
      <w:bookmarkStart w:id="701" w:name="_Toc496080022"/>
      <w:bookmarkStart w:id="702" w:name="_Toc135992297"/>
      <w:r w:rsidRPr="00452178">
        <w:rPr>
          <w:b/>
          <w:bCs/>
          <w:snapToGrid w:val="0"/>
          <w:szCs w:val="20"/>
        </w:rPr>
        <w:lastRenderedPageBreak/>
        <w:t>6.5.7.8</w:t>
      </w:r>
      <w:r w:rsidRPr="00452178">
        <w:rPr>
          <w:b/>
          <w:bCs/>
          <w:snapToGrid w:val="0"/>
          <w:szCs w:val="20"/>
        </w:rPr>
        <w:tab/>
        <w:t>Dispatch Procedures</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4E5C858" w14:textId="77777777" w:rsidR="00D011F0" w:rsidRPr="00452178" w:rsidRDefault="00D011F0" w:rsidP="00D011F0">
      <w:pPr>
        <w:spacing w:after="240"/>
        <w:ind w:left="720" w:hanging="720"/>
        <w:rPr>
          <w:iCs/>
          <w:szCs w:val="20"/>
        </w:rPr>
      </w:pPr>
      <w:r w:rsidRPr="00452178">
        <w:rPr>
          <w:iCs/>
          <w:szCs w:val="20"/>
        </w:rPr>
        <w:t>(1)</w:t>
      </w:r>
      <w:r w:rsidRPr="00452178">
        <w:rPr>
          <w:iCs/>
          <w:szCs w:val="20"/>
        </w:rPr>
        <w:tab/>
        <w:t xml:space="preserve">ERCOT shall issue all Resource Dispatch Instructions to the QSE that represents the affected Resource.  ERCOT and QSEs are responsible for complying with Dispatch Instructions as prescribed in the Nodal Operating Guides.  </w:t>
      </w:r>
      <w:r w:rsidRPr="00452178">
        <w:rPr>
          <w:szCs w:val="20"/>
        </w:rPr>
        <w:t xml:space="preserve">A QSE may provide a Resource Status of ONTEST for a Generation Resource </w:t>
      </w:r>
      <w:ins w:id="703" w:author="ERCOT" w:date="2024-06-20T18:34:00Z">
        <w:r>
          <w:rPr>
            <w:szCs w:val="20"/>
          </w:rPr>
          <w:t xml:space="preserve">or ESR </w:t>
        </w:r>
      </w:ins>
      <w:r w:rsidRPr="00452178">
        <w:rPr>
          <w:szCs w:val="20"/>
        </w:rPr>
        <w:t xml:space="preserve">not providing Ancillary Services to indicate that the Resource is currently undergoing unit testing and is blocked from SCED Dispatch.  A QSE may provide a Resource Status of STARTUP for a Generation Resource </w:t>
      </w:r>
      <w:ins w:id="704" w:author="ERCOT" w:date="2024-06-20T18:34:00Z">
        <w:r>
          <w:rPr>
            <w:szCs w:val="20"/>
          </w:rPr>
          <w:t>or ESR</w:t>
        </w:r>
        <w:r w:rsidRPr="00452178">
          <w:rPr>
            <w:szCs w:val="20"/>
          </w:rPr>
          <w:t xml:space="preserve"> </w:t>
        </w:r>
      </w:ins>
      <w:r w:rsidRPr="00452178">
        <w:rPr>
          <w:szCs w:val="20"/>
        </w:rPr>
        <w:t xml:space="preserve">not providing Ancillary Services to indicate that the Resource is currently undergoing a start-up sequence which requires manual control below or above its telemetered LSL to stabilize the Resource prior to its availability for SCED Dispatch.  Generation Resources </w:t>
      </w:r>
      <w:ins w:id="705" w:author="ERCOT" w:date="2024-06-20T18:34:00Z">
        <w:r>
          <w:rPr>
            <w:szCs w:val="20"/>
          </w:rPr>
          <w:t>and ESRs</w:t>
        </w:r>
        <w:r w:rsidRPr="00452178">
          <w:rPr>
            <w:szCs w:val="20"/>
          </w:rPr>
          <w:t xml:space="preserve"> </w:t>
        </w:r>
      </w:ins>
      <w:r w:rsidRPr="00452178">
        <w:rPr>
          <w:szCs w:val="20"/>
        </w:rPr>
        <w:t xml:space="preserve">with a Resource Status of ONTEST will be provided a Base Point equal to the net real power telemetry at the time of the SCED execution.  </w:t>
      </w:r>
      <w:r w:rsidRPr="00452178">
        <w:rPr>
          <w:iCs/>
          <w:szCs w:val="20"/>
        </w:rPr>
        <w:t xml:space="preserve">ERCOT may not issue Dispatch Instructions to the QSE for Generation Resources </w:t>
      </w:r>
      <w:ins w:id="706" w:author="ERCOT" w:date="2024-06-20T18:34:00Z">
        <w:r>
          <w:rPr>
            <w:szCs w:val="20"/>
          </w:rPr>
          <w:t>or ESRs</w:t>
        </w:r>
        <w:r w:rsidRPr="00452178">
          <w:rPr>
            <w:iCs/>
            <w:szCs w:val="20"/>
          </w:rPr>
          <w:t xml:space="preserve"> </w:t>
        </w:r>
      </w:ins>
      <w:r w:rsidRPr="00452178">
        <w:rPr>
          <w:iCs/>
          <w:szCs w:val="20"/>
        </w:rPr>
        <w:t>with a Resource Status of ONTEST except:</w:t>
      </w:r>
    </w:p>
    <w:p w14:paraId="7E438B4B" w14:textId="77777777" w:rsidR="00D011F0" w:rsidRPr="00452178" w:rsidRDefault="00D011F0" w:rsidP="00D011F0">
      <w:pPr>
        <w:spacing w:after="240"/>
        <w:ind w:left="1440" w:hanging="720"/>
        <w:rPr>
          <w:szCs w:val="20"/>
        </w:rPr>
      </w:pPr>
      <w:r w:rsidRPr="00452178">
        <w:rPr>
          <w:szCs w:val="20"/>
        </w:rPr>
        <w:t>(a)</w:t>
      </w:r>
      <w:r w:rsidRPr="00452178">
        <w:rPr>
          <w:szCs w:val="20"/>
        </w:rPr>
        <w:tab/>
        <w:t>For Dispatch Instructions that are a part of testing; or</w:t>
      </w:r>
    </w:p>
    <w:p w14:paraId="0043A659" w14:textId="77777777" w:rsidR="00D011F0" w:rsidRPr="00452178" w:rsidRDefault="00D011F0" w:rsidP="00D011F0">
      <w:pPr>
        <w:spacing w:after="240"/>
        <w:ind w:left="1440" w:hanging="720"/>
        <w:rPr>
          <w:szCs w:val="20"/>
        </w:rPr>
      </w:pPr>
      <w:r w:rsidRPr="00452178">
        <w:rPr>
          <w:szCs w:val="20"/>
        </w:rPr>
        <w:t>(b)</w:t>
      </w:r>
      <w:r w:rsidRPr="00452178">
        <w:rPr>
          <w:szCs w:val="20"/>
        </w:rPr>
        <w:tab/>
        <w:t>During conditions when the Resource is the only alternative for solving a transmission constraint; or</w:t>
      </w:r>
    </w:p>
    <w:p w14:paraId="3E515F9A" w14:textId="77777777" w:rsidR="00D011F0" w:rsidRPr="00452178" w:rsidRDefault="00D011F0" w:rsidP="00D011F0">
      <w:pPr>
        <w:spacing w:after="240"/>
        <w:ind w:left="1440" w:hanging="720"/>
        <w:rPr>
          <w:szCs w:val="20"/>
        </w:rPr>
      </w:pPr>
      <w:r w:rsidRPr="00452178">
        <w:rPr>
          <w:szCs w:val="20"/>
        </w:rPr>
        <w:lastRenderedPageBreak/>
        <w:t>(c)</w:t>
      </w:r>
      <w:r w:rsidRPr="00452178">
        <w:rPr>
          <w:szCs w:val="20"/>
        </w:rPr>
        <w:tab/>
        <w:t>During Force Majeure Events that threaten the reliability of the ERCOT System.</w:t>
      </w:r>
    </w:p>
    <w:p w14:paraId="52CD646C" w14:textId="77777777" w:rsidR="00D011F0" w:rsidRPr="00452178" w:rsidRDefault="00D011F0" w:rsidP="00D011F0">
      <w:pPr>
        <w:spacing w:after="240"/>
        <w:ind w:left="720" w:hanging="720"/>
        <w:rPr>
          <w:szCs w:val="20"/>
        </w:rPr>
      </w:pPr>
      <w:r w:rsidRPr="00452178">
        <w:rPr>
          <w:szCs w:val="20"/>
        </w:rPr>
        <w:t>(2)</w:t>
      </w:r>
      <w:r w:rsidRPr="00452178">
        <w:rPr>
          <w:szCs w:val="20"/>
        </w:rPr>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14:paraId="2C92646B" w14:textId="77777777" w:rsidR="00D011F0" w:rsidRPr="00452178" w:rsidRDefault="00D011F0" w:rsidP="00D011F0">
      <w:pPr>
        <w:spacing w:after="240"/>
        <w:ind w:left="720" w:hanging="720"/>
        <w:rPr>
          <w:szCs w:val="20"/>
        </w:rPr>
      </w:pPr>
      <w:r w:rsidRPr="00452178">
        <w:rPr>
          <w:szCs w:val="20"/>
        </w:rPr>
        <w:t>(3)</w:t>
      </w:r>
      <w:r w:rsidRPr="00452178">
        <w:rPr>
          <w:szCs w:val="20"/>
        </w:rPr>
        <w:tab/>
        <w:t>If ERCOT believes that a Resource has inadequately responded to a Dispatch Instruction, ERCOT shall notify the QSE representing the Resource as soon as practicable.</w:t>
      </w:r>
    </w:p>
    <w:p w14:paraId="072326E7" w14:textId="77777777" w:rsidR="00D011F0" w:rsidRPr="00452178" w:rsidRDefault="00D011F0" w:rsidP="00D011F0">
      <w:pPr>
        <w:spacing w:after="240"/>
        <w:ind w:left="720" w:hanging="720"/>
        <w:rPr>
          <w:szCs w:val="20"/>
        </w:rPr>
      </w:pPr>
      <w:r w:rsidRPr="00452178">
        <w:rPr>
          <w:szCs w:val="20"/>
        </w:rPr>
        <w:t>(4)</w:t>
      </w:r>
      <w:r w:rsidRPr="00452178">
        <w:rPr>
          <w:szCs w:val="20"/>
        </w:rPr>
        <w:tab/>
        <w:t>ERCOT shall record all voice conversations that occur in the communication of Verbal Dispatch Instructions (VDIs).</w:t>
      </w:r>
    </w:p>
    <w:p w14:paraId="6A983113" w14:textId="77777777" w:rsidR="00D011F0" w:rsidRPr="00452178" w:rsidRDefault="00D011F0" w:rsidP="00D011F0">
      <w:pPr>
        <w:spacing w:after="240"/>
        <w:ind w:left="720" w:hanging="720"/>
        <w:rPr>
          <w:szCs w:val="20"/>
        </w:rPr>
      </w:pPr>
      <w:r w:rsidRPr="00452178">
        <w:rPr>
          <w:szCs w:val="20"/>
        </w:rPr>
        <w:t>(5)</w:t>
      </w:r>
      <w:r w:rsidRPr="00452178">
        <w:rPr>
          <w:szCs w:val="20"/>
        </w:rPr>
        <w:tab/>
        <w:t xml:space="preserve">By mutual agreement of the TSP and ERCOT, Dispatch Instructions to the TSP may be provided to the </w:t>
      </w:r>
      <w:proofErr w:type="gramStart"/>
      <w:r w:rsidRPr="00452178">
        <w:rPr>
          <w:szCs w:val="20"/>
        </w:rPr>
        <w:t>TSP’s</w:t>
      </w:r>
      <w:proofErr w:type="gramEnd"/>
      <w:r w:rsidRPr="00452178">
        <w:rPr>
          <w:szCs w:val="20"/>
        </w:rPr>
        <w:t xml:space="preserve"> TO.  In that case, issuance of the Dispatch Instruction to the TO is considered issuance to the TSP, and the TSP must comply with the Dispatch Instruction exactly as if it had been issued directly to the TSP, </w:t>
      </w:r>
      <w:proofErr w:type="gramStart"/>
      <w:r w:rsidRPr="00452178">
        <w:rPr>
          <w:szCs w:val="20"/>
        </w:rPr>
        <w:t>whether or not</w:t>
      </w:r>
      <w:proofErr w:type="gramEnd"/>
      <w:r w:rsidRPr="00452178">
        <w:rPr>
          <w:szCs w:val="20"/>
        </w:rPr>
        <w:t xml:space="preserve"> the TO accurately conveys the Dispatch Instruction to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52178" w14:paraId="6A45B080" w14:textId="77777777" w:rsidTr="0080522F">
        <w:trPr>
          <w:trHeight w:val="926"/>
        </w:trPr>
        <w:tc>
          <w:tcPr>
            <w:tcW w:w="9576" w:type="dxa"/>
            <w:shd w:val="pct12" w:color="auto" w:fill="auto"/>
          </w:tcPr>
          <w:p w14:paraId="6B9F98D7" w14:textId="77777777" w:rsidR="00D011F0" w:rsidRPr="00452178" w:rsidRDefault="00D011F0" w:rsidP="0080522F">
            <w:pPr>
              <w:spacing w:before="120" w:after="240"/>
              <w:rPr>
                <w:b/>
                <w:i/>
                <w:iCs/>
              </w:rPr>
            </w:pPr>
            <w:r w:rsidRPr="00452178">
              <w:rPr>
                <w:b/>
                <w:i/>
                <w:iCs/>
              </w:rPr>
              <w:t xml:space="preserve">[NPRR857:  Replace paragraph (5) above with the following upon system implementation </w:t>
            </w:r>
            <w:r w:rsidRPr="00452178">
              <w:rPr>
                <w:b/>
                <w:bCs/>
                <w:i/>
              </w:rPr>
              <w:t xml:space="preserve">and </w:t>
            </w:r>
            <w:r w:rsidRPr="0045217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4B7625F" w14:textId="77777777" w:rsidR="00D011F0" w:rsidRPr="00452178" w:rsidRDefault="00D011F0" w:rsidP="0080522F">
            <w:pPr>
              <w:spacing w:after="240"/>
              <w:ind w:left="720" w:hanging="720"/>
              <w:rPr>
                <w:szCs w:val="20"/>
              </w:rPr>
            </w:pPr>
            <w:r w:rsidRPr="00452178">
              <w:rPr>
                <w:szCs w:val="20"/>
              </w:rPr>
              <w:t>(5)</w:t>
            </w:r>
            <w:r w:rsidRPr="00452178">
              <w:rPr>
                <w:szCs w:val="20"/>
              </w:rPr>
              <w:tab/>
              <w:t xml:space="preserve">By mutual agreement of the TSP, DCTO, and ERCOT, Dispatch Instructions to the TSP or DCTO may be provided to the TSP’s or DCTO’s Transmission Operator (TO).  In that case, issuance of the Dispatch Instruction to the TO is considered issuance to the TSP or DCTO, and the TSP or DCTO must comply with the Dispatch Instruction exactly as if it had been issued directly to the TSP or DCTO, </w:t>
            </w:r>
            <w:proofErr w:type="gramStart"/>
            <w:r w:rsidRPr="00452178">
              <w:rPr>
                <w:szCs w:val="20"/>
              </w:rPr>
              <w:t>whether or not</w:t>
            </w:r>
            <w:proofErr w:type="gramEnd"/>
            <w:r w:rsidRPr="00452178">
              <w:rPr>
                <w:szCs w:val="20"/>
              </w:rPr>
              <w:t xml:space="preserve"> the TO accurately conveys the Dispatch Instruction to the TSP or DCTO.</w:t>
            </w:r>
          </w:p>
        </w:tc>
      </w:tr>
    </w:tbl>
    <w:p w14:paraId="0E90FE1D" w14:textId="77777777" w:rsidR="00D011F0" w:rsidRPr="00452178" w:rsidRDefault="00D011F0" w:rsidP="00D011F0">
      <w:pPr>
        <w:spacing w:before="240" w:after="240"/>
        <w:ind w:left="720" w:hanging="720"/>
        <w:rPr>
          <w:szCs w:val="20"/>
        </w:rPr>
      </w:pPr>
      <w:r w:rsidRPr="00452178">
        <w:rPr>
          <w:iCs/>
          <w:szCs w:val="20"/>
        </w:rPr>
        <w:t>(6)</w:t>
      </w:r>
      <w:r w:rsidRPr="00452178">
        <w:rPr>
          <w:iCs/>
          <w:szCs w:val="20"/>
        </w:rPr>
        <w:tab/>
        <w:t>ERCOT shall direct VDIs to the Master QSE of a Generation Resource that has been split to function as two or more Split Generation Resources as deemed necessary by ERCOT to effectuate actions for the total Generation Resource for instances in which electronic instructions are not feasible.</w:t>
      </w:r>
    </w:p>
    <w:p w14:paraId="6B714951" w14:textId="77777777" w:rsidR="00D011F0" w:rsidRPr="007F5C96" w:rsidRDefault="00D011F0" w:rsidP="00D011F0">
      <w:pPr>
        <w:keepNext/>
        <w:tabs>
          <w:tab w:val="left" w:pos="1080"/>
        </w:tabs>
        <w:spacing w:before="480" w:after="240"/>
        <w:ind w:left="1080" w:hanging="1080"/>
        <w:outlineLvl w:val="2"/>
        <w:rPr>
          <w:b/>
          <w:bCs/>
          <w:i/>
          <w:szCs w:val="20"/>
        </w:rPr>
      </w:pPr>
      <w:bookmarkStart w:id="707" w:name="_Toc135992301"/>
      <w:r w:rsidRPr="007F5C96">
        <w:rPr>
          <w:b/>
          <w:bCs/>
          <w:i/>
          <w:szCs w:val="20"/>
        </w:rPr>
        <w:t>6.5.8</w:t>
      </w:r>
      <w:r w:rsidRPr="007F5C96">
        <w:rPr>
          <w:b/>
          <w:bCs/>
          <w:i/>
          <w:szCs w:val="20"/>
        </w:rPr>
        <w:tab/>
        <w:t>Verbal Dispatch Instruction Confirmation</w:t>
      </w:r>
      <w:bookmarkEnd w:id="707"/>
    </w:p>
    <w:p w14:paraId="74169DC3" w14:textId="77777777" w:rsidR="00D011F0" w:rsidRPr="007F5C96" w:rsidRDefault="00D011F0" w:rsidP="00D011F0">
      <w:pPr>
        <w:spacing w:after="240"/>
        <w:ind w:left="720" w:hanging="720"/>
        <w:rPr>
          <w:szCs w:val="20"/>
        </w:rPr>
      </w:pPr>
      <w:r w:rsidRPr="007F5C96">
        <w:rPr>
          <w:szCs w:val="20"/>
        </w:rPr>
        <w:t>(1)</w:t>
      </w:r>
      <w:r w:rsidRPr="007F5C96">
        <w:rPr>
          <w:szCs w:val="20"/>
        </w:rPr>
        <w:tab/>
        <w:t>Following the issuance of a VDI by ERCOT to a QSE for a Generation Resource</w:t>
      </w:r>
      <w:ins w:id="708" w:author="ERCOT" w:date="2024-06-20T18:35:00Z">
        <w:r w:rsidRPr="00304957">
          <w:rPr>
            <w:szCs w:val="20"/>
          </w:rPr>
          <w:t xml:space="preserve"> </w:t>
        </w:r>
        <w:r>
          <w:rPr>
            <w:szCs w:val="20"/>
          </w:rPr>
          <w:t>or ESR</w:t>
        </w:r>
      </w:ins>
      <w:r w:rsidRPr="007F5C96">
        <w:rPr>
          <w:szCs w:val="20"/>
        </w:rPr>
        <w:t>, ERCOT will provide the QSE with an electronic confirmation of the VDI for Settlement purposes.</w:t>
      </w:r>
    </w:p>
    <w:p w14:paraId="22AF2D10" w14:textId="77777777" w:rsidR="00D011F0" w:rsidRPr="007F5C96" w:rsidRDefault="00D011F0" w:rsidP="00D011F0">
      <w:pPr>
        <w:spacing w:after="240"/>
        <w:rPr>
          <w:iCs/>
          <w:szCs w:val="20"/>
        </w:rPr>
      </w:pPr>
      <w:r w:rsidRPr="007F5C96">
        <w:rPr>
          <w:iCs/>
          <w:szCs w:val="20"/>
        </w:rPr>
        <w:lastRenderedPageBreak/>
        <w:t>(2)</w:t>
      </w:r>
      <w:r w:rsidRPr="007F5C96">
        <w:rPr>
          <w:iCs/>
          <w:szCs w:val="20"/>
        </w:rPr>
        <w:tab/>
        <w:t>A VDI confirmation shall contain the following information:</w:t>
      </w:r>
    </w:p>
    <w:p w14:paraId="356095F4" w14:textId="77777777" w:rsidR="00D011F0" w:rsidRPr="007F5C96" w:rsidRDefault="00D011F0" w:rsidP="00D011F0">
      <w:pPr>
        <w:tabs>
          <w:tab w:val="left" w:pos="720"/>
        </w:tabs>
        <w:spacing w:after="240"/>
        <w:ind w:left="1440" w:hanging="720"/>
        <w:rPr>
          <w:szCs w:val="20"/>
        </w:rPr>
      </w:pPr>
      <w:r w:rsidRPr="007F5C96">
        <w:rPr>
          <w:szCs w:val="20"/>
        </w:rPr>
        <w:t>(a)</w:t>
      </w:r>
      <w:r w:rsidRPr="007F5C96">
        <w:rPr>
          <w:szCs w:val="20"/>
        </w:rPr>
        <w:tab/>
        <w:t>Operating Day and time ERCOT issued the VDI;</w:t>
      </w:r>
    </w:p>
    <w:p w14:paraId="556594FF" w14:textId="77777777" w:rsidR="00D011F0" w:rsidRPr="007F5C96" w:rsidRDefault="00D011F0" w:rsidP="00D011F0">
      <w:pPr>
        <w:tabs>
          <w:tab w:val="left" w:pos="720"/>
        </w:tabs>
        <w:spacing w:after="240"/>
        <w:ind w:left="1440" w:hanging="720"/>
        <w:rPr>
          <w:szCs w:val="20"/>
        </w:rPr>
      </w:pPr>
      <w:r w:rsidRPr="007F5C96">
        <w:rPr>
          <w:szCs w:val="20"/>
        </w:rPr>
        <w:t>(b)</w:t>
      </w:r>
      <w:r w:rsidRPr="007F5C96">
        <w:rPr>
          <w:szCs w:val="20"/>
        </w:rPr>
        <w:tab/>
        <w:t xml:space="preserve">Identification of the QSE for the Resource(s) subject to the VDI, and instructing authority (including the names of the ERCOT Operator and individual that received the VDI); </w:t>
      </w:r>
    </w:p>
    <w:p w14:paraId="3511CEEF" w14:textId="77777777" w:rsidR="00D011F0" w:rsidRPr="007F5C96" w:rsidRDefault="00D011F0" w:rsidP="00D011F0">
      <w:pPr>
        <w:tabs>
          <w:tab w:val="left" w:pos="720"/>
        </w:tabs>
        <w:spacing w:after="240"/>
        <w:ind w:left="1440" w:hanging="720"/>
        <w:rPr>
          <w:szCs w:val="20"/>
        </w:rPr>
      </w:pPr>
      <w:r w:rsidRPr="007F5C96">
        <w:rPr>
          <w:szCs w:val="20"/>
        </w:rPr>
        <w:t>(c)</w:t>
      </w:r>
      <w:r w:rsidRPr="007F5C96">
        <w:rPr>
          <w:szCs w:val="20"/>
        </w:rPr>
        <w:tab/>
        <w:t>Identification of the specific Resource(s) subject to the VDI;</w:t>
      </w:r>
    </w:p>
    <w:p w14:paraId="073C6791" w14:textId="77777777" w:rsidR="00D011F0" w:rsidRPr="007F5C96" w:rsidRDefault="00D011F0" w:rsidP="00D011F0">
      <w:pPr>
        <w:tabs>
          <w:tab w:val="left" w:pos="720"/>
        </w:tabs>
        <w:spacing w:after="240"/>
        <w:ind w:left="1440" w:hanging="720"/>
        <w:rPr>
          <w:szCs w:val="20"/>
        </w:rPr>
      </w:pPr>
      <w:r w:rsidRPr="007F5C96">
        <w:rPr>
          <w:szCs w:val="20"/>
        </w:rPr>
        <w:t>(d)</w:t>
      </w:r>
      <w:r w:rsidRPr="007F5C96">
        <w:rPr>
          <w:szCs w:val="20"/>
        </w:rPr>
        <w:tab/>
        <w:t>Specific actions required of the Resource(s);</w:t>
      </w:r>
    </w:p>
    <w:p w14:paraId="335DD6C1" w14:textId="77777777" w:rsidR="00D011F0" w:rsidRPr="007F5C96" w:rsidRDefault="00D011F0" w:rsidP="00D011F0">
      <w:pPr>
        <w:tabs>
          <w:tab w:val="left" w:pos="720"/>
        </w:tabs>
        <w:spacing w:after="240"/>
        <w:ind w:left="1440" w:hanging="720"/>
        <w:rPr>
          <w:szCs w:val="20"/>
        </w:rPr>
      </w:pPr>
      <w:r w:rsidRPr="007F5C96">
        <w:rPr>
          <w:szCs w:val="20"/>
        </w:rPr>
        <w:t>(e)</w:t>
      </w:r>
      <w:r w:rsidRPr="007F5C96">
        <w:rPr>
          <w:szCs w:val="20"/>
        </w:rPr>
        <w:tab/>
        <w:t>Beginning operating level or state of the Resource(s);</w:t>
      </w:r>
    </w:p>
    <w:p w14:paraId="320482FB" w14:textId="77777777" w:rsidR="00D011F0" w:rsidRPr="007F5C96" w:rsidRDefault="00D011F0" w:rsidP="00D011F0">
      <w:pPr>
        <w:tabs>
          <w:tab w:val="left" w:pos="720"/>
        </w:tabs>
        <w:spacing w:after="240"/>
        <w:ind w:left="1440" w:hanging="720"/>
        <w:rPr>
          <w:szCs w:val="20"/>
        </w:rPr>
      </w:pPr>
      <w:r w:rsidRPr="007F5C96">
        <w:rPr>
          <w:szCs w:val="20"/>
        </w:rPr>
        <w:t>(f)</w:t>
      </w:r>
      <w:r w:rsidRPr="007F5C96">
        <w:rPr>
          <w:szCs w:val="20"/>
        </w:rPr>
        <w:tab/>
        <w:t>Instructed operating level or state of the Resource(s);</w:t>
      </w:r>
    </w:p>
    <w:p w14:paraId="72219AFE" w14:textId="77777777" w:rsidR="00D011F0" w:rsidRPr="007F5C96" w:rsidRDefault="00D011F0" w:rsidP="00D011F0">
      <w:pPr>
        <w:tabs>
          <w:tab w:val="left" w:pos="720"/>
        </w:tabs>
        <w:spacing w:after="240"/>
        <w:ind w:left="1440" w:hanging="720"/>
        <w:rPr>
          <w:szCs w:val="20"/>
        </w:rPr>
      </w:pPr>
      <w:r w:rsidRPr="007F5C96">
        <w:rPr>
          <w:szCs w:val="20"/>
        </w:rPr>
        <w:t>(g)</w:t>
      </w:r>
      <w:r w:rsidRPr="007F5C96">
        <w:rPr>
          <w:szCs w:val="20"/>
        </w:rPr>
        <w:tab/>
        <w:t>Time at which the Resource(s) was required to initiate actions;</w:t>
      </w:r>
    </w:p>
    <w:p w14:paraId="0E43EAE0" w14:textId="77777777" w:rsidR="00D011F0" w:rsidRPr="007F5C96" w:rsidRDefault="00D011F0" w:rsidP="00D011F0">
      <w:pPr>
        <w:tabs>
          <w:tab w:val="left" w:pos="720"/>
        </w:tabs>
        <w:spacing w:after="240"/>
        <w:ind w:left="1440" w:hanging="720"/>
        <w:rPr>
          <w:szCs w:val="20"/>
        </w:rPr>
      </w:pPr>
      <w:r w:rsidRPr="007F5C96">
        <w:rPr>
          <w:szCs w:val="20"/>
        </w:rPr>
        <w:t>(h)</w:t>
      </w:r>
      <w:r w:rsidRPr="007F5C96">
        <w:rPr>
          <w:szCs w:val="20"/>
        </w:rPr>
        <w:tab/>
        <w:t>Time by which the Resource(s) was required to complete actions; and</w:t>
      </w:r>
    </w:p>
    <w:p w14:paraId="5E965CBA" w14:textId="77777777" w:rsidR="00D011F0" w:rsidRPr="007F5C96" w:rsidRDefault="00D011F0" w:rsidP="00D011F0">
      <w:pPr>
        <w:tabs>
          <w:tab w:val="left" w:pos="720"/>
        </w:tabs>
        <w:spacing w:after="240"/>
        <w:ind w:left="1440" w:hanging="720"/>
        <w:rPr>
          <w:szCs w:val="20"/>
        </w:rPr>
      </w:pPr>
      <w:r w:rsidRPr="007F5C96">
        <w:rPr>
          <w:szCs w:val="20"/>
        </w:rPr>
        <w:t>(i)</w:t>
      </w:r>
      <w:r w:rsidRPr="007F5C96">
        <w:rPr>
          <w:szCs w:val="20"/>
        </w:rPr>
        <w:tab/>
        <w:t>Other information relevant to that Dispatch Instruction.</w:t>
      </w:r>
    </w:p>
    <w:p w14:paraId="4970451B" w14:textId="77777777" w:rsidR="00D011F0" w:rsidRPr="007F5C96" w:rsidRDefault="00D011F0" w:rsidP="00D011F0">
      <w:pPr>
        <w:spacing w:after="240"/>
        <w:ind w:left="720" w:hanging="720"/>
        <w:rPr>
          <w:b/>
          <w:bCs/>
          <w:i/>
          <w:szCs w:val="20"/>
        </w:rPr>
      </w:pPr>
      <w:r w:rsidRPr="007F5C96">
        <w:rPr>
          <w:szCs w:val="20"/>
        </w:rPr>
        <w:t>(3)</w:t>
      </w:r>
      <w:r w:rsidRPr="007F5C96">
        <w:rPr>
          <w:szCs w:val="20"/>
        </w:rPr>
        <w:tab/>
        <w:t>Following receipt by the QSE of the VDI confirmation issued by ERCOT, the QSE shall provide ERCOT with electronic acknowledgement of the VDI confirmation.</w:t>
      </w:r>
    </w:p>
    <w:p w14:paraId="7317E81C" w14:textId="77777777" w:rsidR="00D011F0" w:rsidRPr="007F5C96" w:rsidRDefault="00D011F0" w:rsidP="00D011F0">
      <w:pPr>
        <w:keepNext/>
        <w:widowControl w:val="0"/>
        <w:tabs>
          <w:tab w:val="left" w:pos="1260"/>
        </w:tabs>
        <w:spacing w:before="480" w:after="240"/>
        <w:ind w:left="1267" w:hanging="1267"/>
        <w:outlineLvl w:val="3"/>
        <w:rPr>
          <w:b/>
          <w:bCs/>
          <w:snapToGrid w:val="0"/>
          <w:szCs w:val="20"/>
        </w:rPr>
      </w:pPr>
      <w:bookmarkStart w:id="709" w:name="_Toc135992311"/>
      <w:r w:rsidRPr="007F5C96">
        <w:rPr>
          <w:b/>
          <w:bCs/>
          <w:snapToGrid w:val="0"/>
          <w:szCs w:val="20"/>
        </w:rPr>
        <w:t>6.5.9.4</w:t>
      </w:r>
      <w:r w:rsidRPr="007F5C96">
        <w:rPr>
          <w:b/>
          <w:bCs/>
          <w:snapToGrid w:val="0"/>
          <w:szCs w:val="20"/>
        </w:rPr>
        <w:tab/>
        <w:t>Energy Emergency Alert</w:t>
      </w:r>
      <w:bookmarkEnd w:id="709"/>
    </w:p>
    <w:p w14:paraId="77306910"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173B846D" w14:textId="77777777" w:rsidR="00D011F0" w:rsidRPr="007F5C96" w:rsidRDefault="00D011F0" w:rsidP="00D011F0">
      <w:pPr>
        <w:spacing w:after="240"/>
        <w:ind w:left="720" w:hanging="720"/>
        <w:rPr>
          <w:szCs w:val="20"/>
        </w:rPr>
      </w:pPr>
      <w:r w:rsidRPr="007F5C96">
        <w:rPr>
          <w:szCs w:val="20"/>
        </w:rPr>
        <w:t>(2)</w:t>
      </w:r>
      <w:r w:rsidRPr="007F5C96">
        <w:rPr>
          <w:szCs w:val="20"/>
        </w:rPr>
        <w:tab/>
        <w:t>The goal of the EEA is to provide for maximum possible continuity of service while maintaining the integrity of the ERCOT System to reduce the chance of cascading Outages.</w:t>
      </w:r>
    </w:p>
    <w:p w14:paraId="6153F594"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ERCOT’s operating procedures must meet the following goals: </w:t>
      </w:r>
    </w:p>
    <w:p w14:paraId="6D012081" w14:textId="77777777" w:rsidR="00D011F0" w:rsidRPr="007F5C96" w:rsidRDefault="00D011F0" w:rsidP="00D011F0">
      <w:pPr>
        <w:spacing w:after="240"/>
        <w:ind w:left="1440" w:hanging="720"/>
        <w:rPr>
          <w:szCs w:val="20"/>
        </w:rPr>
      </w:pPr>
      <w:r w:rsidRPr="007F5C96">
        <w:rPr>
          <w:szCs w:val="20"/>
        </w:rPr>
        <w:t>(a)</w:t>
      </w:r>
      <w:r w:rsidRPr="007F5C96">
        <w:rPr>
          <w:szCs w:val="20"/>
        </w:rPr>
        <w:tab/>
        <w:t>Use of market processes to the fullest extent practicable without jeopardizing the reliability of the ERCOT System;</w:t>
      </w:r>
    </w:p>
    <w:p w14:paraId="5F48EAB9" w14:textId="77777777" w:rsidR="00D011F0" w:rsidRPr="007F5C96" w:rsidRDefault="00D011F0" w:rsidP="00D011F0">
      <w:pPr>
        <w:spacing w:after="240"/>
        <w:ind w:left="1440" w:hanging="720"/>
        <w:rPr>
          <w:szCs w:val="20"/>
        </w:rPr>
      </w:pPr>
      <w:r w:rsidRPr="007F5C96">
        <w:rPr>
          <w:szCs w:val="20"/>
        </w:rPr>
        <w:t>(b)</w:t>
      </w:r>
      <w:r w:rsidRPr="007F5C96">
        <w:rPr>
          <w:szCs w:val="20"/>
        </w:rPr>
        <w:tab/>
        <w:t>Use of RRS, ECRS, other Ancillary Services, and ERS to the extent permitted by ERCOT System conditions;</w:t>
      </w:r>
    </w:p>
    <w:p w14:paraId="0B61B0C6" w14:textId="77777777" w:rsidR="00D011F0" w:rsidRPr="007F5C96" w:rsidRDefault="00D011F0" w:rsidP="00D011F0">
      <w:pPr>
        <w:spacing w:after="240"/>
        <w:ind w:left="1440" w:hanging="720"/>
        <w:rPr>
          <w:szCs w:val="20"/>
        </w:rPr>
      </w:pPr>
      <w:r w:rsidRPr="007F5C96">
        <w:rPr>
          <w:szCs w:val="20"/>
        </w:rPr>
        <w:t>(c)</w:t>
      </w:r>
      <w:r w:rsidRPr="007F5C96">
        <w:rPr>
          <w:szCs w:val="20"/>
        </w:rPr>
        <w:tab/>
        <w:t>Maximum use of ERCOT System capability;</w:t>
      </w:r>
    </w:p>
    <w:p w14:paraId="3DC74F2E" w14:textId="77777777" w:rsidR="00D011F0" w:rsidRPr="007F5C96" w:rsidRDefault="00D011F0" w:rsidP="00D011F0">
      <w:pPr>
        <w:spacing w:after="240"/>
        <w:ind w:left="1440" w:hanging="720"/>
        <w:rPr>
          <w:szCs w:val="20"/>
        </w:rPr>
      </w:pPr>
      <w:r w:rsidRPr="007F5C96">
        <w:rPr>
          <w:szCs w:val="20"/>
        </w:rPr>
        <w:t>(d)</w:t>
      </w:r>
      <w:r w:rsidRPr="007F5C96">
        <w:rPr>
          <w:szCs w:val="20"/>
        </w:rPr>
        <w:tab/>
        <w:t>Maintenance of station service for nuclear-powered Generation Resources;</w:t>
      </w:r>
    </w:p>
    <w:p w14:paraId="22357AD8" w14:textId="77777777" w:rsidR="00D011F0" w:rsidRPr="007F5C96" w:rsidRDefault="00D011F0" w:rsidP="00D011F0">
      <w:pPr>
        <w:spacing w:after="240"/>
        <w:ind w:left="1440" w:hanging="720"/>
        <w:rPr>
          <w:szCs w:val="20"/>
        </w:rPr>
      </w:pPr>
      <w:r w:rsidRPr="007F5C96">
        <w:rPr>
          <w:szCs w:val="20"/>
        </w:rPr>
        <w:lastRenderedPageBreak/>
        <w:t>(e)</w:t>
      </w:r>
      <w:r w:rsidRPr="007F5C96">
        <w:rPr>
          <w:szCs w:val="20"/>
        </w:rPr>
        <w:tab/>
        <w:t>Securing startup power for Generation Resources;</w:t>
      </w:r>
    </w:p>
    <w:p w14:paraId="78B66FDB" w14:textId="77777777" w:rsidR="00D011F0" w:rsidRPr="007F5C96" w:rsidRDefault="00D011F0" w:rsidP="00D011F0">
      <w:pPr>
        <w:spacing w:after="240"/>
        <w:ind w:left="1440" w:hanging="720"/>
        <w:rPr>
          <w:szCs w:val="20"/>
        </w:rPr>
      </w:pPr>
      <w:r w:rsidRPr="007F5C96">
        <w:rPr>
          <w:szCs w:val="20"/>
        </w:rPr>
        <w:t>(f)</w:t>
      </w:r>
      <w:r w:rsidRPr="007F5C96">
        <w:rPr>
          <w:szCs w:val="20"/>
        </w:rPr>
        <w:tab/>
        <w:t>Operation of Generation Resources</w:t>
      </w:r>
      <w:ins w:id="710" w:author="ERCOT" w:date="2024-06-20T18:37:00Z">
        <w:r>
          <w:rPr>
            <w:szCs w:val="20"/>
          </w:rPr>
          <w:t xml:space="preserve"> and ESRs</w:t>
        </w:r>
      </w:ins>
      <w:r w:rsidRPr="007F5C96">
        <w:rPr>
          <w:szCs w:val="20"/>
        </w:rPr>
        <w:t xml:space="preserve"> during loss of communication with ERCOT;</w:t>
      </w:r>
    </w:p>
    <w:p w14:paraId="09EE1807" w14:textId="77777777" w:rsidR="00D011F0" w:rsidRPr="007F5C96" w:rsidRDefault="00D011F0" w:rsidP="00D011F0">
      <w:pPr>
        <w:spacing w:after="240"/>
        <w:ind w:left="1440" w:hanging="720"/>
        <w:rPr>
          <w:szCs w:val="20"/>
        </w:rPr>
      </w:pPr>
      <w:r w:rsidRPr="007F5C96">
        <w:rPr>
          <w:szCs w:val="20"/>
        </w:rPr>
        <w:t>(g)</w:t>
      </w:r>
      <w:r w:rsidRPr="007F5C96">
        <w:rPr>
          <w:szCs w:val="20"/>
        </w:rPr>
        <w:tab/>
        <w:t>Restoration of service to Loads in the manner defined in the Operating Guides; and</w:t>
      </w:r>
    </w:p>
    <w:p w14:paraId="0E1C7493" w14:textId="77777777" w:rsidR="00D011F0" w:rsidRPr="007F5C96" w:rsidRDefault="00D011F0" w:rsidP="00D011F0">
      <w:pPr>
        <w:spacing w:after="240"/>
        <w:ind w:left="1440" w:hanging="720"/>
        <w:rPr>
          <w:szCs w:val="20"/>
        </w:rPr>
      </w:pPr>
      <w:r w:rsidRPr="007F5C96">
        <w:rPr>
          <w:szCs w:val="20"/>
        </w:rPr>
        <w:t>(h)</w:t>
      </w:r>
      <w:r w:rsidRPr="007F5C96">
        <w:rPr>
          <w:szCs w:val="20"/>
        </w:rPr>
        <w:tab/>
        <w:t>Management of Interconnection Reliability Operating Limits (IROLs) shall not change.</w:t>
      </w:r>
    </w:p>
    <w:p w14:paraId="74B0EF6F" w14:textId="77777777" w:rsidR="00D011F0" w:rsidRPr="007F5C96" w:rsidRDefault="00D011F0" w:rsidP="00D011F0">
      <w:pPr>
        <w:spacing w:after="240"/>
        <w:ind w:left="720" w:hanging="720"/>
        <w:rPr>
          <w:szCs w:val="20"/>
        </w:rPr>
      </w:pPr>
      <w:r w:rsidRPr="007F5C96">
        <w:rPr>
          <w:szCs w:val="20"/>
        </w:rPr>
        <w:t>(4)</w:t>
      </w:r>
      <w:r w:rsidRPr="007F5C96">
        <w:rPr>
          <w:szCs w:val="20"/>
        </w:rP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64187AAD" w14:textId="77777777" w:rsidTr="0080522F">
        <w:trPr>
          <w:trHeight w:val="296"/>
        </w:trPr>
        <w:tc>
          <w:tcPr>
            <w:tcW w:w="9350" w:type="dxa"/>
            <w:shd w:val="pct12" w:color="auto" w:fill="auto"/>
          </w:tcPr>
          <w:p w14:paraId="42DE72D4" w14:textId="77777777" w:rsidR="00D011F0" w:rsidRPr="007F5C96" w:rsidRDefault="00D011F0" w:rsidP="0080522F">
            <w:pPr>
              <w:spacing w:before="120" w:after="240"/>
              <w:rPr>
                <w:b/>
                <w:i/>
                <w:iCs/>
              </w:rPr>
            </w:pPr>
            <w:r w:rsidRPr="007F5C96">
              <w:rPr>
                <w:b/>
                <w:i/>
                <w:iCs/>
              </w:rPr>
              <w:t xml:space="preserve">[NPRR857:  Replace paragraph (4) above with the following upon system implementation </w:t>
            </w:r>
            <w:r w:rsidRPr="007F5C96">
              <w:rPr>
                <w:b/>
                <w:bCs/>
                <w:i/>
              </w:rPr>
              <w:t xml:space="preserve">and </w:t>
            </w:r>
            <w:r w:rsidRPr="007F5C96">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AE81271" w14:textId="77777777" w:rsidR="00D011F0" w:rsidRPr="007F5C96" w:rsidRDefault="00D011F0" w:rsidP="0080522F">
            <w:pPr>
              <w:spacing w:after="240"/>
              <w:ind w:left="720" w:hanging="720"/>
              <w:rPr>
                <w:szCs w:val="20"/>
              </w:rPr>
            </w:pPr>
            <w:r w:rsidRPr="007F5C96">
              <w:rPr>
                <w:szCs w:val="20"/>
              </w:rPr>
              <w:t>(4)</w:t>
            </w:r>
            <w:r w:rsidRPr="007F5C96">
              <w:rPr>
                <w:szCs w:val="20"/>
              </w:rPr>
              <w:tab/>
              <w:t>ERCOT is responsible for coordinating with QSEs, DCTOs, TSPs, and DSPs to monitor ERCOT System conditions, initiating the EEA levels, notifying Market Participants, and coordinating the implementation of the EEA levels while maintaining transmission security limits.</w:t>
            </w:r>
          </w:p>
        </w:tc>
      </w:tr>
    </w:tbl>
    <w:p w14:paraId="1A2721FB" w14:textId="77777777" w:rsidR="00D011F0" w:rsidRPr="007F5C96" w:rsidRDefault="00D011F0" w:rsidP="00D011F0">
      <w:pPr>
        <w:spacing w:before="240" w:after="240"/>
        <w:ind w:left="720" w:hanging="720"/>
        <w:rPr>
          <w:szCs w:val="20"/>
        </w:rPr>
      </w:pPr>
      <w:r w:rsidRPr="007F5C96">
        <w:rPr>
          <w:szCs w:val="20"/>
        </w:rPr>
        <w:t>(5)</w:t>
      </w:r>
      <w:r w:rsidRPr="007F5C96">
        <w:rPr>
          <w:szCs w:val="20"/>
        </w:rPr>
        <w:tab/>
        <w:t>ERCOT, at management’s discretion, may at any time issue an ERCOT-wide appeal through the public news media for voluntary energy conservation.</w:t>
      </w:r>
    </w:p>
    <w:p w14:paraId="6A4F5992" w14:textId="77777777" w:rsidR="00D011F0" w:rsidRPr="007F5C96" w:rsidRDefault="00D011F0" w:rsidP="00D011F0">
      <w:pPr>
        <w:spacing w:after="240"/>
        <w:ind w:left="720" w:hanging="720"/>
        <w:rPr>
          <w:szCs w:val="20"/>
        </w:rPr>
      </w:pPr>
      <w:r w:rsidRPr="007F5C96">
        <w:rPr>
          <w:szCs w:val="20"/>
        </w:rPr>
        <w:t>(6)</w:t>
      </w:r>
      <w:r w:rsidRPr="007F5C96">
        <w:rPr>
          <w:szCs w:val="20"/>
        </w:rP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012C2982" w14:textId="77777777" w:rsidR="00D011F0" w:rsidRPr="007F5C96" w:rsidRDefault="00D011F0" w:rsidP="00D011F0">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52D783D7" w14:textId="77777777" w:rsidTr="0080522F">
        <w:trPr>
          <w:trHeight w:val="206"/>
        </w:trPr>
        <w:tc>
          <w:tcPr>
            <w:tcW w:w="9350" w:type="dxa"/>
            <w:shd w:val="pct12" w:color="auto" w:fill="auto"/>
          </w:tcPr>
          <w:p w14:paraId="1641102F" w14:textId="77777777" w:rsidR="00D011F0" w:rsidRPr="007F5C96" w:rsidRDefault="00D011F0" w:rsidP="0080522F">
            <w:pPr>
              <w:spacing w:before="120" w:after="240"/>
              <w:rPr>
                <w:b/>
                <w:i/>
                <w:iCs/>
              </w:rPr>
            </w:pPr>
            <w:r w:rsidRPr="007F5C96">
              <w:rPr>
                <w:b/>
                <w:i/>
                <w:iCs/>
              </w:rPr>
              <w:t>[NPRR1010:  Replace paragraph (7) above with the following upon system implementation of the Real-Time Co-Optimization (RTC) project:]</w:t>
            </w:r>
          </w:p>
          <w:p w14:paraId="59169824" w14:textId="77777777" w:rsidR="00D011F0" w:rsidRPr="007F5C96" w:rsidRDefault="00D011F0" w:rsidP="0080522F">
            <w:pPr>
              <w:spacing w:after="240"/>
              <w:ind w:left="720" w:hanging="720"/>
              <w:rPr>
                <w:szCs w:val="20"/>
              </w:rPr>
            </w:pPr>
            <w:r w:rsidRPr="007F5C96">
              <w:rPr>
                <w:szCs w:val="20"/>
              </w:rPr>
              <w:lastRenderedPageBreak/>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 capabilities of Resources in the market to maintain or restore reliability.</w:t>
            </w:r>
          </w:p>
        </w:tc>
      </w:tr>
    </w:tbl>
    <w:p w14:paraId="30E9C0B3" w14:textId="77777777" w:rsidR="00D011F0" w:rsidRPr="007F5C96" w:rsidRDefault="00D011F0" w:rsidP="00D011F0">
      <w:pPr>
        <w:spacing w:before="240" w:after="240"/>
        <w:ind w:left="720" w:hanging="720"/>
        <w:rPr>
          <w:szCs w:val="20"/>
        </w:rPr>
      </w:pPr>
      <w:r w:rsidRPr="007F5C96">
        <w:rPr>
          <w:szCs w:val="20"/>
        </w:rPr>
        <w:lastRenderedPageBreak/>
        <w:t>(8)</w:t>
      </w:r>
      <w:r w:rsidRPr="007F5C96">
        <w:rPr>
          <w:szCs w:val="20"/>
        </w:rPr>
        <w:tab/>
        <w:t xml:space="preserve">ERCOT may immediately implement EEA Level 2 when clock-minute average system frequency falls below 59.91 Hz for 15 consecutive minutes.  ERCOT may immediately implement EEA Level 3 any time the </w:t>
      </w:r>
      <w:r w:rsidRPr="007F5C96">
        <w:rPr>
          <w:iCs/>
          <w:szCs w:val="20"/>
        </w:rPr>
        <w:t>clock-minute average</w:t>
      </w:r>
      <w:r w:rsidRPr="007F5C96">
        <w:rPr>
          <w:szCs w:val="20"/>
        </w:rPr>
        <w:t xml:space="preserve"> system frequency falls below 59.91 Hz for 20 consecutive minutes or when steady-state frequency falls below 59.8 Hz for any duration of time.  ERCOT shall immediately implement EEA Level 3 any time the steady-state frequency is below 59.5 Hz for any duration.</w:t>
      </w:r>
    </w:p>
    <w:p w14:paraId="12925498" w14:textId="77777777" w:rsidR="00D011F0" w:rsidRPr="007F5C96" w:rsidRDefault="00D011F0" w:rsidP="00D011F0">
      <w:pPr>
        <w:spacing w:after="240"/>
        <w:ind w:left="720" w:hanging="720"/>
        <w:rPr>
          <w:szCs w:val="20"/>
        </w:rPr>
      </w:pPr>
      <w:r w:rsidRPr="007F5C96">
        <w:rPr>
          <w:szCs w:val="20"/>
        </w:rPr>
        <w:t>(9)</w:t>
      </w:r>
      <w:r w:rsidRPr="007F5C96">
        <w:rPr>
          <w:szCs w:val="20"/>
        </w:rPr>
        <w:tab/>
        <w:t>Percentages for EEA Level 3 Load shedding will be based on the previous year’s TSP peak Loads, as reported to ERCOT, and must be reviewed by ERCOT and modified annually as required.</w:t>
      </w:r>
    </w:p>
    <w:p w14:paraId="12C3FC3A" w14:textId="77777777" w:rsidR="00D011F0" w:rsidRPr="007F5C96" w:rsidRDefault="00D011F0" w:rsidP="00D011F0">
      <w:pPr>
        <w:spacing w:after="240"/>
        <w:ind w:left="720" w:hanging="720"/>
        <w:rPr>
          <w:szCs w:val="20"/>
        </w:rPr>
      </w:pPr>
      <w:r w:rsidRPr="007F5C96">
        <w:rPr>
          <w:szCs w:val="20"/>
        </w:rPr>
        <w:t>(10)</w:t>
      </w:r>
      <w:r w:rsidRPr="007F5C96">
        <w:rPr>
          <w:szCs w:val="20"/>
        </w:rPr>
        <w:tab/>
        <w:t xml:space="preserve">During EEA Level 2 or 3, for those constraints that meet the criteria identified in paragraph (3)(a) of Section 6.5.9.4.1, General Procedures Prior to EEA Operations, ERCOT may control the post-contingency flow to within the 15-Minute Rating in SCED.   After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03AFE89C" w14:textId="77777777" w:rsidR="00D011F0" w:rsidRPr="007F5C96" w:rsidRDefault="00D011F0" w:rsidP="00D011F0">
      <w:pPr>
        <w:spacing w:after="240"/>
        <w:ind w:left="720" w:hanging="720"/>
        <w:rPr>
          <w:szCs w:val="20"/>
        </w:rPr>
      </w:pPr>
      <w:r w:rsidRPr="007F5C96">
        <w:rPr>
          <w:szCs w:val="20"/>
        </w:rPr>
        <w:t>(11)</w:t>
      </w:r>
      <w:r w:rsidRPr="007F5C96">
        <w:rPr>
          <w:szCs w:val="20"/>
        </w:rPr>
        <w:tab/>
        <w:t>During EEA Level 2 or 3, for those constraints that meet the criteria identified in paragraph (3)(b) of Section 6.5.9.4.1,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6.5.9.4.1,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0E7B4A3E" w14:textId="77777777" w:rsidR="00D011F0" w:rsidRPr="007F5C96" w:rsidRDefault="00D011F0" w:rsidP="00D011F0">
      <w:pPr>
        <w:keepNext/>
        <w:tabs>
          <w:tab w:val="left" w:pos="1620"/>
        </w:tabs>
        <w:spacing w:before="480" w:after="240"/>
        <w:ind w:left="1627" w:hanging="1627"/>
        <w:outlineLvl w:val="4"/>
        <w:rPr>
          <w:b/>
          <w:bCs/>
          <w:i/>
          <w:iCs/>
          <w:szCs w:val="26"/>
        </w:rPr>
      </w:pPr>
      <w:commentRangeStart w:id="711"/>
      <w:r w:rsidRPr="007F5C96">
        <w:rPr>
          <w:b/>
          <w:bCs/>
          <w:i/>
          <w:iCs/>
          <w:szCs w:val="26"/>
        </w:rPr>
        <w:t>6.5.9.4.2</w:t>
      </w:r>
      <w:commentRangeEnd w:id="711"/>
      <w:r w:rsidR="000539AC">
        <w:rPr>
          <w:rStyle w:val="CommentReference"/>
        </w:rPr>
        <w:commentReference w:id="711"/>
      </w:r>
      <w:r w:rsidRPr="007F5C96">
        <w:rPr>
          <w:b/>
          <w:bCs/>
          <w:i/>
          <w:iCs/>
          <w:szCs w:val="26"/>
        </w:rPr>
        <w:tab/>
        <w:t>EEA Levels</w:t>
      </w:r>
    </w:p>
    <w:p w14:paraId="2ADBEE63"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ERCOT will declare an EEA Level 1 when PRC falls below 2,500 MW and is not projected to be recovered above 2,500 MW within 30 minutes without the use of the following actions that are prescribed for EEA Level 1: </w:t>
      </w:r>
    </w:p>
    <w:p w14:paraId="525518D7" w14:textId="77777777" w:rsidR="00D011F0" w:rsidRPr="007F5C96" w:rsidRDefault="00D011F0" w:rsidP="00D011F0">
      <w:pPr>
        <w:spacing w:after="240"/>
        <w:ind w:left="1440" w:hanging="720"/>
        <w:rPr>
          <w:szCs w:val="20"/>
        </w:rPr>
      </w:pPr>
      <w:r w:rsidRPr="007F5C96">
        <w:rPr>
          <w:szCs w:val="20"/>
        </w:rPr>
        <w:lastRenderedPageBreak/>
        <w:t>(a)</w:t>
      </w:r>
      <w:r w:rsidRPr="007F5C96">
        <w:rPr>
          <w:szCs w:val="20"/>
        </w:rPr>
        <w:tab/>
        <w:t>ERCOT shall take the following steps to maintain steady state system frequency near 60 Hz and maintain PRC above 2,000 MW:</w:t>
      </w:r>
    </w:p>
    <w:p w14:paraId="25A6D7E2" w14:textId="77777777" w:rsidR="00D011F0" w:rsidRPr="007F5C96" w:rsidRDefault="00D011F0" w:rsidP="00D011F0">
      <w:pPr>
        <w:spacing w:after="240"/>
        <w:ind w:left="2160" w:hanging="720"/>
        <w:rPr>
          <w:szCs w:val="20"/>
        </w:rPr>
      </w:pPr>
      <w:r w:rsidRPr="007F5C96">
        <w:rPr>
          <w:szCs w:val="20"/>
        </w:rPr>
        <w:t>(i)</w:t>
      </w:r>
      <w:r w:rsidRPr="007F5C96">
        <w:rPr>
          <w:szCs w:val="20"/>
        </w:rPr>
        <w:tab/>
        <w:t>Request available Generation Resources that can perform within the expected timeframe of the emergency to come On-Line by initiating manual HRUC or through Dispatch Instructions</w:t>
      </w:r>
      <w:ins w:id="712" w:author="ERCOT" w:date="2024-06-20T18:37:00Z">
        <w:r>
          <w:rPr>
            <w:szCs w:val="20"/>
          </w:rPr>
          <w:t>, and request available ESRs that can perform within the expected timeframe of the emergency to come On-Line through Dispatch Instructions</w:t>
        </w:r>
      </w:ins>
      <w:r w:rsidRPr="007F5C96">
        <w:rPr>
          <w:szCs w:val="20"/>
        </w:rPr>
        <w:t xml:space="preserve">; </w:t>
      </w:r>
    </w:p>
    <w:p w14:paraId="0CB4C289" w14:textId="77777777" w:rsidR="00D011F0" w:rsidRPr="007F5C96" w:rsidRDefault="00D011F0" w:rsidP="00D011F0">
      <w:pPr>
        <w:spacing w:after="240"/>
        <w:ind w:left="2160" w:hanging="720"/>
        <w:rPr>
          <w:szCs w:val="20"/>
        </w:rPr>
      </w:pPr>
      <w:r w:rsidRPr="007F5C96">
        <w:rPr>
          <w:szCs w:val="20"/>
        </w:rPr>
        <w:t>(ii)</w:t>
      </w:r>
      <w:r w:rsidRPr="007F5C96">
        <w:rPr>
          <w:szCs w:val="20"/>
        </w:rPr>
        <w:tab/>
        <w:t xml:space="preserve">Use available DC Tie import capacity that is not already being used; </w:t>
      </w:r>
    </w:p>
    <w:p w14:paraId="0D97B58C" w14:textId="77777777" w:rsidR="00D011F0" w:rsidRPr="007F5C96" w:rsidRDefault="00D011F0" w:rsidP="00D011F0">
      <w:pPr>
        <w:spacing w:after="240"/>
        <w:ind w:left="2160" w:hanging="720"/>
        <w:rPr>
          <w:szCs w:val="20"/>
        </w:rPr>
      </w:pPr>
      <w:r w:rsidRPr="007F5C96">
        <w:rPr>
          <w:szCs w:val="20"/>
        </w:rPr>
        <w:t>(iii)</w:t>
      </w:r>
      <w:r w:rsidRPr="007F5C96">
        <w:rPr>
          <w:szCs w:val="20"/>
        </w:rPr>
        <w:tab/>
        <w:t>Issue a Dispatch Instruction for Resources to remain On-Line which, before start of emergency, were scheduled to come Off-Line; and</w:t>
      </w:r>
    </w:p>
    <w:p w14:paraId="101C830B" w14:textId="77777777" w:rsidR="00D011F0" w:rsidRPr="007F5C96" w:rsidRDefault="00D011F0" w:rsidP="00D011F0">
      <w:pPr>
        <w:spacing w:after="240"/>
        <w:ind w:left="2160" w:hanging="720"/>
        <w:rPr>
          <w:szCs w:val="20"/>
        </w:rPr>
      </w:pPr>
      <w:r w:rsidRPr="007F5C96">
        <w:rPr>
          <w:szCs w:val="20"/>
        </w:rPr>
        <w:t>(iv)</w:t>
      </w:r>
      <w:r w:rsidRPr="007F5C96">
        <w:rPr>
          <w:szCs w:val="20"/>
        </w:rPr>
        <w:tab/>
        <w:t>Instruct QSEs to deploy undeployed ERS-10 and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0CFEFD9C" w14:textId="77777777" w:rsidTr="0080522F">
        <w:trPr>
          <w:trHeight w:val="206"/>
        </w:trPr>
        <w:tc>
          <w:tcPr>
            <w:tcW w:w="9350" w:type="dxa"/>
            <w:shd w:val="pct12" w:color="auto" w:fill="auto"/>
          </w:tcPr>
          <w:p w14:paraId="30DC05E7" w14:textId="77777777" w:rsidR="00D011F0" w:rsidRPr="007F5C96" w:rsidRDefault="00D011F0" w:rsidP="0080522F">
            <w:pPr>
              <w:spacing w:before="120" w:after="240"/>
              <w:rPr>
                <w:b/>
                <w:i/>
                <w:iCs/>
              </w:rPr>
            </w:pPr>
            <w:r w:rsidRPr="007F5C96">
              <w:rPr>
                <w:b/>
                <w:i/>
                <w:iCs/>
              </w:rPr>
              <w:t>[NPRR1010:  Insert paragraph (v) below upon system implementation of the Real-Time Co-Optimization (RTC) project:]</w:t>
            </w:r>
          </w:p>
          <w:p w14:paraId="03DB3EA5" w14:textId="77777777" w:rsidR="00D011F0" w:rsidRPr="007F5C96" w:rsidRDefault="00D011F0" w:rsidP="0080522F">
            <w:pPr>
              <w:spacing w:after="240"/>
              <w:ind w:left="2160" w:hanging="720"/>
              <w:rPr>
                <w:szCs w:val="20"/>
              </w:rPr>
            </w:pPr>
            <w:r w:rsidRPr="007F5C96">
              <w:rPr>
                <w:szCs w:val="20"/>
              </w:rPr>
              <w:t>(v)</w:t>
            </w:r>
            <w:r w:rsidRPr="007F5C96">
              <w:rPr>
                <w:szCs w:val="20"/>
              </w:rPr>
              <w:tab/>
              <w:t xml:space="preserve">At ERCOT’s discretion, manually deploy, </w:t>
            </w:r>
            <w:r w:rsidRPr="007F5C96">
              <w:rPr>
                <w:iCs/>
                <w:szCs w:val="20"/>
              </w:rPr>
              <w:t xml:space="preserve">through ICCP, </w:t>
            </w:r>
            <w:r w:rsidRPr="007F5C96">
              <w:rPr>
                <w:szCs w:val="20"/>
              </w:rPr>
              <w:t xml:space="preserve">available RRS and ECRS </w:t>
            </w:r>
            <w:r w:rsidRPr="007F5C96">
              <w:rPr>
                <w:iCs/>
                <w:szCs w:val="20"/>
              </w:rPr>
              <w:t xml:space="preserve">capacity from </w:t>
            </w:r>
            <w:r w:rsidRPr="007F5C96">
              <w:rPr>
                <w:szCs w:val="20"/>
              </w:rPr>
              <w:t>Generation Resources having a Resource Status of ONSC and awarded RRS or ECRS.</w:t>
            </w:r>
          </w:p>
        </w:tc>
      </w:tr>
    </w:tbl>
    <w:p w14:paraId="2D540FF5" w14:textId="77777777" w:rsidR="00D011F0" w:rsidRPr="007F5C96" w:rsidRDefault="00D011F0" w:rsidP="00D011F0">
      <w:pPr>
        <w:spacing w:before="240" w:after="240"/>
        <w:ind w:left="1440" w:hanging="720"/>
        <w:rPr>
          <w:szCs w:val="20"/>
        </w:rPr>
      </w:pPr>
      <w:r w:rsidRPr="007F5C96">
        <w:rPr>
          <w:szCs w:val="20"/>
        </w:rPr>
        <w:t>(b)</w:t>
      </w:r>
      <w:r w:rsidRPr="007F5C96">
        <w:rPr>
          <w:szCs w:val="20"/>
        </w:rPr>
        <w:tab/>
        <w:t>QSEs shall:</w:t>
      </w:r>
    </w:p>
    <w:p w14:paraId="0CF4EC05" w14:textId="77777777" w:rsidR="00D011F0" w:rsidRPr="007F5C96" w:rsidRDefault="00D011F0" w:rsidP="00D011F0">
      <w:pPr>
        <w:spacing w:after="240"/>
        <w:ind w:left="2160" w:hanging="720"/>
        <w:rPr>
          <w:szCs w:val="20"/>
        </w:rPr>
      </w:pPr>
      <w:r w:rsidRPr="007F5C96">
        <w:rPr>
          <w:szCs w:val="20"/>
        </w:rPr>
        <w:t>(i)</w:t>
      </w:r>
      <w:r w:rsidRPr="007F5C96">
        <w:rPr>
          <w:szCs w:val="20"/>
        </w:rP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34336E57" w14:textId="77777777" w:rsidTr="0080522F">
        <w:trPr>
          <w:trHeight w:val="206"/>
        </w:trPr>
        <w:tc>
          <w:tcPr>
            <w:tcW w:w="9350" w:type="dxa"/>
            <w:shd w:val="pct12" w:color="auto" w:fill="auto"/>
          </w:tcPr>
          <w:p w14:paraId="2B0F3045" w14:textId="77777777" w:rsidR="00D011F0" w:rsidRPr="007F5C96" w:rsidRDefault="00D011F0" w:rsidP="0080522F">
            <w:pPr>
              <w:spacing w:before="120" w:after="240"/>
              <w:rPr>
                <w:b/>
                <w:i/>
                <w:iCs/>
              </w:rPr>
            </w:pPr>
            <w:r w:rsidRPr="007F5C96">
              <w:rPr>
                <w:b/>
                <w:i/>
                <w:iCs/>
              </w:rPr>
              <w:t>[NPRR1010:  Replace paragraph (i) above with the following upon system implementation of the Real-Time Co-Optimization (RTC) project:]</w:t>
            </w:r>
          </w:p>
          <w:p w14:paraId="00BB803E" w14:textId="77777777" w:rsidR="00D011F0" w:rsidRPr="007F5C96" w:rsidRDefault="00D011F0" w:rsidP="0080522F">
            <w:pPr>
              <w:spacing w:after="240"/>
              <w:ind w:left="2160" w:hanging="720"/>
              <w:rPr>
                <w:szCs w:val="20"/>
              </w:rPr>
            </w:pPr>
            <w:r w:rsidRPr="007F5C96">
              <w:rPr>
                <w:szCs w:val="20"/>
              </w:rPr>
              <w:t>(i)</w:t>
            </w:r>
            <w:r w:rsidRPr="007F5C96">
              <w:rPr>
                <w:szCs w:val="20"/>
              </w:rPr>
              <w:tab/>
              <w:t>Ensure COPs, telemetered status, telemetered HSLs, Normal Ramp Rates, Emergency Ramp Rates, and Ancillary Service capabilities are updated and reflect all Resource delays and limitations; and</w:t>
            </w:r>
          </w:p>
        </w:tc>
      </w:tr>
    </w:tbl>
    <w:p w14:paraId="341CD2B4" w14:textId="77777777" w:rsidR="00D011F0" w:rsidRPr="007F5C96" w:rsidRDefault="00D011F0" w:rsidP="00D011F0">
      <w:pPr>
        <w:spacing w:before="240" w:after="240"/>
        <w:ind w:left="2160" w:hanging="720"/>
        <w:rPr>
          <w:szCs w:val="20"/>
        </w:rPr>
      </w:pPr>
      <w:r w:rsidRPr="007F5C96">
        <w:rPr>
          <w:szCs w:val="20"/>
        </w:rPr>
        <w:t>(ii)</w:t>
      </w:r>
      <w:r w:rsidRPr="007F5C96">
        <w:rPr>
          <w:szCs w:val="20"/>
        </w:rPr>
        <w:tab/>
        <w:t>Ensure that each of its ESRs suspends charging until the EEA is recalled, except under the following circumstances:</w:t>
      </w:r>
    </w:p>
    <w:p w14:paraId="50CC133A" w14:textId="77777777" w:rsidR="00D011F0" w:rsidRPr="007F5C96" w:rsidRDefault="00D011F0" w:rsidP="00D011F0">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400A735F" w14:textId="77777777" w:rsidR="00D011F0" w:rsidRPr="007F5C96" w:rsidRDefault="00D011F0" w:rsidP="00D011F0">
      <w:pPr>
        <w:spacing w:after="240"/>
        <w:ind w:left="2880" w:hanging="720"/>
        <w:rPr>
          <w:szCs w:val="20"/>
        </w:rPr>
      </w:pPr>
      <w:r w:rsidRPr="007F5C96">
        <w:rPr>
          <w:szCs w:val="20"/>
        </w:rPr>
        <w:t>(B)</w:t>
      </w:r>
      <w:r w:rsidRPr="007F5C96">
        <w:rPr>
          <w:szCs w:val="20"/>
        </w:rPr>
        <w:tab/>
        <w:t xml:space="preserve">The ESR is actively providing Primary Frequency Response; or </w:t>
      </w:r>
    </w:p>
    <w:p w14:paraId="6BF8D6D4" w14:textId="77777777" w:rsidR="00D011F0" w:rsidRPr="007F5C96" w:rsidRDefault="00D011F0" w:rsidP="00D011F0">
      <w:pPr>
        <w:spacing w:after="240"/>
        <w:ind w:left="2880" w:hanging="720"/>
        <w:rPr>
          <w:szCs w:val="20"/>
        </w:rPr>
      </w:pPr>
      <w:r w:rsidRPr="007F5C96">
        <w:rPr>
          <w:szCs w:val="20"/>
        </w:rPr>
        <w:lastRenderedPageBreak/>
        <w:t>(C)</w:t>
      </w:r>
      <w:r w:rsidRPr="007F5C96">
        <w:rPr>
          <w:szCs w:val="20"/>
        </w:rPr>
        <w:tab/>
        <w:t xml:space="preserve">The ESR is co-located behind a POI with onsite generation that is incapable of exporting additional power to the ERCOT System, in which case the ESR may continue to charge </w:t>
      </w:r>
      <w:proofErr w:type="gramStart"/>
      <w:r w:rsidRPr="007F5C96">
        <w:rPr>
          <w:szCs w:val="20"/>
        </w:rPr>
        <w:t>as long as</w:t>
      </w:r>
      <w:proofErr w:type="gramEnd"/>
      <w:r w:rsidRPr="007F5C96">
        <w:rPr>
          <w:szCs w:val="20"/>
        </w:rPr>
        <w:t xml:space="preserve">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554F4FF7" w14:textId="77777777" w:rsidTr="0080522F">
        <w:trPr>
          <w:trHeight w:val="206"/>
        </w:trPr>
        <w:tc>
          <w:tcPr>
            <w:tcW w:w="9576" w:type="dxa"/>
            <w:shd w:val="pct12" w:color="auto" w:fill="auto"/>
          </w:tcPr>
          <w:p w14:paraId="4456829E" w14:textId="77777777" w:rsidR="00D011F0" w:rsidRPr="007F5C96" w:rsidRDefault="00D011F0" w:rsidP="0080522F">
            <w:pPr>
              <w:spacing w:before="120" w:after="240"/>
              <w:rPr>
                <w:b/>
                <w:i/>
                <w:iCs/>
              </w:rPr>
            </w:pPr>
            <w:r w:rsidRPr="007F5C96">
              <w:rPr>
                <w:b/>
                <w:i/>
                <w:iCs/>
              </w:rPr>
              <w:t>[NPRR995:  Replace paragraph (ii) above with the following upon system implementation:]</w:t>
            </w:r>
          </w:p>
          <w:p w14:paraId="45DDCE20" w14:textId="77777777" w:rsidR="00D011F0" w:rsidRPr="007F5C96" w:rsidRDefault="00D011F0" w:rsidP="0080522F">
            <w:pPr>
              <w:spacing w:after="240"/>
              <w:ind w:left="2160" w:hanging="720"/>
              <w:rPr>
                <w:szCs w:val="20"/>
              </w:rPr>
            </w:pPr>
            <w:r w:rsidRPr="007F5C96">
              <w:rPr>
                <w:szCs w:val="20"/>
              </w:rPr>
              <w:t>(ii)</w:t>
            </w:r>
            <w:r w:rsidRPr="007F5C96">
              <w:rPr>
                <w:szCs w:val="20"/>
              </w:rPr>
              <w:tab/>
              <w:t>Ensure that each of its ESRs and SOESSs suspends charging until the EEA is recalled, except under the following circumstances:</w:t>
            </w:r>
          </w:p>
          <w:p w14:paraId="69397C96" w14:textId="77777777" w:rsidR="00D011F0" w:rsidRPr="007F5C96" w:rsidRDefault="00D011F0" w:rsidP="0080522F">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5D6D73F6" w14:textId="77777777" w:rsidR="00D011F0" w:rsidRPr="007F5C96" w:rsidRDefault="00D011F0" w:rsidP="0080522F">
            <w:pPr>
              <w:spacing w:after="240"/>
              <w:ind w:left="2880" w:hanging="720"/>
              <w:rPr>
                <w:szCs w:val="20"/>
              </w:rPr>
            </w:pPr>
            <w:r w:rsidRPr="007F5C96">
              <w:rPr>
                <w:szCs w:val="20"/>
              </w:rPr>
              <w:t>(B)</w:t>
            </w:r>
            <w:r w:rsidRPr="007F5C96">
              <w:rPr>
                <w:szCs w:val="20"/>
              </w:rPr>
              <w:tab/>
              <w:t xml:space="preserve">The ESR or SOESS is actively providing Primary Frequency Response; or </w:t>
            </w:r>
          </w:p>
          <w:p w14:paraId="4B068CAB" w14:textId="77777777" w:rsidR="00D011F0" w:rsidRPr="007F5C96" w:rsidRDefault="00D011F0" w:rsidP="0080522F">
            <w:pPr>
              <w:spacing w:after="240"/>
              <w:ind w:left="2880" w:hanging="720"/>
              <w:rPr>
                <w:szCs w:val="20"/>
              </w:rPr>
            </w:pPr>
            <w:r w:rsidRPr="007F5C96">
              <w:rPr>
                <w:szCs w:val="20"/>
              </w:rPr>
              <w:t>(C)</w:t>
            </w:r>
            <w:r w:rsidRPr="007F5C96">
              <w:rPr>
                <w:szCs w:val="20"/>
              </w:rPr>
              <w:tab/>
              <w:t xml:space="preserve">The ESR or SOESS is co-located behind a POI with onsite generation that is incapable of exporting additional power to the ERCOT System, in which case the ESR may continue to charge </w:t>
            </w:r>
            <w:proofErr w:type="gramStart"/>
            <w:r w:rsidRPr="007F5C96">
              <w:rPr>
                <w:szCs w:val="20"/>
              </w:rPr>
              <w:t>as long as</w:t>
            </w:r>
            <w:proofErr w:type="gramEnd"/>
            <w:r w:rsidRPr="007F5C96">
              <w:rPr>
                <w:szCs w:val="20"/>
              </w:rPr>
              <w:t xml:space="preserve"> maximum output to the ERCOT System is maintained.</w:t>
            </w:r>
          </w:p>
        </w:tc>
      </w:tr>
    </w:tbl>
    <w:p w14:paraId="5EBB9A62" w14:textId="77777777" w:rsidR="00D011F0" w:rsidRPr="007F5C96" w:rsidRDefault="00D011F0" w:rsidP="00D011F0">
      <w:pPr>
        <w:spacing w:before="240" w:after="240"/>
        <w:ind w:left="720" w:hanging="720"/>
        <w:rPr>
          <w:szCs w:val="20"/>
        </w:rPr>
      </w:pPr>
      <w:r w:rsidRPr="007F5C96">
        <w:rPr>
          <w:szCs w:val="20"/>
        </w:rPr>
        <w:t>(2)</w:t>
      </w:r>
      <w:r w:rsidRPr="007F5C96">
        <w:rPr>
          <w:szCs w:val="20"/>
        </w:rPr>
        <w:tab/>
        <w:t xml:space="preserve">ERCOT may declare an EEA Level 2 when the </w:t>
      </w:r>
      <w:r w:rsidRPr="007F5C96">
        <w:rPr>
          <w:iCs/>
          <w:szCs w:val="20"/>
        </w:rPr>
        <w:t>clock-minute average</w:t>
      </w:r>
      <w:r w:rsidRPr="007F5C96">
        <w:rPr>
          <w:szCs w:val="20"/>
        </w:rP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5E1E91C5" w14:textId="77777777" w:rsidR="00D011F0" w:rsidRPr="007F5C96" w:rsidRDefault="00D011F0" w:rsidP="00D011F0">
      <w:pPr>
        <w:spacing w:after="240"/>
        <w:ind w:left="1440" w:hanging="720"/>
        <w:rPr>
          <w:szCs w:val="20"/>
        </w:rPr>
      </w:pPr>
      <w:r w:rsidRPr="007F5C96">
        <w:rPr>
          <w:szCs w:val="20"/>
        </w:rPr>
        <w:t>(a)</w:t>
      </w:r>
      <w:r w:rsidRPr="007F5C96">
        <w:rPr>
          <w:szCs w:val="20"/>
        </w:rPr>
        <w:tab/>
        <w:t>In addition to the measures associated with EEA Level 1, ERCOT shall take the following steps to maintain steady state system frequency at a minimum of 59.91 Hz and maintain PRC above 1,500 MW:</w:t>
      </w:r>
    </w:p>
    <w:p w14:paraId="55CB092F" w14:textId="77777777" w:rsidR="00D011F0" w:rsidRPr="007F5C96" w:rsidRDefault="00D011F0" w:rsidP="00D011F0">
      <w:pPr>
        <w:spacing w:after="240"/>
        <w:ind w:left="2160" w:hanging="720"/>
        <w:rPr>
          <w:szCs w:val="20"/>
        </w:rPr>
      </w:pPr>
      <w:r w:rsidRPr="007F5C96">
        <w:rPr>
          <w:szCs w:val="20"/>
        </w:rPr>
        <w:t>(i)</w:t>
      </w:r>
      <w:r w:rsidRPr="007F5C96">
        <w:rPr>
          <w:szCs w:val="20"/>
        </w:rPr>
        <w:tab/>
        <w:t>Instruct TSPs and DSPs or their agents to reduce Customer Load by using existing, in-service distribution voltage reduction measures 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692C2903" w14:textId="77777777" w:rsidR="00D011F0" w:rsidRPr="007F5C96" w:rsidRDefault="00D011F0" w:rsidP="00D011F0">
      <w:pPr>
        <w:spacing w:after="240"/>
        <w:ind w:left="2160" w:hanging="720"/>
        <w:rPr>
          <w:szCs w:val="20"/>
        </w:rPr>
      </w:pPr>
      <w:r w:rsidRPr="007F5C96">
        <w:rPr>
          <w:szCs w:val="20"/>
        </w:rPr>
        <w:t>(ii)</w:t>
      </w:r>
      <w:r w:rsidRPr="007F5C96">
        <w:rPr>
          <w:szCs w:val="20"/>
        </w:rPr>
        <w:tab/>
        <w:t>Instruct TSPs and DSPs to implement any available Load management plans to reduce Customer Load.</w:t>
      </w:r>
    </w:p>
    <w:p w14:paraId="5E2E493B" w14:textId="77777777" w:rsidR="00D011F0" w:rsidRPr="007F5C96" w:rsidRDefault="00D011F0" w:rsidP="00D011F0">
      <w:pPr>
        <w:spacing w:after="240"/>
        <w:ind w:left="2160" w:hanging="720"/>
        <w:rPr>
          <w:szCs w:val="20"/>
        </w:rPr>
      </w:pPr>
      <w:bookmarkStart w:id="713" w:name="_Hlk135903532"/>
      <w:r w:rsidRPr="007F5C96">
        <w:rPr>
          <w:szCs w:val="20"/>
        </w:rPr>
        <w:lastRenderedPageBreak/>
        <w:t>(iii)</w:t>
      </w:r>
      <w:r w:rsidRPr="007F5C96">
        <w:rPr>
          <w:szCs w:val="20"/>
        </w:rPr>
        <w:tab/>
        <w:t xml:space="preserve">Instruct QSEs to deploy ECRS or RRS (controlled by high-set under-frequency relays) supplied from Load Resources.  ERCOT may deploy ECRS or RRS simultaneously or separately, and in any order.  ERCOT shall issue such Dispatch Instructions in accordance with the deployment methodologies described in paragraph (iv) below. </w:t>
      </w:r>
    </w:p>
    <w:p w14:paraId="30BC40EA" w14:textId="77777777" w:rsidR="00D011F0" w:rsidRPr="007F5C96" w:rsidRDefault="00D011F0" w:rsidP="00D011F0">
      <w:pPr>
        <w:spacing w:after="240"/>
        <w:ind w:left="2160" w:hanging="720"/>
        <w:rPr>
          <w:szCs w:val="20"/>
        </w:rPr>
      </w:pPr>
      <w:bookmarkStart w:id="714" w:name="_Hlk135903540"/>
      <w:bookmarkEnd w:id="713"/>
      <w:r w:rsidRPr="007F5C96">
        <w:rPr>
          <w:szCs w:val="20"/>
        </w:rPr>
        <w:t>(iv)</w:t>
      </w:r>
      <w:r w:rsidRPr="007F5C96">
        <w:rPr>
          <w:szCs w:val="20"/>
        </w:rPr>
        <w:tab/>
        <w:t>Load Resources providing ECRS that are not controlled by high-set under-frequency relays shall be deployed prior to Group 1 deployment.  ERCOT shall deploy ECRS and RRS capacity supplied by Load Resources (controlled by high-set under-frequency relays) in accordance with the following:</w:t>
      </w:r>
    </w:p>
    <w:p w14:paraId="41131ABD" w14:textId="27A3F65D" w:rsidR="00D011F0" w:rsidRPr="007F5C96" w:rsidRDefault="00D011F0" w:rsidP="00D011F0">
      <w:pPr>
        <w:spacing w:after="240"/>
        <w:ind w:left="2880" w:hanging="720"/>
        <w:rPr>
          <w:sz w:val="20"/>
          <w:szCs w:val="20"/>
        </w:rPr>
      </w:pPr>
      <w:bookmarkStart w:id="715" w:name="_Hlk135903548"/>
      <w:bookmarkEnd w:id="714"/>
      <w:r w:rsidRPr="007F5C96">
        <w:rPr>
          <w:szCs w:val="20"/>
        </w:rPr>
        <w:t>(A)</w:t>
      </w:r>
      <w:r w:rsidRPr="007F5C96">
        <w:rPr>
          <w:szCs w:val="20"/>
        </w:rPr>
        <w:tab/>
        <w:t xml:space="preserve">Instruct QSEs to deploy RRS with a Group 1 designation and </w:t>
      </w:r>
      <w:proofErr w:type="gramStart"/>
      <w:r w:rsidRPr="007F5C96">
        <w:rPr>
          <w:szCs w:val="20"/>
        </w:rPr>
        <w:t>all of</w:t>
      </w:r>
      <w:proofErr w:type="gramEnd"/>
      <w:r w:rsidRPr="007F5C96">
        <w:rPr>
          <w:szCs w:val="20"/>
        </w:rPr>
        <w:t xml:space="preserve"> the ECRS that is supplied from Load Resources (controlled by high-set under-frequency relays) by instructing the QSE representing the specific Load Resources to interrupt Group 1 Load Resources providing ECRS and RRS.  </w:t>
      </w:r>
      <w:r w:rsidRPr="007F5C96">
        <w:t xml:space="preserve">QSEs shall deploy Load Resources according to the group designation and will be given some discretion to deploy additional Load Resources from </w:t>
      </w:r>
      <w:r w:rsidRPr="007F5C96">
        <w:rPr>
          <w:szCs w:val="20"/>
        </w:rPr>
        <w:t>any of the groups not designated for deployment</w:t>
      </w:r>
      <w:r w:rsidRPr="007F5C96">
        <w:t xml:space="preserve"> if Load Resource operational considerations require such.  ERCOT shall issue notification of the deployment via XML message.  </w:t>
      </w:r>
      <w:r w:rsidR="00167EC5">
        <w:t xml:space="preserve">The deployment time within the ERCOT XML deployment message shall initiate the ten-minute deployment period;  </w:t>
      </w:r>
    </w:p>
    <w:bookmarkEnd w:id="715"/>
    <w:p w14:paraId="14F59450" w14:textId="62E9C991" w:rsidR="00D011F0" w:rsidRPr="007F5C96" w:rsidRDefault="00D011F0" w:rsidP="00D011F0">
      <w:pPr>
        <w:spacing w:after="240"/>
        <w:ind w:left="2880" w:hanging="720"/>
        <w:rPr>
          <w:szCs w:val="20"/>
        </w:rPr>
      </w:pPr>
      <w:r w:rsidRPr="007F5C96">
        <w:rPr>
          <w:szCs w:val="20"/>
        </w:rPr>
        <w:t>(B)</w:t>
      </w:r>
      <w:r w:rsidRPr="007F5C96">
        <w:rPr>
          <w:szCs w:val="20"/>
        </w:rPr>
        <w:tab/>
      </w:r>
      <w:r w:rsidR="00167EC5" w:rsidRPr="00C9332E">
        <w:t xml:space="preserve">At the discretion of the ERCOT Operator, instruct QSEs to deploy RRS that is supplied from Load Resources (controlled by high-set under-frequency relays) by instructing the QSE representing the specific Load Resource to interrupt </w:t>
      </w:r>
      <w:r w:rsidR="00167EC5">
        <w:t>additional</w:t>
      </w:r>
      <w:r w:rsidR="00167EC5" w:rsidRPr="00C9332E">
        <w:t xml:space="preserve"> Load Resources providing RRS</w:t>
      </w:r>
      <w:r w:rsidR="00167EC5">
        <w:t xml:space="preserve"> based on their group designation</w:t>
      </w:r>
      <w:r w:rsidR="00167EC5" w:rsidRPr="00C9332E">
        <w:t xml:space="preserve">. </w:t>
      </w:r>
      <w:r w:rsidR="00167EC5">
        <w:t xml:space="preserve"> </w:t>
      </w:r>
      <w:r w:rsidR="00167EC5" w:rsidRPr="00C9332E">
        <w:t xml:space="preserve">ERCOT shall issue notification of the deployment via XML message.  </w:t>
      </w:r>
      <w:r w:rsidR="00167EC5">
        <w:t>The deployment time within the ERCOT XML deployment message</w:t>
      </w:r>
      <w:r w:rsidR="00167EC5" w:rsidRPr="00C9332E">
        <w:t xml:space="preserve"> shall initiate the ten-minute deployment period;</w:t>
      </w:r>
      <w:r w:rsidR="00167EC5" w:rsidDel="001A290D">
        <w:t xml:space="preserve"> </w:t>
      </w:r>
      <w:r w:rsidR="00167EC5">
        <w:t xml:space="preserve">   </w:t>
      </w:r>
    </w:p>
    <w:p w14:paraId="2C4777C3" w14:textId="51E69702" w:rsidR="00D011F0" w:rsidRPr="007F5C96" w:rsidRDefault="00D011F0" w:rsidP="00D011F0">
      <w:pPr>
        <w:spacing w:after="240"/>
        <w:ind w:left="2880" w:hanging="720"/>
        <w:rPr>
          <w:szCs w:val="20"/>
        </w:rPr>
      </w:pPr>
      <w:bookmarkStart w:id="716" w:name="_Hlk135903555"/>
      <w:r w:rsidRPr="007F5C96">
        <w:rPr>
          <w:szCs w:val="20"/>
        </w:rPr>
        <w:t>(C)</w:t>
      </w:r>
      <w:r w:rsidRPr="007F5C96">
        <w:rPr>
          <w:szCs w:val="20"/>
        </w:rPr>
        <w:tab/>
      </w:r>
      <w:r w:rsidR="00167EC5">
        <w:t xml:space="preserve">The ERCOT Operator may deploy </w:t>
      </w:r>
      <w:r w:rsidR="00167EC5" w:rsidRPr="006C4989">
        <w:t>Load Resources providing only ECRS (not controlled by high-set under-frequency relays) and</w:t>
      </w:r>
      <w:r w:rsidR="00167EC5">
        <w:t xml:space="preserve"> all groups of Load Resources providing RRS and ECRS at the same time.  ERCOT shall issue notification of the deployment via XML message.  The deployment time within the ERCOT XML deployment message shall initiate the ten-minute deployment period; and</w:t>
      </w:r>
    </w:p>
    <w:bookmarkEnd w:id="716"/>
    <w:p w14:paraId="4CCA3E3E" w14:textId="77777777" w:rsidR="00D011F0" w:rsidRPr="007F5C96" w:rsidRDefault="00D011F0" w:rsidP="00D011F0">
      <w:pPr>
        <w:spacing w:after="240"/>
        <w:ind w:left="2880" w:hanging="720"/>
        <w:rPr>
          <w:szCs w:val="20"/>
        </w:rPr>
      </w:pPr>
      <w:r w:rsidRPr="007F5C96">
        <w:rPr>
          <w:szCs w:val="20"/>
        </w:rPr>
        <w:t>(D)</w:t>
      </w:r>
      <w:r w:rsidRPr="007F5C96">
        <w:rPr>
          <w:szCs w:val="20"/>
        </w:rP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w:t>
      </w:r>
      <w:r w:rsidRPr="007F5C96">
        <w:rPr>
          <w:szCs w:val="20"/>
        </w:rPr>
        <w:lastRenderedPageBreak/>
        <w:t xml:space="preserve">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69D2263A" w14:textId="77777777" w:rsidTr="0080522F">
        <w:trPr>
          <w:trHeight w:val="206"/>
        </w:trPr>
        <w:tc>
          <w:tcPr>
            <w:tcW w:w="5000" w:type="pct"/>
            <w:shd w:val="pct12" w:color="auto" w:fill="auto"/>
          </w:tcPr>
          <w:p w14:paraId="05C2B887" w14:textId="77777777" w:rsidR="00D011F0" w:rsidRPr="007F5C96" w:rsidRDefault="00D011F0" w:rsidP="0080522F">
            <w:pPr>
              <w:spacing w:before="120" w:after="240"/>
              <w:rPr>
                <w:b/>
                <w:i/>
                <w:iCs/>
              </w:rPr>
            </w:pPr>
            <w:r w:rsidRPr="007F5C96">
              <w:rPr>
                <w:b/>
                <w:i/>
                <w:iCs/>
              </w:rPr>
              <w:t>[NPRR1010:  Replace paragraph (D) above with the following upon system implementation of the Real-Time Co-Optimization (RTC) project:]</w:t>
            </w:r>
          </w:p>
          <w:p w14:paraId="1A2DCB04" w14:textId="77777777" w:rsidR="00D011F0" w:rsidRPr="007F5C96" w:rsidRDefault="00D011F0" w:rsidP="0080522F">
            <w:pPr>
              <w:spacing w:before="240" w:after="240"/>
              <w:ind w:left="2880" w:hanging="720"/>
              <w:rPr>
                <w:szCs w:val="20"/>
              </w:rPr>
            </w:pPr>
            <w:r w:rsidRPr="007F5C96">
              <w:rPr>
                <w:szCs w:val="20"/>
              </w:rPr>
              <w:t>(D)</w:t>
            </w:r>
            <w:r w:rsidRPr="007F5C96">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3E116DBD" w14:textId="77777777" w:rsidR="00D011F0" w:rsidRPr="007F5C96" w:rsidRDefault="00D011F0" w:rsidP="00D011F0">
      <w:pPr>
        <w:spacing w:before="240" w:after="240"/>
        <w:ind w:left="2160" w:hanging="720"/>
        <w:rPr>
          <w:szCs w:val="20"/>
        </w:rPr>
      </w:pPr>
      <w:r w:rsidRPr="007F5C96">
        <w:rPr>
          <w:szCs w:val="20"/>
        </w:rPr>
        <w:t>(v)</w:t>
      </w:r>
      <w:r w:rsidRPr="007F5C96">
        <w:rPr>
          <w:szCs w:val="20"/>
        </w:rPr>
        <w:tab/>
        <w:t>Unless a media appeal is already in effect, ERCOT shall issue an appeal through the public news media for voluntary energy conservation; and</w:t>
      </w:r>
    </w:p>
    <w:p w14:paraId="3DABD05D" w14:textId="77777777" w:rsidR="00D011F0" w:rsidRPr="007F5C96" w:rsidRDefault="00D011F0" w:rsidP="00D011F0">
      <w:pPr>
        <w:spacing w:after="240"/>
        <w:ind w:left="2160" w:hanging="720"/>
        <w:rPr>
          <w:szCs w:val="20"/>
        </w:rPr>
      </w:pPr>
      <w:r w:rsidRPr="007F5C96">
        <w:rPr>
          <w:szCs w:val="20"/>
        </w:rPr>
        <w:t>(vi)</w:t>
      </w:r>
      <w:r w:rsidRPr="007F5C96">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03655E6C" w14:textId="77777777" w:rsidR="00D011F0" w:rsidRPr="007F5C96" w:rsidRDefault="00D011F0" w:rsidP="00D011F0">
      <w:pPr>
        <w:spacing w:after="240"/>
        <w:ind w:left="1440" w:hanging="720"/>
        <w:rPr>
          <w:szCs w:val="20"/>
        </w:rPr>
      </w:pPr>
      <w:r w:rsidRPr="007F5C96">
        <w:rPr>
          <w:szCs w:val="20"/>
        </w:rPr>
        <w:t>(b)</w:t>
      </w:r>
      <w:r w:rsidRPr="007F5C96">
        <w:rPr>
          <w:szCs w:val="20"/>
        </w:rPr>
        <w:tab/>
        <w:t>Confidentiality requirements regarding transmission operations and system capacity information will be lifted, as needed to restore reliability.</w:t>
      </w:r>
    </w:p>
    <w:p w14:paraId="62E41885"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ERCOT may declare an EEA Level 3 when the </w:t>
      </w:r>
      <w:r w:rsidRPr="007F5C96">
        <w:rPr>
          <w:iCs/>
          <w:szCs w:val="20"/>
        </w:rPr>
        <w:t>clock-minute average</w:t>
      </w:r>
      <w:r w:rsidRPr="007F5C96">
        <w:rPr>
          <w:szCs w:val="20"/>
        </w:rPr>
        <w:t xml:space="preserve"> system frequency falls below 59.91 Hz for 20 consecutive minutes or when steady-state frequency falls below 59.8 Hz.  ERCOT will declare an EEA Level 3 when PRC cannot be maintained above 1,500 MW or when the </w:t>
      </w:r>
      <w:r w:rsidRPr="007F5C96">
        <w:rPr>
          <w:iCs/>
          <w:szCs w:val="20"/>
        </w:rPr>
        <w:t>clock-minute average</w:t>
      </w:r>
      <w:r w:rsidRPr="007F5C96">
        <w:rPr>
          <w:szCs w:val="20"/>
        </w:rPr>
        <w:t xml:space="preserve"> system frequency falls below 59.91 Hz for 25 consecutive minutes.  Upon declaration of an EEA Level 3, ERCOT shall take any of the following measures as necessary to recover frequency or PRC to the minimum required levels:</w:t>
      </w:r>
    </w:p>
    <w:p w14:paraId="638D8480" w14:textId="77777777" w:rsidR="00D011F0" w:rsidRPr="007F5C96" w:rsidRDefault="00D011F0" w:rsidP="00D011F0">
      <w:pPr>
        <w:spacing w:after="240"/>
        <w:ind w:left="1440" w:hanging="720"/>
        <w:rPr>
          <w:szCs w:val="20"/>
        </w:rPr>
      </w:pPr>
      <w:bookmarkStart w:id="717" w:name="_Hlk116467776"/>
      <w:r w:rsidRPr="007F5C96">
        <w:rPr>
          <w:szCs w:val="20"/>
        </w:rPr>
        <w:t>(a)</w:t>
      </w:r>
      <w:r w:rsidRPr="007F5C96">
        <w:rPr>
          <w:szCs w:val="20"/>
        </w:rPr>
        <w:tab/>
        <w:t xml:space="preserve">Instruct ESRs to suspend charging.  For ESRs, ERCOT shall issue the suspension instruction via a SCED Base Point instruction, or, if otherwise necessary, via a manual Dispatch Instruction.  An ESR shall suspend charging unless it is providing Primary Frequency Response, has received a charging instruction via SCED Base Point, or is carrying Reg-Down and has received a charging instruction from LFC.  However, an ESR co-located behind a POI with onsite generation that is incapable of exporting additional power to the ERCOT System may continue to charge </w:t>
      </w:r>
      <w:proofErr w:type="gramStart"/>
      <w:r w:rsidRPr="007F5C96">
        <w:rPr>
          <w:szCs w:val="20"/>
        </w:rPr>
        <w:t>as long as</w:t>
      </w:r>
      <w:proofErr w:type="gramEnd"/>
      <w:r w:rsidRPr="007F5C96">
        <w:rPr>
          <w:szCs w:val="20"/>
        </w:rPr>
        <w:t xml:space="preserve"> maximum output to the ERCOT System is maintained.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14522825" w14:textId="77777777" w:rsidTr="0080522F">
        <w:trPr>
          <w:trHeight w:val="206"/>
        </w:trPr>
        <w:tc>
          <w:tcPr>
            <w:tcW w:w="9576" w:type="dxa"/>
            <w:shd w:val="pct12" w:color="auto" w:fill="auto"/>
          </w:tcPr>
          <w:bookmarkEnd w:id="717"/>
          <w:p w14:paraId="472108B4" w14:textId="77777777" w:rsidR="00D011F0" w:rsidRPr="007F5C96" w:rsidRDefault="00D011F0" w:rsidP="0080522F">
            <w:pPr>
              <w:spacing w:before="120" w:after="240"/>
              <w:rPr>
                <w:b/>
                <w:i/>
                <w:iCs/>
              </w:rPr>
            </w:pPr>
            <w:r w:rsidRPr="007F5C96">
              <w:rPr>
                <w:b/>
                <w:i/>
                <w:iCs/>
              </w:rPr>
              <w:lastRenderedPageBreak/>
              <w:t>[NPRR995:  Replace paragraph (a) above with the following upon system implementation:]</w:t>
            </w:r>
          </w:p>
          <w:p w14:paraId="5957B1F0" w14:textId="77777777" w:rsidR="00D011F0" w:rsidRPr="007F5C96" w:rsidRDefault="00D011F0" w:rsidP="0080522F">
            <w:pPr>
              <w:spacing w:after="240"/>
              <w:ind w:left="1440" w:hanging="720"/>
              <w:rPr>
                <w:szCs w:val="20"/>
              </w:rPr>
            </w:pPr>
            <w:r w:rsidRPr="007F5C96">
              <w:rPr>
                <w:szCs w:val="20"/>
              </w:rPr>
              <w:t>(a)</w:t>
            </w:r>
            <w:r w:rsidRPr="007F5C96">
              <w:rPr>
                <w:szCs w:val="20"/>
              </w:rPr>
              <w:tab/>
              <w:t xml:space="preserve">Instruct ESRs to suspend charging.  For ESRs, the suspension instruction shall be issued via a SCED Base Point, or, if otherwise necessary, via a manual Dispatch Instruction.  An ESR shall suspend charging unless it is providing Primary Frequency Response, has received a charging instruction via SCED Base Point, or is carrying Reg-Down and has received a charging instruction from LFC.  An SOESS shall suspend charging unless it is providing Primary Frequency Response.  However, an ESR or SOESS co-located behind a POI with onsite generation that is incapable of exporting additional power to the ERCOT System may continue to charge </w:t>
            </w:r>
            <w:proofErr w:type="gramStart"/>
            <w:r w:rsidRPr="007F5C96">
              <w:rPr>
                <w:szCs w:val="20"/>
              </w:rPr>
              <w:t>as long as</w:t>
            </w:r>
            <w:proofErr w:type="gramEnd"/>
            <w:r w:rsidRPr="007F5C96">
              <w:rPr>
                <w:szCs w:val="20"/>
              </w:rPr>
              <w:t xml:space="preserve"> maximum output to the ERCOT System is maintained.</w:t>
            </w:r>
          </w:p>
        </w:tc>
      </w:tr>
    </w:tbl>
    <w:p w14:paraId="2EDAD2C2" w14:textId="77777777" w:rsidR="00D011F0" w:rsidRPr="007F5C96" w:rsidRDefault="00D011F0" w:rsidP="00D011F0">
      <w:pPr>
        <w:spacing w:before="240" w:after="240"/>
        <w:ind w:left="1440" w:hanging="720"/>
        <w:rPr>
          <w:szCs w:val="20"/>
        </w:rPr>
      </w:pPr>
      <w:r w:rsidRPr="007F5C96">
        <w:rPr>
          <w:szCs w:val="20"/>
        </w:rPr>
        <w:t>(b)</w:t>
      </w:r>
      <w:r w:rsidRPr="007F5C96">
        <w:rPr>
          <w:szCs w:val="20"/>
        </w:rPr>
        <w:tab/>
        <w:t xml:space="preserve">Direct all TOs to shed firm Load, in 100 MW blocks, distributed as documented in the Operating Guides </w:t>
      </w:r>
      <w:proofErr w:type="gramStart"/>
      <w:r w:rsidRPr="007F5C96">
        <w:rPr>
          <w:szCs w:val="20"/>
        </w:rPr>
        <w:t>in order to</w:t>
      </w:r>
      <w:proofErr w:type="gramEnd"/>
      <w:r w:rsidRPr="007F5C96">
        <w:rPr>
          <w:szCs w:val="20"/>
        </w:rPr>
        <w:t xml:space="preserve"> maintain a steady state system frequency at a minimum of 59.91 Hz and to recover 1,500 MW of PRC within 30 minutes. </w:t>
      </w:r>
    </w:p>
    <w:p w14:paraId="1BD4229D" w14:textId="77777777" w:rsidR="00D011F0" w:rsidRPr="007F5C96" w:rsidRDefault="00D011F0" w:rsidP="00D011F0">
      <w:pPr>
        <w:spacing w:after="240"/>
        <w:ind w:left="2160" w:hanging="720"/>
        <w:rPr>
          <w:szCs w:val="20"/>
        </w:rPr>
      </w:pPr>
      <w:r w:rsidRPr="007F5C96">
        <w:rPr>
          <w:szCs w:val="20"/>
        </w:rPr>
        <w:t>(i)</w:t>
      </w:r>
      <w:r w:rsidRPr="007F5C96">
        <w:rPr>
          <w:szCs w:val="20"/>
        </w:rP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3440951D" w14:textId="77777777" w:rsidR="00D011F0" w:rsidRPr="007F5C96" w:rsidRDefault="00D011F0" w:rsidP="00D011F0">
      <w:pPr>
        <w:spacing w:after="240"/>
        <w:ind w:left="1440" w:hanging="720"/>
        <w:rPr>
          <w:szCs w:val="20"/>
        </w:rPr>
      </w:pPr>
      <w:r w:rsidRPr="007F5C96">
        <w:rPr>
          <w:szCs w:val="20"/>
        </w:rPr>
        <w:t>(c)</w:t>
      </w:r>
      <w:r w:rsidRPr="007F5C96">
        <w:rPr>
          <w:szCs w:val="20"/>
        </w:rPr>
        <w:tab/>
        <w:t>Implement any appropriate measures associated with EEA Levels 1 and 2 that have not already been implemented.</w:t>
      </w:r>
    </w:p>
    <w:p w14:paraId="2CA5363B" w14:textId="77777777" w:rsidR="00D011F0" w:rsidRPr="008869A2" w:rsidRDefault="00D011F0" w:rsidP="00D011F0">
      <w:pPr>
        <w:keepNext/>
        <w:widowControl w:val="0"/>
        <w:tabs>
          <w:tab w:val="left" w:pos="1260"/>
        </w:tabs>
        <w:spacing w:before="480" w:after="240"/>
        <w:ind w:left="1267" w:hanging="1267"/>
        <w:outlineLvl w:val="3"/>
        <w:rPr>
          <w:b/>
          <w:szCs w:val="20"/>
        </w:rPr>
      </w:pPr>
      <w:bookmarkStart w:id="718" w:name="_Toc481502895"/>
      <w:bookmarkStart w:id="719" w:name="_Toc496080063"/>
      <w:bookmarkStart w:id="720" w:name="_Toc135992344"/>
      <w:commentRangeStart w:id="721"/>
      <w:r w:rsidRPr="008869A2">
        <w:rPr>
          <w:b/>
          <w:szCs w:val="20"/>
        </w:rPr>
        <w:t>6.6.3.6</w:t>
      </w:r>
      <w:commentRangeEnd w:id="721"/>
      <w:r w:rsidR="000539AC">
        <w:rPr>
          <w:rStyle w:val="CommentReference"/>
        </w:rPr>
        <w:commentReference w:id="721"/>
      </w:r>
      <w:r w:rsidRPr="008869A2">
        <w:rPr>
          <w:b/>
          <w:szCs w:val="20"/>
        </w:rPr>
        <w:tab/>
        <w:t>Real-Time High Dispatch Limit Override Energy Payment</w:t>
      </w:r>
      <w:bookmarkEnd w:id="718"/>
      <w:bookmarkEnd w:id="719"/>
      <w:bookmarkEnd w:id="720"/>
      <w:r w:rsidRPr="008869A2">
        <w:rPr>
          <w:b/>
          <w:szCs w:val="20"/>
        </w:rPr>
        <w:t xml:space="preserve">  </w:t>
      </w:r>
    </w:p>
    <w:p w14:paraId="591E2DDA" w14:textId="77777777" w:rsidR="00D011F0" w:rsidRPr="008869A2" w:rsidRDefault="00D011F0" w:rsidP="00D011F0">
      <w:pPr>
        <w:spacing w:after="240"/>
        <w:ind w:left="720" w:hanging="720"/>
        <w:rPr>
          <w:color w:val="000000"/>
          <w:szCs w:val="20"/>
        </w:rPr>
      </w:pPr>
      <w:r w:rsidRPr="008869A2">
        <w:rPr>
          <w:color w:val="000000"/>
          <w:szCs w:val="20"/>
        </w:rPr>
        <w:t>(1)</w:t>
      </w:r>
      <w:r w:rsidRPr="008869A2">
        <w:rPr>
          <w:color w:val="000000"/>
          <w:szCs w:val="20"/>
        </w:rPr>
        <w:tab/>
        <w:t xml:space="preserve">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8869A2">
        <w:rPr>
          <w:color w:val="000000"/>
          <w:szCs w:val="20"/>
        </w:rPr>
        <w:t>payment</w:t>
      </w:r>
      <w:proofErr w:type="gramEnd"/>
      <w:r w:rsidRPr="008869A2">
        <w:rPr>
          <w:color w:val="000000"/>
          <w:szCs w:val="20"/>
        </w:rPr>
        <w:t xml:space="preserve"> the QSE must:</w:t>
      </w:r>
    </w:p>
    <w:p w14:paraId="75D1FBC7" w14:textId="77777777" w:rsidR="00D011F0" w:rsidRPr="008869A2" w:rsidRDefault="00D011F0" w:rsidP="00D011F0">
      <w:pPr>
        <w:spacing w:after="240"/>
        <w:ind w:left="1440" w:hanging="720"/>
        <w:rPr>
          <w:szCs w:val="20"/>
        </w:rPr>
      </w:pPr>
      <w:r w:rsidRPr="008869A2">
        <w:rPr>
          <w:szCs w:val="20"/>
        </w:rPr>
        <w:t>(a)</w:t>
      </w:r>
      <w:r w:rsidRPr="008869A2">
        <w:rPr>
          <w:szCs w:val="20"/>
        </w:rPr>
        <w:tab/>
        <w:t>Have complied with ERCOT Dispatch Instructions to reduce real power output;</w:t>
      </w:r>
    </w:p>
    <w:p w14:paraId="13B4FD9A" w14:textId="77777777" w:rsidR="00D011F0" w:rsidRPr="008869A2" w:rsidRDefault="00D011F0" w:rsidP="00D011F0">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2171BD9C" w14:textId="77777777" w:rsidR="00D011F0" w:rsidRPr="008869A2" w:rsidRDefault="00D011F0" w:rsidP="00D011F0">
      <w:pPr>
        <w:spacing w:after="240"/>
        <w:ind w:left="1440" w:hanging="720"/>
        <w:rPr>
          <w:szCs w:val="20"/>
        </w:rPr>
      </w:pPr>
      <w:r w:rsidRPr="008869A2">
        <w:rPr>
          <w:szCs w:val="20"/>
        </w:rPr>
        <w:lastRenderedPageBreak/>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2383DA26" w14:textId="77777777" w:rsidR="00D011F0" w:rsidRPr="008869A2" w:rsidRDefault="00D011F0" w:rsidP="00D011F0">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14549A6E" w14:textId="77777777" w:rsidR="00D011F0" w:rsidRPr="008869A2" w:rsidRDefault="00D011F0" w:rsidP="00D011F0">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0CB53166" w14:textId="77777777" w:rsidR="00D011F0" w:rsidRPr="008869A2" w:rsidRDefault="00D011F0" w:rsidP="00D011F0">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1E34DBD1" w14:textId="77777777" w:rsidR="00D011F0" w:rsidRPr="008869A2" w:rsidRDefault="00D011F0" w:rsidP="00D011F0">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6CE19885" w14:textId="77777777" w:rsidR="00D011F0" w:rsidRPr="008869A2" w:rsidRDefault="00D011F0" w:rsidP="00D011F0">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25A51DFB" w14:textId="77777777" w:rsidR="00D011F0" w:rsidRPr="008869A2" w:rsidRDefault="00D011F0" w:rsidP="00D011F0">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A7BDCCE" w14:textId="77777777" w:rsidR="00D011F0" w:rsidRPr="008869A2" w:rsidRDefault="00D011F0" w:rsidP="00D011F0">
      <w:pPr>
        <w:spacing w:after="240"/>
        <w:ind w:left="720" w:hanging="720"/>
        <w:rPr>
          <w:color w:val="000000"/>
          <w:szCs w:val="20"/>
        </w:rPr>
      </w:pPr>
      <w:r w:rsidRPr="008869A2">
        <w:rPr>
          <w:color w:val="000000"/>
          <w:szCs w:val="20"/>
        </w:rPr>
        <w:t>(3)</w:t>
      </w:r>
      <w:r w:rsidRPr="008869A2">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0CD2B4A3" w14:textId="77777777" w:rsidR="00D011F0" w:rsidRPr="008869A2" w:rsidRDefault="00D011F0" w:rsidP="00D011F0">
      <w:pPr>
        <w:spacing w:after="240"/>
        <w:ind w:left="720"/>
        <w:rPr>
          <w:color w:val="000000"/>
          <w:szCs w:val="20"/>
        </w:rPr>
      </w:pPr>
      <w:r w:rsidRPr="008869A2">
        <w:rPr>
          <w:color w:val="000000"/>
          <w:szCs w:val="20"/>
        </w:rPr>
        <w:t xml:space="preserve">The payment shall be calculated as follows:  </w:t>
      </w:r>
    </w:p>
    <w:p w14:paraId="0A6896FA" w14:textId="77777777" w:rsidR="00D011F0" w:rsidRPr="008869A2" w:rsidRDefault="00D011F0" w:rsidP="00D011F0">
      <w:pPr>
        <w:tabs>
          <w:tab w:val="left" w:pos="1440"/>
          <w:tab w:val="left" w:pos="2340"/>
        </w:tabs>
        <w:spacing w:after="240"/>
        <w:ind w:left="3420"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 </w:t>
      </w:r>
      <w:r w:rsidRPr="008869A2">
        <w:rPr>
          <w:b/>
          <w:bCs/>
          <w:szCs w:val="20"/>
        </w:rPr>
        <w:t>RTRSVPOR</w:t>
      </w:r>
      <w:r w:rsidRPr="008869A2">
        <w:rPr>
          <w:b/>
          <w:bCs/>
          <w:i/>
          <w:szCs w:val="20"/>
          <w:vertAlign w:val="subscript"/>
        </w:rPr>
        <w:t xml:space="preserve"> i</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6974AC6A" w14:textId="77777777" w:rsidR="00D011F0" w:rsidRPr="008869A2" w:rsidRDefault="00D011F0" w:rsidP="00D011F0">
      <w:pPr>
        <w:tabs>
          <w:tab w:val="left" w:pos="1440"/>
          <w:tab w:val="left" w:pos="2340"/>
        </w:tabs>
        <w:spacing w:after="240"/>
        <w:ind w:left="3420" w:hanging="2700"/>
        <w:jc w:val="both"/>
        <w:rPr>
          <w:bCs/>
          <w:szCs w:val="20"/>
          <w:lang w:val="pt-BR"/>
        </w:rPr>
      </w:pPr>
      <w:r w:rsidRPr="008869A2">
        <w:rPr>
          <w:bCs/>
          <w:szCs w:val="20"/>
          <w:lang w:val="pt-BR"/>
        </w:rPr>
        <w:t>Where:</w:t>
      </w:r>
    </w:p>
    <w:p w14:paraId="3C07562B" w14:textId="77777777" w:rsidR="00D011F0" w:rsidRPr="008869A2" w:rsidRDefault="00D011F0" w:rsidP="00D011F0">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00818C89" w14:textId="77777777" w:rsidR="00D011F0" w:rsidRPr="008869A2" w:rsidRDefault="00D011F0" w:rsidP="00D011F0">
      <w:pPr>
        <w:tabs>
          <w:tab w:val="left" w:pos="1440"/>
          <w:tab w:val="left" w:pos="2340"/>
        </w:tabs>
        <w:spacing w:after="240"/>
        <w:ind w:left="3420" w:hanging="2700"/>
        <w:jc w:val="both"/>
        <w:rPr>
          <w:bCs/>
          <w:szCs w:val="20"/>
        </w:rPr>
      </w:pPr>
      <w:r w:rsidRPr="008869A2">
        <w:rPr>
          <w:bCs/>
          <w:szCs w:val="20"/>
        </w:rPr>
        <w:t>HDLOBRKP</w:t>
      </w:r>
      <w:r w:rsidRPr="008869A2" w:rsidDel="002F4FD3">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Min(AVGHASL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rPr>
        <w:t>)</w:t>
      </w:r>
    </w:p>
    <w:p w14:paraId="04F9203E" w14:textId="77777777" w:rsidR="00D011F0" w:rsidRPr="008869A2" w:rsidRDefault="00D011F0" w:rsidP="00D011F0">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D011F0" w:rsidRPr="008869A2" w14:paraId="0B2493F9" w14:textId="77777777" w:rsidTr="0080522F">
        <w:trPr>
          <w:cantSplit/>
          <w:trHeight w:val="146"/>
          <w:tblHeader/>
        </w:trPr>
        <w:tc>
          <w:tcPr>
            <w:tcW w:w="833" w:type="pct"/>
          </w:tcPr>
          <w:p w14:paraId="64568E0A" w14:textId="77777777" w:rsidR="00D011F0" w:rsidRPr="008869A2" w:rsidRDefault="00D011F0" w:rsidP="0080522F">
            <w:pPr>
              <w:spacing w:after="240"/>
              <w:rPr>
                <w:b/>
                <w:iCs/>
                <w:sz w:val="20"/>
                <w:szCs w:val="20"/>
              </w:rPr>
            </w:pPr>
            <w:r w:rsidRPr="008869A2">
              <w:rPr>
                <w:b/>
                <w:iCs/>
                <w:sz w:val="20"/>
                <w:szCs w:val="20"/>
              </w:rPr>
              <w:lastRenderedPageBreak/>
              <w:t>Variable</w:t>
            </w:r>
          </w:p>
        </w:tc>
        <w:tc>
          <w:tcPr>
            <w:tcW w:w="449" w:type="pct"/>
          </w:tcPr>
          <w:p w14:paraId="6793FEB7" w14:textId="77777777" w:rsidR="00D011F0" w:rsidRPr="008869A2" w:rsidRDefault="00D011F0" w:rsidP="0080522F">
            <w:pPr>
              <w:spacing w:after="240"/>
              <w:rPr>
                <w:b/>
                <w:iCs/>
                <w:sz w:val="20"/>
                <w:szCs w:val="20"/>
              </w:rPr>
            </w:pPr>
            <w:r w:rsidRPr="008869A2">
              <w:rPr>
                <w:b/>
                <w:iCs/>
                <w:sz w:val="20"/>
                <w:szCs w:val="20"/>
              </w:rPr>
              <w:t>Unit</w:t>
            </w:r>
          </w:p>
        </w:tc>
        <w:tc>
          <w:tcPr>
            <w:tcW w:w="3718" w:type="pct"/>
          </w:tcPr>
          <w:p w14:paraId="339F8E58"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27A22365" w14:textId="77777777" w:rsidTr="0080522F">
        <w:trPr>
          <w:cantSplit/>
          <w:trHeight w:val="146"/>
        </w:trPr>
        <w:tc>
          <w:tcPr>
            <w:tcW w:w="833" w:type="pct"/>
          </w:tcPr>
          <w:p w14:paraId="154D6E4F" w14:textId="77777777" w:rsidR="00D011F0" w:rsidRPr="008869A2" w:rsidDel="00510368" w:rsidRDefault="00D011F0" w:rsidP="0080522F">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49" w:type="pct"/>
          </w:tcPr>
          <w:p w14:paraId="568D7EAD" w14:textId="77777777" w:rsidR="00D011F0" w:rsidRPr="008869A2" w:rsidRDefault="00D011F0" w:rsidP="0080522F">
            <w:pPr>
              <w:spacing w:after="60"/>
              <w:rPr>
                <w:iCs/>
                <w:sz w:val="20"/>
                <w:szCs w:val="20"/>
              </w:rPr>
            </w:pPr>
            <w:r w:rsidRPr="008869A2">
              <w:rPr>
                <w:iCs/>
                <w:sz w:val="20"/>
                <w:szCs w:val="20"/>
              </w:rPr>
              <w:t>$</w:t>
            </w:r>
          </w:p>
        </w:tc>
        <w:tc>
          <w:tcPr>
            <w:tcW w:w="3718" w:type="pct"/>
          </w:tcPr>
          <w:p w14:paraId="0D41929C" w14:textId="77777777" w:rsidR="00D011F0" w:rsidRPr="008869A2" w:rsidDel="0058447D" w:rsidRDefault="00D011F0" w:rsidP="0080522F">
            <w:pPr>
              <w:spacing w:after="60"/>
              <w:rPr>
                <w:i/>
                <w:iCs/>
                <w:sz w:val="20"/>
                <w:szCs w:val="20"/>
              </w:rPr>
            </w:pPr>
            <w:r w:rsidRPr="008869A2">
              <w:rPr>
                <w:i/>
                <w:iCs/>
                <w:sz w:val="20"/>
                <w:szCs w:val="20"/>
              </w:rPr>
              <w:t>High Dispatch Limit override attested losses</w:t>
            </w:r>
            <w:r w:rsidRPr="008869A2">
              <w:rPr>
                <w:iCs/>
                <w:sz w:val="20"/>
                <w:szCs w:val="20"/>
              </w:rPr>
              <w:t>—The financial loss to the QSE due to the HDL override as attested by the QSE in accordance with paragraph (1)(d) above.</w:t>
            </w:r>
          </w:p>
        </w:tc>
      </w:tr>
      <w:tr w:rsidR="00D011F0" w:rsidRPr="008869A2" w14:paraId="6D8B198C" w14:textId="77777777" w:rsidTr="0080522F">
        <w:trPr>
          <w:cantSplit/>
          <w:trHeight w:val="146"/>
        </w:trPr>
        <w:tc>
          <w:tcPr>
            <w:tcW w:w="833" w:type="pct"/>
          </w:tcPr>
          <w:p w14:paraId="1234A06D" w14:textId="77777777" w:rsidR="00D011F0" w:rsidRPr="008869A2" w:rsidRDefault="00D011F0" w:rsidP="0080522F">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49" w:type="pct"/>
          </w:tcPr>
          <w:p w14:paraId="07FB3B0F" w14:textId="77777777" w:rsidR="00D011F0" w:rsidRPr="008869A2" w:rsidRDefault="00D011F0" w:rsidP="0080522F">
            <w:pPr>
              <w:spacing w:after="60"/>
              <w:rPr>
                <w:iCs/>
                <w:sz w:val="20"/>
                <w:szCs w:val="20"/>
              </w:rPr>
            </w:pPr>
            <w:r w:rsidRPr="008869A2">
              <w:rPr>
                <w:iCs/>
                <w:sz w:val="20"/>
                <w:szCs w:val="20"/>
              </w:rPr>
              <w:t>$</w:t>
            </w:r>
          </w:p>
        </w:tc>
        <w:tc>
          <w:tcPr>
            <w:tcW w:w="3718" w:type="pct"/>
          </w:tcPr>
          <w:p w14:paraId="4C157089"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630CA02B" w14:textId="77777777" w:rsidTr="0080522F">
        <w:trPr>
          <w:cantSplit/>
          <w:trHeight w:val="146"/>
        </w:trPr>
        <w:tc>
          <w:tcPr>
            <w:tcW w:w="833" w:type="pct"/>
          </w:tcPr>
          <w:p w14:paraId="0C6011A3" w14:textId="77777777" w:rsidR="00D011F0" w:rsidRPr="008869A2" w:rsidRDefault="00D011F0" w:rsidP="0080522F">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49" w:type="pct"/>
          </w:tcPr>
          <w:p w14:paraId="5C9164C4" w14:textId="77777777" w:rsidR="00D011F0" w:rsidRPr="008869A2" w:rsidRDefault="00D011F0" w:rsidP="0080522F">
            <w:pPr>
              <w:spacing w:after="60"/>
              <w:rPr>
                <w:iCs/>
                <w:sz w:val="20"/>
                <w:szCs w:val="20"/>
              </w:rPr>
            </w:pPr>
            <w:r w:rsidRPr="008869A2">
              <w:rPr>
                <w:iCs/>
                <w:sz w:val="20"/>
                <w:szCs w:val="20"/>
              </w:rPr>
              <w:t>MW</w:t>
            </w:r>
          </w:p>
        </w:tc>
        <w:tc>
          <w:tcPr>
            <w:tcW w:w="3718" w:type="pct"/>
          </w:tcPr>
          <w:p w14:paraId="50D3A924" w14:textId="77777777" w:rsidR="00D011F0" w:rsidRPr="008869A2" w:rsidRDefault="00D011F0" w:rsidP="0080522F">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corresponding to the lesser of the AVGHASL or the interception between the RTSPP of the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Reserve Price for On-Line Reserves and the Real-Time On-Line Reliability Deployment Price and the Energy Offer Curve of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43127DF9" w14:textId="77777777" w:rsidTr="0080522F">
        <w:trPr>
          <w:cantSplit/>
          <w:trHeight w:val="146"/>
        </w:trPr>
        <w:tc>
          <w:tcPr>
            <w:tcW w:w="833" w:type="pct"/>
          </w:tcPr>
          <w:p w14:paraId="76698682" w14:textId="77777777" w:rsidR="00D011F0" w:rsidRPr="008869A2" w:rsidRDefault="00D011F0" w:rsidP="0080522F">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49" w:type="pct"/>
          </w:tcPr>
          <w:p w14:paraId="495A10DA" w14:textId="77777777" w:rsidR="00D011F0" w:rsidRPr="008869A2" w:rsidRDefault="00D011F0" w:rsidP="0080522F">
            <w:pPr>
              <w:spacing w:after="60"/>
              <w:rPr>
                <w:iCs/>
                <w:sz w:val="20"/>
                <w:szCs w:val="20"/>
              </w:rPr>
            </w:pPr>
            <w:r w:rsidRPr="008869A2">
              <w:rPr>
                <w:iCs/>
                <w:sz w:val="20"/>
                <w:szCs w:val="20"/>
              </w:rPr>
              <w:t>MW</w:t>
            </w:r>
          </w:p>
        </w:tc>
        <w:tc>
          <w:tcPr>
            <w:tcW w:w="3718" w:type="pct"/>
          </w:tcPr>
          <w:p w14:paraId="1F455D21" w14:textId="77777777" w:rsidR="00D011F0" w:rsidRPr="008869A2" w:rsidRDefault="00D011F0" w:rsidP="0080522F">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 xml:space="preserve">r, subject to the maximum of the manual HDL override or equivalent VDI and the telemetered output or consumption, for </w:t>
            </w:r>
            <w:r w:rsidRPr="008869A2">
              <w:rPr>
                <w:color w:val="000000"/>
                <w:sz w:val="20"/>
                <w:szCs w:val="20"/>
              </w:rPr>
              <w:t xml:space="preserve">the Generation Resource or Controllable Load Resource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is a Combined Cycle Generation Resource within the Combined Cycle Train.</w:t>
            </w:r>
            <w:r w:rsidRPr="008869A2">
              <w:rPr>
                <w:szCs w:val="20"/>
              </w:rPr>
              <w:t xml:space="preserve">  </w:t>
            </w:r>
          </w:p>
        </w:tc>
      </w:tr>
      <w:tr w:rsidR="00D011F0" w:rsidRPr="008869A2" w14:paraId="5B40843B" w14:textId="77777777" w:rsidTr="0080522F">
        <w:trPr>
          <w:cantSplit/>
          <w:trHeight w:val="1430"/>
        </w:trPr>
        <w:tc>
          <w:tcPr>
            <w:tcW w:w="833" w:type="pct"/>
          </w:tcPr>
          <w:p w14:paraId="3777A222" w14:textId="77777777" w:rsidR="00D011F0" w:rsidRPr="008869A2" w:rsidRDefault="00D011F0" w:rsidP="0080522F">
            <w:pPr>
              <w:spacing w:after="60"/>
              <w:rPr>
                <w:iCs/>
                <w:color w:val="000000"/>
                <w:sz w:val="20"/>
                <w:szCs w:val="20"/>
                <w:lang w:val="es-MX"/>
              </w:rPr>
            </w:pPr>
            <w:r w:rsidRPr="008869A2">
              <w:rPr>
                <w:iCs/>
                <w:color w:val="000000"/>
                <w:sz w:val="20"/>
                <w:szCs w:val="20"/>
              </w:rPr>
              <w:t xml:space="preserve">AVGHASL </w:t>
            </w:r>
            <w:r w:rsidRPr="008869A2">
              <w:rPr>
                <w:b/>
                <w:bCs/>
                <w:i/>
                <w:color w:val="000000"/>
                <w:sz w:val="20"/>
                <w:szCs w:val="20"/>
                <w:vertAlign w:val="subscript"/>
                <w:lang w:val="es-ES"/>
              </w:rPr>
              <w:t>q, r, p, i</w:t>
            </w:r>
          </w:p>
        </w:tc>
        <w:tc>
          <w:tcPr>
            <w:tcW w:w="449" w:type="pct"/>
          </w:tcPr>
          <w:p w14:paraId="0393C2AE" w14:textId="77777777" w:rsidR="00D011F0" w:rsidRPr="008869A2" w:rsidRDefault="00D011F0" w:rsidP="0080522F">
            <w:pPr>
              <w:spacing w:after="60"/>
              <w:rPr>
                <w:iCs/>
                <w:color w:val="000000"/>
                <w:sz w:val="20"/>
                <w:szCs w:val="20"/>
              </w:rPr>
            </w:pPr>
            <w:r w:rsidRPr="008869A2">
              <w:rPr>
                <w:iCs/>
                <w:color w:val="000000"/>
                <w:sz w:val="20"/>
                <w:szCs w:val="20"/>
              </w:rPr>
              <w:t>MW</w:t>
            </w:r>
          </w:p>
        </w:tc>
        <w:tc>
          <w:tcPr>
            <w:tcW w:w="3718" w:type="pct"/>
          </w:tcPr>
          <w:p w14:paraId="56A035E5" w14:textId="77777777" w:rsidR="00D011F0" w:rsidRPr="008869A2" w:rsidRDefault="00D011F0" w:rsidP="0080522F">
            <w:pPr>
              <w:spacing w:after="60"/>
              <w:rPr>
                <w:i/>
                <w:iCs/>
                <w:color w:val="000000"/>
                <w:sz w:val="20"/>
                <w:szCs w:val="20"/>
              </w:rPr>
            </w:pPr>
            <w:r w:rsidRPr="008869A2">
              <w:rPr>
                <w:i/>
                <w:color w:val="000000"/>
                <w:sz w:val="20"/>
                <w:szCs w:val="20"/>
              </w:rPr>
              <w:t>Average High Ancillary Service Limit per QSE per Settlement Point per Resource</w:t>
            </w:r>
            <w:r w:rsidRPr="008869A2">
              <w:rPr>
                <w:iCs/>
                <w:color w:val="000000"/>
                <w:sz w:val="20"/>
                <w:szCs w:val="20"/>
              </w:rPr>
              <w:t xml:space="preserve">—The time-weighted average High Ancillary Service Limit (HASL) calculated every four seconds by the Resource Limit Calculator for the Generation Resource or Controllable Load Resource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Combined Cycle Generation Resource within the Combined Cycle Train.  </w:t>
            </w:r>
            <w:r w:rsidRPr="008869A2">
              <w:rPr>
                <w:sz w:val="20"/>
                <w:szCs w:val="20"/>
              </w:rPr>
              <w:t xml:space="preserve">In the case of a VDI that is equivalent to an HDL override, this value is set equal to the HASL of </w:t>
            </w:r>
            <w:r w:rsidRPr="008869A2">
              <w:rPr>
                <w:color w:val="000000"/>
                <w:sz w:val="20"/>
                <w:szCs w:val="20"/>
              </w:rPr>
              <w:t>Generation Resource</w:t>
            </w:r>
            <w:r w:rsidRPr="008869A2">
              <w:rPr>
                <w:iCs/>
                <w:color w:val="000000"/>
                <w:sz w:val="20"/>
                <w:szCs w:val="20"/>
              </w:rPr>
              <w:t xml:space="preserve"> or Controllable Load Resource</w:t>
            </w:r>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D011F0" w:rsidRPr="008869A2" w14:paraId="2D53757E" w14:textId="77777777" w:rsidTr="0080522F">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51DB6CE" w14:textId="77777777" w:rsidR="00D011F0" w:rsidRPr="008869A2" w:rsidRDefault="00D011F0" w:rsidP="0080522F">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6FFAE1D6" w14:textId="77777777" w:rsidR="00D011F0" w:rsidRPr="008869A2" w:rsidRDefault="00D011F0" w:rsidP="0080522F">
            <w:pPr>
              <w:spacing w:after="60"/>
              <w:rPr>
                <w:iCs/>
                <w:sz w:val="20"/>
                <w:szCs w:val="20"/>
              </w:rPr>
            </w:pPr>
            <w:r w:rsidRPr="008869A2">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06B6C941" w14:textId="77777777" w:rsidR="00D011F0" w:rsidRPr="008869A2" w:rsidRDefault="00D011F0" w:rsidP="0080522F">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corresponding to the Real-Time Settlement Point Price of Generation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Reserve Price for On-Line Reserves and the Real-Time On-Line Reliability Deployment Price.  For a combined cycle Resource, </w:t>
            </w:r>
            <w:r w:rsidRPr="008869A2">
              <w:rPr>
                <w:i/>
                <w:sz w:val="20"/>
                <w:szCs w:val="20"/>
              </w:rPr>
              <w:t>r</w:t>
            </w:r>
            <w:r w:rsidRPr="008869A2">
              <w:rPr>
                <w:sz w:val="20"/>
                <w:szCs w:val="20"/>
              </w:rPr>
              <w:t xml:space="preserve"> is a Combined Cycle Train.</w:t>
            </w:r>
          </w:p>
        </w:tc>
      </w:tr>
      <w:tr w:rsidR="00D011F0" w:rsidRPr="008869A2" w14:paraId="77571D64" w14:textId="77777777" w:rsidTr="0080522F">
        <w:trPr>
          <w:cantSplit/>
          <w:trHeight w:val="935"/>
        </w:trPr>
        <w:tc>
          <w:tcPr>
            <w:tcW w:w="833" w:type="pct"/>
            <w:tcBorders>
              <w:top w:val="single" w:sz="4" w:space="0" w:color="auto"/>
              <w:left w:val="single" w:sz="4" w:space="0" w:color="auto"/>
              <w:bottom w:val="single" w:sz="4" w:space="0" w:color="auto"/>
              <w:right w:val="single" w:sz="4" w:space="0" w:color="auto"/>
            </w:tcBorders>
          </w:tcPr>
          <w:p w14:paraId="75CF230F" w14:textId="77777777" w:rsidR="00D011F0" w:rsidRPr="008869A2" w:rsidRDefault="00D011F0" w:rsidP="0080522F">
            <w:pPr>
              <w:spacing w:after="60"/>
              <w:rPr>
                <w:iCs/>
                <w:noProof/>
                <w:sz w:val="20"/>
                <w:szCs w:val="20"/>
              </w:rPr>
            </w:pPr>
            <w:r w:rsidRPr="008869A2">
              <w:rPr>
                <w:sz w:val="20"/>
                <w:szCs w:val="20"/>
              </w:rPr>
              <w:t xml:space="preserve">RTEOCOST </w:t>
            </w:r>
            <w:r w:rsidRPr="008869A2">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680F0CF" w14:textId="77777777" w:rsidR="00D011F0" w:rsidRPr="008869A2" w:rsidRDefault="00D011F0" w:rsidP="0080522F">
            <w:pPr>
              <w:spacing w:after="60"/>
              <w:rPr>
                <w:iCs/>
                <w:sz w:val="20"/>
                <w:szCs w:val="20"/>
              </w:rPr>
            </w:pPr>
            <w:r w:rsidRPr="008869A2">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BA30081" w14:textId="77777777" w:rsidR="00D011F0" w:rsidRPr="008869A2" w:rsidRDefault="00D011F0" w:rsidP="0080522F">
            <w:pPr>
              <w:spacing w:after="60"/>
              <w:rPr>
                <w:i/>
                <w:iCs/>
                <w:noProof/>
                <w:sz w:val="20"/>
                <w:szCs w:val="20"/>
              </w:rPr>
            </w:pPr>
            <w:r w:rsidRPr="008869A2">
              <w:rPr>
                <w:sz w:val="20"/>
                <w:szCs w:val="20"/>
              </w:rPr>
              <w:t>Real-Time Energy Offer Curve Cost Cap</w:t>
            </w:r>
            <w:r w:rsidRPr="008869A2">
              <w:rPr>
                <w:iCs/>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LSL for the Settlement Interval </w:t>
            </w:r>
            <w:r w:rsidRPr="008869A2">
              <w:rPr>
                <w:i/>
                <w:sz w:val="20"/>
                <w:szCs w:val="20"/>
              </w:rPr>
              <w:t>i</w:t>
            </w:r>
            <w:r w:rsidRPr="008869A2">
              <w:rPr>
                <w:sz w:val="20"/>
                <w:szCs w:val="20"/>
              </w:rPr>
              <w:t xml:space="preserve">.  See Section 4.4.9.3.3, Energy Offer Curve Cost Caps.  Where for a Combined Cycle Train, the Resource </w:t>
            </w:r>
            <w:r w:rsidRPr="008869A2">
              <w:rPr>
                <w:i/>
                <w:sz w:val="20"/>
                <w:szCs w:val="20"/>
              </w:rPr>
              <w:t>r</w:t>
            </w:r>
            <w:r w:rsidRPr="008869A2">
              <w:rPr>
                <w:sz w:val="20"/>
                <w:szCs w:val="20"/>
              </w:rPr>
              <w:t xml:space="preserve"> is the Combined Cycle Train.</w:t>
            </w:r>
          </w:p>
        </w:tc>
      </w:tr>
      <w:tr w:rsidR="00D011F0" w:rsidRPr="008869A2" w14:paraId="25EFEF4E" w14:textId="77777777" w:rsidTr="0080522F">
        <w:trPr>
          <w:cantSplit/>
          <w:trHeight w:val="944"/>
        </w:trPr>
        <w:tc>
          <w:tcPr>
            <w:tcW w:w="833" w:type="pct"/>
            <w:tcBorders>
              <w:top w:val="single" w:sz="4" w:space="0" w:color="auto"/>
              <w:left w:val="single" w:sz="4" w:space="0" w:color="auto"/>
              <w:bottom w:val="single" w:sz="4" w:space="0" w:color="auto"/>
              <w:right w:val="single" w:sz="4" w:space="0" w:color="auto"/>
            </w:tcBorders>
          </w:tcPr>
          <w:p w14:paraId="640F7EEF" w14:textId="77777777" w:rsidR="00D011F0" w:rsidRPr="008869A2" w:rsidRDefault="00D011F0" w:rsidP="0080522F">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41858F89"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BE04626" w14:textId="77777777" w:rsidR="00D011F0" w:rsidRPr="008869A2" w:rsidRDefault="00D011F0" w:rsidP="0080522F">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131C73F3" w14:textId="77777777" w:rsidTr="0080522F">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00BC5277" w14:textId="77777777" w:rsidR="00D011F0" w:rsidRPr="008869A2" w:rsidRDefault="00D011F0" w:rsidP="0080522F">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53B44B83"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46C1C7D8" w14:textId="77777777" w:rsidR="00D011F0" w:rsidRPr="008869A2" w:rsidRDefault="00D011F0" w:rsidP="0080522F">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D011F0" w:rsidRPr="008869A2" w14:paraId="5E03D48C" w14:textId="77777777" w:rsidTr="0080522F">
        <w:trPr>
          <w:cantSplit/>
          <w:trHeight w:val="611"/>
        </w:trPr>
        <w:tc>
          <w:tcPr>
            <w:tcW w:w="833" w:type="pct"/>
            <w:tcBorders>
              <w:top w:val="single" w:sz="4" w:space="0" w:color="auto"/>
              <w:left w:val="single" w:sz="4" w:space="0" w:color="auto"/>
              <w:bottom w:val="single" w:sz="4" w:space="0" w:color="auto"/>
              <w:right w:val="single" w:sz="4" w:space="0" w:color="auto"/>
            </w:tcBorders>
          </w:tcPr>
          <w:p w14:paraId="4598F9E2" w14:textId="77777777" w:rsidR="00D011F0" w:rsidRPr="008869A2" w:rsidDel="008F2DD8" w:rsidRDefault="00D011F0" w:rsidP="0080522F">
            <w:pPr>
              <w:spacing w:after="60"/>
              <w:rPr>
                <w:iCs/>
                <w:sz w:val="20"/>
                <w:szCs w:val="20"/>
              </w:rPr>
            </w:pPr>
            <w:r w:rsidRPr="008869A2">
              <w:rPr>
                <w:iCs/>
                <w:sz w:val="20"/>
                <w:szCs w:val="20"/>
              </w:rPr>
              <w:t>RTRSVPOR</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18B72D51" w14:textId="77777777" w:rsidR="00D011F0" w:rsidRPr="008869A2" w:rsidDel="008F2DD8"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6524A93" w14:textId="77777777" w:rsidR="00D011F0" w:rsidRPr="008869A2" w:rsidDel="008F2DD8" w:rsidRDefault="00D011F0" w:rsidP="0080522F">
            <w:pPr>
              <w:spacing w:after="60"/>
              <w:rPr>
                <w:i/>
                <w:iCs/>
                <w:sz w:val="20"/>
                <w:szCs w:val="20"/>
              </w:rPr>
            </w:pPr>
            <w:r w:rsidRPr="008869A2">
              <w:rPr>
                <w:i/>
                <w:iCs/>
                <w:sz w:val="20"/>
                <w:szCs w:val="20"/>
              </w:rPr>
              <w:t>Real-Time Reserve Price for On-Line Reserves</w:t>
            </w:r>
            <w:r w:rsidRPr="008869A2">
              <w:rPr>
                <w:iCs/>
                <w:sz w:val="20"/>
                <w:szCs w:val="20"/>
              </w:rPr>
              <w:sym w:font="Symbol" w:char="F0BE"/>
            </w:r>
            <w:r w:rsidRPr="008869A2">
              <w:rPr>
                <w:iCs/>
                <w:sz w:val="20"/>
                <w:szCs w:val="20"/>
              </w:rPr>
              <w:t xml:space="preserve">The Real-Time Reserve Price for On-Line Reserves for the 15-minute Settlement Interval </w:t>
            </w:r>
            <w:r w:rsidRPr="008869A2">
              <w:rPr>
                <w:i/>
                <w:iCs/>
                <w:sz w:val="20"/>
                <w:szCs w:val="20"/>
              </w:rPr>
              <w:t>i</w:t>
            </w:r>
            <w:r w:rsidRPr="008869A2">
              <w:rPr>
                <w:iCs/>
                <w:sz w:val="20"/>
                <w:szCs w:val="20"/>
              </w:rPr>
              <w:t>.</w:t>
            </w:r>
          </w:p>
        </w:tc>
      </w:tr>
      <w:tr w:rsidR="00D011F0" w:rsidRPr="008869A2" w14:paraId="36D6FC8E" w14:textId="77777777" w:rsidTr="0080522F">
        <w:trPr>
          <w:cantSplit/>
          <w:trHeight w:val="773"/>
        </w:trPr>
        <w:tc>
          <w:tcPr>
            <w:tcW w:w="833" w:type="pct"/>
            <w:tcBorders>
              <w:top w:val="single" w:sz="4" w:space="0" w:color="auto"/>
              <w:left w:val="single" w:sz="4" w:space="0" w:color="auto"/>
              <w:bottom w:val="single" w:sz="4" w:space="0" w:color="auto"/>
              <w:right w:val="single" w:sz="4" w:space="0" w:color="auto"/>
            </w:tcBorders>
          </w:tcPr>
          <w:p w14:paraId="53FDF552" w14:textId="77777777" w:rsidR="00D011F0" w:rsidRPr="008869A2" w:rsidRDefault="00D011F0" w:rsidP="0080522F">
            <w:pPr>
              <w:spacing w:after="60"/>
              <w:rPr>
                <w:iCs/>
                <w:sz w:val="20"/>
                <w:szCs w:val="20"/>
              </w:rPr>
            </w:pPr>
            <w:r w:rsidRPr="008869A2">
              <w:rPr>
                <w:iCs/>
                <w:sz w:val="20"/>
                <w:szCs w:val="20"/>
              </w:rPr>
              <w:lastRenderedPageBreak/>
              <w:t>RTRDP</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0B92B4C"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ABEDAA6" w14:textId="77777777" w:rsidR="00D011F0" w:rsidRPr="008869A2" w:rsidRDefault="00D011F0" w:rsidP="0080522F">
            <w:pPr>
              <w:spacing w:after="60"/>
              <w:rPr>
                <w:i/>
                <w:iCs/>
                <w:sz w:val="20"/>
                <w:szCs w:val="20"/>
              </w:rPr>
            </w:pPr>
            <w:r w:rsidRPr="008869A2">
              <w:rPr>
                <w:i/>
                <w:iCs/>
                <w:sz w:val="20"/>
                <w:szCs w:val="20"/>
              </w:rPr>
              <w:t>Real-Time On-Line Reliability Deployment Price</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On-Line Reliability Deployment Price Adder.</w:t>
            </w:r>
          </w:p>
        </w:tc>
      </w:tr>
      <w:tr w:rsidR="00D011F0" w:rsidRPr="008869A2" w14:paraId="198639B8" w14:textId="77777777" w:rsidTr="0080522F">
        <w:trPr>
          <w:cantSplit/>
          <w:trHeight w:val="289"/>
        </w:trPr>
        <w:tc>
          <w:tcPr>
            <w:tcW w:w="833" w:type="pct"/>
            <w:tcBorders>
              <w:top w:val="single" w:sz="4" w:space="0" w:color="auto"/>
              <w:left w:val="single" w:sz="4" w:space="0" w:color="auto"/>
              <w:bottom w:val="single" w:sz="4" w:space="0" w:color="auto"/>
              <w:right w:val="single" w:sz="4" w:space="0" w:color="auto"/>
            </w:tcBorders>
          </w:tcPr>
          <w:p w14:paraId="70A39CCA" w14:textId="77777777" w:rsidR="00D011F0" w:rsidRPr="008869A2" w:rsidRDefault="00D011F0" w:rsidP="0080522F">
            <w:pPr>
              <w:spacing w:after="60"/>
              <w:rPr>
                <w:i/>
                <w:iCs/>
                <w:sz w:val="20"/>
                <w:szCs w:val="20"/>
              </w:rPr>
            </w:pPr>
            <w:r w:rsidRPr="008869A2">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FC2DCFB"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01A45CBC" w14:textId="77777777" w:rsidR="00D011F0" w:rsidRPr="008869A2" w:rsidRDefault="00D011F0" w:rsidP="0080522F">
            <w:pPr>
              <w:spacing w:after="60"/>
              <w:rPr>
                <w:i/>
                <w:sz w:val="20"/>
                <w:szCs w:val="20"/>
              </w:rPr>
            </w:pPr>
            <w:r w:rsidRPr="008869A2">
              <w:rPr>
                <w:iCs/>
                <w:sz w:val="20"/>
                <w:szCs w:val="20"/>
              </w:rPr>
              <w:t>A QSE.</w:t>
            </w:r>
          </w:p>
        </w:tc>
      </w:tr>
      <w:tr w:rsidR="00D011F0" w:rsidRPr="008869A2" w14:paraId="4D0123B3" w14:textId="77777777" w:rsidTr="0080522F">
        <w:trPr>
          <w:cantSplit/>
          <w:trHeight w:val="289"/>
        </w:trPr>
        <w:tc>
          <w:tcPr>
            <w:tcW w:w="833" w:type="pct"/>
            <w:tcBorders>
              <w:top w:val="single" w:sz="4" w:space="0" w:color="auto"/>
              <w:left w:val="single" w:sz="4" w:space="0" w:color="auto"/>
              <w:bottom w:val="single" w:sz="4" w:space="0" w:color="auto"/>
              <w:right w:val="single" w:sz="4" w:space="0" w:color="auto"/>
            </w:tcBorders>
          </w:tcPr>
          <w:p w14:paraId="4D60FBC5" w14:textId="77777777" w:rsidR="00D011F0" w:rsidRPr="008869A2" w:rsidRDefault="00D011F0" w:rsidP="0080522F">
            <w:pPr>
              <w:spacing w:after="60"/>
              <w:rPr>
                <w:i/>
                <w:iCs/>
                <w:sz w:val="20"/>
                <w:szCs w:val="20"/>
              </w:rPr>
            </w:pPr>
            <w:r w:rsidRPr="008869A2">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1CA79530"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641321B6" w14:textId="77777777" w:rsidR="00D011F0" w:rsidRPr="008869A2" w:rsidRDefault="00D011F0" w:rsidP="0080522F">
            <w:pPr>
              <w:spacing w:after="60"/>
              <w:rPr>
                <w:i/>
                <w:sz w:val="20"/>
                <w:szCs w:val="20"/>
              </w:rPr>
            </w:pPr>
            <w:r w:rsidRPr="008869A2">
              <w:rPr>
                <w:iCs/>
                <w:sz w:val="20"/>
                <w:szCs w:val="20"/>
              </w:rPr>
              <w:t>A Generation Resource.</w:t>
            </w:r>
          </w:p>
        </w:tc>
      </w:tr>
      <w:tr w:rsidR="00D011F0" w:rsidRPr="008869A2" w14:paraId="568F3CED" w14:textId="77777777" w:rsidTr="0080522F">
        <w:trPr>
          <w:cantSplit/>
          <w:trHeight w:val="289"/>
        </w:trPr>
        <w:tc>
          <w:tcPr>
            <w:tcW w:w="833" w:type="pct"/>
          </w:tcPr>
          <w:p w14:paraId="3FC36909" w14:textId="77777777" w:rsidR="00D011F0" w:rsidRPr="008869A2" w:rsidRDefault="00D011F0" w:rsidP="0080522F">
            <w:pPr>
              <w:spacing w:after="60"/>
              <w:rPr>
                <w:i/>
                <w:iCs/>
                <w:sz w:val="20"/>
                <w:szCs w:val="20"/>
              </w:rPr>
            </w:pPr>
            <w:r w:rsidRPr="008869A2">
              <w:rPr>
                <w:i/>
                <w:iCs/>
                <w:sz w:val="20"/>
                <w:szCs w:val="20"/>
              </w:rPr>
              <w:t>p</w:t>
            </w:r>
          </w:p>
        </w:tc>
        <w:tc>
          <w:tcPr>
            <w:tcW w:w="449" w:type="pct"/>
          </w:tcPr>
          <w:p w14:paraId="46A16466" w14:textId="77777777" w:rsidR="00D011F0" w:rsidRPr="008869A2" w:rsidRDefault="00D011F0" w:rsidP="0080522F">
            <w:pPr>
              <w:spacing w:after="60"/>
              <w:rPr>
                <w:iCs/>
                <w:sz w:val="20"/>
                <w:szCs w:val="20"/>
              </w:rPr>
            </w:pPr>
            <w:r w:rsidRPr="008869A2">
              <w:rPr>
                <w:iCs/>
                <w:sz w:val="20"/>
                <w:szCs w:val="20"/>
              </w:rPr>
              <w:t>none</w:t>
            </w:r>
          </w:p>
        </w:tc>
        <w:tc>
          <w:tcPr>
            <w:tcW w:w="3718" w:type="pct"/>
          </w:tcPr>
          <w:p w14:paraId="389566A3" w14:textId="77777777" w:rsidR="00D011F0" w:rsidRPr="008869A2" w:rsidRDefault="00D011F0" w:rsidP="0080522F">
            <w:pPr>
              <w:spacing w:after="60"/>
              <w:rPr>
                <w:iCs/>
                <w:sz w:val="20"/>
                <w:szCs w:val="20"/>
              </w:rPr>
            </w:pPr>
            <w:r w:rsidRPr="008869A2">
              <w:rPr>
                <w:iCs/>
                <w:sz w:val="20"/>
                <w:szCs w:val="20"/>
              </w:rPr>
              <w:t>A Resource Node Settlement Point.</w:t>
            </w:r>
          </w:p>
        </w:tc>
      </w:tr>
      <w:tr w:rsidR="00D011F0" w:rsidRPr="008869A2" w14:paraId="19027C50" w14:textId="77777777" w:rsidTr="0080522F">
        <w:trPr>
          <w:cantSplit/>
          <w:trHeight w:val="242"/>
        </w:trPr>
        <w:tc>
          <w:tcPr>
            <w:tcW w:w="833" w:type="pct"/>
            <w:tcBorders>
              <w:top w:val="single" w:sz="4" w:space="0" w:color="auto"/>
              <w:left w:val="single" w:sz="4" w:space="0" w:color="auto"/>
              <w:bottom w:val="single" w:sz="4" w:space="0" w:color="auto"/>
              <w:right w:val="single" w:sz="4" w:space="0" w:color="auto"/>
            </w:tcBorders>
          </w:tcPr>
          <w:p w14:paraId="50213566" w14:textId="77777777" w:rsidR="00D011F0" w:rsidRPr="008869A2" w:rsidRDefault="00D011F0" w:rsidP="0080522F">
            <w:pPr>
              <w:spacing w:after="60"/>
              <w:rPr>
                <w:i/>
                <w:iCs/>
                <w:sz w:val="20"/>
                <w:szCs w:val="20"/>
              </w:rPr>
            </w:pPr>
            <w:r w:rsidRPr="008869A2">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250A7A13"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DF9F396"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0F67D318" w14:textId="77777777" w:rsidR="00D011F0" w:rsidRPr="008869A2" w:rsidRDefault="00D011F0" w:rsidP="00D011F0">
      <w:pPr>
        <w:spacing w:before="240" w:after="240"/>
        <w:ind w:left="720" w:hanging="720"/>
        <w:rPr>
          <w:szCs w:val="20"/>
        </w:rPr>
      </w:pPr>
      <w:r w:rsidRPr="008869A2">
        <w:rPr>
          <w:szCs w:val="20"/>
        </w:rPr>
        <w:t>(4)</w:t>
      </w:r>
      <w:r w:rsidRPr="008869A2">
        <w:rPr>
          <w:szCs w:val="20"/>
        </w:rPr>
        <w:tab/>
        <w:t>The total compensation to each QSE for an HDL override for the 15-minute Settlement Interval is calculated as follows:</w:t>
      </w:r>
    </w:p>
    <w:p w14:paraId="1D1A04E1" w14:textId="77777777" w:rsidR="00D011F0" w:rsidRPr="008869A2" w:rsidRDefault="00D011F0" w:rsidP="00D011F0">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16A774C4" wp14:editId="31374FDB">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8869A2">
        <w:rPr>
          <w:b/>
          <w:noProof/>
          <w:position w:val="-30"/>
          <w:szCs w:val="20"/>
        </w:rPr>
        <w:drawing>
          <wp:inline distT="0" distB="0" distL="0" distR="0" wp14:anchorId="31FF576E" wp14:editId="2BC9ECC1">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0A39F852" w14:textId="77777777" w:rsidR="00D011F0" w:rsidRPr="008869A2" w:rsidRDefault="00D011F0" w:rsidP="00D011F0">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011F0" w:rsidRPr="008869A2" w14:paraId="193C8038" w14:textId="77777777" w:rsidTr="0080522F">
        <w:trPr>
          <w:cantSplit/>
          <w:tblHeader/>
        </w:trPr>
        <w:tc>
          <w:tcPr>
            <w:tcW w:w="1231" w:type="pct"/>
          </w:tcPr>
          <w:p w14:paraId="6CF80753" w14:textId="77777777" w:rsidR="00D011F0" w:rsidRPr="008869A2" w:rsidRDefault="00D011F0" w:rsidP="0080522F">
            <w:pPr>
              <w:spacing w:after="240"/>
              <w:rPr>
                <w:b/>
                <w:iCs/>
                <w:sz w:val="20"/>
                <w:szCs w:val="20"/>
              </w:rPr>
            </w:pPr>
            <w:r w:rsidRPr="008869A2">
              <w:rPr>
                <w:b/>
                <w:iCs/>
                <w:sz w:val="20"/>
                <w:szCs w:val="20"/>
              </w:rPr>
              <w:t>Variable</w:t>
            </w:r>
          </w:p>
        </w:tc>
        <w:tc>
          <w:tcPr>
            <w:tcW w:w="474" w:type="pct"/>
          </w:tcPr>
          <w:p w14:paraId="023DFB6F" w14:textId="77777777" w:rsidR="00D011F0" w:rsidRPr="008869A2" w:rsidRDefault="00D011F0" w:rsidP="0080522F">
            <w:pPr>
              <w:spacing w:after="240"/>
              <w:rPr>
                <w:b/>
                <w:iCs/>
                <w:sz w:val="20"/>
                <w:szCs w:val="20"/>
              </w:rPr>
            </w:pPr>
            <w:r w:rsidRPr="008869A2">
              <w:rPr>
                <w:b/>
                <w:iCs/>
                <w:sz w:val="20"/>
                <w:szCs w:val="20"/>
              </w:rPr>
              <w:t>Unit</w:t>
            </w:r>
          </w:p>
        </w:tc>
        <w:tc>
          <w:tcPr>
            <w:tcW w:w="3295" w:type="pct"/>
          </w:tcPr>
          <w:p w14:paraId="1EE3839A"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49FA7289" w14:textId="77777777" w:rsidTr="0080522F">
        <w:trPr>
          <w:cantSplit/>
        </w:trPr>
        <w:tc>
          <w:tcPr>
            <w:tcW w:w="1231" w:type="pct"/>
          </w:tcPr>
          <w:p w14:paraId="410FA395" w14:textId="77777777" w:rsidR="00D011F0" w:rsidRPr="008869A2" w:rsidRDefault="00D011F0" w:rsidP="0080522F">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Pr>
          <w:p w14:paraId="100370A9" w14:textId="77777777" w:rsidR="00D011F0" w:rsidRPr="008869A2" w:rsidRDefault="00D011F0" w:rsidP="0080522F">
            <w:pPr>
              <w:spacing w:after="60"/>
              <w:rPr>
                <w:iCs/>
                <w:sz w:val="20"/>
                <w:szCs w:val="20"/>
              </w:rPr>
            </w:pPr>
            <w:r w:rsidRPr="008869A2">
              <w:rPr>
                <w:iCs/>
                <w:sz w:val="20"/>
                <w:szCs w:val="20"/>
              </w:rPr>
              <w:t>$</w:t>
            </w:r>
          </w:p>
        </w:tc>
        <w:tc>
          <w:tcPr>
            <w:tcW w:w="3295" w:type="pct"/>
          </w:tcPr>
          <w:p w14:paraId="6F05BB97"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16FACCD7" w14:textId="77777777" w:rsidTr="0080522F">
        <w:trPr>
          <w:cantSplit/>
        </w:trPr>
        <w:tc>
          <w:tcPr>
            <w:tcW w:w="1231" w:type="pct"/>
          </w:tcPr>
          <w:p w14:paraId="2808D427" w14:textId="77777777" w:rsidR="00D011F0" w:rsidRPr="008869A2" w:rsidRDefault="00D011F0" w:rsidP="0080522F">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Pr>
          <w:p w14:paraId="75BFA299" w14:textId="77777777" w:rsidR="00D011F0" w:rsidRPr="008869A2" w:rsidRDefault="00D011F0" w:rsidP="0080522F">
            <w:pPr>
              <w:spacing w:after="60"/>
              <w:rPr>
                <w:i/>
                <w:iCs/>
                <w:sz w:val="20"/>
                <w:szCs w:val="20"/>
              </w:rPr>
            </w:pPr>
            <w:r w:rsidRPr="008869A2">
              <w:rPr>
                <w:iCs/>
                <w:sz w:val="20"/>
                <w:szCs w:val="20"/>
              </w:rPr>
              <w:t>$</w:t>
            </w:r>
          </w:p>
        </w:tc>
        <w:tc>
          <w:tcPr>
            <w:tcW w:w="3295" w:type="pct"/>
          </w:tcPr>
          <w:p w14:paraId="53CDBDE5" w14:textId="77777777" w:rsidR="00D011F0" w:rsidRPr="008869A2" w:rsidRDefault="00D011F0" w:rsidP="0080522F">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D011F0" w:rsidRPr="008869A2" w14:paraId="1719DDCF"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2E9114FF" w14:textId="77777777" w:rsidR="00D011F0" w:rsidRPr="008869A2" w:rsidRDefault="00D011F0" w:rsidP="0080522F">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0EDF39A8"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4B38C4B" w14:textId="77777777" w:rsidR="00D011F0" w:rsidRPr="008869A2" w:rsidRDefault="00D011F0" w:rsidP="0080522F">
            <w:pPr>
              <w:spacing w:after="60"/>
              <w:rPr>
                <w:iCs/>
                <w:sz w:val="20"/>
                <w:szCs w:val="20"/>
              </w:rPr>
            </w:pPr>
            <w:r w:rsidRPr="008869A2">
              <w:rPr>
                <w:iCs/>
                <w:sz w:val="20"/>
                <w:szCs w:val="20"/>
              </w:rPr>
              <w:t>A QSE.</w:t>
            </w:r>
          </w:p>
        </w:tc>
      </w:tr>
      <w:tr w:rsidR="00D011F0" w:rsidRPr="008869A2" w14:paraId="10A2B0DE"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565F0964" w14:textId="77777777" w:rsidR="00D011F0" w:rsidRPr="008869A2" w:rsidRDefault="00D011F0" w:rsidP="0080522F">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16F82E34"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4A113172" w14:textId="77777777" w:rsidR="00D011F0" w:rsidRPr="008869A2" w:rsidRDefault="00D011F0" w:rsidP="0080522F">
            <w:pPr>
              <w:spacing w:after="60"/>
              <w:rPr>
                <w:iCs/>
                <w:sz w:val="20"/>
                <w:szCs w:val="20"/>
              </w:rPr>
            </w:pPr>
            <w:r w:rsidRPr="008869A2">
              <w:rPr>
                <w:iCs/>
                <w:sz w:val="20"/>
                <w:szCs w:val="20"/>
              </w:rPr>
              <w:t>A Generation Resource.</w:t>
            </w:r>
          </w:p>
        </w:tc>
      </w:tr>
      <w:tr w:rsidR="00D011F0" w:rsidRPr="008869A2" w14:paraId="000E46AE"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4C67EEF1" w14:textId="77777777" w:rsidR="00D011F0" w:rsidRPr="008869A2" w:rsidRDefault="00D011F0" w:rsidP="0080522F">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4A467987"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CB1120D" w14:textId="77777777" w:rsidR="00D011F0" w:rsidRPr="008869A2" w:rsidRDefault="00D011F0" w:rsidP="0080522F">
            <w:pPr>
              <w:spacing w:after="60"/>
              <w:rPr>
                <w:iCs/>
                <w:sz w:val="18"/>
                <w:szCs w:val="18"/>
              </w:rPr>
            </w:pPr>
            <w:r w:rsidRPr="008869A2">
              <w:rPr>
                <w:iCs/>
                <w:sz w:val="20"/>
                <w:szCs w:val="20"/>
              </w:rPr>
              <w:t>A Resource Node Settlement Point.</w:t>
            </w:r>
          </w:p>
        </w:tc>
      </w:tr>
      <w:tr w:rsidR="00D011F0" w:rsidRPr="008869A2" w14:paraId="0FB5B880"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3EBA3F67" w14:textId="77777777" w:rsidR="00D011F0" w:rsidRPr="008869A2" w:rsidRDefault="00D011F0" w:rsidP="0080522F">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0A1F231F"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67930F10"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4973B841" w14:textId="77777777" w:rsidR="00D011F0" w:rsidRPr="008869A2" w:rsidRDefault="00D011F0" w:rsidP="00D011F0">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8869A2" w14:paraId="12DA277D" w14:textId="77777777" w:rsidTr="0080522F">
        <w:trPr>
          <w:trHeight w:val="206"/>
        </w:trPr>
        <w:tc>
          <w:tcPr>
            <w:tcW w:w="5000" w:type="pct"/>
            <w:shd w:val="pct12" w:color="auto" w:fill="auto"/>
          </w:tcPr>
          <w:p w14:paraId="77706077" w14:textId="77777777" w:rsidR="00D011F0" w:rsidRPr="008869A2" w:rsidRDefault="00D011F0" w:rsidP="0080522F">
            <w:pPr>
              <w:spacing w:before="120" w:after="240"/>
              <w:rPr>
                <w:b/>
                <w:i/>
                <w:iCs/>
              </w:rPr>
            </w:pPr>
            <w:r w:rsidRPr="008869A2">
              <w:rPr>
                <w:b/>
                <w:i/>
                <w:iCs/>
              </w:rPr>
              <w:t>[NPRR1010:  Replace Section 6.6.3.6 above with the following upon system implementation of the Real-Time Co-Optimization (RTC) project:]</w:t>
            </w:r>
          </w:p>
          <w:p w14:paraId="2D31A0AE" w14:textId="77777777" w:rsidR="00D011F0" w:rsidRPr="008869A2" w:rsidRDefault="00D011F0" w:rsidP="0080522F">
            <w:pPr>
              <w:keepNext/>
              <w:widowControl w:val="0"/>
              <w:tabs>
                <w:tab w:val="left" w:pos="1260"/>
              </w:tabs>
              <w:spacing w:before="240" w:after="240"/>
              <w:ind w:left="1260" w:hanging="1260"/>
              <w:outlineLvl w:val="3"/>
              <w:rPr>
                <w:b/>
                <w:szCs w:val="20"/>
              </w:rPr>
            </w:pPr>
            <w:bookmarkStart w:id="722" w:name="_Toc60040681"/>
            <w:bookmarkStart w:id="723" w:name="_Toc65151740"/>
            <w:bookmarkStart w:id="724" w:name="_Toc80174766"/>
            <w:bookmarkStart w:id="725" w:name="_Toc112417645"/>
            <w:bookmarkStart w:id="726" w:name="_Toc119310314"/>
            <w:bookmarkStart w:id="727" w:name="_Toc125966247"/>
            <w:bookmarkStart w:id="728" w:name="_Toc135992345"/>
            <w:r w:rsidRPr="008869A2">
              <w:rPr>
                <w:b/>
                <w:szCs w:val="20"/>
              </w:rPr>
              <w:t>6.6.3.6</w:t>
            </w:r>
            <w:r w:rsidRPr="008869A2">
              <w:rPr>
                <w:b/>
                <w:szCs w:val="20"/>
              </w:rPr>
              <w:tab/>
              <w:t>Real-Time High Dispatch Limit Override Energy Payment</w:t>
            </w:r>
            <w:bookmarkEnd w:id="722"/>
            <w:bookmarkEnd w:id="723"/>
            <w:bookmarkEnd w:id="724"/>
            <w:bookmarkEnd w:id="725"/>
            <w:bookmarkEnd w:id="726"/>
            <w:bookmarkEnd w:id="727"/>
            <w:bookmarkEnd w:id="728"/>
            <w:r w:rsidRPr="008869A2">
              <w:rPr>
                <w:b/>
                <w:szCs w:val="20"/>
              </w:rPr>
              <w:t xml:space="preserve">  </w:t>
            </w:r>
          </w:p>
          <w:p w14:paraId="63EDF8F8" w14:textId="77777777" w:rsidR="00D011F0" w:rsidRPr="008869A2" w:rsidRDefault="00D011F0" w:rsidP="0080522F">
            <w:pPr>
              <w:spacing w:after="240"/>
              <w:ind w:left="720" w:hanging="720"/>
              <w:rPr>
                <w:color w:val="000000"/>
                <w:szCs w:val="20"/>
              </w:rPr>
            </w:pPr>
            <w:r w:rsidRPr="008869A2">
              <w:rPr>
                <w:color w:val="000000"/>
                <w:szCs w:val="20"/>
              </w:rPr>
              <w:t>(1)</w:t>
            </w:r>
            <w:r w:rsidRPr="008869A2">
              <w:rPr>
                <w:color w:val="000000"/>
                <w:szCs w:val="20"/>
              </w:rPr>
              <w:tab/>
              <w:t xml:space="preserve">If ERCOT directs </w:t>
            </w:r>
            <w:del w:id="729" w:author="ERCOT" w:date="2024-06-20T18:42:00Z">
              <w:r w:rsidRPr="008869A2" w:rsidDel="008869A2">
                <w:rPr>
                  <w:color w:val="000000"/>
                  <w:szCs w:val="20"/>
                </w:rPr>
                <w:delText xml:space="preserve">a reduction in </w:delText>
              </w:r>
            </w:del>
            <w:r w:rsidRPr="008869A2">
              <w:rPr>
                <w:color w:val="000000"/>
                <w:szCs w:val="20"/>
              </w:rPr>
              <w:t>a Generation Resource</w:t>
            </w:r>
            <w:del w:id="730" w:author="ERCOT" w:date="2024-06-20T18:42:00Z">
              <w:r w:rsidRPr="008869A2" w:rsidDel="008869A2">
                <w:rPr>
                  <w:color w:val="000000"/>
                  <w:szCs w:val="20"/>
                </w:rPr>
                <w:delText>’s</w:delText>
              </w:r>
            </w:del>
            <w:r w:rsidRPr="008869A2">
              <w:rPr>
                <w:color w:val="000000"/>
                <w:szCs w:val="20"/>
              </w:rPr>
              <w:t xml:space="preserve"> </w:t>
            </w:r>
            <w:ins w:id="731" w:author="ERCOT" w:date="2024-06-20T18:42:00Z">
              <w:r>
                <w:rPr>
                  <w:color w:val="000000"/>
                  <w:szCs w:val="20"/>
                </w:rPr>
                <w:t xml:space="preserve">or Energy Storage Resource (ESR) to reduce </w:t>
              </w:r>
            </w:ins>
            <w:r w:rsidRPr="008869A2">
              <w:rPr>
                <w:color w:val="000000"/>
                <w:szCs w:val="20"/>
              </w:rPr>
              <w:t xml:space="preserve">real power output by employing a manual High Dispatch Limit (HDL) override, or issues a Verbal Dispatch Instruction (VDI) to a Generation Resource </w:t>
            </w:r>
            <w:ins w:id="732" w:author="ERCOT" w:date="2024-07-01T08:59:00Z">
              <w:r>
                <w:rPr>
                  <w:color w:val="000000"/>
                  <w:szCs w:val="20"/>
                </w:rPr>
                <w:t xml:space="preserve">or ESR </w:t>
              </w:r>
            </w:ins>
            <w:r w:rsidRPr="008869A2">
              <w:rPr>
                <w:color w:val="000000"/>
                <w:szCs w:val="20"/>
              </w:rPr>
              <w:t xml:space="preserve">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8869A2">
              <w:rPr>
                <w:color w:val="000000"/>
                <w:szCs w:val="20"/>
              </w:rPr>
              <w:t>payment</w:t>
            </w:r>
            <w:proofErr w:type="gramEnd"/>
            <w:r w:rsidRPr="008869A2">
              <w:rPr>
                <w:color w:val="000000"/>
                <w:szCs w:val="20"/>
              </w:rPr>
              <w:t xml:space="preserve"> the QSE must:</w:t>
            </w:r>
          </w:p>
          <w:p w14:paraId="3B75200E" w14:textId="77777777" w:rsidR="00D011F0" w:rsidRPr="008869A2" w:rsidRDefault="00D011F0" w:rsidP="0080522F">
            <w:pPr>
              <w:spacing w:after="240"/>
              <w:ind w:left="1440" w:hanging="720"/>
              <w:rPr>
                <w:szCs w:val="20"/>
              </w:rPr>
            </w:pPr>
            <w:r w:rsidRPr="008869A2">
              <w:rPr>
                <w:szCs w:val="20"/>
              </w:rPr>
              <w:lastRenderedPageBreak/>
              <w:t>(a)</w:t>
            </w:r>
            <w:r w:rsidRPr="008869A2">
              <w:rPr>
                <w:szCs w:val="20"/>
              </w:rPr>
              <w:tab/>
              <w:t>Have complied with ERCOT Dispatch Instructions to reduce real power output;</w:t>
            </w:r>
          </w:p>
          <w:p w14:paraId="175B8A63" w14:textId="77777777" w:rsidR="00D011F0" w:rsidRPr="008869A2" w:rsidRDefault="00D011F0" w:rsidP="0080522F">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2DD8AE84" w14:textId="77777777" w:rsidR="00D011F0" w:rsidRPr="008869A2" w:rsidRDefault="00D011F0" w:rsidP="0080522F">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6CABBA6B" w14:textId="77777777" w:rsidR="00D011F0" w:rsidRPr="008869A2" w:rsidRDefault="00D011F0" w:rsidP="0080522F">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131B8B1E" w14:textId="77777777" w:rsidR="00D011F0" w:rsidRPr="008869A2" w:rsidRDefault="00D011F0" w:rsidP="0080522F">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22B4B546" w14:textId="77777777" w:rsidR="00D011F0" w:rsidRPr="008869A2" w:rsidRDefault="00D011F0" w:rsidP="0080522F">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099AFAD3" w14:textId="77777777" w:rsidR="00D011F0" w:rsidRPr="008869A2" w:rsidRDefault="00D011F0" w:rsidP="0080522F">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19953391" w14:textId="77777777" w:rsidR="00D011F0" w:rsidRPr="008869A2" w:rsidRDefault="00D011F0" w:rsidP="0080522F">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0BE7FD06" w14:textId="77777777" w:rsidR="00D011F0" w:rsidRPr="008869A2" w:rsidRDefault="00D011F0" w:rsidP="0080522F">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5DE27D42" w14:textId="77777777" w:rsidR="00D011F0" w:rsidRPr="008869A2" w:rsidRDefault="00D011F0" w:rsidP="0080522F">
            <w:pPr>
              <w:spacing w:after="240"/>
              <w:ind w:left="720" w:hanging="720"/>
              <w:rPr>
                <w:color w:val="000000"/>
                <w:szCs w:val="20"/>
              </w:rPr>
            </w:pPr>
            <w:r w:rsidRPr="008869A2">
              <w:rPr>
                <w:color w:val="000000"/>
                <w:szCs w:val="20"/>
              </w:rPr>
              <w:t>(3)</w:t>
            </w:r>
            <w:r w:rsidRPr="008869A2">
              <w:rPr>
                <w:color w:val="000000"/>
                <w:szCs w:val="20"/>
              </w:rPr>
              <w:tab/>
              <w:t xml:space="preserve">The Energy Offer Curve </w:t>
            </w:r>
            <w:ins w:id="733" w:author="ERCOT" w:date="2024-06-20T18:43:00Z">
              <w:r>
                <w:rPr>
                  <w:color w:val="000000"/>
                  <w:szCs w:val="20"/>
                </w:rPr>
                <w:t xml:space="preserve">or Energy Bid/Offer Curve </w:t>
              </w:r>
            </w:ins>
            <w:r w:rsidRPr="008869A2">
              <w:rPr>
                <w:color w:val="000000"/>
                <w:szCs w:val="20"/>
              </w:rPr>
              <w:t xml:space="preserve">used to calculate the Real-Time High Dispatch Limit Override Energy Payment will be the most recent valid Energy Offer Curve </w:t>
            </w:r>
            <w:ins w:id="734" w:author="ERCOT" w:date="2024-06-20T18:43:00Z">
              <w:r>
                <w:rPr>
                  <w:color w:val="000000"/>
                  <w:szCs w:val="20"/>
                </w:rPr>
                <w:t>or Energy Bid/Offer Curve</w:t>
              </w:r>
              <w:r w:rsidRPr="008869A2">
                <w:rPr>
                  <w:color w:val="000000"/>
                  <w:szCs w:val="20"/>
                </w:rPr>
                <w:t xml:space="preserve"> </w:t>
              </w:r>
            </w:ins>
            <w:r w:rsidRPr="008869A2">
              <w:rPr>
                <w:color w:val="000000"/>
                <w:szCs w:val="20"/>
              </w:rPr>
              <w:t xml:space="preserve">received by ERCOT that was effective for the disputed interval(s) when the HDL override or equivalent VDI was issued.  If no curve exists for the interval being disputed, ERCOT will use the most recent valid Energy Offer Curve </w:t>
            </w:r>
            <w:ins w:id="735" w:author="ERCOT" w:date="2024-06-20T18:43:00Z">
              <w:r>
                <w:rPr>
                  <w:color w:val="000000"/>
                  <w:szCs w:val="20"/>
                </w:rPr>
                <w:t>or Energy Bid/Offer Curve</w:t>
              </w:r>
              <w:r w:rsidRPr="008869A2">
                <w:rPr>
                  <w:color w:val="000000"/>
                  <w:szCs w:val="20"/>
                </w:rPr>
                <w:t xml:space="preserve"> </w:t>
              </w:r>
            </w:ins>
            <w:r w:rsidRPr="008869A2">
              <w:rPr>
                <w:color w:val="000000"/>
                <w:szCs w:val="20"/>
              </w:rPr>
              <w:t>received before the HDL override or equivalent VDI was issued for an interval prior to the disputed interval(s).</w:t>
            </w:r>
          </w:p>
          <w:p w14:paraId="54EC4203" w14:textId="77777777" w:rsidR="00D011F0" w:rsidRPr="008869A2" w:rsidRDefault="00D011F0" w:rsidP="0080522F">
            <w:pPr>
              <w:spacing w:after="240"/>
              <w:ind w:left="720" w:hanging="720"/>
              <w:rPr>
                <w:color w:val="000000"/>
                <w:szCs w:val="20"/>
              </w:rPr>
            </w:pPr>
            <w:r w:rsidRPr="008869A2">
              <w:rPr>
                <w:color w:val="000000"/>
                <w:szCs w:val="20"/>
              </w:rPr>
              <w:t>(4)</w:t>
            </w:r>
            <w:r w:rsidRPr="008869A2">
              <w:rPr>
                <w:color w:val="000000"/>
                <w:szCs w:val="20"/>
              </w:rPr>
              <w:tab/>
              <w:t>The amount recoverable under this section shall be offset by any Ancillary Service Imbalance revenues received by the QSE that the QSE would not have earned had ERCOT not issued an HDL override.</w:t>
            </w:r>
          </w:p>
          <w:p w14:paraId="06AD62A8" w14:textId="77777777" w:rsidR="00D011F0" w:rsidRPr="008869A2" w:rsidRDefault="00D011F0" w:rsidP="0080522F">
            <w:pPr>
              <w:spacing w:after="240"/>
              <w:ind w:left="720" w:hanging="720"/>
              <w:rPr>
                <w:color w:val="000000"/>
                <w:szCs w:val="20"/>
              </w:rPr>
            </w:pPr>
            <w:r w:rsidRPr="008869A2">
              <w:rPr>
                <w:color w:val="000000"/>
                <w:szCs w:val="20"/>
              </w:rPr>
              <w:tab/>
              <w:t xml:space="preserve">The payment shall be calculated as follows:  </w:t>
            </w:r>
          </w:p>
          <w:p w14:paraId="44AE7A48" w14:textId="77777777" w:rsidR="00D011F0" w:rsidRPr="008869A2" w:rsidRDefault="00D011F0" w:rsidP="0080522F">
            <w:pPr>
              <w:tabs>
                <w:tab w:val="left" w:pos="1440"/>
                <w:tab w:val="left" w:pos="2340"/>
              </w:tabs>
              <w:spacing w:after="240"/>
              <w:ind w:left="3420" w:right="415" w:hanging="2700"/>
              <w:jc w:val="both"/>
              <w:rPr>
                <w:b/>
                <w:bCs/>
                <w:szCs w:val="20"/>
                <w:lang w:val="pt-BR"/>
              </w:rPr>
            </w:pPr>
            <w:r w:rsidRPr="008869A2">
              <w:rPr>
                <w:b/>
                <w:bCs/>
                <w:szCs w:val="20"/>
                <w:lang w:val="pt-BR"/>
              </w:rPr>
              <w:lastRenderedPageBreak/>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lang w:val="pt-BR"/>
              </w:rPr>
              <w:tab/>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7495FF49" w14:textId="77777777" w:rsidR="00D011F0" w:rsidRPr="008869A2" w:rsidRDefault="00D011F0" w:rsidP="0080522F">
            <w:pPr>
              <w:tabs>
                <w:tab w:val="left" w:pos="1440"/>
                <w:tab w:val="left" w:pos="2340"/>
              </w:tabs>
              <w:spacing w:before="240" w:after="240"/>
              <w:ind w:left="3420" w:hanging="2700"/>
              <w:jc w:val="both"/>
              <w:rPr>
                <w:bCs/>
                <w:szCs w:val="20"/>
                <w:lang w:val="pt-BR"/>
              </w:rPr>
            </w:pPr>
            <w:r w:rsidRPr="008869A2">
              <w:rPr>
                <w:bCs/>
                <w:szCs w:val="20"/>
                <w:lang w:val="pt-BR"/>
              </w:rPr>
              <w:t>Where:</w:t>
            </w:r>
          </w:p>
          <w:p w14:paraId="396F7946" w14:textId="77777777" w:rsidR="00D011F0" w:rsidRPr="008869A2" w:rsidRDefault="00D011F0" w:rsidP="0080522F">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048C3FAF" w14:textId="77777777" w:rsidR="00D011F0" w:rsidRPr="008869A2" w:rsidRDefault="00D011F0" w:rsidP="0080522F">
            <w:pPr>
              <w:tabs>
                <w:tab w:val="left" w:pos="1440"/>
                <w:tab w:val="left" w:pos="2340"/>
              </w:tabs>
              <w:spacing w:after="240"/>
              <w:ind w:left="3420" w:hanging="2700"/>
              <w:jc w:val="both"/>
              <w:rPr>
                <w:bCs/>
                <w:szCs w:val="20"/>
                <w:lang w:val="pt-BR"/>
              </w:rPr>
            </w:pPr>
            <w:r w:rsidRPr="008869A2">
              <w:rPr>
                <w:bCs/>
                <w:szCs w:val="20"/>
              </w:rPr>
              <w:t>HDLOBRKP</w:t>
            </w:r>
            <w:r w:rsidRPr="008869A2">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lang w:val="pt-BR"/>
              </w:rPr>
              <w:t>)</w:t>
            </w:r>
          </w:p>
          <w:p w14:paraId="1373DA78" w14:textId="77777777" w:rsidR="00D011F0" w:rsidRPr="008869A2" w:rsidRDefault="00D011F0" w:rsidP="0080522F">
            <w:pPr>
              <w:spacing w:before="120"/>
              <w:rPr>
                <w:szCs w:val="20"/>
              </w:rPr>
            </w:pPr>
            <w:r w:rsidRPr="008869A2">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D011F0" w:rsidRPr="008869A2" w14:paraId="740B54AC" w14:textId="77777777" w:rsidTr="0080522F">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5E90E26B" w14:textId="77777777" w:rsidR="00D011F0" w:rsidRPr="008869A2" w:rsidRDefault="00D011F0" w:rsidP="0080522F">
                  <w:pPr>
                    <w:spacing w:after="240"/>
                    <w:rPr>
                      <w:b/>
                      <w:iCs/>
                      <w:sz w:val="20"/>
                      <w:szCs w:val="20"/>
                    </w:rPr>
                  </w:pPr>
                  <w:r w:rsidRPr="008869A2">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74AFEE1" w14:textId="77777777" w:rsidR="00D011F0" w:rsidRPr="008869A2" w:rsidRDefault="00D011F0" w:rsidP="0080522F">
                  <w:pPr>
                    <w:spacing w:after="240"/>
                    <w:rPr>
                      <w:b/>
                      <w:iCs/>
                      <w:sz w:val="20"/>
                      <w:szCs w:val="20"/>
                    </w:rPr>
                  </w:pPr>
                  <w:r w:rsidRPr="008869A2">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1321000B"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6691E584"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1BC50E7" w14:textId="77777777" w:rsidR="00D011F0" w:rsidRPr="008869A2" w:rsidRDefault="00D011F0" w:rsidP="0080522F">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6078A906" w14:textId="77777777" w:rsidR="00D011F0" w:rsidRPr="008869A2" w:rsidRDefault="00D011F0" w:rsidP="0080522F">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F935CE" w14:textId="77777777" w:rsidR="00D011F0" w:rsidRPr="008869A2" w:rsidRDefault="00D011F0" w:rsidP="0080522F">
                  <w:pPr>
                    <w:spacing w:after="60"/>
                    <w:rPr>
                      <w:i/>
                      <w:iCs/>
                      <w:sz w:val="20"/>
                      <w:szCs w:val="20"/>
                    </w:rPr>
                  </w:pPr>
                  <w:r w:rsidRPr="008869A2">
                    <w:rPr>
                      <w:i/>
                      <w:iCs/>
                      <w:sz w:val="20"/>
                      <w:szCs w:val="20"/>
                    </w:rPr>
                    <w:t>High Dispatch Limit override attested losses</w:t>
                  </w:r>
                  <w:r w:rsidRPr="008869A2">
                    <w:rPr>
                      <w:iCs/>
                      <w:sz w:val="20"/>
                      <w:szCs w:val="20"/>
                    </w:rPr>
                    <w:t xml:space="preserve">—The financial loss to the </w:t>
                  </w:r>
                  <w:ins w:id="736" w:author="ERCOT" w:date="2024-06-20T18:43:00Z">
                    <w:r>
                      <w:rPr>
                        <w:iCs/>
                        <w:sz w:val="20"/>
                        <w:szCs w:val="20"/>
                      </w:rPr>
                      <w:t xml:space="preserve">Resource </w:t>
                    </w:r>
                    <w:r w:rsidRPr="008869A2">
                      <w:rPr>
                        <w:i/>
                        <w:sz w:val="20"/>
                        <w:szCs w:val="20"/>
                      </w:rPr>
                      <w:t>r</w:t>
                    </w:r>
                    <w:r>
                      <w:rPr>
                        <w:iCs/>
                        <w:sz w:val="20"/>
                        <w:szCs w:val="20"/>
                      </w:rPr>
                      <w:t xml:space="preserve"> </w:t>
                    </w:r>
                  </w:ins>
                  <w:ins w:id="737" w:author="ERCOT" w:date="2024-06-20T18:44:00Z">
                    <w:r>
                      <w:rPr>
                        <w:iCs/>
                        <w:sz w:val="20"/>
                        <w:szCs w:val="20"/>
                      </w:rPr>
                      <w:t xml:space="preserve">represented by </w:t>
                    </w:r>
                  </w:ins>
                  <w:r w:rsidRPr="008869A2">
                    <w:rPr>
                      <w:iCs/>
                      <w:sz w:val="20"/>
                      <w:szCs w:val="20"/>
                    </w:rPr>
                    <w:t xml:space="preserve">QSE </w:t>
                  </w:r>
                  <w:ins w:id="738" w:author="ERCOT" w:date="2024-06-20T18:44:00Z">
                    <w:r w:rsidRPr="008869A2">
                      <w:rPr>
                        <w:i/>
                        <w:sz w:val="20"/>
                        <w:szCs w:val="20"/>
                      </w:rPr>
                      <w:t>q</w:t>
                    </w:r>
                    <w:r>
                      <w:rPr>
                        <w:iCs/>
                        <w:sz w:val="20"/>
                        <w:szCs w:val="20"/>
                      </w:rPr>
                      <w:t xml:space="preserve"> </w:t>
                    </w:r>
                  </w:ins>
                  <w:r w:rsidRPr="008869A2">
                    <w:rPr>
                      <w:iCs/>
                      <w:sz w:val="20"/>
                      <w:szCs w:val="20"/>
                    </w:rPr>
                    <w:t>due to the HDL override as attested by the QSE in accordance with paragraph (1)(d) above.</w:t>
                  </w:r>
                  <w:ins w:id="739" w:author="ERCOT" w:date="2024-06-20T18:44:00Z">
                    <w:r>
                      <w:rPr>
                        <w:iCs/>
                        <w:sz w:val="20"/>
                        <w:szCs w:val="20"/>
                      </w:rPr>
                      <w:t xml:space="preserve"> </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ins>
                </w:p>
              </w:tc>
            </w:tr>
            <w:tr w:rsidR="00D011F0" w:rsidRPr="008869A2" w14:paraId="661371C0"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61EF650" w14:textId="77777777" w:rsidR="00D011F0" w:rsidRPr="008869A2" w:rsidRDefault="00D011F0" w:rsidP="0080522F">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CDC0A1D" w14:textId="77777777" w:rsidR="00D011F0" w:rsidRPr="008869A2" w:rsidRDefault="00D011F0" w:rsidP="0080522F">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07CFD6F"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40" w:author="ERCOT" w:date="2024-06-20T18:44:00Z">
                    <w:r w:rsidRPr="008869A2" w:rsidDel="008869A2">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47AB21FA"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2FFB835" w14:textId="77777777" w:rsidR="00D011F0" w:rsidRPr="008869A2" w:rsidRDefault="00D011F0" w:rsidP="0080522F">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774A7A7B"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F49A77B" w14:textId="77777777" w:rsidR="00D011F0" w:rsidRPr="008869A2" w:rsidRDefault="00D011F0" w:rsidP="0080522F">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w:t>
                  </w:r>
                  <w:ins w:id="741" w:author="ERCOT" w:date="2024-06-20T18:45:00Z">
                    <w:r>
                      <w:rPr>
                        <w:iCs/>
                        <w:sz w:val="20"/>
                        <w:szCs w:val="20"/>
                      </w:rPr>
                      <w:t xml:space="preserve">or Energy Bid/Offer Curve </w:t>
                    </w:r>
                  </w:ins>
                  <w:r w:rsidRPr="008869A2">
                    <w:rPr>
                      <w:iCs/>
                      <w:sz w:val="20"/>
                      <w:szCs w:val="20"/>
                    </w:rPr>
                    <w:t xml:space="preserve">corresponding to the lesser of the AVGHSL or the interception between the RTSPP of the </w:t>
                  </w:r>
                  <w:del w:id="742"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Reliability Deployment Price for Energy and the Energy Offer Curve </w:t>
                  </w:r>
                  <w:ins w:id="743" w:author="ERCOT" w:date="2024-06-20T18:45:00Z">
                    <w:r>
                      <w:rPr>
                        <w:iCs/>
                        <w:sz w:val="20"/>
                        <w:szCs w:val="20"/>
                      </w:rPr>
                      <w:t xml:space="preserve">Cost Cap </w:t>
                    </w:r>
                  </w:ins>
                  <w:r w:rsidRPr="008869A2">
                    <w:rPr>
                      <w:iCs/>
                      <w:sz w:val="20"/>
                      <w:szCs w:val="20"/>
                    </w:rPr>
                    <w:t xml:space="preserve">of </w:t>
                  </w:r>
                  <w:del w:id="744"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3F75F214"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B435D3F" w14:textId="77777777" w:rsidR="00D011F0" w:rsidRPr="008869A2" w:rsidRDefault="00D011F0" w:rsidP="0080522F">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25D032B"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54F54D3" w14:textId="77777777" w:rsidR="00D011F0" w:rsidRPr="008869A2" w:rsidRDefault="00D011F0" w:rsidP="0080522F">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r, subject to the maximum of the manual HDL override or equivalent VDI and the telemetered output</w:t>
                  </w:r>
                  <w:del w:id="745" w:author="ERCOT" w:date="2024-07-26T11:28:00Z">
                    <w:r w:rsidRPr="008869A2" w:rsidDel="006F1C39">
                      <w:rPr>
                        <w:sz w:val="20"/>
                        <w:szCs w:val="20"/>
                      </w:rPr>
                      <w:delText xml:space="preserve"> or consumption</w:delText>
                    </w:r>
                  </w:del>
                  <w:r w:rsidRPr="008869A2">
                    <w:rPr>
                      <w:sz w:val="20"/>
                      <w:szCs w:val="20"/>
                    </w:rPr>
                    <w:t xml:space="preserve">, for </w:t>
                  </w:r>
                  <w:r w:rsidRPr="008869A2">
                    <w:rPr>
                      <w:color w:val="000000"/>
                      <w:sz w:val="20"/>
                      <w:szCs w:val="20"/>
                    </w:rPr>
                    <w:t>the Generation Resource</w:t>
                  </w:r>
                  <w:ins w:id="746" w:author="ERCOT" w:date="2024-07-02T11:52:00Z">
                    <w:r>
                      <w:rPr>
                        <w:color w:val="000000"/>
                        <w:sz w:val="20"/>
                        <w:szCs w:val="20"/>
                      </w:rPr>
                      <w:t xml:space="preserve"> or</w:t>
                    </w:r>
                  </w:ins>
                  <w:ins w:id="747" w:author="ERCOT" w:date="2024-06-20T18:45:00Z">
                    <w:r>
                      <w:rPr>
                        <w:color w:val="000000"/>
                        <w:sz w:val="20"/>
                        <w:szCs w:val="20"/>
                      </w:rPr>
                      <w:t xml:space="preserve"> ESR</w:t>
                    </w:r>
                  </w:ins>
                  <w:del w:id="748" w:author="ERCOT" w:date="2024-07-02T11:53:00Z">
                    <w:r w:rsidRPr="008869A2" w:rsidDel="00194271">
                      <w:rPr>
                        <w:color w:val="000000"/>
                        <w:sz w:val="20"/>
                        <w:szCs w:val="20"/>
                      </w:rPr>
                      <w:delText xml:space="preserve"> or Controllable Load Resource</w:delText>
                    </w:r>
                  </w:del>
                  <w:r>
                    <w:rPr>
                      <w:color w:val="000000"/>
                      <w:sz w:val="20"/>
                      <w:szCs w:val="20"/>
                    </w:rPr>
                    <w:t xml:space="preserv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 xml:space="preserve">is a </w:t>
                  </w:r>
                  <w:del w:id="749" w:author="ERCOT" w:date="2024-06-20T18:46:00Z">
                    <w:r w:rsidRPr="008869A2" w:rsidDel="008869A2">
                      <w:rPr>
                        <w:sz w:val="20"/>
                        <w:szCs w:val="20"/>
                      </w:rPr>
                      <w:delText xml:space="preserve">Combined Cycle Generation Resource within the </w:delText>
                    </w:r>
                  </w:del>
                  <w:r w:rsidRPr="008869A2">
                    <w:rPr>
                      <w:sz w:val="20"/>
                      <w:szCs w:val="20"/>
                    </w:rPr>
                    <w:t>Combined Cycle Train.</w:t>
                  </w:r>
                  <w:r w:rsidRPr="008869A2">
                    <w:rPr>
                      <w:szCs w:val="20"/>
                    </w:rPr>
                    <w:t xml:space="preserve">  </w:t>
                  </w:r>
                </w:p>
              </w:tc>
            </w:tr>
            <w:tr w:rsidR="00D011F0" w:rsidRPr="008869A2" w14:paraId="6DA93346" w14:textId="77777777" w:rsidTr="0080522F">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2AD4B16C" w14:textId="77777777" w:rsidR="00D011F0" w:rsidRPr="008869A2" w:rsidRDefault="00D011F0" w:rsidP="0080522F">
                  <w:pPr>
                    <w:spacing w:after="60"/>
                    <w:rPr>
                      <w:iCs/>
                      <w:color w:val="000000"/>
                      <w:sz w:val="20"/>
                      <w:szCs w:val="20"/>
                      <w:lang w:val="es-MX"/>
                    </w:rPr>
                  </w:pPr>
                  <w:r w:rsidRPr="008869A2">
                    <w:rPr>
                      <w:iCs/>
                      <w:color w:val="000000"/>
                      <w:sz w:val="20"/>
                      <w:szCs w:val="20"/>
                    </w:rPr>
                    <w:t xml:space="preserve">AVGHSL </w:t>
                  </w:r>
                  <w:r w:rsidRPr="008869A2">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CA75300" w14:textId="77777777" w:rsidR="00D011F0" w:rsidRPr="008869A2" w:rsidRDefault="00D011F0" w:rsidP="0080522F">
                  <w:pPr>
                    <w:spacing w:after="60"/>
                    <w:rPr>
                      <w:iCs/>
                      <w:color w:val="000000"/>
                      <w:sz w:val="20"/>
                      <w:szCs w:val="20"/>
                    </w:rPr>
                  </w:pPr>
                  <w:r w:rsidRPr="008869A2">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A280DE0" w14:textId="77777777" w:rsidR="00D011F0" w:rsidRPr="008869A2" w:rsidRDefault="00D011F0" w:rsidP="0080522F">
                  <w:pPr>
                    <w:spacing w:after="60"/>
                    <w:rPr>
                      <w:i/>
                      <w:iCs/>
                      <w:color w:val="000000"/>
                      <w:sz w:val="20"/>
                      <w:szCs w:val="20"/>
                    </w:rPr>
                  </w:pPr>
                  <w:r w:rsidRPr="008869A2">
                    <w:rPr>
                      <w:i/>
                      <w:color w:val="000000"/>
                      <w:sz w:val="20"/>
                      <w:szCs w:val="20"/>
                    </w:rPr>
                    <w:t>Average High Sustained Limit per QSE per Settlement Point per Resource</w:t>
                  </w:r>
                  <w:r w:rsidRPr="008869A2">
                    <w:rPr>
                      <w:iCs/>
                      <w:color w:val="000000"/>
                      <w:sz w:val="20"/>
                      <w:szCs w:val="20"/>
                    </w:rPr>
                    <w:t>—The time-weighted average High Sustained Limit (HSL) for the Generation Resource</w:t>
                  </w:r>
                  <w:ins w:id="750" w:author="ERCOT" w:date="2024-07-02T11:53:00Z">
                    <w:r>
                      <w:rPr>
                        <w:iCs/>
                        <w:color w:val="000000"/>
                        <w:sz w:val="20"/>
                        <w:szCs w:val="20"/>
                      </w:rPr>
                      <w:t xml:space="preserve"> or</w:t>
                    </w:r>
                  </w:ins>
                  <w:ins w:id="751" w:author="ERCOT" w:date="2024-06-20T18:46:00Z">
                    <w:r>
                      <w:rPr>
                        <w:iCs/>
                        <w:color w:val="000000"/>
                        <w:sz w:val="20"/>
                        <w:szCs w:val="20"/>
                      </w:rPr>
                      <w:t xml:space="preserve"> ESR</w:t>
                    </w:r>
                  </w:ins>
                  <w:del w:id="752" w:author="ERCOT" w:date="2024-07-02T11:53:00Z">
                    <w:r w:rsidRPr="008869A2" w:rsidDel="00194271">
                      <w:rPr>
                        <w:iCs/>
                        <w:color w:val="000000"/>
                        <w:sz w:val="20"/>
                        <w:szCs w:val="20"/>
                      </w:rPr>
                      <w:delText xml:space="preserve"> or Controllable Load Resource</w:delText>
                    </w:r>
                  </w:del>
                  <w:r w:rsidRPr="008869A2">
                    <w:rPr>
                      <w:iCs/>
                      <w:color w:val="000000"/>
                      <w:sz w:val="20"/>
                      <w:szCs w:val="20"/>
                    </w:rPr>
                    <w:t xml:space="preserv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w:t>
                  </w:r>
                  <w:del w:id="753" w:author="ERCOT" w:date="2024-06-20T18:46:00Z">
                    <w:r w:rsidRPr="008869A2" w:rsidDel="008869A2">
                      <w:rPr>
                        <w:iCs/>
                        <w:sz w:val="20"/>
                        <w:szCs w:val="20"/>
                      </w:rPr>
                      <w:delText xml:space="preserve">Combined Cycle Generation Resource within the </w:delText>
                    </w:r>
                  </w:del>
                  <w:r w:rsidRPr="008869A2">
                    <w:rPr>
                      <w:iCs/>
                      <w:sz w:val="20"/>
                      <w:szCs w:val="20"/>
                    </w:rPr>
                    <w:t xml:space="preserve">Combined Cycle Train.  </w:t>
                  </w:r>
                  <w:r w:rsidRPr="008869A2">
                    <w:rPr>
                      <w:sz w:val="20"/>
                      <w:szCs w:val="20"/>
                    </w:rPr>
                    <w:t xml:space="preserve">In the case of a VDI that is equivalent to an HDL override, this value is set equal to the HSL of </w:t>
                  </w:r>
                  <w:r w:rsidRPr="008869A2">
                    <w:rPr>
                      <w:color w:val="000000"/>
                      <w:sz w:val="20"/>
                      <w:szCs w:val="20"/>
                    </w:rPr>
                    <w:t>Generation Resource</w:t>
                  </w:r>
                  <w:ins w:id="754" w:author="ERCOT" w:date="2024-07-26T11:28:00Z">
                    <w:r>
                      <w:rPr>
                        <w:color w:val="000000"/>
                        <w:sz w:val="20"/>
                        <w:szCs w:val="20"/>
                      </w:rPr>
                      <w:t>, or</w:t>
                    </w:r>
                  </w:ins>
                  <w:ins w:id="755" w:author="ERCOT" w:date="2024-06-20T18:46:00Z">
                    <w:r>
                      <w:rPr>
                        <w:color w:val="000000"/>
                        <w:sz w:val="20"/>
                        <w:szCs w:val="20"/>
                      </w:rPr>
                      <w:t xml:space="preserve"> ESR</w:t>
                    </w:r>
                  </w:ins>
                  <w:del w:id="756" w:author="ERCOT" w:date="2024-07-26T11:28:00Z">
                    <w:r w:rsidRPr="008869A2" w:rsidDel="006F1C39">
                      <w:rPr>
                        <w:iCs/>
                        <w:color w:val="000000"/>
                        <w:sz w:val="20"/>
                        <w:szCs w:val="20"/>
                      </w:rPr>
                      <w:delText xml:space="preserve"> or Controllable Load Resource</w:delText>
                    </w:r>
                  </w:del>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D011F0" w:rsidRPr="008869A2" w14:paraId="21EC83D0" w14:textId="77777777" w:rsidTr="0080522F">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0F20E9A9" w14:textId="77777777" w:rsidR="00D011F0" w:rsidRPr="008869A2" w:rsidRDefault="00D011F0" w:rsidP="0080522F">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CB0BB27"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308C14E" w14:textId="77777777" w:rsidR="00D011F0" w:rsidRPr="008869A2" w:rsidRDefault="00D011F0" w:rsidP="0080522F">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w:t>
                  </w:r>
                  <w:ins w:id="757" w:author="ERCOT" w:date="2024-06-20T18:47:00Z">
                    <w:r>
                      <w:rPr>
                        <w:sz w:val="20"/>
                        <w:szCs w:val="20"/>
                      </w:rPr>
                      <w:t xml:space="preserve">or Energy Bid/Offer Curve </w:t>
                    </w:r>
                  </w:ins>
                  <w:r w:rsidRPr="008869A2">
                    <w:rPr>
                      <w:sz w:val="20"/>
                      <w:szCs w:val="20"/>
                    </w:rPr>
                    <w:t xml:space="preserve">corresponding to the Real-Time Settlement Point Price of </w:t>
                  </w:r>
                  <w:del w:id="758" w:author="ERCOT" w:date="2024-06-20T18:47:00Z">
                    <w:r w:rsidRPr="008869A2" w:rsidDel="005B298B">
                      <w:rPr>
                        <w:sz w:val="20"/>
                        <w:szCs w:val="20"/>
                      </w:rPr>
                      <w:delText xml:space="preserve">Generation </w:delText>
                    </w:r>
                  </w:del>
                  <w:r w:rsidRPr="008869A2">
                    <w:rPr>
                      <w:sz w:val="20"/>
                      <w:szCs w:val="20"/>
                    </w:rPr>
                    <w:t xml:space="preserve">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Reliability Deployment Price for Energy.  For a combined cycle Resource, </w:t>
                  </w:r>
                  <w:r w:rsidRPr="008869A2">
                    <w:rPr>
                      <w:i/>
                      <w:sz w:val="20"/>
                      <w:szCs w:val="20"/>
                    </w:rPr>
                    <w:t>r</w:t>
                  </w:r>
                  <w:r w:rsidRPr="008869A2">
                    <w:rPr>
                      <w:sz w:val="20"/>
                      <w:szCs w:val="20"/>
                    </w:rPr>
                    <w:t xml:space="preserve"> is a Combined Cycle Train.</w:t>
                  </w:r>
                </w:p>
              </w:tc>
            </w:tr>
            <w:tr w:rsidR="00D011F0" w:rsidRPr="008869A2" w14:paraId="055ECF46" w14:textId="77777777" w:rsidTr="0080522F">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9897811" w14:textId="77777777" w:rsidR="00D011F0" w:rsidRPr="008869A2" w:rsidRDefault="00D011F0" w:rsidP="0080522F">
                  <w:pPr>
                    <w:spacing w:after="60"/>
                    <w:rPr>
                      <w:iCs/>
                      <w:sz w:val="20"/>
                      <w:szCs w:val="20"/>
                    </w:rPr>
                  </w:pPr>
                  <w:r w:rsidRPr="008869A2">
                    <w:rPr>
                      <w:sz w:val="20"/>
                      <w:szCs w:val="20"/>
                    </w:rPr>
                    <w:lastRenderedPageBreak/>
                    <w:t xml:space="preserve">RTEOCOST </w:t>
                  </w:r>
                  <w:r w:rsidRPr="008869A2">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79CFCBCF" w14:textId="77777777" w:rsidR="00D011F0" w:rsidRPr="008869A2" w:rsidRDefault="00D011F0" w:rsidP="0080522F">
                  <w:pPr>
                    <w:spacing w:after="60"/>
                    <w:rPr>
                      <w:iCs/>
                      <w:sz w:val="20"/>
                      <w:szCs w:val="20"/>
                    </w:rPr>
                  </w:pPr>
                  <w:r w:rsidRPr="008869A2">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33CAC7C6" w14:textId="77777777" w:rsidR="00D011F0" w:rsidRPr="008869A2" w:rsidRDefault="00D011F0" w:rsidP="0080522F">
                  <w:pPr>
                    <w:spacing w:after="60"/>
                    <w:rPr>
                      <w:iCs/>
                      <w:sz w:val="20"/>
                      <w:szCs w:val="20"/>
                    </w:rPr>
                  </w:pPr>
                  <w:r w:rsidRPr="008869A2">
                    <w:rPr>
                      <w:i/>
                      <w:sz w:val="20"/>
                      <w:szCs w:val="20"/>
                    </w:rPr>
                    <w:t>Real-Time Energy Offer Curve Cost Cap</w:t>
                  </w:r>
                  <w:r w:rsidRPr="008869A2">
                    <w:rPr>
                      <w:i/>
                      <w:iCs/>
                      <w:noProof/>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Low Sustained Limit (LSL) for the Settlement Interval </w:t>
                  </w:r>
                  <w:r w:rsidRPr="008869A2">
                    <w:rPr>
                      <w:i/>
                      <w:sz w:val="20"/>
                      <w:szCs w:val="20"/>
                    </w:rPr>
                    <w:t>i</w:t>
                  </w:r>
                  <w:r w:rsidRPr="008869A2">
                    <w:rPr>
                      <w:sz w:val="20"/>
                      <w:szCs w:val="20"/>
                    </w:rPr>
                    <w:t>.  See Section 4.4.9.3.3, Energy Offer Curve Cost Caps.</w:t>
                  </w:r>
                  <w:r>
                    <w:rPr>
                      <w:sz w:val="20"/>
                      <w:szCs w:val="20"/>
                    </w:rPr>
                    <w:t xml:space="preserve"> </w:t>
                  </w:r>
                  <w:r w:rsidRPr="008869A2">
                    <w:rPr>
                      <w:sz w:val="20"/>
                      <w:szCs w:val="20"/>
                    </w:rPr>
                    <w:t xml:space="preserve">Where for a Combined Cycle Train, the Resource </w:t>
                  </w:r>
                  <w:r w:rsidRPr="008869A2">
                    <w:rPr>
                      <w:i/>
                      <w:sz w:val="20"/>
                      <w:szCs w:val="20"/>
                    </w:rPr>
                    <w:t>r</w:t>
                  </w:r>
                  <w:r w:rsidRPr="008869A2">
                    <w:rPr>
                      <w:sz w:val="20"/>
                      <w:szCs w:val="20"/>
                    </w:rPr>
                    <w:t xml:space="preserve"> is the Combined Cycle Train.</w:t>
                  </w:r>
                </w:p>
              </w:tc>
            </w:tr>
            <w:tr w:rsidR="00D011F0" w:rsidRPr="008869A2" w14:paraId="174B2F27" w14:textId="77777777" w:rsidTr="0080522F">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214269D4" w14:textId="77777777" w:rsidR="00D011F0" w:rsidRPr="008869A2" w:rsidRDefault="00D011F0" w:rsidP="0080522F">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BE2A2BD"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089F365" w14:textId="77777777" w:rsidR="00D011F0" w:rsidRPr="008869A2" w:rsidRDefault="00D011F0" w:rsidP="0080522F">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w:t>
                  </w:r>
                  <w:del w:id="759"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570D545C" w14:textId="77777777" w:rsidTr="0080522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A5CAD41" w14:textId="77777777" w:rsidR="00D011F0" w:rsidRPr="008869A2" w:rsidRDefault="00D011F0" w:rsidP="0080522F">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106F7866"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F6A961B" w14:textId="77777777" w:rsidR="00D011F0" w:rsidRPr="008869A2" w:rsidRDefault="00D011F0" w:rsidP="0080522F">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D011F0" w:rsidRPr="008869A2" w14:paraId="24EED3F3" w14:textId="77777777" w:rsidTr="0080522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56A435C" w14:textId="77777777" w:rsidR="00D011F0" w:rsidRPr="008869A2" w:rsidRDefault="00D011F0" w:rsidP="0080522F">
                  <w:pPr>
                    <w:spacing w:after="60"/>
                    <w:rPr>
                      <w:iCs/>
                      <w:sz w:val="20"/>
                      <w:szCs w:val="20"/>
                    </w:rPr>
                  </w:pPr>
                  <w:r w:rsidRPr="008869A2">
                    <w:rPr>
                      <w:iCs/>
                      <w:sz w:val="20"/>
                      <w:szCs w:val="20"/>
                    </w:rPr>
                    <w:t>RTRDP</w:t>
                  </w:r>
                  <w:r w:rsidRPr="008869A2">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48A6F684"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484BF47A" w14:textId="77777777" w:rsidR="00D011F0" w:rsidRPr="008869A2" w:rsidRDefault="00D011F0" w:rsidP="0080522F">
                  <w:pPr>
                    <w:spacing w:after="60"/>
                    <w:rPr>
                      <w:i/>
                      <w:iCs/>
                      <w:sz w:val="20"/>
                      <w:szCs w:val="20"/>
                    </w:rPr>
                  </w:pPr>
                  <w:r w:rsidRPr="008869A2">
                    <w:rPr>
                      <w:i/>
                      <w:iCs/>
                      <w:sz w:val="20"/>
                      <w:szCs w:val="20"/>
                    </w:rPr>
                    <w:t>Real-Time Reliability Deployment Price</w:t>
                  </w:r>
                  <w:r w:rsidRPr="008869A2">
                    <w:rPr>
                      <w:iCs/>
                      <w:sz w:val="20"/>
                      <w:szCs w:val="20"/>
                    </w:rPr>
                    <w:t xml:space="preserve"> </w:t>
                  </w:r>
                  <w:r w:rsidRPr="008869A2">
                    <w:rPr>
                      <w:i/>
                      <w:iCs/>
                      <w:sz w:val="20"/>
                      <w:szCs w:val="20"/>
                    </w:rPr>
                    <w:t>for Energy</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Reliability Deployment Price Adder for Energy.</w:t>
                  </w:r>
                </w:p>
              </w:tc>
            </w:tr>
            <w:tr w:rsidR="00D011F0" w:rsidRPr="008869A2" w14:paraId="4E3C40F0"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945CCC4" w14:textId="77777777" w:rsidR="00D011F0" w:rsidRPr="008869A2" w:rsidRDefault="00D011F0" w:rsidP="0080522F">
                  <w:pPr>
                    <w:spacing w:after="60"/>
                    <w:rPr>
                      <w:i/>
                      <w:iCs/>
                      <w:sz w:val="20"/>
                      <w:szCs w:val="20"/>
                    </w:rPr>
                  </w:pPr>
                  <w:r>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05CD83F3"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84BC7C9" w14:textId="77777777" w:rsidR="00D011F0" w:rsidRPr="008869A2" w:rsidRDefault="00D011F0" w:rsidP="0080522F">
                  <w:pPr>
                    <w:spacing w:after="60"/>
                    <w:rPr>
                      <w:i/>
                      <w:sz w:val="20"/>
                      <w:szCs w:val="20"/>
                    </w:rPr>
                  </w:pPr>
                  <w:r w:rsidRPr="008869A2">
                    <w:rPr>
                      <w:iCs/>
                      <w:sz w:val="20"/>
                      <w:szCs w:val="20"/>
                    </w:rPr>
                    <w:t>A QSE.</w:t>
                  </w:r>
                </w:p>
              </w:tc>
            </w:tr>
            <w:tr w:rsidR="00D011F0" w:rsidRPr="008869A2" w14:paraId="45DA29A8"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89405A2" w14:textId="77777777" w:rsidR="00D011F0" w:rsidRPr="008869A2" w:rsidRDefault="00D011F0" w:rsidP="0080522F">
                  <w:pPr>
                    <w:spacing w:after="60"/>
                    <w:rPr>
                      <w:i/>
                      <w:iCs/>
                      <w:sz w:val="20"/>
                      <w:szCs w:val="20"/>
                    </w:rPr>
                  </w:pPr>
                  <w:r>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61A91EDF"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0123724" w14:textId="77777777" w:rsidR="00D011F0" w:rsidRPr="008869A2" w:rsidRDefault="00D011F0" w:rsidP="0080522F">
                  <w:pPr>
                    <w:spacing w:after="60"/>
                    <w:rPr>
                      <w:i/>
                      <w:sz w:val="20"/>
                      <w:szCs w:val="20"/>
                    </w:rPr>
                  </w:pPr>
                  <w:r w:rsidRPr="008869A2">
                    <w:rPr>
                      <w:iCs/>
                      <w:sz w:val="20"/>
                      <w:szCs w:val="20"/>
                    </w:rPr>
                    <w:t>A Generation Resource</w:t>
                  </w:r>
                  <w:ins w:id="760" w:author="ERCOT" w:date="2024-06-20T19:03:00Z">
                    <w:r>
                      <w:rPr>
                        <w:iCs/>
                        <w:sz w:val="20"/>
                        <w:szCs w:val="20"/>
                      </w:rPr>
                      <w:t xml:space="preserve"> or ESR</w:t>
                    </w:r>
                  </w:ins>
                  <w:r w:rsidRPr="008869A2">
                    <w:rPr>
                      <w:iCs/>
                      <w:sz w:val="20"/>
                      <w:szCs w:val="20"/>
                    </w:rPr>
                    <w:t>.</w:t>
                  </w:r>
                </w:p>
              </w:tc>
            </w:tr>
            <w:tr w:rsidR="00D011F0" w:rsidRPr="008869A2" w14:paraId="1154957C"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D7CFA1B" w14:textId="77777777" w:rsidR="00D011F0" w:rsidRPr="008869A2" w:rsidRDefault="00D011F0" w:rsidP="0080522F">
                  <w:pPr>
                    <w:spacing w:after="60"/>
                    <w:rPr>
                      <w:i/>
                      <w:iCs/>
                      <w:sz w:val="20"/>
                      <w:szCs w:val="20"/>
                    </w:rPr>
                  </w:pPr>
                  <w:r>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1E93C31D"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5B0F931" w14:textId="77777777" w:rsidR="00D011F0" w:rsidRPr="008869A2" w:rsidRDefault="00D011F0" w:rsidP="0080522F">
                  <w:pPr>
                    <w:spacing w:after="60"/>
                    <w:rPr>
                      <w:iCs/>
                      <w:sz w:val="20"/>
                      <w:szCs w:val="20"/>
                    </w:rPr>
                  </w:pPr>
                  <w:r w:rsidRPr="008869A2">
                    <w:rPr>
                      <w:iCs/>
                      <w:sz w:val="20"/>
                      <w:szCs w:val="20"/>
                    </w:rPr>
                    <w:t>A Resource Node Settlement Point.</w:t>
                  </w:r>
                </w:p>
              </w:tc>
            </w:tr>
            <w:tr w:rsidR="00D011F0" w:rsidRPr="008869A2" w14:paraId="6E1BAF16" w14:textId="77777777" w:rsidTr="0080522F">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74F770DD" w14:textId="77777777" w:rsidR="00D011F0" w:rsidRPr="008869A2" w:rsidRDefault="00D011F0" w:rsidP="0080522F">
                  <w:pPr>
                    <w:spacing w:after="60"/>
                    <w:rPr>
                      <w:i/>
                      <w:iCs/>
                      <w:sz w:val="20"/>
                      <w:szCs w:val="20"/>
                    </w:rPr>
                  </w:pPr>
                  <w:r w:rsidRPr="008869A2">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53B1BEAD"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4ECDE5E"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3718D142" w14:textId="77777777" w:rsidR="00D011F0" w:rsidRPr="008869A2" w:rsidRDefault="00D011F0" w:rsidP="0080522F">
            <w:pPr>
              <w:spacing w:before="240" w:after="240"/>
              <w:ind w:left="720" w:hanging="720"/>
              <w:rPr>
                <w:szCs w:val="20"/>
              </w:rPr>
            </w:pPr>
            <w:r w:rsidRPr="008869A2">
              <w:rPr>
                <w:szCs w:val="20"/>
              </w:rPr>
              <w:t>(5)</w:t>
            </w:r>
            <w:r w:rsidRPr="008869A2">
              <w:rPr>
                <w:szCs w:val="20"/>
              </w:rPr>
              <w:tab/>
              <w:t>The total compensation to each QSE for an HDL override for the 15-minute Settlement Interval is calculated as follows:</w:t>
            </w:r>
          </w:p>
          <w:p w14:paraId="4E20AAF7" w14:textId="77777777" w:rsidR="00D011F0" w:rsidRPr="008869A2" w:rsidRDefault="00D011F0" w:rsidP="0080522F">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7C8C8120" wp14:editId="3542A0BC">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8869A2">
              <w:rPr>
                <w:b/>
                <w:noProof/>
                <w:position w:val="-30"/>
                <w:szCs w:val="20"/>
              </w:rPr>
              <w:drawing>
                <wp:inline distT="0" distB="0" distL="0" distR="0" wp14:anchorId="581D2CBA" wp14:editId="7249D301">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564BA557" w14:textId="77777777" w:rsidR="00D011F0" w:rsidRPr="008869A2" w:rsidRDefault="00D011F0" w:rsidP="0080522F">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011F0" w:rsidRPr="008869A2" w14:paraId="6AE61A61" w14:textId="77777777" w:rsidTr="0080522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2F12CBC1" w14:textId="77777777" w:rsidR="00D011F0" w:rsidRPr="008869A2" w:rsidRDefault="00D011F0" w:rsidP="0080522F">
                  <w:pPr>
                    <w:spacing w:after="240"/>
                    <w:rPr>
                      <w:b/>
                      <w:iCs/>
                      <w:sz w:val="20"/>
                      <w:szCs w:val="20"/>
                    </w:rPr>
                  </w:pPr>
                  <w:r w:rsidRPr="008869A2">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7F1F7A16" w14:textId="77777777" w:rsidR="00D011F0" w:rsidRPr="008869A2" w:rsidRDefault="00D011F0" w:rsidP="0080522F">
                  <w:pPr>
                    <w:spacing w:after="240"/>
                    <w:rPr>
                      <w:b/>
                      <w:iCs/>
                      <w:sz w:val="20"/>
                      <w:szCs w:val="20"/>
                    </w:rPr>
                  </w:pPr>
                  <w:r w:rsidRPr="008869A2">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9B8910"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7623FF23"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88EE6EA" w14:textId="77777777" w:rsidR="00D011F0" w:rsidRPr="008869A2" w:rsidRDefault="00D011F0" w:rsidP="0080522F">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D3D533C" w14:textId="77777777" w:rsidR="00D011F0" w:rsidRPr="008869A2" w:rsidRDefault="00D011F0" w:rsidP="0080522F">
                  <w:pPr>
                    <w:spacing w:after="60"/>
                    <w:rPr>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AEEF6C" w14:textId="77777777" w:rsidR="00D011F0" w:rsidRPr="008869A2" w:rsidRDefault="00D011F0" w:rsidP="0080522F">
                  <w:pPr>
                    <w:spacing w:after="60"/>
                    <w:rPr>
                      <w:iCs/>
                      <w:sz w:val="20"/>
                      <w:szCs w:val="20"/>
                    </w:rPr>
                  </w:pPr>
                  <w:r w:rsidRPr="008869A2">
                    <w:rPr>
                      <w:i/>
                      <w:iCs/>
                      <w:sz w:val="20"/>
                      <w:szCs w:val="20"/>
                    </w:rPr>
                    <w:t xml:space="preserve">High Dispatch Limit override energy amount per QSE per </w:t>
                  </w:r>
                  <w:del w:id="761" w:author="ERCOT" w:date="2024-06-20T19:03:00Z">
                    <w:r w:rsidRPr="008869A2" w:rsidDel="0004468E">
                      <w:rPr>
                        <w:i/>
                        <w:iCs/>
                        <w:sz w:val="20"/>
                        <w:szCs w:val="20"/>
                      </w:rPr>
                      <w:delText xml:space="preserve">Generation </w:delText>
                    </w:r>
                  </w:del>
                  <w:r w:rsidRPr="008869A2">
                    <w:rPr>
                      <w:i/>
                      <w:iCs/>
                      <w:sz w:val="20"/>
                      <w:szCs w:val="20"/>
                    </w:rPr>
                    <w:t>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62" w:author="ERCOT" w:date="2024-06-20T19:03:00Z">
                    <w:r w:rsidRPr="008869A2" w:rsidDel="0004468E">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64A311FE"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DFFDA20" w14:textId="77777777" w:rsidR="00D011F0" w:rsidRPr="008869A2" w:rsidRDefault="00D011F0" w:rsidP="0080522F">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3B5FD392" w14:textId="77777777" w:rsidR="00D011F0" w:rsidRPr="008869A2" w:rsidRDefault="00D011F0" w:rsidP="0080522F">
                  <w:pPr>
                    <w:spacing w:after="60"/>
                    <w:rPr>
                      <w:i/>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664448A0" w14:textId="77777777" w:rsidR="00D011F0" w:rsidRPr="008869A2" w:rsidRDefault="00D011F0" w:rsidP="0080522F">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D011F0" w:rsidRPr="008869A2" w14:paraId="1BDBBAD6"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EF61E61" w14:textId="77777777" w:rsidR="00D011F0" w:rsidRPr="008869A2" w:rsidRDefault="00D011F0" w:rsidP="0080522F">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22F858AA"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C6E3B0A" w14:textId="77777777" w:rsidR="00D011F0" w:rsidRPr="008869A2" w:rsidRDefault="00D011F0" w:rsidP="0080522F">
                  <w:pPr>
                    <w:spacing w:after="60"/>
                    <w:rPr>
                      <w:iCs/>
                      <w:sz w:val="20"/>
                      <w:szCs w:val="20"/>
                    </w:rPr>
                  </w:pPr>
                  <w:r w:rsidRPr="008869A2">
                    <w:rPr>
                      <w:iCs/>
                      <w:sz w:val="20"/>
                      <w:szCs w:val="20"/>
                    </w:rPr>
                    <w:t>A QSE.</w:t>
                  </w:r>
                </w:p>
              </w:tc>
            </w:tr>
            <w:tr w:rsidR="00D011F0" w:rsidRPr="008869A2" w14:paraId="39B28B54"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79B732A" w14:textId="77777777" w:rsidR="00D011F0" w:rsidRPr="008869A2" w:rsidRDefault="00D011F0" w:rsidP="0080522F">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19E00C8"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590A910" w14:textId="77777777" w:rsidR="00D011F0" w:rsidRPr="008869A2" w:rsidRDefault="00D011F0" w:rsidP="0080522F">
                  <w:pPr>
                    <w:spacing w:after="60"/>
                    <w:rPr>
                      <w:iCs/>
                      <w:sz w:val="20"/>
                      <w:szCs w:val="20"/>
                    </w:rPr>
                  </w:pPr>
                  <w:r w:rsidRPr="008869A2">
                    <w:rPr>
                      <w:iCs/>
                      <w:sz w:val="20"/>
                      <w:szCs w:val="20"/>
                    </w:rPr>
                    <w:t>A Generation Resource</w:t>
                  </w:r>
                  <w:ins w:id="763" w:author="ERCOT" w:date="2024-06-20T19:03:00Z">
                    <w:r>
                      <w:rPr>
                        <w:iCs/>
                        <w:sz w:val="20"/>
                        <w:szCs w:val="20"/>
                      </w:rPr>
                      <w:t xml:space="preserve"> or ESR</w:t>
                    </w:r>
                  </w:ins>
                  <w:r w:rsidRPr="008869A2">
                    <w:rPr>
                      <w:iCs/>
                      <w:sz w:val="20"/>
                      <w:szCs w:val="20"/>
                    </w:rPr>
                    <w:t>.</w:t>
                  </w:r>
                </w:p>
              </w:tc>
            </w:tr>
            <w:tr w:rsidR="00D011F0" w:rsidRPr="008869A2" w14:paraId="6E8E737E"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197E38E" w14:textId="77777777" w:rsidR="00D011F0" w:rsidRPr="008869A2" w:rsidRDefault="00D011F0" w:rsidP="0080522F">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0B018C11"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567149B" w14:textId="77777777" w:rsidR="00D011F0" w:rsidRPr="008869A2" w:rsidRDefault="00D011F0" w:rsidP="0080522F">
                  <w:pPr>
                    <w:spacing w:after="60"/>
                    <w:rPr>
                      <w:iCs/>
                      <w:sz w:val="18"/>
                      <w:szCs w:val="18"/>
                    </w:rPr>
                  </w:pPr>
                  <w:r w:rsidRPr="008869A2">
                    <w:rPr>
                      <w:iCs/>
                      <w:sz w:val="20"/>
                      <w:szCs w:val="20"/>
                    </w:rPr>
                    <w:t>A Resource Node Settlement Point.</w:t>
                  </w:r>
                </w:p>
              </w:tc>
            </w:tr>
            <w:tr w:rsidR="00D011F0" w:rsidRPr="008869A2" w14:paraId="315B0B72"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69F1AC45" w14:textId="77777777" w:rsidR="00D011F0" w:rsidRPr="008869A2" w:rsidRDefault="00D011F0" w:rsidP="0080522F">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76ACAE0"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6F5DE39"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0CD2ECFC" w14:textId="77777777" w:rsidR="00D011F0" w:rsidRPr="008869A2" w:rsidRDefault="00D011F0" w:rsidP="0080522F">
            <w:pPr>
              <w:spacing w:before="240" w:after="240"/>
              <w:ind w:left="720" w:hanging="720"/>
              <w:rPr>
                <w:szCs w:val="20"/>
              </w:rPr>
            </w:pPr>
          </w:p>
        </w:tc>
      </w:tr>
    </w:tbl>
    <w:p w14:paraId="562992C4" w14:textId="77777777" w:rsidR="00D011F0" w:rsidRDefault="00D011F0" w:rsidP="00D011F0"/>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D011F0" w:rsidRPr="007F5C96" w14:paraId="194993AF" w14:textId="77777777" w:rsidTr="0080522F">
        <w:tc>
          <w:tcPr>
            <w:tcW w:w="9829" w:type="dxa"/>
            <w:tcBorders>
              <w:top w:val="single" w:sz="4" w:space="0" w:color="auto"/>
              <w:left w:val="single" w:sz="4" w:space="0" w:color="auto"/>
              <w:bottom w:val="single" w:sz="4" w:space="0" w:color="auto"/>
              <w:right w:val="single" w:sz="4" w:space="0" w:color="auto"/>
            </w:tcBorders>
            <w:shd w:val="pct12" w:color="auto" w:fill="auto"/>
          </w:tcPr>
          <w:p w14:paraId="13F0576D" w14:textId="77777777" w:rsidR="00D011F0" w:rsidRPr="007F5C96" w:rsidRDefault="00D011F0" w:rsidP="0080522F">
            <w:pPr>
              <w:spacing w:before="120" w:after="240"/>
              <w:rPr>
                <w:b/>
                <w:i/>
                <w:iCs/>
              </w:rPr>
            </w:pPr>
            <w:r w:rsidRPr="007F5C96">
              <w:rPr>
                <w:b/>
                <w:i/>
                <w:iCs/>
              </w:rPr>
              <w:t xml:space="preserve">[NPRR879, NPRR963, and NPRR1010:  Replace applicable portions of Section 6.6.5.1.1.1 above with the following upon system implementation for NPRR879 or NPRR963; or upon system </w:t>
            </w:r>
            <w:r w:rsidRPr="007F5C96">
              <w:rPr>
                <w:b/>
                <w:i/>
                <w:iCs/>
              </w:rPr>
              <w:lastRenderedPageBreak/>
              <w:t>implementation of the Real-Time Co-Optimization (RTC) project for NPRR1010; and renumber accordingly:]</w:t>
            </w:r>
          </w:p>
          <w:p w14:paraId="0656AB7F" w14:textId="77777777" w:rsidR="00D011F0" w:rsidRPr="007F5C96" w:rsidRDefault="00D011F0" w:rsidP="0080522F">
            <w:pPr>
              <w:keepNext/>
              <w:widowControl w:val="0"/>
              <w:tabs>
                <w:tab w:val="left" w:pos="1620"/>
              </w:tabs>
              <w:spacing w:before="480" w:after="240"/>
              <w:ind w:left="1627" w:hanging="1627"/>
              <w:outlineLvl w:val="4"/>
              <w:rPr>
                <w:b/>
                <w:bCs/>
                <w:snapToGrid w:val="0"/>
                <w:szCs w:val="20"/>
              </w:rPr>
            </w:pPr>
            <w:bookmarkStart w:id="764" w:name="_Toc60040691"/>
            <w:bookmarkStart w:id="765" w:name="_Toc65151750"/>
            <w:bookmarkStart w:id="766" w:name="_Toc80174776"/>
            <w:bookmarkStart w:id="767" w:name="_Toc112417656"/>
            <w:bookmarkStart w:id="768" w:name="_Toc119310325"/>
            <w:bookmarkStart w:id="769" w:name="_Toc125966258"/>
            <w:bookmarkStart w:id="770" w:name="_Toc135992356"/>
            <w:r w:rsidRPr="007F5C96">
              <w:rPr>
                <w:b/>
                <w:bCs/>
                <w:snapToGrid w:val="0"/>
                <w:szCs w:val="20"/>
              </w:rPr>
              <w:t>6.6.5.2</w:t>
            </w:r>
            <w:r w:rsidRPr="007F5C96">
              <w:rPr>
                <w:b/>
                <w:bCs/>
                <w:snapToGrid w:val="0"/>
                <w:szCs w:val="20"/>
              </w:rPr>
              <w:tab/>
              <w:t>Set Point Deviation Charge for Over Generation</w:t>
            </w:r>
            <w:bookmarkEnd w:id="764"/>
            <w:bookmarkEnd w:id="765"/>
            <w:bookmarkEnd w:id="766"/>
            <w:bookmarkEnd w:id="767"/>
            <w:bookmarkEnd w:id="768"/>
            <w:bookmarkEnd w:id="769"/>
            <w:bookmarkEnd w:id="770"/>
          </w:p>
          <w:p w14:paraId="45FDD1C5" w14:textId="77777777" w:rsidR="00D011F0" w:rsidRPr="007F5C96" w:rsidRDefault="00D011F0" w:rsidP="0080522F">
            <w:pPr>
              <w:spacing w:after="240"/>
              <w:ind w:left="720" w:hanging="720"/>
              <w:rPr>
                <w:szCs w:val="20"/>
              </w:rPr>
            </w:pPr>
            <w:r w:rsidRPr="007F5C96">
              <w:rPr>
                <w:szCs w:val="20"/>
              </w:rPr>
              <w:t>(1)</w:t>
            </w:r>
            <w:r w:rsidRPr="007F5C96">
              <w:rPr>
                <w:szCs w:val="20"/>
              </w:rPr>
              <w:tab/>
            </w:r>
            <w:del w:id="771" w:author="ERCOT" w:date="2024-06-21T07:30:00Z">
              <w:r w:rsidRPr="007F5C96" w:rsidDel="001A78A6">
                <w:rPr>
                  <w:szCs w:val="20"/>
                </w:rPr>
                <w:delText xml:space="preserve">For Generation Resources that are not Energy Storage Resources (ESRs), </w:delText>
              </w:r>
            </w:del>
            <w:r w:rsidRPr="007F5C96">
              <w:rPr>
                <w:szCs w:val="20"/>
              </w:rPr>
              <w:t>ERCOT shall charge a QSE for a Generation Resource, including an Intermittent Renewable Resource (IRR) with an Ancillary Service award for at least one SCED interval within the 15-minute Settlement Interval, for over-generation that exceeds the following tolerance.  The tolerance is the greater of:</w:t>
            </w:r>
          </w:p>
          <w:p w14:paraId="356559F8" w14:textId="77777777" w:rsidR="00D011F0" w:rsidRPr="007F5C96" w:rsidRDefault="00D011F0" w:rsidP="0080522F">
            <w:pPr>
              <w:spacing w:after="240"/>
              <w:ind w:left="1440" w:hanging="720"/>
              <w:rPr>
                <w:szCs w:val="20"/>
              </w:rPr>
            </w:pPr>
            <w:r w:rsidRPr="007F5C96">
              <w:rPr>
                <w:szCs w:val="20"/>
              </w:rPr>
              <w:t>(a)</w:t>
            </w:r>
            <w:r w:rsidRPr="007F5C96">
              <w:rPr>
                <w:szCs w:val="20"/>
              </w:rPr>
              <w:tab/>
              <w:t>5% of the AASP in the Settlement Interval; or</w:t>
            </w:r>
          </w:p>
          <w:p w14:paraId="0C394C0C" w14:textId="77777777" w:rsidR="00D011F0" w:rsidRPr="007F5C96" w:rsidRDefault="00D011F0" w:rsidP="0080522F">
            <w:pPr>
              <w:spacing w:after="240"/>
              <w:ind w:left="1440" w:hanging="720"/>
              <w:rPr>
                <w:szCs w:val="20"/>
              </w:rPr>
            </w:pPr>
            <w:r w:rsidRPr="007F5C96">
              <w:rPr>
                <w:szCs w:val="20"/>
              </w:rPr>
              <w:t>(b)</w:t>
            </w:r>
            <w:r w:rsidRPr="007F5C96">
              <w:rPr>
                <w:szCs w:val="20"/>
              </w:rPr>
              <w:tab/>
              <w:t xml:space="preserve">Five MW above the AASP in the Settlement Interval. </w:t>
            </w:r>
          </w:p>
          <w:p w14:paraId="0D2730BE" w14:textId="77777777" w:rsidR="00D011F0" w:rsidRPr="007F5C96" w:rsidRDefault="00D011F0" w:rsidP="0080522F">
            <w:pPr>
              <w:spacing w:after="240"/>
              <w:ind w:left="720" w:hanging="720"/>
              <w:rPr>
                <w:szCs w:val="20"/>
              </w:rPr>
            </w:pPr>
            <w:r w:rsidRPr="007F5C96">
              <w:rPr>
                <w:iCs/>
                <w:szCs w:val="20"/>
              </w:rPr>
              <w:t>(2)</w:t>
            </w:r>
            <w:r w:rsidRPr="007F5C96">
              <w:rPr>
                <w:iCs/>
                <w:szCs w:val="20"/>
              </w:rPr>
              <w:tab/>
              <w:t xml:space="preserve">For instances in which an IRR has not received an Ancillary Service award or is not part of an IRR Group in which an IRR receives an Ancillary </w:t>
            </w:r>
            <w:r w:rsidRPr="007F5C96">
              <w:rPr>
                <w:szCs w:val="20"/>
              </w:rPr>
              <w:t>Service</w:t>
            </w:r>
            <w:r w:rsidRPr="007F5C96">
              <w:rPr>
                <w:iCs/>
                <w:szCs w:val="20"/>
              </w:rPr>
              <w:t xml:space="preserve"> award for any SCED interval within the 15-minute Settlement Interval, Set Point Deviation Charges will be determined per Section 6.6.5.4, IRR Generation Resource Set Point Deviation Charge.</w:t>
            </w:r>
          </w:p>
          <w:p w14:paraId="3385AE55" w14:textId="77777777" w:rsidR="00D011F0" w:rsidRPr="007F5C96" w:rsidRDefault="00D011F0" w:rsidP="0080522F">
            <w:pPr>
              <w:spacing w:after="240"/>
              <w:ind w:left="720" w:hanging="720"/>
              <w:rPr>
                <w:iCs/>
                <w:szCs w:val="20"/>
              </w:rPr>
            </w:pPr>
            <w:r w:rsidRPr="007F5C96">
              <w:rPr>
                <w:iCs/>
                <w:szCs w:val="20"/>
              </w:rPr>
              <w:t>(3)</w:t>
            </w:r>
            <w:r w:rsidRPr="007F5C96">
              <w:rPr>
                <w:iCs/>
                <w:szCs w:val="20"/>
              </w:rPr>
              <w:tab/>
              <w:t>The over-generation charge to each QSE for each Generation Resource, that is not part of an IRR Group</w:t>
            </w:r>
            <w:del w:id="772" w:author="ERCOT" w:date="2024-06-21T07:30:00Z">
              <w:r w:rsidRPr="007F5C96" w:rsidDel="001A78A6">
                <w:rPr>
                  <w:iCs/>
                  <w:szCs w:val="20"/>
                </w:rPr>
                <w:delText xml:space="preserve"> or an ESR,</w:delText>
              </w:r>
            </w:del>
            <w:r w:rsidRPr="007F5C96">
              <w:rPr>
                <w:iCs/>
                <w:szCs w:val="20"/>
              </w:rPr>
              <w:t xml:space="preserve"> at each Resource Node Settlement Point is calculated as follows:</w:t>
            </w:r>
          </w:p>
          <w:p w14:paraId="2A7DCD65" w14:textId="77777777" w:rsidR="00D011F0" w:rsidRPr="007F5C96" w:rsidRDefault="00D011F0" w:rsidP="0080522F">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ab/>
              <w:t>=</w:t>
            </w:r>
            <w:r w:rsidRPr="007F5C96">
              <w:rPr>
                <w:b/>
                <w:bCs/>
              </w:rPr>
              <w:tab/>
              <w:t xml:space="preserve">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73D5F5A"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487FDA5C" w14:textId="77777777" w:rsidR="00D011F0" w:rsidRPr="007F5C96" w:rsidRDefault="00D011F0" w:rsidP="0080522F">
            <w:pPr>
              <w:tabs>
                <w:tab w:val="left" w:pos="2250"/>
                <w:tab w:val="left" w:pos="3150"/>
                <w:tab w:val="left" w:pos="3960"/>
              </w:tabs>
              <w:spacing w:after="240"/>
              <w:ind w:left="3960" w:hanging="3240"/>
              <w:rPr>
                <w:bCs/>
                <w:cap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r, p, i </w:t>
            </w:r>
            <w:r w:rsidRPr="007F5C96">
              <w:rPr>
                <w:bCs/>
              </w:rPr>
              <w:t xml:space="preserve"> – ¼ * Max (((1 + K1) * AASP</w:t>
            </w:r>
            <w:r w:rsidRPr="007F5C96">
              <w:rPr>
                <w:bCs/>
                <w:i/>
                <w:iCs/>
                <w:vertAlign w:val="subscript"/>
                <w:lang w:val="es-ES"/>
              </w:rPr>
              <w:t xml:space="preserve"> q, r, p, i</w:t>
            </w:r>
            <w:r w:rsidRPr="007F5C96">
              <w:rPr>
                <w:rFonts w:ascii="Times New Roman Bold" w:hAnsi="Times New Roman Bold"/>
                <w:bCs/>
                <w:iCs/>
                <w:lang w:val="es-ES"/>
              </w:rPr>
              <w:t>)</w:t>
            </w:r>
            <w:r w:rsidRPr="007F5C96">
              <w:rPr>
                <w:bCs/>
              </w:rPr>
              <w:t>, (AASP</w:t>
            </w:r>
            <w:r w:rsidRPr="007F5C96">
              <w:rPr>
                <w:bCs/>
                <w:i/>
                <w:iCs/>
                <w:vertAlign w:val="subscript"/>
                <w:lang w:val="es-ES"/>
              </w:rPr>
              <w:t xml:space="preserve"> q, r, p, i </w:t>
            </w:r>
            <w:r w:rsidRPr="007F5C96">
              <w:rPr>
                <w:bCs/>
              </w:rPr>
              <w:t>+ Q1)))]</w:t>
            </w:r>
          </w:p>
          <w:p w14:paraId="6BE8CD04" w14:textId="77777777" w:rsidR="00D011F0" w:rsidRPr="007F5C96" w:rsidRDefault="00D011F0" w:rsidP="0080522F">
            <w:pPr>
              <w:spacing w:after="240"/>
              <w:ind w:left="1440" w:hanging="720"/>
              <w:rPr>
                <w:szCs w:val="20"/>
              </w:rPr>
            </w:pPr>
            <w:r w:rsidRPr="007F5C96">
              <w:rPr>
                <w:szCs w:val="20"/>
              </w:rPr>
              <w:t>TWTG</w:t>
            </w:r>
            <w:r w:rsidRPr="007F5C96">
              <w:rPr>
                <w:i/>
                <w:szCs w:val="20"/>
                <w:vertAlign w:val="subscript"/>
              </w:rPr>
              <w:t xml:space="preserve"> q, r, p, i</w:t>
            </w:r>
            <w:r w:rsidRPr="007F5C96">
              <w:rPr>
                <w:i/>
                <w:szCs w:val="20"/>
                <w:vertAlign w:val="subscript"/>
              </w:rPr>
              <w:tab/>
              <w:t>=</w:t>
            </w:r>
            <w:r w:rsidRPr="007F5C96">
              <w:rPr>
                <w:i/>
                <w:szCs w:val="20"/>
                <w:vertAlign w:val="subscript"/>
              </w:rPr>
              <w:tab/>
            </w:r>
            <w:r w:rsidRPr="007F5C96">
              <w:rPr>
                <w:szCs w:val="20"/>
              </w:rPr>
              <w:t>(</w:t>
            </w:r>
            <w:r w:rsidRPr="007F5C96">
              <w:rPr>
                <w:position w:val="-22"/>
                <w:szCs w:val="20"/>
              </w:rPr>
              <w:object w:dxaOrig="210" w:dyaOrig="450" w14:anchorId="655528AC">
                <v:shape id="_x0000_i1037" type="#_x0000_t75" style="width:5.4pt;height:24.6pt" o:ole="">
                  <v:imagedata r:id="rId32" o:title=""/>
                </v:shape>
                <o:OLEObject Type="Embed" ProgID="Equation.3" ShapeID="_x0000_i1037" DrawAspect="Content" ObjectID="_1793165403" r:id="rId33"/>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5D0E0B3C" w14:textId="77777777" w:rsidR="00D011F0" w:rsidRPr="007F5C96" w:rsidRDefault="00D011F0" w:rsidP="0080522F">
            <w:pPr>
              <w:spacing w:after="240"/>
              <w:ind w:left="720" w:hanging="720"/>
              <w:rPr>
                <w:szCs w:val="20"/>
                <w:lang w:val="pt-BR"/>
              </w:rPr>
            </w:pPr>
            <w:r w:rsidRPr="007F5C96">
              <w:rPr>
                <w:iCs/>
                <w:szCs w:val="20"/>
              </w:rPr>
              <w:t>(4)</w:t>
            </w:r>
            <w:r w:rsidRPr="007F5C96">
              <w:rPr>
                <w:iCs/>
                <w:szCs w:val="20"/>
              </w:rPr>
              <w:tab/>
            </w:r>
            <w:r w:rsidRPr="007F5C96">
              <w:rPr>
                <w:szCs w:val="20"/>
                <w:lang w:val="pt-BR"/>
              </w:rPr>
              <w:t>If any IRR in an IRR Group is awarded Ancillary Services for at least one SCED interval within the 15-minute Settlement Interval, then the deviation penalty is determined for the IRR Group and evenly allocated and charged to each IRR within that IRR Group as follows:</w:t>
            </w:r>
          </w:p>
          <w:p w14:paraId="7ED1F581" w14:textId="77777777" w:rsidR="00D011F0" w:rsidRPr="007F5C96" w:rsidRDefault="00D011F0" w:rsidP="0080522F">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 xml:space="preserve">=      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57C4479A"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1FFBD4F6" w14:textId="77777777" w:rsidR="00D011F0" w:rsidRPr="007F5C96" w:rsidRDefault="00D011F0" w:rsidP="0080522F">
            <w:pPr>
              <w:tabs>
                <w:tab w:val="left" w:pos="2250"/>
                <w:tab w:val="left" w:pos="3150"/>
                <w:tab w:val="left" w:pos="3960"/>
              </w:tabs>
              <w:spacing w:after="120"/>
              <w:ind w:left="3960" w:hanging="3240"/>
              <w:rPr>
                <w:bC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w:t>
            </w:r>
            <w:proofErr w:type="spellStart"/>
            <w:r w:rsidRPr="007F5C96">
              <w:rPr>
                <w:bCs/>
                <w:i/>
                <w:iCs/>
                <w:vertAlign w:val="subscript"/>
                <w:lang w:val="es-ES"/>
              </w:rPr>
              <w:t>wg</w:t>
            </w:r>
            <w:proofErr w:type="spellEnd"/>
            <w:r w:rsidRPr="007F5C96">
              <w:rPr>
                <w:bCs/>
                <w:i/>
                <w:iCs/>
                <w:vertAlign w:val="subscript"/>
                <w:lang w:val="es-ES"/>
              </w:rPr>
              <w:t xml:space="preserve">, p, i </w:t>
            </w:r>
            <w:r w:rsidRPr="007F5C96">
              <w:rPr>
                <w:bCs/>
              </w:rPr>
              <w:t xml:space="preserve"> – ¼ * Max (((1 + K1) * AASP</w:t>
            </w:r>
            <w:r w:rsidRPr="007F5C96">
              <w:rPr>
                <w:bCs/>
                <w:i/>
                <w:iCs/>
                <w:vertAlign w:val="subscript"/>
                <w:lang w:val="es-ES"/>
              </w:rPr>
              <w:t xml:space="preserve"> q, </w:t>
            </w:r>
            <w:proofErr w:type="spellStart"/>
            <w:r w:rsidRPr="007F5C96">
              <w:rPr>
                <w:bCs/>
                <w:i/>
                <w:iCs/>
                <w:vertAlign w:val="subscript"/>
                <w:lang w:val="es-ES"/>
              </w:rPr>
              <w:t>wg</w:t>
            </w:r>
            <w:proofErr w:type="spellEnd"/>
            <w:r w:rsidRPr="007F5C96">
              <w:rPr>
                <w:bCs/>
                <w:i/>
                <w:iCs/>
                <w:vertAlign w:val="subscript"/>
                <w:lang w:val="es-ES"/>
              </w:rPr>
              <w:t>, p, i</w:t>
            </w:r>
            <w:r w:rsidRPr="007F5C96">
              <w:rPr>
                <w:rFonts w:ascii="Times New Roman Bold" w:hAnsi="Times New Roman Bold"/>
                <w:bCs/>
                <w:iCs/>
                <w:lang w:val="es-ES"/>
              </w:rPr>
              <w:t>)</w:t>
            </w:r>
            <w:r w:rsidRPr="007F5C96">
              <w:rPr>
                <w:bCs/>
              </w:rPr>
              <w:t xml:space="preserve">, </w:t>
            </w:r>
          </w:p>
          <w:p w14:paraId="1B259811" w14:textId="77777777" w:rsidR="00D011F0" w:rsidRPr="007F5C96" w:rsidRDefault="00D011F0" w:rsidP="0080522F">
            <w:pPr>
              <w:tabs>
                <w:tab w:val="left" w:pos="2250"/>
                <w:tab w:val="left" w:pos="3150"/>
                <w:tab w:val="left" w:pos="3960"/>
              </w:tabs>
              <w:spacing w:after="240"/>
              <w:ind w:left="3960" w:hanging="3240"/>
              <w:rPr>
                <w:bCs/>
                <w:caps/>
              </w:rPr>
            </w:pPr>
            <w:r w:rsidRPr="007F5C96">
              <w:rPr>
                <w:bCs/>
              </w:rPr>
              <w:tab/>
              <w:t>(AASP</w:t>
            </w:r>
            <w:r w:rsidRPr="007F5C96">
              <w:rPr>
                <w:bCs/>
                <w:i/>
                <w:iCs/>
                <w:vertAlign w:val="subscript"/>
                <w:lang w:val="es-ES"/>
              </w:rPr>
              <w:t xml:space="preserve"> q, </w:t>
            </w:r>
            <w:proofErr w:type="spellStart"/>
            <w:r w:rsidRPr="007F5C96">
              <w:rPr>
                <w:bCs/>
                <w:i/>
                <w:iCs/>
                <w:vertAlign w:val="subscript"/>
                <w:lang w:val="es-ES"/>
              </w:rPr>
              <w:t>wg</w:t>
            </w:r>
            <w:proofErr w:type="spellEnd"/>
            <w:r w:rsidRPr="007F5C96">
              <w:rPr>
                <w:bCs/>
                <w:i/>
                <w:iCs/>
                <w:vertAlign w:val="subscript"/>
                <w:lang w:val="es-ES"/>
              </w:rPr>
              <w:t xml:space="preserve">, p, i </w:t>
            </w:r>
            <w:r w:rsidRPr="007F5C96">
              <w:rPr>
                <w:bCs/>
              </w:rPr>
              <w:t>+ Q1)))] / N</w:t>
            </w:r>
          </w:p>
          <w:p w14:paraId="0C478E95" w14:textId="77777777" w:rsidR="00D011F0" w:rsidRPr="007F5C96" w:rsidRDefault="00D011F0" w:rsidP="0080522F">
            <w:pPr>
              <w:spacing w:after="240"/>
              <w:ind w:left="1440" w:hanging="720"/>
              <w:rPr>
                <w:szCs w:val="20"/>
              </w:rPr>
            </w:pPr>
            <w:r w:rsidRPr="007F5C96">
              <w:rPr>
                <w:szCs w:val="20"/>
              </w:rPr>
              <w:t>TWTG</w:t>
            </w:r>
            <w:r w:rsidRPr="007F5C96">
              <w:rPr>
                <w:i/>
                <w:szCs w:val="20"/>
                <w:vertAlign w:val="subscript"/>
              </w:rPr>
              <w:t xml:space="preserve"> q, </w:t>
            </w:r>
            <w:proofErr w:type="spellStart"/>
            <w:r w:rsidRPr="007F5C96">
              <w:rPr>
                <w:i/>
                <w:szCs w:val="20"/>
                <w:vertAlign w:val="subscript"/>
              </w:rPr>
              <w:t>wg</w:t>
            </w:r>
            <w:proofErr w:type="spellEnd"/>
            <w:r w:rsidRPr="007F5C96">
              <w:rPr>
                <w:i/>
                <w:szCs w:val="20"/>
                <w:vertAlign w:val="subscript"/>
              </w:rPr>
              <w:t>, p, i</w:t>
            </w:r>
            <w:r w:rsidRPr="007F5C96">
              <w:rPr>
                <w:i/>
                <w:szCs w:val="20"/>
                <w:vertAlign w:val="subscript"/>
              </w:rPr>
              <w:tab/>
            </w:r>
            <w:r w:rsidRPr="007F5C96">
              <w:rPr>
                <w:szCs w:val="20"/>
                <w:lang w:val="pt-BR"/>
              </w:rPr>
              <w:t xml:space="preserve">= </w:t>
            </w:r>
            <w:r w:rsidRPr="007F5C96">
              <w:rPr>
                <w:noProof/>
                <w:position w:val="-18"/>
                <w:szCs w:val="20"/>
              </w:rPr>
              <w:drawing>
                <wp:inline distT="0" distB="0" distL="0" distR="0" wp14:anchorId="1530BBBC" wp14:editId="099EE435">
                  <wp:extent cx="135255" cy="246380"/>
                  <wp:effectExtent l="0" t="0" r="0" b="1270"/>
                  <wp:docPr id="3291" name="Picture 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rPr>
              <w:t xml:space="preserve"> (</w:t>
            </w:r>
            <w:r w:rsidRPr="007F5C96">
              <w:rPr>
                <w:position w:val="-22"/>
                <w:szCs w:val="20"/>
              </w:rPr>
              <w:object w:dxaOrig="210" w:dyaOrig="450" w14:anchorId="0F06471F">
                <v:shape id="_x0000_i1038" type="#_x0000_t75" style="width:5.4pt;height:24.6pt" o:ole="">
                  <v:imagedata r:id="rId32" o:title=""/>
                </v:shape>
                <o:OLEObject Type="Embed" ProgID="Equation.3" ShapeID="_x0000_i1038" DrawAspect="Content" ObjectID="_1793165404" r:id="rId35"/>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3035ABC4" w14:textId="77777777" w:rsidR="00D011F0" w:rsidRPr="007F5C96" w:rsidRDefault="00D011F0" w:rsidP="0080522F">
            <w:pPr>
              <w:spacing w:after="240"/>
              <w:ind w:left="1440" w:hanging="720"/>
              <w:rPr>
                <w:rFonts w:ascii="Times New Roman Bold" w:hAnsi="Times New Roman Bold"/>
                <w:szCs w:val="20"/>
              </w:rPr>
            </w:pPr>
            <w:r w:rsidRPr="007F5C96">
              <w:rPr>
                <w:szCs w:val="20"/>
                <w:lang w:val="es-ES"/>
              </w:rPr>
              <w:lastRenderedPageBreak/>
              <w:t>AASP</w:t>
            </w:r>
            <w:r w:rsidRPr="007F5C96">
              <w:rPr>
                <w:i/>
                <w:szCs w:val="20"/>
                <w:vertAlign w:val="subscript"/>
                <w:lang w:val="pt-BR"/>
              </w:rPr>
              <w:t xml:space="preserve"> q, wg, p, </w:t>
            </w:r>
            <w:proofErr w:type="gramStart"/>
            <w:r w:rsidRPr="007F5C96">
              <w:rPr>
                <w:i/>
                <w:szCs w:val="20"/>
                <w:vertAlign w:val="subscript"/>
                <w:lang w:val="pt-BR"/>
              </w:rPr>
              <w:t xml:space="preserve">i  </w:t>
            </w:r>
            <w:r w:rsidRPr="007F5C96">
              <w:rPr>
                <w:szCs w:val="20"/>
                <w:lang w:val="pt-BR"/>
              </w:rPr>
              <w:t>=</w:t>
            </w:r>
            <w:proofErr w:type="gramEnd"/>
            <w:r w:rsidRPr="007F5C96">
              <w:rPr>
                <w:szCs w:val="20"/>
                <w:lang w:val="pt-BR"/>
              </w:rPr>
              <w:t xml:space="preserve"> </w:t>
            </w:r>
            <w:r w:rsidRPr="007F5C96">
              <w:rPr>
                <w:noProof/>
                <w:position w:val="-18"/>
                <w:szCs w:val="20"/>
              </w:rPr>
              <w:drawing>
                <wp:inline distT="0" distB="0" distL="0" distR="0" wp14:anchorId="2FA56E9E" wp14:editId="78916110">
                  <wp:extent cx="135255" cy="246380"/>
                  <wp:effectExtent l="0" t="0" r="0" b="1270"/>
                  <wp:docPr id="3290" name="Picture 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lang w:val="es-ES"/>
              </w:rPr>
              <w:t>(</w:t>
            </w:r>
            <w:r w:rsidRPr="007F5C96">
              <w:rPr>
                <w:szCs w:val="20"/>
                <w:lang w:val="pt-BR"/>
              </w:rPr>
              <w:t>AASP</w:t>
            </w:r>
            <w:r w:rsidRPr="007F5C96">
              <w:rPr>
                <w:i/>
                <w:szCs w:val="20"/>
                <w:vertAlign w:val="subscript"/>
                <w:lang w:val="pt-BR"/>
              </w:rPr>
              <w:t xml:space="preserve"> q, r, p, i</w:t>
            </w:r>
            <w:r w:rsidRPr="007F5C96">
              <w:rPr>
                <w:szCs w:val="20"/>
                <w:lang w:val="pt-BR"/>
              </w:rPr>
              <w:t>)</w:t>
            </w:r>
          </w:p>
          <w:p w14:paraId="160B5C8A" w14:textId="77777777" w:rsidR="00D011F0" w:rsidRPr="007F5C96" w:rsidRDefault="00D011F0" w:rsidP="0080522F">
            <w:pPr>
              <w:rPr>
                <w:szCs w:val="20"/>
              </w:rPr>
            </w:pPr>
            <w:r w:rsidRPr="007F5C96">
              <w:rPr>
                <w:szCs w:val="20"/>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D011F0" w:rsidRPr="007F5C96" w14:paraId="4C9616D1" w14:textId="77777777" w:rsidTr="0080522F">
              <w:trPr>
                <w:cantSplit/>
                <w:tblHeader/>
              </w:trPr>
              <w:tc>
                <w:tcPr>
                  <w:tcW w:w="2428" w:type="dxa"/>
                </w:tcPr>
                <w:p w14:paraId="4CE9E7E8" w14:textId="77777777" w:rsidR="00D011F0" w:rsidRPr="007F5C96" w:rsidRDefault="00D011F0" w:rsidP="0080522F">
                  <w:pPr>
                    <w:tabs>
                      <w:tab w:val="right" w:pos="9360"/>
                    </w:tabs>
                    <w:spacing w:after="120"/>
                    <w:rPr>
                      <w:b/>
                      <w:iCs/>
                      <w:sz w:val="20"/>
                      <w:szCs w:val="20"/>
                    </w:rPr>
                  </w:pPr>
                  <w:r w:rsidRPr="007F5C96">
                    <w:rPr>
                      <w:b/>
                      <w:iCs/>
                      <w:sz w:val="20"/>
                      <w:szCs w:val="20"/>
                    </w:rPr>
                    <w:t>Variable</w:t>
                  </w:r>
                </w:p>
              </w:tc>
              <w:tc>
                <w:tcPr>
                  <w:tcW w:w="1459" w:type="dxa"/>
                </w:tcPr>
                <w:p w14:paraId="44729DF3" w14:textId="77777777" w:rsidR="00D011F0" w:rsidRPr="007F5C96" w:rsidRDefault="00D011F0" w:rsidP="0080522F">
                  <w:pPr>
                    <w:tabs>
                      <w:tab w:val="right" w:pos="9360"/>
                    </w:tabs>
                    <w:spacing w:after="120"/>
                    <w:rPr>
                      <w:b/>
                      <w:iCs/>
                      <w:sz w:val="20"/>
                      <w:szCs w:val="20"/>
                    </w:rPr>
                  </w:pPr>
                  <w:r w:rsidRPr="007F5C96">
                    <w:rPr>
                      <w:b/>
                      <w:iCs/>
                      <w:sz w:val="20"/>
                      <w:szCs w:val="20"/>
                    </w:rPr>
                    <w:t>Unit</w:t>
                  </w:r>
                </w:p>
              </w:tc>
              <w:tc>
                <w:tcPr>
                  <w:tcW w:w="5942" w:type="dxa"/>
                </w:tcPr>
                <w:p w14:paraId="7C2257FA" w14:textId="77777777" w:rsidR="00D011F0" w:rsidRPr="007F5C96" w:rsidRDefault="00D011F0" w:rsidP="0080522F">
                  <w:pPr>
                    <w:tabs>
                      <w:tab w:val="right" w:pos="9360"/>
                    </w:tabs>
                    <w:spacing w:after="120"/>
                    <w:rPr>
                      <w:b/>
                      <w:iCs/>
                      <w:sz w:val="20"/>
                      <w:szCs w:val="20"/>
                    </w:rPr>
                  </w:pPr>
                  <w:r w:rsidRPr="007F5C96">
                    <w:rPr>
                      <w:b/>
                      <w:iCs/>
                      <w:sz w:val="20"/>
                      <w:szCs w:val="20"/>
                    </w:rPr>
                    <w:t>Definition</w:t>
                  </w:r>
                </w:p>
              </w:tc>
            </w:tr>
            <w:tr w:rsidR="00D011F0" w:rsidRPr="007F5C96" w14:paraId="075B976B" w14:textId="77777777" w:rsidTr="0080522F">
              <w:trPr>
                <w:cantSplit/>
              </w:trPr>
              <w:tc>
                <w:tcPr>
                  <w:tcW w:w="2428" w:type="dxa"/>
                </w:tcPr>
                <w:p w14:paraId="34F639A7"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459" w:type="dxa"/>
                </w:tcPr>
                <w:p w14:paraId="650E7A75" w14:textId="77777777" w:rsidR="00D011F0" w:rsidRPr="007F5C96" w:rsidRDefault="00D011F0" w:rsidP="0080522F">
                  <w:pPr>
                    <w:spacing w:after="60"/>
                    <w:rPr>
                      <w:iCs/>
                      <w:sz w:val="20"/>
                      <w:szCs w:val="20"/>
                    </w:rPr>
                  </w:pPr>
                  <w:r w:rsidRPr="007F5C96">
                    <w:rPr>
                      <w:iCs/>
                      <w:sz w:val="20"/>
                      <w:szCs w:val="20"/>
                    </w:rPr>
                    <w:t>$</w:t>
                  </w:r>
                </w:p>
              </w:tc>
              <w:tc>
                <w:tcPr>
                  <w:tcW w:w="5942" w:type="dxa"/>
                </w:tcPr>
                <w:p w14:paraId="777CBC95" w14:textId="77777777" w:rsidR="00D011F0" w:rsidRPr="007F5C96" w:rsidRDefault="00D011F0" w:rsidP="0080522F">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The Set Point Deviation Charge is charged to the Combined Cycle Train for all Combined Cycle Generation Resources.</w:t>
                  </w:r>
                </w:p>
              </w:tc>
            </w:tr>
            <w:tr w:rsidR="00D011F0" w:rsidRPr="007F5C96" w14:paraId="18004A2F" w14:textId="77777777" w:rsidTr="0080522F">
              <w:trPr>
                <w:cantSplit/>
              </w:trPr>
              <w:tc>
                <w:tcPr>
                  <w:tcW w:w="2428" w:type="dxa"/>
                </w:tcPr>
                <w:p w14:paraId="5FCC9DF0" w14:textId="77777777" w:rsidR="00D011F0" w:rsidRPr="007F5C96" w:rsidRDefault="00D011F0" w:rsidP="0080522F">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459" w:type="dxa"/>
                </w:tcPr>
                <w:p w14:paraId="47D3F79F"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29CF7D22" w14:textId="77777777" w:rsidR="00D011F0" w:rsidRPr="007F5C96" w:rsidRDefault="00D011F0" w:rsidP="0080522F">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13507FF1" w14:textId="77777777" w:rsidTr="0080522F">
              <w:trPr>
                <w:cantSplit/>
              </w:trPr>
              <w:tc>
                <w:tcPr>
                  <w:tcW w:w="2428" w:type="dxa"/>
                </w:tcPr>
                <w:p w14:paraId="5E2AB5D4" w14:textId="77777777" w:rsidR="00D011F0" w:rsidRPr="007F5C96" w:rsidRDefault="00D011F0" w:rsidP="0080522F">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459" w:type="dxa"/>
                </w:tcPr>
                <w:p w14:paraId="278E6E2B"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E252D88" w14:textId="77777777" w:rsidR="00D011F0" w:rsidRPr="007F5C96" w:rsidRDefault="00D011F0" w:rsidP="0080522F">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D011F0" w:rsidRPr="007F5C96" w14:paraId="5BDEB222" w14:textId="77777777" w:rsidTr="0080522F">
              <w:trPr>
                <w:cantSplit/>
              </w:trPr>
              <w:tc>
                <w:tcPr>
                  <w:tcW w:w="2428" w:type="dxa"/>
                </w:tcPr>
                <w:p w14:paraId="1249099C" w14:textId="77777777" w:rsidR="00D011F0" w:rsidRPr="007F5C96" w:rsidRDefault="00D011F0" w:rsidP="0080522F">
                  <w:pPr>
                    <w:spacing w:after="60"/>
                    <w:rPr>
                      <w:iCs/>
                      <w:sz w:val="20"/>
                      <w:szCs w:val="20"/>
                    </w:rPr>
                  </w:pPr>
                  <w:r w:rsidRPr="007F5C96">
                    <w:rPr>
                      <w:iCs/>
                      <w:sz w:val="20"/>
                      <w:szCs w:val="20"/>
                    </w:rPr>
                    <w:t>AASP</w:t>
                  </w:r>
                  <w:r w:rsidRPr="007F5C96">
                    <w:rPr>
                      <w:i/>
                      <w:iCs/>
                      <w:sz w:val="20"/>
                      <w:szCs w:val="20"/>
                      <w:vertAlign w:val="subscript"/>
                    </w:rPr>
                    <w:t xml:space="preserve"> q, r, p, i</w:t>
                  </w:r>
                </w:p>
              </w:tc>
              <w:tc>
                <w:tcPr>
                  <w:tcW w:w="1459" w:type="dxa"/>
                </w:tcPr>
                <w:p w14:paraId="17025CF9"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50B571E1" w14:textId="77777777" w:rsidR="00D011F0" w:rsidRPr="007F5C96" w:rsidRDefault="00D011F0" w:rsidP="0080522F">
                  <w:pPr>
                    <w:spacing w:after="60"/>
                    <w:rPr>
                      <w:i/>
                      <w:iCs/>
                      <w:sz w:val="20"/>
                      <w:szCs w:val="20"/>
                    </w:rPr>
                  </w:pPr>
                  <w:r w:rsidRPr="007F5C96">
                    <w:rPr>
                      <w:i/>
                      <w:iCs/>
                      <w:sz w:val="20"/>
                      <w:szCs w:val="20"/>
                    </w:rPr>
                    <w:t>Average Aggregated Set Point per QSE per Settlement Point per Resource</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w:t>
                  </w:r>
                  <w:r w:rsidRPr="007F5C96">
                    <w:rPr>
                      <w:i/>
                      <w:iCs/>
                      <w:sz w:val="20"/>
                      <w:szCs w:val="20"/>
                    </w:rPr>
                    <w:t xml:space="preserve"> i</w:t>
                  </w:r>
                  <w:r w:rsidRPr="007F5C96">
                    <w:rPr>
                      <w:iCs/>
                      <w:sz w:val="20"/>
                      <w:szCs w:val="20"/>
                    </w:rPr>
                    <w:t>.  Where for a Combined Cycle Train, AASP is calculated for the Combined Cycle Train considering all UDSPs to any Combined Cycle Generation Resources within the Combined Cycle Train.</w:t>
                  </w:r>
                </w:p>
              </w:tc>
            </w:tr>
            <w:tr w:rsidR="00D011F0" w:rsidRPr="007F5C96" w14:paraId="715CE4E8" w14:textId="77777777" w:rsidTr="0080522F">
              <w:trPr>
                <w:cantSplit/>
              </w:trPr>
              <w:tc>
                <w:tcPr>
                  <w:tcW w:w="2428" w:type="dxa"/>
                </w:tcPr>
                <w:p w14:paraId="0964A3B0" w14:textId="77777777" w:rsidR="00D011F0" w:rsidRPr="007F5C96" w:rsidRDefault="00D011F0" w:rsidP="0080522F">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459" w:type="dxa"/>
                </w:tcPr>
                <w:p w14:paraId="74E8488A"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0E33B96B" w14:textId="77777777" w:rsidR="00D011F0" w:rsidRPr="007F5C96" w:rsidRDefault="00D011F0" w:rsidP="0080522F">
                  <w:pPr>
                    <w:spacing w:after="60"/>
                    <w:rPr>
                      <w:iCs/>
                      <w:sz w:val="20"/>
                      <w:szCs w:val="20"/>
                    </w:rPr>
                  </w:pPr>
                  <w:r w:rsidRPr="007F5C96">
                    <w:rPr>
                      <w:i/>
                      <w:iCs/>
                      <w:sz w:val="20"/>
                      <w:szCs w:val="20"/>
                    </w:rPr>
                    <w:t>Average Telemetered Generation for the 5 Minutes</w:t>
                  </w:r>
                  <w:r w:rsidRPr="007F5C96">
                    <w:rPr>
                      <w:iCs/>
                      <w:sz w:val="20"/>
                      <w:szCs w:val="20"/>
                    </w:rPr>
                    <w:t xml:space="preserve">—The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D011F0" w:rsidRPr="007F5C96" w14:paraId="75A4801A" w14:textId="77777777" w:rsidTr="0080522F">
              <w:trPr>
                <w:cantSplit/>
              </w:trPr>
              <w:tc>
                <w:tcPr>
                  <w:tcW w:w="2428" w:type="dxa"/>
                </w:tcPr>
                <w:p w14:paraId="13C68A7A" w14:textId="77777777" w:rsidR="00D011F0" w:rsidRPr="007F5C96" w:rsidRDefault="00D011F0" w:rsidP="0080522F">
                  <w:pPr>
                    <w:spacing w:after="60"/>
                    <w:rPr>
                      <w:iCs/>
                      <w:sz w:val="20"/>
                      <w:szCs w:val="20"/>
                    </w:rPr>
                  </w:pPr>
                  <w:r w:rsidRPr="007F5C96">
                    <w:rPr>
                      <w:iCs/>
                      <w:sz w:val="20"/>
                      <w:szCs w:val="20"/>
                    </w:rPr>
                    <w:t xml:space="preserve">OGEN </w:t>
                  </w:r>
                  <w:r w:rsidRPr="007F5C96">
                    <w:rPr>
                      <w:i/>
                      <w:iCs/>
                      <w:sz w:val="20"/>
                      <w:szCs w:val="20"/>
                      <w:vertAlign w:val="subscript"/>
                    </w:rPr>
                    <w:t>q, r, p, i</w:t>
                  </w:r>
                </w:p>
              </w:tc>
              <w:tc>
                <w:tcPr>
                  <w:tcW w:w="1459" w:type="dxa"/>
                </w:tcPr>
                <w:p w14:paraId="42BB16E7"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E6A78AE" w14:textId="77777777" w:rsidR="00D011F0" w:rsidRPr="007F5C96" w:rsidRDefault="00D011F0" w:rsidP="0080522F">
                  <w:pPr>
                    <w:spacing w:after="60"/>
                    <w:rPr>
                      <w:iCs/>
                      <w:sz w:val="20"/>
                      <w:szCs w:val="20"/>
                    </w:rPr>
                  </w:pPr>
                  <w:r w:rsidRPr="007F5C96">
                    <w:rPr>
                      <w:i/>
                      <w:iCs/>
                      <w:sz w:val="20"/>
                      <w:szCs w:val="20"/>
                    </w:rPr>
                    <w:t>Over Generation Volumes per QSE per Settlement Point per Resource</w:t>
                  </w:r>
                  <w:r w:rsidRPr="007F5C96">
                    <w:rPr>
                      <w:iCs/>
                      <w:sz w:val="20"/>
                      <w:szCs w:val="20"/>
                    </w:rPr>
                    <w:t xml:space="preserve">—The amount over-generated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07D5A2F6" w14:textId="77777777" w:rsidTr="0080522F">
              <w:trPr>
                <w:cantSplit/>
              </w:trPr>
              <w:tc>
                <w:tcPr>
                  <w:tcW w:w="2428" w:type="dxa"/>
                </w:tcPr>
                <w:p w14:paraId="42D35DEE" w14:textId="77777777" w:rsidR="00D011F0" w:rsidRPr="007F5C96" w:rsidRDefault="00D011F0" w:rsidP="0080522F">
                  <w:pPr>
                    <w:spacing w:after="60"/>
                    <w:rPr>
                      <w:iCs/>
                      <w:sz w:val="20"/>
                      <w:szCs w:val="20"/>
                    </w:rPr>
                  </w:pPr>
                  <w:r w:rsidRPr="007F5C96">
                    <w:rPr>
                      <w:iCs/>
                      <w:sz w:val="20"/>
                      <w:szCs w:val="20"/>
                    </w:rPr>
                    <w:t>PR1</w:t>
                  </w:r>
                </w:p>
              </w:tc>
              <w:tc>
                <w:tcPr>
                  <w:tcW w:w="1459" w:type="dxa"/>
                </w:tcPr>
                <w:p w14:paraId="41C7504C"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6604F79" w14:textId="77777777" w:rsidR="00D011F0" w:rsidRPr="007F5C96" w:rsidRDefault="00D011F0" w:rsidP="0080522F">
                  <w:pPr>
                    <w:spacing w:after="60"/>
                    <w:rPr>
                      <w:iCs/>
                      <w:sz w:val="20"/>
                      <w:szCs w:val="20"/>
                    </w:rPr>
                  </w:pPr>
                  <w:r w:rsidRPr="007F5C96">
                    <w:rPr>
                      <w:iCs/>
                      <w:sz w:val="20"/>
                      <w:szCs w:val="20"/>
                    </w:rPr>
                    <w:t xml:space="preserve">The price to use for the Set Point Deviation Charge for over-generation when RTSPP is less than $20/MWh, $20/MWh.  </w:t>
                  </w:r>
                </w:p>
              </w:tc>
            </w:tr>
            <w:tr w:rsidR="00D011F0" w:rsidRPr="007F5C96" w14:paraId="47572AF1" w14:textId="77777777" w:rsidTr="0080522F">
              <w:trPr>
                <w:cantSplit/>
              </w:trPr>
              <w:tc>
                <w:tcPr>
                  <w:tcW w:w="2428" w:type="dxa"/>
                </w:tcPr>
                <w:p w14:paraId="29D96E37" w14:textId="77777777" w:rsidR="00D011F0" w:rsidRPr="007F5C96" w:rsidRDefault="00D011F0" w:rsidP="0080522F">
                  <w:pPr>
                    <w:spacing w:after="60"/>
                    <w:rPr>
                      <w:iCs/>
                      <w:sz w:val="20"/>
                      <w:szCs w:val="20"/>
                    </w:rPr>
                  </w:pPr>
                  <w:r w:rsidRPr="007F5C96">
                    <w:rPr>
                      <w:iCs/>
                      <w:sz w:val="20"/>
                      <w:szCs w:val="20"/>
                    </w:rPr>
                    <w:t>K1</w:t>
                  </w:r>
                </w:p>
              </w:tc>
              <w:tc>
                <w:tcPr>
                  <w:tcW w:w="1459" w:type="dxa"/>
                </w:tcPr>
                <w:p w14:paraId="15660C53"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06F3858D" w14:textId="77777777" w:rsidR="00D011F0" w:rsidRPr="007F5C96" w:rsidRDefault="00D011F0" w:rsidP="0080522F">
                  <w:pPr>
                    <w:spacing w:after="60"/>
                    <w:rPr>
                      <w:iCs/>
                      <w:sz w:val="20"/>
                      <w:szCs w:val="20"/>
                    </w:rPr>
                  </w:pPr>
                  <w:r w:rsidRPr="007F5C96">
                    <w:rPr>
                      <w:iCs/>
                      <w:sz w:val="20"/>
                      <w:szCs w:val="20"/>
                    </w:rPr>
                    <w:t xml:space="preserve">The percentage tolerance for over-generation, 5%.  </w:t>
                  </w:r>
                </w:p>
              </w:tc>
            </w:tr>
            <w:tr w:rsidR="00D011F0" w:rsidRPr="007F5C96" w14:paraId="1682DE9D" w14:textId="77777777" w:rsidTr="0080522F">
              <w:trPr>
                <w:cantSplit/>
              </w:trPr>
              <w:tc>
                <w:tcPr>
                  <w:tcW w:w="2428" w:type="dxa"/>
                </w:tcPr>
                <w:p w14:paraId="76174CA5" w14:textId="77777777" w:rsidR="00D011F0" w:rsidRPr="007F5C96" w:rsidRDefault="00D011F0" w:rsidP="0080522F">
                  <w:pPr>
                    <w:spacing w:after="60"/>
                    <w:rPr>
                      <w:iCs/>
                      <w:sz w:val="20"/>
                      <w:szCs w:val="20"/>
                    </w:rPr>
                  </w:pPr>
                  <w:r w:rsidRPr="007F5C96">
                    <w:rPr>
                      <w:iCs/>
                      <w:sz w:val="20"/>
                      <w:szCs w:val="20"/>
                    </w:rPr>
                    <w:t>Q1</w:t>
                  </w:r>
                </w:p>
              </w:tc>
              <w:tc>
                <w:tcPr>
                  <w:tcW w:w="1459" w:type="dxa"/>
                </w:tcPr>
                <w:p w14:paraId="76E441C3"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2DBBBE5E" w14:textId="77777777" w:rsidR="00D011F0" w:rsidRPr="007F5C96" w:rsidRDefault="00D011F0" w:rsidP="0080522F">
                  <w:pPr>
                    <w:spacing w:after="60"/>
                    <w:rPr>
                      <w:iCs/>
                      <w:sz w:val="20"/>
                      <w:szCs w:val="20"/>
                    </w:rPr>
                  </w:pPr>
                  <w:r w:rsidRPr="007F5C96">
                    <w:rPr>
                      <w:iCs/>
                      <w:sz w:val="20"/>
                      <w:szCs w:val="20"/>
                    </w:rPr>
                    <w:t>The MW tolerance for over-generation, five MW.</w:t>
                  </w:r>
                </w:p>
              </w:tc>
            </w:tr>
            <w:tr w:rsidR="00D011F0" w:rsidRPr="007F5C96" w14:paraId="14517220" w14:textId="77777777" w:rsidTr="0080522F">
              <w:trPr>
                <w:cantSplit/>
              </w:trPr>
              <w:tc>
                <w:tcPr>
                  <w:tcW w:w="2428" w:type="dxa"/>
                </w:tcPr>
                <w:p w14:paraId="35A2E4EF" w14:textId="77777777" w:rsidR="00D011F0" w:rsidRPr="007F5C96" w:rsidRDefault="00D011F0" w:rsidP="0080522F">
                  <w:pPr>
                    <w:spacing w:after="60"/>
                    <w:rPr>
                      <w:iCs/>
                      <w:sz w:val="20"/>
                      <w:szCs w:val="20"/>
                    </w:rPr>
                  </w:pPr>
                  <w:r w:rsidRPr="007F5C96">
                    <w:rPr>
                      <w:iCs/>
                      <w:sz w:val="20"/>
                      <w:szCs w:val="20"/>
                    </w:rPr>
                    <w:t>N</w:t>
                  </w:r>
                </w:p>
              </w:tc>
              <w:tc>
                <w:tcPr>
                  <w:tcW w:w="1459" w:type="dxa"/>
                </w:tcPr>
                <w:p w14:paraId="45356BA2"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2D6EF248" w14:textId="77777777" w:rsidR="00D011F0" w:rsidRPr="007F5C96" w:rsidRDefault="00D011F0" w:rsidP="0080522F">
                  <w:pPr>
                    <w:spacing w:after="60"/>
                    <w:rPr>
                      <w:iCs/>
                      <w:sz w:val="20"/>
                      <w:szCs w:val="20"/>
                    </w:rPr>
                  </w:pPr>
                  <w:r w:rsidRPr="007F5C96">
                    <w:rPr>
                      <w:iCs/>
                      <w:sz w:val="20"/>
                      <w:szCs w:val="20"/>
                    </w:rPr>
                    <w:t>The number of IRRs within an IRR Group.</w:t>
                  </w:r>
                </w:p>
              </w:tc>
            </w:tr>
            <w:tr w:rsidR="00D011F0" w:rsidRPr="007F5C96" w14:paraId="0CB1DF9E" w14:textId="77777777" w:rsidTr="0080522F">
              <w:trPr>
                <w:cantSplit/>
              </w:trPr>
              <w:tc>
                <w:tcPr>
                  <w:tcW w:w="2428" w:type="dxa"/>
                </w:tcPr>
                <w:p w14:paraId="1393F16C" w14:textId="77777777" w:rsidR="00D011F0" w:rsidRPr="007F5C96" w:rsidRDefault="00D011F0" w:rsidP="0080522F">
                  <w:pPr>
                    <w:spacing w:after="60"/>
                    <w:rPr>
                      <w:i/>
                      <w:iCs/>
                      <w:sz w:val="20"/>
                      <w:szCs w:val="20"/>
                    </w:rPr>
                  </w:pPr>
                  <w:r w:rsidRPr="007F5C96">
                    <w:rPr>
                      <w:i/>
                      <w:iCs/>
                      <w:sz w:val="20"/>
                      <w:szCs w:val="20"/>
                    </w:rPr>
                    <w:t>Q</w:t>
                  </w:r>
                </w:p>
              </w:tc>
              <w:tc>
                <w:tcPr>
                  <w:tcW w:w="1459" w:type="dxa"/>
                </w:tcPr>
                <w:p w14:paraId="2DA16DC3"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24FCAE27"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5CCD4D00" w14:textId="77777777" w:rsidTr="0080522F">
              <w:trPr>
                <w:cantSplit/>
              </w:trPr>
              <w:tc>
                <w:tcPr>
                  <w:tcW w:w="2428" w:type="dxa"/>
                </w:tcPr>
                <w:p w14:paraId="1EDC74E3" w14:textId="77777777" w:rsidR="00D011F0" w:rsidRPr="007F5C96" w:rsidRDefault="00D011F0" w:rsidP="0080522F">
                  <w:pPr>
                    <w:spacing w:after="60"/>
                    <w:rPr>
                      <w:i/>
                      <w:iCs/>
                      <w:sz w:val="20"/>
                      <w:szCs w:val="20"/>
                    </w:rPr>
                  </w:pPr>
                  <w:r w:rsidRPr="007F5C96">
                    <w:rPr>
                      <w:i/>
                      <w:iCs/>
                      <w:sz w:val="20"/>
                      <w:szCs w:val="20"/>
                    </w:rPr>
                    <w:t>P</w:t>
                  </w:r>
                </w:p>
              </w:tc>
              <w:tc>
                <w:tcPr>
                  <w:tcW w:w="1459" w:type="dxa"/>
                </w:tcPr>
                <w:p w14:paraId="0A7CDCB2"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732B3CED"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47092487" w14:textId="77777777" w:rsidTr="0080522F">
              <w:trPr>
                <w:cantSplit/>
              </w:trPr>
              <w:tc>
                <w:tcPr>
                  <w:tcW w:w="2428" w:type="dxa"/>
                </w:tcPr>
                <w:p w14:paraId="4B0FF169" w14:textId="77777777" w:rsidR="00D011F0" w:rsidRPr="007F5C96" w:rsidRDefault="00D011F0" w:rsidP="0080522F">
                  <w:pPr>
                    <w:tabs>
                      <w:tab w:val="right" w:pos="9360"/>
                    </w:tabs>
                    <w:spacing w:after="60"/>
                    <w:rPr>
                      <w:i/>
                      <w:iCs/>
                      <w:sz w:val="20"/>
                      <w:szCs w:val="20"/>
                    </w:rPr>
                  </w:pPr>
                  <w:r w:rsidRPr="007F5C96">
                    <w:rPr>
                      <w:i/>
                      <w:iCs/>
                      <w:sz w:val="20"/>
                      <w:szCs w:val="20"/>
                    </w:rPr>
                    <w:t>R</w:t>
                  </w:r>
                </w:p>
              </w:tc>
              <w:tc>
                <w:tcPr>
                  <w:tcW w:w="1459" w:type="dxa"/>
                </w:tcPr>
                <w:p w14:paraId="3DAD1F03" w14:textId="77777777" w:rsidR="00D011F0" w:rsidRPr="007F5C96" w:rsidRDefault="00D011F0" w:rsidP="0080522F">
                  <w:pPr>
                    <w:tabs>
                      <w:tab w:val="right" w:pos="9360"/>
                    </w:tabs>
                    <w:spacing w:after="60"/>
                    <w:rPr>
                      <w:iCs/>
                      <w:sz w:val="20"/>
                      <w:szCs w:val="20"/>
                    </w:rPr>
                  </w:pPr>
                  <w:r w:rsidRPr="007F5C96">
                    <w:rPr>
                      <w:iCs/>
                      <w:sz w:val="20"/>
                      <w:szCs w:val="20"/>
                    </w:rPr>
                    <w:t>none</w:t>
                  </w:r>
                </w:p>
              </w:tc>
              <w:tc>
                <w:tcPr>
                  <w:tcW w:w="5942" w:type="dxa"/>
                </w:tcPr>
                <w:p w14:paraId="358B9613" w14:textId="77777777" w:rsidR="00D011F0" w:rsidRPr="007F5C96" w:rsidRDefault="00D011F0" w:rsidP="0080522F">
                  <w:pPr>
                    <w:tabs>
                      <w:tab w:val="right" w:pos="9360"/>
                    </w:tabs>
                    <w:spacing w:after="60"/>
                    <w:rPr>
                      <w:iCs/>
                      <w:sz w:val="20"/>
                      <w:szCs w:val="20"/>
                      <w:lang w:val="fr-FR"/>
                    </w:rPr>
                  </w:pPr>
                  <w:r w:rsidRPr="007F5C96">
                    <w:rPr>
                      <w:iCs/>
                      <w:sz w:val="20"/>
                      <w:szCs w:val="20"/>
                      <w:lang w:val="fr-FR"/>
                    </w:rPr>
                    <w:t xml:space="preserve">A non-exempt </w:t>
                  </w:r>
                  <w:proofErr w:type="spellStart"/>
                  <w:ins w:id="773" w:author="ERCOT" w:date="2024-06-21T07:30:00Z">
                    <w:r>
                      <w:rPr>
                        <w:iCs/>
                        <w:sz w:val="20"/>
                        <w:szCs w:val="20"/>
                        <w:lang w:val="fr-FR"/>
                      </w:rPr>
                      <w:t>Generation</w:t>
                    </w:r>
                    <w:proofErr w:type="spellEnd"/>
                    <w:r>
                      <w:rPr>
                        <w:iCs/>
                        <w:sz w:val="20"/>
                        <w:szCs w:val="20"/>
                        <w:lang w:val="fr-FR"/>
                      </w:rPr>
                      <w:t xml:space="preserve"> </w:t>
                    </w:r>
                  </w:ins>
                  <w:r w:rsidRPr="007F5C96">
                    <w:rPr>
                      <w:iCs/>
                      <w:sz w:val="20"/>
                      <w:szCs w:val="20"/>
                      <w:lang w:val="fr-FR"/>
                    </w:rPr>
                    <w:t>Resource.</w:t>
                  </w:r>
                </w:p>
              </w:tc>
            </w:tr>
            <w:tr w:rsidR="00D011F0" w:rsidRPr="007F5C96" w14:paraId="5FC86AAB"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44CB2FC7" w14:textId="77777777" w:rsidR="00D011F0" w:rsidRPr="007F5C96" w:rsidRDefault="00D011F0" w:rsidP="0080522F">
                  <w:pPr>
                    <w:spacing w:after="60"/>
                    <w:rPr>
                      <w:i/>
                      <w:iCs/>
                      <w:sz w:val="20"/>
                      <w:szCs w:val="20"/>
                    </w:rPr>
                  </w:pPr>
                  <w:r w:rsidRPr="007F5C96">
                    <w:rPr>
                      <w:i/>
                      <w:iCs/>
                      <w:sz w:val="20"/>
                      <w:szCs w:val="20"/>
                    </w:rPr>
                    <w:t xml:space="preserve">y </w:t>
                  </w:r>
                </w:p>
              </w:tc>
              <w:tc>
                <w:tcPr>
                  <w:tcW w:w="1459" w:type="dxa"/>
                  <w:tcBorders>
                    <w:top w:val="single" w:sz="4" w:space="0" w:color="auto"/>
                    <w:left w:val="single" w:sz="4" w:space="0" w:color="auto"/>
                    <w:bottom w:val="single" w:sz="4" w:space="0" w:color="auto"/>
                    <w:right w:val="single" w:sz="4" w:space="0" w:color="auto"/>
                  </w:tcBorders>
                </w:tcPr>
                <w:p w14:paraId="41F4ABE0" w14:textId="77777777" w:rsidR="00D011F0" w:rsidRPr="007F5C9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62728E42" w14:textId="77777777" w:rsidR="00D011F0" w:rsidRPr="007F5C96" w:rsidRDefault="00D011F0" w:rsidP="0080522F">
                  <w:pPr>
                    <w:spacing w:after="60"/>
                    <w:rPr>
                      <w:iCs/>
                      <w:sz w:val="20"/>
                      <w:szCs w:val="20"/>
                    </w:rPr>
                  </w:pPr>
                  <w:r w:rsidRPr="007F5C96">
                    <w:rPr>
                      <w:iCs/>
                      <w:sz w:val="20"/>
                      <w:szCs w:val="20"/>
                    </w:rPr>
                    <w:t xml:space="preserve">A five-minute clock interval in the Settlement Interval. </w:t>
                  </w:r>
                </w:p>
              </w:tc>
            </w:tr>
            <w:tr w:rsidR="00D011F0" w:rsidRPr="007F5C96" w14:paraId="4CDA6AF2"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26B10328" w14:textId="77777777" w:rsidR="00D011F0" w:rsidRPr="007F5C96" w:rsidDel="00714336" w:rsidRDefault="00D011F0" w:rsidP="0080522F">
                  <w:pPr>
                    <w:spacing w:after="60"/>
                    <w:rPr>
                      <w:i/>
                      <w:iCs/>
                      <w:sz w:val="20"/>
                      <w:szCs w:val="20"/>
                    </w:rPr>
                  </w:pPr>
                  <w:r w:rsidRPr="007F5C96">
                    <w:rPr>
                      <w:i/>
                      <w:iCs/>
                      <w:sz w:val="20"/>
                      <w:szCs w:val="20"/>
                    </w:rPr>
                    <w:t>i</w:t>
                  </w:r>
                </w:p>
              </w:tc>
              <w:tc>
                <w:tcPr>
                  <w:tcW w:w="1459" w:type="dxa"/>
                  <w:tcBorders>
                    <w:top w:val="single" w:sz="4" w:space="0" w:color="auto"/>
                    <w:left w:val="single" w:sz="4" w:space="0" w:color="auto"/>
                    <w:bottom w:val="single" w:sz="4" w:space="0" w:color="auto"/>
                    <w:right w:val="single" w:sz="4" w:space="0" w:color="auto"/>
                  </w:tcBorders>
                </w:tcPr>
                <w:p w14:paraId="6FD2D19F" w14:textId="77777777" w:rsidR="00D011F0" w:rsidRPr="007F5C96" w:rsidDel="0071433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05C0B488" w14:textId="77777777" w:rsidR="00D011F0" w:rsidRPr="007F5C96" w:rsidDel="00714336" w:rsidRDefault="00D011F0" w:rsidP="0080522F">
                  <w:pPr>
                    <w:spacing w:after="60"/>
                    <w:rPr>
                      <w:iCs/>
                      <w:sz w:val="20"/>
                      <w:szCs w:val="20"/>
                    </w:rPr>
                  </w:pPr>
                  <w:r w:rsidRPr="007F5C96">
                    <w:rPr>
                      <w:iCs/>
                      <w:sz w:val="20"/>
                      <w:szCs w:val="20"/>
                    </w:rPr>
                    <w:t>A 15-minute Settlement Interval.</w:t>
                  </w:r>
                </w:p>
              </w:tc>
            </w:tr>
            <w:tr w:rsidR="00D011F0" w:rsidRPr="007F5C96" w14:paraId="31BA5285"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72459FD3" w14:textId="77777777" w:rsidR="00D011F0" w:rsidRPr="007F5C96" w:rsidRDefault="00D011F0" w:rsidP="0080522F">
                  <w:pPr>
                    <w:spacing w:after="60"/>
                    <w:rPr>
                      <w:iCs/>
                      <w:sz w:val="20"/>
                      <w:szCs w:val="20"/>
                    </w:rPr>
                  </w:pPr>
                  <w:proofErr w:type="spellStart"/>
                  <w:r w:rsidRPr="007F5C96">
                    <w:rPr>
                      <w:i/>
                      <w:iCs/>
                      <w:sz w:val="20"/>
                      <w:szCs w:val="20"/>
                    </w:rPr>
                    <w:t>Wg</w:t>
                  </w:r>
                  <w:proofErr w:type="spellEnd"/>
                </w:p>
              </w:tc>
              <w:tc>
                <w:tcPr>
                  <w:tcW w:w="1459" w:type="dxa"/>
                  <w:tcBorders>
                    <w:top w:val="single" w:sz="4" w:space="0" w:color="auto"/>
                    <w:left w:val="single" w:sz="4" w:space="0" w:color="auto"/>
                    <w:bottom w:val="single" w:sz="4" w:space="0" w:color="auto"/>
                    <w:right w:val="single" w:sz="4" w:space="0" w:color="auto"/>
                  </w:tcBorders>
                </w:tcPr>
                <w:p w14:paraId="741160A7" w14:textId="77777777" w:rsidR="00D011F0" w:rsidRPr="007F5C9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59B5E260" w14:textId="77777777" w:rsidR="00D011F0" w:rsidRPr="007F5C96" w:rsidRDefault="00D011F0" w:rsidP="0080522F">
                  <w:pPr>
                    <w:spacing w:after="60"/>
                    <w:rPr>
                      <w:iCs/>
                      <w:sz w:val="20"/>
                      <w:szCs w:val="20"/>
                    </w:rPr>
                  </w:pPr>
                  <w:r w:rsidRPr="007F5C96">
                    <w:rPr>
                      <w:iCs/>
                      <w:sz w:val="20"/>
                      <w:szCs w:val="20"/>
                    </w:rPr>
                    <w:t>An IRR Group.</w:t>
                  </w:r>
                </w:p>
              </w:tc>
            </w:tr>
          </w:tbl>
          <w:p w14:paraId="53FC8365"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36B359D2" w14:textId="77777777" w:rsidR="00D011F0" w:rsidRDefault="00D011F0" w:rsidP="00D011F0"/>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D011F0" w:rsidRPr="007F5C96" w14:paraId="1596701C" w14:textId="77777777" w:rsidTr="0080522F">
        <w:tc>
          <w:tcPr>
            <w:tcW w:w="10055" w:type="dxa"/>
            <w:tcBorders>
              <w:top w:val="single" w:sz="4" w:space="0" w:color="auto"/>
              <w:left w:val="single" w:sz="4" w:space="0" w:color="auto"/>
              <w:bottom w:val="single" w:sz="4" w:space="0" w:color="auto"/>
              <w:right w:val="single" w:sz="4" w:space="0" w:color="auto"/>
            </w:tcBorders>
            <w:shd w:val="pct12" w:color="auto" w:fill="auto"/>
          </w:tcPr>
          <w:p w14:paraId="19899E70" w14:textId="77777777" w:rsidR="00D011F0" w:rsidRPr="007F5C96" w:rsidRDefault="00D011F0" w:rsidP="0080522F">
            <w:pPr>
              <w:spacing w:before="120" w:after="240"/>
              <w:rPr>
                <w:b/>
                <w:i/>
                <w:iCs/>
              </w:rPr>
            </w:pPr>
            <w:r w:rsidRPr="007F5C96">
              <w:rPr>
                <w:b/>
                <w:i/>
                <w:iCs/>
              </w:rPr>
              <w:t>[NPRR879, NPRR963, and NPRR1010:  Replace applicable portions of Section 6.6.5.1.1.2 above with the following upon system implementation for NPRR879 or NPRR963; or upon system implementation of the Real-Time Co-Optimization (RTC) project for NPRR1010:]</w:t>
            </w:r>
          </w:p>
          <w:p w14:paraId="4F8FFDA9" w14:textId="77777777" w:rsidR="00D011F0" w:rsidRPr="007F5C96" w:rsidRDefault="00D011F0" w:rsidP="0080522F">
            <w:pPr>
              <w:keepNext/>
              <w:widowControl w:val="0"/>
              <w:tabs>
                <w:tab w:val="left" w:pos="1620"/>
              </w:tabs>
              <w:spacing w:before="480" w:after="240"/>
              <w:ind w:left="1627" w:hanging="1627"/>
              <w:outlineLvl w:val="4"/>
              <w:rPr>
                <w:b/>
                <w:bCs/>
                <w:snapToGrid w:val="0"/>
                <w:szCs w:val="20"/>
              </w:rPr>
            </w:pPr>
            <w:bookmarkStart w:id="774" w:name="_Toc60040693"/>
            <w:bookmarkStart w:id="775" w:name="_Toc65151752"/>
            <w:bookmarkStart w:id="776" w:name="_Toc80174778"/>
            <w:bookmarkStart w:id="777" w:name="_Toc112417658"/>
            <w:bookmarkStart w:id="778" w:name="_Toc119310327"/>
            <w:bookmarkStart w:id="779" w:name="_Toc125966260"/>
            <w:bookmarkStart w:id="780" w:name="_Toc135992358"/>
            <w:r w:rsidRPr="007F5C96">
              <w:rPr>
                <w:b/>
                <w:bCs/>
                <w:snapToGrid w:val="0"/>
                <w:szCs w:val="20"/>
              </w:rPr>
              <w:lastRenderedPageBreak/>
              <w:t>6.6.5.2.1</w:t>
            </w:r>
            <w:r w:rsidRPr="007F5C96">
              <w:rPr>
                <w:b/>
                <w:bCs/>
                <w:snapToGrid w:val="0"/>
                <w:szCs w:val="20"/>
              </w:rPr>
              <w:tab/>
              <w:t>Set Point Deviation Charge for Under Generation</w:t>
            </w:r>
            <w:bookmarkEnd w:id="774"/>
            <w:bookmarkEnd w:id="775"/>
            <w:bookmarkEnd w:id="776"/>
            <w:bookmarkEnd w:id="777"/>
            <w:bookmarkEnd w:id="778"/>
            <w:bookmarkEnd w:id="779"/>
            <w:bookmarkEnd w:id="780"/>
          </w:p>
          <w:p w14:paraId="62032777" w14:textId="77777777" w:rsidR="00D011F0" w:rsidRPr="007F5C96" w:rsidRDefault="00D011F0" w:rsidP="0080522F">
            <w:pPr>
              <w:spacing w:after="240"/>
              <w:ind w:left="720" w:hanging="720"/>
              <w:rPr>
                <w:szCs w:val="20"/>
              </w:rPr>
            </w:pPr>
            <w:r w:rsidRPr="007F5C96">
              <w:rPr>
                <w:szCs w:val="20"/>
              </w:rPr>
              <w:t>(1)</w:t>
            </w:r>
            <w:r w:rsidRPr="007F5C96">
              <w:rPr>
                <w:szCs w:val="20"/>
              </w:rPr>
              <w:tab/>
            </w:r>
            <w:del w:id="781" w:author="ERCOT" w:date="2024-06-21T07:31:00Z">
              <w:r w:rsidRPr="007F5C96" w:rsidDel="001A78A6">
                <w:rPr>
                  <w:szCs w:val="20"/>
                </w:rPr>
                <w:delText xml:space="preserve">For Generation Resources that are not ESRs, </w:delText>
              </w:r>
            </w:del>
            <w:r w:rsidRPr="007F5C96">
              <w:rPr>
                <w:szCs w:val="20"/>
              </w:rPr>
              <w:t>ERCOT shall charge a QSE for a Generation Resource, including an IRR awarded Ancillary Service for at least one SCED interval within the 15-minute Settlement Interval, for under-generation if the telemetered generation is below the lesser of:</w:t>
            </w:r>
          </w:p>
          <w:p w14:paraId="2E0DEFBA" w14:textId="77777777" w:rsidR="00D011F0" w:rsidRPr="007F5C96" w:rsidRDefault="00D011F0" w:rsidP="0080522F">
            <w:pPr>
              <w:spacing w:after="240"/>
              <w:ind w:left="1440" w:hanging="720"/>
              <w:rPr>
                <w:szCs w:val="20"/>
              </w:rPr>
            </w:pPr>
            <w:r w:rsidRPr="007F5C96">
              <w:rPr>
                <w:szCs w:val="20"/>
              </w:rPr>
              <w:t>(a)</w:t>
            </w:r>
            <w:r w:rsidRPr="007F5C96">
              <w:rPr>
                <w:szCs w:val="20"/>
              </w:rPr>
              <w:tab/>
              <w:t>95% of the AASP in the Settlement Interval; or</w:t>
            </w:r>
          </w:p>
          <w:p w14:paraId="67B270D5" w14:textId="77777777" w:rsidR="00D011F0" w:rsidRPr="007F5C96" w:rsidRDefault="00D011F0" w:rsidP="0080522F">
            <w:pPr>
              <w:spacing w:after="240"/>
              <w:ind w:left="1440" w:hanging="720"/>
              <w:rPr>
                <w:szCs w:val="20"/>
              </w:rPr>
            </w:pPr>
            <w:r w:rsidRPr="007F5C96">
              <w:rPr>
                <w:szCs w:val="20"/>
              </w:rPr>
              <w:t>(b)</w:t>
            </w:r>
            <w:r w:rsidRPr="007F5C96">
              <w:rPr>
                <w:szCs w:val="20"/>
              </w:rPr>
              <w:tab/>
              <w:t>The AASP in the Settlement Interval minus five MW.</w:t>
            </w:r>
          </w:p>
          <w:p w14:paraId="439F9969" w14:textId="77777777" w:rsidR="00D011F0" w:rsidRPr="007F5C96" w:rsidRDefault="00D011F0" w:rsidP="0080522F">
            <w:pPr>
              <w:spacing w:after="240"/>
              <w:ind w:left="720" w:hanging="720"/>
              <w:rPr>
                <w:szCs w:val="20"/>
              </w:rPr>
            </w:pPr>
            <w:r w:rsidRPr="007F5C96">
              <w:rPr>
                <w:iCs/>
                <w:szCs w:val="20"/>
              </w:rPr>
              <w:t>(2)</w:t>
            </w:r>
            <w:r w:rsidRPr="007F5C96">
              <w:rPr>
                <w:iCs/>
                <w:szCs w:val="20"/>
              </w:rPr>
              <w:tab/>
              <w:t xml:space="preserve">For instances in which an IRR is not awarded Ancillary Service or is not part of an IRR Group in which an IRR is awarded Ancillary </w:t>
            </w:r>
            <w:r w:rsidRPr="007F5C96">
              <w:rPr>
                <w:szCs w:val="20"/>
              </w:rPr>
              <w:t>Service</w:t>
            </w:r>
            <w:r w:rsidRPr="007F5C96">
              <w:rPr>
                <w:iCs/>
                <w:szCs w:val="20"/>
              </w:rPr>
              <w:t xml:space="preserve"> for any SCED interval within the 15-minute Settlement Interval, Set Point Deviation Charges will be determined per Section 6.6.5.4, IRR Generation Resource Set Point Deviation Charge.</w:t>
            </w:r>
          </w:p>
          <w:p w14:paraId="5CCD188D" w14:textId="77777777" w:rsidR="00D011F0" w:rsidRPr="007F5C96" w:rsidRDefault="00D011F0" w:rsidP="0080522F">
            <w:pPr>
              <w:spacing w:after="240"/>
              <w:ind w:left="720" w:hanging="720"/>
              <w:rPr>
                <w:iCs/>
                <w:szCs w:val="20"/>
              </w:rPr>
            </w:pPr>
            <w:r w:rsidRPr="007F5C96">
              <w:rPr>
                <w:iCs/>
                <w:szCs w:val="20"/>
              </w:rPr>
              <w:t>(3)</w:t>
            </w:r>
            <w:r w:rsidRPr="007F5C96">
              <w:rPr>
                <w:iCs/>
                <w:szCs w:val="20"/>
              </w:rPr>
              <w:tab/>
              <w:t>The under-generation charge to each QSE for each Generation Resource, that is not part of an IRR Group</w:t>
            </w:r>
            <w:del w:id="782" w:author="ERCOT" w:date="2024-06-21T07:31:00Z">
              <w:r w:rsidRPr="007F5C96" w:rsidDel="001A78A6">
                <w:rPr>
                  <w:iCs/>
                  <w:szCs w:val="20"/>
                </w:rPr>
                <w:delText xml:space="preserve"> or an ESR,</w:delText>
              </w:r>
            </w:del>
            <w:r w:rsidRPr="007F5C96">
              <w:rPr>
                <w:iCs/>
                <w:szCs w:val="20"/>
              </w:rPr>
              <w:t xml:space="preserve"> at each Resource Node Settlement Point for a given 15-minute Settlement Interval is calculated as follows:</w:t>
            </w:r>
          </w:p>
          <w:p w14:paraId="4333B708" w14:textId="77777777" w:rsidR="00D011F0" w:rsidRPr="007F5C96" w:rsidRDefault="00D011F0" w:rsidP="0080522F">
            <w:pPr>
              <w:tabs>
                <w:tab w:val="left" w:pos="2160"/>
                <w:tab w:val="left" w:pos="2880"/>
              </w:tabs>
              <w:spacing w:after="240"/>
              <w:ind w:leftChars="300" w:left="3611" w:hangingChars="1200" w:hanging="2891"/>
              <w:rPr>
                <w:b/>
                <w:bCs/>
              </w:rPr>
            </w:pPr>
            <w:r w:rsidRPr="007F5C96">
              <w:rPr>
                <w:b/>
                <w:bCs/>
              </w:rPr>
              <w:t xml:space="preserve">SPDAMT </w:t>
            </w:r>
            <w:r w:rsidRPr="007F5C96">
              <w:rPr>
                <w:b/>
                <w:bCs/>
                <w:i/>
                <w:iCs/>
                <w:vertAlign w:val="subscript"/>
                <w:lang w:val="es-ES"/>
              </w:rPr>
              <w:t>q, r, p, i</w:t>
            </w:r>
            <w:r w:rsidRPr="007F5C96">
              <w:rPr>
                <w:b/>
                <w:bCs/>
              </w:rPr>
              <w:tab/>
              <w:t>=</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20197A2"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0222E0A5" w14:textId="77777777" w:rsidR="00D011F0" w:rsidRPr="007F5C96" w:rsidRDefault="00D011F0" w:rsidP="0080522F">
            <w:pPr>
              <w:spacing w:after="240"/>
              <w:ind w:left="720"/>
              <w:rPr>
                <w:i/>
                <w:iCs/>
                <w:szCs w:val="20"/>
                <w:vertAlign w:val="subscript"/>
                <w:lang w:val="es-ES"/>
              </w:rPr>
            </w:pPr>
            <w:r w:rsidRPr="007F5C96">
              <w:rPr>
                <w:iCs/>
                <w:szCs w:val="20"/>
              </w:rPr>
              <w:t>UGEN</w:t>
            </w:r>
            <w:r w:rsidRPr="007F5C96">
              <w:rPr>
                <w:i/>
                <w:iCs/>
                <w:szCs w:val="20"/>
                <w:vertAlign w:val="subscript"/>
                <w:lang w:val="es-ES"/>
              </w:rPr>
              <w:t xml:space="preserve"> q, r, p, i</w:t>
            </w:r>
            <w:r w:rsidRPr="007F5C96">
              <w:rPr>
                <w:iCs/>
                <w:szCs w:val="20"/>
              </w:rPr>
              <w:t xml:space="preserve">  =  Max [0, [Min ((1- K2) * ¼* AASP</w:t>
            </w:r>
            <w:r w:rsidRPr="007F5C96">
              <w:rPr>
                <w:i/>
                <w:iCs/>
                <w:szCs w:val="20"/>
                <w:vertAlign w:val="subscript"/>
                <w:lang w:val="es-ES"/>
              </w:rPr>
              <w:t xml:space="preserve"> q, r, p, i </w:t>
            </w:r>
            <w:r w:rsidRPr="007F5C96">
              <w:rPr>
                <w:iCs/>
                <w:szCs w:val="20"/>
              </w:rPr>
              <w:t>,</w:t>
            </w:r>
            <w:r w:rsidRPr="007F5C96">
              <w:rPr>
                <w:i/>
                <w:iCs/>
                <w:szCs w:val="20"/>
                <w:vertAlign w:val="subscript"/>
                <w:lang w:val="es-ES"/>
              </w:rPr>
              <w:t xml:space="preserve">   </w:t>
            </w:r>
          </w:p>
          <w:p w14:paraId="0F10D5AA" w14:textId="77777777" w:rsidR="00D011F0" w:rsidRPr="007F5C96" w:rsidRDefault="00D011F0" w:rsidP="0080522F">
            <w:pPr>
              <w:spacing w:after="240"/>
              <w:ind w:left="720" w:hanging="720"/>
              <w:rPr>
                <w:iCs/>
                <w:szCs w:val="20"/>
              </w:rPr>
            </w:pPr>
            <w:r w:rsidRPr="007F5C96">
              <w:rPr>
                <w:iCs/>
                <w:szCs w:val="20"/>
                <w:lang w:val="es-MX"/>
              </w:rPr>
              <w:t xml:space="preserve">                                              ¼ * (AASP</w:t>
            </w:r>
            <w:r w:rsidRPr="007F5C96">
              <w:rPr>
                <w:i/>
                <w:szCs w:val="20"/>
                <w:vertAlign w:val="subscript"/>
                <w:lang w:val="es-ES"/>
              </w:rPr>
              <w:t xml:space="preserve"> q, r, p, </w:t>
            </w:r>
            <w:proofErr w:type="gramStart"/>
            <w:r w:rsidRPr="007F5C96">
              <w:rPr>
                <w:i/>
                <w:szCs w:val="20"/>
                <w:vertAlign w:val="subscript"/>
                <w:lang w:val="es-ES"/>
              </w:rPr>
              <w:t xml:space="preserve">i  </w:t>
            </w:r>
            <w:r w:rsidRPr="007F5C96">
              <w:rPr>
                <w:iCs/>
                <w:szCs w:val="20"/>
              </w:rPr>
              <w:t>-</w:t>
            </w:r>
            <w:proofErr w:type="gramEnd"/>
            <w:r w:rsidRPr="007F5C96">
              <w:rPr>
                <w:iCs/>
                <w:szCs w:val="20"/>
              </w:rPr>
              <w:t xml:space="preserve"> Q2)) - TWTG </w:t>
            </w:r>
            <w:r w:rsidRPr="007F5C96">
              <w:rPr>
                <w:i/>
                <w:szCs w:val="20"/>
                <w:vertAlign w:val="subscript"/>
                <w:lang w:val="es-ES"/>
              </w:rPr>
              <w:t>q, r, p, i</w:t>
            </w:r>
            <w:r w:rsidRPr="007F5C96">
              <w:rPr>
                <w:iCs/>
                <w:szCs w:val="20"/>
              </w:rPr>
              <w:t>]]</w:t>
            </w:r>
          </w:p>
          <w:p w14:paraId="13E18553" w14:textId="77777777" w:rsidR="00D011F0" w:rsidRPr="007F5C96" w:rsidRDefault="00D011F0" w:rsidP="0080522F">
            <w:pPr>
              <w:tabs>
                <w:tab w:val="left" w:pos="2160"/>
                <w:tab w:val="left" w:pos="2880"/>
              </w:tabs>
              <w:spacing w:after="240"/>
              <w:ind w:leftChars="300" w:left="2880" w:hangingChars="900" w:hanging="2160"/>
              <w:rPr>
                <w:bCs/>
                <w:iCs/>
              </w:rPr>
            </w:pPr>
            <w:r w:rsidRPr="007F5C96">
              <w:rPr>
                <w:bCs/>
              </w:rPr>
              <w:t>TWTG</w:t>
            </w:r>
            <w:r w:rsidRPr="007F5C96">
              <w:rPr>
                <w:bCs/>
                <w:i/>
                <w:vertAlign w:val="subscript"/>
              </w:rPr>
              <w:t xml:space="preserve"> q, r, p, i</w:t>
            </w:r>
            <w:r w:rsidRPr="007F5C96">
              <w:rPr>
                <w:bCs/>
                <w:i/>
                <w:vertAlign w:val="subscript"/>
              </w:rPr>
              <w:tab/>
              <w:t>=</w:t>
            </w:r>
            <w:r w:rsidRPr="007F5C96">
              <w:rPr>
                <w:bCs/>
                <w:i/>
                <w:vertAlign w:val="subscript"/>
              </w:rPr>
              <w:tab/>
            </w:r>
            <w:r w:rsidRPr="007F5C96">
              <w:rPr>
                <w:bCs/>
              </w:rPr>
              <w:t>(</w:t>
            </w:r>
            <w:r w:rsidRPr="007F5C96">
              <w:rPr>
                <w:bCs/>
                <w:position w:val="-22"/>
              </w:rPr>
              <w:object w:dxaOrig="210" w:dyaOrig="450" w14:anchorId="7EE334AB">
                <v:shape id="_x0000_i1039" type="#_x0000_t75" style="width:5.4pt;height:24.6pt" o:ole="">
                  <v:imagedata r:id="rId32" o:title=""/>
                </v:shape>
                <o:OLEObject Type="Embed" ProgID="Equation.3" ShapeID="_x0000_i1039" DrawAspect="Content" ObjectID="_1793165405" r:id="rId36"/>
              </w:object>
            </w:r>
            <w:r w:rsidRPr="007F5C96">
              <w:rPr>
                <w:bCs/>
              </w:rPr>
              <w:t xml:space="preserve"> (AVGTG5M</w:t>
            </w:r>
            <w:r w:rsidRPr="007F5C96">
              <w:rPr>
                <w:bCs/>
                <w:i/>
                <w:vertAlign w:val="subscript"/>
              </w:rPr>
              <w:t xml:space="preserve"> q, r, p, i, y</w:t>
            </w:r>
            <w:r w:rsidRPr="007F5C96">
              <w:rPr>
                <w:bCs/>
              </w:rPr>
              <w:t xml:space="preserve">) / 3) * </w:t>
            </w:r>
            <w:r w:rsidRPr="007F5C96">
              <w:rPr>
                <w:bCs/>
                <w:iCs/>
              </w:rPr>
              <w:t>¼</w:t>
            </w:r>
          </w:p>
          <w:p w14:paraId="4DC46BDC" w14:textId="77777777" w:rsidR="00D011F0" w:rsidRPr="007F5C96" w:rsidRDefault="00D011F0" w:rsidP="0080522F">
            <w:pPr>
              <w:spacing w:after="240"/>
              <w:ind w:left="720" w:hanging="720"/>
              <w:rPr>
                <w:lang w:val="pt-BR"/>
              </w:rPr>
            </w:pPr>
            <w:r w:rsidRPr="007F5C96">
              <w:rPr>
                <w:iCs/>
              </w:rPr>
              <w:t>(4)</w:t>
            </w:r>
            <w:r w:rsidRPr="007F5C96">
              <w:rPr>
                <w:iCs/>
              </w:rPr>
              <w:tab/>
            </w:r>
            <w:r w:rsidRPr="007F5C96">
              <w:rPr>
                <w:lang w:val="pt-BR"/>
              </w:rPr>
              <w:t>If any IRR in an IRR Group is awarded Ancillary Service</w:t>
            </w:r>
            <w:r w:rsidRPr="007F5C96">
              <w:t xml:space="preserve"> for at least one SCED interval within the 15-minute Settlement Interval</w:t>
            </w:r>
            <w:r w:rsidRPr="007F5C96">
              <w:rPr>
                <w:lang w:val="pt-BR"/>
              </w:rPr>
              <w:t>, then the deviation penalty is determined for the IRR Group and evenly allocated and charged to each IRR within that IRR Group as follows:</w:t>
            </w:r>
          </w:p>
          <w:p w14:paraId="036AC54C" w14:textId="77777777" w:rsidR="00D011F0" w:rsidRPr="007F5C96" w:rsidRDefault="00D011F0" w:rsidP="0080522F">
            <w:pPr>
              <w:tabs>
                <w:tab w:val="left" w:pos="2340"/>
                <w:tab w:val="left" w:pos="3420"/>
              </w:tabs>
              <w:spacing w:after="240"/>
              <w:ind w:left="3420" w:hanging="2700"/>
              <w:rPr>
                <w:b/>
                <w:bCs/>
              </w:rPr>
            </w:pPr>
            <w:r w:rsidRPr="007F5C96">
              <w:rPr>
                <w:b/>
                <w:bCs/>
              </w:rPr>
              <w:t xml:space="preserve">SPDAMT </w:t>
            </w:r>
            <w:r w:rsidRPr="007F5C96">
              <w:rPr>
                <w:b/>
                <w:bCs/>
                <w:i/>
                <w:iCs/>
                <w:vertAlign w:val="subscript"/>
                <w:lang w:val="es-ES"/>
              </w:rPr>
              <w:t xml:space="preserve">q, r, p, i   </w:t>
            </w:r>
            <w:r w:rsidRPr="007F5C96">
              <w:rPr>
                <w:b/>
                <w:bCs/>
              </w:rPr>
              <w:t xml:space="preserve">   =</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21F9714" w14:textId="77777777" w:rsidR="00D011F0" w:rsidRPr="007F5C96" w:rsidRDefault="00D011F0" w:rsidP="0080522F">
            <w:pPr>
              <w:tabs>
                <w:tab w:val="left" w:pos="2340"/>
                <w:tab w:val="left" w:pos="3420"/>
              </w:tabs>
              <w:spacing w:after="240"/>
              <w:ind w:left="3420" w:hanging="2700"/>
              <w:rPr>
                <w:bCs/>
              </w:rPr>
            </w:pPr>
            <w:r w:rsidRPr="007F5C96">
              <w:rPr>
                <w:bCs/>
              </w:rPr>
              <w:t>Where:</w:t>
            </w:r>
          </w:p>
          <w:p w14:paraId="00F3A306" w14:textId="77777777" w:rsidR="00D011F0" w:rsidRPr="007F5C96" w:rsidRDefault="00D011F0" w:rsidP="0080522F">
            <w:pPr>
              <w:spacing w:after="240"/>
              <w:ind w:left="720"/>
              <w:rPr>
                <w:i/>
                <w:iCs/>
                <w:vertAlign w:val="subscript"/>
                <w:lang w:val="es-ES"/>
              </w:rPr>
            </w:pPr>
            <w:r w:rsidRPr="007F5C96">
              <w:t>UGEN</w:t>
            </w:r>
            <w:r w:rsidRPr="007F5C96">
              <w:rPr>
                <w:i/>
                <w:iCs/>
                <w:vertAlign w:val="subscript"/>
                <w:lang w:val="es-ES"/>
              </w:rPr>
              <w:t xml:space="preserve"> q, r, p, i </w:t>
            </w:r>
            <w:r w:rsidRPr="007F5C96">
              <w:t xml:space="preserve">    = </w:t>
            </w:r>
            <w:r w:rsidRPr="007F5C96">
              <w:tab/>
              <w:t xml:space="preserve">Max </w:t>
            </w:r>
            <w:r w:rsidRPr="007F5C96">
              <w:rPr>
                <w:iCs/>
              </w:rPr>
              <w:t>[0, [Min ((1 - K2) * ¼* AASP</w:t>
            </w:r>
            <w:r w:rsidRPr="007F5C96">
              <w:rPr>
                <w:i/>
                <w:iCs/>
                <w:vertAlign w:val="subscript"/>
                <w:lang w:val="es-ES"/>
              </w:rPr>
              <w:t xml:space="preserve"> q, </w:t>
            </w:r>
            <w:proofErr w:type="spellStart"/>
            <w:r w:rsidRPr="007F5C96">
              <w:rPr>
                <w:i/>
                <w:iCs/>
                <w:vertAlign w:val="subscript"/>
                <w:lang w:val="es-ES"/>
              </w:rPr>
              <w:t>wg</w:t>
            </w:r>
            <w:proofErr w:type="spellEnd"/>
            <w:r w:rsidRPr="007F5C96">
              <w:rPr>
                <w:i/>
                <w:iCs/>
                <w:vertAlign w:val="subscript"/>
                <w:lang w:val="es-ES"/>
              </w:rPr>
              <w:t xml:space="preserve">, p, i </w:t>
            </w:r>
            <w:r w:rsidRPr="007F5C96">
              <w:rPr>
                <w:iCs/>
              </w:rPr>
              <w:t>,</w:t>
            </w:r>
            <w:r w:rsidRPr="007F5C96">
              <w:rPr>
                <w:i/>
                <w:iCs/>
                <w:vertAlign w:val="subscript"/>
                <w:lang w:val="es-ES"/>
              </w:rPr>
              <w:t xml:space="preserve">   </w:t>
            </w:r>
          </w:p>
          <w:p w14:paraId="1DC1DEF8" w14:textId="77777777" w:rsidR="00D011F0" w:rsidRPr="007F5C96" w:rsidRDefault="00D011F0" w:rsidP="0080522F">
            <w:pPr>
              <w:spacing w:after="240"/>
              <w:ind w:left="720" w:hanging="720"/>
              <w:rPr>
                <w:iCs/>
              </w:rPr>
            </w:pPr>
            <w:r w:rsidRPr="007F5C96">
              <w:rPr>
                <w:iCs/>
                <w:lang w:val="es-MX"/>
              </w:rPr>
              <w:t xml:space="preserve">                                             </w:t>
            </w:r>
            <w:r w:rsidRPr="007F5C96">
              <w:rPr>
                <w:iCs/>
                <w:lang w:val="es-MX"/>
              </w:rPr>
              <w:tab/>
              <w:t xml:space="preserve"> ¼ * (AASP</w:t>
            </w:r>
            <w:r w:rsidRPr="007F5C96">
              <w:rPr>
                <w:i/>
                <w:vertAlign w:val="subscript"/>
                <w:lang w:val="es-ES"/>
              </w:rPr>
              <w:t xml:space="preserve"> q, </w:t>
            </w:r>
            <w:proofErr w:type="spellStart"/>
            <w:r w:rsidRPr="007F5C96">
              <w:rPr>
                <w:i/>
                <w:vertAlign w:val="subscript"/>
                <w:lang w:val="es-ES"/>
              </w:rPr>
              <w:t>wg</w:t>
            </w:r>
            <w:proofErr w:type="spellEnd"/>
            <w:r w:rsidRPr="007F5C96">
              <w:rPr>
                <w:i/>
                <w:vertAlign w:val="subscript"/>
                <w:lang w:val="es-ES"/>
              </w:rPr>
              <w:t xml:space="preserve">, p, </w:t>
            </w:r>
            <w:proofErr w:type="gramStart"/>
            <w:r w:rsidRPr="007F5C96">
              <w:rPr>
                <w:i/>
                <w:vertAlign w:val="subscript"/>
                <w:lang w:val="es-ES"/>
              </w:rPr>
              <w:t xml:space="preserve">i  </w:t>
            </w:r>
            <w:r w:rsidRPr="007F5C96">
              <w:rPr>
                <w:iCs/>
              </w:rPr>
              <w:t>-</w:t>
            </w:r>
            <w:proofErr w:type="gramEnd"/>
            <w:r w:rsidRPr="007F5C96">
              <w:rPr>
                <w:iCs/>
              </w:rPr>
              <w:t xml:space="preserve"> Q2)) - TWTG </w:t>
            </w:r>
            <w:r w:rsidRPr="007F5C96">
              <w:rPr>
                <w:i/>
                <w:vertAlign w:val="subscript"/>
                <w:lang w:val="es-ES"/>
              </w:rPr>
              <w:t xml:space="preserve">q, </w:t>
            </w:r>
            <w:proofErr w:type="spellStart"/>
            <w:r w:rsidRPr="007F5C96">
              <w:rPr>
                <w:i/>
                <w:vertAlign w:val="subscript"/>
                <w:lang w:val="es-ES"/>
              </w:rPr>
              <w:t>wg</w:t>
            </w:r>
            <w:proofErr w:type="spellEnd"/>
            <w:r w:rsidRPr="007F5C96">
              <w:rPr>
                <w:i/>
                <w:vertAlign w:val="subscript"/>
                <w:lang w:val="es-ES"/>
              </w:rPr>
              <w:t>, p, i</w:t>
            </w:r>
            <w:r w:rsidRPr="007F5C96">
              <w:rPr>
                <w:iCs/>
              </w:rPr>
              <w:t>]] / N</w:t>
            </w:r>
          </w:p>
          <w:p w14:paraId="31939601" w14:textId="77777777" w:rsidR="00D011F0" w:rsidRPr="007F5C96" w:rsidRDefault="00D011F0" w:rsidP="0080522F">
            <w:pPr>
              <w:spacing w:after="240"/>
              <w:ind w:left="720"/>
            </w:pPr>
            <w:r w:rsidRPr="007F5C96">
              <w:t>TWTG</w:t>
            </w:r>
            <w:r w:rsidRPr="007F5C96">
              <w:rPr>
                <w:i/>
                <w:vertAlign w:val="subscript"/>
              </w:rPr>
              <w:t xml:space="preserve"> q, </w:t>
            </w:r>
            <w:proofErr w:type="spellStart"/>
            <w:r w:rsidRPr="007F5C96">
              <w:rPr>
                <w:i/>
                <w:vertAlign w:val="subscript"/>
              </w:rPr>
              <w:t>wg</w:t>
            </w:r>
            <w:proofErr w:type="spellEnd"/>
            <w:r w:rsidRPr="007F5C96">
              <w:rPr>
                <w:i/>
                <w:vertAlign w:val="subscript"/>
              </w:rPr>
              <w:t>, p, i</w:t>
            </w:r>
            <w:r w:rsidRPr="007F5C96">
              <w:rPr>
                <w:i/>
                <w:vertAlign w:val="subscript"/>
              </w:rPr>
              <w:tab/>
              <w:t xml:space="preserve">  </w:t>
            </w:r>
            <w:r w:rsidRPr="007F5C96">
              <w:t>=</w:t>
            </w:r>
            <w:r w:rsidRPr="007F5C96">
              <w:rPr>
                <w:i/>
                <w:vertAlign w:val="subscript"/>
              </w:rPr>
              <w:tab/>
            </w:r>
            <w:r w:rsidRPr="007F5C96">
              <w:rPr>
                <w:b/>
                <w:noProof/>
                <w:position w:val="-18"/>
              </w:rPr>
              <w:drawing>
                <wp:inline distT="0" distB="0" distL="0" distR="0" wp14:anchorId="7C458F75" wp14:editId="139D6408">
                  <wp:extent cx="135255" cy="246380"/>
                  <wp:effectExtent l="0" t="0" r="0" b="127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t xml:space="preserve"> (</w:t>
            </w:r>
            <w:r w:rsidRPr="007F5C96">
              <w:rPr>
                <w:b/>
                <w:noProof/>
                <w:position w:val="-22"/>
              </w:rPr>
              <w:drawing>
                <wp:inline distT="0" distB="0" distL="0" distR="0" wp14:anchorId="1813495F" wp14:editId="36F27969">
                  <wp:extent cx="135255" cy="28638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5255" cy="286385"/>
                          </a:xfrm>
                          <a:prstGeom prst="rect">
                            <a:avLst/>
                          </a:prstGeom>
                          <a:noFill/>
                          <a:ln>
                            <a:noFill/>
                          </a:ln>
                        </pic:spPr>
                      </pic:pic>
                    </a:graphicData>
                  </a:graphic>
                </wp:inline>
              </w:drawing>
            </w:r>
            <w:r w:rsidRPr="007F5C96">
              <w:t xml:space="preserve"> (AVGTG5M</w:t>
            </w:r>
            <w:r w:rsidRPr="007F5C96">
              <w:rPr>
                <w:i/>
                <w:vertAlign w:val="subscript"/>
              </w:rPr>
              <w:t xml:space="preserve"> q, r, p, i, y</w:t>
            </w:r>
            <w:r w:rsidRPr="007F5C96">
              <w:t>)</w:t>
            </w:r>
            <w:r w:rsidRPr="007F5C96">
              <w:rPr>
                <w:rFonts w:ascii="Times New Roman Bold" w:hAnsi="Times New Roman Bold"/>
              </w:rPr>
              <w:t xml:space="preserve"> / </w:t>
            </w:r>
            <w:r w:rsidRPr="007F5C96">
              <w:t>3)</w:t>
            </w:r>
            <w:r w:rsidRPr="007F5C96">
              <w:rPr>
                <w:rFonts w:ascii="Times New Roman Bold" w:hAnsi="Times New Roman Bold"/>
              </w:rPr>
              <w:t xml:space="preserve"> </w:t>
            </w:r>
            <w:r w:rsidRPr="007F5C96">
              <w:t>*</w:t>
            </w:r>
            <w:r w:rsidRPr="007F5C96">
              <w:rPr>
                <w:rFonts w:ascii="Times New Roman Bold" w:hAnsi="Times New Roman Bold"/>
              </w:rPr>
              <w:t xml:space="preserve"> </w:t>
            </w:r>
            <w:r w:rsidRPr="007F5C96">
              <w:rPr>
                <w:rFonts w:hint="eastAsia"/>
              </w:rPr>
              <w:t>¼</w:t>
            </w:r>
          </w:p>
          <w:p w14:paraId="05EE7567" w14:textId="77777777" w:rsidR="00D011F0" w:rsidRPr="007F5C96" w:rsidRDefault="00D011F0" w:rsidP="0080522F">
            <w:pPr>
              <w:tabs>
                <w:tab w:val="left" w:pos="2160"/>
                <w:tab w:val="left" w:pos="2880"/>
              </w:tabs>
              <w:spacing w:after="240"/>
              <w:ind w:leftChars="300" w:left="2880" w:hangingChars="900" w:hanging="2160"/>
              <w:rPr>
                <w:bCs/>
              </w:rPr>
            </w:pPr>
            <w:r w:rsidRPr="007F5C96">
              <w:rPr>
                <w:bCs/>
                <w:lang w:val="es-ES"/>
              </w:rPr>
              <w:t>AASP</w:t>
            </w:r>
            <w:r w:rsidRPr="007F5C96">
              <w:rPr>
                <w:bCs/>
                <w:i/>
                <w:vertAlign w:val="subscript"/>
                <w:lang w:val="pt-BR"/>
              </w:rPr>
              <w:t xml:space="preserve"> q, wg, p, i       </w:t>
            </w:r>
            <w:r w:rsidRPr="007F5C96">
              <w:rPr>
                <w:bCs/>
                <w:lang w:val="pt-BR"/>
              </w:rPr>
              <w:t xml:space="preserve">= </w:t>
            </w:r>
            <w:r w:rsidRPr="007F5C96">
              <w:rPr>
                <w:bCs/>
                <w:lang w:val="pt-BR"/>
              </w:rPr>
              <w:tab/>
            </w:r>
            <w:r w:rsidRPr="007F5C96">
              <w:rPr>
                <w:bCs/>
                <w:noProof/>
                <w:position w:val="-18"/>
              </w:rPr>
              <w:drawing>
                <wp:inline distT="0" distB="0" distL="0" distR="0" wp14:anchorId="0F2877F4" wp14:editId="1E8E9812">
                  <wp:extent cx="135255" cy="246380"/>
                  <wp:effectExtent l="0" t="0" r="0" b="127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bCs/>
                <w:lang w:val="es-ES"/>
              </w:rPr>
              <w:t>(</w:t>
            </w:r>
            <w:r w:rsidRPr="007F5C96">
              <w:rPr>
                <w:bCs/>
                <w:lang w:val="pt-BR"/>
              </w:rPr>
              <w:t>AASP</w:t>
            </w:r>
            <w:r w:rsidRPr="007F5C96">
              <w:rPr>
                <w:bCs/>
                <w:i/>
                <w:vertAlign w:val="subscript"/>
                <w:lang w:val="pt-BR"/>
              </w:rPr>
              <w:t xml:space="preserve"> q, r, p, i</w:t>
            </w:r>
            <w:r w:rsidRPr="007F5C96">
              <w:rPr>
                <w:bCs/>
                <w:lang w:val="pt-BR"/>
              </w:rPr>
              <w:t>)</w:t>
            </w:r>
          </w:p>
          <w:p w14:paraId="281AA1C3" w14:textId="77777777" w:rsidR="00D011F0" w:rsidRPr="007F5C96" w:rsidRDefault="00D011F0" w:rsidP="0080522F">
            <w:r w:rsidRPr="007F5C96">
              <w:lastRenderedPageBreak/>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D011F0" w:rsidRPr="007F5C96" w14:paraId="403D45AD" w14:textId="77777777" w:rsidTr="0080522F">
              <w:tc>
                <w:tcPr>
                  <w:tcW w:w="2588" w:type="dxa"/>
                </w:tcPr>
                <w:p w14:paraId="20BC6D8D" w14:textId="77777777" w:rsidR="00D011F0" w:rsidRPr="007F5C96" w:rsidRDefault="00D011F0" w:rsidP="0080522F">
                  <w:pPr>
                    <w:spacing w:after="120"/>
                    <w:rPr>
                      <w:b/>
                      <w:iCs/>
                      <w:sz w:val="20"/>
                      <w:szCs w:val="20"/>
                    </w:rPr>
                  </w:pPr>
                  <w:r w:rsidRPr="007F5C96">
                    <w:rPr>
                      <w:b/>
                      <w:iCs/>
                      <w:sz w:val="20"/>
                      <w:szCs w:val="20"/>
                    </w:rPr>
                    <w:t>Variable</w:t>
                  </w:r>
                </w:p>
              </w:tc>
              <w:tc>
                <w:tcPr>
                  <w:tcW w:w="1372" w:type="dxa"/>
                </w:tcPr>
                <w:p w14:paraId="77C382CA" w14:textId="77777777" w:rsidR="00D011F0" w:rsidRPr="007F5C96" w:rsidRDefault="00D011F0" w:rsidP="0080522F">
                  <w:pPr>
                    <w:spacing w:after="120"/>
                    <w:rPr>
                      <w:b/>
                      <w:iCs/>
                      <w:sz w:val="20"/>
                      <w:szCs w:val="20"/>
                    </w:rPr>
                  </w:pPr>
                  <w:r w:rsidRPr="007F5C96">
                    <w:rPr>
                      <w:b/>
                      <w:iCs/>
                      <w:sz w:val="20"/>
                      <w:szCs w:val="20"/>
                    </w:rPr>
                    <w:t>Unit</w:t>
                  </w:r>
                </w:p>
              </w:tc>
              <w:tc>
                <w:tcPr>
                  <w:tcW w:w="5869" w:type="dxa"/>
                </w:tcPr>
                <w:p w14:paraId="227D694C"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23AAE5E4" w14:textId="77777777" w:rsidTr="0080522F">
              <w:trPr>
                <w:cantSplit/>
              </w:trPr>
              <w:tc>
                <w:tcPr>
                  <w:tcW w:w="2588" w:type="dxa"/>
                </w:tcPr>
                <w:p w14:paraId="09A6D91D"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372" w:type="dxa"/>
                </w:tcPr>
                <w:p w14:paraId="60E3EA27" w14:textId="77777777" w:rsidR="00D011F0" w:rsidRPr="007F5C96" w:rsidRDefault="00D011F0" w:rsidP="0080522F">
                  <w:pPr>
                    <w:spacing w:after="60"/>
                    <w:rPr>
                      <w:iCs/>
                      <w:sz w:val="20"/>
                      <w:szCs w:val="20"/>
                    </w:rPr>
                  </w:pPr>
                  <w:r w:rsidRPr="007F5C96">
                    <w:rPr>
                      <w:iCs/>
                      <w:sz w:val="20"/>
                      <w:szCs w:val="20"/>
                    </w:rPr>
                    <w:t>$</w:t>
                  </w:r>
                </w:p>
              </w:tc>
              <w:tc>
                <w:tcPr>
                  <w:tcW w:w="5869" w:type="dxa"/>
                </w:tcPr>
                <w:p w14:paraId="229AB1FC" w14:textId="77777777" w:rsidR="00D011F0" w:rsidRPr="007F5C96" w:rsidRDefault="00D011F0" w:rsidP="0080522F">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A Set Point Deviation Charge is charged to the Combined Cycle Train for all Combined Cycle Generation Resources.</w:t>
                  </w:r>
                </w:p>
              </w:tc>
            </w:tr>
            <w:tr w:rsidR="00D011F0" w:rsidRPr="007F5C96" w14:paraId="3B5BE454" w14:textId="77777777" w:rsidTr="0080522F">
              <w:trPr>
                <w:cantSplit/>
              </w:trPr>
              <w:tc>
                <w:tcPr>
                  <w:tcW w:w="2588" w:type="dxa"/>
                </w:tcPr>
                <w:p w14:paraId="6E423165" w14:textId="77777777" w:rsidR="00D011F0" w:rsidRPr="007F5C96" w:rsidRDefault="00D011F0" w:rsidP="0080522F">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372" w:type="dxa"/>
                </w:tcPr>
                <w:p w14:paraId="7C6DDA29"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1D575B72" w14:textId="77777777" w:rsidR="00D011F0" w:rsidRPr="007F5C96" w:rsidRDefault="00D011F0" w:rsidP="0080522F">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24F7F318" w14:textId="77777777" w:rsidTr="0080522F">
              <w:trPr>
                <w:cantSplit/>
              </w:trPr>
              <w:tc>
                <w:tcPr>
                  <w:tcW w:w="2588" w:type="dxa"/>
                </w:tcPr>
                <w:p w14:paraId="4F534208" w14:textId="77777777" w:rsidR="00D011F0" w:rsidRPr="007F5C96" w:rsidRDefault="00D011F0" w:rsidP="0080522F">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372" w:type="dxa"/>
                </w:tcPr>
                <w:p w14:paraId="48190CBD"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040A94B7" w14:textId="77777777" w:rsidR="00D011F0" w:rsidRPr="007F5C96" w:rsidRDefault="00D011F0" w:rsidP="0080522F">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D011F0" w:rsidRPr="007F5C96" w14:paraId="3776ED41" w14:textId="77777777" w:rsidTr="0080522F">
              <w:trPr>
                <w:cantSplit/>
              </w:trPr>
              <w:tc>
                <w:tcPr>
                  <w:tcW w:w="2588" w:type="dxa"/>
                </w:tcPr>
                <w:p w14:paraId="5735A58D" w14:textId="77777777" w:rsidR="00D011F0" w:rsidRPr="007F5C96" w:rsidRDefault="00D011F0" w:rsidP="0080522F">
                  <w:pPr>
                    <w:spacing w:after="60"/>
                    <w:rPr>
                      <w:iCs/>
                      <w:sz w:val="20"/>
                      <w:szCs w:val="20"/>
                    </w:rPr>
                  </w:pPr>
                  <w:r w:rsidRPr="007F5C96">
                    <w:rPr>
                      <w:iCs/>
                      <w:sz w:val="20"/>
                      <w:szCs w:val="20"/>
                    </w:rPr>
                    <w:t>AASP</w:t>
                  </w:r>
                  <w:r w:rsidRPr="007F5C96">
                    <w:rPr>
                      <w:iCs/>
                      <w:sz w:val="20"/>
                      <w:szCs w:val="20"/>
                      <w:vertAlign w:val="subscript"/>
                    </w:rPr>
                    <w:t xml:space="preserve"> </w:t>
                  </w:r>
                  <w:r w:rsidRPr="007F5C96">
                    <w:rPr>
                      <w:i/>
                      <w:iCs/>
                      <w:sz w:val="20"/>
                      <w:szCs w:val="20"/>
                      <w:vertAlign w:val="subscript"/>
                    </w:rPr>
                    <w:t>q, r, p, i</w:t>
                  </w:r>
                </w:p>
              </w:tc>
              <w:tc>
                <w:tcPr>
                  <w:tcW w:w="1372" w:type="dxa"/>
                </w:tcPr>
                <w:p w14:paraId="401CF727"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32426058" w14:textId="77777777" w:rsidR="00D011F0" w:rsidRPr="007F5C96" w:rsidRDefault="00D011F0" w:rsidP="0080522F">
                  <w:pPr>
                    <w:spacing w:after="60"/>
                    <w:rPr>
                      <w:i/>
                      <w:iCs/>
                      <w:sz w:val="20"/>
                      <w:szCs w:val="20"/>
                    </w:rPr>
                  </w:pPr>
                  <w:r w:rsidRPr="007F5C96">
                    <w:rPr>
                      <w:i/>
                      <w:iCs/>
                      <w:sz w:val="20"/>
                      <w:szCs w:val="20"/>
                    </w:rPr>
                    <w:t>Average Aggregated Set Point</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Where for a Combined Cycle Train, AASP is calculated for the Combined Cycle Train considering all UDSPs to any Combined Cycle Generation Resources within the Combined Cycle Train.</w:t>
                  </w:r>
                </w:p>
              </w:tc>
            </w:tr>
            <w:tr w:rsidR="00D011F0" w:rsidRPr="007F5C96" w14:paraId="7AC22CD0" w14:textId="77777777" w:rsidTr="0080522F">
              <w:trPr>
                <w:cantSplit/>
              </w:trPr>
              <w:tc>
                <w:tcPr>
                  <w:tcW w:w="2588" w:type="dxa"/>
                </w:tcPr>
                <w:p w14:paraId="6878B5EC" w14:textId="77777777" w:rsidR="00D011F0" w:rsidRPr="007F5C96" w:rsidRDefault="00D011F0" w:rsidP="0080522F">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372" w:type="dxa"/>
                </w:tcPr>
                <w:p w14:paraId="79E7FA5E"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537CEDF8" w14:textId="77777777" w:rsidR="00D011F0" w:rsidRPr="007F5C96" w:rsidRDefault="00D011F0" w:rsidP="0080522F">
                  <w:pPr>
                    <w:spacing w:after="60"/>
                    <w:rPr>
                      <w:iCs/>
                      <w:sz w:val="20"/>
                      <w:szCs w:val="20"/>
                    </w:rPr>
                  </w:pPr>
                  <w:r w:rsidRPr="007F5C96">
                    <w:rPr>
                      <w:i/>
                      <w:iCs/>
                      <w:sz w:val="20"/>
                      <w:szCs w:val="20"/>
                    </w:rPr>
                    <w:t>Average Telemetered Generation for the 5 Minutes</w:t>
                  </w:r>
                  <w:r w:rsidRPr="007F5C96">
                    <w:rPr>
                      <w:iCs/>
                      <w:sz w:val="20"/>
                      <w:szCs w:val="20"/>
                    </w:rPr>
                    <w:t xml:space="preserve"> —The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D011F0" w:rsidRPr="007F5C96" w14:paraId="499144D4" w14:textId="77777777" w:rsidTr="0080522F">
              <w:trPr>
                <w:cantSplit/>
              </w:trPr>
              <w:tc>
                <w:tcPr>
                  <w:tcW w:w="2588" w:type="dxa"/>
                </w:tcPr>
                <w:p w14:paraId="063E3315" w14:textId="77777777" w:rsidR="00D011F0" w:rsidRPr="007F5C96" w:rsidRDefault="00D011F0" w:rsidP="0080522F">
                  <w:pPr>
                    <w:spacing w:after="60"/>
                    <w:rPr>
                      <w:iCs/>
                      <w:sz w:val="20"/>
                      <w:szCs w:val="20"/>
                    </w:rPr>
                  </w:pPr>
                  <w:r w:rsidRPr="007F5C96">
                    <w:rPr>
                      <w:iCs/>
                      <w:sz w:val="20"/>
                      <w:szCs w:val="20"/>
                    </w:rPr>
                    <w:t xml:space="preserve">UGEN </w:t>
                  </w:r>
                  <w:r w:rsidRPr="007F5C96">
                    <w:rPr>
                      <w:i/>
                      <w:iCs/>
                      <w:sz w:val="20"/>
                      <w:szCs w:val="20"/>
                      <w:vertAlign w:val="subscript"/>
                    </w:rPr>
                    <w:t>q, r, p, i</w:t>
                  </w:r>
                </w:p>
              </w:tc>
              <w:tc>
                <w:tcPr>
                  <w:tcW w:w="1372" w:type="dxa"/>
                </w:tcPr>
                <w:p w14:paraId="1B3A6880"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2AC7AEFF" w14:textId="77777777" w:rsidR="00D011F0" w:rsidRPr="007F5C96" w:rsidRDefault="00D011F0" w:rsidP="0080522F">
                  <w:pPr>
                    <w:spacing w:after="60"/>
                    <w:rPr>
                      <w:iCs/>
                      <w:sz w:val="20"/>
                      <w:szCs w:val="20"/>
                    </w:rPr>
                  </w:pPr>
                  <w:r w:rsidRPr="007F5C96">
                    <w:rPr>
                      <w:i/>
                      <w:iCs/>
                      <w:sz w:val="20"/>
                      <w:szCs w:val="20"/>
                    </w:rPr>
                    <w:t>Under-Generation Volumes per QSE per Settlement Point per Resource</w:t>
                  </w:r>
                  <w:r w:rsidRPr="007F5C96">
                    <w:rPr>
                      <w:iCs/>
                      <w:sz w:val="20"/>
                      <w:szCs w:val="20"/>
                    </w:rPr>
                    <w:t xml:space="preserve">—The amount under-generated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0DB76C2F" w14:textId="77777777" w:rsidTr="0080522F">
              <w:trPr>
                <w:cantSplit/>
              </w:trPr>
              <w:tc>
                <w:tcPr>
                  <w:tcW w:w="2588" w:type="dxa"/>
                </w:tcPr>
                <w:p w14:paraId="650A4AD6" w14:textId="77777777" w:rsidR="00D011F0" w:rsidRPr="007F5C96" w:rsidRDefault="00D011F0" w:rsidP="0080522F">
                  <w:pPr>
                    <w:spacing w:after="60"/>
                    <w:rPr>
                      <w:iCs/>
                      <w:sz w:val="20"/>
                      <w:szCs w:val="20"/>
                    </w:rPr>
                  </w:pPr>
                  <w:r w:rsidRPr="007F5C96">
                    <w:rPr>
                      <w:iCs/>
                      <w:sz w:val="20"/>
                      <w:szCs w:val="20"/>
                    </w:rPr>
                    <w:t>KP</w:t>
                  </w:r>
                </w:p>
              </w:tc>
              <w:tc>
                <w:tcPr>
                  <w:tcW w:w="1372" w:type="dxa"/>
                </w:tcPr>
                <w:p w14:paraId="56E5DB11"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4B120786" w14:textId="77777777" w:rsidR="00D011F0" w:rsidRPr="007F5C96" w:rsidRDefault="00D011F0" w:rsidP="0080522F">
                  <w:pPr>
                    <w:spacing w:after="60"/>
                    <w:rPr>
                      <w:iCs/>
                      <w:sz w:val="20"/>
                      <w:szCs w:val="20"/>
                    </w:rPr>
                  </w:pPr>
                  <w:r w:rsidRPr="007F5C96">
                    <w:rPr>
                      <w:iCs/>
                      <w:sz w:val="20"/>
                      <w:szCs w:val="20"/>
                    </w:rPr>
                    <w:t>The coefficient applied to the Settlement Point Price for under-generation charge, 1.0.</w:t>
                  </w:r>
                </w:p>
              </w:tc>
            </w:tr>
            <w:tr w:rsidR="00D011F0" w:rsidRPr="007F5C96" w14:paraId="744D4799" w14:textId="77777777" w:rsidTr="0080522F">
              <w:trPr>
                <w:cantSplit/>
              </w:trPr>
              <w:tc>
                <w:tcPr>
                  <w:tcW w:w="2588" w:type="dxa"/>
                </w:tcPr>
                <w:p w14:paraId="50BE0C02" w14:textId="77777777" w:rsidR="00D011F0" w:rsidRPr="007F5C96" w:rsidRDefault="00D011F0" w:rsidP="0080522F">
                  <w:pPr>
                    <w:spacing w:after="60"/>
                    <w:rPr>
                      <w:iCs/>
                      <w:sz w:val="20"/>
                      <w:szCs w:val="20"/>
                    </w:rPr>
                  </w:pPr>
                  <w:r w:rsidRPr="007F5C96">
                    <w:rPr>
                      <w:iCs/>
                      <w:sz w:val="20"/>
                      <w:szCs w:val="20"/>
                    </w:rPr>
                    <w:t>PR2</w:t>
                  </w:r>
                </w:p>
              </w:tc>
              <w:tc>
                <w:tcPr>
                  <w:tcW w:w="1372" w:type="dxa"/>
                </w:tcPr>
                <w:p w14:paraId="25DF86C3"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0B41BF1C" w14:textId="77777777" w:rsidR="00D011F0" w:rsidRPr="007F5C96" w:rsidRDefault="00D011F0" w:rsidP="0080522F">
                  <w:pPr>
                    <w:spacing w:after="60"/>
                    <w:rPr>
                      <w:iCs/>
                      <w:sz w:val="20"/>
                      <w:szCs w:val="20"/>
                    </w:rPr>
                  </w:pPr>
                  <w:r w:rsidRPr="007F5C96">
                    <w:rPr>
                      <w:iCs/>
                      <w:sz w:val="20"/>
                      <w:szCs w:val="20"/>
                    </w:rPr>
                    <w:t xml:space="preserve">The price to use for the Set Point Deviation Charge for under-generation calculation when RTSPP is greater than -$20/MWh, -$20/MWh.  </w:t>
                  </w:r>
                </w:p>
              </w:tc>
            </w:tr>
            <w:tr w:rsidR="00D011F0" w:rsidRPr="007F5C96" w14:paraId="469BA10E" w14:textId="77777777" w:rsidTr="0080522F">
              <w:trPr>
                <w:cantSplit/>
              </w:trPr>
              <w:tc>
                <w:tcPr>
                  <w:tcW w:w="2588" w:type="dxa"/>
                </w:tcPr>
                <w:p w14:paraId="53C09BC9" w14:textId="77777777" w:rsidR="00D011F0" w:rsidRPr="007F5C96" w:rsidRDefault="00D011F0" w:rsidP="0080522F">
                  <w:pPr>
                    <w:spacing w:after="60"/>
                    <w:rPr>
                      <w:iCs/>
                      <w:sz w:val="20"/>
                      <w:szCs w:val="20"/>
                    </w:rPr>
                  </w:pPr>
                  <w:r w:rsidRPr="007F5C96">
                    <w:rPr>
                      <w:iCs/>
                      <w:sz w:val="20"/>
                      <w:szCs w:val="20"/>
                    </w:rPr>
                    <w:t>K2</w:t>
                  </w:r>
                </w:p>
              </w:tc>
              <w:tc>
                <w:tcPr>
                  <w:tcW w:w="1372" w:type="dxa"/>
                </w:tcPr>
                <w:p w14:paraId="1F255ABE"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7716F400" w14:textId="77777777" w:rsidR="00D011F0" w:rsidRPr="007F5C96" w:rsidRDefault="00D011F0" w:rsidP="0080522F">
                  <w:pPr>
                    <w:spacing w:after="60"/>
                    <w:rPr>
                      <w:iCs/>
                      <w:sz w:val="20"/>
                      <w:szCs w:val="20"/>
                    </w:rPr>
                  </w:pPr>
                  <w:r w:rsidRPr="007F5C96">
                    <w:rPr>
                      <w:iCs/>
                      <w:sz w:val="20"/>
                      <w:szCs w:val="20"/>
                    </w:rPr>
                    <w:t xml:space="preserve">The percentage tolerance for under-generation, 5%. </w:t>
                  </w:r>
                </w:p>
              </w:tc>
            </w:tr>
            <w:tr w:rsidR="00D011F0" w:rsidRPr="007F5C96" w14:paraId="51DF43DB" w14:textId="77777777" w:rsidTr="0080522F">
              <w:trPr>
                <w:cantSplit/>
              </w:trPr>
              <w:tc>
                <w:tcPr>
                  <w:tcW w:w="2588" w:type="dxa"/>
                </w:tcPr>
                <w:p w14:paraId="5B7E7611" w14:textId="77777777" w:rsidR="00D011F0" w:rsidRPr="007F5C96" w:rsidRDefault="00D011F0" w:rsidP="0080522F">
                  <w:pPr>
                    <w:spacing w:after="60"/>
                    <w:rPr>
                      <w:iCs/>
                      <w:sz w:val="20"/>
                      <w:szCs w:val="20"/>
                    </w:rPr>
                  </w:pPr>
                  <w:r w:rsidRPr="007F5C96">
                    <w:rPr>
                      <w:iCs/>
                      <w:sz w:val="20"/>
                      <w:szCs w:val="20"/>
                    </w:rPr>
                    <w:t>Q2</w:t>
                  </w:r>
                </w:p>
              </w:tc>
              <w:tc>
                <w:tcPr>
                  <w:tcW w:w="1372" w:type="dxa"/>
                </w:tcPr>
                <w:p w14:paraId="1D845E2B"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7A1D51FD" w14:textId="77777777" w:rsidR="00D011F0" w:rsidRPr="007F5C96" w:rsidRDefault="00D011F0" w:rsidP="0080522F">
                  <w:pPr>
                    <w:spacing w:after="60"/>
                    <w:rPr>
                      <w:iCs/>
                      <w:sz w:val="20"/>
                      <w:szCs w:val="20"/>
                    </w:rPr>
                  </w:pPr>
                  <w:r w:rsidRPr="007F5C96">
                    <w:rPr>
                      <w:iCs/>
                      <w:sz w:val="20"/>
                      <w:szCs w:val="20"/>
                    </w:rPr>
                    <w:t>The MW tolerance for under-generation, five MW.</w:t>
                  </w:r>
                </w:p>
              </w:tc>
            </w:tr>
            <w:tr w:rsidR="00D011F0" w:rsidRPr="007F5C96" w14:paraId="5CFD42B0" w14:textId="77777777" w:rsidTr="0080522F">
              <w:trPr>
                <w:cantSplit/>
              </w:trPr>
              <w:tc>
                <w:tcPr>
                  <w:tcW w:w="2588" w:type="dxa"/>
                </w:tcPr>
                <w:p w14:paraId="7D3B0697" w14:textId="77777777" w:rsidR="00D011F0" w:rsidRPr="007F5C96" w:rsidRDefault="00D011F0" w:rsidP="0080522F">
                  <w:pPr>
                    <w:spacing w:after="60"/>
                    <w:rPr>
                      <w:iCs/>
                      <w:sz w:val="20"/>
                      <w:szCs w:val="20"/>
                    </w:rPr>
                  </w:pPr>
                  <w:r w:rsidRPr="007F5C96">
                    <w:rPr>
                      <w:iCs/>
                      <w:sz w:val="20"/>
                      <w:szCs w:val="20"/>
                    </w:rPr>
                    <w:t>N</w:t>
                  </w:r>
                </w:p>
              </w:tc>
              <w:tc>
                <w:tcPr>
                  <w:tcW w:w="1372" w:type="dxa"/>
                </w:tcPr>
                <w:p w14:paraId="5C78CD7C"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216FE6FD" w14:textId="77777777" w:rsidR="00D011F0" w:rsidRPr="007F5C96" w:rsidRDefault="00D011F0" w:rsidP="0080522F">
                  <w:pPr>
                    <w:spacing w:after="60"/>
                    <w:rPr>
                      <w:iCs/>
                      <w:sz w:val="20"/>
                      <w:szCs w:val="20"/>
                    </w:rPr>
                  </w:pPr>
                  <w:r w:rsidRPr="007F5C96">
                    <w:rPr>
                      <w:iCs/>
                      <w:sz w:val="20"/>
                      <w:szCs w:val="20"/>
                    </w:rPr>
                    <w:t>The number of IRRs within an IRR Group.</w:t>
                  </w:r>
                </w:p>
              </w:tc>
            </w:tr>
            <w:tr w:rsidR="00D011F0" w:rsidRPr="007F5C96" w14:paraId="5ABF3347" w14:textId="77777777" w:rsidTr="0080522F">
              <w:trPr>
                <w:cantSplit/>
              </w:trPr>
              <w:tc>
                <w:tcPr>
                  <w:tcW w:w="2588" w:type="dxa"/>
                </w:tcPr>
                <w:p w14:paraId="7AF43E6A" w14:textId="77777777" w:rsidR="00D011F0" w:rsidRPr="007F5C96" w:rsidRDefault="00D011F0" w:rsidP="0080522F">
                  <w:pPr>
                    <w:spacing w:after="60"/>
                    <w:rPr>
                      <w:i/>
                      <w:iCs/>
                      <w:sz w:val="20"/>
                      <w:szCs w:val="20"/>
                    </w:rPr>
                  </w:pPr>
                  <w:r w:rsidRPr="007F5C96">
                    <w:rPr>
                      <w:i/>
                      <w:iCs/>
                      <w:sz w:val="20"/>
                      <w:szCs w:val="20"/>
                    </w:rPr>
                    <w:t>q</w:t>
                  </w:r>
                </w:p>
              </w:tc>
              <w:tc>
                <w:tcPr>
                  <w:tcW w:w="1372" w:type="dxa"/>
                </w:tcPr>
                <w:p w14:paraId="070B589B"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952DB98"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3124C0D0" w14:textId="77777777" w:rsidTr="0080522F">
              <w:trPr>
                <w:cantSplit/>
              </w:trPr>
              <w:tc>
                <w:tcPr>
                  <w:tcW w:w="2588" w:type="dxa"/>
                </w:tcPr>
                <w:p w14:paraId="741F1B8F" w14:textId="77777777" w:rsidR="00D011F0" w:rsidRPr="007F5C96" w:rsidRDefault="00D011F0" w:rsidP="0080522F">
                  <w:pPr>
                    <w:spacing w:after="60"/>
                    <w:rPr>
                      <w:i/>
                      <w:iCs/>
                      <w:sz w:val="20"/>
                      <w:szCs w:val="20"/>
                    </w:rPr>
                  </w:pPr>
                  <w:r w:rsidRPr="007F5C96">
                    <w:rPr>
                      <w:i/>
                      <w:iCs/>
                      <w:sz w:val="20"/>
                      <w:szCs w:val="20"/>
                    </w:rPr>
                    <w:t>p</w:t>
                  </w:r>
                </w:p>
              </w:tc>
              <w:tc>
                <w:tcPr>
                  <w:tcW w:w="1372" w:type="dxa"/>
                </w:tcPr>
                <w:p w14:paraId="687124F3"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7A35C9C"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6EA63F3D" w14:textId="77777777" w:rsidTr="0080522F">
              <w:trPr>
                <w:cantSplit/>
              </w:trPr>
              <w:tc>
                <w:tcPr>
                  <w:tcW w:w="2588" w:type="dxa"/>
                </w:tcPr>
                <w:p w14:paraId="6A05B3DE" w14:textId="77777777" w:rsidR="00D011F0" w:rsidRPr="007F5C96" w:rsidRDefault="00D011F0" w:rsidP="0080522F">
                  <w:pPr>
                    <w:spacing w:after="60"/>
                    <w:rPr>
                      <w:i/>
                      <w:iCs/>
                      <w:sz w:val="20"/>
                      <w:szCs w:val="20"/>
                    </w:rPr>
                  </w:pPr>
                  <w:r w:rsidRPr="007F5C96">
                    <w:rPr>
                      <w:i/>
                      <w:iCs/>
                      <w:sz w:val="20"/>
                      <w:szCs w:val="20"/>
                    </w:rPr>
                    <w:t>r</w:t>
                  </w:r>
                </w:p>
              </w:tc>
              <w:tc>
                <w:tcPr>
                  <w:tcW w:w="1372" w:type="dxa"/>
                </w:tcPr>
                <w:p w14:paraId="77D23059"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595CB54" w14:textId="77777777" w:rsidR="00D011F0" w:rsidRPr="007F5C96" w:rsidRDefault="00D011F0" w:rsidP="0080522F">
                  <w:pPr>
                    <w:spacing w:after="60"/>
                    <w:rPr>
                      <w:iCs/>
                      <w:sz w:val="20"/>
                      <w:szCs w:val="20"/>
                      <w:lang w:val="fr-FR"/>
                    </w:rPr>
                  </w:pPr>
                  <w:r w:rsidRPr="007F5C96">
                    <w:rPr>
                      <w:iCs/>
                      <w:sz w:val="20"/>
                      <w:szCs w:val="20"/>
                      <w:lang w:val="fr-FR"/>
                    </w:rPr>
                    <w:t xml:space="preserve">A non-exempt </w:t>
                  </w:r>
                  <w:proofErr w:type="spellStart"/>
                  <w:ins w:id="783" w:author="ERCOT" w:date="2024-06-21T07:31:00Z">
                    <w:r>
                      <w:rPr>
                        <w:iCs/>
                        <w:sz w:val="20"/>
                        <w:szCs w:val="20"/>
                        <w:lang w:val="fr-FR"/>
                      </w:rPr>
                      <w:t>Generation</w:t>
                    </w:r>
                    <w:proofErr w:type="spellEnd"/>
                    <w:r>
                      <w:rPr>
                        <w:iCs/>
                        <w:sz w:val="20"/>
                        <w:szCs w:val="20"/>
                        <w:lang w:val="fr-FR"/>
                      </w:rPr>
                      <w:t xml:space="preserve"> </w:t>
                    </w:r>
                  </w:ins>
                  <w:r w:rsidRPr="007F5C96">
                    <w:rPr>
                      <w:iCs/>
                      <w:sz w:val="20"/>
                      <w:szCs w:val="20"/>
                      <w:lang w:val="fr-FR"/>
                    </w:rPr>
                    <w:t>Resource.</w:t>
                  </w:r>
                </w:p>
              </w:tc>
            </w:tr>
            <w:tr w:rsidR="00D011F0" w:rsidRPr="007F5C96" w14:paraId="4DB0A2DF" w14:textId="77777777" w:rsidTr="0080522F">
              <w:trPr>
                <w:cantSplit/>
              </w:trPr>
              <w:tc>
                <w:tcPr>
                  <w:tcW w:w="2588" w:type="dxa"/>
                </w:tcPr>
                <w:p w14:paraId="7AD4EC4F" w14:textId="77777777" w:rsidR="00D011F0" w:rsidRPr="007F5C96" w:rsidRDefault="00D011F0" w:rsidP="0080522F">
                  <w:pPr>
                    <w:spacing w:after="60"/>
                    <w:rPr>
                      <w:i/>
                      <w:iCs/>
                      <w:sz w:val="20"/>
                      <w:szCs w:val="20"/>
                    </w:rPr>
                  </w:pPr>
                  <w:r w:rsidRPr="007F5C96">
                    <w:rPr>
                      <w:i/>
                      <w:iCs/>
                      <w:sz w:val="20"/>
                      <w:szCs w:val="20"/>
                    </w:rPr>
                    <w:t>y</w:t>
                  </w:r>
                </w:p>
              </w:tc>
              <w:tc>
                <w:tcPr>
                  <w:tcW w:w="1372" w:type="dxa"/>
                </w:tcPr>
                <w:p w14:paraId="557A9B4B"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BA46B2E" w14:textId="77777777" w:rsidR="00D011F0" w:rsidRPr="007F5C96" w:rsidRDefault="00D011F0" w:rsidP="0080522F">
                  <w:pPr>
                    <w:spacing w:after="60"/>
                    <w:rPr>
                      <w:iCs/>
                      <w:sz w:val="20"/>
                      <w:szCs w:val="20"/>
                      <w:lang w:val="fr-FR"/>
                    </w:rPr>
                  </w:pPr>
                  <w:r w:rsidRPr="007F5C96">
                    <w:rPr>
                      <w:iCs/>
                      <w:sz w:val="20"/>
                      <w:szCs w:val="20"/>
                    </w:rPr>
                    <w:t xml:space="preserve">A five-minute clock interval in the Settlement Interval. </w:t>
                  </w:r>
                </w:p>
              </w:tc>
            </w:tr>
            <w:tr w:rsidR="00D011F0" w:rsidRPr="007F5C96" w14:paraId="23A46503" w14:textId="77777777" w:rsidTr="0080522F">
              <w:trPr>
                <w:cantSplit/>
              </w:trPr>
              <w:tc>
                <w:tcPr>
                  <w:tcW w:w="2588" w:type="dxa"/>
                </w:tcPr>
                <w:p w14:paraId="0C6512B7" w14:textId="77777777" w:rsidR="00D011F0" w:rsidRPr="007F5C96" w:rsidRDefault="00D011F0" w:rsidP="0080522F">
                  <w:pPr>
                    <w:spacing w:after="60"/>
                    <w:rPr>
                      <w:i/>
                      <w:iCs/>
                      <w:sz w:val="20"/>
                      <w:szCs w:val="20"/>
                    </w:rPr>
                  </w:pPr>
                  <w:r w:rsidRPr="007F5C96">
                    <w:rPr>
                      <w:i/>
                      <w:iCs/>
                      <w:sz w:val="20"/>
                      <w:szCs w:val="20"/>
                    </w:rPr>
                    <w:t>i</w:t>
                  </w:r>
                </w:p>
              </w:tc>
              <w:tc>
                <w:tcPr>
                  <w:tcW w:w="1372" w:type="dxa"/>
                </w:tcPr>
                <w:p w14:paraId="1C8BB7D2"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3717B5C0" w14:textId="77777777" w:rsidR="00D011F0" w:rsidRPr="007F5C96" w:rsidRDefault="00D011F0" w:rsidP="0080522F">
                  <w:pPr>
                    <w:spacing w:after="60"/>
                    <w:rPr>
                      <w:iCs/>
                      <w:sz w:val="20"/>
                      <w:szCs w:val="20"/>
                    </w:rPr>
                  </w:pPr>
                  <w:r w:rsidRPr="007F5C96">
                    <w:rPr>
                      <w:iCs/>
                      <w:sz w:val="20"/>
                      <w:szCs w:val="20"/>
                    </w:rPr>
                    <w:t>A 15-minute Settlement Interval.</w:t>
                  </w:r>
                </w:p>
              </w:tc>
            </w:tr>
            <w:tr w:rsidR="00D011F0" w:rsidRPr="007F5C96" w14:paraId="69D58DBE" w14:textId="77777777" w:rsidTr="0080522F">
              <w:trPr>
                <w:cantSplit/>
              </w:trPr>
              <w:tc>
                <w:tcPr>
                  <w:tcW w:w="2588" w:type="dxa"/>
                </w:tcPr>
                <w:p w14:paraId="74C3EAE5" w14:textId="77777777" w:rsidR="00D011F0" w:rsidRPr="007F5C96" w:rsidRDefault="00D011F0" w:rsidP="0080522F">
                  <w:pPr>
                    <w:spacing w:after="60"/>
                    <w:rPr>
                      <w:iCs/>
                      <w:sz w:val="20"/>
                      <w:szCs w:val="20"/>
                    </w:rPr>
                  </w:pPr>
                  <w:proofErr w:type="spellStart"/>
                  <w:r w:rsidRPr="007F5C96">
                    <w:rPr>
                      <w:i/>
                      <w:iCs/>
                      <w:sz w:val="20"/>
                      <w:szCs w:val="20"/>
                    </w:rPr>
                    <w:t>wg</w:t>
                  </w:r>
                  <w:proofErr w:type="spellEnd"/>
                </w:p>
              </w:tc>
              <w:tc>
                <w:tcPr>
                  <w:tcW w:w="1372" w:type="dxa"/>
                </w:tcPr>
                <w:p w14:paraId="1B1745FC"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66E49283" w14:textId="77777777" w:rsidR="00D011F0" w:rsidRPr="007F5C96" w:rsidRDefault="00D011F0" w:rsidP="0080522F">
                  <w:pPr>
                    <w:spacing w:after="60"/>
                    <w:rPr>
                      <w:iCs/>
                      <w:sz w:val="20"/>
                      <w:szCs w:val="20"/>
                    </w:rPr>
                  </w:pPr>
                  <w:r w:rsidRPr="007F5C96">
                    <w:rPr>
                      <w:iCs/>
                      <w:sz w:val="20"/>
                      <w:szCs w:val="20"/>
                    </w:rPr>
                    <w:t>An IRR Group.</w:t>
                  </w:r>
                </w:p>
              </w:tc>
            </w:tr>
          </w:tbl>
          <w:p w14:paraId="40ABB047"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47578D41" w14:textId="77777777" w:rsidR="00D011F0" w:rsidRPr="007F5C96" w:rsidRDefault="00D011F0" w:rsidP="00D011F0">
      <w:pPr>
        <w:keepNext/>
        <w:widowControl w:val="0"/>
        <w:tabs>
          <w:tab w:val="left" w:pos="1260"/>
        </w:tabs>
        <w:spacing w:before="480" w:after="240"/>
        <w:ind w:left="1267" w:hanging="1267"/>
        <w:outlineLvl w:val="3"/>
        <w:rPr>
          <w:b/>
          <w:bCs/>
          <w:snapToGrid w:val="0"/>
          <w:szCs w:val="20"/>
        </w:rPr>
      </w:pPr>
      <w:bookmarkStart w:id="784" w:name="_Toc135992369"/>
      <w:r w:rsidRPr="007F5C96">
        <w:rPr>
          <w:b/>
          <w:bCs/>
          <w:snapToGrid w:val="0"/>
          <w:szCs w:val="20"/>
        </w:rPr>
        <w:lastRenderedPageBreak/>
        <w:t>6.6.5.4</w:t>
      </w:r>
      <w:r w:rsidRPr="007F5C96">
        <w:rPr>
          <w:b/>
          <w:bCs/>
          <w:snapToGrid w:val="0"/>
          <w:szCs w:val="20"/>
        </w:rPr>
        <w:tab/>
        <w:t>Base Point Deviation Payment</w:t>
      </w:r>
      <w:bookmarkEnd w:id="784"/>
    </w:p>
    <w:p w14:paraId="04D2E177" w14:textId="77777777" w:rsidR="00D011F0" w:rsidRPr="007F5C96" w:rsidRDefault="00D011F0" w:rsidP="00D011F0">
      <w:pPr>
        <w:spacing w:after="240"/>
        <w:ind w:left="720" w:hanging="720"/>
        <w:rPr>
          <w:szCs w:val="20"/>
        </w:rPr>
      </w:pPr>
      <w:r w:rsidRPr="007F5C96">
        <w:rPr>
          <w:szCs w:val="20"/>
        </w:rPr>
        <w:t>(1)</w:t>
      </w:r>
      <w:r w:rsidRPr="007F5C96">
        <w:rPr>
          <w:szCs w:val="20"/>
        </w:rPr>
        <w:tab/>
        <w:t>ERCOT shall pay the Base Point Deviation Charges collected from the QSEs representing Resources to the QSEs representing Load based on LRS.  The payment to each QSE for a given 15-minute Settlement Interval is calculated as follows:</w:t>
      </w:r>
    </w:p>
    <w:p w14:paraId="29204675" w14:textId="77777777" w:rsidR="00D011F0" w:rsidRPr="007F5C96" w:rsidRDefault="00D011F0" w:rsidP="00D011F0">
      <w:pPr>
        <w:tabs>
          <w:tab w:val="left" w:pos="2250"/>
          <w:tab w:val="left" w:pos="3150"/>
          <w:tab w:val="left" w:pos="3960"/>
        </w:tabs>
        <w:spacing w:after="240"/>
        <w:ind w:left="3960" w:hanging="3240"/>
        <w:rPr>
          <w:b/>
          <w:bCs/>
        </w:rPr>
      </w:pPr>
      <w:r w:rsidRPr="007F5C96">
        <w:rPr>
          <w:b/>
          <w:bCs/>
        </w:rPr>
        <w:t xml:space="preserve">LABPDAMT </w:t>
      </w:r>
      <w:r w:rsidRPr="007F5C96">
        <w:rPr>
          <w:b/>
          <w:bCs/>
          <w:i/>
          <w:vertAlign w:val="subscript"/>
        </w:rPr>
        <w:t>q</w:t>
      </w:r>
      <w:r w:rsidRPr="007F5C96">
        <w:rPr>
          <w:b/>
          <w:bCs/>
        </w:rPr>
        <w:tab/>
        <w:t>=</w:t>
      </w:r>
      <w:r w:rsidRPr="007F5C96">
        <w:rPr>
          <w:b/>
          <w:bCs/>
        </w:rPr>
        <w:tab/>
        <w:t xml:space="preserve">(-1) * BPDAMTTOT * LRS </w:t>
      </w:r>
      <w:r w:rsidRPr="007F5C96">
        <w:rPr>
          <w:b/>
          <w:bCs/>
          <w:i/>
          <w:vertAlign w:val="subscript"/>
        </w:rPr>
        <w:t>q</w:t>
      </w:r>
    </w:p>
    <w:p w14:paraId="563BC122" w14:textId="77777777" w:rsidR="00D011F0" w:rsidRPr="007F5C96" w:rsidRDefault="00D011F0" w:rsidP="00D011F0">
      <w:pPr>
        <w:spacing w:after="240"/>
        <w:rPr>
          <w:iCs/>
          <w:szCs w:val="20"/>
          <w:vertAlign w:val="subscript"/>
        </w:rPr>
      </w:pPr>
      <w:r w:rsidRPr="007F5C96">
        <w:rPr>
          <w:iCs/>
          <w:szCs w:val="20"/>
        </w:rPr>
        <w:t>Where:</w:t>
      </w:r>
    </w:p>
    <w:p w14:paraId="4D6D0BE5" w14:textId="77777777" w:rsidR="00D011F0" w:rsidRPr="007F5C96" w:rsidRDefault="00D011F0" w:rsidP="00D011F0">
      <w:pPr>
        <w:tabs>
          <w:tab w:val="left" w:pos="2160"/>
          <w:tab w:val="left" w:pos="2880"/>
        </w:tabs>
        <w:spacing w:after="240"/>
        <w:ind w:leftChars="300" w:left="2880" w:hangingChars="900" w:hanging="2160"/>
        <w:rPr>
          <w:bCs/>
        </w:rPr>
      </w:pPr>
      <w:r w:rsidRPr="007F5C96">
        <w:rPr>
          <w:bCs/>
        </w:rPr>
        <w:t>BPDAMTTOT</w:t>
      </w:r>
      <w:r w:rsidRPr="007F5C96">
        <w:rPr>
          <w:bCs/>
        </w:rPr>
        <w:tab/>
        <w:t>=</w:t>
      </w:r>
      <w:r w:rsidRPr="007F5C96">
        <w:rPr>
          <w:bCs/>
        </w:rPr>
        <w:tab/>
      </w:r>
      <w:r w:rsidRPr="007F5C96">
        <w:rPr>
          <w:bCs/>
          <w:position w:val="-22"/>
        </w:rPr>
        <w:object w:dxaOrig="210" w:dyaOrig="465" w14:anchorId="6D687E1A">
          <v:shape id="_x0000_i1040" type="#_x0000_t75" style="width:5.4pt;height:24pt" o:ole="">
            <v:imagedata r:id="rId38" o:title=""/>
          </v:shape>
          <o:OLEObject Type="Embed" ProgID="Equation.3" ShapeID="_x0000_i1040" DrawAspect="Content" ObjectID="_1793165406" r:id="rId39"/>
        </w:object>
      </w:r>
      <w:r w:rsidRPr="007F5C96">
        <w:rPr>
          <w:bCs/>
        </w:rPr>
        <w:t xml:space="preserve">BPDAMTQSETOT </w:t>
      </w:r>
      <w:r w:rsidRPr="007F5C96">
        <w:rPr>
          <w:bCs/>
          <w:i/>
          <w:vertAlign w:val="subscript"/>
        </w:rPr>
        <w:t>q</w:t>
      </w:r>
    </w:p>
    <w:p w14:paraId="6B6E2229" w14:textId="77777777" w:rsidR="00D011F0" w:rsidRPr="007F5C96" w:rsidRDefault="00D011F0" w:rsidP="00D011F0">
      <w:pPr>
        <w:tabs>
          <w:tab w:val="left" w:pos="2160"/>
          <w:tab w:val="left" w:pos="2880"/>
        </w:tabs>
        <w:spacing w:after="240"/>
        <w:ind w:leftChars="300" w:left="2880" w:hangingChars="900" w:hanging="2160"/>
        <w:rPr>
          <w:bCs/>
        </w:rPr>
      </w:pPr>
      <w:r w:rsidRPr="007F5C96">
        <w:rPr>
          <w:bCs/>
        </w:rPr>
        <w:t xml:space="preserve">BPDAMTQSETOT </w:t>
      </w:r>
      <w:r w:rsidRPr="007F5C96">
        <w:rPr>
          <w:bCs/>
          <w:i/>
          <w:vertAlign w:val="subscript"/>
        </w:rPr>
        <w:t>q</w:t>
      </w:r>
      <w:r w:rsidRPr="007F5C96">
        <w:rPr>
          <w:bCs/>
        </w:rPr>
        <w:tab/>
        <w:t>=</w:t>
      </w:r>
      <w:r w:rsidRPr="007F5C96">
        <w:rPr>
          <w:bCs/>
        </w:rPr>
        <w:tab/>
      </w:r>
      <w:r w:rsidRPr="007F5C96">
        <w:rPr>
          <w:bCs/>
          <w:position w:val="-22"/>
        </w:rPr>
        <w:object w:dxaOrig="210" w:dyaOrig="465" w14:anchorId="5CBAA08F">
          <v:shape id="_x0000_i1041" type="#_x0000_t75" style="width:5.4pt;height:24pt" o:ole="">
            <v:imagedata r:id="rId40" o:title=""/>
          </v:shape>
          <o:OLEObject Type="Embed" ProgID="Equation.3" ShapeID="_x0000_i1041" DrawAspect="Content" ObjectID="_1793165407" r:id="rId41"/>
        </w:object>
      </w:r>
      <w:r w:rsidRPr="007F5C96">
        <w:rPr>
          <w:bCs/>
          <w:position w:val="-18"/>
        </w:rPr>
        <w:object w:dxaOrig="210" w:dyaOrig="420" w14:anchorId="7EAE6430">
          <v:shape id="_x0000_i1042" type="#_x0000_t75" style="width:5.4pt;height:24pt" o:ole="">
            <v:imagedata r:id="rId42" o:title=""/>
          </v:shape>
          <o:OLEObject Type="Embed" ProgID="Equation.3" ShapeID="_x0000_i1042" DrawAspect="Content" ObjectID="_1793165408" r:id="rId43"/>
        </w:object>
      </w:r>
      <w:r w:rsidRPr="007F5C96">
        <w:rPr>
          <w:bCs/>
        </w:rPr>
        <w:t xml:space="preserve">BPDAMT </w:t>
      </w:r>
      <w:r w:rsidRPr="007F5C96">
        <w:rPr>
          <w:bCs/>
          <w:i/>
          <w:vertAlign w:val="subscript"/>
        </w:rPr>
        <w:t>q, r, p</w:t>
      </w:r>
    </w:p>
    <w:p w14:paraId="7B217427" w14:textId="77777777" w:rsidR="00D011F0" w:rsidRPr="007F5C96" w:rsidRDefault="00D011F0" w:rsidP="00D011F0">
      <w:pPr>
        <w:rPr>
          <w:szCs w:val="20"/>
        </w:rPr>
      </w:pPr>
      <w:r w:rsidRPr="007F5C96">
        <w:rPr>
          <w:szCs w:val="20"/>
        </w:rPr>
        <w:t>The above variables are defined as follows:</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7112"/>
      </w:tblGrid>
      <w:tr w:rsidR="00D011F0" w:rsidRPr="007F5C96" w14:paraId="12480755" w14:textId="77777777" w:rsidTr="0080522F">
        <w:trPr>
          <w:cantSplit/>
          <w:tblHeader/>
        </w:trPr>
        <w:tc>
          <w:tcPr>
            <w:tcW w:w="2032" w:type="dxa"/>
          </w:tcPr>
          <w:p w14:paraId="4D7206B6" w14:textId="77777777" w:rsidR="00D011F0" w:rsidRPr="007F5C96" w:rsidRDefault="00D011F0" w:rsidP="0080522F">
            <w:pPr>
              <w:spacing w:after="120"/>
              <w:rPr>
                <w:b/>
                <w:iCs/>
                <w:sz w:val="20"/>
                <w:szCs w:val="20"/>
              </w:rPr>
            </w:pPr>
            <w:r w:rsidRPr="007F5C96">
              <w:rPr>
                <w:b/>
                <w:iCs/>
                <w:sz w:val="20"/>
                <w:szCs w:val="20"/>
              </w:rPr>
              <w:t>Variable</w:t>
            </w:r>
          </w:p>
        </w:tc>
        <w:tc>
          <w:tcPr>
            <w:tcW w:w="0" w:type="auto"/>
          </w:tcPr>
          <w:p w14:paraId="2A78486A" w14:textId="77777777" w:rsidR="00D011F0" w:rsidRPr="007F5C96" w:rsidRDefault="00D011F0" w:rsidP="0080522F">
            <w:pPr>
              <w:spacing w:after="120"/>
              <w:rPr>
                <w:b/>
                <w:iCs/>
                <w:sz w:val="20"/>
                <w:szCs w:val="20"/>
              </w:rPr>
            </w:pPr>
            <w:r w:rsidRPr="007F5C96">
              <w:rPr>
                <w:b/>
                <w:iCs/>
                <w:sz w:val="20"/>
                <w:szCs w:val="20"/>
              </w:rPr>
              <w:t>Unit</w:t>
            </w:r>
          </w:p>
        </w:tc>
        <w:tc>
          <w:tcPr>
            <w:tcW w:w="0" w:type="auto"/>
          </w:tcPr>
          <w:p w14:paraId="637ECB3E"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93609B0" w14:textId="77777777" w:rsidTr="0080522F">
        <w:trPr>
          <w:cantSplit/>
        </w:trPr>
        <w:tc>
          <w:tcPr>
            <w:tcW w:w="2032" w:type="dxa"/>
          </w:tcPr>
          <w:p w14:paraId="704DFA61" w14:textId="77777777" w:rsidR="00D011F0" w:rsidRPr="007F5C96" w:rsidRDefault="00D011F0" w:rsidP="0080522F">
            <w:pPr>
              <w:spacing w:after="60"/>
              <w:rPr>
                <w:iCs/>
                <w:sz w:val="20"/>
                <w:szCs w:val="20"/>
              </w:rPr>
            </w:pPr>
            <w:r w:rsidRPr="007F5C96">
              <w:rPr>
                <w:iCs/>
                <w:sz w:val="20"/>
                <w:szCs w:val="20"/>
              </w:rPr>
              <w:t xml:space="preserve">LABPDAMT </w:t>
            </w:r>
            <w:r w:rsidRPr="007F5C96">
              <w:rPr>
                <w:i/>
                <w:iCs/>
                <w:sz w:val="20"/>
                <w:szCs w:val="20"/>
                <w:vertAlign w:val="subscript"/>
              </w:rPr>
              <w:t>q</w:t>
            </w:r>
          </w:p>
        </w:tc>
        <w:tc>
          <w:tcPr>
            <w:tcW w:w="0" w:type="auto"/>
          </w:tcPr>
          <w:p w14:paraId="7A8B4569" w14:textId="77777777" w:rsidR="00D011F0" w:rsidRPr="007F5C96" w:rsidRDefault="00D011F0" w:rsidP="0080522F">
            <w:pPr>
              <w:spacing w:after="60"/>
              <w:rPr>
                <w:iCs/>
                <w:sz w:val="20"/>
                <w:szCs w:val="20"/>
              </w:rPr>
            </w:pPr>
            <w:r w:rsidRPr="007F5C96">
              <w:rPr>
                <w:iCs/>
                <w:sz w:val="20"/>
                <w:szCs w:val="20"/>
              </w:rPr>
              <w:t>$</w:t>
            </w:r>
          </w:p>
        </w:tc>
        <w:tc>
          <w:tcPr>
            <w:tcW w:w="0" w:type="auto"/>
          </w:tcPr>
          <w:p w14:paraId="4BF2B5D2" w14:textId="77777777" w:rsidR="00D011F0" w:rsidRPr="007F5C96" w:rsidRDefault="00D011F0" w:rsidP="0080522F">
            <w:pPr>
              <w:spacing w:after="60"/>
              <w:rPr>
                <w:iCs/>
                <w:sz w:val="20"/>
                <w:szCs w:val="20"/>
              </w:rPr>
            </w:pPr>
            <w:r w:rsidRPr="007F5C96">
              <w:rPr>
                <w:i/>
                <w:iCs/>
                <w:sz w:val="20"/>
                <w:szCs w:val="20"/>
              </w:rPr>
              <w:t>Load-Allocated Base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Base Point deviations, based on LRS for the 15-minute Settlement Interval.</w:t>
            </w:r>
          </w:p>
        </w:tc>
      </w:tr>
      <w:tr w:rsidR="00D011F0" w:rsidRPr="007F5C96" w14:paraId="60A23325" w14:textId="77777777" w:rsidTr="0080522F">
        <w:trPr>
          <w:cantSplit/>
        </w:trPr>
        <w:tc>
          <w:tcPr>
            <w:tcW w:w="2032" w:type="dxa"/>
          </w:tcPr>
          <w:p w14:paraId="691E7AF4" w14:textId="77777777" w:rsidR="00D011F0" w:rsidRPr="007F5C96" w:rsidRDefault="00D011F0" w:rsidP="0080522F">
            <w:pPr>
              <w:spacing w:after="60"/>
              <w:rPr>
                <w:iCs/>
                <w:sz w:val="20"/>
                <w:szCs w:val="20"/>
              </w:rPr>
            </w:pPr>
            <w:r w:rsidRPr="007F5C96">
              <w:rPr>
                <w:iCs/>
                <w:sz w:val="20"/>
                <w:szCs w:val="20"/>
              </w:rPr>
              <w:t>BPDAMTTOT</w:t>
            </w:r>
          </w:p>
        </w:tc>
        <w:tc>
          <w:tcPr>
            <w:tcW w:w="0" w:type="auto"/>
          </w:tcPr>
          <w:p w14:paraId="515FD08F" w14:textId="77777777" w:rsidR="00D011F0" w:rsidRPr="007F5C96" w:rsidRDefault="00D011F0" w:rsidP="0080522F">
            <w:pPr>
              <w:spacing w:after="60"/>
              <w:rPr>
                <w:iCs/>
                <w:sz w:val="20"/>
                <w:szCs w:val="20"/>
              </w:rPr>
            </w:pPr>
            <w:r w:rsidRPr="007F5C96">
              <w:rPr>
                <w:iCs/>
                <w:sz w:val="20"/>
                <w:szCs w:val="20"/>
              </w:rPr>
              <w:t>$</w:t>
            </w:r>
          </w:p>
        </w:tc>
        <w:tc>
          <w:tcPr>
            <w:tcW w:w="0" w:type="auto"/>
          </w:tcPr>
          <w:p w14:paraId="63D0E9B2" w14:textId="77777777" w:rsidR="00D011F0" w:rsidRPr="007F5C96" w:rsidRDefault="00D011F0" w:rsidP="0080522F">
            <w:pPr>
              <w:spacing w:after="60"/>
              <w:rPr>
                <w:i/>
                <w:iCs/>
                <w:sz w:val="20"/>
                <w:szCs w:val="20"/>
              </w:rPr>
            </w:pPr>
            <w:r w:rsidRPr="007F5C96">
              <w:rPr>
                <w:i/>
                <w:iCs/>
                <w:sz w:val="20"/>
                <w:szCs w:val="20"/>
              </w:rPr>
              <w:t>Base Point Deviation Amount Total</w:t>
            </w:r>
            <w:r w:rsidRPr="007F5C96">
              <w:rPr>
                <w:iCs/>
                <w:sz w:val="20"/>
                <w:szCs w:val="20"/>
              </w:rPr>
              <w:t>—The total of Base Point Deviation Charges to all QSEs for all Resources, for the 15-minute Settlement Interval.</w:t>
            </w:r>
          </w:p>
        </w:tc>
      </w:tr>
      <w:tr w:rsidR="00D011F0" w:rsidRPr="007F5C96" w14:paraId="30F089A7" w14:textId="77777777" w:rsidTr="0080522F">
        <w:trPr>
          <w:cantSplit/>
        </w:trPr>
        <w:tc>
          <w:tcPr>
            <w:tcW w:w="2032" w:type="dxa"/>
          </w:tcPr>
          <w:p w14:paraId="4990F858" w14:textId="77777777" w:rsidR="00D011F0" w:rsidRPr="007F5C96" w:rsidRDefault="00D011F0" w:rsidP="0080522F">
            <w:pPr>
              <w:spacing w:after="60"/>
              <w:rPr>
                <w:iCs/>
                <w:sz w:val="20"/>
                <w:szCs w:val="20"/>
              </w:rPr>
            </w:pPr>
            <w:r w:rsidRPr="007F5C96">
              <w:rPr>
                <w:iCs/>
                <w:sz w:val="20"/>
                <w:szCs w:val="20"/>
              </w:rPr>
              <w:t xml:space="preserve">BPDAMTQSETOT </w:t>
            </w:r>
            <w:r w:rsidRPr="007F5C96">
              <w:rPr>
                <w:i/>
                <w:iCs/>
                <w:sz w:val="20"/>
                <w:szCs w:val="20"/>
                <w:vertAlign w:val="subscript"/>
              </w:rPr>
              <w:t>q</w:t>
            </w:r>
          </w:p>
        </w:tc>
        <w:tc>
          <w:tcPr>
            <w:tcW w:w="0" w:type="auto"/>
          </w:tcPr>
          <w:p w14:paraId="59942301" w14:textId="77777777" w:rsidR="00D011F0" w:rsidRPr="007F5C96" w:rsidRDefault="00D011F0" w:rsidP="0080522F">
            <w:pPr>
              <w:spacing w:after="60"/>
              <w:rPr>
                <w:iCs/>
                <w:sz w:val="20"/>
                <w:szCs w:val="20"/>
              </w:rPr>
            </w:pPr>
            <w:r w:rsidRPr="007F5C96">
              <w:rPr>
                <w:iCs/>
                <w:sz w:val="20"/>
                <w:szCs w:val="20"/>
              </w:rPr>
              <w:t>$</w:t>
            </w:r>
          </w:p>
        </w:tc>
        <w:tc>
          <w:tcPr>
            <w:tcW w:w="0" w:type="auto"/>
          </w:tcPr>
          <w:p w14:paraId="230FD1CE" w14:textId="77777777" w:rsidR="00D011F0" w:rsidRPr="007F5C96" w:rsidRDefault="00D011F0" w:rsidP="0080522F">
            <w:pPr>
              <w:spacing w:after="60"/>
              <w:rPr>
                <w:i/>
                <w:iCs/>
                <w:sz w:val="20"/>
                <w:szCs w:val="20"/>
              </w:rPr>
            </w:pPr>
            <w:r w:rsidRPr="007F5C96">
              <w:rPr>
                <w:i/>
                <w:iCs/>
                <w:sz w:val="20"/>
                <w:szCs w:val="20"/>
              </w:rPr>
              <w:t>Base Point Deviation Amount QSE Total per QSE</w:t>
            </w:r>
            <w:r w:rsidRPr="007F5C96">
              <w:rPr>
                <w:iCs/>
                <w:sz w:val="20"/>
                <w:szCs w:val="20"/>
              </w:rPr>
              <w:t xml:space="preserve">—The total of Base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D011F0" w:rsidRPr="007F5C96" w14:paraId="7C9987EE" w14:textId="77777777" w:rsidTr="0080522F">
        <w:trPr>
          <w:cantSplit/>
        </w:trPr>
        <w:tc>
          <w:tcPr>
            <w:tcW w:w="2032" w:type="dxa"/>
          </w:tcPr>
          <w:p w14:paraId="16DD9FE4" w14:textId="77777777" w:rsidR="00D011F0" w:rsidRPr="007F5C96" w:rsidRDefault="00D011F0" w:rsidP="0080522F">
            <w:pPr>
              <w:spacing w:after="60"/>
              <w:rPr>
                <w:iCs/>
                <w:sz w:val="20"/>
                <w:szCs w:val="20"/>
              </w:rPr>
            </w:pPr>
            <w:r w:rsidRPr="007F5C96">
              <w:rPr>
                <w:iCs/>
                <w:sz w:val="20"/>
                <w:szCs w:val="20"/>
              </w:rPr>
              <w:t xml:space="preserve">BPDAMT </w:t>
            </w:r>
            <w:r w:rsidRPr="007F5C96">
              <w:rPr>
                <w:i/>
                <w:iCs/>
                <w:sz w:val="20"/>
                <w:szCs w:val="20"/>
                <w:vertAlign w:val="subscript"/>
              </w:rPr>
              <w:t>q, r, p</w:t>
            </w:r>
          </w:p>
        </w:tc>
        <w:tc>
          <w:tcPr>
            <w:tcW w:w="0" w:type="auto"/>
          </w:tcPr>
          <w:p w14:paraId="4F4BA799" w14:textId="77777777" w:rsidR="00D011F0" w:rsidRPr="007F5C96" w:rsidRDefault="00D011F0" w:rsidP="0080522F">
            <w:pPr>
              <w:spacing w:after="60"/>
              <w:rPr>
                <w:iCs/>
                <w:sz w:val="20"/>
                <w:szCs w:val="20"/>
              </w:rPr>
            </w:pPr>
            <w:r w:rsidRPr="007F5C96">
              <w:rPr>
                <w:iCs/>
                <w:sz w:val="20"/>
                <w:szCs w:val="20"/>
              </w:rPr>
              <w:t>$</w:t>
            </w:r>
          </w:p>
        </w:tc>
        <w:tc>
          <w:tcPr>
            <w:tcW w:w="0" w:type="auto"/>
          </w:tcPr>
          <w:p w14:paraId="24697425" w14:textId="77777777" w:rsidR="00D011F0" w:rsidRPr="007F5C96" w:rsidRDefault="00D011F0" w:rsidP="0080522F">
            <w:pPr>
              <w:spacing w:after="60"/>
              <w:rPr>
                <w:iCs/>
                <w:sz w:val="20"/>
                <w:szCs w:val="20"/>
              </w:rPr>
            </w:pPr>
            <w:r w:rsidRPr="007F5C96">
              <w:rPr>
                <w:i/>
                <w:iCs/>
                <w:sz w:val="20"/>
                <w:szCs w:val="20"/>
              </w:rPr>
              <w:t>Base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or Controllable Load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Base Point, for the 15-minute Settlement Interval.  A Base Point Deviation Charge is charged to the Combined Cycle Train for all Combined Cycle Generation Resources.</w:t>
            </w:r>
          </w:p>
        </w:tc>
      </w:tr>
      <w:tr w:rsidR="00D011F0" w:rsidRPr="007F5C96" w14:paraId="359A35D7" w14:textId="77777777" w:rsidTr="0080522F">
        <w:trPr>
          <w:cantSplit/>
        </w:trPr>
        <w:tc>
          <w:tcPr>
            <w:tcW w:w="2032" w:type="dxa"/>
          </w:tcPr>
          <w:p w14:paraId="2900A328" w14:textId="77777777" w:rsidR="00D011F0" w:rsidRPr="007F5C96" w:rsidRDefault="00D011F0" w:rsidP="0080522F">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Pr>
          <w:p w14:paraId="18800C60"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0367865C" w14:textId="77777777" w:rsidR="00D011F0" w:rsidRPr="007F5C96" w:rsidRDefault="00D011F0" w:rsidP="0080522F">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D011F0" w:rsidRPr="007F5C96" w14:paraId="11F19238" w14:textId="77777777" w:rsidTr="0080522F">
        <w:trPr>
          <w:cantSplit/>
        </w:trPr>
        <w:tc>
          <w:tcPr>
            <w:tcW w:w="2032" w:type="dxa"/>
          </w:tcPr>
          <w:p w14:paraId="78103858" w14:textId="77777777" w:rsidR="00D011F0" w:rsidRPr="007F5C96" w:rsidRDefault="00D011F0" w:rsidP="0080522F">
            <w:pPr>
              <w:spacing w:after="60"/>
              <w:rPr>
                <w:i/>
                <w:iCs/>
                <w:sz w:val="20"/>
                <w:szCs w:val="20"/>
              </w:rPr>
            </w:pPr>
            <w:r w:rsidRPr="007F5C96">
              <w:rPr>
                <w:i/>
                <w:iCs/>
                <w:sz w:val="20"/>
                <w:szCs w:val="20"/>
              </w:rPr>
              <w:t>q</w:t>
            </w:r>
          </w:p>
        </w:tc>
        <w:tc>
          <w:tcPr>
            <w:tcW w:w="0" w:type="auto"/>
          </w:tcPr>
          <w:p w14:paraId="214E6D80"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58CB7FC5"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2989208A" w14:textId="77777777" w:rsidTr="0080522F">
        <w:trPr>
          <w:cantSplit/>
        </w:trPr>
        <w:tc>
          <w:tcPr>
            <w:tcW w:w="2032" w:type="dxa"/>
          </w:tcPr>
          <w:p w14:paraId="7B832629" w14:textId="77777777" w:rsidR="00D011F0" w:rsidRPr="007F5C96" w:rsidRDefault="00D011F0" w:rsidP="0080522F">
            <w:pPr>
              <w:spacing w:after="60"/>
              <w:rPr>
                <w:i/>
                <w:iCs/>
                <w:sz w:val="20"/>
                <w:szCs w:val="20"/>
              </w:rPr>
            </w:pPr>
            <w:r w:rsidRPr="007F5C96">
              <w:rPr>
                <w:i/>
                <w:iCs/>
                <w:sz w:val="20"/>
                <w:szCs w:val="20"/>
              </w:rPr>
              <w:t>p</w:t>
            </w:r>
          </w:p>
        </w:tc>
        <w:tc>
          <w:tcPr>
            <w:tcW w:w="0" w:type="auto"/>
          </w:tcPr>
          <w:p w14:paraId="715BFF75"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7164226A"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099C16BF" w14:textId="77777777" w:rsidTr="0080522F">
        <w:trPr>
          <w:cantSplit/>
        </w:trPr>
        <w:tc>
          <w:tcPr>
            <w:tcW w:w="2032" w:type="dxa"/>
          </w:tcPr>
          <w:p w14:paraId="0CB2147E" w14:textId="77777777" w:rsidR="00D011F0" w:rsidRPr="007F5C96" w:rsidRDefault="00D011F0" w:rsidP="0080522F">
            <w:pPr>
              <w:spacing w:after="60"/>
              <w:rPr>
                <w:i/>
                <w:iCs/>
                <w:sz w:val="20"/>
                <w:szCs w:val="20"/>
              </w:rPr>
            </w:pPr>
            <w:r w:rsidRPr="007F5C96">
              <w:rPr>
                <w:i/>
                <w:iCs/>
                <w:sz w:val="20"/>
                <w:szCs w:val="20"/>
              </w:rPr>
              <w:t>r</w:t>
            </w:r>
          </w:p>
        </w:tc>
        <w:tc>
          <w:tcPr>
            <w:tcW w:w="0" w:type="auto"/>
          </w:tcPr>
          <w:p w14:paraId="26C8EEC1"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057C38CF" w14:textId="77777777" w:rsidR="00D011F0" w:rsidRPr="007F5C96" w:rsidRDefault="00D011F0" w:rsidP="0080522F">
            <w:pPr>
              <w:spacing w:after="60"/>
              <w:rPr>
                <w:iCs/>
                <w:sz w:val="20"/>
                <w:szCs w:val="20"/>
              </w:rPr>
            </w:pPr>
            <w:r w:rsidRPr="007F5C96">
              <w:rPr>
                <w:iCs/>
                <w:sz w:val="20"/>
                <w:szCs w:val="20"/>
              </w:rPr>
              <w:t>A Generation Resource or Controllable Load Resource.</w:t>
            </w:r>
          </w:p>
        </w:tc>
      </w:tr>
    </w:tbl>
    <w:p w14:paraId="4421640B" w14:textId="77777777" w:rsidR="00D011F0" w:rsidRPr="007F5C96" w:rsidRDefault="00D011F0" w:rsidP="00D011F0">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D011F0" w:rsidRPr="007F5C96" w14:paraId="0B082A9A" w14:textId="77777777" w:rsidTr="0080522F">
        <w:trPr>
          <w:trHeight w:val="206"/>
        </w:trPr>
        <w:tc>
          <w:tcPr>
            <w:tcW w:w="9445" w:type="dxa"/>
            <w:shd w:val="pct12" w:color="auto" w:fill="auto"/>
          </w:tcPr>
          <w:p w14:paraId="5007DED9" w14:textId="77777777" w:rsidR="00D011F0" w:rsidRPr="007F5C96" w:rsidRDefault="00D011F0" w:rsidP="0080522F">
            <w:pPr>
              <w:spacing w:before="120" w:after="240"/>
              <w:rPr>
                <w:b/>
                <w:i/>
                <w:iCs/>
              </w:rPr>
            </w:pPr>
            <w:r w:rsidRPr="007F5C96">
              <w:rPr>
                <w:b/>
                <w:i/>
                <w:iCs/>
              </w:rPr>
              <w:t>[NPRR1010:  Replace Section 6.6.5.4 above with the following upon system implementation of the Real-Time Co-Optimization (RTC) project:]</w:t>
            </w:r>
          </w:p>
          <w:p w14:paraId="58FD1767" w14:textId="77777777" w:rsidR="00D011F0" w:rsidRPr="007F5C96" w:rsidRDefault="00D011F0" w:rsidP="0080522F">
            <w:pPr>
              <w:keepNext/>
              <w:widowControl w:val="0"/>
              <w:tabs>
                <w:tab w:val="left" w:pos="1260"/>
              </w:tabs>
              <w:spacing w:before="480" w:after="240"/>
              <w:ind w:left="1267" w:hanging="1267"/>
              <w:outlineLvl w:val="3"/>
              <w:rPr>
                <w:b/>
                <w:bCs/>
                <w:snapToGrid w:val="0"/>
                <w:szCs w:val="20"/>
              </w:rPr>
            </w:pPr>
            <w:bookmarkStart w:id="785" w:name="_Toc60040705"/>
            <w:bookmarkStart w:id="786" w:name="_Toc65151764"/>
            <w:bookmarkStart w:id="787" w:name="_Toc80174790"/>
            <w:bookmarkStart w:id="788" w:name="_Toc112417670"/>
            <w:bookmarkStart w:id="789" w:name="_Toc119310339"/>
            <w:bookmarkStart w:id="790" w:name="_Toc125966272"/>
            <w:bookmarkStart w:id="791" w:name="_Toc135992370"/>
            <w:r w:rsidRPr="007F5C96">
              <w:rPr>
                <w:b/>
                <w:bCs/>
                <w:snapToGrid w:val="0"/>
                <w:szCs w:val="20"/>
              </w:rPr>
              <w:t>6.6.5.4</w:t>
            </w:r>
            <w:r w:rsidRPr="007F5C96">
              <w:rPr>
                <w:b/>
                <w:bCs/>
                <w:snapToGrid w:val="0"/>
                <w:szCs w:val="20"/>
              </w:rPr>
              <w:tab/>
              <w:t>Set Point Deviation Payment</w:t>
            </w:r>
            <w:bookmarkEnd w:id="785"/>
            <w:bookmarkEnd w:id="786"/>
            <w:bookmarkEnd w:id="787"/>
            <w:bookmarkEnd w:id="788"/>
            <w:bookmarkEnd w:id="789"/>
            <w:bookmarkEnd w:id="790"/>
            <w:bookmarkEnd w:id="791"/>
          </w:p>
          <w:p w14:paraId="0077ABD4" w14:textId="77777777" w:rsidR="00D011F0" w:rsidRPr="007F5C96" w:rsidRDefault="00D011F0" w:rsidP="0080522F">
            <w:pPr>
              <w:spacing w:after="240"/>
              <w:ind w:left="720" w:hanging="720"/>
              <w:rPr>
                <w:szCs w:val="20"/>
              </w:rPr>
            </w:pPr>
            <w:r w:rsidRPr="007F5C96">
              <w:rPr>
                <w:szCs w:val="20"/>
              </w:rPr>
              <w:t>(1)</w:t>
            </w:r>
            <w:r w:rsidRPr="007F5C96">
              <w:rPr>
                <w:szCs w:val="20"/>
              </w:rPr>
              <w:tab/>
              <w:t>ERCOT shall pay the Set Point Deviation Charges collected from the QSEs representing Resources to the QSEs representing Load based on LRS.  The payment to each QSE for a given 15-minute Settlement Interval is calculated as follows:</w:t>
            </w:r>
          </w:p>
          <w:p w14:paraId="0A079C97" w14:textId="77777777" w:rsidR="00D011F0" w:rsidRPr="007F5C96" w:rsidRDefault="00D011F0" w:rsidP="0080522F">
            <w:pPr>
              <w:tabs>
                <w:tab w:val="left" w:pos="2250"/>
                <w:tab w:val="left" w:pos="3150"/>
                <w:tab w:val="left" w:pos="3960"/>
              </w:tabs>
              <w:spacing w:after="240"/>
              <w:ind w:left="3960" w:hanging="3240"/>
              <w:rPr>
                <w:b/>
                <w:bCs/>
              </w:rPr>
            </w:pPr>
            <w:r w:rsidRPr="007F5C96">
              <w:rPr>
                <w:b/>
                <w:bCs/>
                <w:szCs w:val="20"/>
              </w:rPr>
              <w:lastRenderedPageBreak/>
              <w:t xml:space="preserve">LASPDAMT </w:t>
            </w:r>
            <w:r w:rsidRPr="007F5C96">
              <w:rPr>
                <w:b/>
                <w:bCs/>
                <w:i/>
                <w:szCs w:val="20"/>
                <w:vertAlign w:val="subscript"/>
              </w:rPr>
              <w:t>q</w:t>
            </w:r>
            <w:r w:rsidRPr="007F5C96">
              <w:rPr>
                <w:b/>
                <w:bCs/>
                <w:szCs w:val="20"/>
              </w:rPr>
              <w:tab/>
              <w:t>=</w:t>
            </w:r>
            <w:r w:rsidRPr="007F5C96">
              <w:rPr>
                <w:b/>
                <w:bCs/>
                <w:szCs w:val="20"/>
              </w:rPr>
              <w:tab/>
              <w:t xml:space="preserve">(-1) * SPDAMTTOT * LRS </w:t>
            </w:r>
            <w:r w:rsidRPr="007F5C96">
              <w:rPr>
                <w:b/>
                <w:bCs/>
                <w:i/>
                <w:szCs w:val="20"/>
                <w:vertAlign w:val="subscript"/>
              </w:rPr>
              <w:t>q</w:t>
            </w:r>
          </w:p>
          <w:p w14:paraId="610F05A7" w14:textId="77777777" w:rsidR="00D011F0" w:rsidRPr="007F5C96" w:rsidRDefault="00D011F0" w:rsidP="0080522F">
            <w:pPr>
              <w:spacing w:after="240"/>
              <w:rPr>
                <w:iCs/>
                <w:szCs w:val="20"/>
                <w:vertAlign w:val="subscript"/>
              </w:rPr>
            </w:pPr>
            <w:r w:rsidRPr="007F5C96">
              <w:rPr>
                <w:iCs/>
                <w:szCs w:val="20"/>
              </w:rPr>
              <w:t>Where:</w:t>
            </w:r>
          </w:p>
          <w:p w14:paraId="1858B0DF" w14:textId="77777777" w:rsidR="00D011F0" w:rsidRPr="007F5C96" w:rsidRDefault="00D011F0" w:rsidP="0080522F">
            <w:pPr>
              <w:tabs>
                <w:tab w:val="left" w:pos="2160"/>
                <w:tab w:val="left" w:pos="2880"/>
              </w:tabs>
              <w:spacing w:after="240"/>
              <w:ind w:leftChars="300" w:left="2880" w:hangingChars="900" w:hanging="2160"/>
              <w:rPr>
                <w:bCs/>
              </w:rPr>
            </w:pPr>
            <w:r w:rsidRPr="007F5C96">
              <w:rPr>
                <w:bCs/>
                <w:szCs w:val="20"/>
              </w:rPr>
              <w:t>SPDAMTTOT</w:t>
            </w:r>
            <w:r w:rsidRPr="007F5C96">
              <w:rPr>
                <w:bCs/>
                <w:szCs w:val="20"/>
              </w:rPr>
              <w:tab/>
              <w:t>=</w:t>
            </w:r>
            <w:r w:rsidRPr="007F5C96">
              <w:rPr>
                <w:bCs/>
                <w:szCs w:val="20"/>
              </w:rPr>
              <w:tab/>
            </w:r>
            <w:r w:rsidRPr="007F5C96">
              <w:rPr>
                <w:bCs/>
                <w:position w:val="-22"/>
              </w:rPr>
              <w:object w:dxaOrig="150" w:dyaOrig="435" w14:anchorId="03468844">
                <v:shape id="_x0000_i1043" type="#_x0000_t75" style="width:5.4pt;height:30pt" o:ole="">
                  <v:imagedata r:id="rId38" o:title=""/>
                </v:shape>
                <o:OLEObject Type="Embed" ProgID="Equation.3" ShapeID="_x0000_i1043" DrawAspect="Content" ObjectID="_1793165409" r:id="rId44"/>
              </w:object>
            </w:r>
            <w:r w:rsidRPr="007F5C96">
              <w:rPr>
                <w:bCs/>
                <w:szCs w:val="20"/>
              </w:rPr>
              <w:t xml:space="preserve">SPDAMTQSETOT </w:t>
            </w:r>
            <w:r w:rsidRPr="007F5C96">
              <w:rPr>
                <w:bCs/>
                <w:i/>
                <w:szCs w:val="20"/>
                <w:vertAlign w:val="subscript"/>
              </w:rPr>
              <w:t>q</w:t>
            </w:r>
          </w:p>
          <w:p w14:paraId="1D862B0A" w14:textId="77777777" w:rsidR="00D011F0" w:rsidRPr="007F5C96" w:rsidRDefault="00D011F0" w:rsidP="0080522F">
            <w:pPr>
              <w:tabs>
                <w:tab w:val="left" w:pos="2160"/>
                <w:tab w:val="left" w:pos="2880"/>
              </w:tabs>
              <w:spacing w:after="240"/>
              <w:ind w:leftChars="300" w:left="2880" w:hangingChars="900" w:hanging="2160"/>
              <w:rPr>
                <w:bCs/>
                <w:szCs w:val="20"/>
              </w:rPr>
            </w:pPr>
            <w:r w:rsidRPr="007F5C96">
              <w:rPr>
                <w:bCs/>
                <w:szCs w:val="20"/>
              </w:rPr>
              <w:t xml:space="preserve">SPDAMTQSETOT </w:t>
            </w:r>
            <w:r w:rsidRPr="007F5C96">
              <w:rPr>
                <w:bCs/>
                <w:i/>
                <w:szCs w:val="20"/>
                <w:vertAlign w:val="subscript"/>
              </w:rPr>
              <w:t>q</w:t>
            </w:r>
            <w:r w:rsidRPr="007F5C96">
              <w:rPr>
                <w:bCs/>
                <w:szCs w:val="20"/>
              </w:rPr>
              <w:tab/>
              <w:t>=</w:t>
            </w:r>
            <w:r w:rsidRPr="007F5C96">
              <w:rPr>
                <w:bCs/>
                <w:szCs w:val="20"/>
              </w:rPr>
              <w:tab/>
            </w:r>
            <w:r w:rsidRPr="007F5C96">
              <w:rPr>
                <w:bCs/>
                <w:position w:val="-22"/>
              </w:rPr>
              <w:object w:dxaOrig="150" w:dyaOrig="435" w14:anchorId="43E651E0">
                <v:shape id="_x0000_i1044" type="#_x0000_t75" style="width:5.4pt;height:30pt" o:ole="">
                  <v:imagedata r:id="rId40" o:title=""/>
                </v:shape>
                <o:OLEObject Type="Embed" ProgID="Equation.3" ShapeID="_x0000_i1044" DrawAspect="Content" ObjectID="_1793165410" r:id="rId45"/>
              </w:object>
            </w:r>
            <w:r w:rsidRPr="007F5C96">
              <w:rPr>
                <w:bCs/>
                <w:position w:val="-18"/>
              </w:rPr>
              <w:object w:dxaOrig="150" w:dyaOrig="435" w14:anchorId="75DFC88E">
                <v:shape id="_x0000_i1045" type="#_x0000_t75" style="width:5.4pt;height:30pt" o:ole="">
                  <v:imagedata r:id="rId42" o:title=""/>
                </v:shape>
                <o:OLEObject Type="Embed" ProgID="Equation.3" ShapeID="_x0000_i1045" DrawAspect="Content" ObjectID="_1793165411" r:id="rId46"/>
              </w:object>
            </w:r>
            <w:r w:rsidRPr="007F5C96">
              <w:rPr>
                <w:bCs/>
                <w:szCs w:val="20"/>
              </w:rPr>
              <w:t xml:space="preserve">SPDAMT </w:t>
            </w:r>
            <w:r w:rsidRPr="007F5C96">
              <w:rPr>
                <w:bCs/>
                <w:i/>
                <w:szCs w:val="20"/>
                <w:vertAlign w:val="subscript"/>
              </w:rPr>
              <w:t>q, r, p</w:t>
            </w:r>
          </w:p>
          <w:p w14:paraId="3F2DD1CF" w14:textId="77777777" w:rsidR="00D011F0" w:rsidRPr="007F5C96" w:rsidRDefault="00D011F0" w:rsidP="0080522F">
            <w:pPr>
              <w:rPr>
                <w:szCs w:val="20"/>
              </w:rPr>
            </w:pPr>
            <w:r w:rsidRPr="007F5C96">
              <w:rPr>
                <w:szCs w:val="20"/>
              </w:rPr>
              <w:t>The above variables are defined as follows:</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6603"/>
            </w:tblGrid>
            <w:tr w:rsidR="00D011F0" w:rsidRPr="007F5C96" w14:paraId="7B42BE14" w14:textId="77777777" w:rsidTr="0080522F">
              <w:trPr>
                <w:cantSplit/>
                <w:tblHeader/>
              </w:trPr>
              <w:tc>
                <w:tcPr>
                  <w:tcW w:w="2032" w:type="dxa"/>
                  <w:tcBorders>
                    <w:top w:val="single" w:sz="4" w:space="0" w:color="auto"/>
                    <w:left w:val="single" w:sz="4" w:space="0" w:color="auto"/>
                    <w:bottom w:val="single" w:sz="4" w:space="0" w:color="auto"/>
                    <w:right w:val="single" w:sz="4" w:space="0" w:color="auto"/>
                  </w:tcBorders>
                  <w:hideMark/>
                </w:tcPr>
                <w:p w14:paraId="5BD6CE5C" w14:textId="77777777" w:rsidR="00D011F0" w:rsidRPr="007F5C96" w:rsidRDefault="00D011F0" w:rsidP="0080522F">
                  <w:pPr>
                    <w:spacing w:after="120"/>
                    <w:rPr>
                      <w:b/>
                      <w:iCs/>
                      <w:sz w:val="20"/>
                      <w:szCs w:val="20"/>
                    </w:rPr>
                  </w:pPr>
                  <w:r w:rsidRPr="007F5C96">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5AB7894B" w14:textId="77777777" w:rsidR="00D011F0" w:rsidRPr="007F5C96" w:rsidRDefault="00D011F0" w:rsidP="0080522F">
                  <w:pPr>
                    <w:spacing w:after="120"/>
                    <w:rPr>
                      <w:b/>
                      <w:iCs/>
                      <w:sz w:val="20"/>
                      <w:szCs w:val="20"/>
                    </w:rPr>
                  </w:pPr>
                  <w:r w:rsidRPr="007F5C96">
                    <w:rPr>
                      <w:b/>
                      <w:iCs/>
                      <w:sz w:val="20"/>
                      <w:szCs w:val="20"/>
                    </w:rPr>
                    <w:t>Unit</w:t>
                  </w:r>
                </w:p>
              </w:tc>
              <w:tc>
                <w:tcPr>
                  <w:tcW w:w="6603" w:type="dxa"/>
                  <w:tcBorders>
                    <w:top w:val="single" w:sz="4" w:space="0" w:color="auto"/>
                    <w:left w:val="single" w:sz="4" w:space="0" w:color="auto"/>
                    <w:bottom w:val="single" w:sz="4" w:space="0" w:color="auto"/>
                    <w:right w:val="single" w:sz="4" w:space="0" w:color="auto"/>
                  </w:tcBorders>
                  <w:hideMark/>
                </w:tcPr>
                <w:p w14:paraId="4E1AF556"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DF8C4A0"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4A82FD4D" w14:textId="77777777" w:rsidR="00D011F0" w:rsidRPr="007F5C96" w:rsidRDefault="00D011F0" w:rsidP="0080522F">
                  <w:pPr>
                    <w:spacing w:after="60"/>
                    <w:rPr>
                      <w:iCs/>
                      <w:sz w:val="20"/>
                      <w:szCs w:val="20"/>
                    </w:rPr>
                  </w:pPr>
                  <w:r w:rsidRPr="007F5C96">
                    <w:rPr>
                      <w:iCs/>
                      <w:sz w:val="20"/>
                      <w:szCs w:val="20"/>
                    </w:rPr>
                    <w:t xml:space="preserve">LASPDAMT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1E3C4C84"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A5019C1" w14:textId="77777777" w:rsidR="00D011F0" w:rsidRPr="007F5C96" w:rsidRDefault="00D011F0" w:rsidP="0080522F">
                  <w:pPr>
                    <w:spacing w:after="60"/>
                    <w:rPr>
                      <w:iCs/>
                      <w:sz w:val="20"/>
                      <w:szCs w:val="20"/>
                    </w:rPr>
                  </w:pPr>
                  <w:r w:rsidRPr="007F5C96">
                    <w:rPr>
                      <w:i/>
                      <w:iCs/>
                      <w:sz w:val="20"/>
                      <w:szCs w:val="20"/>
                    </w:rPr>
                    <w:t>Load-Allocated Set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Set Point deviations, based on LRS for the 15-minute Settlement Interval.</w:t>
                  </w:r>
                </w:p>
              </w:tc>
            </w:tr>
            <w:tr w:rsidR="00D011F0" w:rsidRPr="007F5C96" w14:paraId="59DC8817"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0B9BFADB" w14:textId="77777777" w:rsidR="00D011F0" w:rsidRPr="007F5C96" w:rsidRDefault="00D011F0" w:rsidP="0080522F">
                  <w:pPr>
                    <w:spacing w:after="60"/>
                    <w:rPr>
                      <w:iCs/>
                      <w:sz w:val="20"/>
                      <w:szCs w:val="20"/>
                    </w:rPr>
                  </w:pPr>
                  <w:r w:rsidRPr="007F5C96">
                    <w:rPr>
                      <w:iCs/>
                      <w:sz w:val="20"/>
                      <w:szCs w:val="20"/>
                    </w:rPr>
                    <w:t>SPDAMTTOT</w:t>
                  </w:r>
                </w:p>
              </w:tc>
              <w:tc>
                <w:tcPr>
                  <w:tcW w:w="0" w:type="auto"/>
                  <w:tcBorders>
                    <w:top w:val="single" w:sz="4" w:space="0" w:color="auto"/>
                    <w:left w:val="single" w:sz="4" w:space="0" w:color="auto"/>
                    <w:bottom w:val="single" w:sz="4" w:space="0" w:color="auto"/>
                    <w:right w:val="single" w:sz="4" w:space="0" w:color="auto"/>
                  </w:tcBorders>
                  <w:hideMark/>
                </w:tcPr>
                <w:p w14:paraId="79F35708"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75EC5F2" w14:textId="77777777" w:rsidR="00D011F0" w:rsidRPr="007F5C96" w:rsidRDefault="00D011F0" w:rsidP="0080522F">
                  <w:pPr>
                    <w:spacing w:after="60"/>
                    <w:rPr>
                      <w:i/>
                      <w:iCs/>
                      <w:sz w:val="20"/>
                      <w:szCs w:val="20"/>
                    </w:rPr>
                  </w:pPr>
                  <w:r w:rsidRPr="007F5C96">
                    <w:rPr>
                      <w:i/>
                      <w:iCs/>
                      <w:sz w:val="20"/>
                      <w:szCs w:val="20"/>
                    </w:rPr>
                    <w:t>Set Point Deviation Amount Total</w:t>
                  </w:r>
                  <w:r w:rsidRPr="007F5C96">
                    <w:rPr>
                      <w:iCs/>
                      <w:sz w:val="20"/>
                      <w:szCs w:val="20"/>
                    </w:rPr>
                    <w:t>—The total of Set Point Deviation Charges to all QSEs for all Resources, for the 15-minute Settlement Interval.</w:t>
                  </w:r>
                </w:p>
              </w:tc>
            </w:tr>
            <w:tr w:rsidR="00D011F0" w:rsidRPr="007F5C96" w14:paraId="3C3F66BC"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7C5DB684" w14:textId="77777777" w:rsidR="00D011F0" w:rsidRPr="007F5C96" w:rsidRDefault="00D011F0" w:rsidP="0080522F">
                  <w:pPr>
                    <w:spacing w:after="60"/>
                    <w:rPr>
                      <w:iCs/>
                      <w:sz w:val="20"/>
                      <w:szCs w:val="20"/>
                    </w:rPr>
                  </w:pPr>
                  <w:r w:rsidRPr="007F5C96">
                    <w:rPr>
                      <w:iCs/>
                      <w:sz w:val="20"/>
                      <w:szCs w:val="20"/>
                    </w:rPr>
                    <w:t xml:space="preserve">SPDAMTQSETOT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22FCFD4"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6F44C4D1" w14:textId="77777777" w:rsidR="00D011F0" w:rsidRPr="007F5C96" w:rsidRDefault="00D011F0" w:rsidP="0080522F">
                  <w:pPr>
                    <w:spacing w:after="60"/>
                    <w:rPr>
                      <w:i/>
                      <w:iCs/>
                      <w:sz w:val="20"/>
                      <w:szCs w:val="20"/>
                    </w:rPr>
                  </w:pPr>
                  <w:r w:rsidRPr="007F5C96">
                    <w:rPr>
                      <w:i/>
                      <w:iCs/>
                      <w:sz w:val="20"/>
                      <w:szCs w:val="20"/>
                    </w:rPr>
                    <w:t>Set Point Deviation Amount QSE Total per QSE</w:t>
                  </w:r>
                  <w:r w:rsidRPr="007F5C96">
                    <w:rPr>
                      <w:iCs/>
                      <w:sz w:val="20"/>
                      <w:szCs w:val="20"/>
                    </w:rPr>
                    <w:t xml:space="preserve">—The total of Set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D011F0" w:rsidRPr="007F5C96" w14:paraId="72879707"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675507D8"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441AE999"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57805D49" w14:textId="77777777" w:rsidR="00D011F0" w:rsidRPr="007F5C96" w:rsidRDefault="00D011F0" w:rsidP="0080522F">
                  <w:pPr>
                    <w:spacing w:after="60"/>
                    <w:ind w:right="-108"/>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w:t>
                  </w:r>
                  <w:del w:id="792" w:author="ERCOT" w:date="2024-06-21T07:32:00Z">
                    <w:r w:rsidRPr="007F5C96" w:rsidDel="001A78A6">
                      <w:rPr>
                        <w:iCs/>
                        <w:sz w:val="20"/>
                        <w:szCs w:val="20"/>
                      </w:rPr>
                      <w:delText xml:space="preserve">Generation Resource or Controllable Load </w:delText>
                    </w:r>
                  </w:del>
                  <w:r w:rsidRPr="007F5C96">
                    <w:rPr>
                      <w:iCs/>
                      <w:sz w:val="20"/>
                      <w:szCs w:val="20"/>
                    </w:rPr>
                    <w:t xml:space="preserve">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AASP, for the 15-minute Settlement Interval.  A Set Point Deviation Charge is charged to the Combined Cycle Train for all Combined Cycle Generation Resources.</w:t>
                  </w:r>
                </w:p>
              </w:tc>
            </w:tr>
            <w:tr w:rsidR="00D011F0" w:rsidRPr="007F5C96" w14:paraId="19DD43C8"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56B9DBC1" w14:textId="77777777" w:rsidR="00D011F0" w:rsidRPr="007F5C96" w:rsidRDefault="00D011F0" w:rsidP="0080522F">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33070D4"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64653634" w14:textId="77777777" w:rsidR="00D011F0" w:rsidRPr="007F5C96" w:rsidRDefault="00D011F0" w:rsidP="0080522F">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D011F0" w:rsidRPr="007F5C96" w14:paraId="5D7CCDAE"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587E0FCB" w14:textId="77777777" w:rsidR="00D011F0" w:rsidRPr="007F5C96" w:rsidRDefault="00D011F0" w:rsidP="0080522F">
                  <w:pPr>
                    <w:spacing w:after="60"/>
                    <w:rPr>
                      <w:i/>
                      <w:iCs/>
                      <w:sz w:val="20"/>
                      <w:szCs w:val="20"/>
                    </w:rPr>
                  </w:pPr>
                  <w:r w:rsidRPr="007F5C96">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7730CB2A"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25EF0418"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CD8C3F1"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17EB788F" w14:textId="77777777" w:rsidR="00D011F0" w:rsidRPr="007F5C96" w:rsidRDefault="00D011F0" w:rsidP="0080522F">
                  <w:pPr>
                    <w:spacing w:after="60"/>
                    <w:rPr>
                      <w:i/>
                      <w:iCs/>
                      <w:sz w:val="20"/>
                      <w:szCs w:val="20"/>
                    </w:rPr>
                  </w:pPr>
                  <w:r w:rsidRPr="007F5C96">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F7CD274"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32A27113"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7C5D677A"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42E1A674" w14:textId="77777777" w:rsidR="00D011F0" w:rsidRPr="007F5C96" w:rsidRDefault="00D011F0" w:rsidP="0080522F">
                  <w:pPr>
                    <w:spacing w:after="60"/>
                    <w:rPr>
                      <w:i/>
                      <w:iCs/>
                      <w:sz w:val="20"/>
                      <w:szCs w:val="20"/>
                    </w:rPr>
                  </w:pPr>
                  <w:r w:rsidRPr="007F5C96">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65BB88EE"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6680F5AA" w14:textId="77777777" w:rsidR="00D011F0" w:rsidRPr="007F5C96" w:rsidRDefault="00D011F0" w:rsidP="0080522F">
                  <w:pPr>
                    <w:spacing w:after="60"/>
                    <w:rPr>
                      <w:iCs/>
                      <w:sz w:val="20"/>
                      <w:szCs w:val="20"/>
                    </w:rPr>
                  </w:pPr>
                  <w:r w:rsidRPr="007F5C96">
                    <w:rPr>
                      <w:iCs/>
                      <w:sz w:val="20"/>
                      <w:szCs w:val="20"/>
                    </w:rPr>
                    <w:t>A Generation Resource</w:t>
                  </w:r>
                  <w:ins w:id="793" w:author="ERCOT" w:date="2024-06-21T07:32:00Z">
                    <w:r>
                      <w:rPr>
                        <w:iCs/>
                        <w:sz w:val="20"/>
                        <w:szCs w:val="20"/>
                      </w:rPr>
                      <w:t>, ESR,</w:t>
                    </w:r>
                  </w:ins>
                  <w:r w:rsidRPr="007F5C96">
                    <w:rPr>
                      <w:iCs/>
                      <w:sz w:val="20"/>
                      <w:szCs w:val="20"/>
                    </w:rPr>
                    <w:t xml:space="preserve"> or Controllable Load Resource.</w:t>
                  </w:r>
                </w:p>
              </w:tc>
            </w:tr>
          </w:tbl>
          <w:p w14:paraId="2657A2AA"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53571D6D" w14:textId="77777777" w:rsidR="00D011F0" w:rsidRPr="007F5C96" w:rsidRDefault="00D011F0" w:rsidP="00D011F0">
      <w:pPr>
        <w:keepNext/>
        <w:widowControl w:val="0"/>
        <w:tabs>
          <w:tab w:val="left" w:pos="1260"/>
        </w:tabs>
        <w:spacing w:before="240" w:after="240"/>
        <w:ind w:left="1260" w:hanging="1260"/>
        <w:outlineLvl w:val="3"/>
        <w:rPr>
          <w:b/>
          <w:bCs/>
          <w:snapToGrid w:val="0"/>
          <w:szCs w:val="20"/>
        </w:rPr>
      </w:pPr>
      <w:bookmarkStart w:id="794" w:name="_Toc397505033"/>
      <w:bookmarkStart w:id="795" w:name="_Toc402357165"/>
      <w:bookmarkStart w:id="796" w:name="_Toc422486545"/>
      <w:bookmarkStart w:id="797" w:name="_Toc433093398"/>
      <w:bookmarkStart w:id="798" w:name="_Toc433093556"/>
      <w:bookmarkStart w:id="799" w:name="_Toc440874786"/>
      <w:bookmarkStart w:id="800" w:name="_Toc448142343"/>
      <w:bookmarkStart w:id="801" w:name="_Toc448142500"/>
      <w:bookmarkStart w:id="802" w:name="_Toc458770341"/>
      <w:bookmarkStart w:id="803" w:name="_Toc459294309"/>
      <w:bookmarkStart w:id="804" w:name="_Toc463262803"/>
      <w:bookmarkStart w:id="805" w:name="_Toc468286876"/>
      <w:bookmarkStart w:id="806" w:name="_Toc481502916"/>
      <w:bookmarkStart w:id="807" w:name="_Toc496080084"/>
      <w:bookmarkStart w:id="808" w:name="_Toc135992386"/>
      <w:r w:rsidRPr="007F5C96">
        <w:rPr>
          <w:b/>
          <w:bCs/>
          <w:snapToGrid w:val="0"/>
          <w:szCs w:val="20"/>
        </w:rPr>
        <w:lastRenderedPageBreak/>
        <w:t>6.6.7.1</w:t>
      </w:r>
      <w:r w:rsidRPr="007F5C96">
        <w:rPr>
          <w:b/>
          <w:bCs/>
          <w:snapToGrid w:val="0"/>
          <w:szCs w:val="20"/>
        </w:rPr>
        <w:tab/>
        <w:t>Voltage Support Service Payments</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r w:rsidRPr="007F5C96">
        <w:rPr>
          <w:b/>
          <w:bCs/>
          <w:snapToGrid w:val="0"/>
          <w:szCs w:val="20"/>
        </w:rPr>
        <w:t xml:space="preserve"> </w:t>
      </w:r>
    </w:p>
    <w:p w14:paraId="5010C360" w14:textId="77777777" w:rsidR="00D011F0" w:rsidRPr="007F5C96" w:rsidRDefault="00D011F0" w:rsidP="00D011F0">
      <w:pPr>
        <w:spacing w:after="240"/>
        <w:ind w:left="720" w:hanging="720"/>
        <w:rPr>
          <w:szCs w:val="20"/>
        </w:rPr>
      </w:pPr>
      <w:r w:rsidRPr="007F5C96">
        <w:rPr>
          <w:szCs w:val="20"/>
        </w:rPr>
        <w:t>(1)</w:t>
      </w:r>
      <w:r w:rsidRPr="007F5C96">
        <w:rPr>
          <w:szCs w:val="20"/>
        </w:rPr>
        <w:tab/>
        <w:t>All other Generation Resources shall be eligible for compensation for Reactive Power production in accordance with Section 6.5.7.7, Voltage Support Service, only if ERCOT issues a Dispatch Instruction that results in the following unit operation:</w:t>
      </w:r>
    </w:p>
    <w:p w14:paraId="2E241F7B" w14:textId="77777777" w:rsidR="00D011F0" w:rsidRPr="007F5C96" w:rsidRDefault="00D011F0" w:rsidP="00D011F0">
      <w:pPr>
        <w:spacing w:after="240"/>
        <w:ind w:left="1440" w:hanging="720"/>
        <w:rPr>
          <w:szCs w:val="20"/>
        </w:rPr>
      </w:pPr>
      <w:r w:rsidRPr="007F5C96">
        <w:rPr>
          <w:szCs w:val="20"/>
        </w:rPr>
        <w:t>(a)</w:t>
      </w:r>
      <w:r w:rsidRPr="007F5C96">
        <w:rPr>
          <w:szCs w:val="20"/>
        </w:rPr>
        <w:tab/>
        <w:t xml:space="preserve">When ERCOT instructs the Generation Resource to exceed its Unit Reactive Limit (URL) and the Generation Resource provides additional Reactive Power, then ERCOT shall pay for the additional Reactive Power provided at a price that recognizes the avoided cost of reactive support </w:t>
      </w:r>
      <w:ins w:id="809" w:author="ERCOT 092024" w:date="2024-09-17T15:34:00Z">
        <w:r>
          <w:rPr>
            <w:szCs w:val="20"/>
          </w:rPr>
          <w:t xml:space="preserve">to </w:t>
        </w:r>
      </w:ins>
      <w:r w:rsidRPr="007F5C96">
        <w:rPr>
          <w:szCs w:val="20"/>
        </w:rPr>
        <w:t>Resources on the transmission network.</w:t>
      </w:r>
    </w:p>
    <w:p w14:paraId="3AD870D9" w14:textId="77777777" w:rsidR="00D011F0" w:rsidRPr="007F5C96" w:rsidRDefault="00D011F0" w:rsidP="00D011F0">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10" w:author="ERCOT 092024" w:date="2024-09-17T15:34:00Z">
        <w:r>
          <w:rPr>
            <w:szCs w:val="20"/>
          </w:rPr>
          <w:t>.</w:t>
        </w:r>
      </w:ins>
    </w:p>
    <w:p w14:paraId="1C6E1365" w14:textId="77777777" w:rsidR="00D011F0" w:rsidRPr="007F5C96" w:rsidRDefault="00D011F0" w:rsidP="00D011F0">
      <w:pPr>
        <w:spacing w:after="240"/>
        <w:ind w:left="720" w:hanging="720"/>
        <w:rPr>
          <w:szCs w:val="20"/>
        </w:rPr>
      </w:pPr>
      <w:r w:rsidRPr="007F5C96">
        <w:rPr>
          <w:szCs w:val="20"/>
        </w:rPr>
        <w:lastRenderedPageBreak/>
        <w:t>(2)</w:t>
      </w:r>
      <w:r w:rsidRPr="007F5C96">
        <w:rPr>
          <w:szCs w:val="20"/>
        </w:rPr>
        <w:tab/>
        <w:t>The payment for a given 15-minute Settlement Interval to each QSE representing a Generation Resource that operates in accordance with an ERCOT Dispatch Instruction is calculated as follows:</w:t>
      </w:r>
    </w:p>
    <w:p w14:paraId="45EAC602" w14:textId="77777777" w:rsidR="00D011F0" w:rsidRPr="007F5C96" w:rsidRDefault="00D011F0" w:rsidP="00D011F0">
      <w:pPr>
        <w:spacing w:after="240"/>
        <w:ind w:left="1440" w:hanging="720"/>
        <w:rPr>
          <w:szCs w:val="20"/>
        </w:rPr>
      </w:pPr>
      <w:r w:rsidRPr="007F5C96">
        <w:rPr>
          <w:szCs w:val="20"/>
        </w:rPr>
        <w:t>Depending on the Dispatch Instruction, payment for Volt-Amperes reactive (</w:t>
      </w:r>
      <w:proofErr w:type="spellStart"/>
      <w:r w:rsidRPr="007F5C96">
        <w:rPr>
          <w:szCs w:val="20"/>
        </w:rPr>
        <w:t>VAr</w:t>
      </w:r>
      <w:proofErr w:type="spellEnd"/>
      <w:r w:rsidRPr="007F5C96">
        <w:rPr>
          <w:szCs w:val="20"/>
        </w:rPr>
        <w:t>):</w:t>
      </w:r>
    </w:p>
    <w:p w14:paraId="5ABB1D08" w14:textId="77777777" w:rsidR="00D011F0" w:rsidRPr="007F5C96" w:rsidRDefault="00D011F0" w:rsidP="00D011F0">
      <w:pPr>
        <w:spacing w:after="240"/>
        <w:ind w:firstLine="720"/>
        <w:rPr>
          <w:iCs/>
          <w:szCs w:val="20"/>
          <w:lang w:val="pt-BR"/>
        </w:rPr>
      </w:pPr>
      <w:r w:rsidRPr="007F5C96">
        <w:rPr>
          <w:iCs/>
          <w:szCs w:val="20"/>
          <w:lang w:val="pt-BR"/>
        </w:rPr>
        <w:t xml:space="preserve">If VSSVARLAG </w:t>
      </w:r>
      <w:r w:rsidRPr="007F5C96">
        <w:rPr>
          <w:i/>
          <w:iCs/>
          <w:szCs w:val="20"/>
          <w:vertAlign w:val="subscript"/>
          <w:lang w:val="pt-BR"/>
        </w:rPr>
        <w:t>q, r</w:t>
      </w:r>
      <w:r w:rsidRPr="007F5C96">
        <w:rPr>
          <w:iCs/>
          <w:szCs w:val="20"/>
          <w:lang w:val="pt-BR"/>
        </w:rPr>
        <w:t xml:space="preserve"> &gt; 0</w:t>
      </w:r>
    </w:p>
    <w:p w14:paraId="5755A1BC" w14:textId="77777777" w:rsidR="00D011F0" w:rsidRPr="007F5C96" w:rsidRDefault="00D011F0" w:rsidP="00D011F0">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0B2A7D5F" w14:textId="77777777" w:rsidR="00D011F0" w:rsidRPr="007F5C96" w:rsidRDefault="00D011F0" w:rsidP="00D011F0">
      <w:pPr>
        <w:spacing w:after="240"/>
        <w:ind w:firstLine="720"/>
        <w:rPr>
          <w:iCs/>
          <w:szCs w:val="20"/>
          <w:lang w:val="pt-BR"/>
        </w:rPr>
      </w:pPr>
      <w:r w:rsidRPr="007F5C96">
        <w:rPr>
          <w:iCs/>
          <w:szCs w:val="20"/>
          <w:lang w:val="pt-BR"/>
        </w:rPr>
        <w:t xml:space="preserve">If VSSVARLEAD </w:t>
      </w:r>
      <w:r w:rsidRPr="007F5C96">
        <w:rPr>
          <w:i/>
          <w:iCs/>
          <w:szCs w:val="20"/>
          <w:vertAlign w:val="subscript"/>
          <w:lang w:val="pt-BR"/>
        </w:rPr>
        <w:t>q, r</w:t>
      </w:r>
      <w:r w:rsidRPr="007F5C96">
        <w:rPr>
          <w:iCs/>
          <w:szCs w:val="20"/>
          <w:lang w:val="pt-BR"/>
        </w:rPr>
        <w:t xml:space="preserve"> &gt; 0</w:t>
      </w:r>
    </w:p>
    <w:p w14:paraId="78185157" w14:textId="77777777" w:rsidR="00D011F0" w:rsidRPr="007F5C96" w:rsidRDefault="00D011F0" w:rsidP="00D011F0">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57F580C6" w14:textId="77777777" w:rsidR="00D011F0" w:rsidRPr="007F5C96" w:rsidRDefault="00D011F0" w:rsidP="00D011F0">
      <w:pPr>
        <w:spacing w:after="240"/>
        <w:ind w:left="720"/>
        <w:rPr>
          <w:iCs/>
          <w:szCs w:val="20"/>
          <w:lang w:val="pt-BR"/>
        </w:rPr>
      </w:pPr>
      <w:r w:rsidRPr="007F5C96">
        <w:rPr>
          <w:iCs/>
          <w:szCs w:val="20"/>
          <w:lang w:val="pt-BR"/>
        </w:rPr>
        <w:t>Where:</w:t>
      </w:r>
    </w:p>
    <w:p w14:paraId="005A03AD" w14:textId="77777777" w:rsidR="00D011F0" w:rsidRPr="007F5C96" w:rsidRDefault="00D011F0" w:rsidP="00D011F0">
      <w:pPr>
        <w:tabs>
          <w:tab w:val="left" w:pos="3960"/>
        </w:tabs>
        <w:spacing w:after="240"/>
        <w:ind w:leftChars="600" w:left="4320" w:hangingChars="1200" w:hanging="2880"/>
        <w:rPr>
          <w:bCs/>
          <w:lang w:val="pt-BR"/>
        </w:rPr>
      </w:pPr>
      <w:r w:rsidRPr="007F5C96">
        <w:rPr>
          <w:bCs/>
          <w:lang w:val="pt-BR"/>
        </w:rPr>
        <w:t xml:space="preserve">VSSVARLAG </w:t>
      </w:r>
      <w:r w:rsidRPr="007F5C96">
        <w:rPr>
          <w:bCs/>
          <w:i/>
          <w:vertAlign w:val="subscript"/>
          <w:lang w:val="pt-BR"/>
        </w:rPr>
        <w:t>q, r</w:t>
      </w:r>
      <w:r w:rsidRPr="007F5C96">
        <w:rPr>
          <w:bCs/>
          <w:lang w:val="pt-BR"/>
        </w:rPr>
        <w:tab/>
        <w:t>=</w:t>
      </w:r>
      <w:r w:rsidRPr="007F5C96">
        <w:rPr>
          <w:bCs/>
          <w:lang w:val="pt-BR"/>
        </w:rPr>
        <w:tab/>
        <w:t xml:space="preserve">Max [0, Min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 xml:space="preserve">) – (¼ * URLLAG </w:t>
      </w:r>
      <w:r w:rsidRPr="007F5C96">
        <w:rPr>
          <w:bCs/>
          <w:i/>
          <w:vertAlign w:val="subscript"/>
          <w:lang w:val="pt-BR"/>
        </w:rPr>
        <w:t>q, r</w:t>
      </w:r>
      <w:r w:rsidRPr="007F5C96">
        <w:rPr>
          <w:bCs/>
          <w:lang w:val="pt-BR"/>
        </w:rPr>
        <w:t>)]</w:t>
      </w:r>
    </w:p>
    <w:p w14:paraId="184BABDD" w14:textId="77777777" w:rsidR="00D011F0" w:rsidRPr="007F5C96" w:rsidRDefault="00D011F0" w:rsidP="00D011F0">
      <w:pPr>
        <w:tabs>
          <w:tab w:val="left" w:pos="3960"/>
        </w:tabs>
        <w:spacing w:after="240"/>
        <w:ind w:leftChars="600" w:left="4320" w:hangingChars="1200" w:hanging="2880"/>
        <w:rPr>
          <w:bCs/>
          <w:sz w:val="32"/>
          <w:szCs w:val="32"/>
          <w:lang w:val="pt-BR"/>
        </w:rPr>
      </w:pPr>
      <w:r w:rsidRPr="007F5C96">
        <w:rPr>
          <w:bCs/>
          <w:lang w:val="pt-BR"/>
        </w:rPr>
        <w:t xml:space="preserve">VSSVARLEAD </w:t>
      </w:r>
      <w:r w:rsidRPr="007F5C96">
        <w:rPr>
          <w:bCs/>
          <w:i/>
          <w:vertAlign w:val="subscript"/>
          <w:lang w:val="pt-BR"/>
        </w:rPr>
        <w:t>q, r</w:t>
      </w:r>
      <w:r w:rsidRPr="007F5C96">
        <w:rPr>
          <w:bCs/>
          <w:lang w:val="pt-BR"/>
        </w:rPr>
        <w:tab/>
        <w:t>=</w:t>
      </w:r>
      <w:r w:rsidRPr="007F5C96">
        <w:rPr>
          <w:bCs/>
          <w:lang w:val="pt-BR"/>
        </w:rPr>
        <w:tab/>
        <w:t xml:space="preserve">Max </w:t>
      </w:r>
      <w:r w:rsidRPr="007F5C96">
        <w:rPr>
          <w:bCs/>
          <w:sz w:val="32"/>
          <w:szCs w:val="32"/>
          <w:lang w:val="pt-BR"/>
        </w:rPr>
        <w:t>{</w:t>
      </w:r>
      <w:r w:rsidRPr="007F5C96">
        <w:rPr>
          <w:bCs/>
          <w:lang w:val="pt-BR"/>
        </w:rPr>
        <w:t xml:space="preserve">0, [(¼ * URLLEAD </w:t>
      </w:r>
      <w:r w:rsidRPr="007F5C96">
        <w:rPr>
          <w:bCs/>
          <w:i/>
          <w:vertAlign w:val="subscript"/>
          <w:lang w:val="pt-BR"/>
        </w:rPr>
        <w:t>q, r</w:t>
      </w:r>
      <w:r w:rsidRPr="007F5C96">
        <w:rPr>
          <w:bCs/>
          <w:lang w:val="pt-BR"/>
        </w:rPr>
        <w:t xml:space="preserve"> ) – Max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w:t>
      </w:r>
      <w:r w:rsidRPr="007F5C96">
        <w:rPr>
          <w:bCs/>
          <w:sz w:val="32"/>
          <w:szCs w:val="32"/>
          <w:lang w:val="pt-BR"/>
        </w:rPr>
        <w:t>}</w:t>
      </w:r>
    </w:p>
    <w:p w14:paraId="2A0CF09D" w14:textId="77777777" w:rsidR="00D011F0" w:rsidRPr="007F5C96" w:rsidRDefault="00D011F0" w:rsidP="00D011F0">
      <w:pPr>
        <w:tabs>
          <w:tab w:val="left" w:pos="3960"/>
        </w:tabs>
        <w:spacing w:after="240"/>
        <w:ind w:leftChars="600" w:left="2340" w:hanging="900"/>
        <w:rPr>
          <w:bCs/>
          <w:lang w:val="pt-BR"/>
        </w:rPr>
      </w:pPr>
      <w:r w:rsidRPr="007F5C96">
        <w:rPr>
          <w:bCs/>
          <w:lang w:val="pt-BR"/>
        </w:rPr>
        <w:t xml:space="preserve">URLLAG </w:t>
      </w:r>
      <w:r w:rsidRPr="007F5C96">
        <w:rPr>
          <w:bCs/>
          <w:i/>
          <w:vertAlign w:val="subscript"/>
          <w:lang w:val="pt-BR"/>
        </w:rPr>
        <w:t>q,r</w:t>
      </w:r>
      <w:r w:rsidRPr="007F5C96">
        <w:rPr>
          <w:bCs/>
          <w:lang w:val="pt-BR"/>
        </w:rPr>
        <w:tab/>
        <w:t>=</w:t>
      </w:r>
      <w:r w:rsidRPr="007F5C96">
        <w:rPr>
          <w:bCs/>
          <w:lang w:val="pt-BR"/>
        </w:rPr>
        <w:tab/>
        <w:t xml:space="preserve">0.32868 * HSL </w:t>
      </w:r>
      <w:r w:rsidRPr="007F5C96">
        <w:rPr>
          <w:bCs/>
          <w:i/>
          <w:vertAlign w:val="subscript"/>
          <w:lang w:val="pt-BR"/>
        </w:rPr>
        <w:t xml:space="preserve">q,r </w:t>
      </w:r>
    </w:p>
    <w:p w14:paraId="4D778923" w14:textId="77777777" w:rsidR="00D011F0" w:rsidRPr="007F5C96" w:rsidRDefault="00D011F0" w:rsidP="00D011F0">
      <w:pPr>
        <w:tabs>
          <w:tab w:val="left" w:pos="3960"/>
        </w:tabs>
        <w:spacing w:after="240"/>
        <w:ind w:leftChars="600" w:left="4320" w:hangingChars="1200" w:hanging="2880"/>
        <w:rPr>
          <w:bCs/>
          <w:lang w:val="pt-BR"/>
        </w:rPr>
      </w:pPr>
      <w:r w:rsidRPr="007F5C96">
        <w:rPr>
          <w:bCs/>
          <w:lang w:val="pt-BR"/>
        </w:rPr>
        <w:t xml:space="preserve">URLLEAD </w:t>
      </w:r>
      <w:r w:rsidRPr="007F5C96">
        <w:rPr>
          <w:bCs/>
          <w:i/>
          <w:vertAlign w:val="subscript"/>
          <w:lang w:val="pt-BR"/>
        </w:rPr>
        <w:t>q,r</w:t>
      </w:r>
      <w:r w:rsidRPr="007F5C96">
        <w:rPr>
          <w:bCs/>
          <w:lang w:val="pt-BR"/>
        </w:rPr>
        <w:tab/>
        <w:t>=</w:t>
      </w:r>
      <w:r w:rsidRPr="007F5C96">
        <w:rPr>
          <w:bCs/>
          <w:lang w:val="pt-BR"/>
        </w:rPr>
        <w:tab/>
        <w:t xml:space="preserve">(-1) * 0.32868 * HSL </w:t>
      </w:r>
      <w:r w:rsidRPr="007F5C96">
        <w:rPr>
          <w:bCs/>
          <w:i/>
          <w:vertAlign w:val="subscript"/>
          <w:lang w:val="pt-BR"/>
        </w:rPr>
        <w:t>q,r</w:t>
      </w:r>
    </w:p>
    <w:p w14:paraId="7DD4E86A" w14:textId="77777777" w:rsidR="00D011F0" w:rsidRPr="007F5C96" w:rsidRDefault="00D011F0" w:rsidP="00D011F0">
      <w:pPr>
        <w:rPr>
          <w:szCs w:val="20"/>
        </w:rPr>
      </w:pPr>
    </w:p>
    <w:p w14:paraId="6BE52F81" w14:textId="77777777" w:rsidR="00D011F0" w:rsidRPr="007F5C96" w:rsidRDefault="00D011F0" w:rsidP="00D011F0">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D011F0" w:rsidRPr="007F5C96" w14:paraId="4623F8FE" w14:textId="77777777" w:rsidTr="0080522F">
        <w:trPr>
          <w:cantSplit/>
          <w:tblHeader/>
        </w:trPr>
        <w:tc>
          <w:tcPr>
            <w:tcW w:w="1016" w:type="pct"/>
          </w:tcPr>
          <w:p w14:paraId="525C5196" w14:textId="77777777" w:rsidR="00D011F0" w:rsidRPr="007F5C96" w:rsidRDefault="00D011F0" w:rsidP="0080522F">
            <w:pPr>
              <w:spacing w:after="120"/>
              <w:rPr>
                <w:b/>
                <w:iCs/>
                <w:sz w:val="20"/>
                <w:szCs w:val="20"/>
              </w:rPr>
            </w:pPr>
            <w:r w:rsidRPr="007F5C96">
              <w:rPr>
                <w:b/>
                <w:iCs/>
                <w:sz w:val="20"/>
                <w:szCs w:val="20"/>
              </w:rPr>
              <w:t>Variable</w:t>
            </w:r>
          </w:p>
        </w:tc>
        <w:tc>
          <w:tcPr>
            <w:tcW w:w="618" w:type="pct"/>
          </w:tcPr>
          <w:p w14:paraId="3AB2CCB9" w14:textId="77777777" w:rsidR="00D011F0" w:rsidRPr="007F5C96" w:rsidRDefault="00D011F0" w:rsidP="0080522F">
            <w:pPr>
              <w:spacing w:after="120"/>
              <w:rPr>
                <w:b/>
                <w:iCs/>
                <w:sz w:val="20"/>
                <w:szCs w:val="20"/>
              </w:rPr>
            </w:pPr>
            <w:r w:rsidRPr="007F5C96">
              <w:rPr>
                <w:b/>
                <w:iCs/>
                <w:sz w:val="20"/>
                <w:szCs w:val="20"/>
              </w:rPr>
              <w:t>Unit</w:t>
            </w:r>
          </w:p>
        </w:tc>
        <w:tc>
          <w:tcPr>
            <w:tcW w:w="3366" w:type="pct"/>
          </w:tcPr>
          <w:p w14:paraId="786497E4"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69246139" w14:textId="77777777" w:rsidTr="0080522F">
        <w:trPr>
          <w:cantSplit/>
        </w:trPr>
        <w:tc>
          <w:tcPr>
            <w:tcW w:w="1016" w:type="pct"/>
          </w:tcPr>
          <w:p w14:paraId="6D140927"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Pr>
          <w:p w14:paraId="34B0180D" w14:textId="77777777" w:rsidR="00D011F0" w:rsidRPr="007F5C96" w:rsidRDefault="00D011F0" w:rsidP="0080522F">
            <w:pPr>
              <w:spacing w:after="60"/>
              <w:rPr>
                <w:iCs/>
                <w:sz w:val="20"/>
                <w:szCs w:val="20"/>
              </w:rPr>
            </w:pPr>
            <w:r w:rsidRPr="007F5C96">
              <w:rPr>
                <w:iCs/>
                <w:sz w:val="20"/>
                <w:szCs w:val="20"/>
              </w:rPr>
              <w:t>$</w:t>
            </w:r>
          </w:p>
        </w:tc>
        <w:tc>
          <w:tcPr>
            <w:tcW w:w="3366" w:type="pct"/>
          </w:tcPr>
          <w:p w14:paraId="6297805D"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Generation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C7CCBA2" w14:textId="77777777" w:rsidTr="0080522F">
        <w:trPr>
          <w:cantSplit/>
        </w:trPr>
        <w:tc>
          <w:tcPr>
            <w:tcW w:w="1016" w:type="pct"/>
          </w:tcPr>
          <w:p w14:paraId="33B2C80F" w14:textId="77777777" w:rsidR="00D011F0" w:rsidRPr="007F5C96" w:rsidRDefault="00D011F0" w:rsidP="0080522F">
            <w:pPr>
              <w:spacing w:after="60"/>
              <w:rPr>
                <w:iCs/>
                <w:sz w:val="20"/>
                <w:szCs w:val="20"/>
              </w:rPr>
            </w:pPr>
            <w:r w:rsidRPr="007F5C96">
              <w:rPr>
                <w:iCs/>
                <w:sz w:val="20"/>
                <w:szCs w:val="20"/>
              </w:rPr>
              <w:t>VSSVARPR</w:t>
            </w:r>
          </w:p>
        </w:tc>
        <w:tc>
          <w:tcPr>
            <w:tcW w:w="618" w:type="pct"/>
          </w:tcPr>
          <w:p w14:paraId="6CB1C70E" w14:textId="77777777" w:rsidR="00D011F0" w:rsidRPr="007F5C96" w:rsidRDefault="00D011F0" w:rsidP="0080522F">
            <w:pPr>
              <w:spacing w:after="60"/>
              <w:rPr>
                <w:i/>
                <w:iCs/>
                <w:sz w:val="20"/>
                <w:szCs w:val="20"/>
              </w:rPr>
            </w:pPr>
            <w:r w:rsidRPr="007F5C96">
              <w:rPr>
                <w:iCs/>
                <w:sz w:val="20"/>
                <w:szCs w:val="20"/>
              </w:rPr>
              <w:t>$/</w:t>
            </w:r>
            <w:proofErr w:type="spellStart"/>
            <w:r w:rsidRPr="007F5C96">
              <w:rPr>
                <w:iCs/>
                <w:sz w:val="20"/>
                <w:szCs w:val="20"/>
              </w:rPr>
              <w:t>MVArh</w:t>
            </w:r>
            <w:proofErr w:type="spellEnd"/>
          </w:p>
        </w:tc>
        <w:tc>
          <w:tcPr>
            <w:tcW w:w="3366" w:type="pct"/>
          </w:tcPr>
          <w:p w14:paraId="7B2E5B98"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Price - </w:t>
            </w:r>
            <w:r w:rsidRPr="007F5C96">
              <w:rPr>
                <w:iCs/>
                <w:sz w:val="20"/>
                <w:szCs w:val="20"/>
              </w:rPr>
              <w:t>The price for instructed MVAr beyond a Generation Resource’s URL currently is $2.65/</w:t>
            </w:r>
            <w:proofErr w:type="spellStart"/>
            <w:r w:rsidRPr="007F5C96">
              <w:rPr>
                <w:iCs/>
                <w:sz w:val="20"/>
                <w:szCs w:val="20"/>
              </w:rPr>
              <w:t>MVArh</w:t>
            </w:r>
            <w:proofErr w:type="spellEnd"/>
            <w:r w:rsidRPr="007F5C96">
              <w:rPr>
                <w:iCs/>
                <w:sz w:val="20"/>
                <w:szCs w:val="20"/>
              </w:rPr>
              <w:t xml:space="preserve"> (based on $50.00/installed </w:t>
            </w:r>
            <w:proofErr w:type="spellStart"/>
            <w:r w:rsidRPr="007F5C96">
              <w:rPr>
                <w:iCs/>
                <w:sz w:val="20"/>
                <w:szCs w:val="20"/>
              </w:rPr>
              <w:t>kVAr</w:t>
            </w:r>
            <w:proofErr w:type="spellEnd"/>
            <w:r w:rsidRPr="007F5C96">
              <w:rPr>
                <w:iCs/>
                <w:sz w:val="20"/>
                <w:szCs w:val="20"/>
              </w:rPr>
              <w:t>).</w:t>
            </w:r>
          </w:p>
        </w:tc>
      </w:tr>
      <w:tr w:rsidR="00D011F0" w:rsidRPr="007F5C96" w14:paraId="28D7FBF0" w14:textId="77777777" w:rsidTr="0080522F">
        <w:trPr>
          <w:cantSplit/>
        </w:trPr>
        <w:tc>
          <w:tcPr>
            <w:tcW w:w="1016" w:type="pct"/>
          </w:tcPr>
          <w:p w14:paraId="1A9CD19B" w14:textId="77777777" w:rsidR="00D011F0" w:rsidRPr="007F5C96" w:rsidRDefault="00D011F0" w:rsidP="0080522F">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Pr>
          <w:p w14:paraId="0D21F34A"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6A7F1866"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Lagging per QSE per Generation Resource - </w:t>
            </w:r>
            <w:r w:rsidRPr="007F5C96">
              <w:rPr>
                <w:iCs/>
                <w:sz w:val="20"/>
                <w:szCs w:val="20"/>
              </w:rPr>
              <w:t xml:space="preserve">The instructed portion of the Reactive Power above the Generation Resource’s lagging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03D333E2" w14:textId="77777777" w:rsidTr="0080522F">
        <w:trPr>
          <w:cantSplit/>
        </w:trPr>
        <w:tc>
          <w:tcPr>
            <w:tcW w:w="1016" w:type="pct"/>
          </w:tcPr>
          <w:p w14:paraId="00E8FBD6" w14:textId="77777777" w:rsidR="00D011F0" w:rsidRPr="007F5C96" w:rsidRDefault="00D011F0" w:rsidP="0080522F">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Pr>
          <w:p w14:paraId="0511E576"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1A9C937F"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Leading per QSE per Generation Resource</w:t>
            </w:r>
            <w:r w:rsidRPr="007F5C96">
              <w:rPr>
                <w:iCs/>
                <w:sz w:val="20"/>
                <w:szCs w:val="20"/>
              </w:rPr>
              <w:t xml:space="preserve"> - The instructed portion of the Reactive Power below the Generation Resource’s leading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C5E15F3" w14:textId="77777777" w:rsidTr="0080522F">
        <w:trPr>
          <w:cantSplit/>
        </w:trPr>
        <w:tc>
          <w:tcPr>
            <w:tcW w:w="1016" w:type="pct"/>
          </w:tcPr>
          <w:p w14:paraId="587A16E9" w14:textId="77777777" w:rsidR="00D011F0" w:rsidRPr="007F5C96" w:rsidRDefault="00D011F0" w:rsidP="0080522F">
            <w:pPr>
              <w:spacing w:after="60"/>
              <w:rPr>
                <w:iCs/>
                <w:sz w:val="20"/>
                <w:szCs w:val="20"/>
              </w:rPr>
            </w:pPr>
            <w:r w:rsidRPr="007F5C96">
              <w:rPr>
                <w:iCs/>
                <w:sz w:val="20"/>
                <w:szCs w:val="20"/>
              </w:rPr>
              <w:lastRenderedPageBreak/>
              <w:t xml:space="preserve">VSSVARIOL </w:t>
            </w:r>
            <w:r w:rsidRPr="007F5C96">
              <w:rPr>
                <w:i/>
                <w:iCs/>
                <w:sz w:val="20"/>
                <w:szCs w:val="20"/>
                <w:vertAlign w:val="subscript"/>
              </w:rPr>
              <w:t>q, r</w:t>
            </w:r>
          </w:p>
        </w:tc>
        <w:tc>
          <w:tcPr>
            <w:tcW w:w="618" w:type="pct"/>
            <w:shd w:val="clear" w:color="auto" w:fill="auto"/>
          </w:tcPr>
          <w:p w14:paraId="5ECDC250" w14:textId="77777777" w:rsidR="00D011F0" w:rsidRPr="007F5C96" w:rsidRDefault="00D011F0" w:rsidP="0080522F">
            <w:pPr>
              <w:spacing w:after="60"/>
              <w:rPr>
                <w:iCs/>
                <w:sz w:val="20"/>
                <w:szCs w:val="20"/>
                <w:highlight w:val="yellow"/>
              </w:rPr>
            </w:pPr>
            <w:r w:rsidRPr="007F5C96">
              <w:rPr>
                <w:iCs/>
                <w:sz w:val="20"/>
                <w:szCs w:val="20"/>
              </w:rPr>
              <w:t>MVAr</w:t>
            </w:r>
          </w:p>
        </w:tc>
        <w:tc>
          <w:tcPr>
            <w:tcW w:w="3366" w:type="pct"/>
          </w:tcPr>
          <w:p w14:paraId="16A46908"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Instructed Output Level per QSE per Generation Resource</w:t>
            </w:r>
            <w:r w:rsidRPr="007F5C96">
              <w:rPr>
                <w:iCs/>
                <w:sz w:val="20"/>
                <w:szCs w:val="20"/>
              </w:rPr>
              <w:t xml:space="preserve">—The instructed Reactive Power output level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386B233" w14:textId="77777777" w:rsidTr="0080522F">
        <w:trPr>
          <w:cantSplit/>
        </w:trPr>
        <w:tc>
          <w:tcPr>
            <w:tcW w:w="1016" w:type="pct"/>
          </w:tcPr>
          <w:p w14:paraId="007CCE0B" w14:textId="77777777" w:rsidR="00D011F0" w:rsidRPr="007F5C96" w:rsidRDefault="00D011F0" w:rsidP="0080522F">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Pr>
          <w:p w14:paraId="4EF92967"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47B6311B" w14:textId="77777777" w:rsidR="00D011F0" w:rsidRPr="007F5C96" w:rsidRDefault="00D011F0" w:rsidP="0080522F">
            <w:pPr>
              <w:spacing w:after="60"/>
              <w:rPr>
                <w:iCs/>
                <w:sz w:val="20"/>
                <w:szCs w:val="20"/>
              </w:rPr>
            </w:pPr>
            <w:r w:rsidRPr="007F5C96">
              <w:rPr>
                <w:i/>
                <w:iCs/>
                <w:sz w:val="20"/>
                <w:szCs w:val="20"/>
              </w:rPr>
              <w:t xml:space="preserve">Real-Time </w:t>
            </w:r>
            <w:proofErr w:type="spellStart"/>
            <w:r w:rsidRPr="007F5C96">
              <w:rPr>
                <w:i/>
                <w:iCs/>
                <w:sz w:val="20"/>
                <w:szCs w:val="20"/>
              </w:rPr>
              <w:t>VAr</w:t>
            </w:r>
            <w:proofErr w:type="spellEnd"/>
            <w:r w:rsidRPr="007F5C96">
              <w:rPr>
                <w:i/>
                <w:iCs/>
                <w:sz w:val="20"/>
                <w:szCs w:val="20"/>
              </w:rPr>
              <w:t xml:space="preserve"> per QSE per Resource</w:t>
            </w:r>
            <w:r w:rsidRPr="007F5C96">
              <w:rPr>
                <w:iCs/>
                <w:sz w:val="20"/>
                <w:szCs w:val="20"/>
              </w:rPr>
              <w:t xml:space="preserve">—The netted Reactive Energy measured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327E601" w14:textId="77777777" w:rsidTr="0080522F">
        <w:trPr>
          <w:cantSplit/>
        </w:trPr>
        <w:tc>
          <w:tcPr>
            <w:tcW w:w="1016" w:type="pct"/>
          </w:tcPr>
          <w:p w14:paraId="516F1CC0" w14:textId="77777777" w:rsidR="00D011F0" w:rsidRPr="007F5C96" w:rsidRDefault="00D011F0" w:rsidP="0080522F">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Pr>
          <w:p w14:paraId="2EAEE3DE" w14:textId="77777777" w:rsidR="00D011F0" w:rsidRPr="007F5C96" w:rsidRDefault="00D011F0" w:rsidP="0080522F">
            <w:pPr>
              <w:spacing w:after="60"/>
              <w:rPr>
                <w:iCs/>
                <w:sz w:val="20"/>
                <w:szCs w:val="20"/>
              </w:rPr>
            </w:pPr>
            <w:r w:rsidRPr="007F5C96">
              <w:rPr>
                <w:iCs/>
                <w:sz w:val="20"/>
                <w:szCs w:val="20"/>
              </w:rPr>
              <w:t>MVAr</w:t>
            </w:r>
          </w:p>
        </w:tc>
        <w:tc>
          <w:tcPr>
            <w:tcW w:w="3366" w:type="pct"/>
          </w:tcPr>
          <w:p w14:paraId="066887A1" w14:textId="77777777" w:rsidR="00D011F0" w:rsidRPr="007F5C96" w:rsidRDefault="00D011F0" w:rsidP="0080522F">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005CC0A" w14:textId="77777777" w:rsidTr="0080522F">
        <w:trPr>
          <w:cantSplit/>
        </w:trPr>
        <w:tc>
          <w:tcPr>
            <w:tcW w:w="1016" w:type="pct"/>
          </w:tcPr>
          <w:p w14:paraId="5CAFAF3F" w14:textId="77777777" w:rsidR="00D011F0" w:rsidRPr="007F5C96" w:rsidRDefault="00D011F0" w:rsidP="0080522F">
            <w:pPr>
              <w:spacing w:after="60"/>
              <w:rPr>
                <w:iCs/>
                <w:sz w:val="20"/>
                <w:szCs w:val="20"/>
              </w:rPr>
            </w:pPr>
            <w:r w:rsidRPr="007F5C96">
              <w:rPr>
                <w:iCs/>
                <w:sz w:val="20"/>
                <w:szCs w:val="20"/>
              </w:rPr>
              <w:t xml:space="preserve">URLLEAD </w:t>
            </w:r>
            <w:r w:rsidRPr="007F5C96">
              <w:rPr>
                <w:i/>
                <w:iCs/>
                <w:sz w:val="20"/>
                <w:szCs w:val="20"/>
                <w:vertAlign w:val="subscript"/>
              </w:rPr>
              <w:t>q, r</w:t>
            </w:r>
          </w:p>
        </w:tc>
        <w:tc>
          <w:tcPr>
            <w:tcW w:w="618" w:type="pct"/>
          </w:tcPr>
          <w:p w14:paraId="5AE2D987" w14:textId="77777777" w:rsidR="00D011F0" w:rsidRPr="007F5C96" w:rsidRDefault="00D011F0" w:rsidP="0080522F">
            <w:pPr>
              <w:spacing w:after="60"/>
              <w:rPr>
                <w:iCs/>
                <w:sz w:val="20"/>
                <w:szCs w:val="20"/>
              </w:rPr>
            </w:pPr>
            <w:r w:rsidRPr="007F5C96">
              <w:rPr>
                <w:iCs/>
                <w:sz w:val="20"/>
                <w:szCs w:val="20"/>
              </w:rPr>
              <w:t>MVAr</w:t>
            </w:r>
          </w:p>
        </w:tc>
        <w:tc>
          <w:tcPr>
            <w:tcW w:w="3366" w:type="pct"/>
          </w:tcPr>
          <w:p w14:paraId="4BC0017C" w14:textId="77777777" w:rsidR="00D011F0" w:rsidRPr="007F5C96" w:rsidRDefault="00D011F0" w:rsidP="0080522F">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5D39C6C2" w14:textId="77777777" w:rsidTr="0080522F">
        <w:trPr>
          <w:cantSplit/>
        </w:trPr>
        <w:tc>
          <w:tcPr>
            <w:tcW w:w="1016" w:type="pct"/>
            <w:tcBorders>
              <w:top w:val="single" w:sz="4" w:space="0" w:color="auto"/>
              <w:left w:val="single" w:sz="4" w:space="0" w:color="auto"/>
              <w:bottom w:val="single" w:sz="4" w:space="0" w:color="auto"/>
              <w:right w:val="single" w:sz="4" w:space="0" w:color="auto"/>
            </w:tcBorders>
          </w:tcPr>
          <w:p w14:paraId="197154E1"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tcPr>
          <w:p w14:paraId="2BD20CE3"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tcPr>
          <w:p w14:paraId="34452F71" w14:textId="77777777" w:rsidR="00D011F0" w:rsidRPr="007F5C96" w:rsidRDefault="00D011F0" w:rsidP="0080522F">
            <w:pPr>
              <w:spacing w:after="60"/>
              <w:rPr>
                <w:iCs/>
                <w:sz w:val="20"/>
                <w:szCs w:val="20"/>
              </w:rPr>
            </w:pPr>
            <w:r w:rsidRPr="007F5C96">
              <w:rPr>
                <w:i/>
                <w:iCs/>
                <w:sz w:val="20"/>
                <w:szCs w:val="20"/>
              </w:rPr>
              <w:t>High Sustained Limit</w:t>
            </w:r>
            <w:r w:rsidRPr="007F5C96">
              <w:rPr>
                <w:iCs/>
                <w:sz w:val="20"/>
                <w:szCs w:val="20"/>
              </w:rPr>
              <w:t xml:space="preserve">—The HSL of a Generation Resource as defined in Section 2, Definitions and Acronyms, for the hour that includes the Settlement Interval </w:t>
            </w:r>
            <w:r w:rsidRPr="007F5C96">
              <w:rPr>
                <w:i/>
                <w:iCs/>
                <w:sz w:val="20"/>
                <w:szCs w:val="20"/>
              </w:rPr>
              <w:t>i</w:t>
            </w:r>
            <w:r w:rsidRPr="007F5C96">
              <w:rPr>
                <w:iCs/>
                <w:sz w:val="20"/>
                <w:szCs w:val="20"/>
              </w:rPr>
              <w:t xml:space="preserve">.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055C51C9" w14:textId="77777777" w:rsidTr="0080522F">
        <w:trPr>
          <w:cantSplit/>
        </w:trPr>
        <w:tc>
          <w:tcPr>
            <w:tcW w:w="1016" w:type="pct"/>
          </w:tcPr>
          <w:p w14:paraId="0C8AEFF9" w14:textId="77777777" w:rsidR="00D011F0" w:rsidRPr="007F5C96" w:rsidRDefault="00D011F0" w:rsidP="0080522F">
            <w:pPr>
              <w:spacing w:after="60"/>
              <w:rPr>
                <w:i/>
                <w:iCs/>
                <w:sz w:val="20"/>
                <w:szCs w:val="20"/>
              </w:rPr>
            </w:pPr>
            <w:r w:rsidRPr="007F5C96">
              <w:rPr>
                <w:i/>
                <w:iCs/>
                <w:sz w:val="20"/>
                <w:szCs w:val="20"/>
              </w:rPr>
              <w:t>q</w:t>
            </w:r>
          </w:p>
        </w:tc>
        <w:tc>
          <w:tcPr>
            <w:tcW w:w="618" w:type="pct"/>
          </w:tcPr>
          <w:p w14:paraId="4924E1B9" w14:textId="77777777" w:rsidR="00D011F0" w:rsidRPr="007F5C96" w:rsidRDefault="00D011F0" w:rsidP="0080522F">
            <w:pPr>
              <w:spacing w:after="60"/>
              <w:rPr>
                <w:iCs/>
                <w:sz w:val="20"/>
                <w:szCs w:val="20"/>
              </w:rPr>
            </w:pPr>
            <w:r w:rsidRPr="007F5C96">
              <w:rPr>
                <w:iCs/>
                <w:sz w:val="20"/>
                <w:szCs w:val="20"/>
              </w:rPr>
              <w:t>none</w:t>
            </w:r>
          </w:p>
        </w:tc>
        <w:tc>
          <w:tcPr>
            <w:tcW w:w="3366" w:type="pct"/>
          </w:tcPr>
          <w:p w14:paraId="26F44DE0"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8E54BD4" w14:textId="77777777" w:rsidTr="0080522F">
        <w:trPr>
          <w:cantSplit/>
        </w:trPr>
        <w:tc>
          <w:tcPr>
            <w:tcW w:w="1016" w:type="pct"/>
          </w:tcPr>
          <w:p w14:paraId="41BA4377" w14:textId="77777777" w:rsidR="00D011F0" w:rsidRPr="007F5C96" w:rsidRDefault="00D011F0" w:rsidP="0080522F">
            <w:pPr>
              <w:spacing w:after="60"/>
              <w:rPr>
                <w:i/>
                <w:iCs/>
                <w:sz w:val="20"/>
                <w:szCs w:val="20"/>
              </w:rPr>
            </w:pPr>
            <w:r w:rsidRPr="007F5C96">
              <w:rPr>
                <w:i/>
                <w:iCs/>
                <w:sz w:val="20"/>
                <w:szCs w:val="20"/>
              </w:rPr>
              <w:t>r</w:t>
            </w:r>
          </w:p>
        </w:tc>
        <w:tc>
          <w:tcPr>
            <w:tcW w:w="618" w:type="pct"/>
          </w:tcPr>
          <w:p w14:paraId="21BB15F5" w14:textId="77777777" w:rsidR="00D011F0" w:rsidRPr="007F5C96" w:rsidRDefault="00D011F0" w:rsidP="0080522F">
            <w:pPr>
              <w:spacing w:after="60"/>
              <w:rPr>
                <w:iCs/>
                <w:sz w:val="20"/>
                <w:szCs w:val="20"/>
              </w:rPr>
            </w:pPr>
            <w:r w:rsidRPr="007F5C96">
              <w:rPr>
                <w:iCs/>
                <w:sz w:val="20"/>
                <w:szCs w:val="20"/>
              </w:rPr>
              <w:t>none</w:t>
            </w:r>
          </w:p>
        </w:tc>
        <w:tc>
          <w:tcPr>
            <w:tcW w:w="3366" w:type="pct"/>
          </w:tcPr>
          <w:p w14:paraId="214616CC" w14:textId="77777777" w:rsidR="00D011F0" w:rsidRPr="007F5C96" w:rsidRDefault="00D011F0" w:rsidP="0080522F">
            <w:pPr>
              <w:spacing w:after="60"/>
              <w:rPr>
                <w:iCs/>
                <w:sz w:val="20"/>
                <w:szCs w:val="20"/>
              </w:rPr>
            </w:pPr>
            <w:r w:rsidRPr="007F5C96">
              <w:rPr>
                <w:iCs/>
                <w:sz w:val="20"/>
                <w:szCs w:val="20"/>
              </w:rPr>
              <w:t>A Generation Resource.</w:t>
            </w:r>
          </w:p>
        </w:tc>
      </w:tr>
    </w:tbl>
    <w:p w14:paraId="2F9AD4F1" w14:textId="77777777" w:rsidR="00D011F0" w:rsidRPr="007F5C96" w:rsidRDefault="00D011F0" w:rsidP="00D011F0">
      <w:pPr>
        <w:ind w:left="720" w:hanging="720"/>
        <w:rPr>
          <w:szCs w:val="20"/>
        </w:rPr>
      </w:pPr>
    </w:p>
    <w:p w14:paraId="61E7DB9E" w14:textId="77777777" w:rsidR="00D011F0" w:rsidRPr="007F5C96" w:rsidRDefault="00D011F0" w:rsidP="00D011F0">
      <w:pPr>
        <w:spacing w:after="240"/>
        <w:ind w:left="720" w:hanging="720"/>
        <w:rPr>
          <w:szCs w:val="20"/>
        </w:rPr>
      </w:pPr>
      <w:r w:rsidRPr="007F5C96">
        <w:rPr>
          <w:szCs w:val="20"/>
        </w:rPr>
        <w:t>(3)</w:t>
      </w:r>
      <w:r w:rsidRPr="007F5C96">
        <w:rPr>
          <w:szCs w:val="20"/>
        </w:rPr>
        <w:tab/>
        <w:t>The total additional compensation to each QSE for VSS for the 15-minute Settlement Interval is calculated as follows:</w:t>
      </w:r>
    </w:p>
    <w:p w14:paraId="16E133D6" w14:textId="77777777" w:rsidR="00D011F0" w:rsidRPr="007F5C96" w:rsidRDefault="00D011F0" w:rsidP="00D011F0">
      <w:pPr>
        <w:spacing w:after="240"/>
        <w:ind w:left="720"/>
        <w:rPr>
          <w:rFonts w:ascii="Times New Roman Bold" w:hAnsi="Times New Roman Bold"/>
          <w:i/>
          <w:vertAlign w:val="subscript"/>
        </w:rPr>
      </w:pPr>
      <w:proofErr w:type="spellStart"/>
      <w:r w:rsidRPr="007F5C96">
        <w:rPr>
          <w:b/>
          <w:szCs w:val="20"/>
        </w:rPr>
        <w:t>VSSVARAMTQSETOT</w:t>
      </w:r>
      <w:r w:rsidRPr="007F5C96">
        <w:rPr>
          <w:rFonts w:ascii="Times New Roman Bold" w:hAnsi="Times New Roman Bold"/>
          <w:b/>
          <w:vertAlign w:val="subscript"/>
        </w:rPr>
        <w:t>q</w:t>
      </w:r>
      <w:proofErr w:type="spellEnd"/>
      <w:r w:rsidRPr="007F5C96">
        <w:rPr>
          <w:b/>
          <w:szCs w:val="20"/>
        </w:rPr>
        <w:t xml:space="preserve"> =  </w:t>
      </w:r>
      <w:r w:rsidRPr="007F5C96">
        <w:rPr>
          <w:position w:val="-28"/>
          <w:szCs w:val="20"/>
        </w:rPr>
        <w:object w:dxaOrig="465" w:dyaOrig="675" w14:anchorId="251DD9B0">
          <v:shape id="_x0000_i1046" type="#_x0000_t75" style="width:24pt;height:36.6pt" o:ole="">
            <v:imagedata r:id="rId47" o:title=""/>
          </v:shape>
          <o:OLEObject Type="Embed" ProgID="Equation.3" ShapeID="_x0000_i1046" DrawAspect="Content" ObjectID="_1793165412" r:id="rId48"/>
        </w:object>
      </w:r>
      <w:r w:rsidRPr="007F5C96">
        <w:rPr>
          <w:b/>
          <w:szCs w:val="20"/>
        </w:rPr>
        <w:t xml:space="preserve"> </w:t>
      </w:r>
      <w:proofErr w:type="spellStart"/>
      <w:r w:rsidRPr="007F5C96">
        <w:rPr>
          <w:b/>
          <w:szCs w:val="20"/>
        </w:rPr>
        <w:t>VSSVARAMT</w:t>
      </w:r>
      <w:r w:rsidRPr="007F5C96">
        <w:rPr>
          <w:rFonts w:ascii="Times New Roman Bold" w:hAnsi="Times New Roman Bold"/>
          <w:i/>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011F0" w:rsidRPr="007F5C96" w14:paraId="36565041" w14:textId="77777777" w:rsidTr="0080522F">
        <w:trPr>
          <w:cantSplit/>
          <w:tblHeader/>
        </w:trPr>
        <w:tc>
          <w:tcPr>
            <w:tcW w:w="1231" w:type="pct"/>
          </w:tcPr>
          <w:p w14:paraId="588E60BF" w14:textId="77777777" w:rsidR="00D011F0" w:rsidRPr="007F5C96" w:rsidRDefault="00D011F0" w:rsidP="0080522F">
            <w:pPr>
              <w:spacing w:after="120"/>
              <w:rPr>
                <w:b/>
                <w:iCs/>
                <w:sz w:val="20"/>
                <w:szCs w:val="20"/>
              </w:rPr>
            </w:pPr>
            <w:r w:rsidRPr="007F5C96">
              <w:rPr>
                <w:b/>
                <w:iCs/>
                <w:sz w:val="20"/>
                <w:szCs w:val="20"/>
              </w:rPr>
              <w:t>Variable</w:t>
            </w:r>
          </w:p>
        </w:tc>
        <w:tc>
          <w:tcPr>
            <w:tcW w:w="474" w:type="pct"/>
          </w:tcPr>
          <w:p w14:paraId="69226E94" w14:textId="77777777" w:rsidR="00D011F0" w:rsidRPr="007F5C96" w:rsidRDefault="00D011F0" w:rsidP="0080522F">
            <w:pPr>
              <w:spacing w:after="120"/>
              <w:rPr>
                <w:b/>
                <w:iCs/>
                <w:sz w:val="20"/>
                <w:szCs w:val="20"/>
              </w:rPr>
            </w:pPr>
            <w:r w:rsidRPr="007F5C96">
              <w:rPr>
                <w:b/>
                <w:iCs/>
                <w:sz w:val="20"/>
                <w:szCs w:val="20"/>
              </w:rPr>
              <w:t>Unit</w:t>
            </w:r>
          </w:p>
        </w:tc>
        <w:tc>
          <w:tcPr>
            <w:tcW w:w="3295" w:type="pct"/>
          </w:tcPr>
          <w:p w14:paraId="68F912E2"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71E8CAED" w14:textId="77777777" w:rsidTr="0080522F">
        <w:trPr>
          <w:cantSplit/>
        </w:trPr>
        <w:tc>
          <w:tcPr>
            <w:tcW w:w="1231" w:type="pct"/>
          </w:tcPr>
          <w:p w14:paraId="28519386"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Pr>
          <w:p w14:paraId="5C954136" w14:textId="77777777" w:rsidR="00D011F0" w:rsidRPr="007F5C96" w:rsidRDefault="00D011F0" w:rsidP="0080522F">
            <w:pPr>
              <w:spacing w:after="60"/>
              <w:rPr>
                <w:iCs/>
                <w:sz w:val="20"/>
                <w:szCs w:val="20"/>
              </w:rPr>
            </w:pPr>
            <w:r w:rsidRPr="007F5C96">
              <w:rPr>
                <w:iCs/>
                <w:sz w:val="20"/>
                <w:szCs w:val="20"/>
              </w:rPr>
              <w:t>$</w:t>
            </w:r>
          </w:p>
        </w:tc>
        <w:tc>
          <w:tcPr>
            <w:tcW w:w="3295" w:type="pct"/>
          </w:tcPr>
          <w:p w14:paraId="64F3A409"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Generation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94C7245" w14:textId="77777777" w:rsidTr="0080522F">
        <w:trPr>
          <w:cantSplit/>
        </w:trPr>
        <w:tc>
          <w:tcPr>
            <w:tcW w:w="1231" w:type="pct"/>
          </w:tcPr>
          <w:p w14:paraId="0ABDE840" w14:textId="77777777" w:rsidR="00D011F0" w:rsidRPr="007F5C96" w:rsidRDefault="00D011F0" w:rsidP="0080522F">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Pr>
          <w:p w14:paraId="3283A65C" w14:textId="77777777" w:rsidR="00D011F0" w:rsidRPr="007F5C96" w:rsidRDefault="00D011F0" w:rsidP="0080522F">
            <w:pPr>
              <w:spacing w:after="60"/>
              <w:rPr>
                <w:i/>
                <w:iCs/>
                <w:sz w:val="20"/>
                <w:szCs w:val="20"/>
              </w:rPr>
            </w:pPr>
            <w:r w:rsidRPr="007F5C96">
              <w:rPr>
                <w:iCs/>
                <w:sz w:val="20"/>
                <w:szCs w:val="20"/>
              </w:rPr>
              <w:t>$</w:t>
            </w:r>
          </w:p>
        </w:tc>
        <w:tc>
          <w:tcPr>
            <w:tcW w:w="3295" w:type="pct"/>
          </w:tcPr>
          <w:p w14:paraId="7F91D95B" w14:textId="77777777" w:rsidR="00D011F0" w:rsidRPr="007F5C96" w:rsidRDefault="00D011F0" w:rsidP="0080522F">
            <w:pPr>
              <w:spacing w:after="60"/>
              <w:rPr>
                <w:iCs/>
                <w:sz w:val="20"/>
                <w:szCs w:val="20"/>
              </w:rPr>
            </w:pPr>
            <w:r w:rsidRPr="007F5C96">
              <w:rPr>
                <w:i/>
                <w:iCs/>
                <w:sz w:val="20"/>
                <w:szCs w:val="20"/>
              </w:rPr>
              <w:t xml:space="preserve">Voltage Support </w:t>
            </w:r>
            <w:proofErr w:type="spellStart"/>
            <w:r w:rsidRPr="007F5C96">
              <w:rPr>
                <w:i/>
                <w:iCs/>
                <w:sz w:val="20"/>
                <w:szCs w:val="20"/>
              </w:rPr>
              <w:t>VAr</w:t>
            </w:r>
            <w:proofErr w:type="spellEnd"/>
            <w:r w:rsidRPr="007F5C96">
              <w:rPr>
                <w:i/>
                <w:iCs/>
                <w:sz w:val="20"/>
                <w:szCs w:val="20"/>
              </w:rPr>
              <w:t xml:space="preserve">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D011F0" w:rsidRPr="007F5C96" w14:paraId="6F0E7514"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24C87E6F" w14:textId="77777777" w:rsidR="00D011F0" w:rsidRPr="007F5C96" w:rsidRDefault="00D011F0" w:rsidP="0080522F">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3AA73919"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C464694"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653435B2"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18AE6DE3" w14:textId="77777777" w:rsidR="00D011F0" w:rsidRPr="007F5C96" w:rsidRDefault="00D011F0" w:rsidP="0080522F">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76BA6D69"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69044E14" w14:textId="77777777" w:rsidR="00D011F0" w:rsidRPr="007F5C96" w:rsidRDefault="00D011F0" w:rsidP="0080522F">
            <w:pPr>
              <w:spacing w:after="60"/>
              <w:rPr>
                <w:iCs/>
                <w:sz w:val="20"/>
                <w:szCs w:val="20"/>
              </w:rPr>
            </w:pPr>
            <w:r w:rsidRPr="007F5C96">
              <w:rPr>
                <w:iCs/>
                <w:sz w:val="20"/>
                <w:szCs w:val="20"/>
              </w:rPr>
              <w:t>A Generation Resource.</w:t>
            </w:r>
          </w:p>
        </w:tc>
      </w:tr>
    </w:tbl>
    <w:p w14:paraId="1EFCE51A" w14:textId="77777777" w:rsidR="00D011F0" w:rsidRPr="007F5C96" w:rsidRDefault="00D011F0" w:rsidP="00D011F0">
      <w:pPr>
        <w:rPr>
          <w:szCs w:val="20"/>
        </w:rPr>
      </w:pPr>
    </w:p>
    <w:p w14:paraId="66EDDE73" w14:textId="77777777" w:rsidR="00D011F0" w:rsidRPr="007F5C96" w:rsidRDefault="00D011F0" w:rsidP="00D011F0">
      <w:pPr>
        <w:spacing w:after="240"/>
        <w:ind w:left="720" w:hanging="720"/>
        <w:rPr>
          <w:szCs w:val="20"/>
        </w:rPr>
      </w:pPr>
      <w:r w:rsidRPr="007F5C96">
        <w:rPr>
          <w:szCs w:val="20"/>
        </w:rPr>
        <w:t>(4)</w:t>
      </w:r>
      <w:r w:rsidRPr="007F5C96">
        <w:rPr>
          <w:szCs w:val="20"/>
        </w:rPr>
        <w:tab/>
        <w:t>The lost opportunity payment, if applicable:</w:t>
      </w:r>
    </w:p>
    <w:p w14:paraId="4E7BD0F8" w14:textId="77777777" w:rsidR="00D011F0" w:rsidRPr="007F5C96" w:rsidRDefault="00D011F0" w:rsidP="00D011F0">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r>
      <w:r w:rsidRPr="007F5C96">
        <w:rPr>
          <w:b/>
          <w:bCs/>
          <w:lang w:val="pt-BR"/>
        </w:rPr>
        <w:tab/>
        <w:t>=</w:t>
      </w:r>
      <w:r w:rsidRPr="007F5C96">
        <w:rPr>
          <w:b/>
          <w:bCs/>
          <w:lang w:val="pt-BR"/>
        </w:rPr>
        <w:tab/>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rPr>
        <w:t xml:space="preserve"> </w:t>
      </w:r>
      <w:r w:rsidRPr="007F5C96">
        <w:rPr>
          <w:b/>
          <w:bCs/>
          <w:lang w:val="pt-BR"/>
        </w:rPr>
        <w:t>–</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RTMG </w:t>
      </w:r>
      <w:r w:rsidRPr="007F5C96">
        <w:rPr>
          <w:b/>
          <w:bCs/>
          <w:i/>
          <w:vertAlign w:val="subscript"/>
          <w:lang w:val="pt-BR"/>
        </w:rPr>
        <w:t>q, r</w:t>
      </w:r>
      <w:r w:rsidRPr="007F5C96">
        <w:rPr>
          <w:b/>
          <w:bCs/>
          <w:lang w:val="pt-BR"/>
        </w:rPr>
        <w:t>)))</w:t>
      </w:r>
    </w:p>
    <w:p w14:paraId="7F0CA935" w14:textId="77777777" w:rsidR="00D011F0" w:rsidRPr="007F5C96" w:rsidRDefault="00D011F0" w:rsidP="00D011F0">
      <w:pPr>
        <w:spacing w:before="240"/>
        <w:rPr>
          <w:szCs w:val="20"/>
        </w:rPr>
      </w:pPr>
      <w:r w:rsidRPr="007F5C96">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860"/>
        <w:gridCol w:w="6951"/>
      </w:tblGrid>
      <w:tr w:rsidR="00D011F0" w:rsidRPr="007F5C96" w14:paraId="7D79FE64" w14:textId="77777777" w:rsidTr="0080522F">
        <w:trPr>
          <w:cantSplit/>
          <w:tblHeader/>
        </w:trPr>
        <w:tc>
          <w:tcPr>
            <w:tcW w:w="823" w:type="pct"/>
          </w:tcPr>
          <w:p w14:paraId="23C464C5" w14:textId="77777777" w:rsidR="00D011F0" w:rsidRPr="007F5C96" w:rsidRDefault="00D011F0" w:rsidP="0080522F">
            <w:pPr>
              <w:spacing w:after="120"/>
              <w:rPr>
                <w:b/>
                <w:iCs/>
                <w:sz w:val="20"/>
                <w:szCs w:val="20"/>
              </w:rPr>
            </w:pPr>
            <w:r w:rsidRPr="007F5C96">
              <w:rPr>
                <w:b/>
                <w:iCs/>
                <w:sz w:val="20"/>
                <w:szCs w:val="20"/>
              </w:rPr>
              <w:t>Variable</w:t>
            </w:r>
          </w:p>
        </w:tc>
        <w:tc>
          <w:tcPr>
            <w:tcW w:w="460" w:type="pct"/>
          </w:tcPr>
          <w:p w14:paraId="405A9FA0" w14:textId="77777777" w:rsidR="00D011F0" w:rsidRPr="007F5C96" w:rsidRDefault="00D011F0" w:rsidP="0080522F">
            <w:pPr>
              <w:spacing w:after="120"/>
              <w:rPr>
                <w:b/>
                <w:iCs/>
                <w:sz w:val="20"/>
                <w:szCs w:val="20"/>
              </w:rPr>
            </w:pPr>
            <w:r w:rsidRPr="007F5C96">
              <w:rPr>
                <w:b/>
                <w:iCs/>
                <w:sz w:val="20"/>
                <w:szCs w:val="20"/>
              </w:rPr>
              <w:t>Unit</w:t>
            </w:r>
          </w:p>
        </w:tc>
        <w:tc>
          <w:tcPr>
            <w:tcW w:w="3717" w:type="pct"/>
          </w:tcPr>
          <w:p w14:paraId="6FAA9098"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FA79EB8" w14:textId="77777777" w:rsidTr="0080522F">
        <w:trPr>
          <w:cantSplit/>
        </w:trPr>
        <w:tc>
          <w:tcPr>
            <w:tcW w:w="823" w:type="pct"/>
          </w:tcPr>
          <w:p w14:paraId="4C21472D"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60" w:type="pct"/>
          </w:tcPr>
          <w:p w14:paraId="33B46523" w14:textId="77777777" w:rsidR="00D011F0" w:rsidRPr="007F5C96" w:rsidRDefault="00D011F0" w:rsidP="0080522F">
            <w:pPr>
              <w:spacing w:after="60"/>
              <w:rPr>
                <w:iCs/>
                <w:sz w:val="20"/>
                <w:szCs w:val="20"/>
              </w:rPr>
            </w:pPr>
            <w:r w:rsidRPr="007F5C96">
              <w:rPr>
                <w:iCs/>
                <w:sz w:val="20"/>
                <w:szCs w:val="20"/>
              </w:rPr>
              <w:t>$</w:t>
            </w:r>
          </w:p>
        </w:tc>
        <w:tc>
          <w:tcPr>
            <w:tcW w:w="3717" w:type="pct"/>
          </w:tcPr>
          <w:p w14:paraId="2A98B6C0" w14:textId="77777777" w:rsidR="00D011F0" w:rsidRPr="007F5C96" w:rsidRDefault="00D011F0" w:rsidP="0080522F">
            <w:pPr>
              <w:spacing w:after="60"/>
              <w:rPr>
                <w:iCs/>
                <w:sz w:val="20"/>
                <w:szCs w:val="20"/>
              </w:rPr>
            </w:pPr>
            <w:r w:rsidRPr="007F5C96">
              <w:rPr>
                <w:i/>
                <w:iCs/>
                <w:sz w:val="20"/>
                <w:szCs w:val="20"/>
              </w:rPr>
              <w:t>Voltage Support Service Energy Amount per QSE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 xml:space="preserve">r </w:t>
            </w:r>
            <w:r w:rsidRPr="007F5C96">
              <w:rPr>
                <w:iCs/>
                <w:sz w:val="20"/>
                <w:szCs w:val="20"/>
              </w:rPr>
              <w:t xml:space="preserve">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1133BF4" w14:textId="77777777" w:rsidTr="0080522F">
        <w:trPr>
          <w:cantSplit/>
        </w:trPr>
        <w:tc>
          <w:tcPr>
            <w:tcW w:w="823" w:type="pct"/>
          </w:tcPr>
          <w:p w14:paraId="1C80D0D0" w14:textId="77777777" w:rsidR="00D011F0" w:rsidRPr="007F5C96" w:rsidRDefault="00D011F0" w:rsidP="0080522F">
            <w:pPr>
              <w:spacing w:after="60"/>
              <w:rPr>
                <w:iCs/>
                <w:sz w:val="20"/>
                <w:szCs w:val="20"/>
              </w:rPr>
            </w:pPr>
            <w:r w:rsidRPr="007F5C96">
              <w:rPr>
                <w:iCs/>
                <w:sz w:val="20"/>
                <w:szCs w:val="20"/>
              </w:rPr>
              <w:t xml:space="preserve">RTMG </w:t>
            </w:r>
            <w:r w:rsidRPr="007F5C96">
              <w:rPr>
                <w:i/>
                <w:iCs/>
                <w:sz w:val="20"/>
                <w:szCs w:val="20"/>
                <w:vertAlign w:val="subscript"/>
              </w:rPr>
              <w:t>q, r</w:t>
            </w:r>
          </w:p>
        </w:tc>
        <w:tc>
          <w:tcPr>
            <w:tcW w:w="460" w:type="pct"/>
          </w:tcPr>
          <w:p w14:paraId="14D7787B" w14:textId="77777777" w:rsidR="00D011F0" w:rsidRPr="007F5C96" w:rsidRDefault="00D011F0" w:rsidP="0080522F">
            <w:pPr>
              <w:spacing w:after="60"/>
              <w:rPr>
                <w:iCs/>
                <w:sz w:val="20"/>
                <w:szCs w:val="20"/>
              </w:rPr>
            </w:pPr>
            <w:r w:rsidRPr="007F5C96">
              <w:rPr>
                <w:iCs/>
                <w:sz w:val="20"/>
                <w:szCs w:val="20"/>
              </w:rPr>
              <w:t>MWh</w:t>
            </w:r>
          </w:p>
        </w:tc>
        <w:tc>
          <w:tcPr>
            <w:tcW w:w="3717" w:type="pct"/>
          </w:tcPr>
          <w:p w14:paraId="2935D403" w14:textId="77777777" w:rsidR="00D011F0" w:rsidRPr="007F5C96" w:rsidRDefault="00D011F0" w:rsidP="0080522F">
            <w:pPr>
              <w:spacing w:after="60"/>
              <w:rPr>
                <w:i/>
                <w:iCs/>
                <w:sz w:val="20"/>
                <w:szCs w:val="20"/>
              </w:rPr>
            </w:pPr>
            <w:r w:rsidRPr="007F5C96">
              <w:rPr>
                <w:i/>
                <w:iCs/>
                <w:sz w:val="20"/>
                <w:szCs w:val="20"/>
              </w:rPr>
              <w:t>Real-Time Metered Generation per QSE per Resource</w:t>
            </w:r>
            <w:r w:rsidRPr="007F5C96">
              <w:rPr>
                <w:iCs/>
                <w:sz w:val="20"/>
                <w:szCs w:val="20"/>
              </w:rPr>
              <w:t xml:space="preserve">—The Real-Time 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B7D93AE" w14:textId="77777777" w:rsidTr="0080522F">
        <w:trPr>
          <w:cantSplit/>
        </w:trPr>
        <w:tc>
          <w:tcPr>
            <w:tcW w:w="823" w:type="pct"/>
          </w:tcPr>
          <w:p w14:paraId="29EFB058" w14:textId="77777777" w:rsidR="00D011F0" w:rsidRPr="007F5C96" w:rsidRDefault="00D011F0" w:rsidP="0080522F">
            <w:pPr>
              <w:spacing w:after="60"/>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Pr>
          <w:p w14:paraId="6B4CFC5A" w14:textId="77777777" w:rsidR="00D011F0" w:rsidRPr="007F5C96" w:rsidRDefault="00D011F0" w:rsidP="0080522F">
            <w:pPr>
              <w:spacing w:after="60"/>
              <w:rPr>
                <w:iCs/>
                <w:sz w:val="20"/>
                <w:szCs w:val="20"/>
              </w:rPr>
            </w:pPr>
            <w:r w:rsidRPr="007F5C96">
              <w:rPr>
                <w:iCs/>
                <w:sz w:val="20"/>
                <w:szCs w:val="20"/>
              </w:rPr>
              <w:t>$/MWh</w:t>
            </w:r>
          </w:p>
        </w:tc>
        <w:tc>
          <w:tcPr>
            <w:tcW w:w="3717" w:type="pct"/>
          </w:tcPr>
          <w:p w14:paraId="037A077A" w14:textId="77777777" w:rsidR="00D011F0" w:rsidRPr="007F5C96" w:rsidRDefault="00D011F0" w:rsidP="0080522F">
            <w:pPr>
              <w:spacing w:after="60"/>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D011F0" w:rsidRPr="007F5C96" w14:paraId="2328F67F"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1B977B8A" w14:textId="77777777" w:rsidR="00D011F0" w:rsidRPr="007F5C96" w:rsidRDefault="00D011F0" w:rsidP="0080522F">
            <w:pPr>
              <w:spacing w:after="60"/>
              <w:rPr>
                <w:iCs/>
                <w:noProof/>
                <w:sz w:val="20"/>
                <w:szCs w:val="20"/>
              </w:rPr>
            </w:pPr>
            <w:r w:rsidRPr="007F5C96">
              <w:rPr>
                <w:iCs/>
                <w:sz w:val="20"/>
                <w:szCs w:val="20"/>
              </w:rPr>
              <w:t>RTEOCOST</w:t>
            </w:r>
            <w:r w:rsidRPr="007F5C96">
              <w:rPr>
                <w:i/>
                <w:iCs/>
                <w:sz w:val="20"/>
                <w:szCs w:val="20"/>
              </w:rPr>
              <w:t xml:space="preserve"> </w:t>
            </w:r>
            <w:r w:rsidRPr="007F5C96">
              <w:rPr>
                <w:i/>
                <w:iCs/>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tcPr>
          <w:p w14:paraId="1D6B2464" w14:textId="77777777" w:rsidR="00D011F0" w:rsidRPr="007F5C96" w:rsidRDefault="00D011F0" w:rsidP="0080522F">
            <w:pPr>
              <w:spacing w:after="60"/>
              <w:rPr>
                <w:iCs/>
                <w:sz w:val="20"/>
                <w:szCs w:val="20"/>
              </w:rPr>
            </w:pPr>
            <w:r w:rsidRPr="007F5C96">
              <w:rPr>
                <w:iCs/>
                <w:sz w:val="20"/>
                <w:szCs w:val="20"/>
              </w:rPr>
              <w:t>$/MWh</w:t>
            </w:r>
          </w:p>
        </w:tc>
        <w:tc>
          <w:tcPr>
            <w:tcW w:w="3717" w:type="pct"/>
            <w:tcBorders>
              <w:top w:val="single" w:sz="4" w:space="0" w:color="auto"/>
              <w:left w:val="single" w:sz="4" w:space="0" w:color="auto"/>
              <w:bottom w:val="single" w:sz="4" w:space="0" w:color="auto"/>
              <w:right w:val="single" w:sz="4" w:space="0" w:color="auto"/>
            </w:tcBorders>
          </w:tcPr>
          <w:p w14:paraId="325FE034" w14:textId="77777777" w:rsidR="00D011F0" w:rsidRPr="007F5C96" w:rsidRDefault="00D011F0" w:rsidP="0080522F">
            <w:pPr>
              <w:spacing w:after="60"/>
              <w:rPr>
                <w:i/>
                <w:iCs/>
                <w:noProof/>
                <w:sz w:val="20"/>
                <w:szCs w:val="20"/>
              </w:rPr>
            </w:pPr>
            <w:r w:rsidRPr="007F5C96">
              <w:rPr>
                <w:i/>
                <w:iCs/>
                <w:sz w:val="20"/>
                <w:szCs w:val="20"/>
              </w:rPr>
              <w:t>Real-Time Energy Offer Curve Cost</w:t>
            </w:r>
            <w:r w:rsidRPr="007F5C96">
              <w:rPr>
                <w:iCs/>
                <w:sz w:val="20"/>
                <w:szCs w:val="20"/>
              </w:rPr>
              <w:t xml:space="preserve">—The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Where for a Combined Cycle Train, the Resource </w:t>
            </w:r>
            <w:r w:rsidRPr="007F5C96">
              <w:rPr>
                <w:i/>
                <w:iCs/>
                <w:sz w:val="20"/>
                <w:szCs w:val="20"/>
              </w:rPr>
              <w:t>r</w:t>
            </w:r>
            <w:r w:rsidRPr="007F5C96">
              <w:rPr>
                <w:iCs/>
                <w:sz w:val="20"/>
                <w:szCs w:val="20"/>
              </w:rPr>
              <w:t xml:space="preserve"> is the Combined Cycle Train.</w:t>
            </w:r>
          </w:p>
        </w:tc>
      </w:tr>
      <w:tr w:rsidR="00D011F0" w:rsidRPr="007F5C96" w14:paraId="673B7020"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7585242D"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0FC9BB7A" w14:textId="77777777" w:rsidR="00D011F0" w:rsidRPr="007F5C96" w:rsidRDefault="00D011F0" w:rsidP="0080522F">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4929E4CD" w14:textId="77777777" w:rsidR="00D011F0" w:rsidRPr="007F5C96" w:rsidRDefault="00D011F0" w:rsidP="0080522F">
            <w:pPr>
              <w:spacing w:after="60"/>
              <w:rPr>
                <w:iCs/>
                <w:sz w:val="20"/>
                <w:szCs w:val="20"/>
              </w:rPr>
            </w:pPr>
            <w:r w:rsidRPr="007F5C96">
              <w:rPr>
                <w:i/>
                <w:iCs/>
                <w:sz w:val="20"/>
                <w:szCs w:val="20"/>
              </w:rPr>
              <w:t>High Sustained Limit Generation per QSE per Settlement Point per Resource</w:t>
            </w:r>
            <w:r w:rsidRPr="007F5C96">
              <w:rPr>
                <w:iCs/>
                <w:sz w:val="20"/>
                <w:szCs w:val="20"/>
              </w:rPr>
              <w:t xml:space="preserve">—The HSL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244B3B5A"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6E496BCA" w14:textId="77777777" w:rsidR="00D011F0" w:rsidRPr="007F5C96" w:rsidRDefault="00D011F0" w:rsidP="0080522F">
            <w:pPr>
              <w:spacing w:after="60"/>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11B9215E" w14:textId="77777777" w:rsidR="00D011F0" w:rsidRPr="007F5C96" w:rsidRDefault="00D011F0" w:rsidP="0080522F">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0641C5BB" w14:textId="77777777" w:rsidR="00D011F0" w:rsidRPr="007F5C96" w:rsidRDefault="00D011F0" w:rsidP="0080522F">
            <w:pPr>
              <w:spacing w:after="60"/>
              <w:rPr>
                <w:iCs/>
                <w:sz w:val="20"/>
                <w:szCs w:val="20"/>
              </w:rPr>
            </w:pPr>
            <w:r w:rsidRPr="007F5C96">
              <w:rPr>
                <w:i/>
                <w:iCs/>
                <w:sz w:val="20"/>
                <w:szCs w:val="20"/>
              </w:rPr>
              <w:t>Low Sustained Limit Generation per QSE per Settlement Point per Resource</w:t>
            </w:r>
            <w:r w:rsidRPr="007F5C96">
              <w:rPr>
                <w:iCs/>
                <w:sz w:val="20"/>
                <w:szCs w:val="20"/>
              </w:rPr>
              <w:t xml:space="preserve">—The LSL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32133441"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7530A9CF" w14:textId="77777777" w:rsidR="00D011F0" w:rsidRPr="007F5C96" w:rsidRDefault="00D011F0" w:rsidP="0080522F">
            <w:pPr>
              <w:spacing w:after="60"/>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66EF5A4A"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0767BEE6" w14:textId="77777777" w:rsidR="00D011F0" w:rsidRPr="007F5C96" w:rsidRDefault="00D011F0" w:rsidP="0080522F">
            <w:pPr>
              <w:spacing w:after="60"/>
              <w:rPr>
                <w:i/>
                <w:sz w:val="20"/>
                <w:szCs w:val="20"/>
              </w:rPr>
            </w:pPr>
            <w:r w:rsidRPr="007F5C96">
              <w:rPr>
                <w:iCs/>
                <w:sz w:val="20"/>
                <w:szCs w:val="20"/>
              </w:rPr>
              <w:t>A QSE.</w:t>
            </w:r>
          </w:p>
        </w:tc>
      </w:tr>
      <w:tr w:rsidR="00D011F0" w:rsidRPr="007F5C96" w14:paraId="3CBDBB19"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25C86C05" w14:textId="77777777" w:rsidR="00D011F0" w:rsidRPr="007F5C96" w:rsidRDefault="00D011F0" w:rsidP="0080522F">
            <w:pPr>
              <w:spacing w:after="60"/>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14E4BD75"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2644E97A" w14:textId="77777777" w:rsidR="00D011F0" w:rsidRPr="007F5C96" w:rsidRDefault="00D011F0" w:rsidP="0080522F">
            <w:pPr>
              <w:spacing w:after="60"/>
              <w:rPr>
                <w:i/>
                <w:sz w:val="20"/>
                <w:szCs w:val="20"/>
              </w:rPr>
            </w:pPr>
            <w:r w:rsidRPr="007F5C96">
              <w:rPr>
                <w:iCs/>
                <w:sz w:val="20"/>
                <w:szCs w:val="20"/>
              </w:rPr>
              <w:t>A Generation Resource.</w:t>
            </w:r>
          </w:p>
        </w:tc>
      </w:tr>
      <w:tr w:rsidR="00D011F0" w:rsidRPr="007F5C96" w14:paraId="38DDF3C3"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55BF7663" w14:textId="77777777" w:rsidR="00D011F0" w:rsidRPr="007F5C96" w:rsidRDefault="00D011F0" w:rsidP="0080522F">
            <w:pPr>
              <w:spacing w:after="60"/>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tcPr>
          <w:p w14:paraId="2D2D98AC"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4946B6C1" w14:textId="77777777" w:rsidR="00D011F0" w:rsidRPr="007F5C96" w:rsidRDefault="00D011F0" w:rsidP="0080522F">
            <w:pPr>
              <w:spacing w:after="60"/>
              <w:rPr>
                <w:iCs/>
                <w:sz w:val="20"/>
                <w:szCs w:val="20"/>
              </w:rPr>
            </w:pPr>
            <w:r w:rsidRPr="007F5C96">
              <w:rPr>
                <w:iCs/>
                <w:sz w:val="20"/>
                <w:szCs w:val="20"/>
              </w:rPr>
              <w:t>A Resource Node Settlement Point.</w:t>
            </w:r>
          </w:p>
        </w:tc>
      </w:tr>
    </w:tbl>
    <w:p w14:paraId="35DD5E07" w14:textId="77777777" w:rsidR="00D011F0" w:rsidRPr="007F5C96" w:rsidRDefault="00D011F0" w:rsidP="00D011F0">
      <w:pPr>
        <w:ind w:left="720" w:hanging="720"/>
        <w:rPr>
          <w:szCs w:val="20"/>
        </w:rPr>
      </w:pPr>
    </w:p>
    <w:p w14:paraId="086CF263" w14:textId="77777777" w:rsidR="00D011F0" w:rsidRPr="007F5C96" w:rsidRDefault="00D011F0" w:rsidP="00D011F0">
      <w:pPr>
        <w:spacing w:after="240"/>
        <w:ind w:left="720" w:hanging="720"/>
        <w:rPr>
          <w:szCs w:val="20"/>
        </w:rPr>
      </w:pPr>
      <w:r w:rsidRPr="007F5C96">
        <w:rPr>
          <w:szCs w:val="20"/>
        </w:rPr>
        <w:t>(5)</w:t>
      </w:r>
      <w:r w:rsidRPr="007F5C96">
        <w:rPr>
          <w:szCs w:val="20"/>
        </w:rPr>
        <w:tab/>
        <w:t>The total of the payments to each QSE for ERCOT-directed power reduction to provide VSS for a given 15-minute Settlement Interval is calculated as follows:</w:t>
      </w:r>
    </w:p>
    <w:p w14:paraId="569B6A26" w14:textId="77777777" w:rsidR="00D011F0" w:rsidRPr="007F5C96" w:rsidRDefault="00D011F0" w:rsidP="00D011F0">
      <w:pPr>
        <w:tabs>
          <w:tab w:val="left" w:pos="2250"/>
          <w:tab w:val="left" w:pos="3150"/>
          <w:tab w:val="left" w:pos="3960"/>
        </w:tabs>
        <w:spacing w:after="240"/>
        <w:ind w:left="3960" w:hanging="3240"/>
        <w:rPr>
          <w:b/>
          <w:bCs/>
        </w:rPr>
      </w:pPr>
      <w:r w:rsidRPr="007F5C96">
        <w:rPr>
          <w:b/>
          <w:bCs/>
        </w:rPr>
        <w:t xml:space="preserve">VSSEAMTQSETOT </w:t>
      </w:r>
      <w:r w:rsidRPr="007F5C96">
        <w:rPr>
          <w:b/>
          <w:bCs/>
          <w:i/>
          <w:vertAlign w:val="subscript"/>
        </w:rPr>
        <w:t>q</w:t>
      </w:r>
      <w:r w:rsidRPr="007F5C96">
        <w:rPr>
          <w:b/>
          <w:bCs/>
        </w:rPr>
        <w:tab/>
        <w:t>=</w:t>
      </w:r>
      <w:r w:rsidRPr="007F5C96">
        <w:rPr>
          <w:b/>
          <w:bCs/>
        </w:rPr>
        <w:tab/>
      </w:r>
      <w:r w:rsidRPr="007F5C96">
        <w:rPr>
          <w:b/>
          <w:bCs/>
          <w:position w:val="-28"/>
        </w:rPr>
        <w:object w:dxaOrig="465" w:dyaOrig="675" w14:anchorId="0534F036">
          <v:shape id="_x0000_i1047" type="#_x0000_t75" style="width:24pt;height:36.6pt" o:ole="">
            <v:imagedata r:id="rId47" o:title=""/>
          </v:shape>
          <o:OLEObject Type="Embed" ProgID="Equation.3" ShapeID="_x0000_i1047" DrawAspect="Content" ObjectID="_1793165413" r:id="rId49"/>
        </w:object>
      </w:r>
      <w:r w:rsidRPr="007F5C96">
        <w:rPr>
          <w:b/>
          <w:bCs/>
        </w:rPr>
        <w:t xml:space="preserve">VSSEAMT </w:t>
      </w:r>
      <w:r w:rsidRPr="007F5C96">
        <w:rPr>
          <w:b/>
          <w:bCs/>
          <w:i/>
          <w:vertAlign w:val="subscript"/>
        </w:rPr>
        <w:t>q</w:t>
      </w:r>
      <w:r w:rsidRPr="007F5C96">
        <w:rPr>
          <w:bCs/>
          <w:i/>
          <w:vertAlign w:val="subscript"/>
        </w:rPr>
        <w:t>, r</w:t>
      </w:r>
    </w:p>
    <w:p w14:paraId="234417C3" w14:textId="77777777" w:rsidR="00D011F0" w:rsidRPr="007F5C96" w:rsidRDefault="00D011F0" w:rsidP="00D011F0">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D011F0" w:rsidRPr="007F5C96" w14:paraId="4A526838" w14:textId="77777777" w:rsidTr="0080522F">
        <w:trPr>
          <w:cantSplit/>
          <w:tblHeader/>
        </w:trPr>
        <w:tc>
          <w:tcPr>
            <w:tcW w:w="1193" w:type="pct"/>
          </w:tcPr>
          <w:p w14:paraId="06505328" w14:textId="77777777" w:rsidR="00D011F0" w:rsidRPr="007F5C96" w:rsidRDefault="00D011F0" w:rsidP="0080522F">
            <w:pPr>
              <w:spacing w:after="120"/>
              <w:rPr>
                <w:b/>
                <w:iCs/>
                <w:sz w:val="20"/>
                <w:szCs w:val="20"/>
              </w:rPr>
            </w:pPr>
            <w:r w:rsidRPr="007F5C96">
              <w:rPr>
                <w:b/>
                <w:iCs/>
                <w:sz w:val="20"/>
                <w:szCs w:val="20"/>
              </w:rPr>
              <w:t>Variable</w:t>
            </w:r>
          </w:p>
        </w:tc>
        <w:tc>
          <w:tcPr>
            <w:tcW w:w="459" w:type="pct"/>
          </w:tcPr>
          <w:p w14:paraId="5292EBAA" w14:textId="77777777" w:rsidR="00D011F0" w:rsidRPr="007F5C96" w:rsidRDefault="00D011F0" w:rsidP="0080522F">
            <w:pPr>
              <w:spacing w:after="120"/>
              <w:rPr>
                <w:b/>
                <w:iCs/>
                <w:sz w:val="20"/>
                <w:szCs w:val="20"/>
              </w:rPr>
            </w:pPr>
            <w:r w:rsidRPr="007F5C96">
              <w:rPr>
                <w:b/>
                <w:iCs/>
                <w:sz w:val="20"/>
                <w:szCs w:val="20"/>
              </w:rPr>
              <w:t>Unit</w:t>
            </w:r>
          </w:p>
        </w:tc>
        <w:tc>
          <w:tcPr>
            <w:tcW w:w="3348" w:type="pct"/>
          </w:tcPr>
          <w:p w14:paraId="6967B332"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19B4BFE7" w14:textId="77777777" w:rsidTr="0080522F">
        <w:trPr>
          <w:cantSplit/>
        </w:trPr>
        <w:tc>
          <w:tcPr>
            <w:tcW w:w="1193" w:type="pct"/>
          </w:tcPr>
          <w:p w14:paraId="56750B21" w14:textId="77777777" w:rsidR="00D011F0" w:rsidRPr="007F5C96" w:rsidRDefault="00D011F0" w:rsidP="0080522F">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Pr>
          <w:p w14:paraId="6338C235" w14:textId="77777777" w:rsidR="00D011F0" w:rsidRPr="007F5C96" w:rsidRDefault="00D011F0" w:rsidP="0080522F">
            <w:pPr>
              <w:spacing w:after="60"/>
              <w:rPr>
                <w:iCs/>
                <w:sz w:val="20"/>
                <w:szCs w:val="20"/>
              </w:rPr>
            </w:pPr>
            <w:r w:rsidRPr="007F5C96">
              <w:rPr>
                <w:iCs/>
                <w:sz w:val="20"/>
                <w:szCs w:val="20"/>
              </w:rPr>
              <w:t>$</w:t>
            </w:r>
          </w:p>
        </w:tc>
        <w:tc>
          <w:tcPr>
            <w:tcW w:w="3348" w:type="pct"/>
          </w:tcPr>
          <w:p w14:paraId="137F6790" w14:textId="77777777" w:rsidR="00D011F0" w:rsidRPr="007F5C96" w:rsidRDefault="00D011F0" w:rsidP="0080522F">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D011F0" w:rsidRPr="007F5C96" w14:paraId="06FCC531" w14:textId="77777777" w:rsidTr="0080522F">
        <w:trPr>
          <w:cantSplit/>
        </w:trPr>
        <w:tc>
          <w:tcPr>
            <w:tcW w:w="1193" w:type="pct"/>
          </w:tcPr>
          <w:p w14:paraId="4632CA6C"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Pr>
          <w:p w14:paraId="258C7258" w14:textId="77777777" w:rsidR="00D011F0" w:rsidRPr="007F5C96" w:rsidRDefault="00D011F0" w:rsidP="0080522F">
            <w:pPr>
              <w:spacing w:after="60"/>
              <w:rPr>
                <w:iCs/>
                <w:sz w:val="20"/>
                <w:szCs w:val="20"/>
              </w:rPr>
            </w:pPr>
            <w:r w:rsidRPr="007F5C96">
              <w:rPr>
                <w:iCs/>
                <w:sz w:val="20"/>
                <w:szCs w:val="20"/>
              </w:rPr>
              <w:t>$</w:t>
            </w:r>
          </w:p>
        </w:tc>
        <w:tc>
          <w:tcPr>
            <w:tcW w:w="3348" w:type="pct"/>
          </w:tcPr>
          <w:p w14:paraId="180B5D08" w14:textId="77777777" w:rsidR="00D011F0" w:rsidRPr="007F5C96" w:rsidRDefault="00D011F0" w:rsidP="0080522F">
            <w:pPr>
              <w:spacing w:after="60"/>
              <w:rPr>
                <w:iCs/>
                <w:sz w:val="20"/>
                <w:szCs w:val="20"/>
              </w:rPr>
            </w:pPr>
            <w:r w:rsidRPr="007F5C96">
              <w:rPr>
                <w:i/>
                <w:iCs/>
                <w:sz w:val="20"/>
                <w:szCs w:val="20"/>
              </w:rPr>
              <w:t>Voltage Support Service Energy Amount per QSE per Settlement Point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5544BC28" w14:textId="77777777" w:rsidTr="0080522F">
        <w:trPr>
          <w:cantSplit/>
        </w:trPr>
        <w:tc>
          <w:tcPr>
            <w:tcW w:w="1193" w:type="pct"/>
            <w:tcBorders>
              <w:top w:val="single" w:sz="4" w:space="0" w:color="auto"/>
              <w:left w:val="single" w:sz="4" w:space="0" w:color="auto"/>
              <w:bottom w:val="single" w:sz="4" w:space="0" w:color="auto"/>
              <w:right w:val="single" w:sz="4" w:space="0" w:color="auto"/>
            </w:tcBorders>
          </w:tcPr>
          <w:p w14:paraId="2A258EA4" w14:textId="77777777" w:rsidR="00D011F0" w:rsidRPr="007F5C96" w:rsidRDefault="00D011F0" w:rsidP="0080522F">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tcPr>
          <w:p w14:paraId="7DDDF900"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47A66385"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63BCF99" w14:textId="77777777" w:rsidTr="0080522F">
        <w:trPr>
          <w:cantSplit/>
        </w:trPr>
        <w:tc>
          <w:tcPr>
            <w:tcW w:w="1193" w:type="pct"/>
            <w:tcBorders>
              <w:top w:val="single" w:sz="4" w:space="0" w:color="auto"/>
              <w:left w:val="single" w:sz="4" w:space="0" w:color="auto"/>
              <w:bottom w:val="single" w:sz="4" w:space="0" w:color="auto"/>
              <w:right w:val="single" w:sz="4" w:space="0" w:color="auto"/>
            </w:tcBorders>
          </w:tcPr>
          <w:p w14:paraId="48F33860" w14:textId="77777777" w:rsidR="00D011F0" w:rsidRPr="007F5C96" w:rsidRDefault="00D011F0" w:rsidP="0080522F">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tcPr>
          <w:p w14:paraId="35C69FA8"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1FE7AF46" w14:textId="77777777" w:rsidR="00D011F0" w:rsidRPr="007F5C96" w:rsidRDefault="00D011F0" w:rsidP="0080522F">
            <w:pPr>
              <w:spacing w:after="60"/>
              <w:rPr>
                <w:iCs/>
                <w:sz w:val="20"/>
                <w:szCs w:val="20"/>
              </w:rPr>
            </w:pPr>
            <w:r w:rsidRPr="007F5C96">
              <w:rPr>
                <w:iCs/>
                <w:sz w:val="20"/>
                <w:szCs w:val="20"/>
              </w:rPr>
              <w:t>A Generation Resource.</w:t>
            </w:r>
          </w:p>
        </w:tc>
      </w:tr>
    </w:tbl>
    <w:p w14:paraId="0F97D8C8" w14:textId="77777777" w:rsidR="00D011F0" w:rsidRPr="007F5C96" w:rsidRDefault="00D011F0" w:rsidP="00D011F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431A82D2" w14:textId="77777777" w:rsidTr="0080522F">
        <w:trPr>
          <w:trHeight w:val="206"/>
        </w:trPr>
        <w:tc>
          <w:tcPr>
            <w:tcW w:w="9350" w:type="dxa"/>
            <w:shd w:val="pct12" w:color="auto" w:fill="auto"/>
          </w:tcPr>
          <w:p w14:paraId="4F642CF9" w14:textId="77777777" w:rsidR="00D011F0" w:rsidRPr="007F5C96" w:rsidRDefault="00D011F0" w:rsidP="0080522F">
            <w:pPr>
              <w:spacing w:before="120" w:after="240"/>
              <w:rPr>
                <w:b/>
                <w:i/>
                <w:iCs/>
              </w:rPr>
            </w:pPr>
            <w:r w:rsidRPr="007F5C96">
              <w:rPr>
                <w:b/>
                <w:i/>
                <w:iCs/>
              </w:rPr>
              <w:lastRenderedPageBreak/>
              <w:t>[NPRR1014:  Replace Section 6.6.7.1 above with the following upon system implementation:]</w:t>
            </w:r>
          </w:p>
          <w:p w14:paraId="511E2EC3" w14:textId="77777777" w:rsidR="00D011F0" w:rsidRPr="007F5C96" w:rsidRDefault="00D011F0" w:rsidP="0080522F">
            <w:pPr>
              <w:keepNext/>
              <w:widowControl w:val="0"/>
              <w:tabs>
                <w:tab w:val="left" w:pos="1260"/>
              </w:tabs>
              <w:spacing w:before="240" w:after="240"/>
              <w:ind w:left="1260" w:hanging="1260"/>
              <w:outlineLvl w:val="3"/>
              <w:rPr>
                <w:b/>
                <w:bCs/>
                <w:snapToGrid w:val="0"/>
                <w:szCs w:val="20"/>
              </w:rPr>
            </w:pPr>
            <w:bookmarkStart w:id="811" w:name="_Toc60040722"/>
            <w:bookmarkStart w:id="812" w:name="_Toc65151781"/>
            <w:bookmarkStart w:id="813" w:name="_Toc80174807"/>
            <w:bookmarkStart w:id="814" w:name="_Toc112417687"/>
            <w:bookmarkStart w:id="815" w:name="_Toc119310356"/>
            <w:bookmarkStart w:id="816" w:name="_Toc125966289"/>
            <w:bookmarkStart w:id="817" w:name="_Toc135992387"/>
            <w:r w:rsidRPr="007F5C96">
              <w:rPr>
                <w:b/>
                <w:bCs/>
                <w:snapToGrid w:val="0"/>
                <w:szCs w:val="20"/>
              </w:rPr>
              <w:t>6.6.7.1</w:t>
            </w:r>
            <w:r w:rsidRPr="007F5C96">
              <w:rPr>
                <w:b/>
                <w:bCs/>
                <w:snapToGrid w:val="0"/>
                <w:szCs w:val="20"/>
              </w:rPr>
              <w:tab/>
              <w:t>Voltage Support Service Payments</w:t>
            </w:r>
            <w:bookmarkEnd w:id="811"/>
            <w:bookmarkEnd w:id="812"/>
            <w:bookmarkEnd w:id="813"/>
            <w:bookmarkEnd w:id="814"/>
            <w:bookmarkEnd w:id="815"/>
            <w:bookmarkEnd w:id="816"/>
            <w:bookmarkEnd w:id="817"/>
            <w:r w:rsidRPr="007F5C96">
              <w:rPr>
                <w:b/>
                <w:bCs/>
                <w:snapToGrid w:val="0"/>
                <w:szCs w:val="20"/>
              </w:rPr>
              <w:t xml:space="preserve"> </w:t>
            </w:r>
          </w:p>
          <w:p w14:paraId="0DF4D4AC" w14:textId="77777777" w:rsidR="00D011F0" w:rsidRPr="007F5C96" w:rsidRDefault="00D011F0" w:rsidP="0080522F">
            <w:pPr>
              <w:spacing w:after="240"/>
              <w:ind w:left="720" w:hanging="720"/>
              <w:rPr>
                <w:iCs/>
                <w:szCs w:val="20"/>
              </w:rPr>
            </w:pPr>
            <w:r w:rsidRPr="007F5C96">
              <w:rPr>
                <w:szCs w:val="20"/>
              </w:rPr>
              <w:t>(1)</w:t>
            </w:r>
            <w:r w:rsidRPr="007F5C96">
              <w:rPr>
                <w:szCs w:val="20"/>
              </w:rPr>
              <w:tab/>
              <w:t>All other Generation Resources or ESRs shall be eligible for compensation for Reactive Power production in accordance with Section 6.5.7.7, Voltage Support Service, only if ERCOT issues a Dispatch Instruction that results in the following unit operation:</w:t>
            </w:r>
          </w:p>
          <w:p w14:paraId="048F7832" w14:textId="77777777" w:rsidR="00D011F0" w:rsidRPr="007F5C96" w:rsidRDefault="00D011F0" w:rsidP="0080522F">
            <w:pPr>
              <w:spacing w:after="240"/>
              <w:ind w:left="1440" w:hanging="720"/>
              <w:rPr>
                <w:szCs w:val="20"/>
              </w:rPr>
            </w:pPr>
            <w:r w:rsidRPr="007F5C96">
              <w:rPr>
                <w:szCs w:val="20"/>
              </w:rPr>
              <w:t>(a)</w:t>
            </w:r>
            <w:r w:rsidRPr="007F5C96">
              <w:rPr>
                <w:szCs w:val="20"/>
              </w:rPr>
              <w:tab/>
              <w:t xml:space="preserve">When ERCOT instructs the Generation Resource or ESR to exceed its Unit Reactive Limit (URL) and the Generation Resource or ESR provides additional Reactive Power, then ERCOT shall pay for the additional Reactive Power provided at a price that recognizes the avoided cost of reactive support </w:t>
            </w:r>
            <w:ins w:id="818" w:author="ERCOT 092024" w:date="2024-09-17T15:34:00Z">
              <w:r>
                <w:rPr>
                  <w:szCs w:val="20"/>
                </w:rPr>
                <w:t xml:space="preserve">to </w:t>
              </w:r>
            </w:ins>
            <w:r w:rsidRPr="007F5C96">
              <w:rPr>
                <w:szCs w:val="20"/>
              </w:rPr>
              <w:t>Resources on the transmission network.</w:t>
            </w:r>
          </w:p>
          <w:p w14:paraId="0F02C200" w14:textId="77777777" w:rsidR="00D011F0" w:rsidRPr="007F5C96" w:rsidRDefault="00D011F0" w:rsidP="0080522F">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19" w:author="ERCOT 092024" w:date="2024-09-17T15:35:00Z">
              <w:r>
                <w:rPr>
                  <w:szCs w:val="20"/>
                </w:rPr>
                <w:t>.</w:t>
              </w:r>
            </w:ins>
          </w:p>
          <w:p w14:paraId="77D93770" w14:textId="77777777" w:rsidR="00D011F0" w:rsidRDefault="00D011F0" w:rsidP="0080522F">
            <w:pPr>
              <w:spacing w:after="240"/>
              <w:ind w:left="720" w:hanging="720"/>
              <w:rPr>
                <w:ins w:id="820" w:author="ERCOT 092024" w:date="2024-09-17T15:36:00Z"/>
                <w:szCs w:val="20"/>
              </w:rPr>
            </w:pPr>
            <w:ins w:id="821" w:author="ERCOT 092024" w:date="2024-09-17T15:36:00Z">
              <w:r w:rsidRPr="007F5C96">
                <w:rPr>
                  <w:szCs w:val="20"/>
                </w:rPr>
                <w:t>(2)</w:t>
              </w:r>
              <w:r w:rsidRPr="007F5C96">
                <w:rPr>
                  <w:szCs w:val="20"/>
                </w:rPr>
                <w:tab/>
              </w:r>
              <w:r>
                <w:rPr>
                  <w:szCs w:val="20"/>
                </w:rPr>
                <w:t xml:space="preserve">An ESR with a net injection for a Settlement Interval but that has a High Sustained Limit (HSL) that is less than zero will not receive compensation for Reactive Power for that Settlement Interval.  </w:t>
              </w:r>
            </w:ins>
          </w:p>
          <w:p w14:paraId="6330C1CA" w14:textId="77777777" w:rsidR="00D011F0" w:rsidRPr="007F5C96" w:rsidRDefault="00D011F0" w:rsidP="0080522F">
            <w:pPr>
              <w:spacing w:after="240"/>
              <w:ind w:left="720" w:hanging="720"/>
              <w:rPr>
                <w:szCs w:val="20"/>
              </w:rPr>
            </w:pPr>
            <w:r w:rsidRPr="007F5C96">
              <w:rPr>
                <w:szCs w:val="20"/>
              </w:rPr>
              <w:t>(</w:t>
            </w:r>
            <w:ins w:id="822" w:author="ERCOT 092024" w:date="2024-09-17T15:35:00Z">
              <w:r>
                <w:rPr>
                  <w:szCs w:val="20"/>
                </w:rPr>
                <w:t>3</w:t>
              </w:r>
            </w:ins>
            <w:del w:id="823" w:author="ERCOT 092024" w:date="2024-09-17T15:35:00Z">
              <w:r w:rsidRPr="007F5C96" w:rsidDel="00854EA6">
                <w:rPr>
                  <w:szCs w:val="20"/>
                </w:rPr>
                <w:delText>2</w:delText>
              </w:r>
            </w:del>
            <w:r w:rsidRPr="007F5C96">
              <w:rPr>
                <w:szCs w:val="20"/>
              </w:rPr>
              <w:t>)</w:t>
            </w:r>
            <w:r w:rsidRPr="007F5C96">
              <w:rPr>
                <w:szCs w:val="20"/>
              </w:rPr>
              <w:tab/>
              <w:t>The payment for a given 15-minute Settlement Interval to each QSE representing a Generation Resource or ESR that operates in accordance with an ERCOT Dispatch Instruction is calculated as follows:</w:t>
            </w:r>
          </w:p>
          <w:p w14:paraId="60875732" w14:textId="77777777" w:rsidR="00D011F0" w:rsidRPr="007F5C96" w:rsidRDefault="00D011F0" w:rsidP="0080522F">
            <w:pPr>
              <w:spacing w:after="240"/>
              <w:ind w:left="720" w:hanging="720"/>
              <w:rPr>
                <w:szCs w:val="20"/>
              </w:rPr>
            </w:pPr>
            <w:r w:rsidRPr="007F5C96">
              <w:rPr>
                <w:szCs w:val="20"/>
              </w:rPr>
              <w:t>Depending on the Dispatch Instruction, payment for Volt-Amperes reactive (</w:t>
            </w:r>
            <w:proofErr w:type="spellStart"/>
            <w:r w:rsidRPr="007F5C96">
              <w:rPr>
                <w:szCs w:val="20"/>
              </w:rPr>
              <w:t>VAr</w:t>
            </w:r>
            <w:proofErr w:type="spellEnd"/>
            <w:r w:rsidRPr="007F5C96">
              <w:rPr>
                <w:szCs w:val="20"/>
              </w:rPr>
              <w:t>):</w:t>
            </w:r>
          </w:p>
          <w:p w14:paraId="4328F9D2" w14:textId="77777777" w:rsidR="00D011F0" w:rsidRPr="007F5C96" w:rsidRDefault="00D011F0" w:rsidP="0080522F">
            <w:pPr>
              <w:spacing w:after="240"/>
              <w:ind w:firstLine="720"/>
              <w:rPr>
                <w:szCs w:val="20"/>
                <w:lang w:val="pt-BR"/>
              </w:rPr>
            </w:pPr>
            <w:r w:rsidRPr="007F5C96">
              <w:rPr>
                <w:szCs w:val="20"/>
                <w:lang w:val="pt-BR"/>
              </w:rPr>
              <w:t xml:space="preserve">If VSSVARLAG </w:t>
            </w:r>
            <w:r w:rsidRPr="007F5C96">
              <w:rPr>
                <w:i/>
                <w:szCs w:val="20"/>
                <w:vertAlign w:val="subscript"/>
                <w:lang w:val="pt-BR"/>
              </w:rPr>
              <w:t>q, r</w:t>
            </w:r>
            <w:r w:rsidRPr="007F5C96">
              <w:rPr>
                <w:szCs w:val="20"/>
                <w:lang w:val="pt-BR"/>
              </w:rPr>
              <w:t xml:space="preserve"> &gt; 0</w:t>
            </w:r>
          </w:p>
          <w:p w14:paraId="1604D345" w14:textId="77777777" w:rsidR="00D011F0" w:rsidRPr="007F5C96" w:rsidRDefault="00D011F0" w:rsidP="0080522F">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5229B9B5" w14:textId="77777777" w:rsidR="00D011F0" w:rsidRPr="007F5C96" w:rsidRDefault="00D011F0" w:rsidP="0080522F">
            <w:pPr>
              <w:spacing w:after="240"/>
              <w:ind w:firstLine="720"/>
              <w:rPr>
                <w:szCs w:val="20"/>
                <w:lang w:val="pt-BR"/>
              </w:rPr>
            </w:pPr>
            <w:r w:rsidRPr="007F5C96">
              <w:rPr>
                <w:szCs w:val="20"/>
                <w:lang w:val="pt-BR"/>
              </w:rPr>
              <w:t xml:space="preserve">If VSSVARLEAD </w:t>
            </w:r>
            <w:r w:rsidRPr="007F5C96">
              <w:rPr>
                <w:i/>
                <w:szCs w:val="20"/>
                <w:vertAlign w:val="subscript"/>
                <w:lang w:val="pt-BR"/>
              </w:rPr>
              <w:t>q, r</w:t>
            </w:r>
            <w:r w:rsidRPr="007F5C96">
              <w:rPr>
                <w:szCs w:val="20"/>
                <w:lang w:val="pt-BR"/>
              </w:rPr>
              <w:t xml:space="preserve"> &gt; 0</w:t>
            </w:r>
          </w:p>
          <w:p w14:paraId="25C64513" w14:textId="77777777" w:rsidR="00D011F0" w:rsidRPr="007F5C96" w:rsidRDefault="00D011F0" w:rsidP="0080522F">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4254A818" w14:textId="77777777" w:rsidR="00D011F0" w:rsidRPr="007F5C96" w:rsidRDefault="00D011F0" w:rsidP="0080522F">
            <w:pPr>
              <w:spacing w:after="240"/>
              <w:ind w:left="720"/>
              <w:rPr>
                <w:szCs w:val="20"/>
                <w:lang w:val="pt-BR"/>
              </w:rPr>
            </w:pPr>
            <w:r w:rsidRPr="007F5C96">
              <w:rPr>
                <w:szCs w:val="20"/>
                <w:lang w:val="pt-BR"/>
              </w:rPr>
              <w:t>Where:</w:t>
            </w:r>
          </w:p>
          <w:p w14:paraId="44C1716B"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VSSVARLAG </w:t>
            </w:r>
            <w:r w:rsidRPr="007F5C96">
              <w:rPr>
                <w:bCs/>
                <w:i/>
                <w:szCs w:val="20"/>
                <w:vertAlign w:val="subscript"/>
                <w:lang w:val="pt-BR"/>
              </w:rPr>
              <w:t>q, r</w:t>
            </w:r>
            <w:r w:rsidRPr="007F5C96">
              <w:rPr>
                <w:bCs/>
                <w:szCs w:val="20"/>
                <w:lang w:val="pt-BR"/>
              </w:rPr>
              <w:tab/>
              <w:t>=</w:t>
            </w:r>
            <w:r w:rsidRPr="007F5C96">
              <w:rPr>
                <w:bCs/>
                <w:szCs w:val="20"/>
                <w:lang w:val="pt-BR"/>
              </w:rPr>
              <w:tab/>
              <w:t xml:space="preserve">Max [0, Min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 xml:space="preserve">) – (¼ * URLLAG </w:t>
            </w:r>
            <w:r w:rsidRPr="007F5C96">
              <w:rPr>
                <w:bCs/>
                <w:i/>
                <w:szCs w:val="20"/>
                <w:vertAlign w:val="subscript"/>
                <w:lang w:val="pt-BR"/>
              </w:rPr>
              <w:t>q, r</w:t>
            </w:r>
            <w:r w:rsidRPr="007F5C96">
              <w:rPr>
                <w:bCs/>
                <w:szCs w:val="20"/>
                <w:lang w:val="pt-BR"/>
              </w:rPr>
              <w:t>)]</w:t>
            </w:r>
          </w:p>
          <w:p w14:paraId="4C28E166" w14:textId="77777777" w:rsidR="00D011F0" w:rsidRPr="007F5C96" w:rsidRDefault="00D011F0" w:rsidP="0080522F">
            <w:pPr>
              <w:tabs>
                <w:tab w:val="left" w:pos="2340"/>
                <w:tab w:val="left" w:pos="3420"/>
              </w:tabs>
              <w:spacing w:after="240"/>
              <w:ind w:left="3420" w:hanging="2700"/>
              <w:rPr>
                <w:bCs/>
                <w:sz w:val="32"/>
                <w:szCs w:val="32"/>
                <w:lang w:val="pt-BR"/>
              </w:rPr>
            </w:pPr>
            <w:r w:rsidRPr="007F5C96">
              <w:rPr>
                <w:bCs/>
                <w:szCs w:val="20"/>
                <w:lang w:val="pt-BR"/>
              </w:rPr>
              <w:t xml:space="preserve">VSSVARLEAD </w:t>
            </w:r>
            <w:r w:rsidRPr="007F5C96">
              <w:rPr>
                <w:bCs/>
                <w:i/>
                <w:szCs w:val="20"/>
                <w:vertAlign w:val="subscript"/>
                <w:lang w:val="pt-BR"/>
              </w:rPr>
              <w:t>q, r</w:t>
            </w:r>
            <w:r w:rsidRPr="007F5C96">
              <w:rPr>
                <w:bCs/>
                <w:szCs w:val="20"/>
                <w:lang w:val="pt-BR"/>
              </w:rPr>
              <w:tab/>
              <w:t>=</w:t>
            </w:r>
            <w:r w:rsidRPr="007F5C96">
              <w:rPr>
                <w:bCs/>
                <w:szCs w:val="20"/>
                <w:lang w:val="pt-BR"/>
              </w:rPr>
              <w:tab/>
              <w:t xml:space="preserve">Max </w:t>
            </w:r>
            <w:r w:rsidRPr="007F5C96">
              <w:rPr>
                <w:bCs/>
                <w:sz w:val="32"/>
                <w:szCs w:val="32"/>
                <w:lang w:val="pt-BR"/>
              </w:rPr>
              <w:t>{</w:t>
            </w:r>
            <w:r w:rsidRPr="007F5C96">
              <w:rPr>
                <w:bCs/>
                <w:szCs w:val="20"/>
                <w:lang w:val="pt-BR"/>
              </w:rPr>
              <w:t xml:space="preserve">0, [(¼ * URLLEAD </w:t>
            </w:r>
            <w:r w:rsidRPr="007F5C96">
              <w:rPr>
                <w:bCs/>
                <w:i/>
                <w:szCs w:val="20"/>
                <w:vertAlign w:val="subscript"/>
                <w:lang w:val="pt-BR"/>
              </w:rPr>
              <w:t>q, r</w:t>
            </w:r>
            <w:r w:rsidRPr="007F5C96">
              <w:rPr>
                <w:bCs/>
                <w:szCs w:val="20"/>
                <w:lang w:val="pt-BR"/>
              </w:rPr>
              <w:t xml:space="preserve"> ) – Max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w:t>
            </w:r>
            <w:r w:rsidRPr="007F5C96">
              <w:rPr>
                <w:bCs/>
                <w:sz w:val="32"/>
                <w:szCs w:val="32"/>
                <w:lang w:val="pt-BR"/>
              </w:rPr>
              <w:t>}</w:t>
            </w:r>
          </w:p>
          <w:p w14:paraId="575BE37D"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lastRenderedPageBreak/>
              <w:t>And:</w:t>
            </w:r>
          </w:p>
          <w:p w14:paraId="7B331FA7"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7352436C"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r>
            <w:r w:rsidRPr="007F5C96">
              <w:rPr>
                <w:bCs/>
                <w:szCs w:val="20"/>
                <w:lang w:val="pt-BR"/>
              </w:rPr>
              <w:tab/>
              <w:t xml:space="preserve">0.32868 * ABS(LSL </w:t>
            </w:r>
            <w:r w:rsidRPr="007F5C96">
              <w:rPr>
                <w:bCs/>
                <w:i/>
                <w:szCs w:val="20"/>
                <w:vertAlign w:val="subscript"/>
                <w:lang w:val="pt-BR"/>
              </w:rPr>
              <w:t>q,r</w:t>
            </w:r>
            <w:r w:rsidRPr="007F5C96">
              <w:rPr>
                <w:bCs/>
                <w:szCs w:val="20"/>
                <w:lang w:val="pt-BR"/>
              </w:rPr>
              <w:t>)</w:t>
            </w:r>
          </w:p>
          <w:p w14:paraId="35F18CE2"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ABS(LSL </w:t>
            </w:r>
            <w:r w:rsidRPr="007F5C96">
              <w:rPr>
                <w:bCs/>
                <w:i/>
                <w:szCs w:val="20"/>
                <w:vertAlign w:val="subscript"/>
                <w:lang w:val="pt-BR"/>
              </w:rPr>
              <w:t>q,r</w:t>
            </w:r>
            <w:r w:rsidRPr="007F5C96">
              <w:rPr>
                <w:bCs/>
                <w:szCs w:val="20"/>
                <w:lang w:val="pt-BR"/>
              </w:rPr>
              <w:t>)</w:t>
            </w:r>
          </w:p>
          <w:p w14:paraId="0EB67D51" w14:textId="77777777" w:rsidR="00D011F0" w:rsidRPr="007F5C96" w:rsidRDefault="00D011F0">
            <w:pPr>
              <w:tabs>
                <w:tab w:val="left" w:pos="780"/>
                <w:tab w:val="left" w:pos="2340"/>
              </w:tabs>
              <w:spacing w:after="240"/>
              <w:ind w:left="690" w:firstLine="30"/>
              <w:rPr>
                <w:bCs/>
                <w:szCs w:val="20"/>
                <w:lang w:val="pt-BR"/>
              </w:rPr>
              <w:pPrChange w:id="824" w:author="ERCOT" w:date="2024-07-01T09:06:00Z">
                <w:pPr>
                  <w:tabs>
                    <w:tab w:val="left" w:pos="2340"/>
                    <w:tab w:val="left" w:pos="3420"/>
                  </w:tabs>
                  <w:spacing w:after="240"/>
                  <w:ind w:left="3420" w:hanging="2700"/>
                </w:pPr>
              </w:pPrChange>
            </w:pPr>
            <w:r w:rsidRPr="007F5C96">
              <w:rPr>
                <w:bCs/>
                <w:szCs w:val="20"/>
                <w:lang w:val="pt-BR"/>
              </w:rPr>
              <w:t>Otherwise</w:t>
            </w:r>
            <w:ins w:id="825" w:author="ERCOT" w:date="2024-07-01T09:05:00Z">
              <w:r>
                <w:rPr>
                  <w:bCs/>
                  <w:szCs w:val="20"/>
                  <w:lang w:val="pt-BR"/>
                </w:rPr>
                <w:t>, for Generation Resources or ESRs that have a net injection for the Settlement Interval</w:t>
              </w:r>
            </w:ins>
            <w:ins w:id="826" w:author="ERCOT 092024" w:date="2024-09-17T15:36:00Z">
              <w:r>
                <w:rPr>
                  <w:bCs/>
                  <w:szCs w:val="20"/>
                  <w:lang w:val="pt-BR"/>
                </w:rPr>
                <w:t xml:space="preserve"> and that have an HSL greater than or equal to 0</w:t>
              </w:r>
            </w:ins>
            <w:r w:rsidRPr="007F5C96">
              <w:rPr>
                <w:bCs/>
                <w:szCs w:val="20"/>
                <w:lang w:val="pt-BR"/>
              </w:rPr>
              <w:t xml:space="preserve">: </w:t>
            </w:r>
          </w:p>
          <w:p w14:paraId="09F23D48"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t xml:space="preserve">0.32868 * HSL </w:t>
            </w:r>
            <w:r w:rsidRPr="007F5C96">
              <w:rPr>
                <w:bCs/>
                <w:i/>
                <w:szCs w:val="20"/>
                <w:vertAlign w:val="subscript"/>
                <w:lang w:val="pt-BR"/>
              </w:rPr>
              <w:t xml:space="preserve">q,r </w:t>
            </w:r>
          </w:p>
          <w:p w14:paraId="2D25B71E"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HSL </w:t>
            </w:r>
            <w:r w:rsidRPr="007F5C96">
              <w:rPr>
                <w:bCs/>
                <w:i/>
                <w:szCs w:val="20"/>
                <w:vertAlign w:val="subscript"/>
                <w:lang w:val="pt-BR"/>
              </w:rPr>
              <w:t>q,r</w:t>
            </w:r>
          </w:p>
          <w:p w14:paraId="1AEECA13" w14:textId="77777777" w:rsidR="00D011F0" w:rsidRPr="007F5C96" w:rsidRDefault="00D011F0" w:rsidP="0080522F">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126"/>
              <w:gridCol w:w="6133"/>
            </w:tblGrid>
            <w:tr w:rsidR="00D011F0" w:rsidRPr="007F5C96" w14:paraId="6B93B065" w14:textId="77777777" w:rsidTr="0080522F">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55CAFC04" w14:textId="77777777" w:rsidR="00D011F0" w:rsidRPr="007F5C96" w:rsidRDefault="00D011F0" w:rsidP="0080522F">
                  <w:pPr>
                    <w:spacing w:after="240"/>
                    <w:rPr>
                      <w:b/>
                      <w:iCs/>
                      <w:sz w:val="20"/>
                      <w:szCs w:val="20"/>
                    </w:rPr>
                  </w:pPr>
                  <w:r w:rsidRPr="007F5C96">
                    <w:rPr>
                      <w:b/>
                      <w:sz w:val="20"/>
                      <w:szCs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6732F95F" w14:textId="77777777" w:rsidR="00D011F0" w:rsidRPr="007F5C96" w:rsidRDefault="00D011F0" w:rsidP="0080522F">
                  <w:pPr>
                    <w:spacing w:after="240"/>
                    <w:rPr>
                      <w:b/>
                      <w:iCs/>
                      <w:sz w:val="20"/>
                      <w:szCs w:val="20"/>
                    </w:rPr>
                  </w:pPr>
                  <w:r w:rsidRPr="007F5C96">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29959C23"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08110443"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BE3100D"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0EB71DA" w14:textId="77777777" w:rsidR="00D011F0" w:rsidRPr="007F5C96" w:rsidRDefault="00D011F0" w:rsidP="0080522F">
                  <w:pPr>
                    <w:spacing w:after="60"/>
                    <w:rPr>
                      <w:iCs/>
                      <w:sz w:val="20"/>
                      <w:szCs w:val="20"/>
                    </w:rPr>
                  </w:pPr>
                  <w:r w:rsidRPr="007F5C96">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137B9BB4"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CA67A45"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FDD36D7" w14:textId="77777777" w:rsidR="00D011F0" w:rsidRPr="007F5C96" w:rsidRDefault="00D011F0" w:rsidP="0080522F">
                  <w:pPr>
                    <w:spacing w:after="60"/>
                    <w:rPr>
                      <w:iCs/>
                      <w:sz w:val="20"/>
                      <w:szCs w:val="20"/>
                    </w:rPr>
                  </w:pPr>
                  <w:r w:rsidRPr="007F5C96">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348D87EF" w14:textId="77777777" w:rsidR="00D011F0" w:rsidRPr="007F5C96" w:rsidRDefault="00D011F0" w:rsidP="0080522F">
                  <w:pPr>
                    <w:spacing w:after="60"/>
                    <w:rPr>
                      <w:i/>
                      <w:iCs/>
                      <w:sz w:val="20"/>
                      <w:szCs w:val="20"/>
                    </w:rPr>
                  </w:pPr>
                  <w:r w:rsidRPr="007F5C96">
                    <w:rPr>
                      <w:iCs/>
                      <w:sz w:val="20"/>
                      <w:szCs w:val="20"/>
                    </w:rPr>
                    <w:t>$/</w:t>
                  </w: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34A4ADA6"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Price - </w:t>
                  </w:r>
                  <w:r w:rsidRPr="007F5C96">
                    <w:rPr>
                      <w:iCs/>
                      <w:sz w:val="20"/>
                      <w:szCs w:val="20"/>
                    </w:rPr>
                    <w:t>The price for instructed MVAr beyond a Resource’s URL currently is $2.65/</w:t>
                  </w:r>
                  <w:proofErr w:type="spellStart"/>
                  <w:r w:rsidRPr="007F5C96">
                    <w:rPr>
                      <w:iCs/>
                      <w:sz w:val="20"/>
                      <w:szCs w:val="20"/>
                    </w:rPr>
                    <w:t>MVArh</w:t>
                  </w:r>
                  <w:proofErr w:type="spellEnd"/>
                  <w:r w:rsidRPr="007F5C96">
                    <w:rPr>
                      <w:iCs/>
                      <w:sz w:val="20"/>
                      <w:szCs w:val="20"/>
                    </w:rPr>
                    <w:t xml:space="preserve"> (based on $50.00/installed </w:t>
                  </w:r>
                  <w:proofErr w:type="spellStart"/>
                  <w:r w:rsidRPr="007F5C96">
                    <w:rPr>
                      <w:iCs/>
                      <w:sz w:val="20"/>
                      <w:szCs w:val="20"/>
                    </w:rPr>
                    <w:t>kVAr</w:t>
                  </w:r>
                  <w:proofErr w:type="spellEnd"/>
                  <w:r w:rsidRPr="007F5C96">
                    <w:rPr>
                      <w:iCs/>
                      <w:sz w:val="20"/>
                      <w:szCs w:val="20"/>
                    </w:rPr>
                    <w:t>).</w:t>
                  </w:r>
                </w:p>
              </w:tc>
            </w:tr>
            <w:tr w:rsidR="00D011F0" w:rsidRPr="007F5C96" w14:paraId="700F0465"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9AD6F0E" w14:textId="77777777" w:rsidR="00D011F0" w:rsidRPr="007F5C96" w:rsidRDefault="00D011F0" w:rsidP="0080522F">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D8A1239"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14EA0002"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Lagging per QSE per Resource - </w:t>
                  </w:r>
                  <w:r w:rsidRPr="007F5C96">
                    <w:rPr>
                      <w:iCs/>
                      <w:sz w:val="20"/>
                      <w:szCs w:val="20"/>
                    </w:rPr>
                    <w:t xml:space="preserve">The instructed portion of the Reactive Power above the </w:t>
                  </w:r>
                  <w:del w:id="827" w:author="ERCOT" w:date="2024-06-21T07:32:00Z">
                    <w:r w:rsidRPr="007F5C96" w:rsidDel="001A78A6">
                      <w:rPr>
                        <w:iCs/>
                        <w:sz w:val="20"/>
                        <w:szCs w:val="20"/>
                      </w:rPr>
                      <w:delText xml:space="preserve">Generation </w:delText>
                    </w:r>
                  </w:del>
                  <w:r w:rsidRPr="007F5C96">
                    <w:rPr>
                      <w:iCs/>
                      <w:sz w:val="20"/>
                      <w:szCs w:val="20"/>
                    </w:rPr>
                    <w:t xml:space="preserve">Resource’s lagging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5E45598"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B289553" w14:textId="77777777" w:rsidR="00D011F0" w:rsidRPr="007F5C96" w:rsidRDefault="00D011F0" w:rsidP="0080522F">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2EF543BB"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123427B7"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Leading per QSE per Resource</w:t>
                  </w:r>
                  <w:r w:rsidRPr="007F5C96">
                    <w:rPr>
                      <w:iCs/>
                      <w:sz w:val="20"/>
                      <w:szCs w:val="20"/>
                    </w:rPr>
                    <w:t xml:space="preserve"> - The instructed portion of the Reactive Power below the Resource’s leading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8358A1E"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53B49850" w14:textId="77777777" w:rsidR="00D011F0" w:rsidRPr="007F5C96" w:rsidRDefault="00D011F0" w:rsidP="0080522F">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24404B6"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1675972E"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Instructed Output Level per QSE per Resource</w:t>
                  </w:r>
                  <w:r w:rsidRPr="007F5C96">
                    <w:rPr>
                      <w:iCs/>
                      <w:sz w:val="20"/>
                      <w:szCs w:val="20"/>
                    </w:rPr>
                    <w:t xml:space="preserve">—The instructed Reactive Power output level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6F93F7AB"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79006288" w14:textId="77777777" w:rsidR="00D011F0" w:rsidRPr="007F5C96" w:rsidRDefault="00D011F0" w:rsidP="0080522F">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ED1001B"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52FDD9A9" w14:textId="77777777" w:rsidR="00D011F0" w:rsidRPr="007F5C96" w:rsidRDefault="00D011F0" w:rsidP="0080522F">
                  <w:pPr>
                    <w:spacing w:after="60"/>
                    <w:rPr>
                      <w:iCs/>
                      <w:sz w:val="20"/>
                      <w:szCs w:val="20"/>
                    </w:rPr>
                  </w:pPr>
                  <w:r w:rsidRPr="007F5C96">
                    <w:rPr>
                      <w:i/>
                      <w:iCs/>
                      <w:sz w:val="20"/>
                      <w:szCs w:val="20"/>
                    </w:rPr>
                    <w:t xml:space="preserve">Real-Time </w:t>
                  </w:r>
                  <w:proofErr w:type="spellStart"/>
                  <w:r w:rsidRPr="007F5C96">
                    <w:rPr>
                      <w:i/>
                      <w:iCs/>
                      <w:sz w:val="20"/>
                      <w:szCs w:val="20"/>
                    </w:rPr>
                    <w:t>VAr</w:t>
                  </w:r>
                  <w:proofErr w:type="spellEnd"/>
                  <w:r w:rsidRPr="007F5C96">
                    <w:rPr>
                      <w:i/>
                      <w:iCs/>
                      <w:sz w:val="20"/>
                      <w:szCs w:val="20"/>
                    </w:rPr>
                    <w:t xml:space="preserve"> per QSE per Resource</w:t>
                  </w:r>
                  <w:r w:rsidRPr="007F5C96">
                    <w:rPr>
                      <w:iCs/>
                      <w:sz w:val="20"/>
                      <w:szCs w:val="20"/>
                    </w:rPr>
                    <w:t xml:space="preserve">—The netted Reactive Energy measured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240108C"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A913BB5" w14:textId="77777777" w:rsidR="00D011F0" w:rsidRPr="007F5C96" w:rsidRDefault="00D011F0" w:rsidP="0080522F">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0AC4779"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7C3EDA0D" w14:textId="77777777" w:rsidR="00D011F0" w:rsidRPr="007F5C96" w:rsidRDefault="00D011F0" w:rsidP="0080522F">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A154B06"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EC78D05" w14:textId="77777777" w:rsidR="00D011F0" w:rsidRPr="007F5C96" w:rsidRDefault="00D011F0" w:rsidP="0080522F">
                  <w:pPr>
                    <w:spacing w:after="60"/>
                    <w:rPr>
                      <w:iCs/>
                      <w:sz w:val="20"/>
                      <w:szCs w:val="20"/>
                    </w:rPr>
                  </w:pPr>
                  <w:r w:rsidRPr="007F5C96">
                    <w:rPr>
                      <w:iCs/>
                      <w:sz w:val="20"/>
                      <w:szCs w:val="20"/>
                    </w:rPr>
                    <w:lastRenderedPageBreak/>
                    <w:t xml:space="preserve">URLLEAD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879E192"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46CF4EF8" w14:textId="77777777" w:rsidR="00D011F0" w:rsidRPr="007F5C96" w:rsidRDefault="00D011F0" w:rsidP="0080522F">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94A7963"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DEBF13B"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F924C49"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4A855CEB" w14:textId="77777777" w:rsidR="00D011F0" w:rsidRPr="007F5C96" w:rsidRDefault="00D011F0" w:rsidP="0080522F">
                  <w:pPr>
                    <w:spacing w:after="60"/>
                    <w:rPr>
                      <w:iCs/>
                      <w:sz w:val="20"/>
                      <w:szCs w:val="20"/>
                    </w:rPr>
                  </w:pPr>
                  <w:r w:rsidRPr="007F5C96">
                    <w:rPr>
                      <w:i/>
                      <w:iCs/>
                      <w:sz w:val="20"/>
                      <w:szCs w:val="20"/>
                    </w:rPr>
                    <w:t>High Sustained Limit</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Definitions and Acronyms, for the hour that includes the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0C80C3DC"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91FB8E3" w14:textId="77777777" w:rsidR="00D011F0" w:rsidRPr="007F5C96" w:rsidRDefault="00D011F0" w:rsidP="0080522F">
                  <w:pPr>
                    <w:spacing w:after="60"/>
                    <w:rPr>
                      <w:iCs/>
                      <w:sz w:val="20"/>
                      <w:szCs w:val="20"/>
                    </w:rPr>
                  </w:pPr>
                  <w:r w:rsidRPr="007F5C96">
                    <w:rPr>
                      <w:iCs/>
                      <w:sz w:val="20"/>
                      <w:szCs w:val="20"/>
                    </w:rPr>
                    <w:t xml:space="preserve">LSL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104A1ED"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79C4C32E" w14:textId="77777777" w:rsidR="00D011F0" w:rsidRPr="007F5C96" w:rsidRDefault="00D011F0" w:rsidP="0080522F">
                  <w:pPr>
                    <w:spacing w:after="60"/>
                    <w:rPr>
                      <w:i/>
                      <w:iCs/>
                      <w:sz w:val="20"/>
                      <w:szCs w:val="20"/>
                    </w:rPr>
                  </w:pPr>
                  <w:r w:rsidRPr="007F5C96">
                    <w:rPr>
                      <w:i/>
                      <w:iCs/>
                      <w:sz w:val="20"/>
                      <w:szCs w:val="20"/>
                    </w:rPr>
                    <w:t>Low Sustained Limit</w:t>
                  </w:r>
                  <w:r w:rsidRPr="007F5C96">
                    <w:rPr>
                      <w:iCs/>
                      <w:sz w:val="20"/>
                      <w:szCs w:val="20"/>
                    </w:rPr>
                    <w:t xml:space="preserve">—The LSL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for the hour that includes the Settlement Interval.  </w:t>
                  </w:r>
                  <w:ins w:id="828" w:author="ERCOT" w:date="2024-07-01T09:06:00Z">
                    <w:r w:rsidRPr="00D67DA7">
                      <w:rPr>
                        <w:iCs/>
                        <w:sz w:val="20"/>
                        <w:szCs w:val="20"/>
                      </w:rPr>
                      <w:t xml:space="preserve">Where for a combined cycle resource, </w:t>
                    </w:r>
                    <w:r w:rsidRPr="00D67DA7">
                      <w:rPr>
                        <w:i/>
                        <w:iCs/>
                        <w:sz w:val="20"/>
                        <w:szCs w:val="20"/>
                      </w:rPr>
                      <w:t>r</w:t>
                    </w:r>
                    <w:r w:rsidRPr="00D67DA7">
                      <w:rPr>
                        <w:iCs/>
                        <w:sz w:val="20"/>
                        <w:szCs w:val="20"/>
                      </w:rPr>
                      <w:t xml:space="preserve"> is a Combined Cycle Generation Resource.</w:t>
                    </w:r>
                  </w:ins>
                </w:p>
              </w:tc>
            </w:tr>
            <w:tr w:rsidR="00D011F0" w:rsidRPr="007F5C96" w14:paraId="452E5C0E"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42E6840C" w14:textId="77777777" w:rsidR="00D011F0" w:rsidRPr="007F5C96" w:rsidRDefault="00D011F0" w:rsidP="0080522F">
                  <w:pPr>
                    <w:spacing w:after="60"/>
                    <w:rPr>
                      <w:i/>
                      <w:iCs/>
                      <w:sz w:val="20"/>
                      <w:szCs w:val="20"/>
                    </w:rPr>
                  </w:pPr>
                  <w:r w:rsidRPr="007F5C96">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206491E2" w14:textId="77777777" w:rsidR="00D011F0" w:rsidRPr="007F5C96" w:rsidRDefault="00D011F0" w:rsidP="0080522F">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4D3D568E"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756F3614"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E8E5017" w14:textId="77777777" w:rsidR="00D011F0" w:rsidRPr="007F5C96" w:rsidRDefault="00D011F0" w:rsidP="0080522F">
                  <w:pPr>
                    <w:spacing w:after="60"/>
                    <w:rPr>
                      <w:i/>
                      <w:iCs/>
                      <w:sz w:val="20"/>
                      <w:szCs w:val="20"/>
                    </w:rPr>
                  </w:pPr>
                  <w:r w:rsidRPr="007F5C96">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54A35560" w14:textId="77777777" w:rsidR="00D011F0" w:rsidRPr="007F5C96" w:rsidRDefault="00D011F0" w:rsidP="0080522F">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190F279B" w14:textId="77777777" w:rsidR="00D011F0" w:rsidRPr="007F5C96" w:rsidRDefault="00D011F0" w:rsidP="0080522F">
                  <w:pPr>
                    <w:spacing w:after="60"/>
                    <w:rPr>
                      <w:iCs/>
                      <w:sz w:val="20"/>
                      <w:szCs w:val="20"/>
                    </w:rPr>
                  </w:pPr>
                  <w:r w:rsidRPr="007F5C96">
                    <w:rPr>
                      <w:iCs/>
                      <w:sz w:val="20"/>
                      <w:szCs w:val="20"/>
                    </w:rPr>
                    <w:t>A Generation Resource or ESR.</w:t>
                  </w:r>
                </w:p>
              </w:tc>
            </w:tr>
          </w:tbl>
          <w:p w14:paraId="467A9620" w14:textId="77777777" w:rsidR="00D011F0" w:rsidRPr="007F5C96" w:rsidRDefault="00D011F0" w:rsidP="0080522F">
            <w:pPr>
              <w:spacing w:before="240" w:after="240"/>
              <w:ind w:left="720" w:hanging="720"/>
              <w:rPr>
                <w:szCs w:val="20"/>
              </w:rPr>
            </w:pPr>
            <w:r w:rsidRPr="007F5C96">
              <w:rPr>
                <w:szCs w:val="20"/>
              </w:rPr>
              <w:t>(</w:t>
            </w:r>
            <w:ins w:id="829" w:author="ERCOT 092024" w:date="2024-09-17T15:37:00Z">
              <w:r>
                <w:rPr>
                  <w:szCs w:val="20"/>
                </w:rPr>
                <w:t>4</w:t>
              </w:r>
            </w:ins>
            <w:del w:id="830" w:author="ERCOT 092024" w:date="2024-09-17T15:37:00Z">
              <w:r w:rsidRPr="007F5C96" w:rsidDel="00854EA6">
                <w:rPr>
                  <w:szCs w:val="20"/>
                </w:rPr>
                <w:delText>3</w:delText>
              </w:r>
            </w:del>
            <w:r w:rsidRPr="007F5C96">
              <w:rPr>
                <w:szCs w:val="20"/>
              </w:rPr>
              <w:t>)</w:t>
            </w:r>
            <w:r w:rsidRPr="007F5C96">
              <w:rPr>
                <w:szCs w:val="20"/>
              </w:rPr>
              <w:tab/>
              <w:t>The total additional compensation to each QSE for voltage support service for the 15-minute Settlement Interval is calculated as follows:</w:t>
            </w:r>
          </w:p>
          <w:p w14:paraId="67DE2303" w14:textId="77777777" w:rsidR="00D011F0" w:rsidRPr="007F5C96" w:rsidRDefault="00D011F0" w:rsidP="0080522F">
            <w:pPr>
              <w:spacing w:after="240"/>
              <w:ind w:left="720"/>
              <w:rPr>
                <w:rFonts w:ascii="Times New Roman Bold" w:hAnsi="Times New Roman Bold"/>
                <w:i/>
                <w:szCs w:val="20"/>
                <w:vertAlign w:val="subscript"/>
              </w:rPr>
            </w:pPr>
            <w:proofErr w:type="spellStart"/>
            <w:r w:rsidRPr="007F5C96">
              <w:rPr>
                <w:b/>
                <w:szCs w:val="20"/>
              </w:rPr>
              <w:t>VSSVARAMTQSETOT</w:t>
            </w:r>
            <w:r w:rsidRPr="007F5C96">
              <w:rPr>
                <w:rFonts w:ascii="Times New Roman Bold" w:hAnsi="Times New Roman Bold"/>
                <w:b/>
                <w:szCs w:val="20"/>
                <w:vertAlign w:val="subscript"/>
              </w:rPr>
              <w:t>q</w:t>
            </w:r>
            <w:proofErr w:type="spellEnd"/>
            <w:r w:rsidRPr="007F5C96">
              <w:rPr>
                <w:b/>
                <w:szCs w:val="20"/>
              </w:rPr>
              <w:t xml:space="preserve"> =  </w:t>
            </w:r>
            <w:r w:rsidRPr="007F5C96">
              <w:rPr>
                <w:iCs/>
                <w:position w:val="-28"/>
                <w:szCs w:val="20"/>
              </w:rPr>
              <w:object w:dxaOrig="435" w:dyaOrig="735" w14:anchorId="5AEFEEBA">
                <v:shape id="_x0000_i1048" type="#_x0000_t75" style="width:24pt;height:36.6pt" o:ole="">
                  <v:imagedata r:id="rId47" o:title=""/>
                </v:shape>
                <o:OLEObject Type="Embed" ProgID="Equation.3" ShapeID="_x0000_i1048" DrawAspect="Content" ObjectID="_1793165414" r:id="rId50"/>
              </w:object>
            </w:r>
            <w:r w:rsidRPr="007F5C96">
              <w:rPr>
                <w:b/>
                <w:szCs w:val="20"/>
              </w:rPr>
              <w:t xml:space="preserve"> </w:t>
            </w:r>
            <w:proofErr w:type="spellStart"/>
            <w:r w:rsidRPr="007F5C96">
              <w:rPr>
                <w:b/>
                <w:szCs w:val="20"/>
              </w:rPr>
              <w:t>VSSVARAMT</w:t>
            </w:r>
            <w:r w:rsidRPr="007F5C96">
              <w:rPr>
                <w:rFonts w:ascii="Times New Roman Bold" w:hAnsi="Times New Roman Bold"/>
                <w:i/>
                <w:szCs w:val="20"/>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011F0" w:rsidRPr="007F5C96" w14:paraId="778F17A2" w14:textId="77777777" w:rsidTr="0080522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4FF21EAD" w14:textId="77777777" w:rsidR="00D011F0" w:rsidRPr="007F5C96" w:rsidRDefault="00D011F0" w:rsidP="0080522F">
                  <w:pPr>
                    <w:spacing w:after="240"/>
                    <w:rPr>
                      <w:b/>
                      <w:iCs/>
                      <w:sz w:val="20"/>
                      <w:szCs w:val="20"/>
                    </w:rPr>
                  </w:pPr>
                  <w:r w:rsidRPr="007F5C96">
                    <w:rPr>
                      <w:b/>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68FC4F7" w14:textId="77777777" w:rsidR="00D011F0" w:rsidRPr="007F5C96" w:rsidRDefault="00D011F0" w:rsidP="0080522F">
                  <w:pPr>
                    <w:spacing w:after="240"/>
                    <w:rPr>
                      <w:b/>
                      <w:iCs/>
                      <w:sz w:val="20"/>
                      <w:szCs w:val="20"/>
                    </w:rPr>
                  </w:pPr>
                  <w:r w:rsidRPr="007F5C96">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48403B6"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59DD177A"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478A9CBC"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2BABADF1" w14:textId="77777777" w:rsidR="00D011F0" w:rsidRPr="007F5C96" w:rsidRDefault="00D011F0" w:rsidP="0080522F">
                  <w:pPr>
                    <w:spacing w:after="60"/>
                    <w:rPr>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3CC1A0"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7452537"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1DA8302" w14:textId="77777777" w:rsidR="00D011F0" w:rsidRPr="007F5C96" w:rsidRDefault="00D011F0" w:rsidP="0080522F">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06E0957C" w14:textId="77777777" w:rsidR="00D011F0" w:rsidRPr="007F5C96" w:rsidRDefault="00D011F0" w:rsidP="0080522F">
                  <w:pPr>
                    <w:spacing w:after="60"/>
                    <w:rPr>
                      <w:i/>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0D35A89" w14:textId="77777777" w:rsidR="00D011F0" w:rsidRPr="007F5C96" w:rsidRDefault="00D011F0" w:rsidP="0080522F">
                  <w:pPr>
                    <w:spacing w:after="60"/>
                    <w:rPr>
                      <w:iCs/>
                      <w:sz w:val="20"/>
                      <w:szCs w:val="20"/>
                    </w:rPr>
                  </w:pPr>
                  <w:r w:rsidRPr="007F5C96">
                    <w:rPr>
                      <w:i/>
                      <w:iCs/>
                      <w:sz w:val="20"/>
                      <w:szCs w:val="20"/>
                    </w:rPr>
                    <w:t xml:space="preserve">Voltage Support </w:t>
                  </w:r>
                  <w:proofErr w:type="spellStart"/>
                  <w:r w:rsidRPr="007F5C96">
                    <w:rPr>
                      <w:i/>
                      <w:iCs/>
                      <w:sz w:val="20"/>
                      <w:szCs w:val="20"/>
                    </w:rPr>
                    <w:t>VAr</w:t>
                  </w:r>
                  <w:proofErr w:type="spellEnd"/>
                  <w:r w:rsidRPr="007F5C96">
                    <w:rPr>
                      <w:i/>
                      <w:iCs/>
                      <w:sz w:val="20"/>
                      <w:szCs w:val="20"/>
                    </w:rPr>
                    <w:t xml:space="preserve">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D011F0" w:rsidRPr="007F5C96" w14:paraId="36A1D311"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32B19B1A" w14:textId="77777777" w:rsidR="00D011F0" w:rsidRPr="007F5C96" w:rsidRDefault="00D011F0" w:rsidP="0080522F">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6298127B"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F09D0F2"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600B163A"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792B1674" w14:textId="77777777" w:rsidR="00D011F0" w:rsidRPr="007F5C96" w:rsidRDefault="00D011F0" w:rsidP="0080522F">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50953D5"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1E1D73D" w14:textId="77777777" w:rsidR="00D011F0" w:rsidRPr="007F5C96" w:rsidRDefault="00D011F0" w:rsidP="0080522F">
                  <w:pPr>
                    <w:spacing w:after="60"/>
                    <w:rPr>
                      <w:iCs/>
                      <w:sz w:val="20"/>
                      <w:szCs w:val="20"/>
                    </w:rPr>
                  </w:pPr>
                  <w:r w:rsidRPr="007F5C96">
                    <w:rPr>
                      <w:iCs/>
                      <w:sz w:val="20"/>
                      <w:szCs w:val="20"/>
                    </w:rPr>
                    <w:t>A Generation Resource or ESR.</w:t>
                  </w:r>
                </w:p>
              </w:tc>
            </w:tr>
          </w:tbl>
          <w:p w14:paraId="24608B75" w14:textId="77777777" w:rsidR="00D011F0" w:rsidRPr="007F5C96" w:rsidRDefault="00D011F0" w:rsidP="0080522F">
            <w:pPr>
              <w:rPr>
                <w:szCs w:val="20"/>
              </w:rPr>
            </w:pPr>
          </w:p>
          <w:p w14:paraId="26D2DFEC" w14:textId="77777777" w:rsidR="00D011F0" w:rsidRPr="007F5C96" w:rsidRDefault="00D011F0" w:rsidP="0080522F">
            <w:pPr>
              <w:spacing w:after="240"/>
              <w:ind w:left="720" w:hanging="720"/>
              <w:rPr>
                <w:iCs/>
                <w:szCs w:val="20"/>
              </w:rPr>
            </w:pPr>
            <w:r w:rsidRPr="007F5C96">
              <w:rPr>
                <w:szCs w:val="20"/>
              </w:rPr>
              <w:t>(</w:t>
            </w:r>
            <w:ins w:id="831" w:author="ERCOT 092024" w:date="2024-09-17T15:37:00Z">
              <w:r>
                <w:rPr>
                  <w:szCs w:val="20"/>
                </w:rPr>
                <w:t>5</w:t>
              </w:r>
            </w:ins>
            <w:del w:id="832" w:author="ERCOT 092024" w:date="2024-09-17T15:37:00Z">
              <w:r w:rsidRPr="007F5C96" w:rsidDel="00854EA6">
                <w:rPr>
                  <w:szCs w:val="20"/>
                </w:rPr>
                <w:delText>4</w:delText>
              </w:r>
            </w:del>
            <w:r w:rsidRPr="007F5C96">
              <w:rPr>
                <w:szCs w:val="20"/>
              </w:rPr>
              <w:t>)</w:t>
            </w:r>
            <w:r w:rsidRPr="007F5C96">
              <w:rPr>
                <w:szCs w:val="20"/>
              </w:rPr>
              <w:tab/>
              <w:t>The lost opportunity payment, if applicable:</w:t>
            </w:r>
          </w:p>
          <w:p w14:paraId="02E5211A"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2B33970C" w14:textId="77777777" w:rsidR="00D011F0" w:rsidRPr="007F5C96" w:rsidRDefault="00D011F0" w:rsidP="0080522F">
            <w:pPr>
              <w:tabs>
                <w:tab w:val="left" w:pos="2340"/>
                <w:tab w:val="left" w:pos="3420"/>
              </w:tabs>
              <w:spacing w:after="240"/>
              <w:ind w:left="3420" w:hanging="2700"/>
              <w:rPr>
                <w:rFonts w:ascii="Calibri" w:eastAsia="Calibri" w:hAnsi="Calibri"/>
                <w:b/>
                <w:sz w:val="22"/>
                <w:szCs w:val="22"/>
                <w:lang w:val="pt-BR"/>
              </w:rPr>
            </w:pPr>
            <w:r w:rsidRPr="007F5C96">
              <w:rPr>
                <w:b/>
                <w:bCs/>
                <w:szCs w:val="20"/>
                <w:lang w:val="pt-BR"/>
              </w:rPr>
              <w:t xml:space="preserve">VSSEAMT </w:t>
            </w:r>
            <w:r w:rsidRPr="007F5C96">
              <w:rPr>
                <w:b/>
                <w:bCs/>
                <w:i/>
                <w:szCs w:val="20"/>
                <w:vertAlign w:val="subscript"/>
                <w:lang w:val="pt-BR"/>
              </w:rPr>
              <w:t>q, r</w:t>
            </w:r>
            <w:r w:rsidRPr="007F5C96">
              <w:rPr>
                <w:b/>
                <w:bCs/>
                <w:szCs w:val="20"/>
                <w:lang w:val="pt-BR"/>
              </w:rPr>
              <w:tab/>
              <w:t xml:space="preserve"> =  </w:t>
            </w:r>
            <w:r w:rsidRPr="007F5C96">
              <w:rPr>
                <w:b/>
                <w:bCs/>
                <w:szCs w:val="20"/>
              </w:rPr>
              <w:t xml:space="preserve">(-1) * Max (0, </w:t>
            </w:r>
            <w:r w:rsidRPr="007F5C96">
              <w:rPr>
                <w:b/>
                <w:bCs/>
                <w:szCs w:val="20"/>
                <w:lang w:val="pt-BR"/>
              </w:rPr>
              <w:t>RTSPP</w:t>
            </w:r>
            <w:r w:rsidRPr="007F5C96">
              <w:rPr>
                <w:rFonts w:ascii="Times New Roman Bold" w:hAnsi="Times New Roman Bold"/>
                <w:b/>
                <w:bCs/>
                <w:szCs w:val="20"/>
                <w:vertAlign w:val="subscript"/>
                <w:lang w:val="pt-BR"/>
              </w:rPr>
              <w:t xml:space="preserve"> </w:t>
            </w:r>
            <w:r w:rsidRPr="007F5C96">
              <w:rPr>
                <w:rFonts w:ascii="Times New Roman Bold" w:hAnsi="Times New Roman Bold"/>
                <w:b/>
                <w:bCs/>
                <w:i/>
                <w:szCs w:val="20"/>
                <w:vertAlign w:val="subscript"/>
                <w:lang w:val="pt-BR"/>
              </w:rPr>
              <w:t>p</w:t>
            </w:r>
            <w:r w:rsidRPr="007F5C96">
              <w:rPr>
                <w:b/>
                <w:bCs/>
                <w:szCs w:val="20"/>
                <w:lang w:val="pt-BR"/>
              </w:rPr>
              <w:t xml:space="preserve"> ) * Max (0,  (ABS(LSL </w:t>
            </w:r>
            <w:r w:rsidRPr="007F5C96">
              <w:rPr>
                <w:b/>
                <w:bCs/>
                <w:i/>
                <w:szCs w:val="20"/>
                <w:vertAlign w:val="subscript"/>
                <w:lang w:val="pt-BR"/>
              </w:rPr>
              <w:t>q, r</w:t>
            </w:r>
            <w:r w:rsidRPr="007F5C96">
              <w:rPr>
                <w:b/>
                <w:bCs/>
                <w:szCs w:val="20"/>
                <w:lang w:val="pt-BR"/>
              </w:rPr>
              <w:t xml:space="preserve"> * ¼  - </w:t>
            </w:r>
            <w:r w:rsidRPr="007F5C96">
              <w:rPr>
                <w:b/>
                <w:bCs/>
                <w:szCs w:val="20"/>
              </w:rPr>
              <w:t>NETVSSA</w:t>
            </w:r>
            <w:r w:rsidRPr="007F5C96">
              <w:rPr>
                <w:b/>
                <w:bCs/>
                <w:i/>
                <w:szCs w:val="20"/>
                <w:vertAlign w:val="subscript"/>
              </w:rPr>
              <w:t xml:space="preserve"> q, r</w:t>
            </w:r>
            <w:r w:rsidRPr="007F5C96">
              <w:rPr>
                <w:b/>
                <w:bCs/>
                <w:szCs w:val="20"/>
                <w:lang w:val="pt-BR"/>
              </w:rPr>
              <w:t>)))</w:t>
            </w:r>
          </w:p>
          <w:p w14:paraId="75366E77" w14:textId="77777777" w:rsidR="00D011F0" w:rsidRPr="007F5C96" w:rsidRDefault="00D011F0" w:rsidP="0080522F">
            <w:pPr>
              <w:spacing w:after="240"/>
              <w:ind w:left="720" w:hanging="720"/>
              <w:rPr>
                <w:szCs w:val="20"/>
                <w:lang w:val="pt-BR"/>
              </w:rPr>
            </w:pPr>
            <w:r w:rsidRPr="007F5C96">
              <w:rPr>
                <w:szCs w:val="20"/>
              </w:rPr>
              <w:tab/>
            </w:r>
            <w:r w:rsidRPr="001A78A6">
              <w:rPr>
                <w:szCs w:val="20"/>
              </w:rPr>
              <w:t>Otherwise</w:t>
            </w:r>
            <w:ins w:id="833" w:author="ERCOT" w:date="2024-06-21T07:33:00Z">
              <w:r>
                <w:rPr>
                  <w:bCs/>
                  <w:szCs w:val="20"/>
                  <w:lang w:val="pt-BR"/>
                </w:rPr>
                <w:t>, for Generation Resources or ESRs that have a net injection for the Settlement Interval</w:t>
              </w:r>
            </w:ins>
            <w:r w:rsidRPr="007F5C96">
              <w:rPr>
                <w:bCs/>
                <w:szCs w:val="20"/>
                <w:lang w:val="pt-BR"/>
              </w:rPr>
              <w:t>:</w:t>
            </w:r>
          </w:p>
          <w:p w14:paraId="4438CA89" w14:textId="77777777" w:rsidR="00D011F0" w:rsidRPr="007F5C96" w:rsidRDefault="00D011F0" w:rsidP="0080522F">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t xml:space="preserve">=     </w:t>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lang w:val="pt-BR"/>
              </w:rPr>
              <w:t xml:space="preserve"> –</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w:t>
            </w:r>
            <w:r w:rsidRPr="007F5C96">
              <w:rPr>
                <w:b/>
              </w:rPr>
              <w:t>NETVSSA</w:t>
            </w:r>
            <w:r w:rsidRPr="007F5C96">
              <w:rPr>
                <w:b/>
                <w:i/>
                <w:vertAlign w:val="subscript"/>
              </w:rPr>
              <w:t xml:space="preserve"> q, r</w:t>
            </w:r>
            <w:r w:rsidRPr="007F5C96">
              <w:rPr>
                <w:b/>
                <w:bCs/>
                <w:lang w:val="pt-BR"/>
              </w:rPr>
              <w:t>)))</w:t>
            </w:r>
          </w:p>
          <w:p w14:paraId="51BEB49F"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Where:</w:t>
            </w:r>
          </w:p>
          <w:p w14:paraId="1C242336" w14:textId="77777777" w:rsidR="00D011F0" w:rsidRPr="007F5C96" w:rsidRDefault="00D011F0" w:rsidP="0080522F">
            <w:pPr>
              <w:tabs>
                <w:tab w:val="left" w:pos="2340"/>
                <w:tab w:val="left" w:pos="3420"/>
              </w:tabs>
              <w:spacing w:after="240"/>
              <w:ind w:left="3420" w:hanging="2700"/>
              <w:rPr>
                <w:b/>
                <w:bCs/>
                <w:szCs w:val="20"/>
                <w:lang w:val="pt-BR"/>
              </w:rPr>
            </w:pPr>
            <w:r w:rsidRPr="007F5C96">
              <w:rPr>
                <w:bCs/>
                <w:szCs w:val="20"/>
              </w:rPr>
              <w:lastRenderedPageBreak/>
              <w:t>NETVSSA</w:t>
            </w:r>
            <w:r w:rsidRPr="007F5C96">
              <w:rPr>
                <w:bCs/>
                <w:i/>
                <w:szCs w:val="20"/>
                <w:vertAlign w:val="subscript"/>
              </w:rPr>
              <w:t xml:space="preserve"> q, r</w:t>
            </w:r>
            <w:r w:rsidRPr="007F5C96">
              <w:rPr>
                <w:bCs/>
                <w:szCs w:val="20"/>
              </w:rPr>
              <w:t xml:space="preserve"> = RTCL </w:t>
            </w:r>
            <w:r w:rsidRPr="007F5C96">
              <w:rPr>
                <w:bCs/>
                <w:i/>
                <w:szCs w:val="20"/>
                <w:vertAlign w:val="subscript"/>
              </w:rPr>
              <w:t xml:space="preserve">q, r </w:t>
            </w:r>
            <w:r w:rsidRPr="007F5C96">
              <w:rPr>
                <w:bCs/>
                <w:i/>
                <w:szCs w:val="20"/>
              </w:rPr>
              <w:t xml:space="preserve">+ </w:t>
            </w:r>
            <w:r w:rsidRPr="007F5C96">
              <w:rPr>
                <w:bCs/>
                <w:szCs w:val="20"/>
              </w:rPr>
              <w:t xml:space="preserve">RTMG </w:t>
            </w:r>
            <w:r w:rsidRPr="007F5C96">
              <w:rPr>
                <w:bCs/>
                <w:i/>
                <w:szCs w:val="20"/>
                <w:vertAlign w:val="subscript"/>
              </w:rPr>
              <w:t>q, r</w:t>
            </w:r>
          </w:p>
          <w:p w14:paraId="3167943A" w14:textId="77777777" w:rsidR="00D011F0" w:rsidRPr="007F5C96" w:rsidRDefault="00D011F0" w:rsidP="0080522F">
            <w:pPr>
              <w:tabs>
                <w:tab w:val="left" w:pos="2340"/>
                <w:tab w:val="left" w:pos="3420"/>
              </w:tabs>
              <w:spacing w:after="240"/>
              <w:ind w:left="3420" w:hanging="2700"/>
              <w:rPr>
                <w:rFonts w:ascii="Calibri" w:eastAsia="Calibri" w:hAnsi="Calibri"/>
                <w:sz w:val="22"/>
                <w:szCs w:val="22"/>
                <w:lang w:val="pt-BR"/>
              </w:rPr>
            </w:pPr>
            <w:r w:rsidRPr="007F5C96">
              <w:rPr>
                <w:bCs/>
                <w:szCs w:val="20"/>
                <w:lang w:val="pt-BR"/>
              </w:rPr>
              <w:t>For an ESR that is not a WSL:</w:t>
            </w:r>
          </w:p>
          <w:p w14:paraId="6DAE4517" w14:textId="77777777" w:rsidR="00D011F0" w:rsidRPr="007F5C96" w:rsidRDefault="00D011F0" w:rsidP="0080522F">
            <w:pPr>
              <w:tabs>
                <w:tab w:val="left" w:pos="2340"/>
                <w:tab w:val="left" w:pos="3420"/>
              </w:tabs>
              <w:spacing w:after="240"/>
              <w:ind w:left="3420" w:hanging="2700"/>
              <w:rPr>
                <w:szCs w:val="20"/>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41A64EBB">
                <v:shape id="_x0000_i1049" type="#_x0000_t75" style="width:12pt;height:24pt" o:ole="">
                  <v:imagedata r:id="rId51" o:title=""/>
                </v:shape>
                <o:OLEObject Type="Embed" ProgID="Equation.3" ShapeID="_x0000_i1049" DrawAspect="Content" ObjectID="_1793165415" r:id="rId52"/>
              </w:object>
            </w:r>
            <w:r w:rsidRPr="007F5C96">
              <w:rPr>
                <w:bCs/>
                <w:szCs w:val="20"/>
              </w:rPr>
              <w:t xml:space="preserve"> MEBR </w:t>
            </w:r>
            <w:r w:rsidRPr="007F5C96">
              <w:rPr>
                <w:bCs/>
                <w:i/>
                <w:szCs w:val="20"/>
                <w:vertAlign w:val="subscript"/>
              </w:rPr>
              <w:t>q, r, b</w:t>
            </w:r>
            <w:r w:rsidRPr="007F5C96">
              <w:rPr>
                <w:bCs/>
                <w:szCs w:val="20"/>
              </w:rPr>
              <w:t xml:space="preserve"> </w:t>
            </w:r>
          </w:p>
          <w:p w14:paraId="519D8342" w14:textId="77777777" w:rsidR="00D011F0" w:rsidRPr="007F5C96" w:rsidRDefault="00D011F0" w:rsidP="0080522F">
            <w:pPr>
              <w:tabs>
                <w:tab w:val="left" w:pos="2340"/>
                <w:tab w:val="left" w:pos="3420"/>
              </w:tabs>
              <w:spacing w:after="240"/>
              <w:ind w:left="3420" w:hanging="2700"/>
              <w:rPr>
                <w:szCs w:val="20"/>
              </w:rPr>
            </w:pPr>
            <w:r w:rsidRPr="007F5C96">
              <w:rPr>
                <w:bCs/>
                <w:szCs w:val="20"/>
              </w:rPr>
              <w:t>And for an ESR that is a WSL:</w:t>
            </w:r>
          </w:p>
          <w:p w14:paraId="22C15737" w14:textId="77777777" w:rsidR="00D011F0" w:rsidRPr="007F5C96" w:rsidRDefault="00D011F0" w:rsidP="0080522F">
            <w:pPr>
              <w:tabs>
                <w:tab w:val="left" w:pos="2340"/>
                <w:tab w:val="left" w:pos="3420"/>
              </w:tabs>
              <w:spacing w:after="240"/>
              <w:ind w:left="3420" w:hanging="2700"/>
              <w:rPr>
                <w:i/>
                <w:szCs w:val="20"/>
                <w:vertAlign w:val="subscript"/>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24272AC3">
                <v:shape id="_x0000_i1050" type="#_x0000_t75" style="width:12pt;height:24pt" o:ole="">
                  <v:imagedata r:id="rId51" o:title=""/>
                </v:shape>
                <o:OLEObject Type="Embed" ProgID="Equation.3" ShapeID="_x0000_i1050" DrawAspect="Content" ObjectID="_1793165416" r:id="rId53"/>
              </w:object>
            </w:r>
            <w:r w:rsidRPr="007F5C96">
              <w:rPr>
                <w:bCs/>
                <w:szCs w:val="20"/>
              </w:rPr>
              <w:t xml:space="preserve"> MEBL </w:t>
            </w:r>
            <w:r w:rsidRPr="007F5C96">
              <w:rPr>
                <w:bCs/>
                <w:i/>
                <w:szCs w:val="20"/>
                <w:vertAlign w:val="subscript"/>
              </w:rPr>
              <w:t>q, r, b</w:t>
            </w:r>
            <w:r w:rsidRPr="007F5C96">
              <w:rPr>
                <w:bCs/>
                <w:szCs w:val="20"/>
              </w:rPr>
              <w:t xml:space="preserve"> </w:t>
            </w:r>
          </w:p>
          <w:p w14:paraId="6E3BA375" w14:textId="77777777" w:rsidR="00D011F0" w:rsidRPr="007F5C96" w:rsidRDefault="00D011F0" w:rsidP="0080522F">
            <w:pPr>
              <w:rPr>
                <w:szCs w:val="20"/>
              </w:rPr>
            </w:pPr>
            <w:r w:rsidRPr="007F5C96">
              <w:rPr>
                <w:szCs w:val="20"/>
              </w:rPr>
              <w:t>The above variables are defined as follows:</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39"/>
              <w:gridCol w:w="6775"/>
            </w:tblGrid>
            <w:tr w:rsidR="00D011F0" w:rsidRPr="007F5C96" w14:paraId="36BDC8E4" w14:textId="77777777" w:rsidTr="0080522F">
              <w:trPr>
                <w:cantSplit/>
                <w:tblHeader/>
              </w:trPr>
              <w:tc>
                <w:tcPr>
                  <w:tcW w:w="823" w:type="pct"/>
                  <w:tcBorders>
                    <w:top w:val="single" w:sz="4" w:space="0" w:color="auto"/>
                    <w:left w:val="single" w:sz="4" w:space="0" w:color="auto"/>
                    <w:bottom w:val="single" w:sz="4" w:space="0" w:color="auto"/>
                    <w:right w:val="single" w:sz="4" w:space="0" w:color="auto"/>
                  </w:tcBorders>
                  <w:hideMark/>
                </w:tcPr>
                <w:p w14:paraId="00FAAE7A" w14:textId="77777777" w:rsidR="00D011F0" w:rsidRPr="007F5C96" w:rsidRDefault="00D011F0" w:rsidP="0080522F">
                  <w:pPr>
                    <w:spacing w:after="120" w:line="256" w:lineRule="auto"/>
                    <w:rPr>
                      <w:b/>
                      <w:iCs/>
                      <w:sz w:val="20"/>
                      <w:szCs w:val="20"/>
                    </w:rPr>
                  </w:pPr>
                  <w:r w:rsidRPr="007F5C96">
                    <w:rPr>
                      <w:b/>
                      <w:sz w:val="20"/>
                      <w:szCs w:val="20"/>
                    </w:rPr>
                    <w:t>Variable</w:t>
                  </w:r>
                </w:p>
              </w:tc>
              <w:tc>
                <w:tcPr>
                  <w:tcW w:w="460" w:type="pct"/>
                  <w:tcBorders>
                    <w:top w:val="single" w:sz="4" w:space="0" w:color="auto"/>
                    <w:left w:val="single" w:sz="4" w:space="0" w:color="auto"/>
                    <w:bottom w:val="single" w:sz="4" w:space="0" w:color="auto"/>
                    <w:right w:val="single" w:sz="4" w:space="0" w:color="auto"/>
                  </w:tcBorders>
                  <w:hideMark/>
                </w:tcPr>
                <w:p w14:paraId="2C04323F" w14:textId="77777777" w:rsidR="00D011F0" w:rsidRPr="007F5C96" w:rsidRDefault="00D011F0" w:rsidP="0080522F">
                  <w:pPr>
                    <w:spacing w:after="120" w:line="256" w:lineRule="auto"/>
                    <w:rPr>
                      <w:b/>
                      <w:iCs/>
                      <w:sz w:val="20"/>
                      <w:szCs w:val="20"/>
                    </w:rPr>
                  </w:pPr>
                  <w:r w:rsidRPr="007F5C96">
                    <w:rPr>
                      <w:b/>
                      <w:iCs/>
                      <w:sz w:val="20"/>
                      <w:szCs w:val="20"/>
                    </w:rPr>
                    <w:t>Unit</w:t>
                  </w:r>
                </w:p>
              </w:tc>
              <w:tc>
                <w:tcPr>
                  <w:tcW w:w="3716" w:type="pct"/>
                  <w:tcBorders>
                    <w:top w:val="single" w:sz="4" w:space="0" w:color="auto"/>
                    <w:left w:val="single" w:sz="4" w:space="0" w:color="auto"/>
                    <w:bottom w:val="single" w:sz="4" w:space="0" w:color="auto"/>
                    <w:right w:val="single" w:sz="4" w:space="0" w:color="auto"/>
                  </w:tcBorders>
                  <w:hideMark/>
                </w:tcPr>
                <w:p w14:paraId="38087002" w14:textId="77777777" w:rsidR="00D011F0" w:rsidRPr="007F5C96" w:rsidRDefault="00D011F0" w:rsidP="0080522F">
                  <w:pPr>
                    <w:spacing w:after="120" w:line="256" w:lineRule="auto"/>
                    <w:rPr>
                      <w:b/>
                      <w:iCs/>
                      <w:sz w:val="20"/>
                      <w:szCs w:val="20"/>
                    </w:rPr>
                  </w:pPr>
                  <w:r w:rsidRPr="007F5C96">
                    <w:rPr>
                      <w:b/>
                      <w:iCs/>
                      <w:sz w:val="20"/>
                      <w:szCs w:val="20"/>
                    </w:rPr>
                    <w:t>Definition</w:t>
                  </w:r>
                </w:p>
              </w:tc>
            </w:tr>
            <w:tr w:rsidR="00D011F0" w:rsidRPr="007F5C96" w14:paraId="6D417155"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9D0B1FD" w14:textId="77777777" w:rsidR="00D011F0" w:rsidRPr="007F5C96" w:rsidRDefault="00D011F0" w:rsidP="0080522F">
                  <w:pPr>
                    <w:spacing w:after="60" w:line="256" w:lineRule="auto"/>
                    <w:rPr>
                      <w:iCs/>
                      <w:sz w:val="20"/>
                      <w:szCs w:val="20"/>
                    </w:rPr>
                  </w:pPr>
                  <w:r w:rsidRPr="007F5C96">
                    <w:rPr>
                      <w:iCs/>
                      <w:sz w:val="20"/>
                      <w:szCs w:val="20"/>
                    </w:rPr>
                    <w:t xml:space="preserve">VSSEAMT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649049C" w14:textId="77777777" w:rsidR="00D011F0" w:rsidRPr="007F5C96" w:rsidRDefault="00D011F0" w:rsidP="0080522F">
                  <w:pPr>
                    <w:spacing w:after="60" w:line="256" w:lineRule="auto"/>
                    <w:rPr>
                      <w:iCs/>
                      <w:sz w:val="20"/>
                      <w:szCs w:val="20"/>
                    </w:rPr>
                  </w:pPr>
                  <w:r w:rsidRPr="007F5C96">
                    <w:rPr>
                      <w:iCs/>
                      <w:sz w:val="20"/>
                      <w:szCs w:val="20"/>
                    </w:rPr>
                    <w:t>$</w:t>
                  </w:r>
                </w:p>
              </w:tc>
              <w:tc>
                <w:tcPr>
                  <w:tcW w:w="3716" w:type="pct"/>
                  <w:tcBorders>
                    <w:top w:val="single" w:sz="4" w:space="0" w:color="auto"/>
                    <w:left w:val="single" w:sz="4" w:space="0" w:color="auto"/>
                    <w:bottom w:val="single" w:sz="4" w:space="0" w:color="auto"/>
                    <w:right w:val="single" w:sz="4" w:space="0" w:color="auto"/>
                  </w:tcBorders>
                  <w:hideMark/>
                </w:tcPr>
                <w:p w14:paraId="7A42BC5F" w14:textId="77777777" w:rsidR="00D011F0" w:rsidRPr="007F5C96" w:rsidRDefault="00D011F0" w:rsidP="0080522F">
                  <w:pPr>
                    <w:spacing w:after="60" w:line="256" w:lineRule="auto"/>
                    <w:rPr>
                      <w:iCs/>
                      <w:sz w:val="20"/>
                      <w:szCs w:val="20"/>
                    </w:rPr>
                  </w:pPr>
                  <w:r w:rsidRPr="007F5C96">
                    <w:rPr>
                      <w:i/>
                      <w:iCs/>
                      <w:sz w:val="20"/>
                      <w:szCs w:val="20"/>
                    </w:rPr>
                    <w:t>Voltage Support Service Energy Amount per QSE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8C2E312"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02A5CE95" w14:textId="77777777" w:rsidR="00D011F0" w:rsidRPr="007F5C96" w:rsidRDefault="00D011F0" w:rsidP="0080522F">
                  <w:pPr>
                    <w:spacing w:after="60" w:line="256" w:lineRule="auto"/>
                    <w:rPr>
                      <w:iCs/>
                      <w:sz w:val="20"/>
                      <w:szCs w:val="20"/>
                    </w:rPr>
                  </w:pPr>
                  <w:r w:rsidRPr="007F5C96">
                    <w:rPr>
                      <w:iCs/>
                      <w:sz w:val="20"/>
                      <w:szCs w:val="20"/>
                    </w:rPr>
                    <w:t xml:space="preserve">RTMG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2DF2D19E"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576069AC" w14:textId="77777777" w:rsidR="00D011F0" w:rsidRPr="007F5C96" w:rsidRDefault="00D011F0" w:rsidP="0080522F">
                  <w:pPr>
                    <w:spacing w:after="60" w:line="256" w:lineRule="auto"/>
                    <w:rPr>
                      <w:i/>
                      <w:iCs/>
                      <w:sz w:val="20"/>
                      <w:szCs w:val="20"/>
                    </w:rPr>
                  </w:pPr>
                  <w:r w:rsidRPr="007F5C96">
                    <w:rPr>
                      <w:i/>
                      <w:iCs/>
                      <w:sz w:val="20"/>
                      <w:szCs w:val="20"/>
                    </w:rPr>
                    <w:t>Real-Time Metered Generation per QSE per Resource</w:t>
                  </w:r>
                  <w:r w:rsidRPr="007F5C96">
                    <w:rPr>
                      <w:iCs/>
                      <w:sz w:val="20"/>
                      <w:szCs w:val="20"/>
                    </w:rPr>
                    <w:t xml:space="preserve">—The Real-Time metered generation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809CA07"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578DFF7B" w14:textId="77777777" w:rsidR="00D011F0" w:rsidRPr="007F5C96" w:rsidRDefault="00D011F0" w:rsidP="0080522F">
                  <w:pPr>
                    <w:spacing w:after="60" w:line="256" w:lineRule="auto"/>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7D8EF8A2"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0E54EB8" w14:textId="77777777" w:rsidR="00D011F0" w:rsidRPr="007F5C96" w:rsidRDefault="00D011F0" w:rsidP="0080522F">
                  <w:pPr>
                    <w:spacing w:after="60" w:line="256" w:lineRule="auto"/>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D011F0" w:rsidRPr="007F5C96" w14:paraId="5FDF6AEE"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1A9838A6" w14:textId="77777777" w:rsidR="00D011F0" w:rsidRPr="007F5C96" w:rsidRDefault="00D011F0" w:rsidP="0080522F">
                  <w:pPr>
                    <w:spacing w:after="60" w:line="256" w:lineRule="auto"/>
                    <w:rPr>
                      <w:iCs/>
                      <w:sz w:val="20"/>
                      <w:szCs w:val="20"/>
                    </w:rPr>
                  </w:pPr>
                  <w:r w:rsidRPr="007F5C96">
                    <w:rPr>
                      <w:sz w:val="20"/>
                      <w:szCs w:val="20"/>
                    </w:rPr>
                    <w:t>RTEOCOST</w:t>
                  </w:r>
                  <w:r w:rsidRPr="007F5C96">
                    <w:rPr>
                      <w:i/>
                      <w:sz w:val="20"/>
                      <w:szCs w:val="20"/>
                    </w:rPr>
                    <w:t xml:space="preserve"> </w:t>
                  </w:r>
                  <w:r w:rsidRPr="007F5C96">
                    <w:rPr>
                      <w:i/>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hideMark/>
                </w:tcPr>
                <w:p w14:paraId="5CC2046E"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A30DEC8" w14:textId="77777777" w:rsidR="00D011F0" w:rsidRPr="007F5C96" w:rsidRDefault="00D011F0" w:rsidP="0080522F">
                  <w:pPr>
                    <w:spacing w:after="60" w:line="256" w:lineRule="auto"/>
                    <w:rPr>
                      <w:i/>
                      <w:iCs/>
                      <w:sz w:val="20"/>
                      <w:szCs w:val="20"/>
                    </w:rPr>
                  </w:pPr>
                  <w:r w:rsidRPr="007F5C96">
                    <w:rPr>
                      <w:iCs/>
                      <w:sz w:val="20"/>
                      <w:szCs w:val="20"/>
                    </w:rPr>
                    <w:t xml:space="preserve">Real-Time Energy Offer Curve Cost - 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t>
                  </w:r>
                  <w:del w:id="834" w:author="ERCOT" w:date="2024-07-01T09:06:00Z">
                    <w:r w:rsidRPr="007F5C96" w:rsidDel="008550AB">
                      <w:rPr>
                        <w:iCs/>
                        <w:sz w:val="20"/>
                        <w:szCs w:val="20"/>
                      </w:rPr>
                      <w:delText xml:space="preserve"> Where for an ESR, RTEOCOST shall be set to zero.  </w:delText>
                    </w:r>
                  </w:del>
                  <w:r w:rsidRPr="007F5C96">
                    <w:rPr>
                      <w:iCs/>
                      <w:sz w:val="20"/>
                      <w:szCs w:val="20"/>
                    </w:rPr>
                    <w:t xml:space="preserve">Where for a Combined Cycle Train, the Resource </w:t>
                  </w:r>
                  <w:r w:rsidRPr="007F5C96">
                    <w:rPr>
                      <w:i/>
                      <w:iCs/>
                      <w:sz w:val="20"/>
                      <w:szCs w:val="20"/>
                    </w:rPr>
                    <w:t>r</w:t>
                  </w:r>
                  <w:r w:rsidRPr="007F5C96">
                    <w:rPr>
                      <w:iCs/>
                      <w:sz w:val="20"/>
                      <w:szCs w:val="20"/>
                    </w:rPr>
                    <w:t xml:space="preserve"> is the Combined Cycle Train.</w:t>
                  </w:r>
                </w:p>
              </w:tc>
            </w:tr>
            <w:tr w:rsidR="00D011F0" w:rsidRPr="007F5C96" w14:paraId="02380D62" w14:textId="77777777" w:rsidTr="0080522F">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19162938" w14:textId="77777777" w:rsidR="00D011F0" w:rsidRPr="007F5C96" w:rsidRDefault="00D011F0" w:rsidP="0080522F">
                  <w:pPr>
                    <w:spacing w:after="60" w:line="256" w:lineRule="auto"/>
                    <w:rPr>
                      <w:i/>
                      <w:iCs/>
                      <w:noProof/>
                      <w:sz w:val="20"/>
                      <w:szCs w:val="20"/>
                    </w:rPr>
                  </w:pPr>
                </w:p>
              </w:tc>
            </w:tr>
            <w:tr w:rsidR="00D011F0" w:rsidRPr="007F5C96" w14:paraId="664E98FC"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B661961" w14:textId="77777777" w:rsidR="00D011F0" w:rsidRPr="007F5C96" w:rsidRDefault="00D011F0" w:rsidP="0080522F">
                  <w:pPr>
                    <w:spacing w:after="60"/>
                    <w:rPr>
                      <w:iCs/>
                      <w:sz w:val="20"/>
                      <w:szCs w:val="20"/>
                    </w:rPr>
                  </w:pPr>
                  <w:r w:rsidRPr="007F5C96">
                    <w:rPr>
                      <w:iCs/>
                      <w:sz w:val="20"/>
                      <w:szCs w:val="20"/>
                    </w:rPr>
                    <w:t>NETVSSA</w:t>
                  </w:r>
                  <w:r w:rsidRPr="007F5C96">
                    <w:rPr>
                      <w:i/>
                      <w:iCs/>
                      <w:sz w:val="20"/>
                      <w:szCs w:val="20"/>
                      <w:vertAlign w:val="subscript"/>
                    </w:rPr>
                    <w:t xml:space="preserve"> q, r</w:t>
                  </w:r>
                </w:p>
              </w:tc>
              <w:tc>
                <w:tcPr>
                  <w:tcW w:w="460" w:type="pct"/>
                  <w:tcBorders>
                    <w:top w:val="single" w:sz="4" w:space="0" w:color="auto"/>
                    <w:left w:val="single" w:sz="4" w:space="0" w:color="auto"/>
                    <w:bottom w:val="single" w:sz="4" w:space="0" w:color="auto"/>
                    <w:right w:val="single" w:sz="4" w:space="0" w:color="auto"/>
                  </w:tcBorders>
                  <w:hideMark/>
                </w:tcPr>
                <w:p w14:paraId="56E88198"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30C08F84" w14:textId="77777777" w:rsidR="00D011F0" w:rsidRPr="007F5C96" w:rsidRDefault="00D011F0" w:rsidP="0080522F">
                  <w:pPr>
                    <w:spacing w:after="60"/>
                    <w:rPr>
                      <w:i/>
                      <w:iCs/>
                      <w:sz w:val="20"/>
                      <w:szCs w:val="20"/>
                    </w:rPr>
                  </w:pPr>
                  <w:r w:rsidRPr="007F5C96">
                    <w:rPr>
                      <w:i/>
                      <w:iCs/>
                      <w:sz w:val="20"/>
                      <w:szCs w:val="20"/>
                    </w:rPr>
                    <w:t>Net VSS Activity</w:t>
                  </w:r>
                  <w:r w:rsidRPr="007F5C96">
                    <w:rPr>
                      <w:iCs/>
                      <w:sz w:val="20"/>
                      <w:szCs w:val="20"/>
                    </w:rPr>
                    <w:t xml:space="preserve">—The sum of the total energy metered by the Settlement Meter which measures ESR load and the RTMG,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 xml:space="preserve">q </w:t>
                  </w:r>
                  <w:r w:rsidRPr="007F5C96">
                    <w:rPr>
                      <w:iCs/>
                      <w:sz w:val="20"/>
                      <w:szCs w:val="20"/>
                    </w:rPr>
                    <w:t xml:space="preserve">for the 15-minute Settlement Interval. </w:t>
                  </w:r>
                </w:p>
              </w:tc>
            </w:tr>
            <w:tr w:rsidR="00D011F0" w:rsidRPr="007F5C96" w14:paraId="3E6B71F7"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704FFA2C" w14:textId="77777777" w:rsidR="00D011F0" w:rsidRPr="007F5C96" w:rsidRDefault="00D011F0" w:rsidP="0080522F">
                  <w:pPr>
                    <w:spacing w:after="60"/>
                    <w:rPr>
                      <w:iCs/>
                      <w:sz w:val="20"/>
                      <w:szCs w:val="20"/>
                    </w:rPr>
                  </w:pPr>
                  <w:r w:rsidRPr="007F5C96">
                    <w:rPr>
                      <w:iCs/>
                      <w:sz w:val="20"/>
                      <w:szCs w:val="20"/>
                    </w:rPr>
                    <w:t xml:space="preserve">RTCL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73D6923"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9F746FF" w14:textId="77777777" w:rsidR="00D011F0" w:rsidRPr="007F5C96" w:rsidRDefault="00D011F0" w:rsidP="0080522F">
                  <w:pPr>
                    <w:spacing w:after="60"/>
                    <w:rPr>
                      <w:iCs/>
                      <w:sz w:val="20"/>
                      <w:szCs w:val="20"/>
                    </w:rPr>
                  </w:pPr>
                  <w:r w:rsidRPr="007F5C96">
                    <w:rPr>
                      <w:i/>
                      <w:iCs/>
                      <w:sz w:val="20"/>
                      <w:szCs w:val="20"/>
                    </w:rPr>
                    <w:t xml:space="preserve">Real-Time Charging Load per QSE per Resource </w:t>
                  </w:r>
                  <w:r w:rsidRPr="007F5C96">
                    <w:rPr>
                      <w:iCs/>
                      <w:sz w:val="20"/>
                      <w:szCs w:val="20"/>
                    </w:rPr>
                    <w:t xml:space="preserve">—The charging load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q</w:t>
                  </w:r>
                  <w:r w:rsidRPr="007F5C96">
                    <w:rPr>
                      <w:iCs/>
                      <w:sz w:val="20"/>
                      <w:szCs w:val="20"/>
                    </w:rPr>
                    <w:t>, represented as a negative value,</w:t>
                  </w:r>
                  <w:r w:rsidRPr="007F5C96">
                    <w:rPr>
                      <w:i/>
                      <w:iCs/>
                      <w:sz w:val="20"/>
                      <w:szCs w:val="20"/>
                    </w:rPr>
                    <w:t xml:space="preserve"> </w:t>
                  </w:r>
                  <w:r w:rsidRPr="007F5C96">
                    <w:rPr>
                      <w:iCs/>
                      <w:sz w:val="20"/>
                      <w:szCs w:val="20"/>
                    </w:rPr>
                    <w:t xml:space="preserve">for the 15-minute Settlement Interval. </w:t>
                  </w:r>
                </w:p>
              </w:tc>
            </w:tr>
            <w:tr w:rsidR="00D011F0" w:rsidRPr="007F5C96" w14:paraId="7F4D27AC"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AFFD597" w14:textId="77777777" w:rsidR="00D011F0" w:rsidRPr="007F5C96" w:rsidRDefault="00D011F0" w:rsidP="0080522F">
                  <w:pPr>
                    <w:spacing w:after="60"/>
                    <w:rPr>
                      <w:iCs/>
                      <w:sz w:val="20"/>
                      <w:szCs w:val="20"/>
                    </w:rPr>
                  </w:pPr>
                  <w:r w:rsidRPr="007F5C96">
                    <w:rPr>
                      <w:bCs/>
                      <w:iCs/>
                      <w:sz w:val="20"/>
                      <w:szCs w:val="20"/>
                    </w:rPr>
                    <w:t xml:space="preserve">MEBL </w:t>
                  </w:r>
                  <w:r w:rsidRPr="007F5C96">
                    <w:rPr>
                      <w:bCs/>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03B1D8ED"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58DBB21F" w14:textId="77777777" w:rsidR="00D011F0" w:rsidRPr="007F5C96" w:rsidRDefault="00D011F0" w:rsidP="0080522F">
                  <w:pPr>
                    <w:spacing w:after="60"/>
                    <w:rPr>
                      <w:i/>
                      <w:iCs/>
                      <w:sz w:val="20"/>
                      <w:szCs w:val="20"/>
                    </w:rPr>
                  </w:pPr>
                  <w:r w:rsidRPr="007F5C96">
                    <w:rPr>
                      <w:i/>
                      <w:iCs/>
                      <w:sz w:val="20"/>
                      <w:szCs w:val="20"/>
                    </w:rPr>
                    <w:t xml:space="preserve">Metered Energy for Wholesale Storage Load at </w:t>
                  </w:r>
                  <w:del w:id="835" w:author="ERCOT 092024" w:date="2024-09-17T15:37:00Z">
                    <w:r w:rsidRPr="007F5C96" w:rsidDel="00854EA6">
                      <w:rPr>
                        <w:i/>
                        <w:iCs/>
                        <w:sz w:val="20"/>
                        <w:szCs w:val="20"/>
                      </w:rPr>
                      <w:delText>b</w:delText>
                    </w:r>
                  </w:del>
                  <w:ins w:id="836" w:author="ERCOT 092024" w:date="2024-09-17T15:37:00Z">
                    <w:r>
                      <w:rPr>
                        <w:i/>
                        <w:iCs/>
                        <w:sz w:val="20"/>
                        <w:szCs w:val="20"/>
                      </w:rPr>
                      <w:t>B</w:t>
                    </w:r>
                  </w:ins>
                  <w:r w:rsidRPr="007F5C96">
                    <w:rPr>
                      <w:i/>
                      <w:iCs/>
                      <w:sz w:val="20"/>
                      <w:szCs w:val="20"/>
                    </w:rPr>
                    <w:t>us</w:t>
                  </w:r>
                  <w:r w:rsidRPr="007F5C96">
                    <w:rPr>
                      <w:iCs/>
                      <w:sz w:val="20"/>
                      <w:szCs w:val="20"/>
                    </w:rPr>
                    <w:sym w:font="Symbol" w:char="F0BE"/>
                  </w:r>
                  <w:r w:rsidRPr="007F5C96">
                    <w:rPr>
                      <w:iCs/>
                      <w:sz w:val="20"/>
                      <w:szCs w:val="20"/>
                    </w:rPr>
                    <w:t xml:space="preserve">The WSL energy metered by the Settlement Meter which measures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p>
              </w:tc>
            </w:tr>
            <w:tr w:rsidR="00D011F0" w:rsidRPr="007F5C96" w14:paraId="2A72C0CE"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4DF7FE93" w14:textId="77777777" w:rsidR="00D011F0" w:rsidRPr="007F5C96" w:rsidRDefault="00D011F0" w:rsidP="0080522F">
                  <w:pPr>
                    <w:spacing w:after="60"/>
                    <w:rPr>
                      <w:iCs/>
                      <w:sz w:val="20"/>
                      <w:szCs w:val="20"/>
                    </w:rPr>
                  </w:pPr>
                  <w:r w:rsidRPr="007F5C96">
                    <w:rPr>
                      <w:iCs/>
                      <w:sz w:val="20"/>
                      <w:szCs w:val="20"/>
                    </w:rPr>
                    <w:t xml:space="preserve">MEBR </w:t>
                  </w:r>
                  <w:r w:rsidRPr="007F5C96">
                    <w:rPr>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3DEE2871"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4924520" w14:textId="77777777" w:rsidR="00D011F0" w:rsidRPr="007F5C96" w:rsidRDefault="00D011F0" w:rsidP="0080522F">
                  <w:pPr>
                    <w:spacing w:after="60"/>
                    <w:rPr>
                      <w:i/>
                      <w:iCs/>
                      <w:sz w:val="20"/>
                      <w:szCs w:val="20"/>
                    </w:rPr>
                  </w:pPr>
                  <w:r w:rsidRPr="007F5C96">
                    <w:rPr>
                      <w:i/>
                      <w:iCs/>
                      <w:sz w:val="20"/>
                      <w:szCs w:val="20"/>
                    </w:rPr>
                    <w:t xml:space="preserve">Metered Energy for Energy Storage Resource load at Bus </w:t>
                  </w:r>
                  <w:r w:rsidRPr="007F5C96">
                    <w:rPr>
                      <w:iCs/>
                      <w:sz w:val="20"/>
                      <w:szCs w:val="20"/>
                    </w:rPr>
                    <w:t xml:space="preserve">- The energy metered by the Settlement Meter which measures ESR load that is not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r w:rsidRPr="007F5C96">
                    <w:rPr>
                      <w:i/>
                      <w:iCs/>
                      <w:sz w:val="20"/>
                      <w:szCs w:val="20"/>
                    </w:rPr>
                    <w:t xml:space="preserve"> </w:t>
                  </w:r>
                </w:p>
              </w:tc>
            </w:tr>
            <w:tr w:rsidR="00D011F0" w:rsidRPr="007F5C96" w14:paraId="37C58FFA"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0F5B7322" w14:textId="77777777" w:rsidR="00D011F0" w:rsidRPr="007F5C96" w:rsidRDefault="00D011F0" w:rsidP="0080522F">
                  <w:pPr>
                    <w:spacing w:after="60" w:line="256" w:lineRule="auto"/>
                    <w:rPr>
                      <w:iCs/>
                      <w:sz w:val="20"/>
                      <w:szCs w:val="20"/>
                    </w:rPr>
                  </w:pPr>
                  <w:r w:rsidRPr="007F5C96">
                    <w:rPr>
                      <w:sz w:val="20"/>
                      <w:szCs w:val="20"/>
                    </w:rPr>
                    <w:t xml:space="preserve">HSL </w:t>
                  </w:r>
                  <w:r w:rsidRPr="007F5C96">
                    <w:rPr>
                      <w:i/>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25CA017" w14:textId="77777777" w:rsidR="00D011F0" w:rsidRPr="007F5C96" w:rsidRDefault="00D011F0" w:rsidP="0080522F">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767669CB" w14:textId="77777777" w:rsidR="00D011F0" w:rsidRPr="007F5C96" w:rsidRDefault="00D011F0" w:rsidP="0080522F">
                  <w:pPr>
                    <w:spacing w:after="60" w:line="256" w:lineRule="auto"/>
                    <w:rPr>
                      <w:iCs/>
                      <w:sz w:val="20"/>
                      <w:szCs w:val="20"/>
                    </w:rPr>
                  </w:pPr>
                  <w:r w:rsidRPr="007F5C96">
                    <w:rPr>
                      <w:i/>
                      <w:iCs/>
                      <w:sz w:val="20"/>
                      <w:szCs w:val="20"/>
                    </w:rPr>
                    <w:t>High Sustained Limit per QSE per Settlement Point per Resource</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363F1AB2"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1312DC8" w14:textId="77777777" w:rsidR="00D011F0" w:rsidRPr="007F5C96" w:rsidRDefault="00D011F0" w:rsidP="0080522F">
                  <w:pPr>
                    <w:spacing w:after="60" w:line="256" w:lineRule="auto"/>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6B621D4" w14:textId="77777777" w:rsidR="00D011F0" w:rsidRPr="007F5C96" w:rsidRDefault="00D011F0" w:rsidP="0080522F">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543CA97E" w14:textId="77777777" w:rsidR="00D011F0" w:rsidRPr="007F5C96" w:rsidRDefault="00D011F0" w:rsidP="0080522F">
                  <w:pPr>
                    <w:spacing w:after="60" w:line="256" w:lineRule="auto"/>
                    <w:rPr>
                      <w:iCs/>
                      <w:sz w:val="20"/>
                      <w:szCs w:val="20"/>
                    </w:rPr>
                  </w:pPr>
                  <w:r w:rsidRPr="007F5C96">
                    <w:rPr>
                      <w:i/>
                      <w:iCs/>
                      <w:sz w:val="20"/>
                      <w:szCs w:val="20"/>
                    </w:rPr>
                    <w:t>Low Sustained Limit per QSE per Settlement Point per Resource</w:t>
                  </w:r>
                  <w:r w:rsidRPr="007F5C96">
                    <w:rPr>
                      <w:iCs/>
                      <w:sz w:val="20"/>
                      <w:szCs w:val="20"/>
                    </w:rPr>
                    <w:t xml:space="preserve">—The LSL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5E7AA3B9"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DEFE2ED" w14:textId="77777777" w:rsidR="00D011F0" w:rsidRPr="007F5C96" w:rsidRDefault="00D011F0" w:rsidP="0080522F">
                  <w:pPr>
                    <w:spacing w:after="60" w:line="256" w:lineRule="auto"/>
                    <w:rPr>
                      <w:i/>
                      <w:iCs/>
                      <w:sz w:val="20"/>
                      <w:szCs w:val="20"/>
                    </w:rPr>
                  </w:pPr>
                  <w:r w:rsidRPr="007F5C96">
                    <w:rPr>
                      <w:i/>
                      <w:iCs/>
                      <w:sz w:val="20"/>
                      <w:szCs w:val="20"/>
                    </w:rPr>
                    <w:lastRenderedPageBreak/>
                    <w:t>q</w:t>
                  </w:r>
                </w:p>
              </w:tc>
              <w:tc>
                <w:tcPr>
                  <w:tcW w:w="460" w:type="pct"/>
                  <w:tcBorders>
                    <w:top w:val="single" w:sz="4" w:space="0" w:color="auto"/>
                    <w:left w:val="single" w:sz="4" w:space="0" w:color="auto"/>
                    <w:bottom w:val="single" w:sz="4" w:space="0" w:color="auto"/>
                    <w:right w:val="single" w:sz="4" w:space="0" w:color="auto"/>
                  </w:tcBorders>
                  <w:hideMark/>
                </w:tcPr>
                <w:p w14:paraId="66E163C7"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6FBDC6A5" w14:textId="77777777" w:rsidR="00D011F0" w:rsidRPr="007F5C96" w:rsidRDefault="00D011F0" w:rsidP="0080522F">
                  <w:pPr>
                    <w:spacing w:after="60" w:line="256" w:lineRule="auto"/>
                    <w:rPr>
                      <w:i/>
                      <w:sz w:val="20"/>
                      <w:szCs w:val="20"/>
                    </w:rPr>
                  </w:pPr>
                  <w:r w:rsidRPr="007F5C96">
                    <w:rPr>
                      <w:iCs/>
                      <w:sz w:val="20"/>
                      <w:szCs w:val="20"/>
                    </w:rPr>
                    <w:t>A QSE.</w:t>
                  </w:r>
                </w:p>
              </w:tc>
            </w:tr>
            <w:tr w:rsidR="00D011F0" w:rsidRPr="007F5C96" w14:paraId="242CD523"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1E7CCBF" w14:textId="77777777" w:rsidR="00D011F0" w:rsidRPr="007F5C96" w:rsidRDefault="00D011F0" w:rsidP="0080522F">
                  <w:pPr>
                    <w:spacing w:after="60" w:line="256" w:lineRule="auto"/>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hideMark/>
                </w:tcPr>
                <w:p w14:paraId="54A67B60"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11D7F05D" w14:textId="77777777" w:rsidR="00D011F0" w:rsidRPr="007F5C96" w:rsidRDefault="00D011F0" w:rsidP="0080522F">
                  <w:pPr>
                    <w:spacing w:after="60" w:line="256" w:lineRule="auto"/>
                    <w:rPr>
                      <w:i/>
                      <w:sz w:val="20"/>
                      <w:szCs w:val="20"/>
                    </w:rPr>
                  </w:pPr>
                  <w:r w:rsidRPr="007F5C96">
                    <w:rPr>
                      <w:iCs/>
                      <w:sz w:val="20"/>
                      <w:szCs w:val="20"/>
                    </w:rPr>
                    <w:t>A Generation Resource or ESR.</w:t>
                  </w:r>
                </w:p>
              </w:tc>
            </w:tr>
            <w:tr w:rsidR="00D011F0" w:rsidRPr="007F5C96" w14:paraId="2981C5A0"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66F95FC7" w14:textId="77777777" w:rsidR="00D011F0" w:rsidRPr="007F5C96" w:rsidRDefault="00D011F0" w:rsidP="0080522F">
                  <w:pPr>
                    <w:spacing w:after="60" w:line="256" w:lineRule="auto"/>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hideMark/>
                </w:tcPr>
                <w:p w14:paraId="07DC3AC0"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26C688FB" w14:textId="77777777" w:rsidR="00D011F0" w:rsidRPr="007F5C96" w:rsidRDefault="00D011F0" w:rsidP="0080522F">
                  <w:pPr>
                    <w:spacing w:after="60" w:line="256" w:lineRule="auto"/>
                    <w:rPr>
                      <w:iCs/>
                      <w:sz w:val="20"/>
                      <w:szCs w:val="20"/>
                    </w:rPr>
                  </w:pPr>
                  <w:r w:rsidRPr="007F5C96">
                    <w:rPr>
                      <w:iCs/>
                      <w:sz w:val="20"/>
                      <w:szCs w:val="20"/>
                    </w:rPr>
                    <w:t>A Resource Node Settlement Point.</w:t>
                  </w:r>
                </w:p>
              </w:tc>
            </w:tr>
            <w:tr w:rsidR="00D011F0" w:rsidRPr="007F5C96" w14:paraId="70DF5A3F"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728746B1" w14:textId="77777777" w:rsidR="00D011F0" w:rsidRPr="007F5C96" w:rsidRDefault="00D011F0" w:rsidP="0080522F">
                  <w:pPr>
                    <w:spacing w:after="60" w:line="256" w:lineRule="auto"/>
                    <w:rPr>
                      <w:i/>
                      <w:iCs/>
                      <w:sz w:val="20"/>
                      <w:szCs w:val="20"/>
                    </w:rPr>
                  </w:pPr>
                  <w:r w:rsidRPr="007F5C96">
                    <w:rPr>
                      <w:i/>
                      <w:iCs/>
                      <w:sz w:val="20"/>
                      <w:szCs w:val="20"/>
                    </w:rPr>
                    <w:t>b</w:t>
                  </w:r>
                </w:p>
              </w:tc>
              <w:tc>
                <w:tcPr>
                  <w:tcW w:w="460" w:type="pct"/>
                  <w:tcBorders>
                    <w:top w:val="single" w:sz="4" w:space="0" w:color="auto"/>
                    <w:left w:val="single" w:sz="4" w:space="0" w:color="auto"/>
                    <w:bottom w:val="single" w:sz="4" w:space="0" w:color="auto"/>
                    <w:right w:val="single" w:sz="4" w:space="0" w:color="auto"/>
                  </w:tcBorders>
                  <w:hideMark/>
                </w:tcPr>
                <w:p w14:paraId="4AAFDDA6"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57D71221" w14:textId="77777777" w:rsidR="00D011F0" w:rsidRPr="007F5C96" w:rsidRDefault="00D011F0" w:rsidP="0080522F">
                  <w:pPr>
                    <w:spacing w:after="60" w:line="256" w:lineRule="auto"/>
                    <w:rPr>
                      <w:iCs/>
                      <w:sz w:val="20"/>
                      <w:szCs w:val="20"/>
                    </w:rPr>
                  </w:pPr>
                  <w:r w:rsidRPr="007F5C96">
                    <w:rPr>
                      <w:iCs/>
                      <w:sz w:val="20"/>
                      <w:szCs w:val="20"/>
                    </w:rPr>
                    <w:t>An Electrical Bus.</w:t>
                  </w:r>
                </w:p>
              </w:tc>
            </w:tr>
          </w:tbl>
          <w:p w14:paraId="4396100F" w14:textId="77777777" w:rsidR="00D011F0" w:rsidRPr="007F5C96" w:rsidRDefault="00D011F0" w:rsidP="0080522F">
            <w:pPr>
              <w:spacing w:before="240" w:after="240"/>
              <w:ind w:left="720" w:hanging="720"/>
              <w:rPr>
                <w:szCs w:val="20"/>
              </w:rPr>
            </w:pPr>
            <w:r w:rsidRPr="007F5C96">
              <w:rPr>
                <w:szCs w:val="20"/>
              </w:rPr>
              <w:t>(</w:t>
            </w:r>
            <w:ins w:id="837" w:author="ERCOT 092024" w:date="2024-09-17T15:38:00Z">
              <w:r>
                <w:rPr>
                  <w:szCs w:val="20"/>
                </w:rPr>
                <w:t>6</w:t>
              </w:r>
            </w:ins>
            <w:del w:id="838" w:author="ERCOT 092024" w:date="2024-09-17T15:38:00Z">
              <w:r w:rsidRPr="007F5C96" w:rsidDel="00854EA6">
                <w:rPr>
                  <w:szCs w:val="20"/>
                </w:rPr>
                <w:delText>5</w:delText>
              </w:r>
            </w:del>
            <w:r w:rsidRPr="007F5C96">
              <w:rPr>
                <w:szCs w:val="20"/>
              </w:rPr>
              <w:t>)</w:t>
            </w:r>
            <w:r w:rsidRPr="007F5C96">
              <w:rPr>
                <w:szCs w:val="20"/>
              </w:rPr>
              <w:tab/>
              <w:t>The total of the payments to each QSE for ERCOT-directed power reduction to provide VSS for a given 15-minute Settlement Interval is calculated as follows:</w:t>
            </w:r>
          </w:p>
          <w:p w14:paraId="6EF2DBF3" w14:textId="77777777" w:rsidR="00D011F0" w:rsidRPr="007F5C96" w:rsidRDefault="00D011F0" w:rsidP="0080522F">
            <w:pPr>
              <w:tabs>
                <w:tab w:val="left" w:pos="2340"/>
                <w:tab w:val="left" w:pos="3420"/>
              </w:tabs>
              <w:spacing w:after="240"/>
              <w:ind w:left="3420" w:hanging="2700"/>
              <w:rPr>
                <w:b/>
                <w:bCs/>
                <w:szCs w:val="20"/>
              </w:rPr>
            </w:pPr>
            <w:r w:rsidRPr="007F5C96">
              <w:rPr>
                <w:b/>
                <w:bCs/>
                <w:szCs w:val="20"/>
              </w:rPr>
              <w:t xml:space="preserve">VSSEAMTQSETOT </w:t>
            </w:r>
            <w:r w:rsidRPr="007F5C96">
              <w:rPr>
                <w:b/>
                <w:bCs/>
                <w:i/>
                <w:szCs w:val="20"/>
                <w:vertAlign w:val="subscript"/>
              </w:rPr>
              <w:t>q</w:t>
            </w:r>
            <w:r w:rsidRPr="007F5C96">
              <w:rPr>
                <w:b/>
                <w:bCs/>
                <w:szCs w:val="20"/>
              </w:rPr>
              <w:tab/>
              <w:t>=</w:t>
            </w:r>
            <w:r w:rsidRPr="007F5C96">
              <w:rPr>
                <w:b/>
                <w:bCs/>
                <w:szCs w:val="20"/>
              </w:rPr>
              <w:tab/>
            </w:r>
            <w:r w:rsidRPr="007F5C96">
              <w:rPr>
                <w:bCs/>
                <w:position w:val="-28"/>
                <w:szCs w:val="20"/>
              </w:rPr>
              <w:object w:dxaOrig="435" w:dyaOrig="735" w14:anchorId="0DA0319E">
                <v:shape id="_x0000_i1051" type="#_x0000_t75" style="width:24pt;height:36.6pt" o:ole="">
                  <v:imagedata r:id="rId47" o:title=""/>
                </v:shape>
                <o:OLEObject Type="Embed" ProgID="Equation.3" ShapeID="_x0000_i1051" DrawAspect="Content" ObjectID="_1793165417" r:id="rId54"/>
              </w:object>
            </w:r>
            <w:r w:rsidRPr="007F5C96">
              <w:rPr>
                <w:b/>
                <w:bCs/>
                <w:szCs w:val="20"/>
              </w:rPr>
              <w:t xml:space="preserve">VSSEAMT </w:t>
            </w:r>
            <w:r w:rsidRPr="007F5C96">
              <w:rPr>
                <w:b/>
                <w:bCs/>
                <w:i/>
                <w:szCs w:val="20"/>
                <w:vertAlign w:val="subscript"/>
              </w:rPr>
              <w:t>q, r</w:t>
            </w:r>
          </w:p>
          <w:p w14:paraId="75ECE492" w14:textId="77777777" w:rsidR="00D011F0" w:rsidRPr="007F5C96" w:rsidRDefault="00D011F0" w:rsidP="0080522F">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836"/>
              <w:gridCol w:w="6100"/>
            </w:tblGrid>
            <w:tr w:rsidR="00D011F0" w:rsidRPr="007F5C96" w14:paraId="69082B0E" w14:textId="77777777" w:rsidTr="0080522F">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1C09B971" w14:textId="77777777" w:rsidR="00D011F0" w:rsidRPr="007F5C96" w:rsidRDefault="00D011F0" w:rsidP="0080522F">
                  <w:pPr>
                    <w:spacing w:after="240"/>
                    <w:rPr>
                      <w:b/>
                      <w:iCs/>
                      <w:sz w:val="20"/>
                      <w:szCs w:val="20"/>
                    </w:rPr>
                  </w:pPr>
                  <w:r w:rsidRPr="007F5C96">
                    <w:rPr>
                      <w:b/>
                      <w:sz w:val="20"/>
                      <w:szCs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3C1BD607" w14:textId="77777777" w:rsidR="00D011F0" w:rsidRPr="007F5C96" w:rsidRDefault="00D011F0" w:rsidP="0080522F">
                  <w:pPr>
                    <w:spacing w:after="240"/>
                    <w:rPr>
                      <w:b/>
                      <w:iCs/>
                      <w:sz w:val="20"/>
                      <w:szCs w:val="20"/>
                    </w:rPr>
                  </w:pPr>
                  <w:r w:rsidRPr="007F5C96">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12EEAA4E"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192FA137"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7968A52E" w14:textId="77777777" w:rsidR="00D011F0" w:rsidRPr="007F5C96" w:rsidRDefault="00D011F0" w:rsidP="0080522F">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3E95C188" w14:textId="77777777" w:rsidR="00D011F0" w:rsidRPr="007F5C96" w:rsidRDefault="00D011F0" w:rsidP="0080522F">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122E66EF" w14:textId="77777777" w:rsidR="00D011F0" w:rsidRPr="007F5C96" w:rsidRDefault="00D011F0" w:rsidP="0080522F">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D011F0" w:rsidRPr="007F5C96" w14:paraId="232F24FE"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53486BE8"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1C609493" w14:textId="77777777" w:rsidR="00D011F0" w:rsidRPr="007F5C96" w:rsidRDefault="00D011F0" w:rsidP="0080522F">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40309774" w14:textId="77777777" w:rsidR="00D011F0" w:rsidRPr="007F5C96" w:rsidRDefault="00D011F0" w:rsidP="0080522F">
                  <w:pPr>
                    <w:spacing w:after="60"/>
                    <w:rPr>
                      <w:iCs/>
                      <w:sz w:val="20"/>
                      <w:szCs w:val="20"/>
                    </w:rPr>
                  </w:pPr>
                  <w:r w:rsidRPr="007F5C96">
                    <w:rPr>
                      <w:i/>
                      <w:iCs/>
                      <w:sz w:val="20"/>
                      <w:szCs w:val="20"/>
                    </w:rPr>
                    <w:t>Voltage Support Service Energy Amount per QSE per Settlement Point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0862609F"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62AAF4AB" w14:textId="77777777" w:rsidR="00D011F0" w:rsidRPr="007F5C96" w:rsidRDefault="00D011F0" w:rsidP="0080522F">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53794080"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6DAC5C6B"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7EC37CE0"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41216F08" w14:textId="77777777" w:rsidR="00D011F0" w:rsidRPr="007F5C96" w:rsidRDefault="00D011F0" w:rsidP="0080522F">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3AAD5362"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2664A966" w14:textId="77777777" w:rsidR="00D011F0" w:rsidRPr="007F5C96" w:rsidRDefault="00D011F0" w:rsidP="0080522F">
                  <w:pPr>
                    <w:spacing w:after="60"/>
                    <w:rPr>
                      <w:iCs/>
                      <w:sz w:val="20"/>
                      <w:szCs w:val="20"/>
                    </w:rPr>
                  </w:pPr>
                  <w:r w:rsidRPr="007F5C96">
                    <w:rPr>
                      <w:iCs/>
                      <w:sz w:val="20"/>
                      <w:szCs w:val="20"/>
                    </w:rPr>
                    <w:t>A Generation Resource or ESR.</w:t>
                  </w:r>
                </w:p>
              </w:tc>
            </w:tr>
          </w:tbl>
          <w:p w14:paraId="2C9AA0E0" w14:textId="77777777" w:rsidR="00D011F0" w:rsidRPr="007F5C96" w:rsidRDefault="00D011F0" w:rsidP="0080522F">
            <w:pPr>
              <w:spacing w:after="240"/>
              <w:rPr>
                <w:szCs w:val="20"/>
              </w:rPr>
            </w:pPr>
          </w:p>
        </w:tc>
      </w:tr>
    </w:tbl>
    <w:p w14:paraId="6B199D22" w14:textId="77777777" w:rsidR="00D011F0" w:rsidRPr="007F5C96" w:rsidRDefault="00D011F0" w:rsidP="00D011F0">
      <w:pPr>
        <w:keepNext/>
        <w:tabs>
          <w:tab w:val="left" w:pos="1080"/>
        </w:tabs>
        <w:spacing w:before="480" w:after="240"/>
        <w:ind w:left="1080" w:hanging="1080"/>
        <w:outlineLvl w:val="2"/>
        <w:rPr>
          <w:b/>
          <w:bCs/>
          <w:i/>
          <w:szCs w:val="20"/>
        </w:rPr>
      </w:pPr>
      <w:bookmarkStart w:id="839" w:name="_Toc87951814"/>
      <w:bookmarkStart w:id="840" w:name="_Toc109009418"/>
      <w:bookmarkStart w:id="841" w:name="_Toc397505038"/>
      <w:bookmarkStart w:id="842" w:name="_Toc402357170"/>
      <w:bookmarkStart w:id="843" w:name="_Toc422486550"/>
      <w:bookmarkStart w:id="844" w:name="_Toc433093403"/>
      <w:bookmarkStart w:id="845" w:name="_Toc433093561"/>
      <w:bookmarkStart w:id="846" w:name="_Toc440874791"/>
      <w:bookmarkStart w:id="847" w:name="_Toc448142348"/>
      <w:bookmarkStart w:id="848" w:name="_Toc448142505"/>
      <w:bookmarkStart w:id="849" w:name="_Toc458770346"/>
      <w:bookmarkStart w:id="850" w:name="_Toc459294314"/>
      <w:bookmarkStart w:id="851" w:name="_Toc463262808"/>
      <w:bookmarkStart w:id="852" w:name="_Toc468286881"/>
      <w:bookmarkStart w:id="853" w:name="_Toc481502921"/>
      <w:bookmarkStart w:id="854" w:name="_Toc496080089"/>
      <w:bookmarkStart w:id="855" w:name="_Toc135992392"/>
      <w:r w:rsidRPr="007F5C96">
        <w:rPr>
          <w:b/>
          <w:bCs/>
          <w:i/>
          <w:szCs w:val="20"/>
        </w:rPr>
        <w:lastRenderedPageBreak/>
        <w:t>6.6.9</w:t>
      </w:r>
      <w:r w:rsidRPr="007F5C96">
        <w:rPr>
          <w:b/>
          <w:bCs/>
          <w:i/>
          <w:szCs w:val="20"/>
        </w:rPr>
        <w:tab/>
        <w:t>Emergency Operations Settlement</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14:paraId="50AE224D"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4366D50A" w14:textId="77777777" w:rsidR="00D011F0" w:rsidRPr="007F5C96" w:rsidRDefault="00D011F0" w:rsidP="00D011F0">
      <w:pPr>
        <w:spacing w:after="240"/>
        <w:ind w:left="720" w:hanging="720"/>
        <w:rPr>
          <w:szCs w:val="20"/>
        </w:rPr>
      </w:pPr>
      <w:r w:rsidRPr="007F5C96">
        <w:rPr>
          <w:szCs w:val="20"/>
        </w:rPr>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7F5C96">
        <w:rPr>
          <w:szCs w:val="20"/>
        </w:rPr>
        <w:t>For the purpose of</w:t>
      </w:r>
      <w:proofErr w:type="gramEnd"/>
      <w:r w:rsidRPr="007F5C96">
        <w:rPr>
          <w:szCs w:val="20"/>
        </w:rPr>
        <w:t xml:space="preserve"> this Settlement, and limited to </w:t>
      </w:r>
      <w:r w:rsidRPr="007F5C96">
        <w:rPr>
          <w:szCs w:val="20"/>
        </w:rPr>
        <w:lastRenderedPageBreak/>
        <w:t>Settlement Intervals inclusive of the unannounced Generation Resource test, SCED Base Points will be used in place of the Emergency Base Point.</w:t>
      </w:r>
    </w:p>
    <w:p w14:paraId="5B07BE24"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A QSE that represents a QSGR that comes On-Line </w:t>
      </w:r>
      <w:proofErr w:type="gramStart"/>
      <w:r w:rsidRPr="007F5C96">
        <w:rPr>
          <w:szCs w:val="20"/>
        </w:rPr>
        <w:t>as a result of</w:t>
      </w:r>
      <w:proofErr w:type="gramEnd"/>
      <w:r w:rsidRPr="007F5C96">
        <w:rPr>
          <w:szCs w:val="20"/>
        </w:rPr>
        <w:t xml:space="preserve">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w:t>
      </w:r>
      <w:proofErr w:type="gramStart"/>
      <w:r w:rsidRPr="007F5C96">
        <w:rPr>
          <w:szCs w:val="20"/>
        </w:rPr>
        <w:t>zero Base</w:t>
      </w:r>
      <w:proofErr w:type="gramEnd"/>
      <w:r w:rsidRPr="007F5C96">
        <w:rPr>
          <w:szCs w:val="20"/>
        </w:rPr>
        <w:t xml:space="preserve"> Point to the aggregated output level.  </w:t>
      </w:r>
      <w:proofErr w:type="gramStart"/>
      <w:r w:rsidRPr="007F5C96">
        <w:rPr>
          <w:szCs w:val="20"/>
        </w:rPr>
        <w:t>For the purpose of</w:t>
      </w:r>
      <w:proofErr w:type="gramEnd"/>
      <w:r w:rsidRPr="007F5C96">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53165F4B" w14:textId="77777777" w:rsidR="00D011F0" w:rsidRPr="007F5C96" w:rsidRDefault="00D011F0" w:rsidP="00D011F0">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w:t>
      </w:r>
      <w:proofErr w:type="gramStart"/>
      <w:r w:rsidRPr="007F5C96">
        <w:rPr>
          <w:szCs w:val="20"/>
        </w:rPr>
        <w:t>zero Base</w:t>
      </w:r>
      <w:proofErr w:type="gramEnd"/>
      <w:r w:rsidRPr="007F5C96">
        <w:rPr>
          <w:szCs w:val="20"/>
        </w:rPr>
        <w:t xml:space="preserve"> Point to the held Base Point.  The held Base Point is the Base Point that the QSE received due to a manual override by ERCOT </w:t>
      </w:r>
      <w:proofErr w:type="gramStart"/>
      <w:r w:rsidRPr="007F5C96">
        <w:rPr>
          <w:szCs w:val="20"/>
        </w:rPr>
        <w:t>Operator</w:t>
      </w:r>
      <w:proofErr w:type="gramEnd"/>
      <w:r w:rsidRPr="007F5C96">
        <w:rPr>
          <w:szCs w:val="20"/>
        </w:rPr>
        <w:t xml:space="preserve"> or the Base Point received by the QSE that ERCOT identified as inconsistent with Real-Time Settlement Point Prices.  </w:t>
      </w:r>
      <w:proofErr w:type="gramStart"/>
      <w:r w:rsidRPr="007F5C96">
        <w:rPr>
          <w:szCs w:val="20"/>
        </w:rPr>
        <w:t>For the purpose of</w:t>
      </w:r>
      <w:proofErr w:type="gramEnd"/>
      <w:r w:rsidRPr="007F5C96">
        <w:rPr>
          <w:szCs w:val="20"/>
        </w:rPr>
        <w:t xml:space="preserve">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1C528F86" w14:textId="77777777" w:rsidR="00D011F0" w:rsidRPr="007F5C96" w:rsidRDefault="00D011F0" w:rsidP="00D011F0">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Section 6.6.9.1.  </w:t>
      </w:r>
      <w:proofErr w:type="gramStart"/>
      <w:r w:rsidRPr="007F5C96">
        <w:rPr>
          <w:szCs w:val="20"/>
        </w:rPr>
        <w:t>For the purpose of</w:t>
      </w:r>
      <w:proofErr w:type="gramEnd"/>
      <w:r w:rsidRPr="007F5C96">
        <w:rPr>
          <w:szCs w:val="20"/>
        </w:rPr>
        <w:t xml:space="preserve"> this Settlement, and limited to the failed </w:t>
      </w:r>
      <w:r w:rsidRPr="007F5C96">
        <w:rPr>
          <w:iCs/>
          <w:szCs w:val="20"/>
        </w:rPr>
        <w:t>SCED interval,</w:t>
      </w:r>
      <w:r w:rsidRPr="007F5C96">
        <w:rPr>
          <w:szCs w:val="20"/>
        </w:rPr>
        <w:t xml:space="preserve"> SCED Base Points will be used in place of the Emergency Base Point.</w:t>
      </w:r>
    </w:p>
    <w:p w14:paraId="2658C1E7" w14:textId="77777777" w:rsidR="00D011F0" w:rsidRPr="007F5C96" w:rsidRDefault="00D011F0" w:rsidP="00D011F0">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36137391" w14:textId="77777777" w:rsidR="00D011F0" w:rsidRPr="007F5C96" w:rsidRDefault="00D011F0" w:rsidP="00D011F0">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(1)(c) of Section </w:t>
      </w:r>
      <w:r w:rsidRPr="007F5C96">
        <w:rPr>
          <w:szCs w:val="20"/>
        </w:rPr>
        <w:lastRenderedPageBreak/>
        <w:t xml:space="preserve">4.4.9.4.1 for all emergency operations Settlement calculations </w:t>
      </w:r>
      <w:proofErr w:type="gramStart"/>
      <w:r w:rsidRPr="007F5C96">
        <w:rPr>
          <w:szCs w:val="20"/>
        </w:rPr>
        <w:t>with the exception of</w:t>
      </w:r>
      <w:proofErr w:type="gramEnd"/>
      <w:r w:rsidRPr="007F5C96">
        <w:rPr>
          <w:szCs w:val="20"/>
        </w:rPr>
        <w:t xml:space="preserve"> paragraph (3) above.</w:t>
      </w:r>
    </w:p>
    <w:p w14:paraId="23454171" w14:textId="77777777" w:rsidR="00D011F0" w:rsidRPr="007F5C96" w:rsidRDefault="00D011F0" w:rsidP="00D011F0">
      <w:pPr>
        <w:spacing w:after="240"/>
        <w:ind w:left="720" w:hanging="720"/>
        <w:rPr>
          <w:szCs w:val="20"/>
        </w:rPr>
      </w:pPr>
      <w:r w:rsidRPr="007F5C96">
        <w:rPr>
          <w:szCs w:val="20"/>
        </w:rPr>
        <w:t>(8)</w:t>
      </w:r>
      <w:r w:rsidRPr="007F5C96">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w:t>
      </w:r>
      <w:proofErr w:type="gramStart"/>
      <w:r w:rsidRPr="007F5C96">
        <w:rPr>
          <w:szCs w:val="20"/>
        </w:rPr>
        <w:t>zero Base</w:t>
      </w:r>
      <w:proofErr w:type="gramEnd"/>
      <w:r w:rsidRPr="007F5C96">
        <w:rPr>
          <w:szCs w:val="20"/>
        </w:rPr>
        <w:t xml:space="preserve"> Point to the Emergency Base Point for each Resource that provided CFC.  Compensation for a CFC test will not be provided if the test was a retest requested by the QSE.  </w:t>
      </w:r>
      <w:proofErr w:type="gramStart"/>
      <w:r w:rsidRPr="007F5C96">
        <w:rPr>
          <w:szCs w:val="20"/>
        </w:rPr>
        <w:t>For the purpose of</w:t>
      </w:r>
      <w:proofErr w:type="gramEnd"/>
      <w:r w:rsidRPr="007F5C96">
        <w:rPr>
          <w:szCs w:val="20"/>
        </w:rPr>
        <w:t xml:space="preserve">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32EC55A2" w14:textId="77777777" w:rsidR="00D011F0" w:rsidRPr="007F5C96" w:rsidRDefault="00D011F0" w:rsidP="00D011F0">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w:t>
      </w:r>
      <w:proofErr w:type="gramStart"/>
      <w:r w:rsidRPr="007F5C96">
        <w:rPr>
          <w:bCs/>
          <w:szCs w:val="20"/>
        </w:rPr>
        <w:t>available</w:t>
      </w:r>
      <w:proofErr w:type="gramEnd"/>
      <w:r w:rsidRPr="007F5C96">
        <w:rPr>
          <w:bCs/>
          <w:szCs w:val="20"/>
        </w:rPr>
        <w:t xml:space="preserv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7F5C96">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0430F3EB" w14:textId="77777777" w:rsidTr="0080522F">
        <w:trPr>
          <w:trHeight w:val="206"/>
        </w:trPr>
        <w:tc>
          <w:tcPr>
            <w:tcW w:w="9350" w:type="dxa"/>
            <w:shd w:val="pct12" w:color="auto" w:fill="auto"/>
          </w:tcPr>
          <w:p w14:paraId="2F9DE991" w14:textId="77777777" w:rsidR="00D011F0" w:rsidRDefault="00D011F0" w:rsidP="0080522F">
            <w:pPr>
              <w:pStyle w:val="Instructions"/>
              <w:spacing w:before="120"/>
            </w:pPr>
            <w:r>
              <w:t>[NPRR1010 and NPRR1014:  Replace applicable portions of Section 6.6.9 above with the following upon system implementation of the Real-Time Co-Optimization (RTC) project for NPRR1010; or upon system implementation for NPRR1014:]</w:t>
            </w:r>
          </w:p>
          <w:p w14:paraId="58161E9D" w14:textId="77777777" w:rsidR="00D011F0" w:rsidRPr="007F5C96" w:rsidRDefault="00D011F0" w:rsidP="0080522F">
            <w:pPr>
              <w:keepNext/>
              <w:tabs>
                <w:tab w:val="left" w:pos="1080"/>
              </w:tabs>
              <w:spacing w:before="240" w:after="240"/>
              <w:ind w:left="1080" w:hanging="1080"/>
              <w:outlineLvl w:val="2"/>
              <w:rPr>
                <w:b/>
                <w:bCs/>
                <w:i/>
                <w:szCs w:val="20"/>
              </w:rPr>
            </w:pPr>
            <w:bookmarkStart w:id="856" w:name="_Toc60040728"/>
            <w:bookmarkStart w:id="857" w:name="_Toc65151787"/>
            <w:bookmarkStart w:id="858" w:name="_Toc80174813"/>
            <w:bookmarkStart w:id="859" w:name="_Toc112417693"/>
            <w:bookmarkStart w:id="860" w:name="_Toc119310362"/>
            <w:bookmarkStart w:id="861" w:name="_Toc125966295"/>
            <w:bookmarkStart w:id="862" w:name="_Toc135992393"/>
            <w:r w:rsidRPr="007F5C96">
              <w:rPr>
                <w:b/>
                <w:bCs/>
                <w:i/>
                <w:szCs w:val="20"/>
              </w:rPr>
              <w:t>6.6.9</w:t>
            </w:r>
            <w:r w:rsidRPr="007F5C96">
              <w:rPr>
                <w:b/>
                <w:bCs/>
                <w:i/>
                <w:szCs w:val="20"/>
              </w:rPr>
              <w:tab/>
              <w:t>Emergency Operations Settlement</w:t>
            </w:r>
            <w:bookmarkEnd w:id="856"/>
            <w:bookmarkEnd w:id="857"/>
            <w:bookmarkEnd w:id="858"/>
            <w:bookmarkEnd w:id="859"/>
            <w:bookmarkEnd w:id="860"/>
            <w:bookmarkEnd w:id="861"/>
            <w:bookmarkEnd w:id="862"/>
          </w:p>
          <w:p w14:paraId="63A15D0D" w14:textId="77777777" w:rsidR="00D011F0" w:rsidRPr="007F5C96" w:rsidRDefault="00D011F0" w:rsidP="0080522F">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407BAAC4" w14:textId="77777777" w:rsidR="00D011F0" w:rsidRPr="007F5C96" w:rsidRDefault="00D011F0" w:rsidP="0080522F">
            <w:pPr>
              <w:spacing w:after="240"/>
              <w:ind w:left="720" w:hanging="720"/>
              <w:rPr>
                <w:szCs w:val="20"/>
              </w:rPr>
            </w:pPr>
            <w:r w:rsidRPr="007F5C96">
              <w:rPr>
                <w:szCs w:val="20"/>
              </w:rPr>
              <w:lastRenderedPageBreak/>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7F5C96">
              <w:rPr>
                <w:szCs w:val="20"/>
              </w:rPr>
              <w:t>For the purpose of</w:t>
            </w:r>
            <w:proofErr w:type="gramEnd"/>
            <w:r w:rsidRPr="007F5C96">
              <w:rPr>
                <w:szCs w:val="20"/>
              </w:rPr>
              <w:t xml:space="preserve"> this Settlement, and limited to Settlement Intervals inclusive of the unannounced Generation Resource test, SCED Base Points will be used in place of the Emergency Base Point.</w:t>
            </w:r>
          </w:p>
          <w:p w14:paraId="63530262" w14:textId="77777777" w:rsidR="00D011F0" w:rsidRPr="007F5C96" w:rsidRDefault="00D011F0" w:rsidP="0080522F">
            <w:pPr>
              <w:spacing w:after="240"/>
              <w:ind w:left="720" w:hanging="720"/>
              <w:rPr>
                <w:szCs w:val="20"/>
              </w:rPr>
            </w:pPr>
            <w:r w:rsidRPr="007F5C96">
              <w:rPr>
                <w:szCs w:val="20"/>
              </w:rPr>
              <w:t>(3)</w:t>
            </w:r>
            <w:r w:rsidRPr="007F5C96">
              <w:rPr>
                <w:szCs w:val="20"/>
              </w:rPr>
              <w:tab/>
              <w:t xml:space="preserve">A QSE that represents a QSGR that comes On-Line </w:t>
            </w:r>
            <w:proofErr w:type="gramStart"/>
            <w:r w:rsidRPr="007F5C96">
              <w:rPr>
                <w:szCs w:val="20"/>
              </w:rPr>
              <w:t>as a result of</w:t>
            </w:r>
            <w:proofErr w:type="gramEnd"/>
            <w:r w:rsidRPr="007F5C96">
              <w:rPr>
                <w:szCs w:val="20"/>
              </w:rPr>
              <w:t xml:space="preserve">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w:t>
            </w:r>
            <w:proofErr w:type="gramStart"/>
            <w:r w:rsidRPr="007F5C96">
              <w:rPr>
                <w:szCs w:val="20"/>
              </w:rPr>
              <w:t>For the purpose of</w:t>
            </w:r>
            <w:proofErr w:type="gramEnd"/>
            <w:r w:rsidRPr="007F5C96">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028F5A00" w14:textId="77777777" w:rsidR="00D011F0" w:rsidRPr="007F5C96" w:rsidRDefault="00D011F0" w:rsidP="0080522F">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w:t>
            </w:r>
            <w:proofErr w:type="gramStart"/>
            <w:r w:rsidRPr="007F5C96">
              <w:rPr>
                <w:szCs w:val="20"/>
              </w:rPr>
              <w:t>Operator</w:t>
            </w:r>
            <w:proofErr w:type="gramEnd"/>
            <w:r w:rsidRPr="007F5C96">
              <w:rPr>
                <w:szCs w:val="20"/>
              </w:rPr>
              <w:t xml:space="preserve"> or the Base Point received by the QSE that ERCOT identified as inconsistent with Real-Time Settlement Point Prices.  </w:t>
            </w:r>
            <w:proofErr w:type="gramStart"/>
            <w:r w:rsidRPr="007F5C96">
              <w:rPr>
                <w:szCs w:val="20"/>
              </w:rPr>
              <w:t>For the purpose of</w:t>
            </w:r>
            <w:proofErr w:type="gramEnd"/>
            <w:r w:rsidRPr="007F5C96">
              <w:rPr>
                <w:szCs w:val="20"/>
              </w:rPr>
              <w:t xml:space="preserve">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507C50CB" w14:textId="77777777" w:rsidR="00D011F0" w:rsidRPr="007F5C96" w:rsidRDefault="00D011F0" w:rsidP="0080522F">
            <w:pPr>
              <w:spacing w:after="240"/>
              <w:ind w:left="720" w:hanging="720"/>
              <w:rPr>
                <w:szCs w:val="20"/>
              </w:rPr>
            </w:pPr>
            <w:r w:rsidRPr="007F5C96">
              <w:rPr>
                <w:szCs w:val="20"/>
              </w:rPr>
              <w:lastRenderedPageBreak/>
              <w:t>(5)</w:t>
            </w:r>
            <w:r w:rsidRPr="007F5C96">
              <w:rPr>
                <w:szCs w:val="20"/>
              </w:rPr>
              <w:tab/>
              <w:t xml:space="preserve">In accordance with Section 6.3, Adjustment Period and Real-Time Operations Timeline, if ERCOT sets any SCED interval as failed, then QSEs shall be considered for additional compensation using the formula in paragraph (1) in Section 6.6.9.1.  </w:t>
            </w:r>
            <w:proofErr w:type="gramStart"/>
            <w:r w:rsidRPr="007F5C96">
              <w:rPr>
                <w:szCs w:val="20"/>
              </w:rPr>
              <w:t>For the purpose of</w:t>
            </w:r>
            <w:proofErr w:type="gramEnd"/>
            <w:r w:rsidRPr="007F5C96">
              <w:rPr>
                <w:szCs w:val="20"/>
              </w:rPr>
              <w:t xml:space="preserve"> this Settlement, and limited to the failed </w:t>
            </w:r>
            <w:r w:rsidRPr="007F5C96">
              <w:rPr>
                <w:iCs/>
                <w:szCs w:val="20"/>
              </w:rPr>
              <w:t>SCED interval,</w:t>
            </w:r>
            <w:r w:rsidRPr="007F5C96">
              <w:rPr>
                <w:szCs w:val="20"/>
              </w:rPr>
              <w:t xml:space="preserve"> SCED Base Points will be used in place of the Emergency Base Point.</w:t>
            </w:r>
          </w:p>
          <w:p w14:paraId="4C346EB0" w14:textId="77777777" w:rsidR="00D011F0" w:rsidRPr="007F5C96" w:rsidRDefault="00D011F0" w:rsidP="0080522F">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128738D9" w14:textId="77777777" w:rsidR="00D011F0" w:rsidRPr="007F5C96" w:rsidRDefault="00D011F0" w:rsidP="0080522F">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t>
            </w:r>
            <w:proofErr w:type="gramStart"/>
            <w:r w:rsidRPr="007F5C96">
              <w:rPr>
                <w:szCs w:val="20"/>
              </w:rPr>
              <w:t>with the exception of</w:t>
            </w:r>
            <w:proofErr w:type="gramEnd"/>
            <w:r w:rsidRPr="007F5C96">
              <w:rPr>
                <w:szCs w:val="20"/>
              </w:rPr>
              <w:t xml:space="preserve"> paragraph (3) above.</w:t>
            </w:r>
          </w:p>
          <w:p w14:paraId="689C8750" w14:textId="77777777" w:rsidR="00D011F0" w:rsidRPr="007F5C96" w:rsidRDefault="00D011F0" w:rsidP="0080522F">
            <w:pPr>
              <w:spacing w:after="240"/>
              <w:ind w:left="720" w:hanging="720"/>
              <w:rPr>
                <w:szCs w:val="20"/>
              </w:rPr>
            </w:pPr>
            <w:r w:rsidRPr="007F5C96">
              <w:rPr>
                <w:szCs w:val="20"/>
              </w:rPr>
              <w:t>(8)</w:t>
            </w:r>
            <w:r w:rsidRPr="007F5C96">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w:t>
            </w:r>
            <w:proofErr w:type="gramStart"/>
            <w:r w:rsidRPr="007F5C96">
              <w:rPr>
                <w:szCs w:val="20"/>
              </w:rPr>
              <w:t>For the purpose of</w:t>
            </w:r>
            <w:proofErr w:type="gramEnd"/>
            <w:r w:rsidRPr="007F5C96">
              <w:rPr>
                <w:szCs w:val="20"/>
              </w:rPr>
              <w:t xml:space="preserve">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580007E4" w14:textId="77777777" w:rsidR="00D011F0" w:rsidRPr="007F5C96" w:rsidRDefault="00D011F0" w:rsidP="0080522F">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w:t>
            </w:r>
            <w:del w:id="863" w:author="ERCOT" w:date="2024-06-21T07:35:00Z">
              <w:r w:rsidRPr="007F5C96" w:rsidDel="001A78A6">
                <w:rPr>
                  <w:bCs/>
                  <w:szCs w:val="20"/>
                </w:rPr>
                <w:delText xml:space="preserve">generation </w:delText>
              </w:r>
            </w:del>
            <w:r w:rsidRPr="007F5C96">
              <w:rPr>
                <w:bCs/>
                <w:szCs w:val="20"/>
              </w:rPr>
              <w:t>data that was used to create proxy Base Points.</w:t>
            </w:r>
            <w:r w:rsidRPr="007F5C96">
              <w:rPr>
                <w:szCs w:val="20"/>
              </w:rPr>
              <w:t xml:space="preserve"> </w:t>
            </w:r>
          </w:p>
          <w:p w14:paraId="143B8B06" w14:textId="77777777" w:rsidR="00D011F0" w:rsidRPr="007F5C96" w:rsidRDefault="00D011F0" w:rsidP="0080522F">
            <w:pPr>
              <w:spacing w:after="240"/>
              <w:ind w:left="720" w:hanging="720"/>
              <w:rPr>
                <w:szCs w:val="20"/>
              </w:rPr>
            </w:pPr>
            <w:bookmarkStart w:id="864" w:name="_Hlk120516039"/>
            <w:r w:rsidRPr="007F5C96">
              <w:rPr>
                <w:szCs w:val="20"/>
              </w:rPr>
              <w:t>(10)</w:t>
            </w:r>
            <w:r w:rsidRPr="007F5C96">
              <w:rPr>
                <w:szCs w:val="20"/>
              </w:rPr>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t>
            </w:r>
            <w:r w:rsidRPr="007F5C96">
              <w:rPr>
                <w:szCs w:val="20"/>
              </w:rPr>
              <w:lastRenderedPageBreak/>
              <w:t xml:space="preserve">when the QSE has received Base Points that are inconsistent with Real-Time Settlement Point Prices, as described in paragraph (4) above.  In the case of the condition described in paragraph (3) above, the triggering event would be the first interval in which the QSGR comes On-Line </w:t>
            </w:r>
            <w:proofErr w:type="gramStart"/>
            <w:r w:rsidRPr="007F5C96">
              <w:rPr>
                <w:szCs w:val="20"/>
              </w:rPr>
              <w:t>as a result of</w:t>
            </w:r>
            <w:proofErr w:type="gramEnd"/>
            <w:r w:rsidRPr="007F5C96">
              <w:rPr>
                <w:szCs w:val="20"/>
              </w:rPr>
              <w:t xml:space="preserve"> a Base Point greater than zero.</w:t>
            </w:r>
          </w:p>
          <w:p w14:paraId="4B512CD0" w14:textId="77777777" w:rsidR="00D011F0" w:rsidRPr="007F5C96" w:rsidRDefault="00D011F0" w:rsidP="0080522F">
            <w:pPr>
              <w:spacing w:after="240"/>
              <w:ind w:left="720" w:hanging="720"/>
              <w:rPr>
                <w:szCs w:val="20"/>
              </w:rPr>
            </w:pPr>
            <w:r w:rsidRPr="007F5C96">
              <w:rPr>
                <w:szCs w:val="20"/>
              </w:rPr>
              <w:t>(11)</w:t>
            </w:r>
            <w:r w:rsidRPr="007F5C96">
              <w:rPr>
                <w:szCs w:val="20"/>
              </w:rPr>
              <w:tab/>
              <w:t xml:space="preserve">For ESRs that qualify for emergency Settlement, for purposes of this section, the MOC curve used to cap the Energy Bid/Offer </w:t>
            </w:r>
            <w:r w:rsidRPr="007F5C96">
              <w:rPr>
                <w:bCs/>
                <w:szCs w:val="20"/>
              </w:rPr>
              <w:t>Curve</w:t>
            </w:r>
            <w:r w:rsidRPr="007F5C96">
              <w:rPr>
                <w:szCs w:val="20"/>
              </w:rPr>
              <w:t xml:space="preserve"> shall be set to the highest Real-Time Settlement Point Price (RTSPP) at the Resource’s Settlement Point for the Operating Day. </w:t>
            </w:r>
            <w:bookmarkEnd w:id="864"/>
          </w:p>
        </w:tc>
      </w:tr>
    </w:tbl>
    <w:p w14:paraId="650A355E" w14:textId="77777777" w:rsidR="00D011F0" w:rsidRPr="00E1424A" w:rsidRDefault="00D011F0" w:rsidP="00D011F0">
      <w:pPr>
        <w:keepNext/>
        <w:tabs>
          <w:tab w:val="left" w:pos="900"/>
        </w:tabs>
        <w:spacing w:before="480" w:after="240"/>
        <w:ind w:left="900" w:hanging="900"/>
        <w:outlineLvl w:val="1"/>
        <w:rPr>
          <w:b/>
          <w:szCs w:val="20"/>
        </w:rPr>
      </w:pPr>
      <w:bookmarkStart w:id="865" w:name="_Toc162532134"/>
      <w:commentRangeStart w:id="866"/>
      <w:r w:rsidRPr="00E1424A">
        <w:rPr>
          <w:b/>
          <w:szCs w:val="20"/>
        </w:rPr>
        <w:lastRenderedPageBreak/>
        <w:t>8.1</w:t>
      </w:r>
      <w:commentRangeEnd w:id="866"/>
      <w:r w:rsidR="000539AC">
        <w:rPr>
          <w:rStyle w:val="CommentReference"/>
        </w:rPr>
        <w:commentReference w:id="866"/>
      </w:r>
      <w:r w:rsidRPr="00E1424A">
        <w:rPr>
          <w:b/>
          <w:szCs w:val="20"/>
        </w:rPr>
        <w:tab/>
        <w:t>QSE and Resource Performance Monitoring</w:t>
      </w:r>
      <w:bookmarkStart w:id="867" w:name="eight"/>
      <w:bookmarkEnd w:id="865"/>
      <w:bookmarkEnd w:id="867"/>
    </w:p>
    <w:p w14:paraId="53AE3D6D"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5E77561D"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Each QSE and Resource shall meet performance measures as described in this Section and in the Operating Guides.</w:t>
      </w:r>
    </w:p>
    <w:p w14:paraId="232F765F" w14:textId="77777777" w:rsidR="00D011F0" w:rsidRPr="00E1424A" w:rsidRDefault="00D011F0" w:rsidP="00D011F0">
      <w:pPr>
        <w:spacing w:after="240"/>
        <w:ind w:left="720" w:hanging="720"/>
        <w:rPr>
          <w:iCs/>
          <w:szCs w:val="20"/>
        </w:rPr>
      </w:pPr>
      <w:r w:rsidRPr="00E1424A">
        <w:rPr>
          <w:iCs/>
          <w:szCs w:val="20"/>
        </w:rPr>
        <w:t>(3)</w:t>
      </w:r>
      <w:r w:rsidRPr="00E1424A">
        <w:rPr>
          <w:iCs/>
          <w:szCs w:val="20"/>
        </w:rPr>
        <w:tab/>
        <w:t>ERCOT shall monitor and post the following categories of performance:</w:t>
      </w:r>
    </w:p>
    <w:p w14:paraId="6EDCDA33" w14:textId="77777777" w:rsidR="00D011F0" w:rsidRPr="00E1424A" w:rsidRDefault="00D011F0" w:rsidP="00D011F0">
      <w:pPr>
        <w:spacing w:after="240"/>
        <w:ind w:left="1440" w:hanging="720"/>
        <w:rPr>
          <w:szCs w:val="20"/>
        </w:rPr>
      </w:pPr>
      <w:r w:rsidRPr="00E1424A">
        <w:rPr>
          <w:szCs w:val="20"/>
        </w:rPr>
        <w:t>(a)</w:t>
      </w:r>
      <w:r w:rsidRPr="00E1424A">
        <w:rPr>
          <w:szCs w:val="20"/>
        </w:rPr>
        <w:tab/>
        <w:t>Real-Time data, for QSEs:</w:t>
      </w:r>
    </w:p>
    <w:p w14:paraId="29ABBF81" w14:textId="77777777" w:rsidR="00D011F0" w:rsidRPr="00E1424A" w:rsidRDefault="00D011F0" w:rsidP="00D011F0">
      <w:pPr>
        <w:spacing w:after="240"/>
        <w:ind w:left="2160" w:hanging="720"/>
        <w:rPr>
          <w:szCs w:val="20"/>
        </w:rPr>
      </w:pPr>
      <w:r w:rsidRPr="00E1424A">
        <w:rPr>
          <w:szCs w:val="20"/>
        </w:rPr>
        <w:t>(i)</w:t>
      </w:r>
      <w:r w:rsidRPr="00E1424A">
        <w:rPr>
          <w:szCs w:val="20"/>
        </w:rPr>
        <w:tab/>
        <w:t>Telemetry performance</w:t>
      </w:r>
    </w:p>
    <w:p w14:paraId="3CDE7DC6" w14:textId="77777777" w:rsidR="00D011F0" w:rsidRPr="00E1424A" w:rsidRDefault="00D011F0" w:rsidP="00D011F0">
      <w:pPr>
        <w:spacing w:after="240"/>
        <w:ind w:left="1440" w:hanging="720"/>
        <w:rPr>
          <w:szCs w:val="20"/>
        </w:rPr>
      </w:pPr>
      <w:r w:rsidRPr="00E1424A">
        <w:rPr>
          <w:szCs w:val="20"/>
        </w:rPr>
        <w:t>(b)</w:t>
      </w:r>
      <w:r w:rsidRPr="00E1424A">
        <w:rPr>
          <w:szCs w:val="20"/>
        </w:rPr>
        <w:tab/>
        <w:t>Regulation control performance, for QSEs and as applicable, Resource-specific performance (see also Section 8.1.1, QSE Ancillary Service Performance Standards);</w:t>
      </w:r>
    </w:p>
    <w:p w14:paraId="3E8BDA77" w14:textId="77777777" w:rsidR="00D011F0" w:rsidRPr="00E1424A" w:rsidRDefault="00D011F0" w:rsidP="00D011F0">
      <w:pPr>
        <w:spacing w:after="240"/>
        <w:ind w:left="1440" w:hanging="720"/>
        <w:rPr>
          <w:szCs w:val="20"/>
        </w:rPr>
      </w:pPr>
      <w:r w:rsidRPr="00E1424A">
        <w:rPr>
          <w:szCs w:val="20"/>
        </w:rPr>
        <w:t>(c)</w:t>
      </w:r>
      <w:r w:rsidRPr="00E1424A">
        <w:rPr>
          <w:szCs w:val="20"/>
        </w:rPr>
        <w:tab/>
        <w:t>Hydro responsive testing for Generation Resources;</w:t>
      </w:r>
    </w:p>
    <w:p w14:paraId="1648D04A" w14:textId="77777777" w:rsidR="00D011F0" w:rsidRPr="00E1424A" w:rsidRDefault="00D011F0" w:rsidP="00D011F0">
      <w:pPr>
        <w:spacing w:after="240"/>
        <w:ind w:left="1440" w:hanging="720"/>
        <w:rPr>
          <w:szCs w:val="20"/>
        </w:rPr>
      </w:pPr>
      <w:r w:rsidRPr="00E1424A">
        <w:rPr>
          <w:szCs w:val="20"/>
        </w:rPr>
        <w:t>(d)</w:t>
      </w:r>
      <w:r w:rsidRPr="00E1424A">
        <w:rPr>
          <w:szCs w:val="20"/>
        </w:rPr>
        <w:tab/>
        <w:t>Supplying and validating data for generator models, as requested by ERCOT, for Generation Resources</w:t>
      </w:r>
      <w:ins w:id="868" w:author="ERCOT" w:date="2024-06-21T07:35:00Z">
        <w:r>
          <w:rPr>
            <w:szCs w:val="20"/>
          </w:rPr>
          <w:t xml:space="preserve"> and Energy Storage Resources (ESRs)</w:t>
        </w:r>
      </w:ins>
      <w:r w:rsidRPr="00E1424A">
        <w:rPr>
          <w:szCs w:val="20"/>
        </w:rPr>
        <w:t>;</w:t>
      </w:r>
    </w:p>
    <w:p w14:paraId="026B5E2F" w14:textId="77777777" w:rsidR="00D011F0" w:rsidRPr="00E1424A" w:rsidRDefault="00D011F0" w:rsidP="00D011F0">
      <w:pPr>
        <w:spacing w:after="240"/>
        <w:ind w:left="1440" w:hanging="720"/>
        <w:rPr>
          <w:szCs w:val="20"/>
        </w:rPr>
      </w:pPr>
      <w:r w:rsidRPr="00E1424A">
        <w:rPr>
          <w:szCs w:val="20"/>
        </w:rPr>
        <w:t>(e)</w:t>
      </w:r>
      <w:r w:rsidRPr="00E1424A">
        <w:rPr>
          <w:szCs w:val="20"/>
        </w:rPr>
        <w:tab/>
        <w:t>Outage scheduling and coordination, for QSEs and Resources;</w:t>
      </w:r>
    </w:p>
    <w:p w14:paraId="6C08E67F" w14:textId="77777777" w:rsidR="00D011F0" w:rsidRPr="00E1424A" w:rsidRDefault="00D011F0" w:rsidP="00D011F0">
      <w:pPr>
        <w:spacing w:after="240"/>
        <w:ind w:left="1440" w:hanging="720"/>
        <w:rPr>
          <w:szCs w:val="20"/>
        </w:rPr>
      </w:pPr>
      <w:r w:rsidRPr="00E1424A">
        <w:rPr>
          <w:szCs w:val="20"/>
        </w:rPr>
        <w:t>(f)</w:t>
      </w:r>
      <w:r w:rsidRPr="00E1424A">
        <w:rPr>
          <w:szCs w:val="20"/>
        </w:rPr>
        <w:tab/>
        <w:t>Resource-specific Responsive Reserve (RRS) performance for QSEs and Resources;</w:t>
      </w:r>
    </w:p>
    <w:p w14:paraId="2C7F8389" w14:textId="77777777" w:rsidR="00D011F0" w:rsidRPr="00E1424A" w:rsidRDefault="00D011F0" w:rsidP="00D011F0">
      <w:pPr>
        <w:spacing w:after="240"/>
        <w:ind w:left="1440" w:hanging="720"/>
        <w:rPr>
          <w:szCs w:val="20"/>
        </w:rPr>
      </w:pPr>
      <w:r w:rsidRPr="00E1424A">
        <w:rPr>
          <w:szCs w:val="20"/>
        </w:rPr>
        <w:t>(g)</w:t>
      </w:r>
      <w:r w:rsidRPr="00E1424A">
        <w:rPr>
          <w:szCs w:val="20"/>
        </w:rPr>
        <w:tab/>
        <w:t>Resource-specific Non-Spinning Reserve (Non-Spin) performance, for QSEs and Resources;</w:t>
      </w:r>
    </w:p>
    <w:p w14:paraId="32E5F0D1" w14:textId="77777777" w:rsidR="00D011F0" w:rsidRPr="00E1424A" w:rsidRDefault="00D011F0" w:rsidP="00D011F0">
      <w:pPr>
        <w:spacing w:after="240"/>
        <w:ind w:left="1440" w:hanging="720"/>
        <w:rPr>
          <w:szCs w:val="20"/>
        </w:rPr>
      </w:pPr>
      <w:r w:rsidRPr="00E1424A">
        <w:rPr>
          <w:szCs w:val="20"/>
        </w:rPr>
        <w:lastRenderedPageBreak/>
        <w:t>(h)</w:t>
      </w:r>
      <w:r w:rsidRPr="00E1424A">
        <w:rPr>
          <w:szCs w:val="20"/>
        </w:rPr>
        <w:tab/>
        <w:t>Resource-specific ERCOT Contingency Reserve Service (ECRS) performance for QSEs and Resources;</w:t>
      </w:r>
    </w:p>
    <w:p w14:paraId="3A5457CB" w14:textId="77777777" w:rsidR="00D011F0" w:rsidRPr="00E1424A" w:rsidRDefault="00D011F0" w:rsidP="00D011F0">
      <w:pPr>
        <w:spacing w:after="240"/>
        <w:ind w:left="1440" w:hanging="720"/>
        <w:rPr>
          <w:szCs w:val="20"/>
        </w:rPr>
      </w:pPr>
      <w:r w:rsidRPr="00E1424A">
        <w:rPr>
          <w:szCs w:val="20"/>
        </w:rPr>
        <w:t>(i)</w:t>
      </w:r>
      <w:r w:rsidRPr="00E1424A">
        <w:rPr>
          <w:szCs w:val="20"/>
        </w:rPr>
        <w:tab/>
        <w:t>Outage reporting, by QSEs for Resources;</w:t>
      </w:r>
    </w:p>
    <w:p w14:paraId="50B8E6BB" w14:textId="77777777" w:rsidR="00D011F0" w:rsidRPr="00E1424A" w:rsidRDefault="00D011F0" w:rsidP="00D011F0">
      <w:pPr>
        <w:spacing w:after="240"/>
        <w:ind w:firstLine="720"/>
        <w:rPr>
          <w:szCs w:val="20"/>
        </w:rPr>
      </w:pPr>
      <w:r w:rsidRPr="00E1424A">
        <w:rPr>
          <w:szCs w:val="20"/>
        </w:rPr>
        <w:t>(j)</w:t>
      </w:r>
      <w:r w:rsidRPr="00E1424A">
        <w:rPr>
          <w:szCs w:val="20"/>
        </w:rPr>
        <w:tab/>
        <w:t>Current Operating Plan (COP) metrics, for QSEs; and</w:t>
      </w:r>
    </w:p>
    <w:p w14:paraId="6078618F" w14:textId="77777777" w:rsidR="00D011F0" w:rsidRPr="00E1424A" w:rsidRDefault="00D011F0" w:rsidP="00D011F0">
      <w:pPr>
        <w:spacing w:after="240"/>
        <w:ind w:left="1440" w:hanging="720"/>
        <w:rPr>
          <w:szCs w:val="20"/>
        </w:rPr>
      </w:pPr>
      <w:r w:rsidRPr="00E1424A">
        <w:rPr>
          <w:szCs w:val="20"/>
        </w:rPr>
        <w:t>(k)</w:t>
      </w:r>
      <w:r w:rsidRPr="00E1424A">
        <w:rPr>
          <w:szCs w:val="20"/>
        </w:rPr>
        <w:tab/>
        <w:t xml:space="preserve">Day-Ahead Reliability Unit Commitment (DRUC) and Hourly Reliability Unit Commitment (HRUC) commitment performance by QSEs and Generation Resources. </w:t>
      </w:r>
    </w:p>
    <w:p w14:paraId="05438BB0" w14:textId="77777777" w:rsidR="00D011F0" w:rsidRDefault="00D011F0" w:rsidP="00D011F0">
      <w:pPr>
        <w:pStyle w:val="H4"/>
        <w:ind w:left="1267" w:hanging="1267"/>
        <w:rPr>
          <w:b w:val="0"/>
        </w:rPr>
      </w:pPr>
      <w:bookmarkStart w:id="869" w:name="_Toc141777768"/>
      <w:bookmarkStart w:id="870" w:name="_Toc203961349"/>
      <w:bookmarkStart w:id="871" w:name="_Toc400968473"/>
      <w:bookmarkStart w:id="872" w:name="_Toc402362721"/>
      <w:bookmarkStart w:id="873" w:name="_Toc405554787"/>
      <w:bookmarkStart w:id="874" w:name="_Toc458771447"/>
      <w:bookmarkStart w:id="875" w:name="_Toc458771570"/>
      <w:bookmarkStart w:id="876" w:name="_Toc460939749"/>
      <w:bookmarkStart w:id="877" w:name="_Toc162532136"/>
      <w:bookmarkStart w:id="878" w:name="_Toc162532148"/>
      <w:commentRangeStart w:id="879"/>
      <w:r w:rsidRPr="00EB6A56">
        <w:t>8.1.1.1</w:t>
      </w:r>
      <w:commentRangeEnd w:id="879"/>
      <w:r w:rsidR="001762BB">
        <w:rPr>
          <w:rStyle w:val="CommentReference"/>
          <w:b w:val="0"/>
          <w:bCs w:val="0"/>
          <w:snapToGrid/>
        </w:rPr>
        <w:commentReference w:id="879"/>
      </w:r>
      <w:r w:rsidRPr="00EB6A56">
        <w:tab/>
      </w:r>
      <w:bookmarkStart w:id="880" w:name="_Hlk103676916"/>
      <w:r w:rsidRPr="00EB6A56">
        <w:t>Ancillary Service Qualification and Testing</w:t>
      </w:r>
      <w:bookmarkEnd w:id="869"/>
      <w:bookmarkEnd w:id="870"/>
      <w:bookmarkEnd w:id="871"/>
      <w:bookmarkEnd w:id="872"/>
      <w:bookmarkEnd w:id="873"/>
      <w:bookmarkEnd w:id="874"/>
      <w:bookmarkEnd w:id="875"/>
      <w:bookmarkEnd w:id="876"/>
      <w:bookmarkEnd w:id="877"/>
      <w:bookmarkEnd w:id="880"/>
    </w:p>
    <w:p w14:paraId="0B527F29" w14:textId="77777777" w:rsidR="00D011F0" w:rsidRPr="005F1487" w:rsidRDefault="00D011F0" w:rsidP="00D011F0">
      <w:pPr>
        <w:spacing w:after="240"/>
        <w:ind w:left="720" w:hanging="720"/>
        <w:rPr>
          <w:iCs/>
          <w:szCs w:val="20"/>
        </w:rPr>
      </w:pPr>
      <w:r w:rsidRPr="005F1487">
        <w:rPr>
          <w:iCs/>
          <w:szCs w:val="20"/>
        </w:rPr>
        <w:t>(1)</w:t>
      </w:r>
      <w:r w:rsidRPr="005F1487">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76E4FF6A" w14:textId="77777777" w:rsidR="00D011F0" w:rsidRPr="005F1487" w:rsidRDefault="00D011F0" w:rsidP="00D011F0">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4A277633" w14:textId="77777777" w:rsidR="00D011F0" w:rsidRPr="005F1487" w:rsidRDefault="00D011F0" w:rsidP="00D011F0">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6EE638F" w14:textId="77777777" w:rsidR="00D011F0" w:rsidRPr="005F1487" w:rsidRDefault="00D011F0" w:rsidP="00D011F0">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626E4767" w14:textId="77777777" w:rsidR="00D011F0" w:rsidRPr="005F1487" w:rsidRDefault="00D011F0" w:rsidP="00D011F0">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3BB62E2F" w14:textId="77777777" w:rsidR="00D011F0" w:rsidRPr="005F1487" w:rsidRDefault="00D011F0" w:rsidP="00D011F0">
      <w:pPr>
        <w:spacing w:after="240"/>
        <w:ind w:left="1440" w:hanging="720"/>
        <w:rPr>
          <w:szCs w:val="20"/>
        </w:rPr>
      </w:pPr>
      <w:r w:rsidRPr="005F1487">
        <w:rPr>
          <w:szCs w:val="20"/>
        </w:rPr>
        <w:t>(b)</w:t>
      </w:r>
      <w:r w:rsidRPr="005F1487">
        <w:rPr>
          <w:szCs w:val="20"/>
        </w:rPr>
        <w:tab/>
        <w:t>Load Resource telemetry is installed and tested between QSE and ERCOT.</w:t>
      </w:r>
    </w:p>
    <w:p w14:paraId="57168CE7" w14:textId="77777777" w:rsidR="00D011F0" w:rsidRPr="005F1487" w:rsidRDefault="00D011F0" w:rsidP="00D011F0">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17284CDE" w14:textId="77777777" w:rsidR="00D011F0" w:rsidRPr="005F1487" w:rsidRDefault="00D011F0" w:rsidP="00D011F0">
      <w:pPr>
        <w:spacing w:after="240"/>
        <w:ind w:left="720" w:hanging="720"/>
        <w:rPr>
          <w:iCs/>
          <w:szCs w:val="20"/>
        </w:rPr>
      </w:pPr>
      <w:r w:rsidRPr="005F1487">
        <w:rPr>
          <w:iCs/>
          <w:szCs w:val="20"/>
        </w:rPr>
        <w:t>(6)</w:t>
      </w:r>
      <w:r w:rsidRPr="005F1487">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w:t>
      </w:r>
      <w:r w:rsidRPr="005F1487">
        <w:rPr>
          <w:iCs/>
          <w:szCs w:val="20"/>
        </w:rPr>
        <w:lastRenderedPageBreak/>
        <w:t xml:space="preserve">period, the Generation Resource Energy Deployment Performance (GREDP) calculated in accordance with Section </w:t>
      </w:r>
      <w:r w:rsidRPr="005F1487">
        <w:rPr>
          <w:szCs w:val="20"/>
        </w:rPr>
        <w:t>8.1.1.4.1, Regulation Service and Generation Resource/Controllable Load Resource Energy Deployment Performance, and Ancillary Service Capacity Performance Metrics, will not apply.</w:t>
      </w:r>
    </w:p>
    <w:p w14:paraId="0019970D" w14:textId="77777777" w:rsidR="00D011F0" w:rsidRPr="005F1487" w:rsidRDefault="00D011F0" w:rsidP="00D011F0">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70C47C40" w14:textId="77777777" w:rsidR="00D011F0" w:rsidRPr="005F1487" w:rsidRDefault="00D011F0" w:rsidP="00D011F0">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3CDF9BBD" w14:textId="77777777" w:rsidR="00D011F0" w:rsidRPr="005F1487" w:rsidRDefault="00D011F0" w:rsidP="00D011F0">
      <w:pPr>
        <w:spacing w:after="240"/>
        <w:ind w:left="720"/>
        <w:rPr>
          <w:szCs w:val="20"/>
        </w:rPr>
      </w:pPr>
      <w:r w:rsidRPr="005F1487">
        <w:rPr>
          <w:szCs w:val="20"/>
        </w:rPr>
        <w:t>(a)</w:t>
      </w:r>
      <w:r w:rsidRPr="005F1487">
        <w:rPr>
          <w:szCs w:val="20"/>
        </w:rPr>
        <w:tab/>
        <w:t>The Resource’s Responsibility for ECRS and RRS; or</w:t>
      </w:r>
    </w:p>
    <w:p w14:paraId="696665EB" w14:textId="77777777" w:rsidR="00D011F0" w:rsidRPr="005F1487" w:rsidRDefault="00D011F0" w:rsidP="00D011F0">
      <w:pPr>
        <w:spacing w:after="240"/>
        <w:ind w:left="720"/>
        <w:rPr>
          <w:szCs w:val="20"/>
        </w:rPr>
      </w:pPr>
      <w:r w:rsidRPr="005F1487">
        <w:rPr>
          <w:szCs w:val="20"/>
        </w:rPr>
        <w:t>(b)</w:t>
      </w:r>
      <w:r w:rsidRPr="005F1487">
        <w:rPr>
          <w:szCs w:val="20"/>
        </w:rPr>
        <w:tab/>
        <w:t>The requested MW deployment.</w:t>
      </w:r>
    </w:p>
    <w:p w14:paraId="1860D46C" w14:textId="77777777" w:rsidR="00D011F0" w:rsidRPr="005F1487" w:rsidRDefault="00D011F0" w:rsidP="00D011F0">
      <w:pPr>
        <w:spacing w:after="240"/>
        <w:ind w:left="720"/>
        <w:rPr>
          <w:iCs/>
          <w:szCs w:val="20"/>
        </w:rPr>
      </w:pPr>
      <w:r w:rsidRPr="005F1487">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55C1E3DD" w14:textId="77777777" w:rsidR="00D011F0" w:rsidRPr="005F1487" w:rsidRDefault="00D011F0" w:rsidP="00D011F0">
      <w:pPr>
        <w:spacing w:after="240"/>
        <w:ind w:left="720" w:hanging="720"/>
        <w:rPr>
          <w:iCs/>
          <w:szCs w:val="20"/>
        </w:rPr>
      </w:pPr>
      <w:r w:rsidRPr="005F1487">
        <w:rPr>
          <w:iCs/>
          <w:szCs w:val="20"/>
        </w:rPr>
        <w:t>(9)</w:t>
      </w:r>
      <w:r w:rsidRPr="005F1487">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w:t>
      </w:r>
      <w:r w:rsidRPr="005F1487">
        <w:rPr>
          <w:szCs w:val="20"/>
        </w:rPr>
        <w:t xml:space="preserve"> under paragraph (1)(b) of Section 8.1.1.4.4, ERCOT Contingency Reserve Service Energy Deployment</w:t>
      </w:r>
      <w:r w:rsidRPr="005F1487">
        <w:rPr>
          <w:iCs/>
          <w:szCs w:val="20"/>
        </w:rPr>
        <w:t xml:space="preserve">.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w:t>
      </w:r>
      <w:r w:rsidRPr="005F1487">
        <w:rPr>
          <w:iCs/>
          <w:szCs w:val="20"/>
        </w:rPr>
        <w:lastRenderedPageBreak/>
        <w:t>taken to correct performance deficiencies and the disqualified Load Resource successfully passes a new Load interruption test as specified in this Section 8.1.1.1.</w:t>
      </w:r>
    </w:p>
    <w:p w14:paraId="0A4F6AB5" w14:textId="77777777" w:rsidR="00D011F0" w:rsidRPr="005F1487" w:rsidRDefault="00D011F0" w:rsidP="00D011F0">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3BD57EE" w14:textId="77777777" w:rsidR="00D011F0" w:rsidRPr="005F1487" w:rsidRDefault="00D011F0" w:rsidP="00D011F0">
      <w:pPr>
        <w:spacing w:after="240"/>
        <w:ind w:left="1440" w:hanging="720"/>
        <w:rPr>
          <w:iCs/>
          <w:szCs w:val="20"/>
        </w:rPr>
      </w:pPr>
      <w:r w:rsidRPr="005F1487">
        <w:rPr>
          <w:iCs/>
          <w:szCs w:val="20"/>
        </w:rPr>
        <w:t>(a)</w:t>
      </w:r>
      <w:r w:rsidRPr="005F1487">
        <w:rPr>
          <w:iCs/>
          <w:szCs w:val="20"/>
        </w:rPr>
        <w:tab/>
        <w:t>The Resource’s Ancillary Service Resource Responsibility for RRS; or</w:t>
      </w:r>
    </w:p>
    <w:p w14:paraId="31E30573" w14:textId="77777777" w:rsidR="00D011F0" w:rsidRPr="005F1487" w:rsidRDefault="00D011F0" w:rsidP="00D011F0">
      <w:pPr>
        <w:spacing w:after="240"/>
        <w:ind w:left="1440" w:hanging="720"/>
        <w:rPr>
          <w:iCs/>
          <w:szCs w:val="20"/>
        </w:rPr>
      </w:pPr>
      <w:r w:rsidRPr="005F1487">
        <w:rPr>
          <w:iCs/>
          <w:szCs w:val="20"/>
        </w:rPr>
        <w:t>(b)</w:t>
      </w:r>
      <w:r w:rsidRPr="005F1487">
        <w:rPr>
          <w:iCs/>
          <w:szCs w:val="20"/>
        </w:rPr>
        <w:tab/>
        <w:t>The MW deployment.</w:t>
      </w:r>
    </w:p>
    <w:p w14:paraId="6D54EB42" w14:textId="77777777" w:rsidR="00D011F0" w:rsidRPr="005F1487" w:rsidRDefault="00D011F0" w:rsidP="00D011F0">
      <w:pPr>
        <w:spacing w:after="240"/>
        <w:ind w:left="720"/>
        <w:rPr>
          <w:iCs/>
          <w:szCs w:val="20"/>
        </w:rPr>
      </w:pPr>
      <w:r w:rsidRPr="005F1487">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6DD2450D" w14:textId="77777777" w:rsidR="00D011F0" w:rsidRPr="005F1487" w:rsidRDefault="00D011F0" w:rsidP="00D011F0">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5F1487" w14:paraId="26BE1528" w14:textId="77777777" w:rsidTr="0080522F">
        <w:tc>
          <w:tcPr>
            <w:tcW w:w="9576" w:type="dxa"/>
            <w:shd w:val="clear" w:color="auto" w:fill="E0E0E0"/>
          </w:tcPr>
          <w:p w14:paraId="36AFEA27" w14:textId="77777777" w:rsidR="00D011F0" w:rsidRPr="005F1487" w:rsidRDefault="00D011F0" w:rsidP="0080522F">
            <w:pPr>
              <w:spacing w:before="120" w:after="240"/>
              <w:rPr>
                <w:b/>
                <w:i/>
                <w:iCs/>
              </w:rPr>
            </w:pPr>
            <w:r w:rsidRPr="005F1487">
              <w:rPr>
                <w:b/>
                <w:i/>
                <w:iCs/>
              </w:rPr>
              <w:t>[NPRR963 and NPRR1011:  Replace applicable portions of Section 8.1.1.1 above with the following upon system implementation for NPRR963; or upon system implementation of Real-Time Co-Optimization (RTC) project for NPRR1011:]</w:t>
            </w:r>
          </w:p>
          <w:p w14:paraId="15B69956" w14:textId="77777777" w:rsidR="00D011F0" w:rsidRPr="005F1487" w:rsidRDefault="00D011F0" w:rsidP="0080522F">
            <w:pPr>
              <w:keepNext/>
              <w:widowControl w:val="0"/>
              <w:tabs>
                <w:tab w:val="left" w:pos="1260"/>
              </w:tabs>
              <w:spacing w:before="240" w:after="240"/>
              <w:ind w:left="1267" w:hanging="1267"/>
              <w:outlineLvl w:val="3"/>
              <w:rPr>
                <w:b/>
                <w:snapToGrid w:val="0"/>
                <w:szCs w:val="20"/>
              </w:rPr>
            </w:pPr>
            <w:r w:rsidRPr="005F1487">
              <w:rPr>
                <w:b/>
                <w:snapToGrid w:val="0"/>
                <w:szCs w:val="20"/>
              </w:rPr>
              <w:t>8.1.1.1</w:t>
            </w:r>
            <w:r w:rsidRPr="005F1487">
              <w:rPr>
                <w:b/>
                <w:snapToGrid w:val="0"/>
                <w:szCs w:val="20"/>
              </w:rPr>
              <w:tab/>
              <w:t>Ancillary Service Qualification and Testing</w:t>
            </w:r>
          </w:p>
          <w:p w14:paraId="19253071" w14:textId="77777777" w:rsidR="00D011F0" w:rsidRPr="005F1487" w:rsidRDefault="00D011F0" w:rsidP="0080522F">
            <w:pPr>
              <w:spacing w:after="240"/>
              <w:ind w:left="720" w:hanging="720"/>
              <w:rPr>
                <w:iCs/>
                <w:szCs w:val="20"/>
              </w:rPr>
            </w:pPr>
            <w:r w:rsidRPr="005F1487">
              <w:rPr>
                <w:iCs/>
                <w:szCs w:val="20"/>
              </w:rPr>
              <w:t>(1)</w:t>
            </w:r>
            <w:r w:rsidRPr="005F1487">
              <w:rPr>
                <w:iCs/>
                <w:szCs w:val="20"/>
              </w:rPr>
              <w:tab/>
              <w:t xml:space="preserve">Each QSE and the Resource providing Ancillary Service must meet qualification criteria to operate satisfactorily with ERCOT.  ERCOT shall use the Ancillary Service qualification and testing program that is approved by TAC and included in the </w:t>
            </w:r>
            <w:r w:rsidRPr="005F1487">
              <w:rPr>
                <w:iCs/>
                <w:szCs w:val="20"/>
              </w:rPr>
              <w:lastRenderedPageBreak/>
              <w:t>Operating Guides.  Each QSE for the Resources that it represents may only provide Ancillary Services on those Resources for which it has met the qualification criteria.</w:t>
            </w:r>
          </w:p>
          <w:p w14:paraId="42C01B5E" w14:textId="77777777" w:rsidR="00D011F0" w:rsidRPr="005F1487" w:rsidRDefault="00D011F0" w:rsidP="0080522F">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5EE6C774" w14:textId="77777777" w:rsidR="00D011F0" w:rsidRPr="005F1487" w:rsidRDefault="00D011F0" w:rsidP="0080522F">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567E92F8" w14:textId="77777777" w:rsidR="00D011F0" w:rsidRPr="005F1487" w:rsidRDefault="00D011F0" w:rsidP="0080522F">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50D9082A" w14:textId="77777777" w:rsidR="00D011F0" w:rsidRPr="005F1487" w:rsidRDefault="00D011F0" w:rsidP="0080522F">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311B0575" w14:textId="77777777" w:rsidR="00D011F0" w:rsidRPr="005F1487" w:rsidRDefault="00D011F0" w:rsidP="0080522F">
            <w:pPr>
              <w:spacing w:after="240"/>
              <w:ind w:left="1440" w:hanging="720"/>
              <w:rPr>
                <w:szCs w:val="20"/>
              </w:rPr>
            </w:pPr>
            <w:r w:rsidRPr="005F1487">
              <w:rPr>
                <w:szCs w:val="20"/>
              </w:rPr>
              <w:t>(b)</w:t>
            </w:r>
            <w:r w:rsidRPr="005F1487">
              <w:rPr>
                <w:szCs w:val="20"/>
              </w:rPr>
              <w:tab/>
              <w:t>Load Resource telemetry is installed and tested between QSE and ERCOT.</w:t>
            </w:r>
          </w:p>
          <w:p w14:paraId="74AD16F1" w14:textId="77777777" w:rsidR="00D011F0" w:rsidRPr="005F1487" w:rsidRDefault="00D011F0" w:rsidP="0080522F">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2F5619A8" w14:textId="77777777" w:rsidR="00D011F0" w:rsidRPr="005F1487" w:rsidRDefault="00D011F0" w:rsidP="0080522F">
            <w:pPr>
              <w:spacing w:after="240"/>
              <w:ind w:left="720" w:hanging="720"/>
              <w:rPr>
                <w:iCs/>
                <w:szCs w:val="20"/>
              </w:rPr>
            </w:pPr>
            <w:r w:rsidRPr="005F1487">
              <w:rPr>
                <w:szCs w:val="20"/>
              </w:rPr>
              <w:t>(6)</w:t>
            </w:r>
            <w:r w:rsidRPr="005F1487">
              <w:rPr>
                <w:szCs w:val="20"/>
              </w:rPr>
              <w:tab/>
              <w:t xml:space="preserve">For those Settlement Intervals during which a Generation Resource, Load Resource, or Energy Storage Resource (ESR) behind the </w:t>
            </w:r>
            <w:del w:id="881" w:author="ERCOT" w:date="2024-06-27T18:42:00Z">
              <w:r w:rsidRPr="005F1487" w:rsidDel="00825972">
                <w:rPr>
                  <w:szCs w:val="20"/>
                </w:rPr>
                <w:delText xml:space="preserve">Generation </w:delText>
              </w:r>
            </w:del>
            <w:r w:rsidRPr="005F1487">
              <w:rPr>
                <w:szCs w:val="20"/>
              </w:rPr>
              <w:t xml:space="preserve">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5F1487">
              <w:rPr>
                <w:iCs/>
                <w:szCs w:val="20"/>
              </w:rPr>
              <w:t xml:space="preserve">8.1.1.4.1, Regulation Service and Generation Resource/Controllable Load Resource/Energy Storage Resource Energy Deployment Performance, and Ancillary Service Capacity Performance Metrics, will not apply. </w:t>
            </w:r>
          </w:p>
          <w:p w14:paraId="1523107C" w14:textId="77777777" w:rsidR="00D011F0" w:rsidRPr="005F1487" w:rsidRDefault="00D011F0" w:rsidP="0080522F">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7D3C1F56" w14:textId="77777777" w:rsidR="00D011F0" w:rsidRPr="005F1487" w:rsidRDefault="00D011F0" w:rsidP="0080522F">
            <w:pPr>
              <w:spacing w:after="240"/>
              <w:ind w:left="720" w:hanging="720"/>
              <w:rPr>
                <w:szCs w:val="20"/>
              </w:rPr>
            </w:pPr>
            <w:r w:rsidRPr="005F1487">
              <w:rPr>
                <w:szCs w:val="20"/>
              </w:rPr>
              <w:t>(8)</w:t>
            </w:r>
            <w:r w:rsidRPr="005F1487">
              <w:rPr>
                <w:szCs w:val="20"/>
              </w:rPr>
              <w:tab/>
            </w:r>
            <w:r w:rsidRPr="005F1487">
              <w:rPr>
                <w:iCs/>
                <w:szCs w:val="20"/>
              </w:rPr>
              <w:t xml:space="preserve">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w:t>
            </w:r>
            <w:r w:rsidRPr="005F1487">
              <w:rPr>
                <w:iCs/>
                <w:szCs w:val="20"/>
              </w:rPr>
              <w:lastRenderedPageBreak/>
              <w:t>Load Resource’s r</w:t>
            </w:r>
            <w:r w:rsidRPr="005F1487">
              <w:rPr>
                <w:szCs w:val="20"/>
              </w:rPr>
              <w:t xml:space="preserve">esponse shall not be less than 95% of the requested MW deployment, nor more than 150% of the lesser of the following: </w:t>
            </w:r>
          </w:p>
          <w:p w14:paraId="068B3296" w14:textId="77777777" w:rsidR="00D011F0" w:rsidRPr="005F1487" w:rsidRDefault="00D011F0" w:rsidP="0080522F">
            <w:pPr>
              <w:spacing w:after="240"/>
              <w:ind w:left="720"/>
              <w:rPr>
                <w:szCs w:val="20"/>
              </w:rPr>
            </w:pPr>
            <w:r w:rsidRPr="005F1487">
              <w:rPr>
                <w:szCs w:val="20"/>
              </w:rPr>
              <w:t>(a)</w:t>
            </w:r>
            <w:r w:rsidRPr="005F1487">
              <w:rPr>
                <w:szCs w:val="20"/>
              </w:rPr>
              <w:tab/>
              <w:t>The Resource’s ECRS and RRS awards, or</w:t>
            </w:r>
          </w:p>
          <w:p w14:paraId="25206036" w14:textId="77777777" w:rsidR="00D011F0" w:rsidRPr="005F1487" w:rsidRDefault="00D011F0" w:rsidP="0080522F">
            <w:pPr>
              <w:spacing w:after="240"/>
              <w:ind w:left="720"/>
              <w:rPr>
                <w:szCs w:val="20"/>
              </w:rPr>
            </w:pPr>
            <w:r w:rsidRPr="005F1487">
              <w:rPr>
                <w:szCs w:val="20"/>
              </w:rPr>
              <w:t>(b)</w:t>
            </w:r>
            <w:r w:rsidRPr="005F1487">
              <w:rPr>
                <w:szCs w:val="20"/>
              </w:rPr>
              <w:tab/>
              <w:t>The requested MW deployment.</w:t>
            </w:r>
          </w:p>
          <w:p w14:paraId="6617C88A" w14:textId="77777777" w:rsidR="00D011F0" w:rsidRPr="005F1487" w:rsidRDefault="00D011F0" w:rsidP="0080522F">
            <w:pPr>
              <w:spacing w:after="240"/>
              <w:ind w:left="720" w:hanging="720"/>
              <w:rPr>
                <w:iCs/>
                <w:szCs w:val="20"/>
              </w:rPr>
            </w:pPr>
            <w:r w:rsidRPr="005F1487">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9753691" w14:textId="77777777" w:rsidR="00D011F0" w:rsidRPr="005F1487" w:rsidRDefault="00D011F0" w:rsidP="0080522F">
            <w:pPr>
              <w:spacing w:after="240"/>
              <w:ind w:left="720" w:hanging="720"/>
              <w:rPr>
                <w:iCs/>
                <w:szCs w:val="20"/>
              </w:rPr>
            </w:pPr>
            <w:r w:rsidRPr="005F1487">
              <w:rPr>
                <w:szCs w:val="20"/>
              </w:rPr>
              <w:t>(9)</w:t>
            </w:r>
            <w:r w:rsidRPr="005F1487">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60BB29BF" w14:textId="77777777" w:rsidR="00D011F0" w:rsidRPr="005F1487" w:rsidRDefault="00D011F0" w:rsidP="0080522F">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073D72C3" w14:textId="77777777" w:rsidR="00D011F0" w:rsidRPr="005F1487" w:rsidRDefault="00D011F0" w:rsidP="0080522F">
            <w:pPr>
              <w:spacing w:after="240"/>
              <w:ind w:left="1440" w:hanging="720"/>
              <w:rPr>
                <w:iCs/>
                <w:szCs w:val="20"/>
              </w:rPr>
            </w:pPr>
            <w:r w:rsidRPr="005F1487">
              <w:rPr>
                <w:iCs/>
                <w:szCs w:val="20"/>
              </w:rPr>
              <w:t>(a)</w:t>
            </w:r>
            <w:r w:rsidRPr="005F1487">
              <w:rPr>
                <w:iCs/>
                <w:szCs w:val="20"/>
              </w:rPr>
              <w:tab/>
              <w:t>The Resource’s RRS award; or</w:t>
            </w:r>
          </w:p>
          <w:p w14:paraId="5B68454E" w14:textId="77777777" w:rsidR="00D011F0" w:rsidRPr="005F1487" w:rsidRDefault="00D011F0" w:rsidP="0080522F">
            <w:pPr>
              <w:spacing w:after="240"/>
              <w:ind w:left="1440" w:hanging="720"/>
              <w:rPr>
                <w:iCs/>
                <w:szCs w:val="20"/>
              </w:rPr>
            </w:pPr>
            <w:r w:rsidRPr="005F1487">
              <w:rPr>
                <w:iCs/>
                <w:szCs w:val="20"/>
              </w:rPr>
              <w:t>(b)</w:t>
            </w:r>
            <w:r w:rsidRPr="005F1487">
              <w:rPr>
                <w:iCs/>
                <w:szCs w:val="20"/>
              </w:rPr>
              <w:tab/>
              <w:t>The MW deployment.</w:t>
            </w:r>
          </w:p>
          <w:p w14:paraId="4A37B074" w14:textId="77777777" w:rsidR="00D011F0" w:rsidRPr="005F1487" w:rsidRDefault="00D011F0" w:rsidP="0080522F">
            <w:pPr>
              <w:spacing w:after="240"/>
              <w:ind w:left="720"/>
              <w:rPr>
                <w:iCs/>
                <w:szCs w:val="20"/>
              </w:rPr>
            </w:pPr>
            <w:r w:rsidRPr="005F1487">
              <w:rPr>
                <w:iCs/>
                <w:szCs w:val="20"/>
              </w:rPr>
              <w:lastRenderedPageBreak/>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55793A4A" w14:textId="77777777" w:rsidR="00D011F0" w:rsidRPr="005F1487" w:rsidRDefault="00D011F0" w:rsidP="0080522F">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c>
      </w:tr>
    </w:tbl>
    <w:p w14:paraId="653E6510" w14:textId="77777777" w:rsidR="00D011F0" w:rsidRDefault="00D011F0" w:rsidP="00D011F0">
      <w:pPr>
        <w:keepNext/>
        <w:tabs>
          <w:tab w:val="left" w:pos="1800"/>
        </w:tabs>
        <w:spacing w:before="240" w:after="240"/>
        <w:ind w:left="1800" w:hanging="1800"/>
        <w:outlineLvl w:val="5"/>
        <w:rPr>
          <w:b/>
          <w:bCs/>
          <w:szCs w:val="22"/>
        </w:rPr>
      </w:pPr>
    </w:p>
    <w:p w14:paraId="25B8063C" w14:textId="77777777" w:rsidR="00D011F0" w:rsidRPr="00E1424A" w:rsidRDefault="00D011F0" w:rsidP="00D011F0">
      <w:pPr>
        <w:keepNext/>
        <w:tabs>
          <w:tab w:val="left" w:pos="1800"/>
        </w:tabs>
        <w:spacing w:before="240" w:after="240"/>
        <w:ind w:left="1800" w:hanging="1800"/>
        <w:outlineLvl w:val="5"/>
        <w:rPr>
          <w:b/>
          <w:bCs/>
          <w:szCs w:val="22"/>
        </w:rPr>
      </w:pPr>
      <w:r w:rsidRPr="00E1424A">
        <w:rPr>
          <w:b/>
          <w:bCs/>
          <w:szCs w:val="22"/>
        </w:rPr>
        <w:t>8.1.1.2.1.7</w:t>
      </w:r>
      <w:r w:rsidRPr="00E1424A">
        <w:rPr>
          <w:b/>
          <w:bCs/>
          <w:szCs w:val="22"/>
        </w:rPr>
        <w:tab/>
        <w:t>ERCOT Contingency Reserve Service Qualification</w:t>
      </w:r>
      <w:bookmarkEnd w:id="878"/>
    </w:p>
    <w:p w14:paraId="1FD3E319"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 xml:space="preserve">ECRS may be provided by:  </w:t>
      </w:r>
    </w:p>
    <w:p w14:paraId="1EBBEB82" w14:textId="77777777" w:rsidR="00D011F0" w:rsidRPr="00E1424A" w:rsidRDefault="00D011F0" w:rsidP="00D011F0">
      <w:pPr>
        <w:spacing w:after="240"/>
        <w:ind w:left="1440" w:hanging="720"/>
        <w:rPr>
          <w:iCs/>
          <w:szCs w:val="20"/>
        </w:rPr>
      </w:pPr>
      <w:r w:rsidRPr="00E1424A">
        <w:rPr>
          <w:iCs/>
          <w:szCs w:val="20"/>
        </w:rPr>
        <w:t>(a)</w:t>
      </w:r>
      <w:r w:rsidRPr="00E1424A">
        <w:rPr>
          <w:iCs/>
          <w:szCs w:val="20"/>
        </w:rPr>
        <w:tab/>
        <w:t xml:space="preserve">Unloaded Generation Resources that are On-Line; </w:t>
      </w:r>
    </w:p>
    <w:p w14:paraId="2A46A143" w14:textId="77777777" w:rsidR="00D011F0" w:rsidRPr="00E1424A" w:rsidRDefault="00D011F0" w:rsidP="00D011F0">
      <w:pPr>
        <w:spacing w:after="240"/>
        <w:ind w:left="1440" w:hanging="720"/>
        <w:rPr>
          <w:iCs/>
          <w:szCs w:val="20"/>
        </w:rPr>
      </w:pPr>
      <w:r w:rsidRPr="00E1424A">
        <w:rPr>
          <w:szCs w:val="20"/>
        </w:rPr>
        <w:t>(b)</w:t>
      </w:r>
      <w:r w:rsidRPr="00E1424A">
        <w:rPr>
          <w:szCs w:val="20"/>
        </w:rPr>
        <w:tab/>
        <w:t xml:space="preserve">Quick Start Generation Resources (QSGRs); </w:t>
      </w:r>
    </w:p>
    <w:p w14:paraId="72A5424E" w14:textId="77777777" w:rsidR="00D011F0" w:rsidRPr="00E1424A" w:rsidRDefault="00D011F0" w:rsidP="00D011F0">
      <w:pPr>
        <w:spacing w:after="240"/>
        <w:ind w:left="1440" w:hanging="720"/>
        <w:rPr>
          <w:iCs/>
          <w:szCs w:val="20"/>
        </w:rPr>
      </w:pPr>
      <w:r w:rsidRPr="00E1424A">
        <w:rPr>
          <w:iCs/>
          <w:szCs w:val="20"/>
        </w:rPr>
        <w:t>(c)</w:t>
      </w:r>
      <w:r w:rsidRPr="00E1424A">
        <w:rPr>
          <w:iCs/>
          <w:szCs w:val="20"/>
        </w:rPr>
        <w:tab/>
      </w:r>
      <w:bookmarkStart w:id="882" w:name="_Hlk510021823"/>
      <w:r w:rsidRPr="00E1424A">
        <w:rPr>
          <w:iCs/>
          <w:szCs w:val="20"/>
        </w:rPr>
        <w:t>Load Resources that may or may not be controlled by high-set under-frequency relays</w:t>
      </w:r>
      <w:bookmarkEnd w:id="882"/>
      <w:r w:rsidRPr="00E1424A">
        <w:rPr>
          <w:iCs/>
          <w:szCs w:val="20"/>
        </w:rPr>
        <w:t xml:space="preserve">; </w:t>
      </w:r>
    </w:p>
    <w:p w14:paraId="48EDA8AA" w14:textId="77777777" w:rsidR="00D011F0" w:rsidRPr="00E1424A" w:rsidRDefault="00D011F0" w:rsidP="00D011F0">
      <w:pPr>
        <w:spacing w:after="240"/>
        <w:ind w:left="1440" w:hanging="720"/>
        <w:rPr>
          <w:iCs/>
          <w:szCs w:val="20"/>
        </w:rPr>
      </w:pPr>
      <w:r w:rsidRPr="00E1424A">
        <w:rPr>
          <w:iCs/>
          <w:szCs w:val="20"/>
        </w:rPr>
        <w:t>(d)</w:t>
      </w:r>
      <w:r w:rsidRPr="00E1424A">
        <w:rPr>
          <w:iCs/>
          <w:szCs w:val="20"/>
        </w:rPr>
        <w:tab/>
      </w:r>
      <w:r w:rsidRPr="00E1424A">
        <w:rPr>
          <w:szCs w:val="20"/>
        </w:rPr>
        <w:t>Generation Resources operating in the synchronous condenser fast-response mode</w:t>
      </w:r>
      <w:r w:rsidRPr="00E1424A">
        <w:rPr>
          <w:iCs/>
          <w:szCs w:val="20"/>
        </w:rPr>
        <w:t xml:space="preserve">; or </w:t>
      </w:r>
    </w:p>
    <w:p w14:paraId="606C6530" w14:textId="77777777" w:rsidR="00D011F0" w:rsidRPr="00E1424A" w:rsidRDefault="00D011F0" w:rsidP="00D011F0">
      <w:pPr>
        <w:spacing w:after="240"/>
        <w:ind w:left="1440" w:hanging="720"/>
        <w:rPr>
          <w:iCs/>
          <w:szCs w:val="20"/>
        </w:rPr>
      </w:pPr>
      <w:r w:rsidRPr="00E1424A">
        <w:rPr>
          <w:iCs/>
          <w:szCs w:val="20"/>
        </w:rPr>
        <w:t>(e)</w:t>
      </w:r>
      <w:r w:rsidRPr="00E1424A">
        <w:rPr>
          <w:iCs/>
          <w:szCs w:val="20"/>
        </w:rPr>
        <w:tab/>
        <w:t xml:space="preserve">Controllable Load Resources. </w:t>
      </w:r>
    </w:p>
    <w:p w14:paraId="3972BDB3"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The amount of ECRS provided by individual Generation Resources and Load Resources is limited to ten times its telemetered emergency ramp rate.  Each Resource providing ECRS must be capable of ramping the Resource’s Ancillary Service Resources Responsibility for ECRS within ten minutes of the notice to deploy ECRS,  and must be able to maintain the scheduled level of deployment for the period of service commitment.  The amount of ECRS on a Generation Resource may be further limited by requirements of the Operating Guides.</w:t>
      </w:r>
    </w:p>
    <w:p w14:paraId="01E45F03" w14:textId="77777777" w:rsidR="00D011F0" w:rsidRPr="00E1424A" w:rsidRDefault="00D011F0" w:rsidP="00D011F0">
      <w:pPr>
        <w:spacing w:after="240"/>
        <w:ind w:left="720" w:hanging="720"/>
        <w:rPr>
          <w:iCs/>
          <w:szCs w:val="20"/>
        </w:rPr>
      </w:pPr>
      <w:r w:rsidRPr="00E1424A">
        <w:rPr>
          <w:iCs/>
          <w:szCs w:val="20"/>
        </w:rPr>
        <w:lastRenderedPageBreak/>
        <w:t>(3)</w:t>
      </w:r>
      <w:r w:rsidRPr="00E1424A">
        <w:rPr>
          <w:iCs/>
          <w:szCs w:val="20"/>
        </w:rPr>
        <w:tab/>
        <w:t>A Load Resource must be loaded and capable of unloading the scheduled amount of ECRS within ten minutes of instruction by ERCOT and must either be immediately responsive to system frequency or be interrupted by action of under-frequency relays with settings as specified by the Operating Guides.</w:t>
      </w:r>
    </w:p>
    <w:p w14:paraId="311DA78B" w14:textId="77777777" w:rsidR="00D011F0" w:rsidRPr="00E1424A" w:rsidRDefault="00D011F0" w:rsidP="00D011F0">
      <w:pPr>
        <w:spacing w:after="240"/>
        <w:ind w:left="720" w:hanging="720"/>
        <w:rPr>
          <w:szCs w:val="20"/>
        </w:rPr>
      </w:pPr>
      <w:r w:rsidRPr="00E1424A">
        <w:rPr>
          <w:szCs w:val="20"/>
        </w:rPr>
        <w:t>(4)</w:t>
      </w:r>
      <w:r w:rsidRPr="00E1424A">
        <w:rPr>
          <w:szCs w:val="20"/>
        </w:rPr>
        <w:tab/>
        <w:t>Any QSE providing ECRS shall provide communications equipment to receive ERCOT telemetered control deployments of ECRS.</w:t>
      </w:r>
    </w:p>
    <w:p w14:paraId="59B154D7" w14:textId="77777777" w:rsidR="00D011F0" w:rsidRPr="00E1424A" w:rsidRDefault="00D011F0" w:rsidP="00D011F0">
      <w:pPr>
        <w:tabs>
          <w:tab w:val="left" w:pos="990"/>
        </w:tabs>
        <w:spacing w:after="240"/>
        <w:ind w:left="720" w:hanging="720"/>
        <w:rPr>
          <w:iCs/>
          <w:szCs w:val="20"/>
        </w:rPr>
      </w:pPr>
      <w:r w:rsidRPr="00E1424A">
        <w:rPr>
          <w:iCs/>
          <w:szCs w:val="20"/>
        </w:rPr>
        <w:t>(5)</w:t>
      </w:r>
      <w:r w:rsidRPr="00E1424A">
        <w:rPr>
          <w:iCs/>
          <w:szCs w:val="20"/>
        </w:rPr>
        <w:tab/>
        <w:t xml:space="preserve">Load Resources providing ECRS must provide a telemetered output signal, including breaker status and status of the under-frequency relay, if applicable. </w:t>
      </w:r>
    </w:p>
    <w:p w14:paraId="0310A8AE" w14:textId="77777777" w:rsidR="00D011F0" w:rsidRPr="00E1424A" w:rsidRDefault="00D011F0" w:rsidP="00D011F0">
      <w:pPr>
        <w:tabs>
          <w:tab w:val="left" w:pos="990"/>
        </w:tabs>
        <w:spacing w:after="240"/>
        <w:ind w:left="720" w:hanging="720"/>
        <w:rPr>
          <w:iCs/>
          <w:szCs w:val="20"/>
        </w:rPr>
      </w:pPr>
      <w:r w:rsidRPr="00E1424A">
        <w:rPr>
          <w:iCs/>
          <w:szCs w:val="20"/>
        </w:rPr>
        <w:t>(6)</w:t>
      </w:r>
      <w:r w:rsidRPr="00E1424A">
        <w:rPr>
          <w:iCs/>
          <w:szCs w:val="20"/>
        </w:rPr>
        <w:tab/>
        <w:t>Each QSE shall ensure that each Resource is able to meet the Resource’s obligations to provide the Ancillary Service Resource Responsibility.  Each Generation Resource and Load Resource providing ECRS must meet additional technical requirements specified in this Section.</w:t>
      </w:r>
    </w:p>
    <w:p w14:paraId="3123D641" w14:textId="77777777" w:rsidR="00D011F0" w:rsidRPr="00E1424A" w:rsidRDefault="00D011F0" w:rsidP="00D011F0">
      <w:pPr>
        <w:spacing w:after="240"/>
        <w:ind w:left="720" w:hanging="720"/>
        <w:rPr>
          <w:szCs w:val="20"/>
        </w:rPr>
      </w:pPr>
      <w:r w:rsidRPr="00E1424A">
        <w:rPr>
          <w:szCs w:val="20"/>
        </w:rPr>
        <w:t>(7)</w:t>
      </w:r>
      <w:r w:rsidRPr="00E1424A">
        <w:rPr>
          <w:szCs w:val="20"/>
        </w:rPr>
        <w:tab/>
        <w:t>A qualification test for each Resource to provide ECRS is conducted during a continuous eight-hour period agreed to by the QSE and ERCOT.  ERCOT shall confirm the date and time of the test with the QSE.  ERCOT shall administer the following test requirements:</w:t>
      </w:r>
    </w:p>
    <w:p w14:paraId="46DF5A8D" w14:textId="77777777" w:rsidR="00D011F0" w:rsidRPr="00E1424A" w:rsidRDefault="00D011F0" w:rsidP="00D011F0">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01A1A307" w14:textId="77777777" w:rsidR="00D011F0" w:rsidRPr="00E1424A" w:rsidRDefault="00D011F0" w:rsidP="00D011F0">
      <w:pPr>
        <w:spacing w:after="240"/>
        <w:ind w:left="1440" w:hanging="720"/>
        <w:rPr>
          <w:szCs w:val="20"/>
        </w:rPr>
      </w:pPr>
      <w:r w:rsidRPr="00E1424A">
        <w:rPr>
          <w:szCs w:val="20"/>
        </w:rPr>
        <w:t>(b)</w:t>
      </w:r>
      <w:r w:rsidRPr="00E1424A">
        <w:rPr>
          <w:szCs w:val="20"/>
        </w:rPr>
        <w:tab/>
        <w:t>For Generation Resources desiring qualification to provide ECRS, ERCOT shall send a signal to the Resource’s QSE to deploy ECRS, indicating the MW amount.  ERCOT shall monitor the QSEs telemetry of the Resource’s Ancillary Service Schedule for an update within 15 seconds.  ERCOT shall measure the test Resource’s response as described under Section 8.1.1.4.4, ERCOT Contingency Reserve Service Energy Deployment Criteria.  ERCOT shall evaluate the response of the Generation Resource given the current operating conditions of the system and determine the Resource’s qualification to provide ECRS.</w:t>
      </w:r>
    </w:p>
    <w:p w14:paraId="30F7E1D1" w14:textId="77777777" w:rsidR="00D011F0" w:rsidRPr="00E1424A" w:rsidRDefault="00D011F0" w:rsidP="00D011F0">
      <w:pPr>
        <w:spacing w:after="240"/>
        <w:ind w:left="1440" w:hanging="720"/>
        <w:rPr>
          <w:szCs w:val="20"/>
        </w:rPr>
      </w:pPr>
      <w:r w:rsidRPr="00E1424A">
        <w:rPr>
          <w:szCs w:val="20"/>
        </w:rPr>
        <w:t>(c)</w:t>
      </w:r>
      <w:r w:rsidRPr="00E1424A">
        <w:rPr>
          <w:szCs w:val="20"/>
        </w:rPr>
        <w:tab/>
        <w:t xml:space="preserve">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  </w:t>
      </w:r>
    </w:p>
    <w:p w14:paraId="309ED117" w14:textId="77777777" w:rsidR="00D011F0" w:rsidRPr="00E1424A" w:rsidRDefault="00D011F0" w:rsidP="00D011F0">
      <w:pPr>
        <w:spacing w:after="240"/>
        <w:ind w:left="1440" w:hanging="720"/>
        <w:rPr>
          <w:szCs w:val="20"/>
        </w:rPr>
      </w:pPr>
      <w:r w:rsidRPr="00E1424A">
        <w:rPr>
          <w:szCs w:val="20"/>
        </w:rPr>
        <w:t>(d)</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57C82D3E" w14:textId="77777777" w:rsidR="00D011F0" w:rsidRPr="00E1424A" w:rsidRDefault="00D011F0" w:rsidP="00D011F0">
      <w:pPr>
        <w:spacing w:after="240"/>
        <w:ind w:left="1440" w:hanging="720"/>
        <w:rPr>
          <w:iCs/>
          <w:szCs w:val="20"/>
        </w:rPr>
      </w:pPr>
      <w:r w:rsidRPr="00E1424A">
        <w:rPr>
          <w:iCs/>
          <w:szCs w:val="20"/>
        </w:rPr>
        <w:lastRenderedPageBreak/>
        <w:t>(e)</w:t>
      </w:r>
      <w:r w:rsidRPr="00E1424A">
        <w:rPr>
          <w:iCs/>
          <w:szCs w:val="20"/>
        </w:rPr>
        <w:tab/>
        <w:t xml:space="preserve">On successful demonstration of all test criteria, ERCOT shall qualify that the Resource </w:t>
      </w:r>
      <w:proofErr w:type="gramStart"/>
      <w:r w:rsidRPr="00E1424A">
        <w:rPr>
          <w:iCs/>
          <w:szCs w:val="20"/>
        </w:rPr>
        <w:t>is capable of providing</w:t>
      </w:r>
      <w:proofErr w:type="gramEnd"/>
      <w:r w:rsidRPr="00E1424A">
        <w:rPr>
          <w:iCs/>
          <w:szCs w:val="20"/>
        </w:rPr>
        <w:t xml:space="preserve"> ECRS and shall provide a copy of the certificate to </w:t>
      </w:r>
      <w:r w:rsidRPr="00E1424A">
        <w:rPr>
          <w:szCs w:val="20"/>
        </w:rPr>
        <w:t>the</w:t>
      </w:r>
      <w:r w:rsidRPr="00E1424A">
        <w:rPr>
          <w:iCs/>
          <w:szCs w:val="20"/>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E1424A" w14:paraId="3D2CDC3E" w14:textId="77777777" w:rsidTr="0080522F">
        <w:tc>
          <w:tcPr>
            <w:tcW w:w="9350" w:type="dxa"/>
            <w:shd w:val="clear" w:color="auto" w:fill="E0E0E0"/>
          </w:tcPr>
          <w:p w14:paraId="357C8977" w14:textId="77777777" w:rsidR="00D011F0" w:rsidRPr="00E1424A" w:rsidRDefault="00D011F0" w:rsidP="0080522F">
            <w:pPr>
              <w:spacing w:before="120" w:after="240"/>
              <w:rPr>
                <w:b/>
                <w:i/>
                <w:iCs/>
              </w:rPr>
            </w:pPr>
            <w:r w:rsidRPr="00E1424A">
              <w:rPr>
                <w:b/>
                <w:i/>
                <w:iCs/>
              </w:rPr>
              <w:t>[NPRR1011:  Replace Section 8.1.1.2.1.7 above with the following upon system implementation of the Real-Time Co-Optimization (RTC) project:]</w:t>
            </w:r>
          </w:p>
          <w:p w14:paraId="05B2659D" w14:textId="77777777" w:rsidR="00D011F0" w:rsidRPr="00E1424A" w:rsidRDefault="00D011F0" w:rsidP="0080522F">
            <w:pPr>
              <w:keepNext/>
              <w:tabs>
                <w:tab w:val="left" w:pos="1800"/>
              </w:tabs>
              <w:spacing w:before="240" w:after="240"/>
              <w:ind w:left="1800" w:hanging="1800"/>
              <w:outlineLvl w:val="5"/>
              <w:rPr>
                <w:b/>
                <w:bCs/>
                <w:szCs w:val="22"/>
              </w:rPr>
            </w:pPr>
            <w:bookmarkStart w:id="883" w:name="_Toc116564829"/>
            <w:bookmarkStart w:id="884" w:name="_Toc135994487"/>
            <w:bookmarkStart w:id="885" w:name="_Toc138931498"/>
            <w:bookmarkStart w:id="886" w:name="_Toc162532149"/>
            <w:r w:rsidRPr="00E1424A">
              <w:rPr>
                <w:b/>
                <w:bCs/>
                <w:szCs w:val="22"/>
              </w:rPr>
              <w:t>8.1.1.2.1.7</w:t>
            </w:r>
            <w:r w:rsidRPr="00E1424A">
              <w:rPr>
                <w:b/>
                <w:bCs/>
                <w:szCs w:val="22"/>
              </w:rPr>
              <w:tab/>
              <w:t>ERCOT Contingency Reserve Service Qualification</w:t>
            </w:r>
            <w:bookmarkEnd w:id="883"/>
            <w:bookmarkEnd w:id="884"/>
            <w:bookmarkEnd w:id="885"/>
            <w:bookmarkEnd w:id="886"/>
          </w:p>
          <w:p w14:paraId="27F0E12C" w14:textId="77777777" w:rsidR="00D011F0" w:rsidRPr="00E1424A" w:rsidRDefault="00D011F0" w:rsidP="0080522F">
            <w:pPr>
              <w:spacing w:after="240"/>
              <w:ind w:left="720" w:hanging="720"/>
              <w:rPr>
                <w:iCs/>
                <w:szCs w:val="20"/>
              </w:rPr>
            </w:pPr>
            <w:r w:rsidRPr="00E1424A">
              <w:rPr>
                <w:iCs/>
                <w:szCs w:val="20"/>
              </w:rPr>
              <w:t>(1)</w:t>
            </w:r>
            <w:r w:rsidRPr="00E1424A">
              <w:rPr>
                <w:iCs/>
                <w:szCs w:val="20"/>
              </w:rPr>
              <w:tab/>
              <w:t xml:space="preserve">ECRS may be provided by:  </w:t>
            </w:r>
          </w:p>
          <w:p w14:paraId="5EFB241B" w14:textId="77777777" w:rsidR="00D011F0" w:rsidRPr="00E1424A" w:rsidRDefault="00D011F0" w:rsidP="0080522F">
            <w:pPr>
              <w:spacing w:after="240"/>
              <w:ind w:left="1440" w:hanging="720"/>
              <w:rPr>
                <w:iCs/>
                <w:szCs w:val="20"/>
              </w:rPr>
            </w:pPr>
            <w:r w:rsidRPr="00E1424A">
              <w:rPr>
                <w:iCs/>
                <w:szCs w:val="20"/>
              </w:rPr>
              <w:t xml:space="preserve">(a) </w:t>
            </w:r>
            <w:r w:rsidRPr="00E1424A">
              <w:rPr>
                <w:iCs/>
                <w:szCs w:val="20"/>
              </w:rPr>
              <w:tab/>
              <w:t xml:space="preserve">Unloaded Generation Resources that are On-Line; </w:t>
            </w:r>
          </w:p>
          <w:p w14:paraId="63A518D1" w14:textId="77777777" w:rsidR="00D011F0" w:rsidRPr="00E1424A" w:rsidRDefault="00D011F0" w:rsidP="0080522F">
            <w:pPr>
              <w:spacing w:after="240"/>
              <w:ind w:left="1440" w:hanging="720"/>
              <w:rPr>
                <w:iCs/>
                <w:szCs w:val="20"/>
              </w:rPr>
            </w:pPr>
            <w:r w:rsidRPr="00E1424A">
              <w:rPr>
                <w:szCs w:val="20"/>
              </w:rPr>
              <w:t>(b)</w:t>
            </w:r>
            <w:r w:rsidRPr="00E1424A">
              <w:rPr>
                <w:szCs w:val="20"/>
              </w:rPr>
              <w:tab/>
              <w:t xml:space="preserve">Quick Start Generation Resources (QSGRs); </w:t>
            </w:r>
          </w:p>
          <w:p w14:paraId="4FB5F12D" w14:textId="77777777" w:rsidR="00D011F0" w:rsidRPr="00E1424A" w:rsidRDefault="00D011F0" w:rsidP="0080522F">
            <w:pPr>
              <w:spacing w:after="240"/>
              <w:ind w:left="1440" w:hanging="720"/>
              <w:rPr>
                <w:iCs/>
                <w:szCs w:val="20"/>
              </w:rPr>
            </w:pPr>
            <w:r w:rsidRPr="00E1424A">
              <w:rPr>
                <w:iCs/>
                <w:szCs w:val="20"/>
              </w:rPr>
              <w:t xml:space="preserve">(c) </w:t>
            </w:r>
            <w:r w:rsidRPr="00E1424A">
              <w:rPr>
                <w:iCs/>
                <w:szCs w:val="20"/>
              </w:rPr>
              <w:tab/>
              <w:t xml:space="preserve">Load Resources that may or may not be controlled by high-set under-frequency relays; </w:t>
            </w:r>
          </w:p>
          <w:p w14:paraId="11F230BB" w14:textId="77777777" w:rsidR="00D011F0" w:rsidRPr="00E1424A" w:rsidRDefault="00D011F0" w:rsidP="0080522F">
            <w:pPr>
              <w:spacing w:after="240"/>
              <w:ind w:left="1440" w:hanging="720"/>
              <w:rPr>
                <w:iCs/>
                <w:szCs w:val="20"/>
              </w:rPr>
            </w:pPr>
            <w:r w:rsidRPr="00E1424A">
              <w:rPr>
                <w:iCs/>
                <w:szCs w:val="20"/>
              </w:rPr>
              <w:t xml:space="preserve">(d) </w:t>
            </w:r>
            <w:r w:rsidRPr="00E1424A">
              <w:rPr>
                <w:iCs/>
                <w:szCs w:val="20"/>
              </w:rPr>
              <w:tab/>
            </w:r>
            <w:r w:rsidRPr="00E1424A">
              <w:rPr>
                <w:szCs w:val="20"/>
              </w:rPr>
              <w:t>Generation Resources operating in the synchronous condenser fast-response mode</w:t>
            </w:r>
            <w:r w:rsidRPr="00E1424A">
              <w:rPr>
                <w:iCs/>
                <w:szCs w:val="20"/>
              </w:rPr>
              <w:t>;</w:t>
            </w:r>
            <w:del w:id="887" w:author="ERCOT" w:date="2024-06-21T07:36:00Z">
              <w:r w:rsidRPr="00E1424A" w:rsidDel="008654BB">
                <w:rPr>
                  <w:iCs/>
                  <w:szCs w:val="20"/>
                </w:rPr>
                <w:delText xml:space="preserve"> or</w:delText>
              </w:r>
            </w:del>
            <w:r w:rsidRPr="00E1424A">
              <w:rPr>
                <w:iCs/>
                <w:szCs w:val="20"/>
              </w:rPr>
              <w:t xml:space="preserve"> </w:t>
            </w:r>
          </w:p>
          <w:p w14:paraId="13442032" w14:textId="77777777" w:rsidR="00D011F0" w:rsidRDefault="00D011F0" w:rsidP="0080522F">
            <w:pPr>
              <w:spacing w:after="240"/>
              <w:ind w:left="1440" w:hanging="720"/>
              <w:rPr>
                <w:ins w:id="888" w:author="ERCOT" w:date="2024-06-21T07:36:00Z"/>
                <w:iCs/>
                <w:szCs w:val="20"/>
              </w:rPr>
            </w:pPr>
            <w:r w:rsidRPr="00E1424A">
              <w:rPr>
                <w:iCs/>
                <w:szCs w:val="20"/>
              </w:rPr>
              <w:t>(e)</w:t>
            </w:r>
            <w:r w:rsidRPr="00E1424A">
              <w:rPr>
                <w:iCs/>
                <w:szCs w:val="20"/>
              </w:rPr>
              <w:tab/>
              <w:t>Controllable Load Resources</w:t>
            </w:r>
            <w:ins w:id="889" w:author="ERCOT" w:date="2024-06-21T07:36:00Z">
              <w:r>
                <w:rPr>
                  <w:iCs/>
                  <w:szCs w:val="20"/>
                </w:rPr>
                <w:t>; or</w:t>
              </w:r>
            </w:ins>
          </w:p>
          <w:p w14:paraId="3793E2B9" w14:textId="77777777" w:rsidR="00D011F0" w:rsidRPr="00E1424A" w:rsidRDefault="00D011F0" w:rsidP="0080522F">
            <w:pPr>
              <w:spacing w:after="240"/>
              <w:ind w:left="1440" w:hanging="720"/>
              <w:rPr>
                <w:iCs/>
                <w:szCs w:val="20"/>
              </w:rPr>
            </w:pPr>
            <w:ins w:id="890" w:author="ERCOT" w:date="2024-06-21T07:36:00Z">
              <w:r>
                <w:rPr>
                  <w:iCs/>
                  <w:szCs w:val="20"/>
                </w:rPr>
                <w:t>(f)</w:t>
              </w:r>
              <w:r w:rsidRPr="00E1424A">
                <w:rPr>
                  <w:iCs/>
                  <w:szCs w:val="20"/>
                </w:rPr>
                <w:t xml:space="preserve"> </w:t>
              </w:r>
              <w:r w:rsidRPr="00E1424A">
                <w:rPr>
                  <w:iCs/>
                  <w:szCs w:val="20"/>
                </w:rPr>
                <w:tab/>
              </w:r>
              <w:r>
                <w:rPr>
                  <w:iCs/>
                  <w:szCs w:val="20"/>
                </w:rPr>
                <w:t>ESRs</w:t>
              </w:r>
            </w:ins>
            <w:r w:rsidRPr="00E1424A">
              <w:rPr>
                <w:iCs/>
                <w:szCs w:val="20"/>
              </w:rPr>
              <w:t xml:space="preserve">. </w:t>
            </w:r>
          </w:p>
          <w:p w14:paraId="3F6DB4C4" w14:textId="77777777" w:rsidR="00D011F0" w:rsidRPr="00E1424A" w:rsidRDefault="00D011F0" w:rsidP="0080522F">
            <w:pPr>
              <w:spacing w:after="240"/>
              <w:ind w:left="720" w:hanging="720"/>
              <w:rPr>
                <w:iCs/>
                <w:szCs w:val="20"/>
              </w:rPr>
            </w:pPr>
            <w:r w:rsidRPr="00E1424A">
              <w:rPr>
                <w:iCs/>
                <w:szCs w:val="20"/>
              </w:rPr>
              <w:t>(2)</w:t>
            </w:r>
            <w:r w:rsidRPr="00E1424A">
              <w:rPr>
                <w:iCs/>
                <w:szCs w:val="20"/>
              </w:rPr>
              <w:tab/>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ten minutes.  Off-Line ECRS can only be provided by qualified QSGRs. </w:t>
            </w:r>
          </w:p>
          <w:p w14:paraId="6EBC89B5" w14:textId="77777777" w:rsidR="00D011F0" w:rsidRPr="00E1424A" w:rsidRDefault="00D011F0" w:rsidP="0080522F">
            <w:pPr>
              <w:spacing w:after="240"/>
              <w:ind w:left="720" w:hanging="720"/>
              <w:rPr>
                <w:iCs/>
                <w:szCs w:val="20"/>
              </w:rPr>
            </w:pPr>
            <w:r w:rsidRPr="00E1424A">
              <w:rPr>
                <w:iCs/>
                <w:szCs w:val="20"/>
              </w:rPr>
              <w:t>(3)       The amount of ECRS provided by individual Generation Resources and Load Resources is limited to ten times its telemetered emergency ramp rate.  Each Resource providing ECRS must be capable of ramping the Resource’s Ancillary Service award for ECRS within ten minutes of the notice to deploy ECRS, and must be able to maintain the awarded level of deployment for at least one hour.  The amount of ECRS on a Generation Resource may be further limited by requirements of the Operating Guides.</w:t>
            </w:r>
          </w:p>
          <w:p w14:paraId="51FBE209" w14:textId="77777777" w:rsidR="00D011F0" w:rsidRPr="00E1424A" w:rsidRDefault="00D011F0" w:rsidP="0080522F">
            <w:pPr>
              <w:spacing w:after="240"/>
              <w:ind w:left="720" w:hanging="720"/>
              <w:rPr>
                <w:iCs/>
                <w:szCs w:val="20"/>
              </w:rPr>
            </w:pPr>
            <w:r w:rsidRPr="00E1424A">
              <w:rPr>
                <w:iCs/>
                <w:szCs w:val="20"/>
              </w:rPr>
              <w:t>(4)</w:t>
            </w:r>
            <w:r w:rsidRPr="00E1424A">
              <w:rPr>
                <w:iCs/>
                <w:szCs w:val="20"/>
              </w:rPr>
              <w:tab/>
              <w:t>A Load Resource must be loaded and capable of unloading the awarded amount of ECRS within ten minutes of instruction by ERCOT and must either be immediately responsive to system frequency or be interrupted by action of under-frequency relays with settings as specified by the Operating Guides.</w:t>
            </w:r>
          </w:p>
          <w:p w14:paraId="471B41B8" w14:textId="77777777" w:rsidR="00D011F0" w:rsidRPr="00E1424A" w:rsidRDefault="00D011F0" w:rsidP="0080522F">
            <w:pPr>
              <w:spacing w:after="240"/>
              <w:ind w:left="720" w:hanging="720"/>
              <w:rPr>
                <w:szCs w:val="20"/>
              </w:rPr>
            </w:pPr>
            <w:r w:rsidRPr="00E1424A">
              <w:rPr>
                <w:szCs w:val="20"/>
              </w:rPr>
              <w:t>(5)</w:t>
            </w:r>
            <w:r w:rsidRPr="00E1424A">
              <w:rPr>
                <w:szCs w:val="20"/>
              </w:rPr>
              <w:tab/>
              <w:t>Any QSE providing ECRS shall provide communications equipment to receive ERCOT telemetered control deployments of ECRS.</w:t>
            </w:r>
          </w:p>
          <w:p w14:paraId="7BB5107F" w14:textId="77777777" w:rsidR="00D011F0" w:rsidRPr="00E1424A" w:rsidRDefault="00D011F0" w:rsidP="0080522F">
            <w:pPr>
              <w:tabs>
                <w:tab w:val="left" w:pos="990"/>
              </w:tabs>
              <w:spacing w:after="240"/>
              <w:ind w:left="720" w:hanging="720"/>
              <w:rPr>
                <w:iCs/>
                <w:szCs w:val="20"/>
              </w:rPr>
            </w:pPr>
            <w:r w:rsidRPr="00E1424A">
              <w:rPr>
                <w:iCs/>
                <w:szCs w:val="20"/>
              </w:rPr>
              <w:lastRenderedPageBreak/>
              <w:t>(6)</w:t>
            </w:r>
            <w:r w:rsidRPr="00E1424A">
              <w:rPr>
                <w:iCs/>
                <w:szCs w:val="20"/>
              </w:rPr>
              <w:tab/>
              <w:t xml:space="preserve">Load Resources providing ECRS must provide a telemetered output signal, including breaker status and status of the under-frequency relay, if applicable. </w:t>
            </w:r>
          </w:p>
          <w:p w14:paraId="6C46E47A" w14:textId="77777777" w:rsidR="00D011F0" w:rsidRPr="00E1424A" w:rsidRDefault="00D011F0" w:rsidP="0080522F">
            <w:pPr>
              <w:tabs>
                <w:tab w:val="left" w:pos="990"/>
              </w:tabs>
              <w:spacing w:after="240"/>
              <w:ind w:left="720" w:hanging="720"/>
              <w:rPr>
                <w:iCs/>
                <w:szCs w:val="20"/>
              </w:rPr>
            </w:pPr>
            <w:r w:rsidRPr="00E1424A">
              <w:rPr>
                <w:iCs/>
                <w:szCs w:val="20"/>
              </w:rPr>
              <w:t>(7)</w:t>
            </w:r>
            <w:r w:rsidRPr="00E1424A">
              <w:rPr>
                <w:iCs/>
                <w:szCs w:val="20"/>
              </w:rPr>
              <w:tab/>
              <w:t xml:space="preserve">Each QSE shall ensure that each Resource is able to meet the Resource’s obligations to provide the Ancillary Service award.  Each Generation Resource and Load Resource providing ECRS </w:t>
            </w:r>
            <w:r w:rsidRPr="00E1424A">
              <w:rPr>
                <w:szCs w:val="20"/>
              </w:rPr>
              <w:t xml:space="preserve">when Off-Line as a QSGR with an OFFQS Resource Status, or when not qualified to participate in SCED, </w:t>
            </w:r>
            <w:r w:rsidRPr="00E1424A">
              <w:rPr>
                <w:iCs/>
                <w:szCs w:val="20"/>
              </w:rPr>
              <w:t>must meet additional technical requirements specified in this Section.</w:t>
            </w:r>
          </w:p>
          <w:p w14:paraId="76B7FE66" w14:textId="77777777" w:rsidR="00D011F0" w:rsidRPr="00E1424A" w:rsidRDefault="00D011F0" w:rsidP="0080522F">
            <w:pPr>
              <w:spacing w:after="240"/>
              <w:ind w:left="720" w:hanging="720"/>
              <w:rPr>
                <w:szCs w:val="20"/>
              </w:rPr>
            </w:pPr>
            <w:r w:rsidRPr="00E1424A">
              <w:rPr>
                <w:szCs w:val="20"/>
              </w:rPr>
              <w:t>(8)</w:t>
            </w:r>
            <w:r w:rsidRPr="00E1424A">
              <w:rPr>
                <w:szCs w:val="20"/>
              </w:rPr>
              <w:tab/>
              <w:t>A qualification test for each Resource to provide ECRS when Off-Line as a QSGR with an OFFQS Resource Status or as a Load Resource, excluding Controllable Load Resources, is conducted during a continuous eight-hour period agreed to by the QSE and ERCOT.  ERCOT shall confirm the date and time of the test with the QSE.  ERCOT shall administer the following test requirements:</w:t>
            </w:r>
          </w:p>
          <w:p w14:paraId="0BA7866B" w14:textId="77777777" w:rsidR="00D011F0" w:rsidRPr="00E1424A" w:rsidRDefault="00D011F0" w:rsidP="0080522F">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34DC77FC" w14:textId="77777777" w:rsidR="00D011F0" w:rsidRPr="00E1424A" w:rsidRDefault="00D011F0" w:rsidP="0080522F">
            <w:pPr>
              <w:spacing w:after="240"/>
              <w:ind w:left="1440" w:hanging="720"/>
              <w:rPr>
                <w:szCs w:val="20"/>
              </w:rPr>
            </w:pPr>
            <w:r w:rsidRPr="00E1424A">
              <w:rPr>
                <w:szCs w:val="20"/>
              </w:rPr>
              <w:t>(b)</w:t>
            </w:r>
            <w:r w:rsidRPr="00E1424A">
              <w:rPr>
                <w:szCs w:val="20"/>
              </w:rPr>
              <w:tab/>
              <w:t xml:space="preserve">Generation Resources desiring qualification to provide ECRS when Off-Line must meet the QSGR qualification criteria outlined under Section </w:t>
            </w:r>
            <w:r w:rsidRPr="00E1424A">
              <w:rPr>
                <w:bCs/>
                <w:sz w:val="23"/>
                <w:szCs w:val="23"/>
              </w:rPr>
              <w:t xml:space="preserve">8.1.1.2, General Capacity Testing Requirements. </w:t>
            </w:r>
            <w:r w:rsidRPr="00E1424A">
              <w:rPr>
                <w:szCs w:val="20"/>
              </w:rPr>
              <w:t xml:space="preserve"> ERCOT shall measure the test Resource’s response as described under Section </w:t>
            </w:r>
            <w:r w:rsidRPr="00E1424A">
              <w:rPr>
                <w:bCs/>
                <w:szCs w:val="20"/>
              </w:rPr>
              <w:t>8.1.1.2 for QSGR</w:t>
            </w:r>
            <w:r w:rsidRPr="00E1424A">
              <w:rPr>
                <w:szCs w:val="20"/>
              </w:rPr>
              <w:t>.  ERCOT shall evaluate the response of the Generation Resource given the current operating conditions of the system and determine the Resource’s qualification to provide ECRS.</w:t>
            </w:r>
          </w:p>
          <w:p w14:paraId="08F3D278" w14:textId="77777777" w:rsidR="00D011F0" w:rsidRPr="00E1424A" w:rsidRDefault="00D011F0" w:rsidP="0080522F">
            <w:pPr>
              <w:spacing w:after="240"/>
              <w:ind w:left="1440" w:hanging="720"/>
              <w:rPr>
                <w:szCs w:val="20"/>
              </w:rPr>
            </w:pPr>
            <w:r w:rsidRPr="00E1424A">
              <w:rPr>
                <w:szCs w:val="20"/>
              </w:rPr>
              <w:t>(c)</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0CDE09DB" w14:textId="77777777" w:rsidR="00D011F0" w:rsidRPr="00E1424A" w:rsidRDefault="00D011F0" w:rsidP="0080522F">
            <w:pPr>
              <w:spacing w:after="240"/>
              <w:ind w:left="1440" w:hanging="720"/>
              <w:rPr>
                <w:iCs/>
                <w:szCs w:val="20"/>
              </w:rPr>
            </w:pPr>
            <w:r w:rsidRPr="00E1424A">
              <w:rPr>
                <w:iCs/>
                <w:szCs w:val="20"/>
              </w:rPr>
              <w:t>(d)</w:t>
            </w:r>
            <w:r w:rsidRPr="00E1424A">
              <w:rPr>
                <w:iCs/>
                <w:szCs w:val="20"/>
              </w:rPr>
              <w:tab/>
              <w:t xml:space="preserve">On successful demonstration of all test criteria, ERCOT shall qualify that the Resource </w:t>
            </w:r>
            <w:proofErr w:type="gramStart"/>
            <w:r w:rsidRPr="00E1424A">
              <w:rPr>
                <w:iCs/>
                <w:szCs w:val="20"/>
              </w:rPr>
              <w:t>is capable of providing</w:t>
            </w:r>
            <w:proofErr w:type="gramEnd"/>
            <w:r w:rsidRPr="00E1424A">
              <w:rPr>
                <w:iCs/>
                <w:szCs w:val="20"/>
              </w:rPr>
              <w:t xml:space="preserve"> ECRS and shall provide a copy of the certificate to the QSE and the Resource Entity.</w:t>
            </w:r>
          </w:p>
        </w:tc>
      </w:tr>
    </w:tbl>
    <w:p w14:paraId="7D0A0D83" w14:textId="77777777" w:rsidR="00D011F0" w:rsidRPr="00A81CB7" w:rsidRDefault="00D011F0" w:rsidP="00D011F0">
      <w:pPr>
        <w:keepNext/>
        <w:tabs>
          <w:tab w:val="left" w:pos="1620"/>
        </w:tabs>
        <w:spacing w:before="240" w:after="240"/>
        <w:ind w:left="1620" w:hanging="1620"/>
        <w:outlineLvl w:val="4"/>
        <w:rPr>
          <w:b/>
          <w:szCs w:val="26"/>
        </w:rPr>
      </w:pPr>
      <w:bookmarkStart w:id="891" w:name="_Toc141777781"/>
      <w:bookmarkStart w:id="892" w:name="_Toc203961362"/>
      <w:bookmarkStart w:id="893" w:name="_Toc400968488"/>
      <w:bookmarkStart w:id="894" w:name="_Toc402362736"/>
      <w:bookmarkStart w:id="895" w:name="_Toc405554802"/>
      <w:bookmarkStart w:id="896" w:name="_Toc458771461"/>
      <w:bookmarkStart w:id="897" w:name="_Toc458771584"/>
      <w:bookmarkStart w:id="898" w:name="_Toc460939763"/>
      <w:bookmarkStart w:id="899" w:name="_Toc162532158"/>
      <w:bookmarkStart w:id="900" w:name="_Toc141777785"/>
      <w:bookmarkStart w:id="901" w:name="_Toc203961371"/>
      <w:bookmarkStart w:id="902" w:name="_Toc400968510"/>
      <w:bookmarkStart w:id="903" w:name="_Toc402362758"/>
      <w:bookmarkStart w:id="904" w:name="_Toc405554824"/>
      <w:bookmarkStart w:id="905" w:name="_Toc458771483"/>
      <w:bookmarkStart w:id="906" w:name="_Toc458771606"/>
      <w:bookmarkStart w:id="907" w:name="_Toc460939783"/>
      <w:bookmarkStart w:id="908" w:name="_Toc505095207"/>
      <w:bookmarkStart w:id="909" w:name="_Toc505095427"/>
      <w:bookmarkStart w:id="910" w:name="_Toc162532183"/>
      <w:r w:rsidRPr="00A81CB7">
        <w:rPr>
          <w:b/>
          <w:szCs w:val="26"/>
        </w:rPr>
        <w:lastRenderedPageBreak/>
        <w:t>8.1.1.4.1</w:t>
      </w:r>
      <w:r w:rsidRPr="00A81CB7">
        <w:rPr>
          <w:b/>
          <w:szCs w:val="26"/>
        </w:rPr>
        <w:tab/>
        <w:t xml:space="preserve">Regulation Service and Generation Resource/Controllable Load Resource Energy Deployment </w:t>
      </w:r>
      <w:bookmarkEnd w:id="891"/>
      <w:bookmarkEnd w:id="892"/>
      <w:r w:rsidRPr="00A81CB7">
        <w:rPr>
          <w:b/>
          <w:szCs w:val="26"/>
        </w:rPr>
        <w:t>Performance</w:t>
      </w:r>
      <w:bookmarkEnd w:id="893"/>
      <w:bookmarkEnd w:id="894"/>
      <w:bookmarkEnd w:id="895"/>
      <w:bookmarkEnd w:id="896"/>
      <w:bookmarkEnd w:id="897"/>
      <w:bookmarkEnd w:id="898"/>
      <w:r w:rsidRPr="00A81CB7">
        <w:rPr>
          <w:b/>
          <w:szCs w:val="26"/>
        </w:rPr>
        <w:t>, and Ancillary Service Capacity Performance Metrics</w:t>
      </w:r>
      <w:bookmarkEnd w:id="899"/>
    </w:p>
    <w:p w14:paraId="05B55660" w14:textId="77777777" w:rsidR="00D011F0" w:rsidRPr="00A81CB7" w:rsidRDefault="00D011F0" w:rsidP="00D011F0">
      <w:pPr>
        <w:spacing w:after="240"/>
        <w:ind w:left="720" w:hanging="720"/>
        <w:rPr>
          <w:iCs/>
          <w:szCs w:val="20"/>
        </w:rPr>
      </w:pPr>
      <w:r w:rsidRPr="00A81CB7">
        <w:rPr>
          <w:iCs/>
          <w:szCs w:val="20"/>
        </w:rPr>
        <w:t>(1)</w:t>
      </w:r>
      <w:r w:rsidRPr="00A81CB7">
        <w:rPr>
          <w:iCs/>
          <w:szCs w:val="20"/>
        </w:rPr>
        <w:tab/>
        <w:t>ERCOT shall limit the deployment of Regulation Service of each QSE for each LFC cycle equal to 125% of the total amount of Regulation Service in the ERCOT System divided by the number of control cycles in five minutes.</w:t>
      </w:r>
    </w:p>
    <w:p w14:paraId="18BF570D" w14:textId="77777777" w:rsidR="00D011F0" w:rsidRPr="00A81CB7" w:rsidRDefault="00D011F0" w:rsidP="00D011F0">
      <w:pPr>
        <w:spacing w:after="240"/>
        <w:ind w:left="720" w:hanging="720"/>
        <w:rPr>
          <w:iCs/>
          <w:szCs w:val="20"/>
        </w:rPr>
      </w:pPr>
      <w:r w:rsidRPr="00A81CB7">
        <w:rPr>
          <w:iCs/>
          <w:szCs w:val="20"/>
        </w:rPr>
        <w:lastRenderedPageBreak/>
        <w:t>(2)</w:t>
      </w:r>
      <w:r w:rsidRPr="00A81CB7">
        <w:rPr>
          <w:iCs/>
          <w:szCs w:val="20"/>
        </w:rPr>
        <w:tab/>
        <w:t>For those Resources that do not have a Resource Status of ONDSR or ONDSRREG or Intermittent Renewable Resource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p w14:paraId="7F7B4DB5" w14:textId="77777777" w:rsidR="00D011F0" w:rsidRPr="00A81CB7" w:rsidRDefault="00D011F0" w:rsidP="00D011F0">
      <w:pPr>
        <w:spacing w:after="240"/>
        <w:ind w:left="1440"/>
        <w:rPr>
          <w:b/>
          <w:iCs/>
          <w:szCs w:val="20"/>
        </w:rPr>
      </w:pPr>
      <w:r w:rsidRPr="00A81CB7">
        <w:rPr>
          <w:b/>
          <w:iCs/>
          <w:szCs w:val="20"/>
        </w:rPr>
        <w:t>GREDP (%) = ABS[((ATG – AEPFR)/(ABP + ARI)) – 1.0] * 100</w:t>
      </w:r>
    </w:p>
    <w:p w14:paraId="38611D9A" w14:textId="77777777" w:rsidR="00D011F0" w:rsidRPr="00A81CB7" w:rsidRDefault="00D011F0" w:rsidP="00D011F0">
      <w:pPr>
        <w:spacing w:after="240"/>
        <w:ind w:left="1440"/>
        <w:rPr>
          <w:b/>
          <w:iCs/>
          <w:szCs w:val="20"/>
        </w:rPr>
      </w:pPr>
      <w:r w:rsidRPr="00A81CB7">
        <w:rPr>
          <w:b/>
          <w:iCs/>
          <w:szCs w:val="20"/>
        </w:rPr>
        <w:t>GREDP (MW) = ABS(ATG – AEPFR – ABP - ARI)</w:t>
      </w:r>
    </w:p>
    <w:p w14:paraId="00B978BD" w14:textId="77777777" w:rsidR="00D011F0" w:rsidRPr="00A81CB7" w:rsidRDefault="00D011F0" w:rsidP="00D011F0">
      <w:pPr>
        <w:spacing w:after="240"/>
        <w:ind w:left="720"/>
        <w:rPr>
          <w:iCs/>
          <w:szCs w:val="20"/>
        </w:rPr>
      </w:pPr>
      <w:r w:rsidRPr="00A81CB7">
        <w:rPr>
          <w:iCs/>
          <w:szCs w:val="20"/>
        </w:rPr>
        <w:t>Where:</w:t>
      </w:r>
    </w:p>
    <w:p w14:paraId="66598B54" w14:textId="77777777" w:rsidR="00D011F0" w:rsidRPr="00A81CB7" w:rsidRDefault="00D011F0" w:rsidP="00D011F0">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1442F6DA" w14:textId="77777777" w:rsidR="00D011F0" w:rsidRPr="00A81CB7" w:rsidRDefault="00D011F0" w:rsidP="00D011F0">
      <w:pPr>
        <w:spacing w:after="240"/>
        <w:ind w:left="1440"/>
        <w:rPr>
          <w:iCs/>
          <w:szCs w:val="20"/>
        </w:rPr>
      </w:pPr>
      <w:r w:rsidRPr="00A81CB7">
        <w:rPr>
          <w:iCs/>
          <w:szCs w:val="20"/>
        </w:rPr>
        <w:t>ARI = Average Regulation Instruction = the amount of regulation that the Generation Resource or IRR Group should have produced based on the LFC deployment signals, calculated by LFC, during each five-minute clock interval</w:t>
      </w:r>
    </w:p>
    <w:p w14:paraId="6804C642" w14:textId="77777777" w:rsidR="00D011F0" w:rsidRPr="00A81CB7" w:rsidRDefault="00D011F0" w:rsidP="00D011F0">
      <w:pPr>
        <w:spacing w:after="240"/>
        <w:ind w:left="1440"/>
        <w:rPr>
          <w:iCs/>
          <w:szCs w:val="20"/>
        </w:rPr>
      </w:pPr>
      <w:r w:rsidRPr="00A81CB7">
        <w:rPr>
          <w:szCs w:val="20"/>
        </w:rPr>
        <w:t xml:space="preserve">∆frequency is actual frequency minus 60 </w:t>
      </w:r>
      <w:proofErr w:type="gramStart"/>
      <w:r w:rsidRPr="00A81CB7">
        <w:rPr>
          <w:szCs w:val="20"/>
        </w:rPr>
        <w:t>Hz</w:t>
      </w:r>
      <w:proofErr w:type="gramEnd"/>
    </w:p>
    <w:p w14:paraId="1A36D39B" w14:textId="77777777" w:rsidR="00D011F0" w:rsidRPr="00A81CB7" w:rsidRDefault="00D011F0" w:rsidP="00D011F0">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44609DED" w14:textId="77777777" w:rsidR="00D011F0" w:rsidRPr="00A81CB7" w:rsidRDefault="00D011F0" w:rsidP="00D011F0">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A81CB7">
        <w:rPr>
          <w:szCs w:val="20"/>
        </w:rPr>
        <w:t>The Resource-specific calculations will be aggregated for IRR Groups.</w:t>
      </w:r>
    </w:p>
    <w:p w14:paraId="499764EA" w14:textId="77777777" w:rsidR="00D011F0" w:rsidRPr="00A81CB7" w:rsidRDefault="00D011F0" w:rsidP="00D011F0">
      <w:pPr>
        <w:widowControl w:val="0"/>
        <w:spacing w:after="240"/>
        <w:ind w:left="1440"/>
        <w:rPr>
          <w:iCs/>
          <w:szCs w:val="20"/>
        </w:rPr>
      </w:pPr>
      <w:r w:rsidRPr="00A81CB7">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w:t>
      </w:r>
      <w:proofErr w:type="gramStart"/>
      <w:r w:rsidRPr="00A81CB7">
        <w:rPr>
          <w:iCs/>
          <w:szCs w:val="20"/>
        </w:rPr>
        <w:t>In the event that</w:t>
      </w:r>
      <w:proofErr w:type="gramEnd"/>
      <w:r w:rsidRPr="00A81CB7">
        <w:rPr>
          <w:iCs/>
          <w:szCs w:val="20"/>
        </w:rPr>
        <w:t xml:space="preserve"> the SCED Base Point is received after the five-minute </w:t>
      </w:r>
      <w:r w:rsidRPr="00A81CB7">
        <w:rPr>
          <w:iCs/>
          <w:szCs w:val="20"/>
        </w:rPr>
        <w:lastRenderedPageBreak/>
        <w:t xml:space="preserve">ramp period, the linearly ramped Base Point will continue at a constant value equal to the ending four-second value of the five-minute ramp. </w:t>
      </w:r>
    </w:p>
    <w:p w14:paraId="50073A5A" w14:textId="77777777" w:rsidR="00D011F0" w:rsidRPr="00A81CB7" w:rsidRDefault="00D011F0" w:rsidP="00D011F0">
      <w:pPr>
        <w:spacing w:after="240"/>
        <w:ind w:left="720" w:hanging="720"/>
        <w:rPr>
          <w:iCs/>
          <w:szCs w:val="20"/>
        </w:rPr>
      </w:pPr>
      <w:r w:rsidRPr="00A81CB7">
        <w:rPr>
          <w:iCs/>
          <w:szCs w:val="20"/>
        </w:rPr>
        <w:t>(3)</w:t>
      </w:r>
      <w:r w:rsidRPr="00A81CB7">
        <w:rPr>
          <w:iCs/>
          <w:szCs w:val="20"/>
        </w:rPr>
        <w:tab/>
        <w:t xml:space="preserve">For </w:t>
      </w:r>
      <w:proofErr w:type="gramStart"/>
      <w:r w:rsidRPr="00A81CB7">
        <w:rPr>
          <w:iCs/>
          <w:szCs w:val="20"/>
        </w:rPr>
        <w:t>all of</w:t>
      </w:r>
      <w:proofErr w:type="gramEnd"/>
      <w:r w:rsidRPr="00A81CB7">
        <w:rPr>
          <w:iCs/>
          <w:szCs w:val="20"/>
        </w:rPr>
        <w:t xml:space="preserve"> a QSE’s Resources that have a Resource Status of ONDSR or ONDSRREG (“Dynamically Scheduled Resource (DSR) Portfolio”), ERCOT shall calculate an aggregate GREDP as a percentage and in MWs for those Resources as follows:</w:t>
      </w:r>
    </w:p>
    <w:p w14:paraId="40566444" w14:textId="77777777" w:rsidR="00D011F0" w:rsidRPr="00A81CB7" w:rsidRDefault="00D011F0" w:rsidP="00D011F0">
      <w:pPr>
        <w:spacing w:after="240"/>
        <w:ind w:left="1440"/>
        <w:rPr>
          <w:b/>
          <w:iCs/>
          <w:szCs w:val="20"/>
        </w:rPr>
      </w:pPr>
      <w:r w:rsidRPr="00A81CB7">
        <w:rPr>
          <w:b/>
          <w:iCs/>
          <w:szCs w:val="20"/>
        </w:rPr>
        <w:t>GREDP (%) = ABS[(</w:t>
      </w:r>
      <w:r w:rsidRPr="00A81CB7">
        <w:rPr>
          <w:b/>
          <w:iCs/>
          <w:sz w:val="36"/>
          <w:szCs w:val="20"/>
        </w:rPr>
        <w:t>∑</w:t>
      </w:r>
      <w:r w:rsidRPr="00A81CB7">
        <w:rPr>
          <w:b/>
          <w:i/>
          <w:iCs/>
          <w:sz w:val="20"/>
          <w:szCs w:val="20"/>
          <w:vertAlign w:val="subscript"/>
        </w:rPr>
        <w:t>DSR</w:t>
      </w:r>
      <w:r w:rsidRPr="00A81CB7">
        <w:rPr>
          <w:b/>
          <w:iCs/>
          <w:szCs w:val="20"/>
        </w:rPr>
        <w:t xml:space="preserve"> ATG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DBPOS + Intra-QSE Purchase – Intra-QSE Sale – ARRDDSRLR – </w:t>
      </w:r>
      <w:r w:rsidRPr="00A81CB7">
        <w:rPr>
          <w:b/>
          <w:szCs w:val="20"/>
        </w:rPr>
        <w:t xml:space="preserve">AECRDDSRLR – </w:t>
      </w:r>
      <w:r w:rsidRPr="00A81CB7">
        <w:rPr>
          <w:b/>
          <w:iCs/>
          <w:szCs w:val="20"/>
        </w:rPr>
        <w:t xml:space="preserve">ANSDDSRLR – </w:t>
      </w:r>
      <w:r w:rsidRPr="00A81CB7">
        <w:rPr>
          <w:b/>
          <w:iCs/>
          <w:sz w:val="36"/>
          <w:szCs w:val="20"/>
        </w:rPr>
        <w:t>∑</w:t>
      </w:r>
      <w:r w:rsidRPr="00A81CB7">
        <w:rPr>
          <w:b/>
          <w:i/>
          <w:iCs/>
          <w:sz w:val="20"/>
          <w:szCs w:val="20"/>
          <w:vertAlign w:val="subscript"/>
        </w:rPr>
        <w:t>DSR</w:t>
      </w:r>
      <w:r w:rsidRPr="00A81CB7">
        <w:rPr>
          <w:b/>
          <w:iCs/>
          <w:szCs w:val="20"/>
        </w:rPr>
        <w:t xml:space="preserve"> AEPFR) / (ATDSRL + </w:t>
      </w:r>
      <w:r w:rsidRPr="00A81CB7">
        <w:rPr>
          <w:b/>
          <w:iCs/>
          <w:sz w:val="36"/>
          <w:szCs w:val="20"/>
        </w:rPr>
        <w:t>∑</w:t>
      </w:r>
      <w:r w:rsidRPr="00A81CB7">
        <w:rPr>
          <w:b/>
          <w:i/>
          <w:iCs/>
          <w:sz w:val="20"/>
          <w:szCs w:val="20"/>
          <w:vertAlign w:val="subscript"/>
        </w:rPr>
        <w:t>DSR</w:t>
      </w:r>
      <w:r w:rsidRPr="00A81CB7">
        <w:rPr>
          <w:b/>
          <w:iCs/>
          <w:szCs w:val="20"/>
        </w:rPr>
        <w:t xml:space="preserve"> ARI) – 1.0] * 100</w:t>
      </w:r>
    </w:p>
    <w:p w14:paraId="4D5148D0" w14:textId="77777777" w:rsidR="00D011F0" w:rsidRPr="00A81CB7" w:rsidRDefault="00D011F0" w:rsidP="00D011F0">
      <w:pPr>
        <w:spacing w:after="240"/>
        <w:ind w:left="1440"/>
        <w:rPr>
          <w:iCs/>
          <w:szCs w:val="20"/>
        </w:rPr>
      </w:pPr>
      <w:r w:rsidRPr="00A81CB7">
        <w:rPr>
          <w:b/>
          <w:iCs/>
          <w:szCs w:val="20"/>
        </w:rPr>
        <w:t>GREDP (MW) = ABS(</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ATG – </w:t>
      </w:r>
      <w:r w:rsidRPr="00A81CB7">
        <w:rPr>
          <w:b/>
          <w:iCs/>
          <w:sz w:val="36"/>
          <w:szCs w:val="20"/>
        </w:rPr>
        <w:t>∑</w:t>
      </w:r>
      <w:r w:rsidRPr="00A81CB7">
        <w:rPr>
          <w:b/>
          <w:i/>
          <w:iCs/>
          <w:sz w:val="20"/>
          <w:szCs w:val="20"/>
          <w:vertAlign w:val="subscript"/>
        </w:rPr>
        <w:t>DSR</w:t>
      </w:r>
      <w:r w:rsidRPr="00A81CB7">
        <w:rPr>
          <w:b/>
          <w:iCs/>
          <w:szCs w:val="20"/>
        </w:rPr>
        <w:t xml:space="preserve"> DBPOS – ATDSRL– ARRDDSRLR – </w:t>
      </w:r>
      <w:r w:rsidRPr="00A81CB7">
        <w:rPr>
          <w:b/>
          <w:szCs w:val="20"/>
        </w:rPr>
        <w:t xml:space="preserve">AECRDDSRLR – </w:t>
      </w:r>
      <w:r w:rsidRPr="00A81CB7">
        <w:rPr>
          <w:b/>
          <w:iCs/>
          <w:szCs w:val="20"/>
        </w:rPr>
        <w:t xml:space="preserve">ANSDDSRLR + Intra-QSE Purchase - Intra-QSE Sale – </w:t>
      </w:r>
      <w:r w:rsidRPr="00A81CB7">
        <w:rPr>
          <w:b/>
          <w:iCs/>
          <w:sz w:val="36"/>
          <w:szCs w:val="20"/>
        </w:rPr>
        <w:t>∑</w:t>
      </w:r>
      <w:r w:rsidRPr="00A81CB7">
        <w:rPr>
          <w:b/>
          <w:i/>
          <w:iCs/>
          <w:sz w:val="20"/>
          <w:szCs w:val="20"/>
          <w:vertAlign w:val="subscript"/>
        </w:rPr>
        <w:t>DSR</w:t>
      </w:r>
      <w:r w:rsidRPr="00A81CB7">
        <w:rPr>
          <w:b/>
          <w:iCs/>
          <w:szCs w:val="20"/>
        </w:rPr>
        <w:t xml:space="preserve"> AEPFR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ARI)</w:t>
      </w:r>
    </w:p>
    <w:p w14:paraId="426331AC" w14:textId="77777777" w:rsidR="00D011F0" w:rsidRPr="00A81CB7" w:rsidRDefault="00D011F0" w:rsidP="00D011F0">
      <w:pPr>
        <w:spacing w:after="240"/>
        <w:ind w:left="1440" w:hanging="720"/>
        <w:rPr>
          <w:iCs/>
          <w:szCs w:val="20"/>
        </w:rPr>
      </w:pPr>
      <w:r w:rsidRPr="00A81CB7">
        <w:rPr>
          <w:iCs/>
          <w:szCs w:val="20"/>
        </w:rPr>
        <w:t>Where:</w:t>
      </w:r>
    </w:p>
    <w:p w14:paraId="727572B7" w14:textId="77777777" w:rsidR="00D011F0" w:rsidRPr="00A81CB7" w:rsidRDefault="00D011F0" w:rsidP="00D011F0">
      <w:pPr>
        <w:spacing w:after="240"/>
        <w:ind w:left="1440"/>
        <w:rPr>
          <w:iCs/>
          <w:szCs w:val="20"/>
        </w:rPr>
      </w:pPr>
      <w:r w:rsidRPr="00A81CB7">
        <w:rPr>
          <w:iCs/>
          <w:sz w:val="36"/>
          <w:szCs w:val="20"/>
        </w:rPr>
        <w:t>∑</w:t>
      </w:r>
      <w:r w:rsidRPr="00A81CB7">
        <w:rPr>
          <w:i/>
          <w:iCs/>
          <w:sz w:val="20"/>
          <w:szCs w:val="20"/>
          <w:vertAlign w:val="subscript"/>
        </w:rPr>
        <w:t>DSR</w:t>
      </w:r>
      <w:r w:rsidRPr="00A81CB7">
        <w:rPr>
          <w:iCs/>
          <w:szCs w:val="20"/>
        </w:rPr>
        <w:t xml:space="preserve"> ATG = Sum of Average Telemetered Generation for all Resources with a Resource Status of ONDSR or ONDSRREG of the QSE for the five-minute clock interval</w:t>
      </w:r>
    </w:p>
    <w:p w14:paraId="1EBED184" w14:textId="77777777" w:rsidR="00D011F0" w:rsidRPr="00A81CB7" w:rsidRDefault="00D011F0" w:rsidP="00D011F0">
      <w:pPr>
        <w:spacing w:after="240"/>
        <w:ind w:left="1440"/>
        <w:rPr>
          <w:iCs/>
          <w:szCs w:val="20"/>
        </w:rPr>
      </w:pPr>
      <w:r w:rsidRPr="00A81CB7">
        <w:rPr>
          <w:iCs/>
          <w:sz w:val="36"/>
          <w:szCs w:val="20"/>
        </w:rPr>
        <w:t>∑</w:t>
      </w:r>
      <w:r w:rsidRPr="00A81CB7">
        <w:rPr>
          <w:i/>
          <w:iCs/>
          <w:sz w:val="20"/>
          <w:szCs w:val="20"/>
          <w:vertAlign w:val="subscript"/>
        </w:rPr>
        <w:t>DSR</w:t>
      </w:r>
      <w:r w:rsidRPr="00A81CB7">
        <w:rPr>
          <w:iCs/>
          <w:sz w:val="20"/>
          <w:szCs w:val="20"/>
          <w:vertAlign w:val="subscript"/>
        </w:rPr>
        <w:t xml:space="preserve"> </w:t>
      </w:r>
      <w:r w:rsidRPr="00A81CB7">
        <w:rPr>
          <w:iCs/>
          <w:szCs w:val="20"/>
        </w:rPr>
        <w:t>ARI = Sum of Average Regulation Instruction for all Resources with a Resource Status of ONDSR or ONDSRREG of the QSE for the five-minute clock interval</w:t>
      </w:r>
    </w:p>
    <w:p w14:paraId="19787252" w14:textId="77777777" w:rsidR="00D011F0" w:rsidRPr="00A81CB7" w:rsidRDefault="00D011F0" w:rsidP="00D011F0">
      <w:pPr>
        <w:spacing w:after="240"/>
        <w:ind w:left="1440"/>
        <w:rPr>
          <w:iCs/>
          <w:szCs w:val="20"/>
        </w:rPr>
      </w:pPr>
      <w:r w:rsidRPr="00A81CB7">
        <w:rPr>
          <w:iCs/>
          <w:szCs w:val="20"/>
        </w:rPr>
        <w:t>ATDSRL = Average Telemetered DSR Load = the average telemetered DSR Load for the QSE for the five-minute clock interval</w:t>
      </w:r>
    </w:p>
    <w:p w14:paraId="3CC68490" w14:textId="77777777" w:rsidR="00D011F0" w:rsidRPr="00A81CB7" w:rsidRDefault="00D011F0" w:rsidP="00D011F0">
      <w:pPr>
        <w:spacing w:after="240"/>
        <w:ind w:left="1440"/>
        <w:rPr>
          <w:iCs/>
          <w:szCs w:val="20"/>
        </w:rPr>
      </w:pPr>
      <w:r w:rsidRPr="00A81CB7">
        <w:rPr>
          <w:iCs/>
          <w:szCs w:val="20"/>
        </w:rPr>
        <w:t>Intra-QSE Purchase = Energy Trade where the QSE is both the buyer and seller with the flag set to “Purchase”</w:t>
      </w:r>
    </w:p>
    <w:p w14:paraId="26D85ACF" w14:textId="77777777" w:rsidR="00D011F0" w:rsidRPr="00A81CB7" w:rsidRDefault="00D011F0" w:rsidP="00D011F0">
      <w:pPr>
        <w:spacing w:after="240"/>
        <w:ind w:left="1440"/>
        <w:rPr>
          <w:iCs/>
          <w:szCs w:val="20"/>
        </w:rPr>
      </w:pPr>
      <w:r w:rsidRPr="00A81CB7">
        <w:rPr>
          <w:iCs/>
          <w:szCs w:val="20"/>
        </w:rPr>
        <w:t>Intra-QSE Sale = Energy Trade where the QSE is both the buyer and seller with the flag set to “Sale”</w:t>
      </w:r>
    </w:p>
    <w:p w14:paraId="55209083" w14:textId="77777777" w:rsidR="00D011F0" w:rsidRPr="00A81CB7" w:rsidRDefault="00D011F0" w:rsidP="00D011F0">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AEPFR = Sum of Average Estimated Primary Frequency Response for all Resources with a Resource Status of ONDSR or ONDSRREG of the QSE for the five-minute clock interval</w:t>
      </w:r>
    </w:p>
    <w:p w14:paraId="5D54DF35" w14:textId="77777777" w:rsidR="00D011F0" w:rsidRPr="00A81CB7" w:rsidRDefault="00D011F0" w:rsidP="00D011F0">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w:t>
      </w:r>
      <w:proofErr w:type="gramStart"/>
      <w:r w:rsidRPr="00A81CB7">
        <w:rPr>
          <w:iCs/>
          <w:szCs w:val="20"/>
        </w:rPr>
        <w:t>five minute</w:t>
      </w:r>
      <w:proofErr w:type="gramEnd"/>
      <w:r w:rsidRPr="00A81CB7">
        <w:rPr>
          <w:iCs/>
          <w:szCs w:val="20"/>
        </w:rPr>
        <w:t xml:space="preserve"> period</w:t>
      </w:r>
    </w:p>
    <w:p w14:paraId="1C03EA7E" w14:textId="77777777" w:rsidR="00D011F0" w:rsidRPr="00A81CB7" w:rsidRDefault="00D011F0" w:rsidP="00D011F0">
      <w:pPr>
        <w:spacing w:after="240"/>
        <w:ind w:left="1440"/>
        <w:rPr>
          <w:iCs/>
          <w:szCs w:val="20"/>
        </w:rPr>
      </w:pPr>
      <w:r w:rsidRPr="00A81CB7">
        <w:rPr>
          <w:iCs/>
          <w:szCs w:val="20"/>
        </w:rPr>
        <w:lastRenderedPageBreak/>
        <w:t>ARRDDSRLR = Average Responsive Reserve Deployment DSR Load Resource = the average RRS energy deployment for the five-minute clock interval from Load Resources that are part of the DSR Load</w:t>
      </w:r>
    </w:p>
    <w:p w14:paraId="5D47AF60" w14:textId="77777777" w:rsidR="00D011F0" w:rsidRPr="00A81CB7" w:rsidRDefault="00D011F0" w:rsidP="00D011F0">
      <w:pPr>
        <w:spacing w:after="240"/>
        <w:ind w:left="1440"/>
        <w:rPr>
          <w:iCs/>
          <w:szCs w:val="20"/>
        </w:rPr>
      </w:pPr>
      <w:r w:rsidRPr="00A81CB7">
        <w:rPr>
          <w:iCs/>
          <w:szCs w:val="20"/>
        </w:rPr>
        <w:t>AECRDDSRLR = Average ERCOT Contingency Response Deployment DSR Load Resource = the average ECRS energy deployment for the five-minute clock interval from Load Resources that are part of the DSR Load</w:t>
      </w:r>
    </w:p>
    <w:p w14:paraId="221FDA48" w14:textId="77777777" w:rsidR="00D011F0" w:rsidRPr="00A81CB7" w:rsidRDefault="00D011F0" w:rsidP="00D011F0">
      <w:pPr>
        <w:spacing w:after="240"/>
        <w:ind w:left="1440"/>
        <w:rPr>
          <w:iCs/>
          <w:szCs w:val="20"/>
        </w:rPr>
      </w:pPr>
      <w:r w:rsidRPr="00A81CB7">
        <w:rPr>
          <w:iCs/>
          <w:szCs w:val="20"/>
        </w:rPr>
        <w:t>ANSDDSRLR = Average Non-Spin Deployment DSR Load Resource = the average Non-Spin energy deployment for the five-minute clock interval from Load Resources that are part of the DSR Load</w:t>
      </w:r>
    </w:p>
    <w:p w14:paraId="3B05BEEB" w14:textId="77777777" w:rsidR="00D011F0" w:rsidRPr="00A81CB7" w:rsidRDefault="00D011F0" w:rsidP="00D011F0">
      <w:pPr>
        <w:spacing w:after="240"/>
        <w:ind w:left="720" w:hanging="720"/>
        <w:rPr>
          <w:szCs w:val="20"/>
        </w:rPr>
      </w:pPr>
      <w:r w:rsidRPr="00A81CB7">
        <w:rPr>
          <w:iCs/>
          <w:szCs w:val="20"/>
        </w:rPr>
        <w:t>(4)</w:t>
      </w:r>
      <w:r w:rsidRPr="00A81CB7">
        <w:rPr>
          <w:iCs/>
          <w:szCs w:val="20"/>
        </w:rPr>
        <w:tab/>
      </w:r>
      <w:r w:rsidRPr="00A81CB7">
        <w:rPr>
          <w:szCs w:val="20"/>
        </w:rPr>
        <w:t>For Controllable Load Resources that have a Resource Status of ONRGL or ONCLR, ERCOT shall compute the CLREDP.  The CLREDP will be calculated both as a percentage and in MWs as follows:</w:t>
      </w:r>
    </w:p>
    <w:p w14:paraId="667A1124" w14:textId="77777777" w:rsidR="00D011F0" w:rsidRPr="00A81CB7" w:rsidRDefault="00D011F0" w:rsidP="00D011F0">
      <w:pPr>
        <w:spacing w:after="240"/>
        <w:ind w:left="1440"/>
        <w:rPr>
          <w:b/>
          <w:iCs/>
          <w:szCs w:val="20"/>
        </w:rPr>
      </w:pPr>
      <w:r w:rsidRPr="00A81CB7">
        <w:rPr>
          <w:b/>
          <w:iCs/>
          <w:szCs w:val="20"/>
        </w:rPr>
        <w:t>CLREDP (%) = ABS[((ATPC + AEPFR)/(ABP – ARI)) – 1.0] * 100</w:t>
      </w:r>
    </w:p>
    <w:p w14:paraId="73F06EC3" w14:textId="77777777" w:rsidR="00D011F0" w:rsidRPr="00A81CB7" w:rsidRDefault="00D011F0" w:rsidP="00D011F0">
      <w:pPr>
        <w:spacing w:after="240"/>
        <w:ind w:left="1440"/>
        <w:rPr>
          <w:b/>
          <w:iCs/>
          <w:szCs w:val="20"/>
        </w:rPr>
      </w:pPr>
      <w:r w:rsidRPr="00A81CB7">
        <w:rPr>
          <w:b/>
          <w:iCs/>
          <w:szCs w:val="20"/>
        </w:rPr>
        <w:t>CLREDP (MW) = ABS(ATPC – (ABP – AEPFR – ARI))</w:t>
      </w:r>
    </w:p>
    <w:p w14:paraId="69D62320" w14:textId="77777777" w:rsidR="00D011F0" w:rsidRPr="00A81CB7" w:rsidRDefault="00D011F0" w:rsidP="00D011F0">
      <w:pPr>
        <w:spacing w:after="240"/>
        <w:ind w:left="1440" w:hanging="720"/>
        <w:rPr>
          <w:szCs w:val="20"/>
        </w:rPr>
      </w:pPr>
      <w:r w:rsidRPr="00A81CB7">
        <w:rPr>
          <w:szCs w:val="20"/>
        </w:rPr>
        <w:t>Where:</w:t>
      </w:r>
    </w:p>
    <w:p w14:paraId="570E7F3B" w14:textId="77777777" w:rsidR="00D011F0" w:rsidRPr="00A81CB7" w:rsidRDefault="00D011F0" w:rsidP="00D011F0">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6233D6E5" w14:textId="77777777" w:rsidR="00D011F0" w:rsidRPr="00A81CB7" w:rsidRDefault="00D011F0" w:rsidP="00D011F0">
      <w:pPr>
        <w:spacing w:after="240"/>
        <w:ind w:left="1440"/>
        <w:rPr>
          <w:iCs/>
          <w:szCs w:val="20"/>
        </w:rPr>
      </w:pPr>
      <w:r w:rsidRPr="00A81CB7">
        <w:rPr>
          <w:iCs/>
          <w:szCs w:val="20"/>
        </w:rPr>
        <w:t xml:space="preserve">ARI = Average Regulation Instruction = the amount of regulation that the Controllable Load Resource should have produced based on the LFC deployment signals, calculated by LFC, during each five-minute clock interval.  Reg-Up is considered a positive value for this </w:t>
      </w:r>
      <w:proofErr w:type="gramStart"/>
      <w:r w:rsidRPr="00A81CB7">
        <w:rPr>
          <w:iCs/>
          <w:szCs w:val="20"/>
        </w:rPr>
        <w:t>calculation</w:t>
      </w:r>
      <w:proofErr w:type="gramEnd"/>
    </w:p>
    <w:p w14:paraId="79C7EE92" w14:textId="77777777" w:rsidR="00D011F0" w:rsidRPr="00A81CB7" w:rsidRDefault="00D011F0" w:rsidP="00D011F0">
      <w:pPr>
        <w:spacing w:after="240"/>
        <w:ind w:left="1440"/>
        <w:rPr>
          <w:szCs w:val="20"/>
        </w:rPr>
      </w:pPr>
      <w:r w:rsidRPr="00A81CB7">
        <w:rPr>
          <w:szCs w:val="20"/>
        </w:rPr>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06186003" w14:textId="77777777" w:rsidR="00D011F0" w:rsidRPr="00A81CB7" w:rsidRDefault="00D011F0" w:rsidP="00D011F0">
      <w:pPr>
        <w:spacing w:after="240"/>
        <w:ind w:left="1440"/>
        <w:rPr>
          <w:iCs/>
          <w:szCs w:val="20"/>
        </w:rPr>
      </w:pPr>
      <w:r w:rsidRPr="00A81CB7">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w:t>
      </w:r>
      <w:proofErr w:type="gramStart"/>
      <w:r w:rsidRPr="00A81CB7">
        <w:rPr>
          <w:iCs/>
          <w:szCs w:val="20"/>
        </w:rPr>
        <w:t>five minute</w:t>
      </w:r>
      <w:proofErr w:type="gramEnd"/>
      <w:r w:rsidRPr="00A81CB7">
        <w:rPr>
          <w:iCs/>
          <w:szCs w:val="20"/>
        </w:rPr>
        <w:t xml:space="preserve"> ramp period, the linearly ramped Base Point will continue at a constant value equal to the ending four second value of the five-minute ramp.  </w:t>
      </w:r>
    </w:p>
    <w:p w14:paraId="70280810" w14:textId="77777777" w:rsidR="00D011F0" w:rsidRPr="00A81CB7" w:rsidRDefault="00D011F0" w:rsidP="00D011F0">
      <w:pPr>
        <w:spacing w:after="240"/>
        <w:ind w:left="720" w:hanging="720"/>
        <w:rPr>
          <w:iCs/>
          <w:szCs w:val="20"/>
        </w:rPr>
      </w:pPr>
      <w:r w:rsidRPr="00A81CB7">
        <w:rPr>
          <w:iCs/>
          <w:szCs w:val="20"/>
        </w:rPr>
        <w:lastRenderedPageBreak/>
        <w:t>(5)</w:t>
      </w:r>
      <w:r w:rsidRPr="00A81CB7">
        <w:rPr>
          <w:iCs/>
          <w:szCs w:val="20"/>
        </w:rPr>
        <w:tab/>
        <w:t>ERCOT shall post to the MIS Certified Area for each QSE and for all Generation Resources or Wind-powered Generation Resource (WGR) Groups that are not part of a DSR Portfolio, for the DSR Portfolios, and for all Controllable Load Resources:</w:t>
      </w:r>
    </w:p>
    <w:p w14:paraId="4ACA37C3" w14:textId="77777777" w:rsidR="00D011F0" w:rsidRPr="00A81CB7" w:rsidRDefault="00D011F0" w:rsidP="00D011F0">
      <w:pPr>
        <w:spacing w:after="240"/>
        <w:ind w:left="1440" w:hanging="720"/>
        <w:rPr>
          <w:szCs w:val="20"/>
        </w:rPr>
      </w:pPr>
      <w:r w:rsidRPr="00A81CB7">
        <w:rPr>
          <w:szCs w:val="20"/>
        </w:rPr>
        <w:t>(a)</w:t>
      </w:r>
      <w:r w:rsidRPr="00A81CB7">
        <w:rPr>
          <w:szCs w:val="20"/>
        </w:rPr>
        <w:tab/>
        <w:t>The percentage of the monthly five-minute clock intervals during which the Generation Resource or IRR Group was On-Line and released to SCED Base Point Dispatch Instructions;</w:t>
      </w:r>
    </w:p>
    <w:p w14:paraId="4ACA07AF" w14:textId="77777777" w:rsidR="00D011F0" w:rsidRPr="00A81CB7" w:rsidRDefault="00D011F0" w:rsidP="00D011F0">
      <w:pPr>
        <w:spacing w:after="240"/>
        <w:ind w:left="1440" w:hanging="720"/>
        <w:rPr>
          <w:szCs w:val="20"/>
        </w:rPr>
      </w:pPr>
      <w:r w:rsidRPr="00A81CB7">
        <w:rPr>
          <w:szCs w:val="20"/>
        </w:rPr>
        <w:t>(b)</w:t>
      </w:r>
      <w:r w:rsidRPr="00A81CB7">
        <w:rPr>
          <w:szCs w:val="20"/>
        </w:rPr>
        <w:tab/>
        <w:t xml:space="preserve">The percentage of the monthly five-minute clock intervals during which the Controllable Load Resource had a Resource Status of either ONRGL or ONCLR; </w:t>
      </w:r>
    </w:p>
    <w:p w14:paraId="4395A83B" w14:textId="77777777" w:rsidR="00D011F0" w:rsidRPr="00A81CB7" w:rsidRDefault="00D011F0" w:rsidP="00D011F0">
      <w:pPr>
        <w:spacing w:after="240"/>
        <w:ind w:left="1440" w:hanging="720"/>
        <w:rPr>
          <w:szCs w:val="20"/>
        </w:rPr>
      </w:pPr>
      <w:r w:rsidRPr="00A81CB7">
        <w:rPr>
          <w:szCs w:val="20"/>
        </w:rPr>
        <w:t>(c)</w:t>
      </w:r>
      <w:r w:rsidRPr="00A81CB7">
        <w:rPr>
          <w:szCs w:val="20"/>
        </w:rPr>
        <w:tab/>
        <w:t>The percentage of the monthly five-minute clock intervals during which the Generation Resource, IRR or Controllable Load Resource was providing Regulation Service;</w:t>
      </w:r>
    </w:p>
    <w:p w14:paraId="5F63A93D" w14:textId="77777777" w:rsidR="00D011F0" w:rsidRPr="00A81CB7" w:rsidRDefault="00D011F0" w:rsidP="00D011F0">
      <w:pPr>
        <w:spacing w:after="240"/>
        <w:ind w:left="1440" w:hanging="720"/>
        <w:rPr>
          <w:szCs w:val="20"/>
        </w:rPr>
      </w:pPr>
      <w:r w:rsidRPr="00A81CB7">
        <w:rPr>
          <w:szCs w:val="20"/>
        </w:rPr>
        <w:t>(d)</w:t>
      </w:r>
      <w:r w:rsidRPr="00A81CB7">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0D605FC8" w14:textId="77777777" w:rsidR="00D011F0" w:rsidRPr="00A81CB7" w:rsidRDefault="00D011F0" w:rsidP="00D011F0">
      <w:pPr>
        <w:spacing w:after="240"/>
        <w:ind w:left="1440" w:hanging="720"/>
        <w:rPr>
          <w:szCs w:val="20"/>
        </w:rPr>
      </w:pPr>
      <w:r w:rsidRPr="00A81CB7">
        <w:rPr>
          <w:szCs w:val="20"/>
        </w:rPr>
        <w:t>(e)</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less than 2.5 MW; </w:t>
      </w:r>
    </w:p>
    <w:p w14:paraId="45472E3C" w14:textId="77777777" w:rsidR="00D011F0" w:rsidRPr="00A81CB7" w:rsidRDefault="00D011F0" w:rsidP="00D011F0">
      <w:pPr>
        <w:spacing w:after="240"/>
        <w:ind w:left="1440" w:hanging="720"/>
        <w:rPr>
          <w:szCs w:val="20"/>
        </w:rPr>
      </w:pPr>
      <w:r w:rsidRPr="00A81CB7">
        <w:rPr>
          <w:szCs w:val="20"/>
        </w:rPr>
        <w:t>(f)</w:t>
      </w:r>
      <w:r w:rsidRPr="00A81CB7">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56C57E93" w14:textId="77777777" w:rsidR="00D011F0" w:rsidRPr="00A81CB7" w:rsidRDefault="00D011F0" w:rsidP="00D011F0">
      <w:pPr>
        <w:spacing w:after="240"/>
        <w:ind w:left="1440" w:hanging="720"/>
        <w:rPr>
          <w:szCs w:val="20"/>
        </w:rPr>
      </w:pPr>
      <w:r w:rsidRPr="00A81CB7">
        <w:rPr>
          <w:szCs w:val="20"/>
        </w:rPr>
        <w:t>(g)</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equal to or greater than 2.5 MW and equal to or less than 5.0 MW; </w:t>
      </w:r>
    </w:p>
    <w:p w14:paraId="7195B1E1" w14:textId="77777777" w:rsidR="00D011F0" w:rsidRPr="00A81CB7" w:rsidRDefault="00D011F0" w:rsidP="00D011F0">
      <w:pPr>
        <w:spacing w:after="240"/>
        <w:ind w:left="1440" w:hanging="720"/>
        <w:rPr>
          <w:szCs w:val="20"/>
        </w:rPr>
      </w:pPr>
      <w:r w:rsidRPr="00A81CB7">
        <w:rPr>
          <w:szCs w:val="20"/>
        </w:rPr>
        <w:t>(h)</w:t>
      </w:r>
      <w:r w:rsidRPr="00A81CB7">
        <w:rPr>
          <w:szCs w:val="20"/>
        </w:rPr>
        <w:tab/>
        <w:t xml:space="preserve">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w:t>
      </w:r>
      <w:r w:rsidRPr="00A81CB7">
        <w:rPr>
          <w:szCs w:val="20"/>
        </w:rPr>
        <w:lastRenderedPageBreak/>
        <w:t>the DSR Portfolio was released to SCED that the GREDP was greater than 5.0 MW;</w:t>
      </w:r>
    </w:p>
    <w:p w14:paraId="16D5F4D5" w14:textId="77777777" w:rsidR="00D011F0" w:rsidRPr="00A81CB7" w:rsidRDefault="00D011F0" w:rsidP="00D011F0">
      <w:pPr>
        <w:spacing w:after="240"/>
        <w:ind w:left="1440" w:hanging="720"/>
        <w:rPr>
          <w:szCs w:val="20"/>
        </w:rPr>
      </w:pPr>
      <w:r w:rsidRPr="00A81CB7">
        <w:rPr>
          <w:szCs w:val="20"/>
        </w:rPr>
        <w:t>(i)</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greater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greater than 5.0 MW; </w:t>
      </w:r>
    </w:p>
    <w:p w14:paraId="291E5F08" w14:textId="77777777" w:rsidR="00D011F0" w:rsidRPr="00A81CB7" w:rsidRDefault="00D011F0" w:rsidP="00D011F0">
      <w:pPr>
        <w:spacing w:after="240"/>
        <w:ind w:left="1440" w:hanging="720"/>
        <w:rPr>
          <w:szCs w:val="20"/>
        </w:rPr>
      </w:pPr>
      <w:r w:rsidRPr="00A81CB7">
        <w:rPr>
          <w:szCs w:val="20"/>
        </w:rPr>
        <w:t>(j)</w:t>
      </w:r>
      <w:r w:rsidRPr="00A81CB7">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0D306C9B" w14:textId="77777777" w:rsidR="00D011F0" w:rsidRPr="00A81CB7" w:rsidRDefault="00D011F0" w:rsidP="00D011F0">
      <w:pPr>
        <w:spacing w:after="240"/>
        <w:ind w:left="1440" w:hanging="720"/>
        <w:rPr>
          <w:szCs w:val="20"/>
        </w:rPr>
      </w:pPr>
      <w:r w:rsidRPr="00A81CB7">
        <w:rPr>
          <w:szCs w:val="20"/>
        </w:rPr>
        <w:t>(k)</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less than 2.5 MW; </w:t>
      </w:r>
    </w:p>
    <w:p w14:paraId="15C340B7" w14:textId="77777777" w:rsidR="00D011F0" w:rsidRPr="00A81CB7" w:rsidRDefault="00D011F0" w:rsidP="00D011F0">
      <w:pPr>
        <w:spacing w:after="240"/>
        <w:ind w:left="1440" w:hanging="720"/>
        <w:rPr>
          <w:szCs w:val="20"/>
        </w:rPr>
      </w:pPr>
      <w:r w:rsidRPr="00A81CB7">
        <w:rPr>
          <w:szCs w:val="20"/>
        </w:rPr>
        <w:t>(l)</w:t>
      </w:r>
      <w:r w:rsidRPr="00A81CB7">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7E966E1D" w14:textId="77777777" w:rsidR="00D011F0" w:rsidRPr="00A81CB7" w:rsidRDefault="00D011F0" w:rsidP="00D011F0">
      <w:pPr>
        <w:spacing w:after="240"/>
        <w:ind w:left="1440" w:hanging="720"/>
        <w:rPr>
          <w:szCs w:val="20"/>
        </w:rPr>
      </w:pPr>
      <w:r w:rsidRPr="00A81CB7">
        <w:rPr>
          <w:szCs w:val="20"/>
        </w:rPr>
        <w:t>(m)</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equal to or greater than 2.5 MW and equal to or less than 5.0 MW; </w:t>
      </w:r>
    </w:p>
    <w:p w14:paraId="6C0B533B" w14:textId="77777777" w:rsidR="00D011F0" w:rsidRPr="00A81CB7" w:rsidRDefault="00D011F0" w:rsidP="00D011F0">
      <w:pPr>
        <w:spacing w:after="240"/>
        <w:ind w:left="1440" w:hanging="720"/>
        <w:rPr>
          <w:szCs w:val="20"/>
        </w:rPr>
      </w:pPr>
      <w:r w:rsidRPr="00A81CB7">
        <w:rPr>
          <w:szCs w:val="20"/>
        </w:rPr>
        <w:t>(n)</w:t>
      </w:r>
      <w:r w:rsidRPr="00A81CB7">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0984F2A7" w14:textId="77777777" w:rsidR="00D011F0" w:rsidRPr="00A81CB7" w:rsidRDefault="00D011F0" w:rsidP="00D011F0">
      <w:pPr>
        <w:spacing w:after="240"/>
        <w:ind w:left="1440" w:hanging="720"/>
        <w:rPr>
          <w:szCs w:val="20"/>
        </w:rPr>
      </w:pPr>
      <w:r w:rsidRPr="00A81CB7">
        <w:rPr>
          <w:szCs w:val="20"/>
        </w:rPr>
        <w:t>(o)</w:t>
      </w:r>
      <w:r w:rsidRPr="00A81CB7">
        <w:rPr>
          <w:szCs w:val="20"/>
        </w:rPr>
        <w:tab/>
        <w:t>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t>
      </w:r>
      <w:r w:rsidRPr="00A81CB7">
        <w:rPr>
          <w:szCs w:val="20"/>
        </w:rPr>
        <w:lastRenderedPageBreak/>
        <w:t>was greater than 5.0% and 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greater than 5.0 MW.</w:t>
      </w:r>
    </w:p>
    <w:p w14:paraId="4C5D99A7" w14:textId="77777777" w:rsidR="00D011F0" w:rsidRPr="00A81CB7" w:rsidRDefault="00D011F0" w:rsidP="00D011F0">
      <w:pPr>
        <w:spacing w:after="240"/>
        <w:ind w:left="720" w:hanging="720"/>
        <w:rPr>
          <w:iCs/>
          <w:szCs w:val="20"/>
        </w:rPr>
      </w:pPr>
      <w:r w:rsidRPr="00A81CB7">
        <w:rPr>
          <w:iCs/>
          <w:szCs w:val="20"/>
        </w:rPr>
        <w:t>(6)</w:t>
      </w:r>
      <w:r w:rsidRPr="00A81CB7">
        <w:rPr>
          <w:iCs/>
          <w:szCs w:val="20"/>
        </w:rPr>
        <w:tab/>
        <w:t>ERCOT shall calculate the GREDP/CLREDP under normal operating conditions.  ERCOT shall not consider five-minute clock intervals during which any of the following events has occurred:</w:t>
      </w:r>
    </w:p>
    <w:p w14:paraId="3DDC8338" w14:textId="77777777" w:rsidR="00D011F0" w:rsidRPr="00A81CB7" w:rsidRDefault="00D011F0" w:rsidP="00D011F0">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4FA2D63B" w14:textId="77777777" w:rsidR="00D011F0" w:rsidRPr="00A81CB7" w:rsidRDefault="00D011F0" w:rsidP="00D011F0">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35017BF0" w14:textId="77777777" w:rsidR="00D011F0" w:rsidRPr="00A81CB7" w:rsidRDefault="00D011F0" w:rsidP="00D011F0">
      <w:pPr>
        <w:spacing w:after="240"/>
        <w:ind w:left="1440" w:hanging="720"/>
        <w:rPr>
          <w:szCs w:val="20"/>
        </w:rPr>
      </w:pPr>
      <w:r w:rsidRPr="00A81CB7">
        <w:rPr>
          <w:szCs w:val="20"/>
        </w:rPr>
        <w:t>(c)</w:t>
      </w:r>
      <w:r w:rsidRPr="00A81CB7">
        <w:rPr>
          <w:szCs w:val="20"/>
        </w:rPr>
        <w:tab/>
        <w:t xml:space="preserve">The five-minute clock interval following the Forced Outage of any Resource within the QSE’s DSR Portfolio that has a Resource Status of ONDSR or ONDSRREG; </w:t>
      </w:r>
    </w:p>
    <w:p w14:paraId="14FC6C40" w14:textId="77777777" w:rsidR="00D011F0" w:rsidRPr="00A81CB7" w:rsidRDefault="00D011F0" w:rsidP="00D011F0">
      <w:pPr>
        <w:spacing w:after="240"/>
        <w:ind w:left="1440" w:hanging="720"/>
        <w:rPr>
          <w:szCs w:val="20"/>
        </w:rPr>
      </w:pPr>
      <w:r w:rsidRPr="00A81CB7">
        <w:rPr>
          <w:szCs w:val="20"/>
        </w:rPr>
        <w:t>(d)</w:t>
      </w:r>
      <w:r w:rsidRPr="00A81CB7">
        <w:rPr>
          <w:szCs w:val="20"/>
        </w:rPr>
        <w:tab/>
        <w:t>The five-minute clock intervals following a documented Forced Derate or Startup Loading Failure of a Generation Resource or any member IRR of an IRR Group.  Upon request of the Reliability Monitor or ERCOT, the QSE shall provide the following documentation regarding each Forced Derate or Startup Loading Failure:</w:t>
      </w:r>
    </w:p>
    <w:p w14:paraId="32D1805C" w14:textId="77777777" w:rsidR="00D011F0" w:rsidRPr="00A81CB7" w:rsidRDefault="00D011F0" w:rsidP="00D011F0">
      <w:pPr>
        <w:spacing w:after="240"/>
        <w:ind w:left="2160" w:hanging="720"/>
        <w:rPr>
          <w:szCs w:val="20"/>
        </w:rPr>
      </w:pPr>
      <w:r w:rsidRPr="00A81CB7">
        <w:rPr>
          <w:szCs w:val="20"/>
        </w:rPr>
        <w:t>(i)</w:t>
      </w:r>
      <w:r w:rsidRPr="00A81CB7">
        <w:rPr>
          <w:szCs w:val="20"/>
        </w:rPr>
        <w:tab/>
        <w:t>Its generation log documenting the Forced Outage, Forced Derate or Startup Loading Failure;</w:t>
      </w:r>
    </w:p>
    <w:p w14:paraId="2A360A3D" w14:textId="77777777" w:rsidR="00D011F0" w:rsidRPr="00A81CB7" w:rsidRDefault="00D011F0" w:rsidP="00D011F0">
      <w:pPr>
        <w:spacing w:after="240"/>
        <w:ind w:left="2160" w:hanging="720"/>
        <w:rPr>
          <w:szCs w:val="20"/>
        </w:rPr>
      </w:pPr>
      <w:r w:rsidRPr="00A81CB7">
        <w:rPr>
          <w:szCs w:val="20"/>
        </w:rPr>
        <w:t>(ii)</w:t>
      </w:r>
      <w:r w:rsidRPr="00A81CB7">
        <w:rPr>
          <w:szCs w:val="20"/>
        </w:rPr>
        <w:tab/>
        <w:t>QSE (COP) for the intervals prior to, and after the event; and</w:t>
      </w:r>
    </w:p>
    <w:p w14:paraId="76337E34" w14:textId="77777777" w:rsidR="00D011F0" w:rsidRPr="00A81CB7" w:rsidRDefault="00D011F0" w:rsidP="00D011F0">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307D8C00" w14:textId="77777777" w:rsidR="00D011F0" w:rsidRPr="00A81CB7" w:rsidRDefault="00D011F0" w:rsidP="00D011F0">
      <w:pPr>
        <w:spacing w:after="240"/>
        <w:ind w:left="1440" w:hanging="720"/>
        <w:rPr>
          <w:szCs w:val="20"/>
        </w:rPr>
      </w:pPr>
      <w:r w:rsidRPr="00A81CB7">
        <w:rPr>
          <w:szCs w:val="20"/>
        </w:rPr>
        <w:t>(e)</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5B70A042" w14:textId="77777777" w:rsidR="00D011F0" w:rsidRPr="00A81CB7" w:rsidRDefault="00D011F0" w:rsidP="00D011F0">
      <w:pPr>
        <w:spacing w:after="240"/>
        <w:ind w:left="1440" w:hanging="720"/>
        <w:rPr>
          <w:szCs w:val="20"/>
        </w:rPr>
      </w:pPr>
      <w:r w:rsidRPr="00A81CB7">
        <w:rPr>
          <w:szCs w:val="20"/>
        </w:rPr>
        <w:t>(f)</w:t>
      </w:r>
      <w:r w:rsidRPr="00A81CB7">
        <w:rPr>
          <w:szCs w:val="20"/>
        </w:rPr>
        <w:tab/>
        <w:t xml:space="preserve">The five-minute clock intervals where the telemetered Resource Status is set to STARTUP; </w:t>
      </w:r>
    </w:p>
    <w:p w14:paraId="0AC0F007" w14:textId="77777777" w:rsidR="00D011F0" w:rsidRPr="00A81CB7" w:rsidRDefault="00D011F0" w:rsidP="00D011F0">
      <w:pPr>
        <w:spacing w:after="240"/>
        <w:ind w:left="1440" w:hanging="720"/>
        <w:rPr>
          <w:szCs w:val="20"/>
        </w:rPr>
      </w:pPr>
      <w:r w:rsidRPr="00A81CB7">
        <w:rPr>
          <w:szCs w:val="20"/>
        </w:rPr>
        <w:t>(g)</w:t>
      </w:r>
      <w:r w:rsidRPr="00A81CB7">
        <w:rPr>
          <w:szCs w:val="20"/>
        </w:rPr>
        <w:tab/>
        <w:t>The five-minute clock intervals where a Generation Resource’s ABP is below the average telemetered LSL;</w:t>
      </w:r>
    </w:p>
    <w:p w14:paraId="26C4ED2C" w14:textId="77777777" w:rsidR="00D011F0" w:rsidRPr="00A81CB7" w:rsidRDefault="00D011F0" w:rsidP="00D011F0">
      <w:pPr>
        <w:spacing w:after="240"/>
        <w:ind w:left="1440" w:hanging="720"/>
        <w:rPr>
          <w:szCs w:val="20"/>
        </w:rPr>
      </w:pPr>
      <w:r w:rsidRPr="00A81CB7">
        <w:rPr>
          <w:szCs w:val="20"/>
        </w:rPr>
        <w:t>(h)</w:t>
      </w:r>
      <w:r w:rsidRPr="00A81CB7">
        <w:rPr>
          <w:szCs w:val="20"/>
        </w:rPr>
        <w:tab/>
        <w:t>Certain other periods of abnormal operations as determined by ERCOT in its sole discretion;</w:t>
      </w:r>
    </w:p>
    <w:p w14:paraId="6BCB8666" w14:textId="77777777" w:rsidR="00D011F0" w:rsidRPr="00A81CB7" w:rsidRDefault="00D011F0" w:rsidP="00D011F0">
      <w:pPr>
        <w:spacing w:after="240"/>
        <w:ind w:left="1440" w:hanging="720"/>
        <w:rPr>
          <w:szCs w:val="20"/>
        </w:rPr>
      </w:pPr>
      <w:r w:rsidRPr="00A81CB7">
        <w:rPr>
          <w:szCs w:val="20"/>
        </w:rPr>
        <w:lastRenderedPageBreak/>
        <w:t>(i)</w:t>
      </w:r>
      <w:r w:rsidRPr="00A81CB7">
        <w:rPr>
          <w:szCs w:val="20"/>
        </w:rPr>
        <w:tab/>
        <w:t>For a Controllable Load Resource, the five-minute clock intervals in which the computed Base Points are equal to the snapshot of its telemetered power consumption;</w:t>
      </w:r>
    </w:p>
    <w:p w14:paraId="79EFF9F4" w14:textId="77777777" w:rsidR="00D011F0" w:rsidRPr="00A81CB7" w:rsidRDefault="00D011F0" w:rsidP="00D011F0">
      <w:pPr>
        <w:spacing w:after="240"/>
        <w:ind w:left="1440" w:hanging="720"/>
        <w:rPr>
          <w:szCs w:val="20"/>
        </w:rPr>
      </w:pPr>
      <w:r w:rsidRPr="00A81CB7">
        <w:rPr>
          <w:szCs w:val="20"/>
        </w:rPr>
        <w:t>(j)</w:t>
      </w:r>
      <w:r w:rsidRPr="00A81CB7">
        <w:rPr>
          <w:szCs w:val="20"/>
        </w:rPr>
        <w:tab/>
        <w:t>For intervals where both the primary and backup Wide Area Network (WAN) connections are inoperative.</w:t>
      </w:r>
    </w:p>
    <w:p w14:paraId="0654EC12" w14:textId="77777777" w:rsidR="00D011F0" w:rsidRPr="00A81CB7" w:rsidRDefault="00D011F0" w:rsidP="00D011F0">
      <w:pPr>
        <w:spacing w:after="240"/>
        <w:ind w:left="720" w:hanging="720"/>
        <w:rPr>
          <w:szCs w:val="20"/>
        </w:rPr>
      </w:pPr>
      <w:r w:rsidRPr="00A81CB7">
        <w:rPr>
          <w:szCs w:val="20"/>
        </w:rPr>
        <w:t>(7)</w:t>
      </w:r>
      <w:r w:rsidRPr="00A81CB7">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p w14:paraId="02F12DB5" w14:textId="77777777" w:rsidR="00D011F0" w:rsidRPr="00A81CB7" w:rsidRDefault="00D011F0" w:rsidP="00D011F0">
      <w:pPr>
        <w:spacing w:after="240"/>
        <w:ind w:left="1440" w:hanging="720"/>
        <w:rPr>
          <w:szCs w:val="20"/>
        </w:rPr>
      </w:pPr>
      <w:r w:rsidRPr="00A81CB7">
        <w:rPr>
          <w:szCs w:val="20"/>
        </w:rPr>
        <w:t>(a)</w:t>
      </w:r>
      <w:r w:rsidRPr="00A81CB7">
        <w:rPr>
          <w:szCs w:val="20"/>
        </w:rPr>
        <w:tab/>
        <w:t>A Generation Resource or DSR Portfolio, excluding an IRR, must have a GREDP less than the greater of X% or Y MW for 85% of the five-minute clock intervals</w:t>
      </w:r>
      <w:r w:rsidRPr="00A81CB7" w:rsidDel="000D7A3E">
        <w:rPr>
          <w:szCs w:val="20"/>
        </w:rPr>
        <w:t xml:space="preserve"> </w:t>
      </w:r>
      <w:r w:rsidRPr="00A81CB7">
        <w:rPr>
          <w:szCs w:val="20"/>
        </w:rPr>
        <w:t>in the month during which GREDP was calculated.</w:t>
      </w:r>
    </w:p>
    <w:p w14:paraId="797330F2" w14:textId="77777777" w:rsidR="00D011F0" w:rsidRPr="00A81CB7" w:rsidRDefault="00D011F0" w:rsidP="00D011F0">
      <w:pPr>
        <w:spacing w:after="240"/>
        <w:ind w:left="1440" w:hanging="720"/>
        <w:rPr>
          <w:szCs w:val="20"/>
        </w:rPr>
      </w:pPr>
      <w:r w:rsidRPr="00A81CB7">
        <w:rPr>
          <w:szCs w:val="20"/>
        </w:rPr>
        <w:t>(b)</w:t>
      </w:r>
      <w:r w:rsidRPr="00A81CB7">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5329BCF6" w14:textId="77777777" w:rsidR="00D011F0" w:rsidRPr="00A81CB7" w:rsidRDefault="00D011F0" w:rsidP="00D011F0">
      <w:pPr>
        <w:spacing w:after="240"/>
        <w:ind w:left="1440" w:hanging="720"/>
        <w:rPr>
          <w:szCs w:val="20"/>
        </w:rPr>
      </w:pPr>
      <w:r w:rsidRPr="00A81CB7">
        <w:rPr>
          <w:szCs w:val="20"/>
        </w:rPr>
        <w:t>(c)</w:t>
      </w:r>
      <w:r w:rsidRPr="00A81CB7">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0342FC51"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 Generation Resource or DSR Portfolio, excluding an IRR, must have a GREDP less than the greater of X% or Y MW.  A Generation Resource or DSR Portfolio cannot fail </w:t>
      </w:r>
      <w:proofErr w:type="gramStart"/>
      <w:r w:rsidRPr="00A81CB7">
        <w:rPr>
          <w:szCs w:val="20"/>
        </w:rPr>
        <w:t>this criteria</w:t>
      </w:r>
      <w:proofErr w:type="gramEnd"/>
      <w:r w:rsidRPr="00A81CB7">
        <w:rPr>
          <w:szCs w:val="20"/>
        </w:rPr>
        <w:t xml:space="preserve"> more than three five-minute clock intervals during which EEA was declared and GREDP was calculated.  The performance will be measured separately for each instance in which ERCOT has declared EEA.</w:t>
      </w:r>
    </w:p>
    <w:p w14:paraId="3BD665D3" w14:textId="77777777" w:rsidR="00D011F0" w:rsidRPr="00A81CB7" w:rsidRDefault="00D011F0" w:rsidP="00D011F0">
      <w:pPr>
        <w:spacing w:after="240"/>
        <w:ind w:left="720" w:hanging="720"/>
        <w:rPr>
          <w:iCs/>
          <w:szCs w:val="20"/>
        </w:rPr>
      </w:pPr>
      <w:r w:rsidRPr="00A81CB7">
        <w:rPr>
          <w:iCs/>
          <w:szCs w:val="20"/>
        </w:rPr>
        <w:lastRenderedPageBreak/>
        <w:t>(8)</w:t>
      </w:r>
      <w:r w:rsidRPr="00A81CB7">
        <w:rPr>
          <w:iCs/>
          <w:szCs w:val="20"/>
        </w:rPr>
        <w:tab/>
        <w:t>All IRRs and IRR Groups shall meet the following GREDP criteria for each month.  ERCOT will report non-compliance of the following performance criteria to the Reliability Monitor:</w:t>
      </w:r>
    </w:p>
    <w:p w14:paraId="2B0D248D" w14:textId="77777777" w:rsidR="00D011F0" w:rsidRPr="00A81CB7" w:rsidRDefault="00D011F0" w:rsidP="00D011F0">
      <w:pPr>
        <w:spacing w:after="240"/>
        <w:ind w:left="1440" w:hanging="720"/>
      </w:pPr>
      <w:r w:rsidRPr="00A81CB7">
        <w:t>(a)</w:t>
      </w:r>
      <w:r w:rsidRPr="00A81CB7">
        <w:tab/>
        <w:t xml:space="preserve">An IRR or IRR Group must have a GREDP less than Z% or the ATG must be less than the </w:t>
      </w:r>
      <w:r w:rsidRPr="00A81CB7">
        <w:rPr>
          <w:szCs w:val="20"/>
        </w:rPr>
        <w:t>expected</w:t>
      </w:r>
      <w:r w:rsidRPr="00A81CB7">
        <w:t xml:space="preserve"> MW output for 95% of the five-minute clock intervals in the month when the </w:t>
      </w:r>
      <w:r w:rsidRPr="00A81CB7">
        <w:rPr>
          <w:szCs w:val="20"/>
        </w:rPr>
        <w:t>Resource</w:t>
      </w:r>
      <w:r w:rsidRPr="00A81CB7">
        <w:t xml:space="preserve"> or a member IRR of an IRR Group received a Base Point Dispatch Instruction in which the Base Point was two MW or more below the IRR’s HSL used by SCED</w:t>
      </w:r>
      <w:r w:rsidRPr="00A81CB7">
        <w:rPr>
          <w:szCs w:val="20"/>
        </w:rPr>
        <w:t xml:space="preserve"> or the IRR was instructed not to exceed its Base Point</w:t>
      </w:r>
      <w:r w:rsidRPr="00A81CB7">
        <w:t>.  The expected MW output includes the Resource’s Base Point, Regulation Service instructions, and any expected Primary Frequency Response.</w:t>
      </w:r>
    </w:p>
    <w:p w14:paraId="323FF7FC" w14:textId="77777777" w:rsidR="00D011F0" w:rsidRPr="00A81CB7" w:rsidRDefault="00D011F0" w:rsidP="00D011F0">
      <w:pPr>
        <w:spacing w:after="240"/>
        <w:ind w:left="1440" w:hanging="720"/>
        <w:rPr>
          <w:szCs w:val="20"/>
        </w:rPr>
      </w:pPr>
      <w:r w:rsidRPr="00A81CB7">
        <w:rPr>
          <w:szCs w:val="20"/>
        </w:rPr>
        <w:t>(b)</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5B195251"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An IRR or IRR Group must have a GREDP less than Z% or the ATG must be less than the expected MW output.  An IRR or IRR Group cannot fail </w:t>
      </w:r>
      <w:proofErr w:type="gramStart"/>
      <w:r w:rsidRPr="00A81CB7">
        <w:rPr>
          <w:szCs w:val="20"/>
        </w:rPr>
        <w:t>this criteria</w:t>
      </w:r>
      <w:proofErr w:type="gramEnd"/>
      <w:r w:rsidRPr="00A81CB7">
        <w:rPr>
          <w:szCs w:val="20"/>
        </w:rPr>
        <w:t xml:space="preserve"> more than three five-minute clock intervals during which EEA was declared and the Resource or a member of an IRR Group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7577CA1C" w14:textId="77777777" w:rsidR="00D011F0" w:rsidRPr="00A81CB7" w:rsidRDefault="00D011F0" w:rsidP="00D011F0">
      <w:pPr>
        <w:spacing w:after="240"/>
        <w:ind w:left="720" w:hanging="720"/>
        <w:rPr>
          <w:szCs w:val="20"/>
        </w:rPr>
      </w:pPr>
      <w:r w:rsidRPr="00A81CB7">
        <w:rPr>
          <w:szCs w:val="20"/>
        </w:rPr>
        <w:t>(9)</w:t>
      </w:r>
      <w:r w:rsidRPr="00A81CB7">
        <w:rPr>
          <w:szCs w:val="20"/>
        </w:rPr>
        <w:tab/>
        <w:t>All Controllable Load Resources shall meet the following CLREDP criteria each month.  ERCOT will report non-compliance of the following performance criteria to the Reliability Monitor:</w:t>
      </w:r>
    </w:p>
    <w:p w14:paraId="0F918877" w14:textId="77777777" w:rsidR="00D011F0" w:rsidRPr="00A81CB7" w:rsidRDefault="00D011F0" w:rsidP="00D011F0">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5D2CED1C" w14:textId="77777777" w:rsidR="00D011F0" w:rsidRPr="00A81CB7" w:rsidRDefault="00D011F0" w:rsidP="00D011F0">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1F9127A3"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w:t>
      </w:r>
      <w:proofErr w:type="gramStart"/>
      <w:r w:rsidRPr="00A81CB7">
        <w:rPr>
          <w:szCs w:val="20"/>
        </w:rPr>
        <w:t>this criteria</w:t>
      </w:r>
      <w:proofErr w:type="gramEnd"/>
      <w:r w:rsidRPr="00A81CB7">
        <w:rPr>
          <w:szCs w:val="20"/>
        </w:rPr>
        <w:t xml:space="preserve"> more than three five-minute clock intervals during which EEA was </w:t>
      </w:r>
      <w:r w:rsidRPr="00A81CB7">
        <w:rPr>
          <w:szCs w:val="20"/>
        </w:rPr>
        <w:lastRenderedPageBreak/>
        <w:t xml:space="preserve">declared and CLREDP was calculated.  The performance will be measured separately for each instance in which ERCOT has declared EEA. </w:t>
      </w:r>
    </w:p>
    <w:p w14:paraId="1EAA513D" w14:textId="77777777" w:rsidR="00D011F0" w:rsidRPr="00A81CB7" w:rsidRDefault="00D011F0" w:rsidP="00D011F0">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06FB4D68" w14:textId="77777777" w:rsidR="00D011F0" w:rsidRPr="00A81CB7" w:rsidRDefault="00D011F0" w:rsidP="00D011F0">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71D543C1" w14:textId="77777777" w:rsidR="00D011F0" w:rsidRPr="00A81CB7" w:rsidRDefault="00D011F0" w:rsidP="00D011F0">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1D952D10" w14:textId="77777777" w:rsidR="00D011F0" w:rsidRPr="00A81CB7" w:rsidRDefault="00D011F0" w:rsidP="00D011F0">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7EEE92A7" w14:textId="77777777" w:rsidR="00D011F0" w:rsidRPr="00A81CB7" w:rsidRDefault="00D011F0" w:rsidP="00D011F0">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217D1AB0" w14:textId="77777777" w:rsidR="00D011F0" w:rsidRPr="00A81CB7" w:rsidRDefault="00D011F0" w:rsidP="00D011F0">
      <w:pPr>
        <w:spacing w:after="240"/>
        <w:ind w:left="720" w:hanging="720"/>
        <w:rPr>
          <w:iCs/>
          <w:szCs w:val="20"/>
        </w:rPr>
      </w:pPr>
      <w:r w:rsidRPr="00A81CB7">
        <w:rPr>
          <w:iCs/>
          <w:szCs w:val="20"/>
        </w:rPr>
        <w:t>(10)</w:t>
      </w:r>
      <w:r w:rsidRPr="00A81CB7">
        <w:rPr>
          <w:iCs/>
          <w:szCs w:val="20"/>
        </w:rPr>
        <w:tab/>
        <w:t>The GREDP/CLREDP performance criteria in paragraphs (7) through (9) above shall be subject to review and approval by TAC.  The GREDP/CLREDP performance criteria variables X, Y, and Z shall be posted to the ERCOT website no later than three Business Days after TAC approval.</w:t>
      </w:r>
    </w:p>
    <w:p w14:paraId="57759BE4" w14:textId="77777777" w:rsidR="00D011F0" w:rsidRPr="00A81CB7" w:rsidRDefault="00D011F0" w:rsidP="00D011F0">
      <w:pPr>
        <w:spacing w:after="240"/>
        <w:ind w:left="720" w:hanging="720"/>
        <w:rPr>
          <w:iCs/>
          <w:szCs w:val="20"/>
        </w:rPr>
      </w:pPr>
      <w:r w:rsidRPr="00A81CB7">
        <w:rPr>
          <w:iCs/>
          <w:szCs w:val="20"/>
        </w:rPr>
        <w:t>(11)</w:t>
      </w:r>
      <w:r w:rsidRPr="00A81CB7">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A81CB7" w14:paraId="4A4063DA" w14:textId="77777777" w:rsidTr="0080522F">
        <w:tc>
          <w:tcPr>
            <w:tcW w:w="9350" w:type="dxa"/>
            <w:shd w:val="clear" w:color="auto" w:fill="E0E0E0"/>
          </w:tcPr>
          <w:p w14:paraId="55EA5E62" w14:textId="77777777" w:rsidR="00D011F0" w:rsidRPr="00A81CB7" w:rsidRDefault="00D011F0" w:rsidP="0080522F">
            <w:pPr>
              <w:spacing w:before="120" w:after="240"/>
              <w:rPr>
                <w:b/>
                <w:i/>
                <w:iCs/>
              </w:rPr>
            </w:pPr>
            <w:r w:rsidRPr="00A81CB7">
              <w:rPr>
                <w:b/>
                <w:i/>
                <w:iCs/>
              </w:rPr>
              <w:t>[NPRR879, NPRR963, NPRR965, NPRR1000, NPRR1046, NPRR1011, NPRR1014, and NPRR1029:  Replace applicable portions of Section 8.1.1.4.1 above with the following upon system implementation for NPRR879, NPRR963, NPRR965, NPRR1000, NPRR1014, or NPRR1029; upon system implementation of the Real-Time Co-Optimization (RTC) project for NPRR1011; or upon system implementation of NPRR1000 for NPRR1000 and NPRR1046:]</w:t>
            </w:r>
          </w:p>
          <w:p w14:paraId="1B33A64D" w14:textId="77777777" w:rsidR="00D011F0" w:rsidRPr="00A81CB7" w:rsidRDefault="00D011F0" w:rsidP="0080522F">
            <w:pPr>
              <w:keepNext/>
              <w:tabs>
                <w:tab w:val="left" w:pos="1620"/>
              </w:tabs>
              <w:spacing w:before="240" w:after="240"/>
              <w:ind w:left="1620" w:hanging="1620"/>
              <w:outlineLvl w:val="4"/>
              <w:rPr>
                <w:b/>
                <w:szCs w:val="26"/>
              </w:rPr>
            </w:pPr>
            <w:bookmarkStart w:id="911" w:name="_Toc60045918"/>
            <w:bookmarkStart w:id="912" w:name="_Toc65157814"/>
            <w:bookmarkStart w:id="913" w:name="_Toc116564839"/>
            <w:bookmarkStart w:id="914" w:name="_Toc135994498"/>
            <w:bookmarkStart w:id="915" w:name="_Toc138931509"/>
            <w:bookmarkStart w:id="916" w:name="_Toc162532159"/>
            <w:r w:rsidRPr="00A81CB7">
              <w:rPr>
                <w:b/>
                <w:szCs w:val="26"/>
              </w:rPr>
              <w:t>8.1.1.4.1</w:t>
            </w:r>
            <w:r w:rsidRPr="00A81CB7">
              <w:rPr>
                <w:b/>
                <w:szCs w:val="26"/>
              </w:rPr>
              <w:tab/>
              <w:t>Regulation Service and Generation Resource/Controllable Load Resource/Energy Storage Resource Energy Deployment Performance</w:t>
            </w:r>
            <w:bookmarkEnd w:id="911"/>
            <w:r w:rsidRPr="00A81CB7">
              <w:rPr>
                <w:b/>
                <w:szCs w:val="26"/>
              </w:rPr>
              <w:t>, and Ancillary Service Capacity Performance Metrics</w:t>
            </w:r>
            <w:bookmarkEnd w:id="912"/>
            <w:bookmarkEnd w:id="913"/>
            <w:bookmarkEnd w:id="914"/>
            <w:bookmarkEnd w:id="915"/>
            <w:bookmarkEnd w:id="916"/>
          </w:p>
          <w:p w14:paraId="277FA381" w14:textId="77777777" w:rsidR="00D011F0" w:rsidRPr="00A81CB7" w:rsidRDefault="00D011F0" w:rsidP="0080522F">
            <w:pPr>
              <w:spacing w:after="240"/>
              <w:ind w:left="720" w:hanging="720"/>
              <w:rPr>
                <w:iCs/>
                <w:szCs w:val="20"/>
              </w:rPr>
            </w:pPr>
            <w:r w:rsidRPr="00A81CB7">
              <w:rPr>
                <w:iCs/>
                <w:szCs w:val="20"/>
              </w:rPr>
              <w:t>(1)</w:t>
            </w:r>
            <w:r w:rsidRPr="00A81CB7">
              <w:rPr>
                <w:iCs/>
                <w:szCs w:val="20"/>
              </w:rPr>
              <w:tab/>
              <w:t>ERCOT shall compute the GREDP for each Generation Resource that is On-Line and released to SCED for Base Point Dispatch Instructions.  The GREDP is calculated for each five-minute clock interval as a percentage and in MWs as follows:</w:t>
            </w:r>
          </w:p>
          <w:p w14:paraId="66B042EF" w14:textId="77777777" w:rsidR="00D011F0" w:rsidRPr="00A81CB7" w:rsidRDefault="00D011F0" w:rsidP="0080522F">
            <w:pPr>
              <w:spacing w:before="240" w:after="240"/>
              <w:ind w:left="1440"/>
              <w:rPr>
                <w:b/>
                <w:iCs/>
                <w:szCs w:val="20"/>
              </w:rPr>
            </w:pPr>
            <w:r w:rsidRPr="00A81CB7">
              <w:rPr>
                <w:b/>
                <w:iCs/>
                <w:szCs w:val="20"/>
              </w:rPr>
              <w:lastRenderedPageBreak/>
              <w:t>GREDP (%) = ABS[((ATG – AEPFR)/(ASP)) – 1.0] * 100</w:t>
            </w:r>
          </w:p>
          <w:p w14:paraId="1304B813" w14:textId="77777777" w:rsidR="00D011F0" w:rsidRPr="00A81CB7" w:rsidRDefault="00D011F0" w:rsidP="0080522F">
            <w:pPr>
              <w:spacing w:after="240"/>
              <w:ind w:left="1440"/>
              <w:rPr>
                <w:b/>
                <w:iCs/>
                <w:szCs w:val="20"/>
              </w:rPr>
            </w:pPr>
            <w:r w:rsidRPr="00A81CB7">
              <w:rPr>
                <w:b/>
                <w:iCs/>
                <w:szCs w:val="20"/>
              </w:rPr>
              <w:t>GREDP (MW) = ABS(ATG – AEPFR – ASP)</w:t>
            </w:r>
          </w:p>
          <w:p w14:paraId="37165DEF" w14:textId="77777777" w:rsidR="00D011F0" w:rsidRPr="00A81CB7" w:rsidRDefault="00D011F0" w:rsidP="0080522F">
            <w:pPr>
              <w:spacing w:after="240"/>
              <w:ind w:left="720"/>
              <w:rPr>
                <w:iCs/>
                <w:szCs w:val="20"/>
              </w:rPr>
            </w:pPr>
            <w:r w:rsidRPr="00A81CB7">
              <w:rPr>
                <w:iCs/>
                <w:szCs w:val="20"/>
              </w:rPr>
              <w:t>Where:</w:t>
            </w:r>
          </w:p>
          <w:p w14:paraId="701E7A08" w14:textId="77777777" w:rsidR="00D011F0" w:rsidRPr="00A81CB7" w:rsidRDefault="00D011F0" w:rsidP="0080522F">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5C3C6770" w14:textId="77777777" w:rsidR="00D011F0" w:rsidRPr="00A81CB7" w:rsidRDefault="00D011F0" w:rsidP="0080522F">
            <w:pPr>
              <w:spacing w:after="240"/>
              <w:ind w:left="1440"/>
              <w:rPr>
                <w:iCs/>
                <w:szCs w:val="20"/>
              </w:rPr>
            </w:pPr>
            <w:r w:rsidRPr="00A81CB7">
              <w:rPr>
                <w:szCs w:val="20"/>
              </w:rPr>
              <w:t xml:space="preserve">∆frequency is actual frequency minus 60 </w:t>
            </w:r>
            <w:proofErr w:type="gramStart"/>
            <w:r w:rsidRPr="00A81CB7">
              <w:rPr>
                <w:szCs w:val="20"/>
              </w:rPr>
              <w:t>Hz</w:t>
            </w:r>
            <w:proofErr w:type="gramEnd"/>
          </w:p>
          <w:p w14:paraId="14590822" w14:textId="77777777" w:rsidR="00D011F0" w:rsidRPr="00A81CB7" w:rsidRDefault="00D011F0" w:rsidP="0080522F">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3699CF07" w14:textId="77777777" w:rsidR="00D011F0" w:rsidRPr="00A81CB7" w:rsidRDefault="00D011F0" w:rsidP="0080522F">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with Non-Frequency Responsive Capacity (NFRC), the HSL to calculate the EPFR will be based on the Resource’s high limit of the capacity that is frequency responsive.  For Combined Cycle Generation Resources, 5.78% Governor droop shall be used.  </w:t>
            </w:r>
            <w:r w:rsidRPr="00A81CB7">
              <w:rPr>
                <w:szCs w:val="20"/>
              </w:rPr>
              <w:t>The Resource-specific calculations will be aggregated for IRR Groups.</w:t>
            </w:r>
          </w:p>
          <w:p w14:paraId="45A80EBE" w14:textId="77777777" w:rsidR="00D011F0" w:rsidRPr="00A81CB7" w:rsidRDefault="00D011F0" w:rsidP="0080522F">
            <w:pPr>
              <w:spacing w:after="240"/>
              <w:ind w:left="1440"/>
              <w:rPr>
                <w:iCs/>
                <w:szCs w:val="20"/>
              </w:rPr>
            </w:pPr>
            <w:r w:rsidRPr="00A81CB7">
              <w:rPr>
                <w:iCs/>
                <w:szCs w:val="20"/>
              </w:rPr>
              <w:t xml:space="preserve">ASP = Average Set Point = the time-weighted average of the Resource’s Updated Desired Set Point (UDSP) for the five-minute clock interval   </w:t>
            </w:r>
          </w:p>
          <w:p w14:paraId="5B4A68A3" w14:textId="77777777" w:rsidR="00D011F0" w:rsidRPr="00A81CB7" w:rsidRDefault="00D011F0" w:rsidP="0080522F">
            <w:pPr>
              <w:spacing w:after="240"/>
              <w:ind w:left="720" w:hanging="720"/>
              <w:rPr>
                <w:szCs w:val="20"/>
              </w:rPr>
            </w:pPr>
            <w:r w:rsidRPr="00A81CB7">
              <w:rPr>
                <w:iCs/>
                <w:szCs w:val="20"/>
              </w:rPr>
              <w:t>(2)</w:t>
            </w:r>
            <w:r w:rsidRPr="00A81CB7">
              <w:rPr>
                <w:iCs/>
                <w:szCs w:val="20"/>
              </w:rPr>
              <w:tab/>
            </w:r>
            <w:r w:rsidRPr="00A81CB7">
              <w:rPr>
                <w:szCs w:val="20"/>
              </w:rPr>
              <w:t>For Controllable Load Resources that have a Resource Status of ONL and are acting as a Controllable Load Resource</w:t>
            </w:r>
            <w:del w:id="917" w:author="ERCOT 092024" w:date="2024-09-17T15:44:00Z">
              <w:r w:rsidRPr="00A81CB7" w:rsidDel="0082569C">
                <w:rPr>
                  <w:szCs w:val="20"/>
                </w:rPr>
                <w:delText xml:space="preserve"> and are not part of an ESR</w:delText>
              </w:r>
            </w:del>
            <w:r w:rsidRPr="00A81CB7">
              <w:rPr>
                <w:szCs w:val="20"/>
              </w:rPr>
              <w:t>, ERCOT shall compute the CLREDP.  The CLREDP will be calculated both as a percentage and in MWs as follows:</w:t>
            </w:r>
          </w:p>
          <w:p w14:paraId="509D1858" w14:textId="77777777" w:rsidR="00D011F0" w:rsidRPr="00A81CB7" w:rsidRDefault="00D011F0" w:rsidP="0080522F">
            <w:pPr>
              <w:spacing w:before="240" w:after="240"/>
              <w:ind w:left="1440"/>
              <w:rPr>
                <w:b/>
                <w:iCs/>
                <w:szCs w:val="20"/>
              </w:rPr>
            </w:pPr>
            <w:r w:rsidRPr="00A81CB7">
              <w:rPr>
                <w:b/>
                <w:iCs/>
                <w:szCs w:val="20"/>
              </w:rPr>
              <w:t>CLREDP (%) = ABS[((ATPC + AEPFR)/(ASP)) – 1.0] * 100</w:t>
            </w:r>
          </w:p>
          <w:p w14:paraId="35BBCDB9" w14:textId="77777777" w:rsidR="00D011F0" w:rsidRPr="00A81CB7" w:rsidRDefault="00D011F0" w:rsidP="0080522F">
            <w:pPr>
              <w:spacing w:after="240"/>
              <w:ind w:left="1440"/>
              <w:rPr>
                <w:b/>
                <w:iCs/>
                <w:szCs w:val="20"/>
              </w:rPr>
            </w:pPr>
            <w:r w:rsidRPr="00A81CB7">
              <w:rPr>
                <w:b/>
                <w:iCs/>
                <w:szCs w:val="20"/>
              </w:rPr>
              <w:t>CLREDP (MW) = ABS(ATPC – (ASP – AEPFR))</w:t>
            </w:r>
          </w:p>
          <w:p w14:paraId="00CFFF50" w14:textId="77777777" w:rsidR="00D011F0" w:rsidRPr="00A81CB7" w:rsidRDefault="00D011F0" w:rsidP="0080522F">
            <w:pPr>
              <w:spacing w:after="240"/>
              <w:ind w:left="1440" w:hanging="720"/>
              <w:rPr>
                <w:szCs w:val="20"/>
              </w:rPr>
            </w:pPr>
            <w:r w:rsidRPr="00A81CB7">
              <w:rPr>
                <w:szCs w:val="20"/>
              </w:rPr>
              <w:t>Where:</w:t>
            </w:r>
          </w:p>
          <w:p w14:paraId="46825004" w14:textId="77777777" w:rsidR="00D011F0" w:rsidRPr="00A81CB7" w:rsidRDefault="00D011F0" w:rsidP="0080522F">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10448CE3" w14:textId="77777777" w:rsidR="00D011F0" w:rsidRPr="00A81CB7" w:rsidRDefault="00D011F0" w:rsidP="0080522F">
            <w:pPr>
              <w:spacing w:after="240"/>
              <w:ind w:left="1440"/>
              <w:rPr>
                <w:szCs w:val="20"/>
              </w:rPr>
            </w:pPr>
            <w:r w:rsidRPr="00A81CB7">
              <w:rPr>
                <w:szCs w:val="20"/>
              </w:rPr>
              <w:lastRenderedPageBreak/>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0DDA0D4" w14:textId="77777777" w:rsidR="00D011F0" w:rsidRPr="00A81CB7" w:rsidRDefault="00D011F0" w:rsidP="0080522F">
            <w:pPr>
              <w:spacing w:after="240"/>
              <w:ind w:left="1440"/>
              <w:rPr>
                <w:iCs/>
                <w:szCs w:val="20"/>
              </w:rPr>
            </w:pPr>
            <w:r w:rsidRPr="00A81CB7">
              <w:rPr>
                <w:iCs/>
                <w:szCs w:val="20"/>
              </w:rPr>
              <w:t xml:space="preserve">ASP = Average Set Point = the time-weighted average of the Resource’s UDSP for the five-minute clock interval  </w:t>
            </w:r>
          </w:p>
          <w:p w14:paraId="416FBFFB" w14:textId="77777777" w:rsidR="00D011F0" w:rsidRPr="00A81CB7" w:rsidRDefault="00D011F0" w:rsidP="0080522F">
            <w:pPr>
              <w:spacing w:before="120" w:after="240"/>
              <w:ind w:left="720" w:hanging="720"/>
              <w:rPr>
                <w:iCs/>
                <w:szCs w:val="20"/>
              </w:rPr>
            </w:pPr>
            <w:r w:rsidRPr="00A81CB7">
              <w:rPr>
                <w:iCs/>
                <w:szCs w:val="20"/>
              </w:rPr>
              <w:t>(3)</w:t>
            </w:r>
            <w:r w:rsidRPr="00A81CB7">
              <w:rPr>
                <w:iCs/>
                <w:szCs w:val="20"/>
              </w:rPr>
              <w:tab/>
              <w:t>ERCOT shall compute the ESREDP for ESRs.  The ESREDP is calculated for each five-minute clock interval as a percentage and in MWs as follows:</w:t>
            </w:r>
          </w:p>
          <w:p w14:paraId="7724C74A" w14:textId="77777777" w:rsidR="00D011F0" w:rsidRPr="00A81CB7" w:rsidRDefault="00D011F0" w:rsidP="0080522F">
            <w:pPr>
              <w:spacing w:after="240"/>
              <w:ind w:left="1440"/>
              <w:rPr>
                <w:b/>
                <w:iCs/>
                <w:szCs w:val="20"/>
              </w:rPr>
            </w:pPr>
            <w:r w:rsidRPr="00A81CB7">
              <w:rPr>
                <w:b/>
                <w:iCs/>
                <w:szCs w:val="20"/>
              </w:rPr>
              <w:t>ESREDP (%) = ABS[((ATPF – AEPFR)/(ASP)) – 1.0] * 100</w:t>
            </w:r>
          </w:p>
          <w:p w14:paraId="58FE4A2F" w14:textId="77777777" w:rsidR="00D011F0" w:rsidRPr="00A81CB7" w:rsidRDefault="00D011F0" w:rsidP="0080522F">
            <w:pPr>
              <w:spacing w:after="240"/>
              <w:ind w:left="1440"/>
              <w:rPr>
                <w:b/>
                <w:iCs/>
                <w:szCs w:val="20"/>
              </w:rPr>
            </w:pPr>
            <w:r w:rsidRPr="00A81CB7">
              <w:rPr>
                <w:b/>
                <w:iCs/>
                <w:szCs w:val="20"/>
              </w:rPr>
              <w:t>ESREDP (MW) = ABS(ATPF – AEPFR – ASP)</w:t>
            </w:r>
          </w:p>
          <w:p w14:paraId="2E70C0EC" w14:textId="77777777" w:rsidR="00D011F0" w:rsidRPr="00A81CB7" w:rsidRDefault="00D011F0" w:rsidP="0080522F">
            <w:pPr>
              <w:spacing w:after="240"/>
              <w:ind w:left="720"/>
              <w:rPr>
                <w:iCs/>
                <w:szCs w:val="20"/>
              </w:rPr>
            </w:pPr>
            <w:r w:rsidRPr="00A81CB7">
              <w:rPr>
                <w:iCs/>
                <w:szCs w:val="20"/>
              </w:rPr>
              <w:t>Where:</w:t>
            </w:r>
          </w:p>
          <w:p w14:paraId="36A5DB07" w14:textId="77777777" w:rsidR="00D011F0" w:rsidRPr="00A81CB7" w:rsidRDefault="00D011F0" w:rsidP="0080522F">
            <w:pPr>
              <w:spacing w:after="240"/>
              <w:ind w:left="1440"/>
              <w:rPr>
                <w:iCs/>
                <w:szCs w:val="20"/>
              </w:rPr>
            </w:pPr>
            <w:r w:rsidRPr="00A81CB7">
              <w:rPr>
                <w:iCs/>
                <w:szCs w:val="20"/>
              </w:rPr>
              <w:t>ATPF = Average Telemetered Power Flow = the average telemetered power flow of the Energy Storage Resource for the five-minute clock interval.</w:t>
            </w:r>
          </w:p>
          <w:p w14:paraId="13D0655A" w14:textId="77777777" w:rsidR="00D011F0" w:rsidRPr="00A81CB7" w:rsidRDefault="00D011F0" w:rsidP="0080522F">
            <w:pPr>
              <w:spacing w:after="240"/>
              <w:ind w:left="1440"/>
              <w:rPr>
                <w:szCs w:val="20"/>
              </w:rPr>
            </w:pPr>
            <w:r w:rsidRPr="00A81CB7">
              <w:rPr>
                <w:iCs/>
                <w:szCs w:val="20"/>
              </w:rPr>
              <w:t xml:space="preserve">ASP = Average Set Point = the time-weighted average of UDSP, for the five-minute clock interval.  </w:t>
            </w:r>
          </w:p>
          <w:p w14:paraId="3CCCDDF3" w14:textId="77777777" w:rsidR="00D011F0" w:rsidRPr="00A81CB7" w:rsidRDefault="00D011F0" w:rsidP="0080522F">
            <w:pPr>
              <w:spacing w:after="240"/>
              <w:ind w:left="1440"/>
              <w:rPr>
                <w:iCs/>
                <w:szCs w:val="20"/>
              </w:rPr>
            </w:pPr>
            <w:r w:rsidRPr="00A81CB7">
              <w:rPr>
                <w:szCs w:val="20"/>
              </w:rPr>
              <w:t>∆frequency is actual frequency minus 60 Hz.</w:t>
            </w:r>
          </w:p>
          <w:p w14:paraId="1A6B8C38" w14:textId="77777777" w:rsidR="00D011F0" w:rsidRPr="00A81CB7" w:rsidRDefault="00D011F0" w:rsidP="0080522F">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2AEF0B20" w14:textId="77777777" w:rsidR="00D011F0" w:rsidRPr="00A81CB7" w:rsidRDefault="00D011F0" w:rsidP="0080522F">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2F8A88BE" w14:textId="77777777" w:rsidR="00D011F0" w:rsidRPr="00A81CB7" w:rsidRDefault="00D011F0" w:rsidP="0080522F">
            <w:pPr>
              <w:spacing w:after="240"/>
              <w:ind w:left="720" w:hanging="720"/>
              <w:rPr>
                <w:iCs/>
                <w:szCs w:val="20"/>
              </w:rPr>
            </w:pPr>
            <w:r w:rsidRPr="00A81CB7">
              <w:rPr>
                <w:iCs/>
                <w:szCs w:val="20"/>
              </w:rPr>
              <w:t>(4)</w:t>
            </w:r>
            <w:r w:rsidRPr="00A81CB7">
              <w:rPr>
                <w:iCs/>
                <w:szCs w:val="20"/>
              </w:rPr>
              <w:tab/>
              <w:t>ERCOT shall post to the MIS Certified Area for each QSE and for all Generation Resources</w:t>
            </w:r>
            <w:ins w:id="918" w:author="ERCOT 092024" w:date="2024-09-17T15:45:00Z">
              <w:r>
                <w:rPr>
                  <w:iCs/>
                  <w:szCs w:val="20"/>
                </w:rPr>
                <w:t>, ESRs,</w:t>
              </w:r>
            </w:ins>
            <w:del w:id="919" w:author="ERCOT 092024" w:date="2024-09-17T15:45:00Z">
              <w:r w:rsidRPr="00A81CB7" w:rsidDel="0082569C">
                <w:rPr>
                  <w:iCs/>
                  <w:szCs w:val="20"/>
                </w:rPr>
                <w:delText xml:space="preserve"> or</w:delText>
              </w:r>
            </w:del>
            <w:r w:rsidRPr="00A81CB7">
              <w:rPr>
                <w:iCs/>
                <w:szCs w:val="20"/>
              </w:rPr>
              <w:t xml:space="preserve"> </w:t>
            </w:r>
            <w:r w:rsidRPr="00A81CB7">
              <w:rPr>
                <w:szCs w:val="20"/>
              </w:rPr>
              <w:t>Wind-powered Generation Resource</w:t>
            </w:r>
            <w:r w:rsidRPr="00A81CB7">
              <w:rPr>
                <w:iCs/>
                <w:szCs w:val="20"/>
              </w:rPr>
              <w:t xml:space="preserve"> (WGR) Groups, and </w:t>
            </w:r>
            <w:del w:id="920" w:author="ERCOT 092024" w:date="2024-09-17T15:45:00Z">
              <w:r w:rsidRPr="00A81CB7" w:rsidDel="0082569C">
                <w:rPr>
                  <w:iCs/>
                  <w:szCs w:val="20"/>
                </w:rPr>
                <w:delText xml:space="preserve">for all </w:delText>
              </w:r>
            </w:del>
            <w:r w:rsidRPr="00A81CB7">
              <w:rPr>
                <w:iCs/>
                <w:szCs w:val="20"/>
              </w:rPr>
              <w:t>Controllable Load Resources</w:t>
            </w:r>
            <w:ins w:id="921" w:author="ERCOT 092024" w:date="2024-09-17T15:45:00Z">
              <w:r>
                <w:rPr>
                  <w:iCs/>
                  <w:szCs w:val="20"/>
                </w:rPr>
                <w:t>, as applicable</w:t>
              </w:r>
            </w:ins>
            <w:r w:rsidRPr="00A81CB7">
              <w:rPr>
                <w:iCs/>
                <w:szCs w:val="20"/>
              </w:rPr>
              <w:t>:</w:t>
            </w:r>
          </w:p>
          <w:p w14:paraId="70ACAAC0" w14:textId="77777777" w:rsidR="00D011F0" w:rsidRPr="00A81CB7" w:rsidRDefault="00D011F0" w:rsidP="0080522F">
            <w:pPr>
              <w:spacing w:after="240"/>
              <w:ind w:left="1440" w:hanging="720"/>
              <w:rPr>
                <w:szCs w:val="20"/>
              </w:rPr>
            </w:pPr>
            <w:r w:rsidRPr="00A81CB7">
              <w:rPr>
                <w:szCs w:val="20"/>
              </w:rPr>
              <w:lastRenderedPageBreak/>
              <w:t>(a)</w:t>
            </w:r>
            <w:r w:rsidRPr="00A81CB7">
              <w:rPr>
                <w:szCs w:val="20"/>
              </w:rPr>
              <w:tab/>
              <w:t>The percentage of the monthly five-minute clock intervals during which the Generation Resource or IRR Group was On-Line and released to SCED Base Point Dispatch Instructions;</w:t>
            </w:r>
          </w:p>
          <w:p w14:paraId="2B1F7DC3" w14:textId="77777777" w:rsidR="00D011F0" w:rsidRDefault="00D011F0" w:rsidP="0080522F">
            <w:pPr>
              <w:spacing w:after="240"/>
              <w:ind w:left="1440" w:hanging="720"/>
              <w:rPr>
                <w:ins w:id="922" w:author="ERCOT 092024" w:date="2024-09-17T15:46:00Z"/>
                <w:szCs w:val="20"/>
              </w:rPr>
            </w:pPr>
            <w:r w:rsidRPr="00A81CB7">
              <w:rPr>
                <w:szCs w:val="20"/>
              </w:rPr>
              <w:t>(b)</w:t>
            </w:r>
            <w:r w:rsidRPr="00A81CB7">
              <w:rPr>
                <w:szCs w:val="20"/>
              </w:rPr>
              <w:tab/>
              <w:t xml:space="preserve">The percentage of the monthly five-minute clock intervals during which the Controllable Load Resource had a Resource Status of ONL; </w:t>
            </w:r>
          </w:p>
          <w:p w14:paraId="72287EF9" w14:textId="77777777" w:rsidR="00D011F0" w:rsidRPr="00A81CB7" w:rsidRDefault="00D011F0" w:rsidP="0080522F">
            <w:pPr>
              <w:spacing w:after="240"/>
              <w:ind w:left="1440" w:hanging="720"/>
              <w:rPr>
                <w:szCs w:val="20"/>
              </w:rPr>
            </w:pPr>
            <w:ins w:id="923" w:author="ERCOT 092024" w:date="2024-09-17T15:46:00Z">
              <w:r>
                <w:rPr>
                  <w:szCs w:val="20"/>
                </w:rPr>
                <w:t>(c)</w:t>
              </w:r>
            </w:ins>
            <w:ins w:id="924" w:author="ERCOT 092024" w:date="2024-09-17T15:47:00Z">
              <w:r w:rsidRPr="00A81CB7">
                <w:rPr>
                  <w:szCs w:val="20"/>
                </w:rPr>
                <w:t xml:space="preserve"> </w:t>
              </w:r>
              <w:r w:rsidRPr="00A81CB7">
                <w:rPr>
                  <w:szCs w:val="20"/>
                </w:rPr>
                <w:tab/>
              </w:r>
            </w:ins>
            <w:ins w:id="925" w:author="ERCOT 092024" w:date="2024-09-17T15:46:00Z">
              <w:r w:rsidRPr="00A552C3">
                <w:t xml:space="preserve">The percentage of the monthly five-minute clock intervals during which the ESR </w:t>
              </w:r>
              <w:r>
                <w:t>had a Resource Status of ON</w:t>
              </w:r>
            </w:ins>
            <w:ins w:id="926" w:author="ERCOT 092024" w:date="2024-09-17T15:47:00Z">
              <w:r>
                <w:t>;</w:t>
              </w:r>
            </w:ins>
          </w:p>
          <w:p w14:paraId="169C0E32" w14:textId="77777777" w:rsidR="00D011F0" w:rsidRPr="00A81CB7" w:rsidRDefault="00D011F0" w:rsidP="0080522F">
            <w:pPr>
              <w:spacing w:after="240"/>
              <w:ind w:left="1440" w:hanging="720"/>
              <w:rPr>
                <w:szCs w:val="20"/>
              </w:rPr>
            </w:pPr>
            <w:r w:rsidRPr="00A81CB7">
              <w:rPr>
                <w:szCs w:val="20"/>
              </w:rPr>
              <w:t>(</w:t>
            </w:r>
            <w:ins w:id="927" w:author="ERCOT 092024" w:date="2024-09-17T15:47:00Z">
              <w:r>
                <w:rPr>
                  <w:szCs w:val="20"/>
                </w:rPr>
                <w:t>d</w:t>
              </w:r>
            </w:ins>
            <w:del w:id="928" w:author="ERCOT 092024" w:date="2024-09-17T15:47:00Z">
              <w:r w:rsidRPr="00A81CB7" w:rsidDel="0082569C">
                <w:rPr>
                  <w:szCs w:val="20"/>
                </w:rPr>
                <w:delText>c</w:delText>
              </w:r>
            </w:del>
            <w:r w:rsidRPr="00A81CB7">
              <w:rPr>
                <w:szCs w:val="20"/>
              </w:rPr>
              <w:t>)</w:t>
            </w:r>
            <w:r w:rsidRPr="00A81CB7">
              <w:rPr>
                <w:szCs w:val="20"/>
              </w:rPr>
              <w:tab/>
              <w:t>The percentage of the monthly five-minute clock intervals during which the Generation Resource, IRR</w:t>
            </w:r>
            <w:ins w:id="929" w:author="ERCOT 092024" w:date="2024-09-17T15:47:00Z">
              <w:r>
                <w:rPr>
                  <w:szCs w:val="20"/>
                </w:rPr>
                <w:t>, ESR,</w:t>
              </w:r>
            </w:ins>
            <w:r w:rsidRPr="00A81CB7">
              <w:rPr>
                <w:szCs w:val="20"/>
              </w:rPr>
              <w:t xml:space="preserve"> or Controllable Load Resource was awarded Regulation Service;</w:t>
            </w:r>
          </w:p>
          <w:p w14:paraId="7BD951D4" w14:textId="77777777" w:rsidR="00D011F0" w:rsidRPr="00A81CB7" w:rsidRDefault="00D011F0" w:rsidP="0080522F">
            <w:pPr>
              <w:spacing w:after="240"/>
              <w:ind w:left="1440" w:hanging="720"/>
              <w:rPr>
                <w:szCs w:val="20"/>
              </w:rPr>
            </w:pPr>
            <w:r w:rsidRPr="00A81CB7">
              <w:rPr>
                <w:szCs w:val="20"/>
              </w:rPr>
              <w:t>(</w:t>
            </w:r>
            <w:ins w:id="930" w:author="ERCOT 092024" w:date="2024-09-17T15:47:00Z">
              <w:r>
                <w:rPr>
                  <w:szCs w:val="20"/>
                </w:rPr>
                <w:t>e</w:t>
              </w:r>
            </w:ins>
            <w:del w:id="931" w:author="ERCOT 092024" w:date="2024-09-17T15:47:00Z">
              <w:r w:rsidRPr="00A81CB7" w:rsidDel="0082569C">
                <w:rPr>
                  <w:szCs w:val="20"/>
                </w:rPr>
                <w:delText>d</w:delText>
              </w:r>
            </w:del>
            <w:r w:rsidRPr="00A81CB7">
              <w:rPr>
                <w:szCs w:val="20"/>
              </w:rPr>
              <w:t>)</w:t>
            </w:r>
            <w:r w:rsidRPr="00A81CB7">
              <w:rPr>
                <w:szCs w:val="20"/>
              </w:rPr>
              <w:tab/>
              <w:t>The percentage of the monthly five-minute clock intervals during which the Generation Resource or the IRR Group was released to SCED that the GREDP was less than 2.5% and the percentage of the monthly five-minute clock intervals during which the Generation Resource or the IRR Group was released to SCED that the GREDP was less than 2.5 MW;</w:t>
            </w:r>
          </w:p>
          <w:p w14:paraId="5B251EA9" w14:textId="77777777" w:rsidR="00D011F0" w:rsidRDefault="00D011F0" w:rsidP="0080522F">
            <w:pPr>
              <w:spacing w:after="240"/>
              <w:ind w:left="1440" w:hanging="720"/>
              <w:rPr>
                <w:ins w:id="932" w:author="ERCOT 092024" w:date="2024-09-17T15:47:00Z"/>
                <w:szCs w:val="20"/>
              </w:rPr>
            </w:pPr>
            <w:r w:rsidRPr="00A81CB7">
              <w:rPr>
                <w:szCs w:val="20"/>
              </w:rPr>
              <w:t>(</w:t>
            </w:r>
            <w:ins w:id="933" w:author="ERCOT 092024" w:date="2024-09-17T15:47:00Z">
              <w:r>
                <w:rPr>
                  <w:szCs w:val="20"/>
                </w:rPr>
                <w:t>f</w:t>
              </w:r>
            </w:ins>
            <w:del w:id="934" w:author="ERCOT 092024" w:date="2024-09-17T15:47:00Z">
              <w:r w:rsidRPr="00A81CB7" w:rsidDel="0082569C">
                <w:rPr>
                  <w:szCs w:val="20"/>
                </w:rPr>
                <w:delText>e</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3A1621EC" w14:textId="77777777" w:rsidR="00D011F0" w:rsidRPr="00A81CB7" w:rsidRDefault="00D011F0" w:rsidP="0080522F">
            <w:pPr>
              <w:spacing w:after="240"/>
              <w:ind w:left="1440" w:hanging="720"/>
              <w:rPr>
                <w:szCs w:val="20"/>
              </w:rPr>
            </w:pPr>
            <w:ins w:id="935" w:author="ERCOT 092024" w:date="2024-09-17T15:47:00Z">
              <w:r>
                <w:rPr>
                  <w:szCs w:val="20"/>
                </w:rPr>
                <w:t>(g)</w:t>
              </w:r>
              <w:r w:rsidRPr="0082569C">
                <w:rPr>
                  <w:szCs w:val="20"/>
                </w:rPr>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ins>
          </w:p>
          <w:p w14:paraId="7E201D1E" w14:textId="77777777" w:rsidR="00D011F0" w:rsidRPr="00A81CB7" w:rsidRDefault="00D011F0" w:rsidP="0080522F">
            <w:pPr>
              <w:spacing w:after="240"/>
              <w:ind w:left="1440" w:hanging="720"/>
              <w:rPr>
                <w:szCs w:val="20"/>
              </w:rPr>
            </w:pPr>
            <w:r w:rsidRPr="00A81CB7">
              <w:rPr>
                <w:szCs w:val="20"/>
              </w:rPr>
              <w:t>(</w:t>
            </w:r>
            <w:ins w:id="936" w:author="ERCOT 092024" w:date="2024-09-17T15:49:00Z">
              <w:r>
                <w:rPr>
                  <w:szCs w:val="20"/>
                </w:rPr>
                <w:t>h</w:t>
              </w:r>
            </w:ins>
            <w:del w:id="937" w:author="ERCOT 092024" w:date="2024-09-17T15:49:00Z">
              <w:r w:rsidRPr="00A81CB7" w:rsidDel="0082569C">
                <w:rPr>
                  <w:szCs w:val="20"/>
                </w:rPr>
                <w:delText>f</w:delText>
              </w:r>
            </w:del>
            <w:r w:rsidRPr="00A81CB7">
              <w:rPr>
                <w:szCs w:val="20"/>
              </w:rPr>
              <w:t>)</w:t>
            </w:r>
            <w:r w:rsidRPr="00A81CB7">
              <w:rPr>
                <w:szCs w:val="20"/>
              </w:rP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310A058E" w14:textId="77777777" w:rsidR="00D011F0" w:rsidRDefault="00D011F0" w:rsidP="0080522F">
            <w:pPr>
              <w:spacing w:after="240"/>
              <w:ind w:left="1440" w:hanging="720"/>
              <w:rPr>
                <w:ins w:id="938" w:author="ERCOT 092024" w:date="2024-09-17T15:49:00Z"/>
                <w:szCs w:val="20"/>
              </w:rPr>
            </w:pPr>
            <w:r w:rsidRPr="00A81CB7">
              <w:rPr>
                <w:szCs w:val="20"/>
              </w:rPr>
              <w:t>(</w:t>
            </w:r>
            <w:ins w:id="939" w:author="ERCOT 092024" w:date="2024-09-17T15:49:00Z">
              <w:r>
                <w:rPr>
                  <w:szCs w:val="20"/>
                </w:rPr>
                <w:t>i</w:t>
              </w:r>
            </w:ins>
            <w:del w:id="940" w:author="ERCOT 092024" w:date="2024-09-17T15:49:00Z">
              <w:r w:rsidRPr="00A81CB7" w:rsidDel="0082569C">
                <w:rPr>
                  <w:szCs w:val="20"/>
                </w:rPr>
                <w:delText>g</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6883E396" w14:textId="77777777" w:rsidR="00D011F0" w:rsidRPr="00A81CB7" w:rsidRDefault="00D011F0" w:rsidP="0080522F">
            <w:pPr>
              <w:spacing w:after="240"/>
              <w:ind w:left="1440" w:hanging="720"/>
              <w:rPr>
                <w:szCs w:val="20"/>
              </w:rPr>
            </w:pPr>
            <w:ins w:id="941" w:author="ERCOT 092024" w:date="2024-09-17T15:49:00Z">
              <w:r>
                <w:rPr>
                  <w:szCs w:val="20"/>
                </w:rPr>
                <w:t>(j)</w:t>
              </w:r>
              <w:r w:rsidRPr="0082569C">
                <w:rPr>
                  <w:szCs w:val="20"/>
                </w:rPr>
                <w:tab/>
                <w:t xml:space="preserve">The percentage of the monthly five-minute clock intervals during which the ESR was released to SCED that the ESREDP was equal to or greater than 2.5% and equal to or less than 5.0% and the percentage of the monthly five-minute </w:t>
              </w:r>
              <w:r w:rsidRPr="0082569C">
                <w:rPr>
                  <w:szCs w:val="20"/>
                </w:rPr>
                <w:lastRenderedPageBreak/>
                <w:t>clock intervals during which the ESR was released to SCED that the ESREDP was equal to or greater than 2.5 MW and equal to or less than 5.0 MW;</w:t>
              </w:r>
            </w:ins>
          </w:p>
          <w:p w14:paraId="26BEEAE1" w14:textId="77777777" w:rsidR="00D011F0" w:rsidRPr="00A81CB7" w:rsidRDefault="00D011F0" w:rsidP="0080522F">
            <w:pPr>
              <w:spacing w:after="240"/>
              <w:ind w:left="1440" w:hanging="720"/>
              <w:rPr>
                <w:szCs w:val="20"/>
              </w:rPr>
            </w:pPr>
            <w:r w:rsidRPr="00A81CB7">
              <w:rPr>
                <w:szCs w:val="20"/>
              </w:rPr>
              <w:t>(</w:t>
            </w:r>
            <w:ins w:id="942" w:author="ERCOT 092024" w:date="2024-09-17T15:50:00Z">
              <w:r>
                <w:rPr>
                  <w:szCs w:val="20"/>
                </w:rPr>
                <w:t>k</w:t>
              </w:r>
            </w:ins>
            <w:del w:id="943" w:author="ERCOT 092024" w:date="2024-09-17T15:50:00Z">
              <w:r w:rsidRPr="00A81CB7" w:rsidDel="0082569C">
                <w:rPr>
                  <w:szCs w:val="20"/>
                </w:rPr>
                <w:delText>h</w:delText>
              </w:r>
            </w:del>
            <w:r w:rsidRPr="00A81CB7">
              <w:rPr>
                <w:szCs w:val="20"/>
              </w:rPr>
              <w:t>)</w:t>
            </w:r>
            <w:r w:rsidRPr="00A81CB7">
              <w:rPr>
                <w:szCs w:val="20"/>
              </w:rP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0545771C" w14:textId="77777777" w:rsidR="00D011F0" w:rsidRDefault="00D011F0" w:rsidP="0080522F">
            <w:pPr>
              <w:spacing w:after="240"/>
              <w:ind w:left="1440" w:hanging="720"/>
              <w:rPr>
                <w:ins w:id="944" w:author="ERCOT 092024" w:date="2024-09-17T15:50:00Z"/>
                <w:szCs w:val="20"/>
              </w:rPr>
            </w:pPr>
            <w:r w:rsidRPr="00A81CB7">
              <w:rPr>
                <w:szCs w:val="20"/>
              </w:rPr>
              <w:t>(</w:t>
            </w:r>
            <w:ins w:id="945" w:author="ERCOT 092024" w:date="2024-09-17T15:50:00Z">
              <w:r>
                <w:rPr>
                  <w:szCs w:val="20"/>
                </w:rPr>
                <w:t>l</w:t>
              </w:r>
            </w:ins>
            <w:del w:id="946" w:author="ERCOT 092024" w:date="2024-09-17T15:50:00Z">
              <w:r w:rsidRPr="00A81CB7" w:rsidDel="0082569C">
                <w:rPr>
                  <w:szCs w:val="20"/>
                </w:rPr>
                <w:delText>i</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54F71795" w14:textId="77777777" w:rsidR="00D011F0" w:rsidRPr="00A81CB7" w:rsidRDefault="00D011F0" w:rsidP="0080522F">
            <w:pPr>
              <w:spacing w:after="240"/>
              <w:ind w:left="1440" w:hanging="720"/>
              <w:rPr>
                <w:szCs w:val="20"/>
              </w:rPr>
            </w:pPr>
            <w:ins w:id="947" w:author="ERCOT 092024" w:date="2024-09-17T15:50:00Z">
              <w:r>
                <w:rPr>
                  <w:szCs w:val="20"/>
                </w:rPr>
                <w:t>(m)</w:t>
              </w:r>
              <w:r w:rsidRPr="0082569C">
                <w:rPr>
                  <w:szCs w:val="20"/>
                </w:rPr>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ins>
          </w:p>
          <w:p w14:paraId="265081A0" w14:textId="77777777" w:rsidR="00D011F0" w:rsidRPr="00A81CB7" w:rsidRDefault="00D011F0" w:rsidP="0080522F">
            <w:pPr>
              <w:spacing w:after="240"/>
              <w:ind w:left="1440" w:hanging="720"/>
              <w:rPr>
                <w:szCs w:val="20"/>
              </w:rPr>
            </w:pPr>
            <w:r w:rsidRPr="00A81CB7">
              <w:rPr>
                <w:szCs w:val="20"/>
              </w:rPr>
              <w:t>(</w:t>
            </w:r>
            <w:ins w:id="948" w:author="ERCOT 092024" w:date="2024-09-17T15:50:00Z">
              <w:r>
                <w:rPr>
                  <w:szCs w:val="20"/>
                </w:rPr>
                <w:t>n</w:t>
              </w:r>
            </w:ins>
            <w:del w:id="949" w:author="ERCOT 092024" w:date="2024-09-17T15:50:00Z">
              <w:r w:rsidRPr="00A81CB7" w:rsidDel="0082569C">
                <w:rPr>
                  <w:szCs w:val="20"/>
                </w:rPr>
                <w:delText>j</w:delText>
              </w:r>
            </w:del>
            <w:r w:rsidRPr="00A81CB7">
              <w:rPr>
                <w:szCs w:val="20"/>
              </w:rPr>
              <w:t>)</w:t>
            </w:r>
            <w:r w:rsidRPr="00A81CB7">
              <w:rPr>
                <w:szCs w:val="20"/>
              </w:rP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7989B070" w14:textId="77777777" w:rsidR="00D011F0" w:rsidRDefault="00D011F0" w:rsidP="0080522F">
            <w:pPr>
              <w:spacing w:after="240"/>
              <w:ind w:left="1440" w:hanging="720"/>
              <w:rPr>
                <w:ins w:id="950" w:author="ERCOT 092024" w:date="2024-09-17T15:51:00Z"/>
                <w:szCs w:val="20"/>
              </w:rPr>
            </w:pPr>
            <w:r w:rsidRPr="00A81CB7">
              <w:rPr>
                <w:szCs w:val="20"/>
              </w:rPr>
              <w:t>(</w:t>
            </w:r>
            <w:ins w:id="951" w:author="ERCOT 092024" w:date="2024-09-17T15:51:00Z">
              <w:r>
                <w:rPr>
                  <w:szCs w:val="20"/>
                </w:rPr>
                <w:t>o</w:t>
              </w:r>
            </w:ins>
            <w:del w:id="952" w:author="ERCOT 092024" w:date="2024-09-17T15:51:00Z">
              <w:r w:rsidRPr="00A81CB7" w:rsidDel="0082569C">
                <w:rPr>
                  <w:szCs w:val="20"/>
                </w:rPr>
                <w:delText>k</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3242A64F" w14:textId="77777777" w:rsidR="00D011F0" w:rsidRPr="00A81CB7" w:rsidRDefault="00D011F0" w:rsidP="0080522F">
            <w:pPr>
              <w:spacing w:after="240"/>
              <w:ind w:left="1440" w:hanging="720"/>
              <w:rPr>
                <w:szCs w:val="20"/>
              </w:rPr>
            </w:pPr>
            <w:ins w:id="953" w:author="ERCOT 092024" w:date="2024-09-17T15:51:00Z">
              <w:r>
                <w:rPr>
                  <w:szCs w:val="20"/>
                </w:rPr>
                <w:t>(p)</w:t>
              </w:r>
              <w:r w:rsidRPr="0082569C">
                <w:rPr>
                  <w:szCs w:val="20"/>
                </w:rPr>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ins>
          </w:p>
          <w:p w14:paraId="41F2F4A6" w14:textId="77777777" w:rsidR="00D011F0" w:rsidRPr="00A81CB7" w:rsidRDefault="00D011F0" w:rsidP="0080522F">
            <w:pPr>
              <w:spacing w:after="240"/>
              <w:ind w:left="1440" w:hanging="720"/>
              <w:rPr>
                <w:szCs w:val="20"/>
              </w:rPr>
            </w:pPr>
            <w:r w:rsidRPr="00A81CB7">
              <w:rPr>
                <w:szCs w:val="20"/>
              </w:rPr>
              <w:t>(</w:t>
            </w:r>
            <w:ins w:id="954" w:author="ERCOT 092024" w:date="2024-09-17T15:51:00Z">
              <w:r>
                <w:rPr>
                  <w:szCs w:val="20"/>
                </w:rPr>
                <w:t>q</w:t>
              </w:r>
            </w:ins>
            <w:del w:id="955" w:author="ERCOT 092024" w:date="2024-09-17T15:51:00Z">
              <w:r w:rsidRPr="00A81CB7" w:rsidDel="0082569C">
                <w:rPr>
                  <w:szCs w:val="20"/>
                </w:rPr>
                <w:delText>l</w:delText>
              </w:r>
            </w:del>
            <w:r w:rsidRPr="00A81CB7">
              <w:rPr>
                <w:szCs w:val="20"/>
              </w:rPr>
              <w:t>)</w:t>
            </w:r>
            <w:r w:rsidRPr="00A81CB7">
              <w:rPr>
                <w:szCs w:val="20"/>
              </w:rP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20A056E1" w14:textId="77777777" w:rsidR="00D011F0" w:rsidRDefault="00D011F0" w:rsidP="0080522F">
            <w:pPr>
              <w:spacing w:after="240"/>
              <w:ind w:left="1440" w:hanging="720"/>
              <w:rPr>
                <w:ins w:id="956" w:author="ERCOT 092024" w:date="2024-09-17T15:51:00Z"/>
                <w:szCs w:val="20"/>
              </w:rPr>
            </w:pPr>
            <w:r w:rsidRPr="00A81CB7">
              <w:rPr>
                <w:szCs w:val="20"/>
              </w:rPr>
              <w:t>(</w:t>
            </w:r>
            <w:ins w:id="957" w:author="ERCOT 092024" w:date="2024-09-17T15:51:00Z">
              <w:r>
                <w:rPr>
                  <w:szCs w:val="20"/>
                </w:rPr>
                <w:t>r</w:t>
              </w:r>
            </w:ins>
            <w:del w:id="958" w:author="ERCOT 092024" w:date="2024-09-17T15:51:00Z">
              <w:r w:rsidRPr="00A81CB7" w:rsidDel="0082569C">
                <w:rPr>
                  <w:szCs w:val="20"/>
                </w:rPr>
                <w:delText>m</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equal to or greater than 2.5% and equal to or less than 5.0% and the </w:t>
            </w:r>
            <w:r w:rsidRPr="00A81CB7">
              <w:rPr>
                <w:szCs w:val="20"/>
              </w:rPr>
              <w:lastRenderedPageBreak/>
              <w:t xml:space="preserve">percentage of the monthly five-minute clock intervals during which the Controllable Load Resource was awarded Regulation Service that the CLREDP was equal to or greater than 2.5 MW and equal to or less than 5.0 MW; </w:t>
            </w:r>
          </w:p>
          <w:p w14:paraId="4231AFA8" w14:textId="77777777" w:rsidR="00D011F0" w:rsidRPr="00A81CB7" w:rsidRDefault="00D011F0" w:rsidP="0080522F">
            <w:pPr>
              <w:spacing w:after="240"/>
              <w:ind w:left="1440" w:hanging="720"/>
              <w:rPr>
                <w:szCs w:val="20"/>
              </w:rPr>
            </w:pPr>
            <w:ins w:id="959" w:author="ERCOT 092024" w:date="2024-09-17T15:51:00Z">
              <w:r>
                <w:rPr>
                  <w:szCs w:val="20"/>
                </w:rPr>
                <w:t>(s)</w:t>
              </w:r>
              <w:r w:rsidRPr="0082569C">
                <w:rPr>
                  <w:szCs w:val="20"/>
                </w:rPr>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ins>
          </w:p>
          <w:p w14:paraId="072CA989" w14:textId="77777777" w:rsidR="00D011F0" w:rsidRPr="00A81CB7" w:rsidRDefault="00D011F0" w:rsidP="0080522F">
            <w:pPr>
              <w:spacing w:after="240"/>
              <w:ind w:left="1440" w:hanging="720"/>
              <w:rPr>
                <w:szCs w:val="20"/>
              </w:rPr>
            </w:pPr>
            <w:r w:rsidRPr="00A81CB7">
              <w:rPr>
                <w:szCs w:val="20"/>
              </w:rPr>
              <w:t>(</w:t>
            </w:r>
            <w:ins w:id="960" w:author="ERCOT 092024" w:date="2024-09-17T15:52:00Z">
              <w:r>
                <w:rPr>
                  <w:szCs w:val="20"/>
                </w:rPr>
                <w:t>t</w:t>
              </w:r>
            </w:ins>
            <w:del w:id="961" w:author="ERCOT 092024" w:date="2024-09-17T15:52:00Z">
              <w:r w:rsidRPr="00A81CB7" w:rsidDel="00627EBB">
                <w:rPr>
                  <w:szCs w:val="20"/>
                </w:rPr>
                <w:delText>n</w:delText>
              </w:r>
            </w:del>
            <w:r w:rsidRPr="00A81CB7">
              <w:rPr>
                <w:szCs w:val="20"/>
              </w:rPr>
              <w:t>)</w:t>
            </w:r>
            <w:r w:rsidRPr="00A81CB7">
              <w:rPr>
                <w:szCs w:val="20"/>
              </w:rP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del w:id="962" w:author="ERCOT 092024" w:date="2024-09-17T15:52:00Z">
              <w:r w:rsidRPr="00A81CB7" w:rsidDel="00627EBB">
                <w:rPr>
                  <w:szCs w:val="20"/>
                </w:rPr>
                <w:delText xml:space="preserve"> and</w:delText>
              </w:r>
            </w:del>
          </w:p>
          <w:p w14:paraId="577096A7" w14:textId="77777777" w:rsidR="00D011F0" w:rsidRDefault="00D011F0" w:rsidP="0080522F">
            <w:pPr>
              <w:spacing w:after="240"/>
              <w:ind w:left="1440" w:hanging="720"/>
              <w:rPr>
                <w:ins w:id="963" w:author="ERCOT 092024" w:date="2024-09-17T15:52:00Z"/>
                <w:szCs w:val="20"/>
              </w:rPr>
            </w:pPr>
            <w:r w:rsidRPr="00A81CB7">
              <w:rPr>
                <w:szCs w:val="20"/>
              </w:rPr>
              <w:t>(</w:t>
            </w:r>
            <w:ins w:id="964" w:author="ERCOT 092024" w:date="2024-09-17T15:52:00Z">
              <w:r>
                <w:rPr>
                  <w:szCs w:val="20"/>
                </w:rPr>
                <w:t>u</w:t>
              </w:r>
            </w:ins>
            <w:del w:id="965" w:author="ERCOT 092024" w:date="2024-09-17T15:52:00Z">
              <w:r w:rsidRPr="00A81CB7" w:rsidDel="00627EBB">
                <w:rPr>
                  <w:szCs w:val="20"/>
                </w:rPr>
                <w:delText>o</w:delText>
              </w:r>
            </w:del>
            <w:r w:rsidRPr="00A81CB7">
              <w:rPr>
                <w:szCs w:val="20"/>
              </w:rPr>
              <w:t>)</w:t>
            </w:r>
            <w:r w:rsidRPr="00A81CB7">
              <w:rPr>
                <w:szCs w:val="20"/>
              </w:rP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del w:id="966" w:author="ERCOT 092024" w:date="2024-09-17T15:52:00Z">
              <w:r w:rsidRPr="00A81CB7" w:rsidDel="00627EBB">
                <w:rPr>
                  <w:szCs w:val="20"/>
                </w:rPr>
                <w:delText>.</w:delText>
              </w:r>
            </w:del>
            <w:ins w:id="967" w:author="ERCOT 092024" w:date="2024-09-17T15:52:00Z">
              <w:r>
                <w:rPr>
                  <w:szCs w:val="20"/>
                </w:rPr>
                <w:t>; and</w:t>
              </w:r>
            </w:ins>
          </w:p>
          <w:p w14:paraId="1550731D" w14:textId="77777777" w:rsidR="00D011F0" w:rsidRPr="00A81CB7" w:rsidRDefault="00D011F0" w:rsidP="0080522F">
            <w:pPr>
              <w:spacing w:after="240"/>
              <w:ind w:left="1440" w:hanging="720"/>
              <w:rPr>
                <w:szCs w:val="20"/>
              </w:rPr>
            </w:pPr>
            <w:ins w:id="968" w:author="ERCOT 092024" w:date="2024-09-17T15:52:00Z">
              <w:r>
                <w:rPr>
                  <w:szCs w:val="20"/>
                </w:rPr>
                <w:t>(v)</w:t>
              </w:r>
              <w:r w:rsidRPr="00627EBB">
                <w:rPr>
                  <w:szCs w:val="20"/>
                </w:rPr>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ins>
          </w:p>
          <w:p w14:paraId="4A5CEF55" w14:textId="77777777" w:rsidR="00D011F0" w:rsidRPr="00A81CB7" w:rsidRDefault="00D011F0" w:rsidP="0080522F">
            <w:pPr>
              <w:spacing w:after="240"/>
              <w:ind w:left="702" w:hanging="720"/>
              <w:rPr>
                <w:iCs/>
                <w:szCs w:val="20"/>
              </w:rPr>
            </w:pPr>
            <w:r w:rsidRPr="00A81CB7">
              <w:rPr>
                <w:iCs/>
                <w:szCs w:val="20"/>
              </w:rPr>
              <w:t>(5)</w:t>
            </w:r>
            <w:r w:rsidRPr="00A81CB7">
              <w:rPr>
                <w:iCs/>
                <w:szCs w:val="20"/>
              </w:rPr>
              <w:tab/>
              <w:t>ERCOT shall calculate the GREDP/CLREDP/ESREDP under normal operating conditions.  ERCOT shall not consider five-minute clock intervals during which any of the following events has occurred:</w:t>
            </w:r>
          </w:p>
          <w:p w14:paraId="6A567AE0" w14:textId="77777777" w:rsidR="00D011F0" w:rsidRPr="00A81CB7" w:rsidRDefault="00D011F0" w:rsidP="0080522F">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12B4CBE7" w14:textId="77777777" w:rsidR="00D011F0" w:rsidRPr="00A81CB7" w:rsidRDefault="00D011F0" w:rsidP="0080522F">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3CFF1F4E" w14:textId="77777777" w:rsidR="00D011F0" w:rsidRPr="00A81CB7" w:rsidRDefault="00D011F0" w:rsidP="0080522F">
            <w:pPr>
              <w:spacing w:after="240"/>
              <w:ind w:left="1440" w:hanging="720"/>
              <w:rPr>
                <w:szCs w:val="20"/>
              </w:rPr>
            </w:pPr>
            <w:r w:rsidRPr="00A81CB7">
              <w:rPr>
                <w:szCs w:val="20"/>
              </w:rPr>
              <w:t>(c)</w:t>
            </w:r>
            <w:r w:rsidRPr="00A81CB7">
              <w:rPr>
                <w:szCs w:val="20"/>
              </w:rPr>
              <w:tab/>
              <w:t>The five-minute clock intervals following a documented Forced Derate or Startup Loading Failure of a Generation Resource, ESR, or any member IRR of an IRR Group.  Upon request of the Reliability Monitor or ERCOT, the QSE shall provide the following documentation regarding each Forced Derate or Startup Loading Failure:</w:t>
            </w:r>
          </w:p>
          <w:p w14:paraId="2260CAA1" w14:textId="77777777" w:rsidR="00D011F0" w:rsidRPr="00A81CB7" w:rsidRDefault="00D011F0" w:rsidP="0080522F">
            <w:pPr>
              <w:spacing w:after="240"/>
              <w:ind w:left="2160" w:hanging="720"/>
              <w:rPr>
                <w:szCs w:val="20"/>
              </w:rPr>
            </w:pPr>
            <w:r w:rsidRPr="00A81CB7">
              <w:rPr>
                <w:szCs w:val="20"/>
              </w:rPr>
              <w:lastRenderedPageBreak/>
              <w:t>(i)</w:t>
            </w:r>
            <w:r w:rsidRPr="00A81CB7">
              <w:rPr>
                <w:szCs w:val="20"/>
              </w:rPr>
              <w:tab/>
              <w:t>Its generation log documenting the Forced Outage, Forced Derate or Startup Loading Failure;</w:t>
            </w:r>
          </w:p>
          <w:p w14:paraId="764A4D6A" w14:textId="77777777" w:rsidR="00D011F0" w:rsidRPr="00A81CB7" w:rsidRDefault="00D011F0" w:rsidP="0080522F">
            <w:pPr>
              <w:spacing w:after="240"/>
              <w:ind w:left="2160" w:hanging="720"/>
              <w:rPr>
                <w:szCs w:val="20"/>
              </w:rPr>
            </w:pPr>
            <w:r w:rsidRPr="00A81CB7">
              <w:rPr>
                <w:szCs w:val="20"/>
              </w:rPr>
              <w:t>(ii)</w:t>
            </w:r>
            <w:r w:rsidRPr="00A81CB7">
              <w:rPr>
                <w:szCs w:val="20"/>
              </w:rPr>
              <w:tab/>
              <w:t>QSE (COP) for the intervals prior to, and after the event; and</w:t>
            </w:r>
          </w:p>
          <w:p w14:paraId="1B88CDED" w14:textId="77777777" w:rsidR="00D011F0" w:rsidRPr="00A81CB7" w:rsidRDefault="00D011F0" w:rsidP="0080522F">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6A50BEA8" w14:textId="77777777" w:rsidR="00D011F0" w:rsidRPr="00A81CB7" w:rsidRDefault="00D011F0" w:rsidP="0080522F">
            <w:pPr>
              <w:spacing w:after="240"/>
              <w:ind w:left="1440" w:hanging="720"/>
              <w:rPr>
                <w:szCs w:val="20"/>
              </w:rPr>
            </w:pPr>
            <w:r w:rsidRPr="00A81CB7">
              <w:rPr>
                <w:szCs w:val="20"/>
              </w:rPr>
              <w:t>(d)</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36AF30C3" w14:textId="77777777" w:rsidR="00D011F0" w:rsidRPr="00A81CB7" w:rsidRDefault="00D011F0" w:rsidP="0080522F">
            <w:pPr>
              <w:spacing w:after="240"/>
              <w:ind w:left="1440" w:hanging="720"/>
              <w:rPr>
                <w:szCs w:val="20"/>
              </w:rPr>
            </w:pPr>
            <w:r w:rsidRPr="00A81CB7">
              <w:rPr>
                <w:szCs w:val="20"/>
              </w:rPr>
              <w:t>(e)</w:t>
            </w:r>
            <w:r w:rsidRPr="00A81CB7">
              <w:rPr>
                <w:szCs w:val="20"/>
              </w:rPr>
              <w:tab/>
              <w:t xml:space="preserve">The five-minute clock intervals where the telemetered Resource Status is set to STARTUP; </w:t>
            </w:r>
          </w:p>
          <w:p w14:paraId="79EE7ABC" w14:textId="77777777" w:rsidR="00D011F0" w:rsidRPr="00A81CB7" w:rsidRDefault="00D011F0" w:rsidP="0080522F">
            <w:pPr>
              <w:spacing w:after="240"/>
              <w:ind w:left="1440" w:hanging="720"/>
              <w:rPr>
                <w:szCs w:val="20"/>
              </w:rPr>
            </w:pPr>
            <w:r w:rsidRPr="00A81CB7">
              <w:rPr>
                <w:szCs w:val="20"/>
              </w:rPr>
              <w:t>(f)</w:t>
            </w:r>
            <w:r w:rsidRPr="00A81CB7">
              <w:rPr>
                <w:szCs w:val="20"/>
              </w:rPr>
              <w:tab/>
              <w:t>The five-minute clock intervals where a Generation Resource’s ASP is below the average telemetered LSL;</w:t>
            </w:r>
          </w:p>
          <w:p w14:paraId="4CE76C97" w14:textId="77777777" w:rsidR="00D011F0" w:rsidRPr="00A81CB7" w:rsidRDefault="00D011F0" w:rsidP="0080522F">
            <w:pPr>
              <w:spacing w:after="240"/>
              <w:ind w:left="1440" w:hanging="720"/>
              <w:rPr>
                <w:szCs w:val="20"/>
              </w:rPr>
            </w:pPr>
            <w:r w:rsidRPr="00A81CB7">
              <w:rPr>
                <w:szCs w:val="20"/>
              </w:rPr>
              <w:t>(g)</w:t>
            </w:r>
            <w:r w:rsidRPr="00A81CB7">
              <w:rPr>
                <w:szCs w:val="20"/>
              </w:rPr>
              <w:tab/>
              <w:t>Certain other periods of abnormal operations as determined by ERCOT in its sole discretion;</w:t>
            </w:r>
          </w:p>
          <w:p w14:paraId="653DC514" w14:textId="77777777" w:rsidR="00D011F0" w:rsidRPr="00A81CB7" w:rsidRDefault="00D011F0" w:rsidP="0080522F">
            <w:pPr>
              <w:spacing w:after="240"/>
              <w:ind w:left="1440" w:hanging="720"/>
              <w:rPr>
                <w:szCs w:val="20"/>
              </w:rPr>
            </w:pPr>
            <w:r w:rsidRPr="00A81CB7">
              <w:rPr>
                <w:szCs w:val="20"/>
              </w:rPr>
              <w:t>(h)</w:t>
            </w:r>
            <w:r w:rsidRPr="00A81CB7">
              <w:rPr>
                <w:szCs w:val="20"/>
              </w:rPr>
              <w:tab/>
              <w:t>For a Controllable Load Resource, the five-minute clock intervals in which the computed Base Points are equal to the snapshot of its telemetered power consumption;</w:t>
            </w:r>
          </w:p>
          <w:p w14:paraId="0DBE8382" w14:textId="77777777" w:rsidR="00D011F0" w:rsidRPr="00A81CB7" w:rsidRDefault="00D011F0" w:rsidP="0080522F">
            <w:pPr>
              <w:spacing w:after="240"/>
              <w:ind w:left="1440" w:hanging="720"/>
              <w:rPr>
                <w:szCs w:val="20"/>
              </w:rPr>
            </w:pPr>
            <w:r w:rsidRPr="00A81CB7">
              <w:rPr>
                <w:szCs w:val="20"/>
              </w:rPr>
              <w:t>(i)        For intervals where both the primary and backup Wide Area Network (WAN) connections are inoperative; and</w:t>
            </w:r>
          </w:p>
          <w:p w14:paraId="60C7D3A3" w14:textId="77777777" w:rsidR="00D011F0" w:rsidRPr="00A81CB7" w:rsidRDefault="00D011F0" w:rsidP="0080522F">
            <w:pPr>
              <w:spacing w:after="240"/>
              <w:ind w:left="1440" w:hanging="720"/>
              <w:rPr>
                <w:szCs w:val="20"/>
              </w:rPr>
            </w:pPr>
            <w:r w:rsidRPr="00A81CB7">
              <w:rPr>
                <w:szCs w:val="20"/>
              </w:rPr>
              <w:t>(j)</w:t>
            </w:r>
            <w:r w:rsidRPr="00A81CB7">
              <w:rPr>
                <w:szCs w:val="20"/>
              </w:rPr>
              <w:tab/>
              <w:t>For QSGRs, the five-minute clock intervals in which the QSGR has a telemetered status of SHUTDOWN or telemeters an LSL of zero pursuant to Section 3.8.3.1, Quick Start Generation Resource Decommitment Decision Process.</w:t>
            </w:r>
          </w:p>
          <w:p w14:paraId="6D0F0401" w14:textId="77777777" w:rsidR="00D011F0" w:rsidRPr="00A81CB7" w:rsidRDefault="00D011F0" w:rsidP="0080522F">
            <w:pPr>
              <w:spacing w:after="240"/>
              <w:ind w:left="702" w:hanging="720"/>
              <w:rPr>
                <w:szCs w:val="20"/>
              </w:rPr>
            </w:pPr>
            <w:r w:rsidRPr="00A81CB7">
              <w:rPr>
                <w:szCs w:val="20"/>
              </w:rPr>
              <w:t>(6)</w:t>
            </w:r>
            <w:r w:rsidRPr="00A81CB7">
              <w:rPr>
                <w:szCs w:val="20"/>
              </w:rPr>
              <w:tab/>
              <w:t>All Generation Resources</w:t>
            </w:r>
            <w:del w:id="969" w:author="ERCOT 092024" w:date="2024-09-17T15:53:00Z">
              <w:r w:rsidRPr="00A81CB7" w:rsidDel="00627EBB">
                <w:rPr>
                  <w:szCs w:val="20"/>
                </w:rPr>
                <w:delText xml:space="preserve"> that are not part of an ESR</w:delText>
              </w:r>
            </w:del>
            <w:r w:rsidRPr="00A81CB7">
              <w:rPr>
                <w:szCs w:val="20"/>
              </w:rPr>
              <w:t>, excluding IRRs, shall meet the following GREDP criteria for each month.  ERCOT will report non-compliance of the following performance criteria to the Reliability Monitor:</w:t>
            </w:r>
          </w:p>
          <w:p w14:paraId="74199ADD" w14:textId="77777777" w:rsidR="00D011F0" w:rsidRPr="00A81CB7" w:rsidRDefault="00D011F0" w:rsidP="0080522F">
            <w:pPr>
              <w:spacing w:after="240"/>
              <w:ind w:left="1440" w:hanging="720"/>
              <w:rPr>
                <w:szCs w:val="20"/>
              </w:rPr>
            </w:pPr>
            <w:r w:rsidRPr="00A81CB7">
              <w:rPr>
                <w:szCs w:val="20"/>
              </w:rPr>
              <w:t>(a)</w:t>
            </w:r>
            <w:r w:rsidRPr="00A81CB7">
              <w:rPr>
                <w:szCs w:val="20"/>
              </w:rPr>
              <w:tab/>
              <w:t>A Generation Resource, excluding an IRR, must have a GREDP less than the greater of X% or Y MW for 85% of the five-minute clock intervals in the month during which GREDP was calculated.</w:t>
            </w:r>
          </w:p>
          <w:p w14:paraId="1556FDE8" w14:textId="77777777" w:rsidR="00D011F0" w:rsidRPr="00A81CB7" w:rsidRDefault="00D011F0" w:rsidP="0080522F">
            <w:pPr>
              <w:spacing w:after="240"/>
              <w:ind w:left="1440" w:hanging="720"/>
              <w:rPr>
                <w:szCs w:val="20"/>
              </w:rPr>
            </w:pPr>
            <w:r w:rsidRPr="00A81CB7">
              <w:rPr>
                <w:szCs w:val="20"/>
              </w:rPr>
              <w:t>(b)</w:t>
            </w:r>
            <w:r w:rsidRPr="00A81CB7">
              <w:rPr>
                <w:szCs w:val="20"/>
              </w:rP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t>
            </w:r>
            <w:r w:rsidRPr="00A81CB7">
              <w:rPr>
                <w:szCs w:val="20"/>
              </w:rPr>
              <w:lastRenderedPageBreak/>
              <w:t>which EEA was declared.  ERCOT will report non-compliance of the following performance criteria to the Reliability Monitor:</w:t>
            </w:r>
          </w:p>
          <w:p w14:paraId="45577D3B"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 Generation Resource, excluding an IRR, must have a GREDP less than the greater of X% or Y MW.  A Generation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GREDP was calculated.  The performance will be measured separately for each instance in which ERCOT has declared EEA.</w:t>
            </w:r>
          </w:p>
          <w:p w14:paraId="486C1301" w14:textId="77777777" w:rsidR="00D011F0" w:rsidRPr="00A81CB7" w:rsidRDefault="00D011F0" w:rsidP="0080522F">
            <w:pPr>
              <w:spacing w:after="240"/>
              <w:ind w:left="720" w:hanging="720"/>
              <w:rPr>
                <w:iCs/>
                <w:szCs w:val="20"/>
              </w:rPr>
            </w:pPr>
            <w:r w:rsidRPr="00A81CB7">
              <w:rPr>
                <w:iCs/>
                <w:szCs w:val="20"/>
              </w:rPr>
              <w:t>(7)</w:t>
            </w:r>
            <w:r w:rsidRPr="00A81CB7">
              <w:rPr>
                <w:iCs/>
                <w:szCs w:val="20"/>
              </w:rPr>
              <w:tab/>
              <w:t>All IRRs and IRR Groups shall meet the following GREDP criteria for each month.  ERCOT will report non-compliance of the following performance criteria to the</w:t>
            </w:r>
            <w:r w:rsidRPr="00A81CB7">
              <w:rPr>
                <w:szCs w:val="20"/>
              </w:rPr>
              <w:t xml:space="preserve"> Reliability Monitor</w:t>
            </w:r>
            <w:r w:rsidRPr="00A81CB7">
              <w:rPr>
                <w:iCs/>
                <w:szCs w:val="20"/>
              </w:rPr>
              <w:t>:</w:t>
            </w:r>
          </w:p>
          <w:p w14:paraId="7521EDA5" w14:textId="77777777" w:rsidR="00D011F0" w:rsidRPr="00A81CB7" w:rsidRDefault="00D011F0" w:rsidP="0080522F">
            <w:pPr>
              <w:spacing w:after="240"/>
              <w:ind w:left="1440" w:hanging="720"/>
              <w:rPr>
                <w:szCs w:val="20"/>
              </w:rPr>
            </w:pPr>
            <w:r w:rsidRPr="00A81CB7">
              <w:rPr>
                <w:szCs w:val="20"/>
              </w:rPr>
              <w:t>(a)</w:t>
            </w:r>
            <w:r w:rsidRPr="00A81CB7">
              <w:rPr>
                <w:szCs w:val="20"/>
              </w:rPr>
              <w:tab/>
              <w:t>An IRR or IRR Group must have a GREDP less than Z% or the ATG must be less than the expected MW output for 95% of the five-minute clock intervals in the month when the Resource or a member IRR of an IRR Group was not awarded Ancillary Service and received a Base Point Dispatch Instruction in which the Base Point was two MW or more below the IRR’s HSL used by SCED or the IRR was instructed not to exceed its Base Point.  The expected MW output includes the Resource’s Base Point, Regulation Service instructions, and any expected Primary Frequency Response.</w:t>
            </w:r>
          </w:p>
          <w:p w14:paraId="31A6BC71" w14:textId="77777777" w:rsidR="00D011F0" w:rsidRPr="00A81CB7" w:rsidRDefault="00D011F0" w:rsidP="0080522F">
            <w:pPr>
              <w:spacing w:after="240"/>
              <w:ind w:left="1440" w:hanging="720"/>
              <w:rPr>
                <w:szCs w:val="20"/>
              </w:rPr>
            </w:pPr>
            <w:r w:rsidRPr="00A81CB7">
              <w:rPr>
                <w:szCs w:val="20"/>
              </w:rPr>
              <w:t>(b)</w:t>
            </w:r>
            <w:r w:rsidRPr="00A81CB7">
              <w:rPr>
                <w:szCs w:val="20"/>
              </w:rPr>
              <w:tab/>
              <w:t>An IRR or IRR Group must have a GREDP less than the greater of X% or Y MW for 85% of the five-minute clock intervals</w:t>
            </w:r>
            <w:r w:rsidRPr="00A81CB7" w:rsidDel="000D7A3E">
              <w:rPr>
                <w:szCs w:val="20"/>
              </w:rPr>
              <w:t xml:space="preserve"> </w:t>
            </w:r>
            <w:r w:rsidRPr="00A81CB7">
              <w:rPr>
                <w:szCs w:val="20"/>
              </w:rPr>
              <w:t>in the month during which the Resource or a member IRR of an IRR Group was awarded Ancillary Service.</w:t>
            </w:r>
          </w:p>
          <w:p w14:paraId="64980B4C" w14:textId="77777777" w:rsidR="00D011F0" w:rsidRPr="00A81CB7" w:rsidRDefault="00D011F0" w:rsidP="0080522F">
            <w:pPr>
              <w:spacing w:after="240"/>
              <w:ind w:left="1440" w:hanging="720"/>
              <w:rPr>
                <w:szCs w:val="20"/>
              </w:rPr>
            </w:pPr>
            <w:r w:rsidRPr="00A81CB7">
              <w:rPr>
                <w:szCs w:val="20"/>
              </w:rPr>
              <w:t>(c)</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37F6510E"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An IRR or IRR Group must have a GREDP less than Z% or the ATG must be less than the expected MW output.  An IRR or IRR Group cannot fail </w:t>
            </w:r>
            <w:proofErr w:type="gramStart"/>
            <w:r w:rsidRPr="00A81CB7">
              <w:rPr>
                <w:szCs w:val="20"/>
              </w:rPr>
              <w:t>this criteria</w:t>
            </w:r>
            <w:proofErr w:type="gramEnd"/>
            <w:r w:rsidRPr="00A81CB7">
              <w:rPr>
                <w:szCs w:val="20"/>
              </w:rPr>
              <w:t xml:space="preserve"> more than three five-minute clock intervals during which EEA was declared and the Resource or a member of an IRR Group was not awarded Ancillary Service and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7F9055E2" w14:textId="77777777" w:rsidR="00D011F0" w:rsidRPr="00A81CB7" w:rsidRDefault="00D011F0" w:rsidP="0080522F">
            <w:pPr>
              <w:spacing w:after="240"/>
              <w:ind w:left="2160" w:hanging="720"/>
              <w:rPr>
                <w:szCs w:val="20"/>
              </w:rPr>
            </w:pPr>
            <w:r w:rsidRPr="00A81CB7">
              <w:rPr>
                <w:szCs w:val="20"/>
              </w:rPr>
              <w:t>(ii)</w:t>
            </w:r>
            <w:r w:rsidRPr="00A81CB7">
              <w:rPr>
                <w:szCs w:val="20"/>
              </w:rPr>
              <w:tab/>
              <w:t xml:space="preserve">An IRR or IRR Group must have a GREDP less than the greater of X% or Y MW when the Resource or a member IRR of an IRR Group was awarded Ancillary Service.  An IRR or IRR Group cannot fail </w:t>
            </w:r>
            <w:proofErr w:type="gramStart"/>
            <w:r w:rsidRPr="00A81CB7">
              <w:rPr>
                <w:szCs w:val="20"/>
              </w:rPr>
              <w:t xml:space="preserve">this </w:t>
            </w:r>
            <w:r w:rsidRPr="00A81CB7">
              <w:rPr>
                <w:szCs w:val="20"/>
              </w:rPr>
              <w:lastRenderedPageBreak/>
              <w:t>criteria</w:t>
            </w:r>
            <w:proofErr w:type="gramEnd"/>
            <w:r w:rsidRPr="00A81CB7">
              <w:rPr>
                <w:szCs w:val="20"/>
              </w:rPr>
              <w:t xml:space="preserve"> more than three five-minute clock intervals during which EEA was declared.  The performance will be measured separately for each instance in which ERCOT has declared EEA.</w:t>
            </w:r>
          </w:p>
          <w:p w14:paraId="5F3BAA19" w14:textId="77777777" w:rsidR="00D011F0" w:rsidRPr="00A81CB7" w:rsidRDefault="00D011F0" w:rsidP="0080522F">
            <w:pPr>
              <w:spacing w:after="240"/>
              <w:ind w:left="720" w:hanging="720"/>
              <w:rPr>
                <w:szCs w:val="20"/>
              </w:rPr>
            </w:pPr>
            <w:r w:rsidRPr="00A81CB7">
              <w:rPr>
                <w:szCs w:val="20"/>
              </w:rPr>
              <w:t>(8)</w:t>
            </w:r>
            <w:r w:rsidRPr="00A81CB7">
              <w:rPr>
                <w:szCs w:val="20"/>
              </w:rPr>
              <w:tab/>
              <w:t>All Controllable Load Resources</w:t>
            </w:r>
            <w:del w:id="970" w:author="ERCOT 092024" w:date="2024-09-17T15:53:00Z">
              <w:r w:rsidRPr="00A81CB7" w:rsidDel="00627EBB">
                <w:rPr>
                  <w:szCs w:val="20"/>
                </w:rPr>
                <w:delText xml:space="preserve"> that are not part of an ESR</w:delText>
              </w:r>
            </w:del>
            <w:r w:rsidRPr="00A81CB7">
              <w:rPr>
                <w:szCs w:val="20"/>
              </w:rPr>
              <w:t xml:space="preserve"> shall meet the following CLREDP criteria each month.  ERCOT will report non-compliance of the following performance criteria to the Reliability Monitor:</w:t>
            </w:r>
          </w:p>
          <w:p w14:paraId="0EF9699C" w14:textId="77777777" w:rsidR="00D011F0" w:rsidRPr="00A81CB7" w:rsidRDefault="00D011F0" w:rsidP="0080522F">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11554810" w14:textId="77777777" w:rsidR="00D011F0" w:rsidRPr="00A81CB7" w:rsidRDefault="00D011F0" w:rsidP="0080522F">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0FBA3EBE"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CLREDP was calculated.  The performance will be measured separately for each instance in which ERCOT has declared EEA. </w:t>
            </w:r>
          </w:p>
          <w:p w14:paraId="7705C9F3" w14:textId="77777777" w:rsidR="00D011F0" w:rsidRPr="00A81CB7" w:rsidRDefault="00D011F0" w:rsidP="0080522F">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342161B2" w14:textId="77777777" w:rsidR="00D011F0" w:rsidRPr="00A81CB7" w:rsidRDefault="00D011F0" w:rsidP="0080522F">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7FADAB39" w14:textId="77777777" w:rsidR="00D011F0" w:rsidRPr="00A81CB7" w:rsidRDefault="00D011F0" w:rsidP="0080522F">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448EA770" w14:textId="77777777" w:rsidR="00D011F0" w:rsidRPr="00A81CB7" w:rsidRDefault="00D011F0" w:rsidP="0080522F">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2FBA45BC" w14:textId="77777777" w:rsidR="00D011F0" w:rsidRPr="00A81CB7" w:rsidRDefault="00D011F0" w:rsidP="0080522F">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1812132B" w14:textId="77777777" w:rsidR="00D011F0" w:rsidRPr="00A81CB7" w:rsidRDefault="00D011F0" w:rsidP="0080522F">
            <w:pPr>
              <w:spacing w:after="240"/>
              <w:ind w:left="720" w:hanging="720"/>
              <w:rPr>
                <w:szCs w:val="20"/>
              </w:rPr>
            </w:pPr>
            <w:r w:rsidRPr="00A81CB7">
              <w:rPr>
                <w:szCs w:val="20"/>
              </w:rPr>
              <w:t>(9)</w:t>
            </w:r>
            <w:r w:rsidRPr="00A81CB7">
              <w:rPr>
                <w:szCs w:val="20"/>
              </w:rPr>
              <w:tab/>
              <w:t>All ESRs shall meet the following ESREDP criteria each month.  ERCOT will report non-compliance of the following performance criteria to the Reliability Monitor:</w:t>
            </w:r>
          </w:p>
          <w:p w14:paraId="0876123F" w14:textId="77777777" w:rsidR="00D011F0" w:rsidRPr="00A81CB7" w:rsidRDefault="00D011F0" w:rsidP="0080522F">
            <w:pPr>
              <w:spacing w:after="240"/>
              <w:ind w:left="1440" w:hanging="720"/>
              <w:rPr>
                <w:szCs w:val="20"/>
              </w:rPr>
            </w:pPr>
            <w:r w:rsidRPr="00A81CB7">
              <w:rPr>
                <w:szCs w:val="20"/>
              </w:rPr>
              <w:lastRenderedPageBreak/>
              <w:t>(a)</w:t>
            </w:r>
            <w:r w:rsidRPr="00A81CB7">
              <w:rPr>
                <w:szCs w:val="20"/>
              </w:rPr>
              <w:tab/>
              <w:t>An ESR must have an ESREDP less than the greater of V% or W MW for 85% of the five-minute clock intervals</w:t>
            </w:r>
            <w:r w:rsidRPr="00A81CB7" w:rsidDel="000D7A3E">
              <w:rPr>
                <w:szCs w:val="20"/>
              </w:rPr>
              <w:t xml:space="preserve"> </w:t>
            </w:r>
            <w:r w:rsidRPr="00A81CB7">
              <w:rPr>
                <w:szCs w:val="20"/>
              </w:rPr>
              <w:t>in the month during which ESREDP was calculated.</w:t>
            </w:r>
          </w:p>
          <w:p w14:paraId="34A6A226" w14:textId="77777777" w:rsidR="00D011F0" w:rsidRPr="00A81CB7" w:rsidRDefault="00D011F0" w:rsidP="0080522F">
            <w:pPr>
              <w:spacing w:after="240"/>
              <w:ind w:left="1440" w:hanging="720"/>
              <w:rPr>
                <w:szCs w:val="20"/>
              </w:rPr>
            </w:pPr>
            <w:r w:rsidRPr="00A81CB7">
              <w:rPr>
                <w:szCs w:val="20"/>
              </w:rPr>
              <w:t>(b)</w:t>
            </w:r>
            <w:r w:rsidRPr="00A81CB7">
              <w:rPr>
                <w:szCs w:val="20"/>
              </w:rPr>
              <w:tab/>
              <w:t>Additionally, all ESRs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performance criteria to the Reliability Monitor:</w:t>
            </w:r>
          </w:p>
          <w:p w14:paraId="77A76C89" w14:textId="77777777" w:rsidR="00D011F0" w:rsidRPr="00A81CB7" w:rsidRDefault="00D011F0" w:rsidP="0080522F">
            <w:pPr>
              <w:spacing w:after="240"/>
              <w:ind w:left="2160" w:hanging="720"/>
              <w:rPr>
                <w:iCs/>
                <w:szCs w:val="20"/>
              </w:rPr>
            </w:pPr>
            <w:r w:rsidRPr="00A81CB7">
              <w:rPr>
                <w:iCs/>
                <w:szCs w:val="20"/>
              </w:rPr>
              <w:t>(i)</w:t>
            </w:r>
            <w:r w:rsidRPr="00A81CB7">
              <w:rPr>
                <w:iCs/>
                <w:szCs w:val="20"/>
              </w:rPr>
              <w:tab/>
              <w:t xml:space="preserve">An ESR must have an ESREDP less than the greater of V% or W MW.  An ESR cannot fail </w:t>
            </w:r>
            <w:proofErr w:type="gramStart"/>
            <w:r w:rsidRPr="00A81CB7">
              <w:rPr>
                <w:iCs/>
                <w:szCs w:val="20"/>
              </w:rPr>
              <w:t>this criteria</w:t>
            </w:r>
            <w:proofErr w:type="gramEnd"/>
            <w:r w:rsidRPr="00A81CB7">
              <w:rPr>
                <w:iCs/>
                <w:szCs w:val="20"/>
              </w:rPr>
              <w:t xml:space="preserve"> more than three five-minute clock intervals during which EEA was declared and ESREDP was calculated.  The performance will be measured separately for each instance in which ERCOT has declared EEA.</w:t>
            </w:r>
          </w:p>
          <w:p w14:paraId="6CFBB0B6" w14:textId="77777777" w:rsidR="00D011F0" w:rsidRPr="00A81CB7" w:rsidRDefault="00D011F0" w:rsidP="0080522F">
            <w:pPr>
              <w:spacing w:after="240"/>
              <w:ind w:left="720" w:hanging="720"/>
              <w:rPr>
                <w:szCs w:val="20"/>
              </w:rPr>
            </w:pPr>
            <w:r w:rsidRPr="00A81CB7">
              <w:rPr>
                <w:szCs w:val="20"/>
              </w:rPr>
              <w:t>(10)</w:t>
            </w:r>
            <w:r w:rsidRPr="00A81CB7">
              <w:rPr>
                <w:szCs w:val="20"/>
              </w:rPr>
              <w:tab/>
              <w:t>DC-Coupled Resources shall meet the following ESREDP criteria each month.  ERCOT will report non-compliance of the following performance criteria to the Reliability Monitor:</w:t>
            </w:r>
          </w:p>
          <w:p w14:paraId="0EB73A85" w14:textId="77777777" w:rsidR="00D011F0" w:rsidRPr="00A81CB7" w:rsidRDefault="00D011F0" w:rsidP="0080522F">
            <w:pPr>
              <w:spacing w:after="240"/>
              <w:ind w:left="1440" w:hanging="720"/>
              <w:rPr>
                <w:szCs w:val="20"/>
              </w:rPr>
            </w:pPr>
            <w:r w:rsidRPr="00A81CB7">
              <w:rPr>
                <w:szCs w:val="20"/>
              </w:rPr>
              <w:t>(a)</w:t>
            </w:r>
            <w:r w:rsidRPr="00A81CB7">
              <w:rPr>
                <w:szCs w:val="20"/>
              </w:rPr>
              <w:tab/>
              <w:t>For each five-minute clock interval in which a DC-Coupled Resource meets the conditions in paragraph (1) of Section 3.8.7, DC-Coupled Resources, the DC-Coupled Resource must have an ESREDP less than the greater of V% or W MW for 85% of the five-minute clock intervals</w:t>
            </w:r>
            <w:r w:rsidRPr="00A81CB7" w:rsidDel="000D7A3E">
              <w:rPr>
                <w:szCs w:val="20"/>
              </w:rPr>
              <w:t xml:space="preserve"> </w:t>
            </w:r>
            <w:r w:rsidRPr="00A81CB7">
              <w:rPr>
                <w:szCs w:val="20"/>
              </w:rPr>
              <w:t>in the month during which ESREDP for the DC-Coupled Resource was calculated.</w:t>
            </w:r>
          </w:p>
          <w:p w14:paraId="264CB24C" w14:textId="77777777" w:rsidR="00D011F0" w:rsidRPr="00A81CB7" w:rsidRDefault="00D011F0" w:rsidP="0080522F">
            <w:pPr>
              <w:spacing w:after="240"/>
              <w:ind w:left="1440" w:hanging="720"/>
              <w:rPr>
                <w:szCs w:val="20"/>
              </w:rPr>
            </w:pPr>
            <w:r w:rsidRPr="00A81CB7">
              <w:rPr>
                <w:szCs w:val="20"/>
              </w:rPr>
              <w:t>(b)</w:t>
            </w:r>
            <w:r w:rsidRPr="00A81CB7">
              <w:rPr>
                <w:szCs w:val="20"/>
              </w:rPr>
              <w:tab/>
              <w:t xml:space="preserve">For each five-minute clock interval in which a DC-Coupled Resource meets the conditions in paragraph (2) of Section 3.8.7, the DC-Coupled Resource must have an ESREDP less than Z% or the ATG must be less than the expected MW output for 95% of the five-minute clock intervals in the month when the DC-Coupled Resource received a Base Point Dispatch Instruction in which the Base Point was two MW or more below the DC-Coupled Resource’s HSL used by SCED or the IRR was instructed not to exceed its Base Point.  The expected MW output includes the Resource’s Base Point and any expected Primary Frequency Response. </w:t>
            </w:r>
          </w:p>
          <w:p w14:paraId="6760C701" w14:textId="77777777" w:rsidR="00D011F0" w:rsidRPr="00A81CB7" w:rsidRDefault="00D011F0" w:rsidP="0080522F">
            <w:pPr>
              <w:spacing w:after="240"/>
              <w:ind w:left="1440" w:hanging="720"/>
              <w:rPr>
                <w:szCs w:val="20"/>
              </w:rPr>
            </w:pPr>
            <w:r w:rsidRPr="00A81CB7">
              <w:rPr>
                <w:szCs w:val="20"/>
              </w:rPr>
              <w:t>(c)</w:t>
            </w:r>
            <w:r w:rsidRPr="00A81CB7">
              <w:rPr>
                <w:szCs w:val="20"/>
              </w:rPr>
              <w:tab/>
              <w:t>Additionally, all DC-Coupled Resources will be measured for performance during intervals in which ERCOT has declared an EEA.  These Resources must meet the following ESREDP criteria for the time window that includes all five-minute clock intervals during which the EEA was declared.  ERCOT will report non-compliance of the following performance criteria to the Reliability Monitor:</w:t>
            </w:r>
          </w:p>
          <w:p w14:paraId="06BF5073"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For each five-minute clock interval in which a DC-Coupled Resource meets the conditions in paragraph (1) of Section 3.8.7, the DC-Coupled Resource must have an ESREDP less than the greater of V% or W MW.  </w:t>
            </w:r>
            <w:r w:rsidRPr="00A81CB7">
              <w:rPr>
                <w:szCs w:val="20"/>
              </w:rPr>
              <w:lastRenderedPageBreak/>
              <w:t>A DC-Coupled Resource</w:t>
            </w:r>
            <w:r w:rsidRPr="00A81CB7" w:rsidDel="00137D5B">
              <w:rPr>
                <w:szCs w:val="20"/>
              </w:rPr>
              <w:t xml:space="preserve"> </w:t>
            </w:r>
            <w:r w:rsidRPr="00A81CB7">
              <w:rPr>
                <w:szCs w:val="20"/>
              </w:rPr>
              <w:t xml:space="preserve">cannot fail </w:t>
            </w:r>
            <w:proofErr w:type="gramStart"/>
            <w:r w:rsidRPr="00A81CB7">
              <w:rPr>
                <w:szCs w:val="20"/>
              </w:rPr>
              <w:t>this criteria</w:t>
            </w:r>
            <w:proofErr w:type="gramEnd"/>
            <w:r w:rsidRPr="00A81CB7">
              <w:rPr>
                <w:szCs w:val="20"/>
              </w:rPr>
              <w:t xml:space="preserve"> more than three five-minute clock intervals during which EEA was declared and ESREDP was calculated.  The performance will be measured separately for each instance in which ERCOT has declared EEA.</w:t>
            </w:r>
          </w:p>
          <w:p w14:paraId="747E1282" w14:textId="77777777" w:rsidR="00D011F0" w:rsidRPr="00A81CB7" w:rsidRDefault="00D011F0" w:rsidP="0080522F">
            <w:pPr>
              <w:spacing w:after="240"/>
              <w:ind w:left="2160" w:hanging="720"/>
              <w:rPr>
                <w:szCs w:val="20"/>
              </w:rPr>
            </w:pPr>
            <w:r w:rsidRPr="00A81CB7">
              <w:rPr>
                <w:szCs w:val="20"/>
              </w:rPr>
              <w:t>(ii)</w:t>
            </w:r>
            <w:r w:rsidRPr="00A81CB7">
              <w:rPr>
                <w:szCs w:val="20"/>
              </w:rPr>
              <w:tab/>
              <w:t xml:space="preserve">For each five-minute clock interval in which a DC-Coupled Resource meets the conditions in paragraph (2) of Section 3.8.7, the DC-Coupled Resource must have a ESREDP less than Z% or the ATG must be less than the expected MW output.  A DC-Coupled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the DC-Coupled Resource received a Base Point Dispatch Instruction in which the Base Point was two MW or more below the DC-Coupled Resource’s HSL used by SCED or the IRR was instructed not to exceed its Base Point.  The performance will be measured separately for each instance in which ERCOT has declared EEA.</w:t>
            </w:r>
          </w:p>
          <w:p w14:paraId="2398F10D" w14:textId="77777777" w:rsidR="00D011F0" w:rsidRPr="00A81CB7" w:rsidRDefault="00D011F0" w:rsidP="0080522F">
            <w:pPr>
              <w:spacing w:after="240"/>
              <w:ind w:left="720" w:hanging="720"/>
              <w:rPr>
                <w:iCs/>
                <w:szCs w:val="20"/>
              </w:rPr>
            </w:pPr>
            <w:r w:rsidRPr="00A81CB7">
              <w:rPr>
                <w:iCs/>
                <w:szCs w:val="20"/>
              </w:rPr>
              <w:t>(11)</w:t>
            </w:r>
            <w:r w:rsidRPr="00A81CB7">
              <w:rPr>
                <w:iCs/>
                <w:szCs w:val="20"/>
              </w:rPr>
              <w:tab/>
              <w:t xml:space="preserve">The GREDP/CLREDP/ESREDP performance criteria in paragraphs (6) through (10) above shall be subject to review and approval by TAC.  The GREDP/CLREDP/ESREDP performance criteria variables V, W, X, Y, and Z shall be posted to the </w:t>
            </w:r>
            <w:r w:rsidRPr="00A81CB7">
              <w:rPr>
                <w:szCs w:val="20"/>
              </w:rPr>
              <w:t>ERCOT website</w:t>
            </w:r>
            <w:r w:rsidRPr="00A81CB7">
              <w:rPr>
                <w:iCs/>
                <w:szCs w:val="20"/>
              </w:rPr>
              <w:t xml:space="preserve"> no later than three Business Days after TAC approval.</w:t>
            </w:r>
          </w:p>
          <w:p w14:paraId="3D6441E3" w14:textId="77777777" w:rsidR="00D011F0" w:rsidRPr="00A81CB7" w:rsidRDefault="00D011F0" w:rsidP="0080522F">
            <w:pPr>
              <w:spacing w:after="240"/>
              <w:ind w:left="720" w:hanging="720"/>
              <w:rPr>
                <w:szCs w:val="20"/>
              </w:rPr>
            </w:pPr>
            <w:r w:rsidRPr="00A81CB7">
              <w:rPr>
                <w:iCs/>
                <w:szCs w:val="20"/>
              </w:rPr>
              <w:t>(12)</w:t>
            </w:r>
            <w:r w:rsidRPr="00A81CB7">
              <w:rPr>
                <w:iCs/>
                <w:szCs w:val="20"/>
              </w:rPr>
              <w:tab/>
              <w:t xml:space="preserve">If at the end of the month during which GREDP was calculated, a Resource has a GREDP less than X% or Y MW for 85% of the five-minute clock intervals, the </w:t>
            </w:r>
            <w:r w:rsidRPr="00A81CB7">
              <w:rPr>
                <w:szCs w:val="20"/>
              </w:rPr>
              <w:t>Reliability Monitor</w:t>
            </w:r>
            <w:r w:rsidRPr="00A81CB7">
              <w:rPr>
                <w:iCs/>
                <w:szCs w:val="20"/>
              </w:rPr>
              <w:t xml:space="preserve"> shall, at the request of the QSE, recalculate GREDP excluding the five-minute clock intervals when a Resource is deployed above the unit’s ramp rate due to ramp rate sharing between energy and Regulation Service.  The requesting QSE shall provide to the </w:t>
            </w:r>
            <w:r w:rsidRPr="00A81CB7">
              <w:rPr>
                <w:szCs w:val="20"/>
              </w:rPr>
              <w:t>Reliability Monitor</w:t>
            </w:r>
            <w:r w:rsidRPr="00A81CB7">
              <w:rPr>
                <w:iCs/>
                <w:szCs w:val="20"/>
              </w:rPr>
              <w:t xml:space="preserve"> information validating the ramp rate violation for the intervals in dispute.</w:t>
            </w:r>
          </w:p>
        </w:tc>
      </w:tr>
    </w:tbl>
    <w:p w14:paraId="2343797D" w14:textId="77777777" w:rsidR="00D011F0" w:rsidRPr="00E1424A" w:rsidRDefault="00D011F0" w:rsidP="00D011F0">
      <w:pPr>
        <w:keepNext/>
        <w:tabs>
          <w:tab w:val="left" w:pos="900"/>
        </w:tabs>
        <w:spacing w:before="240" w:after="240"/>
        <w:ind w:left="907" w:hanging="907"/>
        <w:outlineLvl w:val="1"/>
        <w:rPr>
          <w:b/>
          <w:szCs w:val="20"/>
        </w:rPr>
      </w:pPr>
      <w:r w:rsidRPr="00E1424A">
        <w:rPr>
          <w:b/>
          <w:szCs w:val="20"/>
        </w:rPr>
        <w:lastRenderedPageBreak/>
        <w:t>8.2</w:t>
      </w:r>
      <w:r w:rsidRPr="00E1424A">
        <w:rPr>
          <w:b/>
          <w:szCs w:val="20"/>
        </w:rPr>
        <w:tab/>
        <w:t>ERCOT Performance Monitoring</w:t>
      </w:r>
      <w:bookmarkEnd w:id="900"/>
      <w:bookmarkEnd w:id="901"/>
      <w:bookmarkEnd w:id="902"/>
      <w:bookmarkEnd w:id="903"/>
      <w:bookmarkEnd w:id="904"/>
      <w:bookmarkEnd w:id="905"/>
      <w:bookmarkEnd w:id="906"/>
      <w:bookmarkEnd w:id="907"/>
      <w:bookmarkEnd w:id="908"/>
      <w:bookmarkEnd w:id="909"/>
      <w:bookmarkEnd w:id="910"/>
    </w:p>
    <w:p w14:paraId="6E987B56"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shall continually assess its operations performance for the following activities:</w:t>
      </w:r>
    </w:p>
    <w:p w14:paraId="6AC084A8" w14:textId="77777777" w:rsidR="00D011F0" w:rsidRPr="00E1424A" w:rsidRDefault="00D011F0" w:rsidP="00D011F0">
      <w:pPr>
        <w:spacing w:after="240"/>
        <w:ind w:left="1440" w:hanging="720"/>
        <w:rPr>
          <w:szCs w:val="20"/>
        </w:rPr>
      </w:pPr>
      <w:r w:rsidRPr="00E1424A">
        <w:rPr>
          <w:szCs w:val="20"/>
        </w:rPr>
        <w:t>(a)</w:t>
      </w:r>
      <w:r w:rsidRPr="00E1424A">
        <w:rPr>
          <w:szCs w:val="20"/>
        </w:rPr>
        <w:tab/>
        <w:t xml:space="preserve">Coordinating the wholesale electric market transactions; </w:t>
      </w:r>
    </w:p>
    <w:p w14:paraId="76AE08F4" w14:textId="77777777" w:rsidR="00D011F0" w:rsidRPr="00E1424A" w:rsidRDefault="00D011F0" w:rsidP="00D011F0">
      <w:pPr>
        <w:spacing w:after="240"/>
        <w:ind w:left="1440" w:hanging="720"/>
        <w:rPr>
          <w:szCs w:val="20"/>
        </w:rPr>
      </w:pPr>
      <w:r w:rsidRPr="00E1424A">
        <w:rPr>
          <w:szCs w:val="20"/>
        </w:rPr>
        <w:t>(b)</w:t>
      </w:r>
      <w:r w:rsidRPr="00E1424A">
        <w:rPr>
          <w:szCs w:val="20"/>
        </w:rPr>
        <w:tab/>
        <w:t xml:space="preserve">System-wide transmission planning; and </w:t>
      </w:r>
    </w:p>
    <w:p w14:paraId="0D9A7660" w14:textId="77777777" w:rsidR="00D011F0" w:rsidRPr="00E1424A" w:rsidRDefault="00D011F0" w:rsidP="00D011F0">
      <w:pPr>
        <w:spacing w:after="240"/>
        <w:ind w:left="1440" w:hanging="720"/>
        <w:rPr>
          <w:szCs w:val="20"/>
        </w:rPr>
      </w:pPr>
      <w:r w:rsidRPr="00E1424A">
        <w:rPr>
          <w:szCs w:val="20"/>
        </w:rPr>
        <w:t>(c)</w:t>
      </w:r>
      <w:r w:rsidRPr="00E1424A">
        <w:rPr>
          <w:szCs w:val="20"/>
        </w:rPr>
        <w:tab/>
        <w:t xml:space="preserve">Network reliability.  </w:t>
      </w:r>
    </w:p>
    <w:p w14:paraId="79BBEC8E"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396EFFD1" w14:textId="77777777" w:rsidR="00D011F0" w:rsidRPr="00E1424A" w:rsidRDefault="00D011F0" w:rsidP="00D011F0">
      <w:pPr>
        <w:spacing w:after="240"/>
        <w:ind w:left="1440" w:hanging="720"/>
        <w:rPr>
          <w:szCs w:val="20"/>
        </w:rPr>
      </w:pPr>
      <w:r w:rsidRPr="00E1424A">
        <w:rPr>
          <w:szCs w:val="20"/>
        </w:rPr>
        <w:t>(a)</w:t>
      </w:r>
      <w:r w:rsidRPr="00E1424A">
        <w:rPr>
          <w:szCs w:val="20"/>
        </w:rPr>
        <w:tab/>
        <w:t>Transmission control:</w:t>
      </w:r>
    </w:p>
    <w:p w14:paraId="7258D50E" w14:textId="77777777" w:rsidR="00D011F0" w:rsidRPr="00E1424A" w:rsidRDefault="00D011F0" w:rsidP="00D011F0">
      <w:pPr>
        <w:spacing w:after="240"/>
        <w:ind w:left="2160" w:hanging="720"/>
        <w:rPr>
          <w:szCs w:val="20"/>
        </w:rPr>
      </w:pPr>
      <w:r w:rsidRPr="00E1424A">
        <w:rPr>
          <w:szCs w:val="20"/>
        </w:rPr>
        <w:lastRenderedPageBreak/>
        <w:t>(i)</w:t>
      </w:r>
      <w:r w:rsidRPr="00E1424A">
        <w:rPr>
          <w:szCs w:val="20"/>
        </w:rPr>
        <w:tab/>
        <w:t>Transmission system availability statistics;</w:t>
      </w:r>
    </w:p>
    <w:p w14:paraId="54F27C03" w14:textId="77777777" w:rsidR="00D011F0" w:rsidRPr="00E1424A" w:rsidRDefault="00D011F0" w:rsidP="00D011F0">
      <w:pPr>
        <w:spacing w:after="240"/>
        <w:ind w:left="2160" w:hanging="720"/>
        <w:rPr>
          <w:szCs w:val="20"/>
        </w:rPr>
      </w:pPr>
      <w:r w:rsidRPr="00E1424A">
        <w:rPr>
          <w:szCs w:val="20"/>
        </w:rPr>
        <w:t>(ii)</w:t>
      </w:r>
      <w:r w:rsidRPr="00E1424A">
        <w:rPr>
          <w:szCs w:val="20"/>
        </w:rPr>
        <w:tab/>
        <w:t>Outage scheduling statistics for Transmission Facilities Outages (maintenance planning, construction coordination, etc.); and</w:t>
      </w:r>
    </w:p>
    <w:p w14:paraId="758C57BA" w14:textId="77777777" w:rsidR="00D011F0" w:rsidRPr="00E1424A" w:rsidRDefault="00D011F0" w:rsidP="00D011F0">
      <w:pPr>
        <w:spacing w:after="240"/>
        <w:ind w:left="2160" w:hanging="720"/>
        <w:rPr>
          <w:szCs w:val="20"/>
        </w:rPr>
      </w:pPr>
      <w:r w:rsidRPr="00E1424A">
        <w:rPr>
          <w:szCs w:val="20"/>
        </w:rPr>
        <w:t>(iii)</w:t>
      </w:r>
      <w:r w:rsidRPr="00E1424A">
        <w:rPr>
          <w:szCs w:val="20"/>
        </w:rPr>
        <w:tab/>
        <w:t>Metrics describing performance of the State Estimator;</w:t>
      </w:r>
    </w:p>
    <w:p w14:paraId="240E7634" w14:textId="77777777" w:rsidR="00D011F0" w:rsidRPr="00E1424A" w:rsidRDefault="00D011F0" w:rsidP="00D011F0">
      <w:pPr>
        <w:spacing w:after="240"/>
        <w:ind w:left="1440" w:hanging="720"/>
        <w:rPr>
          <w:szCs w:val="20"/>
        </w:rPr>
      </w:pPr>
      <w:r w:rsidRPr="00E1424A">
        <w:rPr>
          <w:szCs w:val="20"/>
        </w:rPr>
        <w:t>(b)</w:t>
      </w:r>
      <w:r w:rsidRPr="00E1424A">
        <w:rPr>
          <w:szCs w:val="20"/>
        </w:rPr>
        <w:tab/>
        <w:t>Resource control:</w:t>
      </w:r>
    </w:p>
    <w:p w14:paraId="59D977A4" w14:textId="77777777" w:rsidR="00D011F0" w:rsidRPr="00E1424A" w:rsidRDefault="00D011F0" w:rsidP="00D011F0">
      <w:pPr>
        <w:spacing w:after="240"/>
        <w:ind w:left="2160" w:hanging="720"/>
        <w:rPr>
          <w:szCs w:val="20"/>
        </w:rPr>
      </w:pPr>
      <w:r w:rsidRPr="00E1424A">
        <w:rPr>
          <w:szCs w:val="20"/>
        </w:rPr>
        <w:t>(i)</w:t>
      </w:r>
      <w:r w:rsidRPr="00E1424A">
        <w:rPr>
          <w:szCs w:val="20"/>
        </w:rPr>
        <w:tab/>
        <w:t>Outage scheduling statistics for Resource facilities Outages (maintenance planning, construction coordination, etc.);</w:t>
      </w:r>
    </w:p>
    <w:p w14:paraId="06CFA4C0" w14:textId="77777777" w:rsidR="00D011F0" w:rsidRPr="00E1424A" w:rsidRDefault="00D011F0" w:rsidP="00D011F0">
      <w:pPr>
        <w:spacing w:after="240"/>
        <w:ind w:left="2160" w:hanging="720"/>
        <w:rPr>
          <w:szCs w:val="20"/>
        </w:rPr>
      </w:pPr>
      <w:r w:rsidRPr="00E1424A">
        <w:rPr>
          <w:szCs w:val="20"/>
        </w:rPr>
        <w:t>(ii)</w:t>
      </w:r>
      <w:r w:rsidRPr="00E1424A">
        <w:rPr>
          <w:szCs w:val="20"/>
        </w:rPr>
        <w:tab/>
        <w:t>Resource control metrics as defined in the Operating Guides;</w:t>
      </w:r>
    </w:p>
    <w:p w14:paraId="66F008E1" w14:textId="77777777" w:rsidR="00D011F0" w:rsidRPr="00E1424A" w:rsidRDefault="00D011F0" w:rsidP="00D011F0">
      <w:pPr>
        <w:spacing w:after="240"/>
        <w:ind w:left="2160" w:hanging="720"/>
        <w:rPr>
          <w:szCs w:val="20"/>
        </w:rPr>
      </w:pPr>
      <w:r w:rsidRPr="00E1424A">
        <w:rPr>
          <w:szCs w:val="20"/>
        </w:rPr>
        <w:t>(iii)</w:t>
      </w:r>
      <w:r w:rsidRPr="00E1424A">
        <w:rPr>
          <w:szCs w:val="20"/>
        </w:rPr>
        <w:tab/>
        <w:t xml:space="preserve">Metrics describing Reliability Unit Commitment (RUC) commitments and deployments; </w:t>
      </w:r>
    </w:p>
    <w:p w14:paraId="2191833F" w14:textId="77777777" w:rsidR="00D011F0" w:rsidRPr="00E1424A" w:rsidRDefault="00D011F0" w:rsidP="00D011F0">
      <w:pPr>
        <w:spacing w:after="240"/>
        <w:ind w:left="2160" w:hanging="720"/>
        <w:rPr>
          <w:szCs w:val="20"/>
        </w:rPr>
      </w:pPr>
      <w:r w:rsidRPr="00E1424A">
        <w:rPr>
          <w:szCs w:val="20"/>
        </w:rPr>
        <w:t>(iv)</w:t>
      </w:r>
      <w:r w:rsidRPr="00E1424A">
        <w:rPr>
          <w:szCs w:val="20"/>
        </w:rPr>
        <w:tab/>
        <w:t xml:space="preserve">Metrics describing conflicting instructions to Generation Resources </w:t>
      </w:r>
      <w:ins w:id="971" w:author="ERCOT" w:date="2024-06-21T07:39:00Z">
        <w:r>
          <w:rPr>
            <w:szCs w:val="20"/>
          </w:rPr>
          <w:t xml:space="preserve">and Energy Storage Resources (ESRs) </w:t>
        </w:r>
      </w:ins>
      <w:r w:rsidRPr="00E1424A">
        <w:rPr>
          <w:szCs w:val="20"/>
        </w:rPr>
        <w:t>from interval to interval;</w:t>
      </w:r>
    </w:p>
    <w:p w14:paraId="6664C3C1" w14:textId="77777777" w:rsidR="00D011F0" w:rsidRPr="00E1424A" w:rsidRDefault="00D011F0" w:rsidP="00D011F0">
      <w:pPr>
        <w:spacing w:after="240"/>
        <w:ind w:left="2160" w:hanging="720"/>
        <w:rPr>
          <w:szCs w:val="20"/>
        </w:rPr>
      </w:pPr>
      <w:r w:rsidRPr="00E1424A">
        <w:rPr>
          <w:szCs w:val="20"/>
        </w:rPr>
        <w:t>(v)</w:t>
      </w:r>
      <w:r w:rsidRPr="00E1424A">
        <w:rPr>
          <w:szCs w:val="20"/>
        </w:rPr>
        <w:tab/>
        <w:t>Metrics describing the overall Resource response to frequency deviations in the ERCOT Region; and</w:t>
      </w:r>
    </w:p>
    <w:p w14:paraId="42B6A1F9" w14:textId="77777777" w:rsidR="00D011F0" w:rsidRPr="00E1424A" w:rsidRDefault="00D011F0" w:rsidP="00D011F0">
      <w:pPr>
        <w:spacing w:after="240"/>
        <w:ind w:left="2160" w:hanging="720"/>
        <w:rPr>
          <w:szCs w:val="20"/>
        </w:rPr>
      </w:pPr>
      <w:r w:rsidRPr="00E1424A">
        <w:rPr>
          <w:szCs w:val="20"/>
        </w:rPr>
        <w:t>(vi)</w:t>
      </w:r>
      <w:r w:rsidRPr="00E1424A">
        <w:rPr>
          <w:szCs w:val="20"/>
        </w:rPr>
        <w:tab/>
        <w:t>Voltage and reactive control performance;</w:t>
      </w:r>
    </w:p>
    <w:p w14:paraId="7370A5A5" w14:textId="77777777" w:rsidR="00D011F0" w:rsidRPr="00E1424A" w:rsidRDefault="00D011F0" w:rsidP="00D011F0">
      <w:pPr>
        <w:spacing w:after="240"/>
        <w:ind w:left="1440" w:hanging="720"/>
        <w:rPr>
          <w:szCs w:val="20"/>
        </w:rPr>
      </w:pPr>
      <w:r w:rsidRPr="00E1424A">
        <w:rPr>
          <w:szCs w:val="20"/>
        </w:rPr>
        <w:t>(c)</w:t>
      </w:r>
      <w:r w:rsidRPr="00E1424A">
        <w:rPr>
          <w:szCs w:val="20"/>
        </w:rPr>
        <w:tab/>
        <w:t>Settlement stability:</w:t>
      </w:r>
    </w:p>
    <w:p w14:paraId="438FA320" w14:textId="77777777" w:rsidR="00D011F0" w:rsidRPr="00E1424A" w:rsidRDefault="00D011F0" w:rsidP="00D011F0">
      <w:pPr>
        <w:spacing w:after="240"/>
        <w:ind w:left="2160" w:hanging="720"/>
        <w:rPr>
          <w:szCs w:val="20"/>
        </w:rPr>
      </w:pPr>
      <w:r w:rsidRPr="00E1424A">
        <w:rPr>
          <w:szCs w:val="20"/>
        </w:rPr>
        <w:t>(i)</w:t>
      </w:r>
      <w:r w:rsidRPr="00E1424A">
        <w:rPr>
          <w:szCs w:val="20"/>
        </w:rPr>
        <w:tab/>
        <w:t xml:space="preserve">Track number of price changes that occur after a Settlement Statement has posted for an Operating Day; </w:t>
      </w:r>
    </w:p>
    <w:p w14:paraId="7871E9F3" w14:textId="77777777" w:rsidR="00D011F0" w:rsidRPr="00E1424A" w:rsidRDefault="00D011F0" w:rsidP="00D011F0">
      <w:pPr>
        <w:spacing w:after="240"/>
        <w:ind w:left="2160" w:hanging="720"/>
        <w:rPr>
          <w:szCs w:val="20"/>
        </w:rPr>
      </w:pPr>
      <w:r w:rsidRPr="00E1424A">
        <w:rPr>
          <w:szCs w:val="20"/>
        </w:rPr>
        <w:t>(ii)</w:t>
      </w:r>
      <w:r w:rsidRPr="00E1424A">
        <w:rPr>
          <w:szCs w:val="20"/>
        </w:rPr>
        <w:tab/>
        <w:t xml:space="preserve">Track number and types of disputes submitted to ERCOT and their disposition; </w:t>
      </w:r>
    </w:p>
    <w:p w14:paraId="4528FBA0" w14:textId="77777777" w:rsidR="00D011F0" w:rsidRPr="00E1424A" w:rsidRDefault="00D011F0" w:rsidP="00D011F0">
      <w:pPr>
        <w:spacing w:after="240"/>
        <w:ind w:left="2160" w:hanging="720"/>
        <w:rPr>
          <w:szCs w:val="20"/>
        </w:rPr>
      </w:pPr>
      <w:r w:rsidRPr="00E1424A">
        <w:rPr>
          <w:szCs w:val="20"/>
        </w:rPr>
        <w:t>(iii)</w:t>
      </w:r>
      <w:r w:rsidRPr="00E1424A">
        <w:rPr>
          <w:szCs w:val="20"/>
        </w:rPr>
        <w:tab/>
        <w:t xml:space="preserve">Report on compliance with timeliness of response to disputes; </w:t>
      </w:r>
    </w:p>
    <w:p w14:paraId="5049F5C7" w14:textId="77777777" w:rsidR="00D011F0" w:rsidRPr="00E1424A" w:rsidRDefault="00D011F0" w:rsidP="00D011F0">
      <w:pPr>
        <w:spacing w:after="240"/>
        <w:ind w:left="2160" w:hanging="720"/>
        <w:rPr>
          <w:szCs w:val="20"/>
        </w:rPr>
      </w:pPr>
      <w:r w:rsidRPr="00E1424A">
        <w:rPr>
          <w:szCs w:val="20"/>
        </w:rPr>
        <w:t>(iv)</w:t>
      </w:r>
      <w:r w:rsidRPr="00E1424A">
        <w:rPr>
          <w:szCs w:val="20"/>
        </w:rPr>
        <w:tab/>
        <w:t>Number of resettlements required due to non-price errors pursuant to paragraphs (2) and (4) of Section 9.2.5, DAM Resettlement Statement, and paragraph (2) of Section 9.5.6, RTM Resettlement Statement;</w:t>
      </w:r>
    </w:p>
    <w:p w14:paraId="4066A62A" w14:textId="77777777" w:rsidR="00D011F0" w:rsidRPr="00E1424A" w:rsidRDefault="00D011F0" w:rsidP="00D011F0">
      <w:pPr>
        <w:spacing w:after="240"/>
        <w:ind w:left="2160" w:hanging="720"/>
        <w:rPr>
          <w:szCs w:val="20"/>
        </w:rPr>
      </w:pPr>
      <w:r w:rsidRPr="00E1424A">
        <w:rPr>
          <w:szCs w:val="20"/>
        </w:rPr>
        <w:t>(v)</w:t>
      </w:r>
      <w:r w:rsidRPr="00E1424A">
        <w:rPr>
          <w:szCs w:val="20"/>
        </w:rPr>
        <w:tab/>
        <w:t>Other Settlement metrics; and</w:t>
      </w:r>
    </w:p>
    <w:p w14:paraId="3D016F0D" w14:textId="77777777" w:rsidR="00D011F0" w:rsidRPr="00E1424A" w:rsidRDefault="00D011F0" w:rsidP="00D011F0">
      <w:pPr>
        <w:spacing w:after="240"/>
        <w:ind w:left="2160" w:hanging="720"/>
        <w:rPr>
          <w:szCs w:val="20"/>
        </w:rPr>
      </w:pPr>
      <w:r w:rsidRPr="00E1424A">
        <w:rPr>
          <w:szCs w:val="20"/>
        </w:rPr>
        <w:t>(vi)</w:t>
      </w:r>
      <w:r w:rsidRPr="00E1424A">
        <w:rPr>
          <w:szCs w:val="20"/>
        </w:rPr>
        <w:tab/>
        <w:t xml:space="preserve">Availability of Electric Service Identifier (ESI ID) consumption data in conformance with Settlement timeline; </w:t>
      </w:r>
    </w:p>
    <w:p w14:paraId="7B0E1EBC" w14:textId="77777777" w:rsidR="00D011F0" w:rsidRPr="00E1424A" w:rsidRDefault="00D011F0" w:rsidP="00D011F0">
      <w:pPr>
        <w:spacing w:after="240"/>
        <w:ind w:left="1440" w:hanging="720"/>
        <w:rPr>
          <w:iCs/>
          <w:szCs w:val="20"/>
        </w:rPr>
      </w:pPr>
      <w:r w:rsidRPr="00E1424A">
        <w:rPr>
          <w:iCs/>
          <w:szCs w:val="20"/>
        </w:rPr>
        <w:t>(d)</w:t>
      </w:r>
      <w:r w:rsidRPr="00E1424A">
        <w:rPr>
          <w:iCs/>
          <w:szCs w:val="20"/>
        </w:rPr>
        <w:tab/>
        <w:t>Performance in implementing network model updates;</w:t>
      </w:r>
    </w:p>
    <w:p w14:paraId="67BE0A68" w14:textId="77777777" w:rsidR="00D011F0" w:rsidRPr="00E1424A" w:rsidRDefault="00D011F0" w:rsidP="00D011F0">
      <w:pPr>
        <w:spacing w:after="240"/>
        <w:ind w:left="1440" w:hanging="720"/>
        <w:rPr>
          <w:iCs/>
          <w:szCs w:val="20"/>
        </w:rPr>
      </w:pPr>
      <w:r w:rsidRPr="00E1424A">
        <w:rPr>
          <w:iCs/>
          <w:szCs w:val="20"/>
        </w:rPr>
        <w:t>(e)</w:t>
      </w:r>
      <w:r w:rsidRPr="00E1424A">
        <w:rPr>
          <w:iCs/>
          <w:szCs w:val="20"/>
        </w:rPr>
        <w:tab/>
        <w:t>Network Operations Model validation, by comparison to other appropriate models or other methods;</w:t>
      </w:r>
    </w:p>
    <w:p w14:paraId="00A21838" w14:textId="77777777" w:rsidR="00D011F0" w:rsidRPr="00E1424A" w:rsidRDefault="00D011F0" w:rsidP="00D011F0">
      <w:pPr>
        <w:spacing w:after="240"/>
        <w:ind w:left="1440" w:hanging="720"/>
        <w:rPr>
          <w:iCs/>
          <w:szCs w:val="20"/>
        </w:rPr>
      </w:pPr>
      <w:r w:rsidRPr="00E1424A">
        <w:rPr>
          <w:iCs/>
          <w:szCs w:val="20"/>
        </w:rPr>
        <w:lastRenderedPageBreak/>
        <w:t>(f)</w:t>
      </w:r>
      <w:r w:rsidRPr="00E1424A">
        <w:rPr>
          <w:iCs/>
          <w:szCs w:val="20"/>
        </w:rPr>
        <w:tab/>
      </w:r>
      <w:r w:rsidRPr="00E1424A">
        <w:rPr>
          <w:szCs w:val="20"/>
        </w:rPr>
        <w:t>System and Organization Control (SOC)</w:t>
      </w:r>
      <w:r w:rsidRPr="00E1424A">
        <w:rPr>
          <w:iCs/>
          <w:szCs w:val="20"/>
        </w:rPr>
        <w:t xml:space="preserve"> audit results regarding ERCOT’s market Settlements operations;</w:t>
      </w:r>
    </w:p>
    <w:p w14:paraId="6587C70D" w14:textId="77777777" w:rsidR="00D011F0" w:rsidRPr="00E1424A" w:rsidRDefault="00D011F0" w:rsidP="00D011F0">
      <w:pPr>
        <w:spacing w:after="240"/>
        <w:ind w:left="1440" w:hanging="720"/>
        <w:rPr>
          <w:szCs w:val="20"/>
        </w:rPr>
      </w:pPr>
      <w:r w:rsidRPr="00E1424A">
        <w:rPr>
          <w:iCs/>
          <w:szCs w:val="20"/>
        </w:rPr>
        <w:t>(g)</w:t>
      </w:r>
      <w:r w:rsidRPr="00E1424A">
        <w:rPr>
          <w:iCs/>
          <w:szCs w:val="20"/>
        </w:rPr>
        <w:tab/>
        <w:t>Net Allocation to Load:</w:t>
      </w:r>
    </w:p>
    <w:p w14:paraId="24EC2C18" w14:textId="77777777" w:rsidR="00D011F0" w:rsidRPr="00E1424A" w:rsidRDefault="00D011F0" w:rsidP="00D011F0">
      <w:pPr>
        <w:spacing w:after="240"/>
        <w:ind w:left="2160" w:hanging="720"/>
        <w:rPr>
          <w:szCs w:val="20"/>
        </w:rPr>
      </w:pPr>
      <w:r w:rsidRPr="00E1424A">
        <w:rPr>
          <w:iCs/>
          <w:szCs w:val="20"/>
        </w:rPr>
        <w:t>(i)</w:t>
      </w:r>
      <w:r w:rsidRPr="00E1424A">
        <w:rPr>
          <w:iCs/>
          <w:szCs w:val="20"/>
        </w:rPr>
        <w:tab/>
        <w:t xml:space="preserve">ERCOT shall calculate and report on a quarterly basis all charges allocated to Load for all Qualified Scheduling Entities (QSEs) for each month for the most recent thirteen months </w:t>
      </w:r>
      <w:r w:rsidRPr="00E1424A">
        <w:rPr>
          <w:szCs w:val="20"/>
        </w:rPr>
        <w:t xml:space="preserve">expressed in total dollars.  ERCOT will sum all charges allocated to Load for all QSEs, and divide that total by the total Real-Time Adjusted Metered Load (AML), showing results in dollars per MWh.  </w:t>
      </w:r>
    </w:p>
    <w:p w14:paraId="13646904" w14:textId="77777777" w:rsidR="00D011F0" w:rsidRPr="00E1424A" w:rsidRDefault="00D011F0" w:rsidP="00D011F0">
      <w:pPr>
        <w:spacing w:after="240"/>
        <w:ind w:left="2160" w:hanging="720"/>
        <w:rPr>
          <w:szCs w:val="20"/>
        </w:rPr>
      </w:pPr>
      <w:r w:rsidRPr="00E1424A">
        <w:rPr>
          <w:szCs w:val="20"/>
        </w:rPr>
        <w:t>(ii)</w:t>
      </w:r>
      <w:r w:rsidRPr="00E1424A">
        <w:rPr>
          <w:szCs w:val="20"/>
        </w:rPr>
        <w:tab/>
        <w:t xml:space="preserve">The </w:t>
      </w:r>
      <w:r w:rsidRPr="00E1424A">
        <w:rPr>
          <w:iCs/>
          <w:szCs w:val="20"/>
        </w:rPr>
        <w:t xml:space="preserve">Load-Allocated CRR Monthly Revenue Zonal Amount (LACMRZAMT), as calculated in paragraph (5) of Section 7.5.7, Method for Distributing CRR Auction Revenues, </w:t>
      </w:r>
      <w:r w:rsidRPr="00E1424A">
        <w:rPr>
          <w:szCs w:val="20"/>
        </w:rPr>
        <w:t xml:space="preserve">will be summed by Congestion Management Zone (CMZ) for each month for the most recent 13 months, and divided by the sum of the Real-Time AML by CMZ for each month, showing results in dollars per MWh per CMZ. </w:t>
      </w:r>
    </w:p>
    <w:p w14:paraId="0E1D7F32" w14:textId="77777777" w:rsidR="00D011F0" w:rsidRPr="00E1424A" w:rsidRDefault="00D011F0" w:rsidP="00D011F0">
      <w:pPr>
        <w:spacing w:after="240"/>
        <w:ind w:left="2160" w:hanging="720"/>
        <w:rPr>
          <w:iCs/>
          <w:szCs w:val="20"/>
        </w:rPr>
      </w:pPr>
      <w:r w:rsidRPr="00E1424A">
        <w:rPr>
          <w:szCs w:val="20"/>
        </w:rPr>
        <w:t>(iii)</w:t>
      </w:r>
      <w:r w:rsidRPr="00E1424A">
        <w:rPr>
          <w:szCs w:val="20"/>
        </w:rPr>
        <w:tab/>
        <w:t xml:space="preserve">ERCOT will calculate the total dollars per MWh by CMZ by summing all charges allocated to Load for all QSEs, excluding </w:t>
      </w:r>
      <w:r w:rsidRPr="00E1424A">
        <w:rPr>
          <w:iCs/>
          <w:szCs w:val="20"/>
        </w:rPr>
        <w:t>LACMRZAMT</w:t>
      </w:r>
      <w:r w:rsidRPr="00E1424A">
        <w:rPr>
          <w:szCs w:val="20"/>
        </w:rPr>
        <w:t>, and dividing that total by the Real-Time AML;</w:t>
      </w:r>
      <w:r w:rsidRPr="00E1424A" w:rsidDel="00105818">
        <w:rPr>
          <w:szCs w:val="20"/>
        </w:rPr>
        <w:t xml:space="preserve"> </w:t>
      </w:r>
      <w:r w:rsidRPr="00E1424A">
        <w:rPr>
          <w:szCs w:val="20"/>
        </w:rPr>
        <w:t>this rate will then be added to item (ii) above to calculate the total dollars per MWh by CMZ.</w:t>
      </w:r>
    </w:p>
    <w:p w14:paraId="1CA5523F" w14:textId="77777777" w:rsidR="00D011F0" w:rsidRPr="00E1424A" w:rsidRDefault="00D011F0" w:rsidP="00D011F0">
      <w:pPr>
        <w:keepNext/>
        <w:tabs>
          <w:tab w:val="left" w:pos="900"/>
        </w:tabs>
        <w:spacing w:before="480" w:after="240"/>
        <w:ind w:left="907" w:hanging="907"/>
        <w:outlineLvl w:val="1"/>
        <w:rPr>
          <w:b/>
          <w:szCs w:val="20"/>
        </w:rPr>
      </w:pPr>
      <w:bookmarkStart w:id="972" w:name="_Toc141777787"/>
      <w:bookmarkStart w:id="973" w:name="_Toc203961373"/>
      <w:bookmarkStart w:id="974" w:name="_Toc400968514"/>
      <w:bookmarkStart w:id="975" w:name="_Toc402362762"/>
      <w:bookmarkStart w:id="976" w:name="_Toc405554828"/>
      <w:bookmarkStart w:id="977" w:name="_Toc458771487"/>
      <w:bookmarkStart w:id="978" w:name="_Toc458771610"/>
      <w:bookmarkStart w:id="979" w:name="_Toc460939787"/>
      <w:bookmarkStart w:id="980" w:name="_Toc162532185"/>
      <w:r w:rsidRPr="00E1424A">
        <w:rPr>
          <w:b/>
          <w:szCs w:val="20"/>
        </w:rPr>
        <w:t>8.4</w:t>
      </w:r>
      <w:r w:rsidRPr="00E1424A">
        <w:rPr>
          <w:b/>
          <w:szCs w:val="20"/>
        </w:rPr>
        <w:tab/>
        <w:t>ERCOT Response to Market Non-</w:t>
      </w:r>
      <w:bookmarkEnd w:id="972"/>
      <w:bookmarkEnd w:id="973"/>
      <w:r w:rsidRPr="00E1424A">
        <w:rPr>
          <w:b/>
          <w:szCs w:val="20"/>
        </w:rPr>
        <w:t>Performance</w:t>
      </w:r>
      <w:bookmarkEnd w:id="974"/>
      <w:bookmarkEnd w:id="975"/>
      <w:bookmarkEnd w:id="976"/>
      <w:bookmarkEnd w:id="977"/>
      <w:bookmarkEnd w:id="978"/>
      <w:bookmarkEnd w:id="979"/>
      <w:bookmarkEnd w:id="980"/>
    </w:p>
    <w:p w14:paraId="0D50ED64"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74AFD923"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ERCOT may revoke any or all Ancillary Service qualifications of any Generation Resource</w:t>
      </w:r>
      <w:ins w:id="981" w:author="ERCOT" w:date="2024-06-21T07:39:00Z">
        <w:r>
          <w:rPr>
            <w:iCs/>
            <w:szCs w:val="20"/>
          </w:rPr>
          <w:t>, Energy Storage Resource (ESRs),</w:t>
        </w:r>
      </w:ins>
      <w:r w:rsidRPr="00E1424A">
        <w:rPr>
          <w:iCs/>
          <w:szCs w:val="20"/>
        </w:rPr>
        <w:t xml:space="preserve"> or Load Resource for continued material non-performance in providing Ancillary Service capacity or energy.</w:t>
      </w:r>
    </w:p>
    <w:p w14:paraId="1929FC51" w14:textId="77777777" w:rsidR="00D011F0" w:rsidRPr="00E1424A" w:rsidRDefault="00D011F0" w:rsidP="00D011F0">
      <w:pPr>
        <w:spacing w:after="240"/>
        <w:ind w:left="720" w:hanging="720"/>
        <w:rPr>
          <w:iCs/>
          <w:szCs w:val="20"/>
        </w:rPr>
      </w:pPr>
      <w:r w:rsidRPr="00E1424A">
        <w:rPr>
          <w:iCs/>
          <w:szCs w:val="20"/>
        </w:rPr>
        <w:t>(3)</w:t>
      </w:r>
      <w:r w:rsidRPr="00E1424A">
        <w:rPr>
          <w:iCs/>
          <w:szCs w:val="20"/>
        </w:rPr>
        <w:tab/>
        <w:t>ERCOT may suspend any Emergency Response Service (ERS) Resource for continued material non-performance in providing ERS.</w:t>
      </w:r>
    </w:p>
    <w:p w14:paraId="7AC178C7" w14:textId="77777777" w:rsidR="00D011F0" w:rsidRPr="00E1424A" w:rsidRDefault="00D011F0" w:rsidP="00D011F0">
      <w:pPr>
        <w:keepNext/>
        <w:tabs>
          <w:tab w:val="left" w:pos="1080"/>
        </w:tabs>
        <w:spacing w:before="240" w:after="240"/>
        <w:ind w:left="1080" w:hanging="1080"/>
        <w:outlineLvl w:val="2"/>
        <w:rPr>
          <w:b/>
          <w:i/>
          <w:szCs w:val="20"/>
        </w:rPr>
      </w:pPr>
      <w:bookmarkStart w:id="982" w:name="_Toc309731107"/>
      <w:bookmarkStart w:id="983" w:name="_Toc405814081"/>
      <w:bookmarkStart w:id="984" w:name="_Toc422207972"/>
      <w:bookmarkStart w:id="985" w:name="_Toc438044883"/>
      <w:bookmarkStart w:id="986" w:name="_Toc447622666"/>
      <w:bookmarkStart w:id="987" w:name="_Toc80175317"/>
      <w:r w:rsidRPr="00E1424A">
        <w:rPr>
          <w:b/>
          <w:i/>
          <w:szCs w:val="20"/>
        </w:rPr>
        <w:t>9.17.1</w:t>
      </w:r>
      <w:r w:rsidRPr="00E1424A">
        <w:rPr>
          <w:b/>
          <w:i/>
          <w:szCs w:val="20"/>
        </w:rPr>
        <w:tab/>
        <w:t>Billing Determinant Data Elements</w:t>
      </w:r>
      <w:bookmarkEnd w:id="982"/>
      <w:bookmarkEnd w:id="983"/>
      <w:bookmarkEnd w:id="984"/>
      <w:bookmarkEnd w:id="985"/>
      <w:bookmarkEnd w:id="986"/>
      <w:bookmarkEnd w:id="987"/>
    </w:p>
    <w:p w14:paraId="6B4363D3" w14:textId="77777777" w:rsidR="00D011F0" w:rsidRPr="00E1424A" w:rsidRDefault="00D011F0" w:rsidP="00D011F0">
      <w:pPr>
        <w:spacing w:after="240"/>
        <w:ind w:left="720" w:hanging="720"/>
        <w:rPr>
          <w:szCs w:val="20"/>
        </w:rPr>
      </w:pPr>
      <w:r w:rsidRPr="00E1424A">
        <w:rPr>
          <w:szCs w:val="20"/>
        </w:rPr>
        <w:t>(1)</w:t>
      </w:r>
      <w:r w:rsidRPr="00E1424A">
        <w:rPr>
          <w:szCs w:val="20"/>
        </w:rPr>
        <w:tab/>
        <w:t xml:space="preserve">ERCOT shall calculate and provide to Market Participants on the </w:t>
      </w:r>
      <w:r w:rsidRPr="00E1424A">
        <w:rPr>
          <w:iCs/>
          <w:szCs w:val="20"/>
        </w:rPr>
        <w:t>ERCOT website</w:t>
      </w:r>
      <w:r w:rsidRPr="00E1424A">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E1424A">
        <w:rPr>
          <w:smallCaps/>
          <w:szCs w:val="20"/>
        </w:rPr>
        <w:t>ubst</w:t>
      </w:r>
      <w:r w:rsidRPr="00E1424A">
        <w:rPr>
          <w:szCs w:val="20"/>
        </w:rPr>
        <w:t>. R. 25.192, Transmission Service Rates.  ERCOT shall use the most recent aggregate data produced by the ERCOT Settlement system to perform these calculations.</w:t>
      </w:r>
    </w:p>
    <w:p w14:paraId="13598779" w14:textId="77777777" w:rsidR="00D011F0" w:rsidRPr="00E1424A" w:rsidRDefault="00D011F0" w:rsidP="00D011F0">
      <w:pPr>
        <w:spacing w:after="240"/>
        <w:ind w:left="1440" w:hanging="720"/>
        <w:rPr>
          <w:szCs w:val="20"/>
        </w:rPr>
      </w:pPr>
      <w:r w:rsidRPr="00E1424A">
        <w:rPr>
          <w:szCs w:val="20"/>
        </w:rPr>
        <w:lastRenderedPageBreak/>
        <w:t>(a)</w:t>
      </w:r>
      <w:r w:rsidRPr="00E1424A">
        <w:rPr>
          <w:szCs w:val="20"/>
        </w:rPr>
        <w:tab/>
        <w:t>The 4-Coincident Peak (4-CP) for each DSP and External Load Serving Entity (ELSE), as applicable;</w:t>
      </w:r>
    </w:p>
    <w:p w14:paraId="6CAEDD22" w14:textId="77777777" w:rsidR="00D011F0" w:rsidRPr="00E1424A" w:rsidRDefault="00D011F0" w:rsidP="00D011F0">
      <w:pPr>
        <w:spacing w:after="240"/>
        <w:ind w:left="1440" w:hanging="720"/>
        <w:rPr>
          <w:szCs w:val="20"/>
        </w:rPr>
      </w:pPr>
      <w:r w:rsidRPr="00E1424A">
        <w:rPr>
          <w:szCs w:val="20"/>
        </w:rPr>
        <w:t>(b)</w:t>
      </w:r>
      <w:r w:rsidRPr="00E1424A">
        <w:rPr>
          <w:szCs w:val="20"/>
        </w:rPr>
        <w:tab/>
        <w:t>The ERCOT average 4-CP;</w:t>
      </w:r>
    </w:p>
    <w:p w14:paraId="0B6659B1" w14:textId="77777777" w:rsidR="00D011F0" w:rsidRPr="00E1424A" w:rsidRDefault="00D011F0" w:rsidP="00D011F0">
      <w:pPr>
        <w:ind w:left="1440" w:hanging="720"/>
        <w:rPr>
          <w:szCs w:val="20"/>
        </w:rPr>
      </w:pPr>
      <w:r w:rsidRPr="00E1424A">
        <w:rPr>
          <w:szCs w:val="20"/>
        </w:rPr>
        <w:t>(c)</w:t>
      </w:r>
      <w:r w:rsidRPr="00E1424A">
        <w:rPr>
          <w:szCs w:val="20"/>
        </w:rPr>
        <w:tab/>
        <w:t>The average 4-CP for each DSP and ELSE, as applicable, coincident to the ERCOT average 4-CP.</w:t>
      </w:r>
    </w:p>
    <w:p w14:paraId="708B83FC" w14:textId="77777777" w:rsidR="00D011F0" w:rsidRPr="00E1424A" w:rsidRDefault="00D011F0" w:rsidP="00D011F0">
      <w:pPr>
        <w:spacing w:before="240" w:after="240"/>
        <w:ind w:left="720" w:hanging="720"/>
        <w:rPr>
          <w:szCs w:val="20"/>
        </w:rPr>
      </w:pPr>
      <w:r w:rsidRPr="00E1424A">
        <w:rPr>
          <w:szCs w:val="20"/>
        </w:rPr>
        <w:t>(2)</w:t>
      </w:r>
      <w:r w:rsidRPr="00E1424A">
        <w:rPr>
          <w:szCs w:val="20"/>
        </w:rPr>
        <w:tab/>
        <w:t>ERCOT average 4-CP is defined as the average of the coincidental MW peaks occurring during the months of June, July, August, and September.</w:t>
      </w:r>
    </w:p>
    <w:p w14:paraId="33534C97" w14:textId="77777777" w:rsidR="00D011F0" w:rsidRPr="00E1424A" w:rsidRDefault="00D011F0" w:rsidP="00D011F0">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w:t>
      </w:r>
      <w:ins w:id="988" w:author="ERCOT" w:date="2024-06-21T07:39:00Z">
        <w:r>
          <w:rPr>
            <w:szCs w:val="20"/>
          </w:rPr>
          <w:t xml:space="preserve">Energy </w:t>
        </w:r>
      </w:ins>
      <w:ins w:id="989" w:author="ERCOT" w:date="2024-06-21T07:40:00Z">
        <w:r>
          <w:rPr>
            <w:szCs w:val="20"/>
          </w:rPr>
          <w:t xml:space="preserve">Storage Resources (ESRs) + </w:t>
        </w:r>
      </w:ins>
      <w:r w:rsidRPr="00E1424A">
        <w:rPr>
          <w:szCs w:val="20"/>
        </w:rPr>
        <w:t xml:space="preserve">Settlement Only Generators (SOGs)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2F299ECF" w14:textId="77777777" w:rsidTr="0080522F">
        <w:tc>
          <w:tcPr>
            <w:tcW w:w="9766" w:type="dxa"/>
            <w:shd w:val="pct12" w:color="auto" w:fill="auto"/>
          </w:tcPr>
          <w:p w14:paraId="1DAE0204" w14:textId="77777777" w:rsidR="00D011F0" w:rsidRPr="00E1424A" w:rsidRDefault="00D011F0" w:rsidP="0080522F">
            <w:pPr>
              <w:spacing w:before="120" w:after="240"/>
              <w:rPr>
                <w:b/>
                <w:i/>
                <w:iCs/>
                <w:szCs w:val="20"/>
              </w:rPr>
            </w:pPr>
            <w:r w:rsidRPr="00E1424A">
              <w:rPr>
                <w:b/>
                <w:i/>
                <w:iCs/>
                <w:szCs w:val="20"/>
              </w:rPr>
              <w:t>[NPRR995:  Replace paragraph (3) above with the following upon system implementation:]</w:t>
            </w:r>
          </w:p>
          <w:p w14:paraId="37902008" w14:textId="77777777" w:rsidR="00D011F0" w:rsidRPr="00E1424A" w:rsidRDefault="00D011F0" w:rsidP="0080522F">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c>
      </w:tr>
    </w:tbl>
    <w:p w14:paraId="6ABE451C" w14:textId="77777777" w:rsidR="00D011F0" w:rsidRPr="00E1424A" w:rsidRDefault="00D011F0" w:rsidP="00D011F0">
      <w:pPr>
        <w:spacing w:before="240" w:after="240"/>
        <w:ind w:left="720" w:hanging="720"/>
        <w:rPr>
          <w:szCs w:val="20"/>
        </w:rPr>
      </w:pPr>
      <w:r w:rsidRPr="00E1424A">
        <w:rPr>
          <w:szCs w:val="20"/>
        </w:rPr>
        <w:t>(4)</w:t>
      </w:r>
      <w:r w:rsidRPr="00E1424A">
        <w:rPr>
          <w:szCs w:val="20"/>
        </w:rPr>
        <w:tab/>
        <w:t xml:space="preserve">Any difference between the coincidental MW peak (converted to MWh) and the ERCOT Settlement volumes, excluding DC Tie exports, </w:t>
      </w:r>
      <w:r w:rsidRPr="00E1424A">
        <w:rPr>
          <w:color w:val="000000"/>
          <w:szCs w:val="20"/>
        </w:rPr>
        <w:t>BLTs to ERCOT from another Control Area that are not reflected in a NOIE’s Load, and WSL</w:t>
      </w:r>
      <w:r w:rsidRPr="00E1424A">
        <w:rPr>
          <w:szCs w:val="20"/>
        </w:rPr>
        <w:t>, shall be allocated amongst all DSPs and ELSEs that are included in the ERCOT 4-CP Report on a pro rata basis as per the formula below:</w:t>
      </w:r>
    </w:p>
    <w:p w14:paraId="206E422D" w14:textId="77777777" w:rsidR="00D011F0" w:rsidRPr="00E1424A" w:rsidRDefault="00D011F0" w:rsidP="00D011F0">
      <w:pPr>
        <w:spacing w:after="240"/>
        <w:ind w:left="720"/>
        <w:rPr>
          <w:b/>
          <w:szCs w:val="20"/>
        </w:rPr>
      </w:pPr>
      <w:r w:rsidRPr="00E1424A">
        <w:rPr>
          <w:b/>
          <w:szCs w:val="20"/>
        </w:rPr>
        <w:t xml:space="preserve">LTDSP_4CP </w:t>
      </w:r>
      <w:proofErr w:type="spellStart"/>
      <w:r w:rsidRPr="00E1424A">
        <w:rPr>
          <w:b/>
          <w:i/>
          <w:szCs w:val="20"/>
          <w:vertAlign w:val="subscript"/>
        </w:rPr>
        <w:t>tdsp</w:t>
      </w:r>
      <w:proofErr w:type="spellEnd"/>
      <w:r w:rsidRPr="00E1424A">
        <w:rPr>
          <w:b/>
          <w:szCs w:val="20"/>
          <w:vertAlign w:val="subscript"/>
        </w:rPr>
        <w:t xml:space="preserve"> = </w:t>
      </w:r>
      <w:r w:rsidRPr="00E1424A">
        <w:rPr>
          <w:b/>
          <w:szCs w:val="20"/>
        </w:rPr>
        <w:t xml:space="preserve">(PLTDSP4CPLRS </w:t>
      </w:r>
      <w:proofErr w:type="spellStart"/>
      <w:r w:rsidRPr="00E1424A">
        <w:rPr>
          <w:b/>
          <w:szCs w:val="20"/>
          <w:vertAlign w:val="subscript"/>
        </w:rPr>
        <w:t>t</w:t>
      </w:r>
      <w:r w:rsidRPr="00E1424A">
        <w:rPr>
          <w:b/>
          <w:i/>
          <w:szCs w:val="20"/>
          <w:vertAlign w:val="subscript"/>
        </w:rPr>
        <w:t>dsp</w:t>
      </w:r>
      <w:proofErr w:type="spellEnd"/>
      <w:r w:rsidRPr="00E1424A">
        <w:rPr>
          <w:b/>
          <w:szCs w:val="20"/>
        </w:rPr>
        <w:t xml:space="preserve"> * NLADJ) + PLTDSP4CP </w:t>
      </w:r>
      <w:proofErr w:type="spellStart"/>
      <w:r w:rsidRPr="00E1424A">
        <w:rPr>
          <w:b/>
          <w:i/>
          <w:szCs w:val="20"/>
          <w:vertAlign w:val="subscript"/>
        </w:rPr>
        <w:t>tdsp</w:t>
      </w:r>
      <w:proofErr w:type="spellEnd"/>
    </w:p>
    <w:p w14:paraId="40ED8D9E" w14:textId="77777777" w:rsidR="00D011F0" w:rsidRPr="00E1424A" w:rsidRDefault="00D011F0" w:rsidP="00D011F0">
      <w:pPr>
        <w:ind w:left="720" w:hanging="720"/>
        <w:rPr>
          <w:szCs w:val="20"/>
        </w:rPr>
      </w:pPr>
      <w:r w:rsidRPr="00E1424A">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D011F0" w:rsidRPr="00E1424A" w14:paraId="01C6A675" w14:textId="77777777" w:rsidTr="0080522F">
        <w:trPr>
          <w:cantSplit/>
          <w:tblHeader/>
        </w:trPr>
        <w:tc>
          <w:tcPr>
            <w:tcW w:w="1104" w:type="pct"/>
          </w:tcPr>
          <w:p w14:paraId="745EB4FF" w14:textId="77777777" w:rsidR="00D011F0" w:rsidRPr="00E1424A" w:rsidRDefault="00D011F0" w:rsidP="0080522F">
            <w:pPr>
              <w:spacing w:after="120"/>
              <w:rPr>
                <w:b/>
                <w:iCs/>
                <w:sz w:val="20"/>
                <w:szCs w:val="20"/>
              </w:rPr>
            </w:pPr>
            <w:r w:rsidRPr="00E1424A">
              <w:rPr>
                <w:b/>
                <w:iCs/>
                <w:sz w:val="20"/>
                <w:szCs w:val="20"/>
              </w:rPr>
              <w:t>Variable</w:t>
            </w:r>
          </w:p>
        </w:tc>
        <w:tc>
          <w:tcPr>
            <w:tcW w:w="432" w:type="pct"/>
          </w:tcPr>
          <w:p w14:paraId="7052893A" w14:textId="77777777" w:rsidR="00D011F0" w:rsidRPr="00E1424A" w:rsidRDefault="00D011F0" w:rsidP="0080522F">
            <w:pPr>
              <w:spacing w:after="120"/>
              <w:rPr>
                <w:b/>
                <w:iCs/>
                <w:sz w:val="20"/>
                <w:szCs w:val="20"/>
              </w:rPr>
            </w:pPr>
            <w:r w:rsidRPr="00E1424A">
              <w:rPr>
                <w:b/>
                <w:iCs/>
                <w:sz w:val="20"/>
                <w:szCs w:val="20"/>
              </w:rPr>
              <w:t>Unit</w:t>
            </w:r>
          </w:p>
        </w:tc>
        <w:tc>
          <w:tcPr>
            <w:tcW w:w="3464" w:type="pct"/>
          </w:tcPr>
          <w:p w14:paraId="29677A2C" w14:textId="77777777" w:rsidR="00D011F0" w:rsidRPr="00E1424A" w:rsidRDefault="00D011F0" w:rsidP="0080522F">
            <w:pPr>
              <w:spacing w:after="120"/>
              <w:rPr>
                <w:b/>
                <w:iCs/>
                <w:sz w:val="20"/>
                <w:szCs w:val="20"/>
              </w:rPr>
            </w:pPr>
            <w:r w:rsidRPr="00E1424A">
              <w:rPr>
                <w:b/>
                <w:iCs/>
                <w:sz w:val="20"/>
                <w:szCs w:val="20"/>
              </w:rPr>
              <w:t>Definition</w:t>
            </w:r>
          </w:p>
        </w:tc>
      </w:tr>
      <w:tr w:rsidR="00D011F0" w:rsidRPr="00E1424A" w14:paraId="156CC29D" w14:textId="77777777" w:rsidTr="0080522F">
        <w:trPr>
          <w:cantSplit/>
        </w:trPr>
        <w:tc>
          <w:tcPr>
            <w:tcW w:w="1104" w:type="pct"/>
          </w:tcPr>
          <w:p w14:paraId="3CEC7A05" w14:textId="77777777" w:rsidR="00D011F0" w:rsidRPr="00E1424A" w:rsidRDefault="00D011F0" w:rsidP="0080522F">
            <w:pPr>
              <w:spacing w:after="60"/>
              <w:rPr>
                <w:iCs/>
                <w:sz w:val="20"/>
                <w:szCs w:val="20"/>
              </w:rPr>
            </w:pPr>
            <w:r w:rsidRPr="00E1424A">
              <w:rPr>
                <w:iCs/>
                <w:sz w:val="20"/>
                <w:szCs w:val="20"/>
              </w:rPr>
              <w:t xml:space="preserve">LTDSP_4CP </w:t>
            </w:r>
            <w:proofErr w:type="spellStart"/>
            <w:r w:rsidRPr="00E1424A">
              <w:rPr>
                <w:i/>
                <w:iCs/>
                <w:sz w:val="20"/>
                <w:szCs w:val="20"/>
                <w:vertAlign w:val="subscript"/>
              </w:rPr>
              <w:t>tdsp</w:t>
            </w:r>
            <w:proofErr w:type="spellEnd"/>
          </w:p>
        </w:tc>
        <w:tc>
          <w:tcPr>
            <w:tcW w:w="432" w:type="pct"/>
          </w:tcPr>
          <w:p w14:paraId="5711EF67"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661A2E3D" w14:textId="77777777" w:rsidR="00D011F0" w:rsidRPr="00E1424A" w:rsidRDefault="00D011F0" w:rsidP="0080522F">
            <w:pPr>
              <w:spacing w:after="60"/>
              <w:rPr>
                <w:i/>
                <w:iCs/>
                <w:sz w:val="20"/>
                <w:szCs w:val="20"/>
              </w:rPr>
            </w:pPr>
            <w:r w:rsidRPr="00E1424A">
              <w:rPr>
                <w:i/>
                <w:iCs/>
                <w:sz w:val="20"/>
                <w:szCs w:val="20"/>
              </w:rPr>
              <w:t>Load by TDSP for 4-CP</w:t>
            </w:r>
            <w:r w:rsidRPr="00E1424A">
              <w:rPr>
                <w:iCs/>
                <w:sz w:val="20"/>
                <w:szCs w:val="20"/>
              </w:rPr>
              <w:t xml:space="preserve"> - The load for each DSP and ELSE coincident to the coincidental MW peak adjusted for NLADJ</w:t>
            </w:r>
          </w:p>
        </w:tc>
      </w:tr>
      <w:tr w:rsidR="00D011F0" w:rsidRPr="00E1424A" w14:paraId="67034FA6" w14:textId="77777777" w:rsidTr="0080522F">
        <w:trPr>
          <w:cantSplit/>
        </w:trPr>
        <w:tc>
          <w:tcPr>
            <w:tcW w:w="1104" w:type="pct"/>
          </w:tcPr>
          <w:p w14:paraId="0872BC75" w14:textId="77777777" w:rsidR="00D011F0" w:rsidRPr="00E1424A" w:rsidRDefault="00D011F0" w:rsidP="0080522F">
            <w:pPr>
              <w:spacing w:after="60"/>
              <w:rPr>
                <w:iCs/>
                <w:sz w:val="20"/>
                <w:szCs w:val="20"/>
              </w:rPr>
            </w:pPr>
            <w:r w:rsidRPr="00E1424A">
              <w:rPr>
                <w:iCs/>
                <w:sz w:val="20"/>
                <w:szCs w:val="20"/>
              </w:rPr>
              <w:t xml:space="preserve">PLTDSP4CPLRS </w:t>
            </w:r>
            <w:proofErr w:type="spellStart"/>
            <w:r w:rsidRPr="00E1424A">
              <w:rPr>
                <w:i/>
                <w:iCs/>
                <w:sz w:val="20"/>
                <w:szCs w:val="20"/>
                <w:vertAlign w:val="subscript"/>
              </w:rPr>
              <w:t>tdsp</w:t>
            </w:r>
            <w:proofErr w:type="spellEnd"/>
          </w:p>
        </w:tc>
        <w:tc>
          <w:tcPr>
            <w:tcW w:w="432" w:type="pct"/>
          </w:tcPr>
          <w:p w14:paraId="34B4898E" w14:textId="77777777" w:rsidR="00D011F0" w:rsidRPr="00E1424A" w:rsidRDefault="00D011F0" w:rsidP="0080522F">
            <w:pPr>
              <w:spacing w:after="60"/>
              <w:rPr>
                <w:iCs/>
                <w:sz w:val="20"/>
                <w:szCs w:val="20"/>
              </w:rPr>
            </w:pPr>
            <w:r w:rsidRPr="00E1424A">
              <w:rPr>
                <w:iCs/>
                <w:sz w:val="20"/>
                <w:szCs w:val="20"/>
              </w:rPr>
              <w:t>%</w:t>
            </w:r>
          </w:p>
        </w:tc>
        <w:tc>
          <w:tcPr>
            <w:tcW w:w="3464" w:type="pct"/>
          </w:tcPr>
          <w:p w14:paraId="0D0DD725" w14:textId="77777777" w:rsidR="00D011F0" w:rsidRPr="00E1424A" w:rsidRDefault="00D011F0" w:rsidP="0080522F">
            <w:pPr>
              <w:spacing w:after="60"/>
              <w:rPr>
                <w:i/>
                <w:iCs/>
                <w:sz w:val="20"/>
                <w:szCs w:val="20"/>
              </w:rPr>
            </w:pPr>
            <w:r w:rsidRPr="00E1424A">
              <w:rPr>
                <w:i/>
                <w:sz w:val="20"/>
                <w:szCs w:val="20"/>
              </w:rPr>
              <w:t xml:space="preserve">Preliminary </w:t>
            </w:r>
            <w:r w:rsidRPr="00E1424A">
              <w:rPr>
                <w:i/>
                <w:iCs/>
                <w:sz w:val="20"/>
                <w:szCs w:val="20"/>
              </w:rPr>
              <w:t>Load by TDSP for 4-CP Load Ratio Share</w:t>
            </w:r>
            <w:r w:rsidRPr="00E1424A">
              <w:rPr>
                <w:iCs/>
                <w:sz w:val="20"/>
                <w:szCs w:val="20"/>
              </w:rPr>
              <w:t xml:space="preserve"> -</w:t>
            </w:r>
            <w:r w:rsidRPr="00E1424A">
              <w:rPr>
                <w:i/>
                <w:iCs/>
                <w:sz w:val="20"/>
                <w:szCs w:val="20"/>
              </w:rPr>
              <w:t xml:space="preserve"> </w:t>
            </w:r>
            <w:r w:rsidRPr="00E1424A">
              <w:rPr>
                <w:iCs/>
                <w:sz w:val="20"/>
                <w:szCs w:val="20"/>
              </w:rPr>
              <w:t>The Load Ratio Share (LRS) for each DSP and ELSE coincident to the coincidental MW peak prior to adjusting for NLADJ</w:t>
            </w:r>
          </w:p>
        </w:tc>
      </w:tr>
      <w:tr w:rsidR="00D011F0" w:rsidRPr="00E1424A" w14:paraId="420B0300" w14:textId="77777777" w:rsidTr="0080522F">
        <w:trPr>
          <w:cantSplit/>
        </w:trPr>
        <w:tc>
          <w:tcPr>
            <w:tcW w:w="1104" w:type="pct"/>
          </w:tcPr>
          <w:p w14:paraId="05138FC4" w14:textId="77777777" w:rsidR="00D011F0" w:rsidRPr="00E1424A" w:rsidRDefault="00D011F0" w:rsidP="0080522F">
            <w:pPr>
              <w:spacing w:after="60"/>
              <w:rPr>
                <w:iCs/>
                <w:sz w:val="20"/>
                <w:szCs w:val="20"/>
              </w:rPr>
            </w:pPr>
            <w:r w:rsidRPr="00E1424A">
              <w:rPr>
                <w:sz w:val="20"/>
                <w:szCs w:val="20"/>
              </w:rPr>
              <w:lastRenderedPageBreak/>
              <w:t>NLADJ</w:t>
            </w:r>
          </w:p>
        </w:tc>
        <w:tc>
          <w:tcPr>
            <w:tcW w:w="432" w:type="pct"/>
          </w:tcPr>
          <w:p w14:paraId="5A7EFA5D"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5457A969" w14:textId="77777777" w:rsidR="00D011F0" w:rsidRPr="00E1424A" w:rsidRDefault="00D011F0" w:rsidP="0080522F">
            <w:pPr>
              <w:tabs>
                <w:tab w:val="left" w:pos="1080"/>
                <w:tab w:val="left" w:pos="5940"/>
                <w:tab w:val="left" w:pos="6300"/>
                <w:tab w:val="left" w:pos="6840"/>
              </w:tabs>
              <w:rPr>
                <w:szCs w:val="20"/>
                <w:lang w:val="pt-BR"/>
              </w:rPr>
            </w:pPr>
            <w:r w:rsidRPr="00E1424A">
              <w:rPr>
                <w:i/>
                <w:iCs/>
                <w:sz w:val="20"/>
                <w:szCs w:val="20"/>
              </w:rPr>
              <w:t>Native Load Adjustment</w:t>
            </w:r>
            <w:r w:rsidRPr="00E1424A">
              <w:rPr>
                <w:iCs/>
                <w:sz w:val="20"/>
                <w:szCs w:val="20"/>
              </w:rPr>
              <w:t xml:space="preserve"> - The </w:t>
            </w:r>
            <w:r w:rsidRPr="00E1424A">
              <w:rPr>
                <w:sz w:val="20"/>
                <w:szCs w:val="20"/>
              </w:rPr>
              <w:t xml:space="preserve">difference between the coincidental MW peak (converted to MWh) and the ERCOT settlement volumes, excluding DC Tie exports, </w:t>
            </w:r>
            <w:r w:rsidRPr="00E1424A">
              <w:rPr>
                <w:color w:val="000000"/>
                <w:sz w:val="20"/>
                <w:szCs w:val="20"/>
              </w:rPr>
              <w:t>BLTs to ERCOT from another Control Area that are not reflected in a NOIE’s Load, and WSL</w:t>
            </w:r>
          </w:p>
        </w:tc>
      </w:tr>
      <w:tr w:rsidR="00D011F0" w:rsidRPr="00E1424A" w14:paraId="39009EEA" w14:textId="77777777" w:rsidTr="0080522F">
        <w:trPr>
          <w:cantSplit/>
        </w:trPr>
        <w:tc>
          <w:tcPr>
            <w:tcW w:w="1104" w:type="pct"/>
          </w:tcPr>
          <w:p w14:paraId="3B7EF962" w14:textId="77777777" w:rsidR="00D011F0" w:rsidRPr="00E1424A" w:rsidRDefault="00D011F0" w:rsidP="0080522F">
            <w:pPr>
              <w:spacing w:after="60"/>
              <w:rPr>
                <w:sz w:val="20"/>
                <w:szCs w:val="20"/>
              </w:rPr>
            </w:pPr>
            <w:r w:rsidRPr="00E1424A">
              <w:rPr>
                <w:sz w:val="20"/>
                <w:szCs w:val="20"/>
              </w:rPr>
              <w:t xml:space="preserve">PLTDSP4CP </w:t>
            </w:r>
            <w:proofErr w:type="spellStart"/>
            <w:r w:rsidRPr="00E1424A">
              <w:rPr>
                <w:i/>
                <w:sz w:val="20"/>
                <w:szCs w:val="20"/>
                <w:vertAlign w:val="subscript"/>
              </w:rPr>
              <w:t>tdsp</w:t>
            </w:r>
            <w:proofErr w:type="spellEnd"/>
          </w:p>
        </w:tc>
        <w:tc>
          <w:tcPr>
            <w:tcW w:w="432" w:type="pct"/>
          </w:tcPr>
          <w:p w14:paraId="1131EB0A"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43128838" w14:textId="77777777" w:rsidR="00D011F0" w:rsidRPr="00E1424A" w:rsidRDefault="00D011F0" w:rsidP="0080522F">
            <w:pPr>
              <w:spacing w:after="60"/>
              <w:rPr>
                <w:sz w:val="20"/>
                <w:szCs w:val="20"/>
              </w:rPr>
            </w:pPr>
            <w:r w:rsidRPr="00E1424A">
              <w:rPr>
                <w:i/>
                <w:sz w:val="20"/>
                <w:szCs w:val="20"/>
              </w:rPr>
              <w:t xml:space="preserve">Preliminary </w:t>
            </w:r>
            <w:r w:rsidRPr="00E1424A">
              <w:rPr>
                <w:i/>
                <w:iCs/>
                <w:sz w:val="20"/>
                <w:szCs w:val="20"/>
              </w:rPr>
              <w:t>Load by TDSP for 4CP</w:t>
            </w:r>
            <w:r w:rsidRPr="00E1424A">
              <w:rPr>
                <w:iCs/>
                <w:sz w:val="20"/>
                <w:szCs w:val="20"/>
              </w:rPr>
              <w:t xml:space="preserve"> -</w:t>
            </w:r>
            <w:r w:rsidRPr="00E1424A">
              <w:rPr>
                <w:i/>
                <w:iCs/>
                <w:sz w:val="20"/>
                <w:szCs w:val="20"/>
              </w:rPr>
              <w:t xml:space="preserve"> </w:t>
            </w:r>
            <w:r w:rsidRPr="00E1424A">
              <w:rPr>
                <w:iCs/>
                <w:sz w:val="20"/>
                <w:szCs w:val="20"/>
              </w:rPr>
              <w:t>The Load for each DSP and ELSE coincident to the coincidental MW peak prior to adjusting for NLADJ</w:t>
            </w:r>
          </w:p>
        </w:tc>
      </w:tr>
      <w:tr w:rsidR="00D011F0" w:rsidRPr="00E1424A" w14:paraId="2F274947" w14:textId="77777777" w:rsidTr="0080522F">
        <w:trPr>
          <w:cantSplit/>
        </w:trPr>
        <w:tc>
          <w:tcPr>
            <w:tcW w:w="1104" w:type="pct"/>
          </w:tcPr>
          <w:p w14:paraId="67DD574A" w14:textId="77777777" w:rsidR="00D011F0" w:rsidRPr="00E1424A" w:rsidRDefault="00D011F0" w:rsidP="0080522F">
            <w:pPr>
              <w:spacing w:after="60"/>
              <w:rPr>
                <w:sz w:val="20"/>
                <w:szCs w:val="20"/>
              </w:rPr>
            </w:pPr>
            <w:proofErr w:type="spellStart"/>
            <w:r w:rsidRPr="00E1424A">
              <w:rPr>
                <w:i/>
                <w:sz w:val="20"/>
                <w:szCs w:val="20"/>
              </w:rPr>
              <w:t>tdsp</w:t>
            </w:r>
            <w:proofErr w:type="spellEnd"/>
          </w:p>
        </w:tc>
        <w:tc>
          <w:tcPr>
            <w:tcW w:w="432" w:type="pct"/>
          </w:tcPr>
          <w:p w14:paraId="316A9B62" w14:textId="77777777" w:rsidR="00D011F0" w:rsidRPr="00E1424A" w:rsidRDefault="00D011F0" w:rsidP="0080522F">
            <w:pPr>
              <w:spacing w:after="60"/>
              <w:rPr>
                <w:sz w:val="20"/>
                <w:szCs w:val="20"/>
              </w:rPr>
            </w:pPr>
            <w:r w:rsidRPr="00E1424A">
              <w:rPr>
                <w:sz w:val="20"/>
                <w:szCs w:val="20"/>
              </w:rPr>
              <w:t>None</w:t>
            </w:r>
          </w:p>
        </w:tc>
        <w:tc>
          <w:tcPr>
            <w:tcW w:w="3464" w:type="pct"/>
          </w:tcPr>
          <w:p w14:paraId="61D7CED9" w14:textId="77777777" w:rsidR="00D011F0" w:rsidRPr="00E1424A" w:rsidRDefault="00D011F0" w:rsidP="0080522F">
            <w:pPr>
              <w:spacing w:after="60"/>
              <w:rPr>
                <w:i/>
                <w:sz w:val="20"/>
                <w:szCs w:val="20"/>
              </w:rPr>
            </w:pPr>
            <w:r w:rsidRPr="00E1424A">
              <w:rPr>
                <w:sz w:val="20"/>
                <w:szCs w:val="20"/>
              </w:rPr>
              <w:t>A DSP or ELSE</w:t>
            </w:r>
          </w:p>
        </w:tc>
      </w:tr>
    </w:tbl>
    <w:p w14:paraId="1132F898" w14:textId="77777777" w:rsidR="00D011F0" w:rsidRPr="00E1424A" w:rsidRDefault="00D011F0" w:rsidP="00D011F0">
      <w:pPr>
        <w:keepNext/>
        <w:tabs>
          <w:tab w:val="left" w:pos="1080"/>
        </w:tabs>
        <w:spacing w:before="240" w:after="240"/>
        <w:ind w:left="1080" w:hanging="1080"/>
        <w:outlineLvl w:val="2"/>
        <w:rPr>
          <w:b/>
          <w:i/>
          <w:szCs w:val="20"/>
        </w:rPr>
      </w:pPr>
      <w:bookmarkStart w:id="990" w:name="_Toc309731112"/>
      <w:bookmarkStart w:id="991" w:name="_Toc405814085"/>
      <w:bookmarkStart w:id="992" w:name="_Toc422207976"/>
      <w:bookmarkStart w:id="993" w:name="_Toc438044887"/>
      <w:bookmarkStart w:id="994" w:name="_Toc447622670"/>
      <w:bookmarkStart w:id="995" w:name="_Toc80175321"/>
      <w:bookmarkStart w:id="996" w:name="_Toc243718293"/>
      <w:commentRangeStart w:id="997"/>
      <w:r w:rsidRPr="00E1424A">
        <w:rPr>
          <w:b/>
          <w:i/>
          <w:szCs w:val="20"/>
        </w:rPr>
        <w:t>9.19.1</w:t>
      </w:r>
      <w:commentRangeEnd w:id="997"/>
      <w:r w:rsidR="001762BB">
        <w:rPr>
          <w:rStyle w:val="CommentReference"/>
        </w:rPr>
        <w:commentReference w:id="997"/>
      </w:r>
      <w:r w:rsidRPr="00E1424A">
        <w:rPr>
          <w:b/>
          <w:i/>
          <w:szCs w:val="20"/>
        </w:rPr>
        <w:tab/>
        <w:t>Default Uplift Invoices</w:t>
      </w:r>
      <w:bookmarkEnd w:id="990"/>
      <w:bookmarkEnd w:id="991"/>
      <w:bookmarkEnd w:id="992"/>
      <w:bookmarkEnd w:id="993"/>
      <w:bookmarkEnd w:id="994"/>
      <w:bookmarkEnd w:id="995"/>
    </w:p>
    <w:p w14:paraId="6B77A3DA" w14:textId="77777777" w:rsidR="00D011F0" w:rsidRPr="00E1424A" w:rsidRDefault="00D011F0" w:rsidP="00D011F0">
      <w:pPr>
        <w:spacing w:after="240"/>
        <w:ind w:left="720" w:hanging="720"/>
        <w:rPr>
          <w:szCs w:val="20"/>
        </w:rPr>
      </w:pPr>
      <w:r w:rsidRPr="00E1424A">
        <w:rPr>
          <w:szCs w:val="20"/>
        </w:rPr>
        <w:t>(1)</w:t>
      </w:r>
      <w:r w:rsidRPr="00E1424A">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67D5CAB8"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0FCEDDAC" w14:textId="77777777" w:rsidR="00D011F0" w:rsidRPr="00E1424A" w:rsidRDefault="00D011F0" w:rsidP="00D011F0">
      <w:pPr>
        <w:spacing w:after="240"/>
        <w:ind w:left="2880" w:hanging="1440"/>
        <w:rPr>
          <w:b/>
          <w:iCs/>
          <w:szCs w:val="20"/>
          <w:lang w:val="pt-BR"/>
        </w:rPr>
      </w:pPr>
      <w:r w:rsidRPr="00E1424A">
        <w:rPr>
          <w:b/>
          <w:iCs/>
          <w:szCs w:val="20"/>
          <w:lang w:val="pt-BR"/>
        </w:rPr>
        <w:t>DURSCP</w:t>
      </w:r>
      <w:r w:rsidRPr="00E1424A">
        <w:rPr>
          <w:rFonts w:ascii="Times New Roman Bold" w:hAnsi="Times New Roman Bold"/>
          <w:b/>
          <w:i/>
          <w:iCs/>
          <w:szCs w:val="20"/>
          <w:vertAlign w:val="subscript"/>
          <w:lang w:val="pt-BR"/>
        </w:rPr>
        <w:t>cp</w:t>
      </w:r>
      <w:r w:rsidRPr="00E1424A">
        <w:rPr>
          <w:rFonts w:ascii="Times New Roman Bold" w:hAnsi="Times New Roman Bold"/>
          <w:b/>
          <w:iCs/>
          <w:szCs w:val="20"/>
          <w:vertAlign w:val="subscript"/>
          <w:lang w:val="pt-BR"/>
        </w:rPr>
        <w:t xml:space="preserve"> = </w:t>
      </w:r>
      <w:r w:rsidRPr="00E1424A">
        <w:rPr>
          <w:b/>
          <w:iCs/>
          <w:szCs w:val="20"/>
          <w:lang w:val="pt-BR"/>
        </w:rPr>
        <w:t>TSPA * MMARS</w:t>
      </w:r>
      <w:r w:rsidRPr="00E1424A">
        <w:rPr>
          <w:rFonts w:ascii="Times New Roman Bold" w:hAnsi="Times New Roman Bold"/>
          <w:b/>
          <w:i/>
          <w:iCs/>
          <w:szCs w:val="20"/>
          <w:vertAlign w:val="subscript"/>
          <w:lang w:val="pt-BR"/>
        </w:rPr>
        <w:t>cp</w:t>
      </w:r>
    </w:p>
    <w:p w14:paraId="0E1AC762" w14:textId="77777777" w:rsidR="00D011F0" w:rsidRPr="00E1424A" w:rsidRDefault="00D011F0" w:rsidP="00D011F0">
      <w:pPr>
        <w:spacing w:after="240"/>
        <w:ind w:left="2160" w:hanging="1440"/>
        <w:rPr>
          <w:iCs/>
          <w:szCs w:val="20"/>
          <w:lang w:val="pt-BR"/>
        </w:rPr>
      </w:pPr>
      <w:r w:rsidRPr="00E1424A">
        <w:rPr>
          <w:iCs/>
          <w:szCs w:val="20"/>
          <w:lang w:val="pt-BR"/>
        </w:rPr>
        <w:t>Where:</w:t>
      </w:r>
    </w:p>
    <w:p w14:paraId="345FC169" w14:textId="77777777" w:rsidR="00D011F0" w:rsidRPr="00E1424A" w:rsidRDefault="00D011F0" w:rsidP="00D011F0">
      <w:pPr>
        <w:spacing w:after="240"/>
        <w:ind w:left="2880" w:hanging="1440"/>
        <w:rPr>
          <w:iCs/>
          <w:szCs w:val="20"/>
          <w:lang w:val="pt-BR"/>
        </w:rPr>
      </w:pPr>
      <w:r w:rsidRPr="00E1424A">
        <w:rPr>
          <w:iCs/>
          <w:szCs w:val="20"/>
          <w:lang w:val="pt-BR"/>
        </w:rPr>
        <w:t xml:space="preserve">MMARS </w:t>
      </w:r>
      <w:r w:rsidRPr="00E1424A">
        <w:rPr>
          <w:rFonts w:ascii="Times New Roman Bold" w:hAnsi="Times New Roman Bold"/>
          <w:i/>
          <w:iCs/>
          <w:szCs w:val="20"/>
          <w:vertAlign w:val="subscript"/>
          <w:lang w:val="pt-BR"/>
        </w:rPr>
        <w:t>cp</w:t>
      </w:r>
      <w:r w:rsidRPr="00E1424A">
        <w:rPr>
          <w:iCs/>
          <w:szCs w:val="20"/>
          <w:lang w:val="pt-BR"/>
        </w:rPr>
        <w:t xml:space="preserve"> = MMA </w:t>
      </w:r>
      <w:r w:rsidRPr="00E1424A">
        <w:rPr>
          <w:rFonts w:ascii="Times New Roman Bold" w:hAnsi="Times New Roman Bold"/>
          <w:i/>
          <w:iCs/>
          <w:szCs w:val="20"/>
          <w:vertAlign w:val="subscript"/>
          <w:lang w:val="pt-BR"/>
        </w:rPr>
        <w:t>cp</w:t>
      </w:r>
      <w:r w:rsidRPr="00E1424A">
        <w:rPr>
          <w:iCs/>
          <w:szCs w:val="20"/>
          <w:lang w:val="pt-BR"/>
        </w:rPr>
        <w:t xml:space="preserve"> / MMATOT</w:t>
      </w:r>
    </w:p>
    <w:p w14:paraId="588BA592" w14:textId="77777777" w:rsidR="00D011F0" w:rsidRPr="00E1424A" w:rsidRDefault="00D011F0" w:rsidP="00D011F0">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(URTMG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URTDCIMP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 USOGTOT</w:t>
      </w:r>
      <w:r w:rsidRPr="00E1424A">
        <w:rPr>
          <w:rFonts w:eastAsia="Calibri"/>
          <w:i/>
          <w:iCs/>
          <w:szCs w:val="20"/>
          <w:vertAlign w:val="subscript"/>
        </w:rPr>
        <w:t xml:space="preserve"> </w:t>
      </w:r>
      <w:proofErr w:type="spellStart"/>
      <w:r w:rsidRPr="00E1424A">
        <w:rPr>
          <w:rFonts w:eastAsia="Calibri"/>
          <w:i/>
          <w:iCs/>
          <w:szCs w:val="20"/>
          <w:vertAlign w:val="subscript"/>
        </w:rPr>
        <w:t>mp</w:t>
      </w:r>
      <w:proofErr w:type="spellEnd"/>
      <w:r w:rsidRPr="00E1424A">
        <w:rPr>
          <w:iCs/>
          <w:szCs w:val="20"/>
        </w:rPr>
        <w:t>)</w:t>
      </w:r>
      <w:r w:rsidRPr="00E1424A">
        <w:rPr>
          <w:rFonts w:eastAsia="Calibri"/>
          <w:iCs/>
          <w:szCs w:val="20"/>
          <w:vertAlign w:val="subscript"/>
        </w:rPr>
        <w:t xml:space="preserve">, </w:t>
      </w:r>
    </w:p>
    <w:p w14:paraId="005BB65F" w14:textId="77777777" w:rsidR="00D011F0" w:rsidRPr="00E1424A" w:rsidRDefault="00D011F0" w:rsidP="00D011F0">
      <w:pPr>
        <w:spacing w:after="240"/>
        <w:ind w:left="288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(URTAML </w:t>
      </w:r>
      <w:proofErr w:type="spellStart"/>
      <w:r w:rsidRPr="00E1424A">
        <w:rPr>
          <w:rFonts w:eastAsia="Calibri"/>
          <w:i/>
          <w:iCs/>
          <w:szCs w:val="20"/>
          <w:vertAlign w:val="subscript"/>
        </w:rPr>
        <w:t>mp</w:t>
      </w:r>
      <w:proofErr w:type="spellEnd"/>
      <w:r w:rsidRPr="00E1424A">
        <w:rPr>
          <w:rFonts w:eastAsia="Calibri"/>
          <w:iCs/>
          <w:szCs w:val="20"/>
        </w:rPr>
        <w:t xml:space="preserve"> + UWSLTOT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5970164E"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vertAlign w:val="subscript"/>
        </w:rPr>
        <w:t> </w:t>
      </w:r>
      <w:r w:rsidRPr="00E1424A">
        <w:rPr>
          <w:rFonts w:eastAsia="Calibri"/>
          <w:iCs/>
          <w:szCs w:val="20"/>
        </w:rPr>
        <w:t>URTQQES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3C14863B"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URTQQEP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7A6E49C4"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7410D737"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UDAEP </w:t>
      </w:r>
      <w:proofErr w:type="spellStart"/>
      <w:r w:rsidRPr="00E1424A">
        <w:rPr>
          <w:rFonts w:eastAsia="Calibri"/>
          <w:i/>
          <w:iCs/>
          <w:szCs w:val="20"/>
          <w:vertAlign w:val="subscript"/>
        </w:rPr>
        <w:t>mp</w:t>
      </w:r>
      <w:proofErr w:type="spellEnd"/>
      <w:r w:rsidRPr="00E1424A">
        <w:rPr>
          <w:rFonts w:eastAsia="Calibri"/>
          <w:iCs/>
          <w:szCs w:val="20"/>
          <w:vertAlign w:val="subscript"/>
        </w:rPr>
        <w:t>,</w:t>
      </w:r>
    </w:p>
    <w:p w14:paraId="451D524A"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(URTOBL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
          <w:iCs/>
          <w:szCs w:val="20"/>
        </w:rPr>
        <w:t xml:space="preserve">+ </w:t>
      </w:r>
      <w:r w:rsidRPr="00E1424A">
        <w:rPr>
          <w:rFonts w:eastAsia="Calibri"/>
          <w:iCs/>
          <w:szCs w:val="20"/>
        </w:rPr>
        <w:t xml:space="preserve">URTOBLLO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10EABDB9" w14:textId="77777777" w:rsidR="00D011F0" w:rsidRPr="00E1424A" w:rsidRDefault="00D011F0" w:rsidP="00D011F0">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UDAOPT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UDAOBL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UOPTS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UOBLS </w:t>
      </w:r>
      <w:proofErr w:type="spellStart"/>
      <w:r w:rsidRPr="00E1424A">
        <w:rPr>
          <w:rFonts w:eastAsia="Calibri"/>
          <w:i/>
          <w:iCs/>
          <w:szCs w:val="20"/>
          <w:vertAlign w:val="subscript"/>
        </w:rPr>
        <w:t>mp</w:t>
      </w:r>
      <w:proofErr w:type="spellEnd"/>
      <w:r w:rsidRPr="00E1424A">
        <w:rPr>
          <w:iCs/>
          <w:szCs w:val="20"/>
        </w:rPr>
        <w:t xml:space="preserve">), </w:t>
      </w:r>
    </w:p>
    <w:p w14:paraId="187D17B5" w14:textId="77777777" w:rsidR="00D011F0" w:rsidRPr="00E1424A" w:rsidRDefault="00D011F0" w:rsidP="00D011F0">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UOPTP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UOBLP </w:t>
      </w:r>
      <w:proofErr w:type="spellStart"/>
      <w:r w:rsidRPr="00E1424A">
        <w:rPr>
          <w:rFonts w:eastAsia="Calibri"/>
          <w:i/>
          <w:iCs/>
          <w:szCs w:val="20"/>
          <w:vertAlign w:val="subscript"/>
        </w:rPr>
        <w:t>mp</w:t>
      </w:r>
      <w:proofErr w:type="spellEnd"/>
      <w:r w:rsidRPr="00E1424A">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1005D686" w14:textId="77777777" w:rsidTr="0080522F">
        <w:tc>
          <w:tcPr>
            <w:tcW w:w="9766" w:type="dxa"/>
            <w:shd w:val="pct12" w:color="auto" w:fill="auto"/>
          </w:tcPr>
          <w:p w14:paraId="120348C2" w14:textId="77777777" w:rsidR="00D011F0" w:rsidRPr="00E1424A" w:rsidRDefault="00D011F0" w:rsidP="0080522F">
            <w:pPr>
              <w:spacing w:before="120" w:after="240"/>
              <w:rPr>
                <w:b/>
                <w:i/>
                <w:iCs/>
                <w:szCs w:val="20"/>
              </w:rPr>
            </w:pPr>
            <w:r w:rsidRPr="00E1424A">
              <w:rPr>
                <w:b/>
                <w:i/>
                <w:iCs/>
                <w:szCs w:val="20"/>
              </w:rPr>
              <w:lastRenderedPageBreak/>
              <w:t>[NPRR995, NPRR1012, and NPRR1201:  Replace applicable portions of the formula “</w:t>
            </w:r>
            <w:r w:rsidRPr="00E1424A">
              <w:rPr>
                <w:b/>
                <w:i/>
                <w:iCs/>
                <w:szCs w:val="20"/>
                <w:lang w:val="pt-BR"/>
              </w:rPr>
              <w:t xml:space="preserve">MMA </w:t>
            </w:r>
            <w:r w:rsidRPr="00E1424A">
              <w:rPr>
                <w:b/>
                <w:i/>
                <w:iCs/>
                <w:szCs w:val="20"/>
                <w:vertAlign w:val="subscript"/>
              </w:rPr>
              <w:t>cp</w:t>
            </w:r>
            <w:r w:rsidRPr="00E1424A">
              <w:rPr>
                <w:b/>
                <w:i/>
                <w:iCs/>
                <w:szCs w:val="20"/>
              </w:rPr>
              <w:t>” above with the following upon system implementation for NPRR995 or NPRR1201; or upon system implementation of the Real-Time Co-Optimization (RTC) project for NPRR1012:]</w:t>
            </w:r>
          </w:p>
          <w:p w14:paraId="230AF153" w14:textId="77777777" w:rsidR="00D011F0" w:rsidRPr="00E1424A" w:rsidRDefault="00D011F0" w:rsidP="0080522F">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(URTMG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URTDCIMP </w:t>
            </w:r>
            <w:proofErr w:type="spellStart"/>
            <w:r w:rsidRPr="00E1424A">
              <w:rPr>
                <w:rFonts w:eastAsia="Calibri"/>
                <w:i/>
                <w:iCs/>
                <w:szCs w:val="20"/>
                <w:vertAlign w:val="subscript"/>
              </w:rPr>
              <w:t>mp</w:t>
            </w:r>
            <w:proofErr w:type="spellEnd"/>
            <w:r w:rsidRPr="00E1424A">
              <w:rPr>
                <w:rFonts w:eastAsia="Calibri"/>
                <w:szCs w:val="20"/>
              </w:rPr>
              <w:t xml:space="preserve"> + USOGTOT</w:t>
            </w:r>
            <w:r w:rsidRPr="00E1424A">
              <w:rPr>
                <w:rFonts w:eastAsia="Calibri"/>
                <w:i/>
                <w:iCs/>
                <w:szCs w:val="20"/>
                <w:vertAlign w:val="subscript"/>
              </w:rPr>
              <w:t xml:space="preserve"> </w:t>
            </w:r>
            <w:proofErr w:type="spellStart"/>
            <w:r w:rsidRPr="00E1424A">
              <w:rPr>
                <w:rFonts w:eastAsia="Calibri"/>
                <w:i/>
                <w:iCs/>
                <w:szCs w:val="20"/>
                <w:vertAlign w:val="subscript"/>
              </w:rPr>
              <w:t>mp</w:t>
            </w:r>
            <w:proofErr w:type="spellEnd"/>
            <w:r w:rsidRPr="00E1424A">
              <w:rPr>
                <w:iCs/>
                <w:szCs w:val="20"/>
              </w:rPr>
              <w:t>)</w:t>
            </w:r>
            <w:r w:rsidRPr="00E1424A">
              <w:rPr>
                <w:rFonts w:eastAsia="Calibri"/>
                <w:iCs/>
                <w:szCs w:val="20"/>
                <w:vertAlign w:val="subscript"/>
              </w:rPr>
              <w:t xml:space="preserve">, </w:t>
            </w:r>
          </w:p>
          <w:p w14:paraId="75D8D57D" w14:textId="77777777" w:rsidR="00D011F0" w:rsidRPr="00E1424A" w:rsidRDefault="00D011F0" w:rsidP="0080522F">
            <w:pPr>
              <w:spacing w:after="240"/>
              <w:ind w:left="288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(URTAML </w:t>
            </w:r>
            <w:proofErr w:type="spellStart"/>
            <w:r w:rsidRPr="00E1424A">
              <w:rPr>
                <w:rFonts w:eastAsia="Calibri"/>
                <w:i/>
                <w:iCs/>
                <w:szCs w:val="20"/>
                <w:vertAlign w:val="subscript"/>
              </w:rPr>
              <w:t>mp</w:t>
            </w:r>
            <w:proofErr w:type="spellEnd"/>
            <w:r w:rsidRPr="00E1424A">
              <w:rPr>
                <w:rFonts w:eastAsia="Calibri"/>
                <w:iCs/>
                <w:szCs w:val="20"/>
              </w:rPr>
              <w:t xml:space="preserve"> + UWSLTOT </w:t>
            </w:r>
            <w:proofErr w:type="spellStart"/>
            <w:r w:rsidRPr="00E1424A">
              <w:rPr>
                <w:rFonts w:eastAsia="Calibri"/>
                <w:i/>
                <w:iCs/>
                <w:szCs w:val="20"/>
                <w:vertAlign w:val="subscript"/>
              </w:rPr>
              <w:t>mp</w:t>
            </w:r>
            <w:proofErr w:type="spellEnd"/>
            <w:r w:rsidRPr="00E1424A">
              <w:rPr>
                <w:rFonts w:eastAsia="Calibri"/>
                <w:szCs w:val="20"/>
              </w:rPr>
              <w:t> </w:t>
            </w:r>
            <w:r w:rsidRPr="00E1424A">
              <w:rPr>
                <w:rFonts w:eastAsia="Calibri"/>
                <w:iCs/>
                <w:szCs w:val="20"/>
              </w:rPr>
              <w:t xml:space="preserve">+ </w:t>
            </w:r>
            <w:r w:rsidRPr="00E1424A">
              <w:rPr>
                <w:szCs w:val="20"/>
              </w:rPr>
              <w:t>USOCLTOT</w:t>
            </w:r>
            <w:r w:rsidRPr="00E1424A">
              <w:rPr>
                <w:i/>
                <w:szCs w:val="20"/>
                <w:vertAlign w:val="subscript"/>
              </w:rPr>
              <w:t xml:space="preserve"> </w:t>
            </w:r>
            <w:proofErr w:type="spellStart"/>
            <w:r w:rsidRPr="00E1424A">
              <w:rPr>
                <w:i/>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1A832289"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vertAlign w:val="subscript"/>
              </w:rPr>
              <w:t> </w:t>
            </w:r>
            <w:r w:rsidRPr="00E1424A">
              <w:rPr>
                <w:rFonts w:eastAsia="Calibri"/>
                <w:iCs/>
                <w:szCs w:val="20"/>
              </w:rPr>
              <w:t>URTQQES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33D09AA4"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URTQQEP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64C95A3F"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1B980678"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UDAEP </w:t>
            </w:r>
            <w:proofErr w:type="spellStart"/>
            <w:r w:rsidRPr="00E1424A">
              <w:rPr>
                <w:rFonts w:eastAsia="Calibri"/>
                <w:i/>
                <w:iCs/>
                <w:szCs w:val="20"/>
                <w:vertAlign w:val="subscript"/>
              </w:rPr>
              <w:t>mp</w:t>
            </w:r>
            <w:proofErr w:type="spellEnd"/>
            <w:r w:rsidRPr="00E1424A">
              <w:rPr>
                <w:rFonts w:eastAsia="Calibri"/>
                <w:iCs/>
                <w:szCs w:val="20"/>
                <w:vertAlign w:val="subscript"/>
              </w:rPr>
              <w:t>,</w:t>
            </w:r>
          </w:p>
          <w:p w14:paraId="323CEC6E"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(URTOBL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
                <w:iCs/>
                <w:szCs w:val="20"/>
              </w:rPr>
              <w:t xml:space="preserve">+ </w:t>
            </w:r>
            <w:r w:rsidRPr="00E1424A">
              <w:rPr>
                <w:rFonts w:eastAsia="Calibri"/>
                <w:iCs/>
                <w:szCs w:val="20"/>
              </w:rPr>
              <w:t xml:space="preserve">URTOBLLO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664712B2" w14:textId="77777777" w:rsidR="00D011F0" w:rsidRPr="00E1424A" w:rsidRDefault="00D011F0" w:rsidP="0080522F">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UDAOPT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UDAOBL </w:t>
            </w:r>
            <w:proofErr w:type="spellStart"/>
            <w:r w:rsidRPr="00E1424A">
              <w:rPr>
                <w:rFonts w:eastAsia="Calibri"/>
                <w:i/>
                <w:iCs/>
                <w:szCs w:val="20"/>
                <w:vertAlign w:val="subscript"/>
              </w:rPr>
              <w:t>mp</w:t>
            </w:r>
            <w:proofErr w:type="spellEnd"/>
            <w:r w:rsidRPr="00E1424A">
              <w:rPr>
                <w:iCs/>
                <w:szCs w:val="20"/>
              </w:rPr>
              <w:t xml:space="preserve">), </w:t>
            </w:r>
          </w:p>
          <w:p w14:paraId="4FA53598" w14:textId="77777777" w:rsidR="00D011F0" w:rsidRPr="00E1424A" w:rsidRDefault="00D011F0" w:rsidP="0080522F">
            <w:pPr>
              <w:spacing w:after="240"/>
              <w:ind w:left="2160" w:firstLine="720"/>
              <w:rPr>
                <w:iCs/>
                <w:szCs w:val="20"/>
              </w:rPr>
            </w:pPr>
            <w:r w:rsidRPr="00E1424A">
              <w:rPr>
                <w:szCs w:val="20"/>
              </w:rPr>
              <w:t>∑</w:t>
            </w:r>
            <w:proofErr w:type="spellStart"/>
            <w:r w:rsidRPr="00E1424A">
              <w:rPr>
                <w:rFonts w:eastAsia="Calibri"/>
                <w:i/>
                <w:szCs w:val="20"/>
                <w:vertAlign w:val="subscript"/>
              </w:rPr>
              <w:t>mp</w:t>
            </w:r>
            <w:proofErr w:type="spellEnd"/>
            <w:r w:rsidRPr="00E1424A">
              <w:rPr>
                <w:rFonts w:eastAsia="Calibri"/>
                <w:szCs w:val="20"/>
              </w:rPr>
              <w:t xml:space="preserve"> UDAASOAWD </w:t>
            </w:r>
            <w:proofErr w:type="spellStart"/>
            <w:r w:rsidRPr="00E1424A">
              <w:rPr>
                <w:rFonts w:eastAsia="Calibri"/>
                <w:i/>
                <w:szCs w:val="20"/>
                <w:vertAlign w:val="subscript"/>
              </w:rPr>
              <w:t>mp</w:t>
            </w:r>
            <w:proofErr w:type="spellEnd"/>
            <w:r w:rsidRPr="00E1424A">
              <w:rPr>
                <w:iCs/>
                <w:szCs w:val="20"/>
              </w:rPr>
              <w:t>}</w:t>
            </w:r>
          </w:p>
        </w:tc>
      </w:tr>
    </w:tbl>
    <w:p w14:paraId="4B037F09" w14:textId="77777777" w:rsidR="00D011F0" w:rsidRPr="00E1424A" w:rsidRDefault="00D011F0" w:rsidP="00D011F0">
      <w:pPr>
        <w:spacing w:before="240" w:after="240"/>
        <w:ind w:left="1440"/>
        <w:rPr>
          <w:rFonts w:eastAsia="Calibri"/>
          <w:iCs/>
          <w:szCs w:val="20"/>
        </w:rPr>
      </w:pPr>
      <w:r w:rsidRPr="00E1424A">
        <w:rPr>
          <w:iCs/>
          <w:szCs w:val="20"/>
        </w:rPr>
        <w:t>MMATOT = ∑</w:t>
      </w:r>
      <w:r w:rsidRPr="00E1424A">
        <w:rPr>
          <w:rFonts w:eastAsia="Calibri"/>
          <w:i/>
          <w:iCs/>
          <w:szCs w:val="20"/>
          <w:vertAlign w:val="subscript"/>
        </w:rPr>
        <w:t>cp</w:t>
      </w:r>
      <w:r w:rsidRPr="00E1424A">
        <w:rPr>
          <w:rFonts w:eastAsia="Calibri"/>
          <w:iCs/>
          <w:szCs w:val="20"/>
        </w:rPr>
        <w:t> (</w:t>
      </w:r>
      <w:r w:rsidRPr="00E1424A">
        <w:rPr>
          <w:iCs/>
          <w:szCs w:val="20"/>
          <w:lang w:val="pt-BR"/>
        </w:rPr>
        <w:t>MMA</w:t>
      </w:r>
      <w:r w:rsidRPr="00E1424A">
        <w:rPr>
          <w:rFonts w:eastAsia="Calibri"/>
          <w:i/>
          <w:iCs/>
          <w:szCs w:val="20"/>
          <w:vertAlign w:val="subscript"/>
        </w:rPr>
        <w:t>cp</w:t>
      </w:r>
      <w:r w:rsidRPr="00E1424A">
        <w:rPr>
          <w:rFonts w:eastAsia="Calibri"/>
          <w:iCs/>
          <w:szCs w:val="20"/>
        </w:rPr>
        <w:t>)</w:t>
      </w:r>
    </w:p>
    <w:p w14:paraId="602D6A7D" w14:textId="77777777" w:rsidR="00D011F0" w:rsidRPr="00E1424A" w:rsidRDefault="00D011F0" w:rsidP="00D011F0">
      <w:pPr>
        <w:spacing w:after="240"/>
        <w:ind w:left="720"/>
        <w:rPr>
          <w:rFonts w:eastAsia="Calibri"/>
          <w:iCs/>
          <w:szCs w:val="20"/>
        </w:rPr>
      </w:pPr>
      <w:r w:rsidRPr="00E1424A">
        <w:rPr>
          <w:rFonts w:eastAsia="Calibri"/>
          <w:iCs/>
          <w:szCs w:val="20"/>
        </w:rPr>
        <w:t>Where:</w:t>
      </w:r>
    </w:p>
    <w:p w14:paraId="495B1EAB" w14:textId="77777777" w:rsidR="00D011F0" w:rsidRPr="00E1424A" w:rsidRDefault="00D011F0" w:rsidP="00D011F0">
      <w:pPr>
        <w:tabs>
          <w:tab w:val="left" w:pos="2340"/>
          <w:tab w:val="left" w:pos="3420"/>
        </w:tabs>
        <w:spacing w:before="240" w:after="240"/>
        <w:ind w:left="1440"/>
        <w:rPr>
          <w:rFonts w:eastAsia="Calibri"/>
          <w:bCs/>
          <w:szCs w:val="20"/>
          <w:lang w:val="x-none" w:eastAsia="x-none"/>
        </w:rPr>
      </w:pPr>
      <w:r w:rsidRPr="00E1424A">
        <w:rPr>
          <w:bCs/>
          <w:szCs w:val="20"/>
          <w:lang w:val="x-none" w:eastAsia="x-none"/>
        </w:rPr>
        <w:t>URTMG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r, i</w:t>
      </w:r>
      <w:r w:rsidRPr="00E1424A">
        <w:rPr>
          <w:bCs/>
          <w:szCs w:val="20"/>
          <w:lang w:val="x-none" w:eastAsia="x-none"/>
        </w:rPr>
        <w:t xml:space="preserve"> (RTMG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r, i</w:t>
      </w:r>
      <w:r w:rsidRPr="00E1424A">
        <w:rPr>
          <w:bCs/>
          <w:szCs w:val="20"/>
          <w:lang w:val="x-none" w:eastAsia="x-none"/>
        </w:rPr>
        <w:t>), excluding RTMG for RMR Resources and RTMG in Reliability Unit Commitment (RUC)-Committed Intervals for RUC-committed Resources</w:t>
      </w:r>
    </w:p>
    <w:p w14:paraId="47B4571E" w14:textId="77777777" w:rsidR="00D011F0" w:rsidRPr="00E1424A" w:rsidRDefault="00D011F0" w:rsidP="00D011F0">
      <w:pPr>
        <w:tabs>
          <w:tab w:val="left" w:pos="2340"/>
          <w:tab w:val="left" w:pos="3420"/>
        </w:tabs>
        <w:spacing w:before="240" w:after="240"/>
        <w:ind w:left="1440"/>
        <w:rPr>
          <w:rFonts w:eastAsia="Calibri"/>
          <w:bCs/>
          <w:szCs w:val="20"/>
          <w:lang w:val="x-none" w:eastAsia="x-none"/>
        </w:rPr>
      </w:pPr>
      <w:r w:rsidRPr="00E1424A">
        <w:rPr>
          <w:rFonts w:eastAsia="Calibri"/>
          <w:bCs/>
          <w:szCs w:val="20"/>
          <w:lang w:val="x-none" w:eastAsia="x-none"/>
        </w:rPr>
        <w:t>URTDCIMP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(RTDCIMP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6C7F014C"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URTAML</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max(0,</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(RTAML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w:t>
      </w:r>
    </w:p>
    <w:p w14:paraId="5F61B3EC"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URTQQES</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RTQQES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4240538E"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38D23ADD"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UDAES</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DAES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h</w:t>
      </w:r>
      <w:r w:rsidRPr="00E1424A">
        <w:rPr>
          <w:bCs/>
          <w:szCs w:val="20"/>
          <w:lang w:val="x-none" w:eastAsia="x-none"/>
        </w:rPr>
        <w:t>)</w:t>
      </w:r>
    </w:p>
    <w:p w14:paraId="742906AD"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h</w:t>
      </w:r>
      <w:r w:rsidRPr="00E1424A">
        <w:rPr>
          <w:bCs/>
          <w:szCs w:val="20"/>
          <w:lang w:val="x-none" w:eastAsia="x-none"/>
        </w:rPr>
        <w:t>)</w:t>
      </w:r>
    </w:p>
    <w:p w14:paraId="64F2053E"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RTOBL</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33C01908"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URTOBLLO</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(j, k), h</w:t>
      </w:r>
      <w:r w:rsidRPr="00E1424A">
        <w:rPr>
          <w:bCs/>
          <w:szCs w:val="20"/>
          <w:lang w:val="x-none" w:eastAsia="x-none"/>
        </w:rPr>
        <w:t xml:space="preserve"> (RT</w:t>
      </w:r>
      <w:r w:rsidRPr="00E1424A">
        <w:rPr>
          <w:rFonts w:eastAsia="Calibri"/>
          <w:bCs/>
          <w:szCs w:val="20"/>
          <w:lang w:val="x-none" w:eastAsia="x-none"/>
        </w:rPr>
        <w:t>OBLLO</w:t>
      </w:r>
      <w:r w:rsidRPr="00E1424A">
        <w:rPr>
          <w:bCs/>
          <w:szCs w:val="20"/>
          <w:vertAlign w:val="subscript"/>
          <w:lang w:val="x-none" w:eastAsia="x-none"/>
        </w:rPr>
        <w:t xml:space="preserve">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w:t>
      </w:r>
      <w:r w:rsidRPr="00E1424A">
        <w:rPr>
          <w:rFonts w:eastAsia="Calibri"/>
          <w:bCs/>
          <w:i/>
          <w:szCs w:val="20"/>
          <w:vertAlign w:val="subscript"/>
          <w:lang w:val="x-none" w:eastAsia="x-none"/>
        </w:rPr>
        <w:t>j, k), h</w:t>
      </w:r>
      <w:r w:rsidRPr="00E1424A">
        <w:rPr>
          <w:bCs/>
          <w:szCs w:val="20"/>
          <w:lang w:val="x-none" w:eastAsia="x-none"/>
        </w:rPr>
        <w:t>)</w:t>
      </w:r>
    </w:p>
    <w:p w14:paraId="6B8D04E5"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bCs/>
          <w:szCs w:val="20"/>
          <w:lang w:val="x-none" w:eastAsia="x-none"/>
        </w:rPr>
        <w:t>UDAOPT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DAOPT</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1C01BFDA"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lastRenderedPageBreak/>
        <w:t>UDAOBL</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DAOBL</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0A29CF03"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UOPTS</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OPTS</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 xml:space="preserve">) </w:t>
      </w:r>
    </w:p>
    <w:p w14:paraId="00F75E24"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UOBLS</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OBLS</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2CE33976"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UOPTP</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OPTP</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xml:space="preserve">, </w:t>
      </w:r>
      <w:r w:rsidRPr="00E1424A">
        <w:rPr>
          <w:rFonts w:eastAsia="Calibri"/>
          <w:bCs/>
          <w:szCs w:val="20"/>
          <w:vertAlign w:val="subscript"/>
          <w:lang w:val="x-none" w:eastAsia="x-none"/>
        </w:rPr>
        <w:t>j, h</w:t>
      </w:r>
      <w:r w:rsidRPr="00E1424A">
        <w:rPr>
          <w:bCs/>
          <w:szCs w:val="20"/>
          <w:lang w:val="x-none" w:eastAsia="x-none"/>
        </w:rPr>
        <w:t>)</w:t>
      </w:r>
    </w:p>
    <w:p w14:paraId="2420280E" w14:textId="77777777" w:rsidR="00D011F0" w:rsidRPr="00E1424A" w:rsidRDefault="00D011F0" w:rsidP="00D011F0">
      <w:pPr>
        <w:tabs>
          <w:tab w:val="left" w:pos="2340"/>
          <w:tab w:val="left" w:pos="3420"/>
        </w:tabs>
        <w:spacing w:before="240" w:after="240"/>
        <w:ind w:left="1440"/>
        <w:rPr>
          <w:bCs/>
          <w:szCs w:val="20"/>
          <w:lang w:eastAsia="x-none"/>
        </w:rPr>
      </w:pPr>
      <w:r w:rsidRPr="00E1424A">
        <w:rPr>
          <w:rFonts w:eastAsia="Calibri"/>
          <w:bCs/>
          <w:szCs w:val="20"/>
          <w:lang w:val="x-none" w:eastAsia="x-none"/>
        </w:rPr>
        <w:t>UOBLP</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OBLP</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17FA52BD" w14:textId="77777777" w:rsidTr="0080522F">
        <w:tc>
          <w:tcPr>
            <w:tcW w:w="9766" w:type="dxa"/>
            <w:shd w:val="pct12" w:color="auto" w:fill="auto"/>
          </w:tcPr>
          <w:p w14:paraId="00AD6B4E" w14:textId="77777777" w:rsidR="00D011F0" w:rsidRPr="00E1424A" w:rsidRDefault="00D011F0" w:rsidP="0080522F">
            <w:pPr>
              <w:spacing w:before="120" w:after="240"/>
              <w:rPr>
                <w:b/>
                <w:i/>
                <w:iCs/>
                <w:szCs w:val="20"/>
              </w:rPr>
            </w:pPr>
            <w:r w:rsidRPr="00E1424A">
              <w:rPr>
                <w:b/>
                <w:i/>
                <w:iCs/>
                <w:szCs w:val="20"/>
              </w:rPr>
              <w:t>[NPRR1201:  Delete the formulas “</w:t>
            </w:r>
            <w:r w:rsidRPr="00E1424A">
              <w:rPr>
                <w:b/>
                <w:i/>
                <w:iCs/>
                <w:szCs w:val="20"/>
                <w:lang w:val="x-none"/>
              </w:rPr>
              <w:t xml:space="preserve">UOPTS </w:t>
            </w:r>
            <w:proofErr w:type="spellStart"/>
            <w:r w:rsidRPr="00E1424A">
              <w:rPr>
                <w:b/>
                <w:i/>
                <w:iCs/>
                <w:szCs w:val="20"/>
                <w:vertAlign w:val="subscript"/>
                <w:lang w:val="x-none"/>
              </w:rPr>
              <w:t>mp</w:t>
            </w:r>
            <w:proofErr w:type="spellEnd"/>
            <w:r w:rsidRPr="00E1424A">
              <w:rPr>
                <w:b/>
                <w:i/>
                <w:iCs/>
                <w:szCs w:val="20"/>
              </w:rPr>
              <w:t>”, “UOBLS</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“UOPTP</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and “UOBLP</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above upon system implementation.]</w:t>
            </w:r>
          </w:p>
        </w:tc>
      </w:tr>
    </w:tbl>
    <w:p w14:paraId="7944CBC0" w14:textId="77777777" w:rsidR="00D011F0" w:rsidRPr="00E1424A" w:rsidRDefault="00D011F0" w:rsidP="00D011F0">
      <w:pPr>
        <w:tabs>
          <w:tab w:val="left" w:pos="2340"/>
          <w:tab w:val="left" w:pos="3420"/>
        </w:tabs>
        <w:spacing w:before="240" w:after="240"/>
        <w:ind w:left="1440"/>
        <w:rPr>
          <w:bCs/>
          <w:szCs w:val="20"/>
          <w:lang w:eastAsia="x-none"/>
        </w:rPr>
      </w:pPr>
      <w:r w:rsidRPr="00E1424A">
        <w:rPr>
          <w:bCs/>
          <w:szCs w:val="20"/>
          <w:lang w:val="x-none" w:eastAsia="x-none"/>
        </w:rPr>
        <w:t>UWSLTOT</w:t>
      </w:r>
      <w:r w:rsidRPr="00E1424A">
        <w:rPr>
          <w:bCs/>
          <w:i/>
          <w:szCs w:val="20"/>
          <w:vertAlign w:val="subscript"/>
          <w:lang w:val="x-none" w:eastAsia="x-none"/>
        </w:rPr>
        <w:t xml:space="preserve"> </w:t>
      </w:r>
      <w:proofErr w:type="spellStart"/>
      <w:r w:rsidRPr="00E1424A">
        <w:rPr>
          <w:bCs/>
          <w:i/>
          <w:szCs w:val="20"/>
          <w:vertAlign w:val="subscript"/>
          <w:lang w:val="x-none" w:eastAsia="x-none"/>
        </w:rPr>
        <w:t>mp</w:t>
      </w:r>
      <w:proofErr w:type="spellEnd"/>
      <w:r w:rsidRPr="00E1424A">
        <w:rPr>
          <w:bCs/>
          <w:szCs w:val="20"/>
          <w:lang w:val="x-none" w:eastAsia="x-none"/>
        </w:rPr>
        <w:t xml:space="preserve"> = (-1) *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 xml:space="preserve"> (MEBL</w:t>
      </w:r>
      <w:r w:rsidRPr="00E1424A">
        <w:rPr>
          <w:bCs/>
          <w:szCs w:val="20"/>
          <w:lang w:eastAsia="x-none"/>
        </w:rPr>
        <w:t xml:space="preserve">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w:t>
      </w:r>
      <w:r w:rsidRPr="00E1424A">
        <w:rPr>
          <w:bCs/>
          <w:i/>
          <w:szCs w:val="20"/>
          <w:vertAlign w:val="subscript"/>
          <w:lang w:eastAsia="x-none"/>
        </w:rPr>
        <w:t xml:space="preserve">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4644AE82" w14:textId="77777777" w:rsidTr="0080522F">
        <w:tc>
          <w:tcPr>
            <w:tcW w:w="9766" w:type="dxa"/>
            <w:tcBorders>
              <w:top w:val="single" w:sz="4" w:space="0" w:color="auto"/>
              <w:left w:val="single" w:sz="4" w:space="0" w:color="auto"/>
              <w:bottom w:val="single" w:sz="4" w:space="0" w:color="auto"/>
              <w:right w:val="single" w:sz="4" w:space="0" w:color="auto"/>
            </w:tcBorders>
            <w:shd w:val="pct12" w:color="auto" w:fill="auto"/>
          </w:tcPr>
          <w:p w14:paraId="5F498374" w14:textId="77777777" w:rsidR="00D011F0" w:rsidRPr="00E1424A" w:rsidRDefault="00D011F0" w:rsidP="0080522F">
            <w:pPr>
              <w:spacing w:before="120" w:after="240"/>
              <w:rPr>
                <w:b/>
                <w:i/>
                <w:iCs/>
                <w:szCs w:val="20"/>
              </w:rPr>
            </w:pPr>
            <w:r w:rsidRPr="00E1424A">
              <w:rPr>
                <w:b/>
                <w:i/>
                <w:iCs/>
                <w:szCs w:val="20"/>
              </w:rPr>
              <w:t>[NPRR1012:  Insert the formula “</w:t>
            </w:r>
            <w:r w:rsidRPr="00E1424A">
              <w:rPr>
                <w:rFonts w:eastAsia="Calibri"/>
                <w:b/>
                <w:i/>
                <w:szCs w:val="20"/>
              </w:rPr>
              <w:t xml:space="preserve">UDAASOAWD </w:t>
            </w:r>
            <w:proofErr w:type="spellStart"/>
            <w:r w:rsidRPr="00E1424A">
              <w:rPr>
                <w:rFonts w:eastAsia="Calibri"/>
                <w:b/>
                <w:i/>
                <w:szCs w:val="20"/>
                <w:vertAlign w:val="subscript"/>
              </w:rPr>
              <w:t>mp</w:t>
            </w:r>
            <w:proofErr w:type="spellEnd"/>
            <w:r w:rsidRPr="00E1424A">
              <w:rPr>
                <w:b/>
                <w:i/>
                <w:iCs/>
                <w:szCs w:val="20"/>
              </w:rPr>
              <w:t>” below upon system implementation of the Real-Time Co-Optimization (RTC) project:]</w:t>
            </w:r>
          </w:p>
          <w:p w14:paraId="2244D8FA" w14:textId="77777777" w:rsidR="00D011F0" w:rsidRPr="00E1424A" w:rsidRDefault="00D011F0" w:rsidP="0080522F">
            <w:pPr>
              <w:spacing w:after="240"/>
              <w:ind w:left="3420" w:hanging="1980"/>
              <w:rPr>
                <w:iCs/>
                <w:szCs w:val="20"/>
                <w:lang w:val="pt-BR"/>
              </w:rPr>
            </w:pPr>
            <w:r w:rsidRPr="00E1424A">
              <w:rPr>
                <w:rFonts w:eastAsia="Calibri"/>
                <w:iCs/>
                <w:szCs w:val="20"/>
              </w:rPr>
              <w:t xml:space="preserve">UDAASOAWD </w:t>
            </w:r>
            <w:proofErr w:type="spellStart"/>
            <w:r w:rsidRPr="00E1424A">
              <w:rPr>
                <w:rFonts w:eastAsia="Calibri"/>
                <w:i/>
                <w:iCs/>
                <w:szCs w:val="20"/>
                <w:vertAlign w:val="subscript"/>
              </w:rPr>
              <w:t>mp</w:t>
            </w:r>
            <w:proofErr w:type="spellEnd"/>
            <w:r w:rsidRPr="00E1424A">
              <w:rPr>
                <w:i/>
                <w:iCs/>
                <w:szCs w:val="20"/>
                <w:vertAlign w:val="subscript"/>
              </w:rPr>
              <w:t xml:space="preserve"> </w:t>
            </w:r>
            <w:r w:rsidRPr="00E1424A">
              <w:rPr>
                <w:rFonts w:eastAsia="Calibri"/>
                <w:iCs/>
                <w:szCs w:val="20"/>
              </w:rPr>
              <w:t xml:space="preserve"> = </w:t>
            </w:r>
            <w:r w:rsidRPr="00E1424A">
              <w:rPr>
                <w:iCs/>
                <w:szCs w:val="20"/>
              </w:rPr>
              <w:t>∑</w:t>
            </w:r>
            <w:r w:rsidRPr="00E1424A">
              <w:rPr>
                <w:i/>
                <w:iCs/>
                <w:szCs w:val="20"/>
                <w:vertAlign w:val="subscript"/>
              </w:rPr>
              <w:t>h</w:t>
            </w:r>
            <w:r w:rsidRPr="00E1424A">
              <w:rPr>
                <w:iCs/>
                <w:szCs w:val="20"/>
              </w:rPr>
              <w:t xml:space="preserve"> (</w:t>
            </w:r>
            <w:r w:rsidRPr="00E1424A">
              <w:rPr>
                <w:rFonts w:eastAsia="Calibri"/>
                <w:iCs/>
                <w:szCs w:val="20"/>
              </w:rPr>
              <w:t>DA</w:t>
            </w:r>
            <w:r w:rsidRPr="00E1424A">
              <w:rPr>
                <w:iCs/>
                <w:szCs w:val="20"/>
              </w:rPr>
              <w:t>RUOAWD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RDOAWD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RROAWD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NSOAWD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ECROAWD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iCs/>
                <w:szCs w:val="20"/>
              </w:rPr>
              <w:t>)</w:t>
            </w:r>
          </w:p>
        </w:tc>
      </w:tr>
    </w:tbl>
    <w:p w14:paraId="53E79A33" w14:textId="77777777" w:rsidR="00D011F0" w:rsidRPr="00E1424A" w:rsidRDefault="00D011F0" w:rsidP="00D011F0">
      <w:pPr>
        <w:tabs>
          <w:tab w:val="left" w:pos="2340"/>
          <w:tab w:val="left" w:pos="3420"/>
        </w:tabs>
        <w:spacing w:before="240" w:after="240"/>
        <w:ind w:left="3037" w:hanging="1597"/>
        <w:rPr>
          <w:szCs w:val="20"/>
        </w:rPr>
      </w:pPr>
      <w:r w:rsidRPr="00E1424A">
        <w:rPr>
          <w:szCs w:val="20"/>
          <w:lang w:val="x-none" w:eastAsia="x-none"/>
        </w:rPr>
        <w:t>USOGTOT</w:t>
      </w:r>
      <w:r w:rsidRPr="00E1424A">
        <w:rPr>
          <w:i/>
          <w:szCs w:val="20"/>
          <w:vertAlign w:val="subscript"/>
        </w:rPr>
        <w:t xml:space="preserve"> </w:t>
      </w:r>
      <w:proofErr w:type="spellStart"/>
      <w:r w:rsidRPr="00E1424A">
        <w:rPr>
          <w:i/>
          <w:szCs w:val="20"/>
          <w:vertAlign w:val="subscript"/>
        </w:rPr>
        <w:t>mp</w:t>
      </w:r>
      <w:proofErr w:type="spellEnd"/>
      <w:r w:rsidRPr="00E1424A">
        <w:rPr>
          <w:szCs w:val="20"/>
        </w:rPr>
        <w:t xml:space="preserve"> </w:t>
      </w:r>
      <w:r w:rsidRPr="00E1424A">
        <w:rPr>
          <w:rFonts w:eastAsia="Calibri"/>
          <w:szCs w:val="20"/>
        </w:rPr>
        <w:t xml:space="preserve">= </w:t>
      </w:r>
      <w:r w:rsidRPr="00E1424A">
        <w:rPr>
          <w:szCs w:val="20"/>
        </w:rPr>
        <w:t>∑</w:t>
      </w:r>
      <w:proofErr w:type="spellStart"/>
      <w:r w:rsidRPr="00E1424A">
        <w:rPr>
          <w:i/>
          <w:szCs w:val="20"/>
          <w:vertAlign w:val="subscript"/>
        </w:rPr>
        <w:t>gsc</w:t>
      </w:r>
      <w:proofErr w:type="spellEnd"/>
      <w:r w:rsidRPr="00E1424A">
        <w:rPr>
          <w:szCs w:val="20"/>
        </w:rPr>
        <w:t xml:space="preserve"> (MEBSOGNET </w:t>
      </w:r>
      <w:proofErr w:type="spellStart"/>
      <w:r w:rsidRPr="00E1424A">
        <w:rPr>
          <w:i/>
          <w:szCs w:val="20"/>
          <w:vertAlign w:val="subscript"/>
        </w:rPr>
        <w:t>mp</w:t>
      </w:r>
      <w:proofErr w:type="spellEnd"/>
      <w:r w:rsidRPr="00E1424A">
        <w:rPr>
          <w:i/>
          <w:szCs w:val="20"/>
          <w:vertAlign w:val="subscript"/>
        </w:rPr>
        <w:t xml:space="preserve">, </w:t>
      </w:r>
      <w:proofErr w:type="spellStart"/>
      <w:r w:rsidRPr="00E1424A">
        <w:rPr>
          <w:i/>
          <w:szCs w:val="20"/>
          <w:vertAlign w:val="subscript"/>
        </w:rPr>
        <w:t>gsc</w:t>
      </w:r>
      <w:proofErr w:type="spellEnd"/>
      <w:r w:rsidRPr="00E1424A">
        <w:rPr>
          <w:szCs w:val="20"/>
        </w:rPr>
        <w:t xml:space="preserve">) + </w:t>
      </w:r>
      <w:r w:rsidRPr="00E1424A">
        <w:rPr>
          <w:szCs w:val="20"/>
          <w:lang w:val="x-none" w:eastAsia="x-none"/>
        </w:rPr>
        <w:t>∑</w:t>
      </w:r>
      <w:r w:rsidRPr="00E1424A">
        <w:rPr>
          <w:szCs w:val="20"/>
          <w:lang w:eastAsia="x-none"/>
        </w:rPr>
        <w:t xml:space="preserve"> </w:t>
      </w:r>
      <w:r w:rsidRPr="00E1424A">
        <w:rPr>
          <w:i/>
          <w:szCs w:val="20"/>
          <w:vertAlign w:val="subscript"/>
          <w:lang w:val="x-none" w:eastAsia="x-none"/>
        </w:rPr>
        <w:t>p, i</w:t>
      </w:r>
      <w:r w:rsidRPr="00E1424A">
        <w:rPr>
          <w:i/>
          <w:szCs w:val="20"/>
          <w:vertAlign w:val="subscript"/>
          <w:lang w:eastAsia="x-none"/>
        </w:rPr>
        <w:t xml:space="preserve"> </w:t>
      </w:r>
      <w:r w:rsidRPr="00E1424A">
        <w:rPr>
          <w:szCs w:val="20"/>
          <w:lang w:eastAsia="x-none"/>
        </w:rPr>
        <w:t>(</w:t>
      </w:r>
      <w:r w:rsidRPr="00E1424A">
        <w:rPr>
          <w:szCs w:val="20"/>
        </w:rPr>
        <w:t xml:space="preserve">RTMGSOGZ </w:t>
      </w:r>
      <w:proofErr w:type="spellStart"/>
      <w:r w:rsidRPr="00E1424A">
        <w:rPr>
          <w:i/>
          <w:szCs w:val="20"/>
          <w:vertAlign w:val="subscript"/>
        </w:rPr>
        <w:t>mp</w:t>
      </w:r>
      <w:proofErr w:type="spellEnd"/>
      <w:r w:rsidRPr="00E1424A">
        <w:rPr>
          <w:i/>
          <w:szCs w:val="20"/>
          <w:vertAlign w:val="subscript"/>
        </w:rPr>
        <w:t>, p, i</w:t>
      </w:r>
      <w:r w:rsidRPr="00E1424A">
        <w:rPr>
          <w:szCs w:val="20"/>
        </w:rPr>
        <w:t xml:space="preserve">) </w:t>
      </w:r>
    </w:p>
    <w:p w14:paraId="771382B9" w14:textId="77777777" w:rsidR="00D011F0" w:rsidRPr="00E1424A" w:rsidRDefault="00D011F0" w:rsidP="00D011F0">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06DD7EFD" w14:textId="77777777" w:rsidTr="0080522F">
        <w:tc>
          <w:tcPr>
            <w:tcW w:w="9766" w:type="dxa"/>
            <w:shd w:val="pct12" w:color="auto" w:fill="auto"/>
          </w:tcPr>
          <w:p w14:paraId="428AD823" w14:textId="77777777" w:rsidR="00D011F0" w:rsidRPr="00E1424A" w:rsidRDefault="00D011F0" w:rsidP="0080522F">
            <w:pPr>
              <w:spacing w:before="120" w:after="240"/>
              <w:rPr>
                <w:b/>
                <w:i/>
                <w:iCs/>
                <w:szCs w:val="20"/>
              </w:rPr>
            </w:pPr>
            <w:r w:rsidRPr="00E1424A">
              <w:rPr>
                <w:b/>
                <w:i/>
                <w:iCs/>
                <w:szCs w:val="20"/>
              </w:rPr>
              <w:t>[NPRR995:  Insert the formula “</w:t>
            </w:r>
            <w:r w:rsidRPr="00E1424A">
              <w:rPr>
                <w:b/>
                <w:i/>
                <w:iCs/>
                <w:szCs w:val="20"/>
                <w:lang w:val="x-none"/>
              </w:rPr>
              <w:t>USO</w:t>
            </w:r>
            <w:r w:rsidRPr="00E1424A">
              <w:rPr>
                <w:b/>
                <w:i/>
                <w:iCs/>
                <w:szCs w:val="20"/>
              </w:rPr>
              <w:t>CL</w:t>
            </w:r>
            <w:r w:rsidRPr="00E1424A">
              <w:rPr>
                <w:b/>
                <w:i/>
                <w:iCs/>
                <w:szCs w:val="20"/>
                <w:lang w:val="x-none"/>
              </w:rPr>
              <w:t>TOT</w:t>
            </w:r>
            <w:r w:rsidRPr="00E1424A">
              <w:rPr>
                <w:b/>
                <w:i/>
                <w:iCs/>
                <w:szCs w:val="20"/>
                <w:vertAlign w:val="subscript"/>
              </w:rPr>
              <w:t xml:space="preserve"> </w:t>
            </w:r>
            <w:proofErr w:type="spellStart"/>
            <w:r w:rsidRPr="00E1424A">
              <w:rPr>
                <w:b/>
                <w:i/>
                <w:iCs/>
                <w:szCs w:val="20"/>
                <w:vertAlign w:val="subscript"/>
              </w:rPr>
              <w:t>mp</w:t>
            </w:r>
            <w:proofErr w:type="spellEnd"/>
            <w:r w:rsidRPr="00E1424A">
              <w:rPr>
                <w:b/>
                <w:i/>
                <w:iCs/>
                <w:szCs w:val="20"/>
              </w:rPr>
              <w:t>” below upon system implementation:]</w:t>
            </w:r>
          </w:p>
          <w:p w14:paraId="639283F7" w14:textId="77777777" w:rsidR="00D011F0" w:rsidRPr="00E1424A" w:rsidRDefault="00D011F0" w:rsidP="0080522F">
            <w:pPr>
              <w:tabs>
                <w:tab w:val="left" w:pos="2340"/>
                <w:tab w:val="left" w:pos="3420"/>
              </w:tabs>
              <w:spacing w:after="240"/>
              <w:ind w:left="1440"/>
              <w:rPr>
                <w:szCs w:val="20"/>
              </w:rPr>
            </w:pPr>
            <w:r w:rsidRPr="00E1424A">
              <w:rPr>
                <w:szCs w:val="20"/>
              </w:rPr>
              <w:t>USOCLTOT</w:t>
            </w:r>
            <w:r w:rsidRPr="00E1424A">
              <w:rPr>
                <w:i/>
                <w:szCs w:val="20"/>
                <w:vertAlign w:val="subscript"/>
              </w:rPr>
              <w:t xml:space="preserve"> </w:t>
            </w:r>
            <w:proofErr w:type="spellStart"/>
            <w:r w:rsidRPr="00E1424A">
              <w:rPr>
                <w:i/>
                <w:szCs w:val="20"/>
                <w:vertAlign w:val="subscript"/>
              </w:rPr>
              <w:t>mp</w:t>
            </w:r>
            <w:proofErr w:type="spellEnd"/>
            <w:r w:rsidRPr="00E1424A">
              <w:rPr>
                <w:szCs w:val="20"/>
              </w:rPr>
              <w:t xml:space="preserve"> = </w:t>
            </w:r>
            <w:r w:rsidRPr="00E1424A">
              <w:rPr>
                <w:szCs w:val="20"/>
                <w:lang w:val="x-none" w:eastAsia="x-none"/>
              </w:rPr>
              <w:t xml:space="preserve">(-1) * </w:t>
            </w:r>
            <w:r w:rsidRPr="00E1424A">
              <w:rPr>
                <w:szCs w:val="20"/>
              </w:rPr>
              <w:t>∑</w:t>
            </w:r>
            <w:proofErr w:type="spellStart"/>
            <w:r w:rsidRPr="00E1424A">
              <w:rPr>
                <w:i/>
                <w:szCs w:val="20"/>
                <w:vertAlign w:val="subscript"/>
              </w:rPr>
              <w:t>gsc</w:t>
            </w:r>
            <w:proofErr w:type="spellEnd"/>
            <w:r w:rsidRPr="00E1424A">
              <w:rPr>
                <w:i/>
                <w:szCs w:val="20"/>
                <w:vertAlign w:val="subscript"/>
              </w:rPr>
              <w:t>, b</w:t>
            </w:r>
            <w:r w:rsidRPr="00E1424A">
              <w:rPr>
                <w:szCs w:val="20"/>
              </w:rPr>
              <w:t xml:space="preserve"> </w:t>
            </w:r>
            <w:r w:rsidRPr="00E1424A">
              <w:rPr>
                <w:szCs w:val="20"/>
                <w:lang w:val="x-none" w:eastAsia="x-none"/>
              </w:rPr>
              <w:t>(</w:t>
            </w:r>
            <w:r w:rsidRPr="00E1424A">
              <w:rPr>
                <w:bCs/>
                <w:szCs w:val="20"/>
                <w:lang w:eastAsia="x-none"/>
              </w:rPr>
              <w:t xml:space="preserve">WSOL </w:t>
            </w:r>
            <w:proofErr w:type="spellStart"/>
            <w:r w:rsidRPr="00E1424A">
              <w:rPr>
                <w:bCs/>
                <w:i/>
                <w:szCs w:val="20"/>
                <w:vertAlign w:val="subscript"/>
                <w:lang w:eastAsia="x-none"/>
              </w:rPr>
              <w:t>mp</w:t>
            </w:r>
            <w:proofErr w:type="spellEnd"/>
            <w:r w:rsidRPr="00E1424A">
              <w:rPr>
                <w:bCs/>
                <w:i/>
                <w:szCs w:val="20"/>
                <w:vertAlign w:val="subscript"/>
                <w:lang w:eastAsia="x-none"/>
              </w:rPr>
              <w:t xml:space="preserve">, </w:t>
            </w:r>
            <w:proofErr w:type="spellStart"/>
            <w:r w:rsidRPr="00E1424A">
              <w:rPr>
                <w:bCs/>
                <w:i/>
                <w:szCs w:val="20"/>
                <w:vertAlign w:val="subscript"/>
                <w:lang w:eastAsia="x-none"/>
              </w:rPr>
              <w:t>gsc</w:t>
            </w:r>
            <w:proofErr w:type="spellEnd"/>
            <w:r w:rsidRPr="00E1424A">
              <w:rPr>
                <w:bCs/>
                <w:i/>
                <w:szCs w:val="20"/>
                <w:vertAlign w:val="subscript"/>
                <w:lang w:eastAsia="x-none"/>
              </w:rPr>
              <w:t>, b</w:t>
            </w:r>
            <w:r w:rsidRPr="00E1424A">
              <w:rPr>
                <w:szCs w:val="20"/>
                <w:lang w:val="x-none" w:eastAsia="x-none"/>
              </w:rPr>
              <w:t>)</w:t>
            </w:r>
          </w:p>
        </w:tc>
      </w:tr>
    </w:tbl>
    <w:p w14:paraId="7A5D64BB" w14:textId="77777777" w:rsidR="00D011F0" w:rsidRPr="00E1424A" w:rsidRDefault="00D011F0" w:rsidP="00D011F0">
      <w:pPr>
        <w:spacing w:before="240"/>
        <w:rPr>
          <w:iCs/>
          <w:szCs w:val="20"/>
        </w:rPr>
      </w:pPr>
      <w:r w:rsidRPr="00E1424A">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D011F0" w:rsidRPr="00E1424A" w14:paraId="76C14C08" w14:textId="77777777" w:rsidTr="0080522F">
        <w:trPr>
          <w:cantSplit/>
          <w:tblHeader/>
        </w:trPr>
        <w:tc>
          <w:tcPr>
            <w:tcW w:w="813" w:type="pct"/>
          </w:tcPr>
          <w:p w14:paraId="6BEE5C4E" w14:textId="77777777" w:rsidR="00D011F0" w:rsidRPr="00E1424A" w:rsidRDefault="00D011F0" w:rsidP="0080522F">
            <w:pPr>
              <w:spacing w:after="120"/>
              <w:rPr>
                <w:b/>
                <w:iCs/>
                <w:sz w:val="20"/>
                <w:szCs w:val="20"/>
              </w:rPr>
            </w:pPr>
            <w:r w:rsidRPr="00E1424A">
              <w:rPr>
                <w:b/>
                <w:iCs/>
                <w:sz w:val="20"/>
                <w:szCs w:val="20"/>
              </w:rPr>
              <w:t>Variable</w:t>
            </w:r>
          </w:p>
        </w:tc>
        <w:tc>
          <w:tcPr>
            <w:tcW w:w="461" w:type="pct"/>
          </w:tcPr>
          <w:p w14:paraId="32581EA3" w14:textId="77777777" w:rsidR="00D011F0" w:rsidRPr="00E1424A" w:rsidRDefault="00D011F0" w:rsidP="0080522F">
            <w:pPr>
              <w:spacing w:after="120"/>
              <w:rPr>
                <w:b/>
                <w:iCs/>
                <w:sz w:val="20"/>
                <w:szCs w:val="20"/>
              </w:rPr>
            </w:pPr>
            <w:r w:rsidRPr="00E1424A">
              <w:rPr>
                <w:b/>
                <w:iCs/>
                <w:sz w:val="20"/>
                <w:szCs w:val="20"/>
              </w:rPr>
              <w:t>Unit</w:t>
            </w:r>
          </w:p>
        </w:tc>
        <w:tc>
          <w:tcPr>
            <w:tcW w:w="3725" w:type="pct"/>
          </w:tcPr>
          <w:p w14:paraId="799C2841" w14:textId="77777777" w:rsidR="00D011F0" w:rsidRPr="00E1424A" w:rsidRDefault="00D011F0" w:rsidP="0080522F">
            <w:pPr>
              <w:spacing w:after="120"/>
              <w:rPr>
                <w:b/>
                <w:iCs/>
                <w:sz w:val="20"/>
                <w:szCs w:val="20"/>
              </w:rPr>
            </w:pPr>
            <w:r w:rsidRPr="00E1424A">
              <w:rPr>
                <w:b/>
                <w:iCs/>
                <w:sz w:val="20"/>
                <w:szCs w:val="20"/>
              </w:rPr>
              <w:t>Definition</w:t>
            </w:r>
          </w:p>
        </w:tc>
      </w:tr>
      <w:tr w:rsidR="00D011F0" w:rsidRPr="00E1424A" w14:paraId="2CDD231F" w14:textId="77777777" w:rsidTr="0080522F">
        <w:trPr>
          <w:cantSplit/>
        </w:trPr>
        <w:tc>
          <w:tcPr>
            <w:tcW w:w="813" w:type="pct"/>
          </w:tcPr>
          <w:p w14:paraId="708ECA03" w14:textId="77777777" w:rsidR="00D011F0" w:rsidRPr="00E1424A" w:rsidRDefault="00D011F0" w:rsidP="0080522F">
            <w:pPr>
              <w:spacing w:after="60"/>
              <w:rPr>
                <w:iCs/>
                <w:color w:val="000000"/>
                <w:kern w:val="24"/>
                <w:sz w:val="20"/>
                <w:szCs w:val="20"/>
              </w:rPr>
            </w:pPr>
            <w:r w:rsidRPr="00E1424A">
              <w:rPr>
                <w:iCs/>
                <w:sz w:val="20"/>
                <w:szCs w:val="20"/>
                <w:lang w:val="pt-BR"/>
              </w:rPr>
              <w:t>DURSCP</w:t>
            </w:r>
            <w:r w:rsidRPr="00E1424A">
              <w:rPr>
                <w:iCs/>
                <w:color w:val="000000"/>
                <w:kern w:val="24"/>
                <w:sz w:val="20"/>
                <w:szCs w:val="20"/>
              </w:rPr>
              <w:t xml:space="preserve"> </w:t>
            </w:r>
            <w:r w:rsidRPr="00E1424A">
              <w:rPr>
                <w:i/>
                <w:iCs/>
                <w:color w:val="000000"/>
                <w:kern w:val="24"/>
                <w:sz w:val="20"/>
                <w:szCs w:val="20"/>
                <w:vertAlign w:val="subscript"/>
              </w:rPr>
              <w:t>cp</w:t>
            </w:r>
          </w:p>
        </w:tc>
        <w:tc>
          <w:tcPr>
            <w:tcW w:w="461" w:type="pct"/>
          </w:tcPr>
          <w:p w14:paraId="30E8BFB7" w14:textId="77777777" w:rsidR="00D011F0" w:rsidRPr="00E1424A" w:rsidRDefault="00D011F0" w:rsidP="0080522F">
            <w:pPr>
              <w:spacing w:after="60"/>
              <w:rPr>
                <w:iCs/>
                <w:sz w:val="20"/>
                <w:szCs w:val="20"/>
              </w:rPr>
            </w:pPr>
            <w:r w:rsidRPr="00E1424A">
              <w:rPr>
                <w:iCs/>
                <w:color w:val="000000"/>
                <w:kern w:val="24"/>
                <w:sz w:val="20"/>
                <w:szCs w:val="20"/>
              </w:rPr>
              <w:t>$</w:t>
            </w:r>
          </w:p>
        </w:tc>
        <w:tc>
          <w:tcPr>
            <w:tcW w:w="3725" w:type="pct"/>
          </w:tcPr>
          <w:p w14:paraId="6C0F953D" w14:textId="77777777" w:rsidR="00D011F0" w:rsidRPr="00E1424A" w:rsidRDefault="00D011F0" w:rsidP="0080522F">
            <w:pPr>
              <w:spacing w:after="60"/>
              <w:rPr>
                <w:i/>
                <w:iCs/>
                <w:sz w:val="20"/>
                <w:szCs w:val="20"/>
              </w:rPr>
            </w:pPr>
            <w:r w:rsidRPr="00E1424A">
              <w:rPr>
                <w:i/>
                <w:iCs/>
                <w:sz w:val="20"/>
                <w:szCs w:val="20"/>
              </w:rPr>
              <w:t>Default Uplift Ratio Share per Counter-Party</w:t>
            </w:r>
            <w:r w:rsidRPr="00E1424A">
              <w:rPr>
                <w:iCs/>
                <w:sz w:val="20"/>
                <w:szCs w:val="20"/>
              </w:rPr>
              <w:t xml:space="preserve">—The Counter-Party’s pro rata portion of the total short-pay amount for all Day-Ahead Market (DAM) and Real-Time Market (RTM) Invoices for a month. </w:t>
            </w:r>
          </w:p>
        </w:tc>
      </w:tr>
      <w:tr w:rsidR="00D011F0" w:rsidRPr="00E1424A" w14:paraId="0B7A8367" w14:textId="77777777" w:rsidTr="0080522F">
        <w:trPr>
          <w:cantSplit/>
        </w:trPr>
        <w:tc>
          <w:tcPr>
            <w:tcW w:w="813" w:type="pct"/>
          </w:tcPr>
          <w:p w14:paraId="3A992DB6" w14:textId="77777777" w:rsidR="00D011F0" w:rsidRPr="00E1424A" w:rsidRDefault="00D011F0" w:rsidP="0080522F">
            <w:pPr>
              <w:spacing w:after="60"/>
              <w:rPr>
                <w:iCs/>
                <w:color w:val="000000"/>
                <w:kern w:val="24"/>
                <w:sz w:val="20"/>
                <w:szCs w:val="20"/>
              </w:rPr>
            </w:pPr>
            <w:r w:rsidRPr="00E1424A">
              <w:rPr>
                <w:iCs/>
                <w:sz w:val="20"/>
                <w:szCs w:val="20"/>
                <w:lang w:val="pt-BR"/>
              </w:rPr>
              <w:t>TSPA</w:t>
            </w:r>
          </w:p>
        </w:tc>
        <w:tc>
          <w:tcPr>
            <w:tcW w:w="461" w:type="pct"/>
          </w:tcPr>
          <w:p w14:paraId="217B639B" w14:textId="77777777" w:rsidR="00D011F0" w:rsidRPr="00E1424A" w:rsidRDefault="00D011F0" w:rsidP="0080522F">
            <w:pPr>
              <w:spacing w:after="60"/>
              <w:rPr>
                <w:iCs/>
                <w:sz w:val="20"/>
                <w:szCs w:val="20"/>
              </w:rPr>
            </w:pPr>
            <w:r w:rsidRPr="00E1424A">
              <w:rPr>
                <w:iCs/>
                <w:color w:val="000000"/>
                <w:kern w:val="24"/>
                <w:sz w:val="20"/>
                <w:szCs w:val="20"/>
              </w:rPr>
              <w:t>$</w:t>
            </w:r>
          </w:p>
        </w:tc>
        <w:tc>
          <w:tcPr>
            <w:tcW w:w="3725" w:type="pct"/>
          </w:tcPr>
          <w:p w14:paraId="15A8E589" w14:textId="77777777" w:rsidR="00D011F0" w:rsidRPr="00E1424A" w:rsidRDefault="00D011F0" w:rsidP="0080522F">
            <w:pPr>
              <w:spacing w:after="60"/>
              <w:rPr>
                <w:i/>
                <w:iCs/>
                <w:sz w:val="20"/>
                <w:szCs w:val="20"/>
              </w:rPr>
            </w:pPr>
            <w:r w:rsidRPr="00E1424A">
              <w:rPr>
                <w:i/>
                <w:iCs/>
                <w:sz w:val="20"/>
                <w:szCs w:val="20"/>
              </w:rPr>
              <w:t>Total Short Pay Amount</w:t>
            </w:r>
            <w:r w:rsidRPr="00E1424A">
              <w:rPr>
                <w:iCs/>
                <w:sz w:val="20"/>
                <w:szCs w:val="20"/>
              </w:rPr>
              <w:t>—The total short-pay amount calculated by ERCOT to be collected through the Default Uplift Invoice process.</w:t>
            </w:r>
          </w:p>
        </w:tc>
      </w:tr>
      <w:tr w:rsidR="00D011F0" w:rsidRPr="00E1424A" w14:paraId="505DBBE4" w14:textId="77777777" w:rsidTr="0080522F">
        <w:trPr>
          <w:cantSplit/>
        </w:trPr>
        <w:tc>
          <w:tcPr>
            <w:tcW w:w="813" w:type="pct"/>
          </w:tcPr>
          <w:p w14:paraId="760FB698"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MMARS </w:t>
            </w:r>
            <w:r w:rsidRPr="00E1424A">
              <w:rPr>
                <w:i/>
                <w:iCs/>
                <w:color w:val="000000"/>
                <w:kern w:val="24"/>
                <w:sz w:val="20"/>
                <w:szCs w:val="20"/>
                <w:vertAlign w:val="subscript"/>
              </w:rPr>
              <w:t>cp</w:t>
            </w:r>
          </w:p>
        </w:tc>
        <w:tc>
          <w:tcPr>
            <w:tcW w:w="461" w:type="pct"/>
          </w:tcPr>
          <w:p w14:paraId="53DCDD8D" w14:textId="77777777" w:rsidR="00D011F0" w:rsidRPr="00E1424A" w:rsidRDefault="00D011F0" w:rsidP="0080522F">
            <w:pPr>
              <w:spacing w:after="60"/>
              <w:rPr>
                <w:iCs/>
                <w:sz w:val="20"/>
                <w:szCs w:val="20"/>
              </w:rPr>
            </w:pPr>
            <w:r w:rsidRPr="00E1424A">
              <w:rPr>
                <w:iCs/>
                <w:color w:val="000000"/>
                <w:kern w:val="24"/>
                <w:sz w:val="20"/>
                <w:szCs w:val="20"/>
              </w:rPr>
              <w:t>None</w:t>
            </w:r>
          </w:p>
        </w:tc>
        <w:tc>
          <w:tcPr>
            <w:tcW w:w="3725" w:type="pct"/>
          </w:tcPr>
          <w:p w14:paraId="5B2C5FA2" w14:textId="77777777" w:rsidR="00D011F0" w:rsidRPr="00E1424A" w:rsidRDefault="00D011F0" w:rsidP="0080522F">
            <w:pPr>
              <w:spacing w:after="60"/>
              <w:rPr>
                <w:i/>
                <w:iCs/>
                <w:sz w:val="20"/>
                <w:szCs w:val="20"/>
              </w:rPr>
            </w:pPr>
            <w:r w:rsidRPr="00E1424A">
              <w:rPr>
                <w:i/>
                <w:iCs/>
                <w:sz w:val="20"/>
                <w:szCs w:val="20"/>
              </w:rPr>
              <w:t>Maximum MWh Activity Ratio Share</w:t>
            </w:r>
            <w:r w:rsidRPr="00E1424A">
              <w:rPr>
                <w:iCs/>
                <w:sz w:val="20"/>
                <w:szCs w:val="20"/>
              </w:rPr>
              <w:t>—The Counter-Party’s pro rata share of Maximum MWh Activity in the reference month.</w:t>
            </w:r>
          </w:p>
        </w:tc>
      </w:tr>
      <w:tr w:rsidR="00D011F0" w:rsidRPr="00E1424A" w14:paraId="2D32E564" w14:textId="77777777" w:rsidTr="0080522F">
        <w:trPr>
          <w:cantSplit/>
        </w:trPr>
        <w:tc>
          <w:tcPr>
            <w:tcW w:w="813" w:type="pct"/>
          </w:tcPr>
          <w:p w14:paraId="36FE0534"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MMA </w:t>
            </w:r>
            <w:r w:rsidRPr="00E1424A">
              <w:rPr>
                <w:i/>
                <w:iCs/>
                <w:color w:val="000000"/>
                <w:kern w:val="24"/>
                <w:sz w:val="20"/>
                <w:szCs w:val="20"/>
                <w:vertAlign w:val="subscript"/>
              </w:rPr>
              <w:t>cp</w:t>
            </w:r>
          </w:p>
        </w:tc>
        <w:tc>
          <w:tcPr>
            <w:tcW w:w="461" w:type="pct"/>
          </w:tcPr>
          <w:p w14:paraId="4A1A5A88" w14:textId="77777777" w:rsidR="00D011F0" w:rsidRPr="00E1424A" w:rsidRDefault="00D011F0" w:rsidP="0080522F">
            <w:pPr>
              <w:spacing w:after="60"/>
              <w:rPr>
                <w:iCs/>
                <w:sz w:val="20"/>
                <w:szCs w:val="20"/>
              </w:rPr>
            </w:pPr>
            <w:r w:rsidRPr="00E1424A">
              <w:rPr>
                <w:iCs/>
                <w:color w:val="000000"/>
                <w:kern w:val="24"/>
                <w:sz w:val="20"/>
                <w:szCs w:val="20"/>
              </w:rPr>
              <w:t>MWh</w:t>
            </w:r>
          </w:p>
        </w:tc>
        <w:tc>
          <w:tcPr>
            <w:tcW w:w="3725" w:type="pct"/>
          </w:tcPr>
          <w:p w14:paraId="700FE78C" w14:textId="77777777" w:rsidR="00D011F0" w:rsidRPr="00E1424A" w:rsidRDefault="00D011F0" w:rsidP="0080522F">
            <w:pPr>
              <w:spacing w:after="60"/>
              <w:rPr>
                <w:i/>
                <w:iCs/>
                <w:sz w:val="20"/>
                <w:szCs w:val="20"/>
              </w:rPr>
            </w:pPr>
            <w:r w:rsidRPr="00E1424A">
              <w:rPr>
                <w:i/>
                <w:iCs/>
                <w:sz w:val="20"/>
                <w:szCs w:val="20"/>
              </w:rPr>
              <w:t>Maximum MWh Activity</w:t>
            </w:r>
            <w:r w:rsidRPr="00E1424A">
              <w:rPr>
                <w:iCs/>
                <w:sz w:val="20"/>
                <w:szCs w:val="20"/>
              </w:rPr>
              <w:t xml:space="preserve">—The maximum MWh activity of all Market Participants represented by the </w:t>
            </w:r>
            <w:proofErr w:type="gramStart"/>
            <w:r w:rsidRPr="00E1424A">
              <w:rPr>
                <w:iCs/>
                <w:sz w:val="20"/>
                <w:szCs w:val="20"/>
              </w:rPr>
              <w:t>Counter-Party</w:t>
            </w:r>
            <w:proofErr w:type="gramEnd"/>
            <w:r w:rsidRPr="00E1424A">
              <w:rPr>
                <w:iCs/>
                <w:sz w:val="20"/>
                <w:szCs w:val="20"/>
              </w:rPr>
              <w:t xml:space="preserve"> in the DAM, RTM and CRR Auction in the reference month.</w:t>
            </w:r>
          </w:p>
        </w:tc>
      </w:tr>
      <w:tr w:rsidR="00D011F0" w:rsidRPr="00E1424A" w14:paraId="16639FEC" w14:textId="77777777" w:rsidTr="0080522F">
        <w:trPr>
          <w:cantSplit/>
        </w:trPr>
        <w:tc>
          <w:tcPr>
            <w:tcW w:w="813" w:type="pct"/>
          </w:tcPr>
          <w:p w14:paraId="1496E6CD" w14:textId="77777777" w:rsidR="00D011F0" w:rsidRPr="00E1424A" w:rsidRDefault="00D011F0" w:rsidP="0080522F">
            <w:pPr>
              <w:spacing w:after="60"/>
              <w:rPr>
                <w:iCs/>
                <w:color w:val="000000"/>
                <w:kern w:val="24"/>
                <w:sz w:val="20"/>
                <w:szCs w:val="20"/>
              </w:rPr>
            </w:pPr>
            <w:r w:rsidRPr="00E1424A">
              <w:rPr>
                <w:iCs/>
                <w:color w:val="000000"/>
                <w:kern w:val="24"/>
                <w:sz w:val="20"/>
                <w:szCs w:val="20"/>
              </w:rPr>
              <w:t>MMATOT</w:t>
            </w:r>
          </w:p>
        </w:tc>
        <w:tc>
          <w:tcPr>
            <w:tcW w:w="461" w:type="pct"/>
          </w:tcPr>
          <w:p w14:paraId="7C210629" w14:textId="77777777" w:rsidR="00D011F0" w:rsidRPr="00E1424A" w:rsidRDefault="00D011F0" w:rsidP="0080522F">
            <w:pPr>
              <w:spacing w:after="60"/>
              <w:rPr>
                <w:iCs/>
                <w:sz w:val="20"/>
                <w:szCs w:val="20"/>
              </w:rPr>
            </w:pPr>
            <w:r w:rsidRPr="00E1424A">
              <w:rPr>
                <w:iCs/>
                <w:color w:val="000000"/>
                <w:kern w:val="24"/>
                <w:sz w:val="20"/>
                <w:szCs w:val="20"/>
              </w:rPr>
              <w:t>MWh</w:t>
            </w:r>
          </w:p>
        </w:tc>
        <w:tc>
          <w:tcPr>
            <w:tcW w:w="3725" w:type="pct"/>
          </w:tcPr>
          <w:p w14:paraId="19F63BDF" w14:textId="77777777" w:rsidR="00D011F0" w:rsidRPr="00E1424A" w:rsidRDefault="00D011F0" w:rsidP="0080522F">
            <w:pPr>
              <w:spacing w:after="60"/>
              <w:rPr>
                <w:i/>
                <w:iCs/>
                <w:sz w:val="20"/>
                <w:szCs w:val="20"/>
              </w:rPr>
            </w:pPr>
            <w:r w:rsidRPr="00E1424A">
              <w:rPr>
                <w:i/>
                <w:iCs/>
                <w:sz w:val="20"/>
                <w:szCs w:val="20"/>
              </w:rPr>
              <w:t>Maximum MWh Activity Total</w:t>
            </w:r>
            <w:r w:rsidRPr="00E1424A">
              <w:rPr>
                <w:iCs/>
                <w:sz w:val="20"/>
                <w:szCs w:val="20"/>
              </w:rPr>
              <w:t>—The sum of all Counter-Party’s Maximum MWh Activity in the reference month.</w:t>
            </w:r>
          </w:p>
        </w:tc>
      </w:tr>
      <w:tr w:rsidR="00D011F0" w:rsidRPr="00E1424A" w14:paraId="7A371185" w14:textId="77777777" w:rsidTr="0080522F">
        <w:trPr>
          <w:cantSplit/>
        </w:trPr>
        <w:tc>
          <w:tcPr>
            <w:tcW w:w="813" w:type="pct"/>
          </w:tcPr>
          <w:p w14:paraId="06FAE646" w14:textId="77777777" w:rsidR="00D011F0" w:rsidRPr="00E1424A" w:rsidRDefault="00D011F0" w:rsidP="0080522F">
            <w:pPr>
              <w:spacing w:after="60"/>
              <w:rPr>
                <w:iCs/>
                <w:sz w:val="20"/>
                <w:szCs w:val="20"/>
              </w:rPr>
            </w:pPr>
            <w:r w:rsidRPr="00E1424A">
              <w:rPr>
                <w:iCs/>
                <w:color w:val="000000"/>
                <w:kern w:val="24"/>
                <w:sz w:val="20"/>
                <w:szCs w:val="20"/>
              </w:rPr>
              <w:lastRenderedPageBreak/>
              <w:t xml:space="preserve">RTMG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r, i</w:t>
            </w:r>
          </w:p>
        </w:tc>
        <w:tc>
          <w:tcPr>
            <w:tcW w:w="461" w:type="pct"/>
          </w:tcPr>
          <w:p w14:paraId="6260AE1F"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3204B8EC" w14:textId="77777777" w:rsidR="00D011F0" w:rsidRPr="00E1424A" w:rsidRDefault="00D011F0" w:rsidP="0080522F">
            <w:pPr>
              <w:spacing w:after="60"/>
              <w:rPr>
                <w:iCs/>
                <w:sz w:val="20"/>
                <w:szCs w:val="20"/>
              </w:rPr>
            </w:pPr>
            <w:r w:rsidRPr="00E1424A">
              <w:rPr>
                <w:i/>
                <w:iCs/>
                <w:sz w:val="20"/>
                <w:szCs w:val="20"/>
              </w:rPr>
              <w:t>Real-Time Metered Generation per Market Participant per Settlement Point per Resource</w:t>
            </w:r>
            <w:r w:rsidRPr="00E1424A">
              <w:rPr>
                <w:iCs/>
                <w:sz w:val="20"/>
                <w:szCs w:val="20"/>
              </w:rPr>
              <w:t xml:space="preserve">—The Real-Time energy produced by the </w:t>
            </w:r>
            <w:del w:id="998" w:author="ERCOT" w:date="2024-07-01T09:53:00Z">
              <w:r w:rsidRPr="00E1424A" w:rsidDel="00655809">
                <w:rPr>
                  <w:iCs/>
                  <w:sz w:val="20"/>
                  <w:szCs w:val="20"/>
                </w:rPr>
                <w:delText xml:space="preserve">Generation </w:delText>
              </w:r>
            </w:del>
            <w:r w:rsidRPr="00E1424A">
              <w:rPr>
                <w:iCs/>
                <w:sz w:val="20"/>
                <w:szCs w:val="20"/>
              </w:rPr>
              <w:t>Resource</w:t>
            </w:r>
            <w:r>
              <w:rPr>
                <w:iCs/>
                <w:sz w:val="20"/>
                <w:szCs w:val="20"/>
              </w:rPr>
              <w:t xml:space="preserve"> </w:t>
            </w:r>
            <w:r w:rsidRPr="00E1424A">
              <w:rPr>
                <w:i/>
                <w:iCs/>
                <w:sz w:val="20"/>
                <w:szCs w:val="20"/>
              </w:rPr>
              <w:t>r</w:t>
            </w:r>
            <w:r w:rsidRPr="00E1424A">
              <w:rPr>
                <w:iCs/>
                <w:sz w:val="20"/>
                <w:szCs w:val="20"/>
              </w:rPr>
              <w:t xml:space="preserve"> represented by Market Participant </w:t>
            </w:r>
            <w:proofErr w:type="spellStart"/>
            <w:r w:rsidRPr="00E1424A">
              <w:rPr>
                <w:i/>
                <w:iCs/>
                <w:sz w:val="20"/>
                <w:szCs w:val="20"/>
              </w:rPr>
              <w:t>mp</w:t>
            </w:r>
            <w:proofErr w:type="spellEnd"/>
            <w:r w:rsidRPr="00E1424A">
              <w:rPr>
                <w:iCs/>
                <w:sz w:val="20"/>
                <w:szCs w:val="20"/>
              </w:rPr>
              <w:t xml:space="preserve">, at Resource Node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3EC20A4E" w14:textId="77777777" w:rsidTr="0080522F">
        <w:trPr>
          <w:cantSplit/>
        </w:trPr>
        <w:tc>
          <w:tcPr>
            <w:tcW w:w="813" w:type="pct"/>
          </w:tcPr>
          <w:p w14:paraId="2DA808B7" w14:textId="77777777" w:rsidR="00D011F0" w:rsidRPr="00E1424A" w:rsidRDefault="00D011F0" w:rsidP="0080522F">
            <w:pPr>
              <w:spacing w:after="60"/>
              <w:rPr>
                <w:iCs/>
                <w:sz w:val="20"/>
                <w:szCs w:val="20"/>
              </w:rPr>
            </w:pPr>
            <w:r w:rsidRPr="00E1424A">
              <w:rPr>
                <w:rFonts w:eastAsia="Calibri"/>
                <w:iCs/>
                <w:sz w:val="20"/>
                <w:szCs w:val="20"/>
              </w:rPr>
              <w:t xml:space="preserve">URTMG </w:t>
            </w:r>
            <w:proofErr w:type="spellStart"/>
            <w:r w:rsidRPr="00E1424A">
              <w:rPr>
                <w:rFonts w:eastAsia="Calibri"/>
                <w:i/>
                <w:iCs/>
                <w:sz w:val="20"/>
                <w:szCs w:val="20"/>
                <w:vertAlign w:val="subscript"/>
              </w:rPr>
              <w:t>mp</w:t>
            </w:r>
            <w:proofErr w:type="spellEnd"/>
          </w:p>
        </w:tc>
        <w:tc>
          <w:tcPr>
            <w:tcW w:w="461" w:type="pct"/>
          </w:tcPr>
          <w:p w14:paraId="22630F73"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4D5486BE" w14:textId="77777777" w:rsidR="00D011F0" w:rsidRPr="00E1424A" w:rsidRDefault="00D011F0" w:rsidP="0080522F">
            <w:pPr>
              <w:spacing w:after="60"/>
              <w:rPr>
                <w:i/>
                <w:iCs/>
                <w:sz w:val="20"/>
                <w:szCs w:val="20"/>
              </w:rPr>
            </w:pPr>
            <w:r w:rsidRPr="00E1424A">
              <w:rPr>
                <w:i/>
                <w:iCs/>
                <w:sz w:val="20"/>
                <w:szCs w:val="20"/>
              </w:rPr>
              <w:t>Uplift Real-Time Metered Generation per Market Participant</w:t>
            </w:r>
            <w:r w:rsidRPr="00E1424A">
              <w:rPr>
                <w:iCs/>
                <w:sz w:val="20"/>
                <w:szCs w:val="20"/>
              </w:rPr>
              <w:t xml:space="preserve">—The monthly sum of Real-Time energy produced by </w:t>
            </w:r>
            <w:del w:id="999" w:author="ERCOT" w:date="2024-07-01T09:53:00Z">
              <w:r w:rsidRPr="00E1424A" w:rsidDel="00655809">
                <w:rPr>
                  <w:iCs/>
                  <w:sz w:val="20"/>
                  <w:szCs w:val="20"/>
                </w:rPr>
                <w:delText xml:space="preserve">Generation </w:delText>
              </w:r>
            </w:del>
            <w:r w:rsidRPr="00E1424A">
              <w:rPr>
                <w:iCs/>
                <w:sz w:val="20"/>
                <w:szCs w:val="20"/>
              </w:rPr>
              <w:t>Resources</w:t>
            </w:r>
            <w:r>
              <w:rPr>
                <w:iCs/>
                <w:sz w:val="20"/>
                <w:szCs w:val="20"/>
              </w:rPr>
              <w:t xml:space="preserve"> </w:t>
            </w:r>
            <w:r w:rsidRPr="00E1424A">
              <w:rPr>
                <w:iCs/>
                <w:sz w:val="20"/>
                <w:szCs w:val="20"/>
              </w:rPr>
              <w:t xml:space="preserve">represented by Market Participant </w:t>
            </w:r>
            <w:proofErr w:type="spellStart"/>
            <w:r w:rsidRPr="00E1424A">
              <w:rPr>
                <w:i/>
                <w:iCs/>
                <w:sz w:val="20"/>
                <w:szCs w:val="20"/>
              </w:rPr>
              <w:t>mp</w:t>
            </w:r>
            <w:proofErr w:type="spellEnd"/>
            <w:r w:rsidRPr="00E1424A">
              <w:rPr>
                <w:iCs/>
                <w:sz w:val="20"/>
                <w:szCs w:val="20"/>
              </w:rPr>
              <w:t xml:space="preserve">, excluding generation for RMR Resources and generation in RUC-Committed Intervals, where the Market Participant is a QSE assigned to the registered </w:t>
            </w:r>
            <w:proofErr w:type="gramStart"/>
            <w:r w:rsidRPr="00E1424A">
              <w:rPr>
                <w:iCs/>
                <w:sz w:val="20"/>
                <w:szCs w:val="20"/>
              </w:rPr>
              <w:t>Counter-Party</w:t>
            </w:r>
            <w:proofErr w:type="gramEnd"/>
            <w:r w:rsidRPr="00E1424A">
              <w:rPr>
                <w:iCs/>
                <w:sz w:val="20"/>
                <w:szCs w:val="20"/>
              </w:rPr>
              <w:t xml:space="preserve">. </w:t>
            </w:r>
          </w:p>
        </w:tc>
      </w:tr>
      <w:tr w:rsidR="00D011F0" w:rsidRPr="00E1424A" w14:paraId="7059EE9D" w14:textId="77777777" w:rsidTr="0080522F">
        <w:trPr>
          <w:cantSplit/>
        </w:trPr>
        <w:tc>
          <w:tcPr>
            <w:tcW w:w="813" w:type="pct"/>
          </w:tcPr>
          <w:p w14:paraId="35121FAA"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RTDCIMP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1355819F"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525A6177" w14:textId="77777777" w:rsidR="00D011F0" w:rsidRPr="00E1424A" w:rsidRDefault="00D011F0" w:rsidP="0080522F">
            <w:pPr>
              <w:spacing w:after="60"/>
              <w:rPr>
                <w:i/>
                <w:iCs/>
                <w:sz w:val="20"/>
                <w:szCs w:val="20"/>
              </w:rPr>
            </w:pPr>
            <w:r w:rsidRPr="00E1424A">
              <w:rPr>
                <w:i/>
                <w:iCs/>
                <w:sz w:val="20"/>
                <w:szCs w:val="20"/>
              </w:rPr>
              <w:t>Real-Time DC Import per QSE per Settlement Point</w:t>
            </w:r>
            <w:r w:rsidRPr="00E1424A">
              <w:rPr>
                <w:iCs/>
                <w:sz w:val="20"/>
                <w:szCs w:val="20"/>
              </w:rPr>
              <w:t xml:space="preserve">—The aggregated Direct Current Tie (DC Tie) Schedule submitted by Market Participant </w:t>
            </w:r>
            <w:proofErr w:type="spellStart"/>
            <w:r w:rsidRPr="00E1424A">
              <w:rPr>
                <w:i/>
                <w:iCs/>
                <w:sz w:val="20"/>
                <w:szCs w:val="20"/>
              </w:rPr>
              <w:t>mp</w:t>
            </w:r>
            <w:proofErr w:type="spellEnd"/>
            <w:r w:rsidRPr="00E1424A">
              <w:rPr>
                <w:i/>
                <w:iCs/>
                <w:sz w:val="20"/>
                <w:szCs w:val="20"/>
              </w:rPr>
              <w:t>,</w:t>
            </w:r>
            <w:r w:rsidRPr="00E1424A">
              <w:rPr>
                <w:iCs/>
                <w:sz w:val="20"/>
                <w:szCs w:val="20"/>
              </w:rPr>
              <w:t xml:space="preserve"> as an importer into the ERCOT System through DC Tie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2455E1F1" w14:textId="77777777" w:rsidTr="0080522F">
        <w:trPr>
          <w:cantSplit/>
        </w:trPr>
        <w:tc>
          <w:tcPr>
            <w:tcW w:w="813" w:type="pct"/>
          </w:tcPr>
          <w:p w14:paraId="4523FBD0" w14:textId="77777777" w:rsidR="00D011F0" w:rsidRPr="00E1424A" w:rsidRDefault="00D011F0" w:rsidP="0080522F">
            <w:pPr>
              <w:spacing w:after="60"/>
              <w:rPr>
                <w:iCs/>
                <w:color w:val="000000"/>
                <w:kern w:val="24"/>
                <w:sz w:val="20"/>
                <w:szCs w:val="20"/>
              </w:rPr>
            </w:pPr>
            <w:r w:rsidRPr="00E1424A">
              <w:rPr>
                <w:rFonts w:eastAsia="Calibri"/>
                <w:iCs/>
                <w:sz w:val="20"/>
                <w:szCs w:val="20"/>
              </w:rPr>
              <w:t xml:space="preserve">URTDCIMP </w:t>
            </w:r>
            <w:proofErr w:type="spellStart"/>
            <w:r w:rsidRPr="00E1424A">
              <w:rPr>
                <w:rFonts w:eastAsia="Calibri"/>
                <w:i/>
                <w:iCs/>
                <w:sz w:val="20"/>
                <w:szCs w:val="20"/>
                <w:vertAlign w:val="subscript"/>
              </w:rPr>
              <w:t>mp</w:t>
            </w:r>
            <w:proofErr w:type="spellEnd"/>
          </w:p>
        </w:tc>
        <w:tc>
          <w:tcPr>
            <w:tcW w:w="461" w:type="pct"/>
          </w:tcPr>
          <w:p w14:paraId="1080414B"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3558ED9" w14:textId="77777777" w:rsidR="00D011F0" w:rsidRPr="00E1424A" w:rsidRDefault="00D011F0" w:rsidP="0080522F">
            <w:pPr>
              <w:spacing w:after="60"/>
              <w:rPr>
                <w:i/>
                <w:iCs/>
                <w:sz w:val="20"/>
                <w:szCs w:val="20"/>
              </w:rPr>
            </w:pPr>
            <w:r w:rsidRPr="00E1424A">
              <w:rPr>
                <w:i/>
                <w:iCs/>
                <w:sz w:val="20"/>
                <w:szCs w:val="20"/>
              </w:rPr>
              <w:t>Uplift Real-Time DC Import per Market Participant</w:t>
            </w:r>
            <w:r w:rsidRPr="00E1424A">
              <w:rPr>
                <w:iCs/>
                <w:sz w:val="20"/>
                <w:szCs w:val="20"/>
              </w:rPr>
              <w:t xml:space="preserve">—The monthly sum of the aggregated DC Tie Schedule submitted by Market Participant </w:t>
            </w:r>
            <w:proofErr w:type="spellStart"/>
            <w:r w:rsidRPr="00E1424A">
              <w:rPr>
                <w:i/>
                <w:iCs/>
                <w:sz w:val="20"/>
                <w:szCs w:val="20"/>
              </w:rPr>
              <w:t>mp</w:t>
            </w:r>
            <w:proofErr w:type="spellEnd"/>
            <w:r w:rsidRPr="00E1424A">
              <w:rPr>
                <w:iCs/>
                <w:sz w:val="20"/>
                <w:szCs w:val="20"/>
              </w:rPr>
              <w:t xml:space="preserve">, as an importer into the ERCOT System where the Market Participant is a QSE assigned to a registered </w:t>
            </w:r>
            <w:proofErr w:type="gramStart"/>
            <w:r w:rsidRPr="00E1424A">
              <w:rPr>
                <w:iCs/>
                <w:sz w:val="20"/>
                <w:szCs w:val="20"/>
              </w:rPr>
              <w:t>Counter-Party</w:t>
            </w:r>
            <w:proofErr w:type="gramEnd"/>
            <w:r w:rsidRPr="00E1424A">
              <w:rPr>
                <w:iCs/>
                <w:sz w:val="20"/>
                <w:szCs w:val="20"/>
              </w:rPr>
              <w:t>.</w:t>
            </w:r>
          </w:p>
        </w:tc>
      </w:tr>
      <w:tr w:rsidR="00D011F0" w:rsidRPr="00E1424A" w14:paraId="725FF0DE" w14:textId="77777777" w:rsidTr="0080522F">
        <w:trPr>
          <w:cantSplit/>
        </w:trPr>
        <w:tc>
          <w:tcPr>
            <w:tcW w:w="813" w:type="pct"/>
          </w:tcPr>
          <w:p w14:paraId="0DC99C7E" w14:textId="77777777" w:rsidR="00D011F0" w:rsidRPr="00E1424A" w:rsidRDefault="00D011F0" w:rsidP="0080522F">
            <w:pPr>
              <w:spacing w:after="60"/>
              <w:rPr>
                <w:iCs/>
                <w:sz w:val="20"/>
                <w:szCs w:val="20"/>
              </w:rPr>
            </w:pPr>
            <w:r w:rsidRPr="00E1424A">
              <w:rPr>
                <w:iCs/>
                <w:color w:val="000000"/>
                <w:kern w:val="24"/>
                <w:sz w:val="20"/>
                <w:szCs w:val="20"/>
              </w:rPr>
              <w:t xml:space="preserve">RTAML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0A853B42"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343F1045" w14:textId="77777777" w:rsidR="00D011F0" w:rsidRPr="00E1424A" w:rsidRDefault="00D011F0" w:rsidP="0080522F">
            <w:pPr>
              <w:spacing w:after="60"/>
              <w:rPr>
                <w:iCs/>
                <w:sz w:val="20"/>
                <w:szCs w:val="20"/>
              </w:rPr>
            </w:pPr>
            <w:r w:rsidRPr="00E1424A">
              <w:rPr>
                <w:i/>
                <w:iCs/>
                <w:sz w:val="20"/>
                <w:szCs w:val="20"/>
              </w:rPr>
              <w:t>Real-Time Adjusted Metered Load per Market Participant per Settlement Point</w:t>
            </w:r>
            <w:r w:rsidRPr="00E1424A">
              <w:rPr>
                <w:iCs/>
                <w:sz w:val="20"/>
                <w:szCs w:val="20"/>
              </w:rPr>
              <w:t xml:space="preserve">—The sum of the Adjusted Metered Load (AML) at the Electrical Buses that are included in Settlement Point </w:t>
            </w:r>
            <w:r w:rsidRPr="00E1424A">
              <w:rPr>
                <w:i/>
                <w:iCs/>
                <w:sz w:val="20"/>
                <w:szCs w:val="20"/>
              </w:rPr>
              <w:t>p</w:t>
            </w:r>
            <w:r w:rsidRPr="00E1424A">
              <w:rPr>
                <w:iCs/>
                <w:sz w:val="20"/>
                <w:szCs w:val="20"/>
              </w:rPr>
              <w:t xml:space="preserve"> represented by Market Participant </w:t>
            </w:r>
            <w:proofErr w:type="spellStart"/>
            <w:r w:rsidRPr="00E1424A">
              <w:rPr>
                <w:i/>
                <w:iCs/>
                <w:sz w:val="20"/>
                <w:szCs w:val="20"/>
              </w:rPr>
              <w:t>mp</w:t>
            </w:r>
            <w:proofErr w:type="spellEnd"/>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679E5B23" w14:textId="77777777" w:rsidTr="0080522F">
        <w:trPr>
          <w:cantSplit/>
        </w:trPr>
        <w:tc>
          <w:tcPr>
            <w:tcW w:w="813" w:type="pct"/>
          </w:tcPr>
          <w:p w14:paraId="65A871A0" w14:textId="77777777" w:rsidR="00D011F0" w:rsidRPr="00E1424A" w:rsidRDefault="00D011F0" w:rsidP="0080522F">
            <w:pPr>
              <w:spacing w:after="60"/>
              <w:rPr>
                <w:iCs/>
                <w:sz w:val="20"/>
                <w:szCs w:val="20"/>
              </w:rPr>
            </w:pPr>
            <w:r w:rsidRPr="00E1424A">
              <w:rPr>
                <w:rFonts w:eastAsia="Calibri"/>
                <w:iCs/>
                <w:sz w:val="20"/>
                <w:szCs w:val="20"/>
              </w:rPr>
              <w:t xml:space="preserve">URTAML </w:t>
            </w:r>
            <w:proofErr w:type="spellStart"/>
            <w:r w:rsidRPr="00E1424A">
              <w:rPr>
                <w:rFonts w:eastAsia="Calibri"/>
                <w:i/>
                <w:iCs/>
                <w:sz w:val="20"/>
                <w:szCs w:val="20"/>
                <w:vertAlign w:val="subscript"/>
              </w:rPr>
              <w:t>mp</w:t>
            </w:r>
            <w:proofErr w:type="spellEnd"/>
          </w:p>
        </w:tc>
        <w:tc>
          <w:tcPr>
            <w:tcW w:w="461" w:type="pct"/>
          </w:tcPr>
          <w:p w14:paraId="0A1C066F"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702F74BD" w14:textId="77777777" w:rsidR="00D011F0" w:rsidRPr="00E1424A" w:rsidRDefault="00D011F0" w:rsidP="0080522F">
            <w:pPr>
              <w:spacing w:after="60"/>
              <w:rPr>
                <w:i/>
                <w:iCs/>
                <w:sz w:val="20"/>
                <w:szCs w:val="20"/>
              </w:rPr>
            </w:pPr>
            <w:r w:rsidRPr="00E1424A">
              <w:rPr>
                <w:i/>
                <w:iCs/>
                <w:sz w:val="20"/>
                <w:szCs w:val="20"/>
              </w:rPr>
              <w:t>Uplift Real-Time Adjusted Metered Load per Market Participant</w:t>
            </w:r>
            <w:r w:rsidRPr="00E1424A">
              <w:rPr>
                <w:iCs/>
                <w:sz w:val="20"/>
                <w:szCs w:val="20"/>
              </w:rPr>
              <w:t xml:space="preserve">—The monthly sum of the AML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6B7B4DCC" w14:textId="77777777" w:rsidTr="0080522F">
        <w:trPr>
          <w:cantSplit/>
        </w:trPr>
        <w:tc>
          <w:tcPr>
            <w:tcW w:w="813" w:type="pct"/>
          </w:tcPr>
          <w:p w14:paraId="411B3DE2" w14:textId="77777777" w:rsidR="00D011F0" w:rsidRPr="00E1424A" w:rsidRDefault="00D011F0" w:rsidP="0080522F">
            <w:pPr>
              <w:spacing w:after="60"/>
              <w:rPr>
                <w:iCs/>
                <w:sz w:val="20"/>
                <w:szCs w:val="20"/>
              </w:rPr>
            </w:pPr>
            <w:r w:rsidRPr="00E1424A">
              <w:rPr>
                <w:rFonts w:eastAsia="Calibri"/>
                <w:iCs/>
                <w:sz w:val="20"/>
                <w:szCs w:val="20"/>
              </w:rPr>
              <w:t xml:space="preserve">RTQQES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4D21DDB8"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743B4C9" w14:textId="77777777" w:rsidR="00D011F0" w:rsidRPr="00E1424A" w:rsidRDefault="00D011F0" w:rsidP="0080522F">
            <w:pPr>
              <w:spacing w:after="60"/>
              <w:rPr>
                <w:i/>
                <w:iCs/>
                <w:sz w:val="20"/>
                <w:szCs w:val="20"/>
              </w:rPr>
            </w:pPr>
            <w:r w:rsidRPr="00E1424A">
              <w:rPr>
                <w:i/>
                <w:iCs/>
                <w:sz w:val="20"/>
                <w:szCs w:val="20"/>
              </w:rPr>
              <w:t xml:space="preserve">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 per Settlement Point</w:t>
            </w:r>
            <w:r w:rsidRPr="00E1424A">
              <w:rPr>
                <w:iCs/>
                <w:sz w:val="20"/>
                <w:szCs w:val="20"/>
              </w:rPr>
              <w:t xml:space="preserve">—The amount of MW sold by Market Participant </w:t>
            </w:r>
            <w:proofErr w:type="spellStart"/>
            <w:r w:rsidRPr="00E1424A">
              <w:rPr>
                <w:i/>
                <w:iCs/>
                <w:sz w:val="20"/>
                <w:szCs w:val="20"/>
              </w:rPr>
              <w:t>mp</w:t>
            </w:r>
            <w:proofErr w:type="spellEnd"/>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65E7D2E6" w14:textId="77777777" w:rsidTr="0080522F">
        <w:trPr>
          <w:cantSplit/>
        </w:trPr>
        <w:tc>
          <w:tcPr>
            <w:tcW w:w="813" w:type="pct"/>
          </w:tcPr>
          <w:p w14:paraId="74646F96" w14:textId="77777777" w:rsidR="00D011F0" w:rsidRPr="00E1424A" w:rsidRDefault="00D011F0" w:rsidP="0080522F">
            <w:pPr>
              <w:spacing w:after="60"/>
              <w:rPr>
                <w:iCs/>
                <w:sz w:val="20"/>
                <w:szCs w:val="20"/>
              </w:rPr>
            </w:pPr>
            <w:r w:rsidRPr="00E1424A">
              <w:rPr>
                <w:rFonts w:eastAsia="Calibri"/>
                <w:iCs/>
                <w:sz w:val="20"/>
                <w:szCs w:val="20"/>
              </w:rPr>
              <w:t xml:space="preserve">URTQQES </w:t>
            </w:r>
            <w:proofErr w:type="spellStart"/>
            <w:r w:rsidRPr="00E1424A">
              <w:rPr>
                <w:rFonts w:eastAsia="Calibri"/>
                <w:i/>
                <w:iCs/>
                <w:sz w:val="20"/>
                <w:szCs w:val="20"/>
                <w:vertAlign w:val="subscript"/>
              </w:rPr>
              <w:t>mp</w:t>
            </w:r>
            <w:proofErr w:type="spellEnd"/>
          </w:p>
        </w:tc>
        <w:tc>
          <w:tcPr>
            <w:tcW w:w="461" w:type="pct"/>
          </w:tcPr>
          <w:p w14:paraId="4C19BDA9"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128DD317" w14:textId="77777777" w:rsidR="00D011F0" w:rsidRPr="00E1424A" w:rsidRDefault="00D011F0" w:rsidP="0080522F">
            <w:pPr>
              <w:spacing w:after="60"/>
              <w:rPr>
                <w:i/>
                <w:iCs/>
                <w:sz w:val="20"/>
                <w:szCs w:val="20"/>
              </w:rPr>
            </w:pPr>
            <w:r w:rsidRPr="00E1424A">
              <w:rPr>
                <w:i/>
                <w:iCs/>
                <w:sz w:val="20"/>
                <w:szCs w:val="20"/>
              </w:rPr>
              <w:t xml:space="preserve">Uplift 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w:t>
            </w:r>
            <w:r w:rsidRPr="00E1424A">
              <w:rPr>
                <w:iCs/>
                <w:sz w:val="20"/>
                <w:szCs w:val="20"/>
              </w:rPr>
              <w:t xml:space="preserve">—The monthly sum of MW sold by Market Participant </w:t>
            </w:r>
            <w:proofErr w:type="spellStart"/>
            <w:r w:rsidRPr="00E1424A">
              <w:rPr>
                <w:i/>
                <w:iCs/>
                <w:sz w:val="20"/>
                <w:szCs w:val="20"/>
              </w:rPr>
              <w:t>mp</w:t>
            </w:r>
            <w:proofErr w:type="spellEnd"/>
            <w:r w:rsidRPr="00E1424A">
              <w:rPr>
                <w:iCs/>
                <w:sz w:val="20"/>
                <w:szCs w:val="20"/>
              </w:rPr>
              <w:t xml:space="preserve"> through Energy Trades,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2C00607C" w14:textId="77777777" w:rsidTr="0080522F">
        <w:trPr>
          <w:cantSplit/>
        </w:trPr>
        <w:tc>
          <w:tcPr>
            <w:tcW w:w="813" w:type="pct"/>
          </w:tcPr>
          <w:p w14:paraId="0992AE94" w14:textId="77777777" w:rsidR="00D011F0" w:rsidRPr="00E1424A" w:rsidRDefault="00D011F0" w:rsidP="0080522F">
            <w:pPr>
              <w:spacing w:after="60"/>
              <w:rPr>
                <w:iCs/>
                <w:sz w:val="20"/>
                <w:szCs w:val="20"/>
              </w:rPr>
            </w:pPr>
            <w:r w:rsidRPr="00E1424A">
              <w:rPr>
                <w:rFonts w:eastAsia="Calibri"/>
                <w:iCs/>
                <w:sz w:val="20"/>
                <w:szCs w:val="20"/>
              </w:rPr>
              <w:t xml:space="preserve">RTQQEP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5B402241"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466F042F" w14:textId="77777777" w:rsidR="00D011F0" w:rsidRPr="00E1424A" w:rsidRDefault="00D011F0" w:rsidP="0080522F">
            <w:pPr>
              <w:spacing w:after="60"/>
              <w:rPr>
                <w:i/>
                <w:iCs/>
                <w:sz w:val="20"/>
                <w:szCs w:val="20"/>
              </w:rPr>
            </w:pPr>
            <w:r w:rsidRPr="00E1424A">
              <w:rPr>
                <w:i/>
                <w:iCs/>
                <w:sz w:val="20"/>
                <w:szCs w:val="20"/>
              </w:rPr>
              <w:t>QSE-to-QSE Energy Purchase per Market Participant per Settlement Point</w:t>
            </w:r>
            <w:r w:rsidRPr="00E1424A">
              <w:rPr>
                <w:iCs/>
                <w:sz w:val="20"/>
                <w:szCs w:val="20"/>
              </w:rPr>
              <w:t xml:space="preserve">—The amount of MW bought by Market Participant </w:t>
            </w:r>
            <w:proofErr w:type="spellStart"/>
            <w:r w:rsidRPr="00E1424A">
              <w:rPr>
                <w:i/>
                <w:iCs/>
                <w:sz w:val="20"/>
                <w:szCs w:val="20"/>
              </w:rPr>
              <w:t>mp</w:t>
            </w:r>
            <w:proofErr w:type="spellEnd"/>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50180401" w14:textId="77777777" w:rsidTr="0080522F">
        <w:trPr>
          <w:cantSplit/>
        </w:trPr>
        <w:tc>
          <w:tcPr>
            <w:tcW w:w="813" w:type="pct"/>
          </w:tcPr>
          <w:p w14:paraId="25822D9F" w14:textId="77777777" w:rsidR="00D011F0" w:rsidRPr="00E1424A" w:rsidRDefault="00D011F0" w:rsidP="0080522F">
            <w:pPr>
              <w:spacing w:after="60"/>
              <w:rPr>
                <w:iCs/>
                <w:sz w:val="20"/>
                <w:szCs w:val="20"/>
              </w:rPr>
            </w:pPr>
            <w:r w:rsidRPr="00E1424A">
              <w:rPr>
                <w:rFonts w:eastAsia="Calibri"/>
                <w:iCs/>
                <w:sz w:val="20"/>
                <w:szCs w:val="20"/>
              </w:rPr>
              <w:t xml:space="preserve">URTQQEP </w:t>
            </w:r>
            <w:proofErr w:type="spellStart"/>
            <w:r w:rsidRPr="00E1424A">
              <w:rPr>
                <w:rFonts w:eastAsia="Calibri"/>
                <w:i/>
                <w:iCs/>
                <w:sz w:val="20"/>
                <w:szCs w:val="20"/>
                <w:vertAlign w:val="subscript"/>
              </w:rPr>
              <w:t>mp</w:t>
            </w:r>
            <w:proofErr w:type="spellEnd"/>
          </w:p>
        </w:tc>
        <w:tc>
          <w:tcPr>
            <w:tcW w:w="461" w:type="pct"/>
          </w:tcPr>
          <w:p w14:paraId="0E1CE590"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059F6CA7" w14:textId="77777777" w:rsidR="00D011F0" w:rsidRPr="00E1424A" w:rsidRDefault="00D011F0" w:rsidP="0080522F">
            <w:pPr>
              <w:spacing w:after="60"/>
              <w:rPr>
                <w:iCs/>
                <w:sz w:val="20"/>
                <w:szCs w:val="20"/>
              </w:rPr>
            </w:pPr>
            <w:r w:rsidRPr="00E1424A">
              <w:rPr>
                <w:i/>
                <w:iCs/>
                <w:sz w:val="20"/>
                <w:szCs w:val="20"/>
              </w:rPr>
              <w:t>Uplift QSE-to-QSE Energy Purchase per Market Participant</w:t>
            </w:r>
            <w:r w:rsidRPr="00E1424A">
              <w:rPr>
                <w:iCs/>
                <w:sz w:val="20"/>
                <w:szCs w:val="20"/>
              </w:rPr>
              <w:t xml:space="preserve">—The monthly sum of MW bought by Market Participant </w:t>
            </w:r>
            <w:proofErr w:type="spellStart"/>
            <w:r w:rsidRPr="00E1424A">
              <w:rPr>
                <w:i/>
                <w:iCs/>
                <w:sz w:val="20"/>
                <w:szCs w:val="20"/>
              </w:rPr>
              <w:t>mp</w:t>
            </w:r>
            <w:proofErr w:type="spellEnd"/>
            <w:r w:rsidRPr="00E1424A">
              <w:rPr>
                <w:iCs/>
                <w:sz w:val="20"/>
                <w:szCs w:val="20"/>
              </w:rPr>
              <w:t xml:space="preserve"> through Energy Trades,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4148C93F" w14:textId="77777777" w:rsidTr="0080522F">
        <w:trPr>
          <w:cantSplit/>
        </w:trPr>
        <w:tc>
          <w:tcPr>
            <w:tcW w:w="813" w:type="pct"/>
          </w:tcPr>
          <w:p w14:paraId="445E8330" w14:textId="77777777" w:rsidR="00D011F0" w:rsidRPr="00E1424A" w:rsidRDefault="00D011F0" w:rsidP="0080522F">
            <w:pPr>
              <w:spacing w:after="60"/>
              <w:rPr>
                <w:iCs/>
                <w:sz w:val="20"/>
                <w:szCs w:val="20"/>
              </w:rPr>
            </w:pPr>
            <w:r w:rsidRPr="00E1424A">
              <w:rPr>
                <w:rFonts w:eastAsia="Calibri"/>
                <w:iCs/>
                <w:sz w:val="20"/>
                <w:szCs w:val="20"/>
              </w:rPr>
              <w:t xml:space="preserve">DAES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h</w:t>
            </w:r>
          </w:p>
        </w:tc>
        <w:tc>
          <w:tcPr>
            <w:tcW w:w="461" w:type="pct"/>
          </w:tcPr>
          <w:p w14:paraId="78DBA6B2"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1D96E7D6" w14:textId="77777777" w:rsidR="00D011F0" w:rsidRPr="00E1424A" w:rsidRDefault="00D011F0" w:rsidP="0080522F">
            <w:pPr>
              <w:spacing w:after="60"/>
              <w:rPr>
                <w:iCs/>
                <w:sz w:val="20"/>
                <w:szCs w:val="20"/>
              </w:rPr>
            </w:pPr>
            <w:r w:rsidRPr="00E1424A">
              <w:rPr>
                <w:i/>
                <w:iCs/>
                <w:sz w:val="20"/>
                <w:szCs w:val="20"/>
              </w:rPr>
              <w:t>Day-Ahead Energy Sale per Market Participant per Settlement Point per hour</w:t>
            </w:r>
            <w:r w:rsidRPr="00E1424A">
              <w:rPr>
                <w:iCs/>
                <w:sz w:val="20"/>
                <w:szCs w:val="20"/>
              </w:rPr>
              <w:t xml:space="preserve">—The total amount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Three-Part Supply Offers in the DAM and cleared DAM Energy-Only Offers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D011F0" w:rsidRPr="00E1424A" w14:paraId="346BB1AA" w14:textId="77777777" w:rsidTr="0080522F">
        <w:trPr>
          <w:cantSplit/>
        </w:trPr>
        <w:tc>
          <w:tcPr>
            <w:tcW w:w="813" w:type="pct"/>
          </w:tcPr>
          <w:p w14:paraId="205D3AD3" w14:textId="77777777" w:rsidR="00D011F0" w:rsidRPr="00E1424A" w:rsidRDefault="00D011F0" w:rsidP="0080522F">
            <w:pPr>
              <w:spacing w:after="60"/>
              <w:rPr>
                <w:iCs/>
                <w:sz w:val="20"/>
                <w:szCs w:val="20"/>
              </w:rPr>
            </w:pPr>
            <w:r w:rsidRPr="00E1424A">
              <w:rPr>
                <w:rFonts w:eastAsia="Calibri"/>
                <w:iCs/>
                <w:sz w:val="20"/>
                <w:szCs w:val="20"/>
              </w:rPr>
              <w:t xml:space="preserve">UDAES </w:t>
            </w:r>
            <w:proofErr w:type="spellStart"/>
            <w:r w:rsidRPr="00E1424A">
              <w:rPr>
                <w:rFonts w:eastAsia="Calibri"/>
                <w:i/>
                <w:iCs/>
                <w:sz w:val="20"/>
                <w:szCs w:val="20"/>
                <w:vertAlign w:val="subscript"/>
              </w:rPr>
              <w:t>mp</w:t>
            </w:r>
            <w:proofErr w:type="spellEnd"/>
          </w:p>
        </w:tc>
        <w:tc>
          <w:tcPr>
            <w:tcW w:w="461" w:type="pct"/>
          </w:tcPr>
          <w:p w14:paraId="33A66853"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11FD106C" w14:textId="77777777" w:rsidR="00D011F0" w:rsidRPr="00E1424A" w:rsidRDefault="00D011F0" w:rsidP="0080522F">
            <w:pPr>
              <w:spacing w:after="60"/>
              <w:rPr>
                <w:i/>
                <w:iCs/>
                <w:sz w:val="20"/>
                <w:szCs w:val="20"/>
              </w:rPr>
            </w:pPr>
            <w:r w:rsidRPr="00E1424A">
              <w:rPr>
                <w:i/>
                <w:iCs/>
                <w:sz w:val="20"/>
                <w:szCs w:val="20"/>
              </w:rPr>
              <w:t>Uplift Day-Ahead Energy Sale per Market Participant</w:t>
            </w:r>
            <w:r w:rsidRPr="00E1424A">
              <w:rPr>
                <w:iCs/>
                <w:sz w:val="20"/>
                <w:szCs w:val="20"/>
              </w:rPr>
              <w:t xml:space="preserve">—The monthly total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Three-Part Supply Offers in the DAM and cleared DAM Energy-Only Offer Curves,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261CA81F" w14:textId="77777777" w:rsidTr="0080522F">
        <w:trPr>
          <w:cantSplit/>
        </w:trPr>
        <w:tc>
          <w:tcPr>
            <w:tcW w:w="813" w:type="pct"/>
          </w:tcPr>
          <w:p w14:paraId="228B839A" w14:textId="77777777" w:rsidR="00D011F0" w:rsidRPr="00E1424A" w:rsidRDefault="00D011F0" w:rsidP="0080522F">
            <w:pPr>
              <w:spacing w:after="60"/>
              <w:rPr>
                <w:iCs/>
                <w:sz w:val="20"/>
                <w:szCs w:val="20"/>
              </w:rPr>
            </w:pPr>
            <w:r w:rsidRPr="00E1424A">
              <w:rPr>
                <w:rFonts w:eastAsia="Calibri"/>
                <w:iCs/>
                <w:sz w:val="20"/>
                <w:szCs w:val="20"/>
              </w:rPr>
              <w:t xml:space="preserve">DAEP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h</w:t>
            </w:r>
          </w:p>
        </w:tc>
        <w:tc>
          <w:tcPr>
            <w:tcW w:w="461" w:type="pct"/>
          </w:tcPr>
          <w:p w14:paraId="5D44714D"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5BB8651" w14:textId="77777777" w:rsidR="00D011F0" w:rsidRPr="00E1424A" w:rsidRDefault="00D011F0" w:rsidP="0080522F">
            <w:pPr>
              <w:spacing w:after="60"/>
              <w:rPr>
                <w:iCs/>
                <w:sz w:val="20"/>
                <w:szCs w:val="20"/>
              </w:rPr>
            </w:pPr>
            <w:r w:rsidRPr="00E1424A">
              <w:rPr>
                <w:i/>
                <w:iCs/>
                <w:sz w:val="20"/>
                <w:szCs w:val="20"/>
              </w:rPr>
              <w:t>Day-Ahead Energy Purchase per Market Participant per Settlement Point per hour</w:t>
            </w:r>
            <w:r w:rsidRPr="00E1424A">
              <w:rPr>
                <w:iCs/>
                <w:sz w:val="20"/>
                <w:szCs w:val="20"/>
              </w:rPr>
              <w:t xml:space="preserve">—The total amount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DAM Energy Bids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D011F0" w:rsidRPr="00E1424A" w14:paraId="1AC127DE" w14:textId="77777777" w:rsidTr="0080522F">
        <w:trPr>
          <w:cantSplit/>
        </w:trPr>
        <w:tc>
          <w:tcPr>
            <w:tcW w:w="813" w:type="pct"/>
          </w:tcPr>
          <w:p w14:paraId="346A66CF" w14:textId="77777777" w:rsidR="00D011F0" w:rsidRPr="00E1424A" w:rsidRDefault="00D011F0" w:rsidP="0080522F">
            <w:pPr>
              <w:spacing w:after="60"/>
              <w:rPr>
                <w:iCs/>
                <w:sz w:val="20"/>
                <w:szCs w:val="20"/>
              </w:rPr>
            </w:pPr>
            <w:r w:rsidRPr="00E1424A">
              <w:rPr>
                <w:rFonts w:eastAsia="Calibri"/>
                <w:iCs/>
                <w:sz w:val="20"/>
                <w:szCs w:val="20"/>
              </w:rPr>
              <w:lastRenderedPageBreak/>
              <w:t xml:space="preserve">UDAEP </w:t>
            </w:r>
            <w:proofErr w:type="spellStart"/>
            <w:r w:rsidRPr="00E1424A">
              <w:rPr>
                <w:rFonts w:eastAsia="Calibri"/>
                <w:i/>
                <w:iCs/>
                <w:sz w:val="20"/>
                <w:szCs w:val="20"/>
                <w:vertAlign w:val="subscript"/>
              </w:rPr>
              <w:t>mp</w:t>
            </w:r>
            <w:proofErr w:type="spellEnd"/>
          </w:p>
        </w:tc>
        <w:tc>
          <w:tcPr>
            <w:tcW w:w="461" w:type="pct"/>
          </w:tcPr>
          <w:p w14:paraId="70F6D9DB"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49108B69" w14:textId="77777777" w:rsidR="00D011F0" w:rsidRPr="00E1424A" w:rsidRDefault="00D011F0" w:rsidP="0080522F">
            <w:pPr>
              <w:spacing w:after="60"/>
              <w:rPr>
                <w:i/>
                <w:iCs/>
                <w:sz w:val="20"/>
                <w:szCs w:val="20"/>
              </w:rPr>
            </w:pPr>
            <w:r w:rsidRPr="00E1424A">
              <w:rPr>
                <w:i/>
                <w:iCs/>
                <w:sz w:val="20"/>
                <w:szCs w:val="20"/>
              </w:rPr>
              <w:t>Uplift Day-Ahead Energy Purchase per Market Participant</w:t>
            </w:r>
            <w:r w:rsidRPr="00E1424A">
              <w:rPr>
                <w:iCs/>
                <w:sz w:val="20"/>
                <w:szCs w:val="20"/>
              </w:rPr>
              <w:t xml:space="preserve">—The monthly total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DAM Energy Bids,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6B3EB54A" w14:textId="77777777" w:rsidTr="0080522F">
        <w:trPr>
          <w:cantSplit/>
        </w:trPr>
        <w:tc>
          <w:tcPr>
            <w:tcW w:w="813" w:type="pct"/>
          </w:tcPr>
          <w:p w14:paraId="7F2338A0" w14:textId="77777777" w:rsidR="00D011F0" w:rsidRPr="00E1424A" w:rsidRDefault="00D011F0" w:rsidP="0080522F">
            <w:pPr>
              <w:spacing w:after="60"/>
              <w:rPr>
                <w:iCs/>
                <w:sz w:val="20"/>
                <w:szCs w:val="20"/>
              </w:rPr>
            </w:pPr>
            <w:r w:rsidRPr="00E1424A">
              <w:rPr>
                <w:iCs/>
                <w:sz w:val="20"/>
                <w:szCs w:val="20"/>
              </w:rPr>
              <w:t xml:space="preserve">RTOBL </w:t>
            </w:r>
            <w:proofErr w:type="spellStart"/>
            <w:r w:rsidRPr="00E1424A">
              <w:rPr>
                <w:i/>
                <w:iCs/>
                <w:sz w:val="20"/>
                <w:szCs w:val="20"/>
                <w:vertAlign w:val="subscript"/>
              </w:rPr>
              <w:t>mp</w:t>
            </w:r>
            <w:proofErr w:type="spellEnd"/>
            <w:r w:rsidRPr="00E1424A">
              <w:rPr>
                <w:i/>
                <w:iCs/>
                <w:sz w:val="20"/>
                <w:szCs w:val="20"/>
                <w:vertAlign w:val="subscript"/>
              </w:rPr>
              <w:t>, (j, k), h</w:t>
            </w:r>
          </w:p>
        </w:tc>
        <w:tc>
          <w:tcPr>
            <w:tcW w:w="461" w:type="pct"/>
          </w:tcPr>
          <w:p w14:paraId="05404F2F"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0F2A77B3" w14:textId="77777777" w:rsidR="00D011F0" w:rsidRPr="00E1424A" w:rsidRDefault="00D011F0" w:rsidP="0080522F">
            <w:pPr>
              <w:spacing w:after="60"/>
              <w:rPr>
                <w:iCs/>
                <w:sz w:val="20"/>
                <w:szCs w:val="20"/>
              </w:rPr>
            </w:pPr>
            <w:r w:rsidRPr="00E1424A">
              <w:rPr>
                <w:i/>
                <w:iCs/>
                <w:sz w:val="20"/>
                <w:szCs w:val="20"/>
              </w:rPr>
              <w:t>Real-Time Obligation per Market Participant per source and sink pair per hour</w:t>
            </w:r>
            <w:r w:rsidRPr="00E1424A">
              <w:rPr>
                <w:iCs/>
                <w:sz w:val="20"/>
                <w:szCs w:val="20"/>
              </w:rPr>
              <w:t xml:space="preserve">—The number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Point-to-Point (PTP) Obligations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settled in Real-Time for the hour </w:t>
            </w:r>
            <w:r w:rsidRPr="00E1424A">
              <w:rPr>
                <w:i/>
                <w:iCs/>
                <w:sz w:val="20"/>
                <w:szCs w:val="20"/>
              </w:rPr>
              <w:t>h</w:t>
            </w:r>
            <w:r w:rsidRPr="00E1424A">
              <w:rPr>
                <w:iCs/>
                <w:sz w:val="20"/>
                <w:szCs w:val="20"/>
              </w:rPr>
              <w:t>, and where the Market Participant is a QSE.</w:t>
            </w:r>
          </w:p>
        </w:tc>
      </w:tr>
      <w:tr w:rsidR="00D011F0" w:rsidRPr="00E1424A" w14:paraId="2CE878C3" w14:textId="77777777" w:rsidTr="0080522F">
        <w:trPr>
          <w:cantSplit/>
        </w:trPr>
        <w:tc>
          <w:tcPr>
            <w:tcW w:w="813" w:type="pct"/>
          </w:tcPr>
          <w:p w14:paraId="5FBDB89D" w14:textId="77777777" w:rsidR="00D011F0" w:rsidRPr="00E1424A" w:rsidRDefault="00D011F0" w:rsidP="0080522F">
            <w:pPr>
              <w:spacing w:after="60"/>
              <w:rPr>
                <w:bCs/>
                <w:iCs/>
                <w:sz w:val="20"/>
                <w:szCs w:val="20"/>
              </w:rPr>
            </w:pPr>
            <w:r w:rsidRPr="00E1424A">
              <w:rPr>
                <w:rFonts w:eastAsia="Calibri"/>
                <w:iCs/>
                <w:sz w:val="20"/>
                <w:szCs w:val="20"/>
              </w:rPr>
              <w:t xml:space="preserve">URTOBL </w:t>
            </w:r>
            <w:proofErr w:type="spellStart"/>
            <w:r w:rsidRPr="00E1424A">
              <w:rPr>
                <w:rFonts w:eastAsia="Calibri"/>
                <w:i/>
                <w:iCs/>
                <w:sz w:val="20"/>
                <w:szCs w:val="20"/>
                <w:vertAlign w:val="subscript"/>
              </w:rPr>
              <w:t>mp</w:t>
            </w:r>
            <w:proofErr w:type="spellEnd"/>
          </w:p>
        </w:tc>
        <w:tc>
          <w:tcPr>
            <w:tcW w:w="461" w:type="pct"/>
          </w:tcPr>
          <w:p w14:paraId="0C604C0F" w14:textId="77777777" w:rsidR="00D011F0" w:rsidRPr="00E1424A" w:rsidRDefault="00D011F0" w:rsidP="0080522F">
            <w:pPr>
              <w:spacing w:after="60"/>
              <w:rPr>
                <w:bCs/>
                <w:iCs/>
                <w:sz w:val="20"/>
                <w:szCs w:val="20"/>
              </w:rPr>
            </w:pPr>
            <w:r w:rsidRPr="00E1424A">
              <w:rPr>
                <w:iCs/>
                <w:sz w:val="20"/>
                <w:szCs w:val="20"/>
              </w:rPr>
              <w:t>MWh</w:t>
            </w:r>
          </w:p>
        </w:tc>
        <w:tc>
          <w:tcPr>
            <w:tcW w:w="3725" w:type="pct"/>
          </w:tcPr>
          <w:p w14:paraId="655299F0" w14:textId="77777777" w:rsidR="00D011F0" w:rsidRPr="00E1424A" w:rsidRDefault="00D011F0" w:rsidP="0080522F">
            <w:pPr>
              <w:spacing w:after="60"/>
              <w:rPr>
                <w:bCs/>
                <w:i/>
                <w:iCs/>
                <w:sz w:val="20"/>
                <w:szCs w:val="20"/>
              </w:rPr>
            </w:pPr>
            <w:r w:rsidRPr="00E1424A">
              <w:rPr>
                <w:i/>
                <w:iCs/>
                <w:sz w:val="20"/>
                <w:szCs w:val="20"/>
              </w:rPr>
              <w:t>Uplift Real-Time Obligation per Market Participant</w:t>
            </w:r>
            <w:r w:rsidRPr="00E1424A">
              <w:rPr>
                <w:iCs/>
                <w:sz w:val="20"/>
                <w:szCs w:val="20"/>
              </w:rPr>
              <w:t xml:space="preserve">—The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Obligations settled in Real-Time, counting the quantity only once per source and sink pair, and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30919D89" w14:textId="77777777" w:rsidTr="0080522F">
        <w:trPr>
          <w:cantSplit/>
        </w:trPr>
        <w:tc>
          <w:tcPr>
            <w:tcW w:w="813" w:type="pct"/>
          </w:tcPr>
          <w:p w14:paraId="6D6D8BE2" w14:textId="77777777" w:rsidR="00D011F0" w:rsidRPr="00E1424A" w:rsidRDefault="00D011F0" w:rsidP="0080522F">
            <w:pPr>
              <w:spacing w:after="60"/>
              <w:rPr>
                <w:bCs/>
                <w:iCs/>
                <w:sz w:val="20"/>
                <w:szCs w:val="20"/>
              </w:rPr>
            </w:pPr>
            <w:r w:rsidRPr="00E1424A">
              <w:rPr>
                <w:bCs/>
                <w:iCs/>
                <w:sz w:val="20"/>
                <w:szCs w:val="20"/>
              </w:rPr>
              <w:t xml:space="preserve">RTOBLLO </w:t>
            </w:r>
            <w:r w:rsidRPr="00E1424A">
              <w:rPr>
                <w:bCs/>
                <w:i/>
                <w:iCs/>
                <w:sz w:val="20"/>
                <w:szCs w:val="20"/>
                <w:vertAlign w:val="subscript"/>
              </w:rPr>
              <w:t>q, (j, k)</w:t>
            </w:r>
          </w:p>
        </w:tc>
        <w:tc>
          <w:tcPr>
            <w:tcW w:w="461" w:type="pct"/>
          </w:tcPr>
          <w:p w14:paraId="1E9C3C0A" w14:textId="77777777" w:rsidR="00D011F0" w:rsidRPr="00E1424A" w:rsidRDefault="00D011F0" w:rsidP="0080522F">
            <w:pPr>
              <w:spacing w:after="60"/>
              <w:rPr>
                <w:bCs/>
                <w:iCs/>
                <w:sz w:val="20"/>
                <w:szCs w:val="20"/>
              </w:rPr>
            </w:pPr>
            <w:r w:rsidRPr="00E1424A">
              <w:rPr>
                <w:bCs/>
                <w:iCs/>
                <w:sz w:val="20"/>
                <w:szCs w:val="20"/>
              </w:rPr>
              <w:t>MW</w:t>
            </w:r>
          </w:p>
        </w:tc>
        <w:tc>
          <w:tcPr>
            <w:tcW w:w="3725" w:type="pct"/>
          </w:tcPr>
          <w:p w14:paraId="6AB80480" w14:textId="77777777" w:rsidR="00D011F0" w:rsidRPr="00E1424A" w:rsidRDefault="00D011F0" w:rsidP="0080522F">
            <w:pPr>
              <w:spacing w:after="60"/>
              <w:rPr>
                <w:bCs/>
                <w:i/>
                <w:iCs/>
                <w:sz w:val="20"/>
                <w:szCs w:val="20"/>
              </w:rPr>
            </w:pPr>
            <w:r w:rsidRPr="00E1424A">
              <w:rPr>
                <w:bCs/>
                <w:i/>
                <w:iCs/>
                <w:sz w:val="20"/>
                <w:szCs w:val="20"/>
              </w:rPr>
              <w:t xml:space="preserve">Real-Time Obligation with Links to an Option per QSE per pair of </w:t>
            </w:r>
            <w:proofErr w:type="gramStart"/>
            <w:r w:rsidRPr="00E1424A">
              <w:rPr>
                <w:bCs/>
                <w:i/>
                <w:iCs/>
                <w:sz w:val="20"/>
                <w:szCs w:val="20"/>
              </w:rPr>
              <w:t>source</w:t>
            </w:r>
            <w:proofErr w:type="gramEnd"/>
            <w:r w:rsidRPr="00E1424A">
              <w:rPr>
                <w:bCs/>
                <w:i/>
                <w:iCs/>
                <w:sz w:val="20"/>
                <w:szCs w:val="20"/>
              </w:rPr>
              <w:t xml:space="preserve"> and sink</w:t>
            </w:r>
            <w:r w:rsidRPr="00E1424A">
              <w:rPr>
                <w:bCs/>
                <w:iCs/>
                <w:sz w:val="20"/>
                <w:szCs w:val="20"/>
              </w:rPr>
              <w:sym w:font="Symbol" w:char="F0BE"/>
            </w:r>
            <w:r w:rsidRPr="00E1424A">
              <w:rPr>
                <w:bCs/>
                <w:iCs/>
                <w:sz w:val="20"/>
                <w:szCs w:val="20"/>
              </w:rPr>
              <w:t xml:space="preserve">The total MW of the QSE’s PTP Obligation with Links to an Option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p>
        </w:tc>
      </w:tr>
      <w:tr w:rsidR="00D011F0" w:rsidRPr="00E1424A" w14:paraId="26D68331" w14:textId="77777777" w:rsidTr="0080522F">
        <w:trPr>
          <w:cantSplit/>
        </w:trPr>
        <w:tc>
          <w:tcPr>
            <w:tcW w:w="813" w:type="pct"/>
          </w:tcPr>
          <w:p w14:paraId="5D554DFC" w14:textId="77777777" w:rsidR="00D011F0" w:rsidRPr="00E1424A" w:rsidRDefault="00D011F0" w:rsidP="0080522F">
            <w:pPr>
              <w:spacing w:after="60"/>
              <w:rPr>
                <w:bCs/>
                <w:iCs/>
                <w:sz w:val="20"/>
                <w:szCs w:val="20"/>
              </w:rPr>
            </w:pPr>
            <w:r w:rsidRPr="00E1424A">
              <w:rPr>
                <w:bCs/>
                <w:iCs/>
                <w:sz w:val="20"/>
                <w:szCs w:val="20"/>
              </w:rPr>
              <w:t xml:space="preserve">URTOBLLO </w:t>
            </w:r>
            <w:r w:rsidRPr="00E1424A">
              <w:rPr>
                <w:bCs/>
                <w:i/>
                <w:iCs/>
                <w:sz w:val="20"/>
                <w:szCs w:val="20"/>
                <w:vertAlign w:val="subscript"/>
              </w:rPr>
              <w:t>q, (j, k)</w:t>
            </w:r>
          </w:p>
        </w:tc>
        <w:tc>
          <w:tcPr>
            <w:tcW w:w="461" w:type="pct"/>
          </w:tcPr>
          <w:p w14:paraId="2C9DA5BF" w14:textId="77777777" w:rsidR="00D011F0" w:rsidRPr="00E1424A" w:rsidRDefault="00D011F0" w:rsidP="0080522F">
            <w:pPr>
              <w:spacing w:after="60"/>
              <w:rPr>
                <w:bCs/>
                <w:iCs/>
                <w:sz w:val="20"/>
                <w:szCs w:val="20"/>
              </w:rPr>
            </w:pPr>
            <w:r w:rsidRPr="00E1424A">
              <w:rPr>
                <w:bCs/>
                <w:iCs/>
                <w:sz w:val="20"/>
                <w:szCs w:val="20"/>
              </w:rPr>
              <w:t>MW</w:t>
            </w:r>
          </w:p>
        </w:tc>
        <w:tc>
          <w:tcPr>
            <w:tcW w:w="3725" w:type="pct"/>
          </w:tcPr>
          <w:p w14:paraId="36EC6B20" w14:textId="77777777" w:rsidR="00D011F0" w:rsidRPr="00E1424A" w:rsidRDefault="00D011F0" w:rsidP="0080522F">
            <w:pPr>
              <w:spacing w:after="60"/>
              <w:rPr>
                <w:bCs/>
                <w:i/>
                <w:iCs/>
                <w:sz w:val="20"/>
                <w:szCs w:val="20"/>
              </w:rPr>
            </w:pPr>
            <w:r w:rsidRPr="00E1424A">
              <w:rPr>
                <w:bCs/>
                <w:i/>
                <w:iCs/>
                <w:sz w:val="20"/>
                <w:szCs w:val="20"/>
              </w:rPr>
              <w:t xml:space="preserve">Uplift Real-Time Obligation with Links to an Option per QSE per pair of </w:t>
            </w:r>
            <w:proofErr w:type="gramStart"/>
            <w:r w:rsidRPr="00E1424A">
              <w:rPr>
                <w:bCs/>
                <w:i/>
                <w:iCs/>
                <w:sz w:val="20"/>
                <w:szCs w:val="20"/>
              </w:rPr>
              <w:t>source</w:t>
            </w:r>
            <w:proofErr w:type="gramEnd"/>
            <w:r w:rsidRPr="00E1424A">
              <w:rPr>
                <w:bCs/>
                <w:i/>
                <w:iCs/>
                <w:sz w:val="20"/>
                <w:szCs w:val="20"/>
              </w:rPr>
              <w:t xml:space="preserve"> and sink</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 xml:space="preserve">MW of PTP Obligation with Links to Options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r w:rsidRPr="00E1424A">
              <w:rPr>
                <w:iCs/>
                <w:sz w:val="20"/>
                <w:szCs w:val="20"/>
              </w:rPr>
              <w:t xml:space="preserve"> where the Market Participant is a QSE assigned to the registered Counter-Party.</w:t>
            </w:r>
          </w:p>
        </w:tc>
      </w:tr>
      <w:tr w:rsidR="00D011F0" w:rsidRPr="00E1424A" w14:paraId="26740794" w14:textId="77777777" w:rsidTr="0080522F">
        <w:trPr>
          <w:cantSplit/>
        </w:trPr>
        <w:tc>
          <w:tcPr>
            <w:tcW w:w="813" w:type="pct"/>
          </w:tcPr>
          <w:p w14:paraId="0E73BD1B" w14:textId="77777777" w:rsidR="00D011F0" w:rsidRPr="00E1424A" w:rsidRDefault="00D011F0" w:rsidP="0080522F">
            <w:pPr>
              <w:spacing w:after="60"/>
              <w:rPr>
                <w:iCs/>
                <w:sz w:val="20"/>
                <w:szCs w:val="20"/>
              </w:rPr>
            </w:pPr>
            <w:r w:rsidRPr="00E1424A">
              <w:rPr>
                <w:bCs/>
                <w:iCs/>
                <w:sz w:val="20"/>
                <w:szCs w:val="20"/>
              </w:rPr>
              <w:t xml:space="preserve">DAOPT </w:t>
            </w:r>
            <w:proofErr w:type="spellStart"/>
            <w:r w:rsidRPr="00E1424A">
              <w:rPr>
                <w:rFonts w:eastAsia="Calibri"/>
                <w:i/>
                <w:iCs/>
                <w:sz w:val="20"/>
                <w:szCs w:val="20"/>
                <w:vertAlign w:val="subscript"/>
              </w:rPr>
              <w:t>mp</w:t>
            </w:r>
            <w:proofErr w:type="spellEnd"/>
            <w:r w:rsidRPr="00E1424A">
              <w:rPr>
                <w:bCs/>
                <w:i/>
                <w:iCs/>
                <w:sz w:val="20"/>
                <w:szCs w:val="20"/>
                <w:vertAlign w:val="subscript"/>
              </w:rPr>
              <w:t>, (j, k), h</w:t>
            </w:r>
          </w:p>
        </w:tc>
        <w:tc>
          <w:tcPr>
            <w:tcW w:w="461" w:type="pct"/>
          </w:tcPr>
          <w:p w14:paraId="092A612B" w14:textId="77777777" w:rsidR="00D011F0" w:rsidRPr="00E1424A" w:rsidRDefault="00D011F0" w:rsidP="0080522F">
            <w:pPr>
              <w:spacing w:after="60"/>
              <w:rPr>
                <w:iCs/>
                <w:sz w:val="20"/>
                <w:szCs w:val="20"/>
              </w:rPr>
            </w:pPr>
            <w:r w:rsidRPr="00E1424A">
              <w:rPr>
                <w:bCs/>
                <w:iCs/>
                <w:sz w:val="20"/>
                <w:szCs w:val="20"/>
              </w:rPr>
              <w:t>MW</w:t>
            </w:r>
          </w:p>
        </w:tc>
        <w:tc>
          <w:tcPr>
            <w:tcW w:w="3725" w:type="pct"/>
          </w:tcPr>
          <w:p w14:paraId="39DE767A" w14:textId="77777777" w:rsidR="00D011F0" w:rsidRPr="00E1424A" w:rsidRDefault="00D011F0" w:rsidP="0080522F">
            <w:pPr>
              <w:spacing w:after="60"/>
              <w:rPr>
                <w:bCs/>
                <w:iCs/>
                <w:sz w:val="20"/>
                <w:szCs w:val="20"/>
              </w:rPr>
            </w:pPr>
            <w:r w:rsidRPr="00E1424A">
              <w:rPr>
                <w:bCs/>
                <w:i/>
                <w:iCs/>
                <w:sz w:val="20"/>
                <w:szCs w:val="20"/>
              </w:rPr>
              <w:t>Day-Ahead Option per Market Participant per source and sink pair per hour</w:t>
            </w:r>
            <w:r w:rsidRPr="00E1424A">
              <w:rPr>
                <w:bCs/>
                <w:iCs/>
                <w:sz w:val="20"/>
                <w:szCs w:val="20"/>
              </w:rPr>
              <w:sym w:font="Symbol" w:char="F0BE"/>
            </w:r>
            <w:r w:rsidRPr="00E1424A">
              <w:rPr>
                <w:bCs/>
                <w:iCs/>
                <w:sz w:val="20"/>
                <w:szCs w:val="20"/>
              </w:rPr>
              <w:t xml:space="preserve">The number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 xml:space="preserve">PTP Options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bCs/>
                <w:iCs/>
                <w:sz w:val="20"/>
                <w:szCs w:val="20"/>
              </w:rPr>
              <w:t>,</w:t>
            </w:r>
            <w:r w:rsidRPr="00E1424A">
              <w:rPr>
                <w:iCs/>
                <w:sz w:val="20"/>
                <w:szCs w:val="20"/>
              </w:rPr>
              <w:t xml:space="preserve"> and where the Market Participant is a CRR Account Holder.</w:t>
            </w:r>
            <w:r w:rsidRPr="00E1424A">
              <w:rPr>
                <w:bCs/>
                <w:iCs/>
                <w:sz w:val="20"/>
                <w:szCs w:val="20"/>
              </w:rPr>
              <w:t xml:space="preserve"> </w:t>
            </w:r>
          </w:p>
        </w:tc>
      </w:tr>
      <w:tr w:rsidR="00D011F0" w:rsidRPr="00E1424A" w14:paraId="32EC38B4" w14:textId="77777777" w:rsidTr="0080522F">
        <w:trPr>
          <w:cantSplit/>
        </w:trPr>
        <w:tc>
          <w:tcPr>
            <w:tcW w:w="813" w:type="pct"/>
          </w:tcPr>
          <w:p w14:paraId="4C5389C3" w14:textId="77777777" w:rsidR="00D011F0" w:rsidRPr="00E1424A" w:rsidRDefault="00D011F0" w:rsidP="0080522F">
            <w:pPr>
              <w:spacing w:after="60"/>
              <w:rPr>
                <w:bCs/>
                <w:iCs/>
                <w:sz w:val="20"/>
                <w:szCs w:val="20"/>
              </w:rPr>
            </w:pPr>
            <w:r w:rsidRPr="00E1424A">
              <w:rPr>
                <w:rFonts w:eastAsia="Calibri"/>
                <w:iCs/>
                <w:sz w:val="20"/>
                <w:szCs w:val="20"/>
              </w:rPr>
              <w:t xml:space="preserve">UDAOPT </w:t>
            </w:r>
            <w:proofErr w:type="spellStart"/>
            <w:r w:rsidRPr="00E1424A">
              <w:rPr>
                <w:rFonts w:eastAsia="Calibri"/>
                <w:i/>
                <w:iCs/>
                <w:sz w:val="20"/>
                <w:szCs w:val="20"/>
                <w:vertAlign w:val="subscript"/>
              </w:rPr>
              <w:t>mp</w:t>
            </w:r>
            <w:proofErr w:type="spellEnd"/>
          </w:p>
        </w:tc>
        <w:tc>
          <w:tcPr>
            <w:tcW w:w="461" w:type="pct"/>
          </w:tcPr>
          <w:p w14:paraId="3BD8E53E" w14:textId="77777777" w:rsidR="00D011F0" w:rsidRPr="00E1424A" w:rsidRDefault="00D011F0" w:rsidP="0080522F">
            <w:pPr>
              <w:spacing w:after="60"/>
              <w:rPr>
                <w:bCs/>
                <w:iCs/>
                <w:sz w:val="20"/>
                <w:szCs w:val="20"/>
              </w:rPr>
            </w:pPr>
            <w:r w:rsidRPr="00E1424A">
              <w:rPr>
                <w:iCs/>
                <w:sz w:val="20"/>
                <w:szCs w:val="20"/>
              </w:rPr>
              <w:t>MWh</w:t>
            </w:r>
          </w:p>
        </w:tc>
        <w:tc>
          <w:tcPr>
            <w:tcW w:w="3725" w:type="pct"/>
          </w:tcPr>
          <w:p w14:paraId="0ADF487A" w14:textId="77777777" w:rsidR="00D011F0" w:rsidRPr="00E1424A" w:rsidRDefault="00D011F0" w:rsidP="0080522F">
            <w:pPr>
              <w:spacing w:after="60"/>
              <w:rPr>
                <w:i/>
                <w:iCs/>
                <w:sz w:val="20"/>
                <w:szCs w:val="20"/>
              </w:rPr>
            </w:pPr>
            <w:r w:rsidRPr="00E1424A">
              <w:rPr>
                <w:bCs/>
                <w:i/>
                <w:iCs/>
                <w:sz w:val="20"/>
                <w:szCs w:val="20"/>
              </w:rPr>
              <w:t>Uplift Day-Ahead Option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PTP Options owned in the DAM</w:t>
            </w:r>
            <w:r w:rsidRPr="00E1424A">
              <w:rPr>
                <w:iCs/>
                <w:sz w:val="20"/>
                <w:szCs w:val="20"/>
              </w:rPr>
              <w:t xml:space="preserve">, counting the ownership quantity only once per source and sink pair, and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6E4F5431" w14:textId="77777777" w:rsidTr="0080522F">
        <w:trPr>
          <w:cantSplit/>
        </w:trPr>
        <w:tc>
          <w:tcPr>
            <w:tcW w:w="813" w:type="pct"/>
          </w:tcPr>
          <w:p w14:paraId="2B4816B3" w14:textId="77777777" w:rsidR="00D011F0" w:rsidRPr="00E1424A" w:rsidRDefault="00D011F0" w:rsidP="0080522F">
            <w:pPr>
              <w:spacing w:after="60"/>
              <w:rPr>
                <w:bCs/>
                <w:iCs/>
                <w:sz w:val="20"/>
                <w:szCs w:val="20"/>
              </w:rPr>
            </w:pPr>
            <w:r w:rsidRPr="00E1424A">
              <w:rPr>
                <w:bCs/>
                <w:iCs/>
                <w:sz w:val="20"/>
                <w:szCs w:val="20"/>
              </w:rPr>
              <w:t xml:space="preserve">DAOBL </w:t>
            </w:r>
            <w:proofErr w:type="spellStart"/>
            <w:r w:rsidRPr="00E1424A">
              <w:rPr>
                <w:rFonts w:eastAsia="Calibri"/>
                <w:i/>
                <w:iCs/>
                <w:sz w:val="20"/>
                <w:szCs w:val="20"/>
                <w:vertAlign w:val="subscript"/>
              </w:rPr>
              <w:t>mp</w:t>
            </w:r>
            <w:proofErr w:type="spellEnd"/>
            <w:r w:rsidRPr="00E1424A">
              <w:rPr>
                <w:i/>
                <w:iCs/>
                <w:sz w:val="20"/>
                <w:szCs w:val="20"/>
                <w:vertAlign w:val="subscript"/>
              </w:rPr>
              <w:t xml:space="preserve">, </w:t>
            </w:r>
            <w:r w:rsidRPr="00E1424A">
              <w:rPr>
                <w:bCs/>
                <w:i/>
                <w:iCs/>
                <w:sz w:val="20"/>
                <w:szCs w:val="20"/>
                <w:vertAlign w:val="subscript"/>
              </w:rPr>
              <w:t>(j, k), h</w:t>
            </w:r>
          </w:p>
        </w:tc>
        <w:tc>
          <w:tcPr>
            <w:tcW w:w="461" w:type="pct"/>
          </w:tcPr>
          <w:p w14:paraId="079BAB8B" w14:textId="77777777" w:rsidR="00D011F0" w:rsidRPr="00E1424A" w:rsidRDefault="00D011F0" w:rsidP="0080522F">
            <w:pPr>
              <w:spacing w:after="60"/>
              <w:rPr>
                <w:iCs/>
                <w:sz w:val="20"/>
                <w:szCs w:val="20"/>
              </w:rPr>
            </w:pPr>
            <w:r w:rsidRPr="00E1424A">
              <w:rPr>
                <w:bCs/>
                <w:iCs/>
                <w:sz w:val="20"/>
                <w:szCs w:val="20"/>
              </w:rPr>
              <w:t>MW</w:t>
            </w:r>
          </w:p>
        </w:tc>
        <w:tc>
          <w:tcPr>
            <w:tcW w:w="3725" w:type="pct"/>
          </w:tcPr>
          <w:p w14:paraId="7A10B727" w14:textId="77777777" w:rsidR="00D011F0" w:rsidRPr="00E1424A" w:rsidRDefault="00D011F0" w:rsidP="0080522F">
            <w:pPr>
              <w:spacing w:after="60"/>
              <w:rPr>
                <w:iCs/>
                <w:sz w:val="20"/>
                <w:szCs w:val="20"/>
              </w:rPr>
            </w:pPr>
            <w:r w:rsidRPr="00E1424A">
              <w:rPr>
                <w:i/>
                <w:iCs/>
                <w:sz w:val="20"/>
                <w:szCs w:val="20"/>
              </w:rPr>
              <w:t xml:space="preserve">Day-Ahead Obligation per </w:t>
            </w:r>
            <w:r w:rsidRPr="00E1424A">
              <w:rPr>
                <w:bCs/>
                <w:i/>
                <w:iCs/>
                <w:sz w:val="20"/>
                <w:szCs w:val="20"/>
              </w:rPr>
              <w:t xml:space="preserve">Market Participant </w:t>
            </w:r>
            <w:r w:rsidRPr="00E1424A">
              <w:rPr>
                <w:i/>
                <w:iCs/>
                <w:sz w:val="20"/>
                <w:szCs w:val="20"/>
              </w:rPr>
              <w:t>per source and sink pair per hour</w:t>
            </w:r>
            <w:r w:rsidRPr="00E1424A">
              <w:rPr>
                <w:iCs/>
                <w:sz w:val="20"/>
                <w:szCs w:val="20"/>
              </w:rPr>
              <w:t>—</w:t>
            </w:r>
            <w:r w:rsidRPr="00E1424A">
              <w:rPr>
                <w:bCs/>
                <w:iCs/>
                <w:sz w:val="20"/>
                <w:szCs w:val="20"/>
              </w:rPr>
              <w:t xml:space="preserve">The number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w:t>
            </w:r>
            <w:r w:rsidRPr="00E1424A">
              <w:rPr>
                <w:iCs/>
                <w:sz w:val="20"/>
                <w:szCs w:val="20"/>
              </w:rPr>
              <w:t>P</w:t>
            </w:r>
            <w:r w:rsidRPr="00E1424A">
              <w:rPr>
                <w:bCs/>
                <w:iCs/>
                <w:sz w:val="20"/>
                <w:szCs w:val="20"/>
              </w:rPr>
              <w:t xml:space="preserve"> Obligations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iCs/>
                <w:sz w:val="20"/>
                <w:szCs w:val="20"/>
              </w:rPr>
              <w:t xml:space="preserve">, and where the Market Participant is a CRR Account Holder.  </w:t>
            </w:r>
          </w:p>
        </w:tc>
      </w:tr>
      <w:tr w:rsidR="00D011F0" w:rsidRPr="00E1424A" w14:paraId="5ACDC37B" w14:textId="77777777" w:rsidTr="0080522F">
        <w:trPr>
          <w:cantSplit/>
        </w:trPr>
        <w:tc>
          <w:tcPr>
            <w:tcW w:w="813" w:type="pct"/>
          </w:tcPr>
          <w:p w14:paraId="745DD3E8" w14:textId="77777777" w:rsidR="00D011F0" w:rsidRPr="00E1424A" w:rsidRDefault="00D011F0" w:rsidP="0080522F">
            <w:pPr>
              <w:spacing w:after="60"/>
              <w:rPr>
                <w:iCs/>
                <w:sz w:val="20"/>
                <w:szCs w:val="20"/>
              </w:rPr>
            </w:pPr>
            <w:r w:rsidRPr="00E1424A">
              <w:rPr>
                <w:rFonts w:eastAsia="Calibri"/>
                <w:iCs/>
                <w:sz w:val="20"/>
                <w:szCs w:val="20"/>
              </w:rPr>
              <w:t xml:space="preserve">UDAOBL </w:t>
            </w:r>
            <w:proofErr w:type="spellStart"/>
            <w:r w:rsidRPr="00E1424A">
              <w:rPr>
                <w:rFonts w:eastAsia="Calibri"/>
                <w:i/>
                <w:iCs/>
                <w:sz w:val="20"/>
                <w:szCs w:val="20"/>
                <w:vertAlign w:val="subscript"/>
              </w:rPr>
              <w:t>mp</w:t>
            </w:r>
            <w:proofErr w:type="spellEnd"/>
          </w:p>
        </w:tc>
        <w:tc>
          <w:tcPr>
            <w:tcW w:w="461" w:type="pct"/>
          </w:tcPr>
          <w:p w14:paraId="4E977214"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23003A6A" w14:textId="77777777" w:rsidR="00D011F0" w:rsidRPr="00E1424A" w:rsidRDefault="00D011F0" w:rsidP="0080522F">
            <w:pPr>
              <w:spacing w:after="60"/>
              <w:rPr>
                <w:i/>
                <w:iCs/>
                <w:sz w:val="20"/>
                <w:szCs w:val="20"/>
              </w:rPr>
            </w:pPr>
            <w:r w:rsidRPr="00E1424A">
              <w:rPr>
                <w:bCs/>
                <w:i/>
                <w:iCs/>
                <w:sz w:val="20"/>
                <w:szCs w:val="20"/>
              </w:rPr>
              <w:t>Uplift Day-Ahead Obligation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PTP Obligations owned in the DAM</w:t>
            </w:r>
            <w:r w:rsidRPr="00E1424A">
              <w:rPr>
                <w:iCs/>
                <w:sz w:val="20"/>
                <w:szCs w:val="20"/>
              </w:rPr>
              <w:t xml:space="preserve">, counting the ownership quantity only once per source and sink pair,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1EE597DB"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2D130C2" w14:textId="77777777" w:rsidR="00D011F0" w:rsidRPr="00E1424A" w:rsidRDefault="00D011F0" w:rsidP="0080522F">
            <w:pPr>
              <w:spacing w:after="60"/>
              <w:rPr>
                <w:rFonts w:eastAsia="Calibri"/>
                <w:iCs/>
                <w:sz w:val="20"/>
                <w:szCs w:val="20"/>
              </w:rPr>
            </w:pPr>
            <w:r w:rsidRPr="00E1424A">
              <w:rPr>
                <w:iCs/>
                <w:sz w:val="20"/>
                <w:szCs w:val="20"/>
              </w:rPr>
              <w:t xml:space="preserve">OPTS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4E484B9B"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895DF0" w14:textId="77777777" w:rsidR="00D011F0" w:rsidRPr="00E1424A" w:rsidRDefault="00D011F0" w:rsidP="0080522F">
            <w:pPr>
              <w:spacing w:after="60"/>
              <w:rPr>
                <w:bCs/>
                <w:i/>
                <w:iCs/>
                <w:sz w:val="20"/>
                <w:szCs w:val="20"/>
              </w:rPr>
            </w:pPr>
            <w:r w:rsidRPr="00E1424A">
              <w:rPr>
                <w:i/>
                <w:iCs/>
                <w:sz w:val="20"/>
                <w:szCs w:val="20"/>
              </w:rPr>
              <w:t xml:space="preserve">PTP Option Sale </w:t>
            </w:r>
            <w:r w:rsidRPr="00E1424A">
              <w:rPr>
                <w:bCs/>
                <w:i/>
                <w:iCs/>
                <w:sz w:val="20"/>
                <w:szCs w:val="20"/>
              </w:rPr>
              <w:t xml:space="preserve">per 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66E779B6"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8FF73F7"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UOPTS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2B10A88B"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91E9FDB" w14:textId="77777777" w:rsidR="00D011F0" w:rsidRPr="00E1424A" w:rsidRDefault="00D011F0" w:rsidP="0080522F">
            <w:pPr>
              <w:spacing w:after="60"/>
              <w:rPr>
                <w:bCs/>
                <w:i/>
                <w:iCs/>
                <w:sz w:val="20"/>
                <w:szCs w:val="20"/>
              </w:rPr>
            </w:pPr>
            <w:r w:rsidRPr="00E1424A">
              <w:rPr>
                <w:i/>
                <w:iCs/>
                <w:sz w:val="20"/>
                <w:szCs w:val="20"/>
              </w:rPr>
              <w:t xml:space="preserve">Uplift PTP Option Sale </w:t>
            </w:r>
            <w:r w:rsidRPr="00E1424A">
              <w:rPr>
                <w:bCs/>
                <w:i/>
                <w:iCs/>
                <w:sz w:val="20"/>
                <w:szCs w:val="20"/>
              </w:rPr>
              <w:t>per 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offers awarded in CRR Auctions, counting the awarded quantity only once per source and sink pair,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394F82B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9351D32" w14:textId="77777777" w:rsidR="00D011F0" w:rsidRPr="00E1424A" w:rsidRDefault="00D011F0" w:rsidP="0080522F">
            <w:pPr>
              <w:spacing w:after="60"/>
              <w:rPr>
                <w:rFonts w:eastAsia="Calibri"/>
                <w:iCs/>
                <w:sz w:val="20"/>
                <w:szCs w:val="20"/>
              </w:rPr>
            </w:pPr>
            <w:r w:rsidRPr="00E1424A">
              <w:rPr>
                <w:iCs/>
                <w:sz w:val="20"/>
                <w:szCs w:val="20"/>
              </w:rPr>
              <w:t xml:space="preserve">OBLS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5ADFE73"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5F076235" w14:textId="77777777" w:rsidR="00D011F0" w:rsidRPr="00E1424A" w:rsidRDefault="00D011F0" w:rsidP="0080522F">
            <w:pPr>
              <w:spacing w:after="60"/>
              <w:rPr>
                <w:bCs/>
                <w:i/>
                <w:iCs/>
                <w:sz w:val="20"/>
                <w:szCs w:val="20"/>
              </w:rPr>
            </w:pPr>
            <w:r w:rsidRPr="00E1424A">
              <w:rPr>
                <w:i/>
                <w:iCs/>
                <w:sz w:val="20"/>
                <w:szCs w:val="20"/>
              </w:rPr>
              <w:t xml:space="preserve">PTP Obligation Sale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04FECE20"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A55884F" w14:textId="77777777" w:rsidR="00D011F0" w:rsidRPr="00E1424A" w:rsidRDefault="00D011F0" w:rsidP="0080522F">
            <w:pPr>
              <w:spacing w:after="60"/>
              <w:rPr>
                <w:rFonts w:eastAsia="Calibri"/>
                <w:iCs/>
                <w:sz w:val="20"/>
                <w:szCs w:val="20"/>
              </w:rPr>
            </w:pPr>
            <w:r w:rsidRPr="00E1424A">
              <w:rPr>
                <w:rFonts w:eastAsia="Calibri"/>
                <w:iCs/>
                <w:sz w:val="20"/>
                <w:szCs w:val="20"/>
              </w:rPr>
              <w:lastRenderedPageBreak/>
              <w:t xml:space="preserve">UOBLS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7E5B0787"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53CB52A" w14:textId="77777777" w:rsidR="00D011F0" w:rsidRPr="00E1424A" w:rsidRDefault="00D011F0" w:rsidP="0080522F">
            <w:pPr>
              <w:spacing w:after="60"/>
              <w:rPr>
                <w:bCs/>
                <w:i/>
                <w:iCs/>
                <w:sz w:val="20"/>
                <w:szCs w:val="20"/>
              </w:rPr>
            </w:pPr>
            <w:r w:rsidRPr="00E1424A">
              <w:rPr>
                <w:i/>
                <w:iCs/>
                <w:sz w:val="20"/>
                <w:szCs w:val="20"/>
              </w:rPr>
              <w:t xml:space="preserve">Uplift PTP Obligation Sale </w:t>
            </w:r>
            <w:r w:rsidRPr="00E1424A">
              <w:rPr>
                <w:bCs/>
                <w:i/>
                <w:iCs/>
                <w:sz w:val="20"/>
                <w:szCs w:val="20"/>
              </w:rPr>
              <w:t>per 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offers awarded in CRR Auctions, counting the quantity only once per source and sink pair,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21950208"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E364823" w14:textId="77777777" w:rsidR="00D011F0" w:rsidRPr="00E1424A" w:rsidRDefault="00D011F0" w:rsidP="0080522F">
            <w:pPr>
              <w:spacing w:after="60"/>
              <w:rPr>
                <w:rFonts w:eastAsia="Calibri"/>
                <w:iCs/>
                <w:sz w:val="20"/>
                <w:szCs w:val="20"/>
              </w:rPr>
            </w:pPr>
            <w:r w:rsidRPr="00E1424A">
              <w:rPr>
                <w:iCs/>
                <w:sz w:val="20"/>
                <w:szCs w:val="20"/>
              </w:rPr>
              <w:t xml:space="preserve">OPTP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437A4E7E"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220134" w14:textId="77777777" w:rsidR="00D011F0" w:rsidRPr="00E1424A" w:rsidRDefault="00D011F0" w:rsidP="0080522F">
            <w:pPr>
              <w:spacing w:after="60"/>
              <w:rPr>
                <w:bCs/>
                <w:i/>
                <w:iCs/>
                <w:sz w:val="20"/>
                <w:szCs w:val="20"/>
              </w:rPr>
            </w:pPr>
            <w:r w:rsidRPr="00E1424A">
              <w:rPr>
                <w:i/>
                <w:iCs/>
                <w:sz w:val="20"/>
                <w:szCs w:val="20"/>
              </w:rPr>
              <w:t xml:space="preserve">PTP Option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361332B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C7BB416"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UOPTP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0B89F42"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25C29D24" w14:textId="77777777" w:rsidR="00D011F0" w:rsidRPr="00E1424A" w:rsidRDefault="00D011F0" w:rsidP="0080522F">
            <w:pPr>
              <w:spacing w:after="60"/>
              <w:rPr>
                <w:bCs/>
                <w:i/>
                <w:iCs/>
                <w:sz w:val="20"/>
                <w:szCs w:val="20"/>
              </w:rPr>
            </w:pPr>
            <w:r w:rsidRPr="00E1424A">
              <w:rPr>
                <w:i/>
                <w:iCs/>
                <w:sz w:val="20"/>
                <w:szCs w:val="20"/>
              </w:rPr>
              <w:t xml:space="preserve">Uplift PTP Option Purchase per </w:t>
            </w:r>
            <w:r w:rsidRPr="00E1424A">
              <w:rPr>
                <w:bCs/>
                <w:i/>
                <w:iCs/>
                <w:sz w:val="20"/>
                <w:szCs w:val="20"/>
              </w:rPr>
              <w:t>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bids awarded in CRR Auctions, counting the quantity only once per source and sink pair,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2F137D2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98D58A5" w14:textId="77777777" w:rsidR="00D011F0" w:rsidRPr="00E1424A" w:rsidRDefault="00D011F0" w:rsidP="0080522F">
            <w:pPr>
              <w:spacing w:after="60"/>
              <w:rPr>
                <w:rFonts w:eastAsia="Calibri"/>
                <w:iCs/>
                <w:sz w:val="20"/>
                <w:szCs w:val="20"/>
              </w:rPr>
            </w:pPr>
            <w:r w:rsidRPr="00E1424A">
              <w:rPr>
                <w:iCs/>
                <w:sz w:val="20"/>
                <w:szCs w:val="20"/>
              </w:rPr>
              <w:t xml:space="preserve">OBLP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E8E7454"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1A1191CF" w14:textId="77777777" w:rsidR="00D011F0" w:rsidRPr="00E1424A" w:rsidRDefault="00D011F0" w:rsidP="0080522F">
            <w:pPr>
              <w:spacing w:after="60"/>
              <w:rPr>
                <w:bCs/>
                <w:i/>
                <w:iCs/>
                <w:sz w:val="20"/>
                <w:szCs w:val="20"/>
              </w:rPr>
            </w:pPr>
            <w:r w:rsidRPr="00E1424A">
              <w:rPr>
                <w:i/>
                <w:iCs/>
                <w:sz w:val="20"/>
                <w:szCs w:val="20"/>
              </w:rPr>
              <w:t xml:space="preserve">PTP Obligation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3BDA3E6F"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9B4270B" w14:textId="77777777" w:rsidR="00D011F0" w:rsidRPr="00E1424A" w:rsidRDefault="00D011F0" w:rsidP="0080522F">
            <w:pPr>
              <w:spacing w:after="60"/>
              <w:rPr>
                <w:rFonts w:eastAsia="Calibri"/>
                <w:iCs/>
                <w:sz w:val="20"/>
                <w:szCs w:val="20"/>
              </w:rPr>
            </w:pPr>
            <w:r w:rsidRPr="00E1424A">
              <w:rPr>
                <w:rFonts w:eastAsia="Calibri"/>
                <w:iCs/>
                <w:sz w:val="20"/>
                <w:szCs w:val="20"/>
              </w:rPr>
              <w:t>UOBLP</w:t>
            </w:r>
            <w:r w:rsidRPr="00E1424A">
              <w:rPr>
                <w:rFonts w:eastAsia="Calibri"/>
                <w:i/>
                <w:iCs/>
                <w:sz w:val="20"/>
                <w:szCs w:val="20"/>
              </w:rPr>
              <w:t xml:space="preserve">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2F4A927C"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5AE26F72" w14:textId="77777777" w:rsidR="00D011F0" w:rsidRPr="00E1424A" w:rsidRDefault="00D011F0" w:rsidP="0080522F">
            <w:pPr>
              <w:spacing w:after="60"/>
              <w:rPr>
                <w:bCs/>
                <w:i/>
                <w:iCs/>
                <w:sz w:val="20"/>
                <w:szCs w:val="20"/>
              </w:rPr>
            </w:pPr>
            <w:r w:rsidRPr="00E1424A">
              <w:rPr>
                <w:i/>
                <w:iCs/>
                <w:sz w:val="20"/>
                <w:szCs w:val="20"/>
              </w:rPr>
              <w:t xml:space="preserve">Uplift PTP Obligation Purchase per </w:t>
            </w:r>
            <w:r w:rsidRPr="00E1424A">
              <w:rPr>
                <w:bCs/>
                <w:i/>
                <w:iCs/>
                <w:sz w:val="20"/>
                <w:szCs w:val="20"/>
              </w:rPr>
              <w:t>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bids awarded in CRR Auctions, counting the quantity only once per source and sink pair, where the Market Participant is a CRR Account Holder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7CC1A4F1"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D011F0" w:rsidRPr="00E1424A" w14:paraId="3294767C" w14:textId="77777777" w:rsidTr="0080522F">
              <w:trPr>
                <w:trHeight w:val="206"/>
              </w:trPr>
              <w:tc>
                <w:tcPr>
                  <w:tcW w:w="9427" w:type="dxa"/>
                  <w:shd w:val="pct12" w:color="auto" w:fill="auto"/>
                </w:tcPr>
                <w:p w14:paraId="3E99EFE2"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1201</w:t>
                  </w:r>
                  <w:r w:rsidRPr="00E1424A">
                    <w:rPr>
                      <w:b/>
                      <w:i/>
                      <w:iCs/>
                      <w:lang w:val="x-none" w:eastAsia="x-none"/>
                    </w:rPr>
                    <w:t xml:space="preserve">:  </w:t>
                  </w:r>
                  <w:r w:rsidRPr="00E1424A">
                    <w:rPr>
                      <w:b/>
                      <w:i/>
                      <w:iCs/>
                      <w:lang w:eastAsia="x-none"/>
                    </w:rPr>
                    <w:t>Delete</w:t>
                  </w:r>
                  <w:r w:rsidRPr="00E1424A">
                    <w:rPr>
                      <w:b/>
                      <w:i/>
                      <w:iCs/>
                      <w:lang w:val="x-none" w:eastAsia="x-none"/>
                    </w:rPr>
                    <w:t xml:space="preserve"> the variables </w:t>
                  </w:r>
                  <w:r w:rsidRPr="00E1424A">
                    <w:rPr>
                      <w:b/>
                      <w:i/>
                      <w:iCs/>
                      <w:lang w:eastAsia="x-none"/>
                    </w:rPr>
                    <w:t>“</w:t>
                  </w:r>
                  <w:r w:rsidRPr="00E1424A">
                    <w:rPr>
                      <w:b/>
                      <w:i/>
                      <w:iCs/>
                      <w:lang w:val="x-none" w:eastAsia="x-none"/>
                    </w:rPr>
                    <w:t xml:space="preserve">OPTS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UOPTS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OBLS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UOBLS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OPTP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UOPTP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OBLP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UOBLP </w:t>
                  </w:r>
                  <w:proofErr w:type="spellStart"/>
                  <w:r w:rsidRPr="00E1424A">
                    <w:rPr>
                      <w:rFonts w:eastAsia="Calibri"/>
                      <w:b/>
                      <w:i/>
                      <w:iCs/>
                      <w:vertAlign w:val="subscript"/>
                      <w:lang w:val="x-none" w:eastAsia="x-none"/>
                    </w:rPr>
                    <w:t>mp</w:t>
                  </w:r>
                  <w:proofErr w:type="spellEnd"/>
                  <w:r w:rsidRPr="00E1424A">
                    <w:rPr>
                      <w:b/>
                      <w:i/>
                      <w:iCs/>
                      <w:lang w:eastAsia="x-none"/>
                    </w:rPr>
                    <w:t>” above</w:t>
                  </w:r>
                  <w:r w:rsidRPr="00E1424A">
                    <w:rPr>
                      <w:b/>
                      <w:i/>
                      <w:iCs/>
                      <w:lang w:val="x-none" w:eastAsia="x-none"/>
                    </w:rPr>
                    <w:t xml:space="preserve"> upon system implementation</w:t>
                  </w:r>
                  <w:r w:rsidRPr="00E1424A">
                    <w:rPr>
                      <w:b/>
                      <w:i/>
                      <w:iCs/>
                      <w:lang w:eastAsia="x-none"/>
                    </w:rPr>
                    <w:t>.</w:t>
                  </w:r>
                  <w:r w:rsidRPr="00E1424A">
                    <w:rPr>
                      <w:b/>
                      <w:i/>
                      <w:iCs/>
                      <w:lang w:val="x-none" w:eastAsia="x-none"/>
                    </w:rPr>
                    <w:t>]</w:t>
                  </w:r>
                </w:p>
              </w:tc>
            </w:tr>
          </w:tbl>
          <w:p w14:paraId="04925488" w14:textId="77777777" w:rsidR="00D011F0" w:rsidRPr="00E1424A" w:rsidRDefault="00D011F0" w:rsidP="0080522F">
            <w:pPr>
              <w:spacing w:after="60"/>
              <w:rPr>
                <w:i/>
                <w:iCs/>
                <w:sz w:val="20"/>
                <w:szCs w:val="20"/>
              </w:rPr>
            </w:pPr>
          </w:p>
        </w:tc>
      </w:tr>
      <w:tr w:rsidR="00D011F0" w:rsidRPr="00E1424A" w14:paraId="3592E98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BE1B2F4" w14:textId="77777777" w:rsidR="00D011F0" w:rsidRPr="00E1424A" w:rsidRDefault="00D011F0" w:rsidP="0080522F">
            <w:pPr>
              <w:spacing w:after="60"/>
              <w:rPr>
                <w:rFonts w:eastAsia="Calibri"/>
                <w:iCs/>
                <w:sz w:val="20"/>
                <w:szCs w:val="20"/>
              </w:rPr>
            </w:pPr>
            <w:r w:rsidRPr="00E1424A">
              <w:rPr>
                <w:sz w:val="20"/>
                <w:szCs w:val="20"/>
              </w:rPr>
              <w:t>UWSLTOT</w:t>
            </w:r>
            <w:r w:rsidRPr="00E1424A">
              <w:rPr>
                <w:i/>
                <w:sz w:val="20"/>
                <w:szCs w:val="20"/>
                <w:vertAlign w:val="subscript"/>
              </w:rPr>
              <w:t xml:space="preserve"> </w:t>
            </w:r>
            <w:proofErr w:type="spellStart"/>
            <w:r w:rsidRPr="00E1424A">
              <w:rPr>
                <w:i/>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0C9B08CB" w14:textId="77777777" w:rsidR="00D011F0" w:rsidRPr="00E1424A" w:rsidRDefault="00D011F0" w:rsidP="0080522F">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2AD1888" w14:textId="77777777" w:rsidR="00D011F0" w:rsidRPr="00E1424A" w:rsidRDefault="00D011F0" w:rsidP="0080522F">
            <w:pPr>
              <w:spacing w:after="60"/>
              <w:rPr>
                <w:bCs/>
                <w:i/>
                <w:iCs/>
                <w:sz w:val="20"/>
                <w:szCs w:val="20"/>
              </w:rPr>
            </w:pPr>
            <w:r w:rsidRPr="00E1424A">
              <w:rPr>
                <w:i/>
                <w:sz w:val="20"/>
                <w:szCs w:val="20"/>
              </w:rPr>
              <w:t>Uplift Metered Energy for Wholesale Storage Load at bus per Market Participant</w:t>
            </w:r>
            <w:r w:rsidRPr="00E1424A">
              <w:rPr>
                <w:sz w:val="20"/>
                <w:szCs w:val="20"/>
              </w:rPr>
              <w:sym w:font="Symbol" w:char="F0BE"/>
            </w:r>
            <w:r w:rsidRPr="00E1424A">
              <w:rPr>
                <w:sz w:val="20"/>
                <w:szCs w:val="20"/>
              </w:rPr>
              <w:t xml:space="preserve">The monthly sum of Market Participant </w:t>
            </w:r>
            <w:proofErr w:type="spellStart"/>
            <w:r w:rsidRPr="00E1424A">
              <w:rPr>
                <w:i/>
                <w:sz w:val="20"/>
                <w:szCs w:val="20"/>
              </w:rPr>
              <w:t>mp</w:t>
            </w:r>
            <w:r w:rsidRPr="00E1424A">
              <w:rPr>
                <w:sz w:val="20"/>
                <w:szCs w:val="20"/>
              </w:rPr>
              <w:t>’s</w:t>
            </w:r>
            <w:proofErr w:type="spellEnd"/>
            <w:r w:rsidRPr="00E1424A">
              <w:rPr>
                <w:sz w:val="20"/>
                <w:szCs w:val="20"/>
              </w:rPr>
              <w:t xml:space="preserve"> Wholesale Storage Load (WSL) energy metered by the Settlement Meter which measures WSL.</w:t>
            </w:r>
          </w:p>
        </w:tc>
      </w:tr>
      <w:tr w:rsidR="00D011F0" w:rsidRPr="00E1424A" w14:paraId="0EDDE02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014DA5F" w14:textId="77777777" w:rsidR="00D011F0" w:rsidRPr="00E1424A" w:rsidRDefault="00D011F0" w:rsidP="0080522F">
            <w:pPr>
              <w:spacing w:after="60"/>
              <w:rPr>
                <w:rFonts w:eastAsia="Calibri"/>
                <w:iCs/>
                <w:sz w:val="20"/>
                <w:szCs w:val="20"/>
              </w:rPr>
            </w:pPr>
            <w:r w:rsidRPr="00E1424A">
              <w:rPr>
                <w:bCs/>
                <w:sz w:val="20"/>
                <w:szCs w:val="20"/>
              </w:rPr>
              <w:t xml:space="preserve">MEBL </w:t>
            </w:r>
            <w:proofErr w:type="spellStart"/>
            <w:r w:rsidRPr="00E1424A">
              <w:rPr>
                <w:bCs/>
                <w:i/>
                <w:sz w:val="20"/>
                <w:szCs w:val="20"/>
                <w:vertAlign w:val="subscript"/>
              </w:rPr>
              <w:t>mp</w:t>
            </w:r>
            <w:proofErr w:type="spellEnd"/>
            <w:r w:rsidRPr="00E1424A">
              <w:rPr>
                <w:bCs/>
                <w:i/>
                <w:sz w:val="20"/>
                <w:szCs w:val="20"/>
                <w:vertAlign w:val="subscript"/>
              </w:rPr>
              <w:t>, r, b</w:t>
            </w:r>
          </w:p>
        </w:tc>
        <w:tc>
          <w:tcPr>
            <w:tcW w:w="461" w:type="pct"/>
            <w:tcBorders>
              <w:top w:val="single" w:sz="6" w:space="0" w:color="auto"/>
              <w:left w:val="single" w:sz="6" w:space="0" w:color="auto"/>
              <w:bottom w:val="single" w:sz="6" w:space="0" w:color="auto"/>
              <w:right w:val="single" w:sz="6" w:space="0" w:color="auto"/>
            </w:tcBorders>
          </w:tcPr>
          <w:p w14:paraId="1B0A468E" w14:textId="77777777" w:rsidR="00D011F0" w:rsidRPr="00E1424A" w:rsidRDefault="00D011F0" w:rsidP="0080522F">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74417978" w14:textId="77777777" w:rsidR="00D011F0" w:rsidRPr="00E1424A" w:rsidRDefault="00D011F0" w:rsidP="0080522F">
            <w:pPr>
              <w:spacing w:after="60"/>
              <w:rPr>
                <w:bCs/>
                <w:i/>
                <w:iCs/>
                <w:sz w:val="20"/>
                <w:szCs w:val="20"/>
              </w:rPr>
            </w:pPr>
            <w:r w:rsidRPr="00E1424A">
              <w:rPr>
                <w:i/>
                <w:sz w:val="20"/>
                <w:szCs w:val="20"/>
              </w:rPr>
              <w:t>Metered Energy for Wholesale Storage Load at bus</w:t>
            </w:r>
            <w:r w:rsidRPr="00E1424A">
              <w:rPr>
                <w:sz w:val="20"/>
                <w:szCs w:val="20"/>
              </w:rPr>
              <w:sym w:font="Symbol" w:char="F0BE"/>
            </w:r>
            <w:r w:rsidRPr="00E1424A">
              <w:rPr>
                <w:sz w:val="20"/>
                <w:szCs w:val="20"/>
              </w:rPr>
              <w:t xml:space="preserve">The WSL energy metered by the Settlement Meter which measures WSL for the 15-minute Settlement Interval represented as a negative value, for the Market Participant </w:t>
            </w:r>
            <w:proofErr w:type="spellStart"/>
            <w:r w:rsidRPr="00E1424A">
              <w:rPr>
                <w:i/>
                <w:sz w:val="20"/>
                <w:szCs w:val="20"/>
              </w:rPr>
              <w:t>mp</w:t>
            </w:r>
            <w:proofErr w:type="spellEnd"/>
            <w:r w:rsidRPr="00E1424A">
              <w:rPr>
                <w:sz w:val="20"/>
                <w:szCs w:val="20"/>
              </w:rPr>
              <w:t xml:space="preserve">, Resource </w:t>
            </w:r>
            <w:r w:rsidRPr="00E1424A">
              <w:rPr>
                <w:i/>
                <w:sz w:val="20"/>
                <w:szCs w:val="20"/>
              </w:rPr>
              <w:t>r</w:t>
            </w:r>
            <w:r w:rsidRPr="00E1424A">
              <w:rPr>
                <w:sz w:val="20"/>
                <w:szCs w:val="20"/>
              </w:rPr>
              <w:t xml:space="preserve">, at bus </w:t>
            </w:r>
            <w:r w:rsidRPr="00E1424A">
              <w:rPr>
                <w:i/>
                <w:sz w:val="20"/>
                <w:szCs w:val="20"/>
              </w:rPr>
              <w:t>b</w:t>
            </w:r>
            <w:r w:rsidRPr="00E1424A">
              <w:rPr>
                <w:sz w:val="20"/>
                <w:szCs w:val="20"/>
              </w:rPr>
              <w:t xml:space="preserve">.  </w:t>
            </w:r>
          </w:p>
        </w:tc>
      </w:tr>
      <w:tr w:rsidR="00D011F0" w:rsidRPr="00E1424A" w14:paraId="23FE451B"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6762219E" w14:textId="77777777" w:rsidTr="0080522F">
              <w:trPr>
                <w:trHeight w:val="206"/>
              </w:trPr>
              <w:tc>
                <w:tcPr>
                  <w:tcW w:w="9535" w:type="dxa"/>
                  <w:shd w:val="pct12" w:color="auto" w:fill="auto"/>
                </w:tcPr>
                <w:p w14:paraId="70ED7090" w14:textId="77777777" w:rsidR="00D011F0" w:rsidRPr="00E1424A" w:rsidRDefault="00D011F0" w:rsidP="0080522F">
                  <w:pPr>
                    <w:spacing w:before="120" w:after="240"/>
                    <w:rPr>
                      <w:b/>
                      <w:i/>
                      <w:iCs/>
                      <w:lang w:val="x-none" w:eastAsia="x-none"/>
                    </w:rPr>
                  </w:pPr>
                  <w:r w:rsidRPr="00E1424A">
                    <w:rPr>
                      <w:b/>
                      <w:i/>
                      <w:iCs/>
                      <w:lang w:val="x-none" w:eastAsia="x-none"/>
                    </w:rPr>
                    <w:lastRenderedPageBreak/>
                    <w:t>[NPRR</w:t>
                  </w:r>
                  <w:r w:rsidRPr="00E1424A">
                    <w:rPr>
                      <w:b/>
                      <w:i/>
                      <w:iCs/>
                      <w:lang w:eastAsia="x-none"/>
                    </w:rPr>
                    <w:t>1012</w:t>
                  </w:r>
                  <w:r w:rsidRPr="00E1424A">
                    <w:rPr>
                      <w:b/>
                      <w:i/>
                      <w:iCs/>
                      <w:lang w:val="x-none" w:eastAsia="x-none"/>
                    </w:rPr>
                    <w:t>:  Insert the variables below upon system implementation</w:t>
                  </w:r>
                  <w:r w:rsidRPr="00E1424A">
                    <w:rPr>
                      <w:b/>
                      <w:i/>
                      <w:iCs/>
                      <w:lang w:eastAsia="x-none"/>
                    </w:rPr>
                    <w:t xml:space="preserve"> of the Real-Time Co-Optimization (RTC) project</w:t>
                  </w:r>
                  <w:r w:rsidRPr="00E1424A">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011F0" w:rsidRPr="00E1424A" w14:paraId="52448401" w14:textId="77777777" w:rsidTr="0080522F">
                    <w:trPr>
                      <w:cantSplit/>
                    </w:trPr>
                    <w:tc>
                      <w:tcPr>
                        <w:tcW w:w="1314" w:type="pct"/>
                        <w:tcBorders>
                          <w:bottom w:val="single" w:sz="4" w:space="0" w:color="auto"/>
                        </w:tcBorders>
                      </w:tcPr>
                      <w:p w14:paraId="60044530" w14:textId="77777777" w:rsidR="00D011F0" w:rsidRPr="00E1424A" w:rsidRDefault="00D011F0" w:rsidP="0080522F">
                        <w:pPr>
                          <w:spacing w:after="60"/>
                          <w:rPr>
                            <w:sz w:val="20"/>
                            <w:szCs w:val="20"/>
                          </w:rPr>
                        </w:pPr>
                        <w:r w:rsidRPr="00E1424A">
                          <w:rPr>
                            <w:sz w:val="20"/>
                            <w:szCs w:val="20"/>
                          </w:rPr>
                          <w:t>UDAASOAWD</w:t>
                        </w:r>
                        <w:r w:rsidRPr="00E1424A">
                          <w:rPr>
                            <w:i/>
                            <w:sz w:val="20"/>
                            <w:szCs w:val="20"/>
                            <w:vertAlign w:val="subscript"/>
                          </w:rPr>
                          <w:t xml:space="preserve"> </w:t>
                        </w:r>
                        <w:proofErr w:type="spellStart"/>
                        <w:r w:rsidRPr="00E1424A">
                          <w:rPr>
                            <w:i/>
                            <w:sz w:val="20"/>
                            <w:szCs w:val="20"/>
                            <w:vertAlign w:val="subscript"/>
                          </w:rPr>
                          <w:t>mp</w:t>
                        </w:r>
                        <w:proofErr w:type="spellEnd"/>
                      </w:p>
                    </w:tc>
                    <w:tc>
                      <w:tcPr>
                        <w:tcW w:w="396" w:type="pct"/>
                        <w:tcBorders>
                          <w:bottom w:val="single" w:sz="4" w:space="0" w:color="auto"/>
                        </w:tcBorders>
                      </w:tcPr>
                      <w:p w14:paraId="1EDF2C77" w14:textId="77777777" w:rsidR="00D011F0" w:rsidRPr="00E1424A" w:rsidRDefault="00D011F0" w:rsidP="0080522F">
                        <w:pPr>
                          <w:spacing w:after="60"/>
                          <w:rPr>
                            <w:sz w:val="20"/>
                            <w:szCs w:val="20"/>
                          </w:rPr>
                        </w:pPr>
                        <w:r w:rsidRPr="00E1424A">
                          <w:rPr>
                            <w:sz w:val="20"/>
                            <w:szCs w:val="20"/>
                          </w:rPr>
                          <w:t>MWh</w:t>
                        </w:r>
                      </w:p>
                    </w:tc>
                    <w:tc>
                      <w:tcPr>
                        <w:tcW w:w="3290" w:type="pct"/>
                        <w:tcBorders>
                          <w:bottom w:val="single" w:sz="4" w:space="0" w:color="auto"/>
                        </w:tcBorders>
                      </w:tcPr>
                      <w:p w14:paraId="72B98587" w14:textId="77777777" w:rsidR="00D011F0" w:rsidRPr="00E1424A" w:rsidRDefault="00D011F0" w:rsidP="0080522F">
                        <w:pPr>
                          <w:spacing w:after="60"/>
                          <w:rPr>
                            <w:i/>
                            <w:sz w:val="20"/>
                            <w:szCs w:val="20"/>
                          </w:rPr>
                        </w:pPr>
                        <w:r w:rsidRPr="00E1424A">
                          <w:rPr>
                            <w:i/>
                            <w:sz w:val="20"/>
                            <w:szCs w:val="20"/>
                          </w:rPr>
                          <w:t>Uplift Day-Ahead Ancillary Service Only Award per Market Participant—</w:t>
                        </w:r>
                        <w:r w:rsidRPr="00E1424A">
                          <w:rPr>
                            <w:sz w:val="20"/>
                            <w:szCs w:val="20"/>
                          </w:rPr>
                          <w:t xml:space="preserve">The monthly total of Market Participant </w:t>
                        </w:r>
                        <w:proofErr w:type="spellStart"/>
                        <w:r w:rsidRPr="00E1424A">
                          <w:rPr>
                            <w:i/>
                            <w:sz w:val="20"/>
                            <w:szCs w:val="20"/>
                          </w:rPr>
                          <w:t>mp’s</w:t>
                        </w:r>
                        <w:proofErr w:type="spellEnd"/>
                        <w:r w:rsidRPr="00E1424A">
                          <w:rPr>
                            <w:i/>
                            <w:sz w:val="20"/>
                            <w:szCs w:val="20"/>
                          </w:rPr>
                          <w:t xml:space="preserve"> </w:t>
                        </w:r>
                        <w:r w:rsidRPr="00E1424A">
                          <w:rPr>
                            <w:sz w:val="20"/>
                            <w:szCs w:val="20"/>
                          </w:rPr>
                          <w:t xml:space="preserve">Ancillary Service Only Offers awarded in DAM, where the Market Participant is a QSE assigned to the registered </w:t>
                        </w:r>
                        <w:proofErr w:type="gramStart"/>
                        <w:r w:rsidRPr="00E1424A">
                          <w:rPr>
                            <w:sz w:val="20"/>
                            <w:szCs w:val="20"/>
                          </w:rPr>
                          <w:t>Counter-Party</w:t>
                        </w:r>
                        <w:proofErr w:type="gramEnd"/>
                        <w:r w:rsidRPr="00E1424A">
                          <w:rPr>
                            <w:sz w:val="20"/>
                            <w:szCs w:val="20"/>
                          </w:rPr>
                          <w:t>.</w:t>
                        </w:r>
                      </w:p>
                    </w:tc>
                  </w:tr>
                  <w:tr w:rsidR="00D011F0" w:rsidRPr="00E1424A" w14:paraId="1847ECBF" w14:textId="77777777" w:rsidTr="0080522F">
                    <w:trPr>
                      <w:cantSplit/>
                    </w:trPr>
                    <w:tc>
                      <w:tcPr>
                        <w:tcW w:w="1314" w:type="pct"/>
                        <w:tcBorders>
                          <w:bottom w:val="single" w:sz="4" w:space="0" w:color="auto"/>
                        </w:tcBorders>
                      </w:tcPr>
                      <w:p w14:paraId="2988ECDC" w14:textId="77777777" w:rsidR="00D011F0" w:rsidRPr="00E1424A" w:rsidRDefault="00D011F0" w:rsidP="0080522F">
                        <w:pPr>
                          <w:spacing w:after="60"/>
                          <w:rPr>
                            <w:sz w:val="20"/>
                            <w:szCs w:val="20"/>
                          </w:rPr>
                        </w:pPr>
                        <w:r w:rsidRPr="00E1424A">
                          <w:rPr>
                            <w:sz w:val="20"/>
                            <w:szCs w:val="20"/>
                          </w:rPr>
                          <w:t xml:space="preserve">DARUOAWD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Borders>
                          <w:bottom w:val="single" w:sz="4" w:space="0" w:color="auto"/>
                        </w:tcBorders>
                      </w:tcPr>
                      <w:p w14:paraId="04F38D3E" w14:textId="77777777" w:rsidR="00D011F0" w:rsidRPr="00E1424A" w:rsidRDefault="00D011F0" w:rsidP="0080522F">
                        <w:pPr>
                          <w:spacing w:after="60"/>
                          <w:rPr>
                            <w:bCs/>
                            <w:sz w:val="20"/>
                            <w:szCs w:val="20"/>
                          </w:rPr>
                        </w:pPr>
                        <w:r w:rsidRPr="00E1424A">
                          <w:rPr>
                            <w:sz w:val="20"/>
                            <w:szCs w:val="20"/>
                          </w:rPr>
                          <w:t>MW</w:t>
                        </w:r>
                      </w:p>
                    </w:tc>
                    <w:tc>
                      <w:tcPr>
                        <w:tcW w:w="3290" w:type="pct"/>
                        <w:tcBorders>
                          <w:bottom w:val="single" w:sz="4" w:space="0" w:color="auto"/>
                        </w:tcBorders>
                      </w:tcPr>
                      <w:p w14:paraId="0E7E246C" w14:textId="77777777" w:rsidR="00D011F0" w:rsidRPr="00E1424A" w:rsidRDefault="00D011F0" w:rsidP="0080522F">
                        <w:pPr>
                          <w:spacing w:after="60"/>
                          <w:rPr>
                            <w:i/>
                            <w:sz w:val="20"/>
                            <w:szCs w:val="20"/>
                          </w:rPr>
                        </w:pPr>
                        <w:r w:rsidRPr="00E1424A">
                          <w:rPr>
                            <w:i/>
                            <w:sz w:val="20"/>
                            <w:szCs w:val="20"/>
                          </w:rPr>
                          <w:t>Day-Ahead Reg-Up Only Award per Market Participant</w:t>
                        </w:r>
                        <w:r w:rsidRPr="00E1424A">
                          <w:rPr>
                            <w:sz w:val="20"/>
                            <w:szCs w:val="20"/>
                          </w:rPr>
                          <w:sym w:font="Symbol" w:char="F0BE"/>
                        </w:r>
                        <w:r w:rsidRPr="00E1424A">
                          <w:rPr>
                            <w:sz w:val="20"/>
                            <w:szCs w:val="20"/>
                          </w:rPr>
                          <w:t xml:space="preserve">The Reg-Up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37880F35" w14:textId="77777777" w:rsidTr="0080522F">
                    <w:trPr>
                      <w:cantSplit/>
                    </w:trPr>
                    <w:tc>
                      <w:tcPr>
                        <w:tcW w:w="1314" w:type="pct"/>
                      </w:tcPr>
                      <w:p w14:paraId="1A5226FE" w14:textId="77777777" w:rsidR="00D011F0" w:rsidRPr="00E1424A" w:rsidRDefault="00D011F0" w:rsidP="0080522F">
                        <w:pPr>
                          <w:spacing w:after="60"/>
                          <w:rPr>
                            <w:sz w:val="20"/>
                            <w:szCs w:val="20"/>
                          </w:rPr>
                        </w:pPr>
                        <w:r w:rsidRPr="00E1424A">
                          <w:rPr>
                            <w:sz w:val="20"/>
                            <w:szCs w:val="20"/>
                          </w:rPr>
                          <w:t xml:space="preserve">DARDOAWD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5CAE9C50" w14:textId="77777777" w:rsidR="00D011F0" w:rsidRPr="00E1424A" w:rsidRDefault="00D011F0" w:rsidP="0080522F">
                        <w:pPr>
                          <w:spacing w:after="60"/>
                          <w:rPr>
                            <w:sz w:val="20"/>
                            <w:szCs w:val="20"/>
                          </w:rPr>
                        </w:pPr>
                        <w:r w:rsidRPr="00E1424A">
                          <w:rPr>
                            <w:sz w:val="20"/>
                            <w:szCs w:val="20"/>
                          </w:rPr>
                          <w:t>MW</w:t>
                        </w:r>
                      </w:p>
                    </w:tc>
                    <w:tc>
                      <w:tcPr>
                        <w:tcW w:w="3290" w:type="pct"/>
                      </w:tcPr>
                      <w:p w14:paraId="31AF9230" w14:textId="77777777" w:rsidR="00D011F0" w:rsidRPr="00E1424A" w:rsidRDefault="00D011F0" w:rsidP="0080522F">
                        <w:pPr>
                          <w:spacing w:after="60"/>
                          <w:rPr>
                            <w:i/>
                            <w:sz w:val="20"/>
                            <w:szCs w:val="20"/>
                          </w:rPr>
                        </w:pPr>
                        <w:r w:rsidRPr="00E1424A">
                          <w:rPr>
                            <w:i/>
                            <w:sz w:val="20"/>
                            <w:szCs w:val="20"/>
                          </w:rPr>
                          <w:t>Day-Ahead Reg-Down Only Award per Market Participant</w:t>
                        </w:r>
                        <w:r w:rsidRPr="00E1424A">
                          <w:rPr>
                            <w:sz w:val="20"/>
                            <w:szCs w:val="20"/>
                          </w:rPr>
                          <w:sym w:font="Symbol" w:char="F0BE"/>
                        </w:r>
                        <w:r w:rsidRPr="00E1424A">
                          <w:rPr>
                            <w:sz w:val="20"/>
                            <w:szCs w:val="20"/>
                          </w:rPr>
                          <w:t xml:space="preserve">The Reg-Down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127919C7" w14:textId="77777777" w:rsidTr="0080522F">
                    <w:trPr>
                      <w:cantSplit/>
                    </w:trPr>
                    <w:tc>
                      <w:tcPr>
                        <w:tcW w:w="1314" w:type="pct"/>
                      </w:tcPr>
                      <w:p w14:paraId="79BC40F0" w14:textId="77777777" w:rsidR="00D011F0" w:rsidRPr="00E1424A" w:rsidRDefault="00D011F0" w:rsidP="0080522F">
                        <w:pPr>
                          <w:spacing w:after="60"/>
                          <w:rPr>
                            <w:sz w:val="20"/>
                            <w:szCs w:val="20"/>
                          </w:rPr>
                        </w:pPr>
                        <w:r w:rsidRPr="00E1424A">
                          <w:rPr>
                            <w:sz w:val="20"/>
                            <w:szCs w:val="20"/>
                          </w:rPr>
                          <w:t xml:space="preserve">DARROAWD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46142B7A" w14:textId="77777777" w:rsidR="00D011F0" w:rsidRPr="00E1424A" w:rsidRDefault="00D011F0" w:rsidP="0080522F">
                        <w:pPr>
                          <w:spacing w:after="60"/>
                          <w:rPr>
                            <w:sz w:val="20"/>
                            <w:szCs w:val="20"/>
                          </w:rPr>
                        </w:pPr>
                        <w:r w:rsidRPr="00E1424A">
                          <w:rPr>
                            <w:sz w:val="20"/>
                            <w:szCs w:val="20"/>
                          </w:rPr>
                          <w:t>MW</w:t>
                        </w:r>
                      </w:p>
                    </w:tc>
                    <w:tc>
                      <w:tcPr>
                        <w:tcW w:w="3290" w:type="pct"/>
                      </w:tcPr>
                      <w:p w14:paraId="0ED4BD91" w14:textId="77777777" w:rsidR="00D011F0" w:rsidRPr="00E1424A" w:rsidRDefault="00D011F0" w:rsidP="0080522F">
                        <w:pPr>
                          <w:spacing w:after="60"/>
                          <w:rPr>
                            <w:i/>
                            <w:sz w:val="20"/>
                            <w:szCs w:val="20"/>
                          </w:rPr>
                        </w:pPr>
                        <w:r w:rsidRPr="00E1424A">
                          <w:rPr>
                            <w:i/>
                            <w:sz w:val="20"/>
                            <w:szCs w:val="20"/>
                          </w:rPr>
                          <w:t>Day-Ahead Responsive Reserve Only Award per Market Participant</w:t>
                        </w:r>
                        <w:r w:rsidRPr="00E1424A">
                          <w:rPr>
                            <w:sz w:val="20"/>
                            <w:szCs w:val="20"/>
                          </w:rPr>
                          <w:sym w:font="Symbol" w:char="F0BE"/>
                        </w:r>
                        <w:r w:rsidRPr="00E1424A">
                          <w:rPr>
                            <w:sz w:val="20"/>
                            <w:szCs w:val="20"/>
                          </w:rPr>
                          <w:t xml:space="preserve"> The Responsive Reserve (RRS)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75DE5873" w14:textId="77777777" w:rsidTr="0080522F">
                    <w:trPr>
                      <w:cantSplit/>
                    </w:trPr>
                    <w:tc>
                      <w:tcPr>
                        <w:tcW w:w="1314" w:type="pct"/>
                      </w:tcPr>
                      <w:p w14:paraId="4ADEA050" w14:textId="77777777" w:rsidR="00D011F0" w:rsidRPr="00E1424A" w:rsidRDefault="00D011F0" w:rsidP="0080522F">
                        <w:pPr>
                          <w:spacing w:after="60"/>
                          <w:rPr>
                            <w:sz w:val="20"/>
                            <w:szCs w:val="20"/>
                          </w:rPr>
                        </w:pPr>
                        <w:r w:rsidRPr="00E1424A">
                          <w:rPr>
                            <w:sz w:val="20"/>
                            <w:szCs w:val="20"/>
                          </w:rPr>
                          <w:t xml:space="preserve">DANSOAWD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59B8FFAB" w14:textId="77777777" w:rsidR="00D011F0" w:rsidRPr="00E1424A" w:rsidRDefault="00D011F0" w:rsidP="0080522F">
                        <w:pPr>
                          <w:spacing w:after="60"/>
                          <w:rPr>
                            <w:sz w:val="20"/>
                            <w:szCs w:val="20"/>
                          </w:rPr>
                        </w:pPr>
                        <w:r w:rsidRPr="00E1424A">
                          <w:rPr>
                            <w:sz w:val="20"/>
                            <w:szCs w:val="20"/>
                          </w:rPr>
                          <w:t>MW</w:t>
                        </w:r>
                      </w:p>
                    </w:tc>
                    <w:tc>
                      <w:tcPr>
                        <w:tcW w:w="3290" w:type="pct"/>
                      </w:tcPr>
                      <w:p w14:paraId="29351E76" w14:textId="77777777" w:rsidR="00D011F0" w:rsidRPr="00E1424A" w:rsidRDefault="00D011F0" w:rsidP="0080522F">
                        <w:pPr>
                          <w:spacing w:after="60"/>
                          <w:rPr>
                            <w:i/>
                            <w:sz w:val="20"/>
                            <w:szCs w:val="20"/>
                          </w:rPr>
                        </w:pPr>
                        <w:r w:rsidRPr="00E1424A">
                          <w:rPr>
                            <w:i/>
                            <w:sz w:val="20"/>
                            <w:szCs w:val="20"/>
                          </w:rPr>
                          <w:t>Day-Ahead Non-Spin Only Award per Market Participant</w:t>
                        </w:r>
                        <w:r w:rsidRPr="00E1424A">
                          <w:rPr>
                            <w:sz w:val="20"/>
                            <w:szCs w:val="20"/>
                          </w:rPr>
                          <w:sym w:font="Symbol" w:char="F0BE"/>
                        </w:r>
                        <w:r w:rsidRPr="00E1424A">
                          <w:rPr>
                            <w:sz w:val="20"/>
                            <w:szCs w:val="20"/>
                          </w:rPr>
                          <w:t xml:space="preserve">The Non-Spin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4046F0A3" w14:textId="77777777" w:rsidTr="0080522F">
                    <w:trPr>
                      <w:cantSplit/>
                    </w:trPr>
                    <w:tc>
                      <w:tcPr>
                        <w:tcW w:w="1314" w:type="pct"/>
                        <w:tcBorders>
                          <w:bottom w:val="single" w:sz="4" w:space="0" w:color="auto"/>
                        </w:tcBorders>
                      </w:tcPr>
                      <w:p w14:paraId="6DF42DD5" w14:textId="77777777" w:rsidR="00D011F0" w:rsidRPr="00E1424A" w:rsidRDefault="00D011F0" w:rsidP="0080522F">
                        <w:pPr>
                          <w:spacing w:after="60"/>
                          <w:rPr>
                            <w:sz w:val="20"/>
                            <w:szCs w:val="20"/>
                          </w:rPr>
                        </w:pPr>
                        <w:r w:rsidRPr="00E1424A">
                          <w:rPr>
                            <w:sz w:val="20"/>
                            <w:szCs w:val="20"/>
                          </w:rPr>
                          <w:t xml:space="preserve">DAECROAWD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Borders>
                          <w:bottom w:val="single" w:sz="4" w:space="0" w:color="auto"/>
                        </w:tcBorders>
                      </w:tcPr>
                      <w:p w14:paraId="4B8F4089" w14:textId="77777777" w:rsidR="00D011F0" w:rsidRPr="00E1424A" w:rsidRDefault="00D011F0" w:rsidP="0080522F">
                        <w:pPr>
                          <w:spacing w:after="60"/>
                          <w:rPr>
                            <w:sz w:val="20"/>
                            <w:szCs w:val="20"/>
                          </w:rPr>
                        </w:pPr>
                        <w:r w:rsidRPr="00E1424A">
                          <w:rPr>
                            <w:sz w:val="20"/>
                            <w:szCs w:val="20"/>
                          </w:rPr>
                          <w:t>MW</w:t>
                        </w:r>
                      </w:p>
                    </w:tc>
                    <w:tc>
                      <w:tcPr>
                        <w:tcW w:w="3290" w:type="pct"/>
                        <w:tcBorders>
                          <w:bottom w:val="single" w:sz="4" w:space="0" w:color="auto"/>
                        </w:tcBorders>
                      </w:tcPr>
                      <w:p w14:paraId="51ABA0DC" w14:textId="77777777" w:rsidR="00D011F0" w:rsidRPr="00E1424A" w:rsidRDefault="00D011F0" w:rsidP="0080522F">
                        <w:pPr>
                          <w:spacing w:after="60"/>
                          <w:rPr>
                            <w:i/>
                            <w:sz w:val="20"/>
                            <w:szCs w:val="20"/>
                          </w:rPr>
                        </w:pPr>
                        <w:r w:rsidRPr="00E1424A">
                          <w:rPr>
                            <w:i/>
                            <w:sz w:val="20"/>
                            <w:szCs w:val="20"/>
                          </w:rPr>
                          <w:t>Day-Ahead ERCOT Contingency Reserve Service Only Award per Market Participant</w:t>
                        </w:r>
                        <w:r w:rsidRPr="00E1424A">
                          <w:rPr>
                            <w:sz w:val="20"/>
                            <w:szCs w:val="20"/>
                          </w:rPr>
                          <w:sym w:font="Symbol" w:char="F0BE"/>
                        </w:r>
                        <w:r w:rsidRPr="00E1424A">
                          <w:rPr>
                            <w:sz w:val="20"/>
                            <w:szCs w:val="20"/>
                          </w:rPr>
                          <w:t xml:space="preserve">The ERCOT Contingency Reserve Service (ECRS)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bl>
                <w:p w14:paraId="7C8A7973" w14:textId="77777777" w:rsidR="00D011F0" w:rsidRPr="00E1424A" w:rsidRDefault="00D011F0" w:rsidP="0080522F">
                  <w:pPr>
                    <w:spacing w:after="60"/>
                    <w:rPr>
                      <w:i/>
                      <w:sz w:val="20"/>
                      <w:szCs w:val="20"/>
                    </w:rPr>
                  </w:pPr>
                </w:p>
              </w:tc>
            </w:tr>
          </w:tbl>
          <w:p w14:paraId="3AB09985" w14:textId="77777777" w:rsidR="00D011F0" w:rsidRPr="00E1424A" w:rsidRDefault="00D011F0" w:rsidP="0080522F">
            <w:pPr>
              <w:spacing w:after="60"/>
              <w:rPr>
                <w:i/>
                <w:sz w:val="20"/>
                <w:szCs w:val="20"/>
              </w:rPr>
            </w:pPr>
          </w:p>
        </w:tc>
      </w:tr>
      <w:tr w:rsidR="00D011F0" w:rsidRPr="00E1424A" w14:paraId="5E08F57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CADE2B7" w14:textId="77777777" w:rsidR="00D011F0" w:rsidRPr="00E1424A" w:rsidRDefault="00D011F0" w:rsidP="0080522F">
            <w:pPr>
              <w:spacing w:after="60"/>
              <w:rPr>
                <w:rFonts w:eastAsia="Calibri"/>
                <w:iCs/>
                <w:sz w:val="20"/>
                <w:szCs w:val="20"/>
              </w:rPr>
            </w:pPr>
            <w:r w:rsidRPr="00E1424A">
              <w:rPr>
                <w:rFonts w:eastAsia="Calibri"/>
                <w:iCs/>
                <w:sz w:val="20"/>
                <w:szCs w:val="20"/>
              </w:rPr>
              <w:t>USOGTOT</w:t>
            </w:r>
            <w:r w:rsidRPr="00E1424A">
              <w:rPr>
                <w:rFonts w:eastAsia="Calibri"/>
                <w:i/>
                <w:iCs/>
                <w:sz w:val="20"/>
                <w:szCs w:val="20"/>
              </w:rPr>
              <w:t xml:space="preserve">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5DF7260"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4833BC4B" w14:textId="77777777" w:rsidR="00D011F0" w:rsidRPr="00E1424A" w:rsidRDefault="00D011F0" w:rsidP="0080522F">
            <w:pPr>
              <w:spacing w:after="60"/>
              <w:rPr>
                <w:bCs/>
                <w:i/>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Settlement Only Generators (SOGs)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w:t>
            </w:r>
            <w:proofErr w:type="gramStart"/>
            <w:r w:rsidRPr="00E1424A">
              <w:rPr>
                <w:iCs/>
                <w:sz w:val="20"/>
                <w:szCs w:val="20"/>
              </w:rPr>
              <w:t>Counter-Party</w:t>
            </w:r>
            <w:proofErr w:type="gramEnd"/>
            <w:r w:rsidRPr="00E1424A">
              <w:rPr>
                <w:iCs/>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4C1DAF92" w14:textId="77777777" w:rsidTr="0080522F">
              <w:trPr>
                <w:trHeight w:val="206"/>
              </w:trPr>
              <w:tc>
                <w:tcPr>
                  <w:tcW w:w="0" w:type="auto"/>
                  <w:shd w:val="pct12" w:color="auto" w:fill="auto"/>
                </w:tcPr>
                <w:p w14:paraId="03CB66E9"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2D37AE12" w14:textId="77777777" w:rsidR="00D011F0" w:rsidRPr="00E1424A" w:rsidRDefault="00D011F0" w:rsidP="0080522F">
                  <w:pPr>
                    <w:spacing w:after="60"/>
                    <w:rPr>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w:t>
                  </w:r>
                  <w:r w:rsidRPr="00E1424A" w:rsidDel="005D0F36">
                    <w:rPr>
                      <w:iCs/>
                      <w:sz w:val="20"/>
                      <w:szCs w:val="20"/>
                    </w:rPr>
                    <w:t>Settlement Only Generators (SOGs)</w:t>
                  </w:r>
                  <w:r w:rsidRPr="00E1424A">
                    <w:rPr>
                      <w:iCs/>
                      <w:sz w:val="20"/>
                      <w:szCs w:val="20"/>
                    </w:rPr>
                    <w:t>, Settlement Only Distribution Generators</w:t>
                  </w:r>
                  <w:r w:rsidRPr="00E1424A" w:rsidDel="005D0F36">
                    <w:rPr>
                      <w:iCs/>
                      <w:sz w:val="20"/>
                      <w:szCs w:val="20"/>
                    </w:rPr>
                    <w:t xml:space="preserve"> </w:t>
                  </w:r>
                  <w:r w:rsidRPr="00E1424A">
                    <w:rPr>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w:t>
                  </w:r>
                  <w:proofErr w:type="gramStart"/>
                  <w:r w:rsidRPr="00E1424A">
                    <w:rPr>
                      <w:iCs/>
                      <w:sz w:val="20"/>
                      <w:szCs w:val="20"/>
                    </w:rPr>
                    <w:t>Counter-Party</w:t>
                  </w:r>
                  <w:proofErr w:type="gramEnd"/>
                  <w:r w:rsidRPr="00E1424A">
                    <w:rPr>
                      <w:iCs/>
                      <w:sz w:val="20"/>
                      <w:szCs w:val="20"/>
                    </w:rPr>
                    <w:t>.</w:t>
                  </w:r>
                </w:p>
              </w:tc>
            </w:tr>
          </w:tbl>
          <w:p w14:paraId="29E5555F" w14:textId="77777777" w:rsidR="00D011F0" w:rsidRPr="00E1424A" w:rsidRDefault="00D011F0" w:rsidP="0080522F">
            <w:pPr>
              <w:spacing w:after="60"/>
              <w:rPr>
                <w:bCs/>
                <w:i/>
                <w:iCs/>
                <w:sz w:val="20"/>
                <w:szCs w:val="20"/>
              </w:rPr>
            </w:pPr>
          </w:p>
        </w:tc>
      </w:tr>
      <w:tr w:rsidR="00D011F0" w:rsidRPr="00E1424A" w14:paraId="2685427A"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74062E7D" w14:textId="77777777" w:rsidTr="0080522F">
              <w:trPr>
                <w:trHeight w:val="206"/>
              </w:trPr>
              <w:tc>
                <w:tcPr>
                  <w:tcW w:w="9535" w:type="dxa"/>
                  <w:shd w:val="pct12" w:color="auto" w:fill="auto"/>
                </w:tcPr>
                <w:p w14:paraId="18BE2C9A"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 xml:space="preserve">USOCLTOT </w:t>
                  </w:r>
                  <w:proofErr w:type="spellStart"/>
                  <w:r w:rsidRPr="00E1424A">
                    <w:rPr>
                      <w:rFonts w:eastAsia="Calibri"/>
                      <w:b/>
                      <w:i/>
                      <w:iCs/>
                      <w:vertAlign w:val="subscript"/>
                      <w:lang w:val="x-none" w:eastAsia="x-none"/>
                    </w:rPr>
                    <w:t>mp</w:t>
                  </w:r>
                  <w:proofErr w:type="spellEnd"/>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D011F0" w:rsidRPr="00E1424A" w14:paraId="687E82D0" w14:textId="77777777" w:rsidTr="0080522F">
                    <w:trPr>
                      <w:cantSplit/>
                    </w:trPr>
                    <w:tc>
                      <w:tcPr>
                        <w:tcW w:w="1325" w:type="pct"/>
                        <w:tcBorders>
                          <w:bottom w:val="single" w:sz="4" w:space="0" w:color="auto"/>
                        </w:tcBorders>
                      </w:tcPr>
                      <w:p w14:paraId="52C1DD45" w14:textId="77777777" w:rsidR="00D011F0" w:rsidRPr="00E1424A" w:rsidRDefault="00D011F0" w:rsidP="0080522F">
                        <w:pPr>
                          <w:spacing w:after="60"/>
                          <w:rPr>
                            <w:sz w:val="20"/>
                            <w:szCs w:val="20"/>
                          </w:rPr>
                        </w:pPr>
                        <w:r w:rsidRPr="00E1424A">
                          <w:rPr>
                            <w:rFonts w:eastAsia="Calibri"/>
                            <w:sz w:val="20"/>
                            <w:szCs w:val="20"/>
                          </w:rPr>
                          <w:t>USOCLTOT</w:t>
                        </w:r>
                        <w:r w:rsidRPr="00E1424A">
                          <w:rPr>
                            <w:rFonts w:eastAsia="Calibri"/>
                            <w:i/>
                            <w:sz w:val="20"/>
                            <w:szCs w:val="20"/>
                          </w:rPr>
                          <w:t xml:space="preserve"> </w:t>
                        </w:r>
                        <w:proofErr w:type="spellStart"/>
                        <w:r w:rsidRPr="00E1424A">
                          <w:rPr>
                            <w:rFonts w:eastAsia="Calibri"/>
                            <w:i/>
                            <w:sz w:val="20"/>
                            <w:szCs w:val="20"/>
                            <w:vertAlign w:val="subscript"/>
                          </w:rPr>
                          <w:t>mp</w:t>
                        </w:r>
                        <w:proofErr w:type="spellEnd"/>
                      </w:p>
                    </w:tc>
                    <w:tc>
                      <w:tcPr>
                        <w:tcW w:w="399" w:type="pct"/>
                        <w:tcBorders>
                          <w:bottom w:val="single" w:sz="4" w:space="0" w:color="auto"/>
                        </w:tcBorders>
                      </w:tcPr>
                      <w:p w14:paraId="72528B49" w14:textId="77777777" w:rsidR="00D011F0" w:rsidRPr="00E1424A" w:rsidRDefault="00D011F0" w:rsidP="0080522F">
                        <w:pPr>
                          <w:spacing w:after="60"/>
                          <w:rPr>
                            <w:sz w:val="20"/>
                            <w:szCs w:val="20"/>
                          </w:rPr>
                        </w:pPr>
                        <w:r w:rsidRPr="00E1424A">
                          <w:rPr>
                            <w:sz w:val="20"/>
                            <w:szCs w:val="20"/>
                          </w:rPr>
                          <w:t>MWh</w:t>
                        </w:r>
                      </w:p>
                    </w:tc>
                    <w:tc>
                      <w:tcPr>
                        <w:tcW w:w="3275" w:type="pct"/>
                        <w:tcBorders>
                          <w:bottom w:val="single" w:sz="4" w:space="0" w:color="auto"/>
                        </w:tcBorders>
                      </w:tcPr>
                      <w:p w14:paraId="63B66CF3" w14:textId="77777777" w:rsidR="00D011F0" w:rsidRPr="00E1424A" w:rsidRDefault="00D011F0" w:rsidP="0080522F">
                        <w:pPr>
                          <w:spacing w:after="60"/>
                          <w:rPr>
                            <w:i/>
                            <w:sz w:val="20"/>
                            <w:szCs w:val="20"/>
                          </w:rPr>
                        </w:pPr>
                        <w:r w:rsidRPr="00E1424A">
                          <w:rPr>
                            <w:i/>
                            <w:sz w:val="20"/>
                            <w:szCs w:val="20"/>
                          </w:rPr>
                          <w:t>Uplift Real-Time Settlement Only Charging Load per Market Participant</w:t>
                        </w:r>
                        <w:r w:rsidRPr="00E1424A">
                          <w:rPr>
                            <w:sz w:val="20"/>
                            <w:szCs w:val="20"/>
                          </w:rPr>
                          <w:t xml:space="preserve">—The monthly sum of Real-Time charging Load that is WSL by SODESSs and SOTESSs represented by Market Participant </w:t>
                        </w:r>
                        <w:proofErr w:type="spellStart"/>
                        <w:r w:rsidRPr="00E1424A">
                          <w:rPr>
                            <w:i/>
                            <w:sz w:val="20"/>
                            <w:szCs w:val="20"/>
                          </w:rPr>
                          <w:t>mp</w:t>
                        </w:r>
                        <w:proofErr w:type="spellEnd"/>
                        <w:r w:rsidRPr="00E1424A">
                          <w:rPr>
                            <w:sz w:val="20"/>
                            <w:szCs w:val="20"/>
                          </w:rPr>
                          <w:t xml:space="preserve">, where the Market Participant is a QSE assigned to the registered </w:t>
                        </w:r>
                        <w:proofErr w:type="gramStart"/>
                        <w:r w:rsidRPr="00E1424A">
                          <w:rPr>
                            <w:sz w:val="20"/>
                            <w:szCs w:val="20"/>
                          </w:rPr>
                          <w:t>Counter-Party</w:t>
                        </w:r>
                        <w:proofErr w:type="gramEnd"/>
                        <w:r w:rsidRPr="00E1424A">
                          <w:rPr>
                            <w:sz w:val="20"/>
                            <w:szCs w:val="20"/>
                          </w:rPr>
                          <w:t xml:space="preserve">. </w:t>
                        </w:r>
                      </w:p>
                    </w:tc>
                  </w:tr>
                </w:tbl>
                <w:p w14:paraId="586D4BEA" w14:textId="77777777" w:rsidR="00D011F0" w:rsidRPr="00E1424A" w:rsidRDefault="00D011F0" w:rsidP="0080522F">
                  <w:pPr>
                    <w:spacing w:after="60"/>
                    <w:rPr>
                      <w:i/>
                      <w:sz w:val="20"/>
                      <w:szCs w:val="20"/>
                    </w:rPr>
                  </w:pPr>
                </w:p>
              </w:tc>
            </w:tr>
          </w:tbl>
          <w:p w14:paraId="2C32737D" w14:textId="77777777" w:rsidR="00D011F0" w:rsidRPr="00E1424A" w:rsidRDefault="00D011F0" w:rsidP="0080522F">
            <w:pPr>
              <w:spacing w:after="60"/>
              <w:rPr>
                <w:i/>
                <w:iCs/>
                <w:sz w:val="20"/>
                <w:szCs w:val="20"/>
              </w:rPr>
            </w:pPr>
          </w:p>
        </w:tc>
      </w:tr>
      <w:tr w:rsidR="00D011F0" w:rsidRPr="00E1424A" w14:paraId="1FB7D20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1540169" w14:textId="77777777" w:rsidR="00D011F0" w:rsidRPr="00E1424A" w:rsidRDefault="00D011F0" w:rsidP="0080522F">
            <w:pPr>
              <w:spacing w:after="60"/>
              <w:rPr>
                <w:sz w:val="20"/>
                <w:szCs w:val="20"/>
              </w:rPr>
            </w:pPr>
            <w:r w:rsidRPr="00E1424A">
              <w:rPr>
                <w:iCs/>
                <w:sz w:val="20"/>
                <w:szCs w:val="20"/>
              </w:rPr>
              <w:lastRenderedPageBreak/>
              <w:t xml:space="preserve">RTMGSOGZ </w:t>
            </w:r>
            <w:proofErr w:type="spellStart"/>
            <w:r w:rsidRPr="00E1424A">
              <w:rPr>
                <w:i/>
                <w:iCs/>
                <w:sz w:val="20"/>
                <w:szCs w:val="20"/>
                <w:vertAlign w:val="subscript"/>
              </w:rPr>
              <w:t>mp</w:t>
            </w:r>
            <w:proofErr w:type="spellEnd"/>
            <w:r w:rsidRPr="00E1424A">
              <w:rPr>
                <w:i/>
                <w:iCs/>
                <w:sz w:val="20"/>
                <w:szCs w:val="20"/>
                <w:vertAlign w:val="subscript"/>
              </w:rPr>
              <w:t>. p, i</w:t>
            </w:r>
          </w:p>
        </w:tc>
        <w:tc>
          <w:tcPr>
            <w:tcW w:w="461" w:type="pct"/>
            <w:tcBorders>
              <w:top w:val="single" w:sz="6" w:space="0" w:color="auto"/>
              <w:left w:val="single" w:sz="6" w:space="0" w:color="auto"/>
              <w:bottom w:val="single" w:sz="6" w:space="0" w:color="auto"/>
              <w:right w:val="single" w:sz="6" w:space="0" w:color="auto"/>
            </w:tcBorders>
          </w:tcPr>
          <w:p w14:paraId="6EC6F0BC" w14:textId="77777777" w:rsidR="00D011F0" w:rsidRPr="00E1424A" w:rsidRDefault="00D011F0" w:rsidP="0080522F">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610E4319" w14:textId="77777777" w:rsidR="00D011F0" w:rsidRPr="00E1424A" w:rsidRDefault="00D011F0" w:rsidP="0080522F">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proofErr w:type="spellStart"/>
            <w:r w:rsidRPr="00E1424A">
              <w:rPr>
                <w:i/>
                <w:iCs/>
                <w:sz w:val="20"/>
                <w:szCs w:val="20"/>
              </w:rPr>
              <w:t>mp</w:t>
            </w:r>
            <w:proofErr w:type="spellEnd"/>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532AD583" w14:textId="77777777" w:rsidTr="0080522F">
              <w:trPr>
                <w:trHeight w:val="206"/>
              </w:trPr>
              <w:tc>
                <w:tcPr>
                  <w:tcW w:w="0" w:type="auto"/>
                  <w:shd w:val="pct12" w:color="auto" w:fill="auto"/>
                </w:tcPr>
                <w:p w14:paraId="7B30F803"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20A77471" w14:textId="77777777" w:rsidR="00D011F0" w:rsidRPr="00E1424A" w:rsidRDefault="00D011F0" w:rsidP="0080522F">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proofErr w:type="spellStart"/>
                  <w:r w:rsidRPr="00E1424A">
                    <w:rPr>
                      <w:i/>
                      <w:iCs/>
                      <w:sz w:val="20"/>
                      <w:szCs w:val="20"/>
                    </w:rPr>
                    <w:t>mp</w:t>
                  </w:r>
                  <w:proofErr w:type="spellEnd"/>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2D4DE0DA" w14:textId="77777777" w:rsidR="00D011F0" w:rsidRPr="00E1424A" w:rsidRDefault="00D011F0" w:rsidP="0080522F">
            <w:pPr>
              <w:spacing w:after="60"/>
              <w:rPr>
                <w:i/>
                <w:sz w:val="20"/>
                <w:szCs w:val="20"/>
              </w:rPr>
            </w:pPr>
          </w:p>
        </w:tc>
      </w:tr>
      <w:tr w:rsidR="00D011F0" w:rsidRPr="00E1424A" w14:paraId="14E66670"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A003CCA" w14:textId="77777777" w:rsidR="00D011F0" w:rsidRPr="00E1424A" w:rsidRDefault="00D011F0" w:rsidP="0080522F">
            <w:pPr>
              <w:spacing w:after="60"/>
              <w:rPr>
                <w:sz w:val="20"/>
                <w:szCs w:val="20"/>
              </w:rPr>
            </w:pPr>
            <w:r w:rsidRPr="00E1424A">
              <w:rPr>
                <w:iCs/>
                <w:sz w:val="20"/>
                <w:szCs w:val="20"/>
              </w:rPr>
              <w:t>MEBSOGNET</w:t>
            </w:r>
            <w:r w:rsidRPr="00E1424A">
              <w:rPr>
                <w:i/>
                <w:iCs/>
                <w:sz w:val="20"/>
                <w:szCs w:val="20"/>
                <w:vertAlign w:val="subscript"/>
              </w:rPr>
              <w:t xml:space="preserve"> q, </w:t>
            </w:r>
            <w:proofErr w:type="spellStart"/>
            <w:r w:rsidRPr="00E1424A">
              <w:rPr>
                <w:i/>
                <w:iCs/>
                <w:sz w:val="20"/>
                <w:szCs w:val="20"/>
                <w:vertAlign w:val="subscript"/>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2628F5B7" w14:textId="77777777" w:rsidR="00D011F0" w:rsidRPr="00E1424A" w:rsidRDefault="00D011F0" w:rsidP="0080522F">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C672947" w14:textId="77777777" w:rsidR="00D011F0" w:rsidRPr="00E1424A" w:rsidRDefault="00D011F0" w:rsidP="0080522F">
            <w:pPr>
              <w:spacing w:after="60"/>
              <w:rPr>
                <w:iCs/>
                <w:sz w:val="20"/>
                <w:szCs w:val="20"/>
              </w:rPr>
            </w:pPr>
            <w:r w:rsidRPr="00E1424A">
              <w:rPr>
                <w:i/>
                <w:iCs/>
                <w:sz w:val="20"/>
                <w:szCs w:val="20"/>
              </w:rPr>
              <w:t xml:space="preserve">Net Metered energy at </w:t>
            </w:r>
            <w:proofErr w:type="spellStart"/>
            <w:r w:rsidRPr="00E1424A">
              <w:rPr>
                <w:i/>
                <w:iCs/>
                <w:sz w:val="20"/>
                <w:szCs w:val="20"/>
              </w:rPr>
              <w:t>gsc</w:t>
            </w:r>
            <w:proofErr w:type="spellEnd"/>
            <w:r w:rsidRPr="00E1424A">
              <w:rPr>
                <w:i/>
                <w:iCs/>
                <w:sz w:val="20"/>
                <w:szCs w:val="20"/>
              </w:rPr>
              <w:t xml:space="preserve"> for an SODG or SOTG Site</w:t>
            </w:r>
            <w:r w:rsidRPr="00E1424A">
              <w:rPr>
                <w:iCs/>
                <w:sz w:val="20"/>
                <w:szCs w:val="20"/>
              </w:rPr>
              <w:sym w:font="Symbol" w:char="F0BE"/>
            </w:r>
            <w:r w:rsidRPr="00E1424A">
              <w:rPr>
                <w:iCs/>
                <w:sz w:val="20"/>
                <w:szCs w:val="20"/>
              </w:rPr>
              <w:t>The net sum for all Settlement Meters for SODG or SOTG site</w:t>
            </w:r>
            <w:r w:rsidRPr="00E1424A">
              <w:rPr>
                <w:i/>
                <w:iCs/>
                <w:sz w:val="20"/>
                <w:szCs w:val="20"/>
              </w:rPr>
              <w:t xml:space="preserve"> </w:t>
            </w:r>
            <w:proofErr w:type="spellStart"/>
            <w:r w:rsidRPr="00E1424A">
              <w:rPr>
                <w:i/>
                <w:iCs/>
                <w:sz w:val="20"/>
                <w:szCs w:val="20"/>
              </w:rPr>
              <w:t>gsc</w:t>
            </w:r>
            <w:proofErr w:type="spellEnd"/>
            <w:r w:rsidRPr="00E1424A">
              <w:rPr>
                <w:iCs/>
                <w:sz w:val="20"/>
                <w:szCs w:val="20"/>
              </w:rPr>
              <w:t xml:space="preserve"> represented by QSE </w:t>
            </w:r>
            <w:r w:rsidRPr="00E1424A">
              <w:rPr>
                <w:i/>
                <w:iCs/>
                <w:sz w:val="20"/>
                <w:szCs w:val="20"/>
              </w:rPr>
              <w:t>q</w:t>
            </w:r>
            <w:r w:rsidRPr="00E1424A">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39F60EE5" w14:textId="77777777" w:rsidTr="0080522F">
              <w:trPr>
                <w:trHeight w:val="206"/>
              </w:trPr>
              <w:tc>
                <w:tcPr>
                  <w:tcW w:w="0" w:type="auto"/>
                  <w:shd w:val="pct12" w:color="auto" w:fill="auto"/>
                </w:tcPr>
                <w:p w14:paraId="6CA73A51"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66753819" w14:textId="77777777" w:rsidR="00D011F0" w:rsidRPr="00E1424A" w:rsidRDefault="00D011F0" w:rsidP="0080522F">
                  <w:pPr>
                    <w:spacing w:after="60"/>
                    <w:rPr>
                      <w:iCs/>
                      <w:sz w:val="20"/>
                      <w:szCs w:val="20"/>
                    </w:rPr>
                  </w:pPr>
                  <w:r w:rsidRPr="00E1424A">
                    <w:rPr>
                      <w:i/>
                      <w:iCs/>
                      <w:sz w:val="20"/>
                      <w:szCs w:val="20"/>
                    </w:rPr>
                    <w:t xml:space="preserve">Net Metered energy at </w:t>
                  </w:r>
                  <w:proofErr w:type="spellStart"/>
                  <w:r w:rsidRPr="00E1424A">
                    <w:rPr>
                      <w:i/>
                      <w:iCs/>
                      <w:sz w:val="20"/>
                      <w:szCs w:val="20"/>
                    </w:rPr>
                    <w:t>gsc</w:t>
                  </w:r>
                  <w:proofErr w:type="spellEnd"/>
                  <w:r w:rsidRPr="00E1424A">
                    <w:rPr>
                      <w:i/>
                      <w:iCs/>
                      <w:sz w:val="20"/>
                      <w:szCs w:val="20"/>
                    </w:rPr>
                    <w:t xml:space="preserve"> for an SODG, SOTG, SODESS, or SOTESS Site</w:t>
                  </w:r>
                  <w:r w:rsidRPr="00E1424A">
                    <w:rPr>
                      <w:iCs/>
                      <w:sz w:val="20"/>
                      <w:szCs w:val="20"/>
                    </w:rPr>
                    <w:sym w:font="Symbol" w:char="F0BE"/>
                  </w:r>
                  <w:r w:rsidRPr="00E1424A">
                    <w:rPr>
                      <w:iCs/>
                      <w:sz w:val="20"/>
                      <w:szCs w:val="20"/>
                    </w:rPr>
                    <w:t xml:space="preserve">The net sum for all Settlement Meters for SODG, SOTG, SODESS, or SOTESS site </w:t>
                  </w:r>
                  <w:proofErr w:type="spellStart"/>
                  <w:r w:rsidRPr="00E1424A">
                    <w:rPr>
                      <w:i/>
                      <w:iCs/>
                      <w:sz w:val="20"/>
                      <w:szCs w:val="20"/>
                    </w:rPr>
                    <w:t>gsc</w:t>
                  </w:r>
                  <w:proofErr w:type="spellEnd"/>
                  <w:r w:rsidRPr="00E1424A">
                    <w:rPr>
                      <w:iCs/>
                      <w:sz w:val="20"/>
                      <w:szCs w:val="20"/>
                    </w:rPr>
                    <w:t xml:space="preserve"> represented by QSE </w:t>
                  </w:r>
                  <w:r w:rsidRPr="00E1424A">
                    <w:rPr>
                      <w:i/>
                      <w:iCs/>
                      <w:sz w:val="20"/>
                      <w:szCs w:val="20"/>
                    </w:rPr>
                    <w:t xml:space="preserve">q </w:t>
                  </w:r>
                  <w:r w:rsidRPr="00E1424A">
                    <w:rPr>
                      <w:iCs/>
                      <w:sz w:val="20"/>
                      <w:szCs w:val="20"/>
                    </w:rPr>
                    <w:t>for the 15-minute Settlement Interval.  A positive value indicates an injection of power to the ERCOT System.</w:t>
                  </w:r>
                </w:p>
              </w:tc>
            </w:tr>
          </w:tbl>
          <w:p w14:paraId="2FA62BAD" w14:textId="77777777" w:rsidR="00D011F0" w:rsidRPr="00E1424A" w:rsidRDefault="00D011F0" w:rsidP="0080522F">
            <w:pPr>
              <w:spacing w:after="60"/>
              <w:rPr>
                <w:i/>
                <w:sz w:val="20"/>
                <w:szCs w:val="20"/>
              </w:rPr>
            </w:pPr>
          </w:p>
        </w:tc>
      </w:tr>
      <w:tr w:rsidR="00D011F0" w:rsidRPr="00E1424A" w14:paraId="7F91D58C"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15B3A060" w14:textId="77777777" w:rsidTr="0080522F">
              <w:trPr>
                <w:trHeight w:val="206"/>
              </w:trPr>
              <w:tc>
                <w:tcPr>
                  <w:tcW w:w="9535" w:type="dxa"/>
                  <w:shd w:val="pct12" w:color="auto" w:fill="auto"/>
                </w:tcPr>
                <w:p w14:paraId="65F4A150"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WSOL</w:t>
                  </w:r>
                  <w:r w:rsidRPr="00E1424A">
                    <w:rPr>
                      <w:rFonts w:eastAsia="Calibri"/>
                      <w:b/>
                      <w:i/>
                      <w:iCs/>
                      <w:vertAlign w:val="subscript"/>
                      <w:lang w:val="x-none" w:eastAsia="x-none"/>
                    </w:rPr>
                    <w:t xml:space="preserve"> </w:t>
                  </w:r>
                  <w:proofErr w:type="spellStart"/>
                  <w:r w:rsidRPr="00E1424A">
                    <w:rPr>
                      <w:rFonts w:eastAsia="Calibri"/>
                      <w:b/>
                      <w:i/>
                      <w:iCs/>
                      <w:vertAlign w:val="subscript"/>
                      <w:lang w:val="x-none" w:eastAsia="x-none"/>
                    </w:rPr>
                    <w:t>mp</w:t>
                  </w:r>
                  <w:proofErr w:type="spellEnd"/>
                  <w:r w:rsidRPr="00E1424A">
                    <w:rPr>
                      <w:rFonts w:eastAsia="Calibri"/>
                      <w:b/>
                      <w:i/>
                      <w:iCs/>
                      <w:vertAlign w:val="subscript"/>
                      <w:lang w:val="x-none" w:eastAsia="x-none"/>
                    </w:rPr>
                    <w:t xml:space="preserve">, </w:t>
                  </w:r>
                  <w:proofErr w:type="spellStart"/>
                  <w:r w:rsidRPr="00E1424A">
                    <w:rPr>
                      <w:rFonts w:eastAsia="Calibri"/>
                      <w:b/>
                      <w:i/>
                      <w:iCs/>
                      <w:vertAlign w:val="subscript"/>
                      <w:lang w:val="x-none" w:eastAsia="x-none"/>
                    </w:rPr>
                    <w:t>gsc</w:t>
                  </w:r>
                  <w:proofErr w:type="spellEnd"/>
                  <w:r w:rsidRPr="00E1424A">
                    <w:rPr>
                      <w:rFonts w:eastAsia="Calibri"/>
                      <w:b/>
                      <w:i/>
                      <w:iCs/>
                      <w:vertAlign w:val="subscript"/>
                      <w:lang w:val="x-none" w:eastAsia="x-none"/>
                    </w:rPr>
                    <w:t>, b</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D011F0" w:rsidRPr="00E1424A" w14:paraId="0AF9B5D4" w14:textId="77777777" w:rsidTr="0080522F">
                    <w:trPr>
                      <w:cantSplit/>
                    </w:trPr>
                    <w:tc>
                      <w:tcPr>
                        <w:tcW w:w="1352" w:type="pct"/>
                        <w:tcBorders>
                          <w:bottom w:val="single" w:sz="4" w:space="0" w:color="auto"/>
                        </w:tcBorders>
                      </w:tcPr>
                      <w:p w14:paraId="74DD76F7" w14:textId="77777777" w:rsidR="00D011F0" w:rsidRPr="00E1424A" w:rsidRDefault="00D011F0" w:rsidP="0080522F">
                        <w:pPr>
                          <w:spacing w:after="60"/>
                          <w:rPr>
                            <w:sz w:val="20"/>
                            <w:szCs w:val="20"/>
                          </w:rPr>
                        </w:pPr>
                        <w:r w:rsidRPr="00E1424A">
                          <w:rPr>
                            <w:sz w:val="20"/>
                            <w:szCs w:val="20"/>
                          </w:rPr>
                          <w:t xml:space="preserve">WSOL </w:t>
                        </w:r>
                        <w:proofErr w:type="spellStart"/>
                        <w:r w:rsidRPr="00E1424A">
                          <w:rPr>
                            <w:i/>
                            <w:sz w:val="20"/>
                            <w:szCs w:val="20"/>
                            <w:vertAlign w:val="subscript"/>
                          </w:rPr>
                          <w:t>mp</w:t>
                        </w:r>
                        <w:proofErr w:type="spellEnd"/>
                        <w:r w:rsidRPr="00E1424A">
                          <w:rPr>
                            <w:i/>
                            <w:sz w:val="20"/>
                            <w:szCs w:val="20"/>
                            <w:vertAlign w:val="subscript"/>
                          </w:rPr>
                          <w:t xml:space="preserve">, </w:t>
                        </w:r>
                        <w:proofErr w:type="spellStart"/>
                        <w:r w:rsidRPr="00E1424A">
                          <w:rPr>
                            <w:i/>
                            <w:sz w:val="20"/>
                            <w:szCs w:val="20"/>
                            <w:vertAlign w:val="subscript"/>
                          </w:rPr>
                          <w:t>gsc</w:t>
                        </w:r>
                        <w:proofErr w:type="spellEnd"/>
                        <w:r w:rsidRPr="00E1424A">
                          <w:rPr>
                            <w:i/>
                            <w:sz w:val="20"/>
                            <w:szCs w:val="20"/>
                            <w:vertAlign w:val="subscript"/>
                          </w:rPr>
                          <w:t>, b</w:t>
                        </w:r>
                      </w:p>
                    </w:tc>
                    <w:tc>
                      <w:tcPr>
                        <w:tcW w:w="407" w:type="pct"/>
                        <w:tcBorders>
                          <w:bottom w:val="single" w:sz="4" w:space="0" w:color="auto"/>
                        </w:tcBorders>
                      </w:tcPr>
                      <w:p w14:paraId="6F29DA10" w14:textId="77777777" w:rsidR="00D011F0" w:rsidRPr="00E1424A" w:rsidRDefault="00D011F0" w:rsidP="0080522F">
                        <w:pPr>
                          <w:spacing w:after="60"/>
                          <w:rPr>
                            <w:sz w:val="20"/>
                            <w:szCs w:val="20"/>
                          </w:rPr>
                        </w:pPr>
                        <w:r w:rsidRPr="00E1424A">
                          <w:rPr>
                            <w:sz w:val="20"/>
                            <w:szCs w:val="20"/>
                          </w:rPr>
                          <w:t>MWh</w:t>
                        </w:r>
                      </w:p>
                    </w:tc>
                    <w:tc>
                      <w:tcPr>
                        <w:tcW w:w="3241" w:type="pct"/>
                        <w:tcBorders>
                          <w:bottom w:val="single" w:sz="4" w:space="0" w:color="auto"/>
                        </w:tcBorders>
                      </w:tcPr>
                      <w:p w14:paraId="339F8D3A" w14:textId="77777777" w:rsidR="00D011F0" w:rsidRPr="00E1424A" w:rsidRDefault="00D011F0" w:rsidP="0080522F">
                        <w:pPr>
                          <w:spacing w:after="60"/>
                          <w:rPr>
                            <w:i/>
                            <w:sz w:val="20"/>
                            <w:szCs w:val="20"/>
                          </w:rPr>
                        </w:pPr>
                        <w:r w:rsidRPr="00E1424A">
                          <w:rPr>
                            <w:i/>
                            <w:sz w:val="20"/>
                            <w:szCs w:val="20"/>
                          </w:rPr>
                          <w:t>WSL for an SODESS or SOTESS Site</w:t>
                        </w:r>
                        <w:r w:rsidRPr="00E1424A">
                          <w:rPr>
                            <w:sz w:val="20"/>
                            <w:szCs w:val="20"/>
                          </w:rPr>
                          <w:sym w:font="Symbol" w:char="F0BE"/>
                        </w:r>
                        <w:r w:rsidRPr="00E1424A">
                          <w:rPr>
                            <w:sz w:val="20"/>
                            <w:szCs w:val="20"/>
                          </w:rPr>
                          <w:t xml:space="preserve">The WSL as measured for </w:t>
                        </w:r>
                        <w:proofErr w:type="gramStart"/>
                        <w:r w:rsidRPr="00E1424A">
                          <w:rPr>
                            <w:sz w:val="20"/>
                            <w:szCs w:val="20"/>
                          </w:rPr>
                          <w:t>an</w:t>
                        </w:r>
                        <w:proofErr w:type="gramEnd"/>
                        <w:r w:rsidRPr="00E1424A">
                          <w:rPr>
                            <w:sz w:val="20"/>
                            <w:szCs w:val="20"/>
                          </w:rPr>
                          <w:t xml:space="preserve"> for SODESS or SOTESS site </w:t>
                        </w:r>
                        <w:proofErr w:type="spellStart"/>
                        <w:r w:rsidRPr="00E1424A">
                          <w:rPr>
                            <w:i/>
                            <w:sz w:val="20"/>
                            <w:szCs w:val="20"/>
                          </w:rPr>
                          <w:t>gsc</w:t>
                        </w:r>
                        <w:proofErr w:type="spellEnd"/>
                        <w:r w:rsidRPr="00E1424A">
                          <w:rPr>
                            <w:i/>
                            <w:sz w:val="20"/>
                            <w:szCs w:val="20"/>
                          </w:rPr>
                          <w:t xml:space="preserve"> </w:t>
                        </w:r>
                        <w:r w:rsidRPr="00E1424A">
                          <w:rPr>
                            <w:sz w:val="20"/>
                            <w:szCs w:val="20"/>
                          </w:rPr>
                          <w:t xml:space="preserve">at Electrical Bus </w:t>
                        </w:r>
                        <w:r w:rsidRPr="00E1424A">
                          <w:rPr>
                            <w:i/>
                            <w:sz w:val="20"/>
                            <w:szCs w:val="20"/>
                          </w:rPr>
                          <w:t>b</w:t>
                        </w:r>
                        <w:r w:rsidRPr="00E1424A">
                          <w:rPr>
                            <w:sz w:val="20"/>
                            <w:szCs w:val="20"/>
                          </w:rPr>
                          <w:t xml:space="preserve">, represented by the Market Participant </w:t>
                        </w:r>
                        <w:proofErr w:type="spellStart"/>
                        <w:r w:rsidRPr="00E1424A">
                          <w:rPr>
                            <w:i/>
                            <w:sz w:val="20"/>
                            <w:szCs w:val="20"/>
                          </w:rPr>
                          <w:t>mp</w:t>
                        </w:r>
                        <w:proofErr w:type="spellEnd"/>
                        <w:r w:rsidRPr="00E1424A">
                          <w:rPr>
                            <w:i/>
                            <w:sz w:val="20"/>
                            <w:szCs w:val="20"/>
                          </w:rPr>
                          <w:t>,</w:t>
                        </w:r>
                        <w:r w:rsidRPr="00E1424A">
                          <w:rPr>
                            <w:sz w:val="20"/>
                            <w:szCs w:val="20"/>
                          </w:rPr>
                          <w:t xml:space="preserve"> represented as a negative value, for the 15-minute Settlement Interval.</w:t>
                        </w:r>
                      </w:p>
                    </w:tc>
                  </w:tr>
                </w:tbl>
                <w:p w14:paraId="28C12BA2" w14:textId="77777777" w:rsidR="00D011F0" w:rsidRPr="00E1424A" w:rsidRDefault="00D011F0" w:rsidP="0080522F">
                  <w:pPr>
                    <w:spacing w:after="60"/>
                    <w:rPr>
                      <w:i/>
                      <w:sz w:val="20"/>
                      <w:szCs w:val="20"/>
                    </w:rPr>
                  </w:pPr>
                </w:p>
              </w:tc>
            </w:tr>
          </w:tbl>
          <w:p w14:paraId="271C3108" w14:textId="77777777" w:rsidR="00D011F0" w:rsidRPr="00E1424A" w:rsidRDefault="00D011F0" w:rsidP="0080522F">
            <w:pPr>
              <w:spacing w:after="60"/>
              <w:rPr>
                <w:i/>
                <w:iCs/>
                <w:sz w:val="20"/>
                <w:szCs w:val="20"/>
              </w:rPr>
            </w:pPr>
          </w:p>
        </w:tc>
      </w:tr>
      <w:tr w:rsidR="00D011F0" w:rsidRPr="00E1424A" w14:paraId="3E345D1D"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p w14:paraId="18BA4D4E" w14:textId="77777777" w:rsidR="00D011F0" w:rsidRPr="00E1424A" w:rsidRDefault="00D011F0" w:rsidP="0080522F">
            <w:pPr>
              <w:spacing w:after="60"/>
              <w:rPr>
                <w:bCs/>
                <w:iCs/>
                <w:sz w:val="20"/>
                <w:szCs w:val="20"/>
              </w:rPr>
            </w:pPr>
          </w:p>
        </w:tc>
      </w:tr>
      <w:tr w:rsidR="00D011F0" w:rsidRPr="00E1424A" w14:paraId="16F201DC"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9E4E8B7" w14:textId="77777777" w:rsidR="00D011F0" w:rsidRPr="00E1424A" w:rsidRDefault="00D011F0" w:rsidP="0080522F">
            <w:pPr>
              <w:spacing w:after="60"/>
              <w:rPr>
                <w:rFonts w:eastAsia="Calibri"/>
                <w:i/>
                <w:iCs/>
                <w:sz w:val="20"/>
                <w:szCs w:val="20"/>
              </w:rPr>
            </w:pPr>
            <w:r w:rsidRPr="00E1424A">
              <w:rPr>
                <w:rFonts w:eastAsia="Calibri"/>
                <w:i/>
                <w:iCs/>
                <w:sz w:val="20"/>
                <w:szCs w:val="20"/>
              </w:rPr>
              <w:t>cp</w:t>
            </w:r>
          </w:p>
        </w:tc>
        <w:tc>
          <w:tcPr>
            <w:tcW w:w="461" w:type="pct"/>
            <w:tcBorders>
              <w:top w:val="single" w:sz="6" w:space="0" w:color="auto"/>
              <w:left w:val="single" w:sz="6" w:space="0" w:color="auto"/>
              <w:bottom w:val="single" w:sz="6" w:space="0" w:color="auto"/>
              <w:right w:val="single" w:sz="6" w:space="0" w:color="auto"/>
            </w:tcBorders>
          </w:tcPr>
          <w:p w14:paraId="5DC0A3BF"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256CC8C" w14:textId="77777777" w:rsidR="00D011F0" w:rsidRPr="00E1424A" w:rsidRDefault="00D011F0" w:rsidP="0080522F">
            <w:pPr>
              <w:spacing w:after="60"/>
              <w:rPr>
                <w:bCs/>
                <w:iCs/>
                <w:sz w:val="20"/>
                <w:szCs w:val="20"/>
              </w:rPr>
            </w:pPr>
            <w:r w:rsidRPr="00E1424A">
              <w:rPr>
                <w:bCs/>
                <w:iCs/>
                <w:sz w:val="20"/>
                <w:szCs w:val="20"/>
              </w:rPr>
              <w:t xml:space="preserve">A registered </w:t>
            </w:r>
            <w:proofErr w:type="gramStart"/>
            <w:r w:rsidRPr="00E1424A">
              <w:rPr>
                <w:bCs/>
                <w:iCs/>
                <w:sz w:val="20"/>
                <w:szCs w:val="20"/>
              </w:rPr>
              <w:t>Counter-Party</w:t>
            </w:r>
            <w:proofErr w:type="gramEnd"/>
            <w:r w:rsidRPr="00E1424A">
              <w:rPr>
                <w:bCs/>
                <w:iCs/>
                <w:sz w:val="20"/>
                <w:szCs w:val="20"/>
              </w:rPr>
              <w:t>.</w:t>
            </w:r>
          </w:p>
        </w:tc>
      </w:tr>
      <w:tr w:rsidR="00D011F0" w:rsidRPr="00E1424A" w14:paraId="59727D55"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D3E1715" w14:textId="77777777" w:rsidR="00D011F0" w:rsidRPr="00E1424A" w:rsidRDefault="00D011F0" w:rsidP="0080522F">
            <w:pPr>
              <w:spacing w:after="60"/>
              <w:rPr>
                <w:rFonts w:eastAsia="Calibri"/>
                <w:i/>
                <w:iCs/>
                <w:sz w:val="20"/>
                <w:szCs w:val="20"/>
              </w:rPr>
            </w:pPr>
            <w:proofErr w:type="spellStart"/>
            <w:r w:rsidRPr="00E1424A">
              <w:rPr>
                <w:rFonts w:eastAsia="Calibri"/>
                <w:i/>
                <w:iCs/>
                <w:sz w:val="20"/>
                <w:szCs w:val="20"/>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32086961"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7BF8589" w14:textId="77777777" w:rsidR="00D011F0" w:rsidRPr="00E1424A" w:rsidRDefault="00D011F0" w:rsidP="0080522F">
            <w:pPr>
              <w:spacing w:after="60"/>
              <w:rPr>
                <w:bCs/>
                <w:iCs/>
                <w:sz w:val="20"/>
                <w:szCs w:val="20"/>
              </w:rPr>
            </w:pPr>
            <w:r w:rsidRPr="00E1424A">
              <w:rPr>
                <w:bCs/>
                <w:iCs/>
                <w:sz w:val="20"/>
                <w:szCs w:val="20"/>
              </w:rPr>
              <w:t xml:space="preserve">A Market Participant with </w:t>
            </w:r>
            <w:r w:rsidRPr="00E1424A">
              <w:rPr>
                <w:iCs/>
                <w:sz w:val="20"/>
                <w:szCs w:val="20"/>
              </w:rPr>
              <w:t xml:space="preserve">MWh activity </w:t>
            </w:r>
            <w:r w:rsidRPr="00E1424A">
              <w:rPr>
                <w:bCs/>
                <w:iCs/>
                <w:sz w:val="20"/>
                <w:szCs w:val="20"/>
              </w:rPr>
              <w:t xml:space="preserve">in the reference month that is a </w:t>
            </w:r>
            <w:proofErr w:type="gramStart"/>
            <w:r w:rsidRPr="00E1424A">
              <w:rPr>
                <w:bCs/>
                <w:iCs/>
                <w:sz w:val="20"/>
                <w:szCs w:val="20"/>
              </w:rPr>
              <w:t>currently-registered</w:t>
            </w:r>
            <w:proofErr w:type="gramEnd"/>
            <w:r w:rsidRPr="00E1424A">
              <w:rPr>
                <w:bCs/>
                <w:iCs/>
                <w:sz w:val="20"/>
                <w:szCs w:val="20"/>
              </w:rPr>
              <w:t xml:space="preserve"> QSE or CRR Account Holder or that voluntarily terminated its QSE or CRR Account Holder registration.</w:t>
            </w:r>
          </w:p>
        </w:tc>
      </w:tr>
      <w:tr w:rsidR="00D011F0" w:rsidRPr="00E1424A" w14:paraId="259EBCB4"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83F184C" w14:textId="77777777" w:rsidR="00D011F0" w:rsidRPr="00E1424A" w:rsidRDefault="00D011F0" w:rsidP="0080522F">
            <w:pPr>
              <w:spacing w:after="60"/>
              <w:rPr>
                <w:rFonts w:eastAsia="Calibri"/>
                <w:i/>
                <w:iCs/>
                <w:sz w:val="20"/>
                <w:szCs w:val="20"/>
              </w:rPr>
            </w:pPr>
            <w:r w:rsidRPr="00E1424A">
              <w:rPr>
                <w:rFonts w:eastAsia="Calibri"/>
                <w:i/>
                <w:iCs/>
                <w:sz w:val="20"/>
                <w:szCs w:val="20"/>
              </w:rPr>
              <w:lastRenderedPageBreak/>
              <w:t>j</w:t>
            </w:r>
          </w:p>
        </w:tc>
        <w:tc>
          <w:tcPr>
            <w:tcW w:w="461" w:type="pct"/>
            <w:tcBorders>
              <w:top w:val="single" w:sz="6" w:space="0" w:color="auto"/>
              <w:left w:val="single" w:sz="6" w:space="0" w:color="auto"/>
              <w:bottom w:val="single" w:sz="6" w:space="0" w:color="auto"/>
              <w:right w:val="single" w:sz="6" w:space="0" w:color="auto"/>
            </w:tcBorders>
          </w:tcPr>
          <w:p w14:paraId="4793DD19"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E95D87C" w14:textId="77777777" w:rsidR="00D011F0" w:rsidRPr="00E1424A" w:rsidRDefault="00D011F0" w:rsidP="0080522F">
            <w:pPr>
              <w:spacing w:after="60"/>
              <w:rPr>
                <w:bCs/>
                <w:iCs/>
                <w:sz w:val="20"/>
                <w:szCs w:val="20"/>
              </w:rPr>
            </w:pPr>
            <w:r w:rsidRPr="00E1424A">
              <w:rPr>
                <w:bCs/>
                <w:iCs/>
                <w:sz w:val="20"/>
                <w:szCs w:val="20"/>
              </w:rPr>
              <w:t>A source Settlement Point.</w:t>
            </w:r>
          </w:p>
        </w:tc>
      </w:tr>
      <w:tr w:rsidR="00D011F0" w:rsidRPr="00E1424A" w14:paraId="481A7E4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5BA0CF2" w14:textId="77777777" w:rsidR="00D011F0" w:rsidRPr="00E1424A" w:rsidRDefault="00D011F0" w:rsidP="0080522F">
            <w:pPr>
              <w:spacing w:after="60"/>
              <w:rPr>
                <w:rFonts w:eastAsia="Calibri"/>
                <w:i/>
                <w:iCs/>
                <w:sz w:val="20"/>
                <w:szCs w:val="20"/>
              </w:rPr>
            </w:pPr>
            <w:r w:rsidRPr="00E1424A">
              <w:rPr>
                <w:rFonts w:eastAsia="Calibri"/>
                <w:i/>
                <w:iCs/>
                <w:sz w:val="20"/>
                <w:szCs w:val="20"/>
              </w:rPr>
              <w:t>k</w:t>
            </w:r>
          </w:p>
        </w:tc>
        <w:tc>
          <w:tcPr>
            <w:tcW w:w="461" w:type="pct"/>
            <w:tcBorders>
              <w:top w:val="single" w:sz="6" w:space="0" w:color="auto"/>
              <w:left w:val="single" w:sz="6" w:space="0" w:color="auto"/>
              <w:bottom w:val="single" w:sz="6" w:space="0" w:color="auto"/>
              <w:right w:val="single" w:sz="6" w:space="0" w:color="auto"/>
            </w:tcBorders>
          </w:tcPr>
          <w:p w14:paraId="5D8F8BA9"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66EDB3E0" w14:textId="77777777" w:rsidR="00D011F0" w:rsidRPr="00E1424A" w:rsidRDefault="00D011F0" w:rsidP="0080522F">
            <w:pPr>
              <w:spacing w:after="60"/>
              <w:rPr>
                <w:bCs/>
                <w:iCs/>
                <w:sz w:val="20"/>
                <w:szCs w:val="20"/>
              </w:rPr>
            </w:pPr>
            <w:r w:rsidRPr="00E1424A">
              <w:rPr>
                <w:bCs/>
                <w:iCs/>
                <w:sz w:val="20"/>
                <w:szCs w:val="20"/>
              </w:rPr>
              <w:t>A sink Settlement Point.</w:t>
            </w:r>
          </w:p>
        </w:tc>
      </w:tr>
      <w:tr w:rsidR="00D011F0" w:rsidRPr="00E1424A" w14:paraId="57672102"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B6B44D5" w14:textId="77777777" w:rsidR="00D011F0" w:rsidRPr="00E1424A" w:rsidRDefault="00D011F0" w:rsidP="0080522F">
            <w:pPr>
              <w:spacing w:after="60"/>
              <w:rPr>
                <w:rFonts w:eastAsia="Calibri"/>
                <w:i/>
                <w:iCs/>
                <w:sz w:val="20"/>
                <w:szCs w:val="20"/>
              </w:rPr>
            </w:pPr>
            <w:r w:rsidRPr="00E1424A">
              <w:rPr>
                <w:rFonts w:eastAsia="Calibri"/>
                <w:i/>
                <w:iCs/>
                <w:sz w:val="20"/>
                <w:szCs w:val="20"/>
              </w:rPr>
              <w:t>a</w:t>
            </w:r>
          </w:p>
        </w:tc>
        <w:tc>
          <w:tcPr>
            <w:tcW w:w="461" w:type="pct"/>
            <w:tcBorders>
              <w:top w:val="single" w:sz="6" w:space="0" w:color="auto"/>
              <w:left w:val="single" w:sz="6" w:space="0" w:color="auto"/>
              <w:bottom w:val="single" w:sz="6" w:space="0" w:color="auto"/>
              <w:right w:val="single" w:sz="6" w:space="0" w:color="auto"/>
            </w:tcBorders>
          </w:tcPr>
          <w:p w14:paraId="1D3C6D75"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323FDF52" w14:textId="77777777" w:rsidR="00D011F0" w:rsidRPr="00E1424A" w:rsidRDefault="00D011F0" w:rsidP="0080522F">
            <w:pPr>
              <w:spacing w:after="60"/>
              <w:rPr>
                <w:bCs/>
                <w:iCs/>
                <w:sz w:val="20"/>
                <w:szCs w:val="20"/>
              </w:rPr>
            </w:pPr>
            <w:r w:rsidRPr="00E1424A">
              <w:rPr>
                <w:bCs/>
                <w:iCs/>
                <w:sz w:val="20"/>
                <w:szCs w:val="20"/>
              </w:rPr>
              <w:t>A CRR Auction.</w:t>
            </w:r>
          </w:p>
        </w:tc>
      </w:tr>
      <w:tr w:rsidR="00D011F0" w:rsidRPr="00E1424A" w14:paraId="4796867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A6A29DC" w14:textId="77777777" w:rsidR="00D011F0" w:rsidRPr="00E1424A" w:rsidRDefault="00D011F0" w:rsidP="0080522F">
            <w:pPr>
              <w:spacing w:after="60"/>
              <w:rPr>
                <w:rFonts w:eastAsia="Calibri"/>
                <w:i/>
                <w:iCs/>
                <w:sz w:val="20"/>
                <w:szCs w:val="20"/>
              </w:rPr>
            </w:pPr>
            <w:r w:rsidRPr="00E1424A">
              <w:rPr>
                <w:rFonts w:eastAsia="Calibri"/>
                <w:i/>
                <w:iCs/>
                <w:sz w:val="20"/>
                <w:szCs w:val="20"/>
              </w:rPr>
              <w:t>p</w:t>
            </w:r>
          </w:p>
        </w:tc>
        <w:tc>
          <w:tcPr>
            <w:tcW w:w="461" w:type="pct"/>
            <w:tcBorders>
              <w:top w:val="single" w:sz="6" w:space="0" w:color="auto"/>
              <w:left w:val="single" w:sz="6" w:space="0" w:color="auto"/>
              <w:bottom w:val="single" w:sz="6" w:space="0" w:color="auto"/>
              <w:right w:val="single" w:sz="6" w:space="0" w:color="auto"/>
            </w:tcBorders>
          </w:tcPr>
          <w:p w14:paraId="45D4B87C"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CB6458A" w14:textId="77777777" w:rsidR="00D011F0" w:rsidRPr="00E1424A" w:rsidRDefault="00D011F0" w:rsidP="0080522F">
            <w:pPr>
              <w:spacing w:after="60"/>
              <w:rPr>
                <w:bCs/>
                <w:iCs/>
                <w:sz w:val="20"/>
                <w:szCs w:val="20"/>
              </w:rPr>
            </w:pPr>
            <w:r w:rsidRPr="00E1424A">
              <w:rPr>
                <w:bCs/>
                <w:iCs/>
                <w:sz w:val="20"/>
                <w:szCs w:val="20"/>
              </w:rPr>
              <w:t>A Settlement Point.</w:t>
            </w:r>
          </w:p>
        </w:tc>
      </w:tr>
      <w:tr w:rsidR="00D011F0" w:rsidRPr="00E1424A" w14:paraId="38495495"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4B15A12" w14:textId="77777777" w:rsidR="00D011F0" w:rsidRPr="00E1424A" w:rsidRDefault="00D011F0" w:rsidP="0080522F">
            <w:pPr>
              <w:spacing w:after="60"/>
              <w:rPr>
                <w:rFonts w:eastAsia="Calibri"/>
                <w:i/>
                <w:iCs/>
                <w:sz w:val="20"/>
                <w:szCs w:val="20"/>
              </w:rPr>
            </w:pPr>
            <w:r w:rsidRPr="00E1424A">
              <w:rPr>
                <w:rFonts w:eastAsia="Calibri"/>
                <w:i/>
                <w:iCs/>
                <w:sz w:val="20"/>
                <w:szCs w:val="20"/>
              </w:rPr>
              <w:t>i</w:t>
            </w:r>
          </w:p>
        </w:tc>
        <w:tc>
          <w:tcPr>
            <w:tcW w:w="461" w:type="pct"/>
            <w:tcBorders>
              <w:top w:val="single" w:sz="6" w:space="0" w:color="auto"/>
              <w:left w:val="single" w:sz="6" w:space="0" w:color="auto"/>
              <w:bottom w:val="single" w:sz="6" w:space="0" w:color="auto"/>
              <w:right w:val="single" w:sz="6" w:space="0" w:color="auto"/>
            </w:tcBorders>
          </w:tcPr>
          <w:p w14:paraId="52D95262"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763A5E87" w14:textId="77777777" w:rsidR="00D011F0" w:rsidRPr="00E1424A" w:rsidRDefault="00D011F0" w:rsidP="0080522F">
            <w:pPr>
              <w:spacing w:after="60"/>
              <w:rPr>
                <w:bCs/>
                <w:iCs/>
                <w:sz w:val="20"/>
                <w:szCs w:val="20"/>
              </w:rPr>
            </w:pPr>
            <w:r w:rsidRPr="00E1424A">
              <w:rPr>
                <w:bCs/>
                <w:iCs/>
                <w:sz w:val="20"/>
                <w:szCs w:val="20"/>
              </w:rPr>
              <w:t>A 15-minute Settlement Interval.</w:t>
            </w:r>
          </w:p>
        </w:tc>
      </w:tr>
      <w:tr w:rsidR="00D011F0" w:rsidRPr="00E1424A" w14:paraId="702D3EE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03EB590" w14:textId="77777777" w:rsidR="00D011F0" w:rsidRPr="00E1424A" w:rsidRDefault="00D011F0" w:rsidP="0080522F">
            <w:pPr>
              <w:spacing w:after="60"/>
              <w:rPr>
                <w:rFonts w:eastAsia="Calibri"/>
                <w:i/>
                <w:iCs/>
                <w:sz w:val="20"/>
                <w:szCs w:val="20"/>
              </w:rPr>
            </w:pPr>
            <w:r w:rsidRPr="00E1424A">
              <w:rPr>
                <w:rFonts w:eastAsia="Calibri"/>
                <w:i/>
                <w:iCs/>
                <w:sz w:val="20"/>
                <w:szCs w:val="20"/>
              </w:rPr>
              <w:t>h</w:t>
            </w:r>
          </w:p>
        </w:tc>
        <w:tc>
          <w:tcPr>
            <w:tcW w:w="461" w:type="pct"/>
            <w:tcBorders>
              <w:top w:val="single" w:sz="6" w:space="0" w:color="auto"/>
              <w:left w:val="single" w:sz="6" w:space="0" w:color="auto"/>
              <w:bottom w:val="single" w:sz="6" w:space="0" w:color="auto"/>
              <w:right w:val="single" w:sz="6" w:space="0" w:color="auto"/>
            </w:tcBorders>
          </w:tcPr>
          <w:p w14:paraId="30C8428F"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DAE3B7F" w14:textId="77777777" w:rsidR="00D011F0" w:rsidRPr="00E1424A" w:rsidRDefault="00D011F0" w:rsidP="0080522F">
            <w:pPr>
              <w:spacing w:after="60"/>
              <w:rPr>
                <w:bCs/>
                <w:iCs/>
                <w:sz w:val="20"/>
                <w:szCs w:val="20"/>
              </w:rPr>
            </w:pPr>
            <w:r w:rsidRPr="00E1424A">
              <w:rPr>
                <w:bCs/>
                <w:iCs/>
                <w:sz w:val="20"/>
                <w:szCs w:val="20"/>
              </w:rPr>
              <w:t xml:space="preserve">The hour that includes the Settlement Interval i. </w:t>
            </w:r>
          </w:p>
        </w:tc>
      </w:tr>
      <w:tr w:rsidR="00D011F0" w:rsidRPr="00E1424A" w14:paraId="2E03AAC3"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2D397AA" w14:textId="77777777" w:rsidR="00D011F0" w:rsidRPr="00E1424A" w:rsidRDefault="00D011F0" w:rsidP="0080522F">
            <w:pPr>
              <w:spacing w:after="60"/>
              <w:rPr>
                <w:rFonts w:eastAsia="Calibri"/>
                <w:i/>
                <w:iCs/>
                <w:sz w:val="20"/>
                <w:szCs w:val="20"/>
              </w:rPr>
            </w:pPr>
            <w:r w:rsidRPr="00E1424A">
              <w:rPr>
                <w:rFonts w:eastAsia="Calibri"/>
                <w:i/>
                <w:iCs/>
                <w:sz w:val="20"/>
                <w:szCs w:val="20"/>
              </w:rPr>
              <w:t>r</w:t>
            </w:r>
          </w:p>
        </w:tc>
        <w:tc>
          <w:tcPr>
            <w:tcW w:w="461" w:type="pct"/>
            <w:tcBorders>
              <w:top w:val="single" w:sz="6" w:space="0" w:color="auto"/>
              <w:left w:val="single" w:sz="6" w:space="0" w:color="auto"/>
              <w:bottom w:val="single" w:sz="6" w:space="0" w:color="auto"/>
              <w:right w:val="single" w:sz="6" w:space="0" w:color="auto"/>
            </w:tcBorders>
          </w:tcPr>
          <w:p w14:paraId="5A6E0396" w14:textId="77777777" w:rsidR="00D011F0" w:rsidRPr="00E1424A" w:rsidRDefault="00D011F0" w:rsidP="0080522F">
            <w:pPr>
              <w:spacing w:after="60"/>
              <w:rPr>
                <w:iCs/>
                <w:sz w:val="20"/>
                <w:szCs w:val="20"/>
              </w:rPr>
            </w:pPr>
            <w:r w:rsidRPr="00E1424A">
              <w:rPr>
                <w:iCs/>
                <w:sz w:val="20"/>
                <w:szCs w:val="20"/>
              </w:rPr>
              <w:t xml:space="preserve">none </w:t>
            </w:r>
          </w:p>
        </w:tc>
        <w:tc>
          <w:tcPr>
            <w:tcW w:w="3725" w:type="pct"/>
            <w:tcBorders>
              <w:top w:val="single" w:sz="6" w:space="0" w:color="auto"/>
              <w:left w:val="single" w:sz="6" w:space="0" w:color="auto"/>
              <w:bottom w:val="single" w:sz="6" w:space="0" w:color="auto"/>
              <w:right w:val="single" w:sz="4" w:space="0" w:color="auto"/>
            </w:tcBorders>
          </w:tcPr>
          <w:p w14:paraId="498C7F7D" w14:textId="77777777" w:rsidR="00D011F0" w:rsidRPr="00E1424A" w:rsidRDefault="00D011F0" w:rsidP="0080522F">
            <w:pPr>
              <w:spacing w:after="60"/>
              <w:rPr>
                <w:bCs/>
                <w:iCs/>
                <w:sz w:val="20"/>
                <w:szCs w:val="20"/>
              </w:rPr>
            </w:pPr>
            <w:r w:rsidRPr="00E1424A">
              <w:rPr>
                <w:bCs/>
                <w:iCs/>
                <w:sz w:val="20"/>
                <w:szCs w:val="20"/>
              </w:rPr>
              <w:t xml:space="preserve">A Resource. </w:t>
            </w:r>
          </w:p>
        </w:tc>
      </w:tr>
      <w:tr w:rsidR="00D011F0" w:rsidRPr="00E1424A" w14:paraId="2F680C88"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DBAD833" w14:textId="77777777" w:rsidR="00D011F0" w:rsidRPr="00E1424A" w:rsidRDefault="00D011F0" w:rsidP="0080522F">
            <w:pPr>
              <w:spacing w:after="60"/>
              <w:rPr>
                <w:rFonts w:eastAsia="Calibri"/>
                <w:i/>
                <w:iCs/>
                <w:sz w:val="20"/>
                <w:szCs w:val="20"/>
              </w:rPr>
            </w:pPr>
            <w:proofErr w:type="spellStart"/>
            <w:r w:rsidRPr="00E1424A">
              <w:rPr>
                <w:i/>
                <w:iCs/>
                <w:sz w:val="20"/>
                <w:szCs w:val="20"/>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640502CD"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F49705B" w14:textId="77777777" w:rsidR="00D011F0" w:rsidRPr="00E1424A" w:rsidRDefault="00D011F0" w:rsidP="0080522F">
            <w:pPr>
              <w:spacing w:after="60"/>
              <w:rPr>
                <w:bCs/>
                <w:iCs/>
                <w:sz w:val="20"/>
                <w:szCs w:val="20"/>
              </w:rPr>
            </w:pPr>
            <w:r w:rsidRPr="00E1424A">
              <w:rPr>
                <w:iCs/>
                <w:sz w:val="20"/>
                <w:szCs w:val="20"/>
              </w:rPr>
              <w:t>A generation site code.</w:t>
            </w:r>
          </w:p>
        </w:tc>
      </w:tr>
      <w:tr w:rsidR="00D011F0" w:rsidRPr="00E1424A" w14:paraId="2EC6111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45B57D18" w14:textId="77777777" w:rsidR="00D011F0" w:rsidRPr="00E1424A" w:rsidRDefault="00D011F0" w:rsidP="0080522F">
            <w:pPr>
              <w:spacing w:after="60"/>
              <w:rPr>
                <w:rFonts w:eastAsia="Calibri"/>
                <w:i/>
                <w:iCs/>
                <w:sz w:val="20"/>
                <w:szCs w:val="20"/>
              </w:rPr>
            </w:pPr>
            <w:r w:rsidRPr="00E1424A">
              <w:rPr>
                <w:i/>
                <w:iCs/>
                <w:sz w:val="20"/>
                <w:szCs w:val="20"/>
              </w:rPr>
              <w:t>b</w:t>
            </w:r>
          </w:p>
        </w:tc>
        <w:tc>
          <w:tcPr>
            <w:tcW w:w="461" w:type="pct"/>
            <w:tcBorders>
              <w:top w:val="single" w:sz="6" w:space="0" w:color="auto"/>
              <w:left w:val="single" w:sz="6" w:space="0" w:color="auto"/>
              <w:bottom w:val="single" w:sz="6" w:space="0" w:color="auto"/>
              <w:right w:val="single" w:sz="6" w:space="0" w:color="auto"/>
            </w:tcBorders>
          </w:tcPr>
          <w:p w14:paraId="5E8CEAB1"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F14747F" w14:textId="77777777" w:rsidR="00D011F0" w:rsidRPr="00E1424A" w:rsidRDefault="00D011F0" w:rsidP="0080522F">
            <w:pPr>
              <w:spacing w:after="60"/>
              <w:rPr>
                <w:bCs/>
                <w:iCs/>
                <w:sz w:val="20"/>
                <w:szCs w:val="20"/>
              </w:rPr>
            </w:pPr>
            <w:r w:rsidRPr="00E1424A">
              <w:rPr>
                <w:iCs/>
                <w:sz w:val="20"/>
                <w:szCs w:val="20"/>
              </w:rPr>
              <w:t>An Electrical Bus.</w:t>
            </w:r>
          </w:p>
        </w:tc>
      </w:tr>
      <w:bookmarkEnd w:id="996"/>
    </w:tbl>
    <w:p w14:paraId="7F898659" w14:textId="77777777" w:rsidR="00D011F0" w:rsidRPr="00E1424A" w:rsidRDefault="00D011F0" w:rsidP="00D011F0">
      <w:pPr>
        <w:ind w:left="1440" w:hanging="720"/>
        <w:rPr>
          <w:szCs w:val="20"/>
        </w:rPr>
      </w:pPr>
    </w:p>
    <w:p w14:paraId="59F407FB" w14:textId="77777777" w:rsidR="00D011F0" w:rsidRPr="00E1424A" w:rsidRDefault="00D011F0" w:rsidP="00D011F0">
      <w:pPr>
        <w:tabs>
          <w:tab w:val="left" w:pos="720"/>
        </w:tabs>
        <w:spacing w:after="240"/>
        <w:ind w:left="720" w:hanging="720"/>
        <w:rPr>
          <w:szCs w:val="20"/>
        </w:rPr>
      </w:pPr>
      <w:r w:rsidRPr="00E1424A">
        <w:rPr>
          <w:szCs w:val="20"/>
        </w:rPr>
        <w:t>(3)</w:t>
      </w:r>
      <w:r w:rsidRPr="00E1424A">
        <w:rPr>
          <w:szCs w:val="20"/>
        </w:rPr>
        <w:tab/>
        <w:t xml:space="preserve">The uplifted short-paid amount will be allocated to the Market Participants (QSEs or CRR Account Holders) assigned to a registered </w:t>
      </w:r>
      <w:proofErr w:type="gramStart"/>
      <w:r w:rsidRPr="00E1424A">
        <w:rPr>
          <w:szCs w:val="20"/>
        </w:rPr>
        <w:t>Counter-Party</w:t>
      </w:r>
      <w:proofErr w:type="gramEnd"/>
      <w:r w:rsidRPr="00E1424A">
        <w:rPr>
          <w:szCs w:val="20"/>
        </w:rPr>
        <w:t xml:space="preserve"> based on the pro-rata share of MWhs that the QSE or CRR Account Holder contributed to its Counter-Party’s maximum MWh activity ratio share.</w:t>
      </w:r>
    </w:p>
    <w:p w14:paraId="01E30792" w14:textId="77777777" w:rsidR="00D011F0" w:rsidRPr="00E1424A" w:rsidRDefault="00D011F0" w:rsidP="00D011F0">
      <w:pPr>
        <w:tabs>
          <w:tab w:val="left" w:pos="720"/>
        </w:tabs>
        <w:spacing w:after="240"/>
        <w:ind w:left="720" w:hanging="720"/>
        <w:rPr>
          <w:szCs w:val="20"/>
        </w:rPr>
      </w:pPr>
      <w:r w:rsidRPr="00E1424A">
        <w:rPr>
          <w:szCs w:val="20"/>
        </w:rPr>
        <w:t>(4)</w:t>
      </w:r>
      <w:r w:rsidRPr="00E1424A">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7DA62847" w14:textId="77777777" w:rsidR="00D011F0" w:rsidRPr="00E1424A" w:rsidRDefault="00D011F0" w:rsidP="00D011F0">
      <w:pPr>
        <w:spacing w:after="240"/>
        <w:ind w:left="720" w:hanging="720"/>
        <w:rPr>
          <w:iCs/>
          <w:szCs w:val="20"/>
        </w:rPr>
      </w:pPr>
      <w:r w:rsidRPr="00E1424A">
        <w:rPr>
          <w:iCs/>
          <w:szCs w:val="20"/>
        </w:rPr>
        <w:t>(5)</w:t>
      </w:r>
      <w:r w:rsidRPr="00E1424A">
        <w:rPr>
          <w:iCs/>
          <w:szCs w:val="20"/>
        </w:rPr>
        <w:tab/>
        <w:t xml:space="preserve">ERCOT shall issue Default Uplift Invoices no earlier than 90 days following a </w:t>
      </w:r>
      <w:proofErr w:type="gramStart"/>
      <w:r w:rsidRPr="00E1424A">
        <w:rPr>
          <w:iCs/>
          <w:szCs w:val="20"/>
        </w:rPr>
        <w:t>short-pay</w:t>
      </w:r>
      <w:proofErr w:type="gramEnd"/>
      <w:r w:rsidRPr="00E1424A">
        <w:rPr>
          <w:iCs/>
          <w:szCs w:val="20"/>
        </w:rPr>
        <w:t xml:space="preserve"> of a Settlement Invoice on the date specified in the Settlement Calendar.  The Invoice Recipient is responsible for accessing the Invoice on the MIS Certified Area once posted by ERCOT.</w:t>
      </w:r>
    </w:p>
    <w:p w14:paraId="6A642D7E" w14:textId="77777777" w:rsidR="00D011F0" w:rsidRPr="00E1424A" w:rsidRDefault="00D011F0" w:rsidP="00D011F0">
      <w:pPr>
        <w:spacing w:after="240"/>
        <w:ind w:left="720" w:hanging="720"/>
        <w:rPr>
          <w:szCs w:val="20"/>
        </w:rPr>
      </w:pPr>
      <w:r w:rsidRPr="00E1424A">
        <w:rPr>
          <w:szCs w:val="20"/>
        </w:rPr>
        <w:t>(6)</w:t>
      </w:r>
      <w:r w:rsidRPr="00E1424A">
        <w:rPr>
          <w:szCs w:val="20"/>
        </w:rPr>
        <w:tab/>
        <w:t>Each Default Uplift Invoice must contain:</w:t>
      </w:r>
    </w:p>
    <w:p w14:paraId="20323BBA" w14:textId="77777777" w:rsidR="00D011F0" w:rsidRPr="00E1424A" w:rsidRDefault="00D011F0" w:rsidP="00D011F0">
      <w:pPr>
        <w:spacing w:after="240"/>
        <w:ind w:left="1440" w:hanging="720"/>
        <w:rPr>
          <w:szCs w:val="20"/>
        </w:rPr>
      </w:pPr>
      <w:r w:rsidRPr="00E1424A">
        <w:rPr>
          <w:szCs w:val="20"/>
        </w:rPr>
        <w:t>(a)</w:t>
      </w:r>
      <w:r w:rsidRPr="00E1424A">
        <w:rPr>
          <w:szCs w:val="20"/>
        </w:rPr>
        <w:tab/>
        <w:t>The Invoice Recipient’s name;</w:t>
      </w:r>
    </w:p>
    <w:p w14:paraId="422A1933" w14:textId="77777777" w:rsidR="00D011F0" w:rsidRPr="00E1424A" w:rsidRDefault="00D011F0" w:rsidP="00D011F0">
      <w:pPr>
        <w:spacing w:after="240"/>
        <w:ind w:left="1440" w:hanging="720"/>
        <w:rPr>
          <w:szCs w:val="20"/>
        </w:rPr>
      </w:pPr>
      <w:r w:rsidRPr="00E1424A">
        <w:rPr>
          <w:szCs w:val="20"/>
        </w:rPr>
        <w:t>(b)</w:t>
      </w:r>
      <w:r w:rsidRPr="00E1424A">
        <w:rPr>
          <w:szCs w:val="20"/>
        </w:rPr>
        <w:tab/>
        <w:t>The ERCOT identifier (Settlement identification number issued by ERCOT);</w:t>
      </w:r>
    </w:p>
    <w:p w14:paraId="64159011" w14:textId="77777777" w:rsidR="00D011F0" w:rsidRPr="00E1424A" w:rsidRDefault="00D011F0" w:rsidP="00D011F0">
      <w:pPr>
        <w:spacing w:after="240"/>
        <w:ind w:left="1440" w:hanging="720"/>
        <w:rPr>
          <w:szCs w:val="20"/>
        </w:rPr>
      </w:pPr>
      <w:r w:rsidRPr="00E1424A">
        <w:rPr>
          <w:szCs w:val="20"/>
        </w:rPr>
        <w:t>(c)</w:t>
      </w:r>
      <w:r w:rsidRPr="00E1424A">
        <w:rPr>
          <w:szCs w:val="20"/>
        </w:rPr>
        <w:tab/>
        <w:t>Net Amount Due or Payable – the aggregate summary of all charges owed by a Default Uplift Invoice Recipient;</w:t>
      </w:r>
    </w:p>
    <w:p w14:paraId="2A44D483" w14:textId="77777777" w:rsidR="00D011F0" w:rsidRPr="00E1424A" w:rsidRDefault="00D011F0" w:rsidP="00D011F0">
      <w:pPr>
        <w:spacing w:after="240"/>
        <w:ind w:left="1440" w:hanging="720"/>
        <w:rPr>
          <w:szCs w:val="20"/>
        </w:rPr>
      </w:pPr>
      <w:r w:rsidRPr="00E1424A">
        <w:rPr>
          <w:szCs w:val="20"/>
        </w:rPr>
        <w:t>(d)</w:t>
      </w:r>
      <w:r w:rsidRPr="00E1424A">
        <w:rPr>
          <w:szCs w:val="20"/>
        </w:rPr>
        <w:tab/>
        <w:t>Run Date – the date on which ERCOT created and published the Default Uplift Invoice;</w:t>
      </w:r>
    </w:p>
    <w:p w14:paraId="2D99747E" w14:textId="77777777" w:rsidR="00D011F0" w:rsidRPr="00E1424A" w:rsidRDefault="00D011F0" w:rsidP="00D011F0">
      <w:pPr>
        <w:spacing w:after="240"/>
        <w:ind w:left="1440" w:hanging="720"/>
        <w:rPr>
          <w:szCs w:val="20"/>
        </w:rPr>
      </w:pPr>
      <w:r w:rsidRPr="00E1424A">
        <w:rPr>
          <w:szCs w:val="20"/>
        </w:rPr>
        <w:t>(e)</w:t>
      </w:r>
      <w:r w:rsidRPr="00E1424A">
        <w:rPr>
          <w:szCs w:val="20"/>
        </w:rPr>
        <w:tab/>
        <w:t>Invoice Reference Number – a unique number generated by the ERCOT applications for payment tracking purposes;</w:t>
      </w:r>
    </w:p>
    <w:p w14:paraId="7316C383" w14:textId="77777777" w:rsidR="00D011F0" w:rsidRPr="00E1424A" w:rsidRDefault="00D011F0" w:rsidP="00D011F0">
      <w:pPr>
        <w:spacing w:after="240"/>
        <w:ind w:left="1440" w:hanging="720"/>
        <w:rPr>
          <w:szCs w:val="20"/>
        </w:rPr>
      </w:pPr>
      <w:r w:rsidRPr="00E1424A">
        <w:rPr>
          <w:szCs w:val="20"/>
        </w:rPr>
        <w:t>(f)</w:t>
      </w:r>
      <w:r w:rsidRPr="00E1424A">
        <w:rPr>
          <w:szCs w:val="20"/>
        </w:rPr>
        <w:tab/>
        <w:t>Default Uplift Invoice Reference – an identification code used to reference the amount uplifted;</w:t>
      </w:r>
    </w:p>
    <w:p w14:paraId="4B576C34" w14:textId="77777777" w:rsidR="00D011F0" w:rsidRPr="00E1424A" w:rsidRDefault="00D011F0" w:rsidP="00D011F0">
      <w:pPr>
        <w:spacing w:after="240"/>
        <w:ind w:left="1440" w:hanging="720"/>
        <w:rPr>
          <w:szCs w:val="20"/>
        </w:rPr>
      </w:pPr>
      <w:r w:rsidRPr="00E1424A">
        <w:rPr>
          <w:szCs w:val="20"/>
        </w:rPr>
        <w:t>(g)</w:t>
      </w:r>
      <w:r w:rsidRPr="00E1424A">
        <w:rPr>
          <w:szCs w:val="20"/>
        </w:rPr>
        <w:tab/>
        <w:t>Payment Date and Time – the date and time that Default Uplift Invoice amounts must be paid;</w:t>
      </w:r>
    </w:p>
    <w:p w14:paraId="73DEEB37" w14:textId="77777777" w:rsidR="00D011F0" w:rsidRPr="00E1424A" w:rsidRDefault="00D011F0" w:rsidP="00D011F0">
      <w:pPr>
        <w:spacing w:after="240"/>
        <w:ind w:left="1440" w:hanging="720"/>
        <w:rPr>
          <w:szCs w:val="20"/>
        </w:rPr>
      </w:pPr>
      <w:r w:rsidRPr="00E1424A">
        <w:rPr>
          <w:szCs w:val="20"/>
        </w:rPr>
        <w:lastRenderedPageBreak/>
        <w:t>(h)</w:t>
      </w:r>
      <w:r w:rsidRPr="00E1424A">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49F2A580" w14:textId="77777777" w:rsidR="00D011F0" w:rsidRPr="00E1424A" w:rsidRDefault="00D011F0" w:rsidP="00D011F0">
      <w:pPr>
        <w:spacing w:after="240"/>
        <w:ind w:left="1440" w:hanging="720"/>
        <w:rPr>
          <w:iCs/>
          <w:szCs w:val="20"/>
        </w:rPr>
      </w:pPr>
      <w:r w:rsidRPr="00E1424A">
        <w:rPr>
          <w:iCs/>
          <w:szCs w:val="20"/>
        </w:rPr>
        <w:t>(i)</w:t>
      </w:r>
      <w:r w:rsidRPr="00E1424A">
        <w:rPr>
          <w:iCs/>
          <w:szCs w:val="20"/>
        </w:rPr>
        <w:tab/>
        <w:t xml:space="preserve">Overdue Terms – the terms that would apply if the Market Participant </w:t>
      </w:r>
      <w:proofErr w:type="gramStart"/>
      <w:r w:rsidRPr="00E1424A">
        <w:rPr>
          <w:iCs/>
          <w:szCs w:val="20"/>
        </w:rPr>
        <w:t>makes</w:t>
      </w:r>
      <w:proofErr w:type="gramEnd"/>
      <w:r w:rsidRPr="00E1424A">
        <w:rPr>
          <w:iCs/>
          <w:szCs w:val="20"/>
        </w:rPr>
        <w:t xml:space="preserve"> a late payment.</w:t>
      </w:r>
    </w:p>
    <w:p w14:paraId="7CC3F78A" w14:textId="77777777" w:rsidR="00D011F0" w:rsidRPr="00E1424A" w:rsidRDefault="00D011F0" w:rsidP="00D011F0">
      <w:pPr>
        <w:spacing w:after="240"/>
        <w:ind w:left="720" w:hanging="720"/>
        <w:rPr>
          <w:iCs/>
          <w:szCs w:val="20"/>
        </w:rPr>
      </w:pPr>
      <w:r w:rsidRPr="00E1424A">
        <w:rPr>
          <w:iCs/>
          <w:szCs w:val="20"/>
        </w:rPr>
        <w:t>(7)</w:t>
      </w:r>
      <w:r w:rsidRPr="00E1424A">
        <w:rPr>
          <w:iCs/>
          <w:szCs w:val="20"/>
        </w:rPr>
        <w:tab/>
        <w:t xml:space="preserve">Each Invoice Recipient shall pay any net debit shown on the Default Uplift Invoice on the payment due date </w:t>
      </w:r>
      <w:proofErr w:type="gramStart"/>
      <w:r w:rsidRPr="00E1424A">
        <w:rPr>
          <w:iCs/>
          <w:szCs w:val="20"/>
        </w:rPr>
        <w:t>whether or not</w:t>
      </w:r>
      <w:proofErr w:type="gramEnd"/>
      <w:r w:rsidRPr="00E1424A">
        <w:rPr>
          <w:iCs/>
          <w:szCs w:val="20"/>
        </w:rPr>
        <w:t xml:space="preserve"> there is any Settlement and billing dispute regarding the amount of the debit.</w:t>
      </w:r>
    </w:p>
    <w:p w14:paraId="04FC5363" w14:textId="77777777" w:rsidR="00D011F0" w:rsidRPr="003E0C7B" w:rsidRDefault="00D011F0" w:rsidP="00D011F0">
      <w:pPr>
        <w:keepNext/>
        <w:tabs>
          <w:tab w:val="left" w:pos="1080"/>
        </w:tabs>
        <w:spacing w:before="240" w:after="240"/>
        <w:ind w:left="1080" w:hanging="1080"/>
        <w:outlineLvl w:val="2"/>
        <w:rPr>
          <w:b/>
          <w:bCs/>
          <w:i/>
          <w:szCs w:val="20"/>
        </w:rPr>
      </w:pPr>
      <w:bookmarkStart w:id="1000" w:name="_Toc157587937"/>
      <w:bookmarkStart w:id="1001" w:name="_Toc121993749"/>
      <w:commentRangeStart w:id="1002"/>
      <w:r w:rsidRPr="003E0C7B">
        <w:rPr>
          <w:b/>
          <w:bCs/>
          <w:i/>
          <w:szCs w:val="20"/>
        </w:rPr>
        <w:t>10.2.2</w:t>
      </w:r>
      <w:commentRangeEnd w:id="1002"/>
      <w:r w:rsidR="001762BB">
        <w:rPr>
          <w:rStyle w:val="CommentReference"/>
        </w:rPr>
        <w:commentReference w:id="1002"/>
      </w:r>
      <w:r w:rsidRPr="003E0C7B">
        <w:rPr>
          <w:b/>
          <w:bCs/>
          <w:i/>
          <w:szCs w:val="20"/>
        </w:rPr>
        <w:tab/>
        <w:t>TSP and DSP Metered Entities</w:t>
      </w:r>
      <w:bookmarkEnd w:id="1000"/>
      <w:bookmarkEnd w:id="1001"/>
    </w:p>
    <w:p w14:paraId="5F179FF4" w14:textId="77777777" w:rsidR="00D011F0" w:rsidRPr="003E0C7B" w:rsidRDefault="00D011F0" w:rsidP="00D011F0">
      <w:pPr>
        <w:spacing w:after="240"/>
        <w:ind w:left="720" w:hanging="720"/>
        <w:rPr>
          <w:szCs w:val="20"/>
        </w:rPr>
      </w:pPr>
      <w:r w:rsidRPr="003E0C7B">
        <w:rPr>
          <w:szCs w:val="20"/>
        </w:rPr>
        <w:t>(1)</w:t>
      </w:r>
      <w:r w:rsidRPr="003E0C7B">
        <w:rPr>
          <w:szCs w:val="20"/>
        </w:rPr>
        <w:tab/>
        <w:t>Each Transmission Service Provider (TSP) and Distribution Service Provider (DSP) is responsible for supplying ERCOT with meter data associated with:</w:t>
      </w:r>
    </w:p>
    <w:p w14:paraId="28604D2D" w14:textId="77777777" w:rsidR="00D011F0" w:rsidRPr="003E0C7B" w:rsidRDefault="00D011F0" w:rsidP="00D011F0">
      <w:pPr>
        <w:spacing w:after="240"/>
        <w:ind w:left="1440" w:hanging="720"/>
        <w:rPr>
          <w:szCs w:val="20"/>
        </w:rPr>
      </w:pPr>
      <w:r w:rsidRPr="003E0C7B">
        <w:rPr>
          <w:szCs w:val="20"/>
        </w:rPr>
        <w:t>(a)</w:t>
      </w:r>
      <w:r w:rsidRPr="003E0C7B">
        <w:rPr>
          <w:szCs w:val="20"/>
        </w:rPr>
        <w:tab/>
        <w:t>All Loads using the ERCOT System;</w:t>
      </w:r>
    </w:p>
    <w:p w14:paraId="117D82A7" w14:textId="77777777" w:rsidR="00D011F0" w:rsidRPr="003E0C7B" w:rsidRDefault="00D011F0" w:rsidP="00D011F0">
      <w:pPr>
        <w:spacing w:after="240"/>
        <w:ind w:left="1440" w:hanging="720"/>
        <w:rPr>
          <w:szCs w:val="20"/>
        </w:rPr>
      </w:pPr>
      <w:r w:rsidRPr="003E0C7B">
        <w:rPr>
          <w:szCs w:val="20"/>
        </w:rPr>
        <w:t>(b)</w:t>
      </w:r>
      <w:r w:rsidRPr="003E0C7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170A0934" w14:textId="77777777" w:rsidR="00D011F0" w:rsidRPr="003E0C7B" w:rsidRDefault="00D011F0" w:rsidP="00D011F0">
      <w:pPr>
        <w:spacing w:after="240"/>
        <w:ind w:left="2160" w:hanging="720"/>
        <w:rPr>
          <w:szCs w:val="20"/>
        </w:rPr>
      </w:pPr>
      <w:r w:rsidRPr="003E0C7B">
        <w:rPr>
          <w:szCs w:val="20"/>
        </w:rPr>
        <w:t>(i)</w:t>
      </w:r>
      <w:r w:rsidRPr="003E0C7B">
        <w:rPr>
          <w:szCs w:val="20"/>
        </w:rPr>
        <w:tab/>
        <w:t xml:space="preserve">Generation owned by a Non-Opt-In Entity (NOIE) and used for the NOIE’s self-use (not serving Customer Load); </w:t>
      </w:r>
    </w:p>
    <w:p w14:paraId="770FBCC5" w14:textId="77777777" w:rsidR="00D011F0" w:rsidRPr="003E0C7B" w:rsidRDefault="00D011F0" w:rsidP="00D011F0">
      <w:pPr>
        <w:spacing w:after="240"/>
        <w:ind w:left="2160" w:hanging="720"/>
        <w:rPr>
          <w:szCs w:val="20"/>
        </w:rPr>
      </w:pPr>
      <w:r w:rsidRPr="003E0C7B">
        <w:rPr>
          <w:szCs w:val="20"/>
        </w:rPr>
        <w:t>(ii)</w:t>
      </w:r>
      <w:r w:rsidRPr="003E0C7B">
        <w:rPr>
          <w:szCs w:val="20"/>
        </w:rPr>
        <w:tab/>
        <w:t xml:space="preserve">Distributed Renewable Generation (DRG) with a design capacity less than 50 kW interconnected to a DSP where the owner chooses not to have the out-flow measured in accordance with P.U.C. </w:t>
      </w:r>
      <w:r w:rsidRPr="003E0C7B">
        <w:rPr>
          <w:smallCaps/>
          <w:szCs w:val="20"/>
        </w:rPr>
        <w:t>S</w:t>
      </w:r>
      <w:r w:rsidRPr="003E0C7B">
        <w:rPr>
          <w:smallCaps/>
        </w:rPr>
        <w:t>ubst</w:t>
      </w:r>
      <w:r w:rsidRPr="003E0C7B">
        <w:rPr>
          <w:smallCaps/>
          <w:szCs w:val="20"/>
        </w:rPr>
        <w:t>.</w:t>
      </w:r>
      <w:r w:rsidRPr="003E0C7B">
        <w:rPr>
          <w:szCs w:val="20"/>
        </w:rPr>
        <w:t xml:space="preserve"> R. 25.213, Metering for Distributed Renewable Generation; and</w:t>
      </w:r>
    </w:p>
    <w:p w14:paraId="31C9CA34" w14:textId="77777777" w:rsidR="00D011F0" w:rsidRPr="003E0C7B" w:rsidRDefault="00D011F0" w:rsidP="00D011F0">
      <w:pPr>
        <w:spacing w:after="240"/>
        <w:ind w:left="2160" w:hanging="720"/>
        <w:rPr>
          <w:szCs w:val="20"/>
        </w:rPr>
      </w:pPr>
      <w:r w:rsidRPr="003E0C7B">
        <w:rPr>
          <w:szCs w:val="20"/>
        </w:rPr>
        <w:t>(iii)</w:t>
      </w:r>
      <w:r w:rsidRPr="003E0C7B">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255EF174" w14:textId="77777777" w:rsidR="00D011F0" w:rsidRPr="003E0C7B" w:rsidRDefault="00D011F0" w:rsidP="00D011F0">
      <w:pPr>
        <w:spacing w:after="240"/>
        <w:ind w:left="1440" w:hanging="720"/>
        <w:rPr>
          <w:szCs w:val="20"/>
        </w:rPr>
      </w:pPr>
      <w:r w:rsidRPr="003E0C7B">
        <w:rPr>
          <w:szCs w:val="20"/>
        </w:rPr>
        <w:t>(c)</w:t>
      </w:r>
      <w:r w:rsidRPr="003E0C7B">
        <w:rPr>
          <w:szCs w:val="20"/>
        </w:rPr>
        <w:tab/>
        <w:t xml:space="preserve">NOIE or External Load Serving Entity (ELSE) points of delivery where metering points are radial Loads and are </w:t>
      </w:r>
      <w:proofErr w:type="spellStart"/>
      <w:r w:rsidRPr="003E0C7B">
        <w:rPr>
          <w:szCs w:val="20"/>
        </w:rPr>
        <w:t>uni</w:t>
      </w:r>
      <w:proofErr w:type="spellEnd"/>
      <w:r w:rsidRPr="003E0C7B">
        <w:rPr>
          <w:szCs w:val="20"/>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w:t>
      </w:r>
      <w:proofErr w:type="gramStart"/>
      <w:r w:rsidRPr="003E0C7B">
        <w:rPr>
          <w:szCs w:val="20"/>
        </w:rPr>
        <w:t>meters</w:t>
      </w:r>
      <w:proofErr w:type="gramEnd"/>
      <w:r w:rsidRPr="003E0C7B">
        <w:rPr>
          <w:szCs w:val="20"/>
        </w:rPr>
        <w:t xml:space="preserve"> EPS compliant and to request that ERCOT poll the meters; and</w:t>
      </w:r>
    </w:p>
    <w:p w14:paraId="4661AA55" w14:textId="77777777" w:rsidR="00D011F0" w:rsidRPr="003E0C7B" w:rsidRDefault="00D011F0" w:rsidP="00D011F0">
      <w:pPr>
        <w:spacing w:after="240"/>
        <w:ind w:left="1440" w:hanging="720"/>
        <w:rPr>
          <w:szCs w:val="20"/>
        </w:rPr>
      </w:pPr>
      <w:r w:rsidRPr="003E0C7B">
        <w:rPr>
          <w:szCs w:val="20"/>
        </w:rPr>
        <w:lastRenderedPageBreak/>
        <w:t>(d)</w:t>
      </w:r>
      <w:r w:rsidRPr="003E0C7B">
        <w:rPr>
          <w:szCs w:val="20"/>
        </w:rPr>
        <w:tab/>
        <w:t>Generation participating in a current Emergency Response Service (ERS) Contract Period, where such generation only exports energy to the ERCOT System during an ERS deployment or ERS test.</w:t>
      </w:r>
    </w:p>
    <w:p w14:paraId="2BD06BC0" w14:textId="77777777" w:rsidR="00D011F0" w:rsidRPr="003E0C7B" w:rsidRDefault="00D011F0" w:rsidP="00D011F0">
      <w:pPr>
        <w:spacing w:after="240"/>
        <w:ind w:left="720" w:hanging="720"/>
        <w:rPr>
          <w:szCs w:val="20"/>
        </w:rPr>
      </w:pPr>
      <w:r w:rsidRPr="003E0C7B">
        <w:rPr>
          <w:szCs w:val="20"/>
        </w:rPr>
        <w:t>(2)</w:t>
      </w:r>
      <w:r w:rsidRPr="003E0C7B">
        <w:rPr>
          <w:szCs w:val="20"/>
        </w:rPr>
        <w:tab/>
        <w:t>Each TSP and DSP is responsible for the following:</w:t>
      </w:r>
    </w:p>
    <w:p w14:paraId="75C27BAA" w14:textId="77777777" w:rsidR="00D011F0" w:rsidRPr="003E0C7B" w:rsidRDefault="00D011F0" w:rsidP="00D011F0">
      <w:pPr>
        <w:spacing w:after="240"/>
        <w:ind w:left="1440" w:hanging="720"/>
        <w:rPr>
          <w:szCs w:val="20"/>
        </w:rPr>
      </w:pPr>
      <w:r w:rsidRPr="003E0C7B">
        <w:rPr>
          <w:szCs w:val="20"/>
        </w:rPr>
        <w:t>(a)</w:t>
      </w:r>
      <w:r w:rsidRPr="003E0C7B">
        <w:rPr>
          <w:szCs w:val="20"/>
        </w:rPr>
        <w:tab/>
        <w:t xml:space="preserve">Compliance with the procedures and standards in this Section, the Settlement Metering Operating Guide (SMOG) and the Operating Guides; </w:t>
      </w:r>
    </w:p>
    <w:p w14:paraId="410F1D92" w14:textId="77777777" w:rsidR="00D011F0" w:rsidRPr="003E0C7B" w:rsidRDefault="00D011F0" w:rsidP="00D011F0">
      <w:pPr>
        <w:spacing w:after="240"/>
        <w:ind w:left="1440" w:hanging="720"/>
        <w:rPr>
          <w:szCs w:val="20"/>
        </w:rPr>
      </w:pPr>
      <w:r w:rsidRPr="003E0C7B">
        <w:rPr>
          <w:szCs w:val="20"/>
        </w:rPr>
        <w:t>(b)</w:t>
      </w:r>
      <w:r w:rsidRPr="003E0C7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7BEE4AC5" w14:textId="77777777" w:rsidR="00D011F0" w:rsidRPr="003E0C7B" w:rsidRDefault="00D011F0" w:rsidP="00D011F0">
      <w:pPr>
        <w:spacing w:after="240"/>
        <w:ind w:left="1440" w:hanging="720"/>
        <w:rPr>
          <w:szCs w:val="20"/>
        </w:rPr>
      </w:pPr>
      <w:r w:rsidRPr="003E0C7B">
        <w:rPr>
          <w:szCs w:val="20"/>
        </w:rPr>
        <w:t>(c)</w:t>
      </w:r>
      <w:r w:rsidRPr="003E0C7B">
        <w:rPr>
          <w:szCs w:val="20"/>
        </w:rPr>
        <w:tab/>
        <w:t xml:space="preserve">Costs incurred in the installation and maintenance of these Metering Facilities and communications except for incremental costs incurred for functions not required for the Settlement of the Load or Generation Resource, </w:t>
      </w:r>
      <w:ins w:id="1003" w:author="ERCOT" w:date="2024-06-21T07:41:00Z">
        <w:r>
          <w:rPr>
            <w:szCs w:val="20"/>
          </w:rPr>
          <w:t>Energy Storage Resourc</w:t>
        </w:r>
      </w:ins>
      <w:ins w:id="1004" w:author="ERCOT" w:date="2024-06-21T07:42:00Z">
        <w:r>
          <w:rPr>
            <w:szCs w:val="20"/>
          </w:rPr>
          <w:t>e</w:t>
        </w:r>
      </w:ins>
      <w:ins w:id="1005" w:author="ERCOT" w:date="2024-06-21T07:41:00Z">
        <w:r>
          <w:rPr>
            <w:szCs w:val="20"/>
          </w:rPr>
          <w:t xml:space="preserve"> (ESR), </w:t>
        </w:r>
      </w:ins>
      <w:r w:rsidRPr="003E0C7B">
        <w:rPr>
          <w:szCs w:val="20"/>
        </w:rPr>
        <w:t>Settlement Only Generator (SOG), or Load Resource.  These incremental costs shall be borne by the Entities requesting the service pursuant to the TSP or DSP tariffs; and</w:t>
      </w:r>
    </w:p>
    <w:p w14:paraId="7FB75482" w14:textId="77777777" w:rsidR="00D011F0" w:rsidRPr="003E0C7B" w:rsidRDefault="00D011F0" w:rsidP="00D011F0">
      <w:pPr>
        <w:spacing w:after="240"/>
        <w:ind w:left="1440" w:hanging="720"/>
        <w:rPr>
          <w:szCs w:val="20"/>
        </w:rPr>
      </w:pPr>
      <w:r w:rsidRPr="003E0C7B">
        <w:rPr>
          <w:szCs w:val="20"/>
        </w:rPr>
        <w:t>(d)</w:t>
      </w:r>
      <w:r w:rsidRPr="003E0C7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73203A0" w14:textId="77777777" w:rsidR="00D011F0" w:rsidRPr="003E0C7B" w:rsidRDefault="00D011F0" w:rsidP="00D011F0">
      <w:pPr>
        <w:keepNext/>
        <w:tabs>
          <w:tab w:val="left" w:pos="1440"/>
        </w:tabs>
        <w:spacing w:before="240" w:after="240"/>
        <w:outlineLvl w:val="4"/>
        <w:rPr>
          <w:b/>
          <w:bCs/>
          <w:i/>
          <w:iCs/>
          <w:szCs w:val="26"/>
        </w:rPr>
      </w:pPr>
      <w:bookmarkStart w:id="1006" w:name="_Toc148169996"/>
      <w:bookmarkStart w:id="1007" w:name="_Toc157587949"/>
      <w:bookmarkStart w:id="1008" w:name="_Toc121993765"/>
      <w:r w:rsidRPr="003E0C7B">
        <w:rPr>
          <w:b/>
          <w:bCs/>
          <w:i/>
          <w:iCs/>
          <w:szCs w:val="26"/>
        </w:rPr>
        <w:t>10.3.2.1.6</w:t>
      </w:r>
      <w:r w:rsidRPr="003E0C7B">
        <w:rPr>
          <w:b/>
          <w:bCs/>
          <w:i/>
          <w:iCs/>
          <w:szCs w:val="26"/>
        </w:rPr>
        <w:tab/>
        <w:t xml:space="preserve">Allocating EPS Metered Data to Generator </w:t>
      </w:r>
      <w:ins w:id="1009" w:author="ERCOT" w:date="2024-06-21T07:42:00Z">
        <w:del w:id="1010" w:author="ERCOT 092024" w:date="2024-09-20T09:13:00Z">
          <w:r w:rsidDel="008140DB">
            <w:rPr>
              <w:b/>
              <w:bCs/>
              <w:i/>
              <w:iCs/>
              <w:szCs w:val="26"/>
            </w:rPr>
            <w:delText xml:space="preserve">and Storage </w:delText>
          </w:r>
        </w:del>
      </w:ins>
      <w:r w:rsidRPr="003E0C7B">
        <w:rPr>
          <w:b/>
          <w:bCs/>
          <w:i/>
          <w:iCs/>
          <w:szCs w:val="26"/>
        </w:rPr>
        <w:t>Owners When It Is Net Load</w:t>
      </w:r>
      <w:bookmarkEnd w:id="1006"/>
      <w:bookmarkEnd w:id="1007"/>
      <w:bookmarkEnd w:id="1008"/>
    </w:p>
    <w:p w14:paraId="14C1E978" w14:textId="77777777" w:rsidR="00D011F0" w:rsidRPr="003E0C7B" w:rsidRDefault="00D011F0" w:rsidP="00D011F0">
      <w:pPr>
        <w:spacing w:after="240"/>
        <w:ind w:left="720" w:hanging="720"/>
        <w:rPr>
          <w:szCs w:val="20"/>
        </w:rPr>
      </w:pPr>
      <w:r w:rsidRPr="003E0C7B">
        <w:rPr>
          <w:szCs w:val="20"/>
        </w:rPr>
        <w:t>(1)</w:t>
      </w:r>
      <w:r w:rsidRPr="003E0C7B">
        <w:rPr>
          <w:szCs w:val="20"/>
        </w:rPr>
        <w:tab/>
        <w:t>EPS Generation Resource</w:t>
      </w:r>
      <w:ins w:id="1011" w:author="ERCOT" w:date="2024-06-21T07:42:00Z">
        <w:r>
          <w:rPr>
            <w:szCs w:val="20"/>
          </w:rPr>
          <w:t xml:space="preserve"> and Energy Storage Resource (ESR)</w:t>
        </w:r>
      </w:ins>
      <w:r w:rsidRPr="003E0C7B">
        <w:rPr>
          <w:szCs w:val="20"/>
        </w:rPr>
        <w:t xml:space="preserve"> sites that are netted by ERCOT may have multiple Competitive Retailers (CRs) associated with the Load.  ERCOT shall poll the EPS metering facilities related to the actual Generation Resource </w:t>
      </w:r>
      <w:ins w:id="1012" w:author="ERCOT" w:date="2024-06-21T07:42:00Z">
        <w:r>
          <w:rPr>
            <w:szCs w:val="20"/>
          </w:rPr>
          <w:t xml:space="preserve">or ESR </w:t>
        </w:r>
      </w:ins>
      <w:r w:rsidRPr="003E0C7B">
        <w:rPr>
          <w:szCs w:val="20"/>
        </w:rPr>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6E2659FD" w14:textId="77777777" w:rsidR="00D011F0" w:rsidRPr="003E0C7B" w:rsidRDefault="00D011F0" w:rsidP="00D011F0">
      <w:pPr>
        <w:keepNext/>
        <w:widowControl w:val="0"/>
        <w:tabs>
          <w:tab w:val="left" w:pos="1260"/>
        </w:tabs>
        <w:spacing w:before="240" w:after="240"/>
        <w:ind w:left="1260" w:hanging="1260"/>
        <w:outlineLvl w:val="3"/>
        <w:rPr>
          <w:b/>
          <w:bCs/>
          <w:snapToGrid w:val="0"/>
          <w:szCs w:val="20"/>
        </w:rPr>
      </w:pPr>
      <w:bookmarkStart w:id="1013" w:name="_Toc121993767"/>
      <w:bookmarkStart w:id="1014" w:name="_Toc148169998"/>
      <w:bookmarkStart w:id="1015" w:name="_Toc157587951"/>
      <w:bookmarkStart w:id="1016" w:name="_Hlk130464641"/>
      <w:commentRangeStart w:id="1017"/>
      <w:r w:rsidRPr="003E0C7B">
        <w:rPr>
          <w:b/>
          <w:bCs/>
          <w:snapToGrid w:val="0"/>
          <w:szCs w:val="20"/>
        </w:rPr>
        <w:t>10.3.2.3</w:t>
      </w:r>
      <w:commentRangeEnd w:id="1017"/>
      <w:r w:rsidR="001762BB">
        <w:rPr>
          <w:rStyle w:val="CommentReference"/>
        </w:rPr>
        <w:commentReference w:id="1017"/>
      </w:r>
      <w:r w:rsidRPr="003E0C7B">
        <w:rPr>
          <w:b/>
          <w:bCs/>
          <w:snapToGrid w:val="0"/>
          <w:szCs w:val="20"/>
        </w:rPr>
        <w:tab/>
        <w:t>Generation Netting for ERCOT-Polled Settlement Meters</w:t>
      </w:r>
      <w:bookmarkEnd w:id="1013"/>
    </w:p>
    <w:p w14:paraId="50571DFE" w14:textId="77777777" w:rsidR="00D011F0" w:rsidRPr="003E0C7B" w:rsidRDefault="00D011F0" w:rsidP="00D011F0">
      <w:pPr>
        <w:spacing w:after="240"/>
        <w:ind w:left="720" w:hanging="720"/>
        <w:rPr>
          <w:szCs w:val="20"/>
        </w:rPr>
      </w:pPr>
      <w:r w:rsidRPr="003E0C7B">
        <w:rPr>
          <w:szCs w:val="20"/>
        </w:rPr>
        <w:t>(1)</w:t>
      </w:r>
      <w:r w:rsidRPr="003E0C7B">
        <w:rPr>
          <w:szCs w:val="20"/>
        </w:rPr>
        <w:tab/>
        <w:t>Each Generation Resource</w:t>
      </w:r>
      <w:ins w:id="1018" w:author="ERCOT" w:date="2024-06-21T08:21:00Z">
        <w:r>
          <w:rPr>
            <w:szCs w:val="20"/>
          </w:rPr>
          <w:t>, ESR,</w:t>
        </w:r>
      </w:ins>
      <w:r w:rsidRPr="003E0C7B">
        <w:rPr>
          <w:szCs w:val="20"/>
        </w:rPr>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w:t>
      </w:r>
      <w:r w:rsidRPr="003E0C7B">
        <w:rPr>
          <w:szCs w:val="20"/>
        </w:rPr>
        <w:lastRenderedPageBreak/>
        <w:t>intervals where the generation output exceeds the Load, the net must be settled as generation.  In the intervals where the Load exceeds the generation output, the net must be settled as Load, and carry any applicable Load shared charges and credits.</w:t>
      </w:r>
    </w:p>
    <w:p w14:paraId="39268672" w14:textId="77777777" w:rsidR="00D011F0" w:rsidRPr="003E0C7B" w:rsidRDefault="00D011F0" w:rsidP="00D011F0">
      <w:pPr>
        <w:spacing w:after="240"/>
        <w:ind w:left="720" w:hanging="720"/>
        <w:rPr>
          <w:szCs w:val="20"/>
        </w:rPr>
      </w:pPr>
      <w:r w:rsidRPr="003E0C7B">
        <w:rPr>
          <w:szCs w:val="20"/>
        </w:rPr>
        <w:t>(2)</w:t>
      </w:r>
      <w:r w:rsidRPr="003E0C7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ins w:id="1019" w:author="ERCOT" w:date="2024-06-21T08:23:00Z">
        <w:r>
          <w:rPr>
            <w:szCs w:val="20"/>
          </w:rPr>
          <w:t>, ESR(s),</w:t>
        </w:r>
      </w:ins>
      <w:r w:rsidRPr="003E0C7B">
        <w:rPr>
          <w:szCs w:val="20"/>
        </w:rPr>
        <w:t xml:space="preserve"> or SOG</w:t>
      </w:r>
      <w:ins w:id="1020" w:author="ERCOT" w:date="2024-06-21T08:23:00Z">
        <w:r>
          <w:rPr>
            <w:szCs w:val="20"/>
          </w:rPr>
          <w:t>(</w:t>
        </w:r>
      </w:ins>
      <w:r w:rsidRPr="003E0C7B">
        <w:rPr>
          <w:szCs w:val="20"/>
        </w:rPr>
        <w:t>s</w:t>
      </w:r>
      <w:ins w:id="1021" w:author="ERCOT" w:date="2024-06-21T08:23:00Z">
        <w:r>
          <w:rPr>
            <w:szCs w:val="20"/>
          </w:rPr>
          <w:t>)</w:t>
        </w:r>
      </w:ins>
      <w:r w:rsidRPr="003E0C7B">
        <w:rPr>
          <w:szCs w:val="20"/>
        </w:rPr>
        <w:t xml:space="preserve"> complies with Public Utility Regulatory Act (PURA) or the Public Utility Commission of Texas (PUCT) Substantive Rules, and ERCOT’s approval of a metering proposal for such a site is not a verification of the legality of that arrangement:</w:t>
      </w:r>
    </w:p>
    <w:p w14:paraId="16008FD8" w14:textId="77777777" w:rsidR="00D011F0" w:rsidRPr="003E0C7B" w:rsidRDefault="00D011F0" w:rsidP="00D011F0">
      <w:pPr>
        <w:spacing w:after="240"/>
        <w:ind w:left="1440" w:hanging="720"/>
        <w:rPr>
          <w:szCs w:val="20"/>
        </w:rPr>
      </w:pPr>
      <w:r w:rsidRPr="003E0C7B">
        <w:rPr>
          <w:szCs w:val="20"/>
        </w:rPr>
        <w:t>(a)</w:t>
      </w:r>
      <w:r w:rsidRPr="003E0C7B">
        <w:rPr>
          <w:szCs w:val="20"/>
        </w:rPr>
        <w:tab/>
        <w:t>Single POI or Service Delivery Point;</w:t>
      </w:r>
    </w:p>
    <w:p w14:paraId="2E9B0F70" w14:textId="77777777" w:rsidR="00D011F0" w:rsidRPr="003E0C7B" w:rsidRDefault="00D011F0" w:rsidP="00D011F0">
      <w:pPr>
        <w:spacing w:after="240"/>
        <w:ind w:left="1440" w:hanging="720"/>
        <w:rPr>
          <w:szCs w:val="20"/>
        </w:rPr>
      </w:pPr>
      <w:r w:rsidRPr="003E0C7B">
        <w:rPr>
          <w:szCs w:val="20"/>
        </w:rPr>
        <w:t>(b)</w:t>
      </w:r>
      <w:r w:rsidRPr="003E0C7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DABF77C" w14:textId="77777777" w:rsidR="00D011F0" w:rsidRPr="003E0C7B" w:rsidRDefault="00D011F0" w:rsidP="00D011F0">
      <w:pPr>
        <w:spacing w:after="240"/>
        <w:ind w:left="1440" w:hanging="720"/>
        <w:rPr>
          <w:szCs w:val="20"/>
        </w:rPr>
      </w:pPr>
      <w:r w:rsidRPr="003E0C7B">
        <w:rPr>
          <w:szCs w:val="20"/>
        </w:rPr>
        <w:t>(c)</w:t>
      </w:r>
      <w:r w:rsidRPr="003E0C7B">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19420194" w14:textId="77777777" w:rsidR="00D011F0" w:rsidRPr="003E0C7B" w:rsidRDefault="00D011F0" w:rsidP="00D011F0">
      <w:pPr>
        <w:spacing w:after="240"/>
        <w:ind w:left="1440" w:hanging="720"/>
        <w:rPr>
          <w:szCs w:val="20"/>
        </w:rPr>
      </w:pPr>
      <w:r w:rsidRPr="003E0C7B">
        <w:rPr>
          <w:szCs w:val="20"/>
        </w:rPr>
        <w:t>(d)</w:t>
      </w:r>
      <w:r w:rsidRPr="003E0C7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3E0C7B">
        <w:rPr>
          <w:smallCaps/>
        </w:rPr>
        <w:t xml:space="preserve">Tex. Util. Code Ann. </w:t>
      </w:r>
      <w:r w:rsidRPr="003E0C7B">
        <w:rPr>
          <w:szCs w:val="20"/>
        </w:rPr>
        <w:t>§§ 39.252 and 39.262(k) (Vernon 1998 &amp; Supp. 2007) (PURA); or</w:t>
      </w:r>
    </w:p>
    <w:p w14:paraId="144340B8" w14:textId="77777777" w:rsidR="00D011F0" w:rsidRPr="003E0C7B" w:rsidRDefault="00D011F0" w:rsidP="00D011F0">
      <w:pPr>
        <w:spacing w:after="240"/>
        <w:ind w:left="1440" w:hanging="720"/>
        <w:rPr>
          <w:szCs w:val="20"/>
        </w:rPr>
      </w:pPr>
      <w:r w:rsidRPr="003E0C7B">
        <w:rPr>
          <w:szCs w:val="20"/>
        </w:rPr>
        <w:t>(e)</w:t>
      </w:r>
      <w:r w:rsidRPr="003E0C7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3E0C7B">
          <w:rPr>
            <w:szCs w:val="20"/>
          </w:rPr>
          <w:t>October 1, 2000</w:t>
        </w:r>
      </w:smartTag>
      <w:r w:rsidRPr="003E0C7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3167DED" w14:textId="77777777" w:rsidR="00D011F0" w:rsidRPr="003E0C7B" w:rsidRDefault="00D011F0" w:rsidP="00D011F0">
      <w:pPr>
        <w:spacing w:after="240"/>
        <w:ind w:left="720" w:hanging="720"/>
        <w:rPr>
          <w:szCs w:val="20"/>
        </w:rPr>
      </w:pPr>
      <w:r w:rsidRPr="003E0C7B">
        <w:rPr>
          <w:szCs w:val="20"/>
        </w:rPr>
        <w:t>(3)</w:t>
      </w:r>
      <w:r w:rsidRPr="003E0C7B">
        <w:rPr>
          <w:szCs w:val="20"/>
        </w:rPr>
        <w:tab/>
        <w:t>For Energy Storage Resource (ESR) sites, Wholesale Storage Load (WSL) must be separately metered from all other Loads and generation, and must be metered using EPS Metering Facilities.</w:t>
      </w:r>
    </w:p>
    <w:p w14:paraId="40E9D7F2" w14:textId="77777777" w:rsidR="00D011F0" w:rsidRPr="003E0C7B" w:rsidRDefault="00D011F0" w:rsidP="00D011F0">
      <w:pPr>
        <w:spacing w:after="240"/>
        <w:ind w:left="1440" w:hanging="720"/>
        <w:rPr>
          <w:szCs w:val="20"/>
        </w:rPr>
      </w:pPr>
      <w:r w:rsidRPr="003E0C7B">
        <w:rPr>
          <w:szCs w:val="20"/>
        </w:rPr>
        <w:lastRenderedPageBreak/>
        <w:t>(a)</w:t>
      </w:r>
      <w:r w:rsidRPr="003E0C7B">
        <w:rPr>
          <w:szCs w:val="20"/>
        </w:rPr>
        <w:tab/>
        <w:t xml:space="preserve">For configurations where the Resource Entity telemeters an auxiliary Load value to the EPS Meter: </w:t>
      </w:r>
    </w:p>
    <w:p w14:paraId="660E39A6" w14:textId="77777777" w:rsidR="00D011F0" w:rsidRPr="003E0C7B" w:rsidRDefault="00D011F0" w:rsidP="00D011F0">
      <w:pPr>
        <w:spacing w:after="240"/>
        <w:ind w:left="2160" w:hanging="720"/>
        <w:rPr>
          <w:szCs w:val="20"/>
        </w:rPr>
      </w:pPr>
      <w:r w:rsidRPr="003E0C7B">
        <w:rPr>
          <w:szCs w:val="20"/>
        </w:rPr>
        <w:t>(i)</w:t>
      </w:r>
      <w:r w:rsidRPr="003E0C7B">
        <w:rPr>
          <w:szCs w:val="20"/>
        </w:rPr>
        <w:tab/>
        <w:t xml:space="preserve">The total energy into the ESR must be separately metered from all other Loads and generation, and must be metered using EPS Metering Facilities; and </w:t>
      </w:r>
    </w:p>
    <w:p w14:paraId="4AC6943C" w14:textId="77777777" w:rsidR="00D011F0" w:rsidRPr="003E0C7B" w:rsidRDefault="00D011F0" w:rsidP="00D011F0">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3F319019" w14:textId="77777777" w:rsidR="00D011F0" w:rsidRPr="003E0C7B" w:rsidRDefault="00D011F0" w:rsidP="00D011F0">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6B71E1CD" w14:textId="77777777" w:rsidR="00D011F0" w:rsidRPr="003E0C7B" w:rsidRDefault="00D011F0" w:rsidP="00D011F0">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3E0C7B" w14:paraId="1BDCDA36" w14:textId="77777777" w:rsidTr="0080522F">
        <w:tc>
          <w:tcPr>
            <w:tcW w:w="9766" w:type="dxa"/>
            <w:shd w:val="pct12" w:color="auto" w:fill="auto"/>
          </w:tcPr>
          <w:p w14:paraId="0AF063B2" w14:textId="77777777" w:rsidR="00D011F0" w:rsidRPr="003E0C7B" w:rsidRDefault="00D011F0" w:rsidP="0080522F">
            <w:pPr>
              <w:spacing w:before="120" w:after="240"/>
              <w:rPr>
                <w:b/>
                <w:i/>
                <w:iCs/>
                <w:szCs w:val="20"/>
              </w:rPr>
            </w:pPr>
            <w:r w:rsidRPr="003E0C7B">
              <w:rPr>
                <w:b/>
                <w:i/>
                <w:iCs/>
                <w:szCs w:val="20"/>
              </w:rPr>
              <w:t>[NPRR995:  Replace paragraph (3) above with the following upon system implementation:]</w:t>
            </w:r>
          </w:p>
          <w:p w14:paraId="432D5EA2" w14:textId="77777777" w:rsidR="00D011F0" w:rsidRPr="003E0C7B" w:rsidRDefault="00D011F0" w:rsidP="0080522F">
            <w:pPr>
              <w:spacing w:after="240"/>
              <w:ind w:left="720" w:hanging="720"/>
              <w:rPr>
                <w:szCs w:val="20"/>
              </w:rPr>
            </w:pPr>
            <w:r w:rsidRPr="003E0C7B">
              <w:rPr>
                <w:szCs w:val="20"/>
              </w:rPr>
              <w:t>(3)</w:t>
            </w:r>
            <w:r w:rsidRPr="003E0C7B">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3E9444D1" w14:textId="77777777" w:rsidR="00D011F0" w:rsidRPr="003E0C7B" w:rsidRDefault="00D011F0" w:rsidP="0080522F">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5920E934" w14:textId="77777777" w:rsidR="00D011F0" w:rsidRPr="003E0C7B" w:rsidRDefault="00D011F0" w:rsidP="0080522F">
            <w:pPr>
              <w:spacing w:after="240"/>
              <w:ind w:left="2160" w:hanging="720"/>
              <w:rPr>
                <w:szCs w:val="20"/>
              </w:rPr>
            </w:pPr>
            <w:r w:rsidRPr="003E0C7B">
              <w:rPr>
                <w:szCs w:val="20"/>
              </w:rPr>
              <w:t>(i)</w:t>
            </w:r>
            <w:r w:rsidRPr="003E0C7B">
              <w:rPr>
                <w:szCs w:val="20"/>
              </w:rPr>
              <w:tab/>
              <w:t xml:space="preserve">The total energy into the ESR, SODESS, or SOTESS must be separately metered from all other Loads and generation, and must be metered using EPS Metering Facilities; and </w:t>
            </w:r>
          </w:p>
          <w:p w14:paraId="5E9F6394" w14:textId="77777777" w:rsidR="00D011F0" w:rsidRPr="003E0C7B" w:rsidRDefault="00D011F0" w:rsidP="0080522F">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23BC0FFD" w14:textId="77777777" w:rsidR="00D011F0" w:rsidRPr="003E0C7B" w:rsidRDefault="00D011F0" w:rsidP="0080522F">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00BE33FB" w14:textId="77777777" w:rsidR="00D011F0" w:rsidRPr="003E0C7B" w:rsidRDefault="00D011F0" w:rsidP="0080522F">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c>
      </w:tr>
    </w:tbl>
    <w:p w14:paraId="02ABFBAD" w14:textId="77777777" w:rsidR="00D011F0" w:rsidRPr="003E0C7B" w:rsidRDefault="00D011F0" w:rsidP="00D011F0">
      <w:pPr>
        <w:spacing w:before="240" w:after="240"/>
        <w:ind w:left="720" w:hanging="720"/>
        <w:rPr>
          <w:szCs w:val="20"/>
        </w:rPr>
      </w:pPr>
      <w:r w:rsidRPr="003E0C7B">
        <w:rPr>
          <w:szCs w:val="20"/>
        </w:rPr>
        <w:t>(4)</w:t>
      </w:r>
      <w:r w:rsidRPr="003E0C7B">
        <w:rPr>
          <w:szCs w:val="20"/>
        </w:rPr>
        <w:tab/>
        <w:t xml:space="preserve">ERCOT shall maintain descriptions of the Metering Facilities of all common switchyards that contain multiple POIs of Loads (ESI IDs) and generation meters (EPS).  The description is limited to identifying the Entities within a common switchyard and a </w:t>
      </w:r>
      <w:r w:rsidRPr="003E0C7B">
        <w:rPr>
          <w:szCs w:val="20"/>
        </w:rPr>
        <w:lastRenderedPageBreak/>
        <w:t>simplified diagram showing the metering configuration of all Supervisory Control and Data Acquisition (SCADA) and Settlement Metering points.</w:t>
      </w:r>
    </w:p>
    <w:p w14:paraId="1AE2C15A" w14:textId="77777777" w:rsidR="00D011F0" w:rsidRPr="003E0C7B" w:rsidRDefault="00D011F0" w:rsidP="00D011F0">
      <w:pPr>
        <w:spacing w:after="240"/>
        <w:ind w:left="720" w:hanging="720"/>
      </w:pPr>
      <w:r w:rsidRPr="003E0C7B">
        <w:rPr>
          <w:iCs/>
        </w:rPr>
        <w:t>(5)</w:t>
      </w:r>
      <w:r w:rsidRPr="003E0C7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8205CF3" w14:textId="77777777" w:rsidR="00D011F0" w:rsidRPr="003E0C7B" w:rsidRDefault="00D011F0" w:rsidP="00D011F0">
      <w:pPr>
        <w:spacing w:after="240"/>
        <w:ind w:left="720" w:hanging="720"/>
        <w:rPr>
          <w:szCs w:val="20"/>
        </w:rPr>
      </w:pPr>
      <w:r w:rsidRPr="003E0C7B">
        <w:rPr>
          <w:szCs w:val="20"/>
        </w:rPr>
        <w:t>(6)</w:t>
      </w:r>
      <w:r w:rsidRPr="003E0C7B">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5C9A8E6F" w14:textId="77777777" w:rsidR="00D011F0" w:rsidRPr="003E0C7B" w:rsidRDefault="00D011F0" w:rsidP="00D011F0">
      <w:pPr>
        <w:spacing w:after="240"/>
        <w:ind w:left="720" w:hanging="720"/>
        <w:rPr>
          <w:szCs w:val="20"/>
        </w:rPr>
      </w:pPr>
      <w:r w:rsidRPr="003E0C7B">
        <w:rPr>
          <w:szCs w:val="20"/>
        </w:rPr>
        <w:t>(7)</w:t>
      </w:r>
      <w:r w:rsidRPr="003E0C7B">
        <w:rPr>
          <w:szCs w:val="20"/>
        </w:rPr>
        <w:tab/>
        <w:t xml:space="preserve">For purposes of this Section, a common switchyard is defined as an electric substation Facility where the POI for Load and Generation Resources </w:t>
      </w:r>
      <w:ins w:id="1022" w:author="ERCOT" w:date="2024-06-21T08:24:00Z">
        <w:r>
          <w:rPr>
            <w:szCs w:val="20"/>
          </w:rPr>
          <w:t xml:space="preserve">or ESRs </w:t>
        </w:r>
      </w:ins>
      <w:r w:rsidRPr="003E0C7B">
        <w:rPr>
          <w:szCs w:val="20"/>
        </w:rPr>
        <w:t xml:space="preserve">are located at the same Facility but where the interconnection points are physically not greater than 400 yards apart.  The physical connections of the Load to its POI and the Generation Resource </w:t>
      </w:r>
      <w:ins w:id="1023" w:author="ERCOT" w:date="2024-06-21T08:24:00Z">
        <w:r>
          <w:rPr>
            <w:szCs w:val="20"/>
          </w:rPr>
          <w:t xml:space="preserve">or ESR </w:t>
        </w:r>
      </w:ins>
      <w:r w:rsidRPr="003E0C7B">
        <w:rPr>
          <w:szCs w:val="20"/>
        </w:rPr>
        <w:t>to its POI cannot be Facilities that have been placed in a TSP’s or DSP’s rate base.</w:t>
      </w:r>
      <w:bookmarkEnd w:id="1014"/>
      <w:bookmarkEnd w:id="1015"/>
    </w:p>
    <w:p w14:paraId="30572AB4" w14:textId="77777777" w:rsidR="00D011F0" w:rsidRPr="003E0C7B" w:rsidRDefault="00D011F0" w:rsidP="00D011F0">
      <w:pPr>
        <w:spacing w:after="240"/>
        <w:ind w:left="720" w:hanging="720"/>
        <w:rPr>
          <w:szCs w:val="20"/>
        </w:rPr>
      </w:pPr>
      <w:r w:rsidRPr="003E0C7B">
        <w:rPr>
          <w:szCs w:val="20"/>
        </w:rPr>
        <w:t>(8)</w:t>
      </w:r>
      <w:r w:rsidRPr="003E0C7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3E0C7B" w14:paraId="6DF335C5" w14:textId="77777777" w:rsidTr="0080522F">
        <w:tc>
          <w:tcPr>
            <w:tcW w:w="9766" w:type="dxa"/>
            <w:shd w:val="pct12" w:color="auto" w:fill="auto"/>
          </w:tcPr>
          <w:p w14:paraId="1B0E0C9E" w14:textId="77777777" w:rsidR="00D011F0" w:rsidRPr="003E0C7B" w:rsidRDefault="00D011F0" w:rsidP="0080522F">
            <w:pPr>
              <w:spacing w:before="120" w:after="240"/>
              <w:rPr>
                <w:b/>
                <w:i/>
                <w:iCs/>
                <w:szCs w:val="20"/>
              </w:rPr>
            </w:pPr>
            <w:bookmarkStart w:id="1024" w:name="_Toc148169999"/>
            <w:bookmarkStart w:id="1025" w:name="_Toc157587952"/>
            <w:r w:rsidRPr="003E0C7B">
              <w:rPr>
                <w:b/>
                <w:i/>
                <w:iCs/>
                <w:szCs w:val="20"/>
              </w:rPr>
              <w:t>[NPRR945:  Insert paragraph (9) below upon system implementation and renumber accordingly:]</w:t>
            </w:r>
          </w:p>
          <w:p w14:paraId="0506B8FB" w14:textId="77777777" w:rsidR="00D011F0" w:rsidRPr="003E0C7B" w:rsidRDefault="00D011F0" w:rsidP="0080522F">
            <w:pPr>
              <w:spacing w:after="240"/>
              <w:ind w:left="720" w:hanging="720"/>
              <w:rPr>
                <w:szCs w:val="20"/>
              </w:rPr>
            </w:pPr>
            <w:r w:rsidRPr="003E0C7B">
              <w:rPr>
                <w:szCs w:val="20"/>
              </w:rPr>
              <w:t>(9)</w:t>
            </w:r>
            <w:r w:rsidRPr="003E0C7B">
              <w:rPr>
                <w:szCs w:val="20"/>
              </w:rPr>
              <w:tab/>
              <w:t xml:space="preserve">ERCOT </w:t>
            </w:r>
            <w:r w:rsidRPr="003E0C7B">
              <w:rPr>
                <w:iCs/>
              </w:rPr>
              <w:t>shall</w:t>
            </w:r>
            <w:r w:rsidRPr="003E0C7B">
              <w:rPr>
                <w:szCs w:val="20"/>
              </w:rPr>
              <w:t xml:space="preserve"> post on the ERCOT website a report listing all Generation Resources</w:t>
            </w:r>
            <w:ins w:id="1026" w:author="ERCOT" w:date="2024-06-21T08:25:00Z">
              <w:r>
                <w:rPr>
                  <w:szCs w:val="20"/>
                </w:rPr>
                <w:t>, ESRs,</w:t>
              </w:r>
            </w:ins>
            <w:r w:rsidRPr="003E0C7B">
              <w:rPr>
                <w:szCs w:val="20"/>
              </w:rPr>
              <w:t xml:space="preserve"> or Settlement Only Generators (SOGs) that have achieved commercial operations, excluding Decommissioned Generation Resources</w:t>
            </w:r>
            <w:ins w:id="1027" w:author="ERCOT" w:date="2024-06-21T08:25:00Z">
              <w:r>
                <w:rPr>
                  <w:szCs w:val="20"/>
                </w:rPr>
                <w:t xml:space="preserve"> or decommissioned ESRs</w:t>
              </w:r>
            </w:ins>
            <w:r w:rsidRPr="003E0C7B">
              <w:rPr>
                <w:szCs w:val="20"/>
              </w:rPr>
              <w:t>, Mothballed Generation Resources</w:t>
            </w:r>
            <w:ins w:id="1028" w:author="ERCOT" w:date="2024-06-21T08:25:00Z">
              <w:r>
                <w:rPr>
                  <w:szCs w:val="20"/>
                </w:rPr>
                <w:t xml:space="preserve"> or Mothballed ESRs</w:t>
              </w:r>
            </w:ins>
            <w:r w:rsidRPr="003E0C7B">
              <w:rPr>
                <w:szCs w:val="20"/>
              </w:rPr>
              <w:t>, and decommissioned SOGs, whose Resource Registration data indicates that the Generation Resource</w:t>
            </w:r>
            <w:ins w:id="1029" w:author="ERCOT" w:date="2024-06-21T08:26:00Z">
              <w:r>
                <w:rPr>
                  <w:szCs w:val="20"/>
                </w:rPr>
                <w:t>, ESR,</w:t>
              </w:r>
            </w:ins>
            <w:r w:rsidRPr="003E0C7B">
              <w:rPr>
                <w:szCs w:val="20"/>
              </w:rPr>
              <w:t xml:space="preserve"> or SOG is part of a Private Use Network.  The report must identify the name of the Generation Resource</w:t>
            </w:r>
            <w:ins w:id="1030" w:author="ERCOT" w:date="2024-06-21T08:26:00Z">
              <w:r>
                <w:rPr>
                  <w:szCs w:val="20"/>
                </w:rPr>
                <w:t>, ESR,</w:t>
              </w:r>
            </w:ins>
            <w:r w:rsidRPr="003E0C7B">
              <w:rPr>
                <w:szCs w:val="20"/>
              </w:rPr>
              <w:t xml:space="preserve"> or SOG site, its nameplate capacity, and the date the Generation Resource</w:t>
            </w:r>
            <w:ins w:id="1031" w:author="ERCOT" w:date="2024-06-21T08:26:00Z">
              <w:r>
                <w:rPr>
                  <w:szCs w:val="20"/>
                </w:rPr>
                <w:t>, ESR,</w:t>
              </w:r>
            </w:ins>
            <w:r w:rsidRPr="003E0C7B">
              <w:rPr>
                <w:szCs w:val="20"/>
              </w:rPr>
              <w:t xml:space="preserve"> or SOG was </w:t>
            </w:r>
            <w:r w:rsidRPr="003E0C7B">
              <w:rPr>
                <w:szCs w:val="20"/>
              </w:rPr>
              <w:lastRenderedPageBreak/>
              <w:t>added to the report.  The report shall not identify any confidential, customer-specific information regarding netted loads.  ERCOT shall update the list at least monthly.</w:t>
            </w:r>
          </w:p>
        </w:tc>
      </w:tr>
    </w:tbl>
    <w:p w14:paraId="2662B670" w14:textId="77777777" w:rsidR="00D011F0" w:rsidRPr="003E0C7B" w:rsidRDefault="00D011F0" w:rsidP="00D011F0">
      <w:pPr>
        <w:spacing w:before="240" w:after="240"/>
        <w:ind w:left="720" w:hanging="720"/>
        <w:rPr>
          <w:snapToGrid w:val="0"/>
          <w:szCs w:val="20"/>
        </w:rPr>
      </w:pPr>
      <w:bookmarkStart w:id="1032" w:name="_Toc121993768"/>
      <w:bookmarkEnd w:id="1016"/>
      <w:r w:rsidRPr="003E0C7B">
        <w:rPr>
          <w:szCs w:val="20"/>
        </w:rPr>
        <w:lastRenderedPageBreak/>
        <w:t>(9)</w:t>
      </w:r>
      <w:r w:rsidRPr="003E0C7B">
        <w:rPr>
          <w:szCs w:val="20"/>
        </w:rPr>
        <w:tab/>
      </w:r>
      <w:r w:rsidRPr="003E0C7B">
        <w:rPr>
          <w:snapToGrid w:val="0"/>
          <w:szCs w:val="2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3E0C7B">
        <w:rPr>
          <w:szCs w:val="20"/>
        </w:rPr>
        <w:t xml:space="preserve">  </w:t>
      </w:r>
      <w:r w:rsidRPr="003E0C7B">
        <w:rPr>
          <w:snapToGrid w:val="0"/>
          <w:szCs w:val="20"/>
        </w:rPr>
        <w:t>The above requirement to have a separate TDSP ESI ID with an LSE association does not apply to EPS Metering Facilities that are located behind a NOIE meter point.</w:t>
      </w:r>
    </w:p>
    <w:p w14:paraId="33FDA182" w14:textId="77777777" w:rsidR="00D011F0" w:rsidRPr="003E0C7B" w:rsidRDefault="00D011F0" w:rsidP="00D011F0">
      <w:pPr>
        <w:keepNext/>
        <w:widowControl w:val="0"/>
        <w:tabs>
          <w:tab w:val="left" w:pos="1260"/>
        </w:tabs>
        <w:spacing w:before="240" w:after="240"/>
        <w:ind w:left="1267" w:hanging="1267"/>
        <w:outlineLvl w:val="3"/>
        <w:rPr>
          <w:b/>
          <w:bCs/>
          <w:snapToGrid w:val="0"/>
          <w:szCs w:val="20"/>
        </w:rPr>
      </w:pPr>
      <w:r w:rsidRPr="003E0C7B">
        <w:rPr>
          <w:b/>
          <w:bCs/>
          <w:snapToGrid w:val="0"/>
          <w:szCs w:val="20"/>
        </w:rPr>
        <w:t>10.3.2.4</w:t>
      </w:r>
      <w:r w:rsidRPr="003E0C7B">
        <w:rPr>
          <w:b/>
          <w:bCs/>
          <w:snapToGrid w:val="0"/>
          <w:szCs w:val="20"/>
        </w:rPr>
        <w:tab/>
        <w:t>Reporting of Net Generation Capacity</w:t>
      </w:r>
      <w:bookmarkEnd w:id="1024"/>
      <w:bookmarkEnd w:id="1025"/>
      <w:bookmarkEnd w:id="1032"/>
    </w:p>
    <w:p w14:paraId="2429C242" w14:textId="77777777" w:rsidR="00D011F0" w:rsidRPr="003E0C7B" w:rsidRDefault="00D011F0" w:rsidP="00D011F0">
      <w:pPr>
        <w:spacing w:after="240"/>
        <w:ind w:left="720" w:hanging="720"/>
        <w:rPr>
          <w:szCs w:val="20"/>
        </w:rPr>
      </w:pPr>
      <w:r w:rsidRPr="003E0C7B">
        <w:rPr>
          <w:szCs w:val="20"/>
        </w:rPr>
        <w:t>(1)</w:t>
      </w:r>
      <w:r w:rsidRPr="003E0C7B">
        <w:rPr>
          <w:szCs w:val="20"/>
        </w:rPr>
        <w:tab/>
        <w:t>Each Resource Entity with either a Generation Resource</w:t>
      </w:r>
      <w:ins w:id="1033" w:author="ERCOT" w:date="2024-06-21T08:26:00Z">
        <w:r>
          <w:rPr>
            <w:szCs w:val="20"/>
          </w:rPr>
          <w:t>, ESR,</w:t>
        </w:r>
      </w:ins>
      <w:r w:rsidRPr="003E0C7B">
        <w:rPr>
          <w:szCs w:val="20"/>
        </w:rPr>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Pr="003E0C7B">
        <w:rPr>
          <w:color w:val="000000"/>
          <w:szCs w:val="20"/>
        </w:rPr>
        <w:t xml:space="preserve"> will use the aggregated capacity forecasts for the Report on Capacity, Demand and Reserves in the ERCOT Region, pursuant to Section 3.2.6.2.2,</w:t>
      </w:r>
      <w:r w:rsidRPr="003E0C7B">
        <w:rPr>
          <w:szCs w:val="20"/>
        </w:rPr>
        <w:t xml:space="preserve"> </w:t>
      </w:r>
      <w:r w:rsidRPr="003E0C7B">
        <w:rPr>
          <w:color w:val="000000"/>
          <w:szCs w:val="20"/>
        </w:rPr>
        <w:t>Total Capacity Estimate.</w:t>
      </w:r>
    </w:p>
    <w:p w14:paraId="710E2322" w14:textId="77777777" w:rsidR="00D011F0" w:rsidRPr="007F0329" w:rsidRDefault="00D011F0" w:rsidP="00D011F0">
      <w:pPr>
        <w:keepNext/>
        <w:tabs>
          <w:tab w:val="left" w:pos="1080"/>
        </w:tabs>
        <w:spacing w:before="240" w:after="240"/>
        <w:ind w:left="1080" w:hanging="1080"/>
        <w:outlineLvl w:val="2"/>
        <w:rPr>
          <w:b/>
          <w:bCs/>
          <w:i/>
          <w:szCs w:val="20"/>
        </w:rPr>
      </w:pPr>
      <w:bookmarkStart w:id="1034" w:name="_Toc273089359"/>
      <w:bookmarkStart w:id="1035" w:name="_Toc148960356"/>
      <w:r w:rsidRPr="007F0329">
        <w:rPr>
          <w:b/>
          <w:bCs/>
          <w:i/>
          <w:szCs w:val="20"/>
        </w:rPr>
        <w:t>11.5.2</w:t>
      </w:r>
      <w:r w:rsidRPr="007F0329">
        <w:rPr>
          <w:b/>
          <w:bCs/>
          <w:i/>
          <w:szCs w:val="20"/>
        </w:rPr>
        <w:tab/>
        <w:t>Generation Meter Data Aggregation</w:t>
      </w:r>
      <w:bookmarkEnd w:id="1034"/>
      <w:bookmarkEnd w:id="1035"/>
    </w:p>
    <w:p w14:paraId="4666C24B" w14:textId="77777777" w:rsidR="00D011F0" w:rsidRPr="007F0329" w:rsidRDefault="00D011F0" w:rsidP="00D011F0">
      <w:pPr>
        <w:spacing w:after="240"/>
        <w:ind w:left="720" w:hanging="720"/>
      </w:pPr>
      <w:r w:rsidRPr="007F0329">
        <w:t>(1)</w:t>
      </w:r>
      <w:r w:rsidRPr="007F0329">
        <w:tab/>
        <w:t>ERCOT will perform generation aggregation by the following distinct criteria sets:</w:t>
      </w:r>
    </w:p>
    <w:p w14:paraId="6F38834C" w14:textId="77777777" w:rsidR="00D011F0" w:rsidRPr="007F0329" w:rsidRDefault="00D011F0" w:rsidP="00D011F0">
      <w:pPr>
        <w:spacing w:after="240"/>
        <w:ind w:left="1440" w:hanging="720"/>
        <w:rPr>
          <w:szCs w:val="20"/>
        </w:rPr>
      </w:pPr>
      <w:r w:rsidRPr="007F0329">
        <w:rPr>
          <w:szCs w:val="20"/>
        </w:rPr>
        <w:t>(a)</w:t>
      </w:r>
      <w:r w:rsidRPr="007F0329">
        <w:rPr>
          <w:szCs w:val="20"/>
        </w:rPr>
        <w:tab/>
        <w:t>By UFE zone: This data set is used in the calculation of UFE in the Load aggregation process; and</w:t>
      </w:r>
    </w:p>
    <w:p w14:paraId="6611E275" w14:textId="77777777" w:rsidR="00D011F0" w:rsidRPr="007F0329" w:rsidRDefault="00D011F0" w:rsidP="00D011F0">
      <w:pPr>
        <w:spacing w:after="240"/>
        <w:ind w:left="1440" w:hanging="720"/>
        <w:rPr>
          <w:szCs w:val="20"/>
        </w:rPr>
      </w:pPr>
      <w:r w:rsidRPr="007F0329">
        <w:rPr>
          <w:szCs w:val="20"/>
        </w:rPr>
        <w:t>(b)</w:t>
      </w:r>
      <w:r w:rsidRPr="007F0329">
        <w:rPr>
          <w:szCs w:val="20"/>
        </w:rPr>
        <w:tab/>
        <w:t>By Generation Resource</w:t>
      </w:r>
      <w:ins w:id="1036" w:author="ERCOT" w:date="2024-06-21T08:27:00Z">
        <w:r>
          <w:rPr>
            <w:szCs w:val="20"/>
          </w:rPr>
          <w:t xml:space="preserve"> or Energy Storage Resource (ESR)</w:t>
        </w:r>
      </w:ins>
      <w:r w:rsidRPr="007F0329">
        <w:rPr>
          <w:szCs w:val="20"/>
        </w:rPr>
        <w:t xml:space="preserve"> (Resource ID (RID)), by Resource Entities, by QSE and Settlement Point: This data set is passed to the Settlement process for generation imbalance calculations.</w:t>
      </w:r>
    </w:p>
    <w:p w14:paraId="5729996A" w14:textId="77777777" w:rsidR="00D011F0" w:rsidRPr="007F0329" w:rsidRDefault="00D011F0" w:rsidP="00D011F0">
      <w:pPr>
        <w:keepNext/>
        <w:widowControl w:val="0"/>
        <w:tabs>
          <w:tab w:val="left" w:pos="1260"/>
        </w:tabs>
        <w:spacing w:before="240" w:after="240"/>
        <w:ind w:left="1260" w:hanging="1260"/>
        <w:outlineLvl w:val="3"/>
        <w:rPr>
          <w:b/>
          <w:bCs/>
          <w:snapToGrid w:val="0"/>
          <w:szCs w:val="20"/>
        </w:rPr>
      </w:pPr>
      <w:bookmarkStart w:id="1037" w:name="_Toc273089360"/>
      <w:bookmarkStart w:id="1038" w:name="_Toc148960357"/>
      <w:r w:rsidRPr="007F0329">
        <w:rPr>
          <w:b/>
          <w:bCs/>
          <w:snapToGrid w:val="0"/>
          <w:szCs w:val="20"/>
        </w:rPr>
        <w:t>11.5.2.1</w:t>
      </w:r>
      <w:r w:rsidRPr="007F0329">
        <w:rPr>
          <w:b/>
          <w:bCs/>
          <w:snapToGrid w:val="0"/>
          <w:szCs w:val="20"/>
        </w:rPr>
        <w:tab/>
        <w:t>Participant Specific Generation Data Posting/Availability</w:t>
      </w:r>
      <w:bookmarkEnd w:id="1037"/>
      <w:bookmarkEnd w:id="1038"/>
    </w:p>
    <w:p w14:paraId="71EF5B76" w14:textId="77777777" w:rsidR="00D011F0" w:rsidRPr="007F0329" w:rsidRDefault="00D011F0" w:rsidP="00D011F0">
      <w:pPr>
        <w:spacing w:after="240"/>
        <w:ind w:left="720" w:hanging="720"/>
      </w:pPr>
      <w:r w:rsidRPr="007F0329">
        <w:t>(1)</w:t>
      </w:r>
      <w:r w:rsidRPr="007F0329">
        <w:tab/>
        <w:t>The following market-specific generation information will be made available by ERCOT to each Market Participant:</w:t>
      </w:r>
    </w:p>
    <w:p w14:paraId="0694A38C" w14:textId="77777777" w:rsidR="00D011F0" w:rsidRPr="007F0329" w:rsidRDefault="00D011F0" w:rsidP="00D011F0">
      <w:pPr>
        <w:spacing w:after="240"/>
        <w:ind w:left="720"/>
        <w:rPr>
          <w:szCs w:val="20"/>
        </w:rPr>
      </w:pPr>
      <w:r w:rsidRPr="007F0329">
        <w:rPr>
          <w:szCs w:val="20"/>
        </w:rPr>
        <w:t>(a)</w:t>
      </w:r>
      <w:r w:rsidRPr="007F0329">
        <w:rPr>
          <w:szCs w:val="20"/>
        </w:rPr>
        <w:tab/>
        <w:t xml:space="preserve">Generation unit production by Generation Resource </w:t>
      </w:r>
      <w:ins w:id="1039" w:author="ERCOT" w:date="2024-06-21T08:27:00Z">
        <w:r>
          <w:rPr>
            <w:szCs w:val="20"/>
          </w:rPr>
          <w:t xml:space="preserve">or ESR </w:t>
        </w:r>
      </w:ins>
      <w:r w:rsidRPr="007F0329">
        <w:rPr>
          <w:szCs w:val="20"/>
        </w:rPr>
        <w:t>Entity; and</w:t>
      </w:r>
    </w:p>
    <w:p w14:paraId="0F52F812" w14:textId="77777777" w:rsidR="00D011F0" w:rsidRPr="007F0329" w:rsidRDefault="00D011F0" w:rsidP="00D011F0">
      <w:pPr>
        <w:spacing w:after="240"/>
        <w:ind w:left="720"/>
        <w:rPr>
          <w:szCs w:val="20"/>
        </w:rPr>
      </w:pPr>
      <w:r w:rsidRPr="007F0329">
        <w:rPr>
          <w:szCs w:val="20"/>
        </w:rPr>
        <w:t>(b)</w:t>
      </w:r>
      <w:r w:rsidRPr="007F0329">
        <w:rPr>
          <w:szCs w:val="20"/>
        </w:rPr>
        <w:tab/>
        <w:t>Generation unit production by QSE.</w:t>
      </w:r>
    </w:p>
    <w:p w14:paraId="7D038594" w14:textId="77777777" w:rsidR="00D011F0" w:rsidRPr="007F0329" w:rsidRDefault="00D011F0" w:rsidP="00D011F0">
      <w:pPr>
        <w:spacing w:after="240"/>
        <w:ind w:left="720" w:hanging="720"/>
      </w:pPr>
      <w:r w:rsidRPr="007F0329">
        <w:lastRenderedPageBreak/>
        <w:t>(2)</w:t>
      </w:r>
      <w:r w:rsidRPr="007F0329">
        <w:tab/>
        <w:t xml:space="preserve">Each Market Participant will have access only to its own information and/or the information of the Entities, which it represents.  ERCOT will make the </w:t>
      </w:r>
      <w:proofErr w:type="gramStart"/>
      <w:r w:rsidRPr="007F0329">
        <w:t>aforementioned data</w:t>
      </w:r>
      <w:proofErr w:type="gramEnd"/>
      <w:r w:rsidRPr="007F0329">
        <w:t xml:space="preserve"> for each Settlement run available to Market Participants via the MIS Certified Area within 48 hours of finalizing the data for Settlement statements.</w:t>
      </w:r>
    </w:p>
    <w:p w14:paraId="0B288411" w14:textId="77777777" w:rsidR="00D011F0" w:rsidRPr="007F0329" w:rsidRDefault="00D011F0" w:rsidP="00D011F0">
      <w:pPr>
        <w:keepNext/>
        <w:tabs>
          <w:tab w:val="left" w:pos="1080"/>
        </w:tabs>
        <w:spacing w:before="480" w:after="240"/>
        <w:ind w:left="1080" w:hanging="1080"/>
        <w:outlineLvl w:val="2"/>
        <w:rPr>
          <w:b/>
          <w:bCs/>
          <w:i/>
          <w:szCs w:val="20"/>
        </w:rPr>
      </w:pPr>
      <w:r w:rsidRPr="007F0329">
        <w:rPr>
          <w:b/>
          <w:bCs/>
          <w:i/>
          <w:szCs w:val="20"/>
        </w:rPr>
        <w:t>13.2.4</w:t>
      </w:r>
      <w:r w:rsidRPr="007F0329">
        <w:rPr>
          <w:b/>
          <w:bCs/>
          <w:i/>
          <w:szCs w:val="20"/>
        </w:rPr>
        <w:tab/>
        <w:t>Seasonal Transmission Loss Factor Calculation</w:t>
      </w:r>
    </w:p>
    <w:p w14:paraId="2C5F390C" w14:textId="77777777" w:rsidR="00D011F0" w:rsidRPr="007F0329" w:rsidRDefault="00D011F0" w:rsidP="00D011F0">
      <w:pPr>
        <w:spacing w:after="240"/>
        <w:ind w:left="720" w:hanging="720"/>
        <w:rPr>
          <w:szCs w:val="20"/>
        </w:rPr>
      </w:pPr>
      <w:r w:rsidRPr="007F0329">
        <w:rPr>
          <w:szCs w:val="20"/>
        </w:rPr>
        <w:t>(1)</w:t>
      </w:r>
      <w:r w:rsidRPr="007F0329">
        <w:rPr>
          <w:szCs w:val="20"/>
        </w:rPr>
        <w:tab/>
        <w:t xml:space="preserve">Seasonal on-peak and off-peak TLFs are derived from the annually updated ERCOT on-peak and off-peak load flow base cases analysis by ERCOT.  Base cases reflect the most current data on the transmission system and Generation Resource </w:t>
      </w:r>
      <w:ins w:id="1040" w:author="ERCOT" w:date="2024-06-21T08:27:00Z">
        <w:r>
          <w:rPr>
            <w:szCs w:val="20"/>
          </w:rPr>
          <w:t>and Energy St</w:t>
        </w:r>
      </w:ins>
      <w:ins w:id="1041" w:author="ERCOT" w:date="2024-06-21T08:28:00Z">
        <w:r>
          <w:rPr>
            <w:szCs w:val="20"/>
          </w:rPr>
          <w:t xml:space="preserve">orage Resource (ESR) </w:t>
        </w:r>
      </w:ins>
      <w:r w:rsidRPr="007F0329">
        <w:rPr>
          <w:szCs w:val="20"/>
        </w:rPr>
        <w:t xml:space="preserve">Dispatch.  The ERCOT Transmission Grid topology and related Generation Resource </w:t>
      </w:r>
      <w:ins w:id="1042" w:author="ERCOT" w:date="2024-06-21T08:28:00Z">
        <w:r>
          <w:rPr>
            <w:szCs w:val="20"/>
          </w:rPr>
          <w:t xml:space="preserve">and ESR </w:t>
        </w:r>
      </w:ins>
      <w:r w:rsidRPr="007F0329">
        <w:rPr>
          <w:szCs w:val="20"/>
        </w:rPr>
        <w:t>Dispatch in the base cases are the critical factors in calculating losses.  Seasonal time periods are defined as follows:</w:t>
      </w:r>
    </w:p>
    <w:p w14:paraId="5C1C5607" w14:textId="77777777" w:rsidR="00D011F0" w:rsidRPr="007F0329" w:rsidRDefault="00D011F0" w:rsidP="00D011F0">
      <w:pPr>
        <w:spacing w:after="240"/>
        <w:ind w:left="1440" w:hanging="720"/>
        <w:rPr>
          <w:szCs w:val="20"/>
        </w:rPr>
      </w:pPr>
      <w:r w:rsidRPr="007F0329">
        <w:rPr>
          <w:szCs w:val="20"/>
        </w:rPr>
        <w:t>(a)</w:t>
      </w:r>
      <w:r w:rsidRPr="007F0329">
        <w:rPr>
          <w:szCs w:val="20"/>
        </w:rPr>
        <w:tab/>
        <w:t>Spring (March – May)</w:t>
      </w:r>
    </w:p>
    <w:p w14:paraId="461D2E1F" w14:textId="77777777" w:rsidR="00D011F0" w:rsidRPr="007F0329" w:rsidRDefault="00D011F0" w:rsidP="00D011F0">
      <w:pPr>
        <w:spacing w:after="240"/>
        <w:ind w:left="1440" w:hanging="720"/>
        <w:rPr>
          <w:szCs w:val="20"/>
        </w:rPr>
      </w:pPr>
      <w:r w:rsidRPr="007F0329">
        <w:rPr>
          <w:szCs w:val="20"/>
        </w:rPr>
        <w:t>(b)</w:t>
      </w:r>
      <w:r w:rsidRPr="007F0329">
        <w:rPr>
          <w:szCs w:val="20"/>
        </w:rPr>
        <w:tab/>
        <w:t>Summer (June – September)</w:t>
      </w:r>
    </w:p>
    <w:p w14:paraId="687F4475" w14:textId="77777777" w:rsidR="00D011F0" w:rsidRPr="007F0329" w:rsidRDefault="00D011F0" w:rsidP="00D011F0">
      <w:pPr>
        <w:spacing w:after="240"/>
        <w:ind w:left="1440" w:hanging="720"/>
        <w:rPr>
          <w:szCs w:val="20"/>
        </w:rPr>
      </w:pPr>
      <w:r w:rsidRPr="007F0329">
        <w:rPr>
          <w:szCs w:val="20"/>
        </w:rPr>
        <w:t>(c)</w:t>
      </w:r>
      <w:r w:rsidRPr="007F0329">
        <w:rPr>
          <w:szCs w:val="20"/>
        </w:rPr>
        <w:tab/>
        <w:t>Fall (October – November)</w:t>
      </w:r>
    </w:p>
    <w:p w14:paraId="75723D9A" w14:textId="77777777" w:rsidR="00D011F0" w:rsidRPr="007F0329" w:rsidRDefault="00D011F0" w:rsidP="00D011F0">
      <w:pPr>
        <w:spacing w:after="240"/>
        <w:ind w:left="1440" w:hanging="720"/>
        <w:rPr>
          <w:szCs w:val="20"/>
        </w:rPr>
      </w:pPr>
      <w:r w:rsidRPr="007F0329">
        <w:rPr>
          <w:szCs w:val="20"/>
        </w:rPr>
        <w:t>(d)</w:t>
      </w:r>
      <w:r w:rsidRPr="007F0329">
        <w:rPr>
          <w:szCs w:val="20"/>
        </w:rPr>
        <w:tab/>
        <w:t xml:space="preserve">Winter (December – February)  </w:t>
      </w:r>
    </w:p>
    <w:p w14:paraId="3AB23BE0" w14:textId="77777777" w:rsidR="00D011F0" w:rsidRPr="007F0329" w:rsidRDefault="00D011F0" w:rsidP="00D011F0">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62AFCED3" w14:textId="77777777" w:rsidR="00D011F0" w:rsidRPr="007F0329" w:rsidRDefault="00D011F0" w:rsidP="00D011F0">
      <w:pPr>
        <w:spacing w:after="240"/>
        <w:ind w:left="720" w:hanging="720"/>
        <w:rPr>
          <w:iCs/>
          <w:szCs w:val="20"/>
        </w:rPr>
      </w:pPr>
      <w:r w:rsidRPr="007F0329">
        <w:rPr>
          <w:iCs/>
          <w:szCs w:val="20"/>
        </w:rPr>
        <w:t>(3)</w:t>
      </w:r>
      <w:r w:rsidRPr="007F0329">
        <w:rPr>
          <w:iCs/>
          <w:szCs w:val="20"/>
        </w:rPr>
        <w:tab/>
        <w:t xml:space="preserve">ERCOT shall post the seasonal TLFs to the ERCOT website prior to the start of the year for the next four seasons beginning with the Spring season.  </w:t>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D011F0" w:rsidRPr="007F0329" w14:paraId="5E11279C" w14:textId="77777777" w:rsidTr="0080522F">
        <w:tc>
          <w:tcPr>
            <w:tcW w:w="9607" w:type="dxa"/>
            <w:shd w:val="pct12" w:color="auto" w:fill="auto"/>
          </w:tcPr>
          <w:p w14:paraId="0D9E5550" w14:textId="77777777" w:rsidR="00D011F0" w:rsidRPr="007F0329" w:rsidRDefault="00D011F0" w:rsidP="0080522F">
            <w:pPr>
              <w:spacing w:before="120" w:after="240"/>
              <w:rPr>
                <w:b/>
                <w:i/>
                <w:iCs/>
              </w:rPr>
            </w:pPr>
            <w:r w:rsidRPr="007F0329">
              <w:rPr>
                <w:b/>
                <w:i/>
                <w:iCs/>
              </w:rPr>
              <w:t xml:space="preserve">[NPRR1145:  Replace Section 13.2.4 above with the following upon system implementation:] </w:t>
            </w:r>
          </w:p>
          <w:p w14:paraId="0E3B9DAE" w14:textId="77777777" w:rsidR="00D011F0" w:rsidRPr="007F0329" w:rsidRDefault="00D011F0" w:rsidP="0080522F">
            <w:pPr>
              <w:keepNext/>
              <w:tabs>
                <w:tab w:val="left" w:pos="1080"/>
              </w:tabs>
              <w:spacing w:before="240" w:after="240"/>
              <w:ind w:left="1080" w:hanging="1080"/>
              <w:outlineLvl w:val="2"/>
              <w:rPr>
                <w:b/>
                <w:bCs/>
                <w:i/>
                <w:szCs w:val="20"/>
              </w:rPr>
            </w:pPr>
            <w:r w:rsidRPr="007F0329">
              <w:rPr>
                <w:b/>
                <w:bCs/>
                <w:i/>
                <w:szCs w:val="20"/>
              </w:rPr>
              <w:t>13.2.4</w:t>
            </w:r>
            <w:r w:rsidRPr="007F0329">
              <w:rPr>
                <w:b/>
                <w:bCs/>
                <w:i/>
                <w:szCs w:val="20"/>
              </w:rPr>
              <w:tab/>
              <w:t>Seasonal On-Peak and Off-Peak Transmission Loss Factor Calculation</w:t>
            </w:r>
          </w:p>
          <w:p w14:paraId="201CD7DB" w14:textId="77777777" w:rsidR="00D011F0" w:rsidRPr="007F0329" w:rsidRDefault="00D011F0" w:rsidP="0080522F">
            <w:pPr>
              <w:spacing w:after="240"/>
              <w:ind w:left="720" w:hanging="720"/>
              <w:rPr>
                <w:szCs w:val="20"/>
              </w:rPr>
            </w:pPr>
            <w:r w:rsidRPr="007F0329">
              <w:rPr>
                <w:szCs w:val="20"/>
              </w:rPr>
              <w:t>(1)</w:t>
            </w:r>
            <w:r w:rsidRPr="007F0329">
              <w:rPr>
                <w:szCs w:val="20"/>
              </w:rPr>
              <w:tab/>
              <w:t>Seasonal On-Peak and Off-Peak TLFs are derived from the annually updated ERCOT on-peak and off-peak load flow base cases analysis by ERCOT.  Base cases reflect the most current data on the transmission system and Generation Resource Dispatch.  The ERCOT Transmission Grid topology and related Generation Resource Dispatch in the base cases are the critical factors in calculating losses.  Seasonal time periods are defined as follows:</w:t>
            </w:r>
          </w:p>
          <w:p w14:paraId="0D91B684" w14:textId="77777777" w:rsidR="00D011F0" w:rsidRPr="007F0329" w:rsidRDefault="00D011F0" w:rsidP="0080522F">
            <w:pPr>
              <w:spacing w:after="240"/>
              <w:ind w:left="1440" w:hanging="720"/>
              <w:rPr>
                <w:szCs w:val="20"/>
              </w:rPr>
            </w:pPr>
            <w:r w:rsidRPr="007F0329">
              <w:rPr>
                <w:szCs w:val="20"/>
              </w:rPr>
              <w:t>(a)</w:t>
            </w:r>
            <w:r w:rsidRPr="007F0329">
              <w:rPr>
                <w:szCs w:val="20"/>
              </w:rPr>
              <w:tab/>
              <w:t>Spring (March – May)</w:t>
            </w:r>
          </w:p>
          <w:p w14:paraId="2A13A425" w14:textId="77777777" w:rsidR="00D011F0" w:rsidRPr="007F0329" w:rsidRDefault="00D011F0" w:rsidP="0080522F">
            <w:pPr>
              <w:spacing w:after="240"/>
              <w:ind w:left="1440" w:hanging="720"/>
              <w:rPr>
                <w:szCs w:val="20"/>
              </w:rPr>
            </w:pPr>
            <w:r w:rsidRPr="007F0329">
              <w:rPr>
                <w:szCs w:val="20"/>
              </w:rPr>
              <w:t>(b)</w:t>
            </w:r>
            <w:r w:rsidRPr="007F0329">
              <w:rPr>
                <w:szCs w:val="20"/>
              </w:rPr>
              <w:tab/>
              <w:t>Summer (June – September)</w:t>
            </w:r>
          </w:p>
          <w:p w14:paraId="4E8CF023" w14:textId="77777777" w:rsidR="00D011F0" w:rsidRPr="007F0329" w:rsidRDefault="00D011F0" w:rsidP="0080522F">
            <w:pPr>
              <w:spacing w:after="240"/>
              <w:ind w:left="1440" w:hanging="720"/>
              <w:rPr>
                <w:szCs w:val="20"/>
              </w:rPr>
            </w:pPr>
            <w:r w:rsidRPr="007F0329">
              <w:rPr>
                <w:szCs w:val="20"/>
              </w:rPr>
              <w:t>(c)</w:t>
            </w:r>
            <w:r w:rsidRPr="007F0329">
              <w:rPr>
                <w:szCs w:val="20"/>
              </w:rPr>
              <w:tab/>
              <w:t>Fall (October – November)</w:t>
            </w:r>
          </w:p>
          <w:p w14:paraId="0FE5609C" w14:textId="77777777" w:rsidR="00D011F0" w:rsidRPr="007F0329" w:rsidRDefault="00D011F0" w:rsidP="0080522F">
            <w:pPr>
              <w:spacing w:after="240"/>
              <w:ind w:left="1440" w:hanging="720"/>
              <w:rPr>
                <w:szCs w:val="20"/>
              </w:rPr>
            </w:pPr>
            <w:r w:rsidRPr="007F0329">
              <w:rPr>
                <w:szCs w:val="20"/>
              </w:rPr>
              <w:lastRenderedPageBreak/>
              <w:t>(d)</w:t>
            </w:r>
            <w:r w:rsidRPr="007F0329">
              <w:rPr>
                <w:szCs w:val="20"/>
              </w:rPr>
              <w:tab/>
              <w:t xml:space="preserve">Winter (December – February)  </w:t>
            </w:r>
          </w:p>
          <w:p w14:paraId="6DB7F7BE" w14:textId="77777777" w:rsidR="00D011F0" w:rsidRPr="007F0329" w:rsidRDefault="00D011F0" w:rsidP="0080522F">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45A82145" w14:textId="77777777" w:rsidR="00D011F0" w:rsidRPr="007F0329" w:rsidRDefault="00D011F0" w:rsidP="0080522F">
            <w:pPr>
              <w:spacing w:after="240"/>
              <w:ind w:left="720" w:hanging="720"/>
              <w:rPr>
                <w:iCs/>
                <w:szCs w:val="20"/>
              </w:rPr>
            </w:pPr>
            <w:r w:rsidRPr="007F0329">
              <w:rPr>
                <w:iCs/>
                <w:szCs w:val="20"/>
              </w:rPr>
              <w:t>(3)</w:t>
            </w:r>
            <w:r w:rsidRPr="007F0329">
              <w:rPr>
                <w:iCs/>
                <w:szCs w:val="20"/>
              </w:rPr>
              <w:tab/>
              <w:t>ERCOT shall post the seasonal TLFs to the ERCOT website prior to the start of the year for the next four seasons beginning with the Spring season.</w:t>
            </w:r>
          </w:p>
        </w:tc>
      </w:tr>
    </w:tbl>
    <w:p w14:paraId="532979D1" w14:textId="77777777" w:rsidR="00D011F0" w:rsidRPr="006E15B3" w:rsidRDefault="00D011F0" w:rsidP="00D011F0">
      <w:pPr>
        <w:keepNext/>
        <w:tabs>
          <w:tab w:val="left" w:pos="900"/>
        </w:tabs>
        <w:spacing w:before="240" w:after="240"/>
        <w:ind w:left="900" w:hanging="900"/>
        <w:outlineLvl w:val="1"/>
        <w:rPr>
          <w:b/>
          <w:szCs w:val="20"/>
          <w:lang w:val="x-none" w:eastAsia="x-none"/>
        </w:rPr>
      </w:pPr>
      <w:bookmarkStart w:id="1043" w:name="_Toc390438939"/>
      <w:bookmarkStart w:id="1044" w:name="_Toc405897636"/>
      <w:bookmarkStart w:id="1045" w:name="_Toc415055740"/>
      <w:bookmarkStart w:id="1046" w:name="_Toc415055866"/>
      <w:bookmarkStart w:id="1047" w:name="_Toc415055965"/>
      <w:bookmarkStart w:id="1048" w:name="_Toc415056066"/>
      <w:bookmarkStart w:id="1049" w:name="_Toc148960842"/>
      <w:bookmarkStart w:id="1050" w:name="_Toc71369190"/>
      <w:bookmarkStart w:id="1051" w:name="_Toc71539406"/>
      <w:commentRangeStart w:id="1052"/>
      <w:r w:rsidRPr="006E15B3">
        <w:rPr>
          <w:b/>
          <w:szCs w:val="20"/>
          <w:lang w:val="x-none" w:eastAsia="x-none"/>
        </w:rPr>
        <w:lastRenderedPageBreak/>
        <w:t>16.5</w:t>
      </w:r>
      <w:commentRangeEnd w:id="1052"/>
      <w:r w:rsidR="000539AC">
        <w:rPr>
          <w:rStyle w:val="CommentReference"/>
        </w:rPr>
        <w:commentReference w:id="1052"/>
      </w:r>
      <w:r w:rsidRPr="006E15B3">
        <w:rPr>
          <w:b/>
          <w:szCs w:val="20"/>
          <w:lang w:val="x-none" w:eastAsia="x-none"/>
        </w:rPr>
        <w:tab/>
        <w:t>Registration of a Resource Entity</w:t>
      </w:r>
      <w:bookmarkEnd w:id="1043"/>
      <w:bookmarkEnd w:id="1044"/>
      <w:bookmarkEnd w:id="1045"/>
      <w:bookmarkEnd w:id="1046"/>
      <w:bookmarkEnd w:id="1047"/>
      <w:bookmarkEnd w:id="1048"/>
      <w:bookmarkEnd w:id="1049"/>
      <w:r w:rsidRPr="006E15B3">
        <w:rPr>
          <w:b/>
          <w:szCs w:val="20"/>
          <w:lang w:val="x-none" w:eastAsia="x-none"/>
        </w:rPr>
        <w:t xml:space="preserve"> </w:t>
      </w:r>
      <w:bookmarkEnd w:id="1050"/>
      <w:bookmarkEnd w:id="1051"/>
    </w:p>
    <w:p w14:paraId="37D63DA2" w14:textId="77777777" w:rsidR="00A87302" w:rsidRPr="009733D9" w:rsidRDefault="00A87302" w:rsidP="00A873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9733D9">
        <w:t>with the exception of</w:t>
      </w:r>
      <w:proofErr w:type="gramEnd"/>
      <w:r w:rsidRPr="009733D9">
        <w:t xml:space="preserve">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1A5C8341" w14:textId="77777777" w:rsidTr="002D0560">
        <w:tc>
          <w:tcPr>
            <w:tcW w:w="9558" w:type="dxa"/>
            <w:shd w:val="pct12" w:color="auto" w:fill="auto"/>
          </w:tcPr>
          <w:p w14:paraId="3107433F" w14:textId="77777777" w:rsidR="00A87302" w:rsidRPr="009733D9" w:rsidRDefault="00A87302" w:rsidP="002D0560">
            <w:pPr>
              <w:spacing w:before="120" w:after="240"/>
              <w:rPr>
                <w:b/>
                <w:i/>
                <w:iCs/>
              </w:rPr>
            </w:pPr>
            <w:r w:rsidRPr="009733D9">
              <w:rPr>
                <w:b/>
                <w:i/>
                <w:iCs/>
              </w:rPr>
              <w:t xml:space="preserve">[NPRR995:  Replace paragraph (1) above with the following upon system implementation:] </w:t>
            </w:r>
          </w:p>
          <w:p w14:paraId="7EABA817" w14:textId="77777777" w:rsidR="00A87302" w:rsidRPr="009733D9" w:rsidRDefault="00A87302" w:rsidP="002D0560">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w:t>
            </w:r>
            <w:r w:rsidRPr="009733D9">
              <w:lastRenderedPageBreak/>
              <w:t xml:space="preserve">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9733D9">
              <w:t>with the exception of</w:t>
            </w:r>
            <w:proofErr w:type="gramEnd"/>
            <w:r w:rsidRPr="009733D9">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6A2402B1" w14:textId="77777777" w:rsidR="00A87302" w:rsidRPr="009733D9" w:rsidRDefault="00A87302" w:rsidP="00A87302">
      <w:pPr>
        <w:spacing w:before="240" w:after="240"/>
        <w:ind w:left="720" w:hanging="720"/>
        <w:rPr>
          <w:iCs/>
        </w:rPr>
      </w:pPr>
      <w:r w:rsidRPr="009733D9">
        <w:rPr>
          <w:iCs/>
        </w:rPr>
        <w:lastRenderedPageBreak/>
        <w:t>(2)</w:t>
      </w:r>
      <w:r w:rsidRPr="009733D9">
        <w:rPr>
          <w:iCs/>
        </w:rPr>
        <w:tab/>
        <w:t>Prior to commissioning, Resources Entities will regularly update the data necessary for modeling.  These updates will reflect the best available information at the time submitted.</w:t>
      </w:r>
    </w:p>
    <w:p w14:paraId="02883558" w14:textId="77777777" w:rsidR="00A87302" w:rsidRPr="009733D9" w:rsidRDefault="00A87302" w:rsidP="00A873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2023AEEA" w14:textId="77777777" w:rsidTr="002D0560">
        <w:tc>
          <w:tcPr>
            <w:tcW w:w="9558" w:type="dxa"/>
            <w:shd w:val="pct12" w:color="auto" w:fill="auto"/>
          </w:tcPr>
          <w:p w14:paraId="3E7319CE" w14:textId="77777777" w:rsidR="00A87302" w:rsidRPr="009733D9" w:rsidRDefault="00A87302" w:rsidP="002D0560">
            <w:pPr>
              <w:spacing w:before="120" w:after="240"/>
              <w:rPr>
                <w:b/>
                <w:i/>
                <w:iCs/>
              </w:rPr>
            </w:pPr>
            <w:r w:rsidRPr="009733D9">
              <w:rPr>
                <w:b/>
                <w:i/>
                <w:iCs/>
              </w:rPr>
              <w:t xml:space="preserve">[NPRR995:  Replace paragraph (3) above with the following upon system implementation:] </w:t>
            </w:r>
          </w:p>
          <w:p w14:paraId="60B1CD73" w14:textId="77777777" w:rsidR="00A87302" w:rsidRPr="009733D9" w:rsidRDefault="00A87302" w:rsidP="002D0560">
            <w:pPr>
              <w:spacing w:after="240"/>
              <w:ind w:left="720" w:hanging="720"/>
              <w:rPr>
                <w:iCs/>
              </w:rPr>
            </w:pPr>
            <w:r w:rsidRPr="009733D9">
              <w:rPr>
                <w:iCs/>
              </w:rPr>
              <w:t>(3)</w:t>
            </w:r>
            <w:r w:rsidRPr="009733D9">
              <w:rPr>
                <w:iCs/>
              </w:rPr>
              <w:tab/>
            </w:r>
            <w:r w:rsidRPr="009733D9">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w:t>
            </w:r>
            <w:r w:rsidRPr="009733D9">
              <w:lastRenderedPageBreak/>
              <w:t>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3F9FD55" w14:textId="77777777" w:rsidR="00A87302" w:rsidRPr="009733D9" w:rsidRDefault="00A87302" w:rsidP="00A87302">
      <w:pPr>
        <w:spacing w:before="240" w:after="240"/>
        <w:ind w:left="720" w:hanging="720"/>
      </w:pPr>
      <w:r w:rsidRPr="009733D9">
        <w:lastRenderedPageBreak/>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787873CD" w14:textId="77777777" w:rsidR="00A87302" w:rsidRPr="009733D9" w:rsidRDefault="00A87302" w:rsidP="00A873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3FFF7C14" w14:textId="77777777" w:rsidR="00A87302" w:rsidRPr="009733D9" w:rsidRDefault="00A87302" w:rsidP="00A873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4747E7CD" w14:textId="77777777" w:rsidR="00A87302" w:rsidRPr="009733D9" w:rsidRDefault="00A87302" w:rsidP="00A87302">
      <w:pPr>
        <w:spacing w:after="240"/>
        <w:ind w:left="1440" w:hanging="720"/>
      </w:pPr>
      <w:r w:rsidRPr="009733D9">
        <w:t>(c)</w:t>
      </w:r>
      <w:r w:rsidRPr="009733D9">
        <w:tab/>
        <w:t xml:space="preserve">Any required </w:t>
      </w:r>
      <w:proofErr w:type="spellStart"/>
      <w:r w:rsidRPr="009733D9">
        <w:t>Subsynchronous</w:t>
      </w:r>
      <w:proofErr w:type="spellEnd"/>
      <w:r w:rsidRPr="009733D9">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65F33D50" w14:textId="77777777" w:rsidTr="002D0560">
        <w:tc>
          <w:tcPr>
            <w:tcW w:w="9558" w:type="dxa"/>
            <w:shd w:val="pct12" w:color="auto" w:fill="auto"/>
          </w:tcPr>
          <w:p w14:paraId="2C9489D4" w14:textId="77777777" w:rsidR="00A87302" w:rsidRPr="009733D9" w:rsidRDefault="00A87302" w:rsidP="002D0560">
            <w:pPr>
              <w:spacing w:before="120" w:after="240"/>
              <w:rPr>
                <w:b/>
                <w:i/>
                <w:iCs/>
              </w:rPr>
            </w:pPr>
            <w:r w:rsidRPr="009733D9">
              <w:rPr>
                <w:b/>
                <w:i/>
                <w:iCs/>
              </w:rPr>
              <w:t xml:space="preserve">[NPRR995:  Replace paragraph (4) above with the following upon system implementation:] </w:t>
            </w:r>
          </w:p>
          <w:p w14:paraId="59784223" w14:textId="77777777" w:rsidR="00A87302" w:rsidRPr="009733D9" w:rsidRDefault="00A87302" w:rsidP="002D0560">
            <w:pPr>
              <w:spacing w:after="240"/>
              <w:ind w:left="720" w:hanging="720"/>
            </w:pPr>
            <w:r w:rsidRPr="009733D9">
              <w:t>(4)</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758E146D" w14:textId="77777777" w:rsidR="00A87302" w:rsidRPr="009733D9" w:rsidRDefault="00A87302" w:rsidP="002D0560">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66B28006" w14:textId="77777777" w:rsidR="00A87302" w:rsidRPr="009733D9" w:rsidRDefault="00A87302" w:rsidP="002D0560">
            <w:pPr>
              <w:spacing w:after="240"/>
              <w:ind w:left="1440" w:hanging="720"/>
            </w:pPr>
            <w:r w:rsidRPr="009733D9">
              <w:lastRenderedPageBreak/>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68E64BB5" w14:textId="77777777" w:rsidR="00A87302" w:rsidRPr="009733D9" w:rsidRDefault="00A87302" w:rsidP="002D0560">
            <w:pPr>
              <w:spacing w:after="240"/>
              <w:ind w:left="1440" w:hanging="720"/>
            </w:pPr>
            <w:r w:rsidRPr="009733D9">
              <w:t>(c)</w:t>
            </w:r>
            <w:r w:rsidRPr="009733D9">
              <w:tab/>
              <w:t xml:space="preserve">Any required </w:t>
            </w:r>
            <w:proofErr w:type="spellStart"/>
            <w:r w:rsidRPr="009733D9">
              <w:t>Subsynchronous</w:t>
            </w:r>
            <w:proofErr w:type="spellEnd"/>
            <w:r w:rsidRPr="009733D9">
              <w:t xml:space="preserve"> Resonance (SSR) studies, SSR Mitigation Plan, SSR Protection, and SSR monitoring if required, have not been completed and approved by ERCOT.</w:t>
            </w:r>
          </w:p>
        </w:tc>
      </w:tr>
    </w:tbl>
    <w:p w14:paraId="3F8408BE" w14:textId="77777777" w:rsidR="00A87302" w:rsidRPr="009733D9" w:rsidRDefault="00A87302" w:rsidP="00A87302">
      <w:pPr>
        <w:spacing w:before="240" w:after="240"/>
        <w:ind w:left="720" w:hanging="720"/>
        <w:rPr>
          <w:iCs/>
        </w:rPr>
      </w:pPr>
      <w:r w:rsidRPr="009733D9">
        <w:rPr>
          <w:iCs/>
        </w:rPr>
        <w:lastRenderedPageBreak/>
        <w:t>(5)</w:t>
      </w:r>
      <w:r w:rsidRPr="009733D9">
        <w:rPr>
          <w:iCs/>
        </w:rPr>
        <w:tab/>
      </w:r>
      <w:r w:rsidRPr="009733D9">
        <w:t xml:space="preserve">DG with an installed capacity greater than one MW, the DG registration threshold, which exports energy into a Distribution System, must register with ERCOT.  </w:t>
      </w:r>
    </w:p>
    <w:p w14:paraId="31D08C92" w14:textId="27F3CC70" w:rsidR="00D011F0" w:rsidRPr="006E15B3" w:rsidDel="00D950FB" w:rsidRDefault="00A87302" w:rsidP="00D011F0">
      <w:pPr>
        <w:spacing w:after="240"/>
        <w:ind w:left="720" w:hanging="720"/>
        <w:rPr>
          <w:del w:id="1053" w:author="ERCOT" w:date="2024-06-21T08:28:00Z"/>
          <w:iCs/>
          <w:szCs w:val="20"/>
        </w:rPr>
      </w:pPr>
      <w:del w:id="1054" w:author="ERCOT" w:date="2024-06-21T08:28:00Z">
        <w:r w:rsidRPr="006E15B3" w:rsidDel="00D950FB">
          <w:rPr>
            <w:szCs w:val="20"/>
          </w:rPr>
          <w:delText>(6)</w:delText>
        </w:r>
        <w:r w:rsidRPr="006E15B3" w:rsidDel="00D950FB">
          <w:rPr>
            <w:szCs w:val="20"/>
          </w:rPr>
          <w:tab/>
          <w:delText xml:space="preserve">A Resource Entity representing an ESR shall register the ESR as </w:delText>
        </w:r>
        <w:r w:rsidRPr="006E15B3" w:rsidDel="00D950FB">
          <w:rPr>
            <w:iCs/>
            <w:szCs w:val="20"/>
          </w:rPr>
          <w:delText>an ESR</w:delText>
        </w:r>
        <w:r w:rsidRPr="006E15B3" w:rsidDel="00D950FB">
          <w:rPr>
            <w:szCs w:val="20"/>
          </w:rPr>
          <w:delText>.</w:delText>
        </w:r>
        <w:r w:rsidRPr="006E15B3" w:rsidDel="00D950FB">
          <w:rPr>
            <w:iCs/>
            <w:szCs w:val="20"/>
          </w:rPr>
          <w:delText xml:space="preserve">  ERCOT systems, including the Energy and Market Management System (EMMS) and Settlement system, shall continue to treat the ESR as </w:delText>
        </w:r>
        <w:r w:rsidRPr="006E15B3" w:rsidDel="00D950FB">
          <w:rPr>
            <w:szCs w:val="20"/>
          </w:rPr>
          <w:delText>both a Generation Resource and a Controllable Load Resource</w:delText>
        </w:r>
        <w:r w:rsidRPr="006E15B3" w:rsidDel="00D950FB">
          <w:rPr>
            <w:iCs/>
            <w:szCs w:val="20"/>
          </w:rPr>
          <w:delText xml:space="preserve"> until such time as all ERCOT systems are capable of treating an ESR as a single Resource</w:delText>
        </w:r>
        <w:r w:rsidRPr="006E15B3" w:rsidDel="00D950FB">
          <w:rPr>
            <w:szCs w:val="20"/>
          </w:rPr>
          <w:delText>.</w:delText>
        </w:r>
      </w:del>
    </w:p>
    <w:p w14:paraId="17D20D76" w14:textId="77777777" w:rsidR="00D011F0" w:rsidRPr="006E15B3" w:rsidRDefault="00D011F0" w:rsidP="00D011F0">
      <w:pPr>
        <w:keepNext/>
        <w:tabs>
          <w:tab w:val="left" w:pos="900"/>
        </w:tabs>
        <w:spacing w:before="240" w:after="240"/>
        <w:ind w:left="907" w:hanging="907"/>
        <w:outlineLvl w:val="1"/>
        <w:rPr>
          <w:b/>
          <w:szCs w:val="20"/>
          <w:lang w:val="x-none" w:eastAsia="x-none"/>
        </w:rPr>
      </w:pPr>
      <w:bookmarkStart w:id="1055" w:name="_Toc390438999"/>
      <w:bookmarkStart w:id="1056" w:name="_Toc405897710"/>
      <w:bookmarkStart w:id="1057" w:name="_Toc415055802"/>
      <w:bookmarkStart w:id="1058" w:name="_Toc415055928"/>
      <w:bookmarkStart w:id="1059" w:name="_Toc415056027"/>
      <w:bookmarkStart w:id="1060" w:name="_Toc415056127"/>
      <w:bookmarkStart w:id="1061" w:name="_Toc148960908"/>
      <w:r w:rsidRPr="006E15B3">
        <w:rPr>
          <w:b/>
          <w:szCs w:val="20"/>
          <w:lang w:val="x-none" w:eastAsia="x-none"/>
        </w:rPr>
        <w:t>16.14</w:t>
      </w:r>
      <w:r w:rsidRPr="006E15B3">
        <w:rPr>
          <w:b/>
          <w:szCs w:val="20"/>
          <w:lang w:val="x-none" w:eastAsia="x-none"/>
        </w:rPr>
        <w:tab/>
        <w:t>Termination of Access Privileges to Restricted Computer Systems and Control Systems</w:t>
      </w:r>
      <w:bookmarkEnd w:id="1055"/>
      <w:bookmarkEnd w:id="1056"/>
      <w:bookmarkEnd w:id="1057"/>
      <w:bookmarkEnd w:id="1058"/>
      <w:bookmarkEnd w:id="1059"/>
      <w:bookmarkEnd w:id="1060"/>
      <w:bookmarkEnd w:id="1061"/>
    </w:p>
    <w:p w14:paraId="705B37BD" w14:textId="77777777" w:rsidR="00D011F0" w:rsidRPr="006E15B3" w:rsidRDefault="00D011F0" w:rsidP="00D011F0">
      <w:pPr>
        <w:spacing w:after="240"/>
        <w:ind w:left="720" w:hanging="720"/>
        <w:rPr>
          <w:szCs w:val="20"/>
        </w:rPr>
      </w:pPr>
      <w:r w:rsidRPr="006E15B3">
        <w:rPr>
          <w:szCs w:val="20"/>
        </w:rPr>
        <w:t>(1)</w:t>
      </w:r>
      <w:r w:rsidRPr="006E15B3">
        <w:rPr>
          <w:szCs w:val="20"/>
        </w:rPr>
        <w:tab/>
        <w:t xml:space="preserve">All Market Participants and ERCOT are required to have processes in place to terminate access privileges, as soon as practicable, to Restricted Systems for any employee, consultant, or contractor, upon termination of employment or where access is no longer required. </w:t>
      </w:r>
    </w:p>
    <w:p w14:paraId="76763FA0" w14:textId="77777777" w:rsidR="00D011F0" w:rsidRPr="006E15B3" w:rsidRDefault="00D011F0" w:rsidP="00D011F0">
      <w:pPr>
        <w:spacing w:after="240"/>
        <w:ind w:left="720" w:hanging="720"/>
        <w:rPr>
          <w:szCs w:val="20"/>
        </w:rPr>
      </w:pPr>
      <w:r w:rsidRPr="006E15B3">
        <w:rPr>
          <w:szCs w:val="20"/>
        </w:rPr>
        <w:t>(2)</w:t>
      </w:r>
      <w:r w:rsidRPr="006E15B3">
        <w:rPr>
          <w:szCs w:val="20"/>
        </w:rPr>
        <w:tab/>
        <w:t xml:space="preserve">“Restricted Systems” include computer or control systems that are essential to the operation of Restricted Facilities.  </w:t>
      </w:r>
    </w:p>
    <w:p w14:paraId="3173C19B" w14:textId="77777777" w:rsidR="00D011F0" w:rsidRPr="006E15B3" w:rsidRDefault="00D011F0" w:rsidP="00D011F0">
      <w:pPr>
        <w:spacing w:after="240"/>
        <w:ind w:left="720" w:hanging="720"/>
        <w:rPr>
          <w:szCs w:val="20"/>
        </w:rPr>
      </w:pPr>
      <w:r w:rsidRPr="006E15B3">
        <w:rPr>
          <w:szCs w:val="20"/>
        </w:rPr>
        <w:t>(3)</w:t>
      </w:r>
      <w:r w:rsidRPr="006E15B3">
        <w:rPr>
          <w:szCs w:val="20"/>
        </w:rPr>
        <w:tab/>
        <w:t>“Restricted Facilities” include Facilities and assets that support the reliable operation of the bulk ERCOT System (100 kV and above), such as but not limited to:</w:t>
      </w:r>
    </w:p>
    <w:p w14:paraId="40D7211D" w14:textId="77777777" w:rsidR="00D011F0" w:rsidRPr="006E15B3" w:rsidRDefault="00D011F0" w:rsidP="00D011F0">
      <w:pPr>
        <w:tabs>
          <w:tab w:val="num" w:pos="1620"/>
        </w:tabs>
        <w:spacing w:after="240"/>
        <w:ind w:left="1440" w:hanging="720"/>
        <w:rPr>
          <w:szCs w:val="20"/>
        </w:rPr>
      </w:pPr>
      <w:r w:rsidRPr="006E15B3">
        <w:rPr>
          <w:szCs w:val="20"/>
        </w:rPr>
        <w:t>(a)</w:t>
      </w:r>
      <w:r w:rsidRPr="006E15B3">
        <w:rPr>
          <w:szCs w:val="20"/>
        </w:rPr>
        <w:tab/>
        <w:t>Generation Resources</w:t>
      </w:r>
      <w:ins w:id="1062" w:author="ERCOT" w:date="2024-06-21T08:31:00Z">
        <w:r>
          <w:rPr>
            <w:szCs w:val="20"/>
          </w:rPr>
          <w:t xml:space="preserve"> and Energy Storage Resources (ESRs)</w:t>
        </w:r>
      </w:ins>
      <w:r w:rsidRPr="006E15B3">
        <w:rPr>
          <w:szCs w:val="20"/>
        </w:rPr>
        <w:t xml:space="preserve">; </w:t>
      </w:r>
    </w:p>
    <w:p w14:paraId="181E2C28" w14:textId="77777777" w:rsidR="00D011F0" w:rsidRPr="006E15B3" w:rsidRDefault="00D011F0" w:rsidP="00D011F0">
      <w:pPr>
        <w:tabs>
          <w:tab w:val="num" w:pos="1620"/>
        </w:tabs>
        <w:spacing w:after="240"/>
        <w:ind w:left="1440" w:hanging="720"/>
        <w:rPr>
          <w:szCs w:val="20"/>
        </w:rPr>
      </w:pPr>
      <w:r w:rsidRPr="006E15B3">
        <w:rPr>
          <w:szCs w:val="20"/>
        </w:rPr>
        <w:t>(b)</w:t>
      </w:r>
      <w:r w:rsidRPr="006E15B3">
        <w:rPr>
          <w:szCs w:val="20"/>
        </w:rPr>
        <w:tab/>
        <w:t xml:space="preserve">Transmission substations; </w:t>
      </w:r>
    </w:p>
    <w:p w14:paraId="5890AD1B" w14:textId="77777777" w:rsidR="00D011F0" w:rsidRPr="006E15B3" w:rsidRDefault="00D011F0" w:rsidP="00D011F0">
      <w:pPr>
        <w:tabs>
          <w:tab w:val="num" w:pos="1620"/>
        </w:tabs>
        <w:spacing w:after="240"/>
        <w:ind w:left="1440" w:hanging="720"/>
        <w:rPr>
          <w:szCs w:val="20"/>
        </w:rPr>
      </w:pPr>
      <w:r w:rsidRPr="006E15B3">
        <w:rPr>
          <w:szCs w:val="20"/>
        </w:rPr>
        <w:t>(c)</w:t>
      </w:r>
      <w:r w:rsidRPr="006E15B3">
        <w:rPr>
          <w:szCs w:val="20"/>
        </w:rPr>
        <w:tab/>
        <w:t xml:space="preserve">Control/dispatch centers and backup control/dispatch centers related to items (a) and (b) above; </w:t>
      </w:r>
    </w:p>
    <w:p w14:paraId="414DD5F3" w14:textId="77777777" w:rsidR="00D011F0" w:rsidRPr="006E15B3" w:rsidRDefault="00D011F0" w:rsidP="00D011F0">
      <w:pPr>
        <w:tabs>
          <w:tab w:val="num" w:pos="1620"/>
        </w:tabs>
        <w:spacing w:after="240"/>
        <w:ind w:left="1440" w:hanging="720"/>
        <w:rPr>
          <w:szCs w:val="20"/>
        </w:rPr>
      </w:pPr>
      <w:r w:rsidRPr="006E15B3">
        <w:rPr>
          <w:szCs w:val="20"/>
        </w:rPr>
        <w:t>(d)</w:t>
      </w:r>
      <w:r w:rsidRPr="006E15B3">
        <w:rPr>
          <w:szCs w:val="20"/>
        </w:rPr>
        <w:tab/>
        <w:t>Systems and Facilities critical to system restoration (including but not limited to Black Start generators and substations); and</w:t>
      </w:r>
    </w:p>
    <w:p w14:paraId="6215AFC1" w14:textId="77777777" w:rsidR="00D011F0" w:rsidRPr="006E15B3" w:rsidRDefault="00D011F0" w:rsidP="00D011F0">
      <w:pPr>
        <w:spacing w:after="240"/>
        <w:ind w:left="1440" w:hanging="720"/>
        <w:rPr>
          <w:szCs w:val="20"/>
        </w:rPr>
      </w:pPr>
      <w:r w:rsidRPr="006E15B3">
        <w:rPr>
          <w:szCs w:val="20"/>
        </w:rPr>
        <w:t>(e)</w:t>
      </w:r>
      <w:r w:rsidRPr="006E15B3">
        <w:rPr>
          <w:szCs w:val="20"/>
        </w:rPr>
        <w:tab/>
        <w:t>Systems and Facilities critical to automatic firm load shedding.</w:t>
      </w:r>
    </w:p>
    <w:p w14:paraId="75046F34" w14:textId="77777777" w:rsidR="00D011F0" w:rsidRPr="006E15B3" w:rsidRDefault="00D011F0" w:rsidP="00D011F0">
      <w:pPr>
        <w:spacing w:after="240"/>
        <w:ind w:left="720" w:hanging="720"/>
        <w:rPr>
          <w:szCs w:val="20"/>
        </w:rPr>
      </w:pPr>
      <w:r w:rsidRPr="006E15B3">
        <w:rPr>
          <w:szCs w:val="20"/>
        </w:rPr>
        <w:t>(4)</w:t>
      </w:r>
      <w:r w:rsidRPr="006E15B3">
        <w:rPr>
          <w:szCs w:val="20"/>
        </w:rPr>
        <w:tab/>
        <w:t>Access privilege is defined to include computer and electronic access.</w:t>
      </w:r>
    </w:p>
    <w:p w14:paraId="462B13E7" w14:textId="77777777" w:rsidR="00D011F0" w:rsidRPr="006E15B3" w:rsidRDefault="00D011F0" w:rsidP="00D011F0">
      <w:pPr>
        <w:spacing w:after="240"/>
        <w:ind w:left="720" w:hanging="720"/>
        <w:rPr>
          <w:szCs w:val="20"/>
        </w:rPr>
      </w:pPr>
      <w:r w:rsidRPr="006E15B3">
        <w:rPr>
          <w:szCs w:val="20"/>
        </w:rPr>
        <w:t>(5)</w:t>
      </w:r>
      <w:r w:rsidRPr="006E15B3">
        <w:rPr>
          <w:szCs w:val="20"/>
        </w:rPr>
        <w:tab/>
        <w:t>Each Market Participant and ERCOT shall have internal controls in place to ensure these processes are reviewed at least on an annual basis.</w:t>
      </w:r>
    </w:p>
    <w:p w14:paraId="7DA7620D" w14:textId="77777777" w:rsidR="00D011F0" w:rsidRPr="006E15B3" w:rsidRDefault="00D011F0" w:rsidP="00D011F0">
      <w:pPr>
        <w:spacing w:after="240"/>
        <w:ind w:left="720" w:hanging="720"/>
        <w:rPr>
          <w:szCs w:val="20"/>
        </w:rPr>
      </w:pPr>
      <w:r w:rsidRPr="006E15B3">
        <w:rPr>
          <w:szCs w:val="20"/>
        </w:rPr>
        <w:lastRenderedPageBreak/>
        <w:t>(6)</w:t>
      </w:r>
      <w:r w:rsidRPr="006E15B3">
        <w:rPr>
          <w:szCs w:val="20"/>
        </w:rPr>
        <w:tab/>
        <w:t>Each Market Participant and ERCOT are required to notify the compliance monitoring authority within two Business Days after the discovery of any incident where a terminated employee, contractor or employee of a contractor has accessed a Restricted System when access privileges have been or should have been revoked.</w:t>
      </w:r>
    </w:p>
    <w:p w14:paraId="19698476" w14:textId="77777777" w:rsidR="00D011F0" w:rsidRDefault="00D011F0" w:rsidP="00D011F0">
      <w:pPr>
        <w:spacing w:after="240"/>
        <w:ind w:left="720" w:hanging="720"/>
        <w:rPr>
          <w:szCs w:val="20"/>
        </w:rPr>
      </w:pPr>
      <w:r w:rsidRPr="006E15B3">
        <w:rPr>
          <w:szCs w:val="20"/>
        </w:rPr>
        <w:t>(7)</w:t>
      </w:r>
      <w:r w:rsidRPr="006E15B3">
        <w:rPr>
          <w:szCs w:val="20"/>
        </w:rPr>
        <w:tab/>
        <w:t>Failure by a Market Participant or ERCOT to follow its processes that results in access to any Restricted Systems by any employee, consultant, contractor or affiliate after his or her termination will be considered a violation of these Protocols.</w:t>
      </w:r>
    </w:p>
    <w:p w14:paraId="4F832E0D" w14:textId="77777777" w:rsidR="00D011F0" w:rsidRPr="00B47E11" w:rsidRDefault="00D011F0" w:rsidP="00D011F0">
      <w:pPr>
        <w:keepNext/>
        <w:tabs>
          <w:tab w:val="left" w:pos="900"/>
        </w:tabs>
        <w:spacing w:before="240" w:after="240"/>
        <w:outlineLvl w:val="1"/>
        <w:rPr>
          <w:b/>
          <w:iCs/>
          <w:szCs w:val="20"/>
        </w:rPr>
      </w:pPr>
      <w:commentRangeStart w:id="1063"/>
      <w:r w:rsidRPr="00B47E11">
        <w:rPr>
          <w:b/>
          <w:bCs/>
          <w:szCs w:val="20"/>
        </w:rPr>
        <w:t>26</w:t>
      </w:r>
      <w:r w:rsidRPr="00B47E11">
        <w:rPr>
          <w:b/>
          <w:iCs/>
          <w:szCs w:val="20"/>
        </w:rPr>
        <w:t>.2</w:t>
      </w:r>
      <w:commentRangeEnd w:id="1063"/>
      <w:r w:rsidR="000539AC">
        <w:rPr>
          <w:rStyle w:val="CommentReference"/>
        </w:rPr>
        <w:commentReference w:id="1063"/>
      </w:r>
      <w:r w:rsidRPr="00B47E11">
        <w:rPr>
          <w:b/>
          <w:iCs/>
          <w:szCs w:val="20"/>
        </w:rPr>
        <w:tab/>
        <w:t xml:space="preserve">Securitization Default Charges </w:t>
      </w:r>
    </w:p>
    <w:p w14:paraId="43FA9C51" w14:textId="77777777" w:rsidR="00167EC5" w:rsidRPr="00167EC5" w:rsidRDefault="00167EC5" w:rsidP="00167EC5">
      <w:pPr>
        <w:spacing w:after="240"/>
        <w:ind w:left="720" w:hanging="720"/>
        <w:rPr>
          <w:szCs w:val="20"/>
        </w:rPr>
      </w:pPr>
      <w:r w:rsidRPr="00167EC5">
        <w:rPr>
          <w:szCs w:val="20"/>
        </w:rPr>
        <w:t>(1)</w:t>
      </w:r>
      <w:r w:rsidRPr="00167EC5">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04BAC58" w14:textId="77777777" w:rsidR="00167EC5" w:rsidRPr="00167EC5" w:rsidRDefault="00167EC5" w:rsidP="00167EC5">
      <w:pPr>
        <w:spacing w:after="240"/>
        <w:ind w:left="720" w:hanging="720"/>
        <w:rPr>
          <w:szCs w:val="20"/>
        </w:rPr>
      </w:pPr>
      <w:r w:rsidRPr="00167EC5">
        <w:rPr>
          <w:szCs w:val="20"/>
        </w:rPr>
        <w:t>(2)</w:t>
      </w:r>
      <w:r w:rsidRPr="00167EC5">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721F5913" w14:textId="77777777" w:rsidR="00167EC5" w:rsidRPr="00167EC5" w:rsidRDefault="00167EC5" w:rsidP="00167EC5">
      <w:pPr>
        <w:spacing w:after="240"/>
        <w:ind w:left="2880" w:hanging="1440"/>
        <w:rPr>
          <w:b/>
          <w:szCs w:val="20"/>
          <w:lang w:val="pt-BR"/>
        </w:rPr>
      </w:pPr>
      <w:r w:rsidRPr="00167EC5">
        <w:rPr>
          <w:b/>
          <w:szCs w:val="20"/>
          <w:lang w:val="pt-BR"/>
        </w:rPr>
        <w:t>SDCRSCP</w:t>
      </w:r>
      <w:r w:rsidRPr="00167EC5">
        <w:rPr>
          <w:szCs w:val="20"/>
          <w:lang w:val="pt-BR"/>
        </w:rPr>
        <w:t xml:space="preserve"> </w:t>
      </w:r>
      <w:r w:rsidRPr="00167EC5">
        <w:rPr>
          <w:rFonts w:ascii="Times New Roman Bold" w:hAnsi="Times New Roman Bold"/>
          <w:b/>
          <w:i/>
          <w:szCs w:val="20"/>
          <w:vertAlign w:val="subscript"/>
          <w:lang w:val="pt-BR"/>
        </w:rPr>
        <w:t>cp</w:t>
      </w:r>
      <w:r w:rsidRPr="00167EC5">
        <w:rPr>
          <w:rFonts w:ascii="Times New Roman Bold" w:hAnsi="Times New Roman Bold"/>
          <w:b/>
          <w:szCs w:val="20"/>
          <w:vertAlign w:val="subscript"/>
          <w:lang w:val="pt-BR"/>
        </w:rPr>
        <w:t xml:space="preserve"> = </w:t>
      </w:r>
      <w:r w:rsidRPr="00167EC5">
        <w:rPr>
          <w:b/>
          <w:szCs w:val="20"/>
          <w:lang w:val="pt-BR"/>
        </w:rPr>
        <w:t>TSDCMA * SDCMMARS</w:t>
      </w:r>
      <w:r w:rsidRPr="00167EC5">
        <w:rPr>
          <w:szCs w:val="20"/>
          <w:lang w:val="pt-BR"/>
        </w:rPr>
        <w:t xml:space="preserve"> </w:t>
      </w:r>
      <w:r w:rsidRPr="00167EC5">
        <w:rPr>
          <w:rFonts w:ascii="Times New Roman Bold" w:hAnsi="Times New Roman Bold"/>
          <w:b/>
          <w:i/>
          <w:szCs w:val="20"/>
          <w:vertAlign w:val="subscript"/>
          <w:lang w:val="pt-BR"/>
        </w:rPr>
        <w:t>cp</w:t>
      </w:r>
    </w:p>
    <w:p w14:paraId="37A91515" w14:textId="77777777" w:rsidR="00167EC5" w:rsidRPr="00167EC5" w:rsidRDefault="00167EC5" w:rsidP="00167EC5">
      <w:pPr>
        <w:spacing w:after="240"/>
        <w:ind w:left="2160" w:hanging="1440"/>
        <w:rPr>
          <w:szCs w:val="20"/>
          <w:lang w:val="pt-BR"/>
        </w:rPr>
      </w:pPr>
      <w:r w:rsidRPr="00167EC5">
        <w:rPr>
          <w:szCs w:val="20"/>
          <w:lang w:val="pt-BR"/>
        </w:rPr>
        <w:t>Where:</w:t>
      </w:r>
    </w:p>
    <w:p w14:paraId="6C9A8D22" w14:textId="77777777" w:rsidR="00167EC5" w:rsidRPr="00167EC5" w:rsidRDefault="00167EC5" w:rsidP="00167EC5">
      <w:pPr>
        <w:spacing w:after="240"/>
        <w:ind w:left="2880" w:hanging="1440"/>
        <w:rPr>
          <w:szCs w:val="20"/>
          <w:lang w:val="pt-BR"/>
        </w:rPr>
      </w:pPr>
      <w:r w:rsidRPr="00167EC5">
        <w:rPr>
          <w:szCs w:val="20"/>
          <w:lang w:val="pt-BR"/>
        </w:rPr>
        <w:t xml:space="preserve">SDCMMARS </w:t>
      </w:r>
      <w:r w:rsidRPr="00167EC5">
        <w:rPr>
          <w:rFonts w:ascii="Times New Roman Bold" w:hAnsi="Times New Roman Bold"/>
          <w:i/>
          <w:szCs w:val="20"/>
          <w:vertAlign w:val="subscript"/>
          <w:lang w:val="pt-BR"/>
        </w:rPr>
        <w:t>cp</w:t>
      </w:r>
      <w:r w:rsidRPr="00167EC5">
        <w:rPr>
          <w:szCs w:val="20"/>
          <w:lang w:val="pt-BR"/>
        </w:rPr>
        <w:t xml:space="preserve"> = SDCMMA </w:t>
      </w:r>
      <w:r w:rsidRPr="00167EC5">
        <w:rPr>
          <w:rFonts w:ascii="Times New Roman Bold" w:hAnsi="Times New Roman Bold"/>
          <w:i/>
          <w:szCs w:val="20"/>
          <w:vertAlign w:val="subscript"/>
          <w:lang w:val="pt-BR"/>
        </w:rPr>
        <w:t>cp</w:t>
      </w:r>
      <w:r w:rsidRPr="00167EC5">
        <w:rPr>
          <w:szCs w:val="20"/>
          <w:lang w:val="pt-BR"/>
        </w:rPr>
        <w:t xml:space="preserve"> / SDCMMATOT</w:t>
      </w:r>
    </w:p>
    <w:p w14:paraId="00254EA3" w14:textId="77777777" w:rsidR="00167EC5" w:rsidRPr="00167EC5" w:rsidRDefault="00167EC5" w:rsidP="00167EC5">
      <w:pPr>
        <w:spacing w:after="240"/>
        <w:ind w:left="720" w:firstLine="720"/>
        <w:rPr>
          <w:rFonts w:eastAsia="Calibri"/>
          <w:szCs w:val="20"/>
          <w:vertAlign w:val="subscript"/>
        </w:rPr>
      </w:pPr>
      <w:r w:rsidRPr="00167EC5">
        <w:rPr>
          <w:szCs w:val="20"/>
          <w:lang w:val="pt-BR"/>
        </w:rPr>
        <w:t xml:space="preserve">SDCMMA </w:t>
      </w:r>
      <w:r w:rsidRPr="00167EC5">
        <w:rPr>
          <w:rFonts w:eastAsia="Calibri"/>
          <w:i/>
          <w:szCs w:val="20"/>
          <w:vertAlign w:val="subscript"/>
        </w:rPr>
        <w:t>cp</w:t>
      </w:r>
      <w:r w:rsidRPr="00167EC5">
        <w:rPr>
          <w:szCs w:val="20"/>
          <w:lang w:val="pt-BR"/>
        </w:rPr>
        <w:t xml:space="preserve"> = Max</w:t>
      </w:r>
      <w:r w:rsidRPr="00167EC5">
        <w:rPr>
          <w:rFonts w:eastAsia="Calibri"/>
          <w:szCs w:val="20"/>
        </w:rPr>
        <w:t xml:space="preserve"> { </w:t>
      </w:r>
      <w:r w:rsidRPr="00167EC5">
        <w:rPr>
          <w:szCs w:val="20"/>
        </w:rPr>
        <w:t>∑</w:t>
      </w:r>
      <w:proofErr w:type="spellStart"/>
      <w:r w:rsidRPr="00167EC5">
        <w:rPr>
          <w:rFonts w:eastAsia="Calibri"/>
          <w:i/>
          <w:szCs w:val="20"/>
          <w:vertAlign w:val="subscript"/>
        </w:rPr>
        <w:t>mp</w:t>
      </w:r>
      <w:proofErr w:type="spellEnd"/>
      <w:r w:rsidRPr="00167EC5">
        <w:rPr>
          <w:rFonts w:eastAsia="Calibri"/>
          <w:i/>
          <w:szCs w:val="20"/>
          <w:vertAlign w:val="subscript"/>
        </w:rPr>
        <w:t xml:space="preserve"> </w:t>
      </w:r>
      <w:r w:rsidRPr="00167EC5">
        <w:rPr>
          <w:rFonts w:eastAsia="Calibri"/>
          <w:szCs w:val="20"/>
        </w:rPr>
        <w:t>(SDCRTMG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SDCRTDCIMP </w:t>
      </w:r>
      <w:proofErr w:type="spellStart"/>
      <w:r w:rsidRPr="00167EC5">
        <w:rPr>
          <w:rFonts w:eastAsia="Calibri"/>
          <w:i/>
          <w:szCs w:val="20"/>
          <w:vertAlign w:val="subscript"/>
        </w:rPr>
        <w:t>mp</w:t>
      </w:r>
      <w:proofErr w:type="spellEnd"/>
      <w:r w:rsidRPr="00167EC5">
        <w:rPr>
          <w:szCs w:val="20"/>
        </w:rPr>
        <w:t>)</w:t>
      </w:r>
      <w:r w:rsidRPr="00167EC5">
        <w:rPr>
          <w:rFonts w:eastAsia="Calibri"/>
          <w:szCs w:val="20"/>
          <w:vertAlign w:val="subscript"/>
        </w:rPr>
        <w:t xml:space="preserve">, </w:t>
      </w:r>
    </w:p>
    <w:p w14:paraId="32466B4D" w14:textId="77777777" w:rsidR="00167EC5" w:rsidRPr="00167EC5" w:rsidRDefault="00167EC5" w:rsidP="00167EC5">
      <w:pPr>
        <w:spacing w:after="240"/>
        <w:ind w:left="288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(SDCRTAML </w:t>
      </w:r>
      <w:proofErr w:type="spellStart"/>
      <w:r w:rsidRPr="00167EC5">
        <w:rPr>
          <w:rFonts w:eastAsia="Calibri"/>
          <w:i/>
          <w:szCs w:val="20"/>
          <w:vertAlign w:val="subscript"/>
        </w:rPr>
        <w:t>mp</w:t>
      </w:r>
      <w:proofErr w:type="spellEnd"/>
      <w:r w:rsidRPr="00167EC5">
        <w:rPr>
          <w:rFonts w:eastAsia="Calibri"/>
          <w:szCs w:val="20"/>
        </w:rPr>
        <w:t xml:space="preserve"> + SDCWSLTOT </w:t>
      </w:r>
      <w:proofErr w:type="spellStart"/>
      <w:r w:rsidRPr="00167EC5">
        <w:rPr>
          <w:rFonts w:eastAsia="Calibri"/>
          <w:i/>
          <w:szCs w:val="20"/>
          <w:vertAlign w:val="subscript"/>
        </w:rPr>
        <w:t>mp</w:t>
      </w:r>
      <w:proofErr w:type="spellEnd"/>
      <w:r w:rsidRPr="00167EC5">
        <w:rPr>
          <w:rFonts w:eastAsia="Calibri"/>
          <w:szCs w:val="20"/>
        </w:rPr>
        <w:t>)</w:t>
      </w:r>
      <w:r w:rsidRPr="00167EC5">
        <w:rPr>
          <w:rFonts w:eastAsia="Calibri"/>
          <w:szCs w:val="20"/>
          <w:vertAlign w:val="subscript"/>
        </w:rPr>
        <w:t xml:space="preserve">, </w:t>
      </w:r>
    </w:p>
    <w:p w14:paraId="528F49A1"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vertAlign w:val="subscript"/>
        </w:rPr>
        <w:t> </w:t>
      </w:r>
      <w:r w:rsidRPr="00167EC5">
        <w:rPr>
          <w:rFonts w:eastAsia="Calibri"/>
          <w:szCs w:val="20"/>
        </w:rPr>
        <w:t>SDCRTQQES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5E0899DA"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SDCRTQQEP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0B031D69"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SDCDAES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118BF720"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SDCDAEP </w:t>
      </w:r>
      <w:proofErr w:type="spellStart"/>
      <w:r w:rsidRPr="00167EC5">
        <w:rPr>
          <w:rFonts w:eastAsia="Calibri"/>
          <w:i/>
          <w:szCs w:val="20"/>
          <w:vertAlign w:val="subscript"/>
        </w:rPr>
        <w:t>mp</w:t>
      </w:r>
      <w:proofErr w:type="spellEnd"/>
      <w:r w:rsidRPr="00167EC5">
        <w:rPr>
          <w:rFonts w:eastAsia="Calibri"/>
          <w:szCs w:val="20"/>
          <w:vertAlign w:val="subscript"/>
        </w:rPr>
        <w:t>,</w:t>
      </w:r>
    </w:p>
    <w:p w14:paraId="41944005"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(SDCRTOBL </w:t>
      </w:r>
      <w:proofErr w:type="spellStart"/>
      <w:r w:rsidRPr="00167EC5">
        <w:rPr>
          <w:rFonts w:eastAsia="Calibri"/>
          <w:i/>
          <w:szCs w:val="20"/>
          <w:vertAlign w:val="subscript"/>
        </w:rPr>
        <w:t>mp</w:t>
      </w:r>
      <w:proofErr w:type="spellEnd"/>
      <w:r w:rsidRPr="00167EC5">
        <w:rPr>
          <w:rFonts w:eastAsia="Calibri"/>
          <w:i/>
          <w:szCs w:val="20"/>
          <w:vertAlign w:val="subscript"/>
        </w:rPr>
        <w:t xml:space="preserve"> </w:t>
      </w:r>
      <w:r w:rsidRPr="00167EC5">
        <w:rPr>
          <w:rFonts w:eastAsia="Calibri"/>
          <w:i/>
          <w:szCs w:val="20"/>
        </w:rPr>
        <w:t xml:space="preserve">+ </w:t>
      </w:r>
      <w:r w:rsidRPr="00167EC5">
        <w:rPr>
          <w:rFonts w:eastAsia="Calibri"/>
          <w:szCs w:val="20"/>
        </w:rPr>
        <w:t xml:space="preserve">SDCRTOBLLO </w:t>
      </w:r>
      <w:proofErr w:type="spellStart"/>
      <w:r w:rsidRPr="00167EC5">
        <w:rPr>
          <w:rFonts w:eastAsia="Calibri"/>
          <w:i/>
          <w:szCs w:val="20"/>
          <w:vertAlign w:val="subscript"/>
        </w:rPr>
        <w:t>mp</w:t>
      </w:r>
      <w:proofErr w:type="spellEnd"/>
      <w:r w:rsidRPr="00167EC5">
        <w:rPr>
          <w:rFonts w:eastAsia="Calibri"/>
          <w:szCs w:val="20"/>
        </w:rPr>
        <w:t>)</w:t>
      </w:r>
      <w:r w:rsidRPr="00167EC5">
        <w:rPr>
          <w:rFonts w:eastAsia="Calibri"/>
          <w:szCs w:val="20"/>
          <w:vertAlign w:val="subscript"/>
        </w:rPr>
        <w:t xml:space="preserve">, </w:t>
      </w:r>
    </w:p>
    <w:p w14:paraId="6F68DEE6" w14:textId="77777777" w:rsidR="00167EC5" w:rsidRPr="00167EC5" w:rsidRDefault="00167EC5" w:rsidP="00167EC5">
      <w:pPr>
        <w:spacing w:after="240"/>
        <w:ind w:left="3330" w:hanging="450"/>
        <w:rPr>
          <w:szCs w:val="20"/>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w:t>
      </w:r>
      <w:r w:rsidRPr="00167EC5">
        <w:rPr>
          <w:szCs w:val="20"/>
        </w:rPr>
        <w:t>(</w:t>
      </w:r>
      <w:r w:rsidRPr="00167EC5">
        <w:rPr>
          <w:rFonts w:eastAsia="Calibri"/>
          <w:szCs w:val="20"/>
        </w:rPr>
        <w:t>SDCDAOPT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SDCDAOBL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SDCOPTS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SDCOBLS </w:t>
      </w:r>
      <w:proofErr w:type="spellStart"/>
      <w:r w:rsidRPr="00167EC5">
        <w:rPr>
          <w:rFonts w:eastAsia="Calibri"/>
          <w:i/>
          <w:szCs w:val="20"/>
          <w:vertAlign w:val="subscript"/>
        </w:rPr>
        <w:t>mp</w:t>
      </w:r>
      <w:proofErr w:type="spellEnd"/>
      <w:r w:rsidRPr="00167EC5">
        <w:rPr>
          <w:szCs w:val="20"/>
        </w:rPr>
        <w:t xml:space="preserve">), </w:t>
      </w:r>
    </w:p>
    <w:p w14:paraId="253C0AA7" w14:textId="77777777" w:rsidR="00167EC5" w:rsidRPr="00167EC5" w:rsidRDefault="00167EC5" w:rsidP="00167EC5">
      <w:pPr>
        <w:spacing w:after="240"/>
        <w:ind w:left="2160" w:firstLine="720"/>
        <w:rPr>
          <w:szCs w:val="20"/>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w:t>
      </w:r>
      <w:r w:rsidRPr="00167EC5">
        <w:rPr>
          <w:szCs w:val="20"/>
        </w:rPr>
        <w:t>(</w:t>
      </w:r>
      <w:r w:rsidRPr="00167EC5">
        <w:rPr>
          <w:rFonts w:eastAsia="Calibri"/>
          <w:szCs w:val="20"/>
        </w:rPr>
        <w:t>SDCOPTP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SDCOBLP </w:t>
      </w:r>
      <w:proofErr w:type="spellStart"/>
      <w:r w:rsidRPr="00167EC5">
        <w:rPr>
          <w:rFonts w:eastAsia="Calibri"/>
          <w:i/>
          <w:szCs w:val="20"/>
          <w:vertAlign w:val="subscript"/>
        </w:rPr>
        <w:t>mp</w:t>
      </w:r>
      <w:proofErr w:type="spellEnd"/>
      <w:r w:rsidRPr="00167EC5">
        <w:rPr>
          <w:szCs w:val="20"/>
        </w:rPr>
        <w:t xml:space="preserve">)} </w:t>
      </w:r>
    </w:p>
    <w:p w14:paraId="0B716E21" w14:textId="77777777" w:rsidR="00167EC5" w:rsidRPr="00167EC5" w:rsidRDefault="00167EC5" w:rsidP="00167EC5">
      <w:pPr>
        <w:spacing w:after="240"/>
        <w:ind w:left="1440"/>
        <w:rPr>
          <w:rFonts w:eastAsia="Calibri"/>
          <w:szCs w:val="20"/>
        </w:rPr>
      </w:pPr>
      <w:r w:rsidRPr="00167EC5">
        <w:rPr>
          <w:rFonts w:eastAsia="Calibri"/>
          <w:szCs w:val="20"/>
        </w:rPr>
        <w:t>SDC</w:t>
      </w:r>
      <w:r w:rsidRPr="00167EC5">
        <w:rPr>
          <w:szCs w:val="20"/>
        </w:rPr>
        <w:t>MMATOT = ∑</w:t>
      </w:r>
      <w:r w:rsidRPr="00167EC5">
        <w:rPr>
          <w:rFonts w:eastAsia="Calibri"/>
          <w:i/>
          <w:szCs w:val="20"/>
          <w:vertAlign w:val="subscript"/>
        </w:rPr>
        <w:t>cp</w:t>
      </w:r>
      <w:r w:rsidRPr="00167EC5">
        <w:rPr>
          <w:rFonts w:eastAsia="Calibri"/>
          <w:szCs w:val="20"/>
        </w:rPr>
        <w:t> (SDC</w:t>
      </w:r>
      <w:r w:rsidRPr="00167EC5">
        <w:rPr>
          <w:szCs w:val="20"/>
          <w:lang w:val="pt-BR"/>
        </w:rPr>
        <w:t xml:space="preserve">MMA </w:t>
      </w:r>
      <w:r w:rsidRPr="00167EC5">
        <w:rPr>
          <w:rFonts w:eastAsia="Calibri"/>
          <w:i/>
          <w:szCs w:val="20"/>
          <w:vertAlign w:val="subscript"/>
        </w:rPr>
        <w:t>cp</w:t>
      </w:r>
      <w:r w:rsidRPr="00167EC5">
        <w:rPr>
          <w:rFonts w:eastAsia="Calibri"/>
          <w:szCs w:val="20"/>
        </w:rPr>
        <w:t>)</w:t>
      </w:r>
    </w:p>
    <w:p w14:paraId="199AAA14" w14:textId="77777777" w:rsidR="00167EC5" w:rsidRPr="00167EC5" w:rsidRDefault="00167EC5" w:rsidP="00167EC5">
      <w:pPr>
        <w:spacing w:after="240"/>
        <w:ind w:left="720"/>
        <w:rPr>
          <w:rFonts w:eastAsia="Calibri"/>
          <w:szCs w:val="20"/>
        </w:rPr>
      </w:pPr>
      <w:r w:rsidRPr="00167EC5">
        <w:rPr>
          <w:rFonts w:eastAsia="Calibri"/>
          <w:szCs w:val="20"/>
        </w:rPr>
        <w:t>Where:</w:t>
      </w:r>
    </w:p>
    <w:p w14:paraId="5D7B7CAF" w14:textId="77777777" w:rsidR="00167EC5" w:rsidRPr="00167EC5" w:rsidRDefault="00167EC5" w:rsidP="00167EC5">
      <w:pPr>
        <w:tabs>
          <w:tab w:val="left" w:pos="2340"/>
          <w:tab w:val="left" w:pos="3420"/>
        </w:tabs>
        <w:spacing w:after="240"/>
        <w:ind w:left="3420" w:hanging="2700"/>
        <w:rPr>
          <w:rFonts w:eastAsia="Calibri"/>
          <w:bCs/>
          <w:szCs w:val="20"/>
        </w:rPr>
      </w:pPr>
      <w:r w:rsidRPr="00167EC5">
        <w:rPr>
          <w:rFonts w:eastAsia="Calibri"/>
          <w:b/>
          <w:bCs/>
          <w:szCs w:val="20"/>
        </w:rPr>
        <w:lastRenderedPageBreak/>
        <w:t>S</w:t>
      </w:r>
      <w:r w:rsidRPr="00167EC5">
        <w:rPr>
          <w:rFonts w:eastAsia="Calibri"/>
          <w:szCs w:val="20"/>
        </w:rPr>
        <w:t>DC</w:t>
      </w:r>
      <w:r w:rsidRPr="00167EC5">
        <w:rPr>
          <w:bCs/>
          <w:szCs w:val="20"/>
        </w:rPr>
        <w:t>RTMG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r, p, i</w:t>
      </w:r>
      <w:r w:rsidRPr="00167EC5">
        <w:rPr>
          <w:bCs/>
          <w:szCs w:val="20"/>
        </w:rPr>
        <w:t xml:space="preserve"> (RTMG </w:t>
      </w:r>
      <w:proofErr w:type="spellStart"/>
      <w:r w:rsidRPr="00167EC5">
        <w:rPr>
          <w:bCs/>
          <w:i/>
          <w:szCs w:val="20"/>
          <w:vertAlign w:val="subscript"/>
        </w:rPr>
        <w:t>mp</w:t>
      </w:r>
      <w:proofErr w:type="spellEnd"/>
      <w:r w:rsidRPr="00167EC5">
        <w:rPr>
          <w:bCs/>
          <w:i/>
          <w:szCs w:val="20"/>
          <w:vertAlign w:val="subscript"/>
        </w:rPr>
        <w:t>, r, p, i</w:t>
      </w:r>
      <w:r w:rsidRPr="00167EC5">
        <w:rPr>
          <w:bCs/>
          <w:szCs w:val="20"/>
        </w:rPr>
        <w:t>), excluding RTMG for Reliability Must-Run (RMR) Resources and RTMG in Reliability Unit Commitment (RUC)-Committed Intervals for RUC-committed Resources</w:t>
      </w:r>
    </w:p>
    <w:p w14:paraId="656B20FC" w14:textId="77777777" w:rsidR="00167EC5" w:rsidRPr="00167EC5" w:rsidRDefault="00167EC5" w:rsidP="00167EC5">
      <w:pPr>
        <w:tabs>
          <w:tab w:val="left" w:pos="2340"/>
          <w:tab w:val="left" w:pos="3420"/>
        </w:tabs>
        <w:spacing w:after="240"/>
        <w:ind w:left="3420" w:hanging="2700"/>
        <w:rPr>
          <w:rFonts w:eastAsia="Calibri"/>
          <w:bCs/>
          <w:szCs w:val="20"/>
        </w:rPr>
      </w:pPr>
      <w:r w:rsidRPr="00167EC5">
        <w:rPr>
          <w:rFonts w:eastAsia="Calibri"/>
          <w:b/>
          <w:bCs/>
          <w:szCs w:val="20"/>
        </w:rPr>
        <w:t>S</w:t>
      </w:r>
      <w:r w:rsidRPr="00167EC5">
        <w:rPr>
          <w:rFonts w:eastAsia="Calibri"/>
          <w:szCs w:val="20"/>
        </w:rPr>
        <w:t>DC</w:t>
      </w:r>
      <w:r w:rsidRPr="00167EC5">
        <w:rPr>
          <w:rFonts w:eastAsia="Calibri"/>
          <w:bCs/>
          <w:szCs w:val="20"/>
        </w:rPr>
        <w:t>RTDCIMP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(RTDCIMP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59DD547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RTAML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max(0,</w:t>
      </w:r>
      <w:r w:rsidRPr="00167EC5">
        <w:rPr>
          <w:bCs/>
          <w:szCs w:val="20"/>
        </w:rPr>
        <w:t>∑</w:t>
      </w:r>
      <w:r w:rsidRPr="00167EC5">
        <w:rPr>
          <w:bCs/>
          <w:i/>
          <w:szCs w:val="20"/>
          <w:vertAlign w:val="subscript"/>
        </w:rPr>
        <w:t>p, i</w:t>
      </w:r>
      <w:r w:rsidRPr="00167EC5">
        <w:rPr>
          <w:bCs/>
          <w:szCs w:val="20"/>
        </w:rPr>
        <w:t xml:space="preserve"> (RTAML</w:t>
      </w:r>
      <w:r w:rsidRPr="00167EC5">
        <w:rPr>
          <w:szCs w:val="20"/>
        </w:rPr>
        <w:t>EXSECM</w:t>
      </w:r>
      <w:r w:rsidRPr="00167EC5">
        <w:rPr>
          <w:bCs/>
          <w:szCs w:val="20"/>
        </w:rPr>
        <w:t>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w:t>
      </w:r>
    </w:p>
    <w:p w14:paraId="1AFE28CF"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RTQQES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RTQQES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23703CEE"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RTQQEP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RTQQEP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23DE44F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DAES </w:t>
      </w:r>
      <w:proofErr w:type="spellStart"/>
      <w:r w:rsidRPr="00167EC5">
        <w:rPr>
          <w:bCs/>
          <w:i/>
          <w:szCs w:val="20"/>
          <w:vertAlign w:val="subscript"/>
        </w:rPr>
        <w:t>mp</w:t>
      </w:r>
      <w:proofErr w:type="spellEnd"/>
      <w:r w:rsidRPr="00167EC5">
        <w:rPr>
          <w:bCs/>
          <w:i/>
          <w:szCs w:val="20"/>
          <w:vertAlign w:val="subscript"/>
        </w:rPr>
        <w:t>, p, h</w:t>
      </w:r>
      <w:r w:rsidRPr="00167EC5">
        <w:rPr>
          <w:bCs/>
          <w:szCs w:val="20"/>
        </w:rPr>
        <w:t>)</w:t>
      </w:r>
    </w:p>
    <w:p w14:paraId="21095F2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DAEP </w:t>
      </w:r>
      <w:proofErr w:type="spellStart"/>
      <w:r w:rsidRPr="00167EC5">
        <w:rPr>
          <w:bCs/>
          <w:i/>
          <w:szCs w:val="20"/>
          <w:vertAlign w:val="subscript"/>
        </w:rPr>
        <w:t>mp</w:t>
      </w:r>
      <w:proofErr w:type="spellEnd"/>
      <w:r w:rsidRPr="00167EC5">
        <w:rPr>
          <w:bCs/>
          <w:i/>
          <w:szCs w:val="20"/>
          <w:vertAlign w:val="subscript"/>
        </w:rPr>
        <w:t>, p, h</w:t>
      </w:r>
      <w:r w:rsidRPr="00167EC5">
        <w:rPr>
          <w:bCs/>
          <w:szCs w:val="20"/>
        </w:rPr>
        <w:t>)</w:t>
      </w:r>
    </w:p>
    <w:p w14:paraId="7F94FCD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RTOBL</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11B4A67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RTOBLLO</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(RT</w:t>
      </w:r>
      <w:r w:rsidRPr="00167EC5">
        <w:rPr>
          <w:rFonts w:eastAsia="Calibri"/>
          <w:bCs/>
          <w:szCs w:val="20"/>
        </w:rPr>
        <w:t>OBLLO</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5A63CFEB"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DAOPT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w:t>
      </w:r>
      <w:r w:rsidRPr="00167EC5">
        <w:rPr>
          <w:rFonts w:eastAsia="Calibri"/>
          <w:bCs/>
          <w:szCs w:val="20"/>
        </w:rPr>
        <w:t>OPT</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422C414A"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DAOBL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DAOBL</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36D18255"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OPTS</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 xml:space="preserve">) </w:t>
      </w:r>
    </w:p>
    <w:p w14:paraId="1E81D78A"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OBLS</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763688BE"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OPTP</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xml:space="preserve">, </w:t>
      </w:r>
      <w:r w:rsidRPr="00167EC5">
        <w:rPr>
          <w:rFonts w:eastAsia="Calibri"/>
          <w:bCs/>
          <w:i/>
          <w:szCs w:val="20"/>
          <w:vertAlign w:val="subscript"/>
        </w:rPr>
        <w:t>j, h</w:t>
      </w:r>
      <w:r w:rsidRPr="00167EC5">
        <w:rPr>
          <w:bCs/>
          <w:szCs w:val="20"/>
        </w:rPr>
        <w:t>)</w:t>
      </w:r>
    </w:p>
    <w:p w14:paraId="2528E965"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OBLP</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2D8E91A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WSLTOT</w:t>
      </w:r>
      <w:r w:rsidRPr="00167EC5">
        <w:rPr>
          <w:bCs/>
          <w:i/>
          <w:szCs w:val="20"/>
          <w:vertAlign w:val="subscript"/>
        </w:rPr>
        <w:t xml:space="preserve"> </w:t>
      </w:r>
      <w:proofErr w:type="spellStart"/>
      <w:r w:rsidRPr="00167EC5">
        <w:rPr>
          <w:bCs/>
          <w:i/>
          <w:szCs w:val="20"/>
          <w:vertAlign w:val="subscript"/>
        </w:rPr>
        <w:t>mp</w:t>
      </w:r>
      <w:proofErr w:type="spellEnd"/>
      <w:r w:rsidRPr="00167EC5">
        <w:rPr>
          <w:bCs/>
          <w:szCs w:val="20"/>
        </w:rPr>
        <w:t xml:space="preserve"> = (-1) * ∑</w:t>
      </w:r>
      <w:r w:rsidRPr="00167EC5">
        <w:rPr>
          <w:bCs/>
          <w:i/>
          <w:szCs w:val="20"/>
          <w:vertAlign w:val="subscript"/>
        </w:rPr>
        <w:t>r, b</w:t>
      </w:r>
      <w:r w:rsidRPr="00167EC5">
        <w:rPr>
          <w:bCs/>
          <w:szCs w:val="20"/>
        </w:rPr>
        <w:t xml:space="preserve"> (MEBL </w:t>
      </w:r>
      <w:proofErr w:type="spellStart"/>
      <w:r w:rsidRPr="00167EC5">
        <w:rPr>
          <w:bCs/>
          <w:i/>
          <w:szCs w:val="20"/>
          <w:vertAlign w:val="subscript"/>
        </w:rPr>
        <w:t>mp</w:t>
      </w:r>
      <w:proofErr w:type="spellEnd"/>
      <w:r w:rsidRPr="00167EC5">
        <w:rPr>
          <w:bCs/>
          <w:i/>
          <w:szCs w:val="20"/>
          <w:vertAlign w:val="subscript"/>
        </w:rPr>
        <w:t>, r, b</w:t>
      </w:r>
      <w:r w:rsidRPr="00167EC5">
        <w:rPr>
          <w:bCs/>
          <w:szCs w:val="20"/>
        </w:rPr>
        <w:t>)</w:t>
      </w:r>
    </w:p>
    <w:p w14:paraId="51764B7F" w14:textId="77777777" w:rsidR="00167EC5" w:rsidRPr="00167EC5" w:rsidRDefault="00167EC5" w:rsidP="00167EC5">
      <w:pPr>
        <w:rPr>
          <w:rFonts w:eastAsia="Calibri"/>
          <w:szCs w:val="20"/>
        </w:rPr>
      </w:pPr>
      <w:r w:rsidRPr="00167EC5">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167EC5" w:rsidRPr="00167EC5" w14:paraId="26C7F7D2" w14:textId="77777777" w:rsidTr="0080522F">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423B17D6" w14:textId="77777777" w:rsidR="00167EC5" w:rsidRPr="00167EC5" w:rsidRDefault="00167EC5" w:rsidP="00167EC5">
            <w:pPr>
              <w:spacing w:after="240"/>
              <w:rPr>
                <w:b/>
                <w:iCs/>
                <w:sz w:val="20"/>
                <w:szCs w:val="20"/>
              </w:rPr>
            </w:pPr>
            <w:r w:rsidRPr="00167EC5">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700E3844" w14:textId="77777777" w:rsidR="00167EC5" w:rsidRPr="00167EC5" w:rsidRDefault="00167EC5" w:rsidP="00167EC5">
            <w:pPr>
              <w:spacing w:after="240"/>
              <w:rPr>
                <w:b/>
                <w:iCs/>
                <w:sz w:val="20"/>
                <w:szCs w:val="20"/>
              </w:rPr>
            </w:pPr>
            <w:r w:rsidRPr="00167EC5">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6C918C80" w14:textId="77777777" w:rsidR="00167EC5" w:rsidRPr="00167EC5" w:rsidRDefault="00167EC5" w:rsidP="00167EC5">
            <w:pPr>
              <w:spacing w:after="240"/>
              <w:rPr>
                <w:b/>
                <w:iCs/>
                <w:sz w:val="20"/>
                <w:szCs w:val="20"/>
              </w:rPr>
            </w:pPr>
            <w:r w:rsidRPr="00167EC5">
              <w:rPr>
                <w:b/>
                <w:iCs/>
                <w:sz w:val="20"/>
                <w:szCs w:val="20"/>
              </w:rPr>
              <w:t>Definition</w:t>
            </w:r>
          </w:p>
        </w:tc>
      </w:tr>
      <w:tr w:rsidR="00167EC5" w:rsidRPr="00167EC5" w14:paraId="536BC6F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07B0DBA" w14:textId="77777777" w:rsidR="00167EC5" w:rsidRPr="00167EC5" w:rsidRDefault="00167EC5" w:rsidP="00167EC5">
            <w:pPr>
              <w:spacing w:after="60"/>
              <w:rPr>
                <w:iCs/>
                <w:color w:val="000000"/>
                <w:kern w:val="24"/>
                <w:sz w:val="20"/>
                <w:szCs w:val="20"/>
              </w:rPr>
            </w:pPr>
            <w:r w:rsidRPr="00167EC5">
              <w:rPr>
                <w:iCs/>
                <w:sz w:val="20"/>
                <w:szCs w:val="20"/>
                <w:lang w:val="pt-BR"/>
              </w:rPr>
              <w:t>S</w:t>
            </w:r>
            <w:r w:rsidRPr="00167EC5">
              <w:rPr>
                <w:rFonts w:eastAsia="Calibri"/>
                <w:bCs/>
                <w:iCs/>
                <w:sz w:val="20"/>
                <w:szCs w:val="20"/>
              </w:rPr>
              <w:t>DC</w:t>
            </w:r>
            <w:r w:rsidRPr="00167EC5">
              <w:rPr>
                <w:iCs/>
                <w:sz w:val="20"/>
                <w:szCs w:val="20"/>
                <w:lang w:val="pt-BR"/>
              </w:rPr>
              <w:t>RSCP</w:t>
            </w:r>
            <w:r w:rsidRPr="00167EC5">
              <w:rPr>
                <w:iCs/>
                <w:color w:val="000000"/>
                <w:kern w:val="24"/>
                <w:sz w:val="20"/>
                <w:szCs w:val="20"/>
                <w:lang w:val="pt-BR"/>
              </w:rPr>
              <w:t xml:space="preserve">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BCA7BA0" w14:textId="77777777" w:rsidR="00167EC5" w:rsidRPr="00167EC5" w:rsidRDefault="00167EC5" w:rsidP="00167EC5">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51F587E9" w14:textId="77777777" w:rsidR="00167EC5" w:rsidRPr="00167EC5" w:rsidRDefault="00167EC5" w:rsidP="00167EC5">
            <w:pPr>
              <w:spacing w:after="60"/>
              <w:rPr>
                <w:i/>
                <w:iCs/>
                <w:sz w:val="20"/>
                <w:szCs w:val="20"/>
              </w:rPr>
            </w:pPr>
            <w:r w:rsidRPr="00167EC5">
              <w:rPr>
                <w:i/>
                <w:iCs/>
                <w:sz w:val="20"/>
                <w:szCs w:val="20"/>
              </w:rPr>
              <w:t>Securitization Default Charge Ratio Share per Counter-Party</w:t>
            </w:r>
            <w:r w:rsidRPr="00167EC5">
              <w:rPr>
                <w:iCs/>
                <w:sz w:val="20"/>
                <w:szCs w:val="20"/>
              </w:rPr>
              <w:t xml:space="preserve">—The Counter-Party’s pro rata portion of the total Securitization Charges for a month. </w:t>
            </w:r>
          </w:p>
        </w:tc>
      </w:tr>
      <w:tr w:rsidR="00167EC5" w:rsidRPr="00167EC5" w14:paraId="75B3AED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8BBE876" w14:textId="77777777" w:rsidR="00167EC5" w:rsidRPr="00167EC5" w:rsidRDefault="00167EC5" w:rsidP="00167EC5">
            <w:pPr>
              <w:spacing w:after="60"/>
              <w:rPr>
                <w:iCs/>
                <w:color w:val="000000"/>
                <w:kern w:val="24"/>
                <w:sz w:val="20"/>
                <w:szCs w:val="20"/>
              </w:rPr>
            </w:pPr>
            <w:r w:rsidRPr="00167EC5">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0BD1D9B3" w14:textId="77777777" w:rsidR="00167EC5" w:rsidRPr="00167EC5" w:rsidRDefault="00167EC5" w:rsidP="00167EC5">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0C9971E9" w14:textId="77777777" w:rsidR="00167EC5" w:rsidRPr="00167EC5" w:rsidRDefault="00167EC5" w:rsidP="00167EC5">
            <w:pPr>
              <w:spacing w:after="60"/>
              <w:rPr>
                <w:iCs/>
                <w:sz w:val="20"/>
                <w:szCs w:val="20"/>
              </w:rPr>
            </w:pPr>
            <w:r w:rsidRPr="00167EC5">
              <w:rPr>
                <w:i/>
                <w:iCs/>
                <w:sz w:val="20"/>
                <w:szCs w:val="20"/>
              </w:rPr>
              <w:t>Total Securitization Default Charge Monthly Amount</w:t>
            </w:r>
            <w:r w:rsidRPr="00167EC5">
              <w:rPr>
                <w:iCs/>
                <w:sz w:val="20"/>
                <w:szCs w:val="20"/>
              </w:rPr>
              <w:t xml:space="preserve">—The amount ERCOT determines must be collected for the month </w:t>
            </w:r>
            <w:proofErr w:type="gramStart"/>
            <w:r w:rsidRPr="00167EC5">
              <w:rPr>
                <w:iCs/>
                <w:sz w:val="20"/>
                <w:szCs w:val="20"/>
              </w:rPr>
              <w:t>in order to</w:t>
            </w:r>
            <w:proofErr w:type="gramEnd"/>
            <w:r w:rsidRPr="00167EC5">
              <w:rPr>
                <w:iCs/>
                <w:sz w:val="20"/>
                <w:szCs w:val="20"/>
              </w:rPr>
              <w:t xml:space="preserve"> timely repay the Securitization Default Balance.</w:t>
            </w:r>
          </w:p>
        </w:tc>
      </w:tr>
      <w:tr w:rsidR="00167EC5" w:rsidRPr="00167EC5" w14:paraId="28A68C7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9484F79"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SDCMMARS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61D79BF" w14:textId="77777777" w:rsidR="00167EC5" w:rsidRPr="00167EC5" w:rsidRDefault="00167EC5" w:rsidP="00167EC5">
            <w:pPr>
              <w:spacing w:after="60"/>
              <w:rPr>
                <w:iCs/>
                <w:sz w:val="20"/>
                <w:szCs w:val="20"/>
              </w:rPr>
            </w:pPr>
            <w:r w:rsidRPr="00167EC5">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3D47559" w14:textId="77777777" w:rsidR="00167EC5" w:rsidRPr="00167EC5" w:rsidRDefault="00167EC5" w:rsidP="00167EC5">
            <w:pPr>
              <w:spacing w:after="60"/>
              <w:rPr>
                <w:i/>
                <w:iCs/>
                <w:sz w:val="20"/>
                <w:szCs w:val="20"/>
              </w:rPr>
            </w:pPr>
            <w:r w:rsidRPr="00167EC5">
              <w:rPr>
                <w:i/>
                <w:iCs/>
                <w:sz w:val="20"/>
                <w:szCs w:val="20"/>
              </w:rPr>
              <w:t>Securitization Default Charge Maximum MWh Activity Ratio Share</w:t>
            </w:r>
            <w:r w:rsidRPr="00167EC5">
              <w:rPr>
                <w:iCs/>
                <w:sz w:val="20"/>
                <w:szCs w:val="20"/>
              </w:rPr>
              <w:t>—The Counter-Party’s pro rata share of Maximum MWh Activity.</w:t>
            </w:r>
          </w:p>
        </w:tc>
      </w:tr>
      <w:tr w:rsidR="00167EC5" w:rsidRPr="00167EC5" w14:paraId="0D576CD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8673607"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SDCMMA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A9075FF" w14:textId="77777777" w:rsidR="00167EC5" w:rsidRPr="00167EC5" w:rsidRDefault="00167EC5" w:rsidP="00167EC5">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30B8E1B" w14:textId="77777777" w:rsidR="00167EC5" w:rsidRPr="00167EC5" w:rsidRDefault="00167EC5" w:rsidP="00167EC5">
            <w:pPr>
              <w:spacing w:after="60"/>
              <w:rPr>
                <w:i/>
                <w:iCs/>
                <w:sz w:val="20"/>
                <w:szCs w:val="20"/>
              </w:rPr>
            </w:pPr>
            <w:r w:rsidRPr="00167EC5">
              <w:rPr>
                <w:i/>
                <w:iCs/>
                <w:sz w:val="20"/>
                <w:szCs w:val="20"/>
              </w:rPr>
              <w:t>Securitization Default Charge Maximum MWh Activity</w:t>
            </w:r>
            <w:r w:rsidRPr="00167EC5">
              <w:rPr>
                <w:iCs/>
                <w:sz w:val="20"/>
                <w:szCs w:val="20"/>
              </w:rPr>
              <w:t xml:space="preserve">—The maximum MWh activity of all Market Participants represented by the </w:t>
            </w:r>
            <w:proofErr w:type="gramStart"/>
            <w:r w:rsidRPr="00167EC5">
              <w:rPr>
                <w:iCs/>
                <w:sz w:val="20"/>
                <w:szCs w:val="20"/>
              </w:rPr>
              <w:t>Counter-Party</w:t>
            </w:r>
            <w:proofErr w:type="gramEnd"/>
            <w:r w:rsidRPr="00167EC5">
              <w:rPr>
                <w:iCs/>
                <w:sz w:val="20"/>
                <w:szCs w:val="20"/>
              </w:rPr>
              <w:t xml:space="preserve"> in the DAM, RTM and CRR Auction for the reference month.</w:t>
            </w:r>
          </w:p>
        </w:tc>
      </w:tr>
      <w:tr w:rsidR="00167EC5" w:rsidRPr="00167EC5" w14:paraId="6EDC580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DF63A95" w14:textId="77777777" w:rsidR="00167EC5" w:rsidRPr="00167EC5" w:rsidRDefault="00167EC5" w:rsidP="00167EC5">
            <w:pPr>
              <w:spacing w:after="60"/>
              <w:rPr>
                <w:iCs/>
                <w:color w:val="000000"/>
                <w:kern w:val="24"/>
                <w:sz w:val="20"/>
                <w:szCs w:val="20"/>
              </w:rPr>
            </w:pPr>
            <w:r w:rsidRPr="00167EC5">
              <w:rPr>
                <w:iCs/>
                <w:color w:val="000000"/>
                <w:kern w:val="24"/>
                <w:sz w:val="20"/>
                <w:szCs w:val="20"/>
              </w:rPr>
              <w:lastRenderedPageBreak/>
              <w:t>SDCMMATOT</w:t>
            </w:r>
          </w:p>
        </w:tc>
        <w:tc>
          <w:tcPr>
            <w:tcW w:w="407" w:type="pct"/>
            <w:tcBorders>
              <w:top w:val="single" w:sz="6" w:space="0" w:color="auto"/>
              <w:left w:val="single" w:sz="6" w:space="0" w:color="auto"/>
              <w:bottom w:val="single" w:sz="6" w:space="0" w:color="auto"/>
              <w:right w:val="single" w:sz="6" w:space="0" w:color="auto"/>
            </w:tcBorders>
            <w:hideMark/>
          </w:tcPr>
          <w:p w14:paraId="1A3249DC" w14:textId="77777777" w:rsidR="00167EC5" w:rsidRPr="00167EC5" w:rsidRDefault="00167EC5" w:rsidP="00167EC5">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6484DC6" w14:textId="77777777" w:rsidR="00167EC5" w:rsidRPr="00167EC5" w:rsidRDefault="00167EC5" w:rsidP="00167EC5">
            <w:pPr>
              <w:spacing w:after="60"/>
              <w:rPr>
                <w:i/>
                <w:iCs/>
                <w:sz w:val="20"/>
                <w:szCs w:val="20"/>
              </w:rPr>
            </w:pPr>
            <w:r w:rsidRPr="00167EC5">
              <w:rPr>
                <w:i/>
                <w:iCs/>
                <w:sz w:val="20"/>
                <w:szCs w:val="20"/>
              </w:rPr>
              <w:t>Securitization Default Charge Maximum MWh Activity Total</w:t>
            </w:r>
            <w:r w:rsidRPr="00167EC5">
              <w:rPr>
                <w:iCs/>
                <w:sz w:val="20"/>
                <w:szCs w:val="20"/>
              </w:rPr>
              <w:t>—The sum of all  Counter-Party’s Maximum MWh Activity.</w:t>
            </w:r>
          </w:p>
        </w:tc>
      </w:tr>
      <w:tr w:rsidR="00167EC5" w:rsidRPr="00167EC5" w14:paraId="17EC88A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62A001A" w14:textId="77777777" w:rsidR="00167EC5" w:rsidRPr="00167EC5" w:rsidRDefault="00167EC5" w:rsidP="00167EC5">
            <w:pPr>
              <w:spacing w:after="60"/>
              <w:rPr>
                <w:iCs/>
                <w:sz w:val="20"/>
                <w:szCs w:val="20"/>
              </w:rPr>
            </w:pPr>
            <w:r w:rsidRPr="00167EC5">
              <w:rPr>
                <w:iCs/>
                <w:color w:val="000000"/>
                <w:kern w:val="24"/>
                <w:sz w:val="20"/>
                <w:szCs w:val="20"/>
              </w:rPr>
              <w:t xml:space="preserve">RTMG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r, i</w:t>
            </w:r>
          </w:p>
        </w:tc>
        <w:tc>
          <w:tcPr>
            <w:tcW w:w="407" w:type="pct"/>
            <w:tcBorders>
              <w:top w:val="single" w:sz="6" w:space="0" w:color="auto"/>
              <w:left w:val="single" w:sz="6" w:space="0" w:color="auto"/>
              <w:bottom w:val="single" w:sz="6" w:space="0" w:color="auto"/>
              <w:right w:val="single" w:sz="6" w:space="0" w:color="auto"/>
            </w:tcBorders>
            <w:hideMark/>
          </w:tcPr>
          <w:p w14:paraId="6452AD26"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C9847D" w14:textId="2B2DE994" w:rsidR="00167EC5" w:rsidRPr="00167EC5" w:rsidRDefault="00167EC5" w:rsidP="00167EC5">
            <w:pPr>
              <w:spacing w:after="60"/>
              <w:rPr>
                <w:iCs/>
                <w:sz w:val="20"/>
                <w:szCs w:val="20"/>
              </w:rPr>
            </w:pPr>
            <w:r w:rsidRPr="00B47E11">
              <w:rPr>
                <w:i/>
                <w:iCs/>
                <w:sz w:val="20"/>
                <w:szCs w:val="20"/>
              </w:rPr>
              <w:t>Real-Time Metered Generation per Market Participant per Settlement Point per Resource</w:t>
            </w:r>
            <w:r w:rsidRPr="00B47E11">
              <w:rPr>
                <w:iCs/>
                <w:sz w:val="20"/>
                <w:szCs w:val="20"/>
              </w:rPr>
              <w:t xml:space="preserve">—The Real-Time energy produced by the </w:t>
            </w:r>
            <w:del w:id="1064" w:author="ERCOT" w:date="2024-05-13T09:23:00Z">
              <w:r w:rsidRPr="003E42C5" w:rsidDel="003E42C5">
                <w:rPr>
                  <w:iCs/>
                  <w:sz w:val="20"/>
                  <w:szCs w:val="20"/>
                </w:rPr>
                <w:delText xml:space="preserve">Generation </w:delText>
              </w:r>
            </w:del>
            <w:r w:rsidRPr="00B47E11">
              <w:rPr>
                <w:iCs/>
                <w:sz w:val="20"/>
                <w:szCs w:val="20"/>
              </w:rPr>
              <w:t xml:space="preserve">Resource </w:t>
            </w:r>
            <w:r w:rsidRPr="00B47E11">
              <w:rPr>
                <w:i/>
                <w:iCs/>
                <w:sz w:val="20"/>
                <w:szCs w:val="20"/>
              </w:rPr>
              <w:t>r</w:t>
            </w:r>
            <w:r w:rsidRPr="00B47E11">
              <w:rPr>
                <w:iCs/>
                <w:sz w:val="20"/>
                <w:szCs w:val="20"/>
              </w:rPr>
              <w:t xml:space="preserve"> represented by Market Participant </w:t>
            </w:r>
            <w:proofErr w:type="spellStart"/>
            <w:r w:rsidRPr="00B47E11">
              <w:rPr>
                <w:i/>
                <w:iCs/>
                <w:sz w:val="20"/>
                <w:szCs w:val="20"/>
              </w:rPr>
              <w:t>mp</w:t>
            </w:r>
            <w:proofErr w:type="spellEnd"/>
            <w:r w:rsidRPr="00B47E11">
              <w:rPr>
                <w:iCs/>
                <w:sz w:val="20"/>
                <w:szCs w:val="20"/>
              </w:rPr>
              <w:t xml:space="preserve">, at Resource Node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167EC5" w:rsidRPr="00167EC5" w14:paraId="66A260F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8432EF4"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RTMG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6D40FF"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E63683B" w14:textId="4AED5F84" w:rsidR="00167EC5" w:rsidRPr="00167EC5" w:rsidRDefault="00167EC5" w:rsidP="00167EC5">
            <w:pPr>
              <w:spacing w:after="60"/>
              <w:rPr>
                <w:i/>
                <w:iCs/>
                <w:sz w:val="20"/>
                <w:szCs w:val="20"/>
              </w:rPr>
            </w:pPr>
            <w:r w:rsidRPr="00B47E11">
              <w:rPr>
                <w:i/>
                <w:iCs/>
                <w:sz w:val="20"/>
                <w:szCs w:val="20"/>
              </w:rPr>
              <w:t>Securitization Default Charge Real-Time Metered Generation per Market Participant</w:t>
            </w:r>
            <w:r w:rsidRPr="00B47E11">
              <w:rPr>
                <w:iCs/>
                <w:sz w:val="20"/>
                <w:szCs w:val="20"/>
              </w:rPr>
              <w:t xml:space="preserve">—The monthly sum in the reference month of Real-Time energy produced by </w:t>
            </w:r>
            <w:del w:id="1065" w:author="ERCOT" w:date="2024-05-13T09:23:00Z">
              <w:r w:rsidRPr="003E42C5" w:rsidDel="003E42C5">
                <w:rPr>
                  <w:iCs/>
                  <w:sz w:val="20"/>
                  <w:szCs w:val="20"/>
                </w:rPr>
                <w:delText xml:space="preserve">Generation </w:delText>
              </w:r>
            </w:del>
            <w:r w:rsidRPr="00B47E11">
              <w:rPr>
                <w:iCs/>
                <w:sz w:val="20"/>
                <w:szCs w:val="20"/>
              </w:rPr>
              <w:t xml:space="preserve">Resources represented by Market Participant </w:t>
            </w:r>
            <w:proofErr w:type="spellStart"/>
            <w:r w:rsidRPr="00B47E11">
              <w:rPr>
                <w:i/>
                <w:iCs/>
                <w:sz w:val="20"/>
                <w:szCs w:val="20"/>
              </w:rPr>
              <w:t>mp</w:t>
            </w:r>
            <w:proofErr w:type="spellEnd"/>
            <w:r w:rsidRPr="00B47E11">
              <w:rPr>
                <w:iCs/>
                <w:sz w:val="20"/>
                <w:szCs w:val="20"/>
              </w:rPr>
              <w:t xml:space="preserve">, excluding generation for RMR Resources and generation in RUC-Committed Intervals, where the Market Participant is a QSE assigned to the registered </w:t>
            </w:r>
            <w:proofErr w:type="gramStart"/>
            <w:r w:rsidRPr="00B47E11">
              <w:rPr>
                <w:iCs/>
                <w:sz w:val="20"/>
                <w:szCs w:val="20"/>
              </w:rPr>
              <w:t>Counter-Party</w:t>
            </w:r>
            <w:proofErr w:type="gramEnd"/>
            <w:r w:rsidRPr="00B47E11">
              <w:rPr>
                <w:iCs/>
                <w:sz w:val="20"/>
                <w:szCs w:val="20"/>
              </w:rPr>
              <w:t xml:space="preserve">. </w:t>
            </w:r>
          </w:p>
        </w:tc>
      </w:tr>
      <w:tr w:rsidR="00167EC5" w:rsidRPr="00167EC5" w14:paraId="41F6C72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E6FEE00"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RTDCIMP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70A6E43"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634C858" w14:textId="77777777" w:rsidR="00167EC5" w:rsidRPr="00167EC5" w:rsidRDefault="00167EC5" w:rsidP="00167EC5">
            <w:pPr>
              <w:spacing w:after="60"/>
              <w:rPr>
                <w:i/>
                <w:iCs/>
                <w:sz w:val="20"/>
                <w:szCs w:val="20"/>
              </w:rPr>
            </w:pPr>
            <w:r w:rsidRPr="00167EC5">
              <w:rPr>
                <w:i/>
                <w:iCs/>
                <w:sz w:val="20"/>
                <w:szCs w:val="20"/>
              </w:rPr>
              <w:t>Real-Time DC Import per QSE per Settlement Point</w:t>
            </w:r>
            <w:r w:rsidRPr="00167EC5">
              <w:rPr>
                <w:iCs/>
                <w:sz w:val="20"/>
                <w:szCs w:val="20"/>
              </w:rPr>
              <w:t xml:space="preserve">—The aggregated Direct Current Tie (DC Tie) Schedule submitted by Market Participant </w:t>
            </w:r>
            <w:proofErr w:type="spellStart"/>
            <w:r w:rsidRPr="00167EC5">
              <w:rPr>
                <w:i/>
                <w:iCs/>
                <w:sz w:val="20"/>
                <w:szCs w:val="20"/>
              </w:rPr>
              <w:t>mp</w:t>
            </w:r>
            <w:proofErr w:type="spellEnd"/>
            <w:r w:rsidRPr="00167EC5">
              <w:rPr>
                <w:i/>
                <w:iCs/>
                <w:sz w:val="20"/>
                <w:szCs w:val="20"/>
              </w:rPr>
              <w:t>,</w:t>
            </w:r>
            <w:r w:rsidRPr="00167EC5">
              <w:rPr>
                <w:iCs/>
                <w:sz w:val="20"/>
                <w:szCs w:val="20"/>
              </w:rPr>
              <w:t xml:space="preserve"> as an importer into the ERCOT System through DC Tie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26B585D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3435F04" w14:textId="77777777" w:rsidR="00167EC5" w:rsidRPr="00167EC5" w:rsidRDefault="00167EC5" w:rsidP="00167EC5">
            <w:pPr>
              <w:spacing w:after="60"/>
              <w:rPr>
                <w:iCs/>
                <w:color w:val="000000"/>
                <w:kern w:val="24"/>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RTDCIMP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AA0DE3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87AB66E" w14:textId="77777777" w:rsidR="00167EC5" w:rsidRPr="00167EC5" w:rsidRDefault="00167EC5" w:rsidP="00167EC5">
            <w:pPr>
              <w:spacing w:after="60"/>
              <w:rPr>
                <w:i/>
                <w:iCs/>
                <w:sz w:val="20"/>
                <w:szCs w:val="20"/>
              </w:rPr>
            </w:pPr>
            <w:r w:rsidRPr="00167EC5">
              <w:rPr>
                <w:i/>
                <w:iCs/>
                <w:sz w:val="20"/>
                <w:szCs w:val="20"/>
              </w:rPr>
              <w:t>Securitization Default Charge Real-Time DC Import per Market Participant</w:t>
            </w:r>
            <w:r w:rsidRPr="00167EC5">
              <w:rPr>
                <w:iCs/>
                <w:sz w:val="20"/>
                <w:szCs w:val="20"/>
              </w:rPr>
              <w:t xml:space="preserve">—The monthly sum in the reference month of the aggregated DC Tie Schedule submitted by Market Participant </w:t>
            </w:r>
            <w:proofErr w:type="spellStart"/>
            <w:r w:rsidRPr="00167EC5">
              <w:rPr>
                <w:i/>
                <w:iCs/>
                <w:sz w:val="20"/>
                <w:szCs w:val="20"/>
              </w:rPr>
              <w:t>mp</w:t>
            </w:r>
            <w:proofErr w:type="spellEnd"/>
            <w:r w:rsidRPr="00167EC5">
              <w:rPr>
                <w:iCs/>
                <w:sz w:val="20"/>
                <w:szCs w:val="20"/>
              </w:rPr>
              <w:t xml:space="preserve">, as an importer into the ERCOT System where the Market Participant is a QSE assigned to a registered </w:t>
            </w:r>
            <w:proofErr w:type="gramStart"/>
            <w:r w:rsidRPr="00167EC5">
              <w:rPr>
                <w:iCs/>
                <w:sz w:val="20"/>
                <w:szCs w:val="20"/>
              </w:rPr>
              <w:t>Counter-Party</w:t>
            </w:r>
            <w:proofErr w:type="gramEnd"/>
            <w:r w:rsidRPr="00167EC5">
              <w:rPr>
                <w:iCs/>
                <w:sz w:val="20"/>
                <w:szCs w:val="20"/>
              </w:rPr>
              <w:t>.</w:t>
            </w:r>
          </w:p>
        </w:tc>
      </w:tr>
      <w:tr w:rsidR="00167EC5" w:rsidRPr="00167EC5" w14:paraId="119A13F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CDD11FB" w14:textId="77777777" w:rsidR="00167EC5" w:rsidRPr="00167EC5" w:rsidRDefault="00167EC5" w:rsidP="00167EC5">
            <w:pPr>
              <w:spacing w:after="60"/>
              <w:rPr>
                <w:iCs/>
                <w:sz w:val="20"/>
                <w:szCs w:val="20"/>
              </w:rPr>
            </w:pPr>
            <w:r w:rsidRPr="00167EC5">
              <w:rPr>
                <w:iCs/>
                <w:color w:val="000000"/>
                <w:kern w:val="24"/>
                <w:sz w:val="20"/>
                <w:szCs w:val="20"/>
              </w:rPr>
              <w:t xml:space="preserve">RTAMLEXSECM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6807817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2FF277A" w14:textId="77777777" w:rsidR="00167EC5" w:rsidRPr="00167EC5" w:rsidRDefault="00167EC5" w:rsidP="00167EC5">
            <w:pPr>
              <w:spacing w:after="60"/>
              <w:rPr>
                <w:iCs/>
                <w:sz w:val="20"/>
                <w:szCs w:val="20"/>
              </w:rPr>
            </w:pPr>
            <w:r w:rsidRPr="00167EC5">
              <w:rPr>
                <w:i/>
                <w:iCs/>
                <w:sz w:val="20"/>
                <w:szCs w:val="20"/>
              </w:rPr>
              <w:t>Real-Time Adjusted Metered Load Excluding Load Exempt from Sub M per Market Participant per Settlement Point</w:t>
            </w:r>
            <w:r w:rsidRPr="00167EC5">
              <w:rPr>
                <w:iCs/>
                <w:sz w:val="20"/>
                <w:szCs w:val="20"/>
              </w:rPr>
              <w:t xml:space="preserve">—The sum of the Adjusted Metered Load (AML), excluding Load that is exempt from Securitization Default Charges pursuant to the Declaratory Order entered by the Public Utility Commission of Texas (PUCT) in PUCT Docket No. 56122, Petition of Electric Reliability Council of Texas, Inc. for Expedited Declaratory Order Regarding Public Utility Regulatory Act Chapter 39, Subchapter M, at the Electrical Buses that are included in Settlement Point </w:t>
            </w:r>
            <w:r w:rsidRPr="00167EC5">
              <w:rPr>
                <w:i/>
                <w:iCs/>
                <w:sz w:val="20"/>
                <w:szCs w:val="20"/>
              </w:rPr>
              <w:t>p</w:t>
            </w:r>
            <w:r w:rsidRPr="00167EC5">
              <w:rPr>
                <w:iCs/>
                <w:sz w:val="20"/>
                <w:szCs w:val="20"/>
              </w:rPr>
              <w:t xml:space="preserve"> represented by Market Participant </w:t>
            </w:r>
            <w:proofErr w:type="spellStart"/>
            <w:r w:rsidRPr="00167EC5">
              <w:rPr>
                <w:i/>
                <w:iCs/>
                <w:sz w:val="20"/>
                <w:szCs w:val="20"/>
              </w:rPr>
              <w:t>mp</w:t>
            </w:r>
            <w:proofErr w:type="spellEnd"/>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2307E21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EFDB23E"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RTAML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ABE37E"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E4332FC" w14:textId="77777777" w:rsidR="00167EC5" w:rsidRPr="00167EC5" w:rsidRDefault="00167EC5" w:rsidP="00167EC5">
            <w:pPr>
              <w:spacing w:after="60"/>
              <w:rPr>
                <w:i/>
                <w:iCs/>
                <w:sz w:val="20"/>
                <w:szCs w:val="20"/>
              </w:rPr>
            </w:pPr>
            <w:r w:rsidRPr="00167EC5">
              <w:rPr>
                <w:i/>
                <w:iCs/>
                <w:sz w:val="20"/>
                <w:szCs w:val="20"/>
              </w:rPr>
              <w:t>Securitization Default Charge Real-Time Adjusted Metered Load per Market Participant</w:t>
            </w:r>
            <w:r w:rsidRPr="00167EC5">
              <w:rPr>
                <w:iCs/>
                <w:sz w:val="20"/>
                <w:szCs w:val="20"/>
              </w:rPr>
              <w:t xml:space="preserve">—The monthly sum in the reference month of the AML, excluding Load exempt from Securitization Default Charges </w:t>
            </w:r>
            <w:r w:rsidRPr="00167EC5">
              <w:rPr>
                <w:bCs/>
                <w:iCs/>
                <w:sz w:val="20"/>
                <w:szCs w:val="20"/>
              </w:rPr>
              <w:t>pursuant to the Declaratory Order entered by the PUCT in PUCT Docket No. 56122</w:t>
            </w:r>
            <w:r w:rsidRPr="00167EC5">
              <w:rPr>
                <w:iCs/>
                <w:sz w:val="20"/>
                <w:szCs w:val="20"/>
              </w:rPr>
              <w:t xml:space="preserve">, represented by Market Participant </w:t>
            </w:r>
            <w:proofErr w:type="spellStart"/>
            <w:r w:rsidRPr="00167EC5">
              <w:rPr>
                <w:i/>
                <w:iCs/>
                <w:sz w:val="20"/>
                <w:szCs w:val="20"/>
              </w:rPr>
              <w:t>mp</w:t>
            </w:r>
            <w:proofErr w:type="spellEnd"/>
            <w:r w:rsidRPr="00167EC5">
              <w:rPr>
                <w:iCs/>
                <w:sz w:val="20"/>
                <w:szCs w:val="20"/>
              </w:rPr>
              <w:t xml:space="preserve">,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7BBEC69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07844AD" w14:textId="77777777" w:rsidR="00167EC5" w:rsidRPr="00167EC5" w:rsidRDefault="00167EC5" w:rsidP="00167EC5">
            <w:pPr>
              <w:spacing w:after="60"/>
              <w:rPr>
                <w:iCs/>
                <w:sz w:val="20"/>
                <w:szCs w:val="20"/>
              </w:rPr>
            </w:pPr>
            <w:r w:rsidRPr="00167EC5">
              <w:rPr>
                <w:rFonts w:eastAsia="Calibri"/>
                <w:iCs/>
                <w:sz w:val="20"/>
                <w:szCs w:val="20"/>
              </w:rPr>
              <w:t xml:space="preserve">RTQQES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0EF518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8186A9D" w14:textId="77777777" w:rsidR="00167EC5" w:rsidRPr="00167EC5" w:rsidRDefault="00167EC5" w:rsidP="00167EC5">
            <w:pPr>
              <w:spacing w:after="60"/>
              <w:rPr>
                <w:i/>
                <w:iCs/>
                <w:sz w:val="20"/>
                <w:szCs w:val="20"/>
              </w:rPr>
            </w:pPr>
            <w:r w:rsidRPr="00167EC5">
              <w:rPr>
                <w:i/>
                <w:iCs/>
                <w:sz w:val="20"/>
                <w:szCs w:val="20"/>
              </w:rPr>
              <w:t>QSE-to-QSE Energy Sale per Market Participant per Settlement Point</w:t>
            </w:r>
            <w:r w:rsidRPr="00167EC5">
              <w:rPr>
                <w:iCs/>
                <w:sz w:val="20"/>
                <w:szCs w:val="20"/>
              </w:rPr>
              <w:t xml:space="preserve">—The amount of MW sold by Market Participant </w:t>
            </w:r>
            <w:proofErr w:type="spellStart"/>
            <w:r w:rsidRPr="00167EC5">
              <w:rPr>
                <w:i/>
                <w:iCs/>
                <w:sz w:val="20"/>
                <w:szCs w:val="20"/>
              </w:rPr>
              <w:t>mp</w:t>
            </w:r>
            <w:proofErr w:type="spellEnd"/>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1FAFB09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0D55DDE"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RTQQES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7EE922"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3C2B53D" w14:textId="77777777" w:rsidR="00167EC5" w:rsidRPr="00167EC5" w:rsidRDefault="00167EC5" w:rsidP="00167EC5">
            <w:pPr>
              <w:spacing w:after="60"/>
              <w:rPr>
                <w:i/>
                <w:iCs/>
                <w:sz w:val="20"/>
                <w:szCs w:val="20"/>
              </w:rPr>
            </w:pPr>
            <w:r w:rsidRPr="00167EC5">
              <w:rPr>
                <w:i/>
                <w:iCs/>
                <w:sz w:val="20"/>
                <w:szCs w:val="20"/>
              </w:rPr>
              <w:t>Securitization Default Charge QSE-to-QSE Energy Sale per Market Participant</w:t>
            </w:r>
            <w:r w:rsidRPr="00167EC5">
              <w:rPr>
                <w:iCs/>
                <w:sz w:val="20"/>
                <w:szCs w:val="20"/>
              </w:rPr>
              <w:t xml:space="preserve">—The monthly sum in the reference month of MW sold by Market Participant </w:t>
            </w:r>
            <w:proofErr w:type="spellStart"/>
            <w:r w:rsidRPr="00167EC5">
              <w:rPr>
                <w:i/>
                <w:iCs/>
                <w:sz w:val="20"/>
                <w:szCs w:val="20"/>
              </w:rPr>
              <w:t>mp</w:t>
            </w:r>
            <w:proofErr w:type="spellEnd"/>
            <w:r w:rsidRPr="00167EC5">
              <w:rPr>
                <w:iCs/>
                <w:sz w:val="20"/>
                <w:szCs w:val="20"/>
              </w:rPr>
              <w:t xml:space="preserve"> through Energy Trades,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1C06B6D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2174D81" w14:textId="77777777" w:rsidR="00167EC5" w:rsidRPr="00167EC5" w:rsidRDefault="00167EC5" w:rsidP="00167EC5">
            <w:pPr>
              <w:spacing w:after="60"/>
              <w:rPr>
                <w:iCs/>
                <w:sz w:val="20"/>
                <w:szCs w:val="20"/>
              </w:rPr>
            </w:pPr>
            <w:r w:rsidRPr="00167EC5">
              <w:rPr>
                <w:rFonts w:eastAsia="Calibri"/>
                <w:iCs/>
                <w:sz w:val="20"/>
                <w:szCs w:val="20"/>
              </w:rPr>
              <w:t xml:space="preserve">RTQQEP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430518D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597CFAC" w14:textId="77777777" w:rsidR="00167EC5" w:rsidRPr="00167EC5" w:rsidRDefault="00167EC5" w:rsidP="00167EC5">
            <w:pPr>
              <w:spacing w:after="60"/>
              <w:rPr>
                <w:i/>
                <w:iCs/>
                <w:sz w:val="20"/>
                <w:szCs w:val="20"/>
              </w:rPr>
            </w:pPr>
            <w:r w:rsidRPr="00167EC5">
              <w:rPr>
                <w:i/>
                <w:iCs/>
                <w:sz w:val="20"/>
                <w:szCs w:val="20"/>
              </w:rPr>
              <w:t>QSE-to-QSE Energy Purchase per Market Participant per Settlement Point</w:t>
            </w:r>
            <w:r w:rsidRPr="00167EC5">
              <w:rPr>
                <w:iCs/>
                <w:sz w:val="20"/>
                <w:szCs w:val="20"/>
              </w:rPr>
              <w:t xml:space="preserve">—The amount of MW bought by Market Participant </w:t>
            </w:r>
            <w:proofErr w:type="spellStart"/>
            <w:r w:rsidRPr="00167EC5">
              <w:rPr>
                <w:i/>
                <w:iCs/>
                <w:sz w:val="20"/>
                <w:szCs w:val="20"/>
              </w:rPr>
              <w:t>mp</w:t>
            </w:r>
            <w:proofErr w:type="spellEnd"/>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460D8A3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8A199F8" w14:textId="77777777" w:rsidR="00167EC5" w:rsidRPr="00167EC5" w:rsidRDefault="00167EC5" w:rsidP="00167EC5">
            <w:pPr>
              <w:spacing w:after="60"/>
              <w:rPr>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 xml:space="preserve">RTQQEP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A9C9196"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38A272B" w14:textId="77777777" w:rsidR="00167EC5" w:rsidRPr="00167EC5" w:rsidRDefault="00167EC5" w:rsidP="00167EC5">
            <w:pPr>
              <w:spacing w:after="60"/>
              <w:rPr>
                <w:iCs/>
                <w:sz w:val="20"/>
                <w:szCs w:val="20"/>
              </w:rPr>
            </w:pPr>
            <w:r w:rsidRPr="00167EC5">
              <w:rPr>
                <w:i/>
                <w:iCs/>
                <w:sz w:val="20"/>
                <w:szCs w:val="20"/>
              </w:rPr>
              <w:t>Securitization Default Charge QSE-to-QSE Energy Purchase per Market Participant</w:t>
            </w:r>
            <w:r w:rsidRPr="00167EC5">
              <w:rPr>
                <w:iCs/>
                <w:sz w:val="20"/>
                <w:szCs w:val="20"/>
              </w:rPr>
              <w:t xml:space="preserve">—The monthly sum in the reference month of MW bought by Market Participant </w:t>
            </w:r>
            <w:proofErr w:type="spellStart"/>
            <w:r w:rsidRPr="00167EC5">
              <w:rPr>
                <w:i/>
                <w:iCs/>
                <w:sz w:val="20"/>
                <w:szCs w:val="20"/>
              </w:rPr>
              <w:t>mp</w:t>
            </w:r>
            <w:proofErr w:type="spellEnd"/>
            <w:r w:rsidRPr="00167EC5">
              <w:rPr>
                <w:iCs/>
                <w:sz w:val="20"/>
                <w:szCs w:val="20"/>
              </w:rPr>
              <w:t xml:space="preserve"> through Energy Trades,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2B99987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07D3C66" w14:textId="77777777" w:rsidR="00167EC5" w:rsidRPr="00167EC5" w:rsidRDefault="00167EC5" w:rsidP="00167EC5">
            <w:pPr>
              <w:spacing w:after="60"/>
              <w:rPr>
                <w:iCs/>
                <w:sz w:val="20"/>
                <w:szCs w:val="20"/>
              </w:rPr>
            </w:pPr>
            <w:r w:rsidRPr="00167EC5">
              <w:rPr>
                <w:rFonts w:eastAsia="Calibri"/>
                <w:iCs/>
                <w:sz w:val="20"/>
                <w:szCs w:val="20"/>
              </w:rPr>
              <w:t xml:space="preserve">DAES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2F82E0A9"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AF1716F" w14:textId="77777777" w:rsidR="00167EC5" w:rsidRPr="00167EC5" w:rsidRDefault="00167EC5" w:rsidP="00167EC5">
            <w:pPr>
              <w:spacing w:after="60"/>
              <w:rPr>
                <w:iCs/>
                <w:sz w:val="20"/>
                <w:szCs w:val="20"/>
              </w:rPr>
            </w:pPr>
            <w:r w:rsidRPr="00167EC5">
              <w:rPr>
                <w:i/>
                <w:iCs/>
                <w:sz w:val="20"/>
                <w:szCs w:val="20"/>
              </w:rPr>
              <w:t>Day-Ahead Energy Sale per Market Participant per Settlement Point per hour</w:t>
            </w:r>
            <w:r w:rsidRPr="00167EC5">
              <w:rPr>
                <w:iCs/>
                <w:sz w:val="20"/>
                <w:szCs w:val="20"/>
              </w:rPr>
              <w:t xml:space="preserve">—The total amount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Three-Part Supply Offers in the DAM and cleared DAM Energy-Only Offers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c>
      </w:tr>
      <w:tr w:rsidR="00167EC5" w:rsidRPr="00167EC5" w14:paraId="7148CF42"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E7A478C"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DAES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17A28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9C3A2C9" w14:textId="77777777" w:rsidR="00167EC5" w:rsidRPr="00167EC5" w:rsidRDefault="00167EC5" w:rsidP="00167EC5">
            <w:pPr>
              <w:spacing w:after="60"/>
              <w:rPr>
                <w:i/>
                <w:iCs/>
                <w:sz w:val="20"/>
                <w:szCs w:val="20"/>
              </w:rPr>
            </w:pPr>
            <w:r w:rsidRPr="00167EC5">
              <w:rPr>
                <w:i/>
                <w:iCs/>
                <w:sz w:val="20"/>
                <w:szCs w:val="20"/>
              </w:rPr>
              <w:t>Securitization Default Charge Day-Ahead Energy Sale per Market Participant</w:t>
            </w:r>
            <w:r w:rsidRPr="00167EC5">
              <w:rPr>
                <w:iCs/>
                <w:sz w:val="20"/>
                <w:szCs w:val="20"/>
              </w:rPr>
              <w:t xml:space="preserve">—The monthly total in the reference month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Three-Part Supply Offers in the DAM and cleared DAM Energy-Only Offer Curves,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71836A8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14419CE" w14:textId="77777777" w:rsidR="00167EC5" w:rsidRPr="00167EC5" w:rsidRDefault="00167EC5" w:rsidP="00167EC5">
            <w:pPr>
              <w:spacing w:after="60"/>
              <w:rPr>
                <w:iCs/>
                <w:sz w:val="20"/>
                <w:szCs w:val="20"/>
              </w:rPr>
            </w:pPr>
            <w:r w:rsidRPr="00167EC5">
              <w:rPr>
                <w:rFonts w:eastAsia="Calibri"/>
                <w:iCs/>
                <w:sz w:val="20"/>
                <w:szCs w:val="20"/>
              </w:rPr>
              <w:t xml:space="preserve">DAEP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7C9EAD01"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E5FEFE7" w14:textId="77777777" w:rsidR="00167EC5" w:rsidRPr="00167EC5" w:rsidRDefault="00167EC5" w:rsidP="00167EC5">
            <w:pPr>
              <w:spacing w:after="60"/>
              <w:rPr>
                <w:iCs/>
                <w:sz w:val="20"/>
                <w:szCs w:val="20"/>
              </w:rPr>
            </w:pPr>
            <w:r w:rsidRPr="00167EC5">
              <w:rPr>
                <w:i/>
                <w:iCs/>
                <w:sz w:val="20"/>
                <w:szCs w:val="20"/>
              </w:rPr>
              <w:t>Day-Ahead Energy Purchase per Market Participant per Settlement Point per hour</w:t>
            </w:r>
            <w:r w:rsidRPr="00167EC5">
              <w:rPr>
                <w:iCs/>
                <w:sz w:val="20"/>
                <w:szCs w:val="20"/>
              </w:rPr>
              <w:t xml:space="preserve">—The total amount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DAM Energy Bids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c>
      </w:tr>
      <w:tr w:rsidR="00167EC5" w:rsidRPr="00167EC5" w14:paraId="74CFD3A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99A8F63"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DAEP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97BBAC9"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AB96120" w14:textId="77777777" w:rsidR="00167EC5" w:rsidRPr="00167EC5" w:rsidRDefault="00167EC5" w:rsidP="00167EC5">
            <w:pPr>
              <w:spacing w:after="60"/>
              <w:rPr>
                <w:i/>
                <w:iCs/>
                <w:sz w:val="20"/>
                <w:szCs w:val="20"/>
              </w:rPr>
            </w:pPr>
            <w:r w:rsidRPr="00167EC5">
              <w:rPr>
                <w:i/>
                <w:iCs/>
                <w:sz w:val="20"/>
                <w:szCs w:val="20"/>
              </w:rPr>
              <w:t>Securitization Default Charge Day-Ahead Energy Purchase per Market Participant</w:t>
            </w:r>
            <w:r w:rsidRPr="00167EC5">
              <w:rPr>
                <w:iCs/>
                <w:sz w:val="20"/>
                <w:szCs w:val="20"/>
              </w:rPr>
              <w:t xml:space="preserve">—The monthly total in the reference month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DAM Energy Bids,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34237FC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3F69A82" w14:textId="77777777" w:rsidR="00167EC5" w:rsidRPr="00167EC5" w:rsidRDefault="00167EC5" w:rsidP="00167EC5">
            <w:pPr>
              <w:spacing w:after="60"/>
              <w:rPr>
                <w:iCs/>
                <w:sz w:val="20"/>
                <w:szCs w:val="20"/>
              </w:rPr>
            </w:pPr>
            <w:r w:rsidRPr="00167EC5">
              <w:rPr>
                <w:iCs/>
                <w:sz w:val="20"/>
                <w:szCs w:val="20"/>
              </w:rPr>
              <w:t xml:space="preserve">RTOBL </w:t>
            </w:r>
            <w:proofErr w:type="spellStart"/>
            <w:r w:rsidRPr="00167EC5">
              <w:rPr>
                <w:i/>
                <w:iCs/>
                <w:sz w:val="20"/>
                <w:szCs w:val="20"/>
                <w:vertAlign w:val="subscript"/>
              </w:rPr>
              <w:t>mp</w:t>
            </w:r>
            <w:proofErr w:type="spellEnd"/>
            <w:r w:rsidRPr="00167EC5">
              <w:rPr>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069250F6"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63897C7" w14:textId="77777777" w:rsidR="00167EC5" w:rsidRPr="00167EC5" w:rsidRDefault="00167EC5" w:rsidP="00167EC5">
            <w:pPr>
              <w:spacing w:after="60"/>
              <w:rPr>
                <w:iCs/>
                <w:sz w:val="20"/>
                <w:szCs w:val="20"/>
              </w:rPr>
            </w:pPr>
            <w:r w:rsidRPr="00167EC5">
              <w:rPr>
                <w:i/>
                <w:iCs/>
                <w:sz w:val="20"/>
                <w:szCs w:val="20"/>
              </w:rPr>
              <w:t>Real-Time Obligation per Market Participant per source and sink pair per hour</w:t>
            </w:r>
            <w:r w:rsidRPr="00167EC5">
              <w:rPr>
                <w:iCs/>
                <w:sz w:val="20"/>
                <w:szCs w:val="20"/>
              </w:rPr>
              <w:t xml:space="preserve">—The number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Point-to-Point (PTP) Obligations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settled in Real-Time for the hour </w:t>
            </w:r>
            <w:r w:rsidRPr="00167EC5">
              <w:rPr>
                <w:i/>
                <w:iCs/>
                <w:sz w:val="20"/>
                <w:szCs w:val="20"/>
              </w:rPr>
              <w:t>h</w:t>
            </w:r>
            <w:r w:rsidRPr="00167EC5">
              <w:rPr>
                <w:iCs/>
                <w:sz w:val="20"/>
                <w:szCs w:val="20"/>
              </w:rPr>
              <w:t>, and where the Market Participant is a QSE.</w:t>
            </w:r>
          </w:p>
        </w:tc>
      </w:tr>
      <w:tr w:rsidR="00167EC5" w:rsidRPr="00167EC5" w14:paraId="1861DD4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0EA41B2" w14:textId="77777777" w:rsidR="00167EC5" w:rsidRPr="00167EC5" w:rsidRDefault="00167EC5" w:rsidP="00167EC5">
            <w:pPr>
              <w:spacing w:after="60"/>
              <w:rPr>
                <w:bCs/>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RTOBL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E73749" w14:textId="77777777" w:rsidR="00167EC5" w:rsidRPr="00167EC5" w:rsidRDefault="00167EC5" w:rsidP="00167EC5">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40BB64" w14:textId="77777777" w:rsidR="00167EC5" w:rsidRPr="00167EC5" w:rsidRDefault="00167EC5" w:rsidP="00167EC5">
            <w:pPr>
              <w:spacing w:after="60"/>
              <w:rPr>
                <w:bCs/>
                <w:i/>
                <w:iCs/>
                <w:sz w:val="20"/>
                <w:szCs w:val="20"/>
              </w:rPr>
            </w:pPr>
            <w:r w:rsidRPr="00167EC5">
              <w:rPr>
                <w:i/>
                <w:iCs/>
                <w:sz w:val="20"/>
                <w:szCs w:val="20"/>
              </w:rPr>
              <w:t>Securitization Default Charge Real-Time Obligation per Market Participant</w:t>
            </w:r>
            <w:r w:rsidRPr="00167EC5">
              <w:rPr>
                <w:iCs/>
                <w:sz w:val="20"/>
                <w:szCs w:val="20"/>
              </w:rPr>
              <w:t xml:space="preserve">—The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Obligations settled in Real-Time, counting the quantity only once per source and sink pair, and where the Market Participant is a QSE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77AC587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D736AA6" w14:textId="77777777" w:rsidR="00167EC5" w:rsidRPr="00167EC5" w:rsidRDefault="00167EC5" w:rsidP="00167EC5">
            <w:pPr>
              <w:spacing w:after="60"/>
              <w:rPr>
                <w:bCs/>
                <w:iCs/>
                <w:sz w:val="20"/>
                <w:szCs w:val="20"/>
              </w:rPr>
            </w:pP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FCF4B6E" w14:textId="77777777" w:rsidR="00167EC5" w:rsidRPr="00167EC5" w:rsidRDefault="00167EC5" w:rsidP="00167EC5">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E8D8ECE" w14:textId="77777777" w:rsidR="00167EC5" w:rsidRPr="00167EC5" w:rsidRDefault="00167EC5" w:rsidP="00167EC5">
            <w:pPr>
              <w:spacing w:after="60"/>
              <w:rPr>
                <w:bCs/>
                <w:i/>
                <w:iCs/>
                <w:sz w:val="20"/>
                <w:szCs w:val="20"/>
              </w:rPr>
            </w:pPr>
            <w:r w:rsidRPr="00167EC5">
              <w:rPr>
                <w:bCs/>
                <w:i/>
                <w:iCs/>
                <w:sz w:val="20"/>
                <w:szCs w:val="20"/>
              </w:rPr>
              <w:t xml:space="preserve">Real-Time Obligation with Links to an Option per QSE per pair of </w:t>
            </w:r>
            <w:proofErr w:type="gramStart"/>
            <w:r w:rsidRPr="00167EC5">
              <w:rPr>
                <w:bCs/>
                <w:i/>
                <w:iCs/>
                <w:sz w:val="20"/>
                <w:szCs w:val="20"/>
              </w:rPr>
              <w:t>source</w:t>
            </w:r>
            <w:proofErr w:type="gramEnd"/>
            <w:r w:rsidRPr="00167EC5">
              <w:rPr>
                <w:bCs/>
                <w:i/>
                <w:iCs/>
                <w:sz w:val="20"/>
                <w:szCs w:val="20"/>
              </w:rPr>
              <w:t xml:space="preserve"> and sink</w:t>
            </w:r>
            <w:r w:rsidRPr="00167EC5">
              <w:rPr>
                <w:bCs/>
                <w:iCs/>
                <w:sz w:val="20"/>
                <w:szCs w:val="20"/>
              </w:rPr>
              <w:sym w:font="Symbol" w:char="F0BE"/>
            </w:r>
            <w:r w:rsidRPr="00167EC5">
              <w:rPr>
                <w:bCs/>
                <w:iCs/>
                <w:sz w:val="20"/>
                <w:szCs w:val="20"/>
              </w:rPr>
              <w:t xml:space="preserve">The total MW of the QSE’s PTP Obligation with Links to an Option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p>
        </w:tc>
      </w:tr>
      <w:tr w:rsidR="00167EC5" w:rsidRPr="00167EC5" w14:paraId="5E5CC42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9CBA394" w14:textId="77777777" w:rsidR="00167EC5" w:rsidRPr="00167EC5" w:rsidRDefault="00167EC5" w:rsidP="00167EC5">
            <w:pPr>
              <w:spacing w:after="60"/>
              <w:rPr>
                <w:bCs/>
                <w:iCs/>
                <w:sz w:val="20"/>
                <w:szCs w:val="20"/>
              </w:rPr>
            </w:pPr>
            <w:r w:rsidRPr="00167EC5">
              <w:rPr>
                <w:bCs/>
                <w:iCs/>
                <w:sz w:val="20"/>
                <w:szCs w:val="20"/>
              </w:rPr>
              <w:t>S</w:t>
            </w:r>
            <w:r w:rsidRPr="00167EC5">
              <w:rPr>
                <w:rFonts w:eastAsia="Calibri"/>
                <w:bCs/>
                <w:iCs/>
                <w:sz w:val="20"/>
                <w:szCs w:val="20"/>
              </w:rPr>
              <w:t>DC</w:t>
            </w: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044F3B76" w14:textId="77777777" w:rsidR="00167EC5" w:rsidRPr="00167EC5" w:rsidRDefault="00167EC5" w:rsidP="00167EC5">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EA8D769" w14:textId="77777777" w:rsidR="00167EC5" w:rsidRPr="00167EC5" w:rsidRDefault="00167EC5" w:rsidP="00167EC5">
            <w:pPr>
              <w:spacing w:after="60"/>
              <w:rPr>
                <w:bCs/>
                <w:i/>
                <w:iCs/>
                <w:sz w:val="20"/>
                <w:szCs w:val="20"/>
              </w:rPr>
            </w:pPr>
            <w:r w:rsidRPr="00167EC5">
              <w:rPr>
                <w:i/>
                <w:iCs/>
                <w:sz w:val="20"/>
                <w:szCs w:val="20"/>
              </w:rPr>
              <w:t xml:space="preserve">Securitization Default Charge </w:t>
            </w:r>
            <w:r w:rsidRPr="00167EC5">
              <w:rPr>
                <w:bCs/>
                <w:i/>
                <w:iCs/>
                <w:sz w:val="20"/>
                <w:szCs w:val="20"/>
              </w:rPr>
              <w:t xml:space="preserve">Real-Time Obligation with Links to an Option per QSE per pair of </w:t>
            </w:r>
            <w:proofErr w:type="gramStart"/>
            <w:r w:rsidRPr="00167EC5">
              <w:rPr>
                <w:bCs/>
                <w:i/>
                <w:iCs/>
                <w:sz w:val="20"/>
                <w:szCs w:val="20"/>
              </w:rPr>
              <w:t>source</w:t>
            </w:r>
            <w:proofErr w:type="gramEnd"/>
            <w:r w:rsidRPr="00167EC5">
              <w:rPr>
                <w:bCs/>
                <w:i/>
                <w:iCs/>
                <w:sz w:val="20"/>
                <w:szCs w:val="20"/>
              </w:rPr>
              <w:t xml:space="preserve"> and sink</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 xml:space="preserve">MW of PTP Obligation with Links to Options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r w:rsidRPr="00167EC5">
              <w:rPr>
                <w:iCs/>
                <w:sz w:val="20"/>
                <w:szCs w:val="20"/>
              </w:rPr>
              <w:t xml:space="preserve"> where the Market Participant is a QSE assigned to the registered Counter-Party.</w:t>
            </w:r>
          </w:p>
        </w:tc>
      </w:tr>
      <w:tr w:rsidR="00167EC5" w:rsidRPr="00167EC5" w14:paraId="56D9DF1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7DE6430" w14:textId="77777777" w:rsidR="00167EC5" w:rsidRPr="00167EC5" w:rsidRDefault="00167EC5" w:rsidP="00167EC5">
            <w:pPr>
              <w:spacing w:after="60"/>
              <w:rPr>
                <w:iCs/>
                <w:sz w:val="20"/>
                <w:szCs w:val="20"/>
              </w:rPr>
            </w:pPr>
            <w:r w:rsidRPr="00167EC5">
              <w:rPr>
                <w:bCs/>
                <w:iCs/>
                <w:sz w:val="20"/>
                <w:szCs w:val="20"/>
              </w:rPr>
              <w:t xml:space="preserve">OPT </w:t>
            </w:r>
            <w:proofErr w:type="spellStart"/>
            <w:r w:rsidRPr="00167EC5">
              <w:rPr>
                <w:rFonts w:eastAsia="Calibri"/>
                <w:i/>
                <w:iCs/>
                <w:sz w:val="20"/>
                <w:szCs w:val="20"/>
                <w:vertAlign w:val="subscript"/>
              </w:rPr>
              <w:t>mp</w:t>
            </w:r>
            <w:proofErr w:type="spellEnd"/>
            <w:r w:rsidRPr="00167EC5">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9B6529E" w14:textId="77777777" w:rsidR="00167EC5" w:rsidRPr="00167EC5" w:rsidRDefault="00167EC5" w:rsidP="00167EC5">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28C2E53" w14:textId="77777777" w:rsidR="00167EC5" w:rsidRPr="00167EC5" w:rsidRDefault="00167EC5" w:rsidP="00167EC5">
            <w:pPr>
              <w:spacing w:after="60"/>
              <w:rPr>
                <w:bCs/>
                <w:iCs/>
                <w:sz w:val="20"/>
                <w:szCs w:val="20"/>
              </w:rPr>
            </w:pPr>
            <w:r w:rsidRPr="00167EC5">
              <w:rPr>
                <w:bCs/>
                <w:i/>
                <w:iCs/>
                <w:sz w:val="20"/>
                <w:szCs w:val="20"/>
              </w:rPr>
              <w:t>Day-Ahead Option per Market Participant per source and sink pair per hour</w:t>
            </w:r>
            <w:r w:rsidRPr="00167EC5">
              <w:rPr>
                <w:bCs/>
                <w:iCs/>
                <w:sz w:val="20"/>
                <w:szCs w:val="20"/>
              </w:rPr>
              <w:sym w:font="Symbol" w:char="F0BE"/>
            </w:r>
            <w:r w:rsidRPr="00167EC5">
              <w:rPr>
                <w:bCs/>
                <w:iCs/>
                <w:sz w:val="20"/>
                <w:szCs w:val="20"/>
              </w:rPr>
              <w:t xml:space="preserve">The number 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 xml:space="preserve">PTP Options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bCs/>
                <w:iCs/>
                <w:sz w:val="20"/>
                <w:szCs w:val="20"/>
              </w:rPr>
              <w:t>,</w:t>
            </w:r>
            <w:r w:rsidRPr="00167EC5">
              <w:rPr>
                <w:iCs/>
                <w:sz w:val="20"/>
                <w:szCs w:val="20"/>
              </w:rPr>
              <w:t xml:space="preserve"> and where the Market Participant is a CRR Account Holder.</w:t>
            </w:r>
            <w:r w:rsidRPr="00167EC5">
              <w:rPr>
                <w:bCs/>
                <w:iCs/>
                <w:sz w:val="20"/>
                <w:szCs w:val="20"/>
              </w:rPr>
              <w:t xml:space="preserve"> </w:t>
            </w:r>
          </w:p>
        </w:tc>
      </w:tr>
      <w:tr w:rsidR="00167EC5" w:rsidRPr="00167EC5" w14:paraId="6DB0086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F509DB8" w14:textId="77777777" w:rsidR="00167EC5" w:rsidRPr="00167EC5" w:rsidRDefault="00167EC5" w:rsidP="00167EC5">
            <w:pPr>
              <w:spacing w:after="60"/>
              <w:rPr>
                <w:bCs/>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DAOPT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2BF924E" w14:textId="77777777" w:rsidR="00167EC5" w:rsidRPr="00167EC5" w:rsidRDefault="00167EC5" w:rsidP="00167EC5">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A5C9AEC" w14:textId="77777777" w:rsidR="00167EC5" w:rsidRPr="00167EC5" w:rsidRDefault="00167EC5" w:rsidP="00167EC5">
            <w:pPr>
              <w:spacing w:after="60"/>
              <w:rPr>
                <w:i/>
                <w:iCs/>
                <w:sz w:val="20"/>
                <w:szCs w:val="20"/>
              </w:rPr>
            </w:pPr>
            <w:r w:rsidRPr="00167EC5">
              <w:rPr>
                <w:i/>
                <w:iCs/>
                <w:sz w:val="20"/>
                <w:szCs w:val="20"/>
              </w:rPr>
              <w:t xml:space="preserve">Securitization Default Charge </w:t>
            </w:r>
            <w:r w:rsidRPr="00167EC5">
              <w:rPr>
                <w:bCs/>
                <w:i/>
                <w:iCs/>
                <w:sz w:val="20"/>
                <w:szCs w:val="20"/>
              </w:rPr>
              <w:t>Day-Ahead Option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PTP Options owned in the DAM</w:t>
            </w:r>
            <w:r w:rsidRPr="00167EC5">
              <w:rPr>
                <w:iCs/>
                <w:sz w:val="20"/>
                <w:szCs w:val="20"/>
              </w:rPr>
              <w:t xml:space="preserve">, counting the ownership quantity only once per source and sink pair, and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47B21E2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53E575E" w14:textId="77777777" w:rsidR="00167EC5" w:rsidRPr="00167EC5" w:rsidRDefault="00167EC5" w:rsidP="00167EC5">
            <w:pPr>
              <w:spacing w:after="60"/>
              <w:rPr>
                <w:bCs/>
                <w:iCs/>
                <w:sz w:val="20"/>
                <w:szCs w:val="20"/>
              </w:rPr>
            </w:pPr>
            <w:r w:rsidRPr="00167EC5">
              <w:rPr>
                <w:bCs/>
                <w:iCs/>
                <w:sz w:val="20"/>
                <w:szCs w:val="20"/>
              </w:rPr>
              <w:lastRenderedPageBreak/>
              <w:t xml:space="preserve">DAOBL </w:t>
            </w:r>
            <w:proofErr w:type="spellStart"/>
            <w:r w:rsidRPr="00167EC5">
              <w:rPr>
                <w:rFonts w:eastAsia="Calibri"/>
                <w:i/>
                <w:iCs/>
                <w:sz w:val="20"/>
                <w:szCs w:val="20"/>
                <w:vertAlign w:val="subscript"/>
              </w:rPr>
              <w:t>mp</w:t>
            </w:r>
            <w:proofErr w:type="spellEnd"/>
            <w:r w:rsidRPr="00167EC5">
              <w:rPr>
                <w:i/>
                <w:iCs/>
                <w:sz w:val="20"/>
                <w:szCs w:val="20"/>
                <w:vertAlign w:val="subscript"/>
              </w:rPr>
              <w:t xml:space="preserve">, </w:t>
            </w:r>
            <w:r w:rsidRPr="00167EC5">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13AA7ACE" w14:textId="77777777" w:rsidR="00167EC5" w:rsidRPr="00167EC5" w:rsidRDefault="00167EC5" w:rsidP="00167EC5">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E35F985" w14:textId="77777777" w:rsidR="00167EC5" w:rsidRPr="00167EC5" w:rsidRDefault="00167EC5" w:rsidP="00167EC5">
            <w:pPr>
              <w:spacing w:after="60"/>
              <w:rPr>
                <w:iCs/>
                <w:sz w:val="20"/>
                <w:szCs w:val="20"/>
              </w:rPr>
            </w:pPr>
            <w:r w:rsidRPr="00167EC5">
              <w:rPr>
                <w:i/>
                <w:iCs/>
                <w:sz w:val="20"/>
                <w:szCs w:val="20"/>
              </w:rPr>
              <w:t xml:space="preserve">Day-Ahead Obligation per </w:t>
            </w:r>
            <w:r w:rsidRPr="00167EC5">
              <w:rPr>
                <w:bCs/>
                <w:i/>
                <w:iCs/>
                <w:sz w:val="20"/>
                <w:szCs w:val="20"/>
              </w:rPr>
              <w:t xml:space="preserve">Market Participant </w:t>
            </w:r>
            <w:r w:rsidRPr="00167EC5">
              <w:rPr>
                <w:i/>
                <w:iCs/>
                <w:sz w:val="20"/>
                <w:szCs w:val="20"/>
              </w:rPr>
              <w:t>per source and sink pair per hour</w:t>
            </w:r>
            <w:r w:rsidRPr="00167EC5">
              <w:rPr>
                <w:iCs/>
                <w:sz w:val="20"/>
                <w:szCs w:val="20"/>
              </w:rPr>
              <w:t>—</w:t>
            </w:r>
            <w:r w:rsidRPr="00167EC5">
              <w:rPr>
                <w:bCs/>
                <w:iCs/>
                <w:sz w:val="20"/>
                <w:szCs w:val="20"/>
              </w:rPr>
              <w:t xml:space="preserve">The number 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w:t>
            </w:r>
            <w:r w:rsidRPr="00167EC5">
              <w:rPr>
                <w:iCs/>
                <w:sz w:val="20"/>
                <w:szCs w:val="20"/>
              </w:rPr>
              <w:t>P</w:t>
            </w:r>
            <w:r w:rsidRPr="00167EC5">
              <w:rPr>
                <w:bCs/>
                <w:iCs/>
                <w:sz w:val="20"/>
                <w:szCs w:val="20"/>
              </w:rPr>
              <w:t xml:space="preserve"> Obligations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iCs/>
                <w:sz w:val="20"/>
                <w:szCs w:val="20"/>
              </w:rPr>
              <w:t xml:space="preserve">, and where the Market Participant is a CRR Account Holder.  </w:t>
            </w:r>
          </w:p>
        </w:tc>
      </w:tr>
      <w:tr w:rsidR="00167EC5" w:rsidRPr="00167EC5" w14:paraId="20570998"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73AEEBF"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DAOBL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AE5DA8C"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EFDF96F" w14:textId="77777777" w:rsidR="00167EC5" w:rsidRPr="00167EC5" w:rsidRDefault="00167EC5" w:rsidP="00167EC5">
            <w:pPr>
              <w:spacing w:after="60"/>
              <w:rPr>
                <w:i/>
                <w:iCs/>
                <w:sz w:val="20"/>
                <w:szCs w:val="20"/>
              </w:rPr>
            </w:pPr>
            <w:r w:rsidRPr="00167EC5">
              <w:rPr>
                <w:i/>
                <w:iCs/>
                <w:sz w:val="20"/>
                <w:szCs w:val="20"/>
              </w:rPr>
              <w:t xml:space="preserve">Securitization Default Charge </w:t>
            </w:r>
            <w:r w:rsidRPr="00167EC5">
              <w:rPr>
                <w:bCs/>
                <w:i/>
                <w:iCs/>
                <w:sz w:val="20"/>
                <w:szCs w:val="20"/>
              </w:rPr>
              <w:t>Day-Ahead Obligation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PTP Obligations owned in the DAM</w:t>
            </w:r>
            <w:r w:rsidRPr="00167EC5">
              <w:rPr>
                <w:iCs/>
                <w:sz w:val="20"/>
                <w:szCs w:val="20"/>
              </w:rPr>
              <w:t xml:space="preserve">, counting the ownership quantity only once per source and sink pair,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20B5AA7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617BFD8" w14:textId="77777777" w:rsidR="00167EC5" w:rsidRPr="00167EC5" w:rsidRDefault="00167EC5" w:rsidP="00167EC5">
            <w:pPr>
              <w:spacing w:after="60"/>
              <w:rPr>
                <w:rFonts w:eastAsia="Calibri"/>
                <w:iCs/>
                <w:sz w:val="20"/>
                <w:szCs w:val="20"/>
              </w:rPr>
            </w:pPr>
            <w:r w:rsidRPr="00167EC5">
              <w:rPr>
                <w:iCs/>
                <w:sz w:val="20"/>
                <w:szCs w:val="20"/>
              </w:rPr>
              <w:t xml:space="preserve">OPTS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827A114"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35B4D6A" w14:textId="77777777" w:rsidR="00167EC5" w:rsidRPr="00167EC5" w:rsidRDefault="00167EC5" w:rsidP="00167EC5">
            <w:pPr>
              <w:spacing w:after="60"/>
              <w:rPr>
                <w:bCs/>
                <w:i/>
                <w:iCs/>
                <w:sz w:val="20"/>
                <w:szCs w:val="20"/>
              </w:rPr>
            </w:pPr>
            <w:r w:rsidRPr="00167EC5">
              <w:rPr>
                <w:i/>
                <w:iCs/>
                <w:sz w:val="20"/>
                <w:szCs w:val="20"/>
              </w:rPr>
              <w:t xml:space="preserve">PTP Option Sale </w:t>
            </w:r>
            <w:r w:rsidRPr="00167EC5">
              <w:rPr>
                <w:bCs/>
                <w:i/>
                <w:iCs/>
                <w:sz w:val="20"/>
                <w:szCs w:val="20"/>
              </w:rPr>
              <w:t xml:space="preserve">per 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5F2A2ED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45A1BC1"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FE7AA9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588E0F0" w14:textId="77777777" w:rsidR="00167EC5" w:rsidRPr="00167EC5" w:rsidRDefault="00167EC5" w:rsidP="00167EC5">
            <w:pPr>
              <w:spacing w:after="60"/>
              <w:rPr>
                <w:bCs/>
                <w:i/>
                <w:iCs/>
                <w:sz w:val="20"/>
                <w:szCs w:val="20"/>
              </w:rPr>
            </w:pPr>
            <w:r w:rsidRPr="00167EC5">
              <w:rPr>
                <w:i/>
                <w:iCs/>
                <w:sz w:val="20"/>
                <w:szCs w:val="20"/>
              </w:rPr>
              <w:t xml:space="preserve">Securitization Default Charge PTP Option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offers awarded in CRR Auctions, counting the awarded quantity only once per source and sink pair,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57A7C0C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0544EF6" w14:textId="77777777" w:rsidR="00167EC5" w:rsidRPr="00167EC5" w:rsidRDefault="00167EC5" w:rsidP="00167EC5">
            <w:pPr>
              <w:spacing w:after="60"/>
              <w:rPr>
                <w:rFonts w:eastAsia="Calibri"/>
                <w:iCs/>
                <w:sz w:val="20"/>
                <w:szCs w:val="20"/>
              </w:rPr>
            </w:pPr>
            <w:r w:rsidRPr="00167EC5">
              <w:rPr>
                <w:iCs/>
                <w:sz w:val="20"/>
                <w:szCs w:val="20"/>
              </w:rPr>
              <w:t xml:space="preserve">OBLS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D66378A"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56D92DC" w14:textId="77777777" w:rsidR="00167EC5" w:rsidRPr="00167EC5" w:rsidRDefault="00167EC5" w:rsidP="00167EC5">
            <w:pPr>
              <w:spacing w:after="60"/>
              <w:rPr>
                <w:bCs/>
                <w:i/>
                <w:iCs/>
                <w:sz w:val="20"/>
                <w:szCs w:val="20"/>
              </w:rPr>
            </w:pPr>
            <w:r w:rsidRPr="00167EC5">
              <w:rPr>
                <w:i/>
                <w:iCs/>
                <w:sz w:val="20"/>
                <w:szCs w:val="20"/>
              </w:rPr>
              <w:t xml:space="preserve">PTP Obligation Sale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097B511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99BC811"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OBLS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8572757"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8D1569" w14:textId="77777777" w:rsidR="00167EC5" w:rsidRPr="00167EC5" w:rsidRDefault="00167EC5" w:rsidP="00167EC5">
            <w:pPr>
              <w:spacing w:after="60"/>
              <w:rPr>
                <w:bCs/>
                <w:i/>
                <w:iCs/>
                <w:sz w:val="20"/>
                <w:szCs w:val="20"/>
              </w:rPr>
            </w:pPr>
            <w:r w:rsidRPr="00167EC5">
              <w:rPr>
                <w:i/>
                <w:iCs/>
                <w:sz w:val="20"/>
                <w:szCs w:val="20"/>
              </w:rPr>
              <w:t xml:space="preserve">Securitization Default Charge PTP Obligation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offers awarded in CRR Auctions, counting the quantity only once per source and sink pair,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71305AD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AE18636" w14:textId="77777777" w:rsidR="00167EC5" w:rsidRPr="00167EC5" w:rsidRDefault="00167EC5" w:rsidP="00167EC5">
            <w:pPr>
              <w:spacing w:after="60"/>
              <w:rPr>
                <w:rFonts w:eastAsia="Calibri"/>
                <w:iCs/>
                <w:sz w:val="20"/>
                <w:szCs w:val="20"/>
              </w:rPr>
            </w:pPr>
            <w:r w:rsidRPr="00167EC5">
              <w:rPr>
                <w:iCs/>
                <w:sz w:val="20"/>
                <w:szCs w:val="20"/>
              </w:rPr>
              <w:t xml:space="preserve">OPTP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8E6B6B0"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5FB3515" w14:textId="77777777" w:rsidR="00167EC5" w:rsidRPr="00167EC5" w:rsidRDefault="00167EC5" w:rsidP="00167EC5">
            <w:pPr>
              <w:spacing w:after="60"/>
              <w:rPr>
                <w:bCs/>
                <w:i/>
                <w:iCs/>
                <w:sz w:val="20"/>
                <w:szCs w:val="20"/>
              </w:rPr>
            </w:pPr>
            <w:r w:rsidRPr="00167EC5">
              <w:rPr>
                <w:i/>
                <w:iCs/>
                <w:sz w:val="20"/>
                <w:szCs w:val="20"/>
              </w:rPr>
              <w:t xml:space="preserve">PTP Option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775E2E5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719DFBE"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6A95CC1"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A584510" w14:textId="77777777" w:rsidR="00167EC5" w:rsidRPr="00167EC5" w:rsidRDefault="00167EC5" w:rsidP="00167EC5">
            <w:pPr>
              <w:spacing w:after="60"/>
              <w:rPr>
                <w:bCs/>
                <w:i/>
                <w:iCs/>
                <w:sz w:val="20"/>
                <w:szCs w:val="20"/>
              </w:rPr>
            </w:pPr>
            <w:r w:rsidRPr="00167EC5">
              <w:rPr>
                <w:i/>
                <w:iCs/>
                <w:sz w:val="20"/>
                <w:szCs w:val="20"/>
              </w:rPr>
              <w:t xml:space="preserve">Securitization Default Charge PTP Option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bids awarded in CRR Auctions, counting the quantity only once per source and sink pair,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3B68E8E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3246391" w14:textId="77777777" w:rsidR="00167EC5" w:rsidRPr="00167EC5" w:rsidRDefault="00167EC5" w:rsidP="00167EC5">
            <w:pPr>
              <w:spacing w:after="60"/>
              <w:rPr>
                <w:rFonts w:eastAsia="Calibri"/>
                <w:iCs/>
                <w:sz w:val="20"/>
                <w:szCs w:val="20"/>
              </w:rPr>
            </w:pPr>
            <w:r w:rsidRPr="00167EC5">
              <w:rPr>
                <w:iCs/>
                <w:sz w:val="20"/>
                <w:szCs w:val="20"/>
              </w:rPr>
              <w:t xml:space="preserve">OBLP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560CB912"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124CA12" w14:textId="77777777" w:rsidR="00167EC5" w:rsidRPr="00167EC5" w:rsidRDefault="00167EC5" w:rsidP="00167EC5">
            <w:pPr>
              <w:spacing w:after="60"/>
              <w:rPr>
                <w:bCs/>
                <w:i/>
                <w:iCs/>
                <w:sz w:val="20"/>
                <w:szCs w:val="20"/>
              </w:rPr>
            </w:pPr>
            <w:r w:rsidRPr="00167EC5">
              <w:rPr>
                <w:i/>
                <w:iCs/>
                <w:sz w:val="20"/>
                <w:szCs w:val="20"/>
              </w:rPr>
              <w:t xml:space="preserve">PTP Obligation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09AA88F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2BBFA5A"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OBLP</w:t>
            </w:r>
            <w:r w:rsidRPr="00167EC5">
              <w:rPr>
                <w:rFonts w:eastAsia="Calibri"/>
                <w:i/>
                <w:iCs/>
                <w:sz w:val="20"/>
                <w:szCs w:val="20"/>
              </w:rPr>
              <w:t xml:space="preserve">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0802204"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EA5CCB2" w14:textId="77777777" w:rsidR="00167EC5" w:rsidRPr="00167EC5" w:rsidRDefault="00167EC5" w:rsidP="00167EC5">
            <w:pPr>
              <w:spacing w:after="60"/>
              <w:rPr>
                <w:bCs/>
                <w:i/>
                <w:iCs/>
                <w:sz w:val="20"/>
                <w:szCs w:val="20"/>
              </w:rPr>
            </w:pPr>
            <w:r w:rsidRPr="00167EC5">
              <w:rPr>
                <w:i/>
                <w:iCs/>
                <w:sz w:val="20"/>
                <w:szCs w:val="20"/>
              </w:rPr>
              <w:t xml:space="preserve">Securitization Default Charge PTP Obligation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bids awarded in CRR Auctions, counting the quantity only once per source and sink pair, where the Market Participant is a CRR Account Holder assigned to the registered </w:t>
            </w:r>
            <w:proofErr w:type="gramStart"/>
            <w:r w:rsidRPr="00167EC5">
              <w:rPr>
                <w:iCs/>
                <w:sz w:val="20"/>
                <w:szCs w:val="20"/>
              </w:rPr>
              <w:t>Counter-Party</w:t>
            </w:r>
            <w:proofErr w:type="gramEnd"/>
            <w:r w:rsidRPr="00167EC5">
              <w:rPr>
                <w:iCs/>
                <w:sz w:val="20"/>
                <w:szCs w:val="20"/>
              </w:rPr>
              <w:t>.</w:t>
            </w:r>
          </w:p>
        </w:tc>
      </w:tr>
      <w:tr w:rsidR="00167EC5" w:rsidRPr="00167EC5" w14:paraId="0066003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E54CCA2" w14:textId="77777777" w:rsidR="00167EC5" w:rsidRPr="00167EC5" w:rsidRDefault="00167EC5" w:rsidP="00167EC5">
            <w:pPr>
              <w:spacing w:after="60"/>
              <w:rPr>
                <w:rFonts w:eastAsia="Calibri"/>
                <w:iCs/>
                <w:sz w:val="20"/>
                <w:szCs w:val="20"/>
              </w:rPr>
            </w:pPr>
            <w:r w:rsidRPr="00167EC5">
              <w:rPr>
                <w:sz w:val="20"/>
                <w:szCs w:val="20"/>
              </w:rPr>
              <w:t>S</w:t>
            </w:r>
            <w:r w:rsidRPr="00167EC5">
              <w:rPr>
                <w:rFonts w:eastAsia="Calibri"/>
                <w:bCs/>
                <w:iCs/>
                <w:sz w:val="20"/>
                <w:szCs w:val="20"/>
              </w:rPr>
              <w:t>DC</w:t>
            </w:r>
            <w:r w:rsidRPr="00167EC5">
              <w:rPr>
                <w:sz w:val="20"/>
                <w:szCs w:val="20"/>
              </w:rPr>
              <w:t>WSLTOT</w:t>
            </w:r>
            <w:r w:rsidRPr="00167EC5">
              <w:rPr>
                <w:i/>
                <w:sz w:val="20"/>
                <w:szCs w:val="20"/>
                <w:vertAlign w:val="subscript"/>
              </w:rPr>
              <w:t xml:space="preserve"> </w:t>
            </w:r>
            <w:proofErr w:type="spellStart"/>
            <w:r w:rsidRPr="00167EC5">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63B5471" w14:textId="77777777" w:rsidR="00167EC5" w:rsidRPr="00167EC5" w:rsidRDefault="00167EC5" w:rsidP="00167EC5">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D235AF9" w14:textId="77777777" w:rsidR="00167EC5" w:rsidRPr="00167EC5" w:rsidRDefault="00167EC5" w:rsidP="00167EC5">
            <w:pPr>
              <w:spacing w:after="60"/>
              <w:rPr>
                <w:bCs/>
                <w:i/>
                <w:iCs/>
                <w:sz w:val="20"/>
                <w:szCs w:val="20"/>
              </w:rPr>
            </w:pPr>
            <w:r w:rsidRPr="00167EC5">
              <w:rPr>
                <w:i/>
                <w:iCs/>
                <w:sz w:val="20"/>
                <w:szCs w:val="20"/>
              </w:rPr>
              <w:t xml:space="preserve">Securitization Default Charge </w:t>
            </w:r>
            <w:r w:rsidRPr="00167EC5">
              <w:rPr>
                <w:i/>
                <w:sz w:val="20"/>
                <w:szCs w:val="20"/>
              </w:rPr>
              <w:t>Metered Energy for Wholesale Storage Load at bus per Market Participant</w:t>
            </w:r>
            <w:r w:rsidRPr="00167EC5">
              <w:rPr>
                <w:sz w:val="20"/>
                <w:szCs w:val="20"/>
              </w:rPr>
              <w:sym w:font="Symbol" w:char="F0BE"/>
            </w:r>
            <w:r w:rsidRPr="00167EC5">
              <w:rPr>
                <w:sz w:val="20"/>
                <w:szCs w:val="20"/>
              </w:rPr>
              <w:t>The monthly sum</w:t>
            </w:r>
            <w:r w:rsidRPr="00167EC5">
              <w:rPr>
                <w:iCs/>
                <w:sz w:val="20"/>
                <w:szCs w:val="20"/>
              </w:rPr>
              <w:t xml:space="preserve"> in the reference month</w:t>
            </w:r>
            <w:r w:rsidRPr="00167EC5">
              <w:rPr>
                <w:sz w:val="20"/>
                <w:szCs w:val="20"/>
              </w:rPr>
              <w:t xml:space="preserve"> of Market Participant </w:t>
            </w:r>
            <w:proofErr w:type="spellStart"/>
            <w:r w:rsidRPr="00167EC5">
              <w:rPr>
                <w:i/>
                <w:sz w:val="20"/>
                <w:szCs w:val="20"/>
              </w:rPr>
              <w:t>mp</w:t>
            </w:r>
            <w:r w:rsidRPr="00167EC5">
              <w:rPr>
                <w:sz w:val="20"/>
                <w:szCs w:val="20"/>
              </w:rPr>
              <w:t>’s</w:t>
            </w:r>
            <w:proofErr w:type="spellEnd"/>
            <w:r w:rsidRPr="00167EC5">
              <w:rPr>
                <w:sz w:val="20"/>
                <w:szCs w:val="20"/>
              </w:rPr>
              <w:t xml:space="preserve"> Wholesale Storage Load (WSL) energy metered by the Settlement Meter which measures WSL.</w:t>
            </w:r>
          </w:p>
        </w:tc>
      </w:tr>
      <w:tr w:rsidR="00167EC5" w:rsidRPr="00167EC5" w14:paraId="2E533E12"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422037B" w14:textId="77777777" w:rsidR="00167EC5" w:rsidRPr="00167EC5" w:rsidRDefault="00167EC5" w:rsidP="00167EC5">
            <w:pPr>
              <w:spacing w:after="60"/>
              <w:rPr>
                <w:rFonts w:eastAsia="Calibri"/>
                <w:iCs/>
                <w:sz w:val="20"/>
                <w:szCs w:val="20"/>
              </w:rPr>
            </w:pPr>
            <w:r w:rsidRPr="00167EC5">
              <w:rPr>
                <w:bCs/>
                <w:sz w:val="20"/>
                <w:szCs w:val="20"/>
              </w:rPr>
              <w:lastRenderedPageBreak/>
              <w:t xml:space="preserve">MEBL </w:t>
            </w:r>
            <w:proofErr w:type="spellStart"/>
            <w:r w:rsidRPr="00167EC5">
              <w:rPr>
                <w:bCs/>
                <w:i/>
                <w:sz w:val="20"/>
                <w:szCs w:val="20"/>
                <w:vertAlign w:val="subscript"/>
              </w:rPr>
              <w:t>mp</w:t>
            </w:r>
            <w:proofErr w:type="spellEnd"/>
            <w:r w:rsidRPr="00167EC5">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07EC81EB" w14:textId="77777777" w:rsidR="00167EC5" w:rsidRPr="00167EC5" w:rsidRDefault="00167EC5" w:rsidP="00167EC5">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740DC61" w14:textId="77777777" w:rsidR="00167EC5" w:rsidRPr="00167EC5" w:rsidRDefault="00167EC5" w:rsidP="00167EC5">
            <w:pPr>
              <w:spacing w:after="60"/>
              <w:rPr>
                <w:bCs/>
                <w:i/>
                <w:iCs/>
                <w:sz w:val="20"/>
                <w:szCs w:val="20"/>
              </w:rPr>
            </w:pPr>
            <w:r w:rsidRPr="00167EC5">
              <w:rPr>
                <w:i/>
                <w:sz w:val="20"/>
                <w:szCs w:val="20"/>
              </w:rPr>
              <w:t>Metered Energy for Wholesale Storage Load at bus</w:t>
            </w:r>
            <w:r w:rsidRPr="00167EC5">
              <w:rPr>
                <w:sz w:val="20"/>
                <w:szCs w:val="20"/>
              </w:rPr>
              <w:sym w:font="Symbol" w:char="F0BE"/>
            </w:r>
            <w:r w:rsidRPr="00167EC5">
              <w:rPr>
                <w:sz w:val="20"/>
                <w:szCs w:val="20"/>
              </w:rPr>
              <w:t xml:space="preserve">The WSL energy metered by the Settlement Meter which measures WSL for the 15-minute Settlement Interval represented as a negative value, for the Market Participant </w:t>
            </w:r>
            <w:proofErr w:type="spellStart"/>
            <w:r w:rsidRPr="00167EC5">
              <w:rPr>
                <w:i/>
                <w:sz w:val="20"/>
                <w:szCs w:val="20"/>
              </w:rPr>
              <w:t>mp</w:t>
            </w:r>
            <w:proofErr w:type="spellEnd"/>
            <w:r w:rsidRPr="00167EC5">
              <w:rPr>
                <w:sz w:val="20"/>
                <w:szCs w:val="20"/>
              </w:rPr>
              <w:t xml:space="preserve">, Resource </w:t>
            </w:r>
            <w:r w:rsidRPr="00167EC5">
              <w:rPr>
                <w:i/>
                <w:sz w:val="20"/>
                <w:szCs w:val="20"/>
              </w:rPr>
              <w:t>r</w:t>
            </w:r>
            <w:r w:rsidRPr="00167EC5">
              <w:rPr>
                <w:sz w:val="20"/>
                <w:szCs w:val="20"/>
              </w:rPr>
              <w:t xml:space="preserve">, at bus </w:t>
            </w:r>
            <w:r w:rsidRPr="00167EC5">
              <w:rPr>
                <w:i/>
                <w:sz w:val="20"/>
                <w:szCs w:val="20"/>
              </w:rPr>
              <w:t>b</w:t>
            </w:r>
            <w:r w:rsidRPr="00167EC5">
              <w:rPr>
                <w:sz w:val="20"/>
                <w:szCs w:val="20"/>
              </w:rPr>
              <w:t xml:space="preserve">.  </w:t>
            </w:r>
          </w:p>
        </w:tc>
      </w:tr>
      <w:tr w:rsidR="00167EC5" w:rsidRPr="00167EC5" w14:paraId="6309F14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A81014B" w14:textId="77777777" w:rsidR="00167EC5" w:rsidRPr="00167EC5" w:rsidRDefault="00167EC5" w:rsidP="00167EC5">
            <w:pPr>
              <w:spacing w:after="60"/>
              <w:rPr>
                <w:rFonts w:eastAsia="Calibri"/>
                <w:i/>
                <w:iCs/>
                <w:sz w:val="20"/>
                <w:szCs w:val="20"/>
              </w:rPr>
            </w:pPr>
            <w:r w:rsidRPr="00167EC5">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521B8265"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46648F7" w14:textId="77777777" w:rsidR="00167EC5" w:rsidRPr="00167EC5" w:rsidRDefault="00167EC5" w:rsidP="00167EC5">
            <w:pPr>
              <w:spacing w:after="60"/>
              <w:rPr>
                <w:bCs/>
                <w:iCs/>
                <w:sz w:val="20"/>
                <w:szCs w:val="20"/>
              </w:rPr>
            </w:pPr>
            <w:r w:rsidRPr="00167EC5">
              <w:rPr>
                <w:bCs/>
                <w:iCs/>
                <w:sz w:val="20"/>
                <w:szCs w:val="20"/>
              </w:rPr>
              <w:t xml:space="preserve">A registered </w:t>
            </w:r>
            <w:proofErr w:type="gramStart"/>
            <w:r w:rsidRPr="00167EC5">
              <w:rPr>
                <w:bCs/>
                <w:iCs/>
                <w:sz w:val="20"/>
                <w:szCs w:val="20"/>
              </w:rPr>
              <w:t>Counter-Party</w:t>
            </w:r>
            <w:proofErr w:type="gramEnd"/>
            <w:r w:rsidRPr="00167EC5">
              <w:rPr>
                <w:bCs/>
                <w:iCs/>
                <w:sz w:val="20"/>
                <w:szCs w:val="20"/>
              </w:rPr>
              <w:t>.</w:t>
            </w:r>
          </w:p>
        </w:tc>
      </w:tr>
      <w:tr w:rsidR="00167EC5" w:rsidRPr="00167EC5" w14:paraId="2ABC9BE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F7986C3" w14:textId="77777777" w:rsidR="00167EC5" w:rsidRPr="00167EC5" w:rsidRDefault="00167EC5" w:rsidP="00167EC5">
            <w:pPr>
              <w:spacing w:after="60"/>
              <w:rPr>
                <w:rFonts w:eastAsia="Calibri"/>
                <w:i/>
                <w:iCs/>
                <w:sz w:val="20"/>
                <w:szCs w:val="20"/>
              </w:rPr>
            </w:pPr>
            <w:proofErr w:type="spellStart"/>
            <w:r w:rsidRPr="00167EC5">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4339E23"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B468081" w14:textId="77777777" w:rsidR="00167EC5" w:rsidRPr="00167EC5" w:rsidRDefault="00167EC5" w:rsidP="00167EC5">
            <w:pPr>
              <w:spacing w:after="60"/>
              <w:rPr>
                <w:bCs/>
                <w:iCs/>
                <w:sz w:val="20"/>
                <w:szCs w:val="20"/>
              </w:rPr>
            </w:pPr>
            <w:r w:rsidRPr="00167EC5">
              <w:rPr>
                <w:bCs/>
                <w:iCs/>
                <w:sz w:val="20"/>
                <w:szCs w:val="20"/>
              </w:rPr>
              <w:t>A Market Participant that is a QSE or CRR Account Holder with activity in the reference month, except for a Market Participant exempt from Securitization Default Charges pursuant to the Final Order entered by the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167EC5" w:rsidRPr="00167EC5" w14:paraId="7F76321B"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0B58187" w14:textId="77777777" w:rsidR="00167EC5" w:rsidRPr="00167EC5" w:rsidRDefault="00167EC5" w:rsidP="00167EC5">
            <w:pPr>
              <w:spacing w:after="60"/>
              <w:rPr>
                <w:rFonts w:eastAsia="Calibri"/>
                <w:i/>
                <w:iCs/>
                <w:sz w:val="20"/>
                <w:szCs w:val="20"/>
              </w:rPr>
            </w:pPr>
            <w:r w:rsidRPr="00167EC5">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6E36C9A5"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6E2A239" w14:textId="77777777" w:rsidR="00167EC5" w:rsidRPr="00167EC5" w:rsidRDefault="00167EC5" w:rsidP="00167EC5">
            <w:pPr>
              <w:spacing w:after="60"/>
              <w:rPr>
                <w:bCs/>
                <w:iCs/>
                <w:sz w:val="20"/>
                <w:szCs w:val="20"/>
              </w:rPr>
            </w:pPr>
            <w:r w:rsidRPr="00167EC5">
              <w:rPr>
                <w:bCs/>
                <w:iCs/>
                <w:sz w:val="20"/>
                <w:szCs w:val="20"/>
              </w:rPr>
              <w:t>A source Settlement Point.</w:t>
            </w:r>
          </w:p>
        </w:tc>
      </w:tr>
      <w:tr w:rsidR="00167EC5" w:rsidRPr="00167EC5" w14:paraId="2E3EEB9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46D27FF" w14:textId="77777777" w:rsidR="00167EC5" w:rsidRPr="00167EC5" w:rsidRDefault="00167EC5" w:rsidP="00167EC5">
            <w:pPr>
              <w:spacing w:after="60"/>
              <w:rPr>
                <w:rFonts w:eastAsia="Calibri"/>
                <w:i/>
                <w:iCs/>
                <w:sz w:val="20"/>
                <w:szCs w:val="20"/>
              </w:rPr>
            </w:pPr>
            <w:r w:rsidRPr="00167EC5">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1AA45AF3"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E41D2C0" w14:textId="77777777" w:rsidR="00167EC5" w:rsidRPr="00167EC5" w:rsidRDefault="00167EC5" w:rsidP="00167EC5">
            <w:pPr>
              <w:spacing w:after="60"/>
              <w:rPr>
                <w:bCs/>
                <w:iCs/>
                <w:sz w:val="20"/>
                <w:szCs w:val="20"/>
              </w:rPr>
            </w:pPr>
            <w:r w:rsidRPr="00167EC5">
              <w:rPr>
                <w:bCs/>
                <w:iCs/>
                <w:sz w:val="20"/>
                <w:szCs w:val="20"/>
              </w:rPr>
              <w:t>A sink Settlement Point.</w:t>
            </w:r>
          </w:p>
        </w:tc>
      </w:tr>
      <w:tr w:rsidR="00167EC5" w:rsidRPr="00167EC5" w14:paraId="0B037B04"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EE1B409" w14:textId="77777777" w:rsidR="00167EC5" w:rsidRPr="00167EC5" w:rsidRDefault="00167EC5" w:rsidP="00167EC5">
            <w:pPr>
              <w:spacing w:after="60"/>
              <w:rPr>
                <w:rFonts w:eastAsia="Calibri"/>
                <w:i/>
                <w:iCs/>
                <w:sz w:val="20"/>
                <w:szCs w:val="20"/>
              </w:rPr>
            </w:pPr>
            <w:r w:rsidRPr="00167EC5">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73C49A7A"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8673906" w14:textId="77777777" w:rsidR="00167EC5" w:rsidRPr="00167EC5" w:rsidRDefault="00167EC5" w:rsidP="00167EC5">
            <w:pPr>
              <w:spacing w:after="60"/>
              <w:rPr>
                <w:bCs/>
                <w:iCs/>
                <w:sz w:val="20"/>
                <w:szCs w:val="20"/>
              </w:rPr>
            </w:pPr>
            <w:r w:rsidRPr="00167EC5">
              <w:rPr>
                <w:bCs/>
                <w:iCs/>
                <w:sz w:val="20"/>
                <w:szCs w:val="20"/>
              </w:rPr>
              <w:t>A CRR Auction.</w:t>
            </w:r>
          </w:p>
        </w:tc>
      </w:tr>
      <w:tr w:rsidR="00167EC5" w:rsidRPr="00167EC5" w14:paraId="2F9F284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F930825" w14:textId="77777777" w:rsidR="00167EC5" w:rsidRPr="00167EC5" w:rsidRDefault="00167EC5" w:rsidP="00167EC5">
            <w:pPr>
              <w:spacing w:after="60"/>
              <w:rPr>
                <w:rFonts w:eastAsia="Calibri"/>
                <w:i/>
                <w:iCs/>
                <w:sz w:val="20"/>
                <w:szCs w:val="20"/>
              </w:rPr>
            </w:pPr>
            <w:r w:rsidRPr="00167EC5">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66AC360D"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7A27CEB" w14:textId="77777777" w:rsidR="00167EC5" w:rsidRPr="00167EC5" w:rsidRDefault="00167EC5" w:rsidP="00167EC5">
            <w:pPr>
              <w:spacing w:after="60"/>
              <w:rPr>
                <w:bCs/>
                <w:iCs/>
                <w:sz w:val="20"/>
                <w:szCs w:val="20"/>
              </w:rPr>
            </w:pPr>
            <w:r w:rsidRPr="00167EC5">
              <w:rPr>
                <w:bCs/>
                <w:iCs/>
                <w:sz w:val="20"/>
                <w:szCs w:val="20"/>
              </w:rPr>
              <w:t>A Settlement Point.</w:t>
            </w:r>
          </w:p>
        </w:tc>
      </w:tr>
      <w:tr w:rsidR="00167EC5" w:rsidRPr="00167EC5" w14:paraId="3004B49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7D9DF3A" w14:textId="77777777" w:rsidR="00167EC5" w:rsidRPr="00167EC5" w:rsidRDefault="00167EC5" w:rsidP="00167EC5">
            <w:pPr>
              <w:spacing w:after="60"/>
              <w:rPr>
                <w:rFonts w:eastAsia="Calibri"/>
                <w:i/>
                <w:iCs/>
                <w:sz w:val="20"/>
                <w:szCs w:val="20"/>
              </w:rPr>
            </w:pPr>
            <w:r w:rsidRPr="00167EC5">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4C5571F6"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501C58F" w14:textId="77777777" w:rsidR="00167EC5" w:rsidRPr="00167EC5" w:rsidRDefault="00167EC5" w:rsidP="00167EC5">
            <w:pPr>
              <w:spacing w:after="60"/>
              <w:rPr>
                <w:bCs/>
                <w:iCs/>
                <w:sz w:val="20"/>
                <w:szCs w:val="20"/>
              </w:rPr>
            </w:pPr>
            <w:r w:rsidRPr="00167EC5">
              <w:rPr>
                <w:bCs/>
                <w:iCs/>
                <w:sz w:val="20"/>
                <w:szCs w:val="20"/>
              </w:rPr>
              <w:t>A 15-minute Settlement Interval.</w:t>
            </w:r>
          </w:p>
        </w:tc>
      </w:tr>
      <w:tr w:rsidR="00167EC5" w:rsidRPr="00167EC5" w14:paraId="344C3A6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F912D85" w14:textId="77777777" w:rsidR="00167EC5" w:rsidRPr="00167EC5" w:rsidRDefault="00167EC5" w:rsidP="00167EC5">
            <w:pPr>
              <w:spacing w:after="60"/>
              <w:rPr>
                <w:rFonts w:eastAsia="Calibri"/>
                <w:i/>
                <w:iCs/>
                <w:sz w:val="20"/>
                <w:szCs w:val="20"/>
              </w:rPr>
            </w:pPr>
            <w:r w:rsidRPr="00167EC5">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3F8C1C49"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D25F59B" w14:textId="77777777" w:rsidR="00167EC5" w:rsidRPr="00167EC5" w:rsidRDefault="00167EC5" w:rsidP="00167EC5">
            <w:pPr>
              <w:spacing w:after="60"/>
              <w:rPr>
                <w:bCs/>
                <w:iCs/>
                <w:sz w:val="20"/>
                <w:szCs w:val="20"/>
              </w:rPr>
            </w:pPr>
            <w:r w:rsidRPr="00167EC5">
              <w:rPr>
                <w:bCs/>
                <w:iCs/>
                <w:sz w:val="20"/>
                <w:szCs w:val="20"/>
              </w:rPr>
              <w:t xml:space="preserve">The hour that includes the Settlement Interval </w:t>
            </w:r>
            <w:r w:rsidRPr="00167EC5">
              <w:rPr>
                <w:bCs/>
                <w:i/>
                <w:sz w:val="20"/>
                <w:szCs w:val="20"/>
              </w:rPr>
              <w:t>i</w:t>
            </w:r>
            <w:r w:rsidRPr="00167EC5">
              <w:rPr>
                <w:bCs/>
                <w:iCs/>
                <w:sz w:val="20"/>
                <w:szCs w:val="20"/>
              </w:rPr>
              <w:t>.</w:t>
            </w:r>
          </w:p>
        </w:tc>
      </w:tr>
      <w:tr w:rsidR="00167EC5" w:rsidRPr="00167EC5" w14:paraId="14FBBADB"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B68C433" w14:textId="77777777" w:rsidR="00167EC5" w:rsidRPr="00167EC5" w:rsidRDefault="00167EC5" w:rsidP="00167EC5">
            <w:pPr>
              <w:spacing w:after="60"/>
              <w:rPr>
                <w:rFonts w:eastAsia="Calibri"/>
                <w:i/>
                <w:iCs/>
                <w:sz w:val="20"/>
                <w:szCs w:val="20"/>
              </w:rPr>
            </w:pPr>
            <w:r w:rsidRPr="00167EC5">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2D3BC95F" w14:textId="77777777" w:rsidR="00167EC5" w:rsidRPr="00167EC5" w:rsidRDefault="00167EC5" w:rsidP="00167EC5">
            <w:pPr>
              <w:spacing w:after="60"/>
              <w:rPr>
                <w:iCs/>
                <w:sz w:val="20"/>
                <w:szCs w:val="20"/>
              </w:rPr>
            </w:pPr>
            <w:r w:rsidRPr="00167EC5">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9A90A44" w14:textId="77777777" w:rsidR="00167EC5" w:rsidRPr="00167EC5" w:rsidRDefault="00167EC5" w:rsidP="00167EC5">
            <w:pPr>
              <w:spacing w:after="60"/>
              <w:rPr>
                <w:bCs/>
                <w:iCs/>
                <w:sz w:val="20"/>
                <w:szCs w:val="20"/>
              </w:rPr>
            </w:pPr>
            <w:r w:rsidRPr="00167EC5">
              <w:rPr>
                <w:bCs/>
                <w:iCs/>
                <w:sz w:val="20"/>
                <w:szCs w:val="20"/>
              </w:rPr>
              <w:t xml:space="preserve">A Resource. </w:t>
            </w:r>
          </w:p>
        </w:tc>
      </w:tr>
    </w:tbl>
    <w:p w14:paraId="183C2978" w14:textId="77777777" w:rsidR="00167EC5" w:rsidRPr="00167EC5" w:rsidRDefault="00167EC5" w:rsidP="00167EC5">
      <w:pPr>
        <w:ind w:left="720" w:hanging="720"/>
        <w:rPr>
          <w:szCs w:val="20"/>
        </w:rPr>
      </w:pPr>
    </w:p>
    <w:p w14:paraId="570FA620" w14:textId="77777777" w:rsidR="00167EC5" w:rsidRPr="00167EC5" w:rsidRDefault="00167EC5" w:rsidP="00167EC5">
      <w:pPr>
        <w:tabs>
          <w:tab w:val="left" w:pos="720"/>
        </w:tabs>
        <w:spacing w:after="240"/>
        <w:ind w:left="720" w:hanging="720"/>
        <w:rPr>
          <w:szCs w:val="20"/>
        </w:rPr>
      </w:pPr>
      <w:r w:rsidRPr="00167EC5">
        <w:rPr>
          <w:szCs w:val="20"/>
        </w:rPr>
        <w:t>(3)</w:t>
      </w:r>
      <w:r w:rsidRPr="00167EC5">
        <w:rPr>
          <w:szCs w:val="20"/>
        </w:rPr>
        <w:tab/>
        <w:t xml:space="preserve">The Securitization Default Charge amount will be allocated to the QSE or CRR Account Holder assigned to a registered </w:t>
      </w:r>
      <w:proofErr w:type="gramStart"/>
      <w:r w:rsidRPr="00167EC5">
        <w:rPr>
          <w:szCs w:val="20"/>
        </w:rPr>
        <w:t>Counter-Party</w:t>
      </w:r>
      <w:proofErr w:type="gramEnd"/>
      <w:r w:rsidRPr="00167EC5">
        <w:rPr>
          <w:szCs w:val="20"/>
        </w:rPr>
        <w:t xml:space="preserve"> based on the pro-rata share of MWhs that the QSE or CRR Account Holder contributed to its Counter-Party’s maximum MWh activity ratio share.</w:t>
      </w:r>
    </w:p>
    <w:p w14:paraId="0E65090C" w14:textId="77777777" w:rsidR="00167EC5" w:rsidRPr="00167EC5" w:rsidRDefault="00167EC5" w:rsidP="00167EC5">
      <w:pPr>
        <w:spacing w:after="240"/>
        <w:ind w:left="720" w:hanging="720"/>
        <w:rPr>
          <w:szCs w:val="20"/>
        </w:rPr>
      </w:pPr>
      <w:r w:rsidRPr="00167EC5">
        <w:rPr>
          <w:szCs w:val="20"/>
        </w:rPr>
        <w:t>(4)</w:t>
      </w:r>
      <w:r w:rsidRPr="00167EC5">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2FB7147A" w14:textId="5518C8A8" w:rsidR="00167EC5" w:rsidRPr="00B47E11" w:rsidRDefault="00167EC5" w:rsidP="00167EC5">
      <w:pPr>
        <w:spacing w:after="240"/>
        <w:ind w:left="720" w:hanging="720"/>
        <w:rPr>
          <w:szCs w:val="20"/>
        </w:rPr>
      </w:pPr>
      <w:r w:rsidRPr="00167EC5">
        <w:rPr>
          <w:szCs w:val="20"/>
        </w:rPr>
        <w:t>(5)</w:t>
      </w:r>
      <w:r w:rsidRPr="00167EC5">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4A9AC365" w14:textId="77777777" w:rsidR="00D011F0" w:rsidRPr="006E15B3" w:rsidRDefault="00D011F0" w:rsidP="00D011F0">
      <w:pPr>
        <w:spacing w:after="240"/>
        <w:ind w:left="720" w:hanging="720"/>
        <w:rPr>
          <w:szCs w:val="20"/>
        </w:rPr>
      </w:pPr>
    </w:p>
    <w:p w14:paraId="2E46DE9F" w14:textId="77777777" w:rsidR="00D011F0" w:rsidRPr="006B1F36" w:rsidRDefault="00D011F0" w:rsidP="00D011F0">
      <w:pPr>
        <w:spacing w:before="240"/>
        <w:jc w:val="center"/>
        <w:rPr>
          <w:b/>
          <w:sz w:val="36"/>
          <w:szCs w:val="36"/>
        </w:rPr>
      </w:pPr>
      <w:r w:rsidRPr="006B1F36">
        <w:rPr>
          <w:b/>
          <w:sz w:val="36"/>
        </w:rPr>
        <w:t>ERCOT Nodal Protocols</w:t>
      </w:r>
    </w:p>
    <w:p w14:paraId="6FD746EF" w14:textId="77777777" w:rsidR="00D011F0" w:rsidRPr="006B1F36" w:rsidRDefault="00D011F0" w:rsidP="00D011F0">
      <w:pPr>
        <w:jc w:val="center"/>
        <w:rPr>
          <w:b/>
          <w:sz w:val="36"/>
        </w:rPr>
      </w:pPr>
    </w:p>
    <w:p w14:paraId="30C94279" w14:textId="77777777" w:rsidR="00D011F0" w:rsidRPr="006B1F36" w:rsidRDefault="00D011F0" w:rsidP="00D011F0">
      <w:pPr>
        <w:jc w:val="center"/>
        <w:rPr>
          <w:b/>
          <w:sz w:val="36"/>
        </w:rPr>
      </w:pPr>
      <w:r w:rsidRPr="006B1F36">
        <w:rPr>
          <w:b/>
          <w:sz w:val="36"/>
        </w:rPr>
        <w:t>Section 22</w:t>
      </w:r>
    </w:p>
    <w:p w14:paraId="3407FB58" w14:textId="77777777" w:rsidR="00D011F0" w:rsidRPr="006B1F36" w:rsidRDefault="00D011F0" w:rsidP="00D011F0">
      <w:pPr>
        <w:jc w:val="center"/>
        <w:rPr>
          <w:b/>
          <w:sz w:val="36"/>
          <w:szCs w:val="36"/>
        </w:rPr>
      </w:pPr>
    </w:p>
    <w:p w14:paraId="31421B36" w14:textId="77777777" w:rsidR="00D011F0" w:rsidRPr="006B1F36" w:rsidRDefault="00D011F0" w:rsidP="00D011F0">
      <w:pPr>
        <w:spacing w:after="240"/>
        <w:jc w:val="center"/>
        <w:rPr>
          <w:b/>
          <w:sz w:val="36"/>
          <w:szCs w:val="36"/>
        </w:rPr>
      </w:pPr>
      <w:r w:rsidRPr="006B1F36">
        <w:rPr>
          <w:b/>
          <w:sz w:val="36"/>
          <w:szCs w:val="36"/>
        </w:rPr>
        <w:t>Attachment E:  Notification of Suspension of Operations</w:t>
      </w:r>
    </w:p>
    <w:p w14:paraId="501AC1F4" w14:textId="77777777" w:rsidR="00D011F0" w:rsidRPr="006B1F36" w:rsidRDefault="00D011F0" w:rsidP="00D011F0">
      <w:pPr>
        <w:jc w:val="center"/>
        <w:outlineLvl w:val="0"/>
        <w:rPr>
          <w:b/>
        </w:rPr>
      </w:pPr>
    </w:p>
    <w:p w14:paraId="2D8F9797" w14:textId="77777777" w:rsidR="00D011F0" w:rsidRPr="006B1F36" w:rsidRDefault="00D011F0" w:rsidP="00D011F0">
      <w:pPr>
        <w:jc w:val="center"/>
        <w:outlineLvl w:val="0"/>
        <w:rPr>
          <w:b/>
        </w:rPr>
      </w:pPr>
    </w:p>
    <w:p w14:paraId="78B74F8C" w14:textId="77777777" w:rsidR="00D011F0" w:rsidRPr="006B1F36" w:rsidRDefault="00D011F0" w:rsidP="00D011F0">
      <w:pPr>
        <w:tabs>
          <w:tab w:val="left" w:pos="2342"/>
          <w:tab w:val="center" w:pos="4680"/>
        </w:tabs>
        <w:outlineLvl w:val="0"/>
        <w:rPr>
          <w:b/>
        </w:rPr>
      </w:pPr>
      <w:r w:rsidRPr="006B1F36">
        <w:rPr>
          <w:b/>
        </w:rPr>
        <w:tab/>
      </w:r>
      <w:r w:rsidRPr="006B1F36">
        <w:rPr>
          <w:b/>
        </w:rPr>
        <w:tab/>
      </w:r>
      <w:del w:id="1066" w:author="ERCOT" w:date="2024-06-21T08:37:00Z">
        <w:r w:rsidRPr="006B1F36" w:rsidDel="00086298">
          <w:rPr>
            <w:b/>
          </w:rPr>
          <w:delText>April 1, 2023</w:delText>
        </w:r>
      </w:del>
      <w:ins w:id="1067" w:author="ERCOT" w:date="2024-06-21T08:37:00Z">
        <w:r>
          <w:rPr>
            <w:b/>
          </w:rPr>
          <w:t>TBD</w:t>
        </w:r>
      </w:ins>
    </w:p>
    <w:p w14:paraId="2B73A9F1" w14:textId="77777777" w:rsidR="00D011F0" w:rsidRPr="006B1F36" w:rsidRDefault="00D011F0" w:rsidP="00D011F0">
      <w:pPr>
        <w:jc w:val="center"/>
        <w:outlineLvl w:val="0"/>
        <w:rPr>
          <w:b/>
        </w:rPr>
      </w:pPr>
    </w:p>
    <w:p w14:paraId="0F4B549A" w14:textId="77777777" w:rsidR="00D011F0" w:rsidRPr="006B1F36" w:rsidRDefault="00D011F0" w:rsidP="00D011F0">
      <w:pPr>
        <w:jc w:val="center"/>
        <w:outlineLvl w:val="0"/>
        <w:rPr>
          <w:b/>
        </w:rPr>
      </w:pPr>
    </w:p>
    <w:p w14:paraId="57F94773" w14:textId="77777777" w:rsidR="00D011F0" w:rsidRPr="006B1F36" w:rsidRDefault="00D011F0" w:rsidP="00D011F0">
      <w:pPr>
        <w:jc w:val="center"/>
        <w:rPr>
          <w:b/>
          <w:bCs/>
          <w:i/>
          <w:iCs/>
        </w:rPr>
      </w:pPr>
    </w:p>
    <w:p w14:paraId="1136E6C3" w14:textId="77777777" w:rsidR="00D011F0" w:rsidRPr="006B1F36" w:rsidRDefault="00D011F0" w:rsidP="00D011F0">
      <w:pPr>
        <w:jc w:val="center"/>
        <w:rPr>
          <w:b/>
          <w:bCs/>
          <w:i/>
          <w:iCs/>
        </w:rPr>
      </w:pPr>
    </w:p>
    <w:p w14:paraId="023F9478" w14:textId="77777777" w:rsidR="00D011F0" w:rsidRPr="006B1F36" w:rsidRDefault="00D011F0" w:rsidP="00D011F0">
      <w:pPr>
        <w:pBdr>
          <w:top w:val="single" w:sz="4" w:space="1" w:color="auto"/>
        </w:pBdr>
        <w:rPr>
          <w:b/>
          <w:sz w:val="20"/>
        </w:rPr>
      </w:pPr>
    </w:p>
    <w:p w14:paraId="5C2F79F6" w14:textId="77777777" w:rsidR="00D011F0" w:rsidRPr="006B1F36" w:rsidRDefault="00D011F0" w:rsidP="00D011F0">
      <w:pPr>
        <w:spacing w:after="240"/>
        <w:jc w:val="center"/>
        <w:rPr>
          <w:b/>
          <w:sz w:val="28"/>
          <w:szCs w:val="28"/>
        </w:rPr>
      </w:pPr>
      <w:r w:rsidRPr="006B1F36">
        <w:rPr>
          <w:b/>
          <w:sz w:val="28"/>
          <w:szCs w:val="28"/>
        </w:rPr>
        <w:t>Notification of Suspension of Operations of a Generation Resource</w:t>
      </w:r>
      <w:ins w:id="1068" w:author="ERCOT" w:date="2024-06-21T08:34:00Z">
        <w:r>
          <w:rPr>
            <w:b/>
            <w:sz w:val="28"/>
            <w:szCs w:val="28"/>
          </w:rPr>
          <w:t xml:space="preserve"> or Energy Storage Resource</w:t>
        </w:r>
      </w:ins>
    </w:p>
    <w:p w14:paraId="2466BF51" w14:textId="77777777" w:rsidR="00D011F0" w:rsidRPr="006B1F36" w:rsidRDefault="00D011F0" w:rsidP="00D011F0">
      <w:pPr>
        <w:spacing w:after="240"/>
        <w:rPr>
          <w:sz w:val="20"/>
        </w:rPr>
      </w:pPr>
      <w:r w:rsidRPr="006B1F36">
        <w:rPr>
          <w:sz w:val="20"/>
        </w:rPr>
        <w:t>This Notification is required for providing notification of any Generation Resource</w:t>
      </w:r>
      <w:ins w:id="1069" w:author="ERCOT" w:date="2024-06-21T08:34:00Z">
        <w:r>
          <w:rPr>
            <w:sz w:val="20"/>
          </w:rPr>
          <w:t xml:space="preserve"> or Energy Storage Resource (ESR)</w:t>
        </w:r>
      </w:ins>
      <w:r w:rsidRPr="006B1F36">
        <w:rPr>
          <w:sz w:val="20"/>
        </w:rPr>
        <w:t xml:space="preserve"> suspension lasting greater than 180 days.  Information may be inserted electronically to expand the </w:t>
      </w:r>
      <w:proofErr w:type="gramStart"/>
      <w:r w:rsidRPr="006B1F36">
        <w:rPr>
          <w:sz w:val="20"/>
        </w:rPr>
        <w:t>reply</w:t>
      </w:r>
      <w:proofErr w:type="gramEnd"/>
      <w:r w:rsidRPr="006B1F36">
        <w:rPr>
          <w:sz w:val="20"/>
        </w:rPr>
        <w:t xml:space="preserve"> spaces as necessary.  </w:t>
      </w:r>
    </w:p>
    <w:p w14:paraId="14C654F4" w14:textId="77777777" w:rsidR="00D011F0" w:rsidRPr="006B1F36" w:rsidRDefault="00D011F0" w:rsidP="00D011F0">
      <w:pPr>
        <w:spacing w:after="240"/>
        <w:rPr>
          <w:sz w:val="20"/>
        </w:rPr>
      </w:pPr>
      <w:r w:rsidRPr="006B1F36">
        <w:rPr>
          <w:sz w:val="20"/>
        </w:rPr>
        <w:t xml:space="preserve">The Notification must be signed, notarized and delivered to ERCOT.  Delivery may be accomplished via email to </w:t>
      </w:r>
      <w:hyperlink r:id="rId55" w:history="1">
        <w:r w:rsidRPr="006B1F36">
          <w:rPr>
            <w:color w:val="0000FF"/>
            <w:sz w:val="20"/>
            <w:u w:val="single"/>
          </w:rPr>
          <w:t>MPRegistration@ercot.com</w:t>
        </w:r>
      </w:hyperlink>
      <w:r w:rsidRPr="006B1F36">
        <w:rPr>
          <w:sz w:val="20"/>
        </w:rPr>
        <w:t xml:space="preserve"> (if a scanned copy) or via facsimile (Attention: Market Participant Registration) at (512) 225-7079.  </w:t>
      </w:r>
    </w:p>
    <w:p w14:paraId="17B5D5E8" w14:textId="77777777" w:rsidR="00D011F0" w:rsidRPr="006B1F36" w:rsidRDefault="00D011F0" w:rsidP="00D011F0">
      <w:pPr>
        <w:spacing w:after="240"/>
        <w:rPr>
          <w:sz w:val="20"/>
        </w:rPr>
      </w:pPr>
      <w:r w:rsidRPr="006B1F36">
        <w:rPr>
          <w:sz w:val="20"/>
        </w:rPr>
        <w:t>ERCOT may request additional information as reasonably necessary to support operations under the ERCOT Protocols.</w:t>
      </w:r>
    </w:p>
    <w:p w14:paraId="35DBE0C6" w14:textId="77777777" w:rsidR="00D011F0" w:rsidRPr="006B1F36" w:rsidRDefault="00D011F0" w:rsidP="00D011F0">
      <w:pPr>
        <w:spacing w:after="240"/>
        <w:rPr>
          <w:b/>
          <w:u w:val="single"/>
        </w:rPr>
      </w:pPr>
      <w:r w:rsidRPr="006B1F36">
        <w:rPr>
          <w:b/>
          <w:u w:val="single"/>
        </w:rPr>
        <w:t>Part I:</w:t>
      </w:r>
    </w:p>
    <w:p w14:paraId="4F4AEE4F" w14:textId="77777777" w:rsidR="00D011F0" w:rsidRPr="006B1F36" w:rsidRDefault="00D011F0" w:rsidP="00D011F0">
      <w:pPr>
        <w:spacing w:after="240"/>
        <w:rPr>
          <w:u w:val="single"/>
        </w:rPr>
      </w:pPr>
      <w:r w:rsidRPr="006B1F36">
        <w:t xml:space="preserve">Resource Entity: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8A53980" w14:textId="77777777" w:rsidR="00D011F0" w:rsidRPr="006B1F36" w:rsidRDefault="00D011F0" w:rsidP="00D011F0">
      <w:pPr>
        <w:spacing w:after="240"/>
        <w:rPr>
          <w:u w:val="single"/>
        </w:rPr>
      </w:pPr>
      <w:r w:rsidRPr="006B1F36">
        <w:t xml:space="preserve">DUNS Number: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459B8D16" w14:textId="77777777" w:rsidR="00D011F0" w:rsidRPr="006B1F36" w:rsidRDefault="00D011F0" w:rsidP="00D011F0">
      <w:pPr>
        <w:spacing w:after="240"/>
      </w:pPr>
      <w:r w:rsidRPr="006B1F36">
        <w:t xml:space="preserve">Resource Site Name: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B80578F" w14:textId="77777777" w:rsidR="00D011F0" w:rsidRPr="006B1F36" w:rsidRDefault="00D011F0" w:rsidP="00D011F0">
      <w:pPr>
        <w:spacing w:after="240"/>
      </w:pPr>
      <w:r w:rsidRPr="006B1F36">
        <w:t xml:space="preserve">Resource Site Location (County):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5AC0F99" w14:textId="77777777" w:rsidR="00D011F0" w:rsidRPr="006B1F36" w:rsidRDefault="00D011F0" w:rsidP="00D011F0">
      <w:pPr>
        <w:spacing w:after="240"/>
      </w:pPr>
      <w:r w:rsidRPr="006B1F36">
        <w:t xml:space="preserve">Unit Name(s): </w:t>
      </w:r>
      <w:r w:rsidRPr="006B1F36">
        <w:rPr>
          <w:u w:val="single"/>
        </w:rPr>
        <w:tab/>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4DF23CB" w14:textId="77777777" w:rsidR="00D011F0" w:rsidRPr="006B1F36" w:rsidRDefault="00D011F0" w:rsidP="00D011F0">
      <w:pPr>
        <w:spacing w:after="240"/>
      </w:pPr>
      <w:r w:rsidRPr="006B1F36">
        <w:t xml:space="preserve">Resource Name(s) (Unit Code/Mnemonic):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F6CF9F6" w14:textId="77777777" w:rsidR="00D011F0" w:rsidRPr="006B1F36" w:rsidRDefault="00D011F0" w:rsidP="00D011F0">
      <w:pPr>
        <w:spacing w:after="240"/>
      </w:pPr>
      <w:r w:rsidRPr="006B1F36">
        <w:t xml:space="preserve">ESI ID: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42BE3CB1" w14:textId="77777777" w:rsidR="00D011F0" w:rsidRPr="006B1F36" w:rsidRDefault="00D011F0" w:rsidP="00D011F0">
      <w:pPr>
        <w:spacing w:after="240"/>
      </w:pPr>
      <w:r w:rsidRPr="006B1F36">
        <w:t xml:space="preserve">Seasonal Net Max Sustainable Rating – Summer (MW):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172B228D" w14:textId="77777777" w:rsidR="00D011F0" w:rsidRPr="006B1F36" w:rsidRDefault="00D011F0" w:rsidP="00D011F0">
      <w:pPr>
        <w:spacing w:after="240"/>
        <w:rPr>
          <w:u w:val="single"/>
        </w:rPr>
      </w:pPr>
      <w:r w:rsidRPr="006B1F36">
        <w:t>Seasonal Net Minimum Sustainable Rating – Summer (MW):</w:t>
      </w:r>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CD9434D" w14:textId="77777777" w:rsidR="00D011F0" w:rsidRPr="006B1F36" w:rsidRDefault="00D011F0" w:rsidP="00D011F0">
      <w:pPr>
        <w:tabs>
          <w:tab w:val="left" w:pos="8039"/>
          <w:tab w:val="left" w:pos="8759"/>
        </w:tabs>
        <w:kinsoku w:val="0"/>
        <w:overflowPunct w:val="0"/>
        <w:spacing w:after="240"/>
        <w:ind w:right="839"/>
        <w:rPr>
          <w:u w:val="single"/>
        </w:rPr>
      </w:pPr>
      <w:r w:rsidRPr="006B1F36">
        <w:t xml:space="preserve">Transmission Facilities that will be deactivated or removed from service as part of the suspension of operations of the unit(s): </w:t>
      </w:r>
      <w:r w:rsidRPr="006B1F36">
        <w:rPr>
          <w:szCs w:val="20"/>
          <w:u w:val="single"/>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p>
    <w:p w14:paraId="65F7D722" w14:textId="77777777" w:rsidR="00D011F0" w:rsidRPr="006B1F36" w:rsidRDefault="00D011F0" w:rsidP="00D011F0">
      <w:pPr>
        <w:rPr>
          <w:b/>
          <w:u w:val="single"/>
        </w:rPr>
      </w:pPr>
      <w:r w:rsidRPr="006B1F36">
        <w:rPr>
          <w:b/>
          <w:u w:val="single"/>
        </w:rPr>
        <w:t>Part II:</w:t>
      </w:r>
    </w:p>
    <w:p w14:paraId="70051E6C" w14:textId="77777777" w:rsidR="00D011F0" w:rsidRPr="006B1F36" w:rsidRDefault="00D011F0" w:rsidP="00D011F0">
      <w:pPr>
        <w:spacing w:after="240"/>
      </w:pPr>
      <w:r w:rsidRPr="006B1F36">
        <w:lastRenderedPageBreak/>
        <w:t xml:space="preserve">As of </w:t>
      </w:r>
      <w:r w:rsidRPr="006B1F36">
        <w:fldChar w:fldCharType="begin">
          <w:ffData>
            <w:name w:val="Text3"/>
            <w:enabled/>
            <w:calcOnExit w:val="0"/>
            <w:textInput>
              <w:default w:val="[Date]"/>
            </w:textInput>
          </w:ffData>
        </w:fldChar>
      </w:r>
      <w:r w:rsidRPr="006B1F36">
        <w:instrText xml:space="preserve"> FORMTEXT </w:instrText>
      </w:r>
      <w:r w:rsidRPr="006B1F36">
        <w:fldChar w:fldCharType="separate"/>
      </w:r>
      <w:r w:rsidRPr="006B1F36">
        <w:rPr>
          <w:noProof/>
        </w:rPr>
        <w:t>[Date]</w:t>
      </w:r>
      <w:r w:rsidRPr="006B1F36">
        <w:fldChar w:fldCharType="end"/>
      </w:r>
      <w:r w:rsidRPr="006B1F36">
        <w:t>,</w:t>
      </w:r>
      <w:r w:rsidRPr="006B1F36">
        <w:rPr>
          <w:vertAlign w:val="superscript"/>
        </w:rPr>
        <w:footnoteReference w:id="1"/>
      </w:r>
      <w:r w:rsidRPr="006B1F36">
        <w:t xml:space="preserve"> the </w:t>
      </w:r>
      <w:del w:id="1071" w:author="ERCOT" w:date="2024-06-21T08:35:00Z">
        <w:r w:rsidRPr="006B1F36" w:rsidDel="00086298">
          <w:delText xml:space="preserve">Generation </w:delText>
        </w:r>
      </w:del>
      <w:r w:rsidRPr="006B1F36">
        <w:t>Resource(s) will be limited or unavailable for Dispatch by ERCOT because Resource Entity will [check one]:</w:t>
      </w:r>
    </w:p>
    <w:p w14:paraId="0F6D04BB"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bookmarkStart w:id="1072" w:name="Check1"/>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bookmarkEnd w:id="1072"/>
      <w:r w:rsidRPr="006B1F36">
        <w:rPr>
          <w:szCs w:val="20"/>
        </w:rPr>
        <w:tab/>
        <w:t xml:space="preserve">decommission and retire the </w:t>
      </w:r>
      <w:del w:id="1073" w:author="ERCOT" w:date="2024-06-21T08:35:00Z">
        <w:r w:rsidRPr="006B1F36" w:rsidDel="00086298">
          <w:rPr>
            <w:szCs w:val="20"/>
          </w:rPr>
          <w:delText xml:space="preserve">Generation </w:delText>
        </w:r>
      </w:del>
      <w:r w:rsidRPr="006B1F36">
        <w:rPr>
          <w:szCs w:val="20"/>
        </w:rPr>
        <w:t>Resource(s) permanently for a reason other than a Forced Outage,</w:t>
      </w:r>
      <w:r w:rsidRPr="006B1F36">
        <w:rPr>
          <w:szCs w:val="20"/>
          <w:vertAlign w:val="superscript"/>
        </w:rPr>
        <w:footnoteReference w:id="2"/>
      </w:r>
    </w:p>
    <w:p w14:paraId="645B383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suspend operation on a year-round basis (</w:t>
      </w:r>
      <w:r w:rsidRPr="006B1F36">
        <w:rPr>
          <w:i/>
          <w:iCs/>
          <w:szCs w:val="20"/>
        </w:rPr>
        <w:t>i.e.</w:t>
      </w:r>
      <w:r w:rsidRPr="006B1F36">
        <w:rPr>
          <w:szCs w:val="20"/>
        </w:rPr>
        <w:t xml:space="preserve">, mothball) and begin operation on a seasonal basis with a Seasonal Operation Period that begins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xml:space="preserve"> and ends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The Seasonal Operation Period must be inclusive of June 1 through September 30,</w:t>
      </w:r>
    </w:p>
    <w:p w14:paraId="1A87D43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temporarily suspend operation (</w:t>
      </w:r>
      <w:r w:rsidRPr="006B1F36">
        <w:rPr>
          <w:i/>
          <w:szCs w:val="20"/>
        </w:rPr>
        <w:t>i.e.</w:t>
      </w:r>
      <w:r w:rsidRPr="006B1F36">
        <w:rPr>
          <w:szCs w:val="20"/>
        </w:rPr>
        <w:t xml:space="preserve">, mothball) of the </w:t>
      </w:r>
      <w:del w:id="1075" w:author="ERCOT" w:date="2024-06-21T08:35:00Z">
        <w:r w:rsidRPr="006B1F36" w:rsidDel="00086298">
          <w:rPr>
            <w:szCs w:val="20"/>
          </w:rPr>
          <w:delText xml:space="preserve">Generation </w:delText>
        </w:r>
      </w:del>
      <w:r w:rsidRPr="006B1F36">
        <w:rPr>
          <w:szCs w:val="20"/>
        </w:rPr>
        <w:t xml:space="preserve">Resource(s) for a period of not less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and not greater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due to some reason other than a Forced Outage, or</w:t>
      </w:r>
    </w:p>
    <w:p w14:paraId="67E4499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76" w:author="ERCOT" w:date="2024-06-21T08:35:00Z">
        <w:r w:rsidRPr="006B1F36" w:rsidDel="00086298">
          <w:rPr>
            <w:szCs w:val="20"/>
          </w:rPr>
          <w:delText xml:space="preserve">Generation </w:delText>
        </w:r>
      </w:del>
      <w:r w:rsidRPr="006B1F36">
        <w:rPr>
          <w:szCs w:val="20"/>
        </w:rPr>
        <w:t>Resource(s).</w:t>
      </w:r>
    </w:p>
    <w:p w14:paraId="3BE743DA" w14:textId="77777777" w:rsidR="00D011F0" w:rsidRPr="006B1F36" w:rsidRDefault="00D011F0" w:rsidP="00D011F0">
      <w:pPr>
        <w:spacing w:after="240"/>
        <w:rPr>
          <w:szCs w:val="20"/>
        </w:rPr>
      </w:pPr>
      <w:r w:rsidRPr="006B1F36">
        <w:rPr>
          <w:szCs w:val="20"/>
        </w:rPr>
        <w:t xml:space="preserve">On </w:t>
      </w:r>
      <w:bookmarkStart w:id="1077" w:name="_Hlk111469075"/>
      <w:r w:rsidRPr="006B1F36">
        <w:rPr>
          <w:szCs w:val="20"/>
        </w:rPr>
        <w:fldChar w:fldCharType="begin">
          <w:ffData>
            <w:name w:val=""/>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bookmarkEnd w:id="1077"/>
      <w:r w:rsidRPr="006B1F36">
        <w:rPr>
          <w:szCs w:val="20"/>
        </w:rPr>
        <w:t xml:space="preserve">, the </w:t>
      </w:r>
      <w:del w:id="1078" w:author="ERCOT" w:date="2024-06-21T08:35:00Z">
        <w:r w:rsidRPr="006B1F36" w:rsidDel="00086298">
          <w:rPr>
            <w:szCs w:val="20"/>
          </w:rPr>
          <w:delText xml:space="preserve">Generation </w:delText>
        </w:r>
      </w:del>
      <w:r w:rsidRPr="006B1F36">
        <w:rPr>
          <w:szCs w:val="20"/>
        </w:rPr>
        <w:t>Resource experienced a Forced Outage.  As a result of the Forced Outage, the Resource Entity intends to [check one]:</w:t>
      </w:r>
    </w:p>
    <w:p w14:paraId="3222C58F"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 xml:space="preserve">decommission and retire the </w:t>
      </w:r>
      <w:del w:id="1079" w:author="ERCOT" w:date="2024-06-21T08:35:00Z">
        <w:r w:rsidRPr="006B1F36" w:rsidDel="00086298">
          <w:rPr>
            <w:szCs w:val="20"/>
          </w:rPr>
          <w:delText xml:space="preserve">Generation </w:delText>
        </w:r>
      </w:del>
      <w:r w:rsidRPr="006B1F36">
        <w:rPr>
          <w:szCs w:val="20"/>
        </w:rPr>
        <w:t>Resource(s) permanently,</w:t>
      </w:r>
      <w:proofErr w:type="gramStart"/>
      <w:r w:rsidRPr="006B1F36">
        <w:rPr>
          <w:szCs w:val="20"/>
          <w:vertAlign w:val="superscript"/>
        </w:rPr>
        <w:t>2</w:t>
      </w:r>
      <w:proofErr w:type="gramEnd"/>
      <w:r w:rsidRPr="006B1F36">
        <w:rPr>
          <w:szCs w:val="20"/>
        </w:rPr>
        <w:t xml:space="preserve"> </w:t>
      </w:r>
    </w:p>
    <w:p w14:paraId="7B01BDBC"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 xml:space="preserve">temporarily suspend operation of the </w:t>
      </w:r>
      <w:del w:id="1080" w:author="ERCOT" w:date="2024-06-21T08:35:00Z">
        <w:r w:rsidRPr="006B1F36" w:rsidDel="00086298">
          <w:rPr>
            <w:szCs w:val="20"/>
          </w:rPr>
          <w:delText xml:space="preserve">Generation </w:delText>
        </w:r>
      </w:del>
      <w:r w:rsidRPr="006B1F36">
        <w:rPr>
          <w:szCs w:val="20"/>
        </w:rPr>
        <w:t xml:space="preserve">Resource(s), with an estimated return date of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or</w:t>
      </w:r>
    </w:p>
    <w:p w14:paraId="0CD8DDBF"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81" w:author="ERCOT" w:date="2024-06-21T08:36:00Z">
        <w:r w:rsidRPr="006B1F36" w:rsidDel="00086298">
          <w:rPr>
            <w:szCs w:val="20"/>
          </w:rPr>
          <w:delText xml:space="preserve">Generation </w:delText>
        </w:r>
      </w:del>
      <w:r w:rsidRPr="006B1F36">
        <w:rPr>
          <w:szCs w:val="20"/>
        </w:rPr>
        <w:t>Resource(s).</w:t>
      </w:r>
    </w:p>
    <w:p w14:paraId="76BF9305" w14:textId="77777777" w:rsidR="00D011F0" w:rsidRPr="006B1F36" w:rsidRDefault="00D011F0" w:rsidP="00D011F0">
      <w:pPr>
        <w:spacing w:after="240"/>
      </w:pPr>
      <w:r w:rsidRPr="006B1F36">
        <w:t xml:space="preserve">Check if applicable:  </w:t>
      </w:r>
      <w:r w:rsidRPr="006B1F36">
        <w:fldChar w:fldCharType="begin">
          <w:ffData>
            <w:name w:val="Check1"/>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Resource Entity believes that this </w:t>
      </w:r>
      <w:del w:id="1082" w:author="ERCOT" w:date="2024-06-21T08:36:00Z">
        <w:r w:rsidRPr="006B1F36" w:rsidDel="00086298">
          <w:delText xml:space="preserve">Generation </w:delText>
        </w:r>
      </w:del>
      <w:r w:rsidRPr="006B1F36">
        <w:t xml:space="preserve">Resource(s) is inoperable due to emissions limitations or not being repairable. </w:t>
      </w:r>
    </w:p>
    <w:p w14:paraId="2E780E38" w14:textId="77777777" w:rsidR="00D011F0" w:rsidRPr="006B1F36" w:rsidRDefault="00D011F0" w:rsidP="00D011F0">
      <w:pPr>
        <w:spacing w:before="120" w:after="240"/>
      </w:pPr>
      <w:r w:rsidRPr="006B1F36">
        <w:t>Operational and Environmental Limitations (check and describe all that apply):</w:t>
      </w:r>
    </w:p>
    <w:p w14:paraId="4EC6474B" w14:textId="77777777" w:rsidR="00D011F0" w:rsidRPr="006B1F36" w:rsidRDefault="00D011F0" w:rsidP="00D011F0">
      <w:pPr>
        <w:spacing w:after="240"/>
        <w:ind w:left="1440" w:hanging="720"/>
        <w:rPr>
          <w:szCs w:val="20"/>
        </w:rPr>
      </w:pPr>
      <w:r w:rsidRPr="006B1F36">
        <w:rPr>
          <w:szCs w:val="20"/>
        </w:rPr>
        <w:t>(a)</w:t>
      </w:r>
      <w:r w:rsidRPr="006B1F36">
        <w:rPr>
          <w:szCs w:val="20"/>
        </w:rPr>
        <w:tab/>
        <w:t>Operational:</w:t>
      </w:r>
    </w:p>
    <w:p w14:paraId="27A9F6FE"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 xml:space="preserve">Maximum annual hours of operation: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E753395"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 xml:space="preserve">Maximum annual MWhs: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148B5A5"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 xml:space="preserve">Maximum annual starts: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4D6D3E9A"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7307749B" w14:textId="77777777" w:rsidR="00D011F0" w:rsidRPr="006B1F36" w:rsidRDefault="00D011F0" w:rsidP="00D011F0">
      <w:pPr>
        <w:spacing w:after="240"/>
        <w:ind w:left="1440" w:hanging="720"/>
        <w:rPr>
          <w:szCs w:val="20"/>
        </w:rPr>
      </w:pPr>
      <w:r w:rsidRPr="006B1F36">
        <w:rPr>
          <w:szCs w:val="20"/>
        </w:rPr>
        <w:t>(b)</w:t>
      </w:r>
      <w:r w:rsidRPr="006B1F36">
        <w:rPr>
          <w:szCs w:val="20"/>
        </w:rPr>
        <w:tab/>
        <w:t>Environmental:</w:t>
      </w:r>
    </w:p>
    <w:p w14:paraId="00115646" w14:textId="77777777" w:rsidR="00D011F0" w:rsidRPr="006B1F36" w:rsidRDefault="00D011F0" w:rsidP="00D011F0">
      <w:pPr>
        <w:spacing w:after="240"/>
        <w:ind w:left="2160" w:hanging="720"/>
        <w:rPr>
          <w:szCs w:val="20"/>
        </w:rPr>
      </w:pPr>
      <w:r w:rsidRPr="006B1F36">
        <w:rPr>
          <w:szCs w:val="20"/>
        </w:rPr>
        <w:lastRenderedPageBreak/>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 xml:space="preserve">Maximum annual NOx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4276790"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 xml:space="preserve">Maximum annual SO2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66BCD8A0"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B13612">
        <w:rPr>
          <w:szCs w:val="20"/>
        </w:rPr>
      </w:r>
      <w:r w:rsidR="00B13612">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75CF6D61" w14:textId="77777777" w:rsidR="00D011F0" w:rsidRPr="006B1F36" w:rsidRDefault="00D011F0" w:rsidP="00D011F0">
      <w:pPr>
        <w:rPr>
          <w:szCs w:val="20"/>
        </w:rPr>
      </w:pPr>
    </w:p>
    <w:p w14:paraId="31A41AB9" w14:textId="77777777" w:rsidR="00D011F0" w:rsidRPr="006B1F36" w:rsidRDefault="00D011F0" w:rsidP="00D011F0">
      <w:pPr>
        <w:rPr>
          <w:szCs w:val="20"/>
        </w:rPr>
      </w:pPr>
      <w:r w:rsidRPr="006B1F36">
        <w:rPr>
          <w:b/>
          <w:szCs w:val="20"/>
          <w:u w:val="single"/>
        </w:rPr>
        <w:t>Part III:</w:t>
      </w:r>
    </w:p>
    <w:p w14:paraId="7FA2080A" w14:textId="77777777" w:rsidR="00D011F0" w:rsidRPr="006B1F36" w:rsidRDefault="00D011F0" w:rsidP="00D011F0">
      <w:pPr>
        <w:spacing w:after="240"/>
        <w:rPr>
          <w:iCs/>
          <w:szCs w:val="20"/>
        </w:rPr>
      </w:pPr>
    </w:p>
    <w:p w14:paraId="061B69DD" w14:textId="77777777" w:rsidR="00D011F0" w:rsidRPr="006B1F36" w:rsidRDefault="00D011F0" w:rsidP="00D011F0">
      <w:pPr>
        <w:spacing w:after="240"/>
        <w:rPr>
          <w:iCs/>
          <w:szCs w:val="20"/>
        </w:rPr>
      </w:pPr>
      <w:r w:rsidRPr="006B1F36">
        <w:rPr>
          <w:iCs/>
          <w:szCs w:val="20"/>
        </w:rPr>
        <w:t xml:space="preserve">Estimated RMR Fuel Adder ($/MMBtu): </w:t>
      </w:r>
      <w:r w:rsidRPr="006B1F36">
        <w:rPr>
          <w:szCs w:val="20"/>
          <w:u w:val="single"/>
        </w:rPr>
        <w:fldChar w:fldCharType="begin">
          <w:ffData>
            <w:name w:val=""/>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4B8EB12" w14:textId="77777777" w:rsidR="00D011F0" w:rsidRPr="006B1F36" w:rsidRDefault="00D011F0" w:rsidP="00D011F0">
      <w:pPr>
        <w:rPr>
          <w:szCs w:val="20"/>
        </w:rPr>
      </w:pPr>
      <w:r w:rsidRPr="006B1F36">
        <w:rPr>
          <w:szCs w:val="20"/>
        </w:rPr>
        <w:t>Proposed Initial Standby Cost ($/</w:t>
      </w:r>
      <w:proofErr w:type="spellStart"/>
      <w:r w:rsidRPr="006B1F36">
        <w:rPr>
          <w:szCs w:val="20"/>
        </w:rPr>
        <w:t>hr</w:t>
      </w:r>
      <w:proofErr w:type="spellEnd"/>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251EFCB0" w14:textId="77777777" w:rsidR="00D011F0" w:rsidRPr="006B1F36" w:rsidRDefault="00D011F0" w:rsidP="00D011F0">
      <w:pPr>
        <w:rPr>
          <w:szCs w:val="20"/>
        </w:rPr>
      </w:pPr>
    </w:p>
    <w:p w14:paraId="30D0BC09" w14:textId="77777777" w:rsidR="00D011F0" w:rsidRPr="006B1F36" w:rsidRDefault="00D011F0" w:rsidP="00D011F0">
      <w:pPr>
        <w:spacing w:after="240"/>
      </w:pPr>
      <w:r w:rsidRPr="006B1F36">
        <w:t>I understand and agree that this Notification is not confidential and does not constitute Protected Information under the ERCOT Protocols.</w:t>
      </w:r>
    </w:p>
    <w:p w14:paraId="52CA85C7" w14:textId="77777777" w:rsidR="00D011F0" w:rsidRPr="006B1F36" w:rsidRDefault="00D011F0" w:rsidP="00D011F0">
      <w:pPr>
        <w:spacing w:after="240"/>
      </w:pPr>
      <w:r w:rsidRPr="006B1F36">
        <w:t xml:space="preserve">I hereby certify that the proposed, estimated Fuel Adder, Standby Costs, and attached budget are accurate at the time of submittal, necessary, and do not exceed fair-market value.  </w:t>
      </w:r>
    </w:p>
    <w:p w14:paraId="3E7AFB56" w14:textId="77777777" w:rsidR="00D011F0" w:rsidRPr="006B1F36" w:rsidRDefault="00D011F0" w:rsidP="00D011F0">
      <w:pPr>
        <w:spacing w:after="240"/>
      </w:pPr>
      <w:r w:rsidRPr="006B1F36">
        <w:t>The undersigned certifies that I am an officer or executive of Resource Entity, that I am authorized to execute and submit this Notification on behalf of Resource Entity, and that the statements contained herein are true and correct.</w:t>
      </w:r>
    </w:p>
    <w:p w14:paraId="0F08D621" w14:textId="77777777" w:rsidR="00D011F0" w:rsidRPr="006B1F36" w:rsidRDefault="00D011F0" w:rsidP="00D011F0">
      <w:pPr>
        <w:spacing w:after="240"/>
      </w:pPr>
    </w:p>
    <w:p w14:paraId="610B7931" w14:textId="77777777" w:rsidR="00D011F0" w:rsidRPr="006B1F36" w:rsidRDefault="00D011F0" w:rsidP="00D011F0">
      <w:pPr>
        <w:spacing w:after="240"/>
        <w:rPr>
          <w:u w:val="single"/>
        </w:rPr>
      </w:pP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10353867" w14:textId="77777777" w:rsidR="00D011F0" w:rsidRPr="006B1F36" w:rsidRDefault="00D011F0" w:rsidP="00D011F0">
      <w:pPr>
        <w:spacing w:after="240"/>
      </w:pPr>
      <w:r w:rsidRPr="006B1F36">
        <w:t xml:space="preserve">Name: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64C17499" w14:textId="77777777" w:rsidR="00D011F0" w:rsidRPr="006B1F36" w:rsidRDefault="00D011F0" w:rsidP="00D011F0">
      <w:pPr>
        <w:spacing w:after="240"/>
      </w:pPr>
      <w:r w:rsidRPr="006B1F36">
        <w:t xml:space="preserve">Title: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6CA2FFB9" w14:textId="77777777" w:rsidR="00D011F0" w:rsidRPr="006B1F36" w:rsidRDefault="00D011F0" w:rsidP="00D011F0">
      <w:pPr>
        <w:spacing w:after="240"/>
      </w:pPr>
      <w:r w:rsidRPr="006B1F36">
        <w:t xml:space="preserve">Date: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44395CDC" w14:textId="77777777" w:rsidR="00D011F0" w:rsidRDefault="00D011F0" w:rsidP="00D011F0">
      <w:pPr>
        <w:spacing w:before="1320"/>
        <w:jc w:val="center"/>
        <w:rPr>
          <w:b/>
          <w:sz w:val="36"/>
          <w:szCs w:val="36"/>
        </w:rPr>
      </w:pPr>
      <w:r>
        <w:rPr>
          <w:b/>
          <w:sz w:val="36"/>
        </w:rPr>
        <w:t>ERCOT Nodal Protocols</w:t>
      </w:r>
    </w:p>
    <w:p w14:paraId="67AC391D" w14:textId="77777777" w:rsidR="00D011F0" w:rsidRDefault="00D011F0" w:rsidP="00D011F0">
      <w:pPr>
        <w:jc w:val="center"/>
        <w:rPr>
          <w:b/>
          <w:sz w:val="36"/>
        </w:rPr>
      </w:pPr>
    </w:p>
    <w:p w14:paraId="5517FB87" w14:textId="77777777" w:rsidR="00D011F0" w:rsidRDefault="00D011F0" w:rsidP="00D011F0">
      <w:pPr>
        <w:jc w:val="center"/>
        <w:rPr>
          <w:b/>
          <w:sz w:val="36"/>
        </w:rPr>
      </w:pPr>
      <w:r>
        <w:rPr>
          <w:b/>
          <w:sz w:val="36"/>
        </w:rPr>
        <w:t>Section 22</w:t>
      </w:r>
    </w:p>
    <w:p w14:paraId="14195CC3" w14:textId="77777777" w:rsidR="00D011F0" w:rsidRDefault="00D011F0" w:rsidP="00D011F0">
      <w:pPr>
        <w:jc w:val="center"/>
        <w:rPr>
          <w:b/>
          <w:sz w:val="36"/>
          <w:szCs w:val="36"/>
        </w:rPr>
      </w:pPr>
    </w:p>
    <w:p w14:paraId="2C085BD7" w14:textId="77777777" w:rsidR="00D011F0" w:rsidRDefault="00D011F0" w:rsidP="00D011F0">
      <w:pPr>
        <w:spacing w:after="240"/>
        <w:jc w:val="center"/>
        <w:rPr>
          <w:b/>
          <w:sz w:val="36"/>
          <w:szCs w:val="36"/>
        </w:rPr>
      </w:pPr>
      <w:r>
        <w:rPr>
          <w:b/>
          <w:sz w:val="36"/>
          <w:szCs w:val="36"/>
        </w:rPr>
        <w:t>Attachment H:  Notification of Change of</w:t>
      </w:r>
      <w:del w:id="1083" w:author="ERCOT" w:date="2024-06-21T08:37:00Z">
        <w:r w:rsidDel="00086298">
          <w:rPr>
            <w:b/>
            <w:sz w:val="36"/>
            <w:szCs w:val="36"/>
          </w:rPr>
          <w:delText xml:space="preserve"> Generation</w:delText>
        </w:r>
      </w:del>
      <w:r>
        <w:rPr>
          <w:b/>
          <w:sz w:val="36"/>
          <w:szCs w:val="36"/>
        </w:rPr>
        <w:t xml:space="preserve"> Resource Designation</w:t>
      </w:r>
    </w:p>
    <w:p w14:paraId="57B80705" w14:textId="77777777" w:rsidR="00D011F0" w:rsidRDefault="00D011F0" w:rsidP="00D011F0">
      <w:pPr>
        <w:jc w:val="center"/>
        <w:outlineLvl w:val="0"/>
        <w:rPr>
          <w:b/>
        </w:rPr>
      </w:pPr>
    </w:p>
    <w:p w14:paraId="49F22255" w14:textId="77777777" w:rsidR="00D011F0" w:rsidRDefault="00D011F0" w:rsidP="00D011F0">
      <w:pPr>
        <w:jc w:val="center"/>
        <w:outlineLvl w:val="0"/>
        <w:rPr>
          <w:b/>
        </w:rPr>
      </w:pPr>
    </w:p>
    <w:p w14:paraId="691BF6B6" w14:textId="77777777" w:rsidR="00D011F0" w:rsidRDefault="00D011F0" w:rsidP="00D011F0">
      <w:pPr>
        <w:jc w:val="center"/>
        <w:outlineLvl w:val="0"/>
        <w:rPr>
          <w:b/>
        </w:rPr>
      </w:pPr>
      <w:del w:id="1084" w:author="ERCOT" w:date="2024-06-21T08:37:00Z">
        <w:r w:rsidDel="00086298">
          <w:rPr>
            <w:b/>
          </w:rPr>
          <w:delText>December 17, 2021</w:delText>
        </w:r>
      </w:del>
      <w:ins w:id="1085" w:author="ERCOT" w:date="2024-06-21T08:37:00Z">
        <w:r>
          <w:rPr>
            <w:b/>
          </w:rPr>
          <w:t>TBD</w:t>
        </w:r>
      </w:ins>
    </w:p>
    <w:p w14:paraId="70D48A2B" w14:textId="77777777" w:rsidR="00D011F0" w:rsidRDefault="00D011F0" w:rsidP="00D011F0">
      <w:pPr>
        <w:jc w:val="center"/>
        <w:outlineLvl w:val="0"/>
        <w:rPr>
          <w:b/>
        </w:rPr>
      </w:pPr>
    </w:p>
    <w:p w14:paraId="24C57C99" w14:textId="77777777" w:rsidR="00D011F0" w:rsidRDefault="00D011F0" w:rsidP="00D011F0">
      <w:pPr>
        <w:jc w:val="center"/>
        <w:outlineLvl w:val="0"/>
        <w:rPr>
          <w:b/>
          <w:bCs/>
          <w:i/>
          <w:iCs/>
        </w:rPr>
      </w:pPr>
    </w:p>
    <w:p w14:paraId="4749BF7D" w14:textId="77777777" w:rsidR="00D011F0" w:rsidRDefault="00D011F0" w:rsidP="00D011F0">
      <w:pPr>
        <w:jc w:val="center"/>
        <w:outlineLvl w:val="0"/>
        <w:rPr>
          <w:b/>
        </w:rPr>
      </w:pPr>
    </w:p>
    <w:p w14:paraId="73440A4E" w14:textId="77777777" w:rsidR="00D011F0" w:rsidRDefault="00D011F0" w:rsidP="00D011F0">
      <w:pPr>
        <w:pBdr>
          <w:top w:val="single" w:sz="4" w:space="1" w:color="auto"/>
        </w:pBdr>
        <w:rPr>
          <w:b/>
          <w:sz w:val="20"/>
        </w:rPr>
      </w:pPr>
    </w:p>
    <w:p w14:paraId="144C41C2" w14:textId="77777777" w:rsidR="00D011F0" w:rsidRDefault="00D011F0" w:rsidP="00D011F0">
      <w:pPr>
        <w:pStyle w:val="BodyText"/>
        <w:jc w:val="center"/>
      </w:pPr>
      <w:r>
        <w:rPr>
          <w:b/>
          <w:sz w:val="28"/>
          <w:szCs w:val="28"/>
        </w:rPr>
        <w:t xml:space="preserve">Notification of Change of </w:t>
      </w:r>
      <w:del w:id="1086" w:author="ERCOT" w:date="2024-06-21T08:39:00Z">
        <w:r w:rsidDel="00086298">
          <w:rPr>
            <w:b/>
            <w:sz w:val="28"/>
            <w:szCs w:val="28"/>
          </w:rPr>
          <w:delText xml:space="preserve">Generation </w:delText>
        </w:r>
      </w:del>
      <w:r>
        <w:rPr>
          <w:b/>
          <w:sz w:val="28"/>
          <w:szCs w:val="28"/>
        </w:rPr>
        <w:t>Resource Designation</w:t>
      </w:r>
    </w:p>
    <w:p w14:paraId="4C8366D9" w14:textId="77777777" w:rsidR="00D011F0" w:rsidRDefault="00D011F0" w:rsidP="00D011F0">
      <w:pPr>
        <w:pStyle w:val="BodyText"/>
        <w:rPr>
          <w:sz w:val="20"/>
        </w:rPr>
      </w:pPr>
      <w:r>
        <w:rPr>
          <w:sz w:val="20"/>
        </w:rPr>
        <w:t xml:space="preserve">This Notification is for changing a Generation Resource </w:t>
      </w:r>
      <w:ins w:id="1087" w:author="ERCOT" w:date="2024-06-21T08:39:00Z">
        <w:r>
          <w:rPr>
            <w:sz w:val="20"/>
          </w:rPr>
          <w:t xml:space="preserve">or Energy Storage Resource (ESR) </w:t>
        </w:r>
      </w:ins>
      <w:r>
        <w:rPr>
          <w:sz w:val="20"/>
        </w:rPr>
        <w:t xml:space="preserve">designation in accordance with the ERCOT Protocols.  Information may be inserted electronically to expand the </w:t>
      </w:r>
      <w:proofErr w:type="gramStart"/>
      <w:r>
        <w:rPr>
          <w:sz w:val="20"/>
        </w:rPr>
        <w:t>reply</w:t>
      </w:r>
      <w:proofErr w:type="gramEnd"/>
      <w:r>
        <w:rPr>
          <w:sz w:val="20"/>
        </w:rPr>
        <w:t xml:space="preserve"> spaces as necessary.  </w:t>
      </w:r>
    </w:p>
    <w:p w14:paraId="680D7596" w14:textId="77777777" w:rsidR="00D011F0" w:rsidRDefault="00D011F0" w:rsidP="00D011F0">
      <w:pPr>
        <w:pStyle w:val="BodyText"/>
        <w:rPr>
          <w:sz w:val="20"/>
        </w:rPr>
      </w:pPr>
      <w:r>
        <w:rPr>
          <w:sz w:val="20"/>
        </w:rPr>
        <w:t xml:space="preserve">The Notification must be signed, notarized and delivered to ERCOT.  Delivery may be accomplished via email to </w:t>
      </w:r>
      <w:hyperlink r:id="rId56"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6764E4C4" w14:textId="77777777" w:rsidR="00D011F0" w:rsidRDefault="00D011F0" w:rsidP="00D011F0">
      <w:pPr>
        <w:pStyle w:val="BodyText"/>
        <w:spacing w:after="0"/>
        <w:rPr>
          <w:sz w:val="20"/>
        </w:rPr>
      </w:pPr>
    </w:p>
    <w:p w14:paraId="24A914E9" w14:textId="77777777" w:rsidR="00D011F0" w:rsidRDefault="00D011F0" w:rsidP="00D011F0">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05940318" w14:textId="77777777" w:rsidR="00D011F0" w:rsidRDefault="00D011F0" w:rsidP="00D011F0">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A475808" w14:textId="77777777" w:rsidR="00D011F0" w:rsidRDefault="00D011F0" w:rsidP="00D011F0">
      <w:pPr>
        <w:pStyle w:val="BodyText"/>
        <w:rPr>
          <w:u w:val="single"/>
        </w:rPr>
      </w:pPr>
      <w:del w:id="1088" w:author="ERCOT" w:date="2024-06-21T08:39:00Z">
        <w:r w:rsidDel="00086298">
          <w:delText xml:space="preserve">Generation </w:delText>
        </w:r>
      </w:del>
      <w:r>
        <w:t xml:space="preserve">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3E08FA1B" w14:textId="77777777" w:rsidR="00D011F0" w:rsidRDefault="00D011F0" w:rsidP="00D011F0">
      <w:pPr>
        <w:pStyle w:val="BodyText"/>
        <w:spacing w:after="0"/>
      </w:pPr>
    </w:p>
    <w:p w14:paraId="796FB76B" w14:textId="77777777" w:rsidR="00D011F0" w:rsidRDefault="00D011F0" w:rsidP="00D011F0">
      <w:pPr>
        <w:pStyle w:val="BodyText"/>
      </w:pPr>
      <w:del w:id="1089" w:author="ERCOT" w:date="2024-06-21T08:39:00Z">
        <w:r w:rsidDel="00086298">
          <w:delText xml:space="preserve">Generation </w:delText>
        </w:r>
      </w:del>
      <w:r>
        <w:t>Resource(s) is currently [check one]</w:t>
      </w:r>
    </w:p>
    <w:p w14:paraId="4DDC8D5D" w14:textId="77777777" w:rsidR="00D011F0" w:rsidRDefault="00D011F0" w:rsidP="00D011F0">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B13612">
        <w:fldChar w:fldCharType="separate"/>
      </w:r>
      <w:r>
        <w:fldChar w:fldCharType="end"/>
      </w:r>
      <w:r>
        <w:tab/>
        <w:t xml:space="preserve">decommissioned and </w:t>
      </w:r>
      <w:proofErr w:type="gramStart"/>
      <w:r>
        <w:t>retired</w:t>
      </w:r>
      <w:proofErr w:type="gramEnd"/>
    </w:p>
    <w:p w14:paraId="21280E9D" w14:textId="77777777" w:rsidR="00D011F0" w:rsidRDefault="00D011F0" w:rsidP="00D011F0">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B13612">
        <w:fldChar w:fldCharType="separate"/>
      </w:r>
      <w:r>
        <w:fldChar w:fldCharType="end"/>
      </w:r>
      <w:r>
        <w:tab/>
        <w:t xml:space="preserve">under a Reliability Must-Run (RMR) Agreement </w:t>
      </w:r>
    </w:p>
    <w:p w14:paraId="18C5711B"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B13612">
        <w:fldChar w:fldCharType="separate"/>
      </w:r>
      <w:r>
        <w:fldChar w:fldCharType="end"/>
      </w:r>
      <w:r>
        <w:tab/>
        <w:t>mothballed under a Seasonal Operation Period</w:t>
      </w:r>
    </w:p>
    <w:p w14:paraId="6990EB01"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B13612">
        <w:fldChar w:fldCharType="separate"/>
      </w:r>
      <w:r>
        <w:fldChar w:fldCharType="end"/>
      </w:r>
      <w:r>
        <w:tab/>
        <w:t>mothballed</w:t>
      </w:r>
    </w:p>
    <w:p w14:paraId="7794692A" w14:textId="77777777" w:rsidR="00D011F0" w:rsidRDefault="00D011F0" w:rsidP="00D011F0">
      <w:pPr>
        <w:pStyle w:val="BodyText"/>
        <w:spacing w:after="0"/>
        <w:ind w:left="1440" w:hanging="720"/>
      </w:pPr>
    </w:p>
    <w:p w14:paraId="13936E5D" w14:textId="77777777" w:rsidR="00D011F0" w:rsidRDefault="00D011F0" w:rsidP="00D011F0">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w:t>
      </w:r>
      <w:del w:id="1090" w:author="ERCOT" w:date="2024-06-21T08:39:00Z">
        <w:r w:rsidDel="00086298">
          <w:delText xml:space="preserve">Generation </w:delText>
        </w:r>
      </w:del>
      <w:r>
        <w:t>Resource(s) designation to [check one]</w:t>
      </w:r>
    </w:p>
    <w:p w14:paraId="19FDB43D"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B13612">
        <w:fldChar w:fldCharType="separate"/>
      </w:r>
      <w:r>
        <w:fldChar w:fldCharType="end"/>
      </w:r>
      <w:r>
        <w:tab/>
        <w:t xml:space="preserve">operational </w:t>
      </w:r>
      <w:r w:rsidRPr="0063069E">
        <w:t xml:space="preserve">(for a </w:t>
      </w:r>
      <w:r>
        <w:t xml:space="preserve">Mothballed </w:t>
      </w:r>
      <w:r w:rsidRPr="0063069E">
        <w:t xml:space="preserve">Generation Resource </w:t>
      </w:r>
      <w:ins w:id="1091" w:author="ERCOT" w:date="2024-06-21T08:40:00Z">
        <w:r>
          <w:t xml:space="preserve">or Mothballed ESR </w:t>
        </w:r>
      </w:ins>
      <w:r>
        <w:t>operating under a Seasonal Operation Period</w:t>
      </w:r>
      <w:r w:rsidRPr="0063069E">
        <w:t>, selecting this option means that the Generation Resource</w:t>
      </w:r>
      <w:ins w:id="1092" w:author="ERCOT" w:date="2024-06-21T08:40:00Z">
        <w:r>
          <w:t xml:space="preserve"> or ESR</w:t>
        </w:r>
      </w:ins>
      <w:r w:rsidRPr="0063069E">
        <w:t xml:space="preserve"> is returning to </w:t>
      </w:r>
      <w:proofErr w:type="gramStart"/>
      <w:r w:rsidRPr="0063069E">
        <w:t>year round</w:t>
      </w:r>
      <w:proofErr w:type="gramEnd"/>
      <w:r w:rsidRPr="0063069E">
        <w:t xml:space="preserve"> service)</w:t>
      </w:r>
    </w:p>
    <w:p w14:paraId="34F84275"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B13612">
        <w:fldChar w:fldCharType="separate"/>
      </w:r>
      <w:r>
        <w:fldChar w:fldCharType="end"/>
      </w:r>
      <w:r>
        <w:tab/>
        <w:t>mothballed (a Mothballed Generation Resource</w:t>
      </w:r>
      <w:ins w:id="1093" w:author="ERCOT" w:date="2024-06-21T08:40:00Z">
        <w:r w:rsidRPr="00086298">
          <w:t xml:space="preserve"> </w:t>
        </w:r>
        <w:r>
          <w:t>or Mothballed ESR</w:t>
        </w:r>
      </w:ins>
      <w:r>
        <w:t xml:space="preserve"> operating under a Seasonal Operation Period may not select this option, and must instead use the Section 22, Attachment E, Notification of Suspension of Operation form to change to a different mothballed status)</w:t>
      </w:r>
    </w:p>
    <w:p w14:paraId="331A421F" w14:textId="77777777" w:rsidR="00D011F0" w:rsidRDefault="00D011F0" w:rsidP="00D011F0">
      <w:pPr>
        <w:pStyle w:val="BodyText"/>
        <w:ind w:left="1440" w:hanging="720"/>
      </w:pPr>
      <w:r>
        <w:lastRenderedPageBreak/>
        <w:fldChar w:fldCharType="begin">
          <w:ffData>
            <w:name w:val="Check1"/>
            <w:enabled/>
            <w:calcOnExit w:val="0"/>
            <w:checkBox>
              <w:sizeAuto/>
              <w:default w:val="0"/>
            </w:checkBox>
          </w:ffData>
        </w:fldChar>
      </w:r>
      <w:r>
        <w:instrText xml:space="preserve"> FORMCHECKBOX </w:instrText>
      </w:r>
      <w:r w:rsidR="00B13612">
        <w:fldChar w:fldCharType="separate"/>
      </w:r>
      <w:r>
        <w:fldChar w:fldCharType="end"/>
      </w:r>
      <w:r>
        <w:tab/>
        <w:t>decommissioned and retired permanently</w:t>
      </w:r>
      <w:r>
        <w:rPr>
          <w:rStyle w:val="FootnoteReference"/>
        </w:rPr>
        <w:footnoteReference w:id="3"/>
      </w:r>
      <w:r>
        <w:t xml:space="preserve"> (a Mothballed Generation Resource</w:t>
      </w:r>
      <w:ins w:id="1096" w:author="ERCOT" w:date="2024-06-21T08:40:00Z">
        <w:r w:rsidRPr="00086298">
          <w:t xml:space="preserve"> </w:t>
        </w:r>
        <w:r>
          <w:t>or Mothballed ESR</w:t>
        </w:r>
      </w:ins>
      <w:r>
        <w:t xml:space="preserve"> operating under a Seasonal Operation Period may not select this option and must instead use the form in Section 22, Attachment E to be designated as decommissioned)</w:t>
      </w:r>
    </w:p>
    <w:p w14:paraId="11675AE8" w14:textId="77777777" w:rsidR="00D011F0" w:rsidRDefault="00D011F0" w:rsidP="00D011F0">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B13612">
        <w:fldChar w:fldCharType="separate"/>
      </w:r>
      <w:r w:rsidRPr="0063069E">
        <w:fldChar w:fldCharType="end"/>
      </w:r>
      <w:r w:rsidRPr="0063069E">
        <w:tab/>
      </w:r>
      <w:r>
        <w:t xml:space="preserve">Mothballed </w:t>
      </w:r>
      <w:r w:rsidRPr="0063069E">
        <w:t>Generation Resource</w:t>
      </w:r>
      <w:ins w:id="1097" w:author="ERCOT" w:date="2024-06-21T08:40:00Z">
        <w:r w:rsidRPr="00086298">
          <w:t xml:space="preserve"> </w:t>
        </w:r>
        <w:r>
          <w:t>or Mothballed ESR</w:t>
        </w:r>
      </w:ins>
      <w:r>
        <w:t xml:space="preserve"> operating under a Seasonal Operation Period, updating start date or end date of Seasonal Operation Period</w:t>
      </w:r>
    </w:p>
    <w:p w14:paraId="4517403C" w14:textId="77777777" w:rsidR="00D011F0" w:rsidRDefault="00D011F0" w:rsidP="00D011F0">
      <w:pPr>
        <w:pStyle w:val="BodyText"/>
        <w:spacing w:after="0"/>
        <w:jc w:val="both"/>
      </w:pPr>
    </w:p>
    <w:p w14:paraId="2808225A" w14:textId="77777777" w:rsidR="00D011F0" w:rsidRPr="00393941" w:rsidRDefault="00D011F0" w:rsidP="00D011F0">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w:t>
      </w:r>
      <w:ins w:id="1098" w:author="ERCOT" w:date="2024-06-21T08:41:00Z">
        <w:r w:rsidRPr="00086298">
          <w:t xml:space="preserve"> </w:t>
        </w:r>
        <w:r>
          <w:t>or Mothballed ESR</w:t>
        </w:r>
      </w:ins>
      <w:r w:rsidRPr="00393941">
        <w:t xml:space="preserve"> will change its Seasonal Operation Period as follows:</w:t>
      </w:r>
    </w:p>
    <w:p w14:paraId="5B1AA764" w14:textId="77777777" w:rsidR="00D011F0" w:rsidRPr="00393941" w:rsidRDefault="00D011F0" w:rsidP="00D011F0">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B13612">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28949939" w14:textId="77777777" w:rsidR="00D011F0" w:rsidRPr="00393941" w:rsidRDefault="00D011F0" w:rsidP="00D011F0">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B13612">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67C6D6C7" w14:textId="77777777" w:rsidR="00D011F0" w:rsidRDefault="00D011F0" w:rsidP="00D011F0">
      <w:pPr>
        <w:pStyle w:val="BodyText"/>
        <w:spacing w:after="0"/>
        <w:ind w:firstLine="720"/>
      </w:pPr>
    </w:p>
    <w:p w14:paraId="522A7D8A" w14:textId="77777777" w:rsidR="00D011F0" w:rsidRDefault="00D011F0" w:rsidP="00D011F0">
      <w:pPr>
        <w:pStyle w:val="BodyText"/>
      </w:pPr>
      <w:r>
        <w:t>The undersigned certifies that I am an officer of Resource Entity, that I am authorized to execute and submit this Notification on behalf of Resource Entity, and that the statements contained herein are true and correct.</w:t>
      </w:r>
    </w:p>
    <w:p w14:paraId="431EEA87" w14:textId="77777777" w:rsidR="00D011F0" w:rsidRDefault="00D011F0" w:rsidP="00D011F0">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14181D41" w14:textId="77777777" w:rsidR="00D011F0" w:rsidRDefault="00D011F0" w:rsidP="00D011F0">
      <w:pPr>
        <w:pStyle w:val="BodyText"/>
      </w:pPr>
      <w:r>
        <w:t xml:space="preserve">Name:  </w:t>
      </w:r>
      <w:r>
        <w:rPr>
          <w:u w:val="single"/>
        </w:rPr>
        <w:tab/>
      </w:r>
      <w:r>
        <w:rPr>
          <w:u w:val="single"/>
        </w:rPr>
        <w:tab/>
      </w:r>
      <w:r>
        <w:rPr>
          <w:u w:val="single"/>
        </w:rPr>
        <w:tab/>
      </w:r>
      <w:r>
        <w:rPr>
          <w:u w:val="single"/>
        </w:rPr>
        <w:tab/>
      </w:r>
      <w:r>
        <w:rPr>
          <w:u w:val="single"/>
        </w:rPr>
        <w:tab/>
      </w:r>
    </w:p>
    <w:p w14:paraId="7C2702C7" w14:textId="77777777" w:rsidR="00D011F0" w:rsidRDefault="00D011F0" w:rsidP="00D011F0">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7FA28706" w14:textId="77777777" w:rsidR="00D011F0" w:rsidRDefault="00D011F0" w:rsidP="00D011F0">
      <w:pPr>
        <w:pStyle w:val="BodyText"/>
      </w:pPr>
      <w:r>
        <w:t xml:space="preserve">Date:  </w:t>
      </w:r>
      <w:r>
        <w:tab/>
      </w:r>
      <w:r>
        <w:rPr>
          <w:u w:val="single"/>
        </w:rPr>
        <w:tab/>
      </w:r>
      <w:r>
        <w:rPr>
          <w:u w:val="single"/>
        </w:rPr>
        <w:tab/>
      </w:r>
      <w:r>
        <w:rPr>
          <w:u w:val="single"/>
        </w:rPr>
        <w:tab/>
      </w:r>
      <w:r>
        <w:rPr>
          <w:u w:val="single"/>
        </w:rPr>
        <w:tab/>
      </w:r>
      <w:r>
        <w:rPr>
          <w:u w:val="single"/>
        </w:rPr>
        <w:tab/>
      </w:r>
    </w:p>
    <w:p w14:paraId="1922DF67" w14:textId="77777777" w:rsidR="00D011F0" w:rsidRDefault="00D011F0" w:rsidP="00D011F0">
      <w:pPr>
        <w:pStyle w:val="BodyText"/>
      </w:pPr>
      <w:r>
        <w:t>STATE OF _______________</w:t>
      </w:r>
    </w:p>
    <w:p w14:paraId="69E12D62" w14:textId="77777777" w:rsidR="00D011F0" w:rsidRDefault="00D011F0" w:rsidP="00D011F0">
      <w:pPr>
        <w:pStyle w:val="BodyText"/>
      </w:pPr>
      <w:r>
        <w:t>COUNTY OF _____________</w:t>
      </w:r>
    </w:p>
    <w:p w14:paraId="7E9706ED" w14:textId="77777777" w:rsidR="00D011F0" w:rsidRDefault="00D011F0" w:rsidP="00D011F0">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2F1BBBF" w14:textId="77777777" w:rsidR="00D011F0" w:rsidRDefault="00D011F0" w:rsidP="00D011F0">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0EBC356D" w14:textId="77777777" w:rsidR="00D011F0" w:rsidRDefault="00D011F0" w:rsidP="00D011F0">
      <w:pPr>
        <w:pStyle w:val="BodyText"/>
        <w:spacing w:line="360" w:lineRule="auto"/>
      </w:pPr>
      <w:r>
        <w:lastRenderedPageBreak/>
        <w:t xml:space="preserve">SWORN TO </w:t>
      </w:r>
      <w:smartTag w:uri="urn:schemas-microsoft-com:office:smarttags" w:element="PostalCode">
        <w:r>
          <w:t>AND</w:t>
        </w:r>
      </w:smartTag>
      <w:r>
        <w:t xml:space="preserve"> SUBSCRIBED TO BEFORE ME, the undersigned authority on this the _____ day of ____________, 20__.</w:t>
      </w:r>
    </w:p>
    <w:p w14:paraId="655A626D" w14:textId="77777777" w:rsidR="00D011F0" w:rsidRDefault="00D011F0" w:rsidP="00D011F0">
      <w:pPr>
        <w:pStyle w:val="BodyText"/>
        <w:ind w:left="4320"/>
      </w:pPr>
      <w:r>
        <w:t>______________________________</w:t>
      </w:r>
    </w:p>
    <w:p w14:paraId="577ED98C" w14:textId="77777777" w:rsidR="00D011F0" w:rsidRDefault="00D011F0" w:rsidP="00D011F0">
      <w:pPr>
        <w:pStyle w:val="BodyText"/>
        <w:ind w:left="4320"/>
      </w:pPr>
      <w:r>
        <w:t>Notary Public, State of ___________</w:t>
      </w:r>
    </w:p>
    <w:p w14:paraId="386CA38E" w14:textId="77777777" w:rsidR="00D011F0" w:rsidRDefault="00D011F0" w:rsidP="00D011F0">
      <w:pPr>
        <w:pStyle w:val="BodyText"/>
        <w:ind w:left="4320"/>
      </w:pPr>
      <w:r>
        <w:t>My Commission expires __________</w:t>
      </w:r>
    </w:p>
    <w:p w14:paraId="3ACB544E" w14:textId="77777777" w:rsidR="00D011F0" w:rsidRDefault="00D011F0" w:rsidP="00D011F0"/>
    <w:p w14:paraId="256E0662" w14:textId="77777777" w:rsidR="00D011F0" w:rsidRPr="00F2174A" w:rsidRDefault="00D011F0" w:rsidP="00D011F0">
      <w:pPr>
        <w:spacing w:before="720"/>
        <w:jc w:val="center"/>
        <w:rPr>
          <w:b/>
          <w:sz w:val="36"/>
          <w:szCs w:val="36"/>
        </w:rPr>
      </w:pPr>
      <w:r w:rsidRPr="00F2174A">
        <w:rPr>
          <w:b/>
          <w:sz w:val="36"/>
        </w:rPr>
        <w:t>ERCOT Nodal Protocols</w:t>
      </w:r>
      <w:r>
        <w:rPr>
          <w:b/>
          <w:sz w:val="36"/>
        </w:rPr>
        <w:t xml:space="preserve"> </w:t>
      </w:r>
    </w:p>
    <w:p w14:paraId="08F7B379" w14:textId="77777777" w:rsidR="00D011F0" w:rsidRPr="00F2174A" w:rsidRDefault="00D011F0" w:rsidP="00D011F0">
      <w:pPr>
        <w:jc w:val="center"/>
        <w:rPr>
          <w:b/>
          <w:sz w:val="36"/>
        </w:rPr>
      </w:pPr>
    </w:p>
    <w:p w14:paraId="21ACE294" w14:textId="77777777" w:rsidR="00D011F0" w:rsidRPr="00F2174A" w:rsidRDefault="00D011F0" w:rsidP="00D011F0">
      <w:pPr>
        <w:jc w:val="center"/>
        <w:rPr>
          <w:b/>
          <w:sz w:val="36"/>
        </w:rPr>
      </w:pPr>
      <w:r w:rsidRPr="00F2174A">
        <w:rPr>
          <w:b/>
          <w:sz w:val="36"/>
        </w:rPr>
        <w:t>Section 22</w:t>
      </w:r>
    </w:p>
    <w:p w14:paraId="007D1565" w14:textId="77777777" w:rsidR="00D011F0" w:rsidRDefault="00D011F0" w:rsidP="00D011F0">
      <w:pPr>
        <w:jc w:val="center"/>
        <w:rPr>
          <w:b/>
          <w:sz w:val="36"/>
          <w:szCs w:val="36"/>
        </w:rPr>
      </w:pPr>
    </w:p>
    <w:p w14:paraId="59AA7E0F" w14:textId="77777777" w:rsidR="00D011F0" w:rsidRPr="00CA69E4" w:rsidRDefault="00D011F0" w:rsidP="00D011F0">
      <w:pPr>
        <w:jc w:val="center"/>
        <w:rPr>
          <w:b/>
          <w:sz w:val="36"/>
        </w:rPr>
      </w:pPr>
      <w:r>
        <w:rPr>
          <w:b/>
          <w:sz w:val="36"/>
          <w:szCs w:val="36"/>
        </w:rPr>
        <w:t>Attachment L</w:t>
      </w:r>
      <w:r w:rsidRPr="00A72192">
        <w:rPr>
          <w:b/>
          <w:sz w:val="36"/>
          <w:szCs w:val="36"/>
        </w:rPr>
        <w:t xml:space="preserve">:  </w:t>
      </w:r>
      <w:r>
        <w:rPr>
          <w:b/>
          <w:sz w:val="36"/>
          <w:szCs w:val="36"/>
        </w:rPr>
        <w:t>Declaration</w:t>
      </w:r>
      <w:r w:rsidRPr="005158F8">
        <w:rPr>
          <w:b/>
          <w:sz w:val="36"/>
          <w:szCs w:val="36"/>
        </w:rPr>
        <w:t xml:space="preserve"> of Private Use Network</w:t>
      </w:r>
      <w:r>
        <w:rPr>
          <w:b/>
          <w:sz w:val="36"/>
          <w:szCs w:val="36"/>
        </w:rPr>
        <w:t xml:space="preserve"> Net Generation Capacity Availability</w:t>
      </w:r>
    </w:p>
    <w:p w14:paraId="7CB2F265" w14:textId="77777777" w:rsidR="00D011F0" w:rsidRPr="00F2174A" w:rsidRDefault="00D011F0" w:rsidP="00D011F0">
      <w:pPr>
        <w:jc w:val="center"/>
        <w:outlineLvl w:val="0"/>
        <w:rPr>
          <w:b/>
        </w:rPr>
      </w:pPr>
    </w:p>
    <w:p w14:paraId="7809F60A" w14:textId="77777777" w:rsidR="00D011F0" w:rsidRPr="00F2174A" w:rsidRDefault="00D011F0" w:rsidP="00D011F0">
      <w:pPr>
        <w:jc w:val="center"/>
        <w:outlineLvl w:val="0"/>
        <w:rPr>
          <w:b/>
        </w:rPr>
      </w:pPr>
    </w:p>
    <w:p w14:paraId="3130C675" w14:textId="77777777" w:rsidR="00D011F0" w:rsidRPr="00F2174A" w:rsidRDefault="00D011F0" w:rsidP="00D011F0">
      <w:pPr>
        <w:jc w:val="center"/>
        <w:outlineLvl w:val="0"/>
        <w:rPr>
          <w:b/>
        </w:rPr>
      </w:pPr>
      <w:del w:id="1099" w:author="ERCOT" w:date="2024-06-21T08:44:00Z">
        <w:r w:rsidDel="00327C56">
          <w:rPr>
            <w:b/>
          </w:rPr>
          <w:delText>February 1, 2022</w:delText>
        </w:r>
      </w:del>
      <w:ins w:id="1100" w:author="ERCOT" w:date="2024-06-21T08:44:00Z">
        <w:r>
          <w:rPr>
            <w:b/>
          </w:rPr>
          <w:t>TBD</w:t>
        </w:r>
      </w:ins>
    </w:p>
    <w:p w14:paraId="373A54D7" w14:textId="77777777" w:rsidR="00D011F0" w:rsidRPr="00F2174A" w:rsidRDefault="00D011F0" w:rsidP="00D011F0">
      <w:pPr>
        <w:jc w:val="center"/>
        <w:outlineLvl w:val="0"/>
        <w:rPr>
          <w:b/>
        </w:rPr>
      </w:pPr>
    </w:p>
    <w:p w14:paraId="53D589E1" w14:textId="77777777" w:rsidR="00D011F0" w:rsidRPr="00F2174A" w:rsidRDefault="00D011F0" w:rsidP="00D011F0">
      <w:pPr>
        <w:jc w:val="center"/>
        <w:outlineLvl w:val="0"/>
        <w:rPr>
          <w:b/>
        </w:rPr>
      </w:pPr>
    </w:p>
    <w:p w14:paraId="42176B68" w14:textId="77777777" w:rsidR="00D011F0" w:rsidRPr="00F2174A" w:rsidRDefault="00D011F0" w:rsidP="00D011F0">
      <w:pPr>
        <w:jc w:val="center"/>
        <w:rPr>
          <w:b/>
          <w:bCs/>
          <w:i/>
          <w:iCs/>
        </w:rPr>
      </w:pPr>
    </w:p>
    <w:p w14:paraId="1780597D" w14:textId="77777777" w:rsidR="00D011F0" w:rsidRPr="00F2174A" w:rsidRDefault="00D011F0" w:rsidP="00D011F0">
      <w:pPr>
        <w:jc w:val="center"/>
        <w:rPr>
          <w:b/>
        </w:rPr>
      </w:pPr>
    </w:p>
    <w:p w14:paraId="31F5C8AF" w14:textId="77777777" w:rsidR="00D011F0" w:rsidRPr="00F2174A" w:rsidRDefault="00D011F0" w:rsidP="00D011F0">
      <w:pPr>
        <w:pBdr>
          <w:top w:val="single" w:sz="4" w:space="1" w:color="auto"/>
        </w:pBdr>
        <w:rPr>
          <w:b/>
          <w:sz w:val="20"/>
        </w:rPr>
      </w:pPr>
    </w:p>
    <w:p w14:paraId="3D20A4DC" w14:textId="77777777" w:rsidR="00D011F0" w:rsidRPr="00DB6078" w:rsidRDefault="00D011F0" w:rsidP="00D011F0">
      <w:pPr>
        <w:jc w:val="center"/>
      </w:pPr>
      <w:r w:rsidRPr="00DB6078">
        <w:rPr>
          <w:b/>
        </w:rPr>
        <w:t>Declaration of Private Use Network Net Generation Capacity Availability</w:t>
      </w:r>
    </w:p>
    <w:p w14:paraId="28616A1C" w14:textId="77777777" w:rsidR="00D011F0" w:rsidRPr="00DB6078" w:rsidRDefault="00D011F0" w:rsidP="00D011F0">
      <w:pPr>
        <w:jc w:val="center"/>
      </w:pPr>
    </w:p>
    <w:p w14:paraId="3C307403" w14:textId="77777777" w:rsidR="00D011F0" w:rsidRPr="00DB6078" w:rsidRDefault="00D011F0" w:rsidP="00D011F0">
      <w:pPr>
        <w:jc w:val="both"/>
      </w:pPr>
      <w:r w:rsidRPr="00DB6078">
        <w:t>A Private Use Network is an electric network connected to the ERCOT Transmission Grid that contains load that is not directly metered by ERCOT (i.e., load that is typically netted with internal generation).</w:t>
      </w:r>
      <w:r>
        <w:t xml:space="preserve"> </w:t>
      </w:r>
      <w:r w:rsidRPr="00DB6078">
        <w:t xml:space="preserve"> A Resource Entity </w:t>
      </w:r>
      <w:r>
        <w:t>that represents a</w:t>
      </w:r>
      <w:r w:rsidRPr="00DB6078">
        <w:t xml:space="preserve"> Generation Resource</w:t>
      </w:r>
      <w:ins w:id="1101" w:author="ERCOT" w:date="2024-06-21T08:44:00Z">
        <w:r>
          <w:t>, an Energy Storage Resource (</w:t>
        </w:r>
      </w:ins>
      <w:ins w:id="1102" w:author="ERCOT" w:date="2024-06-21T08:45:00Z">
        <w:r>
          <w:t>ESR),</w:t>
        </w:r>
      </w:ins>
      <w:r>
        <w:t xml:space="preserve"> or a Settlement Only </w:t>
      </w:r>
      <w:ins w:id="1103" w:author="ERCOT" w:date="2024-06-21T08:45:00Z">
        <w:r>
          <w:t>Generator</w:t>
        </w:r>
      </w:ins>
      <w:del w:id="1104" w:author="ERCOT" w:date="2024-06-21T08:45:00Z">
        <w:r w:rsidDel="00327C56">
          <w:delText>Resource</w:delText>
        </w:r>
      </w:del>
      <w:r>
        <w:t xml:space="preserve"> (SOG)</w:t>
      </w:r>
      <w:r w:rsidRPr="00DB6078">
        <w:t xml:space="preserve"> in a Private Use Network shall use this form to provide ERCOT with information required by ERCOT Protocol Section 10.3.2.4, Reporting of Net Generation Capacity. </w:t>
      </w:r>
      <w:r>
        <w:t xml:space="preserve"> </w:t>
      </w:r>
      <w:r w:rsidRPr="00DB6078">
        <w:t xml:space="preserve">This form must be submitted to ERCOT by February 1 of each year. </w:t>
      </w:r>
      <w:r>
        <w:t xml:space="preserve"> </w:t>
      </w:r>
      <w:r w:rsidRPr="00DB6078">
        <w:t xml:space="preserve">ERCOT shall treat this information as Protected Information in accordance with paragraph </w:t>
      </w:r>
      <w:r>
        <w:t>(1)</w:t>
      </w:r>
      <w:r w:rsidRPr="00DB6078">
        <w:t>(x) of Section 1.3.1.1, Items Considered Protected Information.</w:t>
      </w:r>
    </w:p>
    <w:p w14:paraId="29DF67A4" w14:textId="77777777" w:rsidR="00D011F0" w:rsidRPr="00DB6078" w:rsidRDefault="00D011F0" w:rsidP="00D011F0"/>
    <w:p w14:paraId="7A97BC2A" w14:textId="77777777" w:rsidR="00D011F0" w:rsidRPr="00DB6078" w:rsidRDefault="00D011F0" w:rsidP="00D011F0">
      <w:pPr>
        <w:rPr>
          <w:u w:val="single"/>
        </w:rPr>
      </w:pPr>
      <w:r w:rsidRPr="00DB6078">
        <w:t xml:space="preserve">Please fill out this form electronically, print and sign. </w:t>
      </w:r>
      <w:r>
        <w:t xml:space="preserve"> </w:t>
      </w:r>
      <w:r w:rsidRPr="00DB6078">
        <w:t xml:space="preserve">The form can be sent to ERCOT via email to </w:t>
      </w:r>
      <w:hyperlink r:id="rId57" w:history="1">
        <w:r w:rsidRPr="00CD5DF7">
          <w:rPr>
            <w:rStyle w:val="Hyperlink"/>
          </w:rPr>
          <w:t>MPRegistration@ercot.com</w:t>
        </w:r>
      </w:hyperlink>
      <w:r w:rsidRPr="00B75916">
        <w:rPr>
          <w:color w:val="0000FF"/>
        </w:rPr>
        <w:t xml:space="preserve"> </w:t>
      </w:r>
      <w:r w:rsidRPr="00DB6078">
        <w:t xml:space="preserve">(.pdf), via facsimile to (512) 225-7079, or via mail to ERCOT, Attention: Market Participant Registration, </w:t>
      </w:r>
      <w:r w:rsidRPr="000E2E98">
        <w:t>8000 Metropolis Drive (Building E), Suite 100</w:t>
      </w:r>
      <w:r w:rsidRPr="00DB6078">
        <w:t>, Austin, Texas 78744.</w:t>
      </w:r>
    </w:p>
    <w:p w14:paraId="2A1AA34D" w14:textId="77777777" w:rsidR="00D011F0" w:rsidRPr="00DB6078" w:rsidRDefault="00D011F0" w:rsidP="00D011F0">
      <w:pPr>
        <w:jc w:val="center"/>
        <w:rPr>
          <w:u w:val="single"/>
        </w:rPr>
      </w:pPr>
    </w:p>
    <w:p w14:paraId="5AF7872E" w14:textId="77777777" w:rsidR="00D011F0" w:rsidRPr="00DB6078" w:rsidRDefault="00D011F0" w:rsidP="00D011F0">
      <w:pPr>
        <w:spacing w:line="360" w:lineRule="auto"/>
        <w:rPr>
          <w:u w:val="single"/>
        </w:rPr>
      </w:pPr>
      <w:r w:rsidRPr="00DB6078">
        <w:rPr>
          <w:bCs/>
        </w:rPr>
        <w:lastRenderedPageBreak/>
        <w:t>Date of Notice:</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D011F0" w:rsidRPr="00DB6078" w14:paraId="074BAC8B" w14:textId="77777777" w:rsidTr="0080522F">
        <w:tc>
          <w:tcPr>
            <w:tcW w:w="4975" w:type="dxa"/>
            <w:shd w:val="clear" w:color="auto" w:fill="auto"/>
            <w:vAlign w:val="bottom"/>
          </w:tcPr>
          <w:p w14:paraId="6509D11E" w14:textId="77777777" w:rsidR="00D011F0" w:rsidRPr="00DB6078" w:rsidRDefault="00D011F0" w:rsidP="0080522F">
            <w:pPr>
              <w:spacing w:line="360" w:lineRule="auto"/>
            </w:pPr>
            <w:r w:rsidRPr="00DB6078">
              <w:rPr>
                <w:bCs/>
              </w:rPr>
              <w:t>Resource Entity:</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c>
          <w:tcPr>
            <w:tcW w:w="4032" w:type="dxa"/>
            <w:shd w:val="clear" w:color="auto" w:fill="auto"/>
            <w:vAlign w:val="bottom"/>
          </w:tcPr>
          <w:p w14:paraId="44A84AD5" w14:textId="77777777" w:rsidR="00D011F0" w:rsidRPr="00DB6078" w:rsidRDefault="00D011F0" w:rsidP="0080522F">
            <w:pPr>
              <w:spacing w:line="360" w:lineRule="auto"/>
              <w:ind w:left="-115"/>
              <w:rPr>
                <w:bCs/>
              </w:rPr>
            </w:pPr>
            <w:r w:rsidRPr="00DB6078">
              <w:rPr>
                <w:bCs/>
              </w:rPr>
              <w:t xml:space="preserve">DUNS Number: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r>
    </w:tbl>
    <w:p w14:paraId="7D26F7D4" w14:textId="77777777" w:rsidR="00D011F0" w:rsidRPr="00DB6078" w:rsidRDefault="00D011F0" w:rsidP="00D011F0">
      <w:r w:rsidRPr="00DB6078">
        <w:rPr>
          <w:bCs/>
        </w:rPr>
        <w:t xml:space="preserve">Facility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AFE8E14" w14:textId="77777777" w:rsidR="00D011F0" w:rsidRPr="00DB6078" w:rsidRDefault="00D011F0" w:rsidP="00D011F0">
      <w:pPr>
        <w:rPr>
          <w:b/>
        </w:rPr>
      </w:pPr>
    </w:p>
    <w:p w14:paraId="729D7E16" w14:textId="77777777" w:rsidR="00D011F0" w:rsidRPr="00DB6078" w:rsidRDefault="00D011F0" w:rsidP="00D011F0">
      <w:r w:rsidRPr="00DB6078">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w:t>
      </w:r>
      <w:r>
        <w:t xml:space="preserve"> </w:t>
      </w:r>
      <w:r w:rsidRPr="00DB6078">
        <w:t xml:space="preserve">The capacity forecasts should account for changes in </w:t>
      </w:r>
      <w:ins w:id="1105" w:author="ERCOT" w:date="2024-06-21T08:45:00Z">
        <w:r>
          <w:t>ESR capacity (for both charging and discharging)</w:t>
        </w:r>
      </w:ins>
      <w:ins w:id="1106" w:author="ERCOT" w:date="2024-06-21T08:46:00Z">
        <w:r>
          <w:t>,</w:t>
        </w:r>
      </w:ins>
      <w:del w:id="1107" w:author="ERCOT" w:date="2024-06-21T08:46:00Z">
        <w:r w:rsidRPr="00DB6078" w:rsidDel="00327C56">
          <w:delText>both</w:delText>
        </w:r>
      </w:del>
      <w:r w:rsidRPr="00DB6078">
        <w:t xml:space="preserve"> process loads and self-generation capability. </w:t>
      </w:r>
      <w:r>
        <w:t xml:space="preserve"> </w:t>
      </w:r>
      <w:r w:rsidRPr="00DB6078">
        <w:rPr>
          <w:u w:val="single"/>
        </w:rPr>
        <w:t>Example</w:t>
      </w:r>
      <w:r w:rsidRPr="00DB6078">
        <w:t xml:space="preserve">: If the capacity change is -75 MW from May 31 of the previous calendar year to May 31 of the current year, enter -75 MW in line 1. </w:t>
      </w:r>
      <w:r>
        <w:t xml:space="preserve"> </w:t>
      </w:r>
      <w:r w:rsidRPr="00DB6078">
        <w:t xml:space="preserve">If the capacity change is 100 MW from May 31 of the current calendar year to May 31 of the next calendar year, enter 100 MW in line 2. </w:t>
      </w:r>
      <w:r>
        <w:t xml:space="preserve"> </w:t>
      </w:r>
      <w:r w:rsidRPr="00DB6078">
        <w:t xml:space="preserve">DO NOT enter cumulative annual changes. </w:t>
      </w:r>
      <w:r>
        <w:t xml:space="preserve"> </w:t>
      </w:r>
      <w:r w:rsidRPr="00DB6078">
        <w:t>(For this example, do not enter 25 MW in line 2).</w:t>
      </w:r>
    </w:p>
    <w:p w14:paraId="1EFB169E" w14:textId="77777777" w:rsidR="00D011F0" w:rsidRPr="00DB6078" w:rsidRDefault="00D011F0" w:rsidP="00D011F0"/>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D011F0" w:rsidRPr="00DB6078" w14:paraId="39FA7F62" w14:textId="77777777" w:rsidTr="0080522F">
        <w:trPr>
          <w:cantSplit/>
          <w:trHeight w:val="422"/>
          <w:tblHeader/>
        </w:trPr>
        <w:tc>
          <w:tcPr>
            <w:tcW w:w="739" w:type="dxa"/>
            <w:tcBorders>
              <w:bottom w:val="single" w:sz="4" w:space="0" w:color="auto"/>
            </w:tcBorders>
            <w:shd w:val="clear" w:color="auto" w:fill="C0C0C0"/>
          </w:tcPr>
          <w:p w14:paraId="219F725C"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Line#</w:t>
            </w:r>
          </w:p>
        </w:tc>
        <w:tc>
          <w:tcPr>
            <w:tcW w:w="6281" w:type="dxa"/>
            <w:tcBorders>
              <w:bottom w:val="single" w:sz="4" w:space="0" w:color="auto"/>
            </w:tcBorders>
            <w:shd w:val="clear" w:color="auto" w:fill="C0C0C0"/>
          </w:tcPr>
          <w:p w14:paraId="7CF2E76B"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Annual Forecast Periods</w:t>
            </w:r>
          </w:p>
          <w:p w14:paraId="0DA4F653" w14:textId="77777777" w:rsidR="00D011F0" w:rsidRPr="00DB6078" w:rsidRDefault="00D011F0" w:rsidP="0080522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0C8A8AC6"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Expected Change in Net Generation Capacity Available to the ERCOT Grid, MW</w:t>
            </w:r>
          </w:p>
        </w:tc>
      </w:tr>
      <w:tr w:rsidR="00D011F0" w:rsidRPr="00DB6078" w14:paraId="2DF215A5" w14:textId="77777777" w:rsidTr="0080522F">
        <w:trPr>
          <w:cantSplit/>
          <w:trHeight w:val="107"/>
        </w:trPr>
        <w:tc>
          <w:tcPr>
            <w:tcW w:w="739" w:type="dxa"/>
            <w:shd w:val="clear" w:color="auto" w:fill="FFFFFF"/>
          </w:tcPr>
          <w:p w14:paraId="59F5A7F2"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w:t>
            </w:r>
          </w:p>
        </w:tc>
        <w:tc>
          <w:tcPr>
            <w:tcW w:w="6281" w:type="dxa"/>
            <w:shd w:val="clear" w:color="auto" w:fill="FFFFFF"/>
          </w:tcPr>
          <w:p w14:paraId="4038C47C" w14:textId="77777777" w:rsidR="00D011F0" w:rsidRPr="00DB6078" w:rsidRDefault="00D011F0" w:rsidP="0080522F">
            <w:pPr>
              <w:rPr>
                <w:rFonts w:ascii="Arial" w:hAnsi="Arial" w:cs="Arial"/>
                <w:sz w:val="20"/>
                <w:szCs w:val="20"/>
              </w:rPr>
            </w:pPr>
            <w:r w:rsidRPr="00DB6078">
              <w:rPr>
                <w:rFonts w:ascii="Arial" w:hAnsi="Arial" w:cs="Arial"/>
                <w:sz w:val="20"/>
                <w:szCs w:val="20"/>
              </w:rPr>
              <w:t>May 31 of previous calendar year to May 31 of current calendar year</w:t>
            </w:r>
          </w:p>
        </w:tc>
        <w:tc>
          <w:tcPr>
            <w:tcW w:w="3150" w:type="dxa"/>
            <w:shd w:val="clear" w:color="auto" w:fill="FFFFFF"/>
            <w:vAlign w:val="bottom"/>
          </w:tcPr>
          <w:p w14:paraId="5CD68D28"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bookmarkStart w:id="1108" w:name="Text44"/>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8"/>
          </w:p>
        </w:tc>
      </w:tr>
      <w:tr w:rsidR="00D011F0" w:rsidRPr="00DB6078" w14:paraId="4521AA5D" w14:textId="77777777" w:rsidTr="0080522F">
        <w:trPr>
          <w:cantSplit/>
          <w:trHeight w:val="143"/>
        </w:trPr>
        <w:tc>
          <w:tcPr>
            <w:tcW w:w="739" w:type="dxa"/>
            <w:shd w:val="clear" w:color="auto" w:fill="FFFFFF"/>
          </w:tcPr>
          <w:p w14:paraId="3B3513D0"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2</w:t>
            </w:r>
          </w:p>
        </w:tc>
        <w:tc>
          <w:tcPr>
            <w:tcW w:w="6281" w:type="dxa"/>
            <w:shd w:val="clear" w:color="auto" w:fill="FFFFFF"/>
          </w:tcPr>
          <w:p w14:paraId="7E45E73A" w14:textId="77777777" w:rsidR="00D011F0" w:rsidRPr="00DB6078" w:rsidRDefault="00D011F0" w:rsidP="0080522F">
            <w:r w:rsidRPr="00DB6078">
              <w:rPr>
                <w:rFonts w:ascii="Arial" w:hAnsi="Arial" w:cs="Arial"/>
                <w:sz w:val="20"/>
                <w:szCs w:val="20"/>
              </w:rPr>
              <w:t>May 31 of current calendar year to May 31 of forecast year 1</w:t>
            </w:r>
          </w:p>
        </w:tc>
        <w:tc>
          <w:tcPr>
            <w:tcW w:w="3150" w:type="dxa"/>
            <w:shd w:val="clear" w:color="auto" w:fill="FFFFFF"/>
            <w:vAlign w:val="bottom"/>
          </w:tcPr>
          <w:p w14:paraId="5AC4A60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046DB05" w14:textId="77777777" w:rsidTr="0080522F">
        <w:trPr>
          <w:cantSplit/>
          <w:trHeight w:val="170"/>
        </w:trPr>
        <w:tc>
          <w:tcPr>
            <w:tcW w:w="739" w:type="dxa"/>
            <w:shd w:val="clear" w:color="auto" w:fill="FFFFFF"/>
          </w:tcPr>
          <w:p w14:paraId="3791937E"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3</w:t>
            </w:r>
          </w:p>
        </w:tc>
        <w:tc>
          <w:tcPr>
            <w:tcW w:w="6281" w:type="dxa"/>
            <w:shd w:val="clear" w:color="auto" w:fill="FFFFFF"/>
          </w:tcPr>
          <w:p w14:paraId="66D41D37" w14:textId="77777777" w:rsidR="00D011F0" w:rsidRPr="00DB6078" w:rsidRDefault="00D011F0" w:rsidP="0080522F">
            <w:r w:rsidRPr="00DB6078">
              <w:rPr>
                <w:rFonts w:ascii="Arial" w:hAnsi="Arial" w:cs="Arial"/>
                <w:sz w:val="20"/>
                <w:szCs w:val="20"/>
              </w:rPr>
              <w:t>May 31 of forecast year 1 to May 31 of forecast year 2</w:t>
            </w:r>
          </w:p>
        </w:tc>
        <w:tc>
          <w:tcPr>
            <w:tcW w:w="3150" w:type="dxa"/>
            <w:shd w:val="clear" w:color="auto" w:fill="FFFFFF"/>
            <w:vAlign w:val="bottom"/>
          </w:tcPr>
          <w:p w14:paraId="7271BC04"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5"/>
                  <w:enabled/>
                  <w:calcOnExit w:val="0"/>
                  <w:textInput/>
                </w:ffData>
              </w:fldChar>
            </w:r>
            <w:bookmarkStart w:id="1109" w:name="Text45"/>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9"/>
          </w:p>
        </w:tc>
      </w:tr>
      <w:tr w:rsidR="00D011F0" w:rsidRPr="00DB6078" w14:paraId="0FB13EAA" w14:textId="77777777" w:rsidTr="0080522F">
        <w:trPr>
          <w:cantSplit/>
          <w:trHeight w:val="107"/>
        </w:trPr>
        <w:tc>
          <w:tcPr>
            <w:tcW w:w="739" w:type="dxa"/>
            <w:shd w:val="clear" w:color="auto" w:fill="FFFFFF"/>
          </w:tcPr>
          <w:p w14:paraId="094D0225"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4</w:t>
            </w:r>
          </w:p>
        </w:tc>
        <w:tc>
          <w:tcPr>
            <w:tcW w:w="6281" w:type="dxa"/>
            <w:shd w:val="clear" w:color="auto" w:fill="FFFFFF"/>
          </w:tcPr>
          <w:p w14:paraId="6A58092D" w14:textId="77777777" w:rsidR="00D011F0" w:rsidRPr="00DB6078" w:rsidRDefault="00D011F0" w:rsidP="0080522F">
            <w:r w:rsidRPr="00DB6078">
              <w:rPr>
                <w:rFonts w:ascii="Arial" w:hAnsi="Arial" w:cs="Arial"/>
                <w:sz w:val="20"/>
                <w:szCs w:val="20"/>
              </w:rPr>
              <w:t>May 31 of forecast year 2 to May 31 of forecast year 3</w:t>
            </w:r>
          </w:p>
        </w:tc>
        <w:tc>
          <w:tcPr>
            <w:tcW w:w="3150" w:type="dxa"/>
            <w:shd w:val="clear" w:color="auto" w:fill="FFFFFF"/>
            <w:vAlign w:val="bottom"/>
          </w:tcPr>
          <w:p w14:paraId="4E64E4FB"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bookmarkStart w:id="1110" w:name="Text46"/>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10"/>
          </w:p>
        </w:tc>
      </w:tr>
      <w:tr w:rsidR="00D011F0" w:rsidRPr="00DB6078" w14:paraId="735728B6" w14:textId="77777777" w:rsidTr="0080522F">
        <w:trPr>
          <w:cantSplit/>
          <w:trHeight w:val="70"/>
        </w:trPr>
        <w:tc>
          <w:tcPr>
            <w:tcW w:w="739" w:type="dxa"/>
            <w:shd w:val="clear" w:color="auto" w:fill="FFFFFF"/>
          </w:tcPr>
          <w:p w14:paraId="1DBDAC31"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5</w:t>
            </w:r>
          </w:p>
        </w:tc>
        <w:tc>
          <w:tcPr>
            <w:tcW w:w="6281" w:type="dxa"/>
            <w:shd w:val="clear" w:color="auto" w:fill="FFFFFF"/>
          </w:tcPr>
          <w:p w14:paraId="1083A2A1" w14:textId="77777777" w:rsidR="00D011F0" w:rsidRPr="00DB6078" w:rsidRDefault="00D011F0" w:rsidP="0080522F">
            <w:r w:rsidRPr="00DB6078">
              <w:rPr>
                <w:rFonts w:ascii="Arial" w:hAnsi="Arial" w:cs="Arial"/>
                <w:sz w:val="20"/>
                <w:szCs w:val="20"/>
              </w:rPr>
              <w:t>May 31 of forecast year 3 to May 31 of forecast year 4</w:t>
            </w:r>
          </w:p>
        </w:tc>
        <w:tc>
          <w:tcPr>
            <w:tcW w:w="3150" w:type="dxa"/>
            <w:shd w:val="clear" w:color="auto" w:fill="FFFFFF"/>
            <w:vAlign w:val="bottom"/>
          </w:tcPr>
          <w:p w14:paraId="2502B14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6D573051" w14:textId="77777777" w:rsidTr="0080522F">
        <w:trPr>
          <w:cantSplit/>
          <w:trHeight w:val="70"/>
        </w:trPr>
        <w:tc>
          <w:tcPr>
            <w:tcW w:w="739" w:type="dxa"/>
            <w:shd w:val="clear" w:color="auto" w:fill="FFFFFF"/>
          </w:tcPr>
          <w:p w14:paraId="71C1B1FE"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6</w:t>
            </w:r>
          </w:p>
        </w:tc>
        <w:tc>
          <w:tcPr>
            <w:tcW w:w="6281" w:type="dxa"/>
            <w:shd w:val="clear" w:color="auto" w:fill="FFFFFF"/>
          </w:tcPr>
          <w:p w14:paraId="2ED6626C" w14:textId="77777777" w:rsidR="00D011F0" w:rsidRPr="00DB6078" w:rsidRDefault="00D011F0" w:rsidP="0080522F">
            <w:r w:rsidRPr="00DB6078">
              <w:rPr>
                <w:rFonts w:ascii="Arial" w:hAnsi="Arial" w:cs="Arial"/>
                <w:sz w:val="20"/>
                <w:szCs w:val="20"/>
              </w:rPr>
              <w:t>May 31 of forecast year 4 to May 31 of forecast year 5</w:t>
            </w:r>
          </w:p>
        </w:tc>
        <w:tc>
          <w:tcPr>
            <w:tcW w:w="3150" w:type="dxa"/>
            <w:shd w:val="clear" w:color="auto" w:fill="FFFFFF"/>
            <w:vAlign w:val="bottom"/>
          </w:tcPr>
          <w:p w14:paraId="718A9A87"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bookmarkStart w:id="1111" w:name="Text62"/>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11"/>
          </w:p>
        </w:tc>
      </w:tr>
      <w:tr w:rsidR="00D011F0" w:rsidRPr="00DB6078" w14:paraId="251D8027" w14:textId="77777777" w:rsidTr="0080522F">
        <w:trPr>
          <w:cantSplit/>
          <w:trHeight w:val="70"/>
        </w:trPr>
        <w:tc>
          <w:tcPr>
            <w:tcW w:w="739" w:type="dxa"/>
            <w:shd w:val="clear" w:color="auto" w:fill="FFFFFF"/>
          </w:tcPr>
          <w:p w14:paraId="44E57642"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7</w:t>
            </w:r>
          </w:p>
        </w:tc>
        <w:tc>
          <w:tcPr>
            <w:tcW w:w="6281" w:type="dxa"/>
            <w:shd w:val="clear" w:color="auto" w:fill="FFFFFF"/>
          </w:tcPr>
          <w:p w14:paraId="31F68BEF" w14:textId="77777777" w:rsidR="00D011F0" w:rsidRPr="00DB6078" w:rsidRDefault="00D011F0" w:rsidP="0080522F">
            <w:r w:rsidRPr="00DB6078">
              <w:rPr>
                <w:rFonts w:ascii="Arial" w:hAnsi="Arial" w:cs="Arial"/>
                <w:sz w:val="20"/>
                <w:szCs w:val="20"/>
              </w:rPr>
              <w:t>May 31 of forecast year 5 to May 31 of forecast year 6</w:t>
            </w:r>
          </w:p>
        </w:tc>
        <w:tc>
          <w:tcPr>
            <w:tcW w:w="3150" w:type="dxa"/>
            <w:shd w:val="clear" w:color="auto" w:fill="FFFFFF"/>
            <w:vAlign w:val="bottom"/>
          </w:tcPr>
          <w:p w14:paraId="5A630E0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7DEACEC7" w14:textId="77777777" w:rsidTr="0080522F">
        <w:trPr>
          <w:cantSplit/>
          <w:trHeight w:val="70"/>
        </w:trPr>
        <w:tc>
          <w:tcPr>
            <w:tcW w:w="739" w:type="dxa"/>
            <w:shd w:val="clear" w:color="auto" w:fill="FFFFFF"/>
          </w:tcPr>
          <w:p w14:paraId="77CA23B1"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8</w:t>
            </w:r>
          </w:p>
        </w:tc>
        <w:tc>
          <w:tcPr>
            <w:tcW w:w="6281" w:type="dxa"/>
            <w:shd w:val="clear" w:color="auto" w:fill="FFFFFF"/>
          </w:tcPr>
          <w:p w14:paraId="20C8411A" w14:textId="77777777" w:rsidR="00D011F0" w:rsidRPr="00DB6078" w:rsidRDefault="00D011F0" w:rsidP="0080522F">
            <w:r w:rsidRPr="00DB6078">
              <w:rPr>
                <w:rFonts w:ascii="Arial" w:hAnsi="Arial" w:cs="Arial"/>
                <w:sz w:val="20"/>
                <w:szCs w:val="20"/>
              </w:rPr>
              <w:t>May 31 of forecast year 6 to May 31 of forecast year 7</w:t>
            </w:r>
          </w:p>
        </w:tc>
        <w:tc>
          <w:tcPr>
            <w:tcW w:w="3150" w:type="dxa"/>
            <w:shd w:val="clear" w:color="auto" w:fill="FFFFFF"/>
            <w:vAlign w:val="bottom"/>
          </w:tcPr>
          <w:p w14:paraId="3D764967"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BEF8E0F" w14:textId="77777777" w:rsidTr="0080522F">
        <w:trPr>
          <w:cantSplit/>
          <w:trHeight w:val="70"/>
        </w:trPr>
        <w:tc>
          <w:tcPr>
            <w:tcW w:w="739" w:type="dxa"/>
            <w:shd w:val="clear" w:color="auto" w:fill="FFFFFF"/>
          </w:tcPr>
          <w:p w14:paraId="340BAABF"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9</w:t>
            </w:r>
          </w:p>
        </w:tc>
        <w:tc>
          <w:tcPr>
            <w:tcW w:w="6281" w:type="dxa"/>
            <w:shd w:val="clear" w:color="auto" w:fill="FFFFFF"/>
          </w:tcPr>
          <w:p w14:paraId="3EA21E01" w14:textId="77777777" w:rsidR="00D011F0" w:rsidRPr="00DB6078" w:rsidRDefault="00D011F0" w:rsidP="0080522F">
            <w:r w:rsidRPr="00DB6078">
              <w:rPr>
                <w:rFonts w:ascii="Arial" w:hAnsi="Arial" w:cs="Arial"/>
                <w:sz w:val="20"/>
                <w:szCs w:val="20"/>
              </w:rPr>
              <w:t>May 31 of forecast year 7 to May 31 of forecast year 8</w:t>
            </w:r>
          </w:p>
        </w:tc>
        <w:tc>
          <w:tcPr>
            <w:tcW w:w="3150" w:type="dxa"/>
            <w:shd w:val="clear" w:color="auto" w:fill="FFFFFF"/>
            <w:vAlign w:val="bottom"/>
          </w:tcPr>
          <w:p w14:paraId="6C65E42D"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89B84E0" w14:textId="77777777" w:rsidTr="0080522F">
        <w:trPr>
          <w:cantSplit/>
          <w:trHeight w:val="70"/>
        </w:trPr>
        <w:tc>
          <w:tcPr>
            <w:tcW w:w="739" w:type="dxa"/>
            <w:shd w:val="clear" w:color="auto" w:fill="FFFFFF"/>
          </w:tcPr>
          <w:p w14:paraId="502984BA"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10</w:t>
            </w:r>
          </w:p>
        </w:tc>
        <w:tc>
          <w:tcPr>
            <w:tcW w:w="6281" w:type="dxa"/>
            <w:shd w:val="clear" w:color="auto" w:fill="FFFFFF"/>
          </w:tcPr>
          <w:p w14:paraId="63D5C503" w14:textId="77777777" w:rsidR="00D011F0" w:rsidRPr="00DB6078" w:rsidRDefault="00D011F0" w:rsidP="0080522F">
            <w:r w:rsidRPr="00DB6078">
              <w:rPr>
                <w:rFonts w:ascii="Arial" w:hAnsi="Arial" w:cs="Arial"/>
                <w:sz w:val="20"/>
                <w:szCs w:val="20"/>
              </w:rPr>
              <w:t>May 31 of forecast year 8 to May 31 of forecast year 9</w:t>
            </w:r>
          </w:p>
        </w:tc>
        <w:tc>
          <w:tcPr>
            <w:tcW w:w="3150" w:type="dxa"/>
            <w:shd w:val="clear" w:color="auto" w:fill="FFFFFF"/>
            <w:vAlign w:val="bottom"/>
          </w:tcPr>
          <w:p w14:paraId="1AF3DE15"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3EABB83B" w14:textId="77777777" w:rsidTr="0080522F">
        <w:trPr>
          <w:cantSplit/>
          <w:trHeight w:val="70"/>
        </w:trPr>
        <w:tc>
          <w:tcPr>
            <w:tcW w:w="739" w:type="dxa"/>
            <w:shd w:val="clear" w:color="auto" w:fill="FFFFFF"/>
          </w:tcPr>
          <w:p w14:paraId="21455686"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11</w:t>
            </w:r>
          </w:p>
        </w:tc>
        <w:tc>
          <w:tcPr>
            <w:tcW w:w="6281" w:type="dxa"/>
            <w:shd w:val="clear" w:color="auto" w:fill="FFFFFF"/>
          </w:tcPr>
          <w:p w14:paraId="7C1521A7" w14:textId="77777777" w:rsidR="00D011F0" w:rsidRPr="00DB6078" w:rsidRDefault="00D011F0" w:rsidP="0080522F">
            <w:r w:rsidRPr="00DB6078">
              <w:rPr>
                <w:rFonts w:ascii="Arial" w:hAnsi="Arial" w:cs="Arial"/>
                <w:sz w:val="20"/>
                <w:szCs w:val="20"/>
              </w:rPr>
              <w:t>May 31 of forecast year 9 to May 31 of forecast year 10</w:t>
            </w:r>
          </w:p>
        </w:tc>
        <w:tc>
          <w:tcPr>
            <w:tcW w:w="3150" w:type="dxa"/>
            <w:shd w:val="clear" w:color="auto" w:fill="FFFFFF"/>
            <w:vAlign w:val="bottom"/>
          </w:tcPr>
          <w:p w14:paraId="51B8EEBD"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5CC774AA" w14:textId="77777777" w:rsidR="00D011F0" w:rsidRPr="00DE146E" w:rsidRDefault="00D011F0" w:rsidP="00D011F0">
      <w:pPr>
        <w:spacing w:before="240"/>
      </w:pPr>
      <w:r w:rsidRPr="00DE146E">
        <w:t>Describe any future load expansions, equipment shutdowns, or new self-generation</w:t>
      </w:r>
      <w:ins w:id="1112" w:author="ERCOT" w:date="2024-06-21T08:46:00Z">
        <w:r>
          <w:t xml:space="preserve"> or storage</w:t>
        </w:r>
      </w:ins>
      <w:r w:rsidRPr="00DE146E">
        <w:t xml:space="preserve">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011F0" w:rsidRPr="00DB6078" w14:paraId="526E42E7" w14:textId="77777777" w:rsidTr="0080522F">
        <w:trPr>
          <w:trHeight w:val="233"/>
        </w:trPr>
        <w:tc>
          <w:tcPr>
            <w:tcW w:w="10710" w:type="dxa"/>
            <w:shd w:val="clear" w:color="auto" w:fill="auto"/>
          </w:tcPr>
          <w:p w14:paraId="6AD397AA"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6474F01D" w14:textId="77777777" w:rsidTr="0080522F">
        <w:tc>
          <w:tcPr>
            <w:tcW w:w="10710" w:type="dxa"/>
            <w:shd w:val="clear" w:color="auto" w:fill="auto"/>
          </w:tcPr>
          <w:p w14:paraId="6B09725B"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438A45C1" w14:textId="77777777" w:rsidTr="0080522F">
        <w:tc>
          <w:tcPr>
            <w:tcW w:w="10710" w:type="dxa"/>
            <w:shd w:val="clear" w:color="auto" w:fill="auto"/>
          </w:tcPr>
          <w:p w14:paraId="752C6777"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42513501" w14:textId="77777777" w:rsidTr="0080522F">
        <w:tc>
          <w:tcPr>
            <w:tcW w:w="10710" w:type="dxa"/>
            <w:shd w:val="clear" w:color="auto" w:fill="auto"/>
          </w:tcPr>
          <w:p w14:paraId="2AA2CAF7"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406B47F2" w14:textId="77777777" w:rsidR="00D011F0" w:rsidRPr="00DB6078" w:rsidRDefault="00D011F0" w:rsidP="00D011F0">
      <w:pPr>
        <w:spacing w:before="240"/>
      </w:pPr>
    </w:p>
    <w:p w14:paraId="6EB3EDEC" w14:textId="77777777" w:rsidR="00D011F0" w:rsidRPr="00DB6078" w:rsidRDefault="00D011F0" w:rsidP="00D011F0">
      <w:pPr>
        <w:spacing w:before="240"/>
      </w:pPr>
      <w:r w:rsidRPr="00DB6078">
        <w:t>By signing below, I certify that I am authorized to execute and submit this Notice on behalf of the above Resource Entity, and that the data and statements contained herein are true and correct to the best of my knowledge.</w:t>
      </w:r>
    </w:p>
    <w:p w14:paraId="07BB5CDE" w14:textId="77777777" w:rsidR="00D011F0" w:rsidRPr="00DB6078" w:rsidRDefault="00D011F0" w:rsidP="00D011F0">
      <w:pPr>
        <w:spacing w:line="360" w:lineRule="auto"/>
      </w:pPr>
    </w:p>
    <w:p w14:paraId="39E653F1" w14:textId="77777777" w:rsidR="00D011F0" w:rsidRPr="00DB6078" w:rsidRDefault="00D011F0" w:rsidP="00D011F0">
      <w:pPr>
        <w:spacing w:line="360" w:lineRule="auto"/>
        <w:rPr>
          <w:u w:val="single"/>
        </w:rPr>
      </w:pPr>
      <w:r w:rsidRPr="00DB6078">
        <w:t xml:space="preserve">Signature of Authorized Signatory: </w:t>
      </w:r>
      <w:r w:rsidRPr="00DB6078">
        <w:rPr>
          <w:u w:val="single"/>
        </w:rPr>
        <w:tab/>
      </w:r>
      <w:r w:rsidRPr="00DB6078">
        <w:rPr>
          <w:u w:val="single"/>
        </w:rPr>
        <w:tab/>
      </w:r>
      <w:r w:rsidRPr="00DB6078">
        <w:rPr>
          <w:u w:val="single"/>
        </w:rPr>
        <w:tab/>
      </w:r>
      <w:r w:rsidRPr="00DB6078">
        <w:rPr>
          <w:u w:val="single"/>
        </w:rPr>
        <w:tab/>
      </w:r>
      <w:r w:rsidRPr="00DB6078">
        <w:rPr>
          <w:u w:val="single"/>
        </w:rPr>
        <w:tab/>
      </w:r>
      <w:r w:rsidRPr="00DB6078">
        <w:rPr>
          <w:u w:val="single"/>
        </w:rPr>
        <w:tab/>
      </w:r>
    </w:p>
    <w:p w14:paraId="542F0D3B" w14:textId="77777777" w:rsidR="00D011F0" w:rsidRPr="00DB6078" w:rsidRDefault="00D011F0" w:rsidP="00D011F0">
      <w:pPr>
        <w:spacing w:line="360" w:lineRule="auto"/>
        <w:rPr>
          <w:u w:val="single"/>
        </w:rPr>
      </w:pPr>
      <w:r w:rsidRPr="00DB6078">
        <w:t xml:space="preserve">Name:  </w:t>
      </w:r>
      <w:r w:rsidRPr="00DB6078">
        <w:rPr>
          <w:u w:val="single"/>
        </w:rPr>
        <w:t>________________________________</w:t>
      </w:r>
    </w:p>
    <w:p w14:paraId="2C1B719E" w14:textId="77777777" w:rsidR="00D011F0" w:rsidRPr="00DB6078" w:rsidRDefault="00D011F0" w:rsidP="00D011F0">
      <w:pPr>
        <w:spacing w:line="360" w:lineRule="auto"/>
      </w:pPr>
      <w:r w:rsidRPr="00DB6078">
        <w:t xml:space="preserve">Title:    </w:t>
      </w:r>
      <w:r w:rsidRPr="00DB6078">
        <w:rPr>
          <w:u w:val="single"/>
        </w:rPr>
        <w:t>________________________________</w:t>
      </w:r>
    </w:p>
    <w:p w14:paraId="33E2846E" w14:textId="77777777" w:rsidR="00D011F0" w:rsidRPr="00DB6078" w:rsidRDefault="00D011F0" w:rsidP="00D011F0">
      <w:pPr>
        <w:spacing w:line="360" w:lineRule="auto"/>
      </w:pPr>
      <w:r w:rsidRPr="00DB6078">
        <w:t xml:space="preserve">Phone:  </w:t>
      </w:r>
      <w:r w:rsidRPr="00DB6078">
        <w:rPr>
          <w:u w:val="single"/>
        </w:rPr>
        <w:t>________________</w:t>
      </w:r>
    </w:p>
    <w:p w14:paraId="13FF351F" w14:textId="77777777" w:rsidR="00D011F0" w:rsidRPr="00DB6078" w:rsidRDefault="00D011F0" w:rsidP="00D011F0">
      <w:pPr>
        <w:spacing w:line="360" w:lineRule="auto"/>
        <w:rPr>
          <w:u w:val="single"/>
        </w:rPr>
      </w:pPr>
      <w:r w:rsidRPr="00DB6078">
        <w:lastRenderedPageBreak/>
        <w:t xml:space="preserve">Date:   </w:t>
      </w:r>
      <w:r>
        <w:t xml:space="preserve"> </w:t>
      </w:r>
      <w:r>
        <w:rPr>
          <w:u w:val="single"/>
        </w:rPr>
        <w:t>________________</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14:paraId="2A3ECD3A" w14:textId="77777777" w:rsidTr="0080522F">
        <w:tc>
          <w:tcPr>
            <w:tcW w:w="9332" w:type="dxa"/>
            <w:shd w:val="pct12" w:color="auto" w:fill="auto"/>
          </w:tcPr>
          <w:p w14:paraId="40A5B2D7" w14:textId="77777777" w:rsidR="00D011F0" w:rsidRPr="0002450E" w:rsidRDefault="00D011F0" w:rsidP="0080522F">
            <w:pPr>
              <w:pStyle w:val="Instructions"/>
              <w:spacing w:before="120"/>
              <w:rPr>
                <w:iCs w:val="0"/>
              </w:rPr>
            </w:pPr>
            <w:r w:rsidRPr="0002450E">
              <w:rPr>
                <w:iCs w:val="0"/>
              </w:rPr>
              <w:t>[NPRR</w:t>
            </w:r>
            <w:r>
              <w:rPr>
                <w:iCs w:val="0"/>
              </w:rPr>
              <w:t>995</w:t>
            </w:r>
            <w:r w:rsidRPr="0002450E">
              <w:rPr>
                <w:iCs w:val="0"/>
              </w:rPr>
              <w:t xml:space="preserve">:  </w:t>
            </w:r>
            <w:r>
              <w:rPr>
                <w:iCs w:val="0"/>
              </w:rPr>
              <w:t>Replace Section 22, Attachment L above with the following</w:t>
            </w:r>
            <w:r w:rsidRPr="0002450E">
              <w:rPr>
                <w:iCs w:val="0"/>
              </w:rPr>
              <w:t xml:space="preserve"> upon system implementation:]</w:t>
            </w:r>
          </w:p>
          <w:p w14:paraId="2FCAAE02" w14:textId="77777777" w:rsidR="00D011F0" w:rsidRPr="00F1160F" w:rsidRDefault="00D011F0" w:rsidP="0080522F">
            <w:pPr>
              <w:jc w:val="center"/>
            </w:pPr>
            <w:r w:rsidRPr="00F1160F">
              <w:rPr>
                <w:b/>
              </w:rPr>
              <w:t>Declaration of Private Use Network Net Generation Capacity Availability</w:t>
            </w:r>
          </w:p>
          <w:p w14:paraId="0D825CA5" w14:textId="77777777" w:rsidR="00D011F0" w:rsidRPr="00F1160F" w:rsidRDefault="00D011F0" w:rsidP="0080522F">
            <w:pPr>
              <w:jc w:val="center"/>
            </w:pPr>
          </w:p>
          <w:p w14:paraId="5D28D838" w14:textId="77777777" w:rsidR="00D011F0" w:rsidRPr="00F1160F" w:rsidRDefault="00D011F0" w:rsidP="0080522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r>
              <w:t>,</w:t>
            </w:r>
            <w:ins w:id="1113" w:author="ERCOT" w:date="2024-06-21T08:47:00Z">
              <w:r>
                <w:t xml:space="preserve"> an Energy Storage Resource (ESR),</w:t>
              </w:r>
            </w:ins>
            <w:r w:rsidRPr="00F1160F">
              <w:t xml:space="preserve"> a Settlement Only </w:t>
            </w:r>
            <w:r>
              <w:t>Generator</w:t>
            </w:r>
            <w:r w:rsidRPr="00F1160F">
              <w:t xml:space="preserve"> (SOG)</w:t>
            </w:r>
            <w:r w:rsidRPr="00515736">
              <w:t>, or a Settlement Only Energy Storage System (SOESS)</w:t>
            </w:r>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02FBB19E" w14:textId="77777777" w:rsidR="00D011F0" w:rsidRPr="00F1160F" w:rsidRDefault="00D011F0" w:rsidP="0080522F"/>
          <w:p w14:paraId="0CD9A2A3" w14:textId="77777777" w:rsidR="00D011F0" w:rsidRPr="00F1160F" w:rsidRDefault="00D011F0" w:rsidP="0080522F">
            <w:pPr>
              <w:rPr>
                <w:u w:val="single"/>
              </w:rPr>
            </w:pPr>
            <w:r w:rsidRPr="00F1160F">
              <w:t xml:space="preserve">Please fill out this form electronically, print and sign.  The form can be sent to ERCOT via email to </w:t>
            </w:r>
            <w:hyperlink r:id="rId58" w:history="1">
              <w:r w:rsidRPr="00F1160F">
                <w:rPr>
                  <w:color w:val="0563C1"/>
                  <w:u w:val="single"/>
                </w:rPr>
                <w:t>MPRegistration@ercot.com</w:t>
              </w:r>
            </w:hyperlink>
            <w:r w:rsidRPr="00F1160F">
              <w:rPr>
                <w:color w:val="0000FF"/>
              </w:rPr>
              <w:t xml:space="preserve"> </w:t>
            </w:r>
            <w:r w:rsidRPr="00F1160F">
              <w:t xml:space="preserve">(.pdf), via facsimile to (512) 225-7079, or via mail to ERCOT, Attention: Market Participant Registration, </w:t>
            </w:r>
            <w:r w:rsidRPr="000E2E98">
              <w:t>8000 Metropolis Drive (Building E), Suite 100</w:t>
            </w:r>
            <w:r w:rsidRPr="00F1160F">
              <w:t>, Austin, Texas 78744.</w:t>
            </w:r>
          </w:p>
          <w:p w14:paraId="14410F73" w14:textId="77777777" w:rsidR="00D011F0" w:rsidRPr="00F1160F" w:rsidRDefault="00D011F0" w:rsidP="0080522F">
            <w:pPr>
              <w:jc w:val="center"/>
              <w:rPr>
                <w:u w:val="single"/>
              </w:rPr>
            </w:pPr>
          </w:p>
          <w:p w14:paraId="1EFA7D25" w14:textId="77777777" w:rsidR="00D011F0" w:rsidRDefault="00D011F0" w:rsidP="0080522F">
            <w:pPr>
              <w:spacing w:after="120"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0A9FBEE3" w14:textId="77777777" w:rsidR="00D011F0" w:rsidRPr="00F1160F" w:rsidRDefault="00D011F0" w:rsidP="0080522F">
            <w:pPr>
              <w:spacing w:after="120" w:line="360" w:lineRule="auto"/>
              <w:rPr>
                <w:u w:val="single"/>
              </w:rPr>
            </w:pPr>
            <w:r>
              <w:rPr>
                <w:bCs/>
              </w:rPr>
              <w:t>Resource Entity</w:t>
            </w:r>
            <w:r w:rsidRPr="00F1160F">
              <w:rPr>
                <w:bCs/>
              </w:rPr>
              <w:t>:</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r w:rsidRPr="00991FED">
              <w:t xml:space="preserve">        </w:t>
            </w:r>
            <w:r w:rsidRPr="00F1160F">
              <w:rPr>
                <w:bCs/>
              </w:rPr>
              <w:t>DUNS Number:</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2D6ABC68" w14:textId="77777777" w:rsidR="00D011F0" w:rsidRPr="00F1160F" w:rsidRDefault="00D011F0" w:rsidP="0080522F">
            <w:pPr>
              <w:spacing w:after="120"/>
            </w:pPr>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72CAAADF" w14:textId="77777777" w:rsidR="00D011F0" w:rsidRPr="00F1160F" w:rsidRDefault="00D011F0" w:rsidP="0080522F">
            <w:pPr>
              <w:rPr>
                <w:b/>
              </w:rPr>
            </w:pPr>
          </w:p>
          <w:p w14:paraId="640A2156" w14:textId="77777777" w:rsidR="00D011F0" w:rsidRPr="00F1160F" w:rsidRDefault="00D011F0" w:rsidP="0080522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w:t>
            </w:r>
            <w:ins w:id="1114" w:author="ERCOT" w:date="2024-06-21T08:47:00Z">
              <w:r>
                <w:t>ESR capacity (for both charging and discharging),</w:t>
              </w:r>
            </w:ins>
            <w:del w:id="1115" w:author="ERCOT" w:date="2024-06-21T08:47:00Z">
              <w:r w:rsidRPr="00F1160F" w:rsidDel="00327C56">
                <w:delText>both</w:delText>
              </w:r>
            </w:del>
            <w:r w:rsidRPr="00F1160F">
              <w:t xml:space="preserve"> process loads and self-generation capability.  </w:t>
            </w:r>
            <w:r w:rsidRPr="00F1160F">
              <w:rPr>
                <w:u w:val="single"/>
              </w:rPr>
              <w:t>Example</w:t>
            </w:r>
            <w:r w:rsidRPr="00F1160F">
              <w:t xml:space="preserve">: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w:t>
            </w:r>
            <w:r>
              <w:t xml:space="preserve"> </w:t>
            </w:r>
            <w:r w:rsidRPr="00F1160F">
              <w:t>(For this example, do not enter 25 MW in line 2).</w:t>
            </w:r>
          </w:p>
          <w:p w14:paraId="73ADCD43" w14:textId="77777777" w:rsidR="00D011F0" w:rsidRPr="00F1160F" w:rsidRDefault="00D011F0" w:rsidP="0080522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5585"/>
              <w:gridCol w:w="2782"/>
            </w:tblGrid>
            <w:tr w:rsidR="00D011F0" w:rsidRPr="00F1160F" w14:paraId="344378BD" w14:textId="77777777" w:rsidTr="0080522F">
              <w:trPr>
                <w:cantSplit/>
                <w:trHeight w:val="422"/>
                <w:tblHeader/>
              </w:trPr>
              <w:tc>
                <w:tcPr>
                  <w:tcW w:w="363" w:type="pct"/>
                  <w:tcBorders>
                    <w:bottom w:val="single" w:sz="4" w:space="0" w:color="auto"/>
                  </w:tcBorders>
                  <w:shd w:val="clear" w:color="auto" w:fill="C0C0C0"/>
                </w:tcPr>
                <w:p w14:paraId="6DA86831"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Line#</w:t>
                  </w:r>
                </w:p>
              </w:tc>
              <w:tc>
                <w:tcPr>
                  <w:tcW w:w="3088" w:type="pct"/>
                  <w:tcBorders>
                    <w:bottom w:val="single" w:sz="4" w:space="0" w:color="auto"/>
                  </w:tcBorders>
                  <w:shd w:val="clear" w:color="auto" w:fill="C0C0C0"/>
                </w:tcPr>
                <w:p w14:paraId="70B20C85"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Annual Forecast Periods</w:t>
                  </w:r>
                </w:p>
                <w:p w14:paraId="799739BB" w14:textId="77777777" w:rsidR="00D011F0" w:rsidRPr="00F1160F" w:rsidRDefault="00D011F0" w:rsidP="0080522F">
                  <w:pPr>
                    <w:jc w:val="center"/>
                    <w:rPr>
                      <w:rFonts w:ascii="Arial" w:hAnsi="Arial" w:cs="Arial"/>
                      <w:b/>
                      <w:bCs/>
                      <w:sz w:val="20"/>
                      <w:szCs w:val="20"/>
                    </w:rPr>
                  </w:pPr>
                </w:p>
              </w:tc>
              <w:tc>
                <w:tcPr>
                  <w:tcW w:w="1549" w:type="pct"/>
                  <w:tcBorders>
                    <w:bottom w:val="single" w:sz="4" w:space="0" w:color="auto"/>
                  </w:tcBorders>
                  <w:shd w:val="clear" w:color="auto" w:fill="C0C0C0"/>
                  <w:vAlign w:val="bottom"/>
                </w:tcPr>
                <w:p w14:paraId="398EBF08"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D011F0" w:rsidRPr="00F1160F" w14:paraId="481D56E9" w14:textId="77777777" w:rsidTr="0080522F">
              <w:trPr>
                <w:cantSplit/>
                <w:trHeight w:val="107"/>
              </w:trPr>
              <w:tc>
                <w:tcPr>
                  <w:tcW w:w="363" w:type="pct"/>
                  <w:shd w:val="clear" w:color="auto" w:fill="FFFFFF"/>
                </w:tcPr>
                <w:p w14:paraId="1B7BB48B"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w:t>
                  </w:r>
                </w:p>
              </w:tc>
              <w:tc>
                <w:tcPr>
                  <w:tcW w:w="3088" w:type="pct"/>
                  <w:shd w:val="clear" w:color="auto" w:fill="FFFFFF"/>
                </w:tcPr>
                <w:p w14:paraId="73C9EFB7" w14:textId="77777777" w:rsidR="00D011F0" w:rsidRPr="00F1160F" w:rsidRDefault="00D011F0" w:rsidP="0080522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1549" w:type="pct"/>
                  <w:shd w:val="clear" w:color="auto" w:fill="FFFFFF"/>
                  <w:vAlign w:val="bottom"/>
                </w:tcPr>
                <w:p w14:paraId="24FE3AA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18AFEB4A" w14:textId="77777777" w:rsidTr="0080522F">
              <w:trPr>
                <w:cantSplit/>
                <w:trHeight w:val="143"/>
              </w:trPr>
              <w:tc>
                <w:tcPr>
                  <w:tcW w:w="363" w:type="pct"/>
                  <w:shd w:val="clear" w:color="auto" w:fill="FFFFFF"/>
                </w:tcPr>
                <w:p w14:paraId="289C099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2</w:t>
                  </w:r>
                </w:p>
              </w:tc>
              <w:tc>
                <w:tcPr>
                  <w:tcW w:w="3088" w:type="pct"/>
                  <w:shd w:val="clear" w:color="auto" w:fill="FFFFFF"/>
                </w:tcPr>
                <w:p w14:paraId="05293470" w14:textId="77777777" w:rsidR="00D011F0" w:rsidRPr="00F1160F" w:rsidRDefault="00D011F0" w:rsidP="0080522F">
                  <w:r w:rsidRPr="00F1160F">
                    <w:rPr>
                      <w:rFonts w:ascii="Arial" w:hAnsi="Arial" w:cs="Arial"/>
                      <w:sz w:val="20"/>
                      <w:szCs w:val="20"/>
                    </w:rPr>
                    <w:t>May 31 of current calendar year to May 31 of forecast year 1</w:t>
                  </w:r>
                </w:p>
              </w:tc>
              <w:tc>
                <w:tcPr>
                  <w:tcW w:w="1549" w:type="pct"/>
                  <w:shd w:val="clear" w:color="auto" w:fill="FFFFFF"/>
                  <w:vAlign w:val="bottom"/>
                </w:tcPr>
                <w:p w14:paraId="18CD57D9"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851D146" w14:textId="77777777" w:rsidTr="0080522F">
              <w:trPr>
                <w:cantSplit/>
                <w:trHeight w:val="170"/>
              </w:trPr>
              <w:tc>
                <w:tcPr>
                  <w:tcW w:w="363" w:type="pct"/>
                  <w:shd w:val="clear" w:color="auto" w:fill="FFFFFF"/>
                </w:tcPr>
                <w:p w14:paraId="2FE225FD"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3</w:t>
                  </w:r>
                </w:p>
              </w:tc>
              <w:tc>
                <w:tcPr>
                  <w:tcW w:w="3088" w:type="pct"/>
                  <w:shd w:val="clear" w:color="auto" w:fill="FFFFFF"/>
                </w:tcPr>
                <w:p w14:paraId="11D825EB" w14:textId="77777777" w:rsidR="00D011F0" w:rsidRPr="00F1160F" w:rsidRDefault="00D011F0" w:rsidP="0080522F">
                  <w:r w:rsidRPr="00F1160F">
                    <w:rPr>
                      <w:rFonts w:ascii="Arial" w:hAnsi="Arial" w:cs="Arial"/>
                      <w:sz w:val="20"/>
                      <w:szCs w:val="20"/>
                    </w:rPr>
                    <w:t>May 31 of forecast year 1 to May 31 of forecast year 2</w:t>
                  </w:r>
                </w:p>
              </w:tc>
              <w:tc>
                <w:tcPr>
                  <w:tcW w:w="1549" w:type="pct"/>
                  <w:shd w:val="clear" w:color="auto" w:fill="FFFFFF"/>
                  <w:vAlign w:val="bottom"/>
                </w:tcPr>
                <w:p w14:paraId="2C335508"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A7F906A" w14:textId="77777777" w:rsidTr="0080522F">
              <w:trPr>
                <w:cantSplit/>
                <w:trHeight w:val="107"/>
              </w:trPr>
              <w:tc>
                <w:tcPr>
                  <w:tcW w:w="363" w:type="pct"/>
                  <w:shd w:val="clear" w:color="auto" w:fill="FFFFFF"/>
                </w:tcPr>
                <w:p w14:paraId="05D63B35"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4</w:t>
                  </w:r>
                </w:p>
              </w:tc>
              <w:tc>
                <w:tcPr>
                  <w:tcW w:w="3088" w:type="pct"/>
                  <w:shd w:val="clear" w:color="auto" w:fill="FFFFFF"/>
                </w:tcPr>
                <w:p w14:paraId="06AA0C64" w14:textId="77777777" w:rsidR="00D011F0" w:rsidRPr="00F1160F" w:rsidRDefault="00D011F0" w:rsidP="0080522F">
                  <w:r w:rsidRPr="00F1160F">
                    <w:rPr>
                      <w:rFonts w:ascii="Arial" w:hAnsi="Arial" w:cs="Arial"/>
                      <w:sz w:val="20"/>
                      <w:szCs w:val="20"/>
                    </w:rPr>
                    <w:t>May 31 of forecast year 2 to May 31 of forecast year 3</w:t>
                  </w:r>
                </w:p>
              </w:tc>
              <w:tc>
                <w:tcPr>
                  <w:tcW w:w="1549" w:type="pct"/>
                  <w:shd w:val="clear" w:color="auto" w:fill="FFFFFF"/>
                  <w:vAlign w:val="bottom"/>
                </w:tcPr>
                <w:p w14:paraId="44AA0B48"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28AC565F" w14:textId="77777777" w:rsidTr="0080522F">
              <w:trPr>
                <w:cantSplit/>
                <w:trHeight w:val="70"/>
              </w:trPr>
              <w:tc>
                <w:tcPr>
                  <w:tcW w:w="363" w:type="pct"/>
                  <w:shd w:val="clear" w:color="auto" w:fill="FFFFFF"/>
                </w:tcPr>
                <w:p w14:paraId="1AD40262"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5</w:t>
                  </w:r>
                </w:p>
              </w:tc>
              <w:tc>
                <w:tcPr>
                  <w:tcW w:w="3088" w:type="pct"/>
                  <w:shd w:val="clear" w:color="auto" w:fill="FFFFFF"/>
                </w:tcPr>
                <w:p w14:paraId="526C3534" w14:textId="77777777" w:rsidR="00D011F0" w:rsidRPr="00F1160F" w:rsidRDefault="00D011F0" w:rsidP="0080522F">
                  <w:r w:rsidRPr="00F1160F">
                    <w:rPr>
                      <w:rFonts w:ascii="Arial" w:hAnsi="Arial" w:cs="Arial"/>
                      <w:sz w:val="20"/>
                      <w:szCs w:val="20"/>
                    </w:rPr>
                    <w:t>May 31 of forecast year 3 to May 31 of forecast year 4</w:t>
                  </w:r>
                </w:p>
              </w:tc>
              <w:tc>
                <w:tcPr>
                  <w:tcW w:w="1549" w:type="pct"/>
                  <w:shd w:val="clear" w:color="auto" w:fill="FFFFFF"/>
                  <w:vAlign w:val="bottom"/>
                </w:tcPr>
                <w:p w14:paraId="1C41F04C"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6B82B0CD" w14:textId="77777777" w:rsidTr="0080522F">
              <w:trPr>
                <w:cantSplit/>
                <w:trHeight w:val="70"/>
              </w:trPr>
              <w:tc>
                <w:tcPr>
                  <w:tcW w:w="363" w:type="pct"/>
                  <w:shd w:val="clear" w:color="auto" w:fill="FFFFFF"/>
                </w:tcPr>
                <w:p w14:paraId="767A4E47"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lastRenderedPageBreak/>
                    <w:t>6</w:t>
                  </w:r>
                </w:p>
              </w:tc>
              <w:tc>
                <w:tcPr>
                  <w:tcW w:w="3088" w:type="pct"/>
                  <w:shd w:val="clear" w:color="auto" w:fill="FFFFFF"/>
                </w:tcPr>
                <w:p w14:paraId="4D19FCD8" w14:textId="77777777" w:rsidR="00D011F0" w:rsidRPr="00F1160F" w:rsidRDefault="00D011F0" w:rsidP="0080522F">
                  <w:r w:rsidRPr="00F1160F">
                    <w:rPr>
                      <w:rFonts w:ascii="Arial" w:hAnsi="Arial" w:cs="Arial"/>
                      <w:sz w:val="20"/>
                      <w:szCs w:val="20"/>
                    </w:rPr>
                    <w:t>May 31 of forecast year 4 to May 31 of forecast year 5</w:t>
                  </w:r>
                </w:p>
              </w:tc>
              <w:tc>
                <w:tcPr>
                  <w:tcW w:w="1549" w:type="pct"/>
                  <w:shd w:val="clear" w:color="auto" w:fill="FFFFFF"/>
                  <w:vAlign w:val="bottom"/>
                </w:tcPr>
                <w:p w14:paraId="7905B877"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5FB7D4D0" w14:textId="77777777" w:rsidTr="0080522F">
              <w:trPr>
                <w:cantSplit/>
                <w:trHeight w:val="70"/>
              </w:trPr>
              <w:tc>
                <w:tcPr>
                  <w:tcW w:w="363" w:type="pct"/>
                  <w:shd w:val="clear" w:color="auto" w:fill="FFFFFF"/>
                </w:tcPr>
                <w:p w14:paraId="0FC5A72E"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7</w:t>
                  </w:r>
                </w:p>
              </w:tc>
              <w:tc>
                <w:tcPr>
                  <w:tcW w:w="3088" w:type="pct"/>
                  <w:shd w:val="clear" w:color="auto" w:fill="FFFFFF"/>
                </w:tcPr>
                <w:p w14:paraId="2CAB492F" w14:textId="77777777" w:rsidR="00D011F0" w:rsidRPr="00F1160F" w:rsidRDefault="00D011F0" w:rsidP="0080522F">
                  <w:r w:rsidRPr="00F1160F">
                    <w:rPr>
                      <w:rFonts w:ascii="Arial" w:hAnsi="Arial" w:cs="Arial"/>
                      <w:sz w:val="20"/>
                      <w:szCs w:val="20"/>
                    </w:rPr>
                    <w:t>May 31 of forecast year 5 to May 31 of forecast year 6</w:t>
                  </w:r>
                </w:p>
              </w:tc>
              <w:tc>
                <w:tcPr>
                  <w:tcW w:w="1549" w:type="pct"/>
                  <w:shd w:val="clear" w:color="auto" w:fill="FFFFFF"/>
                  <w:vAlign w:val="bottom"/>
                </w:tcPr>
                <w:p w14:paraId="42234FC3"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D8FA44A" w14:textId="77777777" w:rsidTr="0080522F">
              <w:trPr>
                <w:cantSplit/>
                <w:trHeight w:val="70"/>
              </w:trPr>
              <w:tc>
                <w:tcPr>
                  <w:tcW w:w="363" w:type="pct"/>
                  <w:shd w:val="clear" w:color="auto" w:fill="FFFFFF"/>
                </w:tcPr>
                <w:p w14:paraId="2A6C1BC3"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8</w:t>
                  </w:r>
                </w:p>
              </w:tc>
              <w:tc>
                <w:tcPr>
                  <w:tcW w:w="3088" w:type="pct"/>
                  <w:shd w:val="clear" w:color="auto" w:fill="FFFFFF"/>
                </w:tcPr>
                <w:p w14:paraId="1071C668" w14:textId="77777777" w:rsidR="00D011F0" w:rsidRPr="00F1160F" w:rsidRDefault="00D011F0" w:rsidP="0080522F">
                  <w:r w:rsidRPr="00F1160F">
                    <w:rPr>
                      <w:rFonts w:ascii="Arial" w:hAnsi="Arial" w:cs="Arial"/>
                      <w:sz w:val="20"/>
                      <w:szCs w:val="20"/>
                    </w:rPr>
                    <w:t>May 31 of forecast year 6 to May 31 of forecast year 7</w:t>
                  </w:r>
                </w:p>
              </w:tc>
              <w:tc>
                <w:tcPr>
                  <w:tcW w:w="1549" w:type="pct"/>
                  <w:shd w:val="clear" w:color="auto" w:fill="FFFFFF"/>
                  <w:vAlign w:val="bottom"/>
                </w:tcPr>
                <w:p w14:paraId="77D550F4"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37808A38" w14:textId="77777777" w:rsidTr="0080522F">
              <w:trPr>
                <w:cantSplit/>
                <w:trHeight w:val="70"/>
              </w:trPr>
              <w:tc>
                <w:tcPr>
                  <w:tcW w:w="363" w:type="pct"/>
                  <w:shd w:val="clear" w:color="auto" w:fill="FFFFFF"/>
                </w:tcPr>
                <w:p w14:paraId="1A9E8A45"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9</w:t>
                  </w:r>
                </w:p>
              </w:tc>
              <w:tc>
                <w:tcPr>
                  <w:tcW w:w="3088" w:type="pct"/>
                  <w:shd w:val="clear" w:color="auto" w:fill="FFFFFF"/>
                </w:tcPr>
                <w:p w14:paraId="4F2B354F" w14:textId="77777777" w:rsidR="00D011F0" w:rsidRPr="00F1160F" w:rsidRDefault="00D011F0" w:rsidP="0080522F">
                  <w:r w:rsidRPr="00F1160F">
                    <w:rPr>
                      <w:rFonts w:ascii="Arial" w:hAnsi="Arial" w:cs="Arial"/>
                      <w:sz w:val="20"/>
                      <w:szCs w:val="20"/>
                    </w:rPr>
                    <w:t>May 31 of forecast year 7 to May 31 of forecast year 8</w:t>
                  </w:r>
                </w:p>
              </w:tc>
              <w:tc>
                <w:tcPr>
                  <w:tcW w:w="1549" w:type="pct"/>
                  <w:shd w:val="clear" w:color="auto" w:fill="FFFFFF"/>
                  <w:vAlign w:val="bottom"/>
                </w:tcPr>
                <w:p w14:paraId="47A8F309"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23EE23E5" w14:textId="77777777" w:rsidTr="0080522F">
              <w:trPr>
                <w:cantSplit/>
                <w:trHeight w:val="70"/>
              </w:trPr>
              <w:tc>
                <w:tcPr>
                  <w:tcW w:w="363" w:type="pct"/>
                  <w:shd w:val="clear" w:color="auto" w:fill="FFFFFF"/>
                </w:tcPr>
                <w:p w14:paraId="59435A0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10</w:t>
                  </w:r>
                </w:p>
              </w:tc>
              <w:tc>
                <w:tcPr>
                  <w:tcW w:w="3088" w:type="pct"/>
                  <w:shd w:val="clear" w:color="auto" w:fill="FFFFFF"/>
                </w:tcPr>
                <w:p w14:paraId="07E2075B" w14:textId="77777777" w:rsidR="00D011F0" w:rsidRPr="00F1160F" w:rsidRDefault="00D011F0" w:rsidP="0080522F">
                  <w:r w:rsidRPr="00F1160F">
                    <w:rPr>
                      <w:rFonts w:ascii="Arial" w:hAnsi="Arial" w:cs="Arial"/>
                      <w:sz w:val="20"/>
                      <w:szCs w:val="20"/>
                    </w:rPr>
                    <w:t>May 31 of forecast year 8 to May 31 of forecast year 9</w:t>
                  </w:r>
                </w:p>
              </w:tc>
              <w:tc>
                <w:tcPr>
                  <w:tcW w:w="1549" w:type="pct"/>
                  <w:shd w:val="clear" w:color="auto" w:fill="FFFFFF"/>
                  <w:vAlign w:val="bottom"/>
                </w:tcPr>
                <w:p w14:paraId="0540D9BF"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0AA04593" w14:textId="77777777" w:rsidTr="0080522F">
              <w:trPr>
                <w:cantSplit/>
                <w:trHeight w:val="70"/>
              </w:trPr>
              <w:tc>
                <w:tcPr>
                  <w:tcW w:w="363" w:type="pct"/>
                  <w:shd w:val="clear" w:color="auto" w:fill="FFFFFF"/>
                </w:tcPr>
                <w:p w14:paraId="01E3C1D1"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11</w:t>
                  </w:r>
                </w:p>
              </w:tc>
              <w:tc>
                <w:tcPr>
                  <w:tcW w:w="3088" w:type="pct"/>
                  <w:shd w:val="clear" w:color="auto" w:fill="FFFFFF"/>
                </w:tcPr>
                <w:p w14:paraId="198F1631" w14:textId="77777777" w:rsidR="00D011F0" w:rsidRPr="00F1160F" w:rsidRDefault="00D011F0" w:rsidP="0080522F">
                  <w:r w:rsidRPr="00F1160F">
                    <w:rPr>
                      <w:rFonts w:ascii="Arial" w:hAnsi="Arial" w:cs="Arial"/>
                      <w:sz w:val="20"/>
                      <w:szCs w:val="20"/>
                    </w:rPr>
                    <w:t>May 31 of forecast year 9 to May 31 of forecast year 10</w:t>
                  </w:r>
                </w:p>
              </w:tc>
              <w:tc>
                <w:tcPr>
                  <w:tcW w:w="1549" w:type="pct"/>
                  <w:shd w:val="clear" w:color="auto" w:fill="FFFFFF"/>
                  <w:vAlign w:val="bottom"/>
                </w:tcPr>
                <w:p w14:paraId="2153102D"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4199C6DC" w14:textId="77777777" w:rsidR="00D011F0" w:rsidRPr="00F1160F" w:rsidRDefault="00D011F0" w:rsidP="0080522F">
            <w:pPr>
              <w:spacing w:before="240"/>
            </w:pPr>
            <w:r w:rsidRPr="00F1160F">
              <w:t xml:space="preserve">Describe any future load expansions, equipment shutdowns, or new self-generation </w:t>
            </w:r>
            <w:ins w:id="1116" w:author="ERCOT" w:date="2024-06-21T08:48:00Z">
              <w:r>
                <w:t xml:space="preserve">or storage </w:t>
              </w:r>
            </w:ins>
            <w:r w:rsidRPr="00F1160F">
              <w:t>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D011F0" w:rsidRPr="00F1160F" w14:paraId="088C06DD" w14:textId="77777777" w:rsidTr="0080522F">
              <w:trPr>
                <w:trHeight w:val="233"/>
              </w:trPr>
              <w:tc>
                <w:tcPr>
                  <w:tcW w:w="10710" w:type="dxa"/>
                  <w:shd w:val="clear" w:color="auto" w:fill="auto"/>
                </w:tcPr>
                <w:p w14:paraId="436EB113"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5872EAAA" w14:textId="77777777" w:rsidTr="0080522F">
              <w:tc>
                <w:tcPr>
                  <w:tcW w:w="10710" w:type="dxa"/>
                  <w:shd w:val="clear" w:color="auto" w:fill="auto"/>
                </w:tcPr>
                <w:p w14:paraId="7EF00168"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0AF576E0" w14:textId="77777777" w:rsidTr="0080522F">
              <w:tc>
                <w:tcPr>
                  <w:tcW w:w="10710" w:type="dxa"/>
                  <w:shd w:val="clear" w:color="auto" w:fill="auto"/>
                </w:tcPr>
                <w:p w14:paraId="4BA16D93"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33B2B07A" w14:textId="77777777" w:rsidTr="0080522F">
              <w:tc>
                <w:tcPr>
                  <w:tcW w:w="10710" w:type="dxa"/>
                  <w:shd w:val="clear" w:color="auto" w:fill="auto"/>
                </w:tcPr>
                <w:p w14:paraId="05DE1405"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6928F5AF" w14:textId="77777777" w:rsidR="00D011F0" w:rsidRPr="00F1160F" w:rsidRDefault="00D011F0" w:rsidP="0080522F">
            <w:pPr>
              <w:spacing w:before="240"/>
            </w:pPr>
          </w:p>
          <w:p w14:paraId="636631B5" w14:textId="77777777" w:rsidR="00D011F0" w:rsidRPr="00F1160F" w:rsidRDefault="00D011F0" w:rsidP="0080522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28DE59D" w14:textId="77777777" w:rsidR="00D011F0" w:rsidRPr="00F1160F" w:rsidRDefault="00D011F0" w:rsidP="0080522F">
            <w:pPr>
              <w:spacing w:line="360" w:lineRule="auto"/>
            </w:pPr>
          </w:p>
          <w:p w14:paraId="78AE9159" w14:textId="77777777" w:rsidR="00D011F0" w:rsidRPr="00F1160F" w:rsidRDefault="00D011F0" w:rsidP="0080522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C0AF0F3" w14:textId="77777777" w:rsidR="00D011F0" w:rsidRPr="00F1160F" w:rsidRDefault="00D011F0" w:rsidP="0080522F">
            <w:pPr>
              <w:spacing w:line="360" w:lineRule="auto"/>
              <w:rPr>
                <w:u w:val="single"/>
              </w:rPr>
            </w:pPr>
            <w:r w:rsidRPr="00F1160F">
              <w:t xml:space="preserve">Name:  </w:t>
            </w:r>
            <w:r w:rsidRPr="00F1160F">
              <w:rPr>
                <w:u w:val="single"/>
              </w:rPr>
              <w:t>________________________________</w:t>
            </w:r>
          </w:p>
          <w:p w14:paraId="2ACA9097" w14:textId="77777777" w:rsidR="00D011F0" w:rsidRPr="00F1160F" w:rsidRDefault="00D011F0" w:rsidP="0080522F">
            <w:pPr>
              <w:spacing w:line="360" w:lineRule="auto"/>
            </w:pPr>
            <w:r w:rsidRPr="00F1160F">
              <w:t xml:space="preserve">Title:    </w:t>
            </w:r>
            <w:r w:rsidRPr="00F1160F">
              <w:rPr>
                <w:u w:val="single"/>
              </w:rPr>
              <w:t>________________________________</w:t>
            </w:r>
          </w:p>
          <w:p w14:paraId="3819C36D" w14:textId="77777777" w:rsidR="00D011F0" w:rsidRPr="00F1160F" w:rsidRDefault="00D011F0" w:rsidP="0080522F">
            <w:pPr>
              <w:spacing w:line="360" w:lineRule="auto"/>
            </w:pPr>
            <w:r w:rsidRPr="00F1160F">
              <w:t xml:space="preserve">Phone:  </w:t>
            </w:r>
            <w:r w:rsidRPr="00F1160F">
              <w:rPr>
                <w:u w:val="single"/>
              </w:rPr>
              <w:t>________________</w:t>
            </w:r>
          </w:p>
          <w:p w14:paraId="4F6B0CE1" w14:textId="77777777" w:rsidR="00D011F0" w:rsidRPr="00F1160F" w:rsidRDefault="00D011F0" w:rsidP="0080522F">
            <w:pPr>
              <w:spacing w:line="360" w:lineRule="auto"/>
              <w:rPr>
                <w:u w:val="single"/>
              </w:rPr>
            </w:pPr>
            <w:r w:rsidRPr="00F1160F">
              <w:t xml:space="preserve">Date:    </w:t>
            </w:r>
            <w:r w:rsidRPr="00F1160F">
              <w:rPr>
                <w:u w:val="single"/>
              </w:rPr>
              <w:t>________________</w:t>
            </w:r>
          </w:p>
          <w:p w14:paraId="58D9FD3C" w14:textId="77777777" w:rsidR="00D011F0" w:rsidRPr="00F1160F" w:rsidRDefault="00D011F0" w:rsidP="0080522F">
            <w:pPr>
              <w:jc w:val="both"/>
            </w:pPr>
          </w:p>
          <w:p w14:paraId="3DD4DD69" w14:textId="77777777" w:rsidR="00D011F0" w:rsidRPr="008C7774" w:rsidRDefault="00D011F0" w:rsidP="0080522F">
            <w:pPr>
              <w:suppressAutoHyphens/>
              <w:jc w:val="both"/>
            </w:pPr>
          </w:p>
        </w:tc>
      </w:tr>
    </w:tbl>
    <w:p w14:paraId="4653F9DE" w14:textId="77777777" w:rsidR="00D011F0" w:rsidRDefault="00D011F0" w:rsidP="00D011F0">
      <w:pPr>
        <w:rPr>
          <w:b/>
          <w:sz w:val="36"/>
        </w:rPr>
      </w:pPr>
    </w:p>
    <w:p w14:paraId="1EA5A4A6" w14:textId="77777777" w:rsidR="00D011F0" w:rsidRPr="00F2174A" w:rsidRDefault="00D011F0" w:rsidP="00D011F0">
      <w:pPr>
        <w:spacing w:before="2400"/>
        <w:jc w:val="center"/>
        <w:rPr>
          <w:b/>
          <w:sz w:val="36"/>
          <w:szCs w:val="36"/>
        </w:rPr>
      </w:pPr>
      <w:r w:rsidRPr="00F2174A">
        <w:rPr>
          <w:b/>
          <w:sz w:val="36"/>
        </w:rPr>
        <w:t>ERCOT Nodal Protocols</w:t>
      </w:r>
      <w:r>
        <w:rPr>
          <w:b/>
          <w:sz w:val="36"/>
        </w:rPr>
        <w:t xml:space="preserve"> </w:t>
      </w:r>
    </w:p>
    <w:p w14:paraId="53AA3677" w14:textId="77777777" w:rsidR="00D011F0" w:rsidRPr="00F2174A" w:rsidRDefault="00D011F0" w:rsidP="00D011F0">
      <w:pPr>
        <w:jc w:val="center"/>
        <w:rPr>
          <w:b/>
          <w:sz w:val="36"/>
        </w:rPr>
      </w:pPr>
    </w:p>
    <w:p w14:paraId="43F85BFB" w14:textId="77777777" w:rsidR="00D011F0" w:rsidRPr="00F2174A" w:rsidRDefault="00D011F0" w:rsidP="00D011F0">
      <w:pPr>
        <w:jc w:val="center"/>
        <w:rPr>
          <w:b/>
          <w:sz w:val="36"/>
        </w:rPr>
      </w:pPr>
      <w:r w:rsidRPr="00F2174A">
        <w:rPr>
          <w:b/>
          <w:sz w:val="36"/>
        </w:rPr>
        <w:t>Section 22</w:t>
      </w:r>
    </w:p>
    <w:p w14:paraId="29ED837A" w14:textId="77777777" w:rsidR="00D011F0" w:rsidRDefault="00D011F0" w:rsidP="00D011F0">
      <w:pPr>
        <w:jc w:val="center"/>
        <w:rPr>
          <w:b/>
          <w:sz w:val="36"/>
          <w:szCs w:val="36"/>
        </w:rPr>
      </w:pPr>
    </w:p>
    <w:p w14:paraId="17D9AA40" w14:textId="77777777" w:rsidR="00D011F0" w:rsidRPr="00CA69E4" w:rsidRDefault="00D011F0" w:rsidP="00D011F0">
      <w:pPr>
        <w:jc w:val="center"/>
        <w:rPr>
          <w:b/>
          <w:sz w:val="36"/>
        </w:rPr>
      </w:pPr>
      <w:r>
        <w:rPr>
          <w:b/>
          <w:sz w:val="36"/>
          <w:szCs w:val="36"/>
        </w:rPr>
        <w:lastRenderedPageBreak/>
        <w:t>Attachment N</w:t>
      </w:r>
      <w:r w:rsidRPr="00A72192">
        <w:rPr>
          <w:b/>
          <w:sz w:val="36"/>
          <w:szCs w:val="36"/>
        </w:rPr>
        <w:t xml:space="preserve">:  </w:t>
      </w:r>
      <w:r w:rsidRPr="00012A6B">
        <w:rPr>
          <w:b/>
          <w:sz w:val="36"/>
          <w:szCs w:val="36"/>
        </w:rPr>
        <w:t>Standard Form Must-Run Alternative Agreement</w:t>
      </w:r>
    </w:p>
    <w:p w14:paraId="1465254E" w14:textId="77777777" w:rsidR="00D011F0" w:rsidRPr="00F2174A" w:rsidRDefault="00D011F0" w:rsidP="00D011F0">
      <w:pPr>
        <w:jc w:val="center"/>
        <w:outlineLvl w:val="0"/>
        <w:rPr>
          <w:b/>
        </w:rPr>
      </w:pPr>
    </w:p>
    <w:p w14:paraId="0754E2D4" w14:textId="77777777" w:rsidR="00D011F0" w:rsidRPr="00F2174A" w:rsidRDefault="00D011F0" w:rsidP="00D011F0">
      <w:pPr>
        <w:jc w:val="center"/>
        <w:outlineLvl w:val="0"/>
        <w:rPr>
          <w:b/>
        </w:rPr>
      </w:pPr>
    </w:p>
    <w:p w14:paraId="5E8E890D" w14:textId="68091D14" w:rsidR="00D011F0" w:rsidRPr="00F2174A" w:rsidRDefault="00D011F0" w:rsidP="00D011F0">
      <w:pPr>
        <w:jc w:val="center"/>
        <w:outlineLvl w:val="0"/>
        <w:rPr>
          <w:b/>
        </w:rPr>
      </w:pPr>
      <w:del w:id="1117" w:author="ERCOT Market Rules" w:date="2024-10-17T17:36:00Z">
        <w:r w:rsidDel="00167EC5">
          <w:rPr>
            <w:b/>
          </w:rPr>
          <w:delText>July 1, 2019</w:delText>
        </w:r>
      </w:del>
      <w:ins w:id="1118" w:author="ERCOT Market Rules" w:date="2024-10-17T17:36:00Z">
        <w:r w:rsidR="00167EC5">
          <w:rPr>
            <w:b/>
          </w:rPr>
          <w:t>TBD</w:t>
        </w:r>
      </w:ins>
    </w:p>
    <w:p w14:paraId="1D2C8DBE" w14:textId="77777777" w:rsidR="00D011F0" w:rsidRPr="00F2174A" w:rsidRDefault="00D011F0" w:rsidP="00D011F0">
      <w:pPr>
        <w:jc w:val="center"/>
        <w:outlineLvl w:val="0"/>
        <w:rPr>
          <w:b/>
        </w:rPr>
      </w:pPr>
    </w:p>
    <w:p w14:paraId="51467994" w14:textId="77777777" w:rsidR="00D011F0" w:rsidRPr="00F2174A" w:rsidRDefault="00D011F0" w:rsidP="00D011F0">
      <w:pPr>
        <w:jc w:val="center"/>
        <w:outlineLvl w:val="0"/>
        <w:rPr>
          <w:b/>
        </w:rPr>
      </w:pPr>
    </w:p>
    <w:p w14:paraId="17B30E84" w14:textId="77777777" w:rsidR="00D011F0" w:rsidRPr="00F2174A" w:rsidRDefault="00D011F0" w:rsidP="00D011F0">
      <w:pPr>
        <w:jc w:val="center"/>
        <w:rPr>
          <w:b/>
          <w:bCs/>
          <w:i/>
          <w:iCs/>
        </w:rPr>
      </w:pPr>
    </w:p>
    <w:p w14:paraId="4B409912" w14:textId="77777777" w:rsidR="00D011F0" w:rsidRPr="00F2174A" w:rsidRDefault="00D011F0" w:rsidP="00D011F0">
      <w:pPr>
        <w:jc w:val="center"/>
        <w:rPr>
          <w:b/>
        </w:rPr>
      </w:pPr>
    </w:p>
    <w:p w14:paraId="083D2D72" w14:textId="77777777" w:rsidR="00D011F0" w:rsidRDefault="00D011F0" w:rsidP="00D011F0">
      <w:pPr>
        <w:pBdr>
          <w:top w:val="single" w:sz="4" w:space="1" w:color="auto"/>
        </w:pBdr>
        <w:rPr>
          <w:b/>
          <w:sz w:val="20"/>
        </w:rPr>
      </w:pPr>
    </w:p>
    <w:p w14:paraId="2E052317" w14:textId="77777777" w:rsidR="00D011F0" w:rsidRPr="00F2174A" w:rsidRDefault="00D011F0" w:rsidP="00D011F0">
      <w:pPr>
        <w:pBdr>
          <w:top w:val="single" w:sz="4" w:space="1" w:color="auto"/>
        </w:pBdr>
        <w:rPr>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011F0" w14:paraId="189BB184" w14:textId="77777777" w:rsidTr="0080522F">
        <w:tc>
          <w:tcPr>
            <w:tcW w:w="5000" w:type="pct"/>
            <w:shd w:val="pct12" w:color="auto" w:fill="auto"/>
          </w:tcPr>
          <w:p w14:paraId="161FF76F" w14:textId="77777777" w:rsidR="00D011F0" w:rsidRPr="0002450E" w:rsidRDefault="00D011F0" w:rsidP="0080522F">
            <w:pPr>
              <w:pStyle w:val="Instructions"/>
              <w:spacing w:before="120"/>
              <w:rPr>
                <w:iCs w:val="0"/>
              </w:rPr>
            </w:pPr>
            <w:r w:rsidRPr="0002450E">
              <w:rPr>
                <w:iCs w:val="0"/>
              </w:rPr>
              <w:t>NPRR</w:t>
            </w:r>
            <w:r>
              <w:rPr>
                <w:iCs w:val="0"/>
              </w:rPr>
              <w:t>885</w:t>
            </w:r>
            <w:r w:rsidRPr="0002450E">
              <w:rPr>
                <w:iCs w:val="0"/>
              </w:rPr>
              <w:t xml:space="preserve">:  </w:t>
            </w:r>
            <w:r>
              <w:rPr>
                <w:iCs w:val="0"/>
              </w:rPr>
              <w:t>Insert Section 22 Attachment N below</w:t>
            </w:r>
            <w:r w:rsidRPr="0002450E">
              <w:rPr>
                <w:iCs w:val="0"/>
              </w:rPr>
              <w:t xml:space="preserve"> upon system implementation:]</w:t>
            </w:r>
          </w:p>
          <w:p w14:paraId="63641B23" w14:textId="77777777" w:rsidR="00D011F0" w:rsidRPr="00012A6B" w:rsidRDefault="00D011F0" w:rsidP="0080522F">
            <w:pPr>
              <w:spacing w:line="259" w:lineRule="auto"/>
              <w:jc w:val="center"/>
              <w:outlineLvl w:val="4"/>
              <w:rPr>
                <w:rFonts w:eastAsia="Calibri"/>
              </w:rPr>
            </w:pPr>
            <w:r w:rsidRPr="00012A6B">
              <w:rPr>
                <w:rFonts w:eastAsia="Calibri"/>
              </w:rPr>
              <w:t xml:space="preserve">Standard Form Must-Run Alternative </w:t>
            </w:r>
          </w:p>
          <w:p w14:paraId="1272084D" w14:textId="77777777" w:rsidR="00D011F0" w:rsidRPr="00012A6B" w:rsidRDefault="00D011F0" w:rsidP="0080522F">
            <w:pPr>
              <w:spacing w:line="259" w:lineRule="auto"/>
              <w:jc w:val="center"/>
              <w:outlineLvl w:val="4"/>
              <w:rPr>
                <w:rFonts w:eastAsia="Calibri"/>
              </w:rPr>
            </w:pPr>
            <w:r w:rsidRPr="00012A6B">
              <w:rPr>
                <w:rFonts w:eastAsia="Calibri"/>
              </w:rPr>
              <w:t>Supplement to the Market Participant Agreement</w:t>
            </w:r>
          </w:p>
          <w:p w14:paraId="3BB52BBE" w14:textId="77777777" w:rsidR="00D011F0" w:rsidRPr="00012A6B" w:rsidRDefault="00D011F0" w:rsidP="0080522F">
            <w:pPr>
              <w:spacing w:line="259" w:lineRule="auto"/>
              <w:jc w:val="center"/>
              <w:rPr>
                <w:rFonts w:eastAsia="Calibri"/>
              </w:rPr>
            </w:pPr>
            <w:r w:rsidRPr="00012A6B">
              <w:rPr>
                <w:rFonts w:eastAsia="Calibri"/>
              </w:rPr>
              <w:t>Between</w:t>
            </w:r>
          </w:p>
          <w:p w14:paraId="305BF396" w14:textId="77777777" w:rsidR="00D011F0" w:rsidRPr="00012A6B" w:rsidRDefault="00D011F0" w:rsidP="0080522F">
            <w:pPr>
              <w:jc w:val="center"/>
              <w:rPr>
                <w:u w:val="single"/>
              </w:rPr>
            </w:pPr>
            <w:r w:rsidRPr="00012A6B">
              <w:rPr>
                <w:u w:val="single"/>
              </w:rPr>
              <w:t>(Name of Participant)</w:t>
            </w:r>
          </w:p>
          <w:p w14:paraId="529C99FB" w14:textId="77777777" w:rsidR="00D011F0" w:rsidRPr="00012A6B" w:rsidRDefault="00D011F0" w:rsidP="0080522F">
            <w:pPr>
              <w:jc w:val="center"/>
              <w:rPr>
                <w:u w:val="single"/>
              </w:rPr>
            </w:pPr>
            <w:r w:rsidRPr="00012A6B">
              <w:rPr>
                <w:u w:val="single"/>
              </w:rPr>
              <w:t>and</w:t>
            </w:r>
          </w:p>
          <w:p w14:paraId="5CCC1FE1" w14:textId="77777777" w:rsidR="00D011F0" w:rsidRPr="00012A6B" w:rsidRDefault="00D011F0" w:rsidP="0080522F">
            <w:pPr>
              <w:jc w:val="center"/>
            </w:pPr>
            <w:r w:rsidRPr="00012A6B">
              <w:rPr>
                <w:u w:val="single"/>
              </w:rPr>
              <w:t>Electric Reliability Council of Texas, Inc.</w:t>
            </w:r>
          </w:p>
          <w:p w14:paraId="1DEFD195" w14:textId="77777777" w:rsidR="00D011F0" w:rsidRPr="00012A6B" w:rsidRDefault="00D011F0" w:rsidP="0080522F">
            <w:pPr>
              <w:spacing w:before="360" w:after="240" w:line="259" w:lineRule="auto"/>
              <w:ind w:firstLine="720"/>
              <w:jc w:val="both"/>
              <w:rPr>
                <w:rFonts w:eastAsia="Calibri"/>
              </w:rPr>
            </w:pPr>
            <w:r w:rsidRPr="00012A6B">
              <w:rPr>
                <w:rFonts w:eastAsia="Calibri"/>
              </w:rPr>
              <w:t>This Must-Run Alternative Service Supplement to the Market Participant 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p>
          <w:p w14:paraId="1448089D" w14:textId="77777777" w:rsidR="00D011F0" w:rsidRPr="00012A6B" w:rsidRDefault="00D011F0" w:rsidP="0080522F">
            <w:pPr>
              <w:spacing w:before="240" w:after="160" w:line="259" w:lineRule="auto"/>
              <w:jc w:val="center"/>
              <w:rPr>
                <w:rFonts w:eastAsia="Calibri"/>
                <w:snapToGrid w:val="0"/>
                <w:u w:val="single"/>
              </w:rPr>
            </w:pPr>
            <w:r w:rsidRPr="00012A6B">
              <w:rPr>
                <w:rFonts w:eastAsia="Calibri"/>
                <w:snapToGrid w:val="0"/>
                <w:u w:val="single"/>
              </w:rPr>
              <w:t>Recitals</w:t>
            </w:r>
          </w:p>
          <w:p w14:paraId="2A7F2D74" w14:textId="77777777" w:rsidR="00D011F0" w:rsidRPr="00012A6B" w:rsidRDefault="00D011F0" w:rsidP="0080522F">
            <w:pPr>
              <w:spacing w:before="120" w:after="120" w:line="259" w:lineRule="auto"/>
              <w:jc w:val="both"/>
              <w:rPr>
                <w:rFonts w:eastAsia="Calibri"/>
              </w:rPr>
            </w:pPr>
            <w:r w:rsidRPr="00012A6B">
              <w:rPr>
                <w:rFonts w:eastAsia="Calibri"/>
              </w:rPr>
              <w:t>WHEREAS:</w:t>
            </w:r>
          </w:p>
          <w:p w14:paraId="6BFF7A61" w14:textId="77777777" w:rsidR="00D011F0" w:rsidRPr="00012A6B" w:rsidRDefault="00D011F0" w:rsidP="0080522F">
            <w:pPr>
              <w:spacing w:after="120" w:line="259" w:lineRule="auto"/>
              <w:ind w:left="720" w:hanging="720"/>
              <w:jc w:val="both"/>
              <w:rPr>
                <w:rFonts w:eastAsia="Calibri"/>
              </w:rPr>
            </w:pPr>
            <w:r w:rsidRPr="00012A6B">
              <w:rPr>
                <w:rFonts w:eastAsia="Calibri"/>
                <w:snapToGrid w:val="0"/>
              </w:rPr>
              <w:t>A.</w:t>
            </w:r>
            <w:r w:rsidRPr="00012A6B">
              <w:rPr>
                <w:rFonts w:eastAsia="Calibri"/>
                <w:snapToGrid w:val="0"/>
              </w:rPr>
              <w:tab/>
              <w:t>Participant</w:t>
            </w:r>
            <w:r w:rsidRPr="00012A6B">
              <w:rPr>
                <w:rFonts w:eastAsia="Calibri"/>
              </w:rPr>
              <w:t xml:space="preserve"> is a Qualified Scheduling Entity (QSE) as defined in the ERCOT Protocols, has executed a Standard Form Market Participant Agreement (“Market Participant Agreement”) with ERCOT, and intends to provide Must-Run Alternative (MRA) Service; </w:t>
            </w:r>
          </w:p>
          <w:p w14:paraId="4306C0C4" w14:textId="77777777" w:rsidR="00D011F0" w:rsidRPr="00012A6B" w:rsidRDefault="00D011F0" w:rsidP="0080522F">
            <w:pPr>
              <w:tabs>
                <w:tab w:val="left" w:pos="180"/>
              </w:tabs>
              <w:spacing w:before="120" w:after="120" w:line="259" w:lineRule="auto"/>
              <w:ind w:left="720" w:hanging="720"/>
              <w:jc w:val="both"/>
              <w:rPr>
                <w:rFonts w:eastAsia="Calibri"/>
              </w:rPr>
            </w:pPr>
            <w:r w:rsidRPr="00012A6B">
              <w:rPr>
                <w:rFonts w:eastAsia="Calibri"/>
              </w:rPr>
              <w:t>B.</w:t>
            </w:r>
            <w:r w:rsidRPr="00012A6B">
              <w:rPr>
                <w:rFonts w:eastAsia="Calibri"/>
              </w:rPr>
              <w:tab/>
              <w:t xml:space="preserve">ERCOT is the Independent Organization certified under PURA §39.151 for the ERCOT Region; </w:t>
            </w:r>
          </w:p>
          <w:p w14:paraId="751DFDD6"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C.</w:t>
            </w:r>
            <w:r w:rsidRPr="00012A6B">
              <w:rPr>
                <w:rFonts w:eastAsia="Calibri"/>
              </w:rPr>
              <w:tab/>
              <w:t xml:space="preserve">On _______, 20__, ERCOT issued a Request for Proposals (“MRA RFP”) seeking offers from QSEs able to provide MRA Service; </w:t>
            </w:r>
          </w:p>
          <w:p w14:paraId="1A9FE465"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D.</w:t>
            </w:r>
            <w:r w:rsidRPr="00012A6B">
              <w:rPr>
                <w:rFonts w:eastAsia="Calibri"/>
              </w:rPr>
              <w:tab/>
              <w:t xml:space="preserve">Participant submitted an offer to provide MRA Service in response to the RFP that satisfies the requirements for MRA Service, as set forth in the ERCOT Protocols; </w:t>
            </w:r>
          </w:p>
          <w:p w14:paraId="0309AEAB"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E.</w:t>
            </w:r>
            <w:r w:rsidRPr="00012A6B">
              <w:rPr>
                <w:rFonts w:eastAsia="Calibri"/>
              </w:rPr>
              <w:tab/>
              <w:t xml:space="preserve">Pursuant to PUC Substantive Rule 25.502, the ERCOT Board of Directors has approved a recommendation to enter into this Agreement; </w:t>
            </w:r>
          </w:p>
          <w:p w14:paraId="257E7D89"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lastRenderedPageBreak/>
              <w:t>F.</w:t>
            </w:r>
            <w:r w:rsidRPr="00012A6B">
              <w:rPr>
                <w:rFonts w:eastAsia="Calibri"/>
              </w:rPr>
              <w:tab/>
              <w:t xml:space="preserve">The Parties enter into this Agreement </w:t>
            </w:r>
            <w:proofErr w:type="gramStart"/>
            <w:r w:rsidRPr="00012A6B">
              <w:rPr>
                <w:rFonts w:eastAsia="Calibri"/>
              </w:rPr>
              <w:t>in order to</w:t>
            </w:r>
            <w:proofErr w:type="gramEnd"/>
            <w:r w:rsidRPr="00012A6B">
              <w:rPr>
                <w:rFonts w:eastAsia="Calibri"/>
              </w:rPr>
              <w:t xml:space="preserve"> establish the terms and conditions by which ERCOT and Participant will discharge their respective duties and responsibilities under the ERCOT Protocols.</w:t>
            </w:r>
          </w:p>
          <w:p w14:paraId="00A2B915" w14:textId="77777777" w:rsidR="00D011F0" w:rsidRPr="00012A6B" w:rsidRDefault="00D011F0" w:rsidP="0080522F">
            <w:pPr>
              <w:keepNext/>
              <w:widowControl w:val="0"/>
              <w:spacing w:before="360" w:after="120" w:line="259" w:lineRule="auto"/>
              <w:jc w:val="center"/>
              <w:outlineLvl w:val="3"/>
              <w:rPr>
                <w:rFonts w:eastAsia="Calibri"/>
                <w:bCs/>
                <w:snapToGrid w:val="0"/>
                <w:u w:val="single"/>
              </w:rPr>
            </w:pPr>
            <w:r w:rsidRPr="00012A6B">
              <w:rPr>
                <w:rFonts w:eastAsia="Calibri"/>
                <w:bCs/>
                <w:snapToGrid w:val="0"/>
                <w:u w:val="single"/>
              </w:rPr>
              <w:t>Agreements</w:t>
            </w:r>
          </w:p>
          <w:p w14:paraId="7DA3099B" w14:textId="77777777" w:rsidR="00D011F0" w:rsidRPr="00012A6B" w:rsidRDefault="00D011F0" w:rsidP="0080522F">
            <w:pPr>
              <w:keepNext/>
              <w:tabs>
                <w:tab w:val="left" w:pos="540"/>
                <w:tab w:val="left" w:pos="630"/>
              </w:tabs>
              <w:spacing w:before="120" w:after="120" w:line="259" w:lineRule="auto"/>
              <w:ind w:firstLine="360"/>
              <w:jc w:val="both"/>
              <w:outlineLvl w:val="0"/>
              <w:rPr>
                <w:rFonts w:eastAsia="Calibri"/>
              </w:rPr>
            </w:pPr>
            <w:r w:rsidRPr="00012A6B">
              <w:rPr>
                <w:rFonts w:eastAsia="Calibri"/>
              </w:rPr>
              <w:t>NOW, THEREFORE, in consideration of the mutual covenants and promises contained herein, ERCOT and Participant (the “Parties”) hereby agree as follows:</w:t>
            </w:r>
          </w:p>
          <w:p w14:paraId="72B47B3D" w14:textId="77777777" w:rsidR="00D011F0" w:rsidRPr="00012A6B" w:rsidRDefault="00D011F0" w:rsidP="0080522F">
            <w:pPr>
              <w:spacing w:before="120" w:after="120" w:line="259" w:lineRule="auto"/>
              <w:jc w:val="both"/>
              <w:rPr>
                <w:rFonts w:eastAsia="Calibri"/>
                <w:u w:val="single"/>
              </w:rPr>
            </w:pPr>
            <w:r w:rsidRPr="00012A6B">
              <w:rPr>
                <w:rFonts w:eastAsia="Calibri"/>
                <w:u w:val="single"/>
              </w:rPr>
              <w:t>Section 1.  MRA Terms.</w:t>
            </w:r>
          </w:p>
          <w:p w14:paraId="10E8C92D" w14:textId="77777777" w:rsidR="00D011F0" w:rsidRPr="00012A6B" w:rsidRDefault="00D011F0" w:rsidP="0080522F">
            <w:pPr>
              <w:spacing w:before="120" w:after="120" w:line="259" w:lineRule="auto"/>
              <w:jc w:val="both"/>
              <w:rPr>
                <w:rFonts w:eastAsia="Calibri"/>
              </w:rPr>
            </w:pPr>
            <w:r w:rsidRPr="00012A6B">
              <w:rPr>
                <w:rFonts w:eastAsia="Calibri"/>
              </w:rPr>
              <w:t>A.</w:t>
            </w:r>
            <w:r w:rsidRPr="00012A6B">
              <w:rPr>
                <w:rFonts w:eastAsia="Calibri"/>
              </w:rPr>
              <w:tab/>
              <w:t>Start Date: _______________, 20_____.</w:t>
            </w:r>
          </w:p>
          <w:p w14:paraId="4D7A7A1F" w14:textId="77777777" w:rsidR="00D011F0" w:rsidRPr="00012A6B" w:rsidRDefault="00D011F0" w:rsidP="0080522F">
            <w:pPr>
              <w:spacing w:before="120" w:after="120" w:line="259" w:lineRule="auto"/>
              <w:jc w:val="both"/>
              <w:rPr>
                <w:rFonts w:eastAsia="Calibri"/>
              </w:rPr>
            </w:pPr>
            <w:r w:rsidRPr="00012A6B">
              <w:rPr>
                <w:rFonts w:eastAsia="Calibri"/>
              </w:rPr>
              <w:t>B.</w:t>
            </w:r>
            <w:r w:rsidRPr="00012A6B">
              <w:rPr>
                <w:rFonts w:eastAsia="Calibri"/>
              </w:rPr>
              <w:tab/>
              <w:t xml:space="preserve">Stop Date: _______________, 20_____.  </w:t>
            </w:r>
          </w:p>
          <w:p w14:paraId="6EABC8A2" w14:textId="77777777" w:rsidR="00D011F0" w:rsidRPr="00012A6B" w:rsidRDefault="00D011F0" w:rsidP="0080522F">
            <w:pPr>
              <w:spacing w:before="120" w:after="120" w:line="259" w:lineRule="auto"/>
              <w:jc w:val="both"/>
              <w:rPr>
                <w:rFonts w:eastAsia="Calibri"/>
              </w:rPr>
            </w:pPr>
            <w:r w:rsidRPr="00012A6B">
              <w:rPr>
                <w:rFonts w:eastAsia="Calibri"/>
              </w:rPr>
              <w:t>C.</w:t>
            </w:r>
            <w:r w:rsidRPr="00012A6B">
              <w:rPr>
                <w:rFonts w:eastAsia="Calibri"/>
              </w:rPr>
              <w:tab/>
              <w:t>MRA: _________________________.</w:t>
            </w:r>
          </w:p>
          <w:p w14:paraId="4F3CD2BB" w14:textId="77777777" w:rsidR="00D011F0" w:rsidRPr="00012A6B" w:rsidRDefault="00D011F0" w:rsidP="0080522F">
            <w:pPr>
              <w:spacing w:after="120" w:line="259" w:lineRule="auto"/>
              <w:ind w:left="720" w:hanging="720"/>
              <w:rPr>
                <w:rFonts w:eastAsia="Calibri"/>
              </w:rPr>
            </w:pPr>
            <w:r w:rsidRPr="00012A6B">
              <w:rPr>
                <w:rFonts w:eastAsia="Calibri"/>
              </w:rPr>
              <w:t xml:space="preserve">D. </w:t>
            </w:r>
            <w:r w:rsidRPr="00012A6B">
              <w:rPr>
                <w:rFonts w:eastAsia="Calibri"/>
              </w:rPr>
              <w:tab/>
              <w:t>Description of MRA or, if an aggregation, MRA Sites [</w:t>
            </w:r>
            <w:r w:rsidRPr="00012A6B">
              <w:rPr>
                <w:rFonts w:eastAsia="Calibri"/>
                <w:i/>
                <w:iCs/>
              </w:rPr>
              <w:t>including location(s), type(s) of unit, etc.]:</w:t>
            </w:r>
            <w:r w:rsidRPr="00012A6B">
              <w:rPr>
                <w:rFonts w:eastAsia="Calibri"/>
              </w:rPr>
              <w:t xml:space="preserve"> _______________________________________________________________________________________________________________________________________________.  </w:t>
            </w:r>
          </w:p>
          <w:p w14:paraId="6B6D2EB7" w14:textId="77777777" w:rsidR="00D011F0" w:rsidRPr="00012A6B" w:rsidRDefault="00D011F0" w:rsidP="0080522F">
            <w:pPr>
              <w:keepNext/>
              <w:tabs>
                <w:tab w:val="left" w:pos="1440"/>
                <w:tab w:val="right" w:pos="8640"/>
              </w:tabs>
              <w:spacing w:before="240" w:after="120" w:line="259" w:lineRule="auto"/>
              <w:ind w:left="720" w:hanging="720"/>
              <w:jc w:val="both"/>
              <w:rPr>
                <w:rFonts w:eastAsia="Calibri"/>
                <w:bCs/>
              </w:rPr>
            </w:pPr>
            <w:r w:rsidRPr="00012A6B">
              <w:rPr>
                <w:rFonts w:eastAsia="Calibri"/>
                <w:bCs/>
              </w:rPr>
              <w:t>E.</w:t>
            </w:r>
            <w:r w:rsidRPr="00012A6B">
              <w:rPr>
                <w:rFonts w:eastAsia="Calibri"/>
                <w:bCs/>
              </w:rPr>
              <w:tab/>
              <w:t>MRA Information</w:t>
            </w:r>
          </w:p>
          <w:p w14:paraId="56A61A11" w14:textId="77777777" w:rsidR="00D011F0" w:rsidRPr="00012A6B" w:rsidRDefault="00D011F0" w:rsidP="0080522F">
            <w:pPr>
              <w:tabs>
                <w:tab w:val="num" w:pos="2880"/>
              </w:tabs>
              <w:spacing w:after="120" w:line="259" w:lineRule="auto"/>
              <w:ind w:left="1440" w:hanging="720"/>
              <w:jc w:val="both"/>
              <w:rPr>
                <w:rFonts w:eastAsia="Calibri"/>
              </w:rPr>
            </w:pPr>
            <w:r w:rsidRPr="00012A6B">
              <w:rPr>
                <w:rFonts w:eastAsia="Calibri"/>
              </w:rPr>
              <w:t>(1)</w:t>
            </w:r>
            <w:r w:rsidRPr="00012A6B">
              <w:rPr>
                <w:rFonts w:eastAsia="Calibri"/>
              </w:rPr>
              <w:tab/>
              <w:t>MRA Contracted Capacity, Target Availability and Standby Price for each MRA Contracted Month</w:t>
            </w:r>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440"/>
              <w:gridCol w:w="1080"/>
              <w:gridCol w:w="1080"/>
              <w:gridCol w:w="1260"/>
              <w:gridCol w:w="1260"/>
            </w:tblGrid>
            <w:tr w:rsidR="00D011F0" w:rsidRPr="00012A6B" w14:paraId="60BA589A" w14:textId="77777777" w:rsidTr="0080522F">
              <w:tc>
                <w:tcPr>
                  <w:tcW w:w="1260" w:type="dxa"/>
                </w:tcPr>
                <w:p w14:paraId="3D42D41E"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MRA Contracted Month - Year</w:t>
                  </w:r>
                </w:p>
              </w:tc>
              <w:tc>
                <w:tcPr>
                  <w:tcW w:w="1440" w:type="dxa"/>
                </w:tcPr>
                <w:p w14:paraId="47D069DA"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MRA Contracted Hours (whole Hours Ending (HEs))</w:t>
                  </w:r>
                </w:p>
              </w:tc>
              <w:tc>
                <w:tcPr>
                  <w:tcW w:w="1080" w:type="dxa"/>
                </w:tcPr>
                <w:p w14:paraId="217999B4"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 xml:space="preserve">Capacity (MW per </w:t>
                  </w:r>
                  <w:proofErr w:type="spellStart"/>
                  <w:r w:rsidRPr="00012A6B">
                    <w:rPr>
                      <w:rFonts w:eastAsia="Calibri"/>
                      <w:b/>
                      <w:sz w:val="20"/>
                      <w:szCs w:val="20"/>
                    </w:rPr>
                    <w:t>hr</w:t>
                  </w:r>
                  <w:proofErr w:type="spellEnd"/>
                  <w:r w:rsidRPr="00012A6B">
                    <w:rPr>
                      <w:rFonts w:eastAsia="Calibri"/>
                      <w:b/>
                      <w:sz w:val="20"/>
                      <w:szCs w:val="20"/>
                    </w:rPr>
                    <w:t>)</w:t>
                  </w:r>
                </w:p>
              </w:tc>
              <w:tc>
                <w:tcPr>
                  <w:tcW w:w="1080" w:type="dxa"/>
                </w:tcPr>
                <w:p w14:paraId="510A4922"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Days of Week</w:t>
                  </w:r>
                </w:p>
              </w:tc>
              <w:tc>
                <w:tcPr>
                  <w:tcW w:w="1260" w:type="dxa"/>
                </w:tcPr>
                <w:p w14:paraId="12A486C7"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Target Availability (%)</w:t>
                  </w:r>
                </w:p>
              </w:tc>
              <w:tc>
                <w:tcPr>
                  <w:tcW w:w="1260" w:type="dxa"/>
                </w:tcPr>
                <w:p w14:paraId="4CD34993"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 xml:space="preserve">Standby Price ($/MW per </w:t>
                  </w:r>
                  <w:proofErr w:type="spellStart"/>
                  <w:r w:rsidRPr="00012A6B">
                    <w:rPr>
                      <w:rFonts w:eastAsia="Calibri"/>
                      <w:b/>
                      <w:sz w:val="20"/>
                      <w:szCs w:val="20"/>
                    </w:rPr>
                    <w:t>hr</w:t>
                  </w:r>
                  <w:proofErr w:type="spellEnd"/>
                  <w:r w:rsidRPr="00012A6B">
                    <w:rPr>
                      <w:rFonts w:eastAsia="Calibri"/>
                      <w:b/>
                      <w:sz w:val="20"/>
                      <w:szCs w:val="20"/>
                    </w:rPr>
                    <w:t>)</w:t>
                  </w:r>
                </w:p>
              </w:tc>
            </w:tr>
            <w:tr w:rsidR="00D011F0" w:rsidRPr="00012A6B" w14:paraId="053B62E5" w14:textId="77777777" w:rsidTr="0080522F">
              <w:tc>
                <w:tcPr>
                  <w:tcW w:w="1260" w:type="dxa"/>
                </w:tcPr>
                <w:p w14:paraId="67E601BB"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Pr>
                <w:p w14:paraId="7DDD5173"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2E8AA5E9"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180B9C4F"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1078532D"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731B9BF8"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48F09CA2" w14:textId="77777777" w:rsidTr="0080522F">
              <w:tc>
                <w:tcPr>
                  <w:tcW w:w="1260" w:type="dxa"/>
                </w:tcPr>
                <w:p w14:paraId="524DB0F3"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Pr>
                <w:p w14:paraId="098A383E"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169C4D76"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05545E6B"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10B6EB57"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546F327C"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0A6A8B30" w14:textId="77777777" w:rsidTr="0080522F">
              <w:tc>
                <w:tcPr>
                  <w:tcW w:w="1260" w:type="dxa"/>
                  <w:tcBorders>
                    <w:top w:val="single" w:sz="4" w:space="0" w:color="auto"/>
                    <w:left w:val="single" w:sz="4" w:space="0" w:color="auto"/>
                    <w:bottom w:val="single" w:sz="4" w:space="0" w:color="auto"/>
                    <w:right w:val="single" w:sz="4" w:space="0" w:color="auto"/>
                  </w:tcBorders>
                </w:tcPr>
                <w:p w14:paraId="51B5C7AB"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45B9DCA3"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06523A2D"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B8E8579"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45A3447B"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2386EE23" w14:textId="77777777" w:rsidR="00D011F0" w:rsidRPr="00012A6B" w:rsidRDefault="00D011F0" w:rsidP="0080522F">
                  <w:pPr>
                    <w:tabs>
                      <w:tab w:val="num" w:pos="2880"/>
                    </w:tabs>
                    <w:spacing w:after="120" w:line="259" w:lineRule="auto"/>
                    <w:jc w:val="both"/>
                    <w:rPr>
                      <w:rFonts w:eastAsia="Calibri"/>
                      <w:sz w:val="20"/>
                      <w:szCs w:val="20"/>
                    </w:rPr>
                  </w:pPr>
                </w:p>
              </w:tc>
            </w:tr>
          </w:tbl>
          <w:p w14:paraId="346A5514" w14:textId="77777777" w:rsidR="00D011F0" w:rsidRPr="00012A6B" w:rsidRDefault="00D011F0" w:rsidP="0080522F">
            <w:pPr>
              <w:tabs>
                <w:tab w:val="num" w:pos="2880"/>
              </w:tabs>
              <w:spacing w:after="120" w:line="259" w:lineRule="auto"/>
              <w:ind w:left="1440" w:hanging="720"/>
              <w:jc w:val="both"/>
              <w:rPr>
                <w:rFonts w:eastAsia="Calibri"/>
                <w:szCs w:val="20"/>
              </w:rPr>
            </w:pPr>
          </w:p>
          <w:p w14:paraId="6E4EB349" w14:textId="77777777" w:rsidR="00D011F0" w:rsidRPr="00012A6B" w:rsidRDefault="00D011F0" w:rsidP="0080522F">
            <w:pPr>
              <w:tabs>
                <w:tab w:val="num" w:pos="2880"/>
              </w:tabs>
              <w:spacing w:after="120" w:line="259" w:lineRule="auto"/>
              <w:ind w:left="1440" w:hanging="720"/>
              <w:jc w:val="both"/>
              <w:rPr>
                <w:rFonts w:eastAsia="Calibri"/>
                <w:szCs w:val="20"/>
              </w:rPr>
            </w:pPr>
            <w:r w:rsidRPr="00012A6B">
              <w:rPr>
                <w:rFonts w:eastAsia="Calibri"/>
                <w:szCs w:val="20"/>
              </w:rPr>
              <w:t xml:space="preserve">(2) </w:t>
            </w:r>
            <w:r w:rsidRPr="00012A6B">
              <w:rPr>
                <w:rFonts w:eastAsia="Calibri"/>
                <w:szCs w:val="20"/>
              </w:rPr>
              <w:tab/>
              <w:t>MRA Contributed Capital Expenditures</w:t>
            </w:r>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4410"/>
            </w:tblGrid>
            <w:tr w:rsidR="00D011F0" w:rsidRPr="00012A6B" w14:paraId="7B3F538B" w14:textId="77777777" w:rsidTr="0080522F">
              <w:tc>
                <w:tcPr>
                  <w:tcW w:w="2250" w:type="dxa"/>
                </w:tcPr>
                <w:p w14:paraId="5C40DB3F"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Month - Year</w:t>
                  </w:r>
                </w:p>
              </w:tc>
              <w:tc>
                <w:tcPr>
                  <w:tcW w:w="4410" w:type="dxa"/>
                </w:tcPr>
                <w:p w14:paraId="3F27F719"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Capital Expenditure ($)</w:t>
                  </w:r>
                </w:p>
              </w:tc>
            </w:tr>
            <w:tr w:rsidR="00D011F0" w:rsidRPr="00012A6B" w14:paraId="63038E11" w14:textId="77777777" w:rsidTr="0080522F">
              <w:tc>
                <w:tcPr>
                  <w:tcW w:w="2250" w:type="dxa"/>
                </w:tcPr>
                <w:p w14:paraId="4774F70D"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6D369BCA"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720710E3" w14:textId="77777777" w:rsidTr="0080522F">
              <w:tc>
                <w:tcPr>
                  <w:tcW w:w="2250" w:type="dxa"/>
                </w:tcPr>
                <w:p w14:paraId="1A6DFB6B"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0852F82A"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25C71D75" w14:textId="77777777" w:rsidTr="0080522F">
              <w:tc>
                <w:tcPr>
                  <w:tcW w:w="2250" w:type="dxa"/>
                </w:tcPr>
                <w:p w14:paraId="141FC60F"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21FDEF03" w14:textId="77777777" w:rsidR="00D011F0" w:rsidRPr="00012A6B" w:rsidRDefault="00D011F0" w:rsidP="0080522F">
                  <w:pPr>
                    <w:tabs>
                      <w:tab w:val="num" w:pos="2880"/>
                    </w:tabs>
                    <w:spacing w:after="120" w:line="259" w:lineRule="auto"/>
                    <w:jc w:val="both"/>
                    <w:rPr>
                      <w:rFonts w:eastAsia="Calibri"/>
                      <w:sz w:val="20"/>
                      <w:szCs w:val="20"/>
                    </w:rPr>
                  </w:pPr>
                </w:p>
              </w:tc>
            </w:tr>
          </w:tbl>
          <w:p w14:paraId="62C1E366" w14:textId="77777777" w:rsidR="00D011F0" w:rsidRPr="00012A6B" w:rsidRDefault="00D011F0" w:rsidP="0080522F">
            <w:pPr>
              <w:tabs>
                <w:tab w:val="num" w:pos="2880"/>
              </w:tabs>
              <w:spacing w:after="120" w:line="259" w:lineRule="auto"/>
              <w:ind w:left="1440" w:hanging="720"/>
              <w:jc w:val="both"/>
              <w:rPr>
                <w:rFonts w:eastAsia="Calibri"/>
                <w:szCs w:val="20"/>
              </w:rPr>
            </w:pPr>
          </w:p>
          <w:p w14:paraId="433DAE59" w14:textId="77777777" w:rsidR="00D011F0" w:rsidRPr="00012A6B" w:rsidRDefault="00D011F0" w:rsidP="0080522F">
            <w:pPr>
              <w:tabs>
                <w:tab w:val="num" w:pos="2880"/>
              </w:tabs>
              <w:spacing w:before="120" w:after="120" w:line="259" w:lineRule="auto"/>
              <w:ind w:left="1440" w:hanging="720"/>
              <w:jc w:val="both"/>
              <w:rPr>
                <w:rFonts w:eastAsia="Calibri"/>
                <w:szCs w:val="20"/>
              </w:rPr>
            </w:pPr>
            <w:r w:rsidRPr="00012A6B">
              <w:rPr>
                <w:rFonts w:eastAsia="Calibri"/>
                <w:szCs w:val="20"/>
              </w:rPr>
              <w:t>(3)</w:t>
            </w:r>
            <w:r w:rsidRPr="00012A6B">
              <w:rPr>
                <w:rFonts w:eastAsia="Calibri"/>
                <w:szCs w:val="20"/>
              </w:rPr>
              <w:tab/>
              <w:t>Data for MRA deployment event compensation</w:t>
            </w:r>
            <w:r w:rsidRPr="00012A6B" w:rsidDel="00D951F1">
              <w:rPr>
                <w:rFonts w:eastAsia="Calibri"/>
                <w:szCs w:val="20"/>
              </w:rPr>
              <w:t xml:space="preserve"> </w:t>
            </w:r>
          </w:p>
          <w:p w14:paraId="3056748F" w14:textId="77777777" w:rsidR="00D011F0" w:rsidRPr="00012A6B" w:rsidRDefault="00D011F0" w:rsidP="0080522F">
            <w:pPr>
              <w:spacing w:before="120" w:after="120"/>
              <w:ind w:left="2160" w:hanging="720"/>
              <w:jc w:val="both"/>
              <w:rPr>
                <w:rFonts w:eastAsia="Calibri"/>
              </w:rPr>
            </w:pPr>
            <w:r w:rsidRPr="00012A6B">
              <w:rPr>
                <w:rFonts w:eastAsia="Calibri"/>
              </w:rPr>
              <w:lastRenderedPageBreak/>
              <w:t>(a)</w:t>
            </w:r>
            <w:r w:rsidRPr="00012A6B">
              <w:rPr>
                <w:rFonts w:eastAsia="Calibri"/>
              </w:rPr>
              <w:tab/>
              <w:t>Proxy Fuel Consumption (MMBtu/Deployment Event): __________, or</w:t>
            </w:r>
          </w:p>
          <w:p w14:paraId="7FC25ED2" w14:textId="77777777" w:rsidR="00D011F0" w:rsidRPr="00012A6B" w:rsidRDefault="00D011F0" w:rsidP="0080522F">
            <w:pPr>
              <w:spacing w:before="120" w:after="120"/>
              <w:ind w:left="2160" w:hanging="720"/>
              <w:jc w:val="both"/>
              <w:rPr>
                <w:rFonts w:eastAsia="Calibri"/>
              </w:rPr>
            </w:pPr>
            <w:r w:rsidRPr="00012A6B">
              <w:rPr>
                <w:rFonts w:eastAsia="Calibri"/>
              </w:rPr>
              <w:t>(b)</w:t>
            </w:r>
            <w:r w:rsidRPr="00012A6B">
              <w:rPr>
                <w:rFonts w:eastAsia="Calibri"/>
              </w:rPr>
              <w:tab/>
              <w:t>Event Deployment Price ($/Deployment Event): __________</w:t>
            </w:r>
          </w:p>
          <w:p w14:paraId="5EBCAC6D" w14:textId="77777777" w:rsidR="00D011F0" w:rsidRPr="00012A6B" w:rsidRDefault="00D011F0" w:rsidP="0080522F">
            <w:pPr>
              <w:spacing w:before="120" w:after="120"/>
              <w:ind w:left="2160" w:hanging="720"/>
              <w:jc w:val="both"/>
              <w:rPr>
                <w:rFonts w:eastAsia="Calibri"/>
              </w:rPr>
            </w:pPr>
            <w:r w:rsidRPr="00012A6B">
              <w:rPr>
                <w:rFonts w:eastAsia="Calibri"/>
              </w:rPr>
              <w:t>(c)</w:t>
            </w:r>
            <w:r w:rsidRPr="00012A6B">
              <w:rPr>
                <w:rFonts w:eastAsia="Calibri"/>
              </w:rPr>
              <w:tab/>
              <w:t>Ramp period or start-up time (</w:t>
            </w:r>
            <w:proofErr w:type="spellStart"/>
            <w:r w:rsidRPr="00012A6B">
              <w:rPr>
                <w:rFonts w:eastAsia="Calibri"/>
              </w:rPr>
              <w:t>hrs</w:t>
            </w:r>
            <w:proofErr w:type="spellEnd"/>
            <w:r w:rsidRPr="00012A6B">
              <w:rPr>
                <w:rFonts w:eastAsia="Calibri"/>
              </w:rPr>
              <w:t>): _________</w:t>
            </w:r>
          </w:p>
          <w:p w14:paraId="072FC178" w14:textId="77777777" w:rsidR="00D011F0" w:rsidRPr="00012A6B" w:rsidRDefault="00D011F0" w:rsidP="0080522F">
            <w:pPr>
              <w:tabs>
                <w:tab w:val="num" w:pos="2880"/>
              </w:tabs>
              <w:spacing w:before="120" w:after="120" w:line="259" w:lineRule="auto"/>
              <w:ind w:left="1440" w:hanging="720"/>
              <w:jc w:val="both"/>
              <w:rPr>
                <w:rFonts w:eastAsia="Calibri"/>
                <w:szCs w:val="20"/>
              </w:rPr>
            </w:pPr>
            <w:r w:rsidRPr="00012A6B">
              <w:rPr>
                <w:rFonts w:eastAsia="Calibri"/>
                <w:szCs w:val="20"/>
              </w:rPr>
              <w:t>(4)</w:t>
            </w:r>
            <w:r w:rsidRPr="00012A6B">
              <w:rPr>
                <w:rFonts w:eastAsia="Calibri"/>
                <w:szCs w:val="20"/>
              </w:rPr>
              <w:tab/>
              <w:t>Data needed for variable compensation</w:t>
            </w:r>
          </w:p>
          <w:p w14:paraId="4E1DD356" w14:textId="77777777" w:rsidR="00D011F0" w:rsidRPr="00012A6B" w:rsidRDefault="00D011F0" w:rsidP="0080522F">
            <w:pPr>
              <w:spacing w:before="120" w:after="120"/>
              <w:ind w:left="2160" w:hanging="720"/>
              <w:jc w:val="both"/>
              <w:rPr>
                <w:rFonts w:eastAsia="Calibri"/>
              </w:rPr>
            </w:pPr>
            <w:r w:rsidRPr="00012A6B">
              <w:rPr>
                <w:rFonts w:eastAsia="Calibri"/>
              </w:rPr>
              <w:t>(a)</w:t>
            </w:r>
            <w:r w:rsidRPr="00012A6B">
              <w:rPr>
                <w:rFonts w:eastAsia="Calibri"/>
              </w:rPr>
              <w:tab/>
              <w:t>Proxy Heat Rate (MMBtu/MWh): __________, and/or</w:t>
            </w:r>
          </w:p>
          <w:p w14:paraId="694173AA" w14:textId="77777777" w:rsidR="00D011F0" w:rsidRPr="00012A6B" w:rsidRDefault="00D011F0" w:rsidP="0080522F">
            <w:pPr>
              <w:spacing w:before="120" w:after="120"/>
              <w:ind w:left="2160" w:hanging="720"/>
              <w:jc w:val="both"/>
              <w:rPr>
                <w:rFonts w:eastAsia="Calibri"/>
              </w:rPr>
            </w:pPr>
            <w:r w:rsidRPr="00012A6B">
              <w:rPr>
                <w:rFonts w:eastAsia="Calibri"/>
              </w:rPr>
              <w:t>(b)</w:t>
            </w:r>
            <w:r w:rsidRPr="00012A6B">
              <w:rPr>
                <w:rFonts w:eastAsia="Calibri"/>
              </w:rPr>
              <w:tab/>
              <w:t>Variable Price ($/MWh): __________</w:t>
            </w:r>
          </w:p>
          <w:p w14:paraId="0EFF3067"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szCs w:val="20"/>
              </w:rPr>
              <w:t xml:space="preserve">(5) </w:t>
            </w:r>
            <w:r w:rsidRPr="00012A6B">
              <w:rPr>
                <w:rFonts w:eastAsia="Calibri"/>
                <w:szCs w:val="20"/>
              </w:rPr>
              <w:tab/>
            </w:r>
            <w:r w:rsidRPr="00012A6B">
              <w:rPr>
                <w:rFonts w:eastAsia="Calibri"/>
              </w:rPr>
              <w:t>Proxy Fuel Adder Price ($/MMBtu): __________</w:t>
            </w:r>
          </w:p>
          <w:p w14:paraId="6EF0AB9E" w14:textId="77777777" w:rsidR="00D011F0" w:rsidRPr="00012A6B" w:rsidRDefault="00D011F0" w:rsidP="0080522F">
            <w:pPr>
              <w:tabs>
                <w:tab w:val="num" w:pos="1440"/>
              </w:tabs>
              <w:spacing w:before="120" w:after="120" w:line="259" w:lineRule="auto"/>
              <w:ind w:left="720" w:hanging="720"/>
              <w:jc w:val="both"/>
              <w:rPr>
                <w:rFonts w:eastAsia="Calibri"/>
              </w:rPr>
            </w:pPr>
            <w:r w:rsidRPr="00012A6B">
              <w:rPr>
                <w:rFonts w:eastAsia="Calibri"/>
              </w:rPr>
              <w:t xml:space="preserve">F. </w:t>
            </w:r>
            <w:r w:rsidRPr="00012A6B">
              <w:rPr>
                <w:rFonts w:eastAsia="Calibri"/>
              </w:rPr>
              <w:tab/>
              <w:t>For Thermal and Non-Thermal Generators</w:t>
            </w:r>
            <w:ins w:id="1119" w:author="ERCOT 092024" w:date="2024-09-17T14:03:00Z">
              <w:r>
                <w:rPr>
                  <w:rFonts w:eastAsia="Calibri"/>
                </w:rPr>
                <w:t>, including ESRs,</w:t>
              </w:r>
            </w:ins>
            <w:r>
              <w:rPr>
                <w:rFonts w:eastAsia="Calibri"/>
              </w:rPr>
              <w:t xml:space="preserve"> </w:t>
            </w:r>
            <w:r w:rsidRPr="00012A6B">
              <w:rPr>
                <w:rFonts w:eastAsia="Calibri"/>
              </w:rPr>
              <w:t>(Transmission or Distribution Connected)</w:t>
            </w:r>
          </w:p>
          <w:p w14:paraId="21F4C230"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Delivery Point:_______</w:t>
            </w:r>
          </w:p>
          <w:p w14:paraId="45CA7398"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Revenue Meter Location (Use Resource ID):__________</w:t>
            </w:r>
          </w:p>
          <w:p w14:paraId="02C164FD" w14:textId="77777777" w:rsidR="00D011F0" w:rsidRPr="00012A6B" w:rsidRDefault="00D011F0" w:rsidP="0080522F">
            <w:pPr>
              <w:tabs>
                <w:tab w:val="num" w:pos="2880"/>
              </w:tabs>
              <w:spacing w:after="240" w:line="259" w:lineRule="auto"/>
              <w:jc w:val="center"/>
              <w:rPr>
                <w:rFonts w:eastAsia="Calibri"/>
                <w:b/>
                <w:i/>
              </w:rPr>
            </w:pPr>
            <w:r w:rsidRPr="00012A6B">
              <w:rPr>
                <w:rFonts w:eastAsia="Calibri"/>
                <w:b/>
                <w:i/>
              </w:rPr>
              <w:t>[If multiple MRAs awarded to a single QSE, duplicate Sections 1(A)-1(F) for each MRA here]</w:t>
            </w:r>
          </w:p>
          <w:p w14:paraId="504BFE6C" w14:textId="77777777" w:rsidR="00D011F0" w:rsidRPr="00012A6B" w:rsidRDefault="00D011F0" w:rsidP="0080522F">
            <w:pPr>
              <w:spacing w:before="120" w:after="240" w:line="259" w:lineRule="auto"/>
              <w:jc w:val="both"/>
              <w:rPr>
                <w:rFonts w:eastAsia="Calibri"/>
                <w:u w:val="single"/>
              </w:rPr>
            </w:pPr>
            <w:r w:rsidRPr="00012A6B">
              <w:rPr>
                <w:rFonts w:eastAsia="Calibri"/>
                <w:u w:val="single"/>
              </w:rPr>
              <w:t>Section 2.  Additional Terms.</w:t>
            </w:r>
          </w:p>
          <w:p w14:paraId="0E6C5E24" w14:textId="77777777" w:rsidR="00D011F0" w:rsidRPr="00012A6B" w:rsidRDefault="00D011F0" w:rsidP="0080522F">
            <w:pPr>
              <w:spacing w:before="120" w:after="120" w:line="259" w:lineRule="auto"/>
              <w:ind w:left="720" w:hanging="720"/>
              <w:jc w:val="both"/>
            </w:pPr>
            <w:r w:rsidRPr="00012A6B">
              <w:rPr>
                <w:rFonts w:eastAsia="Calibri"/>
              </w:rPr>
              <w:t>A.</w:t>
            </w:r>
            <w:r w:rsidRPr="00012A6B">
              <w:rPr>
                <w:rFonts w:eastAsia="Calibri"/>
              </w:rPr>
              <w:tab/>
            </w:r>
            <w:r w:rsidRPr="00012A6B">
              <w:t xml:space="preserve">The terms and </w:t>
            </w:r>
            <w:r w:rsidRPr="00012A6B">
              <w:rPr>
                <w:rFonts w:eastAsia="Calibri"/>
              </w:rPr>
              <w:t>conditions</w:t>
            </w:r>
            <w:r w:rsidRPr="00012A6B">
              <w:t xml:space="preserve"> of the Market Participant Agreement between Participant and ERCOT remain in full force and effect.  </w:t>
            </w:r>
          </w:p>
          <w:p w14:paraId="6E643A95"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B.</w:t>
            </w:r>
            <w:r w:rsidRPr="00012A6B">
              <w:rPr>
                <w:rFonts w:eastAsia="Calibri"/>
              </w:rPr>
              <w:tab/>
              <w:t>Participant agrees to make available for ERCOT’s use the MRA Service described in Section I of this Agreement, in accordance with and subject to ERCOT Protocols, the Market Participant Agreement, and the MRA RFP, all of which are hereby incorporated by reference.</w:t>
            </w:r>
          </w:p>
          <w:p w14:paraId="1628461D"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C.</w:t>
            </w:r>
            <w:r w:rsidRPr="00012A6B">
              <w:rPr>
                <w:rFonts w:eastAsia="Calibri"/>
              </w:rPr>
              <w:tab/>
              <w:t>Term of Agreement</w:t>
            </w:r>
          </w:p>
          <w:p w14:paraId="2216943D"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This Agreement is effective beginning on the Effective Date, subject to paragraph 2(F) below.</w:t>
            </w:r>
          </w:p>
          <w:p w14:paraId="5741A97F"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 xml:space="preserve">The Term of this Agreement begins at 0000 hours on the Start Date and ends at 2400 hours on the Stop Date.  </w:t>
            </w:r>
          </w:p>
          <w:p w14:paraId="0D1055F7"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D.</w:t>
            </w:r>
            <w:r w:rsidRPr="00012A6B">
              <w:rPr>
                <w:rFonts w:eastAsia="Calibri"/>
              </w:rPr>
              <w:tab/>
              <w:t xml:space="preserve">Except as provided in paragraphs 2(E) and 2(F) below, this Agreement terminates upon the completion of all obligations under the terms of this Agreement, provided that the Term of this Agreement may be extended for a period of up to 90 days if, in ERCOT’s sole discretion, such an extension is necessary.  ERCOT shall provide written notice of such an extension no later than 30 days before the date the extension is to begin. </w:t>
            </w:r>
          </w:p>
          <w:p w14:paraId="46BE9CA0"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E.</w:t>
            </w:r>
            <w:r w:rsidRPr="00012A6B">
              <w:rPr>
                <w:rFonts w:eastAsia="Calibri"/>
              </w:rPr>
              <w:tab/>
              <w:t xml:space="preserve">ERCOT, at its sole discretion, may terminate the Parties’ obligations under this Agreement with respect to any MRA listed in Section 1 above at any time upon 90 days’ notice if it determines that the MRA Service provided by the MRA is no longer necessary.  If more than one MRA is listed in Section 1, the Parties’ obligations under </w:t>
            </w:r>
            <w:r w:rsidRPr="00012A6B">
              <w:rPr>
                <w:rFonts w:eastAsia="Calibri"/>
              </w:rPr>
              <w:lastRenderedPageBreak/>
              <w:t xml:space="preserve">this Agreement will continue with respect to any MRA not terminated pursuant to this paragraph. </w:t>
            </w:r>
          </w:p>
          <w:p w14:paraId="198B934C"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F.</w:t>
            </w:r>
            <w:r w:rsidRPr="00012A6B">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p>
          <w:p w14:paraId="1A9E970A"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G.</w:t>
            </w:r>
            <w:r w:rsidRPr="00012A6B">
              <w:rPr>
                <w:rFonts w:eastAsia="Calibri"/>
              </w:rPr>
              <w:tab/>
              <w:t>If ERCOT has awarded offers to multiple QSEs for MRA Service in response to a single MRA RFP, this Agreement will be effective only upon written confirmation by ERCOT to Participant that ERCOT has secured fully executed MRA Agreements from each QSE with an awarded offer.  This confirmation is a condition precedent to performance of any obligation under this Agreement.</w:t>
            </w:r>
          </w:p>
          <w:p w14:paraId="51151899"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H.</w:t>
            </w:r>
            <w:r w:rsidRPr="00012A6B">
              <w:rPr>
                <w:rFonts w:eastAsia="Calibri"/>
              </w:rPr>
              <w:tab/>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14:paraId="315D87BD" w14:textId="77777777" w:rsidR="00D011F0" w:rsidRPr="00012A6B" w:rsidRDefault="00D011F0" w:rsidP="0080522F">
            <w:pPr>
              <w:spacing w:after="120" w:line="259" w:lineRule="auto"/>
              <w:ind w:left="720" w:hanging="720"/>
              <w:jc w:val="both"/>
              <w:rPr>
                <w:rFonts w:eastAsia="Calibri"/>
                <w:snapToGrid w:val="0"/>
              </w:rPr>
            </w:pPr>
            <w:r w:rsidRPr="00012A6B">
              <w:rPr>
                <w:rFonts w:eastAsia="Calibri"/>
              </w:rPr>
              <w:t>I.</w:t>
            </w:r>
            <w:r w:rsidRPr="00012A6B">
              <w:rPr>
                <w:rFonts w:eastAsia="Calibri"/>
              </w:rPr>
              <w:tab/>
              <w:t xml:space="preserve">Payments to Participant for MRA Service shall be made based on the MRA offers awarded by ERCOT and in accordance with the </w:t>
            </w:r>
            <w:r w:rsidRPr="00012A6B">
              <w:rPr>
                <w:rFonts w:eastAsia="Calibri"/>
                <w:snapToGrid w:val="0"/>
              </w:rPr>
              <w:t>ERCOT</w:t>
            </w:r>
            <w:r w:rsidRPr="00012A6B">
              <w:rPr>
                <w:rFonts w:eastAsia="Calibri"/>
              </w:rPr>
              <w:t xml:space="preserve"> Protocols </w:t>
            </w:r>
            <w:r w:rsidRPr="00012A6B">
              <w:rPr>
                <w:rFonts w:eastAsia="Calibri"/>
                <w:snapToGrid w:val="0"/>
              </w:rPr>
              <w:t>applicable to MRA Service.</w:t>
            </w:r>
            <w:r w:rsidRPr="00012A6B">
              <w:rPr>
                <w:rFonts w:ascii="Segoe UI" w:hAnsi="Segoe UI" w:cs="Segoe UI"/>
                <w:color w:val="000000"/>
                <w:sz w:val="20"/>
                <w:szCs w:val="20"/>
              </w:rPr>
              <w:t xml:space="preserve"> </w:t>
            </w:r>
          </w:p>
          <w:p w14:paraId="6C2D358C" w14:textId="77777777" w:rsidR="00D011F0" w:rsidRPr="00012A6B" w:rsidRDefault="00D011F0" w:rsidP="0080522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rFonts w:eastAsia="Calibri"/>
              </w:rPr>
            </w:pPr>
            <w:r w:rsidRPr="00012A6B">
              <w:rPr>
                <w:rFonts w:eastAsia="Calibri"/>
              </w:rPr>
              <w:t>J.</w:t>
            </w:r>
            <w:r w:rsidRPr="00012A6B">
              <w:rPr>
                <w:rFonts w:eastAsia="Calibri"/>
              </w:rPr>
              <w:tab/>
              <w:t>Automatic Default. The occurrence of either of the following shall constitute an automatic Default by Participant under this Agreement:</w:t>
            </w:r>
          </w:p>
          <w:p w14:paraId="1D6C3E89" w14:textId="77777777" w:rsidR="00D011F0" w:rsidRPr="00012A6B" w:rsidRDefault="00D011F0" w:rsidP="0080522F">
            <w:pPr>
              <w:spacing w:before="120" w:after="120" w:line="259" w:lineRule="auto"/>
              <w:ind w:left="1440" w:hanging="720"/>
              <w:jc w:val="both"/>
              <w:rPr>
                <w:rFonts w:eastAsia="Calibri"/>
              </w:rPr>
            </w:pPr>
            <w:r w:rsidRPr="00012A6B">
              <w:rPr>
                <w:rFonts w:eastAsia="Calibri"/>
              </w:rPr>
              <w:t>(1)</w:t>
            </w:r>
            <w:r w:rsidRPr="00012A6B">
              <w:rPr>
                <w:rFonts w:eastAsia="Calibri"/>
              </w:rPr>
              <w:tab/>
              <w:t xml:space="preserve">The MRA or one or more MRA Sites is abandoned without an intention to return to operation during the term of the MRA Agreement or approval by ERCOT of a substitute MRA or MRA Site in accordance with Protocol Section 3.14.4.3, </w:t>
            </w:r>
            <w:r w:rsidRPr="00012A6B">
              <w:t>MRA Substitution</w:t>
            </w:r>
            <w:r w:rsidRPr="00012A6B">
              <w:rPr>
                <w:rFonts w:eastAsia="Calibri"/>
              </w:rPr>
              <w:t>; or</w:t>
            </w:r>
          </w:p>
          <w:p w14:paraId="5CA7DF37" w14:textId="77777777" w:rsidR="00D011F0" w:rsidRPr="00012A6B" w:rsidRDefault="00D011F0" w:rsidP="0080522F">
            <w:pPr>
              <w:spacing w:before="120" w:after="120" w:line="259" w:lineRule="auto"/>
              <w:ind w:left="1440" w:hanging="720"/>
              <w:jc w:val="both"/>
              <w:rPr>
                <w:rFonts w:eastAsia="Calibri"/>
              </w:rPr>
            </w:pPr>
            <w:r w:rsidRPr="00012A6B">
              <w:rPr>
                <w:rFonts w:eastAsia="Calibri"/>
              </w:rPr>
              <w:t>(2)</w:t>
            </w:r>
            <w:r w:rsidRPr="00012A6B">
              <w:rPr>
                <w:rFonts w:eastAsia="Calibri"/>
              </w:rPr>
              <w:tab/>
              <w:t>Three or more unexcused Misconduct Events, as described in Protocol Section 3.14.4.8,</w:t>
            </w:r>
            <w:r w:rsidRPr="00012A6B">
              <w:rPr>
                <w:szCs w:val="20"/>
              </w:rPr>
              <w:t xml:space="preserve"> </w:t>
            </w:r>
            <w:r w:rsidRPr="00012A6B">
              <w:t>MRA Misconduct Events,</w:t>
            </w:r>
            <w:r w:rsidRPr="00012A6B">
              <w:rPr>
                <w:rFonts w:eastAsia="Calibri"/>
              </w:rPr>
              <w:t xml:space="preserve"> occur during the term of the MRA Agreement. </w:t>
            </w:r>
          </w:p>
          <w:p w14:paraId="2F2B2BD4"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K.</w:t>
            </w:r>
            <w:r w:rsidRPr="00012A6B">
              <w:rPr>
                <w:rFonts w:eastAsia="Calibri"/>
              </w:rPr>
              <w:tab/>
              <w:t xml:space="preserve">Other Default Events.  A material failure by Participant to comply with the ERCOT Protocols governing MRA Service, the terms of this Agreement, or the MRA RFP shall constitute a Default unless cured within fourteen (14) Business Days after ERCOT gives notice of the material breach to Participant. </w:t>
            </w:r>
          </w:p>
          <w:p w14:paraId="263D3E9B"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L.</w:t>
            </w:r>
            <w:r w:rsidRPr="00012A6B">
              <w:rPr>
                <w:rFonts w:eastAsia="Calibri"/>
              </w:rPr>
              <w:tab/>
              <w:t xml:space="preserve">Remedies for Default.  In addition to ERCOT’s remedies for Default described in the Market Participant Agreement, ERCOT may, in its sole discretion, terminate this Agreement upon seven days’ written notice in the event of Participant’s Default. </w:t>
            </w:r>
          </w:p>
          <w:p w14:paraId="16978AF1"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M.</w:t>
            </w:r>
            <w:r w:rsidRPr="00012A6B">
              <w:rPr>
                <w:rFonts w:eastAsia="Calibri"/>
              </w:rPr>
              <w:tab/>
              <w:t xml:space="preserve">This Agreement may be executed in two or more counterparts, each of which is deemed an </w:t>
            </w:r>
            <w:proofErr w:type="gramStart"/>
            <w:r w:rsidRPr="00012A6B">
              <w:rPr>
                <w:rFonts w:eastAsia="Calibri"/>
              </w:rPr>
              <w:t>original</w:t>
            </w:r>
            <w:proofErr w:type="gramEnd"/>
            <w:r w:rsidRPr="00012A6B">
              <w:rPr>
                <w:rFonts w:eastAsia="Calibri"/>
              </w:rPr>
              <w:t xml:space="preserve"> but all constitute one and the same instrument.</w:t>
            </w:r>
          </w:p>
          <w:p w14:paraId="4EB9EFBB" w14:textId="77777777" w:rsidR="00D011F0" w:rsidRPr="00012A6B" w:rsidRDefault="00D011F0" w:rsidP="0080522F">
            <w:pPr>
              <w:spacing w:before="240" w:after="240" w:line="259" w:lineRule="auto"/>
              <w:jc w:val="both"/>
              <w:outlineLvl w:val="0"/>
              <w:rPr>
                <w:rFonts w:eastAsia="Calibri"/>
              </w:rPr>
            </w:pPr>
          </w:p>
          <w:p w14:paraId="4E2EAAE8" w14:textId="77777777" w:rsidR="00D011F0" w:rsidRPr="00012A6B" w:rsidRDefault="00D011F0" w:rsidP="0080522F">
            <w:pPr>
              <w:spacing w:before="240" w:after="240" w:line="259" w:lineRule="auto"/>
              <w:jc w:val="both"/>
              <w:outlineLvl w:val="0"/>
              <w:rPr>
                <w:rFonts w:eastAsia="Calibri"/>
              </w:rPr>
            </w:pPr>
            <w:r w:rsidRPr="00012A6B">
              <w:rPr>
                <w:rFonts w:eastAsia="Calibri"/>
              </w:rPr>
              <w:lastRenderedPageBreak/>
              <w:t>SIGNED, ACCEPTED, AND AGREED TO by each undersigned signatory who, by signature hereto, represents and warrants that he or she has full power and authority to execute this Agreement.</w:t>
            </w:r>
          </w:p>
          <w:p w14:paraId="6F5F552E" w14:textId="77777777" w:rsidR="00D011F0" w:rsidRPr="00012A6B" w:rsidRDefault="00D011F0" w:rsidP="0080522F">
            <w:pPr>
              <w:spacing w:before="240" w:after="240" w:line="259" w:lineRule="auto"/>
              <w:ind w:left="720" w:hanging="360"/>
              <w:jc w:val="both"/>
              <w:outlineLvl w:val="0"/>
              <w:rPr>
                <w:rFonts w:eastAsia="Calibri"/>
              </w:rPr>
            </w:pPr>
            <w:r w:rsidRPr="00012A6B">
              <w:rPr>
                <w:rFonts w:eastAsia="Calibri"/>
                <w:b/>
                <w:i/>
              </w:rPr>
              <w:t>Electric Reliability Council of Texas, Inc.:</w:t>
            </w:r>
          </w:p>
          <w:p w14:paraId="3753A9D1" w14:textId="77777777" w:rsidR="00D011F0" w:rsidRPr="00012A6B" w:rsidRDefault="00D011F0" w:rsidP="0080522F">
            <w:pPr>
              <w:suppressAutoHyphens/>
              <w:spacing w:before="240" w:after="240" w:line="259" w:lineRule="auto"/>
              <w:jc w:val="both"/>
              <w:rPr>
                <w:rFonts w:eastAsia="Calibri"/>
              </w:rPr>
            </w:pPr>
            <w:r w:rsidRPr="00012A6B">
              <w:rPr>
                <w:rFonts w:eastAsia="Calibri"/>
              </w:rPr>
              <w:t>By: ______________________________</w:t>
            </w:r>
          </w:p>
          <w:p w14:paraId="1FA6842E" w14:textId="77777777" w:rsidR="00D011F0" w:rsidRPr="00012A6B" w:rsidRDefault="00D011F0" w:rsidP="0080522F">
            <w:pPr>
              <w:suppressAutoHyphens/>
              <w:spacing w:before="240" w:after="240" w:line="259" w:lineRule="auto"/>
              <w:jc w:val="both"/>
              <w:rPr>
                <w:rFonts w:eastAsia="Calibri"/>
              </w:rPr>
            </w:pPr>
            <w:r w:rsidRPr="00012A6B">
              <w:rPr>
                <w:rFonts w:eastAsia="Calibri"/>
              </w:rPr>
              <w:t>Name: ____________________________</w:t>
            </w:r>
          </w:p>
          <w:p w14:paraId="5229969A" w14:textId="77777777" w:rsidR="00D011F0" w:rsidRPr="00012A6B" w:rsidRDefault="00D011F0" w:rsidP="0080522F">
            <w:pPr>
              <w:suppressAutoHyphens/>
              <w:spacing w:before="240" w:after="240" w:line="259" w:lineRule="auto"/>
              <w:jc w:val="both"/>
              <w:rPr>
                <w:rFonts w:eastAsia="Calibri"/>
              </w:rPr>
            </w:pPr>
            <w:r w:rsidRPr="00012A6B">
              <w:rPr>
                <w:rFonts w:eastAsia="Calibri"/>
              </w:rPr>
              <w:t>Title: _____________________________</w:t>
            </w:r>
          </w:p>
          <w:p w14:paraId="20836D23" w14:textId="77777777" w:rsidR="00D011F0" w:rsidRPr="00012A6B" w:rsidRDefault="00D011F0" w:rsidP="0080522F">
            <w:pPr>
              <w:suppressAutoHyphens/>
              <w:spacing w:before="240" w:after="240" w:line="259" w:lineRule="auto"/>
              <w:jc w:val="both"/>
              <w:rPr>
                <w:rFonts w:eastAsia="Calibri"/>
              </w:rPr>
            </w:pPr>
            <w:r w:rsidRPr="00012A6B">
              <w:rPr>
                <w:rFonts w:eastAsia="Calibri"/>
              </w:rPr>
              <w:t>Date: _____________________________</w:t>
            </w:r>
          </w:p>
          <w:p w14:paraId="6CFE8D5C" w14:textId="77777777" w:rsidR="00D011F0" w:rsidRPr="00012A6B" w:rsidRDefault="00D011F0" w:rsidP="0080522F">
            <w:pPr>
              <w:keepLines/>
              <w:suppressAutoHyphens/>
              <w:spacing w:before="240" w:after="120" w:line="259" w:lineRule="auto"/>
              <w:jc w:val="both"/>
              <w:rPr>
                <w:rFonts w:eastAsia="Calibri"/>
                <w:b/>
                <w:i/>
              </w:rPr>
            </w:pPr>
            <w:r w:rsidRPr="00012A6B">
              <w:rPr>
                <w:rFonts w:eastAsia="Calibri"/>
                <w:b/>
                <w:i/>
              </w:rPr>
              <w:t>Participant:</w:t>
            </w:r>
          </w:p>
          <w:p w14:paraId="7C8204B8" w14:textId="77777777" w:rsidR="00D011F0" w:rsidRPr="00012A6B" w:rsidRDefault="00D011F0" w:rsidP="0080522F">
            <w:pPr>
              <w:suppressAutoHyphens/>
              <w:spacing w:before="240" w:after="240" w:line="259" w:lineRule="auto"/>
              <w:jc w:val="both"/>
              <w:rPr>
                <w:rFonts w:eastAsia="Calibri"/>
              </w:rPr>
            </w:pPr>
            <w:r w:rsidRPr="00012A6B">
              <w:rPr>
                <w:rFonts w:eastAsia="Calibri"/>
              </w:rPr>
              <w:t>By: ______________________________</w:t>
            </w:r>
          </w:p>
          <w:p w14:paraId="22FC0241" w14:textId="77777777" w:rsidR="00D011F0" w:rsidRPr="00012A6B" w:rsidRDefault="00D011F0" w:rsidP="0080522F">
            <w:pPr>
              <w:suppressAutoHyphens/>
              <w:spacing w:before="240" w:after="240" w:line="259" w:lineRule="auto"/>
              <w:jc w:val="both"/>
              <w:rPr>
                <w:rFonts w:eastAsia="Calibri"/>
              </w:rPr>
            </w:pPr>
            <w:r w:rsidRPr="00012A6B">
              <w:rPr>
                <w:rFonts w:eastAsia="Calibri"/>
              </w:rPr>
              <w:t>Name: ____________________________</w:t>
            </w:r>
          </w:p>
          <w:p w14:paraId="38EF3162" w14:textId="77777777" w:rsidR="00D011F0" w:rsidRPr="00012A6B" w:rsidRDefault="00D011F0" w:rsidP="0080522F">
            <w:pPr>
              <w:suppressAutoHyphens/>
              <w:spacing w:before="240" w:after="240" w:line="259" w:lineRule="auto"/>
              <w:jc w:val="both"/>
              <w:rPr>
                <w:rFonts w:eastAsia="Calibri"/>
              </w:rPr>
            </w:pPr>
            <w:r w:rsidRPr="00012A6B">
              <w:rPr>
                <w:rFonts w:eastAsia="Calibri"/>
              </w:rPr>
              <w:t>Title: _____________________________</w:t>
            </w:r>
          </w:p>
          <w:p w14:paraId="4B46582A" w14:textId="77777777" w:rsidR="00D011F0" w:rsidRPr="00012A6B" w:rsidRDefault="00D011F0" w:rsidP="0080522F">
            <w:pPr>
              <w:suppressAutoHyphens/>
              <w:spacing w:before="240" w:after="240" w:line="259" w:lineRule="auto"/>
              <w:jc w:val="both"/>
              <w:rPr>
                <w:rFonts w:eastAsia="Calibri"/>
              </w:rPr>
            </w:pPr>
            <w:r w:rsidRPr="00012A6B">
              <w:rPr>
                <w:rFonts w:eastAsia="Calibri"/>
              </w:rPr>
              <w:t>Date: _____________________________</w:t>
            </w:r>
          </w:p>
          <w:p w14:paraId="64B11BBF" w14:textId="77777777" w:rsidR="00D011F0" w:rsidRPr="00012A6B" w:rsidRDefault="00D011F0" w:rsidP="0080522F">
            <w:pPr>
              <w:suppressAutoHyphens/>
              <w:spacing w:after="160" w:line="259" w:lineRule="auto"/>
              <w:jc w:val="both"/>
              <w:rPr>
                <w:rFonts w:eastAsia="Calibri"/>
              </w:rPr>
            </w:pPr>
            <w:r w:rsidRPr="00012A6B">
              <w:rPr>
                <w:rFonts w:eastAsia="Calibri"/>
              </w:rPr>
              <w:t>Market Participant Name: ____________________________________________________</w:t>
            </w:r>
          </w:p>
          <w:p w14:paraId="79825C14" w14:textId="77777777" w:rsidR="00D011F0" w:rsidRPr="00012A6B" w:rsidRDefault="00D011F0" w:rsidP="0080522F">
            <w:pPr>
              <w:suppressAutoHyphens/>
              <w:spacing w:after="160" w:line="259" w:lineRule="auto"/>
              <w:jc w:val="both"/>
              <w:rPr>
                <w:rFonts w:eastAsia="Calibri"/>
              </w:rPr>
            </w:pPr>
            <w:r w:rsidRPr="00012A6B">
              <w:rPr>
                <w:rFonts w:eastAsia="Calibri"/>
              </w:rPr>
              <w:t>Market Participant DUNS: ____________________________________________________</w:t>
            </w:r>
          </w:p>
          <w:p w14:paraId="19136879" w14:textId="77777777" w:rsidR="00D011F0" w:rsidRPr="008C7774" w:rsidRDefault="00D011F0" w:rsidP="0080522F">
            <w:pPr>
              <w:spacing w:line="360" w:lineRule="auto"/>
            </w:pPr>
          </w:p>
        </w:tc>
      </w:tr>
    </w:tbl>
    <w:p w14:paraId="27F5DA57" w14:textId="77777777" w:rsidR="00D011F0" w:rsidRDefault="00D011F0" w:rsidP="00D011F0">
      <w:pPr>
        <w:rPr>
          <w:b/>
          <w:sz w:val="36"/>
        </w:rPr>
      </w:pPr>
    </w:p>
    <w:p w14:paraId="1DC5F6BA" w14:textId="77777777" w:rsidR="00D011F0" w:rsidRPr="00F2174A" w:rsidRDefault="00D011F0" w:rsidP="00D011F0">
      <w:pPr>
        <w:spacing w:before="240"/>
        <w:jc w:val="center"/>
        <w:rPr>
          <w:b/>
          <w:sz w:val="36"/>
          <w:szCs w:val="36"/>
        </w:rPr>
      </w:pPr>
      <w:r w:rsidRPr="00F2174A">
        <w:rPr>
          <w:b/>
          <w:sz w:val="36"/>
        </w:rPr>
        <w:t>ERCOT Nodal Protocols</w:t>
      </w:r>
      <w:r>
        <w:rPr>
          <w:b/>
          <w:sz w:val="36"/>
        </w:rPr>
        <w:t xml:space="preserve"> </w:t>
      </w:r>
    </w:p>
    <w:p w14:paraId="4E96FD1C" w14:textId="77777777" w:rsidR="00D011F0" w:rsidRPr="00F2174A" w:rsidRDefault="00D011F0" w:rsidP="00D011F0">
      <w:pPr>
        <w:jc w:val="center"/>
        <w:rPr>
          <w:b/>
          <w:sz w:val="36"/>
        </w:rPr>
      </w:pPr>
    </w:p>
    <w:p w14:paraId="1178F637" w14:textId="77777777" w:rsidR="00D011F0" w:rsidRPr="00F2174A" w:rsidRDefault="00D011F0" w:rsidP="00D011F0">
      <w:pPr>
        <w:jc w:val="center"/>
        <w:rPr>
          <w:b/>
          <w:sz w:val="36"/>
        </w:rPr>
      </w:pPr>
      <w:r w:rsidRPr="00F2174A">
        <w:rPr>
          <w:b/>
          <w:sz w:val="36"/>
        </w:rPr>
        <w:t>Section 22</w:t>
      </w:r>
    </w:p>
    <w:p w14:paraId="688A43B1" w14:textId="77777777" w:rsidR="00D011F0" w:rsidRDefault="00D011F0" w:rsidP="00D011F0">
      <w:pPr>
        <w:jc w:val="center"/>
        <w:rPr>
          <w:b/>
          <w:sz w:val="36"/>
          <w:szCs w:val="36"/>
        </w:rPr>
      </w:pPr>
    </w:p>
    <w:p w14:paraId="1B53C17C" w14:textId="77777777" w:rsidR="00D011F0" w:rsidRPr="00CA69E4" w:rsidRDefault="00D011F0" w:rsidP="00D011F0">
      <w:pPr>
        <w:jc w:val="center"/>
        <w:rPr>
          <w:b/>
          <w:sz w:val="36"/>
        </w:rPr>
      </w:pPr>
      <w:r w:rsidRPr="00A72192">
        <w:rPr>
          <w:b/>
          <w:sz w:val="36"/>
          <w:szCs w:val="36"/>
        </w:rPr>
        <w:t xml:space="preserve">Attachment </w:t>
      </w:r>
      <w:r>
        <w:rPr>
          <w:b/>
          <w:sz w:val="36"/>
          <w:szCs w:val="36"/>
        </w:rPr>
        <w:t>P</w:t>
      </w:r>
      <w:r w:rsidRPr="00A72192">
        <w:rPr>
          <w:b/>
          <w:sz w:val="36"/>
          <w:szCs w:val="36"/>
        </w:rPr>
        <w:t xml:space="preserve">:  </w:t>
      </w:r>
      <w:r w:rsidRPr="004A3F0D">
        <w:rPr>
          <w:b/>
          <w:bCs/>
          <w:sz w:val="36"/>
          <w:szCs w:val="36"/>
        </w:rPr>
        <w:t>Methodology for Setting Maximum Shadow Prices for Network and Power Balance Constraints</w:t>
      </w:r>
    </w:p>
    <w:p w14:paraId="77325FE6" w14:textId="77777777" w:rsidR="00D011F0" w:rsidRPr="00F2174A" w:rsidRDefault="00D011F0" w:rsidP="00D011F0">
      <w:pPr>
        <w:jc w:val="center"/>
        <w:outlineLvl w:val="0"/>
        <w:rPr>
          <w:b/>
        </w:rPr>
      </w:pPr>
    </w:p>
    <w:p w14:paraId="6296010D" w14:textId="77777777" w:rsidR="00D011F0" w:rsidRPr="00F2174A" w:rsidRDefault="00D011F0" w:rsidP="00D011F0">
      <w:pPr>
        <w:jc w:val="center"/>
        <w:outlineLvl w:val="0"/>
        <w:rPr>
          <w:b/>
        </w:rPr>
      </w:pPr>
    </w:p>
    <w:p w14:paraId="2FB32B5C" w14:textId="74436F8D" w:rsidR="00D011F0" w:rsidRPr="00F2174A" w:rsidRDefault="00167EC5" w:rsidP="00D011F0">
      <w:pPr>
        <w:jc w:val="center"/>
        <w:outlineLvl w:val="0"/>
        <w:rPr>
          <w:b/>
        </w:rPr>
      </w:pPr>
      <w:del w:id="1120" w:author="ERCOT" w:date="2024-10-17T17:36:00Z">
        <w:r w:rsidDel="00167EC5">
          <w:rPr>
            <w:b/>
          </w:rPr>
          <w:delText>October 2</w:delText>
        </w:r>
      </w:del>
      <w:del w:id="1121" w:author="ERCOT" w:date="2024-07-08T17:25:00Z">
        <w:r w:rsidR="00D011F0" w:rsidDel="00A82115">
          <w:rPr>
            <w:b/>
          </w:rPr>
          <w:delText>, 2024</w:delText>
        </w:r>
      </w:del>
      <w:ins w:id="1122" w:author="ERCOT" w:date="2024-07-08T17:25:00Z">
        <w:r w:rsidR="00D011F0">
          <w:rPr>
            <w:b/>
          </w:rPr>
          <w:t>TBD</w:t>
        </w:r>
      </w:ins>
    </w:p>
    <w:p w14:paraId="079347E2" w14:textId="77777777" w:rsidR="00D011F0" w:rsidRPr="00F2174A" w:rsidRDefault="00D011F0" w:rsidP="00D011F0">
      <w:pPr>
        <w:jc w:val="center"/>
        <w:outlineLvl w:val="0"/>
        <w:rPr>
          <w:b/>
        </w:rPr>
      </w:pPr>
    </w:p>
    <w:p w14:paraId="38396C50" w14:textId="77777777" w:rsidR="00D011F0" w:rsidRPr="00F2174A" w:rsidRDefault="00D011F0" w:rsidP="00D011F0">
      <w:pPr>
        <w:jc w:val="center"/>
        <w:rPr>
          <w:b/>
        </w:rPr>
      </w:pPr>
    </w:p>
    <w:p w14:paraId="0DFD1048" w14:textId="77777777" w:rsidR="00D011F0" w:rsidRDefault="00D011F0" w:rsidP="00D011F0">
      <w:pPr>
        <w:pBdr>
          <w:top w:val="single" w:sz="4" w:space="1" w:color="auto"/>
        </w:pBdr>
        <w:rPr>
          <w:b/>
          <w:sz w:val="20"/>
        </w:rPr>
      </w:pPr>
    </w:p>
    <w:p w14:paraId="40665E1E" w14:textId="77777777" w:rsidR="00D011F0" w:rsidRDefault="00D011F0" w:rsidP="00D011F0">
      <w:pPr>
        <w:pBdr>
          <w:top w:val="single" w:sz="4" w:space="1" w:color="auto"/>
        </w:pBdr>
        <w:rPr>
          <w:b/>
          <w:sz w:val="20"/>
        </w:rPr>
      </w:pPr>
    </w:p>
    <w:p w14:paraId="32357513" w14:textId="77777777" w:rsidR="00D011F0" w:rsidRPr="004A3F0D" w:rsidRDefault="00D011F0" w:rsidP="00D011F0">
      <w:pPr>
        <w:pStyle w:val="Heading1"/>
        <w:numPr>
          <w:ilvl w:val="0"/>
          <w:numId w:val="0"/>
        </w:numPr>
        <w:rPr>
          <w:bCs/>
          <w:caps w:val="0"/>
        </w:rPr>
      </w:pPr>
      <w:bookmarkStart w:id="1123" w:name="_Toc302383741"/>
      <w:bookmarkStart w:id="1124" w:name="_Toc384823698"/>
      <w:r w:rsidRPr="004A3F0D">
        <w:lastRenderedPageBreak/>
        <w:t>1.</w:t>
      </w:r>
      <w:r w:rsidRPr="004A3F0D">
        <w:tab/>
        <w:t>Purpose</w:t>
      </w:r>
      <w:bookmarkEnd w:id="1123"/>
      <w:bookmarkEnd w:id="1124"/>
    </w:p>
    <w:p w14:paraId="47D91B04" w14:textId="77777777" w:rsidR="00D011F0" w:rsidRPr="004A3F0D" w:rsidRDefault="00D011F0" w:rsidP="00D011F0">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6EEE3C5F" w14:textId="77777777" w:rsidR="00D011F0" w:rsidRPr="004A3F0D" w:rsidRDefault="00D011F0" w:rsidP="00D011F0">
      <w:pPr>
        <w:spacing w:line="276" w:lineRule="auto"/>
        <w:jc w:val="both"/>
      </w:pPr>
    </w:p>
    <w:p w14:paraId="448EF322" w14:textId="77777777" w:rsidR="00D011F0" w:rsidRPr="004A3F0D" w:rsidRDefault="00D011F0" w:rsidP="00D011F0">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B124B79" w14:textId="77777777" w:rsidR="00D011F0" w:rsidRPr="004A3F0D" w:rsidRDefault="00D011F0" w:rsidP="00D011F0">
      <w:pPr>
        <w:spacing w:line="276" w:lineRule="auto"/>
        <w:jc w:val="both"/>
      </w:pPr>
    </w:p>
    <w:p w14:paraId="47E63EEB" w14:textId="77777777" w:rsidR="00D011F0" w:rsidRPr="004A3F0D" w:rsidRDefault="00D011F0" w:rsidP="00D011F0">
      <w:pPr>
        <w:spacing w:line="276" w:lineRule="auto"/>
        <w:jc w:val="both"/>
      </w:pPr>
      <w:r w:rsidRPr="004A3F0D">
        <w:t>The maximum Shadow Prices for the transmission network constraints and the power balance constraint directly determine the Locational Marginal Prices (LMPs) for the ERCOT Real</w:t>
      </w:r>
      <w:r>
        <w:t>-</w:t>
      </w:r>
      <w:r w:rsidRPr="004A3F0D">
        <w:t xml:space="preserve">Time Market </w:t>
      </w:r>
      <w:r>
        <w:t xml:space="preserve">(RTM) </w:t>
      </w:r>
      <w:r w:rsidRPr="004A3F0D">
        <w:t>in the cases of constraint violations.</w:t>
      </w:r>
    </w:p>
    <w:p w14:paraId="67088EAB" w14:textId="77777777" w:rsidR="00D011F0" w:rsidRPr="004A3F0D" w:rsidRDefault="00D011F0" w:rsidP="00D011F0">
      <w:pPr>
        <w:spacing w:line="276" w:lineRule="auto"/>
        <w:jc w:val="both"/>
      </w:pPr>
    </w:p>
    <w:p w14:paraId="4E561308" w14:textId="77777777" w:rsidR="00D011F0" w:rsidRPr="004A3F0D" w:rsidRDefault="00D011F0" w:rsidP="00D011F0">
      <w:pPr>
        <w:spacing w:line="276" w:lineRule="auto"/>
        <w:rPr>
          <w:iCs/>
          <w:szCs w:val="20"/>
        </w:rPr>
      </w:pPr>
      <w:r w:rsidRPr="004A3F0D">
        <w:rPr>
          <w:iCs/>
          <w:szCs w:val="20"/>
        </w:rPr>
        <w:t xml:space="preserve">This </w:t>
      </w:r>
      <w:r>
        <w:rPr>
          <w:iCs/>
          <w:szCs w:val="20"/>
        </w:rPr>
        <w:t>Attachment</w:t>
      </w:r>
      <w:r w:rsidRPr="004A3F0D">
        <w:rPr>
          <w:iCs/>
          <w:szCs w:val="20"/>
        </w:rPr>
        <w:t xml:space="preserve"> describes:</w:t>
      </w:r>
    </w:p>
    <w:p w14:paraId="5724FCBC" w14:textId="77777777" w:rsidR="00D011F0" w:rsidRPr="004A3F0D" w:rsidRDefault="00D011F0" w:rsidP="00D011F0">
      <w:pPr>
        <w:numPr>
          <w:ilvl w:val="0"/>
          <w:numId w:val="22"/>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4100A88A" w14:textId="77777777" w:rsidR="00D011F0" w:rsidRPr="004A3F0D" w:rsidRDefault="00D011F0" w:rsidP="00D011F0">
      <w:pPr>
        <w:numPr>
          <w:ilvl w:val="0"/>
          <w:numId w:val="22"/>
        </w:numPr>
        <w:spacing w:line="276" w:lineRule="auto"/>
      </w:pPr>
      <w:r w:rsidRPr="004A3F0D">
        <w:t>the PUCT-approved Shadow Price caps and their effective date.</w:t>
      </w:r>
    </w:p>
    <w:p w14:paraId="514E93B8" w14:textId="77777777" w:rsidR="00D011F0" w:rsidRPr="004A3F0D" w:rsidRDefault="00D011F0" w:rsidP="00D011F0">
      <w:pPr>
        <w:spacing w:before="120" w:line="276" w:lineRule="auto"/>
      </w:pPr>
      <w:r w:rsidRPr="004A3F0D">
        <w:t xml:space="preserve"> </w:t>
      </w:r>
    </w:p>
    <w:p w14:paraId="4E85CEA9" w14:textId="77777777" w:rsidR="00D011F0" w:rsidRPr="004A3F0D" w:rsidRDefault="00D011F0" w:rsidP="00D011F0">
      <w:pPr>
        <w:keepNext/>
        <w:spacing w:after="240"/>
        <w:outlineLvl w:val="0"/>
        <w:rPr>
          <w:b/>
          <w:caps/>
          <w:szCs w:val="20"/>
        </w:rPr>
      </w:pPr>
      <w:bookmarkStart w:id="1125" w:name="_Toc302383742"/>
      <w:bookmarkStart w:id="1126" w:name="_Toc384823699"/>
      <w:r w:rsidRPr="004A3F0D">
        <w:rPr>
          <w:b/>
          <w:caps/>
          <w:szCs w:val="20"/>
        </w:rPr>
        <w:t>2.</w:t>
      </w:r>
      <w:r w:rsidRPr="004A3F0D">
        <w:rPr>
          <w:b/>
          <w:caps/>
          <w:szCs w:val="20"/>
        </w:rPr>
        <w:tab/>
        <w:t>Background Discussion</w:t>
      </w:r>
      <w:bookmarkEnd w:id="1125"/>
      <w:bookmarkEnd w:id="1126"/>
    </w:p>
    <w:p w14:paraId="7E561AE8" w14:textId="77777777" w:rsidR="00D011F0" w:rsidRPr="004A3F0D" w:rsidRDefault="00D011F0" w:rsidP="00D011F0">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w:t>
      </w:r>
      <w:proofErr w:type="gramStart"/>
      <w:r w:rsidRPr="004A3F0D">
        <w:t>are</w:t>
      </w:r>
      <w:proofErr w:type="gramEnd"/>
      <w:r w:rsidRPr="004A3F0D">
        <w:t xml:space="preserv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48533D9A" w14:textId="77777777" w:rsidR="00D011F0" w:rsidRPr="004A3F0D" w:rsidRDefault="00D011F0" w:rsidP="00D011F0">
      <w:pPr>
        <w:spacing w:line="276" w:lineRule="auto"/>
      </w:pPr>
    </w:p>
    <w:p w14:paraId="3C6F1895" w14:textId="77777777" w:rsidR="00D011F0" w:rsidRPr="004A3F0D" w:rsidRDefault="00D011F0" w:rsidP="00D011F0">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0D0EEB97" w14:textId="77777777" w:rsidR="00D011F0" w:rsidRPr="004A3F0D" w:rsidRDefault="00D011F0" w:rsidP="00D011F0">
      <w:pPr>
        <w:spacing w:line="276" w:lineRule="auto"/>
        <w:jc w:val="both"/>
      </w:pPr>
    </w:p>
    <w:p w14:paraId="1070C312" w14:textId="77777777" w:rsidR="00D011F0" w:rsidRPr="004A3F0D" w:rsidRDefault="00D011F0" w:rsidP="00D011F0">
      <w:pPr>
        <w:spacing w:after="240" w:line="276" w:lineRule="auto"/>
        <w:jc w:val="both"/>
      </w:pPr>
      <w:r w:rsidRPr="004A3F0D">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4A3F0D">
        <w:t>value</w:t>
      </w:r>
      <w:proofErr w:type="gramEnd"/>
      <w:r w:rsidRPr="004A3F0D">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423EED8"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50F83A64"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5DE4F8A6" w14:textId="77777777" w:rsidR="00D011F0" w:rsidRPr="004A3F0D" w:rsidRDefault="00D011F0" w:rsidP="0080522F">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618E9594" w14:textId="77777777" w:rsidR="00D011F0" w:rsidRPr="004A3F0D" w:rsidRDefault="00D011F0" w:rsidP="00D011F0">
      <w:pPr>
        <w:spacing w:line="276" w:lineRule="auto"/>
        <w:jc w:val="both"/>
      </w:pPr>
    </w:p>
    <w:p w14:paraId="360D490D" w14:textId="77777777" w:rsidR="00D011F0" w:rsidRPr="004A3F0D" w:rsidRDefault="00D011F0" w:rsidP="00D011F0">
      <w:pPr>
        <w:keepNext/>
        <w:tabs>
          <w:tab w:val="left" w:pos="720"/>
        </w:tabs>
        <w:spacing w:after="240"/>
        <w:ind w:left="630" w:hanging="630"/>
        <w:outlineLvl w:val="0"/>
        <w:rPr>
          <w:b/>
          <w:caps/>
          <w:szCs w:val="20"/>
        </w:rPr>
      </w:pPr>
      <w:bookmarkStart w:id="1127" w:name="_Toc269281558"/>
      <w:bookmarkStart w:id="1128" w:name="_Toc269281682"/>
      <w:bookmarkStart w:id="1129" w:name="_Toc269281870"/>
      <w:bookmarkStart w:id="1130" w:name="_Toc302383743"/>
      <w:bookmarkStart w:id="1131" w:name="_Toc384823700"/>
      <w:bookmarkEnd w:id="1127"/>
      <w:bookmarkEnd w:id="1128"/>
      <w:bookmarkEnd w:id="1129"/>
      <w:r w:rsidRPr="004A3F0D">
        <w:rPr>
          <w:b/>
          <w:caps/>
          <w:szCs w:val="20"/>
        </w:rPr>
        <w:t>3.</w:t>
      </w:r>
      <w:r w:rsidRPr="004A3F0D">
        <w:rPr>
          <w:b/>
          <w:caps/>
          <w:szCs w:val="20"/>
        </w:rPr>
        <w:tab/>
        <w:t>Elements for Methodology for Setting the Network Transmission System-Wide Shadow Price Caps</w:t>
      </w:r>
      <w:bookmarkEnd w:id="1130"/>
      <w:bookmarkEnd w:id="1131"/>
    </w:p>
    <w:p w14:paraId="36B83BFC" w14:textId="77777777" w:rsidR="00D011F0" w:rsidRPr="004A3F0D" w:rsidRDefault="00D011F0" w:rsidP="00D011F0">
      <w:pPr>
        <w:keepNext/>
        <w:tabs>
          <w:tab w:val="left" w:pos="900"/>
        </w:tabs>
        <w:spacing w:before="240" w:after="240"/>
        <w:ind w:left="900" w:hanging="900"/>
        <w:outlineLvl w:val="1"/>
        <w:rPr>
          <w:b/>
          <w:szCs w:val="20"/>
        </w:rPr>
      </w:pPr>
      <w:bookmarkStart w:id="1132" w:name="_Toc302383744"/>
      <w:bookmarkStart w:id="1133" w:name="_Toc384823701"/>
      <w:r w:rsidRPr="004A3F0D">
        <w:rPr>
          <w:b/>
          <w:szCs w:val="20"/>
        </w:rPr>
        <w:t>3.1</w:t>
      </w:r>
      <w:r w:rsidRPr="004A3F0D">
        <w:rPr>
          <w:b/>
          <w:szCs w:val="20"/>
        </w:rPr>
        <w:tab/>
        <w:t>Congestion LMP Component</w:t>
      </w:r>
      <w:bookmarkEnd w:id="1132"/>
      <w:bookmarkEnd w:id="1133"/>
    </w:p>
    <w:p w14:paraId="54E1F83B" w14:textId="77777777" w:rsidR="00D011F0" w:rsidRPr="004A3F0D" w:rsidRDefault="00D011F0" w:rsidP="00D011F0">
      <w:pPr>
        <w:spacing w:before="60" w:after="60" w:line="276" w:lineRule="auto"/>
        <w:ind w:left="720"/>
        <w:jc w:val="both"/>
      </w:pPr>
      <w:r w:rsidRPr="004A3F0D">
        <w:t>The LMPs at Electrical Buses are calculated as follows:</w:t>
      </w:r>
    </w:p>
    <w:p w14:paraId="7BFCC66C" w14:textId="77777777" w:rsidR="00D011F0" w:rsidRPr="004A3F0D" w:rsidRDefault="00D011F0" w:rsidP="00D011F0">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2B551904" w14:textId="77777777" w:rsidR="00D011F0" w:rsidRPr="004A3F0D" w:rsidRDefault="00D011F0" w:rsidP="00D011F0">
      <w:pPr>
        <w:spacing w:before="60" w:after="60" w:line="276" w:lineRule="auto"/>
        <w:ind w:left="720"/>
        <w:jc w:val="both"/>
      </w:pPr>
      <w:r w:rsidRPr="004A3F0D">
        <w:t>Where:</w:t>
      </w:r>
    </w:p>
    <w:p w14:paraId="7AAD8AFC" w14:textId="77777777" w:rsidR="00D011F0" w:rsidRPr="004A3F0D" w:rsidRDefault="00D011F0" w:rsidP="00D011F0">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ab/>
        <w:t xml:space="preserve">is LMP at Electrical Bus </w:t>
      </w:r>
      <w:r w:rsidRPr="004A3F0D">
        <w:rPr>
          <w:i/>
        </w:rPr>
        <w:t>EB</w:t>
      </w:r>
    </w:p>
    <w:p w14:paraId="6EB9F242" w14:textId="77777777" w:rsidR="00D011F0" w:rsidRPr="004A3F0D" w:rsidRDefault="00D011F0" w:rsidP="00D011F0">
      <w:pPr>
        <w:spacing w:before="60" w:after="60" w:line="276" w:lineRule="auto"/>
        <w:ind w:left="720" w:firstLine="720"/>
        <w:jc w:val="both"/>
      </w:pPr>
      <m:oMath>
        <m:r>
          <w:rPr>
            <w:rFonts w:ascii="Cambria Math"/>
          </w:rPr>
          <w:lastRenderedPageBreak/>
          <m:t>λ</m:t>
        </m:r>
      </m:oMath>
      <w:r w:rsidRPr="004A3F0D">
        <w:tab/>
      </w:r>
      <w:r w:rsidRPr="004A3F0D">
        <w:tab/>
        <w:t xml:space="preserve">is </w:t>
      </w:r>
      <w:r>
        <w:t>S</w:t>
      </w:r>
      <w:r w:rsidRPr="004A3F0D">
        <w:t xml:space="preserve">ystem </w:t>
      </w:r>
      <w:r>
        <w:t>L</w:t>
      </w:r>
      <w:r w:rsidRPr="004A3F0D">
        <w:t>ambda (Shadow Price of power balance)</w:t>
      </w:r>
    </w:p>
    <w:p w14:paraId="6E8FD2F9" w14:textId="77777777" w:rsidR="00D011F0" w:rsidRPr="004A3F0D" w:rsidRDefault="00D011F0" w:rsidP="00D011F0">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4A3F0D">
        <w:tab/>
      </w:r>
      <w:r w:rsidRPr="004A3F0D">
        <w:tab/>
        <w:t xml:space="preserve">is Shift Factor for Electrical Bus </w:t>
      </w:r>
      <w:r w:rsidRPr="004A3F0D">
        <w:rPr>
          <w:i/>
        </w:rPr>
        <w:t>EB</w:t>
      </w:r>
      <w:r w:rsidRPr="004A3F0D">
        <w:t xml:space="preserve"> for transmission </w:t>
      </w:r>
      <w:proofErr w:type="gramStart"/>
      <w:r w:rsidRPr="004A3F0D">
        <w:rPr>
          <w:i/>
        </w:rPr>
        <w:t>line</w:t>
      </w:r>
      <w:proofErr w:type="gramEnd"/>
    </w:p>
    <w:p w14:paraId="1E9D842F" w14:textId="77777777" w:rsidR="00D011F0" w:rsidRPr="004A3F0D" w:rsidRDefault="00D011F0" w:rsidP="00D011F0">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4A3F0D">
        <w:tab/>
      </w:r>
      <w:r w:rsidRPr="004A3F0D">
        <w:tab/>
        <w:t xml:space="preserve">is Shadow Price for transmission </w:t>
      </w:r>
      <w:r w:rsidRPr="004A3F0D">
        <w:rPr>
          <w:i/>
        </w:rPr>
        <w:t>line.</w:t>
      </w:r>
    </w:p>
    <w:p w14:paraId="1BE4BDF1" w14:textId="77777777" w:rsidR="00D011F0" w:rsidRPr="004A3F0D" w:rsidRDefault="00D011F0" w:rsidP="00D011F0">
      <w:pPr>
        <w:spacing w:before="60" w:after="60" w:line="276" w:lineRule="auto"/>
        <w:ind w:left="720"/>
        <w:jc w:val="both"/>
      </w:pPr>
      <w:r w:rsidRPr="004A3F0D">
        <w:t xml:space="preserve">Note that the Shadow Prices for congested transmission lines </w:t>
      </w:r>
      <w:proofErr w:type="gramStart"/>
      <w:r w:rsidRPr="004A3F0D">
        <w:t>are</w:t>
      </w:r>
      <w:proofErr w:type="gramEnd"/>
      <w:r w:rsidRPr="004A3F0D">
        <w:t xml:space="preserve"> positive, otherwise they are equal zero.  The Shift Factors for Electrical Buses on one side of transmission line are negative and for Electrical Buses on the other side of transmission line are positive.</w:t>
      </w:r>
    </w:p>
    <w:p w14:paraId="3157893D" w14:textId="77777777" w:rsidR="00D011F0" w:rsidRPr="004A3F0D" w:rsidRDefault="00D011F0" w:rsidP="00D011F0">
      <w:pPr>
        <w:spacing w:before="60" w:after="60" w:line="276" w:lineRule="auto"/>
        <w:ind w:left="720"/>
        <w:jc w:val="both"/>
      </w:pPr>
      <w:r w:rsidRPr="004A3F0D">
        <w:t>The congestion component of Electrical Bus LMP is:</w:t>
      </w:r>
    </w:p>
    <w:p w14:paraId="0638B5F7" w14:textId="77777777" w:rsidR="00D011F0" w:rsidRPr="004A3F0D" w:rsidRDefault="00D011F0" w:rsidP="00D011F0">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48A97F2D" w14:textId="77777777" w:rsidR="00D011F0" w:rsidRPr="004A3F0D" w:rsidRDefault="00D011F0" w:rsidP="00D011F0">
      <w:pPr>
        <w:spacing w:before="60" w:after="60" w:line="276" w:lineRule="auto"/>
        <w:ind w:left="720"/>
        <w:jc w:val="both"/>
      </w:pPr>
      <w:r w:rsidRPr="004A3F0D">
        <w:t xml:space="preserve">and it can be positive or negative depending on sign of Shift Factors.  The congestion component of LMP represents a price incentive to generation units </w:t>
      </w:r>
      <w:ins w:id="1134" w:author="ERCOT" w:date="2024-06-27T18:51:00Z">
        <w:del w:id="1135" w:author="ERCOT 092024" w:date="2024-09-20T09:13:00Z">
          <w:r w:rsidDel="008140DB">
            <w:delText>(Generation Resources and Energy Storage Resources</w:delText>
          </w:r>
        </w:del>
      </w:ins>
      <w:ins w:id="1136" w:author="ERCOT" w:date="2024-07-30T21:04:00Z">
        <w:del w:id="1137" w:author="ERCOT 092024" w:date="2024-09-20T09:13:00Z">
          <w:r w:rsidDel="008140DB">
            <w:delText xml:space="preserve"> (ESRs)</w:delText>
          </w:r>
        </w:del>
      </w:ins>
      <w:ins w:id="1138" w:author="ERCOT" w:date="2024-06-27T18:51:00Z">
        <w:del w:id="1139" w:author="ERCOT 092024" w:date="2024-09-20T09:13:00Z">
          <w:r w:rsidDel="008140DB">
            <w:delText xml:space="preserve">) </w:delText>
          </w:r>
        </w:del>
      </w:ins>
      <w:r w:rsidRPr="004A3F0D">
        <w:t xml:space="preserve">connected at that Electrical Bus to increase or decrease power output to manage network congestion.  Note that only marginal units (i.e. units that </w:t>
      </w:r>
      <w:proofErr w:type="gramStart"/>
      <w:r w:rsidRPr="004A3F0D">
        <w:t>are able to</w:t>
      </w:r>
      <w:proofErr w:type="gramEnd"/>
      <w:r w:rsidRPr="004A3F0D">
        <w:t xml:space="preserve"> move, not those dispatched at min/max dispatch limits to resolve other constraints or to provide energy to the system) can participate in resolving network congestion and determining the </w:t>
      </w:r>
      <w:r>
        <w:t>S</w:t>
      </w:r>
      <w:r w:rsidRPr="004A3F0D">
        <w:t xml:space="preserve">ystem </w:t>
      </w:r>
      <w:r>
        <w:t>L</w:t>
      </w:r>
      <w:r w:rsidRPr="004A3F0D">
        <w:t>ambda for a particular iteration of SCED.</w:t>
      </w:r>
    </w:p>
    <w:p w14:paraId="2980AEE6" w14:textId="77777777" w:rsidR="00D011F0" w:rsidRPr="004A3F0D" w:rsidRDefault="00D011F0" w:rsidP="00D011F0">
      <w:pPr>
        <w:spacing w:before="60" w:after="60" w:line="276" w:lineRule="auto"/>
        <w:ind w:left="720"/>
        <w:jc w:val="both"/>
      </w:pPr>
      <w:r w:rsidRPr="004A3F0D">
        <w:t>The optimal dispatch from both system (minimal congestion costs) and unit (maximal unit profit) prospective is determined by condition:</w:t>
      </w:r>
    </w:p>
    <w:p w14:paraId="48C28752" w14:textId="77777777" w:rsidR="00D011F0" w:rsidRPr="004A3F0D" w:rsidRDefault="00D011F0" w:rsidP="00D011F0">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w:t>
      </w:r>
    </w:p>
    <w:p w14:paraId="69CE1F7E" w14:textId="77777777" w:rsidR="00D011F0" w:rsidRPr="004A3F0D" w:rsidRDefault="00D011F0" w:rsidP="00D011F0">
      <w:pPr>
        <w:spacing w:before="60" w:after="60" w:line="276" w:lineRule="auto"/>
        <w:ind w:left="720"/>
        <w:jc w:val="both"/>
      </w:pPr>
      <w:r w:rsidRPr="004A3F0D">
        <w:t xml:space="preserve">The generation unit </w:t>
      </w:r>
      <w:ins w:id="1140" w:author="ERCOT" w:date="2024-06-27T18:52:00Z">
        <w:del w:id="1141" w:author="ERCOT 092024" w:date="2024-09-20T09:14:00Z">
          <w:r w:rsidDel="008140DB">
            <w:delText xml:space="preserve">(Generation Resource or </w:delText>
          </w:r>
        </w:del>
      </w:ins>
      <w:ins w:id="1142" w:author="ERCOT" w:date="2024-07-30T21:04:00Z">
        <w:del w:id="1143" w:author="ERCOT 092024" w:date="2024-09-20T09:14:00Z">
          <w:r w:rsidDel="008140DB">
            <w:delText>E</w:delText>
          </w:r>
        </w:del>
      </w:ins>
      <w:ins w:id="1144" w:author="ERCOT" w:date="2024-06-27T18:52:00Z">
        <w:del w:id="1145" w:author="ERCOT 092024" w:date="2024-09-20T09:14:00Z">
          <w:r w:rsidDel="008140DB">
            <w:delText>SR)</w:delText>
          </w:r>
        </w:del>
        <w:del w:id="1146" w:author="ERCOT 092024" w:date="2024-09-20T09:13:00Z">
          <w:r w:rsidDel="008140DB">
            <w:delText xml:space="preserve"> </w:delText>
          </w:r>
        </w:del>
      </w:ins>
      <w:r w:rsidRPr="004A3F0D">
        <w:t>response to pricing signal will result in line power flow reduction in amount:</w:t>
      </w:r>
    </w:p>
    <w:p w14:paraId="239B0249" w14:textId="77777777" w:rsidR="00D011F0" w:rsidRPr="004A3F0D" w:rsidRDefault="00D011F0" w:rsidP="00D011F0">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0CB37860" w14:textId="77777777" w:rsidR="00D011F0" w:rsidRPr="004A3F0D" w:rsidRDefault="00D011F0" w:rsidP="00D011F0">
      <w:pPr>
        <w:spacing w:before="60" w:after="60" w:line="276" w:lineRule="auto"/>
        <w:ind w:left="720"/>
        <w:jc w:val="both"/>
      </w:pPr>
      <w:r w:rsidRPr="004A3F0D">
        <w:t>These relationships are illustrated at the following figure:</w:t>
      </w:r>
    </w:p>
    <w:p w14:paraId="5C1DA3C9" w14:textId="77777777" w:rsidR="00D011F0" w:rsidRPr="004A3F0D" w:rsidRDefault="00D011F0" w:rsidP="00D011F0">
      <w:pPr>
        <w:spacing w:before="60" w:after="60" w:line="276" w:lineRule="auto"/>
        <w:ind w:left="720"/>
        <w:jc w:val="both"/>
      </w:pPr>
    </w:p>
    <w:p w14:paraId="78213699" w14:textId="77777777" w:rsidR="00D011F0" w:rsidRPr="004A3F0D" w:rsidRDefault="00B13612" w:rsidP="00D011F0">
      <w:pPr>
        <w:spacing w:before="60" w:after="60" w:line="276" w:lineRule="auto"/>
        <w:ind w:left="720"/>
        <w:jc w:val="both"/>
      </w:pPr>
      <w:r>
        <w:pict w14:anchorId="559C2568">
          <v:group id="_x0000_s1096" editas="canvas" style="width:460.8pt;height:230.5pt;mso-position-horizontal-relative:char;mso-position-vertical-relative:line" coordorigin="1310,5820" coordsize="9756,4880">
            <o:lock v:ext="edit" aspectratio="t"/>
            <v:shape id="_x0000_s1097" type="#_x0000_t75" style="position:absolute;left:1310;top:5820;width:9756;height:4880" o:preferrelative="f">
              <v:fill o:detectmouseclick="t"/>
              <v:path o:extrusionok="t" o:connecttype="none"/>
              <o:lock v:ext="edit" text="t"/>
            </v:shape>
            <v:line id="_x0000_s1098" style="position:absolute;flip:x y" from="2970,5820" to="2986,10410">
              <v:stroke endarrow="block"/>
            </v:line>
            <v:line id="_x0000_s1099" style="position:absolute" from="2790,10230" to="10876,10230">
              <v:stroke endarrow="block"/>
            </v:line>
            <v:shape id="_x0000_s1100" style="position:absolute;left:3616;top:6360;width:6600;height:3256" coordsize="6885,2610" path="m,2610v612,-25,1225,-50,1860,-135c2495,2390,3255,2263,3810,2100v555,-163,943,-340,1380,-600c5627,1240,6153,790,6435,540,6717,290,6801,145,6885,e" filled="f" strokeweight="1.5pt">
              <v:path arrowok="t"/>
            </v:shape>
            <v:line id="_x0000_s1101" style="position:absolute" from="2985,7546" to="10425,7547">
              <v:stroke dashstyle="1 1"/>
            </v:line>
            <v:line id="_x0000_s1102" style="position:absolute" from="7155,7546" to="7155,9015" strokeweight="1.5pt">
              <v:stroke dashstyle="longDash" endarrow="block"/>
            </v:line>
            <v:line id="_x0000_s1103" style="position:absolute" from="7155,9017" to="7156,10230" strokeweight="1.5pt">
              <v:stroke startarrow="block"/>
            </v:line>
            <v:line id="_x0000_s1104" style="position:absolute" from="2970,9016" to="7156,9017">
              <v:stroke dashstyle="1 1"/>
            </v:line>
            <v:line id="_x0000_s1105" style="position:absolute;flip:y" from="9301,7548" to="9302,10230">
              <v:stroke dashstyle="1 1"/>
            </v:line>
            <v:shape id="_x0000_s1106" type="#_x0000_t75" style="position:absolute;left:2640;top:7377;width:240;height:300">
              <v:imagedata r:id="rId59" o:title=""/>
            </v:shape>
            <v:shape id="_x0000_s1107" type="#_x0000_t75" style="position:absolute;left:6720;top:8082;width:200;height:380">
              <v:imagedata r:id="rId60" o:title=""/>
            </v:shape>
            <v:shape id="_x0000_s1108" type="#_x0000_t75" style="position:absolute;left:2115;top:8632;width:780;height:460">
              <v:imagedata r:id="rId61" o:title=""/>
            </v:shape>
            <v:shape id="_x0000_s1109" type="#_x0000_t75" style="position:absolute;left:6920;top:10230;width:520;height:440">
              <v:imagedata r:id="rId62" o:title=""/>
            </v:shape>
            <v:line id="_x0000_s1110" style="position:absolute;flip:x" from="7275,9076" to="9301,9077" strokeweight="1.5pt">
              <v:stroke dashstyle="longDash" endarrow="block"/>
            </v:line>
            <v:shape id="_x0000_s1111" type="#_x0000_t75" style="position:absolute;left:3097;top:5830;width:2400;height:440">
              <v:imagedata r:id="rId63" o:title=""/>
            </v:shape>
            <v:shape id="_x0000_s1112" type="#_x0000_t75" style="position:absolute;left:9946;top:9691;width:1120;height:440">
              <v:imagedata r:id="rId64" o:title=""/>
            </v:shape>
            <v:line id="_x0000_s1113" style="position:absolute;flip:y" from="9946,6560" to="9947,10215">
              <v:stroke dashstyle="dash"/>
            </v:line>
            <v:line id="_x0000_s1114" style="position:absolute;flip:y" from="4035,6575" to="4036,10230">
              <v:stroke dashstyle="dash"/>
            </v:line>
            <v:line id="_x0000_s1115" style="position:absolute" from="2970,6811" to="10410,6812">
              <v:stroke dashstyle="dash"/>
            </v:line>
            <v:line id="_x0000_s1116" style="position:absolute" from="2970,9574" to="5797,9575">
              <v:stroke dashstyle="dash"/>
            </v:line>
            <v:shape id="_x0000_s1117" type="#_x0000_t75" style="position:absolute;left:1310;top:6575;width:1660;height:440">
              <v:imagedata r:id="rId65" o:title=""/>
            </v:shape>
            <v:shape id="_x0000_s1118" type="#_x0000_t75" style="position:absolute;left:1480;top:9358;width:1480;height:440">
              <v:imagedata r:id="rId66" o:title=""/>
            </v:shape>
            <v:shape id="_x0000_s1119" type="#_x0000_t75" style="position:absolute;left:3736;top:10260;width:580;height:440">
              <v:imagedata r:id="rId67" o:title=""/>
            </v:shape>
            <v:shape id="_x0000_s1120" type="#_x0000_t75" style="position:absolute;left:9596;top:10260;width:620;height:440">
              <v:imagedata r:id="rId68" o:title=""/>
            </v:shape>
            <v:shape id="_x0000_s1121" type="#_x0000_t75" style="position:absolute;left:5876;top:8040;width:1120;height:460">
              <v:imagedata r:id="rId69" o:title=""/>
            </v:shape>
            <v:shape id="_x0000_s1122" type="#_x0000_t75" style="position:absolute;left:7820;top:9176;width:780;height:440">
              <v:imagedata r:id="rId70" o:title=""/>
            </v:shape>
            <w10:wrap type="none"/>
            <w10:anchorlock/>
          </v:group>
          <o:OLEObject Type="Embed" ProgID="Equation.3" ShapeID="_x0000_s1106" DrawAspect="Content" ObjectID="_1793165419" r:id="rId71"/>
          <o:OLEObject Type="Embed" ProgID="Equation.3" ShapeID="_x0000_s1107" DrawAspect="Content" ObjectID="_1793165420" r:id="rId72"/>
          <o:OLEObject Type="Embed" ProgID="Equation.3" ShapeID="_x0000_s1108" DrawAspect="Content" ObjectID="_1793165421" r:id="rId73"/>
          <o:OLEObject Type="Embed" ProgID="Equation.3" ShapeID="_x0000_s1109" DrawAspect="Content" ObjectID="_1793165422" r:id="rId74"/>
          <o:OLEObject Type="Embed" ProgID="Equation.3" ShapeID="_x0000_s1111" DrawAspect="Content" ObjectID="_1793165423" r:id="rId75"/>
          <o:OLEObject Type="Embed" ProgID="Equation.3" ShapeID="_x0000_s1112" DrawAspect="Content" ObjectID="_1793165424" r:id="rId76"/>
          <o:OLEObject Type="Embed" ProgID="Equation.3" ShapeID="_x0000_s1117" DrawAspect="Content" ObjectID="_1793165425" r:id="rId77"/>
          <o:OLEObject Type="Embed" ProgID="Equation.3" ShapeID="_x0000_s1118" DrawAspect="Content" ObjectID="_1793165426" r:id="rId78"/>
          <o:OLEObject Type="Embed" ProgID="Equation.3" ShapeID="_x0000_s1119" DrawAspect="Content" ObjectID="_1793165427" r:id="rId79"/>
          <o:OLEObject Type="Embed" ProgID="Equation.3" ShapeID="_x0000_s1120" DrawAspect="Content" ObjectID="_1793165428" r:id="rId80"/>
          <o:OLEObject Type="Embed" ProgID="Equation.3" ShapeID="_x0000_s1121" DrawAspect="Content" ObjectID="_1793165429" r:id="rId81"/>
          <o:OLEObject Type="Embed" ProgID="Equation.3" ShapeID="_x0000_s1122" DrawAspect="Content" ObjectID="_1793165430" r:id="rId82"/>
        </w:pict>
      </w:r>
    </w:p>
    <w:p w14:paraId="2D3890F5" w14:textId="77777777" w:rsidR="00D011F0" w:rsidRPr="004A3F0D" w:rsidRDefault="00D011F0" w:rsidP="00D011F0">
      <w:pPr>
        <w:spacing w:before="60" w:after="60" w:line="276" w:lineRule="auto"/>
        <w:ind w:left="720"/>
        <w:jc w:val="both"/>
      </w:pPr>
    </w:p>
    <w:p w14:paraId="6E1DC6C4" w14:textId="77777777" w:rsidR="00D011F0" w:rsidRPr="004A3F0D" w:rsidRDefault="00D011F0" w:rsidP="00D011F0">
      <w:pPr>
        <w:keepNext/>
        <w:tabs>
          <w:tab w:val="left" w:pos="900"/>
        </w:tabs>
        <w:spacing w:before="240" w:after="240"/>
        <w:ind w:left="900" w:hanging="900"/>
        <w:outlineLvl w:val="1"/>
        <w:rPr>
          <w:b/>
          <w:i/>
          <w:szCs w:val="20"/>
          <w:lang w:eastAsia="x-none"/>
        </w:rPr>
      </w:pPr>
      <w:bookmarkStart w:id="1147" w:name="_Toc302383745"/>
      <w:bookmarkStart w:id="1148" w:name="_Toc384823702"/>
      <w:r w:rsidRPr="004A3F0D">
        <w:rPr>
          <w:b/>
          <w:szCs w:val="20"/>
        </w:rPr>
        <w:t>3.2</w:t>
      </w:r>
      <w:r w:rsidRPr="004A3F0D">
        <w:rPr>
          <w:b/>
          <w:szCs w:val="20"/>
        </w:rPr>
        <w:tab/>
        <w:t>Network Congestion Efficiency</w:t>
      </w:r>
      <w:bookmarkEnd w:id="1147"/>
      <w:bookmarkEnd w:id="1148"/>
    </w:p>
    <w:p w14:paraId="075F3D26" w14:textId="77777777" w:rsidR="00D011F0" w:rsidRPr="004A3F0D" w:rsidRDefault="00D011F0" w:rsidP="00D011F0">
      <w:pPr>
        <w:spacing w:before="60" w:after="60" w:line="276" w:lineRule="auto"/>
        <w:ind w:left="720"/>
        <w:jc w:val="both"/>
      </w:pPr>
      <w:r w:rsidRPr="004A3F0D">
        <w:t xml:space="preserve">The following three elements of network congestion management determine the efficiency of </w:t>
      </w:r>
      <w:ins w:id="1149" w:author="ERCOT" w:date="2024-06-27T18:54:00Z">
        <w:r>
          <w:t xml:space="preserve">a </w:t>
        </w:r>
      </w:ins>
      <w:r w:rsidRPr="004A3F0D">
        <w:t xml:space="preserve">generating unit </w:t>
      </w:r>
      <w:ins w:id="1150" w:author="ERCOT" w:date="2024-06-27T18:53:00Z">
        <w:del w:id="1151" w:author="ERCOT 092024" w:date="2024-09-20T09:14:00Z">
          <w:r w:rsidDel="008140DB">
            <w:delText>(Generation Resource or Energy Storage Resource</w:delText>
          </w:r>
        </w:del>
      </w:ins>
      <w:ins w:id="1152" w:author="ERCOT" w:date="2024-07-30T21:04:00Z">
        <w:del w:id="1153" w:author="ERCOT 092024" w:date="2024-09-20T09:14:00Z">
          <w:r w:rsidDel="008140DB">
            <w:delText xml:space="preserve"> (ESR)</w:delText>
          </w:r>
        </w:del>
      </w:ins>
      <w:ins w:id="1154" w:author="ERCOT" w:date="2024-06-27T18:53:00Z">
        <w:del w:id="1155" w:author="ERCOT 092024" w:date="2024-09-20T09:14:00Z">
          <w:r w:rsidDel="008140DB">
            <w:delText xml:space="preserve">) </w:delText>
          </w:r>
        </w:del>
      </w:ins>
      <w:r w:rsidRPr="004A3F0D">
        <w:t>participation (as defined above):</w:t>
      </w:r>
    </w:p>
    <w:p w14:paraId="6BB99CAA"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4ABC18FF"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2D17D690"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068F29AF" w14:textId="77777777" w:rsidR="00D011F0" w:rsidRPr="004A3F0D" w:rsidRDefault="00D011F0" w:rsidP="00D011F0">
      <w:pPr>
        <w:spacing w:before="60" w:after="60" w:line="276" w:lineRule="auto"/>
        <w:ind w:left="720"/>
        <w:jc w:val="both"/>
      </w:pPr>
      <w:r w:rsidRPr="004A3F0D">
        <w:t xml:space="preserve">The line power contribution is determined by its Shift Factor directly.  It may be established that generating units </w:t>
      </w:r>
      <w:ins w:id="1156" w:author="ERCOT" w:date="2024-06-27T18:55:00Z">
        <w:del w:id="1157" w:author="ERCOT 092024" w:date="2024-09-20T09:14:00Z">
          <w:r w:rsidDel="008140DB">
            <w:delText xml:space="preserve">(Generation Resources and </w:delText>
          </w:r>
        </w:del>
      </w:ins>
      <w:ins w:id="1158" w:author="ERCOT" w:date="2024-07-30T21:05:00Z">
        <w:del w:id="1159" w:author="ERCOT 092024" w:date="2024-09-20T09:14:00Z">
          <w:r w:rsidDel="008140DB">
            <w:delText>ESR</w:delText>
          </w:r>
        </w:del>
      </w:ins>
      <w:ins w:id="1160" w:author="ERCOT" w:date="2024-06-27T18:55:00Z">
        <w:del w:id="1161" w:author="ERCOT 092024" w:date="2024-09-20T09:14:00Z">
          <w:r w:rsidDel="008140DB">
            <w:delText xml:space="preserve">s) </w:delText>
          </w:r>
        </w:del>
      </w:ins>
      <w:r w:rsidRPr="004A3F0D">
        <w:t>with Shift Factors below specified threshold (10%) are not efficient in network congestion.</w:t>
      </w:r>
    </w:p>
    <w:p w14:paraId="3D3ECA1C" w14:textId="77777777" w:rsidR="00D011F0" w:rsidRPr="004A3F0D" w:rsidRDefault="00D011F0" w:rsidP="00D011F0">
      <w:pPr>
        <w:spacing w:before="60" w:after="60" w:line="276" w:lineRule="auto"/>
        <w:ind w:left="720"/>
        <w:jc w:val="both"/>
      </w:pPr>
      <w:r w:rsidRPr="004A3F0D">
        <w:t xml:space="preserve">The LMP congestion component is </w:t>
      </w:r>
      <w:ins w:id="1162" w:author="ERCOT" w:date="2024-06-27T18:55:00Z">
        <w:r>
          <w:t xml:space="preserve">the </w:t>
        </w:r>
      </w:ins>
      <w:r w:rsidRPr="004A3F0D">
        <w:t xml:space="preserve">main incentive controlling generating unit </w:t>
      </w:r>
      <w:ins w:id="1163" w:author="ERCOT" w:date="2024-06-27T18:56:00Z">
        <w:del w:id="1164" w:author="ERCOT 092024" w:date="2024-09-20T09:14:00Z">
          <w:r w:rsidDel="008140DB">
            <w:delText xml:space="preserve">(Generation Resources and </w:delText>
          </w:r>
        </w:del>
      </w:ins>
      <w:ins w:id="1165" w:author="ERCOT" w:date="2024-07-30T21:05:00Z">
        <w:del w:id="1166" w:author="ERCOT 092024" w:date="2024-09-20T09:14:00Z">
          <w:r w:rsidDel="008140DB">
            <w:delText>ESR</w:delText>
          </w:r>
        </w:del>
      </w:ins>
      <w:ins w:id="1167" w:author="ERCOT" w:date="2024-06-27T18:56:00Z">
        <w:del w:id="1168" w:author="ERCOT 092024" w:date="2024-09-20T09:14:00Z">
          <w:r w:rsidDel="008140DB">
            <w:delText xml:space="preserve">s) </w:delText>
          </w:r>
        </w:del>
      </w:ins>
      <w:r w:rsidRPr="004A3F0D">
        <w:t>dispatch.  It is determined by Shift Factors and Shadow Prices for transmission constraints:</w:t>
      </w:r>
    </w:p>
    <w:p w14:paraId="2CDC5C1B" w14:textId="77777777" w:rsidR="00D011F0" w:rsidRPr="004A3F0D" w:rsidRDefault="00D011F0" w:rsidP="00D011F0">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4A3F0D">
        <w:t>.</w:t>
      </w:r>
    </w:p>
    <w:p w14:paraId="1CC639AC" w14:textId="77777777" w:rsidR="00D011F0" w:rsidRPr="004A3F0D" w:rsidRDefault="00D011F0" w:rsidP="00D011F0">
      <w:pPr>
        <w:spacing w:before="60" w:after="60" w:line="276" w:lineRule="auto"/>
        <w:ind w:left="720"/>
        <w:jc w:val="both"/>
      </w:pPr>
      <w:r w:rsidRPr="004A3F0D">
        <w:t xml:space="preserve">Generating units </w:t>
      </w:r>
      <w:ins w:id="1169" w:author="ERCOT" w:date="2024-06-27T18:57:00Z">
        <w:del w:id="1170" w:author="ERCOT 092024" w:date="2024-09-20T09:14:00Z">
          <w:r w:rsidDel="008140DB">
            <w:delText xml:space="preserve">(Generation Resources and </w:delText>
          </w:r>
        </w:del>
      </w:ins>
      <w:ins w:id="1171" w:author="ERCOT" w:date="2024-07-30T21:05:00Z">
        <w:del w:id="1172" w:author="ERCOT 092024" w:date="2024-09-20T09:14:00Z">
          <w:r w:rsidDel="008140DB">
            <w:delText>ESRs</w:delText>
          </w:r>
        </w:del>
      </w:ins>
      <w:ins w:id="1173" w:author="ERCOT" w:date="2024-06-27T18:57:00Z">
        <w:del w:id="1174" w:author="ERCOT 092024" w:date="2024-09-20T09:14:00Z">
          <w:r w:rsidDel="008140DB">
            <w:delText xml:space="preserve">) </w:delText>
          </w:r>
        </w:del>
      </w:ins>
      <w:r w:rsidRPr="004A3F0D">
        <w:t xml:space="preserve">with small Shift Factors (i.e. below Shift Factor threshold) will not be as effective in resolving constraints as will </w:t>
      </w:r>
      <w:del w:id="1175" w:author="ERCOT" w:date="2024-06-27T18:57:00Z">
        <w:r w:rsidRPr="004A3F0D" w:rsidDel="00C24810">
          <w:delText>generators</w:delText>
        </w:r>
      </w:del>
      <w:ins w:id="1176" w:author="ERCOT" w:date="2024-06-27T18:57:00Z">
        <w:r>
          <w:t>generation units</w:t>
        </w:r>
        <w:del w:id="1177" w:author="ERCOT 092024" w:date="2024-09-20T09:15:00Z">
          <w:r w:rsidDel="008140DB">
            <w:delText xml:space="preserve"> </w:delText>
          </w:r>
        </w:del>
        <w:del w:id="1178" w:author="ERCOT 092024" w:date="2024-09-20T09:14:00Z">
          <w:r w:rsidDel="008140DB">
            <w:delText xml:space="preserve">(Generation Resources and </w:delText>
          </w:r>
        </w:del>
      </w:ins>
      <w:ins w:id="1179" w:author="ERCOT" w:date="2024-07-30T21:05:00Z">
        <w:del w:id="1180" w:author="ERCOT 092024" w:date="2024-09-20T09:14:00Z">
          <w:r w:rsidDel="008140DB">
            <w:delText>ESRs</w:delText>
          </w:r>
        </w:del>
      </w:ins>
      <w:ins w:id="1181" w:author="ERCOT" w:date="2024-06-27T18:57:00Z">
        <w:del w:id="1182" w:author="ERCOT 092024" w:date="2024-09-20T09:14:00Z">
          <w:r w:rsidDel="008140DB">
            <w:delText>)</w:delText>
          </w:r>
        </w:del>
      </w:ins>
      <w:r w:rsidRPr="004A3F0D">
        <w:t xml:space="preserve"> with higher shift factors on the constraint.  If there </w:t>
      </w:r>
      <w:del w:id="1183" w:author="ERCOT" w:date="2024-06-27T18:58:00Z">
        <w:r w:rsidRPr="004A3F0D" w:rsidDel="00C24810">
          <w:delText>is</w:delText>
        </w:r>
      </w:del>
      <w:ins w:id="1184" w:author="ERCOT" w:date="2024-06-27T18:58:00Z">
        <w:r>
          <w:t>are</w:t>
        </w:r>
      </w:ins>
      <w:r w:rsidRPr="004A3F0D">
        <w:t xml:space="preserve"> no efficient generating units </w:t>
      </w:r>
      <w:ins w:id="1185" w:author="ERCOT" w:date="2024-06-27T18:58:00Z">
        <w:del w:id="1186" w:author="ERCOT 092024" w:date="2024-09-20T09:15:00Z">
          <w:r w:rsidDel="008140DB">
            <w:delText xml:space="preserve">(Generation Resources and </w:delText>
          </w:r>
        </w:del>
      </w:ins>
      <w:ins w:id="1187" w:author="ERCOT" w:date="2024-07-30T21:05:00Z">
        <w:del w:id="1188" w:author="ERCOT 092024" w:date="2024-09-20T09:15:00Z">
          <w:r w:rsidDel="008140DB">
            <w:delText>ESR</w:delText>
          </w:r>
        </w:del>
      </w:ins>
      <w:ins w:id="1189" w:author="ERCOT" w:date="2024-06-27T18:58:00Z">
        <w:del w:id="1190" w:author="ERCOT 092024" w:date="2024-09-20T09:15:00Z">
          <w:r w:rsidDel="008140DB">
            <w:delText xml:space="preserve">s) </w:delText>
          </w:r>
        </w:del>
      </w:ins>
      <w:r w:rsidRPr="004A3F0D">
        <w:t xml:space="preserve">then </w:t>
      </w:r>
      <w:ins w:id="1191" w:author="ERCOT" w:date="2024-06-27T18:58:00Z">
        <w:r>
          <w:t xml:space="preserve">the </w:t>
        </w:r>
      </w:ins>
      <w:r w:rsidRPr="004A3F0D">
        <w:t xml:space="preserve">Shadow Price must be increased to get enough contribution from inefficient units.  Therefore, high Shadow Prices indicate inefficient congestion management. </w:t>
      </w:r>
    </w:p>
    <w:p w14:paraId="7B9F485C" w14:textId="77777777" w:rsidR="00D011F0" w:rsidRPr="004A3F0D" w:rsidRDefault="00D011F0" w:rsidP="00D011F0">
      <w:pPr>
        <w:spacing w:before="60" w:after="60" w:line="276" w:lineRule="auto"/>
        <w:ind w:left="720"/>
        <w:jc w:val="both"/>
      </w:pPr>
      <w:r w:rsidRPr="004A3F0D">
        <w:lastRenderedPageBreak/>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28A7D933" w14:textId="77777777" w:rsidR="00D011F0" w:rsidRPr="004A3F0D" w:rsidRDefault="00D011F0" w:rsidP="00D011F0">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4A444308" w14:textId="77777777" w:rsidR="00D011F0" w:rsidRPr="004A3F0D" w:rsidRDefault="00D011F0" w:rsidP="00D011F0">
      <w:pPr>
        <w:spacing w:before="60" w:after="60" w:line="276" w:lineRule="auto"/>
        <w:ind w:left="720"/>
        <w:jc w:val="both"/>
      </w:pPr>
      <w:r w:rsidRPr="004A3F0D">
        <w:t xml:space="preserve">The efficiency of </w:t>
      </w:r>
      <w:ins w:id="1192" w:author="ERCOT" w:date="2024-06-27T18:59:00Z">
        <w:r>
          <w:t xml:space="preserve">a </w:t>
        </w:r>
      </w:ins>
      <w:r w:rsidRPr="004A3F0D">
        <w:t xml:space="preserve">generating unit </w:t>
      </w:r>
      <w:ins w:id="1193" w:author="ERCOT" w:date="2024-06-27T18:59:00Z">
        <w:del w:id="1194" w:author="ERCOT 092024" w:date="2024-09-20T09:15:00Z">
          <w:r w:rsidDel="008140DB">
            <w:delText xml:space="preserve">(Generation Resource or </w:delText>
          </w:r>
        </w:del>
      </w:ins>
      <w:ins w:id="1195" w:author="ERCOT" w:date="2024-07-30T21:06:00Z">
        <w:del w:id="1196" w:author="ERCOT 092024" w:date="2024-09-20T09:15:00Z">
          <w:r w:rsidDel="008140DB">
            <w:delText>ESR</w:delText>
          </w:r>
        </w:del>
      </w:ins>
      <w:ins w:id="1197" w:author="ERCOT" w:date="2024-06-27T18:59:00Z">
        <w:del w:id="1198" w:author="ERCOT 092024" w:date="2024-09-20T09:15:00Z">
          <w:r w:rsidDel="008140DB">
            <w:delText xml:space="preserve">) </w:delText>
          </w:r>
        </w:del>
      </w:ins>
      <w:r w:rsidRPr="004A3F0D">
        <w:t xml:space="preserve">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37CC6B04" w14:textId="77777777" w:rsidR="00D011F0" w:rsidRPr="004A3F0D" w:rsidRDefault="00D011F0" w:rsidP="00D011F0">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4A3F0D">
        <w:t>.</w:t>
      </w:r>
    </w:p>
    <w:p w14:paraId="38323B84" w14:textId="77777777" w:rsidR="00D011F0" w:rsidRPr="004A3F0D" w:rsidRDefault="00D011F0" w:rsidP="00D011F0">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7A22003B" w14:textId="77777777" w:rsidR="00D011F0" w:rsidRPr="004A3F0D" w:rsidRDefault="00D011F0" w:rsidP="00D011F0">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056FCA01" w14:textId="77777777" w:rsidR="00D011F0" w:rsidRPr="004A3F0D" w:rsidRDefault="00D011F0" w:rsidP="00D011F0">
      <w:pPr>
        <w:spacing w:before="60" w:after="60" w:line="276" w:lineRule="auto"/>
        <w:ind w:firstLine="720"/>
        <w:jc w:val="both"/>
      </w:pPr>
    </w:p>
    <w:p w14:paraId="2CA53180" w14:textId="77777777" w:rsidR="00D011F0" w:rsidRPr="004A3F0D" w:rsidRDefault="00D011F0" w:rsidP="00D011F0">
      <w:pPr>
        <w:keepNext/>
        <w:tabs>
          <w:tab w:val="left" w:pos="900"/>
        </w:tabs>
        <w:spacing w:before="240" w:after="240"/>
        <w:ind w:left="900" w:hanging="900"/>
        <w:outlineLvl w:val="1"/>
        <w:rPr>
          <w:b/>
          <w:szCs w:val="20"/>
        </w:rPr>
      </w:pPr>
      <w:bookmarkStart w:id="1199" w:name="_Toc302383746"/>
      <w:bookmarkStart w:id="1200" w:name="_Toc384823703"/>
      <w:r w:rsidRPr="004A3F0D">
        <w:rPr>
          <w:b/>
          <w:szCs w:val="20"/>
        </w:rPr>
        <w:t>3.3</w:t>
      </w:r>
      <w:r w:rsidRPr="004A3F0D">
        <w:rPr>
          <w:b/>
          <w:szCs w:val="20"/>
        </w:rPr>
        <w:tab/>
        <w:t>Shift Factor Cutoff</w:t>
      </w:r>
      <w:bookmarkEnd w:id="1199"/>
      <w:bookmarkEnd w:id="1200"/>
    </w:p>
    <w:p w14:paraId="5868CAA0" w14:textId="77777777" w:rsidR="00D011F0" w:rsidRPr="004A3F0D" w:rsidRDefault="00D011F0" w:rsidP="00D011F0">
      <w:pPr>
        <w:spacing w:after="240"/>
        <w:rPr>
          <w:iCs/>
          <w:szCs w:val="20"/>
        </w:rPr>
      </w:pPr>
      <w:r w:rsidRPr="004A3F0D">
        <w:rPr>
          <w:iCs/>
          <w:szCs w:val="20"/>
        </w:rPr>
        <w:t>Note: This Shift Factor cutoff is not related to above Shift Factor efficiency threshold used for determination of maximal Shadow Price.</w:t>
      </w:r>
    </w:p>
    <w:p w14:paraId="47322EC5" w14:textId="77777777" w:rsidR="00D011F0" w:rsidRPr="004A3F0D" w:rsidRDefault="00D011F0" w:rsidP="00D011F0">
      <w:pPr>
        <w:spacing w:after="240"/>
        <w:rPr>
          <w:iCs/>
          <w:szCs w:val="20"/>
        </w:rPr>
      </w:pPr>
      <w:r w:rsidRPr="004A3F0D">
        <w:rPr>
          <w:iCs/>
          <w:szCs w:val="20"/>
        </w:rPr>
        <w:t xml:space="preserve">Some generating units </w:t>
      </w:r>
      <w:ins w:id="1201" w:author="ERCOT" w:date="2024-06-27T19:00:00Z">
        <w:r>
          <w:t xml:space="preserve">(Generation Resources and </w:t>
        </w:r>
      </w:ins>
      <w:ins w:id="1202" w:author="ERCOT" w:date="2024-07-30T21:06:00Z">
        <w:r>
          <w:t>ESR</w:t>
        </w:r>
      </w:ins>
      <w:ins w:id="1203" w:author="ERCOT" w:date="2024-06-27T19:00:00Z">
        <w:r>
          <w:t xml:space="preserve">s) </w:t>
        </w:r>
      </w:ins>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6B3922D1" w14:textId="77777777" w:rsidR="00D011F0" w:rsidRPr="004A3F0D" w:rsidRDefault="00D011F0" w:rsidP="00D011F0">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w:t>
      </w:r>
      <w:ins w:id="1204" w:author="ERCOT" w:date="2024-06-27T19:00:00Z">
        <w:r>
          <w:t xml:space="preserve">(Generation Resources and </w:t>
        </w:r>
      </w:ins>
      <w:ins w:id="1205" w:author="ERCOT" w:date="2024-07-30T21:06:00Z">
        <w:r>
          <w:t>ESR</w:t>
        </w:r>
      </w:ins>
      <w:ins w:id="1206" w:author="ERCOT" w:date="2024-06-27T19:00:00Z">
        <w:r>
          <w:t>s)</w:t>
        </w:r>
      </w:ins>
      <w:ins w:id="1207" w:author="ERCOT" w:date="2024-06-27T19:01:00Z">
        <w:r>
          <w:t xml:space="preserve"> </w:t>
        </w:r>
      </w:ins>
      <w:r w:rsidRPr="004A3F0D">
        <w:rPr>
          <w:iCs/>
          <w:szCs w:val="20"/>
        </w:rPr>
        <w:t xml:space="preserve">participating in the management of congestion on the constraint.  I.e. Generation Resources </w:t>
      </w:r>
      <w:ins w:id="1208" w:author="ERCOT" w:date="2024-06-27T19:01:00Z">
        <w:r>
          <w:rPr>
            <w:iCs/>
            <w:szCs w:val="20"/>
          </w:rPr>
          <w:t xml:space="preserve">and </w:t>
        </w:r>
      </w:ins>
      <w:ins w:id="1209" w:author="ERCOT" w:date="2024-07-30T21:07:00Z">
        <w:r>
          <w:t>ESRs</w:t>
        </w:r>
      </w:ins>
      <w:ins w:id="1210" w:author="ERCOT" w:date="2024-06-27T19:01:00Z">
        <w:r>
          <w:rPr>
            <w:iCs/>
            <w:szCs w:val="20"/>
          </w:rPr>
          <w:t xml:space="preserve"> </w:t>
        </w:r>
      </w:ins>
      <w:r w:rsidRPr="004A3F0D">
        <w:rPr>
          <w:iCs/>
          <w:szCs w:val="20"/>
        </w:rPr>
        <w:t xml:space="preserve">with </w:t>
      </w:r>
      <w:ins w:id="1211" w:author="ERCOT" w:date="2024-06-27T19:01:00Z">
        <w:r>
          <w:rPr>
            <w:iCs/>
            <w:szCs w:val="20"/>
          </w:rPr>
          <w:t xml:space="preserve">a </w:t>
        </w:r>
      </w:ins>
      <w:r w:rsidRPr="004A3F0D">
        <w:rPr>
          <w:iCs/>
          <w:szCs w:val="20"/>
        </w:rPr>
        <w:t xml:space="preserve">Shift Factor above </w:t>
      </w:r>
      <w:ins w:id="1212" w:author="ERCOT" w:date="2024-06-27T19:01:00Z">
        <w:r>
          <w:rPr>
            <w:iCs/>
            <w:szCs w:val="20"/>
          </w:rPr>
          <w:t xml:space="preserve">the </w:t>
        </w:r>
      </w:ins>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09F9914F" w14:textId="77777777" w:rsidR="00D011F0" w:rsidRPr="004A3F0D" w:rsidRDefault="00D011F0" w:rsidP="00D011F0">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46482E09" w14:textId="77777777" w:rsidR="00D011F0" w:rsidRPr="004A3F0D" w:rsidRDefault="00D011F0" w:rsidP="00D011F0">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Pr>
          <w:iCs/>
          <w:szCs w:val="20"/>
        </w:rPr>
        <w:t>Energy Management System (</w:t>
      </w:r>
      <w:r w:rsidRPr="004A3F0D">
        <w:rPr>
          <w:iCs/>
          <w:szCs w:val="20"/>
        </w:rPr>
        <w:t>EMS</w:t>
      </w:r>
      <w:r>
        <w:rPr>
          <w:iCs/>
          <w:szCs w:val="20"/>
        </w:rPr>
        <w:t>)</w:t>
      </w:r>
      <w:r w:rsidRPr="004A3F0D">
        <w:rPr>
          <w:iCs/>
          <w:szCs w:val="20"/>
        </w:rPr>
        <w:t xml:space="preserve"> to reduce the amount of data transferred to MMS.  Any threshold above that level will cause a distortion of congestion management process.</w:t>
      </w:r>
    </w:p>
    <w:p w14:paraId="5A1ADACC" w14:textId="77777777" w:rsidR="00D011F0" w:rsidRPr="004A3F0D" w:rsidRDefault="00D011F0" w:rsidP="00D011F0">
      <w:pPr>
        <w:keepNext/>
        <w:tabs>
          <w:tab w:val="left" w:pos="900"/>
        </w:tabs>
        <w:spacing w:before="240" w:after="240"/>
        <w:ind w:left="900" w:hanging="900"/>
        <w:outlineLvl w:val="1"/>
        <w:rPr>
          <w:b/>
          <w:szCs w:val="20"/>
        </w:rPr>
      </w:pPr>
      <w:bookmarkStart w:id="1213" w:name="_Toc302383747"/>
      <w:bookmarkStart w:id="1214" w:name="_Toc384823704"/>
      <w:r w:rsidRPr="004A3F0D">
        <w:rPr>
          <w:b/>
          <w:szCs w:val="20"/>
        </w:rPr>
        <w:lastRenderedPageBreak/>
        <w:t>3.4</w:t>
      </w:r>
      <w:r w:rsidRPr="004A3F0D">
        <w:rPr>
          <w:b/>
          <w:szCs w:val="20"/>
        </w:rPr>
        <w:tab/>
        <w:t>Methodology Outline</w:t>
      </w:r>
      <w:bookmarkEnd w:id="1213"/>
      <w:bookmarkEnd w:id="1214"/>
    </w:p>
    <w:p w14:paraId="5348A18B" w14:textId="77777777" w:rsidR="00D011F0" w:rsidRPr="004A3F0D" w:rsidRDefault="00D011F0" w:rsidP="00D011F0">
      <w:pPr>
        <w:spacing w:after="240"/>
        <w:rPr>
          <w:iCs/>
          <w:szCs w:val="20"/>
        </w:rPr>
      </w:pPr>
      <w:r w:rsidRPr="004A3F0D">
        <w:rPr>
          <w:iCs/>
          <w:szCs w:val="20"/>
        </w:rPr>
        <w:t>The methodology for determination of maximal Shadow Prices for transmission constraints could be based on the following setting:</w:t>
      </w:r>
    </w:p>
    <w:p w14:paraId="246A3EBE" w14:textId="77777777" w:rsidR="00D011F0" w:rsidRPr="004A3F0D" w:rsidRDefault="00D011F0" w:rsidP="00D011F0">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1AF5D26C" w14:textId="77777777" w:rsidR="00D011F0" w:rsidRPr="004A3F0D" w:rsidRDefault="00D011F0" w:rsidP="00D011F0">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63963314" w14:textId="77777777" w:rsidR="00D011F0" w:rsidRPr="004A3F0D" w:rsidRDefault="00D011F0" w:rsidP="00D011F0">
      <w:pPr>
        <w:spacing w:after="240"/>
        <w:ind w:left="1440" w:hanging="720"/>
        <w:rPr>
          <w:iCs/>
          <w:szCs w:val="20"/>
        </w:rPr>
      </w:pPr>
      <w:r w:rsidRPr="004A3F0D">
        <w:rPr>
          <w:iCs/>
          <w:szCs w:val="20"/>
        </w:rPr>
        <w:t>(c)</w:t>
      </w:r>
      <w:r w:rsidRPr="004A3F0D">
        <w:rPr>
          <w:iCs/>
          <w:szCs w:val="20"/>
        </w:rPr>
        <w:tab/>
        <w:t>Calculate maximal Shadow Price for transmission constraints:</w:t>
      </w:r>
    </w:p>
    <w:p w14:paraId="143268CD" w14:textId="77777777" w:rsidR="00D011F0" w:rsidRPr="004A3F0D" w:rsidRDefault="00D011F0" w:rsidP="00D011F0">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6CEB2E7A" w14:textId="77777777" w:rsidR="00D011F0" w:rsidRPr="004A3F0D" w:rsidRDefault="00D011F0" w:rsidP="00D011F0">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1562EC65" w14:textId="77777777" w:rsidR="00D011F0" w:rsidRPr="004A3F0D" w:rsidRDefault="00D011F0" w:rsidP="00D011F0">
      <w:pPr>
        <w:spacing w:after="240"/>
        <w:ind w:left="1440" w:hanging="720"/>
        <w:rPr>
          <w:iCs/>
          <w:szCs w:val="20"/>
        </w:rPr>
      </w:pPr>
      <w:r w:rsidRPr="004A3F0D">
        <w:rPr>
          <w:iCs/>
          <w:szCs w:val="20"/>
        </w:rPr>
        <w:t>(e)</w:t>
      </w:r>
      <w:r w:rsidRPr="004A3F0D">
        <w:rPr>
          <w:iCs/>
          <w:szCs w:val="20"/>
        </w:rPr>
        <w:tab/>
        <w:t>Evaluate settings on variety of SCED save cases.</w:t>
      </w:r>
    </w:p>
    <w:p w14:paraId="0F138BBA" w14:textId="77777777" w:rsidR="00D011F0" w:rsidRPr="004A3F0D" w:rsidRDefault="00D011F0" w:rsidP="00D011F0">
      <w:pPr>
        <w:spacing w:before="60" w:after="60"/>
        <w:jc w:val="both"/>
      </w:pPr>
    </w:p>
    <w:p w14:paraId="7BE41869" w14:textId="77777777" w:rsidR="00D011F0" w:rsidRPr="004A3F0D" w:rsidRDefault="00D011F0" w:rsidP="00D011F0">
      <w:pPr>
        <w:keepNext/>
        <w:tabs>
          <w:tab w:val="left" w:pos="900"/>
        </w:tabs>
        <w:spacing w:before="240" w:after="240"/>
        <w:ind w:left="900" w:hanging="900"/>
        <w:outlineLvl w:val="1"/>
        <w:rPr>
          <w:b/>
          <w:szCs w:val="20"/>
        </w:rPr>
      </w:pPr>
      <w:bookmarkStart w:id="1215" w:name="_Toc302383748"/>
      <w:bookmarkStart w:id="1216" w:name="_Toc384823705"/>
      <w:r w:rsidRPr="004A3F0D">
        <w:rPr>
          <w:b/>
          <w:szCs w:val="20"/>
        </w:rPr>
        <w:t>3.5</w:t>
      </w:r>
      <w:r w:rsidRPr="004A3F0D">
        <w:rPr>
          <w:b/>
          <w:szCs w:val="20"/>
        </w:rPr>
        <w:tab/>
        <w:t>Generic Values for the Transmission Network System-Wide Shadow Price Caps in SCED</w:t>
      </w:r>
      <w:bookmarkEnd w:id="1215"/>
      <w:bookmarkEnd w:id="1216"/>
    </w:p>
    <w:p w14:paraId="78897D09" w14:textId="77777777" w:rsidR="00D011F0" w:rsidRPr="004A3F0D" w:rsidRDefault="00D011F0" w:rsidP="00D011F0">
      <w:pPr>
        <w:spacing w:after="240"/>
        <w:rPr>
          <w:lang w:val="x-none" w:eastAsia="x-none"/>
        </w:rPr>
      </w:pPr>
      <w:bookmarkStart w:id="1217" w:name="_Toc301874768"/>
      <w:bookmarkStart w:id="1218" w:name="_Toc302383750"/>
      <w:bookmarkStart w:id="1219"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D8EBD14" w14:textId="77777777" w:rsidR="00D011F0" w:rsidRPr="004A3F0D" w:rsidRDefault="00D011F0" w:rsidP="00D011F0">
      <w:pPr>
        <w:jc w:val="center"/>
        <w:rPr>
          <w:b/>
        </w:rPr>
      </w:pPr>
      <w:r w:rsidRPr="004A3F0D">
        <w:rPr>
          <w:b/>
          <w:u w:val="single"/>
        </w:rPr>
        <w:t xml:space="preserve">Generic Transmission Constraint </w:t>
      </w:r>
      <w:r>
        <w:rPr>
          <w:b/>
          <w:u w:val="single"/>
        </w:rPr>
        <w:t xml:space="preserve">(GTC) </w:t>
      </w:r>
      <w:r w:rsidRPr="004A3F0D">
        <w:rPr>
          <w:b/>
          <w:u w:val="single"/>
        </w:rPr>
        <w:t>Shadow Price Caps in SCED</w:t>
      </w:r>
    </w:p>
    <w:p w14:paraId="77F87703" w14:textId="77777777" w:rsidR="00D011F0" w:rsidRPr="004A3F0D" w:rsidRDefault="00D011F0" w:rsidP="00D011F0"/>
    <w:p w14:paraId="11FAAAA0" w14:textId="77777777" w:rsidR="00D011F0" w:rsidRPr="004A3F0D" w:rsidRDefault="00D011F0" w:rsidP="00D011F0">
      <w:pPr>
        <w:numPr>
          <w:ilvl w:val="0"/>
          <w:numId w:val="23"/>
        </w:numPr>
      </w:pPr>
      <w:r w:rsidRPr="004A3F0D">
        <w:t>Base Case/Voltage Violation:  $5,251/MW</w:t>
      </w:r>
    </w:p>
    <w:p w14:paraId="58706B67" w14:textId="77777777" w:rsidR="00D011F0" w:rsidRPr="004A3F0D" w:rsidRDefault="00D011F0" w:rsidP="00D011F0">
      <w:pPr>
        <w:numPr>
          <w:ilvl w:val="0"/>
          <w:numId w:val="23"/>
        </w:numPr>
      </w:pPr>
      <w:r w:rsidRPr="004A3F0D">
        <w:t>N-1 Constraint Violation</w:t>
      </w:r>
    </w:p>
    <w:p w14:paraId="6BD53FDB" w14:textId="77777777" w:rsidR="00D011F0" w:rsidRPr="004A3F0D" w:rsidRDefault="00D011F0" w:rsidP="00D011F0">
      <w:pPr>
        <w:ind w:left="360"/>
      </w:pPr>
    </w:p>
    <w:p w14:paraId="6EFFB4E9" w14:textId="77777777" w:rsidR="00D011F0" w:rsidRPr="004A3F0D" w:rsidRDefault="00D011F0" w:rsidP="00D011F0">
      <w:pPr>
        <w:numPr>
          <w:ilvl w:val="1"/>
          <w:numId w:val="23"/>
        </w:numPr>
      </w:pPr>
      <w:r w:rsidRPr="004A3F0D">
        <w:t>Greater than 200 kV:  $4,500/MW</w:t>
      </w:r>
    </w:p>
    <w:p w14:paraId="62CC2E53" w14:textId="77777777" w:rsidR="00D011F0" w:rsidRPr="004A3F0D" w:rsidRDefault="00D011F0" w:rsidP="00D011F0">
      <w:pPr>
        <w:numPr>
          <w:ilvl w:val="1"/>
          <w:numId w:val="23"/>
        </w:numPr>
      </w:pPr>
      <w:r w:rsidRPr="004A3F0D">
        <w:t xml:space="preserve">100 kV to 200 kV:  </w:t>
      </w:r>
      <w:r w:rsidRPr="004A3F0D">
        <w:tab/>
        <w:t>$3,500/MW</w:t>
      </w:r>
    </w:p>
    <w:p w14:paraId="4E1A24B5" w14:textId="77777777" w:rsidR="00D011F0" w:rsidRPr="004A3F0D" w:rsidRDefault="00D011F0" w:rsidP="00D011F0">
      <w:pPr>
        <w:numPr>
          <w:ilvl w:val="1"/>
          <w:numId w:val="23"/>
        </w:numPr>
      </w:pPr>
      <w:r w:rsidRPr="004A3F0D">
        <w:t xml:space="preserve">Less than 100 kV:  </w:t>
      </w:r>
      <w:r w:rsidRPr="004A3F0D">
        <w:tab/>
        <w:t>$2,800/MW</w:t>
      </w:r>
    </w:p>
    <w:p w14:paraId="5BFF0593" w14:textId="77777777" w:rsidR="00D011F0" w:rsidRPr="004A3F0D" w:rsidRDefault="00D011F0" w:rsidP="00D011F0"/>
    <w:p w14:paraId="6185BFBA" w14:textId="77777777" w:rsidR="00D011F0" w:rsidRPr="004A3F0D" w:rsidRDefault="00D011F0" w:rsidP="00D011F0">
      <w:pPr>
        <w:keepNext/>
        <w:tabs>
          <w:tab w:val="left" w:pos="1080"/>
        </w:tabs>
        <w:spacing w:before="240" w:after="240"/>
        <w:ind w:left="1080" w:hanging="1080"/>
        <w:outlineLvl w:val="2"/>
        <w:rPr>
          <w:b/>
          <w:bCs/>
          <w:i/>
          <w:lang w:val="x-none" w:eastAsia="x-none"/>
        </w:rPr>
      </w:pPr>
      <w:bookmarkStart w:id="1220" w:name="_Toc302383749"/>
      <w:bookmarkStart w:id="1221" w:name="_Toc384823706"/>
      <w:r w:rsidRPr="004A3F0D">
        <w:rPr>
          <w:b/>
          <w:bCs/>
          <w:i/>
          <w:lang w:val="x-none" w:eastAsia="x-none"/>
        </w:rPr>
        <w:lastRenderedPageBreak/>
        <w:t>3.5.1</w:t>
      </w:r>
      <w:r w:rsidRPr="004A3F0D">
        <w:rPr>
          <w:b/>
          <w:bCs/>
          <w:i/>
          <w:lang w:val="x-none" w:eastAsia="x-none"/>
        </w:rPr>
        <w:tab/>
        <w:t>Generic Transmission Constraint Shadow Price Cap in SCED Supporting Analysis</w:t>
      </w:r>
      <w:bookmarkEnd w:id="1220"/>
      <w:bookmarkEnd w:id="1221"/>
    </w:p>
    <w:p w14:paraId="63192EEA" w14:textId="77777777" w:rsidR="00D011F0" w:rsidRPr="004A3F0D" w:rsidRDefault="00D011F0" w:rsidP="00D011F0">
      <w:pPr>
        <w:spacing w:line="276" w:lineRule="auto"/>
        <w:jc w:val="both"/>
      </w:pPr>
      <w:r>
        <w:rPr>
          <w:noProof/>
        </w:rPr>
        <mc:AlternateContent>
          <mc:Choice Requires="wps">
            <w:drawing>
              <wp:anchor distT="0" distB="0" distL="114300" distR="114300" simplePos="0" relativeHeight="251661312" behindDoc="0" locked="0" layoutInCell="1" allowOverlap="1" wp14:anchorId="5F6CA881" wp14:editId="66893F04">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11806AD4" w14:textId="77777777" w:rsidR="00D011F0" w:rsidRPr="00B06315" w:rsidRDefault="00D011F0" w:rsidP="00D011F0">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6CA881"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11806AD4" w14:textId="77777777" w:rsidR="00D011F0" w:rsidRPr="00B06315" w:rsidRDefault="00D011F0" w:rsidP="00D011F0">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3A437AB5" wp14:editId="49C74E11">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4A3F0D">
        <w:rPr>
          <w:vertAlign w:val="superscript"/>
        </w:rPr>
        <w:footnoteReference w:id="4"/>
      </w:r>
      <w:r w:rsidRPr="004A3F0D">
        <w:t xml:space="preserve"> </w:t>
      </w:r>
    </w:p>
    <w:p w14:paraId="5829B9DF" w14:textId="77777777" w:rsidR="00D011F0" w:rsidRPr="004A3F0D" w:rsidRDefault="00D011F0" w:rsidP="00D011F0">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53CC8B4F" w14:textId="77777777" w:rsidR="00D011F0" w:rsidRPr="004A3F0D" w:rsidRDefault="00D011F0" w:rsidP="00D011F0">
      <w:pPr>
        <w:spacing w:line="276" w:lineRule="auto"/>
        <w:jc w:val="center"/>
        <w:rPr>
          <w:b/>
          <w:bCs/>
        </w:rPr>
      </w:pPr>
      <w:r>
        <w:rPr>
          <w:noProof/>
        </w:rPr>
        <w:lastRenderedPageBreak/>
        <w:drawing>
          <wp:anchor distT="0" distB="0" distL="114300" distR="114300" simplePos="0" relativeHeight="251659264" behindDoc="0" locked="1" layoutInCell="1" allowOverlap="1" wp14:anchorId="7E0AB39F" wp14:editId="7B99C59B">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4"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2</w:t>
      </w:r>
      <w:r w:rsidRPr="004A3F0D">
        <w:rPr>
          <w:b/>
          <w:bCs/>
        </w:rPr>
        <w:fldChar w:fldCharType="end"/>
      </w:r>
    </w:p>
    <w:p w14:paraId="690933BB" w14:textId="77777777" w:rsidR="00D011F0" w:rsidRPr="004A3F0D" w:rsidRDefault="00D011F0" w:rsidP="00D011F0">
      <w:pPr>
        <w:spacing w:line="276" w:lineRule="auto"/>
        <w:jc w:val="both"/>
      </w:pPr>
    </w:p>
    <w:p w14:paraId="21128B91" w14:textId="77777777" w:rsidR="00D011F0" w:rsidRPr="004A3F0D" w:rsidRDefault="00D011F0" w:rsidP="00D011F0">
      <w:pPr>
        <w:spacing w:line="276" w:lineRule="auto"/>
        <w:jc w:val="both"/>
      </w:pPr>
      <w:r w:rsidRPr="004A3F0D">
        <w:t>Figures 1 and 2 show that:</w:t>
      </w:r>
    </w:p>
    <w:p w14:paraId="5F80EC1A" w14:textId="77777777" w:rsidR="00D011F0" w:rsidRPr="004A3F0D" w:rsidRDefault="00D011F0" w:rsidP="00D011F0">
      <w:pPr>
        <w:numPr>
          <w:ilvl w:val="0"/>
          <w:numId w:val="24"/>
        </w:numPr>
        <w:spacing w:line="276" w:lineRule="auto"/>
        <w:jc w:val="both"/>
      </w:pPr>
      <w:r w:rsidRPr="004A3F0D">
        <w:t>For a constraint shadow price cap of $5,251/MW</w:t>
      </w:r>
    </w:p>
    <w:p w14:paraId="6FEE84A6" w14:textId="77777777" w:rsidR="00D011F0" w:rsidRPr="004A3F0D" w:rsidRDefault="00D011F0" w:rsidP="00D011F0">
      <w:pPr>
        <w:numPr>
          <w:ilvl w:val="1"/>
          <w:numId w:val="24"/>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C63C107"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09F0F29A" w14:textId="77777777" w:rsidR="00D011F0" w:rsidRPr="004A3F0D" w:rsidRDefault="00D011F0" w:rsidP="00D011F0">
      <w:pPr>
        <w:numPr>
          <w:ilvl w:val="0"/>
          <w:numId w:val="24"/>
        </w:numPr>
        <w:spacing w:line="276" w:lineRule="auto"/>
        <w:jc w:val="both"/>
      </w:pPr>
      <w:r w:rsidRPr="004A3F0D">
        <w:t>For a constraint shadow price cap of $4,500/MW</w:t>
      </w:r>
    </w:p>
    <w:p w14:paraId="7B97B53D"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0610E751"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5186AF2B" w14:textId="77777777" w:rsidR="00D011F0" w:rsidRPr="004A3F0D" w:rsidRDefault="00D011F0" w:rsidP="00D011F0">
      <w:pPr>
        <w:numPr>
          <w:ilvl w:val="0"/>
          <w:numId w:val="24"/>
        </w:numPr>
        <w:spacing w:line="276" w:lineRule="auto"/>
        <w:jc w:val="both"/>
      </w:pPr>
      <w:r w:rsidRPr="004A3F0D">
        <w:t>For a constraint shadow price cap of $3,500/MW</w:t>
      </w:r>
    </w:p>
    <w:p w14:paraId="36FAECEC"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535FED94" w14:textId="77777777" w:rsidR="00D011F0" w:rsidRPr="004A3F0D" w:rsidRDefault="00D011F0" w:rsidP="00D011F0">
      <w:pPr>
        <w:numPr>
          <w:ilvl w:val="1"/>
          <w:numId w:val="24"/>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222A2A6C" w14:textId="77777777" w:rsidR="00D011F0" w:rsidRPr="004A3F0D" w:rsidRDefault="00D011F0" w:rsidP="00D011F0">
      <w:pPr>
        <w:numPr>
          <w:ilvl w:val="0"/>
          <w:numId w:val="24"/>
        </w:numPr>
        <w:spacing w:line="276" w:lineRule="auto"/>
        <w:jc w:val="both"/>
      </w:pPr>
      <w:r w:rsidRPr="004A3F0D">
        <w:t>For a constraint shadow price cap of $2,800/MW</w:t>
      </w:r>
    </w:p>
    <w:p w14:paraId="46AA3B0A"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0BA7C541"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3E470131" w14:textId="77777777" w:rsidR="00D011F0" w:rsidRPr="004A3F0D" w:rsidRDefault="00D011F0" w:rsidP="00D011F0">
      <w:pPr>
        <w:spacing w:line="276" w:lineRule="auto"/>
        <w:jc w:val="both"/>
      </w:pPr>
    </w:p>
    <w:p w14:paraId="45057F94" w14:textId="77777777" w:rsidR="00D011F0" w:rsidRPr="004A3F0D" w:rsidRDefault="00D011F0" w:rsidP="00D011F0">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7EFC353E" w14:textId="77777777" w:rsidR="00D011F0" w:rsidRPr="004A3F0D" w:rsidRDefault="00D011F0" w:rsidP="00D011F0">
      <w:pPr>
        <w:spacing w:after="240" w:line="276" w:lineRule="auto"/>
        <w:jc w:val="both"/>
      </w:pPr>
      <w:r>
        <w:rPr>
          <w:noProof/>
        </w:rPr>
        <w:drawing>
          <wp:inline distT="0" distB="0" distL="0" distR="0" wp14:anchorId="553ECC69" wp14:editId="6534B0C8">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14:paraId="2C937B9E" w14:textId="77777777" w:rsidR="00D011F0" w:rsidRPr="004A3F0D" w:rsidRDefault="00D011F0" w:rsidP="00D011F0">
      <w:pPr>
        <w:spacing w:line="276" w:lineRule="auto"/>
        <w:jc w:val="center"/>
        <w:rPr>
          <w:noProof/>
        </w:rPr>
      </w:pPr>
    </w:p>
    <w:p w14:paraId="30FA2C0C" w14:textId="77777777" w:rsidR="00D011F0" w:rsidRPr="004A3F0D" w:rsidRDefault="00D011F0" w:rsidP="00D011F0">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0878A56D" w14:textId="77777777" w:rsidR="00D011F0" w:rsidRPr="004A3F0D" w:rsidRDefault="00D011F0" w:rsidP="00D011F0">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176EEAA4" w14:textId="77777777" w:rsidR="00D011F0" w:rsidRPr="004A3F0D" w:rsidRDefault="00D011F0" w:rsidP="00D011F0">
      <w:pPr>
        <w:jc w:val="both"/>
      </w:pPr>
    </w:p>
    <w:p w14:paraId="152C5738" w14:textId="77777777" w:rsidR="00D011F0" w:rsidRPr="004A3F0D" w:rsidRDefault="00D011F0" w:rsidP="00D011F0">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611AB750" w14:textId="77777777" w:rsidR="00D011F0" w:rsidRPr="004A3F0D" w:rsidRDefault="00D011F0" w:rsidP="00D011F0">
      <w:pPr>
        <w:spacing w:line="276" w:lineRule="auto"/>
        <w:jc w:val="both"/>
      </w:pPr>
    </w:p>
    <w:p w14:paraId="58F76C33" w14:textId="77777777" w:rsidR="00D011F0" w:rsidRPr="004A3F0D" w:rsidRDefault="00D011F0" w:rsidP="00D011F0">
      <w:pPr>
        <w:jc w:val="both"/>
      </w:pPr>
    </w:p>
    <w:p w14:paraId="26FECF33" w14:textId="77777777" w:rsidR="00D011F0" w:rsidRPr="004A3F0D" w:rsidRDefault="00D011F0" w:rsidP="00D011F0">
      <w:pPr>
        <w:spacing w:line="276" w:lineRule="auto"/>
        <w:jc w:val="both"/>
      </w:pPr>
      <w:r w:rsidRPr="004A3F0D">
        <w:rPr>
          <w:b/>
        </w:rPr>
        <w:t xml:space="preserve">The LMP at an individual node, hub or load zone can exceed the </w:t>
      </w:r>
      <w:r>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w:t>
      </w:r>
      <w:proofErr w:type="gramStart"/>
      <w:r w:rsidRPr="004A3F0D">
        <w:t>Relatively speaking, it</w:t>
      </w:r>
      <w:proofErr w:type="gramEnd"/>
      <w:r w:rsidRPr="004A3F0D">
        <w:t xml:space="preserve"> is more likely that individual node prices will exceed the </w:t>
      </w:r>
      <w:r>
        <w:t>SWCAP</w:t>
      </w:r>
      <w:r w:rsidRPr="004A3F0D">
        <w:t xml:space="preserve"> than hubs or load zones, but it is possible that hub or load zone prices could exceed the </w:t>
      </w:r>
      <w:r>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t>SWCAPs</w:t>
      </w:r>
      <w:r w:rsidRPr="004A3F0D">
        <w:t xml:space="preserve"> under all circumstances.</w:t>
      </w:r>
    </w:p>
    <w:p w14:paraId="185F95DF" w14:textId="77777777" w:rsidR="00D011F0" w:rsidRPr="004A3F0D" w:rsidRDefault="00D011F0" w:rsidP="00D011F0">
      <w:pPr>
        <w:spacing w:line="276" w:lineRule="auto"/>
        <w:jc w:val="both"/>
      </w:pPr>
    </w:p>
    <w:p w14:paraId="26054449" w14:textId="77777777" w:rsidR="00D011F0" w:rsidRPr="004A3F0D" w:rsidRDefault="00D011F0" w:rsidP="00D011F0">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331967CE" w14:textId="77777777" w:rsidR="00D011F0" w:rsidRPr="004A3F0D" w:rsidRDefault="00D011F0" w:rsidP="00D011F0">
      <w:pPr>
        <w:numPr>
          <w:ilvl w:val="0"/>
          <w:numId w:val="33"/>
        </w:numPr>
        <w:spacing w:line="276" w:lineRule="auto"/>
        <w:jc w:val="both"/>
      </w:pPr>
      <w:r w:rsidRPr="004A3F0D">
        <w:t xml:space="preserve">Formulating a mitigation plan which may </w:t>
      </w:r>
      <w:proofErr w:type="gramStart"/>
      <w:r w:rsidRPr="004A3F0D">
        <w:t>include</w:t>
      </w:r>
      <w:proofErr w:type="gramEnd"/>
    </w:p>
    <w:p w14:paraId="70B02805" w14:textId="77777777" w:rsidR="00D011F0" w:rsidRPr="004A3F0D" w:rsidRDefault="00D011F0" w:rsidP="00D011F0">
      <w:pPr>
        <w:numPr>
          <w:ilvl w:val="0"/>
          <w:numId w:val="31"/>
        </w:numPr>
        <w:spacing w:line="276" w:lineRule="auto"/>
        <w:jc w:val="both"/>
      </w:pPr>
      <w:r w:rsidRPr="004A3F0D">
        <w:t>Transmission reconfiguration (switching)</w:t>
      </w:r>
    </w:p>
    <w:p w14:paraId="30FC2E05" w14:textId="77777777" w:rsidR="00D011F0" w:rsidRPr="004A3F0D" w:rsidRDefault="00D011F0" w:rsidP="00D011F0">
      <w:pPr>
        <w:numPr>
          <w:ilvl w:val="0"/>
          <w:numId w:val="31"/>
        </w:numPr>
        <w:spacing w:line="276" w:lineRule="auto"/>
        <w:jc w:val="both"/>
      </w:pPr>
      <w:r w:rsidRPr="004A3F0D">
        <w:t xml:space="preserve">Load rollover to adjacent </w:t>
      </w:r>
      <w:proofErr w:type="gramStart"/>
      <w:r w:rsidRPr="004A3F0D">
        <w:t>feeders</w:t>
      </w:r>
      <w:proofErr w:type="gramEnd"/>
    </w:p>
    <w:p w14:paraId="557E465D" w14:textId="77777777" w:rsidR="00D011F0" w:rsidRPr="004A3F0D" w:rsidRDefault="00D011F0" w:rsidP="00D011F0">
      <w:pPr>
        <w:numPr>
          <w:ilvl w:val="0"/>
          <w:numId w:val="31"/>
        </w:numPr>
        <w:spacing w:line="276" w:lineRule="auto"/>
        <w:jc w:val="both"/>
      </w:pPr>
      <w:r w:rsidRPr="004A3F0D">
        <w:t xml:space="preserve">Load shed </w:t>
      </w:r>
      <w:proofErr w:type="gramStart"/>
      <w:r w:rsidRPr="004A3F0D">
        <w:t>plans</w:t>
      </w:r>
      <w:proofErr w:type="gramEnd"/>
    </w:p>
    <w:p w14:paraId="685E41BD" w14:textId="77777777" w:rsidR="00D011F0" w:rsidRPr="004A3F0D" w:rsidRDefault="00D011F0" w:rsidP="00D011F0">
      <w:pPr>
        <w:numPr>
          <w:ilvl w:val="0"/>
          <w:numId w:val="33"/>
        </w:numPr>
        <w:spacing w:line="276" w:lineRule="auto"/>
        <w:jc w:val="both"/>
      </w:pPr>
      <w:r w:rsidRPr="004A3F0D">
        <w:t>Redistribution of ancillary services to increase the capacity available within a particular area.</w:t>
      </w:r>
    </w:p>
    <w:p w14:paraId="030CD558" w14:textId="77777777" w:rsidR="00D011F0" w:rsidRPr="004A3F0D" w:rsidRDefault="00D011F0" w:rsidP="00D011F0">
      <w:pPr>
        <w:numPr>
          <w:ilvl w:val="0"/>
          <w:numId w:val="32"/>
        </w:numPr>
        <w:spacing w:line="276" w:lineRule="auto"/>
        <w:ind w:left="1080"/>
        <w:jc w:val="both"/>
      </w:pPr>
      <w:r w:rsidRPr="004A3F0D">
        <w:t>Commitment of additional units.</w:t>
      </w:r>
    </w:p>
    <w:p w14:paraId="1E6130BE" w14:textId="77777777" w:rsidR="00D011F0" w:rsidRPr="004A3F0D" w:rsidRDefault="00D011F0" w:rsidP="00D011F0">
      <w:pPr>
        <w:numPr>
          <w:ilvl w:val="0"/>
          <w:numId w:val="32"/>
        </w:numPr>
        <w:spacing w:line="276" w:lineRule="auto"/>
        <w:jc w:val="both"/>
      </w:pPr>
      <w:r w:rsidRPr="004A3F0D">
        <w:lastRenderedPageBreak/>
        <w:t>Re-dispatching generation through over-riding High Dispatch Limit (HDL) and Low Dispatch Limit (LDL) in accordance with paragraph (3)(g) of Section 6.5.7.1.10</w:t>
      </w:r>
      <w:r>
        <w:t xml:space="preserve">, </w:t>
      </w:r>
      <w:r w:rsidRPr="00A215B9">
        <w:t>Network Security Analysis Processor and Security Violation Alarm</w:t>
      </w:r>
      <w:r w:rsidRPr="004A3F0D">
        <w:t>.</w:t>
      </w:r>
    </w:p>
    <w:p w14:paraId="11979D1B" w14:textId="77777777" w:rsidR="00D011F0" w:rsidRPr="004A3F0D" w:rsidRDefault="00D011F0" w:rsidP="00D011F0">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217"/>
      <w:bookmarkEnd w:id="1218"/>
      <w:bookmarkEnd w:id="1219"/>
    </w:p>
    <w:p w14:paraId="0072C225" w14:textId="77777777" w:rsidR="00D011F0" w:rsidRPr="004A3F0D" w:rsidRDefault="00D011F0" w:rsidP="00D011F0">
      <w:pPr>
        <w:spacing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ins w:id="1222" w:author="ERCOT" w:date="2024-06-27T19:05:00Z">
        <w:r>
          <w:t xml:space="preserve"> and Energy Storage Resources</w:t>
        </w:r>
      </w:ins>
      <w:ins w:id="1223" w:author="ERCOT" w:date="2024-07-30T21:07:00Z">
        <w:r>
          <w:t xml:space="preserve"> (ESRs)</w:t>
        </w:r>
      </w:ins>
      <w:r w:rsidRPr="004A3F0D">
        <w:t xml:space="preserve">, as needed, to resolve security violations.  </w:t>
      </w:r>
      <w:proofErr w:type="gramStart"/>
      <w:r w:rsidRPr="004A3F0D">
        <w:t>With regard to</w:t>
      </w:r>
      <w:proofErr w:type="gramEnd"/>
      <w:r w:rsidRPr="004A3F0D">
        <w:t xml:space="preserve"> SCED operations, if a security violation on a constraint occurs, ERCOT will determine whether or not this constraint violation should be deemed to be irresolvable by online Generation Resource </w:t>
      </w:r>
      <w:ins w:id="1224" w:author="ERCOT" w:date="2024-06-27T19:05:00Z">
        <w:r>
          <w:t xml:space="preserve">and </w:t>
        </w:r>
      </w:ins>
      <w:ins w:id="1225" w:author="ERCOT" w:date="2024-07-30T21:08:00Z">
        <w:r>
          <w:t>ESR</w:t>
        </w:r>
      </w:ins>
      <w:ins w:id="1226" w:author="ERCOT" w:date="2024-06-27T19:06:00Z">
        <w:r>
          <w:t xml:space="preserve"> </w:t>
        </w:r>
      </w:ins>
      <w:del w:id="1227" w:author="ERCOT" w:date="2024-06-27T19:06:00Z">
        <w:r w:rsidRPr="004A3F0D" w:rsidDel="00946E57">
          <w:delText>D</w:delText>
        </w:r>
      </w:del>
      <w:ins w:id="1228" w:author="ERCOT" w:date="2024-06-27T19:06:00Z">
        <w:r>
          <w:t>d</w:t>
        </w:r>
      </w:ins>
      <w:r w:rsidRPr="004A3F0D">
        <w:t xml:space="preserve">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p w14:paraId="4D8EB4CC"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29" w:name="_Toc301874769"/>
      <w:bookmarkStart w:id="1230" w:name="_Toc302383751"/>
      <w:bookmarkStart w:id="1231"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1229"/>
      <w:bookmarkEnd w:id="1230"/>
      <w:bookmarkEnd w:id="1231"/>
    </w:p>
    <w:p w14:paraId="76BAC827" w14:textId="77777777" w:rsidR="00D011F0" w:rsidRPr="004A3F0D" w:rsidRDefault="00D011F0" w:rsidP="00D011F0">
      <w:pPr>
        <w:spacing w:after="120" w:line="276" w:lineRule="auto"/>
        <w:jc w:val="both"/>
      </w:pPr>
      <w:r w:rsidRPr="004A3F0D">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rsidRPr="004A3F0D">
        <w:t>as a result of</w:t>
      </w:r>
      <w:proofErr w:type="gramEnd"/>
      <w:r w:rsidRPr="004A3F0D">
        <w:t xml:space="preserve"> SCED not resolving the congestion, shall be included:</w:t>
      </w:r>
    </w:p>
    <w:p w14:paraId="769D87DC" w14:textId="77777777" w:rsidR="00D011F0" w:rsidRPr="004A3F0D" w:rsidRDefault="00D011F0" w:rsidP="00D011F0">
      <w:pPr>
        <w:numPr>
          <w:ilvl w:val="0"/>
          <w:numId w:val="34"/>
        </w:numPr>
        <w:spacing w:line="276" w:lineRule="auto"/>
        <w:contextualSpacing/>
        <w:jc w:val="both"/>
      </w:pPr>
      <w:r w:rsidRPr="004A3F0D">
        <w:t>A constraint violation is not resolved by the SCED dispatch or overridden for more than two consecutive hours on more than 4 consecutive Operating Days; or</w:t>
      </w:r>
    </w:p>
    <w:p w14:paraId="14720154" w14:textId="77777777" w:rsidR="00D011F0" w:rsidRPr="004A3F0D" w:rsidRDefault="00D011F0" w:rsidP="00D011F0">
      <w:pPr>
        <w:numPr>
          <w:ilvl w:val="0"/>
          <w:numId w:val="34"/>
        </w:numPr>
        <w:spacing w:line="276" w:lineRule="auto"/>
        <w:contextualSpacing/>
        <w:jc w:val="both"/>
      </w:pPr>
      <w:r w:rsidRPr="004A3F0D">
        <w:t>A constraint violation is not resolved by the SCED dispatch for more than a total of 20 hours in a rolling thirty</w:t>
      </w:r>
      <w:r>
        <w:t>-</w:t>
      </w:r>
      <w:r w:rsidRPr="004A3F0D">
        <w:t>day period.</w:t>
      </w:r>
    </w:p>
    <w:p w14:paraId="74A9B779" w14:textId="77777777" w:rsidR="00D011F0" w:rsidRPr="004A3F0D" w:rsidRDefault="00D011F0" w:rsidP="00D011F0">
      <w:pPr>
        <w:spacing w:line="276" w:lineRule="auto"/>
        <w:contextualSpacing/>
        <w:jc w:val="both"/>
      </w:pPr>
    </w:p>
    <w:p w14:paraId="2DF0937F" w14:textId="77777777" w:rsidR="00D011F0" w:rsidRPr="004A3F0D" w:rsidRDefault="00D011F0" w:rsidP="00D011F0">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ins w:id="1232" w:author="ERCOT" w:date="2024-06-27T19:07:00Z">
        <w:r>
          <w:t xml:space="preserve"> and/or </w:t>
        </w:r>
      </w:ins>
      <w:ins w:id="1233" w:author="ERCOT" w:date="2024-07-30T21:08:00Z">
        <w:r>
          <w:t>ESR</w:t>
        </w:r>
      </w:ins>
      <w:ins w:id="1234" w:author="ERCOT" w:date="2024-06-27T19:07:00Z">
        <w:r>
          <w:t>s</w:t>
        </w:r>
      </w:ins>
      <w:r w:rsidRPr="004A3F0D">
        <w:t>:</w:t>
      </w:r>
    </w:p>
    <w:p w14:paraId="01573067" w14:textId="77777777" w:rsidR="00D011F0" w:rsidRPr="004A3F0D" w:rsidRDefault="00D011F0" w:rsidP="00D011F0">
      <w:pPr>
        <w:numPr>
          <w:ilvl w:val="0"/>
          <w:numId w:val="34"/>
        </w:numPr>
        <w:spacing w:line="276" w:lineRule="auto"/>
        <w:contextualSpacing/>
        <w:jc w:val="both"/>
      </w:pPr>
      <w:r w:rsidRPr="004A3F0D">
        <w:t xml:space="preserve">The Generation Resource </w:t>
      </w:r>
      <w:ins w:id="1235" w:author="ERCOT" w:date="2024-06-27T19:07:00Z">
        <w:r>
          <w:t xml:space="preserve">or </w:t>
        </w:r>
      </w:ins>
      <w:ins w:id="1236" w:author="ERCOT" w:date="2024-07-30T21:08:00Z">
        <w:r>
          <w:t>ESR</w:t>
        </w:r>
      </w:ins>
      <w:ins w:id="1237" w:author="ERCOT" w:date="2024-06-27T19:08:00Z">
        <w:r>
          <w:t xml:space="preserve"> </w:t>
        </w:r>
      </w:ins>
      <w:r w:rsidRPr="004A3F0D">
        <w:t xml:space="preserve">with the lowest absolute value of the negative shift factor impact on the violated constraint (this resource is referred as </w:t>
      </w:r>
      <w:del w:id="1238" w:author="ERCOT" w:date="2024-06-27T19:08:00Z">
        <w:r w:rsidRPr="004A3F0D" w:rsidDel="00946E57">
          <w:delText xml:space="preserve">Generation </w:delText>
        </w:r>
      </w:del>
      <w:r w:rsidRPr="004A3F0D">
        <w:t>Resource C in the Shadow Price Cap calculation below); and,</w:t>
      </w:r>
    </w:p>
    <w:p w14:paraId="08E89AEA" w14:textId="77777777" w:rsidR="00D011F0" w:rsidRPr="004A3F0D" w:rsidRDefault="00D011F0" w:rsidP="00D011F0">
      <w:pPr>
        <w:numPr>
          <w:ilvl w:val="0"/>
          <w:numId w:val="34"/>
        </w:numPr>
        <w:spacing w:line="276" w:lineRule="auto"/>
        <w:contextualSpacing/>
        <w:jc w:val="both"/>
      </w:pPr>
      <w:r w:rsidRPr="004A3F0D">
        <w:lastRenderedPageBreak/>
        <w:t xml:space="preserve">The Generation Resource </w:t>
      </w:r>
      <w:ins w:id="1239" w:author="ERCOT" w:date="2024-06-27T19:08:00Z">
        <w:r>
          <w:t xml:space="preserve">or </w:t>
        </w:r>
      </w:ins>
      <w:ins w:id="1240" w:author="ERCOT" w:date="2024-07-30T21:08:00Z">
        <w:r>
          <w:t>ESR</w:t>
        </w:r>
      </w:ins>
      <w:ins w:id="1241" w:author="ERCOT" w:date="2024-06-27T19:08:00Z">
        <w:r>
          <w:t xml:space="preserve"> </w:t>
        </w:r>
      </w:ins>
      <w:r w:rsidRPr="004A3F0D">
        <w:t xml:space="preserve">with the highest absolute value of the negative shift factor on the violated constraint (this resource is referred to as </w:t>
      </w:r>
      <w:del w:id="1242" w:author="ERCOT" w:date="2024-06-27T19:08:00Z">
        <w:r w:rsidRPr="004A3F0D" w:rsidDel="00946E57">
          <w:delText xml:space="preserve">Generation </w:delText>
        </w:r>
      </w:del>
      <w:r w:rsidRPr="004A3F0D">
        <w:t>Resource D in the designation of the net margin Settlement Point Price described below).</w:t>
      </w:r>
    </w:p>
    <w:p w14:paraId="5E8BBF06" w14:textId="77777777" w:rsidR="00D011F0" w:rsidRPr="004A3F0D" w:rsidRDefault="00D011F0" w:rsidP="00D011F0">
      <w:pPr>
        <w:spacing w:line="276" w:lineRule="auto"/>
        <w:jc w:val="both"/>
      </w:pPr>
    </w:p>
    <w:p w14:paraId="322C417A" w14:textId="77777777" w:rsidR="00D011F0" w:rsidRPr="004A3F0D" w:rsidRDefault="00D011F0" w:rsidP="00D011F0">
      <w:pPr>
        <w:spacing w:line="276" w:lineRule="auto"/>
        <w:jc w:val="both"/>
      </w:pPr>
      <w:r w:rsidRPr="004A3F0D">
        <w:t xml:space="preserve">When determining </w:t>
      </w:r>
      <w:del w:id="1243" w:author="ERCOT" w:date="2024-06-27T19:09:00Z">
        <w:r w:rsidRPr="004A3F0D" w:rsidDel="00946E57">
          <w:delText xml:space="preserve">Generation </w:delText>
        </w:r>
      </w:del>
      <w:r w:rsidRPr="004A3F0D">
        <w:t>Resources C and D above, ERCOT shall ignore all Generation Resources</w:t>
      </w:r>
      <w:ins w:id="1244" w:author="ERCOT" w:date="2024-06-27T19:09:00Z">
        <w:r>
          <w:t xml:space="preserve"> and </w:t>
        </w:r>
      </w:ins>
      <w:ins w:id="1245" w:author="ERCOT" w:date="2024-07-30T21:08:00Z">
        <w:r>
          <w:t>ESR</w:t>
        </w:r>
      </w:ins>
      <w:ins w:id="1246" w:author="ERCOT" w:date="2024-06-27T19:10:00Z">
        <w:r>
          <w:t>s</w:t>
        </w:r>
      </w:ins>
      <w:r w:rsidRPr="004A3F0D">
        <w:t xml:space="preserve"> that have a shift factor with an absolute value of less than 0.02 impact on the irresolvable constraint. </w:t>
      </w:r>
    </w:p>
    <w:p w14:paraId="66D8C3E1"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47" w:name="_Toc301874770"/>
      <w:bookmarkStart w:id="1248" w:name="_Toc302383752"/>
      <w:bookmarkStart w:id="1249"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1247"/>
      <w:bookmarkEnd w:id="1248"/>
      <w:bookmarkEnd w:id="1249"/>
      <w:r w:rsidRPr="004A3F0D">
        <w:rPr>
          <w:b/>
          <w:bCs/>
          <w:i/>
          <w:szCs w:val="20"/>
          <w:lang w:val="x-none" w:eastAsia="x-none"/>
        </w:rPr>
        <w:t xml:space="preserve"> </w:t>
      </w:r>
    </w:p>
    <w:p w14:paraId="24DF716C" w14:textId="77777777" w:rsidR="00D011F0" w:rsidRDefault="00D011F0" w:rsidP="00D011F0">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2B0EF82E" w14:textId="77777777" w:rsidR="00D011F0" w:rsidRPr="004A3F0D" w:rsidRDefault="00D011F0" w:rsidP="00D011F0">
      <w:pPr>
        <w:spacing w:line="276" w:lineRule="auto"/>
        <w:jc w:val="both"/>
      </w:pPr>
    </w:p>
    <w:p w14:paraId="7853BC2C" w14:textId="77777777" w:rsidR="00D011F0" w:rsidRPr="004A3F0D" w:rsidRDefault="00D011F0" w:rsidP="00D011F0">
      <w:pPr>
        <w:spacing w:after="120" w:line="276" w:lineRule="auto"/>
        <w:jc w:val="both"/>
      </w:pPr>
      <w:r w:rsidRPr="004A3F0D">
        <w:t>The Shadow Price Cap on the constraint that has met the trigger conditions described in Section 3.6.1, will be set to the minimum of E or F as follows:</w:t>
      </w:r>
    </w:p>
    <w:p w14:paraId="3F66DE6B" w14:textId="77777777" w:rsidR="00D011F0" w:rsidRPr="004A3F0D" w:rsidRDefault="00D011F0" w:rsidP="00D011F0">
      <w:pPr>
        <w:numPr>
          <w:ilvl w:val="0"/>
          <w:numId w:val="34"/>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686F8137" w14:textId="77777777" w:rsidR="00D011F0" w:rsidRPr="004A3F0D" w:rsidRDefault="00D011F0" w:rsidP="00D011F0">
      <w:pPr>
        <w:numPr>
          <w:ilvl w:val="0"/>
          <w:numId w:val="34"/>
        </w:numPr>
        <w:spacing w:line="276" w:lineRule="auto"/>
        <w:contextualSpacing/>
        <w:jc w:val="both"/>
      </w:pPr>
      <w:r w:rsidRPr="004A3F0D">
        <w:t xml:space="preserve">The Maximum of the either the largest value of the Mitigated Offer Cap </w:t>
      </w:r>
      <w:r>
        <w:t xml:space="preserve">(MOC) </w:t>
      </w:r>
      <w:r w:rsidRPr="004A3F0D">
        <w:t xml:space="preserve">for </w:t>
      </w:r>
      <w:del w:id="1250" w:author="ERCOT" w:date="2024-06-27T19:12:00Z">
        <w:r w:rsidRPr="004A3F0D" w:rsidDel="00946E57">
          <w:delText xml:space="preserve">Generation </w:delText>
        </w:r>
      </w:del>
      <w:r w:rsidRPr="004A3F0D">
        <w:t>Resource C, as determined above, divided by the absolute value of its shift factor impact on the constraint or</w:t>
      </w:r>
      <w:r w:rsidRPr="004A3F0D">
        <w:rPr>
          <w:b/>
        </w:rPr>
        <w:t xml:space="preserve"> </w:t>
      </w:r>
      <w:r w:rsidRPr="004A3F0D">
        <w:t>$2000 per MW.</w:t>
      </w:r>
    </w:p>
    <w:p w14:paraId="18BD0CB9" w14:textId="77777777" w:rsidR="00D011F0" w:rsidRPr="004A3F0D" w:rsidRDefault="00D011F0" w:rsidP="00D011F0">
      <w:pPr>
        <w:spacing w:line="276" w:lineRule="auto"/>
        <w:jc w:val="both"/>
      </w:pPr>
    </w:p>
    <w:p w14:paraId="279DE4B5" w14:textId="77777777" w:rsidR="00D011F0" w:rsidRPr="004A3F0D" w:rsidRDefault="00D011F0" w:rsidP="00D011F0">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6F5BC2E0" w14:textId="77777777" w:rsidR="00D011F0" w:rsidRPr="004A3F0D" w:rsidRDefault="00D011F0" w:rsidP="00D011F0">
      <w:pPr>
        <w:spacing w:line="276" w:lineRule="auto"/>
        <w:jc w:val="both"/>
      </w:pPr>
      <w:r w:rsidRPr="004A3F0D">
        <w:t xml:space="preserve">  </w:t>
      </w:r>
    </w:p>
    <w:p w14:paraId="2E500463" w14:textId="77777777" w:rsidR="00D011F0" w:rsidRPr="004A3F0D" w:rsidRDefault="00D011F0" w:rsidP="00D011F0">
      <w:pPr>
        <w:spacing w:after="120" w:line="276" w:lineRule="auto"/>
        <w:jc w:val="both"/>
      </w:pPr>
      <w:r w:rsidRPr="004A3F0D">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EC50AED" w14:textId="77777777" w:rsidR="00D011F0" w:rsidRPr="004A3F0D" w:rsidRDefault="00D011F0" w:rsidP="00D011F0">
      <w:pPr>
        <w:numPr>
          <w:ilvl w:val="0"/>
          <w:numId w:val="43"/>
        </w:numPr>
        <w:spacing w:line="276" w:lineRule="auto"/>
        <w:jc w:val="both"/>
      </w:pPr>
      <w:r w:rsidRPr="004A3F0D">
        <w:lastRenderedPageBreak/>
        <w:t xml:space="preserve">The Maximum of either the largest value of the </w:t>
      </w:r>
      <w:r>
        <w:t>MOC</w:t>
      </w:r>
      <w:r w:rsidRPr="004A3F0D">
        <w:t xml:space="preserve"> for </w:t>
      </w:r>
      <w:del w:id="1251" w:author="ERCOT" w:date="2024-06-27T19:14:00Z">
        <w:r w:rsidRPr="004A3F0D" w:rsidDel="003C1CC5">
          <w:delText xml:space="preserve">Generation </w:delText>
        </w:r>
      </w:del>
      <w:r w:rsidRPr="004A3F0D">
        <w:t xml:space="preserve">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78411271" w14:textId="77777777" w:rsidR="00D011F0" w:rsidRPr="004A3F0D" w:rsidRDefault="00D011F0" w:rsidP="00D011F0">
      <w:pPr>
        <w:spacing w:line="276" w:lineRule="auto"/>
        <w:jc w:val="both"/>
      </w:pPr>
    </w:p>
    <w:p w14:paraId="736D6BEA" w14:textId="77777777" w:rsidR="00D011F0" w:rsidRPr="004A3F0D" w:rsidRDefault="00D011F0" w:rsidP="00D011F0">
      <w:pPr>
        <w:spacing w:after="120" w:line="276" w:lineRule="auto"/>
        <w:jc w:val="both"/>
      </w:pPr>
      <w:r w:rsidRPr="004A3F0D">
        <w:t>When a constraint meets the trigger condition described in Section 3.6.1 and accumulates a net margin that exceeds $95,000/MW as described in Section 3.6.2, ERCOT shall:</w:t>
      </w:r>
    </w:p>
    <w:p w14:paraId="47D1DB61" w14:textId="77777777" w:rsidR="00D011F0" w:rsidRPr="004A3F0D" w:rsidRDefault="00D011F0" w:rsidP="00D011F0">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8D9FD51" w14:textId="77777777" w:rsidR="00D011F0" w:rsidRPr="004A3F0D" w:rsidRDefault="00D011F0" w:rsidP="00D011F0">
      <w:pPr>
        <w:spacing w:line="276" w:lineRule="auto"/>
        <w:ind w:left="720" w:hanging="720"/>
        <w:jc w:val="both"/>
      </w:pPr>
      <w:r w:rsidRPr="004A3F0D">
        <w:t>2.</w:t>
      </w:r>
      <w:r w:rsidRPr="004A3F0D">
        <w:tab/>
        <w:t>As soon as practicable, but not more than thirty (30) days after the triggers are met, review and develop Remedial Action Plans (RAP</w:t>
      </w:r>
      <w:r>
        <w:t>s</w:t>
      </w:r>
      <w:r w:rsidRPr="004A3F0D">
        <w:t>) or Temporary Outage Action Plans (TOAP</w:t>
      </w:r>
      <w:r>
        <w:t>s</w:t>
      </w:r>
      <w:r w:rsidRPr="004A3F0D">
        <w:t xml:space="preserve">) to mitigate congestion on the affected constraint(s), if feasible. </w:t>
      </w:r>
      <w:r>
        <w:t xml:space="preserve"> </w:t>
      </w:r>
      <w:r w:rsidRPr="004A3F0D">
        <w:t>To the degree that a RAP or TOAP can be developed, ERCOT shall implement it through an Emergency Database Load, if necessary to avoid delay in addressing the congestion.</w:t>
      </w:r>
    </w:p>
    <w:p w14:paraId="3DD7E78A" w14:textId="77777777" w:rsidR="00D011F0" w:rsidRPr="004A3F0D" w:rsidRDefault="00D011F0" w:rsidP="00D011F0">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1EDA6E2E" w14:textId="77777777" w:rsidR="00D011F0" w:rsidRPr="004A3F0D" w:rsidRDefault="00D011F0" w:rsidP="00D011F0">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CC19468" w14:textId="77777777" w:rsidR="00D011F0" w:rsidRPr="004A3F0D" w:rsidRDefault="00D011F0" w:rsidP="00D011F0">
      <w:pPr>
        <w:spacing w:line="276" w:lineRule="auto"/>
        <w:jc w:val="both"/>
      </w:pPr>
    </w:p>
    <w:p w14:paraId="69672E60" w14:textId="77777777" w:rsidR="00D011F0" w:rsidRPr="004A3F0D" w:rsidRDefault="00D011F0" w:rsidP="00D011F0">
      <w:pPr>
        <w:spacing w:line="276" w:lineRule="auto"/>
        <w:jc w:val="both"/>
      </w:pPr>
      <w:r w:rsidRPr="004A3F0D">
        <w:t xml:space="preserve">Additionally, at the end of the calendar year, for all constraints that have a </w:t>
      </w:r>
      <w:r>
        <w:t>S</w:t>
      </w:r>
      <w:r w:rsidRPr="004A3F0D">
        <w:t xml:space="preserve">hadow </w:t>
      </w:r>
      <w:r>
        <w:t>P</w:t>
      </w:r>
      <w:r w:rsidRPr="004A3F0D">
        <w:t>rice cap set in accordance with this section, ERCOT will:</w:t>
      </w:r>
    </w:p>
    <w:p w14:paraId="366AF57D" w14:textId="77777777" w:rsidR="00D011F0" w:rsidRPr="004A3F0D" w:rsidRDefault="00D011F0" w:rsidP="00D011F0">
      <w:pPr>
        <w:numPr>
          <w:ilvl w:val="0"/>
          <w:numId w:val="36"/>
        </w:numPr>
        <w:spacing w:line="276" w:lineRule="auto"/>
        <w:contextualSpacing/>
        <w:jc w:val="both"/>
      </w:pPr>
      <w:r w:rsidRPr="004A3F0D">
        <w:t xml:space="preserve">Again determine </w:t>
      </w:r>
      <w:del w:id="1252" w:author="ERCOT" w:date="2024-06-27T19:14:00Z">
        <w:r w:rsidRPr="004A3F0D" w:rsidDel="003C1CC5">
          <w:delText xml:space="preserve">Generation </w:delText>
        </w:r>
      </w:del>
      <w:r w:rsidRPr="004A3F0D">
        <w:t>Resource C and D, as described in item C and D above; and,</w:t>
      </w:r>
    </w:p>
    <w:p w14:paraId="4058835E" w14:textId="77777777" w:rsidR="00D011F0" w:rsidRPr="004A3F0D" w:rsidRDefault="00D011F0" w:rsidP="00D011F0">
      <w:pPr>
        <w:numPr>
          <w:ilvl w:val="0"/>
          <w:numId w:val="36"/>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1EB48784" w14:textId="77777777" w:rsidR="00D011F0" w:rsidRPr="004A3F0D" w:rsidRDefault="00D011F0" w:rsidP="00D011F0">
      <w:pPr>
        <w:numPr>
          <w:ilvl w:val="0"/>
          <w:numId w:val="36"/>
        </w:numPr>
        <w:spacing w:line="276" w:lineRule="auto"/>
        <w:contextualSpacing/>
        <w:jc w:val="both"/>
      </w:pPr>
      <w:r w:rsidRPr="004A3F0D">
        <w:t>Reset the Shadow Price Cap for each constraint determined to be resolvable by SCED to the appropriate generic value as defined in Section 3.5.</w:t>
      </w:r>
    </w:p>
    <w:p w14:paraId="0EBF88AE" w14:textId="77777777" w:rsidR="00D011F0" w:rsidRPr="004A3F0D" w:rsidRDefault="00D011F0" w:rsidP="00D011F0">
      <w:pPr>
        <w:spacing w:line="276" w:lineRule="auto"/>
        <w:contextualSpacing/>
        <w:jc w:val="both"/>
      </w:pPr>
    </w:p>
    <w:p w14:paraId="64EB37C0" w14:textId="77777777" w:rsidR="00D011F0" w:rsidRPr="004A3F0D" w:rsidRDefault="00D011F0" w:rsidP="00D011F0">
      <w:pPr>
        <w:spacing w:line="276" w:lineRule="auto"/>
        <w:contextualSpacing/>
        <w:jc w:val="both"/>
      </w:pPr>
      <w:r w:rsidRPr="004A3F0D">
        <w:t xml:space="preserve">The </w:t>
      </w:r>
      <w:r>
        <w:t>Independent Market Monitor (</w:t>
      </w:r>
      <w:r w:rsidRPr="004A3F0D">
        <w:t>IMM</w:t>
      </w:r>
      <w:r>
        <w:t>)</w:t>
      </w:r>
      <w:r w:rsidRPr="004A3F0D">
        <w:t xml:space="preserve"> may initiate re-evaluation of the maximum Shadow Price of the constraint if it is identified that the constraint can be resolvable.  This will reset the constraint net margin calculation.</w:t>
      </w:r>
    </w:p>
    <w:p w14:paraId="2EC6B7F6"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53" w:name="_Toc301874771"/>
      <w:bookmarkStart w:id="1254" w:name="_Toc302383753"/>
      <w:bookmarkStart w:id="1255"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1253"/>
      <w:bookmarkEnd w:id="1254"/>
      <w:r w:rsidRPr="004A3F0D">
        <w:rPr>
          <w:b/>
          <w:bCs/>
          <w:i/>
          <w:szCs w:val="20"/>
          <w:lang w:val="x-none" w:eastAsia="x-none"/>
        </w:rPr>
        <w:t xml:space="preserve"> for Constraints that Have Met the Trigger Conditions in Section 3.6.1</w:t>
      </w:r>
      <w:bookmarkEnd w:id="1255"/>
    </w:p>
    <w:p w14:paraId="188C31D6" w14:textId="77777777" w:rsidR="00D011F0" w:rsidRPr="004A3F0D" w:rsidRDefault="00D011F0" w:rsidP="00D011F0">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55608D92" w14:textId="77777777" w:rsidR="00D011F0" w:rsidRPr="004A3F0D" w:rsidRDefault="00D011F0" w:rsidP="00D011F0">
      <w:pPr>
        <w:numPr>
          <w:ilvl w:val="0"/>
          <w:numId w:val="35"/>
        </w:numPr>
        <w:spacing w:line="276" w:lineRule="auto"/>
        <w:ind w:left="720"/>
        <w:contextualSpacing/>
        <w:jc w:val="both"/>
      </w:pPr>
      <w:r w:rsidRPr="004A3F0D">
        <w:t xml:space="preserve">The Settlement Point Price at the Resource Node for </w:t>
      </w:r>
      <w:del w:id="1256" w:author="ERCOT" w:date="2024-06-27T19:15:00Z">
        <w:r w:rsidRPr="004A3F0D" w:rsidDel="003C1CC5">
          <w:delText xml:space="preserve">Generation </w:delText>
        </w:r>
      </w:del>
      <w:r w:rsidRPr="004A3F0D">
        <w:t>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p w14:paraId="74240808" w14:textId="77777777" w:rsidR="00D011F0" w:rsidRPr="004A3F0D" w:rsidRDefault="00D011F0" w:rsidP="00D011F0">
      <w:pPr>
        <w:numPr>
          <w:ilvl w:val="0"/>
          <w:numId w:val="35"/>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t xml:space="preserve">ettlement </w:t>
      </w:r>
      <w:r w:rsidRPr="004A3F0D">
        <w:t>P</w:t>
      </w:r>
      <w:r>
        <w:t xml:space="preserve">oint </w:t>
      </w:r>
      <w:r w:rsidRPr="004A3F0D">
        <w:t>P</w:t>
      </w:r>
      <w:r>
        <w:t>rice</w:t>
      </w:r>
      <w:r w:rsidRPr="004A3F0D">
        <w:t xml:space="preserve"> – the POC) for all Real</w:t>
      </w:r>
      <w:r>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25550DA0" w14:textId="77777777" w:rsidR="00D011F0" w:rsidRPr="004A3F0D" w:rsidRDefault="00D011F0" w:rsidP="00D011F0">
      <w:pPr>
        <w:numPr>
          <w:ilvl w:val="0"/>
          <w:numId w:val="35"/>
        </w:numPr>
        <w:spacing w:line="276" w:lineRule="auto"/>
        <w:ind w:left="720"/>
        <w:contextualSpacing/>
        <w:jc w:val="both"/>
      </w:pPr>
      <w:r w:rsidRPr="004A3F0D">
        <w:t xml:space="preserve">The Proxy Operating Cost (POC) in $/MWh used in step 2 for each of these constraints equals 10 times the Fuel Index Price </w:t>
      </w:r>
      <w:r>
        <w:t xml:space="preserve">(FIP) </w:t>
      </w:r>
      <w:r w:rsidRPr="004A3F0D">
        <w:t xml:space="preserve">as defined in Section 2, Definitions and Acronyms, for the Business Day </w:t>
      </w:r>
      <w:proofErr w:type="gramStart"/>
      <w:r w:rsidRPr="004A3F0D">
        <w:t>previous to</w:t>
      </w:r>
      <w:proofErr w:type="gramEnd"/>
      <w:r w:rsidRPr="004A3F0D">
        <w:t xml:space="preserve"> the current Operating Day.</w:t>
      </w:r>
    </w:p>
    <w:p w14:paraId="4AF86A32" w14:textId="77777777" w:rsidR="00D011F0" w:rsidRPr="004A3F0D" w:rsidRDefault="00D011F0" w:rsidP="00D011F0">
      <w:pPr>
        <w:numPr>
          <w:ilvl w:val="0"/>
          <w:numId w:val="35"/>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370EED69" w14:textId="77777777" w:rsidR="00D011F0" w:rsidRPr="004A3F0D" w:rsidRDefault="00D011F0" w:rsidP="00D011F0">
      <w:pPr>
        <w:ind w:left="720"/>
        <w:contextualSpacing/>
        <w:jc w:val="both"/>
      </w:pPr>
    </w:p>
    <w:p w14:paraId="2BA6404E" w14:textId="77777777" w:rsidR="00167EC5" w:rsidRPr="00AB055A" w:rsidRDefault="00167EC5" w:rsidP="00167EC5">
      <w:pPr>
        <w:keepNext/>
        <w:tabs>
          <w:tab w:val="left" w:pos="900"/>
        </w:tabs>
        <w:spacing w:before="240" w:after="240"/>
        <w:ind w:left="900" w:hanging="900"/>
        <w:outlineLvl w:val="1"/>
        <w:rPr>
          <w:b/>
          <w:szCs w:val="20"/>
        </w:rPr>
      </w:pPr>
      <w:bookmarkStart w:id="1257" w:name="_Toc302383754"/>
      <w:bookmarkStart w:id="1258" w:name="_Toc384823711"/>
      <w:r w:rsidRPr="00AB055A">
        <w:rPr>
          <w:b/>
          <w:szCs w:val="20"/>
        </w:rPr>
        <w:t>3.7</w:t>
      </w:r>
      <w:r w:rsidRPr="00AB055A">
        <w:rPr>
          <w:b/>
          <w:szCs w:val="20"/>
        </w:rPr>
        <w:tab/>
        <w:t>Methodology for Setting Transmission Shadow Price Caps for an IROL in SCED</w:t>
      </w:r>
    </w:p>
    <w:p w14:paraId="23FDC47C" w14:textId="77777777" w:rsidR="00167EC5" w:rsidRPr="00AB055A" w:rsidRDefault="00167EC5" w:rsidP="00167EC5">
      <w:pPr>
        <w:spacing w:line="276" w:lineRule="auto"/>
        <w:jc w:val="both"/>
      </w:pPr>
      <w:r w:rsidRPr="00AB055A">
        <w:t xml:space="preserve">Upon implementation of an </w:t>
      </w:r>
      <w:r w:rsidRPr="0038515C">
        <w:t>Interconnection Reliability Operating Limit</w:t>
      </w:r>
      <w:r>
        <w:t xml:space="preserve"> (</w:t>
      </w:r>
      <w:r w:rsidRPr="00AB055A">
        <w:t>IROL</w:t>
      </w:r>
      <w:r>
        <w:t>)</w:t>
      </w:r>
      <w:r w:rsidRPr="00AB055A">
        <w:t xml:space="preserve">, the shadow price cap of an IROL shall be set by ERCOT to A, below. </w:t>
      </w:r>
      <w:r>
        <w:t xml:space="preserve"> </w:t>
      </w:r>
      <w:r w:rsidRPr="00AB055A">
        <w:t>If ERCOT, in its sole discretion, determines that A, below, is insufficient for SCED to manage an IROL, ERCOT shall use B, below, to determine the shadow price cap:</w:t>
      </w:r>
    </w:p>
    <w:p w14:paraId="59677BD9" w14:textId="77777777" w:rsidR="00167EC5" w:rsidRPr="00AB055A" w:rsidRDefault="00167EC5" w:rsidP="00167EC5">
      <w:pPr>
        <w:spacing w:line="276" w:lineRule="auto"/>
        <w:jc w:val="both"/>
      </w:pPr>
    </w:p>
    <w:p w14:paraId="72071383" w14:textId="77777777" w:rsidR="00167EC5" w:rsidRPr="00AB055A" w:rsidRDefault="00167EC5" w:rsidP="00167EC5">
      <w:pPr>
        <w:numPr>
          <w:ilvl w:val="0"/>
          <w:numId w:val="5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14848712" w14:textId="77777777" w:rsidR="00167EC5" w:rsidRPr="00AB055A" w:rsidRDefault="00167EC5" w:rsidP="00167EC5">
      <w:pPr>
        <w:spacing w:after="120" w:line="276" w:lineRule="auto"/>
        <w:ind w:left="720"/>
        <w:contextualSpacing/>
        <w:jc w:val="both"/>
      </w:pPr>
    </w:p>
    <w:p w14:paraId="3B3E8865" w14:textId="77777777" w:rsidR="00167EC5" w:rsidRPr="00AB055A" w:rsidRDefault="00167EC5" w:rsidP="00167EC5">
      <w:pPr>
        <w:numPr>
          <w:ilvl w:val="0"/>
          <w:numId w:val="5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69034FC6" w14:textId="77777777" w:rsidR="00167EC5" w:rsidRPr="00AB055A" w:rsidRDefault="00167EC5" w:rsidP="00167EC5">
      <w:pPr>
        <w:spacing w:line="276" w:lineRule="auto"/>
        <w:jc w:val="both"/>
      </w:pPr>
    </w:p>
    <w:p w14:paraId="3F184AE7" w14:textId="77777777" w:rsidR="00167EC5" w:rsidRPr="00AB055A" w:rsidRDefault="00167EC5" w:rsidP="00167EC5">
      <w:pPr>
        <w:spacing w:line="276" w:lineRule="auto"/>
        <w:jc w:val="both"/>
      </w:pPr>
      <w:r w:rsidRPr="00AB055A">
        <w:lastRenderedPageBreak/>
        <w:t xml:space="preserve">ERCOT shall include the shadow price cap for each IROL in the associated </w:t>
      </w:r>
      <w:r>
        <w:t>Generic Transmission Constraint (</w:t>
      </w:r>
      <w:r w:rsidRPr="00AB055A">
        <w:t>GTC</w:t>
      </w:r>
      <w:r>
        <w:t>)</w:t>
      </w:r>
      <w:r w:rsidRPr="00AB055A">
        <w:t xml:space="preserve"> Methodology posted pursuant to Section 3.10.7.6, Use of Generic Transmission Constraints and Generic Transmission Limits.</w:t>
      </w:r>
    </w:p>
    <w:p w14:paraId="21FE4FF2" w14:textId="77777777" w:rsidR="00167EC5" w:rsidRPr="00AB055A" w:rsidRDefault="00167EC5" w:rsidP="00167EC5">
      <w:pPr>
        <w:spacing w:line="276" w:lineRule="auto"/>
        <w:jc w:val="both"/>
      </w:pPr>
    </w:p>
    <w:p w14:paraId="344DAA17" w14:textId="77777777" w:rsidR="00167EC5" w:rsidRPr="00AB055A" w:rsidRDefault="00167EC5" w:rsidP="00167EC5">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t>High Sustained Limit (</w:t>
      </w:r>
      <w:r w:rsidRPr="00AB055A">
        <w:t>HSL</w:t>
      </w:r>
      <w:r>
        <w:t>)</w:t>
      </w:r>
      <w:r w:rsidRPr="00AB055A">
        <w:t xml:space="preserve">”) and the Seasonal net min sustainable rating (“seasonal </w:t>
      </w:r>
      <w:r>
        <w:t>Low Sustained Limit (</w:t>
      </w:r>
      <w:r w:rsidRPr="00AB055A">
        <w:t>LSL</w:t>
      </w:r>
      <w:r>
        <w:t>)</w:t>
      </w:r>
      <w:r w:rsidRPr="00AB055A">
        <w:t xml:space="preserve">”) for each Resource in effect at the time of the calculation. </w:t>
      </w:r>
      <w:r>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1259" w:name="_Hlk165562876"/>
      <w:r w:rsidRPr="00AB055A">
        <w:t>the MW value that, if divided by 0.1</w:t>
      </w:r>
      <w:r>
        <w:t xml:space="preserve"> </w:t>
      </w:r>
      <w:r w:rsidRPr="00AB055A">
        <w:t xml:space="preserve">Hz, would equal the ERCOT System frequency bias </w:t>
      </w:r>
      <w:bookmarkEnd w:id="1259"/>
      <w:r w:rsidRPr="00AB055A">
        <w:t xml:space="preserve">(“bias MW value”). </w:t>
      </w:r>
      <w:r>
        <w:t xml:space="preserve"> </w:t>
      </w:r>
      <w:r w:rsidRPr="00AB055A">
        <w:t xml:space="preserve">Resource H shall be the Generation Resource or ESR that results in this sum being greater than or equal to the bias MW value. </w:t>
      </w:r>
      <w:r>
        <w:t xml:space="preserve"> </w:t>
      </w:r>
      <w:r w:rsidRPr="00AB055A">
        <w:t>If the sum of differences between the current seasonal HSL and seasonal LSL is not greater than or equal to the bias MW value, then Resource H will be the Generation Resource or ESR with the lowest positive shift factor not lower than 10%.</w:t>
      </w:r>
    </w:p>
    <w:p w14:paraId="22831085" w14:textId="77777777" w:rsidR="00167EC5" w:rsidRPr="00AB055A" w:rsidRDefault="00167EC5" w:rsidP="00167EC5">
      <w:pPr>
        <w:spacing w:line="276" w:lineRule="auto"/>
        <w:jc w:val="both"/>
      </w:pPr>
    </w:p>
    <w:p w14:paraId="191D81D4" w14:textId="77777777" w:rsidR="00167EC5" w:rsidRPr="00AB055A" w:rsidRDefault="00167EC5" w:rsidP="00167EC5">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1C0A6EBF" w14:textId="77777777" w:rsidR="00167EC5" w:rsidRPr="00AB055A" w:rsidRDefault="00167EC5" w:rsidP="00167EC5">
      <w:pPr>
        <w:spacing w:line="276" w:lineRule="auto"/>
        <w:jc w:val="both"/>
      </w:pPr>
    </w:p>
    <w:p w14:paraId="4FD09DBE" w14:textId="77777777" w:rsidR="00167EC5" w:rsidRDefault="00167EC5" w:rsidP="00167EC5">
      <w:pPr>
        <w:keepNext/>
        <w:spacing w:after="240"/>
        <w:outlineLvl w:val="0"/>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6CCCF4B4" w14:textId="77777777" w:rsidR="00167EC5" w:rsidRDefault="00167EC5" w:rsidP="00167EC5">
      <w:pPr>
        <w:keepNext/>
        <w:spacing w:after="240"/>
        <w:outlineLvl w:val="0"/>
      </w:pPr>
    </w:p>
    <w:p w14:paraId="52B6A88A" w14:textId="74AA9986" w:rsidR="00D011F0" w:rsidRPr="004A3F0D" w:rsidRDefault="00D011F0" w:rsidP="00167EC5">
      <w:pPr>
        <w:keepNext/>
        <w:spacing w:after="240"/>
        <w:outlineLvl w:val="0"/>
        <w:rPr>
          <w:b/>
          <w:bCs/>
          <w:kern w:val="32"/>
          <w:sz w:val="28"/>
          <w:szCs w:val="32"/>
          <w:lang w:val="x-none" w:eastAsia="x-none"/>
        </w:rPr>
      </w:pPr>
      <w:r w:rsidRPr="004A3F0D">
        <w:rPr>
          <w:b/>
          <w:caps/>
          <w:szCs w:val="20"/>
        </w:rPr>
        <w:t>4.</w:t>
      </w:r>
      <w:r w:rsidRPr="004A3F0D">
        <w:rPr>
          <w:b/>
          <w:caps/>
          <w:szCs w:val="20"/>
        </w:rPr>
        <w:tab/>
        <w:t>Power Balance Shadow Price Cap</w:t>
      </w:r>
      <w:bookmarkEnd w:id="1257"/>
      <w:bookmarkEnd w:id="1258"/>
    </w:p>
    <w:p w14:paraId="446C9657" w14:textId="77777777" w:rsidR="00D011F0" w:rsidRPr="004A3F0D" w:rsidRDefault="00D011F0" w:rsidP="00D011F0">
      <w:pPr>
        <w:keepNext/>
        <w:tabs>
          <w:tab w:val="left" w:pos="900"/>
        </w:tabs>
        <w:spacing w:before="240" w:after="240"/>
        <w:ind w:left="900" w:hanging="900"/>
        <w:outlineLvl w:val="1"/>
        <w:rPr>
          <w:b/>
          <w:szCs w:val="20"/>
        </w:rPr>
      </w:pPr>
      <w:bookmarkStart w:id="1260" w:name="_Toc302383755"/>
      <w:bookmarkStart w:id="1261" w:name="_Toc384823712"/>
      <w:r w:rsidRPr="004A3F0D">
        <w:rPr>
          <w:b/>
          <w:szCs w:val="20"/>
        </w:rPr>
        <w:t>4.1</w:t>
      </w:r>
      <w:r w:rsidRPr="004A3F0D">
        <w:rPr>
          <w:b/>
          <w:szCs w:val="20"/>
        </w:rPr>
        <w:tab/>
        <w:t>The Power Balance Penalty</w:t>
      </w:r>
      <w:bookmarkEnd w:id="1260"/>
      <w:bookmarkEnd w:id="1261"/>
    </w:p>
    <w:p w14:paraId="14D06A24" w14:textId="77777777" w:rsidR="00D011F0" w:rsidRPr="004A3F0D" w:rsidRDefault="00D011F0" w:rsidP="00D011F0">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w:t>
      </w:r>
      <w:r w:rsidRPr="004A3F0D">
        <w:lastRenderedPageBreak/>
        <w:t xml:space="preserve">developing the amount of the Power Balance Penalty in $/MW versus the amount of the mismatch and provides the resulting Power Balance Penalty Curve proposed for PUCT approval. </w:t>
      </w:r>
    </w:p>
    <w:p w14:paraId="1A849516" w14:textId="77777777" w:rsidR="00D011F0" w:rsidRPr="004A3F0D" w:rsidRDefault="00D011F0" w:rsidP="00D011F0">
      <w:pPr>
        <w:spacing w:line="276" w:lineRule="auto"/>
        <w:jc w:val="both"/>
      </w:pPr>
    </w:p>
    <w:p w14:paraId="6B5834B2" w14:textId="77777777" w:rsidR="00D011F0" w:rsidRPr="004A3F0D" w:rsidRDefault="00D011F0" w:rsidP="00D011F0">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w:t>
      </w:r>
      <w:ins w:id="1262" w:author="ERCOT" w:date="2024-06-27T19:16:00Z">
        <w:r>
          <w:t>and Energy Storage Resources</w:t>
        </w:r>
      </w:ins>
      <w:ins w:id="1263" w:author="ERCOT" w:date="2024-07-30T21:08:00Z">
        <w:r>
          <w:t xml:space="preserve"> (ESRs) </w:t>
        </w:r>
      </w:ins>
      <w:r w:rsidRPr="004A3F0D">
        <w:t xml:space="preserve">by minimizing this objective function within the </w:t>
      </w:r>
      <w:del w:id="1264" w:author="ERCOT" w:date="2024-06-27T19:17:00Z">
        <w:r w:rsidRPr="004A3F0D" w:rsidDel="003C1CC5">
          <w:delText>generator</w:delText>
        </w:r>
      </w:del>
      <w:ins w:id="1265" w:author="ERCOT" w:date="2024-07-30T21:09:00Z">
        <w:del w:id="1266" w:author="ERCOT 092024" w:date="2024-09-20T09:15:00Z">
          <w:r w:rsidDel="008140DB">
            <w:delText>R</w:delText>
          </w:r>
        </w:del>
      </w:ins>
      <w:ins w:id="1267" w:author="ERCOT" w:date="2024-06-27T19:17:00Z">
        <w:del w:id="1268" w:author="ERCOT 092024" w:date="2024-09-20T09:15:00Z">
          <w:r w:rsidDel="008140DB">
            <w:delText>esource</w:delText>
          </w:r>
        </w:del>
      </w:ins>
      <w:ins w:id="1269" w:author="ERCOT 092024" w:date="2024-09-20T09:15:00Z">
        <w:r>
          <w:t>generator</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w:t>
      </w:r>
      <w:ins w:id="1270" w:author="ERCOT" w:date="2024-06-27T19:17:00Z">
        <w:r>
          <w:t xml:space="preserve">and </w:t>
        </w:r>
      </w:ins>
      <w:ins w:id="1271" w:author="ERCOT" w:date="2024-07-30T21:09:00Z">
        <w:r>
          <w:t>ESR</w:t>
        </w:r>
      </w:ins>
      <w:ins w:id="1272" w:author="ERCOT" w:date="2024-06-27T19:17:00Z">
        <w:r>
          <w:t xml:space="preserve">s </w:t>
        </w:r>
      </w:ins>
      <w:r w:rsidRPr="004A3F0D">
        <w:t xml:space="preserve">becomes higher than the cost of violating the Power Balance constraint, SCED ceases the re-dispatch of the Generation Resources </w:t>
      </w:r>
      <w:ins w:id="1273" w:author="ERCOT" w:date="2024-06-27T19:17:00Z">
        <w:r>
          <w:t>a</w:t>
        </w:r>
      </w:ins>
      <w:ins w:id="1274" w:author="ERCOT" w:date="2024-06-27T19:18:00Z">
        <w:r>
          <w:t xml:space="preserve">nd </w:t>
        </w:r>
      </w:ins>
      <w:ins w:id="1275" w:author="ERCOT" w:date="2024-07-30T21:09:00Z">
        <w:r>
          <w:t>ESR</w:t>
        </w:r>
      </w:ins>
      <w:ins w:id="1276" w:author="ERCOT" w:date="2024-06-27T19:18:00Z">
        <w:r>
          <w:t xml:space="preserve">s </w:t>
        </w:r>
      </w:ins>
      <w:r w:rsidRPr="004A3F0D">
        <w:t xml:space="preserve">and the objective function is minimized with the Power Balance penalty determined by MW amount of the Power Balance constraint violation.  </w:t>
      </w:r>
    </w:p>
    <w:p w14:paraId="31EA8A59" w14:textId="77777777" w:rsidR="00D011F0" w:rsidRPr="004A3F0D" w:rsidRDefault="00D011F0" w:rsidP="00D011F0">
      <w:pPr>
        <w:spacing w:line="276" w:lineRule="auto"/>
        <w:jc w:val="both"/>
      </w:pPr>
    </w:p>
    <w:p w14:paraId="0DCA5193" w14:textId="77777777" w:rsidR="00D011F0" w:rsidRPr="004A3F0D" w:rsidRDefault="00D011F0" w:rsidP="00D011F0">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46717B5"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25A834B1" w14:textId="77777777" w:rsidR="00D011F0" w:rsidRPr="004A3F0D" w:rsidRDefault="00D011F0" w:rsidP="0080522F">
            <w:pPr>
              <w:spacing w:before="120" w:after="240"/>
              <w:rPr>
                <w:b/>
                <w:i/>
              </w:rPr>
            </w:pPr>
            <w:bookmarkStart w:id="1277" w:name="_Toc302383756"/>
            <w:bookmarkStart w:id="1278" w:name="_Toc384823713"/>
            <w:r w:rsidRPr="004A3F0D">
              <w:rPr>
                <w:b/>
                <w:i/>
              </w:rPr>
              <w:t>[OBDRR020:  Replace Section 4.1 above with the following upon system implementation of the Real-Time Co-Optimization (RTC) project:]</w:t>
            </w:r>
          </w:p>
          <w:p w14:paraId="40FA3E4C" w14:textId="77777777" w:rsidR="00D011F0" w:rsidRPr="004A3F0D" w:rsidRDefault="00D011F0" w:rsidP="0080522F">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B34B4D6" w14:textId="77777777" w:rsidR="00D011F0" w:rsidRPr="004A3F0D" w:rsidRDefault="00D011F0" w:rsidP="0080522F">
            <w:pPr>
              <w:spacing w:line="276" w:lineRule="auto"/>
              <w:jc w:val="both"/>
            </w:pPr>
          </w:p>
          <w:p w14:paraId="100A5DAC" w14:textId="77777777" w:rsidR="00D011F0" w:rsidRPr="004A3F0D" w:rsidRDefault="00D011F0" w:rsidP="0080522F">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ins w:id="1279" w:author="ERCOT" w:date="2024-06-27T19:18:00Z">
              <w:r>
                <w:t xml:space="preserve">and </w:t>
              </w:r>
            </w:ins>
            <w:ins w:id="1280" w:author="ERCOT" w:date="2024-07-30T21:09:00Z">
              <w:r>
                <w:t>ESR</w:t>
              </w:r>
            </w:ins>
            <w:ins w:id="1281" w:author="ERCOT" w:date="2024-07-30T21:03:00Z">
              <w:r>
                <w:t>s</w:t>
              </w:r>
            </w:ins>
            <w:ins w:id="1282" w:author="ERCOT" w:date="2024-06-27T19:18:00Z">
              <w:r>
                <w:t xml:space="preserve"> </w:t>
              </w:r>
            </w:ins>
            <w:r w:rsidRPr="004A3F0D">
              <w:t xml:space="preserve">and procures Ancillary Services by </w:t>
            </w:r>
            <w:r w:rsidRPr="004A3F0D">
              <w:lastRenderedPageBreak/>
              <w:t xml:space="preserve">minimizing this objective function within the </w:t>
            </w:r>
            <w:del w:id="1283" w:author="ERCOT" w:date="2024-06-27T19:19:00Z">
              <w:r w:rsidRPr="004A3F0D" w:rsidDel="003C1CC5">
                <w:delText>generator</w:delText>
              </w:r>
            </w:del>
            <w:ins w:id="1284" w:author="ERCOT" w:date="2024-07-30T21:09:00Z">
              <w:r>
                <w:t>R</w:t>
              </w:r>
            </w:ins>
            <w:ins w:id="1285" w:author="ERCOT" w:date="2024-06-27T19:19:00Z">
              <w:r>
                <w:t>esource</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ins w:id="1286" w:author="ERCOT" w:date="2024-06-27T19:19:00Z">
              <w:r>
                <w:t xml:space="preserve"> and </w:t>
              </w:r>
            </w:ins>
            <w:ins w:id="1287" w:author="ERCOT" w:date="2024-07-30T21:09:00Z">
              <w:r>
                <w:t>ESR</w:t>
              </w:r>
            </w:ins>
            <w:ins w:id="1288" w:author="ERCOT" w:date="2024-06-27T19:19:00Z">
              <w:r>
                <w:t>s</w:t>
              </w:r>
            </w:ins>
            <w:r w:rsidRPr="004A3F0D">
              <w:t xml:space="preserve"> becomes higher than the cost of violating the Power Balance constraint, SCED ceases the re-dispatch of the Generation Resources </w:t>
            </w:r>
            <w:ins w:id="1289" w:author="ERCOT" w:date="2024-06-27T19:19:00Z">
              <w:r>
                <w:t xml:space="preserve">and </w:t>
              </w:r>
            </w:ins>
            <w:ins w:id="1290" w:author="ERCOT" w:date="2024-07-30T21:09:00Z">
              <w:r>
                <w:t>ESR</w:t>
              </w:r>
            </w:ins>
            <w:ins w:id="1291" w:author="ERCOT" w:date="2024-06-27T19:19:00Z">
              <w:r>
                <w:t xml:space="preserve">s </w:t>
              </w:r>
            </w:ins>
            <w:r w:rsidRPr="004A3F0D">
              <w:t xml:space="preserve">and the objective function is minimized with the Power Balance penalty determined by MW amount of the Power Balance constraint violation.  </w:t>
            </w:r>
          </w:p>
          <w:p w14:paraId="78B8407C" w14:textId="77777777" w:rsidR="00D011F0" w:rsidRPr="004A3F0D" w:rsidRDefault="00D011F0" w:rsidP="0080522F">
            <w:pPr>
              <w:spacing w:line="276" w:lineRule="auto"/>
              <w:jc w:val="both"/>
            </w:pPr>
          </w:p>
          <w:p w14:paraId="4F8ECD4E" w14:textId="77777777" w:rsidR="00D011F0" w:rsidRPr="004A3F0D" w:rsidRDefault="00D011F0" w:rsidP="0080522F">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72054395" w14:textId="77777777" w:rsidR="00D011F0" w:rsidRPr="004A3F0D" w:rsidRDefault="00D011F0" w:rsidP="00D011F0">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1277"/>
      <w:bookmarkEnd w:id="1278"/>
    </w:p>
    <w:p w14:paraId="4EFE9A3F" w14:textId="77777777" w:rsidR="00D011F0" w:rsidRPr="004A3F0D" w:rsidRDefault="00D011F0" w:rsidP="00D011F0">
      <w:pPr>
        <w:spacing w:line="276" w:lineRule="auto"/>
        <w:ind w:left="60"/>
        <w:jc w:val="both"/>
      </w:pPr>
      <w:r w:rsidRPr="004A3F0D">
        <w:t xml:space="preserve">ERCOT considered </w:t>
      </w:r>
      <w:proofErr w:type="gramStart"/>
      <w:r w:rsidRPr="004A3F0D">
        <w:t>a number of</w:t>
      </w:r>
      <w:proofErr w:type="gramEnd"/>
      <w:r w:rsidRPr="004A3F0D">
        <w:t xml:space="preserve">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w:t>
      </w:r>
      <w:del w:id="1292" w:author="ERCOT" w:date="2024-06-27T19:20:00Z">
        <w:r w:rsidRPr="004A3F0D" w:rsidDel="003C1CC5">
          <w:delText>se</w:delText>
        </w:r>
      </w:del>
      <w:r w:rsidRPr="004A3F0D">
        <w:t xml:space="preserve"> </w:t>
      </w:r>
      <w:ins w:id="1293" w:author="ERCOT" w:date="2024-06-27T19:21:00Z">
        <w:r>
          <w:t>Generation Resources and Energy Storage Resources</w:t>
        </w:r>
      </w:ins>
      <w:ins w:id="1294" w:author="ERCOT" w:date="2024-07-30T21:10:00Z">
        <w:r>
          <w:t xml:space="preserve"> (ESRs)</w:t>
        </w:r>
      </w:ins>
      <w:ins w:id="1295" w:author="ERCOT" w:date="2024-06-27T19:21:00Z">
        <w:r>
          <w:t xml:space="preserve"> providing </w:t>
        </w:r>
      </w:ins>
      <w:r w:rsidRPr="004A3F0D">
        <w:t>Regulation Ancillary Service</w:t>
      </w:r>
      <w:del w:id="1296" w:author="ERCOT" w:date="2024-06-27T19:21:00Z">
        <w:r w:rsidRPr="004A3F0D" w:rsidDel="003C1CC5">
          <w:delText xml:space="preserve"> Generation Resources</w:delText>
        </w:r>
      </w:del>
      <w:r w:rsidRPr="004A3F0D">
        <w:t>.</w:t>
      </w:r>
    </w:p>
    <w:p w14:paraId="18704B1D" w14:textId="77777777" w:rsidR="00D011F0" w:rsidRPr="004A3F0D" w:rsidRDefault="00D011F0" w:rsidP="00D011F0">
      <w:pPr>
        <w:spacing w:line="276" w:lineRule="auto"/>
        <w:ind w:left="60"/>
        <w:jc w:val="both"/>
      </w:pPr>
    </w:p>
    <w:p w14:paraId="26FE646A" w14:textId="77777777" w:rsidR="00D011F0" w:rsidRPr="004A3F0D" w:rsidRDefault="00D011F0" w:rsidP="00D011F0">
      <w:pPr>
        <w:spacing w:line="276" w:lineRule="auto"/>
        <w:jc w:val="both"/>
      </w:pPr>
      <w:r w:rsidRPr="004A3F0D">
        <w:t>The factors considered by ERCOT in its qualitative analysis, include the following:</w:t>
      </w:r>
    </w:p>
    <w:p w14:paraId="085EF7ED" w14:textId="77777777" w:rsidR="00D011F0" w:rsidRPr="004A3F0D" w:rsidRDefault="00D011F0" w:rsidP="00D011F0">
      <w:pPr>
        <w:numPr>
          <w:ilvl w:val="0"/>
          <w:numId w:val="30"/>
        </w:numPr>
        <w:spacing w:before="240" w:line="276" w:lineRule="auto"/>
        <w:contextualSpacing/>
        <w:jc w:val="both"/>
      </w:pPr>
      <w:r w:rsidRPr="004A3F0D">
        <w:t>The amount of regulation that can be sacrificed without affecting reliability,</w:t>
      </w:r>
    </w:p>
    <w:p w14:paraId="3E59E22A" w14:textId="77777777" w:rsidR="00D011F0" w:rsidRPr="004A3F0D" w:rsidRDefault="00D011F0" w:rsidP="00D011F0">
      <w:pPr>
        <w:numPr>
          <w:ilvl w:val="0"/>
          <w:numId w:val="30"/>
        </w:numPr>
        <w:spacing w:line="276" w:lineRule="auto"/>
        <w:contextualSpacing/>
        <w:jc w:val="both"/>
      </w:pPr>
      <w:r w:rsidRPr="004A3F0D">
        <w:t>The PUCT defined SWCAP,</w:t>
      </w:r>
    </w:p>
    <w:p w14:paraId="19463F66" w14:textId="77777777" w:rsidR="00D011F0" w:rsidRPr="004A3F0D" w:rsidRDefault="00D011F0" w:rsidP="00D011F0">
      <w:pPr>
        <w:numPr>
          <w:ilvl w:val="0"/>
          <w:numId w:val="30"/>
        </w:numPr>
        <w:spacing w:line="276" w:lineRule="auto"/>
        <w:contextualSpacing/>
        <w:jc w:val="both"/>
      </w:pPr>
      <w:r w:rsidRPr="004A3F0D">
        <w:t>The expected percentage of intervals with SCED Up Ramp scarcity,</w:t>
      </w:r>
    </w:p>
    <w:p w14:paraId="36FAF33D" w14:textId="77777777" w:rsidR="00D011F0" w:rsidRPr="004A3F0D" w:rsidRDefault="00D011F0" w:rsidP="00D011F0">
      <w:pPr>
        <w:numPr>
          <w:ilvl w:val="0"/>
          <w:numId w:val="30"/>
        </w:numPr>
        <w:spacing w:line="276" w:lineRule="auto"/>
        <w:contextualSpacing/>
        <w:jc w:val="both"/>
      </w:pPr>
      <w:r w:rsidRPr="004A3F0D">
        <w:t>The expected extent of Ancillary Service deployment by operators during intervals with capacity scarcity, and</w:t>
      </w:r>
    </w:p>
    <w:p w14:paraId="54523411" w14:textId="77777777" w:rsidR="00D011F0" w:rsidRPr="004A3F0D" w:rsidRDefault="00D011F0" w:rsidP="00D011F0">
      <w:pPr>
        <w:numPr>
          <w:ilvl w:val="0"/>
          <w:numId w:val="30"/>
        </w:numPr>
        <w:spacing w:after="240" w:line="276" w:lineRule="auto"/>
        <w:contextualSpacing/>
        <w:jc w:val="both"/>
      </w:pPr>
      <w:r w:rsidRPr="004A3F0D">
        <w:t>The transmission constraint penalty values.</w:t>
      </w:r>
    </w:p>
    <w:p w14:paraId="70A43FE6" w14:textId="77777777" w:rsidR="00D011F0" w:rsidRPr="004A3F0D" w:rsidRDefault="00D011F0" w:rsidP="00D011F0">
      <w:pPr>
        <w:spacing w:after="240" w:line="276" w:lineRule="auto"/>
        <w:jc w:val="both"/>
      </w:pPr>
      <w:r w:rsidRPr="004A3F0D">
        <w:t>The following discussion describes the details of these factors as they affect the Power Balance Penalty amounts.</w:t>
      </w:r>
    </w:p>
    <w:p w14:paraId="68343E95" w14:textId="77777777" w:rsidR="00D011F0" w:rsidRPr="004A3F0D" w:rsidRDefault="00D011F0" w:rsidP="00D011F0">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t>HDLs</w:t>
      </w:r>
      <w:r w:rsidRPr="004A3F0D">
        <w:t xml:space="preserve"> is insufficient to meet the system load.  This is referred to as an under generation </w:t>
      </w:r>
      <w:r w:rsidRPr="004A3F0D">
        <w:lastRenderedPageBreak/>
        <w:t xml:space="preserve">and the System Lambda will be set by the </w:t>
      </w:r>
      <w:proofErr w:type="gramStart"/>
      <w:r w:rsidRPr="004A3F0D">
        <w:t>under generation</w:t>
      </w:r>
      <w:proofErr w:type="gramEnd"/>
      <w:r w:rsidRPr="004A3F0D">
        <w:t xml:space="preserve"> penalty.  The opposite occurs when the amount of generation that is dispatched down to each resource’s </w:t>
      </w:r>
      <w:r>
        <w:t>LDLs</w:t>
      </w:r>
      <w:r w:rsidRPr="004A3F0D">
        <w:t xml:space="preserve"> is greater than the system load.  This is referred to as an over generation and the System Lambda will be set by the over generation penalty.  </w:t>
      </w:r>
      <w:proofErr w:type="gramStart"/>
      <w:r w:rsidRPr="004A3F0D">
        <w:t>Both of these</w:t>
      </w:r>
      <w:proofErr w:type="gramEnd"/>
      <w:r w:rsidRPr="004A3F0D">
        <w:t xml:space="preserve"> scenarios are unacceptable because, if left uncorrected by regulation, they result in the operation of the ERCOT system below (under generation) or above (over generation) the system frequency set point (nominally 60 Hertz).  In the case of under generation, </w:t>
      </w:r>
      <w:r>
        <w:t>Load Frequency Control (</w:t>
      </w:r>
      <w:r w:rsidRPr="004A3F0D">
        <w:t>LFC</w:t>
      </w:r>
      <w:r>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3751C6DA" w14:textId="77777777" w:rsidR="00D011F0" w:rsidRPr="004A3F0D" w:rsidRDefault="00D011F0" w:rsidP="00D011F0">
      <w:pPr>
        <w:spacing w:line="276" w:lineRule="auto"/>
        <w:jc w:val="both"/>
      </w:pPr>
    </w:p>
    <w:p w14:paraId="5746622D" w14:textId="77777777" w:rsidR="00D011F0" w:rsidRPr="004A3F0D" w:rsidRDefault="00D011F0" w:rsidP="00D011F0">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t xml:space="preserve">ncillary </w:t>
      </w:r>
      <w:r w:rsidRPr="004A3F0D">
        <w:t>S</w:t>
      </w:r>
      <w:r>
        <w:t>ervice</w:t>
      </w:r>
      <w:r w:rsidRPr="004A3F0D">
        <w:t xml:space="preserve"> and the cost to the Load Serving Entities</w:t>
      </w:r>
      <w:r>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312F0A" w14:textId="77777777" w:rsidR="00D011F0" w:rsidRPr="004A3F0D" w:rsidRDefault="00D011F0" w:rsidP="00D011F0">
      <w:pPr>
        <w:spacing w:line="276" w:lineRule="auto"/>
        <w:jc w:val="both"/>
      </w:pPr>
    </w:p>
    <w:p w14:paraId="73E6728A" w14:textId="77777777" w:rsidR="00D011F0" w:rsidRPr="004A3F0D" w:rsidRDefault="00D011F0" w:rsidP="00D011F0">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6AC50527" w14:textId="77777777" w:rsidR="00D011F0" w:rsidRPr="004A3F0D" w:rsidRDefault="00D011F0" w:rsidP="00D011F0">
      <w:pPr>
        <w:spacing w:line="276" w:lineRule="auto"/>
        <w:jc w:val="both"/>
      </w:pPr>
    </w:p>
    <w:p w14:paraId="23638E19" w14:textId="77777777" w:rsidR="00D011F0" w:rsidRPr="004A3F0D" w:rsidRDefault="00D011F0" w:rsidP="00D011F0">
      <w:pPr>
        <w:spacing w:line="276" w:lineRule="auto"/>
        <w:jc w:val="both"/>
      </w:pPr>
      <w:r w:rsidRPr="004A3F0D">
        <w:t xml:space="preserve">Additionally, the Power Balance constraint can also be violated during operational scenarios characterized by </w:t>
      </w:r>
      <w:r>
        <w:t>G</w:t>
      </w:r>
      <w:r w:rsidRPr="004A3F0D">
        <w:t xml:space="preserve">eneration </w:t>
      </w:r>
      <w:r>
        <w:t>R</w:t>
      </w:r>
      <w:r w:rsidRPr="004A3F0D">
        <w:t xml:space="preserve">esource </w:t>
      </w:r>
      <w:ins w:id="1297" w:author="ERCOT" w:date="2024-06-27T19:24:00Z">
        <w:r>
          <w:t xml:space="preserve">and </w:t>
        </w:r>
      </w:ins>
      <w:ins w:id="1298" w:author="ERCOT" w:date="2024-07-30T21:10:00Z">
        <w:r>
          <w:t>ESR</w:t>
        </w:r>
      </w:ins>
      <w:ins w:id="1299" w:author="ERCOT" w:date="2024-06-27T19:24:00Z">
        <w:r>
          <w:t xml:space="preserve"> </w:t>
        </w:r>
      </w:ins>
      <w:r w:rsidRPr="004A3F0D">
        <w:t>ramp scarcity.  SCED calculates dispatch limits (</w:t>
      </w:r>
      <w:proofErr w:type="gramStart"/>
      <w:r w:rsidRPr="004A3F0D">
        <w:t>a</w:t>
      </w:r>
      <w:proofErr w:type="gramEnd"/>
      <w:r w:rsidRPr="004A3F0D">
        <w:t xml:space="preserve"> HDL and a LDL) for each resource that represent the amount of dispatch that can be achieved by a Generation Resource </w:t>
      </w:r>
      <w:ins w:id="1300" w:author="ERCOT" w:date="2024-06-27T19:24:00Z">
        <w:r>
          <w:t xml:space="preserve">or </w:t>
        </w:r>
      </w:ins>
      <w:ins w:id="1301" w:author="ERCOT" w:date="2024-07-30T21:10:00Z">
        <w:r>
          <w:t>ESR</w:t>
        </w:r>
      </w:ins>
      <w:ins w:id="1302" w:author="ERCOT" w:date="2024-06-27T19:23:00Z">
        <w:r>
          <w:t xml:space="preserve"> </w:t>
        </w:r>
      </w:ins>
      <w:r w:rsidRPr="004A3F0D">
        <w:t>at the end of a 5</w:t>
      </w:r>
      <w:r>
        <w:t>-</w:t>
      </w:r>
      <w:r w:rsidRPr="004A3F0D">
        <w:t xml:space="preserve">minute interval at the resource’s specified ramp rate given current system conditions and the physical ability of the resource.  The ramp rates used in this calculation are referred to as the SCED </w:t>
      </w:r>
      <w:r>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w:t>
      </w:r>
      <w:r w:rsidRPr="004A3F0D">
        <w:lastRenderedPageBreak/>
        <w:t xml:space="preserve">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rsidRPr="004A3F0D">
        <w:t>interval</w:t>
      </w:r>
      <w:proofErr w:type="gramEnd"/>
      <w:r w:rsidRPr="004A3F0D">
        <w:t xml:space="preserve"> then the likelihood of Power Balance violation will be less.  On the other </w:t>
      </w:r>
      <w:proofErr w:type="gramStart"/>
      <w:r w:rsidRPr="004A3F0D">
        <w:t>hand</w:t>
      </w:r>
      <w:proofErr w:type="gramEnd"/>
      <w:r w:rsidRPr="004A3F0D">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3D4F2255" w14:textId="77777777" w:rsidR="00D011F0" w:rsidRPr="004A3F0D" w:rsidRDefault="00D011F0" w:rsidP="00D011F0">
      <w:pPr>
        <w:spacing w:line="276" w:lineRule="auto"/>
        <w:jc w:val="both"/>
      </w:pPr>
    </w:p>
    <w:p w14:paraId="1FE4FB23" w14:textId="77777777" w:rsidR="00D011F0" w:rsidRPr="004A3F0D" w:rsidRDefault="00D011F0" w:rsidP="00D011F0">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2E83228A" w14:textId="77777777" w:rsidR="00D011F0" w:rsidRPr="004A3F0D" w:rsidRDefault="00D011F0" w:rsidP="00D011F0">
      <w:pPr>
        <w:spacing w:line="276" w:lineRule="auto"/>
        <w:jc w:val="both"/>
      </w:pPr>
    </w:p>
    <w:p w14:paraId="77D0E424" w14:textId="77777777" w:rsidR="00D011F0" w:rsidRPr="004A3F0D" w:rsidRDefault="00D011F0" w:rsidP="00D011F0">
      <w:pPr>
        <w:spacing w:after="240" w:line="276" w:lineRule="auto"/>
        <w:jc w:val="both"/>
      </w:pPr>
      <w:r w:rsidRPr="004A3F0D">
        <w:t xml:space="preserve">Additionally, Protocols limit both the Energy Offer Curves (“EOCs”) and the proxy EOC created in SCED to the SWCAP.  SCED uses the EOC submitted by a </w:t>
      </w:r>
      <w:r>
        <w:t>Qualified Scheduling Entity (</w:t>
      </w:r>
      <w:r w:rsidRPr="004A3F0D">
        <w:t>QSE</w:t>
      </w:r>
      <w:r>
        <w:t>)</w:t>
      </w:r>
      <w:r w:rsidRPr="004A3F0D">
        <w:t xml:space="preserve"> for its Generation Resources</w:t>
      </w:r>
      <w:ins w:id="1303" w:author="ERCOT" w:date="2024-06-27T19:27:00Z">
        <w:r>
          <w:t xml:space="preserve"> and </w:t>
        </w:r>
      </w:ins>
      <w:ins w:id="1304" w:author="ERCOT" w:date="2024-07-30T21:10:00Z">
        <w:r>
          <w:t>ESR</w:t>
        </w:r>
      </w:ins>
      <w:ins w:id="1305" w:author="ERCOT" w:date="2024-06-27T19:27:00Z">
        <w:r>
          <w:t>s</w:t>
        </w:r>
      </w:ins>
      <w:r w:rsidRPr="004A3F0D">
        <w:t xml:space="preserve"> subject to the following.  A proxy EOC is created in the SCED process if the QSE submitted </w:t>
      </w:r>
      <w:r>
        <w:t>EOC</w:t>
      </w:r>
      <w:r w:rsidRPr="004A3F0D">
        <w:t xml:space="preserve"> does not extend from LSL to HSL (in this case SCED extends the submitted EOC as described in Section 6.5.7.3, Security Constrained Economic Dispatch).  A proxy EOC is also created for Generation Resources</w:t>
      </w:r>
      <w:ins w:id="1306" w:author="ERCOT" w:date="2024-06-27T19:27:00Z">
        <w:r>
          <w:t xml:space="preserve"> and </w:t>
        </w:r>
      </w:ins>
      <w:ins w:id="1307" w:author="ERCOT" w:date="2024-07-30T21:10:00Z">
        <w:r>
          <w:t>ESR</w:t>
        </w:r>
      </w:ins>
      <w:ins w:id="1308" w:author="ERCOT" w:date="2024-06-27T19:27:00Z">
        <w:r>
          <w:t>s</w:t>
        </w:r>
      </w:ins>
      <w:r w:rsidRPr="004A3F0D">
        <w:t xml:space="preserve">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136BCD49"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23CD3B61" w14:textId="77777777" w:rsidR="00D011F0" w:rsidRPr="004A3F0D" w:rsidRDefault="00D011F0" w:rsidP="0080522F">
            <w:pPr>
              <w:spacing w:before="120" w:after="240"/>
              <w:rPr>
                <w:b/>
                <w:i/>
              </w:rPr>
            </w:pPr>
            <w:bookmarkStart w:id="1309" w:name="_Toc302383757"/>
            <w:bookmarkStart w:id="1310" w:name="_Toc384823714"/>
            <w:r w:rsidRPr="004A3F0D">
              <w:rPr>
                <w:b/>
                <w:i/>
              </w:rPr>
              <w:lastRenderedPageBreak/>
              <w:t>[OBDRR020:  Delete Section 4.2 above upon system implementation of the Real-Time Co-Optimization (RTC) project.]</w:t>
            </w:r>
          </w:p>
        </w:tc>
      </w:tr>
    </w:tbl>
    <w:p w14:paraId="29AF2337" w14:textId="77777777" w:rsidR="00D011F0" w:rsidRPr="004A3F0D" w:rsidRDefault="00D011F0" w:rsidP="00D011F0">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1309"/>
      <w:bookmarkEnd w:id="1310"/>
    </w:p>
    <w:p w14:paraId="3EE6C993" w14:textId="77777777" w:rsidR="00D011F0" w:rsidRPr="004A3F0D" w:rsidRDefault="00D011F0" w:rsidP="00D011F0">
      <w:pPr>
        <w:spacing w:after="240"/>
        <w:rPr>
          <w:b/>
          <w:iCs/>
          <w:szCs w:val="20"/>
          <w:lang w:val="x-none" w:eastAsia="x-none"/>
        </w:rPr>
      </w:pPr>
      <w:bookmarkStart w:id="1311"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36CFE904" w14:textId="77777777" w:rsidR="00D011F0" w:rsidRPr="004A3F0D" w:rsidRDefault="00D011F0" w:rsidP="00D011F0">
      <w:pPr>
        <w:jc w:val="center"/>
        <w:rPr>
          <w:b/>
        </w:rPr>
      </w:pPr>
    </w:p>
    <w:tbl>
      <w:tblPr>
        <w:tblW w:w="3273" w:type="dxa"/>
        <w:tblInd w:w="1672" w:type="dxa"/>
        <w:tblLayout w:type="fixed"/>
        <w:tblLook w:val="04A0" w:firstRow="1" w:lastRow="0" w:firstColumn="1" w:lastColumn="0" w:noHBand="0" w:noVBand="1"/>
      </w:tblPr>
      <w:tblGrid>
        <w:gridCol w:w="1720"/>
        <w:gridCol w:w="1553"/>
      </w:tblGrid>
      <w:tr w:rsidR="00D011F0" w:rsidRPr="004A3F0D" w14:paraId="7B3EC24F" w14:textId="77777777" w:rsidTr="0080522F">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B0569" w14:textId="77777777" w:rsidR="00D011F0" w:rsidRPr="004A3F0D" w:rsidRDefault="00D011F0" w:rsidP="0080522F">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4A7B6782" w14:textId="77777777" w:rsidR="00D011F0" w:rsidRPr="004A3F0D" w:rsidRDefault="00D011F0" w:rsidP="0080522F">
            <w:pPr>
              <w:jc w:val="center"/>
              <w:rPr>
                <w:b/>
                <w:bCs/>
                <w:i/>
              </w:rPr>
            </w:pPr>
            <w:r w:rsidRPr="004A3F0D">
              <w:rPr>
                <w:b/>
                <w:bCs/>
                <w:i/>
              </w:rPr>
              <w:t>Penalty Value ($/MWh)</w:t>
            </w:r>
          </w:p>
        </w:tc>
      </w:tr>
      <w:tr w:rsidR="00D011F0" w:rsidRPr="004A3F0D" w14:paraId="4168AA04"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1B159F8" w14:textId="77777777" w:rsidR="00D011F0" w:rsidRPr="004A3F0D" w:rsidRDefault="00D011F0" w:rsidP="0080522F">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BD54FF0" w14:textId="77777777" w:rsidR="00D011F0" w:rsidRPr="004A3F0D" w:rsidRDefault="00D011F0" w:rsidP="0080522F">
            <w:pPr>
              <w:jc w:val="center"/>
            </w:pPr>
            <w:r w:rsidRPr="004A3F0D">
              <w:t xml:space="preserve">250 </w:t>
            </w:r>
          </w:p>
        </w:tc>
      </w:tr>
      <w:tr w:rsidR="00D011F0" w:rsidRPr="004A3F0D" w14:paraId="4ED1F252"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74F30CB" w14:textId="77777777" w:rsidR="00D011F0" w:rsidRPr="004A3F0D" w:rsidRDefault="00D011F0" w:rsidP="0080522F">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40FD7AD" w14:textId="77777777" w:rsidR="00D011F0" w:rsidRPr="004A3F0D" w:rsidRDefault="00D011F0" w:rsidP="0080522F">
            <w:pPr>
              <w:jc w:val="center"/>
            </w:pPr>
            <w:r w:rsidRPr="004A3F0D">
              <w:t xml:space="preserve">300 </w:t>
            </w:r>
          </w:p>
        </w:tc>
      </w:tr>
      <w:tr w:rsidR="00D011F0" w:rsidRPr="004A3F0D" w14:paraId="78D5B10C"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74A11E6" w14:textId="77777777" w:rsidR="00D011F0" w:rsidRPr="004A3F0D" w:rsidRDefault="00D011F0" w:rsidP="0080522F">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F9D83CA" w14:textId="77777777" w:rsidR="00D011F0" w:rsidRPr="004A3F0D" w:rsidRDefault="00D011F0" w:rsidP="0080522F">
            <w:pPr>
              <w:jc w:val="center"/>
            </w:pPr>
            <w:r w:rsidRPr="004A3F0D">
              <w:t xml:space="preserve">400 </w:t>
            </w:r>
          </w:p>
        </w:tc>
      </w:tr>
      <w:tr w:rsidR="00D011F0" w:rsidRPr="004A3F0D" w14:paraId="22229498"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8F6234E" w14:textId="77777777" w:rsidR="00D011F0" w:rsidRPr="004A3F0D" w:rsidRDefault="00D011F0" w:rsidP="0080522F">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5B52A3F" w14:textId="77777777" w:rsidR="00D011F0" w:rsidRPr="004A3F0D" w:rsidRDefault="00D011F0" w:rsidP="0080522F">
            <w:pPr>
              <w:jc w:val="center"/>
            </w:pPr>
            <w:r w:rsidRPr="004A3F0D">
              <w:t xml:space="preserve">500 </w:t>
            </w:r>
          </w:p>
        </w:tc>
      </w:tr>
      <w:tr w:rsidR="00D011F0" w:rsidRPr="004A3F0D" w14:paraId="0E663087"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3AB5FAA" w14:textId="77777777" w:rsidR="00D011F0" w:rsidRPr="004A3F0D" w:rsidRDefault="00D011F0" w:rsidP="0080522F">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081CB70" w14:textId="77777777" w:rsidR="00D011F0" w:rsidRPr="004A3F0D" w:rsidRDefault="00D011F0" w:rsidP="0080522F">
            <w:pPr>
              <w:jc w:val="center"/>
            </w:pPr>
            <w:r w:rsidRPr="004A3F0D">
              <w:t xml:space="preserve">1,000 </w:t>
            </w:r>
          </w:p>
        </w:tc>
      </w:tr>
      <w:tr w:rsidR="00D011F0" w:rsidRPr="004A3F0D" w14:paraId="6567F2C6"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1605E4D" w14:textId="77777777" w:rsidR="00D011F0" w:rsidRPr="004A3F0D" w:rsidRDefault="00D011F0" w:rsidP="0080522F">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90E51E0" w14:textId="77777777" w:rsidR="00D011F0" w:rsidRPr="004A3F0D" w:rsidRDefault="00D011F0" w:rsidP="0080522F">
            <w:pPr>
              <w:jc w:val="center"/>
            </w:pPr>
            <w:r w:rsidRPr="004A3F0D">
              <w:t>2,250 </w:t>
            </w:r>
            <w:r w:rsidRPr="004A3F0D">
              <w:rPr>
                <w:sz w:val="22"/>
                <w:szCs w:val="22"/>
              </w:rPr>
              <w:t xml:space="preserve"> </w:t>
            </w:r>
          </w:p>
        </w:tc>
      </w:tr>
      <w:tr w:rsidR="00D011F0" w:rsidRPr="004A3F0D" w14:paraId="2BD9FAC6"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FD9954E" w14:textId="77777777" w:rsidR="00D011F0" w:rsidRPr="004A3F0D" w:rsidRDefault="00D011F0" w:rsidP="0080522F">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941C972" w14:textId="77777777" w:rsidR="00D011F0" w:rsidRPr="004A3F0D" w:rsidRDefault="00D011F0" w:rsidP="0080522F">
            <w:pPr>
              <w:jc w:val="center"/>
            </w:pPr>
            <w:r w:rsidRPr="004A3F0D">
              <w:t>4,500 </w:t>
            </w:r>
            <w:r w:rsidRPr="004A3F0D">
              <w:rPr>
                <w:sz w:val="22"/>
                <w:szCs w:val="22"/>
              </w:rPr>
              <w:t xml:space="preserve"> </w:t>
            </w:r>
          </w:p>
        </w:tc>
      </w:tr>
      <w:tr w:rsidR="00D011F0" w:rsidRPr="004A3F0D" w14:paraId="74C40A82"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4764808" w14:textId="77777777" w:rsidR="00D011F0" w:rsidRPr="004A3F0D" w:rsidRDefault="00D011F0" w:rsidP="0080522F">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8B64D66" w14:textId="77777777" w:rsidR="00D011F0" w:rsidRPr="004A3F0D" w:rsidRDefault="00D011F0" w:rsidP="0080522F">
            <w:pPr>
              <w:jc w:val="center"/>
            </w:pPr>
            <w:r w:rsidRPr="004A3F0D">
              <w:t>HCAP plus 1</w:t>
            </w:r>
          </w:p>
        </w:tc>
      </w:tr>
    </w:tbl>
    <w:p w14:paraId="1FD40FDF" w14:textId="77777777" w:rsidR="00D011F0" w:rsidRPr="004A3F0D" w:rsidRDefault="00D011F0" w:rsidP="00D011F0">
      <w:pPr>
        <w:jc w:val="center"/>
        <w:rPr>
          <w:b/>
        </w:rPr>
      </w:pPr>
    </w:p>
    <w:p w14:paraId="25718E31" w14:textId="77777777" w:rsidR="00D011F0" w:rsidRPr="004A3F0D" w:rsidRDefault="00D011F0" w:rsidP="00D011F0"/>
    <w:p w14:paraId="1068BFC7" w14:textId="77777777" w:rsidR="00D011F0" w:rsidRPr="004A3F0D" w:rsidRDefault="00D011F0" w:rsidP="00D011F0">
      <w:r w:rsidRPr="004A3F0D">
        <w:t>The SCED under-generation Power Balance Penalty curve will be capped at LCAP plus $1 per MWh whenever the SWCAP is set to the LCAP.</w:t>
      </w:r>
    </w:p>
    <w:p w14:paraId="1D91DDD5" w14:textId="77777777" w:rsidR="00D011F0" w:rsidRPr="004A3F0D" w:rsidRDefault="00D011F0" w:rsidP="00D011F0"/>
    <w:p w14:paraId="7FF7F21E" w14:textId="77777777" w:rsidR="00D011F0" w:rsidRPr="004A3F0D" w:rsidRDefault="00D011F0" w:rsidP="00D011F0">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D011F0" w:rsidRPr="004A3F0D" w14:paraId="2482A687" w14:textId="77777777" w:rsidTr="0080522F">
        <w:trPr>
          <w:trHeight w:val="458"/>
          <w:jc w:val="center"/>
        </w:trPr>
        <w:tc>
          <w:tcPr>
            <w:tcW w:w="2028" w:type="dxa"/>
          </w:tcPr>
          <w:p w14:paraId="66105C83" w14:textId="77777777" w:rsidR="00D011F0" w:rsidRPr="004A3F0D" w:rsidRDefault="00D011F0" w:rsidP="0080522F">
            <w:pPr>
              <w:jc w:val="center"/>
              <w:rPr>
                <w:b/>
              </w:rPr>
            </w:pPr>
            <w:r w:rsidRPr="004A3F0D">
              <w:rPr>
                <w:b/>
                <w:bCs/>
                <w:i/>
                <w:iCs/>
                <w:color w:val="000000"/>
              </w:rPr>
              <w:t>MW Violation</w:t>
            </w:r>
          </w:p>
        </w:tc>
        <w:tc>
          <w:tcPr>
            <w:tcW w:w="1888" w:type="dxa"/>
          </w:tcPr>
          <w:p w14:paraId="1CB9F1EC" w14:textId="77777777" w:rsidR="00D011F0" w:rsidRPr="004A3F0D" w:rsidRDefault="00D011F0" w:rsidP="0080522F">
            <w:pPr>
              <w:jc w:val="center"/>
              <w:rPr>
                <w:b/>
              </w:rPr>
            </w:pPr>
            <w:r w:rsidRPr="004A3F0D">
              <w:rPr>
                <w:b/>
                <w:bCs/>
                <w:i/>
                <w:iCs/>
                <w:color w:val="000000"/>
              </w:rPr>
              <w:t>Penalty Value ($/MWh)</w:t>
            </w:r>
          </w:p>
        </w:tc>
      </w:tr>
      <w:tr w:rsidR="00D011F0" w:rsidRPr="004A3F0D" w14:paraId="74ED4929" w14:textId="77777777" w:rsidTr="0080522F">
        <w:trPr>
          <w:trHeight w:val="350"/>
          <w:jc w:val="center"/>
        </w:trPr>
        <w:tc>
          <w:tcPr>
            <w:tcW w:w="2028" w:type="dxa"/>
          </w:tcPr>
          <w:p w14:paraId="433B60EF" w14:textId="77777777" w:rsidR="00D011F0" w:rsidRPr="004A3F0D" w:rsidRDefault="00D011F0" w:rsidP="0080522F">
            <w:pPr>
              <w:jc w:val="center"/>
              <w:rPr>
                <w:b/>
              </w:rPr>
            </w:pPr>
            <w:r w:rsidRPr="004A3F0D">
              <w:rPr>
                <w:b/>
              </w:rPr>
              <w:t>&lt; 100,000</w:t>
            </w:r>
          </w:p>
        </w:tc>
        <w:tc>
          <w:tcPr>
            <w:tcW w:w="1888" w:type="dxa"/>
          </w:tcPr>
          <w:p w14:paraId="58028D22" w14:textId="77777777" w:rsidR="00D011F0" w:rsidRPr="004A3F0D" w:rsidRDefault="00D011F0" w:rsidP="0080522F">
            <w:pPr>
              <w:jc w:val="center"/>
              <w:rPr>
                <w:b/>
              </w:rPr>
            </w:pPr>
            <w:r w:rsidRPr="004A3F0D">
              <w:rPr>
                <w:b/>
              </w:rPr>
              <w:t>-250</w:t>
            </w:r>
          </w:p>
        </w:tc>
      </w:tr>
    </w:tbl>
    <w:p w14:paraId="4E1C94BE" w14:textId="77777777" w:rsidR="00D011F0" w:rsidRPr="004A3F0D" w:rsidRDefault="00D011F0" w:rsidP="00D011F0"/>
    <w:p w14:paraId="398317C3" w14:textId="77777777" w:rsidR="00D011F0" w:rsidRPr="004A3F0D" w:rsidRDefault="00D011F0" w:rsidP="00D011F0"/>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0D2A015"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75336C67" w14:textId="77777777" w:rsidR="00D011F0" w:rsidRPr="004A3F0D" w:rsidRDefault="00D011F0" w:rsidP="0080522F">
            <w:pPr>
              <w:spacing w:before="120" w:after="240"/>
              <w:rPr>
                <w:b/>
                <w:i/>
              </w:rPr>
            </w:pPr>
            <w:r w:rsidRPr="004A3F0D">
              <w:rPr>
                <w:b/>
                <w:i/>
              </w:rPr>
              <w:t>[OBDRR020:  Delete Section 4.3 above upon system implementation of the Real-Time Co-Optimization (RTC) project.]</w:t>
            </w:r>
          </w:p>
        </w:tc>
      </w:tr>
    </w:tbl>
    <w:p w14:paraId="3B54186D" w14:textId="77777777" w:rsidR="00D011F0" w:rsidRDefault="00D011F0" w:rsidP="00D011F0">
      <w:pPr>
        <w:keepNext/>
        <w:spacing w:after="240"/>
        <w:jc w:val="center"/>
        <w:outlineLvl w:val="0"/>
        <w:rPr>
          <w:b/>
          <w:caps/>
          <w:szCs w:val="20"/>
        </w:rPr>
      </w:pPr>
      <w:bookmarkStart w:id="1312" w:name="_Toc384823715"/>
    </w:p>
    <w:p w14:paraId="2439DC6D" w14:textId="77777777" w:rsidR="00D011F0" w:rsidRPr="004A3F0D" w:rsidRDefault="00D011F0" w:rsidP="00D011F0">
      <w:pPr>
        <w:keepNext/>
        <w:spacing w:after="240"/>
        <w:jc w:val="center"/>
        <w:outlineLvl w:val="0"/>
        <w:rPr>
          <w:b/>
          <w:caps/>
          <w:szCs w:val="20"/>
        </w:rPr>
      </w:pPr>
      <w:r w:rsidRPr="004A3F0D">
        <w:rPr>
          <w:b/>
          <w:caps/>
          <w:szCs w:val="20"/>
        </w:rPr>
        <w:t>Appendix 1</w:t>
      </w:r>
      <w:bookmarkEnd w:id="1311"/>
      <w:r w:rsidRPr="004A3F0D">
        <w:rPr>
          <w:b/>
          <w:caps/>
          <w:szCs w:val="20"/>
        </w:rPr>
        <w:t xml:space="preserve">: </w:t>
      </w:r>
      <w:bookmarkStart w:id="1313" w:name="_Toc302383759"/>
      <w:r w:rsidRPr="004A3F0D">
        <w:rPr>
          <w:b/>
          <w:caps/>
          <w:szCs w:val="20"/>
        </w:rPr>
        <w:t>The SCED Optimization Objective Function and Constraints</w:t>
      </w:r>
      <w:bookmarkEnd w:id="1312"/>
      <w:bookmarkEnd w:id="1313"/>
    </w:p>
    <w:p w14:paraId="5AC9F85E" w14:textId="77777777" w:rsidR="00D011F0" w:rsidRPr="004A3F0D" w:rsidRDefault="00D011F0" w:rsidP="00D011F0">
      <w:r w:rsidRPr="004A3F0D">
        <w:t>The SCED optimization objective function is as given by the following:</w:t>
      </w:r>
    </w:p>
    <w:p w14:paraId="114A25E3" w14:textId="77777777" w:rsidR="00D011F0" w:rsidRPr="004A3F0D" w:rsidRDefault="00D011F0" w:rsidP="00D011F0">
      <w:pPr>
        <w:ind w:firstLine="720"/>
      </w:pPr>
      <w:r w:rsidRPr="004A3F0D">
        <w:t xml:space="preserve">Minimize </w:t>
      </w:r>
      <w:r w:rsidRPr="004A3F0D">
        <w:tab/>
        <w:t xml:space="preserve">{Cost of dispatching </w:t>
      </w:r>
      <w:proofErr w:type="gramStart"/>
      <w:r w:rsidRPr="004A3F0D">
        <w:t>generation</w:t>
      </w:r>
      <w:proofErr w:type="gramEnd"/>
      <w:r w:rsidRPr="004A3F0D">
        <w:t xml:space="preserve"> </w:t>
      </w:r>
    </w:p>
    <w:p w14:paraId="649C32FB" w14:textId="77777777" w:rsidR="00D011F0" w:rsidRPr="004A3F0D" w:rsidRDefault="00D011F0" w:rsidP="00D011F0">
      <w:pPr>
        <w:ind w:left="1440" w:firstLine="720"/>
      </w:pPr>
      <w:r w:rsidRPr="004A3F0D">
        <w:t xml:space="preserve">+ Penalty for violating Power Balance </w:t>
      </w:r>
      <w:proofErr w:type="gramStart"/>
      <w:r w:rsidRPr="004A3F0D">
        <w:t>constraint</w:t>
      </w:r>
      <w:proofErr w:type="gramEnd"/>
      <w:r w:rsidRPr="004A3F0D">
        <w:t xml:space="preserve"> </w:t>
      </w:r>
    </w:p>
    <w:p w14:paraId="575CA5E4" w14:textId="77777777" w:rsidR="00D011F0" w:rsidRPr="004A3F0D" w:rsidRDefault="00D011F0" w:rsidP="00D011F0">
      <w:pPr>
        <w:ind w:left="1440" w:firstLine="720"/>
      </w:pPr>
      <w:r w:rsidRPr="004A3F0D">
        <w:t>+ Penalty for violating transmission constraints}</w:t>
      </w:r>
    </w:p>
    <w:p w14:paraId="18550C73" w14:textId="77777777" w:rsidR="00D011F0" w:rsidRPr="004A3F0D" w:rsidRDefault="00D011F0" w:rsidP="00D011F0"/>
    <w:p w14:paraId="11CB4B7B" w14:textId="77777777" w:rsidR="00D011F0" w:rsidRPr="004A3F0D" w:rsidRDefault="00D011F0" w:rsidP="00D011F0">
      <w:r w:rsidRPr="004A3F0D">
        <w:t>which is:</w:t>
      </w:r>
    </w:p>
    <w:p w14:paraId="3F1B6DE6" w14:textId="77777777" w:rsidR="00D011F0" w:rsidRPr="004A3F0D" w:rsidRDefault="00D011F0" w:rsidP="00D011F0">
      <w:pPr>
        <w:ind w:firstLine="720"/>
      </w:pPr>
      <w:r w:rsidRPr="004A3F0D">
        <w:t xml:space="preserve"> Minimize </w:t>
      </w:r>
      <w:r w:rsidRPr="004A3F0D">
        <w:tab/>
        <w:t xml:space="preserve">{sum of (offer price * MW dispatched) </w:t>
      </w:r>
    </w:p>
    <w:p w14:paraId="1A53DD95" w14:textId="77777777" w:rsidR="00D011F0" w:rsidRPr="004A3F0D" w:rsidRDefault="00D011F0" w:rsidP="00D011F0">
      <w:pPr>
        <w:ind w:left="1440" w:firstLine="720"/>
      </w:pPr>
      <w:r w:rsidRPr="004A3F0D">
        <w:t xml:space="preserve">+ sum (Penalty * Power Balance violation MW amount) </w:t>
      </w:r>
    </w:p>
    <w:p w14:paraId="1E686C7B" w14:textId="77777777" w:rsidR="00D011F0" w:rsidRPr="004A3F0D" w:rsidRDefault="00D011F0" w:rsidP="00D011F0">
      <w:pPr>
        <w:ind w:left="1440" w:firstLine="720"/>
      </w:pPr>
      <w:r w:rsidRPr="004A3F0D">
        <w:t>+ sum (Penalty *</w:t>
      </w:r>
      <w:r>
        <w:t xml:space="preserve"> </w:t>
      </w:r>
      <w:r w:rsidRPr="004A3F0D">
        <w:t>Transmission constraint violation MW amount)}</w:t>
      </w:r>
    </w:p>
    <w:p w14:paraId="27166BE0" w14:textId="77777777" w:rsidR="00D011F0" w:rsidRPr="004A3F0D" w:rsidRDefault="00D011F0" w:rsidP="00D011F0"/>
    <w:p w14:paraId="223524E7" w14:textId="77777777" w:rsidR="00D011F0" w:rsidRPr="004A3F0D" w:rsidRDefault="00D011F0" w:rsidP="00D011F0">
      <w:r w:rsidRPr="004A3F0D">
        <w:t>The objective is subject to the following constraints:</w:t>
      </w:r>
    </w:p>
    <w:p w14:paraId="6BD5720E" w14:textId="77777777" w:rsidR="00D011F0" w:rsidRPr="004A3F0D" w:rsidRDefault="00D011F0" w:rsidP="00D011F0">
      <w:pPr>
        <w:numPr>
          <w:ilvl w:val="0"/>
          <w:numId w:val="26"/>
        </w:numPr>
      </w:pPr>
      <w:r w:rsidRPr="004A3F0D">
        <w:t>Power Balance Constraint</w:t>
      </w:r>
    </w:p>
    <w:p w14:paraId="76856F81" w14:textId="77777777" w:rsidR="00D011F0" w:rsidRPr="004A3F0D" w:rsidRDefault="00D011F0" w:rsidP="00D011F0">
      <w:pPr>
        <w:ind w:left="720" w:firstLine="720"/>
      </w:pPr>
      <w:r w:rsidRPr="004A3F0D">
        <w:t>sum (Base Point) + under gen slack – over gen slack = Generation To Be Dispatched</w:t>
      </w:r>
    </w:p>
    <w:p w14:paraId="7813A1C5" w14:textId="77777777" w:rsidR="00D011F0" w:rsidRPr="004A3F0D" w:rsidRDefault="00D011F0" w:rsidP="00D011F0">
      <w:pPr>
        <w:numPr>
          <w:ilvl w:val="0"/>
          <w:numId w:val="27"/>
        </w:numPr>
      </w:pPr>
      <w:r w:rsidRPr="004A3F0D">
        <w:t>Transmission Constraints</w:t>
      </w:r>
    </w:p>
    <w:p w14:paraId="2431F0CA" w14:textId="77777777" w:rsidR="00D011F0" w:rsidRPr="004A3F0D" w:rsidRDefault="00D011F0" w:rsidP="00D011F0">
      <w:r w:rsidRPr="004A3F0D">
        <w:tab/>
      </w:r>
      <w:r w:rsidRPr="004A3F0D">
        <w:tab/>
        <w:t>sum(Shift Factor * Base Point) – violation slack  ≤  limit</w:t>
      </w:r>
    </w:p>
    <w:p w14:paraId="2AEF305A" w14:textId="77777777" w:rsidR="00D011F0" w:rsidRPr="004A3F0D" w:rsidRDefault="00D011F0" w:rsidP="00D011F0">
      <w:pPr>
        <w:numPr>
          <w:ilvl w:val="0"/>
          <w:numId w:val="28"/>
        </w:numPr>
      </w:pPr>
      <w:r w:rsidRPr="004A3F0D">
        <w:t xml:space="preserve">Dispatch Limits </w:t>
      </w:r>
    </w:p>
    <w:p w14:paraId="351EC4AA" w14:textId="77777777" w:rsidR="00D011F0" w:rsidRPr="004A3F0D" w:rsidRDefault="00D011F0" w:rsidP="00D011F0">
      <w:r w:rsidRPr="004A3F0D">
        <w:tab/>
      </w:r>
      <w:r w:rsidRPr="004A3F0D">
        <w:tab/>
        <w:t>LDL ≤  Base Point ≤ HDL</w:t>
      </w:r>
    </w:p>
    <w:p w14:paraId="786B6AAC" w14:textId="77777777" w:rsidR="00D011F0" w:rsidRPr="004A3F0D" w:rsidRDefault="00D011F0" w:rsidP="00D011F0">
      <w:pPr>
        <w:keepLines/>
        <w:widowControl w:val="0"/>
        <w:spacing w:line="240" w:lineRule="atLeast"/>
        <w:rPr>
          <w:b/>
          <w:position w:val="-28"/>
          <w:sz w:val="20"/>
          <w:szCs w:val="20"/>
        </w:rPr>
      </w:pPr>
    </w:p>
    <w:p w14:paraId="4BE83C2C" w14:textId="77777777" w:rsidR="00D011F0" w:rsidRPr="004A3F0D" w:rsidRDefault="00D011F0" w:rsidP="00D011F0">
      <w:r w:rsidRPr="004A3F0D">
        <w:t>Based on the SCED dispatch the LMP at each Electrical Bus is calculated as</w:t>
      </w:r>
    </w:p>
    <w:p w14:paraId="27594F35" w14:textId="77777777" w:rsidR="00D011F0" w:rsidRPr="004A3F0D" w:rsidRDefault="00D011F0" w:rsidP="00D011F0">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8407B53" w14:textId="77777777" w:rsidR="00D011F0" w:rsidRPr="004A3F0D" w:rsidRDefault="00D011F0" w:rsidP="00D011F0">
      <w:proofErr w:type="gramStart"/>
      <w:r w:rsidRPr="004A3F0D">
        <w:t>Where</w:t>
      </w:r>
      <w:proofErr w:type="gramEnd"/>
      <w:r w:rsidRPr="004A3F0D">
        <w:t xml:space="preserve"> </w:t>
      </w:r>
    </w:p>
    <w:p w14:paraId="4CC7D52D" w14:textId="77777777" w:rsidR="00D011F0" w:rsidRPr="004A3F0D" w:rsidRDefault="00D011F0" w:rsidP="00D011F0"/>
    <w:p w14:paraId="2949F7C4" w14:textId="77777777" w:rsidR="00D011F0" w:rsidRPr="004A3F0D" w:rsidRDefault="00D011F0" w:rsidP="00D011F0">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4A3F0D">
        <w:t xml:space="preserve"> = System Lambda or Power Balance Penalty (if a Power Balance violation exists) at time interval “t”</w:t>
      </w:r>
    </w:p>
    <w:p w14:paraId="15B2DA92" w14:textId="77777777" w:rsidR="00D011F0" w:rsidRPr="004A3F0D" w:rsidRDefault="00D011F0" w:rsidP="00D011F0">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4A3F0D">
        <w:t xml:space="preserve"> = Shift Factor impact of the bus “bus” on constraint “c” at time interval “t”</w:t>
      </w:r>
    </w:p>
    <w:p w14:paraId="0977C7A4" w14:textId="77777777" w:rsidR="00D011F0" w:rsidRPr="004A3F0D" w:rsidRDefault="00D011F0" w:rsidP="00D011F0">
      <w:pPr>
        <w:ind w:firstLine="720"/>
      </w:pPr>
      <w:r w:rsidRPr="004A3F0D">
        <w:rPr>
          <w:position w:val="-14"/>
        </w:rPr>
        <w:object w:dxaOrig="580" w:dyaOrig="380" w14:anchorId="6253EAA9">
          <v:shape id="_x0000_i1065" type="#_x0000_t75" style="width:30pt;height:20.4pt" o:ole="">
            <v:imagedata r:id="rId86" o:title=""/>
          </v:shape>
          <o:OLEObject Type="Embed" ProgID="Equation.3" ShapeID="_x0000_i1065" DrawAspect="Content" ObjectID="_1793165418" r:id="rId87"/>
        </w:object>
      </w:r>
      <w:r w:rsidRPr="004A3F0D">
        <w:t xml:space="preserve"> = Shadow Price of constraint “c” at time interval “t” (capped at Max Shadow Price for this constraint).</w:t>
      </w:r>
    </w:p>
    <w:p w14:paraId="5332A5AF" w14:textId="77777777" w:rsidR="00D011F0" w:rsidRPr="004A3F0D" w:rsidRDefault="00D011F0" w:rsidP="00D011F0"/>
    <w:p w14:paraId="590B12E0" w14:textId="77777777" w:rsidR="00D011F0" w:rsidRPr="004A3F0D" w:rsidRDefault="00D011F0" w:rsidP="00D011F0">
      <w:r w:rsidRPr="004A3F0D">
        <w:t>During scarcity if a transmission constraint is violated then transmission constraint and Power Balance constraint will interact with each other to determine whether to move up or move down a resource with positive S</w:t>
      </w:r>
      <w:r>
        <w:t xml:space="preserve">hift </w:t>
      </w:r>
      <w:r w:rsidRPr="004A3F0D">
        <w:t>F</w:t>
      </w:r>
      <w:r>
        <w:t>actor</w:t>
      </w:r>
      <w:r w:rsidRPr="004A3F0D">
        <w:t xml:space="preserve"> to the violated constraints if there are no other resources available. </w:t>
      </w:r>
    </w:p>
    <w:p w14:paraId="18DFEF39" w14:textId="77777777" w:rsidR="00D011F0" w:rsidRPr="004A3F0D" w:rsidRDefault="00D011F0" w:rsidP="00D011F0">
      <w:pPr>
        <w:numPr>
          <w:ilvl w:val="1"/>
          <w:numId w:val="29"/>
        </w:numPr>
      </w:pPr>
      <w:r w:rsidRPr="004A3F0D">
        <w:t xml:space="preserve">Cost of moving up the Resource = Shift Factor * Transmission Constraint Penalty + Offer cost </w:t>
      </w:r>
    </w:p>
    <w:p w14:paraId="61E91AFF" w14:textId="77777777" w:rsidR="00D011F0" w:rsidRPr="004A3F0D" w:rsidRDefault="00D011F0" w:rsidP="00D011F0">
      <w:pPr>
        <w:numPr>
          <w:ilvl w:val="1"/>
          <w:numId w:val="29"/>
        </w:numPr>
      </w:pPr>
      <w:r w:rsidRPr="004A3F0D">
        <w:t xml:space="preserve"> Cost of moving down the Resource = Power Balance Penalty </w:t>
      </w:r>
    </w:p>
    <w:p w14:paraId="46BD98CE" w14:textId="77777777" w:rsidR="00D011F0" w:rsidRPr="004A3F0D" w:rsidRDefault="00D011F0" w:rsidP="00D011F0"/>
    <w:p w14:paraId="729BED73" w14:textId="77777777" w:rsidR="00D011F0" w:rsidRPr="004A3F0D" w:rsidRDefault="00D011F0" w:rsidP="00D011F0">
      <w:r w:rsidRPr="004A3F0D">
        <w:t>The Resource will be moved down for resolving constraints if (a) &gt; (b).</w:t>
      </w:r>
    </w:p>
    <w:p w14:paraId="62F15414" w14:textId="77777777" w:rsidR="00D011F0" w:rsidRPr="004A3F0D" w:rsidRDefault="00D011F0" w:rsidP="00D011F0">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4087E2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5F33747B" w14:textId="77777777" w:rsidR="00D011F0" w:rsidRPr="004A3F0D" w:rsidRDefault="00D011F0" w:rsidP="0080522F">
            <w:pPr>
              <w:spacing w:before="120" w:after="240"/>
              <w:rPr>
                <w:b/>
                <w:i/>
              </w:rPr>
            </w:pPr>
            <w:r w:rsidRPr="004A3F0D">
              <w:rPr>
                <w:b/>
                <w:i/>
              </w:rPr>
              <w:lastRenderedPageBreak/>
              <w:t>[OBDRR020:  Delete Appendix 1 above upon system implementation of the Real-Time Co-Optimization (RTC) project and renumber accordingly.]</w:t>
            </w:r>
          </w:p>
        </w:tc>
      </w:tr>
    </w:tbl>
    <w:p w14:paraId="64DBA3F5" w14:textId="77777777" w:rsidR="00D011F0" w:rsidRPr="004A3F0D" w:rsidRDefault="00D011F0" w:rsidP="00D011F0"/>
    <w:p w14:paraId="592DE464" w14:textId="77777777" w:rsidR="00D011F0" w:rsidRDefault="00D011F0" w:rsidP="00D011F0">
      <w:pPr>
        <w:keepNext/>
        <w:spacing w:after="240"/>
        <w:jc w:val="center"/>
        <w:outlineLvl w:val="0"/>
        <w:rPr>
          <w:b/>
          <w:caps/>
          <w:szCs w:val="20"/>
        </w:rPr>
      </w:pPr>
      <w:bookmarkStart w:id="1314" w:name="_Toc272474911"/>
      <w:bookmarkStart w:id="1315" w:name="_Toc302383760"/>
      <w:bookmarkStart w:id="1316" w:name="_Toc384823716"/>
    </w:p>
    <w:p w14:paraId="509FA9DE" w14:textId="77777777" w:rsidR="00D011F0" w:rsidRPr="004A3F0D" w:rsidRDefault="00D011F0" w:rsidP="00D011F0">
      <w:pPr>
        <w:keepNext/>
        <w:spacing w:after="240"/>
        <w:jc w:val="center"/>
        <w:outlineLvl w:val="0"/>
        <w:rPr>
          <w:b/>
          <w:bCs/>
          <w:kern w:val="32"/>
          <w:sz w:val="28"/>
          <w:szCs w:val="28"/>
          <w:lang w:val="x-none" w:eastAsia="x-none"/>
        </w:rPr>
      </w:pPr>
      <w:r w:rsidRPr="004A3F0D">
        <w:rPr>
          <w:b/>
          <w:caps/>
          <w:szCs w:val="20"/>
        </w:rPr>
        <w:t>Appendix 2</w:t>
      </w:r>
      <w:bookmarkEnd w:id="1314"/>
      <w:bookmarkEnd w:id="1315"/>
      <w:r w:rsidRPr="004A3F0D">
        <w:rPr>
          <w:b/>
          <w:caps/>
          <w:szCs w:val="20"/>
        </w:rPr>
        <w:t xml:space="preserve">: </w:t>
      </w:r>
      <w:bookmarkStart w:id="1317" w:name="_Toc272474912"/>
      <w:bookmarkStart w:id="1318" w:name="_Toc302383761"/>
      <w:r w:rsidRPr="004A3F0D">
        <w:rPr>
          <w:b/>
          <w:caps/>
          <w:szCs w:val="20"/>
        </w:rPr>
        <w:t>Day-Ahead Market Optimization Control Parameters</w:t>
      </w:r>
      <w:bookmarkEnd w:id="1316"/>
      <w:bookmarkEnd w:id="1317"/>
      <w:bookmarkEnd w:id="1318"/>
    </w:p>
    <w:p w14:paraId="184485D0" w14:textId="77777777" w:rsidR="00D011F0" w:rsidRPr="004A3F0D" w:rsidRDefault="00D011F0" w:rsidP="00D011F0">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w:t>
      </w:r>
      <w:proofErr w:type="gramStart"/>
      <w:r w:rsidRPr="004A3F0D">
        <w:rPr>
          <w:iCs/>
        </w:rPr>
        <w:t>violations</w:t>
      </w:r>
      <w:proofErr w:type="gramEnd"/>
      <w:r w:rsidRPr="004A3F0D">
        <w:rPr>
          <w:iCs/>
        </w:rPr>
        <w:t xml:space="preserve"> and they serve two purposes: rank constraints as relative violation priorities and limit the costs of constraint limitations.  Based on paragraph (4)(c)(i) of Section 4.5.1, DAM Clearing Process, the transmission constraint limits </w:t>
      </w:r>
      <w:proofErr w:type="gramStart"/>
      <w:r w:rsidRPr="004A3F0D">
        <w:rPr>
          <w:iCs/>
        </w:rPr>
        <w:t>needs</w:t>
      </w:r>
      <w:proofErr w:type="gramEnd"/>
      <w:r w:rsidRPr="004A3F0D">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78822B53"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17CE4013"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5E7CE5A1" w14:textId="77777777" w:rsidR="00D011F0" w:rsidRPr="004A3F0D" w:rsidRDefault="00D011F0" w:rsidP="0080522F">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del w:id="1319" w:author="ERCOT" w:date="2024-06-27T19:28:00Z">
              <w:r w:rsidRPr="004A3F0D" w:rsidDel="00B26DAF">
                <w:rPr>
                  <w:iCs/>
                </w:rPr>
                <w:delText>generation</w:delText>
              </w:r>
            </w:del>
            <w:ins w:id="1320" w:author="ERCOT" w:date="2024-07-30T21:11:00Z">
              <w:r>
                <w:rPr>
                  <w:iCs/>
                </w:rPr>
                <w:t>R</w:t>
              </w:r>
            </w:ins>
            <w:ins w:id="1321" w:author="ERCOT" w:date="2024-06-27T19:28:00Z">
              <w:r>
                <w:rPr>
                  <w:iCs/>
                </w:rPr>
                <w:t>esource</w:t>
              </w:r>
            </w:ins>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w:t>
            </w:r>
            <w:proofErr w:type="gramStart"/>
            <w:r w:rsidRPr="004A3F0D">
              <w:rPr>
                <w:iCs/>
              </w:rPr>
              <w:t>violations</w:t>
            </w:r>
            <w:proofErr w:type="gramEnd"/>
            <w:r w:rsidRPr="004A3F0D">
              <w:rPr>
                <w:iCs/>
              </w:rPr>
              <w:t xml:space="preserve">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w:t>
            </w:r>
            <w:r w:rsidRPr="004A3F0D">
              <w:rPr>
                <w:iCs/>
              </w:rPr>
              <w:lastRenderedPageBreak/>
              <w:t>constraints are not violated in DAM.  The DAM optimization will also consider Ancillary Service Demand Curves for each Ancillary Service product.</w:t>
            </w:r>
          </w:p>
        </w:tc>
      </w:tr>
    </w:tbl>
    <w:p w14:paraId="34C50730" w14:textId="77777777" w:rsidR="00D011F0" w:rsidRPr="004A3F0D" w:rsidRDefault="00D011F0" w:rsidP="00D011F0">
      <w:pPr>
        <w:spacing w:before="240" w:after="240"/>
        <w:jc w:val="both"/>
      </w:pPr>
      <w:r w:rsidRPr="004A3F0D">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3154E0F"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05B195FB"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08D373FC" w14:textId="77777777" w:rsidR="00D011F0" w:rsidRPr="004A3F0D" w:rsidRDefault="00D011F0" w:rsidP="0080522F">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360622D" w14:textId="77777777" w:rsidR="00D011F0" w:rsidRPr="004A3F0D" w:rsidRDefault="00D011F0" w:rsidP="00D011F0"/>
    <w:p w14:paraId="33A33230" w14:textId="77777777" w:rsidR="00D011F0" w:rsidRPr="004A3F0D" w:rsidRDefault="00D011F0" w:rsidP="00D011F0">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D011F0" w:rsidRPr="004A3F0D" w14:paraId="3ED46490" w14:textId="77777777" w:rsidTr="0080522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C92D1D" w14:textId="77777777" w:rsidR="00D011F0" w:rsidRPr="004A3F0D" w:rsidRDefault="00D011F0" w:rsidP="0080522F">
            <w:pPr>
              <w:jc w:val="center"/>
              <w:rPr>
                <w:rFonts w:eastAsia="Calibri"/>
                <w:color w:val="000000"/>
                <w:sz w:val="18"/>
                <w:szCs w:val="18"/>
              </w:rPr>
            </w:pPr>
            <w:r w:rsidRPr="004A3F0D">
              <w:rPr>
                <w:color w:val="000000"/>
                <w:sz w:val="18"/>
                <w:szCs w:val="18"/>
              </w:rPr>
              <w:t>Penalty Function &amp; Shadow Price Cap Cost Parameters</w:t>
            </w:r>
          </w:p>
        </w:tc>
      </w:tr>
      <w:tr w:rsidR="00D011F0" w:rsidRPr="004A3F0D" w14:paraId="50ECAB8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22B689" w14:textId="77777777" w:rsidR="00D011F0" w:rsidRPr="004A3F0D" w:rsidRDefault="00D011F0" w:rsidP="0080522F">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C197E2" w14:textId="77777777" w:rsidR="00D011F0" w:rsidRPr="004A3F0D" w:rsidRDefault="00D011F0" w:rsidP="0080522F">
            <w:pPr>
              <w:jc w:val="center"/>
              <w:rPr>
                <w:rFonts w:eastAsia="Calibri"/>
                <w:color w:val="000000"/>
                <w:sz w:val="18"/>
                <w:szCs w:val="18"/>
              </w:rPr>
            </w:pPr>
            <w:r w:rsidRPr="004A3F0D">
              <w:rPr>
                <w:color w:val="000000"/>
                <w:sz w:val="18"/>
                <w:szCs w:val="18"/>
              </w:rPr>
              <w:t>Penalty ($/MWh)</w:t>
            </w:r>
          </w:p>
        </w:tc>
      </w:tr>
      <w:tr w:rsidR="00D011F0" w:rsidRPr="004A3F0D" w14:paraId="600224D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7CCECE" w14:textId="77777777" w:rsidR="00D011F0" w:rsidRPr="004A3F0D" w:rsidRDefault="00D011F0" w:rsidP="0080522F">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16853C" w14:textId="77777777" w:rsidR="00D011F0" w:rsidRPr="004A3F0D" w:rsidRDefault="00D011F0" w:rsidP="0080522F">
            <w:pPr>
              <w:jc w:val="right"/>
              <w:rPr>
                <w:color w:val="000000"/>
                <w:sz w:val="18"/>
                <w:szCs w:val="18"/>
              </w:rPr>
            </w:pPr>
          </w:p>
        </w:tc>
      </w:tr>
      <w:tr w:rsidR="00D011F0" w:rsidRPr="004A3F0D" w14:paraId="601C647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D4B2D7B" w14:textId="77777777" w:rsidR="00D011F0" w:rsidRPr="004A3F0D" w:rsidRDefault="00D011F0" w:rsidP="0080522F">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1CB36E"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489A284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4628F4" w14:textId="77777777" w:rsidR="00D011F0" w:rsidRPr="004A3F0D" w:rsidRDefault="00D011F0" w:rsidP="0080522F">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9DF3AD"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36C4380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085CB2" w14:textId="77777777" w:rsidR="00D011F0" w:rsidRPr="004A3F0D" w:rsidRDefault="00D011F0" w:rsidP="0080522F">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D91340" w14:textId="77777777" w:rsidR="00D011F0" w:rsidRPr="004A3F0D" w:rsidRDefault="00D011F0" w:rsidP="0080522F">
            <w:pPr>
              <w:rPr>
                <w:color w:val="000000"/>
                <w:sz w:val="18"/>
                <w:szCs w:val="18"/>
              </w:rPr>
            </w:pPr>
          </w:p>
        </w:tc>
      </w:tr>
      <w:tr w:rsidR="00D011F0" w:rsidRPr="004A3F0D" w14:paraId="7833D54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A5F362" w14:textId="77777777" w:rsidR="00D011F0" w:rsidRPr="004A3F0D" w:rsidRDefault="00D011F0" w:rsidP="0080522F">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76A8BB" w14:textId="77777777" w:rsidR="00D011F0" w:rsidRPr="004A3F0D" w:rsidRDefault="00D011F0" w:rsidP="0080522F">
            <w:pPr>
              <w:jc w:val="right"/>
              <w:rPr>
                <w:rFonts w:eastAsia="Calibri"/>
                <w:color w:val="000000"/>
                <w:sz w:val="18"/>
                <w:szCs w:val="18"/>
              </w:rPr>
            </w:pPr>
            <w:r w:rsidRPr="004A3F0D">
              <w:rPr>
                <w:color w:val="000000"/>
                <w:sz w:val="18"/>
                <w:szCs w:val="18"/>
              </w:rPr>
              <w:t>SWCAP</w:t>
            </w:r>
          </w:p>
        </w:tc>
      </w:tr>
      <w:tr w:rsidR="00D011F0" w:rsidRPr="004A3F0D" w14:paraId="5DD6F05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89688B" w14:textId="77777777" w:rsidR="00D011F0" w:rsidRPr="004A3F0D" w:rsidRDefault="00D011F0" w:rsidP="0080522F">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7C8A6A" w14:textId="77777777" w:rsidR="00D011F0" w:rsidRPr="004A3F0D" w:rsidRDefault="00D011F0" w:rsidP="0080522F">
            <w:pPr>
              <w:jc w:val="right"/>
              <w:rPr>
                <w:rFonts w:eastAsia="Calibri"/>
                <w:color w:val="000000"/>
                <w:sz w:val="18"/>
                <w:szCs w:val="18"/>
              </w:rPr>
            </w:pPr>
            <w:r w:rsidRPr="004A3F0D">
              <w:rPr>
                <w:color w:val="000000"/>
                <w:sz w:val="18"/>
                <w:szCs w:val="18"/>
              </w:rPr>
              <w:t>SWCAP</w:t>
            </w:r>
          </w:p>
        </w:tc>
      </w:tr>
      <w:tr w:rsidR="00D011F0" w:rsidRPr="004A3F0D" w14:paraId="7E41B5E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CEAF0B" w14:textId="77777777" w:rsidR="00D011F0" w:rsidRPr="004A3F0D" w:rsidRDefault="00D011F0" w:rsidP="0080522F">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1DFB62" w14:textId="77777777" w:rsidR="00D011F0" w:rsidRPr="004A3F0D" w:rsidRDefault="00D011F0" w:rsidP="0080522F">
            <w:pPr>
              <w:jc w:val="right"/>
              <w:rPr>
                <w:rFonts w:eastAsia="Calibri"/>
                <w:color w:val="000000"/>
                <w:sz w:val="18"/>
                <w:szCs w:val="18"/>
              </w:rPr>
            </w:pPr>
            <w:r w:rsidRPr="004A3F0D">
              <w:rPr>
                <w:color w:val="000000"/>
                <w:sz w:val="18"/>
                <w:szCs w:val="18"/>
              </w:rPr>
              <w:t>SWCAP minus 0.01</w:t>
            </w:r>
          </w:p>
        </w:tc>
      </w:tr>
      <w:tr w:rsidR="00D011F0" w:rsidRPr="004A3F0D" w14:paraId="068E76E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9EBDD1F" w14:textId="77777777" w:rsidR="00D011F0" w:rsidRPr="004A3F0D" w:rsidRDefault="00D011F0" w:rsidP="0080522F">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8EBA51" w14:textId="77777777" w:rsidR="00D011F0" w:rsidRPr="004A3F0D" w:rsidRDefault="00D011F0" w:rsidP="0080522F">
            <w:pPr>
              <w:jc w:val="right"/>
              <w:rPr>
                <w:rFonts w:eastAsia="Calibri"/>
                <w:color w:val="000000"/>
                <w:sz w:val="18"/>
                <w:szCs w:val="18"/>
              </w:rPr>
            </w:pPr>
            <w:r w:rsidRPr="004A3F0D">
              <w:rPr>
                <w:color w:val="000000"/>
                <w:sz w:val="18"/>
                <w:szCs w:val="18"/>
              </w:rPr>
              <w:t>SWCAP minus 0.03</w:t>
            </w:r>
          </w:p>
        </w:tc>
      </w:tr>
      <w:tr w:rsidR="00D011F0" w:rsidRPr="004A3F0D" w14:paraId="6C0D5607"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74BF68" w14:textId="77777777" w:rsidR="00D011F0" w:rsidRPr="004A3F0D" w:rsidRDefault="00D011F0" w:rsidP="0080522F">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DFCECC" w14:textId="77777777" w:rsidR="00D011F0" w:rsidRPr="004A3F0D" w:rsidRDefault="00D011F0" w:rsidP="0080522F">
            <w:pPr>
              <w:rPr>
                <w:color w:val="000000"/>
                <w:sz w:val="18"/>
                <w:szCs w:val="18"/>
              </w:rPr>
            </w:pPr>
          </w:p>
        </w:tc>
      </w:tr>
      <w:tr w:rsidR="00D011F0" w:rsidRPr="004A3F0D" w14:paraId="6F6B9D7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AA365D" w14:textId="77777777" w:rsidR="00D011F0" w:rsidRPr="004A3F0D" w:rsidRDefault="00D011F0" w:rsidP="0080522F">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F4764F" w14:textId="77777777" w:rsidR="00D011F0" w:rsidRPr="004A3F0D" w:rsidRDefault="00D011F0" w:rsidP="0080522F">
            <w:pPr>
              <w:jc w:val="right"/>
              <w:rPr>
                <w:rFonts w:eastAsia="Calibri"/>
                <w:color w:val="000000"/>
                <w:sz w:val="18"/>
                <w:szCs w:val="18"/>
              </w:rPr>
            </w:pPr>
            <w:r w:rsidRPr="004A3F0D">
              <w:rPr>
                <w:color w:val="000000"/>
                <w:sz w:val="18"/>
                <w:szCs w:val="18"/>
              </w:rPr>
              <w:t>350,000.00</w:t>
            </w:r>
          </w:p>
        </w:tc>
      </w:tr>
      <w:tr w:rsidR="00D011F0" w:rsidRPr="004A3F0D" w14:paraId="0EB60C8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841C12" w14:textId="77777777" w:rsidR="00D011F0" w:rsidRPr="004A3F0D" w:rsidRDefault="00D011F0" w:rsidP="0080522F">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35A98A" w14:textId="77777777" w:rsidR="00D011F0" w:rsidRPr="004A3F0D" w:rsidRDefault="00D011F0" w:rsidP="0080522F">
            <w:pPr>
              <w:jc w:val="right"/>
              <w:rPr>
                <w:rFonts w:eastAsia="Calibri"/>
                <w:color w:val="000000"/>
                <w:sz w:val="18"/>
                <w:szCs w:val="18"/>
              </w:rPr>
            </w:pPr>
            <w:r w:rsidRPr="004A3F0D">
              <w:rPr>
                <w:color w:val="000000"/>
                <w:sz w:val="18"/>
                <w:szCs w:val="18"/>
              </w:rPr>
              <w:t>450,000.00</w:t>
            </w:r>
          </w:p>
        </w:tc>
      </w:tr>
      <w:tr w:rsidR="00D011F0" w:rsidRPr="004A3F0D" w14:paraId="2A9849F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0B07AE" w14:textId="77777777" w:rsidR="00D011F0" w:rsidRPr="004A3F0D" w:rsidRDefault="00D011F0" w:rsidP="0080522F">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329559" w14:textId="77777777" w:rsidR="00D011F0" w:rsidRPr="004A3F0D" w:rsidRDefault="00D011F0" w:rsidP="0080522F">
            <w:pPr>
              <w:jc w:val="right"/>
              <w:rPr>
                <w:rFonts w:eastAsia="Calibri"/>
                <w:color w:val="000000"/>
                <w:sz w:val="18"/>
                <w:szCs w:val="18"/>
              </w:rPr>
            </w:pPr>
            <w:r w:rsidRPr="004A3F0D">
              <w:rPr>
                <w:color w:val="000000"/>
                <w:sz w:val="18"/>
                <w:szCs w:val="18"/>
              </w:rPr>
              <w:t>550,000.00</w:t>
            </w:r>
          </w:p>
        </w:tc>
      </w:tr>
      <w:tr w:rsidR="00D011F0" w:rsidRPr="004A3F0D" w14:paraId="65371DF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5AE313" w14:textId="77777777" w:rsidR="00D011F0" w:rsidRPr="004A3F0D" w:rsidRDefault="00D011F0" w:rsidP="0080522F">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C60EEB" w14:textId="77777777" w:rsidR="00D011F0" w:rsidRPr="004A3F0D" w:rsidRDefault="00D011F0" w:rsidP="0080522F">
            <w:pPr>
              <w:jc w:val="right"/>
              <w:rPr>
                <w:rFonts w:eastAsia="Calibri"/>
                <w:color w:val="000000"/>
                <w:sz w:val="18"/>
                <w:szCs w:val="18"/>
              </w:rPr>
            </w:pPr>
            <w:r w:rsidRPr="004A3F0D">
              <w:rPr>
                <w:color w:val="000000"/>
                <w:sz w:val="18"/>
                <w:szCs w:val="18"/>
              </w:rPr>
              <w:t>650,000.00</w:t>
            </w:r>
          </w:p>
        </w:tc>
      </w:tr>
      <w:tr w:rsidR="00D011F0" w:rsidRPr="004A3F0D" w14:paraId="2ABAA6B7"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868433" w14:textId="77777777" w:rsidR="00D011F0" w:rsidRPr="004A3F0D" w:rsidRDefault="00D011F0" w:rsidP="0080522F">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8A53B8" w14:textId="77777777" w:rsidR="00D011F0" w:rsidRPr="004A3F0D" w:rsidRDefault="00D011F0" w:rsidP="0080522F">
            <w:pPr>
              <w:jc w:val="right"/>
              <w:rPr>
                <w:rFonts w:eastAsia="Calibri"/>
                <w:color w:val="000000"/>
                <w:sz w:val="18"/>
                <w:szCs w:val="18"/>
              </w:rPr>
            </w:pPr>
            <w:r w:rsidRPr="004A3F0D">
              <w:rPr>
                <w:color w:val="000000"/>
                <w:sz w:val="18"/>
                <w:szCs w:val="18"/>
              </w:rPr>
              <w:t>750,000.00</w:t>
            </w:r>
          </w:p>
        </w:tc>
      </w:tr>
      <w:tr w:rsidR="00D011F0" w:rsidRPr="004A3F0D" w14:paraId="2227698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9A9165" w14:textId="77777777" w:rsidR="00D011F0" w:rsidRPr="004A3F0D" w:rsidRDefault="00D011F0" w:rsidP="0080522F">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C8C482" w14:textId="77777777" w:rsidR="00D011F0" w:rsidRPr="004A3F0D" w:rsidRDefault="00D011F0" w:rsidP="0080522F">
            <w:pPr>
              <w:jc w:val="right"/>
              <w:rPr>
                <w:rFonts w:eastAsia="Calibri"/>
                <w:color w:val="000000"/>
                <w:sz w:val="18"/>
                <w:szCs w:val="18"/>
              </w:rPr>
            </w:pPr>
            <w:r w:rsidRPr="004A3F0D">
              <w:rPr>
                <w:color w:val="000000"/>
                <w:sz w:val="18"/>
                <w:szCs w:val="18"/>
              </w:rPr>
              <w:t>850,000.00</w:t>
            </w:r>
          </w:p>
        </w:tc>
      </w:tr>
      <w:tr w:rsidR="00D011F0" w:rsidRPr="004A3F0D" w14:paraId="3C8B4B9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07F94B" w14:textId="77777777" w:rsidR="00D011F0" w:rsidRPr="004A3F0D" w:rsidRDefault="00D011F0" w:rsidP="0080522F">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39441" w14:textId="77777777" w:rsidR="00D011F0" w:rsidRPr="004A3F0D" w:rsidRDefault="00D011F0" w:rsidP="0080522F">
            <w:pPr>
              <w:jc w:val="right"/>
              <w:rPr>
                <w:rFonts w:eastAsia="Calibri"/>
                <w:color w:val="000000"/>
                <w:sz w:val="18"/>
                <w:szCs w:val="18"/>
              </w:rPr>
            </w:pPr>
            <w:r w:rsidRPr="004A3F0D">
              <w:rPr>
                <w:color w:val="000000"/>
                <w:sz w:val="18"/>
                <w:szCs w:val="18"/>
              </w:rPr>
              <w:t>950,000.00</w:t>
            </w:r>
          </w:p>
        </w:tc>
      </w:tr>
      <w:tr w:rsidR="00D011F0" w:rsidRPr="004A3F0D" w14:paraId="79C239E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6DEDE3B" w14:textId="77777777" w:rsidR="00D011F0" w:rsidRPr="004A3F0D" w:rsidRDefault="00D011F0" w:rsidP="0080522F">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004E21" w14:textId="77777777" w:rsidR="00D011F0" w:rsidRPr="004A3F0D" w:rsidRDefault="00D011F0" w:rsidP="0080522F">
            <w:pPr>
              <w:jc w:val="right"/>
              <w:rPr>
                <w:rFonts w:eastAsia="Calibri"/>
                <w:color w:val="000000"/>
                <w:sz w:val="18"/>
                <w:szCs w:val="18"/>
              </w:rPr>
            </w:pPr>
            <w:r w:rsidRPr="004A3F0D">
              <w:rPr>
                <w:color w:val="000000"/>
                <w:sz w:val="18"/>
                <w:szCs w:val="18"/>
              </w:rPr>
              <w:t>1,050,000.00</w:t>
            </w:r>
          </w:p>
        </w:tc>
      </w:tr>
      <w:tr w:rsidR="00D011F0" w:rsidRPr="004A3F0D" w14:paraId="55D4F5B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334A2D" w14:textId="77777777" w:rsidR="00D011F0" w:rsidRPr="004A3F0D" w:rsidRDefault="00D011F0" w:rsidP="0080522F">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B1674D" w14:textId="77777777" w:rsidR="00D011F0" w:rsidRPr="004A3F0D" w:rsidRDefault="00D011F0" w:rsidP="0080522F">
            <w:pPr>
              <w:jc w:val="right"/>
              <w:rPr>
                <w:rFonts w:eastAsia="Calibri"/>
                <w:color w:val="000000"/>
                <w:sz w:val="18"/>
                <w:szCs w:val="18"/>
              </w:rPr>
            </w:pPr>
            <w:r w:rsidRPr="004A3F0D">
              <w:rPr>
                <w:color w:val="000000"/>
                <w:sz w:val="18"/>
                <w:szCs w:val="18"/>
              </w:rPr>
              <w:t>300,000.00</w:t>
            </w:r>
          </w:p>
        </w:tc>
      </w:tr>
      <w:tr w:rsidR="00D011F0" w:rsidRPr="004A3F0D" w14:paraId="2A0E5EE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E2B01D" w14:textId="77777777" w:rsidR="00D011F0" w:rsidRPr="004A3F0D" w:rsidRDefault="00D011F0" w:rsidP="0080522F">
            <w:pPr>
              <w:jc w:val="right"/>
              <w:rPr>
                <w:rFonts w:eastAsia="Calibri"/>
                <w:color w:val="000000"/>
                <w:sz w:val="18"/>
                <w:szCs w:val="18"/>
              </w:rPr>
            </w:pPr>
            <w:r w:rsidRPr="004A3F0D">
              <w:rPr>
                <w:color w:val="000000"/>
                <w:sz w:val="18"/>
                <w:szCs w:val="18"/>
              </w:rPr>
              <w:lastRenderedPageBreak/>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8B2B71" w14:textId="77777777" w:rsidR="00D011F0" w:rsidRPr="004A3F0D" w:rsidRDefault="00D011F0" w:rsidP="0080522F">
            <w:pPr>
              <w:jc w:val="right"/>
              <w:rPr>
                <w:rFonts w:eastAsia="Calibri"/>
                <w:color w:val="000000"/>
                <w:sz w:val="18"/>
                <w:szCs w:val="18"/>
              </w:rPr>
            </w:pPr>
            <w:r w:rsidRPr="004A3F0D">
              <w:rPr>
                <w:color w:val="000000"/>
                <w:sz w:val="18"/>
                <w:szCs w:val="18"/>
              </w:rPr>
              <w:t>400,000.00</w:t>
            </w:r>
          </w:p>
        </w:tc>
      </w:tr>
      <w:tr w:rsidR="00D011F0" w:rsidRPr="004A3F0D" w14:paraId="2EC5CAB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5B7706" w14:textId="77777777" w:rsidR="00D011F0" w:rsidRPr="004A3F0D" w:rsidRDefault="00D011F0" w:rsidP="0080522F">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3F1D003" w14:textId="77777777" w:rsidR="00D011F0" w:rsidRPr="004A3F0D" w:rsidRDefault="00D011F0" w:rsidP="0080522F">
            <w:pPr>
              <w:jc w:val="right"/>
              <w:rPr>
                <w:rFonts w:eastAsia="Calibri"/>
                <w:color w:val="000000"/>
                <w:sz w:val="18"/>
                <w:szCs w:val="18"/>
              </w:rPr>
            </w:pPr>
            <w:r w:rsidRPr="004A3F0D">
              <w:rPr>
                <w:color w:val="000000"/>
                <w:sz w:val="18"/>
                <w:szCs w:val="18"/>
              </w:rPr>
              <w:t>500,000.00</w:t>
            </w:r>
          </w:p>
        </w:tc>
      </w:tr>
      <w:tr w:rsidR="00D011F0" w:rsidRPr="004A3F0D" w14:paraId="735E5B2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FEE78E" w14:textId="77777777" w:rsidR="00D011F0" w:rsidRPr="004A3F0D" w:rsidRDefault="00D011F0" w:rsidP="0080522F">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06364F" w14:textId="77777777" w:rsidR="00D011F0" w:rsidRPr="004A3F0D" w:rsidRDefault="00D011F0" w:rsidP="0080522F">
            <w:pPr>
              <w:jc w:val="right"/>
              <w:rPr>
                <w:rFonts w:eastAsia="Calibri"/>
                <w:color w:val="000000"/>
                <w:sz w:val="18"/>
                <w:szCs w:val="18"/>
              </w:rPr>
            </w:pPr>
            <w:r w:rsidRPr="004A3F0D">
              <w:rPr>
                <w:color w:val="000000"/>
                <w:sz w:val="18"/>
                <w:szCs w:val="18"/>
              </w:rPr>
              <w:t>600,000.00</w:t>
            </w:r>
          </w:p>
        </w:tc>
      </w:tr>
      <w:tr w:rsidR="00D011F0" w:rsidRPr="004A3F0D" w14:paraId="107C802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DAC028" w14:textId="77777777" w:rsidR="00D011F0" w:rsidRPr="004A3F0D" w:rsidRDefault="00D011F0" w:rsidP="0080522F">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0A76CE" w14:textId="77777777" w:rsidR="00D011F0" w:rsidRPr="004A3F0D" w:rsidRDefault="00D011F0" w:rsidP="0080522F">
            <w:pPr>
              <w:jc w:val="right"/>
              <w:rPr>
                <w:rFonts w:eastAsia="Calibri"/>
                <w:color w:val="000000"/>
                <w:sz w:val="18"/>
                <w:szCs w:val="18"/>
              </w:rPr>
            </w:pPr>
            <w:r w:rsidRPr="004A3F0D">
              <w:rPr>
                <w:color w:val="000000"/>
                <w:sz w:val="18"/>
                <w:szCs w:val="18"/>
              </w:rPr>
              <w:t>700,000.00</w:t>
            </w:r>
          </w:p>
        </w:tc>
      </w:tr>
      <w:tr w:rsidR="00D011F0" w:rsidRPr="004A3F0D" w14:paraId="6A3007F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4C0373" w14:textId="77777777" w:rsidR="00D011F0" w:rsidRPr="004A3F0D" w:rsidRDefault="00D011F0" w:rsidP="0080522F">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2D129D" w14:textId="77777777" w:rsidR="00D011F0" w:rsidRPr="004A3F0D" w:rsidRDefault="00D011F0" w:rsidP="0080522F">
            <w:pPr>
              <w:jc w:val="right"/>
              <w:rPr>
                <w:rFonts w:eastAsia="Calibri"/>
                <w:color w:val="000000"/>
                <w:sz w:val="18"/>
                <w:szCs w:val="18"/>
              </w:rPr>
            </w:pPr>
            <w:r w:rsidRPr="004A3F0D">
              <w:rPr>
                <w:color w:val="000000"/>
                <w:sz w:val="18"/>
                <w:szCs w:val="18"/>
              </w:rPr>
              <w:t>800,000.00</w:t>
            </w:r>
          </w:p>
        </w:tc>
      </w:tr>
      <w:tr w:rsidR="00D011F0" w:rsidRPr="004A3F0D" w14:paraId="6EE560A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FADB2DE" w14:textId="77777777" w:rsidR="00D011F0" w:rsidRPr="004A3F0D" w:rsidRDefault="00D011F0" w:rsidP="0080522F">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B3D453" w14:textId="77777777" w:rsidR="00D011F0" w:rsidRPr="004A3F0D" w:rsidRDefault="00D011F0" w:rsidP="0080522F">
            <w:pPr>
              <w:jc w:val="right"/>
              <w:rPr>
                <w:rFonts w:eastAsia="Calibri"/>
                <w:color w:val="000000"/>
                <w:sz w:val="18"/>
                <w:szCs w:val="18"/>
              </w:rPr>
            </w:pPr>
            <w:r w:rsidRPr="004A3F0D">
              <w:rPr>
                <w:color w:val="000000"/>
                <w:sz w:val="18"/>
                <w:szCs w:val="18"/>
              </w:rPr>
              <w:t>900,000.00</w:t>
            </w:r>
          </w:p>
        </w:tc>
      </w:tr>
      <w:tr w:rsidR="00D011F0" w:rsidRPr="004A3F0D" w14:paraId="0B2D140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B99ABE" w14:textId="77777777" w:rsidR="00D011F0" w:rsidRPr="004A3F0D" w:rsidRDefault="00D011F0" w:rsidP="0080522F">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724E28"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r w:rsidR="00D011F0" w:rsidRPr="004A3F0D" w14:paraId="7DA8141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64F1B4" w14:textId="77777777" w:rsidR="00D011F0" w:rsidRPr="004A3F0D" w:rsidRDefault="00D011F0" w:rsidP="0080522F">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997EF3"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bl>
    <w:p w14:paraId="3417415F" w14:textId="77777777" w:rsidR="00D011F0" w:rsidRPr="004A3F0D" w:rsidRDefault="00D011F0" w:rsidP="00D011F0">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F146052"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7B33A7F5" w14:textId="77777777" w:rsidR="00D011F0" w:rsidRPr="004A3F0D" w:rsidRDefault="00D011F0" w:rsidP="0080522F">
            <w:pPr>
              <w:spacing w:before="120" w:after="240"/>
              <w:rPr>
                <w:b/>
                <w:i/>
              </w:rPr>
            </w:pPr>
            <w:r w:rsidRPr="004A3F0D">
              <w:rPr>
                <w:b/>
                <w:i/>
              </w:rPr>
              <w:t>[OBDRR020:  Replace the Table 2-1 above with the following upon system implementation of the Real-Time Co-Optimization (RTC) project:]</w:t>
            </w:r>
          </w:p>
          <w:p w14:paraId="07BF6907" w14:textId="77777777" w:rsidR="00D011F0" w:rsidRPr="004A3F0D" w:rsidRDefault="00D011F0" w:rsidP="0080522F">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D011F0" w:rsidRPr="004A3F0D" w14:paraId="38322D48" w14:textId="77777777" w:rsidTr="0080522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2CF14E" w14:textId="77777777" w:rsidR="00D011F0" w:rsidRPr="004A3F0D" w:rsidRDefault="00D011F0" w:rsidP="0080522F">
                  <w:pPr>
                    <w:jc w:val="center"/>
                    <w:rPr>
                      <w:rFonts w:eastAsia="Calibri"/>
                      <w:color w:val="000000"/>
                      <w:sz w:val="18"/>
                      <w:szCs w:val="18"/>
                    </w:rPr>
                  </w:pPr>
                  <w:r w:rsidRPr="004A3F0D">
                    <w:rPr>
                      <w:color w:val="000000"/>
                      <w:sz w:val="18"/>
                      <w:szCs w:val="18"/>
                    </w:rPr>
                    <w:t>Penalty Function &amp; Shadow Price Cap Cost Parameters</w:t>
                  </w:r>
                </w:p>
              </w:tc>
            </w:tr>
            <w:tr w:rsidR="00D011F0" w:rsidRPr="004A3F0D" w14:paraId="144A434C"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FFE4DE" w14:textId="77777777" w:rsidR="00D011F0" w:rsidRPr="004A3F0D" w:rsidRDefault="00D011F0" w:rsidP="0080522F">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FBFDF4" w14:textId="77777777" w:rsidR="00D011F0" w:rsidRPr="004A3F0D" w:rsidRDefault="00D011F0" w:rsidP="0080522F">
                  <w:pPr>
                    <w:jc w:val="center"/>
                    <w:rPr>
                      <w:rFonts w:eastAsia="Calibri"/>
                      <w:color w:val="000000"/>
                      <w:sz w:val="18"/>
                      <w:szCs w:val="18"/>
                    </w:rPr>
                  </w:pPr>
                  <w:r w:rsidRPr="004A3F0D">
                    <w:rPr>
                      <w:color w:val="000000"/>
                      <w:sz w:val="18"/>
                      <w:szCs w:val="18"/>
                    </w:rPr>
                    <w:t>Penalty ($/MWh)</w:t>
                  </w:r>
                </w:p>
              </w:tc>
            </w:tr>
            <w:tr w:rsidR="00D011F0" w:rsidRPr="004A3F0D" w14:paraId="16D6493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04834B" w14:textId="77777777" w:rsidR="00D011F0" w:rsidRPr="004A3F0D" w:rsidRDefault="00D011F0" w:rsidP="0080522F">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2D8F11" w14:textId="77777777" w:rsidR="00D011F0" w:rsidRPr="004A3F0D" w:rsidRDefault="00D011F0" w:rsidP="0080522F">
                  <w:pPr>
                    <w:jc w:val="right"/>
                    <w:rPr>
                      <w:color w:val="000000"/>
                      <w:sz w:val="18"/>
                      <w:szCs w:val="18"/>
                    </w:rPr>
                  </w:pPr>
                </w:p>
              </w:tc>
            </w:tr>
            <w:tr w:rsidR="00D011F0" w:rsidRPr="004A3F0D" w14:paraId="453083A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5C34947" w14:textId="77777777" w:rsidR="00D011F0" w:rsidRPr="004A3F0D" w:rsidRDefault="00D011F0" w:rsidP="0080522F">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DEE629"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5DF4F2BC"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38099D" w14:textId="77777777" w:rsidR="00D011F0" w:rsidRPr="004A3F0D" w:rsidRDefault="00D011F0" w:rsidP="0080522F">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D5CBB7"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20C6B3E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10C89" w14:textId="77777777" w:rsidR="00D011F0" w:rsidRPr="004A3F0D" w:rsidRDefault="00D011F0" w:rsidP="0080522F">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1AAF5F" w14:textId="77777777" w:rsidR="00D011F0" w:rsidRPr="004A3F0D" w:rsidRDefault="00D011F0" w:rsidP="0080522F">
                  <w:pPr>
                    <w:rPr>
                      <w:color w:val="000000"/>
                      <w:sz w:val="18"/>
                      <w:szCs w:val="18"/>
                    </w:rPr>
                  </w:pPr>
                </w:p>
              </w:tc>
            </w:tr>
            <w:tr w:rsidR="00D011F0" w:rsidRPr="004A3F0D" w14:paraId="4C9306F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F10123" w14:textId="77777777" w:rsidR="00D011F0" w:rsidRPr="004A3F0D" w:rsidRDefault="00D011F0" w:rsidP="0080522F">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C54920" w14:textId="77777777" w:rsidR="00D011F0" w:rsidRPr="004A3F0D" w:rsidRDefault="00D011F0" w:rsidP="0080522F">
                  <w:pPr>
                    <w:jc w:val="right"/>
                    <w:rPr>
                      <w:rFonts w:eastAsia="Calibri"/>
                      <w:color w:val="000000"/>
                      <w:sz w:val="18"/>
                      <w:szCs w:val="18"/>
                    </w:rPr>
                  </w:pPr>
                  <w:r w:rsidRPr="004A3F0D">
                    <w:rPr>
                      <w:color w:val="000000"/>
                      <w:sz w:val="18"/>
                      <w:szCs w:val="18"/>
                    </w:rPr>
                    <w:t>350,000.00</w:t>
                  </w:r>
                </w:p>
              </w:tc>
            </w:tr>
            <w:tr w:rsidR="00D011F0" w:rsidRPr="004A3F0D" w14:paraId="0573844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7E7D35" w14:textId="77777777" w:rsidR="00D011F0" w:rsidRPr="004A3F0D" w:rsidRDefault="00D011F0" w:rsidP="0080522F">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96276D" w14:textId="77777777" w:rsidR="00D011F0" w:rsidRPr="004A3F0D" w:rsidRDefault="00D011F0" w:rsidP="0080522F">
                  <w:pPr>
                    <w:jc w:val="right"/>
                    <w:rPr>
                      <w:rFonts w:eastAsia="Calibri"/>
                      <w:color w:val="000000"/>
                      <w:sz w:val="18"/>
                      <w:szCs w:val="18"/>
                    </w:rPr>
                  </w:pPr>
                  <w:r w:rsidRPr="004A3F0D">
                    <w:rPr>
                      <w:color w:val="000000"/>
                      <w:sz w:val="18"/>
                      <w:szCs w:val="18"/>
                    </w:rPr>
                    <w:t>450,000.00</w:t>
                  </w:r>
                </w:p>
              </w:tc>
            </w:tr>
            <w:tr w:rsidR="00D011F0" w:rsidRPr="004A3F0D" w14:paraId="7902BAD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A54445" w14:textId="77777777" w:rsidR="00D011F0" w:rsidRPr="004A3F0D" w:rsidRDefault="00D011F0" w:rsidP="0080522F">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E38EDAC" w14:textId="77777777" w:rsidR="00D011F0" w:rsidRPr="004A3F0D" w:rsidRDefault="00D011F0" w:rsidP="0080522F">
                  <w:pPr>
                    <w:jc w:val="right"/>
                    <w:rPr>
                      <w:rFonts w:eastAsia="Calibri"/>
                      <w:color w:val="000000"/>
                      <w:sz w:val="18"/>
                      <w:szCs w:val="18"/>
                    </w:rPr>
                  </w:pPr>
                  <w:r w:rsidRPr="004A3F0D">
                    <w:rPr>
                      <w:color w:val="000000"/>
                      <w:sz w:val="18"/>
                      <w:szCs w:val="18"/>
                    </w:rPr>
                    <w:t>550,000.00</w:t>
                  </w:r>
                </w:p>
              </w:tc>
            </w:tr>
            <w:tr w:rsidR="00D011F0" w:rsidRPr="004A3F0D" w14:paraId="3968B618"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C5F43C" w14:textId="77777777" w:rsidR="00D011F0" w:rsidRPr="004A3F0D" w:rsidRDefault="00D011F0" w:rsidP="0080522F">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D379C01" w14:textId="77777777" w:rsidR="00D011F0" w:rsidRPr="004A3F0D" w:rsidRDefault="00D011F0" w:rsidP="0080522F">
                  <w:pPr>
                    <w:jc w:val="right"/>
                    <w:rPr>
                      <w:rFonts w:eastAsia="Calibri"/>
                      <w:color w:val="000000"/>
                      <w:sz w:val="18"/>
                      <w:szCs w:val="18"/>
                    </w:rPr>
                  </w:pPr>
                  <w:r w:rsidRPr="004A3F0D">
                    <w:rPr>
                      <w:color w:val="000000"/>
                      <w:sz w:val="18"/>
                      <w:szCs w:val="18"/>
                    </w:rPr>
                    <w:t>650,000.00</w:t>
                  </w:r>
                </w:p>
              </w:tc>
            </w:tr>
            <w:tr w:rsidR="00D011F0" w:rsidRPr="004A3F0D" w14:paraId="4DF6936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1E877F" w14:textId="77777777" w:rsidR="00D011F0" w:rsidRPr="004A3F0D" w:rsidRDefault="00D011F0" w:rsidP="0080522F">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40BF46" w14:textId="77777777" w:rsidR="00D011F0" w:rsidRPr="004A3F0D" w:rsidRDefault="00D011F0" w:rsidP="0080522F">
                  <w:pPr>
                    <w:jc w:val="right"/>
                    <w:rPr>
                      <w:rFonts w:eastAsia="Calibri"/>
                      <w:color w:val="000000"/>
                      <w:sz w:val="18"/>
                      <w:szCs w:val="18"/>
                    </w:rPr>
                  </w:pPr>
                  <w:r w:rsidRPr="004A3F0D">
                    <w:rPr>
                      <w:color w:val="000000"/>
                      <w:sz w:val="18"/>
                      <w:szCs w:val="18"/>
                    </w:rPr>
                    <w:t>750,000.00</w:t>
                  </w:r>
                </w:p>
              </w:tc>
            </w:tr>
            <w:tr w:rsidR="00D011F0" w:rsidRPr="004A3F0D" w14:paraId="4FE71BDD"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80E95D" w14:textId="77777777" w:rsidR="00D011F0" w:rsidRPr="004A3F0D" w:rsidRDefault="00D011F0" w:rsidP="0080522F">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854CFA" w14:textId="77777777" w:rsidR="00D011F0" w:rsidRPr="004A3F0D" w:rsidRDefault="00D011F0" w:rsidP="0080522F">
                  <w:pPr>
                    <w:jc w:val="right"/>
                    <w:rPr>
                      <w:rFonts w:eastAsia="Calibri"/>
                      <w:color w:val="000000"/>
                      <w:sz w:val="18"/>
                      <w:szCs w:val="18"/>
                    </w:rPr>
                  </w:pPr>
                  <w:r w:rsidRPr="004A3F0D">
                    <w:rPr>
                      <w:color w:val="000000"/>
                      <w:sz w:val="18"/>
                      <w:szCs w:val="18"/>
                    </w:rPr>
                    <w:t>850,000.00</w:t>
                  </w:r>
                </w:p>
              </w:tc>
            </w:tr>
            <w:tr w:rsidR="00D011F0" w:rsidRPr="004A3F0D" w14:paraId="55F2AC8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24CFAA" w14:textId="77777777" w:rsidR="00D011F0" w:rsidRPr="004A3F0D" w:rsidRDefault="00D011F0" w:rsidP="0080522F">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3F998E" w14:textId="77777777" w:rsidR="00D011F0" w:rsidRPr="004A3F0D" w:rsidRDefault="00D011F0" w:rsidP="0080522F">
                  <w:pPr>
                    <w:jc w:val="right"/>
                    <w:rPr>
                      <w:rFonts w:eastAsia="Calibri"/>
                      <w:color w:val="000000"/>
                      <w:sz w:val="18"/>
                      <w:szCs w:val="18"/>
                    </w:rPr>
                  </w:pPr>
                  <w:r w:rsidRPr="004A3F0D">
                    <w:rPr>
                      <w:color w:val="000000"/>
                      <w:sz w:val="18"/>
                      <w:szCs w:val="18"/>
                    </w:rPr>
                    <w:t>950,000.00</w:t>
                  </w:r>
                </w:p>
              </w:tc>
            </w:tr>
            <w:tr w:rsidR="00D011F0" w:rsidRPr="004A3F0D" w14:paraId="66ED98F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D1D657" w14:textId="77777777" w:rsidR="00D011F0" w:rsidRPr="004A3F0D" w:rsidRDefault="00D011F0" w:rsidP="0080522F">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18A7E3" w14:textId="77777777" w:rsidR="00D011F0" w:rsidRPr="004A3F0D" w:rsidRDefault="00D011F0" w:rsidP="0080522F">
                  <w:pPr>
                    <w:jc w:val="right"/>
                    <w:rPr>
                      <w:rFonts w:eastAsia="Calibri"/>
                      <w:color w:val="000000"/>
                      <w:sz w:val="18"/>
                      <w:szCs w:val="18"/>
                    </w:rPr>
                  </w:pPr>
                  <w:r w:rsidRPr="004A3F0D">
                    <w:rPr>
                      <w:color w:val="000000"/>
                      <w:sz w:val="18"/>
                      <w:szCs w:val="18"/>
                    </w:rPr>
                    <w:t>1,050,000.00</w:t>
                  </w:r>
                </w:p>
              </w:tc>
            </w:tr>
            <w:tr w:rsidR="00D011F0" w:rsidRPr="004A3F0D" w14:paraId="70AD548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120BFB" w14:textId="77777777" w:rsidR="00D011F0" w:rsidRPr="004A3F0D" w:rsidRDefault="00D011F0" w:rsidP="0080522F">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626445" w14:textId="77777777" w:rsidR="00D011F0" w:rsidRPr="004A3F0D" w:rsidRDefault="00D011F0" w:rsidP="0080522F">
                  <w:pPr>
                    <w:jc w:val="right"/>
                    <w:rPr>
                      <w:rFonts w:eastAsia="Calibri"/>
                      <w:color w:val="000000"/>
                      <w:sz w:val="18"/>
                      <w:szCs w:val="18"/>
                    </w:rPr>
                  </w:pPr>
                  <w:r w:rsidRPr="004A3F0D">
                    <w:rPr>
                      <w:color w:val="000000"/>
                      <w:sz w:val="18"/>
                      <w:szCs w:val="18"/>
                    </w:rPr>
                    <w:t>300,000.00</w:t>
                  </w:r>
                </w:p>
              </w:tc>
            </w:tr>
            <w:tr w:rsidR="00D011F0" w:rsidRPr="004A3F0D" w14:paraId="320BB12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8F9D7F" w14:textId="77777777" w:rsidR="00D011F0" w:rsidRPr="004A3F0D" w:rsidRDefault="00D011F0" w:rsidP="0080522F">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99F9A9" w14:textId="77777777" w:rsidR="00D011F0" w:rsidRPr="004A3F0D" w:rsidRDefault="00D011F0" w:rsidP="0080522F">
                  <w:pPr>
                    <w:jc w:val="right"/>
                    <w:rPr>
                      <w:rFonts w:eastAsia="Calibri"/>
                      <w:color w:val="000000"/>
                      <w:sz w:val="18"/>
                      <w:szCs w:val="18"/>
                    </w:rPr>
                  </w:pPr>
                  <w:r w:rsidRPr="004A3F0D">
                    <w:rPr>
                      <w:color w:val="000000"/>
                      <w:sz w:val="18"/>
                      <w:szCs w:val="18"/>
                    </w:rPr>
                    <w:t>400,000.00</w:t>
                  </w:r>
                </w:p>
              </w:tc>
            </w:tr>
            <w:tr w:rsidR="00D011F0" w:rsidRPr="004A3F0D" w14:paraId="7EEC9F1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97AFBD" w14:textId="77777777" w:rsidR="00D011F0" w:rsidRPr="004A3F0D" w:rsidRDefault="00D011F0" w:rsidP="0080522F">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3D8A3A" w14:textId="77777777" w:rsidR="00D011F0" w:rsidRPr="004A3F0D" w:rsidRDefault="00D011F0" w:rsidP="0080522F">
                  <w:pPr>
                    <w:jc w:val="right"/>
                    <w:rPr>
                      <w:rFonts w:eastAsia="Calibri"/>
                      <w:color w:val="000000"/>
                      <w:sz w:val="18"/>
                      <w:szCs w:val="18"/>
                    </w:rPr>
                  </w:pPr>
                  <w:r w:rsidRPr="004A3F0D">
                    <w:rPr>
                      <w:color w:val="000000"/>
                      <w:sz w:val="18"/>
                      <w:szCs w:val="18"/>
                    </w:rPr>
                    <w:t>500,000.00</w:t>
                  </w:r>
                </w:p>
              </w:tc>
            </w:tr>
            <w:tr w:rsidR="00D011F0" w:rsidRPr="004A3F0D" w14:paraId="4919BE9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A1501C" w14:textId="77777777" w:rsidR="00D011F0" w:rsidRPr="004A3F0D" w:rsidRDefault="00D011F0" w:rsidP="0080522F">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8B3916" w14:textId="77777777" w:rsidR="00D011F0" w:rsidRPr="004A3F0D" w:rsidRDefault="00D011F0" w:rsidP="0080522F">
                  <w:pPr>
                    <w:jc w:val="right"/>
                    <w:rPr>
                      <w:rFonts w:eastAsia="Calibri"/>
                      <w:color w:val="000000"/>
                      <w:sz w:val="18"/>
                      <w:szCs w:val="18"/>
                    </w:rPr>
                  </w:pPr>
                  <w:r w:rsidRPr="004A3F0D">
                    <w:rPr>
                      <w:color w:val="000000"/>
                      <w:sz w:val="18"/>
                      <w:szCs w:val="18"/>
                    </w:rPr>
                    <w:t>600,000.00</w:t>
                  </w:r>
                </w:p>
              </w:tc>
            </w:tr>
            <w:tr w:rsidR="00D011F0" w:rsidRPr="004A3F0D" w14:paraId="74D1CD5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B13FCE" w14:textId="77777777" w:rsidR="00D011F0" w:rsidRPr="004A3F0D" w:rsidRDefault="00D011F0" w:rsidP="0080522F">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E9AE55" w14:textId="77777777" w:rsidR="00D011F0" w:rsidRPr="004A3F0D" w:rsidRDefault="00D011F0" w:rsidP="0080522F">
                  <w:pPr>
                    <w:jc w:val="right"/>
                    <w:rPr>
                      <w:rFonts w:eastAsia="Calibri"/>
                      <w:color w:val="000000"/>
                      <w:sz w:val="18"/>
                      <w:szCs w:val="18"/>
                    </w:rPr>
                  </w:pPr>
                  <w:r w:rsidRPr="004A3F0D">
                    <w:rPr>
                      <w:color w:val="000000"/>
                      <w:sz w:val="18"/>
                      <w:szCs w:val="18"/>
                    </w:rPr>
                    <w:t>700,000.00</w:t>
                  </w:r>
                </w:p>
              </w:tc>
            </w:tr>
            <w:tr w:rsidR="00D011F0" w:rsidRPr="004A3F0D" w14:paraId="7C463C8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BE7F7B" w14:textId="77777777" w:rsidR="00D011F0" w:rsidRPr="004A3F0D" w:rsidRDefault="00D011F0" w:rsidP="0080522F">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2D709E" w14:textId="77777777" w:rsidR="00D011F0" w:rsidRPr="004A3F0D" w:rsidRDefault="00D011F0" w:rsidP="0080522F">
                  <w:pPr>
                    <w:jc w:val="right"/>
                    <w:rPr>
                      <w:rFonts w:eastAsia="Calibri"/>
                      <w:color w:val="000000"/>
                      <w:sz w:val="18"/>
                      <w:szCs w:val="18"/>
                    </w:rPr>
                  </w:pPr>
                  <w:r w:rsidRPr="004A3F0D">
                    <w:rPr>
                      <w:color w:val="000000"/>
                      <w:sz w:val="18"/>
                      <w:szCs w:val="18"/>
                    </w:rPr>
                    <w:t>800,000.00</w:t>
                  </w:r>
                </w:p>
              </w:tc>
            </w:tr>
            <w:tr w:rsidR="00D011F0" w:rsidRPr="004A3F0D" w14:paraId="6C28160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8E07A7" w14:textId="77777777" w:rsidR="00D011F0" w:rsidRPr="004A3F0D" w:rsidRDefault="00D011F0" w:rsidP="0080522F">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C85315" w14:textId="77777777" w:rsidR="00D011F0" w:rsidRPr="004A3F0D" w:rsidRDefault="00D011F0" w:rsidP="0080522F">
                  <w:pPr>
                    <w:jc w:val="right"/>
                    <w:rPr>
                      <w:rFonts w:eastAsia="Calibri"/>
                      <w:color w:val="000000"/>
                      <w:sz w:val="18"/>
                      <w:szCs w:val="18"/>
                    </w:rPr>
                  </w:pPr>
                  <w:r w:rsidRPr="004A3F0D">
                    <w:rPr>
                      <w:color w:val="000000"/>
                      <w:sz w:val="18"/>
                      <w:szCs w:val="18"/>
                    </w:rPr>
                    <w:t>900,000.00</w:t>
                  </w:r>
                </w:p>
              </w:tc>
            </w:tr>
            <w:tr w:rsidR="00D011F0" w:rsidRPr="004A3F0D" w14:paraId="53A5FF68"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8E31796" w14:textId="77777777" w:rsidR="00D011F0" w:rsidRPr="004A3F0D" w:rsidRDefault="00D011F0" w:rsidP="0080522F">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0CC31D"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r w:rsidR="00D011F0" w:rsidRPr="004A3F0D" w14:paraId="3338BF8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442AC0" w14:textId="77777777" w:rsidR="00D011F0" w:rsidRPr="004A3F0D" w:rsidRDefault="00D011F0" w:rsidP="0080522F">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28C5CB"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bl>
          <w:p w14:paraId="2317B200" w14:textId="77777777" w:rsidR="00D011F0" w:rsidRPr="004A3F0D" w:rsidRDefault="00D011F0" w:rsidP="0080522F">
            <w:pPr>
              <w:spacing w:before="240" w:after="240" w:line="360" w:lineRule="auto"/>
              <w:jc w:val="both"/>
            </w:pPr>
          </w:p>
        </w:tc>
      </w:tr>
    </w:tbl>
    <w:p w14:paraId="2BC01E14" w14:textId="77777777" w:rsidR="00D011F0" w:rsidRPr="004A3F0D" w:rsidRDefault="00D011F0" w:rsidP="00D011F0">
      <w:pPr>
        <w:rPr>
          <w:b/>
        </w:rPr>
      </w:pPr>
    </w:p>
    <w:p w14:paraId="044EBB83" w14:textId="77777777" w:rsidR="00D011F0" w:rsidRPr="004A3F0D" w:rsidRDefault="00D011F0" w:rsidP="00D011F0">
      <w:pPr>
        <w:rPr>
          <w:b/>
        </w:rPr>
      </w:pPr>
      <w:r w:rsidRPr="004A3F0D">
        <w:rPr>
          <w:b/>
        </w:rPr>
        <w:t>2.1</w:t>
      </w:r>
      <w:r w:rsidRPr="004A3F0D">
        <w:rPr>
          <w:b/>
        </w:rPr>
        <w:tab/>
        <w:t>Over/Under – Generation Penalty Factors</w:t>
      </w:r>
    </w:p>
    <w:p w14:paraId="5B7C46B0" w14:textId="77777777" w:rsidR="00D011F0" w:rsidRPr="004A3F0D" w:rsidRDefault="00D011F0" w:rsidP="00D011F0">
      <w:pPr>
        <w:spacing w:line="276" w:lineRule="auto"/>
      </w:pPr>
    </w:p>
    <w:p w14:paraId="49B0AD52" w14:textId="77777777" w:rsidR="00D011F0" w:rsidRPr="004A3F0D" w:rsidRDefault="00D011F0" w:rsidP="00D011F0">
      <w:pPr>
        <w:jc w:val="both"/>
      </w:pPr>
      <w:r w:rsidRPr="004A3F0D">
        <w:lastRenderedPageBreak/>
        <w:t xml:space="preserve">In the ERCOT DAM an over/under energy supply condition (referred to here as over/under generation conditions) in an Operating Hour within the Operating Day can occur </w:t>
      </w:r>
      <w:proofErr w:type="gramStart"/>
      <w:r w:rsidRPr="004A3F0D">
        <w:t>as a result of</w:t>
      </w:r>
      <w:proofErr w:type="gramEnd"/>
      <w:r w:rsidRPr="004A3F0D">
        <w:t xml:space="preserve"> a strike of energy only block offers or the inherent lumpiness of Generation Resource </w:t>
      </w:r>
      <w:ins w:id="1322" w:author="ERCOT" w:date="2024-06-27T19:29:00Z">
        <w:r>
          <w:t>and Energy Storage</w:t>
        </w:r>
      </w:ins>
      <w:ins w:id="1323" w:author="ERCOT" w:date="2024-07-30T21:11:00Z">
        <w:r>
          <w:t xml:space="preserve"> (ESR)</w:t>
        </w:r>
      </w:ins>
      <w:ins w:id="1324" w:author="ERCOT" w:date="2024-06-27T19:29:00Z">
        <w:r>
          <w:t xml:space="preserve"> </w:t>
        </w:r>
      </w:ins>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19F60566" w14:textId="77777777" w:rsidR="00D011F0" w:rsidRPr="004A3F0D" w:rsidRDefault="00D011F0" w:rsidP="00D011F0"/>
    <w:p w14:paraId="0E39CF08" w14:textId="77777777" w:rsidR="00D011F0" w:rsidRPr="004A3F0D" w:rsidRDefault="00D011F0" w:rsidP="00D011F0">
      <w:pPr>
        <w:spacing w:line="276" w:lineRule="auto"/>
        <w:rPr>
          <w:b/>
        </w:rPr>
      </w:pPr>
      <w:r w:rsidRPr="004A3F0D">
        <w:rPr>
          <w:b/>
        </w:rPr>
        <w:t>2.2</w:t>
      </w:r>
      <w:r w:rsidRPr="004A3F0D">
        <w:rPr>
          <w:b/>
        </w:rPr>
        <w:tab/>
        <w:t>Ancillary Service Penalty Factors</w:t>
      </w:r>
    </w:p>
    <w:p w14:paraId="5AC8297E" w14:textId="77777777" w:rsidR="00D011F0" w:rsidRPr="004A3F0D" w:rsidRDefault="00D011F0" w:rsidP="00D011F0">
      <w:pPr>
        <w:spacing w:line="276" w:lineRule="auto"/>
        <w:rPr>
          <w:b/>
        </w:rPr>
      </w:pPr>
    </w:p>
    <w:p w14:paraId="4BEC9A78" w14:textId="77777777" w:rsidR="00D011F0" w:rsidRPr="004A3F0D" w:rsidRDefault="00D011F0" w:rsidP="00D011F0">
      <w:pPr>
        <w:jc w:val="both"/>
      </w:pPr>
      <w:r w:rsidRPr="004A3F0D">
        <w:t>The Ancillary Service penalty factors serve two purposes.  The procured amount of an Ancillary Service can be lower than the difference between the amount of the required A</w:t>
      </w:r>
      <w:r>
        <w:t xml:space="preserve">ncillary </w:t>
      </w:r>
      <w:r w:rsidRPr="004A3F0D">
        <w:t>S</w:t>
      </w:r>
      <w:r>
        <w:t>ervice</w:t>
      </w:r>
      <w:r w:rsidRPr="004A3F0D">
        <w:t>, as specified in the A</w:t>
      </w:r>
      <w:r>
        <w:t xml:space="preserve">ncillary </w:t>
      </w:r>
      <w:r w:rsidRPr="004A3F0D">
        <w:t>S</w:t>
      </w:r>
      <w:r>
        <w:t>ervice</w:t>
      </w:r>
      <w:r w:rsidRPr="004A3F0D">
        <w:t xml:space="preserve"> Plan, and the amount of the self-arranged AS.  The value of the A</w:t>
      </w:r>
      <w:r>
        <w:t xml:space="preserve">ncillary </w:t>
      </w:r>
      <w:r w:rsidRPr="004A3F0D">
        <w:t>S</w:t>
      </w:r>
      <w:r>
        <w:t>ervice</w:t>
      </w:r>
      <w:r w:rsidRPr="004A3F0D">
        <w:t xml:space="preserve"> penalty factors </w:t>
      </w:r>
      <w:proofErr w:type="gramStart"/>
      <w:r w:rsidRPr="004A3F0D">
        <w:t>are</w:t>
      </w:r>
      <w:proofErr w:type="gramEnd"/>
      <w:r w:rsidRPr="004A3F0D">
        <w:t xml:space="preserve"> chosen to allow the selection of A</w:t>
      </w:r>
      <w:r>
        <w:t xml:space="preserve">ncillary </w:t>
      </w:r>
      <w:r w:rsidRPr="004A3F0D">
        <w:t>S</w:t>
      </w:r>
      <w:r>
        <w:t>ervice</w:t>
      </w:r>
      <w:r w:rsidRPr="004A3F0D">
        <w:t xml:space="preserve"> offers that result in the least amount of deficit considering the maximum A</w:t>
      </w:r>
      <w:r>
        <w:t xml:space="preserve">ncillary </w:t>
      </w:r>
      <w:r w:rsidRPr="004A3F0D">
        <w:t>S</w:t>
      </w:r>
      <w:r>
        <w:t>ervice</w:t>
      </w:r>
      <w:r w:rsidRPr="004A3F0D">
        <w:t xml:space="preserve"> penalty factors referenced in Appendix 2, Table 2-1 for each given A</w:t>
      </w:r>
      <w:r>
        <w:t xml:space="preserve">ncillary </w:t>
      </w:r>
      <w:r w:rsidRPr="004A3F0D">
        <w:t>S</w:t>
      </w:r>
      <w:r>
        <w:t>ervice</w:t>
      </w:r>
      <w:r w:rsidRPr="004A3F0D">
        <w:t xml:space="preserve"> over the Operating Day and to assign a priority to the A</w:t>
      </w:r>
      <w:r>
        <w:t xml:space="preserve">ncillary </w:t>
      </w:r>
      <w:r w:rsidRPr="004A3F0D">
        <w:t>S</w:t>
      </w:r>
      <w:r>
        <w:t>ervice</w:t>
      </w:r>
      <w:r w:rsidRPr="004A3F0D">
        <w:t xml:space="preserve"> constraints relative to the enforcement of the Power Balance and Network Transmission constraints.  Additionally, the increasing penalty cost structure from </w:t>
      </w:r>
      <w:r>
        <w:t>Non-Spinning Reserve (</w:t>
      </w:r>
      <w:r w:rsidRPr="004A3F0D">
        <w:t>Non-Spin</w:t>
      </w:r>
      <w:r>
        <w:t>)</w:t>
      </w:r>
      <w:r w:rsidRPr="004A3F0D">
        <w:t xml:space="preserve"> A</w:t>
      </w:r>
      <w:r>
        <w:t xml:space="preserve">ncillary </w:t>
      </w:r>
      <w:r w:rsidRPr="004A3F0D">
        <w:t>S</w:t>
      </w:r>
      <w:r>
        <w:t>ervice</w:t>
      </w:r>
      <w:r w:rsidRPr="004A3F0D">
        <w:t xml:space="preserve"> to Regulation A</w:t>
      </w:r>
      <w:r>
        <w:t xml:space="preserve">ncillary </w:t>
      </w:r>
      <w:r w:rsidRPr="004A3F0D">
        <w:t>S</w:t>
      </w:r>
      <w:r>
        <w:t>ervice</w:t>
      </w:r>
      <w:r w:rsidRPr="004A3F0D">
        <w:t xml:space="preserve"> prioritizes the DAM A</w:t>
      </w:r>
      <w:r>
        <w:t xml:space="preserve">ncillary </w:t>
      </w:r>
      <w:r w:rsidRPr="004A3F0D">
        <w:t>S</w:t>
      </w:r>
      <w:r>
        <w:t>ervice</w:t>
      </w:r>
      <w:r w:rsidRPr="004A3F0D">
        <w:t xml:space="preserve"> procurement as first Regulation Services, then Responsive Reserve (RRS), and lastly Non-Spin.  In other </w:t>
      </w:r>
      <w:proofErr w:type="gramStart"/>
      <w:r w:rsidRPr="004A3F0D">
        <w:t>words</w:t>
      </w:r>
      <w:proofErr w:type="gramEnd"/>
      <w:r w:rsidRPr="004A3F0D">
        <w:t xml:space="preserve"> multiple offers from the same resource will be considered in the rank order given.  Notably however, the A</w:t>
      </w:r>
      <w:r>
        <w:t xml:space="preserve">ncillary </w:t>
      </w:r>
      <w:r w:rsidRPr="004A3F0D">
        <w:t>S</w:t>
      </w:r>
      <w:r>
        <w:t>ervice</w:t>
      </w:r>
      <w:r w:rsidRPr="004A3F0D">
        <w:t xml:space="preserve"> penalty factors are not used to set the Market Clearing Price for Capacity (MCPC) for each Ancillary Service.  Instead, the infeasible A</w:t>
      </w:r>
      <w:r>
        <w:t xml:space="preserve">ncillary </w:t>
      </w:r>
      <w:r w:rsidRPr="004A3F0D">
        <w:t>S</w:t>
      </w:r>
      <w:r>
        <w:t>ervice</w:t>
      </w:r>
      <w:r w:rsidRPr="004A3F0D">
        <w:t xml:space="preserve"> requirement amounts are reduced to the feasible level and the DAM clearing is rerun so that the price of the last A</w:t>
      </w:r>
      <w:r>
        <w:t xml:space="preserve">ncillary </w:t>
      </w:r>
      <w:r w:rsidRPr="004A3F0D">
        <w:t>S</w:t>
      </w:r>
      <w:r>
        <w:t>ervice</w:t>
      </w:r>
      <w:r w:rsidRPr="004A3F0D">
        <w:t xml:space="preserve"> awarded MW sets the MCPC for each Ancillary Service.  The A</w:t>
      </w:r>
      <w:r>
        <w:t xml:space="preserve">ncillary </w:t>
      </w:r>
      <w:r w:rsidRPr="004A3F0D">
        <w:t>S</w:t>
      </w:r>
      <w:r>
        <w:t>ervice</w:t>
      </w:r>
      <w:r w:rsidRPr="004A3F0D">
        <w:t xml:space="preserve"> penalty factors used in DAM are also used in the Supplemental Ancillary Service</w:t>
      </w:r>
      <w:r>
        <w:t>s</w:t>
      </w:r>
      <w:r w:rsidRPr="004A3F0D">
        <w:t xml:space="preserve"> Market (SASM) engine.</w:t>
      </w:r>
    </w:p>
    <w:p w14:paraId="4EEEC350" w14:textId="77777777" w:rsidR="00D011F0" w:rsidRPr="004A3F0D" w:rsidRDefault="00D011F0" w:rsidP="00D011F0">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E3C560A"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38C7A61C" w14:textId="77777777" w:rsidR="00D011F0" w:rsidRPr="004A3F0D" w:rsidRDefault="00D011F0" w:rsidP="0080522F">
            <w:pPr>
              <w:spacing w:before="120" w:after="240"/>
              <w:rPr>
                <w:b/>
                <w:i/>
              </w:rPr>
            </w:pPr>
            <w:r w:rsidRPr="004A3F0D">
              <w:rPr>
                <w:b/>
                <w:i/>
              </w:rPr>
              <w:t>[OBDRR020:  Delete Section 2.2 above upon system implementation of the Real-Time Co-Optimization (RTC) project and renumber accordingly.]</w:t>
            </w:r>
          </w:p>
        </w:tc>
      </w:tr>
    </w:tbl>
    <w:p w14:paraId="4BBD9D9E" w14:textId="77777777" w:rsidR="00D011F0" w:rsidRPr="004A3F0D" w:rsidRDefault="00D011F0" w:rsidP="00D011F0">
      <w:pPr>
        <w:spacing w:line="276" w:lineRule="auto"/>
      </w:pPr>
    </w:p>
    <w:p w14:paraId="44548406" w14:textId="77777777" w:rsidR="00D011F0" w:rsidRPr="004A3F0D" w:rsidRDefault="00D011F0" w:rsidP="00D011F0">
      <w:pPr>
        <w:spacing w:line="276" w:lineRule="auto"/>
      </w:pPr>
      <w:r w:rsidRPr="004A3F0D">
        <w:rPr>
          <w:b/>
        </w:rPr>
        <w:t>2.3</w:t>
      </w:r>
      <w:r w:rsidRPr="004A3F0D">
        <w:rPr>
          <w:b/>
        </w:rPr>
        <w:tab/>
        <w:t>Network Transmission Penalty Factors</w:t>
      </w:r>
    </w:p>
    <w:p w14:paraId="7959BAE9" w14:textId="77777777" w:rsidR="00D011F0" w:rsidRPr="004A3F0D" w:rsidRDefault="00D011F0" w:rsidP="00D011F0">
      <w:pPr>
        <w:spacing w:line="276" w:lineRule="auto"/>
      </w:pPr>
    </w:p>
    <w:p w14:paraId="02646998" w14:textId="77777777" w:rsidR="00D011F0" w:rsidRPr="004A3F0D" w:rsidRDefault="00D011F0" w:rsidP="00D011F0">
      <w:pPr>
        <w:jc w:val="both"/>
      </w:pPr>
      <w:r w:rsidRPr="004A3F0D">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w:t>
      </w:r>
      <w:r w:rsidRPr="004A3F0D">
        <w:lastRenderedPageBreak/>
        <w:t>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t xml:space="preserve">ncillary </w:t>
      </w:r>
      <w:r w:rsidRPr="004A3F0D">
        <w:t>S</w:t>
      </w:r>
      <w:r>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6133A3E4" w14:textId="77777777" w:rsidR="00D011F0" w:rsidRPr="004A3F0D" w:rsidRDefault="00D011F0" w:rsidP="00D011F0">
      <w:pPr>
        <w:spacing w:after="240"/>
        <w:jc w:val="both"/>
      </w:pPr>
      <w:r w:rsidRPr="004A3F0D">
        <w:t>Finally, the Non-</w:t>
      </w:r>
      <w:r>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44CC6DBB"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15233A19"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03789A84" w14:textId="77777777" w:rsidR="00D011F0" w:rsidRPr="004A3F0D" w:rsidRDefault="00D011F0" w:rsidP="0080522F">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t>t</w:t>
            </w:r>
            <w:r w:rsidRPr="004A3F0D">
              <w:t>hermal (generic constraint) Penalty Factor assigns these constraints the same priority level in the optimization as the 345 kV security constraints making both less than the 345 kV base case constraints.</w:t>
            </w:r>
          </w:p>
        </w:tc>
      </w:tr>
    </w:tbl>
    <w:p w14:paraId="719A661D" w14:textId="77777777" w:rsidR="00D011F0" w:rsidRPr="004A3F0D" w:rsidRDefault="00D011F0" w:rsidP="00D011F0">
      <w:pPr>
        <w:spacing w:before="240"/>
        <w:jc w:val="both"/>
      </w:pPr>
      <w:r w:rsidRPr="004A3F0D">
        <w:t xml:space="preserve">The values of the Network Transmission Penalty Factors chosen to enforce the Network Transmission Constraints are considerably higher in DAM when compared to the SCED (Network Transmission Shadow Price Caps) since the DAM is a unit commitment problem and for it to clear </w:t>
      </w:r>
      <w:r w:rsidRPr="004A3F0D">
        <w:lastRenderedPageBreak/>
        <w:t>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4B4C55CE" w14:textId="77777777" w:rsidR="00D011F0" w:rsidRDefault="00D011F0" w:rsidP="00D011F0">
      <w:pPr>
        <w:spacing w:before="600"/>
        <w:jc w:val="center"/>
        <w:outlineLvl w:val="0"/>
        <w:rPr>
          <w:b/>
          <w:sz w:val="36"/>
          <w:szCs w:val="36"/>
        </w:rPr>
      </w:pPr>
    </w:p>
    <w:p w14:paraId="4A848FA2" w14:textId="77777777" w:rsidR="00D011F0" w:rsidRDefault="00D011F0" w:rsidP="00D011F0">
      <w:pPr>
        <w:spacing w:before="600"/>
        <w:jc w:val="center"/>
        <w:outlineLvl w:val="0"/>
        <w:rPr>
          <w:b/>
          <w:sz w:val="36"/>
          <w:szCs w:val="36"/>
        </w:rPr>
      </w:pPr>
    </w:p>
    <w:p w14:paraId="5A8724D9" w14:textId="77777777" w:rsidR="00D011F0" w:rsidRPr="006B1F36" w:rsidRDefault="00D011F0" w:rsidP="00D011F0">
      <w:pPr>
        <w:spacing w:before="600"/>
        <w:jc w:val="center"/>
        <w:outlineLvl w:val="0"/>
        <w:rPr>
          <w:b/>
          <w:sz w:val="36"/>
          <w:szCs w:val="36"/>
        </w:rPr>
      </w:pPr>
      <w:r w:rsidRPr="006B1F36">
        <w:rPr>
          <w:b/>
          <w:sz w:val="36"/>
          <w:szCs w:val="36"/>
        </w:rPr>
        <w:t>ERCOT Nodal Protocols</w:t>
      </w:r>
    </w:p>
    <w:p w14:paraId="0D9D815C" w14:textId="77777777" w:rsidR="00D011F0" w:rsidRPr="006B1F36" w:rsidRDefault="00D011F0" w:rsidP="00D011F0">
      <w:pPr>
        <w:jc w:val="center"/>
        <w:outlineLvl w:val="0"/>
        <w:rPr>
          <w:b/>
          <w:sz w:val="36"/>
          <w:szCs w:val="36"/>
        </w:rPr>
      </w:pPr>
    </w:p>
    <w:p w14:paraId="6E7868CE" w14:textId="77777777" w:rsidR="00D011F0" w:rsidRPr="006B1F36" w:rsidRDefault="00D011F0" w:rsidP="00D011F0">
      <w:pPr>
        <w:jc w:val="center"/>
        <w:outlineLvl w:val="0"/>
        <w:rPr>
          <w:b/>
          <w:sz w:val="36"/>
          <w:szCs w:val="36"/>
        </w:rPr>
      </w:pPr>
      <w:r w:rsidRPr="006B1F36">
        <w:rPr>
          <w:b/>
          <w:sz w:val="36"/>
          <w:szCs w:val="36"/>
        </w:rPr>
        <w:t>Section 23</w:t>
      </w:r>
    </w:p>
    <w:p w14:paraId="1C59A47E" w14:textId="77777777" w:rsidR="00D011F0" w:rsidRPr="006B1F36" w:rsidRDefault="00D011F0" w:rsidP="00D011F0">
      <w:pPr>
        <w:jc w:val="center"/>
        <w:outlineLvl w:val="0"/>
        <w:rPr>
          <w:b/>
        </w:rPr>
      </w:pPr>
    </w:p>
    <w:p w14:paraId="360840C7" w14:textId="77777777" w:rsidR="00D011F0" w:rsidRPr="006B1F36" w:rsidRDefault="00D011F0" w:rsidP="00D011F0">
      <w:pPr>
        <w:jc w:val="center"/>
        <w:outlineLvl w:val="0"/>
        <w:rPr>
          <w:color w:val="333300"/>
        </w:rPr>
      </w:pPr>
      <w:r w:rsidRPr="006B1F36">
        <w:rPr>
          <w:b/>
          <w:sz w:val="36"/>
          <w:szCs w:val="36"/>
        </w:rPr>
        <w:t>Form I:  Resource Entity Application for Registration</w:t>
      </w:r>
    </w:p>
    <w:p w14:paraId="75A9E550" w14:textId="77777777" w:rsidR="00D011F0" w:rsidRPr="006B1F36" w:rsidRDefault="00D011F0" w:rsidP="00D011F0">
      <w:pPr>
        <w:outlineLvl w:val="0"/>
        <w:rPr>
          <w:color w:val="333300"/>
        </w:rPr>
      </w:pPr>
    </w:p>
    <w:p w14:paraId="11CF11CC" w14:textId="77777777" w:rsidR="00D011F0" w:rsidRPr="006B1F36" w:rsidRDefault="00D011F0" w:rsidP="00D011F0">
      <w:pPr>
        <w:jc w:val="center"/>
        <w:outlineLvl w:val="0"/>
        <w:rPr>
          <w:b/>
          <w:bCs/>
        </w:rPr>
      </w:pPr>
      <w:del w:id="1325" w:author="ERCOT" w:date="2024-06-21T08:48:00Z">
        <w:r w:rsidRPr="006B1F36" w:rsidDel="00327C56">
          <w:rPr>
            <w:b/>
            <w:bCs/>
          </w:rPr>
          <w:delText>May 1, 2024</w:delText>
        </w:r>
      </w:del>
      <w:ins w:id="1326" w:author="ERCOT" w:date="2024-06-21T08:48:00Z">
        <w:r>
          <w:rPr>
            <w:b/>
            <w:bCs/>
          </w:rPr>
          <w:t>TBD</w:t>
        </w:r>
      </w:ins>
    </w:p>
    <w:p w14:paraId="4FEA6998" w14:textId="77777777" w:rsidR="00D011F0" w:rsidRPr="006B1F36" w:rsidRDefault="00D011F0" w:rsidP="00D011F0">
      <w:pPr>
        <w:jc w:val="center"/>
        <w:outlineLvl w:val="0"/>
        <w:rPr>
          <w:b/>
          <w:bCs/>
        </w:rPr>
      </w:pPr>
    </w:p>
    <w:p w14:paraId="6EE1C5AE" w14:textId="77777777" w:rsidR="00D011F0" w:rsidRPr="006B1F36" w:rsidRDefault="00D011F0" w:rsidP="00D011F0">
      <w:pPr>
        <w:jc w:val="center"/>
        <w:outlineLvl w:val="0"/>
        <w:rPr>
          <w:b/>
          <w:bCs/>
        </w:rPr>
      </w:pPr>
    </w:p>
    <w:p w14:paraId="66699FC4" w14:textId="77777777" w:rsidR="00D011F0" w:rsidRPr="006B1F36" w:rsidRDefault="00D011F0" w:rsidP="00D011F0">
      <w:pPr>
        <w:pBdr>
          <w:between w:val="single" w:sz="4" w:space="1" w:color="auto"/>
        </w:pBdr>
        <w:rPr>
          <w:color w:val="333300"/>
        </w:rPr>
      </w:pPr>
    </w:p>
    <w:p w14:paraId="7D231045" w14:textId="77777777" w:rsidR="00D011F0" w:rsidRPr="006B1F36" w:rsidRDefault="00D011F0" w:rsidP="00D011F0">
      <w:pPr>
        <w:pBdr>
          <w:between w:val="single" w:sz="4" w:space="1" w:color="auto"/>
        </w:pBdr>
        <w:rPr>
          <w:color w:val="333300"/>
        </w:rPr>
      </w:pPr>
    </w:p>
    <w:p w14:paraId="453420C0" w14:textId="77777777" w:rsidR="00D011F0" w:rsidRPr="006B1F36" w:rsidRDefault="00D011F0" w:rsidP="00D011F0">
      <w:pPr>
        <w:jc w:val="center"/>
        <w:rPr>
          <w:b/>
          <w:bCs/>
        </w:rPr>
      </w:pPr>
      <w:r w:rsidRPr="006B1F36">
        <w:rPr>
          <w:b/>
          <w:bCs/>
        </w:rPr>
        <w:t>RESOURCE ENTITY</w:t>
      </w:r>
    </w:p>
    <w:p w14:paraId="7BD93EFC" w14:textId="77777777" w:rsidR="00D011F0" w:rsidRPr="006B1F36" w:rsidRDefault="00D011F0" w:rsidP="00D011F0">
      <w:pPr>
        <w:spacing w:after="240"/>
        <w:jc w:val="center"/>
        <w:rPr>
          <w:b/>
          <w:bCs/>
        </w:rPr>
      </w:pPr>
      <w:r w:rsidRPr="006B1F36">
        <w:rPr>
          <w:b/>
          <w:bCs/>
        </w:rPr>
        <w:t>APPLICATION FOR REGISTRATION</w:t>
      </w:r>
    </w:p>
    <w:p w14:paraId="58525690" w14:textId="77777777" w:rsidR="00D011F0" w:rsidRPr="006B1F36" w:rsidRDefault="00D011F0" w:rsidP="00D011F0">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w:t>
      </w:r>
      <w:proofErr w:type="gramStart"/>
      <w:r w:rsidRPr="006B1F36">
        <w:t>reply</w:t>
      </w:r>
      <w:proofErr w:type="gramEnd"/>
      <w:r w:rsidRPr="006B1F36">
        <w:t xml:space="preserve"> spaces as necessary.  The completed, executed application will be accepted by ERCOT via email to </w:t>
      </w:r>
      <w:hyperlink r:id="rId88"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69CFA674" w14:textId="77777777" w:rsidR="00D011F0" w:rsidRPr="006B1F36" w:rsidRDefault="00D011F0" w:rsidP="00D011F0">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5E31AFAB" w14:textId="77777777" w:rsidR="00D011F0" w:rsidRPr="006B1F36" w:rsidRDefault="00D011F0" w:rsidP="00D011F0">
      <w:pPr>
        <w:keepNext/>
        <w:autoSpaceDE w:val="0"/>
        <w:autoSpaceDN w:val="0"/>
        <w:spacing w:after="240"/>
        <w:jc w:val="center"/>
        <w:outlineLvl w:val="1"/>
        <w:rPr>
          <w:b/>
          <w:bCs/>
          <w:iCs/>
          <w:caps/>
          <w:u w:val="single"/>
        </w:rPr>
      </w:pPr>
      <w:bookmarkStart w:id="1327" w:name="_Toc32205517"/>
      <w:r w:rsidRPr="006B1F36">
        <w:rPr>
          <w:b/>
          <w:bCs/>
          <w:iCs/>
          <w:u w:val="single"/>
        </w:rPr>
        <w:t>PART I – ENTITY</w:t>
      </w:r>
      <w:r w:rsidRPr="006B1F36">
        <w:rPr>
          <w:b/>
          <w:bCs/>
          <w:iCs/>
          <w:caps/>
          <w:u w:val="single"/>
        </w:rPr>
        <w:t xml:space="preserve"> Information</w:t>
      </w:r>
      <w:bookmarkEnd w:id="13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D011F0" w:rsidRPr="006B1F36" w14:paraId="59C39B7E" w14:textId="77777777" w:rsidTr="0080522F">
        <w:tc>
          <w:tcPr>
            <w:tcW w:w="3528" w:type="dxa"/>
          </w:tcPr>
          <w:p w14:paraId="332D12CE" w14:textId="77777777" w:rsidR="00D011F0" w:rsidRPr="006B1F36" w:rsidRDefault="00D011F0" w:rsidP="0080522F">
            <w:pPr>
              <w:jc w:val="both"/>
              <w:rPr>
                <w:b/>
                <w:bCs/>
              </w:rPr>
            </w:pPr>
            <w:r w:rsidRPr="006B1F36">
              <w:rPr>
                <w:b/>
                <w:bCs/>
              </w:rPr>
              <w:t>Legal Name of the Applicant:</w:t>
            </w:r>
          </w:p>
        </w:tc>
        <w:tc>
          <w:tcPr>
            <w:tcW w:w="6048" w:type="dxa"/>
          </w:tcPr>
          <w:p w14:paraId="633740F3"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D011F0" w:rsidRPr="006B1F36" w14:paraId="27F1FF73" w14:textId="77777777" w:rsidTr="0080522F">
        <w:tc>
          <w:tcPr>
            <w:tcW w:w="3528" w:type="dxa"/>
          </w:tcPr>
          <w:p w14:paraId="40311C39" w14:textId="77777777" w:rsidR="00D011F0" w:rsidRPr="006B1F36" w:rsidRDefault="00D011F0" w:rsidP="0080522F">
            <w:pPr>
              <w:jc w:val="both"/>
              <w:rPr>
                <w:b/>
                <w:bCs/>
              </w:rPr>
            </w:pPr>
            <w:r w:rsidRPr="006B1F36">
              <w:rPr>
                <w:b/>
                <w:bCs/>
              </w:rPr>
              <w:lastRenderedPageBreak/>
              <w:t>Legal Address of the Applicant:</w:t>
            </w:r>
          </w:p>
        </w:tc>
        <w:tc>
          <w:tcPr>
            <w:tcW w:w="6048" w:type="dxa"/>
          </w:tcPr>
          <w:p w14:paraId="37147C51" w14:textId="77777777" w:rsidR="00D011F0" w:rsidRPr="006B1F36" w:rsidRDefault="00D011F0" w:rsidP="0080522F">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8237F5D" w14:textId="77777777" w:rsidTr="0080522F">
        <w:tc>
          <w:tcPr>
            <w:tcW w:w="3528" w:type="dxa"/>
          </w:tcPr>
          <w:p w14:paraId="09E1B852" w14:textId="77777777" w:rsidR="00D011F0" w:rsidRPr="006B1F36" w:rsidRDefault="00D011F0" w:rsidP="0080522F">
            <w:pPr>
              <w:jc w:val="both"/>
              <w:rPr>
                <w:b/>
                <w:bCs/>
              </w:rPr>
            </w:pPr>
          </w:p>
        </w:tc>
        <w:tc>
          <w:tcPr>
            <w:tcW w:w="6048" w:type="dxa"/>
          </w:tcPr>
          <w:p w14:paraId="3368D797" w14:textId="77777777" w:rsidR="00D011F0" w:rsidRPr="006B1F36" w:rsidRDefault="00D011F0" w:rsidP="0080522F">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EB2DBA7" w14:textId="77777777" w:rsidTr="0080522F">
        <w:tc>
          <w:tcPr>
            <w:tcW w:w="3528" w:type="dxa"/>
          </w:tcPr>
          <w:p w14:paraId="64DA05E0" w14:textId="77777777" w:rsidR="00D011F0" w:rsidRPr="006B1F36" w:rsidRDefault="00D011F0" w:rsidP="0080522F">
            <w:pPr>
              <w:jc w:val="both"/>
              <w:rPr>
                <w:b/>
                <w:bCs/>
              </w:rPr>
            </w:pPr>
            <w:r w:rsidRPr="006B1F36">
              <w:rPr>
                <w:b/>
                <w:bCs/>
              </w:rPr>
              <w:t>DUNS¹ Number:</w:t>
            </w:r>
          </w:p>
        </w:tc>
        <w:tc>
          <w:tcPr>
            <w:tcW w:w="6048" w:type="dxa"/>
          </w:tcPr>
          <w:p w14:paraId="1B203C37" w14:textId="77777777" w:rsidR="00D011F0" w:rsidRPr="006B1F36" w:rsidRDefault="00D011F0" w:rsidP="0080522F">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EA16F0E" w14:textId="77777777" w:rsidR="00D011F0" w:rsidRPr="006B1F36" w:rsidRDefault="00D011F0" w:rsidP="00D011F0">
      <w:pPr>
        <w:autoSpaceDE w:val="0"/>
        <w:autoSpaceDN w:val="0"/>
        <w:spacing w:after="240"/>
        <w:jc w:val="both"/>
        <w:rPr>
          <w:sz w:val="20"/>
        </w:rPr>
      </w:pPr>
      <w:r w:rsidRPr="006B1F36">
        <w:rPr>
          <w:sz w:val="20"/>
        </w:rPr>
        <w:t>¹Defined in Section 2.1, Definitions.</w:t>
      </w:r>
    </w:p>
    <w:p w14:paraId="422E60AD" w14:textId="77777777" w:rsidR="00D011F0" w:rsidRPr="006B1F36" w:rsidRDefault="00D011F0" w:rsidP="00D011F0">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1F78999E" w14:textId="77777777" w:rsidTr="0080522F">
        <w:tc>
          <w:tcPr>
            <w:tcW w:w="1523" w:type="dxa"/>
            <w:gridSpan w:val="2"/>
          </w:tcPr>
          <w:p w14:paraId="083F989B" w14:textId="77777777" w:rsidR="00D011F0" w:rsidRPr="006B1F36" w:rsidRDefault="00D011F0" w:rsidP="0080522F">
            <w:pPr>
              <w:jc w:val="both"/>
              <w:rPr>
                <w:b/>
                <w:bCs/>
              </w:rPr>
            </w:pPr>
            <w:r w:rsidRPr="006B1F36">
              <w:rPr>
                <w:b/>
                <w:bCs/>
              </w:rPr>
              <w:t>Name:</w:t>
            </w:r>
          </w:p>
        </w:tc>
        <w:tc>
          <w:tcPr>
            <w:tcW w:w="7827" w:type="dxa"/>
            <w:gridSpan w:val="2"/>
          </w:tcPr>
          <w:p w14:paraId="0ACE17E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F39639C" w14:textId="77777777" w:rsidTr="0080522F">
        <w:tc>
          <w:tcPr>
            <w:tcW w:w="1376" w:type="dxa"/>
          </w:tcPr>
          <w:p w14:paraId="70AA16EA" w14:textId="77777777" w:rsidR="00D011F0" w:rsidRPr="006B1F36" w:rsidRDefault="00D011F0" w:rsidP="0080522F">
            <w:pPr>
              <w:jc w:val="both"/>
              <w:rPr>
                <w:b/>
                <w:bCs/>
              </w:rPr>
            </w:pPr>
            <w:r w:rsidRPr="006B1F36">
              <w:rPr>
                <w:b/>
                <w:bCs/>
              </w:rPr>
              <w:t>Telephone:</w:t>
            </w:r>
          </w:p>
        </w:tc>
        <w:tc>
          <w:tcPr>
            <w:tcW w:w="7974" w:type="dxa"/>
            <w:gridSpan w:val="3"/>
          </w:tcPr>
          <w:p w14:paraId="483E0B0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4FAA753" w14:textId="77777777" w:rsidTr="0080522F">
        <w:tc>
          <w:tcPr>
            <w:tcW w:w="1796" w:type="dxa"/>
            <w:gridSpan w:val="3"/>
          </w:tcPr>
          <w:p w14:paraId="27AF1245" w14:textId="77777777" w:rsidR="00D011F0" w:rsidRPr="006B1F36" w:rsidRDefault="00D011F0" w:rsidP="0080522F">
            <w:pPr>
              <w:jc w:val="both"/>
              <w:rPr>
                <w:b/>
                <w:bCs/>
              </w:rPr>
            </w:pPr>
            <w:r w:rsidRPr="006B1F36">
              <w:rPr>
                <w:b/>
                <w:bCs/>
              </w:rPr>
              <w:t>Email Address:</w:t>
            </w:r>
          </w:p>
        </w:tc>
        <w:tc>
          <w:tcPr>
            <w:tcW w:w="7554" w:type="dxa"/>
          </w:tcPr>
          <w:p w14:paraId="025C963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EF1E69C" w14:textId="77777777" w:rsidR="00D011F0" w:rsidRPr="006B1F36" w:rsidRDefault="00D011F0" w:rsidP="00D011F0">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42DC4A10" w14:textId="77777777" w:rsidTr="0080522F">
        <w:tc>
          <w:tcPr>
            <w:tcW w:w="1523" w:type="dxa"/>
            <w:gridSpan w:val="2"/>
          </w:tcPr>
          <w:p w14:paraId="7128B5C7" w14:textId="77777777" w:rsidR="00D011F0" w:rsidRPr="006B1F36" w:rsidRDefault="00D011F0" w:rsidP="0080522F">
            <w:pPr>
              <w:jc w:val="both"/>
              <w:rPr>
                <w:b/>
                <w:bCs/>
              </w:rPr>
            </w:pPr>
            <w:bookmarkStart w:id="1328" w:name="Text2"/>
            <w:r w:rsidRPr="006B1F36">
              <w:rPr>
                <w:b/>
                <w:bCs/>
              </w:rPr>
              <w:t>Name:</w:t>
            </w:r>
          </w:p>
        </w:tc>
        <w:tc>
          <w:tcPr>
            <w:tcW w:w="7827" w:type="dxa"/>
            <w:gridSpan w:val="2"/>
          </w:tcPr>
          <w:p w14:paraId="41D27B9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B8A73AB" w14:textId="77777777" w:rsidTr="0080522F">
        <w:tc>
          <w:tcPr>
            <w:tcW w:w="1376" w:type="dxa"/>
          </w:tcPr>
          <w:p w14:paraId="18122B78" w14:textId="77777777" w:rsidR="00D011F0" w:rsidRPr="006B1F36" w:rsidRDefault="00D011F0" w:rsidP="0080522F">
            <w:pPr>
              <w:jc w:val="both"/>
              <w:rPr>
                <w:b/>
                <w:bCs/>
              </w:rPr>
            </w:pPr>
            <w:r w:rsidRPr="006B1F36">
              <w:rPr>
                <w:b/>
                <w:bCs/>
              </w:rPr>
              <w:t>Telephone:</w:t>
            </w:r>
          </w:p>
        </w:tc>
        <w:tc>
          <w:tcPr>
            <w:tcW w:w="7974" w:type="dxa"/>
            <w:gridSpan w:val="3"/>
          </w:tcPr>
          <w:p w14:paraId="0C1A646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9B4DD39" w14:textId="77777777" w:rsidTr="0080522F">
        <w:tc>
          <w:tcPr>
            <w:tcW w:w="1796" w:type="dxa"/>
            <w:gridSpan w:val="3"/>
          </w:tcPr>
          <w:p w14:paraId="3984666D" w14:textId="77777777" w:rsidR="00D011F0" w:rsidRPr="006B1F36" w:rsidRDefault="00D011F0" w:rsidP="0080522F">
            <w:pPr>
              <w:jc w:val="both"/>
              <w:rPr>
                <w:b/>
                <w:bCs/>
              </w:rPr>
            </w:pPr>
            <w:r w:rsidRPr="006B1F36">
              <w:rPr>
                <w:b/>
                <w:bCs/>
              </w:rPr>
              <w:t>Email Address:</w:t>
            </w:r>
          </w:p>
        </w:tc>
        <w:tc>
          <w:tcPr>
            <w:tcW w:w="7554" w:type="dxa"/>
          </w:tcPr>
          <w:p w14:paraId="275A2E7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A97BFAE" w14:textId="77777777" w:rsidR="00D011F0" w:rsidRPr="006B1F36" w:rsidRDefault="00D011F0" w:rsidP="00D011F0">
      <w:pPr>
        <w:autoSpaceDE w:val="0"/>
        <w:autoSpaceDN w:val="0"/>
        <w:spacing w:before="240" w:after="240"/>
        <w:jc w:val="both"/>
        <w:rPr>
          <w:b/>
          <w:bCs/>
        </w:rPr>
      </w:pPr>
      <w:r w:rsidRPr="006B1F36">
        <w:rPr>
          <w:b/>
          <w:bCs/>
        </w:rPr>
        <w:t>3.</w:t>
      </w:r>
      <w:r w:rsidRPr="006B1F36">
        <w:t xml:space="preserve"> </w:t>
      </w:r>
      <w:bookmarkEnd w:id="1328"/>
      <w:r w:rsidRPr="006B1F36">
        <w:rPr>
          <w:b/>
          <w:bCs/>
        </w:rPr>
        <w:t>Type of Legal Structure.</w:t>
      </w:r>
      <w:r w:rsidRPr="006B1F36">
        <w:t xml:space="preserve">  (Please indicate only one.)</w:t>
      </w:r>
    </w:p>
    <w:p w14:paraId="6AA1463B" w14:textId="77777777" w:rsidR="00D011F0" w:rsidRPr="006B1F36" w:rsidRDefault="00D011F0" w:rsidP="00D011F0">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Partnership</w:t>
      </w:r>
      <w:r w:rsidRPr="006B1F36">
        <w:tab/>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Municipally Owned Utility</w:t>
      </w:r>
      <w:r w:rsidRPr="006B1F36">
        <w:tab/>
      </w:r>
    </w:p>
    <w:p w14:paraId="48104556" w14:textId="77777777" w:rsidR="00D011F0" w:rsidRPr="006B1F36" w:rsidRDefault="00D011F0" w:rsidP="00D011F0">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Corporation </w:t>
      </w:r>
    </w:p>
    <w:p w14:paraId="3340D068" w14:textId="77777777" w:rsidR="00D011F0" w:rsidRPr="006B1F36" w:rsidRDefault="00D011F0" w:rsidP="00D011F0">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5887E94A" w14:textId="77777777" w:rsidR="00D011F0" w:rsidRPr="006B1F36" w:rsidRDefault="00D011F0" w:rsidP="00D011F0">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710DAEF8" w14:textId="77777777" w:rsidR="00D011F0" w:rsidRPr="006B1F36" w:rsidRDefault="00D011F0" w:rsidP="00D011F0">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135D246B" w14:textId="77777777" w:rsidTr="0080522F">
        <w:tc>
          <w:tcPr>
            <w:tcW w:w="1523" w:type="dxa"/>
            <w:gridSpan w:val="2"/>
          </w:tcPr>
          <w:p w14:paraId="34FE604C" w14:textId="77777777" w:rsidR="00D011F0" w:rsidRPr="006B1F36" w:rsidRDefault="00D011F0" w:rsidP="0080522F">
            <w:pPr>
              <w:jc w:val="both"/>
              <w:rPr>
                <w:b/>
                <w:bCs/>
              </w:rPr>
            </w:pPr>
            <w:r w:rsidRPr="006B1F36">
              <w:rPr>
                <w:b/>
                <w:bCs/>
              </w:rPr>
              <w:t>Name:</w:t>
            </w:r>
          </w:p>
        </w:tc>
        <w:tc>
          <w:tcPr>
            <w:tcW w:w="7827" w:type="dxa"/>
            <w:gridSpan w:val="2"/>
          </w:tcPr>
          <w:p w14:paraId="1DC1155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1DBC2BD" w14:textId="77777777" w:rsidTr="0080522F">
        <w:tc>
          <w:tcPr>
            <w:tcW w:w="1376" w:type="dxa"/>
          </w:tcPr>
          <w:p w14:paraId="774AE6F9" w14:textId="77777777" w:rsidR="00D011F0" w:rsidRPr="006B1F36" w:rsidRDefault="00D011F0" w:rsidP="0080522F">
            <w:pPr>
              <w:jc w:val="both"/>
              <w:rPr>
                <w:b/>
                <w:bCs/>
              </w:rPr>
            </w:pPr>
            <w:r w:rsidRPr="006B1F36">
              <w:rPr>
                <w:b/>
                <w:bCs/>
              </w:rPr>
              <w:t>Telephone:</w:t>
            </w:r>
          </w:p>
        </w:tc>
        <w:tc>
          <w:tcPr>
            <w:tcW w:w="7974" w:type="dxa"/>
            <w:gridSpan w:val="3"/>
          </w:tcPr>
          <w:p w14:paraId="0F8BD0F3"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CC13825" w14:textId="77777777" w:rsidTr="0080522F">
        <w:tc>
          <w:tcPr>
            <w:tcW w:w="1796" w:type="dxa"/>
            <w:gridSpan w:val="3"/>
          </w:tcPr>
          <w:p w14:paraId="66CA7292" w14:textId="77777777" w:rsidR="00D011F0" w:rsidRPr="006B1F36" w:rsidRDefault="00D011F0" w:rsidP="0080522F">
            <w:pPr>
              <w:jc w:val="both"/>
              <w:rPr>
                <w:b/>
                <w:bCs/>
              </w:rPr>
            </w:pPr>
            <w:r w:rsidRPr="006B1F36">
              <w:rPr>
                <w:b/>
                <w:bCs/>
              </w:rPr>
              <w:t>Email Address:</w:t>
            </w:r>
          </w:p>
        </w:tc>
        <w:tc>
          <w:tcPr>
            <w:tcW w:w="7554" w:type="dxa"/>
          </w:tcPr>
          <w:p w14:paraId="7F9A47C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B93D7F4" w14:textId="77777777" w:rsidR="00D011F0" w:rsidRPr="006B1F36" w:rsidRDefault="00D011F0" w:rsidP="00D011F0">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D011F0" w:rsidRPr="006B1F36" w14:paraId="246D7602" w14:textId="77777777" w:rsidTr="0080522F">
        <w:tc>
          <w:tcPr>
            <w:tcW w:w="1528" w:type="dxa"/>
            <w:gridSpan w:val="2"/>
          </w:tcPr>
          <w:p w14:paraId="71D096C9" w14:textId="77777777" w:rsidR="00D011F0" w:rsidRPr="006B1F36" w:rsidRDefault="00D011F0" w:rsidP="0080522F">
            <w:pPr>
              <w:jc w:val="both"/>
              <w:rPr>
                <w:b/>
                <w:bCs/>
              </w:rPr>
            </w:pPr>
            <w:r w:rsidRPr="006B1F36">
              <w:rPr>
                <w:b/>
                <w:bCs/>
              </w:rPr>
              <w:t>Name:</w:t>
            </w:r>
          </w:p>
        </w:tc>
        <w:tc>
          <w:tcPr>
            <w:tcW w:w="7822" w:type="dxa"/>
            <w:gridSpan w:val="2"/>
          </w:tcPr>
          <w:p w14:paraId="6A3593A1"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6DC3A35" w14:textId="77777777" w:rsidTr="0080522F">
        <w:tc>
          <w:tcPr>
            <w:tcW w:w="1380" w:type="dxa"/>
          </w:tcPr>
          <w:p w14:paraId="1655017F" w14:textId="77777777" w:rsidR="00D011F0" w:rsidRPr="006B1F36" w:rsidRDefault="00D011F0" w:rsidP="0080522F">
            <w:pPr>
              <w:jc w:val="both"/>
              <w:rPr>
                <w:b/>
                <w:bCs/>
              </w:rPr>
            </w:pPr>
            <w:r w:rsidRPr="006B1F36">
              <w:rPr>
                <w:b/>
                <w:bCs/>
              </w:rPr>
              <w:t>Telephone:</w:t>
            </w:r>
          </w:p>
        </w:tc>
        <w:tc>
          <w:tcPr>
            <w:tcW w:w="7970" w:type="dxa"/>
            <w:gridSpan w:val="3"/>
          </w:tcPr>
          <w:p w14:paraId="562725A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C98F414" w14:textId="77777777" w:rsidTr="0080522F">
        <w:tc>
          <w:tcPr>
            <w:tcW w:w="1803" w:type="dxa"/>
            <w:gridSpan w:val="3"/>
          </w:tcPr>
          <w:p w14:paraId="39B1C21F" w14:textId="77777777" w:rsidR="00D011F0" w:rsidRPr="006B1F36" w:rsidRDefault="00D011F0" w:rsidP="0080522F">
            <w:pPr>
              <w:jc w:val="both"/>
              <w:rPr>
                <w:b/>
                <w:bCs/>
              </w:rPr>
            </w:pPr>
            <w:r w:rsidRPr="006B1F36">
              <w:rPr>
                <w:b/>
                <w:bCs/>
              </w:rPr>
              <w:t>Email Address:</w:t>
            </w:r>
          </w:p>
        </w:tc>
        <w:tc>
          <w:tcPr>
            <w:tcW w:w="7547" w:type="dxa"/>
          </w:tcPr>
          <w:p w14:paraId="7370E1F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2D88426" w14:textId="77777777" w:rsidR="00D011F0" w:rsidRPr="006B1F36" w:rsidRDefault="00D011F0" w:rsidP="00D011F0">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D011F0" w:rsidRPr="006B1F36" w14:paraId="3D6B3830" w14:textId="77777777" w:rsidTr="0080522F">
        <w:tc>
          <w:tcPr>
            <w:tcW w:w="1528" w:type="dxa"/>
            <w:gridSpan w:val="2"/>
          </w:tcPr>
          <w:p w14:paraId="67527A52" w14:textId="77777777" w:rsidR="00D011F0" w:rsidRPr="006B1F36" w:rsidRDefault="00D011F0" w:rsidP="0080522F">
            <w:pPr>
              <w:jc w:val="both"/>
              <w:rPr>
                <w:b/>
                <w:bCs/>
              </w:rPr>
            </w:pPr>
            <w:r w:rsidRPr="006B1F36">
              <w:rPr>
                <w:b/>
                <w:bCs/>
              </w:rPr>
              <w:t>Name:</w:t>
            </w:r>
          </w:p>
        </w:tc>
        <w:tc>
          <w:tcPr>
            <w:tcW w:w="8048" w:type="dxa"/>
            <w:gridSpan w:val="2"/>
          </w:tcPr>
          <w:p w14:paraId="622B97C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2D42BE67" w14:textId="77777777" w:rsidTr="0080522F">
        <w:tc>
          <w:tcPr>
            <w:tcW w:w="1378" w:type="dxa"/>
          </w:tcPr>
          <w:p w14:paraId="5557636D" w14:textId="77777777" w:rsidR="00D011F0" w:rsidRPr="006B1F36" w:rsidRDefault="00D011F0" w:rsidP="0080522F">
            <w:pPr>
              <w:jc w:val="both"/>
              <w:rPr>
                <w:b/>
                <w:bCs/>
              </w:rPr>
            </w:pPr>
            <w:r w:rsidRPr="006B1F36">
              <w:rPr>
                <w:b/>
                <w:bCs/>
              </w:rPr>
              <w:t>Telephone:</w:t>
            </w:r>
          </w:p>
        </w:tc>
        <w:tc>
          <w:tcPr>
            <w:tcW w:w="8198" w:type="dxa"/>
            <w:gridSpan w:val="3"/>
          </w:tcPr>
          <w:p w14:paraId="148E2C3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E3987A0" w14:textId="77777777" w:rsidTr="0080522F">
        <w:tc>
          <w:tcPr>
            <w:tcW w:w="1811" w:type="dxa"/>
            <w:gridSpan w:val="3"/>
          </w:tcPr>
          <w:p w14:paraId="748F4464" w14:textId="77777777" w:rsidR="00D011F0" w:rsidRPr="006B1F36" w:rsidRDefault="00D011F0" w:rsidP="0080522F">
            <w:pPr>
              <w:jc w:val="both"/>
              <w:rPr>
                <w:b/>
                <w:bCs/>
              </w:rPr>
            </w:pPr>
            <w:r w:rsidRPr="006B1F36">
              <w:rPr>
                <w:b/>
                <w:bCs/>
              </w:rPr>
              <w:t>Email Address:</w:t>
            </w:r>
          </w:p>
        </w:tc>
        <w:tc>
          <w:tcPr>
            <w:tcW w:w="7765" w:type="dxa"/>
          </w:tcPr>
          <w:p w14:paraId="373F9B6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014CA5C" w14:textId="77777777" w:rsidR="00D011F0" w:rsidRPr="006B1F36" w:rsidRDefault="00D011F0" w:rsidP="00D011F0">
      <w:pPr>
        <w:spacing w:before="240" w:after="240"/>
        <w:jc w:val="both"/>
      </w:pPr>
      <w:r w:rsidRPr="006B1F36">
        <w:rPr>
          <w:b/>
        </w:rPr>
        <w:lastRenderedPageBreak/>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D011F0" w:rsidRPr="006B1F36" w14:paraId="136166AB" w14:textId="77777777" w:rsidTr="0080522F">
        <w:tc>
          <w:tcPr>
            <w:tcW w:w="1528" w:type="dxa"/>
            <w:gridSpan w:val="2"/>
          </w:tcPr>
          <w:p w14:paraId="58A3FEF7" w14:textId="77777777" w:rsidR="00D011F0" w:rsidRPr="006B1F36" w:rsidRDefault="00D011F0" w:rsidP="0080522F">
            <w:pPr>
              <w:jc w:val="both"/>
              <w:rPr>
                <w:b/>
                <w:bCs/>
              </w:rPr>
            </w:pPr>
            <w:r w:rsidRPr="006B1F36">
              <w:rPr>
                <w:b/>
                <w:bCs/>
              </w:rPr>
              <w:t>Name:</w:t>
            </w:r>
          </w:p>
        </w:tc>
        <w:tc>
          <w:tcPr>
            <w:tcW w:w="7822" w:type="dxa"/>
            <w:gridSpan w:val="2"/>
          </w:tcPr>
          <w:p w14:paraId="267937E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60E13E4" w14:textId="77777777" w:rsidTr="0080522F">
        <w:tc>
          <w:tcPr>
            <w:tcW w:w="1380" w:type="dxa"/>
          </w:tcPr>
          <w:p w14:paraId="1AAC5CE1" w14:textId="77777777" w:rsidR="00D011F0" w:rsidRPr="006B1F36" w:rsidRDefault="00D011F0" w:rsidP="0080522F">
            <w:pPr>
              <w:jc w:val="both"/>
              <w:rPr>
                <w:b/>
                <w:bCs/>
              </w:rPr>
            </w:pPr>
            <w:r w:rsidRPr="006B1F36">
              <w:rPr>
                <w:b/>
                <w:bCs/>
              </w:rPr>
              <w:t>Telephone:</w:t>
            </w:r>
          </w:p>
        </w:tc>
        <w:tc>
          <w:tcPr>
            <w:tcW w:w="7970" w:type="dxa"/>
            <w:gridSpan w:val="3"/>
          </w:tcPr>
          <w:p w14:paraId="6173E46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472348C" w14:textId="77777777" w:rsidTr="0080522F">
        <w:tc>
          <w:tcPr>
            <w:tcW w:w="1803" w:type="dxa"/>
            <w:gridSpan w:val="3"/>
          </w:tcPr>
          <w:p w14:paraId="551DEED0" w14:textId="77777777" w:rsidR="00D011F0" w:rsidRPr="006B1F36" w:rsidRDefault="00D011F0" w:rsidP="0080522F">
            <w:pPr>
              <w:jc w:val="both"/>
              <w:rPr>
                <w:b/>
                <w:bCs/>
              </w:rPr>
            </w:pPr>
            <w:r w:rsidRPr="006B1F36">
              <w:rPr>
                <w:b/>
                <w:bCs/>
              </w:rPr>
              <w:t>Email Address:</w:t>
            </w:r>
          </w:p>
        </w:tc>
        <w:tc>
          <w:tcPr>
            <w:tcW w:w="7547" w:type="dxa"/>
          </w:tcPr>
          <w:p w14:paraId="785F8B5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C569688" w14:textId="77777777" w:rsidR="00D011F0" w:rsidRPr="006B1F36" w:rsidRDefault="00D011F0" w:rsidP="00D011F0">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bookmarkStart w:id="1329" w:name="Text82"/>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bookmarkEnd w:id="1329"/>
      <w:r w:rsidRPr="006B1F36">
        <w:t>.</w:t>
      </w:r>
    </w:p>
    <w:p w14:paraId="10D9B7AD" w14:textId="77777777" w:rsidR="00D011F0" w:rsidRPr="006B1F36" w:rsidRDefault="00D011F0" w:rsidP="00D011F0">
      <w:pPr>
        <w:spacing w:after="240"/>
        <w:jc w:val="center"/>
        <w:rPr>
          <w:b/>
          <w:caps/>
          <w:u w:val="single"/>
        </w:rPr>
      </w:pPr>
      <w:r w:rsidRPr="006B1F36">
        <w:rPr>
          <w:b/>
          <w:u w:val="single"/>
        </w:rPr>
        <w:t xml:space="preserve">PART II – </w:t>
      </w:r>
      <w:r w:rsidRPr="006B1F36">
        <w:rPr>
          <w:b/>
          <w:caps/>
          <w:u w:val="single"/>
        </w:rPr>
        <w:t>ADDiTIONAL REQUIRED Information</w:t>
      </w:r>
    </w:p>
    <w:p w14:paraId="0B681A47" w14:textId="77777777" w:rsidR="00D011F0" w:rsidRPr="006B1F36" w:rsidRDefault="00D011F0" w:rsidP="00D011F0">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33C4D2A3" w14:textId="77777777" w:rsidR="00D011F0" w:rsidRPr="006B1F36" w:rsidRDefault="00D011F0" w:rsidP="00D011F0">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20D17D93" w14:textId="77777777" w:rsidR="00D011F0" w:rsidRPr="006B1F36" w:rsidRDefault="00D011F0" w:rsidP="00D011F0">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w:t>
      </w:r>
      <w:ins w:id="1330" w:author="ERCOT" w:date="2024-06-21T08:49:00Z">
        <w:r>
          <w:t>, Energy Storage Resources (ESRs),</w:t>
        </w:r>
      </w:ins>
      <w:r w:rsidRPr="006B1F36">
        <w:t xml:space="preserve">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D011F0" w:rsidRPr="006B1F36" w14:paraId="3FFE854A" w14:textId="77777777" w:rsidTr="0080522F">
        <w:tc>
          <w:tcPr>
            <w:tcW w:w="1974" w:type="pct"/>
          </w:tcPr>
          <w:p w14:paraId="1FCB3963" w14:textId="77777777" w:rsidR="00D011F0" w:rsidRPr="006B1F36" w:rsidRDefault="00D011F0" w:rsidP="0080522F">
            <w:pPr>
              <w:jc w:val="center"/>
            </w:pPr>
            <w:bookmarkStart w:id="1331" w:name="_Toc32205522"/>
            <w:r w:rsidRPr="006B1F36">
              <w:rPr>
                <w:b/>
                <w:bCs/>
              </w:rPr>
              <w:t>Affiliate Name</w:t>
            </w:r>
          </w:p>
          <w:p w14:paraId="52653B4B" w14:textId="77777777" w:rsidR="00D011F0" w:rsidRPr="006B1F36" w:rsidRDefault="00D011F0" w:rsidP="0080522F">
            <w:pPr>
              <w:jc w:val="center"/>
            </w:pPr>
            <w:r w:rsidRPr="006B1F36">
              <w:t>(or name used for other ERCOT registration)</w:t>
            </w:r>
          </w:p>
        </w:tc>
        <w:tc>
          <w:tcPr>
            <w:tcW w:w="1322" w:type="pct"/>
          </w:tcPr>
          <w:p w14:paraId="10A08C28" w14:textId="77777777" w:rsidR="00D011F0" w:rsidRPr="006B1F36" w:rsidRDefault="00D011F0" w:rsidP="0080522F">
            <w:pPr>
              <w:jc w:val="center"/>
              <w:rPr>
                <w:b/>
                <w:bCs/>
              </w:rPr>
            </w:pPr>
            <w:r w:rsidRPr="006B1F36">
              <w:rPr>
                <w:b/>
                <w:bCs/>
              </w:rPr>
              <w:t>Type of Legal Structure</w:t>
            </w:r>
          </w:p>
          <w:p w14:paraId="7A2DA12F" w14:textId="77777777" w:rsidR="00D011F0" w:rsidRPr="006B1F36" w:rsidRDefault="00D011F0" w:rsidP="0080522F">
            <w:pPr>
              <w:jc w:val="center"/>
              <w:rPr>
                <w:bCs/>
              </w:rPr>
            </w:pPr>
            <w:r w:rsidRPr="006B1F36">
              <w:rPr>
                <w:bCs/>
              </w:rPr>
              <w:t>(partnership, limited liability company, corporation, etc.)</w:t>
            </w:r>
          </w:p>
        </w:tc>
        <w:tc>
          <w:tcPr>
            <w:tcW w:w="1704" w:type="pct"/>
          </w:tcPr>
          <w:p w14:paraId="438D934B" w14:textId="77777777" w:rsidR="00D011F0" w:rsidRPr="006B1F36" w:rsidRDefault="00D011F0" w:rsidP="0080522F">
            <w:pPr>
              <w:keepNext/>
              <w:jc w:val="center"/>
              <w:outlineLvl w:val="2"/>
              <w:rPr>
                <w:b/>
                <w:bCs/>
              </w:rPr>
            </w:pPr>
            <w:r w:rsidRPr="006B1F36">
              <w:rPr>
                <w:b/>
                <w:bCs/>
              </w:rPr>
              <w:t>Relationship</w:t>
            </w:r>
          </w:p>
          <w:p w14:paraId="29586A9B" w14:textId="77777777" w:rsidR="00D011F0" w:rsidRPr="006B1F36" w:rsidRDefault="00D011F0" w:rsidP="0080522F">
            <w:pPr>
              <w:jc w:val="center"/>
            </w:pPr>
            <w:r w:rsidRPr="006B1F36">
              <w:t>(parent, subsidiary, partner, affiliate, etc.)</w:t>
            </w:r>
          </w:p>
        </w:tc>
      </w:tr>
      <w:tr w:rsidR="00D011F0" w:rsidRPr="006B1F36" w14:paraId="61F8E3B2" w14:textId="77777777" w:rsidTr="0080522F">
        <w:tc>
          <w:tcPr>
            <w:tcW w:w="1974" w:type="pct"/>
          </w:tcPr>
          <w:p w14:paraId="224C3E94"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096D4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EB35CB9"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F6749CF" w14:textId="77777777" w:rsidTr="0080522F">
        <w:tc>
          <w:tcPr>
            <w:tcW w:w="1974" w:type="pct"/>
          </w:tcPr>
          <w:p w14:paraId="2444103D" w14:textId="77777777" w:rsidR="00D011F0" w:rsidRPr="006B1F36" w:rsidRDefault="00D011F0" w:rsidP="0080522F">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2FAF34" w14:textId="77777777" w:rsidR="00D011F0" w:rsidRPr="006B1F36" w:rsidRDefault="00D011F0" w:rsidP="0080522F">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A613CD3" w14:textId="77777777" w:rsidR="00D011F0" w:rsidRPr="006B1F36" w:rsidRDefault="00D011F0" w:rsidP="0080522F">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58DA6C5" w14:textId="77777777" w:rsidTr="0080522F">
        <w:tc>
          <w:tcPr>
            <w:tcW w:w="1974" w:type="pct"/>
          </w:tcPr>
          <w:p w14:paraId="18877E44" w14:textId="77777777" w:rsidR="00D011F0" w:rsidRPr="006B1F36" w:rsidRDefault="00D011F0" w:rsidP="0080522F">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103B80B" w14:textId="77777777" w:rsidR="00D011F0" w:rsidRPr="006B1F36" w:rsidRDefault="00D011F0" w:rsidP="0080522F">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6B84076" w14:textId="77777777" w:rsidR="00D011F0" w:rsidRPr="006B1F36" w:rsidRDefault="00D011F0" w:rsidP="0080522F">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6358E34F" w14:textId="77777777" w:rsidTr="0080522F">
        <w:tc>
          <w:tcPr>
            <w:tcW w:w="1974" w:type="pct"/>
          </w:tcPr>
          <w:p w14:paraId="26437403" w14:textId="77777777" w:rsidR="00D011F0" w:rsidRPr="006B1F36" w:rsidRDefault="00D011F0" w:rsidP="0080522F">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4C66385" w14:textId="77777777" w:rsidR="00D011F0" w:rsidRPr="006B1F36" w:rsidRDefault="00D011F0" w:rsidP="0080522F">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9E4A348" w14:textId="77777777" w:rsidR="00D011F0" w:rsidRPr="006B1F36" w:rsidRDefault="00D011F0" w:rsidP="0080522F">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231913D8" w14:textId="77777777" w:rsidTr="0080522F">
        <w:tc>
          <w:tcPr>
            <w:tcW w:w="1974" w:type="pct"/>
          </w:tcPr>
          <w:p w14:paraId="64154BF4" w14:textId="77777777" w:rsidR="00D011F0" w:rsidRPr="006B1F36" w:rsidRDefault="00D011F0" w:rsidP="0080522F">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00FABF4" w14:textId="77777777" w:rsidR="00D011F0" w:rsidRPr="006B1F36" w:rsidRDefault="00D011F0" w:rsidP="0080522F">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4448117" w14:textId="77777777" w:rsidR="00D011F0" w:rsidRPr="006B1F36" w:rsidRDefault="00D011F0" w:rsidP="0080522F">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5A24A5A" w14:textId="77777777" w:rsidTr="0080522F">
        <w:tc>
          <w:tcPr>
            <w:tcW w:w="1974" w:type="pct"/>
          </w:tcPr>
          <w:p w14:paraId="141AF9B2"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9E9EC4A"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E1ACFCA"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6ADF523F" w14:textId="77777777" w:rsidTr="0080522F">
        <w:tc>
          <w:tcPr>
            <w:tcW w:w="1974" w:type="pct"/>
          </w:tcPr>
          <w:p w14:paraId="6E0B53F5"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3A0C22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946595F"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EF8BE74" w14:textId="77777777" w:rsidTr="0080522F">
        <w:tc>
          <w:tcPr>
            <w:tcW w:w="1974" w:type="pct"/>
          </w:tcPr>
          <w:p w14:paraId="146338B2"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D82B73E"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ABC904D"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8F221C6" w14:textId="77777777" w:rsidTr="0080522F">
        <w:tc>
          <w:tcPr>
            <w:tcW w:w="1974" w:type="pct"/>
          </w:tcPr>
          <w:p w14:paraId="77AF31D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71907AA"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647BB88"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1DB25E33" w14:textId="77777777" w:rsidTr="0080522F">
        <w:tc>
          <w:tcPr>
            <w:tcW w:w="1974" w:type="pct"/>
          </w:tcPr>
          <w:p w14:paraId="7C06B32B"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8147DC5"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529BFDD"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5ED486FE" w14:textId="77777777" w:rsidR="00D011F0" w:rsidRPr="006B1F36" w:rsidRDefault="00D011F0" w:rsidP="00D011F0">
      <w:pPr>
        <w:jc w:val="center"/>
        <w:rPr>
          <w:b/>
          <w:bCs/>
        </w:rPr>
      </w:pPr>
    </w:p>
    <w:p w14:paraId="1A4BAE85" w14:textId="77777777" w:rsidR="00D011F0" w:rsidRPr="006B1F36" w:rsidRDefault="00D011F0" w:rsidP="00D011F0">
      <w:pPr>
        <w:keepNext/>
        <w:autoSpaceDE w:val="0"/>
        <w:autoSpaceDN w:val="0"/>
        <w:spacing w:after="240"/>
        <w:jc w:val="center"/>
        <w:outlineLvl w:val="1"/>
        <w:rPr>
          <w:b/>
          <w:bCs/>
          <w:iCs/>
          <w:u w:val="single"/>
        </w:rPr>
      </w:pPr>
      <w:r w:rsidRPr="006B1F36">
        <w:rPr>
          <w:b/>
          <w:bCs/>
          <w:iCs/>
          <w:u w:val="single"/>
        </w:rPr>
        <w:lastRenderedPageBreak/>
        <w:t>PART III – SIGNATURE</w:t>
      </w:r>
      <w:bookmarkEnd w:id="1331"/>
    </w:p>
    <w:p w14:paraId="6472DB89" w14:textId="77777777" w:rsidR="00D011F0" w:rsidRPr="006B1F36" w:rsidRDefault="00D011F0" w:rsidP="00D011F0">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w:t>
      </w:r>
      <w:proofErr w:type="gramStart"/>
      <w:r w:rsidRPr="006B1F36">
        <w:t>made</w:t>
      </w:r>
      <w:proofErr w:type="gramEnd"/>
      <w:r w:rsidRPr="006B1F36">
        <w:t xml:space="preserv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D011F0" w:rsidRPr="006B1F36" w14:paraId="0A3AB4B5" w14:textId="77777777" w:rsidTr="0080522F">
        <w:trPr>
          <w:trHeight w:val="737"/>
        </w:trPr>
        <w:tc>
          <w:tcPr>
            <w:tcW w:w="4608" w:type="dxa"/>
            <w:vAlign w:val="center"/>
          </w:tcPr>
          <w:p w14:paraId="255D11F4" w14:textId="77777777" w:rsidR="00D011F0" w:rsidRPr="006B1F36" w:rsidRDefault="00D011F0" w:rsidP="0080522F">
            <w:pPr>
              <w:autoSpaceDE w:val="0"/>
              <w:autoSpaceDN w:val="0"/>
            </w:pPr>
            <w:r w:rsidRPr="006B1F36">
              <w:t>Signature of AR, Backup AR or Officer:</w:t>
            </w:r>
          </w:p>
        </w:tc>
        <w:tc>
          <w:tcPr>
            <w:tcW w:w="4968" w:type="dxa"/>
          </w:tcPr>
          <w:p w14:paraId="7E8688CA" w14:textId="77777777" w:rsidR="00D011F0" w:rsidRPr="006B1F36" w:rsidRDefault="00D011F0" w:rsidP="0080522F">
            <w:pPr>
              <w:keepNext/>
              <w:autoSpaceDE w:val="0"/>
              <w:autoSpaceDN w:val="0"/>
              <w:jc w:val="both"/>
              <w:outlineLvl w:val="1"/>
              <w:rPr>
                <w:b/>
                <w:bCs/>
                <w:iCs/>
              </w:rPr>
            </w:pPr>
          </w:p>
        </w:tc>
      </w:tr>
      <w:tr w:rsidR="00D011F0" w:rsidRPr="006B1F36" w14:paraId="11706694" w14:textId="77777777" w:rsidTr="0080522F">
        <w:tc>
          <w:tcPr>
            <w:tcW w:w="4608" w:type="dxa"/>
            <w:vAlign w:val="center"/>
          </w:tcPr>
          <w:p w14:paraId="09333908" w14:textId="77777777" w:rsidR="00D011F0" w:rsidRPr="006B1F36" w:rsidRDefault="00D011F0" w:rsidP="0080522F">
            <w:pPr>
              <w:autoSpaceDE w:val="0"/>
              <w:autoSpaceDN w:val="0"/>
            </w:pPr>
            <w:r w:rsidRPr="006B1F36">
              <w:t>Printed Name of AR, Backup AR or Officer:</w:t>
            </w:r>
          </w:p>
        </w:tc>
        <w:tc>
          <w:tcPr>
            <w:tcW w:w="4968" w:type="dxa"/>
          </w:tcPr>
          <w:p w14:paraId="0D1FA101"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D011F0" w:rsidRPr="006B1F36" w14:paraId="4D05B061" w14:textId="77777777" w:rsidTr="0080522F">
        <w:tc>
          <w:tcPr>
            <w:tcW w:w="4608" w:type="dxa"/>
            <w:vAlign w:val="center"/>
          </w:tcPr>
          <w:p w14:paraId="201BEC9F" w14:textId="77777777" w:rsidR="00D011F0" w:rsidRPr="006B1F36" w:rsidRDefault="00D011F0" w:rsidP="0080522F">
            <w:pPr>
              <w:keepNext/>
              <w:autoSpaceDE w:val="0"/>
              <w:autoSpaceDN w:val="0"/>
              <w:outlineLvl w:val="1"/>
              <w:rPr>
                <w:bCs/>
                <w:iCs/>
              </w:rPr>
            </w:pPr>
            <w:r w:rsidRPr="006B1F36">
              <w:rPr>
                <w:bCs/>
                <w:iCs/>
              </w:rPr>
              <w:t>Date:</w:t>
            </w:r>
          </w:p>
        </w:tc>
        <w:tc>
          <w:tcPr>
            <w:tcW w:w="4968" w:type="dxa"/>
          </w:tcPr>
          <w:p w14:paraId="6A5153B8"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8"/>
                  <w:enabled/>
                  <w:calcOnExit w:val="0"/>
                  <w:textInput/>
                </w:ffData>
              </w:fldChar>
            </w:r>
            <w:bookmarkStart w:id="1332" w:name="Text108"/>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bookmarkEnd w:id="1332"/>
          </w:p>
        </w:tc>
      </w:tr>
    </w:tbl>
    <w:p w14:paraId="6E4C60B6" w14:textId="77777777" w:rsidR="00D011F0" w:rsidRPr="006B1F36" w:rsidRDefault="00D011F0" w:rsidP="00D011F0">
      <w:pPr>
        <w:jc w:val="both"/>
      </w:pPr>
    </w:p>
    <w:p w14:paraId="03272067" w14:textId="77777777" w:rsidR="00D011F0" w:rsidRPr="006B1F36" w:rsidRDefault="00D011F0" w:rsidP="00D011F0">
      <w:pPr>
        <w:spacing w:after="240"/>
        <w:jc w:val="center"/>
        <w:rPr>
          <w:b/>
          <w:bCs/>
          <w:u w:val="single"/>
        </w:rPr>
      </w:pPr>
      <w:r w:rsidRPr="006B1F36">
        <w:rPr>
          <w:b/>
          <w:bCs/>
          <w:u w:val="single"/>
        </w:rPr>
        <w:t>Attachment A – QSE Acknowledgment</w:t>
      </w:r>
    </w:p>
    <w:p w14:paraId="0F12D3AE" w14:textId="77777777" w:rsidR="00D011F0" w:rsidRPr="006B1F36" w:rsidRDefault="00D011F0" w:rsidP="00D011F0">
      <w:pPr>
        <w:widowControl w:val="0"/>
        <w:autoSpaceDE w:val="0"/>
        <w:autoSpaceDN w:val="0"/>
        <w:adjustRightInd w:val="0"/>
        <w:jc w:val="center"/>
        <w:rPr>
          <w:b/>
        </w:rPr>
      </w:pPr>
      <w:r w:rsidRPr="006B1F36">
        <w:rPr>
          <w:b/>
        </w:rPr>
        <w:t>Acknowledgment by Designated QSE for</w:t>
      </w:r>
    </w:p>
    <w:p w14:paraId="604F7FE5" w14:textId="77777777" w:rsidR="00D011F0" w:rsidRPr="006B1F36" w:rsidRDefault="00D011F0" w:rsidP="00D011F0">
      <w:pPr>
        <w:widowControl w:val="0"/>
        <w:autoSpaceDE w:val="0"/>
        <w:autoSpaceDN w:val="0"/>
        <w:adjustRightInd w:val="0"/>
        <w:spacing w:after="240"/>
        <w:jc w:val="center"/>
        <w:rPr>
          <w:b/>
        </w:rPr>
      </w:pPr>
      <w:r w:rsidRPr="006B1F36">
        <w:rPr>
          <w:b/>
        </w:rPr>
        <w:t>Scheduling and Settlement Responsibilities with ERCOT</w:t>
      </w:r>
    </w:p>
    <w:p w14:paraId="64EA622F" w14:textId="77777777" w:rsidR="00D011F0" w:rsidRPr="006B1F36" w:rsidRDefault="00D011F0" w:rsidP="00D011F0">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0EC597CB" w14:textId="77777777" w:rsidR="00D011F0" w:rsidRPr="006B1F36" w:rsidRDefault="00D011F0" w:rsidP="00D011F0">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D5CFDBE" w14:textId="77777777" w:rsidR="00D011F0" w:rsidRPr="006B1F36" w:rsidRDefault="00D011F0" w:rsidP="00D011F0">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5"/>
        <w:t>**</w:t>
      </w:r>
      <w:r w:rsidRPr="006B1F36">
        <w:rPr>
          <w:u w:val="single"/>
        </w:rPr>
        <w:t xml:space="preserve"> </w:t>
      </w:r>
    </w:p>
    <w:p w14:paraId="037F484E" w14:textId="77777777" w:rsidR="00D011F0" w:rsidRPr="006B1F36" w:rsidRDefault="00D011F0" w:rsidP="00D011F0">
      <w:pPr>
        <w:widowControl w:val="0"/>
        <w:autoSpaceDE w:val="0"/>
        <w:autoSpaceDN w:val="0"/>
        <w:adjustRightInd w:val="0"/>
        <w:spacing w:after="240"/>
        <w:jc w:val="both"/>
      </w:pPr>
      <w:r w:rsidRPr="006B1F36">
        <w:t xml:space="preserve">or </w:t>
      </w:r>
    </w:p>
    <w:p w14:paraId="4505897D" w14:textId="77777777" w:rsidR="00D011F0" w:rsidRPr="006B1F36" w:rsidRDefault="00D011F0" w:rsidP="00D011F0">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B13612">
        <w:fldChar w:fldCharType="separate"/>
      </w:r>
      <w:r w:rsidRPr="006B1F36">
        <w:fldChar w:fldCharType="end"/>
      </w:r>
    </w:p>
    <w:p w14:paraId="0078603F" w14:textId="77777777" w:rsidR="00D011F0" w:rsidRPr="006B1F36" w:rsidRDefault="00D011F0" w:rsidP="00D011F0">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D011F0" w:rsidRPr="006B1F36" w14:paraId="49A21A93" w14:textId="77777777" w:rsidTr="0080522F">
        <w:trPr>
          <w:trHeight w:val="288"/>
        </w:trPr>
        <w:tc>
          <w:tcPr>
            <w:tcW w:w="2941" w:type="dxa"/>
          </w:tcPr>
          <w:p w14:paraId="25111094" w14:textId="77777777" w:rsidR="00D011F0" w:rsidRPr="006B1F36" w:rsidRDefault="00D011F0" w:rsidP="0080522F">
            <w:pPr>
              <w:widowControl w:val="0"/>
              <w:autoSpaceDE w:val="0"/>
              <w:autoSpaceDN w:val="0"/>
              <w:adjustRightInd w:val="0"/>
            </w:pPr>
            <w:r w:rsidRPr="006B1F36">
              <w:t>Signature of Authorized Representative (“AR”) for QSE:</w:t>
            </w:r>
          </w:p>
        </w:tc>
        <w:tc>
          <w:tcPr>
            <w:tcW w:w="6635" w:type="dxa"/>
          </w:tcPr>
          <w:p w14:paraId="1AB5C061" w14:textId="77777777" w:rsidR="00D011F0" w:rsidRPr="006B1F36" w:rsidRDefault="00D011F0" w:rsidP="0080522F">
            <w:pPr>
              <w:widowControl w:val="0"/>
              <w:autoSpaceDE w:val="0"/>
              <w:autoSpaceDN w:val="0"/>
              <w:adjustRightInd w:val="0"/>
            </w:pPr>
          </w:p>
        </w:tc>
      </w:tr>
      <w:tr w:rsidR="00D011F0" w:rsidRPr="006B1F36" w14:paraId="14E76BEA" w14:textId="77777777" w:rsidTr="0080522F">
        <w:trPr>
          <w:trHeight w:val="288"/>
        </w:trPr>
        <w:tc>
          <w:tcPr>
            <w:tcW w:w="2941" w:type="dxa"/>
          </w:tcPr>
          <w:p w14:paraId="6AE2469D" w14:textId="77777777" w:rsidR="00D011F0" w:rsidRPr="006B1F36" w:rsidRDefault="00D011F0" w:rsidP="0080522F">
            <w:pPr>
              <w:widowControl w:val="0"/>
              <w:autoSpaceDE w:val="0"/>
              <w:autoSpaceDN w:val="0"/>
              <w:adjustRightInd w:val="0"/>
            </w:pPr>
            <w:r w:rsidRPr="006B1F36">
              <w:t>Printed Name of AR:</w:t>
            </w:r>
          </w:p>
        </w:tc>
        <w:tc>
          <w:tcPr>
            <w:tcW w:w="6635" w:type="dxa"/>
          </w:tcPr>
          <w:p w14:paraId="05BBE907"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429EF5A" w14:textId="77777777" w:rsidTr="0080522F">
        <w:trPr>
          <w:trHeight w:val="288"/>
        </w:trPr>
        <w:tc>
          <w:tcPr>
            <w:tcW w:w="2941" w:type="dxa"/>
          </w:tcPr>
          <w:p w14:paraId="0D23B698" w14:textId="77777777" w:rsidR="00D011F0" w:rsidRPr="006B1F36" w:rsidRDefault="00D011F0" w:rsidP="0080522F">
            <w:pPr>
              <w:widowControl w:val="0"/>
              <w:autoSpaceDE w:val="0"/>
              <w:autoSpaceDN w:val="0"/>
              <w:adjustRightInd w:val="0"/>
            </w:pPr>
            <w:r w:rsidRPr="006B1F36">
              <w:t>Email Address of AR:</w:t>
            </w:r>
          </w:p>
        </w:tc>
        <w:tc>
          <w:tcPr>
            <w:tcW w:w="6635" w:type="dxa"/>
          </w:tcPr>
          <w:p w14:paraId="2E209CBE"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B8E03F1" w14:textId="77777777" w:rsidTr="0080522F">
        <w:trPr>
          <w:trHeight w:val="288"/>
        </w:trPr>
        <w:tc>
          <w:tcPr>
            <w:tcW w:w="2941" w:type="dxa"/>
          </w:tcPr>
          <w:p w14:paraId="47D030BA" w14:textId="77777777" w:rsidR="00D011F0" w:rsidRPr="006B1F36" w:rsidRDefault="00D011F0" w:rsidP="0080522F">
            <w:pPr>
              <w:widowControl w:val="0"/>
              <w:autoSpaceDE w:val="0"/>
              <w:autoSpaceDN w:val="0"/>
              <w:adjustRightInd w:val="0"/>
            </w:pPr>
            <w:r w:rsidRPr="006B1F36">
              <w:t>Date:</w:t>
            </w:r>
          </w:p>
        </w:tc>
        <w:tc>
          <w:tcPr>
            <w:tcW w:w="6635" w:type="dxa"/>
          </w:tcPr>
          <w:p w14:paraId="18EA3207"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20A1BDA" w14:textId="77777777" w:rsidTr="0080522F">
        <w:trPr>
          <w:trHeight w:val="288"/>
        </w:trPr>
        <w:tc>
          <w:tcPr>
            <w:tcW w:w="2941" w:type="dxa"/>
          </w:tcPr>
          <w:p w14:paraId="423A26BE" w14:textId="77777777" w:rsidR="00D011F0" w:rsidRPr="006B1F36" w:rsidRDefault="00D011F0" w:rsidP="0080522F">
            <w:pPr>
              <w:widowControl w:val="0"/>
              <w:autoSpaceDE w:val="0"/>
              <w:autoSpaceDN w:val="0"/>
              <w:adjustRightInd w:val="0"/>
            </w:pPr>
            <w:r w:rsidRPr="006B1F36">
              <w:t>Name of Designated QSE:</w:t>
            </w:r>
          </w:p>
        </w:tc>
        <w:tc>
          <w:tcPr>
            <w:tcW w:w="6635" w:type="dxa"/>
          </w:tcPr>
          <w:p w14:paraId="4BED19F8"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577A82D" w14:textId="77777777" w:rsidTr="0080522F">
        <w:trPr>
          <w:trHeight w:val="288"/>
        </w:trPr>
        <w:tc>
          <w:tcPr>
            <w:tcW w:w="2941" w:type="dxa"/>
          </w:tcPr>
          <w:p w14:paraId="38DB7574" w14:textId="77777777" w:rsidR="00D011F0" w:rsidRPr="006B1F36" w:rsidRDefault="00D011F0" w:rsidP="0080522F">
            <w:pPr>
              <w:widowControl w:val="0"/>
              <w:autoSpaceDE w:val="0"/>
              <w:autoSpaceDN w:val="0"/>
              <w:adjustRightInd w:val="0"/>
            </w:pPr>
            <w:r w:rsidRPr="006B1F36">
              <w:t>DUNS of Designated QSE:</w:t>
            </w:r>
          </w:p>
        </w:tc>
        <w:tc>
          <w:tcPr>
            <w:tcW w:w="6635" w:type="dxa"/>
          </w:tcPr>
          <w:p w14:paraId="5635B543"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A7BA236" w14:textId="77777777" w:rsidR="00D011F0" w:rsidRPr="006B1F36" w:rsidRDefault="00D011F0" w:rsidP="00D011F0">
      <w:pPr>
        <w:widowControl w:val="0"/>
        <w:autoSpaceDE w:val="0"/>
        <w:autoSpaceDN w:val="0"/>
        <w:adjustRightInd w:val="0"/>
        <w:spacing w:before="240" w:after="240"/>
      </w:pPr>
      <w:r w:rsidRPr="006B1F36">
        <w:lastRenderedPageBreak/>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D011F0" w:rsidRPr="006B1F36" w14:paraId="30595203" w14:textId="77777777" w:rsidTr="0080522F">
        <w:trPr>
          <w:trHeight w:val="288"/>
        </w:trPr>
        <w:tc>
          <w:tcPr>
            <w:tcW w:w="2883" w:type="dxa"/>
          </w:tcPr>
          <w:p w14:paraId="340ABF9E" w14:textId="77777777" w:rsidR="00D011F0" w:rsidRPr="006B1F36" w:rsidRDefault="00D011F0" w:rsidP="0080522F">
            <w:pPr>
              <w:widowControl w:val="0"/>
              <w:autoSpaceDE w:val="0"/>
              <w:autoSpaceDN w:val="0"/>
              <w:adjustRightInd w:val="0"/>
            </w:pPr>
            <w:r w:rsidRPr="006B1F36">
              <w:t>Signature of AR for MP:</w:t>
            </w:r>
          </w:p>
        </w:tc>
        <w:tc>
          <w:tcPr>
            <w:tcW w:w="6693" w:type="dxa"/>
          </w:tcPr>
          <w:p w14:paraId="1B65ED9D" w14:textId="77777777" w:rsidR="00D011F0" w:rsidRPr="006B1F36" w:rsidRDefault="00D011F0" w:rsidP="0080522F">
            <w:pPr>
              <w:widowControl w:val="0"/>
              <w:autoSpaceDE w:val="0"/>
              <w:autoSpaceDN w:val="0"/>
              <w:adjustRightInd w:val="0"/>
              <w:spacing w:after="120"/>
            </w:pPr>
          </w:p>
        </w:tc>
      </w:tr>
      <w:tr w:rsidR="00D011F0" w:rsidRPr="006B1F36" w14:paraId="482CF12E" w14:textId="77777777" w:rsidTr="0080522F">
        <w:trPr>
          <w:trHeight w:val="288"/>
        </w:trPr>
        <w:tc>
          <w:tcPr>
            <w:tcW w:w="2883" w:type="dxa"/>
          </w:tcPr>
          <w:p w14:paraId="6DAC1CD9" w14:textId="77777777" w:rsidR="00D011F0" w:rsidRPr="006B1F36" w:rsidRDefault="00D011F0" w:rsidP="0080522F">
            <w:pPr>
              <w:widowControl w:val="0"/>
              <w:autoSpaceDE w:val="0"/>
              <w:autoSpaceDN w:val="0"/>
              <w:adjustRightInd w:val="0"/>
            </w:pPr>
            <w:r w:rsidRPr="006B1F36">
              <w:t>Printed Name of AR:</w:t>
            </w:r>
          </w:p>
        </w:tc>
        <w:tc>
          <w:tcPr>
            <w:tcW w:w="6693" w:type="dxa"/>
          </w:tcPr>
          <w:p w14:paraId="7EDB8FEA"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369570C" w14:textId="77777777" w:rsidTr="0080522F">
        <w:trPr>
          <w:trHeight w:val="288"/>
        </w:trPr>
        <w:tc>
          <w:tcPr>
            <w:tcW w:w="2883" w:type="dxa"/>
          </w:tcPr>
          <w:p w14:paraId="7F2D3E36" w14:textId="77777777" w:rsidR="00D011F0" w:rsidRPr="006B1F36" w:rsidRDefault="00D011F0" w:rsidP="0080522F">
            <w:pPr>
              <w:widowControl w:val="0"/>
              <w:autoSpaceDE w:val="0"/>
              <w:autoSpaceDN w:val="0"/>
              <w:adjustRightInd w:val="0"/>
            </w:pPr>
            <w:r w:rsidRPr="006B1F36">
              <w:t xml:space="preserve">Email Address of AR: </w:t>
            </w:r>
          </w:p>
        </w:tc>
        <w:tc>
          <w:tcPr>
            <w:tcW w:w="6693" w:type="dxa"/>
          </w:tcPr>
          <w:p w14:paraId="05B888EB" w14:textId="77777777" w:rsidR="00D011F0" w:rsidRPr="006B1F36" w:rsidRDefault="00D011F0" w:rsidP="0080522F">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2D81ED32" w14:textId="77777777" w:rsidTr="0080522F">
        <w:trPr>
          <w:trHeight w:val="288"/>
        </w:trPr>
        <w:tc>
          <w:tcPr>
            <w:tcW w:w="2883" w:type="dxa"/>
          </w:tcPr>
          <w:p w14:paraId="4B3D1943" w14:textId="77777777" w:rsidR="00D011F0" w:rsidRPr="006B1F36" w:rsidRDefault="00D011F0" w:rsidP="0080522F">
            <w:pPr>
              <w:widowControl w:val="0"/>
              <w:autoSpaceDE w:val="0"/>
              <w:autoSpaceDN w:val="0"/>
              <w:adjustRightInd w:val="0"/>
            </w:pPr>
            <w:r w:rsidRPr="006B1F36">
              <w:t>Date:</w:t>
            </w:r>
          </w:p>
        </w:tc>
        <w:tc>
          <w:tcPr>
            <w:tcW w:w="6693" w:type="dxa"/>
          </w:tcPr>
          <w:p w14:paraId="01FEF822"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B25F076" w14:textId="77777777" w:rsidTr="0080522F">
        <w:trPr>
          <w:trHeight w:val="288"/>
        </w:trPr>
        <w:tc>
          <w:tcPr>
            <w:tcW w:w="2883" w:type="dxa"/>
          </w:tcPr>
          <w:p w14:paraId="6C755D86" w14:textId="77777777" w:rsidR="00D011F0" w:rsidRPr="006B1F36" w:rsidRDefault="00D011F0" w:rsidP="0080522F">
            <w:pPr>
              <w:widowControl w:val="0"/>
              <w:autoSpaceDE w:val="0"/>
              <w:autoSpaceDN w:val="0"/>
              <w:adjustRightInd w:val="0"/>
            </w:pPr>
            <w:r w:rsidRPr="006B1F36">
              <w:t>Name of MP:</w:t>
            </w:r>
          </w:p>
        </w:tc>
        <w:tc>
          <w:tcPr>
            <w:tcW w:w="6693" w:type="dxa"/>
          </w:tcPr>
          <w:p w14:paraId="6D91BDA9"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1595BA1" w14:textId="77777777" w:rsidTr="0080522F">
        <w:trPr>
          <w:trHeight w:val="288"/>
        </w:trPr>
        <w:tc>
          <w:tcPr>
            <w:tcW w:w="2883" w:type="dxa"/>
          </w:tcPr>
          <w:p w14:paraId="4986A048" w14:textId="77777777" w:rsidR="00D011F0" w:rsidRPr="006B1F36" w:rsidRDefault="00D011F0" w:rsidP="0080522F">
            <w:pPr>
              <w:widowControl w:val="0"/>
              <w:autoSpaceDE w:val="0"/>
              <w:autoSpaceDN w:val="0"/>
              <w:adjustRightInd w:val="0"/>
            </w:pPr>
            <w:r w:rsidRPr="006B1F36">
              <w:t>DUNS No. of MP:</w:t>
            </w:r>
          </w:p>
        </w:tc>
        <w:tc>
          <w:tcPr>
            <w:tcW w:w="6693" w:type="dxa"/>
          </w:tcPr>
          <w:p w14:paraId="4CBFB396"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C1D1D09" w14:textId="77777777" w:rsidR="00D011F0" w:rsidRPr="006B1F36" w:rsidRDefault="00D011F0" w:rsidP="00D011F0">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rsidRPr="006B1F36" w14:paraId="7BBBC0BC" w14:textId="77777777" w:rsidTr="0080522F">
        <w:tc>
          <w:tcPr>
            <w:tcW w:w="9332" w:type="dxa"/>
            <w:shd w:val="pct12" w:color="auto" w:fill="auto"/>
          </w:tcPr>
          <w:p w14:paraId="53EFAB53" w14:textId="77777777" w:rsidR="00D011F0" w:rsidRPr="006B1F36" w:rsidRDefault="00D011F0" w:rsidP="0080522F">
            <w:pPr>
              <w:spacing w:before="120" w:after="240"/>
              <w:rPr>
                <w:b/>
                <w:i/>
                <w:lang w:val="x-none" w:eastAsia="x-none"/>
              </w:rPr>
            </w:pPr>
            <w:r w:rsidRPr="006B1F36">
              <w:rPr>
                <w:b/>
                <w:i/>
                <w:lang w:val="x-none" w:eastAsia="x-none"/>
              </w:rPr>
              <w:t>[NPRR</w:t>
            </w:r>
            <w:r w:rsidRPr="006B1F36">
              <w:rPr>
                <w:b/>
                <w:i/>
                <w:lang w:eastAsia="x-none"/>
              </w:rPr>
              <w:t>995</w:t>
            </w:r>
            <w:r w:rsidRPr="006B1F36">
              <w:rPr>
                <w:b/>
                <w:i/>
                <w:lang w:val="x-none" w:eastAsia="x-none"/>
              </w:rPr>
              <w:t xml:space="preserve">:  </w:t>
            </w:r>
            <w:r w:rsidRPr="006B1F36">
              <w:rPr>
                <w:b/>
                <w:i/>
                <w:lang w:eastAsia="x-none"/>
              </w:rPr>
              <w:t>Replace Section 23, Form I above with the following</w:t>
            </w:r>
            <w:r w:rsidRPr="006B1F36">
              <w:rPr>
                <w:b/>
                <w:i/>
                <w:lang w:val="x-none" w:eastAsia="x-none"/>
              </w:rPr>
              <w:t xml:space="preserve"> upon system implementation:]</w:t>
            </w:r>
          </w:p>
          <w:p w14:paraId="2C8C6CD0" w14:textId="77777777" w:rsidR="00D011F0" w:rsidRPr="006B1F36" w:rsidRDefault="00D011F0" w:rsidP="0080522F">
            <w:pPr>
              <w:jc w:val="center"/>
              <w:rPr>
                <w:b/>
                <w:bCs/>
              </w:rPr>
            </w:pPr>
            <w:r w:rsidRPr="006B1F36">
              <w:rPr>
                <w:b/>
                <w:bCs/>
              </w:rPr>
              <w:t>RESOURCE ENTITY</w:t>
            </w:r>
          </w:p>
          <w:p w14:paraId="2237435A" w14:textId="77777777" w:rsidR="00D011F0" w:rsidRPr="006B1F36" w:rsidRDefault="00D011F0" w:rsidP="0080522F">
            <w:pPr>
              <w:spacing w:after="240"/>
              <w:jc w:val="center"/>
              <w:rPr>
                <w:b/>
                <w:bCs/>
              </w:rPr>
            </w:pPr>
            <w:r w:rsidRPr="006B1F36">
              <w:rPr>
                <w:b/>
                <w:bCs/>
              </w:rPr>
              <w:t>APPLICATION FOR REGISTRATION</w:t>
            </w:r>
          </w:p>
          <w:p w14:paraId="3D1F9ABA" w14:textId="77777777" w:rsidR="00D011F0" w:rsidRPr="006B1F36" w:rsidRDefault="00D011F0" w:rsidP="0080522F">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w:t>
            </w:r>
            <w:proofErr w:type="gramStart"/>
            <w:r w:rsidRPr="006B1F36">
              <w:t>reply</w:t>
            </w:r>
            <w:proofErr w:type="gramEnd"/>
            <w:r w:rsidRPr="006B1F36">
              <w:t xml:space="preserve"> spaces as necessary.  The completed, executed application will be accepted by ERCOT via email to </w:t>
            </w:r>
            <w:hyperlink r:id="rId89"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007FB2E8" w14:textId="77777777" w:rsidR="00D011F0" w:rsidRPr="006B1F36" w:rsidRDefault="00D011F0" w:rsidP="0080522F">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3DFF1FE2" w14:textId="77777777" w:rsidR="00D011F0" w:rsidRPr="006B1F36" w:rsidRDefault="00D011F0" w:rsidP="0080522F">
            <w:pPr>
              <w:keepNext/>
              <w:autoSpaceDE w:val="0"/>
              <w:autoSpaceDN w:val="0"/>
              <w:spacing w:after="240"/>
              <w:jc w:val="center"/>
              <w:outlineLvl w:val="1"/>
              <w:rPr>
                <w:b/>
                <w:bCs/>
                <w:iCs/>
                <w:caps/>
                <w:u w:val="single"/>
              </w:rPr>
            </w:pPr>
            <w:r w:rsidRPr="006B1F36">
              <w:rPr>
                <w:b/>
                <w:bCs/>
                <w:iCs/>
                <w:u w:val="single"/>
              </w:rPr>
              <w:t>PART I – ENTITY</w:t>
            </w:r>
            <w:r w:rsidRPr="006B1F36">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D011F0" w:rsidRPr="006B1F36" w14:paraId="78B26B9B" w14:textId="77777777" w:rsidTr="0080522F">
              <w:tc>
                <w:tcPr>
                  <w:tcW w:w="3528" w:type="dxa"/>
                </w:tcPr>
                <w:p w14:paraId="7F770461" w14:textId="77777777" w:rsidR="00D011F0" w:rsidRPr="006B1F36" w:rsidRDefault="00D011F0" w:rsidP="0080522F">
                  <w:pPr>
                    <w:jc w:val="both"/>
                    <w:rPr>
                      <w:b/>
                      <w:bCs/>
                    </w:rPr>
                  </w:pPr>
                  <w:r w:rsidRPr="006B1F36">
                    <w:rPr>
                      <w:b/>
                      <w:bCs/>
                    </w:rPr>
                    <w:t>Legal Name of the Applicant:</w:t>
                  </w:r>
                </w:p>
              </w:tc>
              <w:tc>
                <w:tcPr>
                  <w:tcW w:w="6048" w:type="dxa"/>
                </w:tcPr>
                <w:p w14:paraId="13EFFC6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D011F0" w:rsidRPr="006B1F36" w14:paraId="1B5B3811" w14:textId="77777777" w:rsidTr="0080522F">
              <w:tc>
                <w:tcPr>
                  <w:tcW w:w="3528" w:type="dxa"/>
                </w:tcPr>
                <w:p w14:paraId="6FD70CFF" w14:textId="77777777" w:rsidR="00D011F0" w:rsidRPr="006B1F36" w:rsidRDefault="00D011F0" w:rsidP="0080522F">
                  <w:pPr>
                    <w:jc w:val="both"/>
                    <w:rPr>
                      <w:b/>
                      <w:bCs/>
                    </w:rPr>
                  </w:pPr>
                  <w:r w:rsidRPr="006B1F36">
                    <w:rPr>
                      <w:b/>
                      <w:bCs/>
                    </w:rPr>
                    <w:t>Legal Address of the Applicant:</w:t>
                  </w:r>
                </w:p>
              </w:tc>
              <w:tc>
                <w:tcPr>
                  <w:tcW w:w="6048" w:type="dxa"/>
                </w:tcPr>
                <w:p w14:paraId="281A7DDC" w14:textId="77777777" w:rsidR="00D011F0" w:rsidRPr="006B1F36" w:rsidRDefault="00D011F0" w:rsidP="0080522F">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0DB721C" w14:textId="77777777" w:rsidTr="0080522F">
              <w:tc>
                <w:tcPr>
                  <w:tcW w:w="3528" w:type="dxa"/>
                </w:tcPr>
                <w:p w14:paraId="1582A12C" w14:textId="77777777" w:rsidR="00D011F0" w:rsidRPr="006B1F36" w:rsidRDefault="00D011F0" w:rsidP="0080522F">
                  <w:pPr>
                    <w:jc w:val="both"/>
                    <w:rPr>
                      <w:b/>
                      <w:bCs/>
                    </w:rPr>
                  </w:pPr>
                </w:p>
              </w:tc>
              <w:tc>
                <w:tcPr>
                  <w:tcW w:w="6048" w:type="dxa"/>
                </w:tcPr>
                <w:p w14:paraId="4F6DC2EA" w14:textId="77777777" w:rsidR="00D011F0" w:rsidRPr="006B1F36" w:rsidRDefault="00D011F0" w:rsidP="0080522F">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3DE2FBB" w14:textId="77777777" w:rsidTr="0080522F">
              <w:tc>
                <w:tcPr>
                  <w:tcW w:w="3528" w:type="dxa"/>
                </w:tcPr>
                <w:p w14:paraId="3DB5739D" w14:textId="77777777" w:rsidR="00D011F0" w:rsidRPr="006B1F36" w:rsidRDefault="00D011F0" w:rsidP="0080522F">
                  <w:pPr>
                    <w:jc w:val="both"/>
                    <w:rPr>
                      <w:b/>
                      <w:bCs/>
                    </w:rPr>
                  </w:pPr>
                  <w:r w:rsidRPr="006B1F36">
                    <w:rPr>
                      <w:b/>
                      <w:bCs/>
                    </w:rPr>
                    <w:t>DUNS¹ Number:</w:t>
                  </w:r>
                </w:p>
              </w:tc>
              <w:tc>
                <w:tcPr>
                  <w:tcW w:w="6048" w:type="dxa"/>
                </w:tcPr>
                <w:p w14:paraId="752126E6" w14:textId="77777777" w:rsidR="00D011F0" w:rsidRPr="006B1F36" w:rsidRDefault="00D011F0" w:rsidP="0080522F">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DD9DB3F" w14:textId="77777777" w:rsidR="00D011F0" w:rsidRPr="006B1F36" w:rsidRDefault="00D011F0" w:rsidP="0080522F">
            <w:pPr>
              <w:autoSpaceDE w:val="0"/>
              <w:autoSpaceDN w:val="0"/>
              <w:spacing w:after="240"/>
              <w:jc w:val="both"/>
              <w:rPr>
                <w:sz w:val="20"/>
              </w:rPr>
            </w:pPr>
            <w:r w:rsidRPr="006B1F36">
              <w:rPr>
                <w:sz w:val="20"/>
              </w:rPr>
              <w:t>¹Defined in Section 2.1, Definitions.</w:t>
            </w:r>
          </w:p>
          <w:p w14:paraId="39BCD036" w14:textId="77777777" w:rsidR="00D011F0" w:rsidRPr="006B1F36" w:rsidRDefault="00D011F0" w:rsidP="0080522F">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0A69027C" w14:textId="77777777" w:rsidTr="0080522F">
              <w:tc>
                <w:tcPr>
                  <w:tcW w:w="1519" w:type="dxa"/>
                  <w:gridSpan w:val="2"/>
                </w:tcPr>
                <w:p w14:paraId="1B8C76AB" w14:textId="77777777" w:rsidR="00D011F0" w:rsidRPr="006B1F36" w:rsidRDefault="00D011F0" w:rsidP="0080522F">
                  <w:pPr>
                    <w:jc w:val="both"/>
                    <w:rPr>
                      <w:b/>
                      <w:bCs/>
                    </w:rPr>
                  </w:pPr>
                  <w:r w:rsidRPr="006B1F36">
                    <w:rPr>
                      <w:b/>
                      <w:bCs/>
                    </w:rPr>
                    <w:t>Name:</w:t>
                  </w:r>
                </w:p>
              </w:tc>
              <w:tc>
                <w:tcPr>
                  <w:tcW w:w="7587" w:type="dxa"/>
                  <w:gridSpan w:val="2"/>
                </w:tcPr>
                <w:p w14:paraId="76B149C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4C881AE" w14:textId="77777777" w:rsidTr="0080522F">
              <w:tc>
                <w:tcPr>
                  <w:tcW w:w="1376" w:type="dxa"/>
                </w:tcPr>
                <w:p w14:paraId="79910DC2" w14:textId="77777777" w:rsidR="00D011F0" w:rsidRPr="006B1F36" w:rsidRDefault="00D011F0" w:rsidP="0080522F">
                  <w:pPr>
                    <w:jc w:val="both"/>
                    <w:rPr>
                      <w:b/>
                      <w:bCs/>
                    </w:rPr>
                  </w:pPr>
                  <w:r w:rsidRPr="006B1F36">
                    <w:rPr>
                      <w:b/>
                      <w:bCs/>
                    </w:rPr>
                    <w:t>Telephone:</w:t>
                  </w:r>
                </w:p>
              </w:tc>
              <w:tc>
                <w:tcPr>
                  <w:tcW w:w="7730" w:type="dxa"/>
                  <w:gridSpan w:val="3"/>
                </w:tcPr>
                <w:p w14:paraId="4CC9CCF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F7AA6C5" w14:textId="77777777" w:rsidTr="0080522F">
              <w:tc>
                <w:tcPr>
                  <w:tcW w:w="1780" w:type="dxa"/>
                  <w:gridSpan w:val="3"/>
                </w:tcPr>
                <w:p w14:paraId="4B23F6A2" w14:textId="77777777" w:rsidR="00D011F0" w:rsidRPr="006B1F36" w:rsidRDefault="00D011F0" w:rsidP="0080522F">
                  <w:pPr>
                    <w:jc w:val="both"/>
                    <w:rPr>
                      <w:b/>
                      <w:bCs/>
                    </w:rPr>
                  </w:pPr>
                  <w:r w:rsidRPr="006B1F36">
                    <w:rPr>
                      <w:b/>
                      <w:bCs/>
                    </w:rPr>
                    <w:t>Email Address:</w:t>
                  </w:r>
                </w:p>
              </w:tc>
              <w:tc>
                <w:tcPr>
                  <w:tcW w:w="7326" w:type="dxa"/>
                </w:tcPr>
                <w:p w14:paraId="3DB97999"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F5C9247" w14:textId="77777777" w:rsidR="00D011F0" w:rsidRPr="006B1F36" w:rsidRDefault="00D011F0" w:rsidP="0080522F">
            <w:pPr>
              <w:tabs>
                <w:tab w:val="left" w:pos="360"/>
              </w:tabs>
              <w:spacing w:before="240" w:after="240"/>
              <w:jc w:val="both"/>
            </w:pPr>
            <w:r w:rsidRPr="006B1F36">
              <w:rPr>
                <w:b/>
                <w:bCs/>
              </w:rPr>
              <w:lastRenderedPageBreak/>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0D44753C" w14:textId="77777777" w:rsidTr="0080522F">
              <w:tc>
                <w:tcPr>
                  <w:tcW w:w="1519" w:type="dxa"/>
                  <w:gridSpan w:val="2"/>
                </w:tcPr>
                <w:p w14:paraId="4D64AF45" w14:textId="77777777" w:rsidR="00D011F0" w:rsidRPr="006B1F36" w:rsidRDefault="00D011F0" w:rsidP="0080522F">
                  <w:pPr>
                    <w:jc w:val="both"/>
                    <w:rPr>
                      <w:b/>
                      <w:bCs/>
                    </w:rPr>
                  </w:pPr>
                  <w:r w:rsidRPr="006B1F36">
                    <w:rPr>
                      <w:b/>
                      <w:bCs/>
                    </w:rPr>
                    <w:t>Name:</w:t>
                  </w:r>
                </w:p>
              </w:tc>
              <w:tc>
                <w:tcPr>
                  <w:tcW w:w="7587" w:type="dxa"/>
                  <w:gridSpan w:val="2"/>
                </w:tcPr>
                <w:p w14:paraId="2AA4BF1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474BF7D" w14:textId="77777777" w:rsidTr="0080522F">
              <w:tc>
                <w:tcPr>
                  <w:tcW w:w="1376" w:type="dxa"/>
                </w:tcPr>
                <w:p w14:paraId="16522D08" w14:textId="77777777" w:rsidR="00D011F0" w:rsidRPr="006B1F36" w:rsidRDefault="00D011F0" w:rsidP="0080522F">
                  <w:pPr>
                    <w:jc w:val="both"/>
                    <w:rPr>
                      <w:b/>
                      <w:bCs/>
                    </w:rPr>
                  </w:pPr>
                  <w:r w:rsidRPr="006B1F36">
                    <w:rPr>
                      <w:b/>
                      <w:bCs/>
                    </w:rPr>
                    <w:t>Telephone:</w:t>
                  </w:r>
                </w:p>
              </w:tc>
              <w:tc>
                <w:tcPr>
                  <w:tcW w:w="7730" w:type="dxa"/>
                  <w:gridSpan w:val="3"/>
                </w:tcPr>
                <w:p w14:paraId="6996422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9FD9C5D" w14:textId="77777777" w:rsidTr="0080522F">
              <w:tc>
                <w:tcPr>
                  <w:tcW w:w="1780" w:type="dxa"/>
                  <w:gridSpan w:val="3"/>
                </w:tcPr>
                <w:p w14:paraId="4DE2F8C6" w14:textId="77777777" w:rsidR="00D011F0" w:rsidRPr="006B1F36" w:rsidRDefault="00D011F0" w:rsidP="0080522F">
                  <w:pPr>
                    <w:jc w:val="both"/>
                    <w:rPr>
                      <w:b/>
                      <w:bCs/>
                    </w:rPr>
                  </w:pPr>
                  <w:r w:rsidRPr="006B1F36">
                    <w:rPr>
                      <w:b/>
                      <w:bCs/>
                    </w:rPr>
                    <w:t>Email Address:</w:t>
                  </w:r>
                </w:p>
              </w:tc>
              <w:tc>
                <w:tcPr>
                  <w:tcW w:w="7326" w:type="dxa"/>
                </w:tcPr>
                <w:p w14:paraId="176EA00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1644645" w14:textId="77777777" w:rsidR="00D011F0" w:rsidRPr="006B1F36" w:rsidRDefault="00D011F0" w:rsidP="0080522F">
            <w:pPr>
              <w:autoSpaceDE w:val="0"/>
              <w:autoSpaceDN w:val="0"/>
              <w:spacing w:before="240" w:after="240"/>
              <w:jc w:val="both"/>
              <w:rPr>
                <w:b/>
                <w:bCs/>
              </w:rPr>
            </w:pPr>
            <w:r w:rsidRPr="006B1F36">
              <w:rPr>
                <w:b/>
                <w:bCs/>
              </w:rPr>
              <w:t>3.</w:t>
            </w:r>
            <w:r w:rsidRPr="006B1F36">
              <w:t xml:space="preserve"> </w:t>
            </w:r>
            <w:r w:rsidRPr="006B1F36">
              <w:rPr>
                <w:b/>
                <w:bCs/>
              </w:rPr>
              <w:t>Type of Legal Structure.</w:t>
            </w:r>
            <w:r w:rsidRPr="006B1F36">
              <w:t xml:space="preserve">  (Please indicate only one.)</w:t>
            </w:r>
          </w:p>
          <w:p w14:paraId="5EE89E87" w14:textId="77777777" w:rsidR="00D011F0" w:rsidRPr="006B1F36" w:rsidRDefault="00D011F0" w:rsidP="0080522F">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Partnership</w:t>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Municipally Owned Utility</w:t>
            </w:r>
            <w:r w:rsidRPr="006B1F36">
              <w:tab/>
            </w:r>
          </w:p>
          <w:p w14:paraId="1D169C9A" w14:textId="77777777" w:rsidR="00D011F0" w:rsidRPr="006B1F36" w:rsidRDefault="00D011F0" w:rsidP="0080522F">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Corporation </w:t>
            </w:r>
          </w:p>
          <w:p w14:paraId="07828795" w14:textId="77777777" w:rsidR="00D011F0" w:rsidRPr="006B1F36" w:rsidRDefault="00D011F0" w:rsidP="0080522F">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B13612">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3598051E" w14:textId="77777777" w:rsidR="00D011F0" w:rsidRPr="006B1F36" w:rsidRDefault="00D011F0" w:rsidP="0080522F">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24092D43" w14:textId="77777777" w:rsidR="00D011F0" w:rsidRPr="006B1F36" w:rsidRDefault="00D011F0" w:rsidP="0080522F">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10C06DD3" w14:textId="77777777" w:rsidTr="0080522F">
              <w:tc>
                <w:tcPr>
                  <w:tcW w:w="1519" w:type="dxa"/>
                  <w:gridSpan w:val="2"/>
                </w:tcPr>
                <w:p w14:paraId="0F1A2342" w14:textId="77777777" w:rsidR="00D011F0" w:rsidRPr="006B1F36" w:rsidRDefault="00D011F0" w:rsidP="0080522F">
                  <w:pPr>
                    <w:jc w:val="both"/>
                    <w:rPr>
                      <w:b/>
                      <w:bCs/>
                    </w:rPr>
                  </w:pPr>
                  <w:r w:rsidRPr="006B1F36">
                    <w:rPr>
                      <w:b/>
                      <w:bCs/>
                    </w:rPr>
                    <w:t>Name:</w:t>
                  </w:r>
                </w:p>
              </w:tc>
              <w:tc>
                <w:tcPr>
                  <w:tcW w:w="7587" w:type="dxa"/>
                  <w:gridSpan w:val="2"/>
                </w:tcPr>
                <w:p w14:paraId="78C74C2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4E85CDA" w14:textId="77777777" w:rsidTr="0080522F">
              <w:tc>
                <w:tcPr>
                  <w:tcW w:w="1376" w:type="dxa"/>
                </w:tcPr>
                <w:p w14:paraId="4141F76B" w14:textId="77777777" w:rsidR="00D011F0" w:rsidRPr="006B1F36" w:rsidRDefault="00D011F0" w:rsidP="0080522F">
                  <w:pPr>
                    <w:jc w:val="both"/>
                    <w:rPr>
                      <w:b/>
                      <w:bCs/>
                    </w:rPr>
                  </w:pPr>
                  <w:r w:rsidRPr="006B1F36">
                    <w:rPr>
                      <w:b/>
                      <w:bCs/>
                    </w:rPr>
                    <w:t>Telephone:</w:t>
                  </w:r>
                </w:p>
              </w:tc>
              <w:tc>
                <w:tcPr>
                  <w:tcW w:w="7730" w:type="dxa"/>
                  <w:gridSpan w:val="3"/>
                </w:tcPr>
                <w:p w14:paraId="1ABD8D7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2FFBB36" w14:textId="77777777" w:rsidTr="0080522F">
              <w:tc>
                <w:tcPr>
                  <w:tcW w:w="1780" w:type="dxa"/>
                  <w:gridSpan w:val="3"/>
                </w:tcPr>
                <w:p w14:paraId="113EFC80" w14:textId="77777777" w:rsidR="00D011F0" w:rsidRPr="006B1F36" w:rsidRDefault="00D011F0" w:rsidP="0080522F">
                  <w:pPr>
                    <w:jc w:val="both"/>
                    <w:rPr>
                      <w:b/>
                      <w:bCs/>
                    </w:rPr>
                  </w:pPr>
                  <w:r w:rsidRPr="006B1F36">
                    <w:rPr>
                      <w:b/>
                      <w:bCs/>
                    </w:rPr>
                    <w:t>Email Address:</w:t>
                  </w:r>
                </w:p>
              </w:tc>
              <w:tc>
                <w:tcPr>
                  <w:tcW w:w="7326" w:type="dxa"/>
                </w:tcPr>
                <w:p w14:paraId="3869842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7BDE7CC" w14:textId="77777777" w:rsidR="00D011F0" w:rsidRPr="006B1F36" w:rsidRDefault="00D011F0" w:rsidP="0080522F">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D011F0" w:rsidRPr="006B1F36" w14:paraId="73E3B9D4" w14:textId="77777777" w:rsidTr="0080522F">
              <w:tc>
                <w:tcPr>
                  <w:tcW w:w="1523" w:type="dxa"/>
                  <w:gridSpan w:val="2"/>
                </w:tcPr>
                <w:p w14:paraId="7B726D80" w14:textId="77777777" w:rsidR="00D011F0" w:rsidRPr="006B1F36" w:rsidRDefault="00D011F0" w:rsidP="0080522F">
                  <w:pPr>
                    <w:jc w:val="both"/>
                    <w:rPr>
                      <w:b/>
                      <w:bCs/>
                    </w:rPr>
                  </w:pPr>
                  <w:r w:rsidRPr="006B1F36">
                    <w:rPr>
                      <w:b/>
                      <w:bCs/>
                    </w:rPr>
                    <w:t>Name:</w:t>
                  </w:r>
                </w:p>
              </w:tc>
              <w:tc>
                <w:tcPr>
                  <w:tcW w:w="7583" w:type="dxa"/>
                  <w:gridSpan w:val="2"/>
                </w:tcPr>
                <w:p w14:paraId="6FDFB30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C0D2CC5" w14:textId="77777777" w:rsidTr="0080522F">
              <w:tc>
                <w:tcPr>
                  <w:tcW w:w="1379" w:type="dxa"/>
                </w:tcPr>
                <w:p w14:paraId="025CF354" w14:textId="77777777" w:rsidR="00D011F0" w:rsidRPr="006B1F36" w:rsidRDefault="00D011F0" w:rsidP="0080522F">
                  <w:pPr>
                    <w:jc w:val="both"/>
                    <w:rPr>
                      <w:b/>
                      <w:bCs/>
                    </w:rPr>
                  </w:pPr>
                  <w:r w:rsidRPr="006B1F36">
                    <w:rPr>
                      <w:b/>
                      <w:bCs/>
                    </w:rPr>
                    <w:t>Telephone:</w:t>
                  </w:r>
                </w:p>
              </w:tc>
              <w:tc>
                <w:tcPr>
                  <w:tcW w:w="7727" w:type="dxa"/>
                  <w:gridSpan w:val="3"/>
                </w:tcPr>
                <w:p w14:paraId="42EF93F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F928342" w14:textId="77777777" w:rsidTr="0080522F">
              <w:tc>
                <w:tcPr>
                  <w:tcW w:w="1787" w:type="dxa"/>
                  <w:gridSpan w:val="3"/>
                </w:tcPr>
                <w:p w14:paraId="207B8CEF" w14:textId="77777777" w:rsidR="00D011F0" w:rsidRPr="006B1F36" w:rsidRDefault="00D011F0" w:rsidP="0080522F">
                  <w:pPr>
                    <w:jc w:val="both"/>
                    <w:rPr>
                      <w:b/>
                      <w:bCs/>
                    </w:rPr>
                  </w:pPr>
                  <w:r w:rsidRPr="006B1F36">
                    <w:rPr>
                      <w:b/>
                      <w:bCs/>
                    </w:rPr>
                    <w:t>Email Address:</w:t>
                  </w:r>
                </w:p>
              </w:tc>
              <w:tc>
                <w:tcPr>
                  <w:tcW w:w="7319" w:type="dxa"/>
                </w:tcPr>
                <w:p w14:paraId="3EDA80F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2C25AAA" w14:textId="77777777" w:rsidR="00D011F0" w:rsidRPr="006B1F36" w:rsidRDefault="00D011F0" w:rsidP="0080522F">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3BBF9B80" w14:textId="77777777" w:rsidTr="0080522F">
              <w:tc>
                <w:tcPr>
                  <w:tcW w:w="1519" w:type="dxa"/>
                  <w:gridSpan w:val="2"/>
                </w:tcPr>
                <w:p w14:paraId="451CDD83" w14:textId="77777777" w:rsidR="00D011F0" w:rsidRPr="006B1F36" w:rsidRDefault="00D011F0" w:rsidP="0080522F">
                  <w:pPr>
                    <w:jc w:val="both"/>
                    <w:rPr>
                      <w:b/>
                      <w:bCs/>
                    </w:rPr>
                  </w:pPr>
                  <w:r w:rsidRPr="006B1F36">
                    <w:rPr>
                      <w:b/>
                      <w:bCs/>
                    </w:rPr>
                    <w:t>Name:</w:t>
                  </w:r>
                </w:p>
              </w:tc>
              <w:tc>
                <w:tcPr>
                  <w:tcW w:w="7587" w:type="dxa"/>
                  <w:gridSpan w:val="2"/>
                </w:tcPr>
                <w:p w14:paraId="7F6AB571"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F2B807C" w14:textId="77777777" w:rsidTr="0080522F">
              <w:tc>
                <w:tcPr>
                  <w:tcW w:w="1376" w:type="dxa"/>
                </w:tcPr>
                <w:p w14:paraId="40BD4342" w14:textId="77777777" w:rsidR="00D011F0" w:rsidRPr="006B1F36" w:rsidRDefault="00D011F0" w:rsidP="0080522F">
                  <w:pPr>
                    <w:jc w:val="both"/>
                    <w:rPr>
                      <w:b/>
                      <w:bCs/>
                    </w:rPr>
                  </w:pPr>
                  <w:r w:rsidRPr="006B1F36">
                    <w:rPr>
                      <w:b/>
                      <w:bCs/>
                    </w:rPr>
                    <w:t>Telephone:</w:t>
                  </w:r>
                </w:p>
              </w:tc>
              <w:tc>
                <w:tcPr>
                  <w:tcW w:w="7730" w:type="dxa"/>
                  <w:gridSpan w:val="3"/>
                </w:tcPr>
                <w:p w14:paraId="37CA18F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1DDA9A0" w14:textId="77777777" w:rsidTr="0080522F">
              <w:tc>
                <w:tcPr>
                  <w:tcW w:w="1780" w:type="dxa"/>
                  <w:gridSpan w:val="3"/>
                </w:tcPr>
                <w:p w14:paraId="22ECF1F6" w14:textId="77777777" w:rsidR="00D011F0" w:rsidRPr="006B1F36" w:rsidRDefault="00D011F0" w:rsidP="0080522F">
                  <w:pPr>
                    <w:jc w:val="both"/>
                    <w:rPr>
                      <w:b/>
                      <w:bCs/>
                    </w:rPr>
                  </w:pPr>
                  <w:r w:rsidRPr="006B1F36">
                    <w:rPr>
                      <w:b/>
                      <w:bCs/>
                    </w:rPr>
                    <w:t>Email Address:</w:t>
                  </w:r>
                </w:p>
              </w:tc>
              <w:tc>
                <w:tcPr>
                  <w:tcW w:w="7326" w:type="dxa"/>
                </w:tcPr>
                <w:p w14:paraId="770B26D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FC11680" w14:textId="77777777" w:rsidR="00D011F0" w:rsidRPr="006B1F36" w:rsidRDefault="00D011F0" w:rsidP="0080522F">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D011F0" w:rsidRPr="006B1F36" w14:paraId="575BAB73" w14:textId="77777777" w:rsidTr="0080522F">
              <w:tc>
                <w:tcPr>
                  <w:tcW w:w="1522" w:type="dxa"/>
                  <w:gridSpan w:val="2"/>
                </w:tcPr>
                <w:p w14:paraId="1D88E8E6" w14:textId="77777777" w:rsidR="00D011F0" w:rsidRPr="006B1F36" w:rsidRDefault="00D011F0" w:rsidP="0080522F">
                  <w:pPr>
                    <w:jc w:val="both"/>
                    <w:rPr>
                      <w:b/>
                      <w:bCs/>
                    </w:rPr>
                  </w:pPr>
                  <w:r w:rsidRPr="006B1F36">
                    <w:rPr>
                      <w:b/>
                      <w:bCs/>
                    </w:rPr>
                    <w:t>Name:</w:t>
                  </w:r>
                </w:p>
              </w:tc>
              <w:tc>
                <w:tcPr>
                  <w:tcW w:w="7584" w:type="dxa"/>
                  <w:gridSpan w:val="2"/>
                </w:tcPr>
                <w:p w14:paraId="285B731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9E647AD" w14:textId="77777777" w:rsidTr="0080522F">
              <w:tc>
                <w:tcPr>
                  <w:tcW w:w="1378" w:type="dxa"/>
                </w:tcPr>
                <w:p w14:paraId="72CD300B" w14:textId="77777777" w:rsidR="00D011F0" w:rsidRPr="006B1F36" w:rsidRDefault="00D011F0" w:rsidP="0080522F">
                  <w:pPr>
                    <w:jc w:val="both"/>
                    <w:rPr>
                      <w:b/>
                      <w:bCs/>
                    </w:rPr>
                  </w:pPr>
                  <w:r w:rsidRPr="006B1F36">
                    <w:rPr>
                      <w:b/>
                      <w:bCs/>
                    </w:rPr>
                    <w:t>Telephone:</w:t>
                  </w:r>
                </w:p>
              </w:tc>
              <w:tc>
                <w:tcPr>
                  <w:tcW w:w="7728" w:type="dxa"/>
                  <w:gridSpan w:val="3"/>
                </w:tcPr>
                <w:p w14:paraId="44B90AF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C4C122F" w14:textId="77777777" w:rsidTr="0080522F">
              <w:tc>
                <w:tcPr>
                  <w:tcW w:w="1786" w:type="dxa"/>
                  <w:gridSpan w:val="3"/>
                </w:tcPr>
                <w:p w14:paraId="62587630" w14:textId="77777777" w:rsidR="00D011F0" w:rsidRPr="006B1F36" w:rsidRDefault="00D011F0" w:rsidP="0080522F">
                  <w:pPr>
                    <w:jc w:val="both"/>
                    <w:rPr>
                      <w:b/>
                      <w:bCs/>
                    </w:rPr>
                  </w:pPr>
                  <w:r w:rsidRPr="006B1F36">
                    <w:rPr>
                      <w:b/>
                      <w:bCs/>
                    </w:rPr>
                    <w:lastRenderedPageBreak/>
                    <w:t>Email Address:</w:t>
                  </w:r>
                </w:p>
              </w:tc>
              <w:tc>
                <w:tcPr>
                  <w:tcW w:w="7320" w:type="dxa"/>
                </w:tcPr>
                <w:p w14:paraId="76BAEE1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D6299C7" w14:textId="77777777" w:rsidR="00D011F0" w:rsidRPr="006B1F36" w:rsidRDefault="00D011F0" w:rsidP="0080522F">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1AB20EC8" w14:textId="77777777" w:rsidR="00D011F0" w:rsidRPr="006B1F36" w:rsidRDefault="00D011F0" w:rsidP="0080522F">
            <w:pPr>
              <w:spacing w:after="240"/>
              <w:jc w:val="center"/>
              <w:rPr>
                <w:b/>
                <w:caps/>
                <w:u w:val="single"/>
              </w:rPr>
            </w:pPr>
            <w:r w:rsidRPr="006B1F36">
              <w:rPr>
                <w:b/>
                <w:u w:val="single"/>
              </w:rPr>
              <w:br w:type="page"/>
              <w:t xml:space="preserve">PART II – </w:t>
            </w:r>
            <w:r w:rsidRPr="006B1F36">
              <w:rPr>
                <w:b/>
                <w:caps/>
                <w:u w:val="single"/>
              </w:rPr>
              <w:t>ADDiTIONAL REQUIRED Information</w:t>
            </w:r>
          </w:p>
          <w:p w14:paraId="3BEDDDEE" w14:textId="77777777" w:rsidR="00D011F0" w:rsidRPr="006B1F36" w:rsidRDefault="00D011F0" w:rsidP="0080522F">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2F67D40B" w14:textId="77777777" w:rsidR="00D011F0" w:rsidRPr="006B1F36" w:rsidRDefault="00D011F0" w:rsidP="0080522F">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3D3E8901" w14:textId="77777777" w:rsidR="00D011F0" w:rsidRPr="006B1F36" w:rsidRDefault="00D011F0" w:rsidP="0080522F">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D011F0" w:rsidRPr="006B1F36" w14:paraId="16F9A3CF" w14:textId="77777777" w:rsidTr="0080522F">
              <w:tc>
                <w:tcPr>
                  <w:tcW w:w="1974" w:type="pct"/>
                </w:tcPr>
                <w:p w14:paraId="231AD17E" w14:textId="77777777" w:rsidR="00D011F0" w:rsidRPr="006B1F36" w:rsidRDefault="00D011F0" w:rsidP="0080522F">
                  <w:pPr>
                    <w:jc w:val="center"/>
                  </w:pPr>
                  <w:r w:rsidRPr="006B1F36">
                    <w:rPr>
                      <w:b/>
                      <w:bCs/>
                    </w:rPr>
                    <w:t>Affiliate Name</w:t>
                  </w:r>
                </w:p>
                <w:p w14:paraId="56E3985A" w14:textId="77777777" w:rsidR="00D011F0" w:rsidRPr="006B1F36" w:rsidRDefault="00D011F0" w:rsidP="0080522F">
                  <w:pPr>
                    <w:jc w:val="center"/>
                  </w:pPr>
                  <w:r w:rsidRPr="006B1F36">
                    <w:t>(or name used for other ERCOT registration)</w:t>
                  </w:r>
                </w:p>
              </w:tc>
              <w:tc>
                <w:tcPr>
                  <w:tcW w:w="1322" w:type="pct"/>
                </w:tcPr>
                <w:p w14:paraId="74589CC5" w14:textId="77777777" w:rsidR="00D011F0" w:rsidRPr="006B1F36" w:rsidRDefault="00D011F0" w:rsidP="0080522F">
                  <w:pPr>
                    <w:jc w:val="center"/>
                    <w:rPr>
                      <w:b/>
                      <w:bCs/>
                    </w:rPr>
                  </w:pPr>
                  <w:r w:rsidRPr="006B1F36">
                    <w:rPr>
                      <w:b/>
                      <w:bCs/>
                    </w:rPr>
                    <w:t>Type of Legal Structure</w:t>
                  </w:r>
                </w:p>
                <w:p w14:paraId="068316E0" w14:textId="77777777" w:rsidR="00D011F0" w:rsidRPr="006B1F36" w:rsidRDefault="00D011F0" w:rsidP="0080522F">
                  <w:pPr>
                    <w:jc w:val="center"/>
                    <w:rPr>
                      <w:bCs/>
                    </w:rPr>
                  </w:pPr>
                  <w:r w:rsidRPr="006B1F36">
                    <w:rPr>
                      <w:bCs/>
                    </w:rPr>
                    <w:t>(partnership, limited liability company, corporation, etc.)</w:t>
                  </w:r>
                </w:p>
              </w:tc>
              <w:tc>
                <w:tcPr>
                  <w:tcW w:w="1704" w:type="pct"/>
                </w:tcPr>
                <w:p w14:paraId="6E1132AA" w14:textId="77777777" w:rsidR="00D011F0" w:rsidRPr="006B1F36" w:rsidRDefault="00D011F0" w:rsidP="0080522F">
                  <w:pPr>
                    <w:keepNext/>
                    <w:jc w:val="center"/>
                    <w:outlineLvl w:val="2"/>
                    <w:rPr>
                      <w:b/>
                      <w:bCs/>
                    </w:rPr>
                  </w:pPr>
                  <w:r w:rsidRPr="006B1F36">
                    <w:rPr>
                      <w:b/>
                      <w:bCs/>
                    </w:rPr>
                    <w:t>Relationship</w:t>
                  </w:r>
                </w:p>
                <w:p w14:paraId="24D192CE" w14:textId="77777777" w:rsidR="00D011F0" w:rsidRPr="006B1F36" w:rsidRDefault="00D011F0" w:rsidP="0080522F">
                  <w:pPr>
                    <w:jc w:val="center"/>
                  </w:pPr>
                  <w:r w:rsidRPr="006B1F36">
                    <w:t>(parent, subsidiary, partner, affiliate, etc.)</w:t>
                  </w:r>
                </w:p>
              </w:tc>
            </w:tr>
            <w:tr w:rsidR="00D011F0" w:rsidRPr="006B1F36" w14:paraId="18D553FE" w14:textId="77777777" w:rsidTr="0080522F">
              <w:tc>
                <w:tcPr>
                  <w:tcW w:w="1974" w:type="pct"/>
                </w:tcPr>
                <w:p w14:paraId="020DEDC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B68B4C0"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AEB1D71"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286742D" w14:textId="77777777" w:rsidTr="0080522F">
              <w:tc>
                <w:tcPr>
                  <w:tcW w:w="1974" w:type="pct"/>
                </w:tcPr>
                <w:p w14:paraId="4B03E5E1" w14:textId="77777777" w:rsidR="00D011F0" w:rsidRPr="006B1F36" w:rsidRDefault="00D011F0" w:rsidP="0080522F">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F96C1D3" w14:textId="77777777" w:rsidR="00D011F0" w:rsidRPr="006B1F36" w:rsidRDefault="00D011F0" w:rsidP="0080522F">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596BABC" w14:textId="77777777" w:rsidR="00D011F0" w:rsidRPr="006B1F36" w:rsidRDefault="00D011F0" w:rsidP="0080522F">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4B2B3F73" w14:textId="77777777" w:rsidTr="0080522F">
              <w:tc>
                <w:tcPr>
                  <w:tcW w:w="1974" w:type="pct"/>
                </w:tcPr>
                <w:p w14:paraId="7B238676" w14:textId="77777777" w:rsidR="00D011F0" w:rsidRPr="006B1F36" w:rsidRDefault="00D011F0" w:rsidP="0080522F">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CEA4BD7" w14:textId="77777777" w:rsidR="00D011F0" w:rsidRPr="006B1F36" w:rsidRDefault="00D011F0" w:rsidP="0080522F">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36C41F5" w14:textId="77777777" w:rsidR="00D011F0" w:rsidRPr="006B1F36" w:rsidRDefault="00D011F0" w:rsidP="0080522F">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AAC57C1" w14:textId="77777777" w:rsidTr="0080522F">
              <w:tc>
                <w:tcPr>
                  <w:tcW w:w="1974" w:type="pct"/>
                </w:tcPr>
                <w:p w14:paraId="552E0ABF" w14:textId="77777777" w:rsidR="00D011F0" w:rsidRPr="006B1F36" w:rsidRDefault="00D011F0" w:rsidP="0080522F">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5F37C6" w14:textId="77777777" w:rsidR="00D011F0" w:rsidRPr="006B1F36" w:rsidRDefault="00D011F0" w:rsidP="0080522F">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9EB8077" w14:textId="77777777" w:rsidR="00D011F0" w:rsidRPr="006B1F36" w:rsidRDefault="00D011F0" w:rsidP="0080522F">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1ED86C2A" w14:textId="77777777" w:rsidTr="0080522F">
              <w:tc>
                <w:tcPr>
                  <w:tcW w:w="1974" w:type="pct"/>
                </w:tcPr>
                <w:p w14:paraId="20AF7124" w14:textId="77777777" w:rsidR="00D011F0" w:rsidRPr="006B1F36" w:rsidRDefault="00D011F0" w:rsidP="0080522F">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5942662" w14:textId="77777777" w:rsidR="00D011F0" w:rsidRPr="006B1F36" w:rsidRDefault="00D011F0" w:rsidP="0080522F">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F9128D6" w14:textId="77777777" w:rsidR="00D011F0" w:rsidRPr="006B1F36" w:rsidRDefault="00D011F0" w:rsidP="0080522F">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A7E148F" w14:textId="77777777" w:rsidTr="0080522F">
              <w:tc>
                <w:tcPr>
                  <w:tcW w:w="1974" w:type="pct"/>
                </w:tcPr>
                <w:p w14:paraId="6FBA599A"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B0C5AA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FFE197"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45DD4F5" w14:textId="77777777" w:rsidTr="0080522F">
              <w:tc>
                <w:tcPr>
                  <w:tcW w:w="1974" w:type="pct"/>
                </w:tcPr>
                <w:p w14:paraId="21E755F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2DAB2E9"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B0E72FA"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4F1AFC30" w14:textId="77777777" w:rsidTr="0080522F">
              <w:tc>
                <w:tcPr>
                  <w:tcW w:w="1974" w:type="pct"/>
                </w:tcPr>
                <w:p w14:paraId="2EBFA9AD"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9DD1031"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0C2E013"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3DB11D05" w14:textId="77777777" w:rsidTr="0080522F">
              <w:tc>
                <w:tcPr>
                  <w:tcW w:w="1974" w:type="pct"/>
                </w:tcPr>
                <w:p w14:paraId="59499B9F"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7E4146D"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F0887F"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61C8466" w14:textId="77777777" w:rsidTr="0080522F">
              <w:tc>
                <w:tcPr>
                  <w:tcW w:w="1974" w:type="pct"/>
                </w:tcPr>
                <w:p w14:paraId="4EB31B16"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82305C4"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2A103D4"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3F103997" w14:textId="77777777" w:rsidR="00D011F0" w:rsidRPr="006B1F36" w:rsidRDefault="00D011F0" w:rsidP="0080522F">
            <w:pPr>
              <w:jc w:val="center"/>
              <w:rPr>
                <w:b/>
                <w:bCs/>
              </w:rPr>
            </w:pPr>
          </w:p>
          <w:p w14:paraId="6C7E1C10" w14:textId="77777777" w:rsidR="00D011F0" w:rsidRPr="006B1F36" w:rsidRDefault="00D011F0" w:rsidP="0080522F">
            <w:pPr>
              <w:keepNext/>
              <w:autoSpaceDE w:val="0"/>
              <w:autoSpaceDN w:val="0"/>
              <w:spacing w:after="240"/>
              <w:jc w:val="center"/>
              <w:outlineLvl w:val="1"/>
              <w:rPr>
                <w:b/>
                <w:bCs/>
                <w:iCs/>
                <w:u w:val="single"/>
              </w:rPr>
            </w:pPr>
            <w:r w:rsidRPr="006B1F36">
              <w:rPr>
                <w:b/>
                <w:bCs/>
                <w:iCs/>
                <w:u w:val="single"/>
              </w:rPr>
              <w:lastRenderedPageBreak/>
              <w:t>PART III – SIGNATURE</w:t>
            </w:r>
          </w:p>
          <w:p w14:paraId="3D077338" w14:textId="77777777" w:rsidR="00D011F0" w:rsidRPr="006B1F36" w:rsidRDefault="00D011F0" w:rsidP="0080522F">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w:t>
            </w:r>
            <w:proofErr w:type="gramStart"/>
            <w:r w:rsidRPr="006B1F36">
              <w:t>made</w:t>
            </w:r>
            <w:proofErr w:type="gramEnd"/>
            <w:r w:rsidRPr="006B1F36">
              <w:t xml:space="preserv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D011F0" w:rsidRPr="006B1F36" w14:paraId="2F2D7258" w14:textId="77777777" w:rsidTr="0080522F">
              <w:tc>
                <w:tcPr>
                  <w:tcW w:w="4608" w:type="dxa"/>
                  <w:vAlign w:val="center"/>
                </w:tcPr>
                <w:p w14:paraId="61DC0A47" w14:textId="77777777" w:rsidR="00D011F0" w:rsidRPr="006B1F36" w:rsidRDefault="00D011F0" w:rsidP="0080522F">
                  <w:pPr>
                    <w:autoSpaceDE w:val="0"/>
                    <w:autoSpaceDN w:val="0"/>
                  </w:pPr>
                  <w:r w:rsidRPr="006B1F36">
                    <w:t>Signature of AR, Backup AR or Officer:</w:t>
                  </w:r>
                </w:p>
              </w:tc>
              <w:tc>
                <w:tcPr>
                  <w:tcW w:w="4968" w:type="dxa"/>
                </w:tcPr>
                <w:p w14:paraId="518324F3" w14:textId="77777777" w:rsidR="00D011F0" w:rsidRPr="006B1F36" w:rsidRDefault="00D011F0" w:rsidP="0080522F">
                  <w:pPr>
                    <w:keepNext/>
                    <w:autoSpaceDE w:val="0"/>
                    <w:autoSpaceDN w:val="0"/>
                    <w:jc w:val="both"/>
                    <w:outlineLvl w:val="1"/>
                    <w:rPr>
                      <w:b/>
                      <w:bCs/>
                      <w:iCs/>
                    </w:rPr>
                  </w:pPr>
                </w:p>
              </w:tc>
            </w:tr>
            <w:tr w:rsidR="00D011F0" w:rsidRPr="006B1F36" w14:paraId="39F70B3B" w14:textId="77777777" w:rsidTr="0080522F">
              <w:tc>
                <w:tcPr>
                  <w:tcW w:w="4608" w:type="dxa"/>
                  <w:vAlign w:val="center"/>
                </w:tcPr>
                <w:p w14:paraId="7D885B4E" w14:textId="77777777" w:rsidR="00D011F0" w:rsidRPr="006B1F36" w:rsidRDefault="00D011F0" w:rsidP="0080522F">
                  <w:pPr>
                    <w:autoSpaceDE w:val="0"/>
                    <w:autoSpaceDN w:val="0"/>
                  </w:pPr>
                  <w:r w:rsidRPr="006B1F36">
                    <w:t>Printed Name of AR, Backup AR or Officer:</w:t>
                  </w:r>
                </w:p>
              </w:tc>
              <w:tc>
                <w:tcPr>
                  <w:tcW w:w="4968" w:type="dxa"/>
                </w:tcPr>
                <w:p w14:paraId="7323A828"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D011F0" w:rsidRPr="006B1F36" w14:paraId="06607355" w14:textId="77777777" w:rsidTr="0080522F">
              <w:tc>
                <w:tcPr>
                  <w:tcW w:w="4608" w:type="dxa"/>
                  <w:vAlign w:val="center"/>
                </w:tcPr>
                <w:p w14:paraId="5576A448" w14:textId="77777777" w:rsidR="00D011F0" w:rsidRPr="006B1F36" w:rsidRDefault="00D011F0" w:rsidP="0080522F">
                  <w:pPr>
                    <w:keepNext/>
                    <w:autoSpaceDE w:val="0"/>
                    <w:autoSpaceDN w:val="0"/>
                    <w:outlineLvl w:val="1"/>
                    <w:rPr>
                      <w:bCs/>
                      <w:iCs/>
                    </w:rPr>
                  </w:pPr>
                  <w:r w:rsidRPr="006B1F36">
                    <w:rPr>
                      <w:bCs/>
                      <w:iCs/>
                    </w:rPr>
                    <w:t>Date:</w:t>
                  </w:r>
                </w:p>
              </w:tc>
              <w:tc>
                <w:tcPr>
                  <w:tcW w:w="4968" w:type="dxa"/>
                </w:tcPr>
                <w:p w14:paraId="438953CB"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8"/>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bl>
          <w:p w14:paraId="3D353C86" w14:textId="77777777" w:rsidR="00D011F0" w:rsidRPr="006B1F36" w:rsidRDefault="00D011F0" w:rsidP="0080522F">
            <w:pPr>
              <w:jc w:val="both"/>
            </w:pPr>
          </w:p>
          <w:p w14:paraId="3E5FC6CF" w14:textId="77777777" w:rsidR="00D011F0" w:rsidRPr="006B1F36" w:rsidRDefault="00D011F0" w:rsidP="0080522F">
            <w:pPr>
              <w:spacing w:after="240"/>
              <w:jc w:val="center"/>
              <w:rPr>
                <w:b/>
                <w:bCs/>
                <w:u w:val="single"/>
              </w:rPr>
            </w:pPr>
            <w:r w:rsidRPr="006B1F36">
              <w:br w:type="page"/>
            </w:r>
            <w:r w:rsidRPr="006B1F36">
              <w:rPr>
                <w:b/>
                <w:bCs/>
                <w:u w:val="single"/>
              </w:rPr>
              <w:t>Attachment A – QSE Acknowledgment</w:t>
            </w:r>
          </w:p>
          <w:p w14:paraId="7B5ABCC7" w14:textId="77777777" w:rsidR="00D011F0" w:rsidRPr="006B1F36" w:rsidRDefault="00D011F0" w:rsidP="0080522F">
            <w:pPr>
              <w:widowControl w:val="0"/>
              <w:autoSpaceDE w:val="0"/>
              <w:autoSpaceDN w:val="0"/>
              <w:adjustRightInd w:val="0"/>
              <w:jc w:val="center"/>
              <w:rPr>
                <w:b/>
              </w:rPr>
            </w:pPr>
            <w:r w:rsidRPr="006B1F36">
              <w:rPr>
                <w:b/>
              </w:rPr>
              <w:t>Acknowledgment by Designated QSE for</w:t>
            </w:r>
          </w:p>
          <w:p w14:paraId="6309065E" w14:textId="77777777" w:rsidR="00D011F0" w:rsidRPr="006B1F36" w:rsidRDefault="00D011F0" w:rsidP="0080522F">
            <w:pPr>
              <w:widowControl w:val="0"/>
              <w:autoSpaceDE w:val="0"/>
              <w:autoSpaceDN w:val="0"/>
              <w:adjustRightInd w:val="0"/>
              <w:spacing w:after="240"/>
              <w:jc w:val="center"/>
              <w:rPr>
                <w:b/>
              </w:rPr>
            </w:pPr>
            <w:r w:rsidRPr="006B1F36">
              <w:rPr>
                <w:b/>
              </w:rPr>
              <w:t>Scheduling and Settlement Responsibilities with ERCOT</w:t>
            </w:r>
          </w:p>
          <w:p w14:paraId="6C462986" w14:textId="77777777" w:rsidR="00D011F0" w:rsidRPr="006B1F36" w:rsidRDefault="00D011F0" w:rsidP="0080522F">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5AB3F0AA" w14:textId="77777777" w:rsidR="00D011F0" w:rsidRPr="006B1F36" w:rsidRDefault="00D011F0" w:rsidP="0080522F">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42494AE" w14:textId="77777777" w:rsidR="00D011F0" w:rsidRPr="006B1F36" w:rsidRDefault="00D011F0" w:rsidP="0080522F">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6"/>
              <w:t>**</w:t>
            </w:r>
            <w:r w:rsidRPr="006B1F36">
              <w:rPr>
                <w:u w:val="single"/>
              </w:rPr>
              <w:t xml:space="preserve"> </w:t>
            </w:r>
          </w:p>
          <w:p w14:paraId="4A68B8C4" w14:textId="77777777" w:rsidR="00D011F0" w:rsidRPr="006B1F36" w:rsidRDefault="00D011F0" w:rsidP="0080522F">
            <w:pPr>
              <w:widowControl w:val="0"/>
              <w:autoSpaceDE w:val="0"/>
              <w:autoSpaceDN w:val="0"/>
              <w:adjustRightInd w:val="0"/>
              <w:spacing w:after="240"/>
              <w:jc w:val="both"/>
            </w:pPr>
            <w:r w:rsidRPr="006B1F36">
              <w:t xml:space="preserve">or </w:t>
            </w:r>
          </w:p>
          <w:p w14:paraId="2E852413" w14:textId="77777777" w:rsidR="00D011F0" w:rsidRPr="006B1F36" w:rsidRDefault="00D011F0" w:rsidP="0080522F">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B13612">
              <w:fldChar w:fldCharType="separate"/>
            </w:r>
            <w:r w:rsidRPr="006B1F36">
              <w:fldChar w:fldCharType="end"/>
            </w:r>
          </w:p>
          <w:p w14:paraId="44C5C3D2" w14:textId="77777777" w:rsidR="00D011F0" w:rsidRPr="006B1F36" w:rsidRDefault="00D011F0" w:rsidP="0080522F">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D011F0" w:rsidRPr="006B1F36" w14:paraId="6748558D" w14:textId="77777777" w:rsidTr="0080522F">
              <w:trPr>
                <w:trHeight w:val="288"/>
              </w:trPr>
              <w:tc>
                <w:tcPr>
                  <w:tcW w:w="2941" w:type="dxa"/>
                </w:tcPr>
                <w:p w14:paraId="71F61DBC" w14:textId="77777777" w:rsidR="00D011F0" w:rsidRPr="006B1F36" w:rsidRDefault="00D011F0" w:rsidP="0080522F">
                  <w:pPr>
                    <w:widowControl w:val="0"/>
                    <w:autoSpaceDE w:val="0"/>
                    <w:autoSpaceDN w:val="0"/>
                    <w:adjustRightInd w:val="0"/>
                  </w:pPr>
                  <w:r w:rsidRPr="006B1F36">
                    <w:t>Signature of Authorized Representative (“AR”) for QSE:</w:t>
                  </w:r>
                </w:p>
              </w:tc>
              <w:tc>
                <w:tcPr>
                  <w:tcW w:w="6635" w:type="dxa"/>
                </w:tcPr>
                <w:p w14:paraId="09DFBC52" w14:textId="77777777" w:rsidR="00D011F0" w:rsidRPr="006B1F36" w:rsidRDefault="00D011F0" w:rsidP="0080522F">
                  <w:pPr>
                    <w:widowControl w:val="0"/>
                    <w:autoSpaceDE w:val="0"/>
                    <w:autoSpaceDN w:val="0"/>
                    <w:adjustRightInd w:val="0"/>
                  </w:pPr>
                </w:p>
              </w:tc>
            </w:tr>
            <w:tr w:rsidR="00D011F0" w:rsidRPr="006B1F36" w14:paraId="03C32B30" w14:textId="77777777" w:rsidTr="0080522F">
              <w:trPr>
                <w:trHeight w:val="288"/>
              </w:trPr>
              <w:tc>
                <w:tcPr>
                  <w:tcW w:w="2941" w:type="dxa"/>
                </w:tcPr>
                <w:p w14:paraId="5D06F22A" w14:textId="77777777" w:rsidR="00D011F0" w:rsidRPr="006B1F36" w:rsidRDefault="00D011F0" w:rsidP="0080522F">
                  <w:pPr>
                    <w:widowControl w:val="0"/>
                    <w:autoSpaceDE w:val="0"/>
                    <w:autoSpaceDN w:val="0"/>
                    <w:adjustRightInd w:val="0"/>
                  </w:pPr>
                  <w:r w:rsidRPr="006B1F36">
                    <w:t>Printed Name of AR:</w:t>
                  </w:r>
                </w:p>
              </w:tc>
              <w:tc>
                <w:tcPr>
                  <w:tcW w:w="6635" w:type="dxa"/>
                </w:tcPr>
                <w:p w14:paraId="6E851D55"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708895F" w14:textId="77777777" w:rsidTr="0080522F">
              <w:trPr>
                <w:trHeight w:val="288"/>
              </w:trPr>
              <w:tc>
                <w:tcPr>
                  <w:tcW w:w="2941" w:type="dxa"/>
                </w:tcPr>
                <w:p w14:paraId="715C73BA" w14:textId="77777777" w:rsidR="00D011F0" w:rsidRPr="006B1F36" w:rsidRDefault="00D011F0" w:rsidP="0080522F">
                  <w:pPr>
                    <w:widowControl w:val="0"/>
                    <w:autoSpaceDE w:val="0"/>
                    <w:autoSpaceDN w:val="0"/>
                    <w:adjustRightInd w:val="0"/>
                  </w:pPr>
                  <w:r w:rsidRPr="006B1F36">
                    <w:t>Email Address of AR:</w:t>
                  </w:r>
                </w:p>
              </w:tc>
              <w:tc>
                <w:tcPr>
                  <w:tcW w:w="6635" w:type="dxa"/>
                </w:tcPr>
                <w:p w14:paraId="02D0959E"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7B0918C" w14:textId="77777777" w:rsidTr="0080522F">
              <w:trPr>
                <w:trHeight w:val="288"/>
              </w:trPr>
              <w:tc>
                <w:tcPr>
                  <w:tcW w:w="2941" w:type="dxa"/>
                </w:tcPr>
                <w:p w14:paraId="3D8AB31E" w14:textId="77777777" w:rsidR="00D011F0" w:rsidRPr="006B1F36" w:rsidRDefault="00D011F0" w:rsidP="0080522F">
                  <w:pPr>
                    <w:widowControl w:val="0"/>
                    <w:autoSpaceDE w:val="0"/>
                    <w:autoSpaceDN w:val="0"/>
                    <w:adjustRightInd w:val="0"/>
                  </w:pPr>
                  <w:r w:rsidRPr="006B1F36">
                    <w:t>Date:</w:t>
                  </w:r>
                </w:p>
              </w:tc>
              <w:tc>
                <w:tcPr>
                  <w:tcW w:w="6635" w:type="dxa"/>
                </w:tcPr>
                <w:p w14:paraId="0D0659D2"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58B0CD9" w14:textId="77777777" w:rsidTr="0080522F">
              <w:trPr>
                <w:trHeight w:val="288"/>
              </w:trPr>
              <w:tc>
                <w:tcPr>
                  <w:tcW w:w="2941" w:type="dxa"/>
                </w:tcPr>
                <w:p w14:paraId="5BCC93E8" w14:textId="77777777" w:rsidR="00D011F0" w:rsidRPr="006B1F36" w:rsidRDefault="00D011F0" w:rsidP="0080522F">
                  <w:pPr>
                    <w:widowControl w:val="0"/>
                    <w:autoSpaceDE w:val="0"/>
                    <w:autoSpaceDN w:val="0"/>
                    <w:adjustRightInd w:val="0"/>
                  </w:pPr>
                  <w:r w:rsidRPr="006B1F36">
                    <w:t>Name of Designated QSE:</w:t>
                  </w:r>
                </w:p>
              </w:tc>
              <w:tc>
                <w:tcPr>
                  <w:tcW w:w="6635" w:type="dxa"/>
                </w:tcPr>
                <w:p w14:paraId="52530246"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CAAFDFC" w14:textId="77777777" w:rsidTr="0080522F">
              <w:trPr>
                <w:trHeight w:val="288"/>
              </w:trPr>
              <w:tc>
                <w:tcPr>
                  <w:tcW w:w="2941" w:type="dxa"/>
                </w:tcPr>
                <w:p w14:paraId="5278BD5E" w14:textId="77777777" w:rsidR="00D011F0" w:rsidRPr="006B1F36" w:rsidRDefault="00D011F0" w:rsidP="0080522F">
                  <w:pPr>
                    <w:widowControl w:val="0"/>
                    <w:autoSpaceDE w:val="0"/>
                    <w:autoSpaceDN w:val="0"/>
                    <w:adjustRightInd w:val="0"/>
                  </w:pPr>
                  <w:r w:rsidRPr="006B1F36">
                    <w:t>DUNS of Designated QSE:</w:t>
                  </w:r>
                </w:p>
              </w:tc>
              <w:tc>
                <w:tcPr>
                  <w:tcW w:w="6635" w:type="dxa"/>
                </w:tcPr>
                <w:p w14:paraId="7D05A57F"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6DE8856" w14:textId="77777777" w:rsidR="00D011F0" w:rsidRPr="006B1F36" w:rsidRDefault="00D011F0" w:rsidP="0080522F">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D011F0" w:rsidRPr="006B1F36" w14:paraId="2EDC58CF" w14:textId="77777777" w:rsidTr="0080522F">
              <w:trPr>
                <w:trHeight w:val="288"/>
              </w:trPr>
              <w:tc>
                <w:tcPr>
                  <w:tcW w:w="2883" w:type="dxa"/>
                </w:tcPr>
                <w:p w14:paraId="42211246" w14:textId="77777777" w:rsidR="00D011F0" w:rsidRPr="006B1F36" w:rsidRDefault="00D011F0" w:rsidP="0080522F">
                  <w:pPr>
                    <w:widowControl w:val="0"/>
                    <w:autoSpaceDE w:val="0"/>
                    <w:autoSpaceDN w:val="0"/>
                    <w:adjustRightInd w:val="0"/>
                  </w:pPr>
                  <w:r w:rsidRPr="006B1F36">
                    <w:t>Signature of AR for MP:</w:t>
                  </w:r>
                </w:p>
              </w:tc>
              <w:tc>
                <w:tcPr>
                  <w:tcW w:w="6693" w:type="dxa"/>
                </w:tcPr>
                <w:p w14:paraId="09C6E8C4" w14:textId="77777777" w:rsidR="00D011F0" w:rsidRPr="006B1F36" w:rsidRDefault="00D011F0" w:rsidP="0080522F">
                  <w:pPr>
                    <w:widowControl w:val="0"/>
                    <w:autoSpaceDE w:val="0"/>
                    <w:autoSpaceDN w:val="0"/>
                    <w:adjustRightInd w:val="0"/>
                    <w:spacing w:after="120"/>
                  </w:pPr>
                </w:p>
              </w:tc>
            </w:tr>
            <w:tr w:rsidR="00D011F0" w:rsidRPr="006B1F36" w14:paraId="7A491BED" w14:textId="77777777" w:rsidTr="0080522F">
              <w:trPr>
                <w:trHeight w:val="288"/>
              </w:trPr>
              <w:tc>
                <w:tcPr>
                  <w:tcW w:w="2883" w:type="dxa"/>
                </w:tcPr>
                <w:p w14:paraId="5647BA1D" w14:textId="77777777" w:rsidR="00D011F0" w:rsidRPr="006B1F36" w:rsidRDefault="00D011F0" w:rsidP="0080522F">
                  <w:pPr>
                    <w:widowControl w:val="0"/>
                    <w:autoSpaceDE w:val="0"/>
                    <w:autoSpaceDN w:val="0"/>
                    <w:adjustRightInd w:val="0"/>
                  </w:pPr>
                  <w:r w:rsidRPr="006B1F36">
                    <w:t>Printed Name of AR:</w:t>
                  </w:r>
                </w:p>
              </w:tc>
              <w:tc>
                <w:tcPr>
                  <w:tcW w:w="6693" w:type="dxa"/>
                </w:tcPr>
                <w:p w14:paraId="18BBDE3A"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86A3F1F" w14:textId="77777777" w:rsidTr="0080522F">
              <w:trPr>
                <w:trHeight w:val="288"/>
              </w:trPr>
              <w:tc>
                <w:tcPr>
                  <w:tcW w:w="2883" w:type="dxa"/>
                </w:tcPr>
                <w:p w14:paraId="61C15087" w14:textId="77777777" w:rsidR="00D011F0" w:rsidRPr="006B1F36" w:rsidRDefault="00D011F0" w:rsidP="0080522F">
                  <w:pPr>
                    <w:widowControl w:val="0"/>
                    <w:autoSpaceDE w:val="0"/>
                    <w:autoSpaceDN w:val="0"/>
                    <w:adjustRightInd w:val="0"/>
                  </w:pPr>
                  <w:r w:rsidRPr="006B1F36">
                    <w:t xml:space="preserve">Email Address of AR: </w:t>
                  </w:r>
                </w:p>
              </w:tc>
              <w:tc>
                <w:tcPr>
                  <w:tcW w:w="6693" w:type="dxa"/>
                </w:tcPr>
                <w:p w14:paraId="503B2794" w14:textId="77777777" w:rsidR="00D011F0" w:rsidRPr="006B1F36" w:rsidRDefault="00D011F0" w:rsidP="0080522F">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852A27E" w14:textId="77777777" w:rsidTr="0080522F">
              <w:trPr>
                <w:trHeight w:val="288"/>
              </w:trPr>
              <w:tc>
                <w:tcPr>
                  <w:tcW w:w="2883" w:type="dxa"/>
                </w:tcPr>
                <w:p w14:paraId="6F044061" w14:textId="77777777" w:rsidR="00D011F0" w:rsidRPr="006B1F36" w:rsidRDefault="00D011F0" w:rsidP="0080522F">
                  <w:pPr>
                    <w:widowControl w:val="0"/>
                    <w:autoSpaceDE w:val="0"/>
                    <w:autoSpaceDN w:val="0"/>
                    <w:adjustRightInd w:val="0"/>
                  </w:pPr>
                  <w:r w:rsidRPr="006B1F36">
                    <w:lastRenderedPageBreak/>
                    <w:t>Date:</w:t>
                  </w:r>
                </w:p>
              </w:tc>
              <w:tc>
                <w:tcPr>
                  <w:tcW w:w="6693" w:type="dxa"/>
                </w:tcPr>
                <w:p w14:paraId="1126CB51"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060432D" w14:textId="77777777" w:rsidTr="0080522F">
              <w:trPr>
                <w:trHeight w:val="288"/>
              </w:trPr>
              <w:tc>
                <w:tcPr>
                  <w:tcW w:w="2883" w:type="dxa"/>
                </w:tcPr>
                <w:p w14:paraId="35307ADD" w14:textId="77777777" w:rsidR="00D011F0" w:rsidRPr="006B1F36" w:rsidRDefault="00D011F0" w:rsidP="0080522F">
                  <w:pPr>
                    <w:widowControl w:val="0"/>
                    <w:autoSpaceDE w:val="0"/>
                    <w:autoSpaceDN w:val="0"/>
                    <w:adjustRightInd w:val="0"/>
                  </w:pPr>
                  <w:r w:rsidRPr="006B1F36">
                    <w:t>Name of MP:</w:t>
                  </w:r>
                </w:p>
              </w:tc>
              <w:tc>
                <w:tcPr>
                  <w:tcW w:w="6693" w:type="dxa"/>
                </w:tcPr>
                <w:p w14:paraId="1FE647E1"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05075C0" w14:textId="77777777" w:rsidTr="0080522F">
              <w:trPr>
                <w:trHeight w:val="288"/>
              </w:trPr>
              <w:tc>
                <w:tcPr>
                  <w:tcW w:w="2883" w:type="dxa"/>
                </w:tcPr>
                <w:p w14:paraId="67FDF747" w14:textId="77777777" w:rsidR="00D011F0" w:rsidRPr="006B1F36" w:rsidRDefault="00D011F0" w:rsidP="0080522F">
                  <w:pPr>
                    <w:widowControl w:val="0"/>
                    <w:autoSpaceDE w:val="0"/>
                    <w:autoSpaceDN w:val="0"/>
                    <w:adjustRightInd w:val="0"/>
                  </w:pPr>
                  <w:r w:rsidRPr="006B1F36">
                    <w:t>DUNS No. of MP:</w:t>
                  </w:r>
                </w:p>
              </w:tc>
              <w:tc>
                <w:tcPr>
                  <w:tcW w:w="6693" w:type="dxa"/>
                </w:tcPr>
                <w:p w14:paraId="15044825"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9C23D71" w14:textId="77777777" w:rsidR="00D011F0" w:rsidRPr="006B1F36" w:rsidRDefault="00D011F0" w:rsidP="0080522F">
            <w:pPr>
              <w:suppressAutoHyphens/>
              <w:jc w:val="both"/>
            </w:pPr>
          </w:p>
        </w:tc>
      </w:tr>
    </w:tbl>
    <w:p w14:paraId="6CDDDE56" w14:textId="77777777" w:rsidR="00D011F0" w:rsidRPr="00BA2009" w:rsidRDefault="00D011F0" w:rsidP="00D011F0"/>
    <w:p w14:paraId="4B414844" w14:textId="77777777" w:rsidR="006B1F36" w:rsidRPr="00BA2009" w:rsidRDefault="006B1F36" w:rsidP="00D011F0">
      <w:pPr>
        <w:keepNext/>
        <w:widowControl w:val="0"/>
        <w:tabs>
          <w:tab w:val="left" w:pos="1260"/>
        </w:tabs>
        <w:spacing w:before="240" w:after="240"/>
        <w:ind w:left="1260" w:hanging="1260"/>
        <w:outlineLvl w:val="3"/>
      </w:pPr>
    </w:p>
    <w:sectPr w:rsidR="006B1F36" w:rsidRPr="00BA2009">
      <w:headerReference w:type="default" r:id="rId90"/>
      <w:footerReference w:type="even" r:id="rId91"/>
      <w:footerReference w:type="default" r:id="rId92"/>
      <w:footerReference w:type="first" r:id="rId9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4-10-17T17:40:00Z" w:initials="CP">
    <w:p w14:paraId="5C3DA9D8" w14:textId="1BA0B290" w:rsidR="001762BB" w:rsidRDefault="001762BB">
      <w:pPr>
        <w:pStyle w:val="CommentText"/>
      </w:pPr>
      <w:r>
        <w:rPr>
          <w:rStyle w:val="CommentReference"/>
        </w:rPr>
        <w:annotationRef/>
      </w:r>
      <w:r>
        <w:t>Please note NPRR1188 also proposes revisions to this section.</w:t>
      </w:r>
    </w:p>
  </w:comment>
  <w:comment w:id="143" w:author="ERCOT Market Rules" w:date="2024-10-17T17:45:00Z" w:initials="CP">
    <w:p w14:paraId="1B6EA99C" w14:textId="66F3C839" w:rsidR="000539AC" w:rsidRDefault="000539AC">
      <w:pPr>
        <w:pStyle w:val="CommentText"/>
      </w:pPr>
      <w:r>
        <w:rPr>
          <w:rStyle w:val="CommentReference"/>
        </w:rPr>
        <w:annotationRef/>
      </w:r>
      <w:r>
        <w:t>Please note NPRR1234 also proposes revisions to this section.</w:t>
      </w:r>
    </w:p>
  </w:comment>
  <w:comment w:id="146" w:author="ERCOT Market Rules" w:date="2024-10-17T17:49:00Z" w:initials="CP">
    <w:p w14:paraId="784146F5" w14:textId="7E5DD52B" w:rsidR="000539AC" w:rsidRDefault="000539AC">
      <w:pPr>
        <w:pStyle w:val="CommentText"/>
      </w:pPr>
      <w:r>
        <w:rPr>
          <w:rStyle w:val="CommentReference"/>
        </w:rPr>
        <w:annotationRef/>
      </w:r>
      <w:r>
        <w:t>Please note NPRR1240 also proposes revisions to this section.</w:t>
      </w:r>
    </w:p>
  </w:comment>
  <w:comment w:id="170" w:author="ERCOT Market Rules" w:date="2024-10-17T17:45:00Z" w:initials="CP">
    <w:p w14:paraId="6241FF99" w14:textId="14315F0B" w:rsidR="000539AC" w:rsidRDefault="000539AC">
      <w:pPr>
        <w:pStyle w:val="CommentText"/>
      </w:pPr>
      <w:r>
        <w:rPr>
          <w:rStyle w:val="CommentReference"/>
        </w:rPr>
        <w:annotationRef/>
      </w:r>
      <w:r>
        <w:t>Please note NPRR1234 also proposes revisions to this section.</w:t>
      </w:r>
    </w:p>
  </w:comment>
  <w:comment w:id="182" w:author="ERCOT Market Rules" w:date="2024-10-17T17:40:00Z" w:initials="CP">
    <w:p w14:paraId="1899B437" w14:textId="6B188EA9" w:rsidR="001762BB" w:rsidRDefault="001762BB">
      <w:pPr>
        <w:pStyle w:val="CommentText"/>
      </w:pPr>
      <w:r>
        <w:rPr>
          <w:rStyle w:val="CommentReference"/>
        </w:rPr>
        <w:annotationRef/>
      </w:r>
      <w:r>
        <w:t>Please note NPRRs 1188 and 1244 also propose revisions to this section.</w:t>
      </w:r>
    </w:p>
  </w:comment>
  <w:comment w:id="206" w:author="ERCOT Market Rules" w:date="2024-10-17T18:13:00Z" w:initials="CP">
    <w:p w14:paraId="7877B462" w14:textId="194FC97D" w:rsidR="001C1F86" w:rsidRDefault="001C1F86">
      <w:pPr>
        <w:pStyle w:val="CommentText"/>
      </w:pPr>
      <w:r>
        <w:rPr>
          <w:rStyle w:val="CommentReference"/>
        </w:rPr>
        <w:annotationRef/>
      </w:r>
      <w:r>
        <w:t>Please note NPRR1254 also proposes revisions to this section.</w:t>
      </w:r>
    </w:p>
  </w:comment>
  <w:comment w:id="245" w:author="ERCOT Market Rules" w:date="2024-10-17T17:46:00Z" w:initials="CP">
    <w:p w14:paraId="5D94CA8F" w14:textId="21BAA0DF" w:rsidR="000539AC" w:rsidRDefault="000539AC">
      <w:pPr>
        <w:pStyle w:val="CommentText"/>
      </w:pPr>
      <w:r>
        <w:rPr>
          <w:rStyle w:val="CommentReference"/>
        </w:rPr>
        <w:annotationRef/>
      </w:r>
      <w:r>
        <w:t>Please note NPRR1234 also proposes revisions to this section.</w:t>
      </w:r>
    </w:p>
  </w:comment>
  <w:comment w:id="418" w:author="ERCOT Market Rules" w:date="2024-11-13T20:39:00Z" w:initials="CP">
    <w:p w14:paraId="34857060" w14:textId="1E64AE19" w:rsidR="00A45991" w:rsidRDefault="00A45991">
      <w:pPr>
        <w:pStyle w:val="CommentText"/>
      </w:pPr>
      <w:r>
        <w:rPr>
          <w:rStyle w:val="CommentReference"/>
        </w:rPr>
        <w:annotationRef/>
      </w:r>
      <w:r>
        <w:t>Please note NPRR1260 also proposes revisions to this section.</w:t>
      </w:r>
    </w:p>
  </w:comment>
  <w:comment w:id="470" w:author="ERCOT Market Rules" w:date="2024-10-17T17:47:00Z" w:initials="CP">
    <w:p w14:paraId="54CC9CEA" w14:textId="796C3C34" w:rsidR="000539AC" w:rsidRDefault="000539AC">
      <w:pPr>
        <w:pStyle w:val="CommentText"/>
      </w:pPr>
      <w:r>
        <w:rPr>
          <w:rStyle w:val="CommentReference"/>
        </w:rPr>
        <w:annotationRef/>
      </w:r>
      <w:r>
        <w:t>Please note NPRR</w:t>
      </w:r>
      <w:r w:rsidR="00A45991">
        <w:t xml:space="preserve">s </w:t>
      </w:r>
      <w:r>
        <w:t>1235</w:t>
      </w:r>
      <w:r w:rsidR="00A45991">
        <w:t xml:space="preserve"> and 1257</w:t>
      </w:r>
      <w:r>
        <w:t xml:space="preserve"> also propose revisions to this section.</w:t>
      </w:r>
    </w:p>
  </w:comment>
  <w:comment w:id="481" w:author="ERCOT Market Rules" w:date="2024-10-17T17:46:00Z" w:initials="CP">
    <w:p w14:paraId="0407647F" w14:textId="6562A22D" w:rsidR="000539AC" w:rsidRDefault="000539AC">
      <w:pPr>
        <w:pStyle w:val="CommentText"/>
      </w:pPr>
      <w:r>
        <w:rPr>
          <w:rStyle w:val="CommentReference"/>
        </w:rPr>
        <w:annotationRef/>
      </w:r>
      <w:r>
        <w:t>Please note NPRR1234 also proposes revisions to this section.</w:t>
      </w:r>
    </w:p>
  </w:comment>
  <w:comment w:id="486" w:author="ERCOT Market Rules" w:date="2024-10-17T17:46:00Z" w:initials="CP">
    <w:p w14:paraId="78617F33" w14:textId="002EE06D" w:rsidR="000539AC" w:rsidRDefault="000539AC">
      <w:pPr>
        <w:pStyle w:val="CommentText"/>
      </w:pPr>
      <w:r>
        <w:rPr>
          <w:rStyle w:val="CommentReference"/>
        </w:rPr>
        <w:annotationRef/>
      </w:r>
      <w:r>
        <w:t>Please note NPRR1234 also proposes revisions to this section.</w:t>
      </w:r>
    </w:p>
  </w:comment>
  <w:comment w:id="497" w:author="ERCOT Market Rules" w:date="2024-10-17T17:46:00Z" w:initials="CP">
    <w:p w14:paraId="53758601" w14:textId="55DB9938" w:rsidR="000539AC" w:rsidRDefault="000539AC">
      <w:pPr>
        <w:pStyle w:val="CommentText"/>
      </w:pPr>
      <w:r>
        <w:rPr>
          <w:rStyle w:val="CommentReference"/>
        </w:rPr>
        <w:annotationRef/>
      </w:r>
      <w:r>
        <w:t>Please note NPRR1234 also proposes revisions to this section.</w:t>
      </w:r>
    </w:p>
  </w:comment>
  <w:comment w:id="506" w:author="ERCOT Market Rules" w:date="2024-10-17T17:46:00Z" w:initials="CP">
    <w:p w14:paraId="586BD5BF" w14:textId="201E9563" w:rsidR="000539AC" w:rsidRDefault="000539AC">
      <w:pPr>
        <w:pStyle w:val="CommentText"/>
      </w:pPr>
      <w:r>
        <w:rPr>
          <w:rStyle w:val="CommentReference"/>
        </w:rPr>
        <w:annotationRef/>
      </w:r>
      <w:r>
        <w:t>Please note NPRR1234 also proposes revisions to this section.</w:t>
      </w:r>
    </w:p>
  </w:comment>
  <w:comment w:id="514" w:author="ERCOT Market Rules" w:date="2024-10-17T17:47:00Z" w:initials="CP">
    <w:p w14:paraId="18D01E4A" w14:textId="6D88E809" w:rsidR="000539AC" w:rsidRDefault="000539AC">
      <w:pPr>
        <w:pStyle w:val="CommentText"/>
      </w:pPr>
      <w:r>
        <w:rPr>
          <w:rStyle w:val="CommentReference"/>
        </w:rPr>
        <w:annotationRef/>
      </w:r>
      <w:r>
        <w:t>Please note NPRR1234 also proposes revisions to this section.</w:t>
      </w:r>
    </w:p>
  </w:comment>
  <w:comment w:id="545" w:author="ERCOT Market Rules" w:date="2024-10-17T17:47:00Z" w:initials="CP">
    <w:p w14:paraId="5760143A" w14:textId="3AFDE8A3" w:rsidR="000539AC" w:rsidRDefault="000539AC">
      <w:pPr>
        <w:pStyle w:val="CommentText"/>
      </w:pPr>
      <w:r>
        <w:rPr>
          <w:rStyle w:val="CommentReference"/>
        </w:rPr>
        <w:annotationRef/>
      </w:r>
      <w:r>
        <w:t>Please note NPRR1235 also proposes revisions to this section.</w:t>
      </w:r>
    </w:p>
  </w:comment>
  <w:comment w:id="549" w:author="ERCOT Market Rules" w:date="2024-10-17T17:48:00Z" w:initials="CP">
    <w:p w14:paraId="7D20D5A7" w14:textId="080C478B" w:rsidR="000539AC" w:rsidRDefault="000539AC">
      <w:pPr>
        <w:pStyle w:val="CommentText"/>
      </w:pPr>
      <w:r>
        <w:rPr>
          <w:rStyle w:val="CommentReference"/>
        </w:rPr>
        <w:annotationRef/>
      </w:r>
      <w:r>
        <w:t>Please note NPRR1235 also proposes revisions to this section.</w:t>
      </w:r>
    </w:p>
  </w:comment>
  <w:comment w:id="648" w:author="ERCOT Market Rules" w:date="2024-10-17T17:44:00Z" w:initials="CP">
    <w:p w14:paraId="2DF68DCB" w14:textId="16F7C53A" w:rsidR="000539AC" w:rsidRDefault="000539AC">
      <w:pPr>
        <w:pStyle w:val="CommentText"/>
      </w:pPr>
      <w:r>
        <w:rPr>
          <w:rStyle w:val="CommentReference"/>
        </w:rPr>
        <w:annotationRef/>
      </w:r>
      <w:r>
        <w:t>Please note NPRRs 1226 and 1239 also propose revisions to this section.</w:t>
      </w:r>
    </w:p>
  </w:comment>
  <w:comment w:id="654" w:author="ERCOT Market Rules" w:date="2024-10-17T17:41:00Z" w:initials="CP">
    <w:p w14:paraId="295C17E0" w14:textId="0BDF8597" w:rsidR="001762BB" w:rsidRDefault="001762BB">
      <w:pPr>
        <w:pStyle w:val="CommentText"/>
      </w:pPr>
      <w:r>
        <w:rPr>
          <w:rStyle w:val="CommentReference"/>
        </w:rPr>
        <w:annotationRef/>
      </w:r>
      <w:r>
        <w:t>Please note NPRR1188 also proposes revisions to this section.</w:t>
      </w:r>
    </w:p>
  </w:comment>
  <w:comment w:id="678" w:author="ERCOT Market Rules" w:date="2024-10-17T17:41:00Z" w:initials="CP">
    <w:p w14:paraId="76FAF4BC" w14:textId="5B2C30BE" w:rsidR="001762BB" w:rsidRDefault="001762BB">
      <w:pPr>
        <w:pStyle w:val="CommentText"/>
      </w:pPr>
      <w:r>
        <w:rPr>
          <w:rStyle w:val="CommentReference"/>
        </w:rPr>
        <w:annotationRef/>
      </w:r>
      <w:r>
        <w:t>Please note NPRR1188 also proposes revisions to this section.</w:t>
      </w:r>
    </w:p>
  </w:comment>
  <w:comment w:id="711" w:author="ERCOT Market Rules" w:date="2024-10-17T17:43:00Z" w:initials="CP">
    <w:p w14:paraId="5D6BE02A" w14:textId="1DFC46DC" w:rsidR="000539AC" w:rsidRDefault="000539AC">
      <w:pPr>
        <w:pStyle w:val="CommentText"/>
      </w:pPr>
      <w:r>
        <w:rPr>
          <w:rStyle w:val="CommentReference"/>
        </w:rPr>
        <w:annotationRef/>
      </w:r>
      <w:r>
        <w:t>Please note NPRR1221 also proposes revisions to this section.</w:t>
      </w:r>
    </w:p>
  </w:comment>
  <w:comment w:id="721" w:author="ERCOT Market Rules" w:date="2024-10-17T17:43:00Z" w:initials="CP">
    <w:p w14:paraId="39007536" w14:textId="7FAE1330" w:rsidR="000539AC" w:rsidRDefault="000539AC">
      <w:pPr>
        <w:pStyle w:val="CommentText"/>
      </w:pPr>
      <w:r>
        <w:rPr>
          <w:rStyle w:val="CommentReference"/>
        </w:rPr>
        <w:annotationRef/>
      </w:r>
      <w:r>
        <w:t>Please note NPRR1190 also proposes revisions to this section.</w:t>
      </w:r>
    </w:p>
  </w:comment>
  <w:comment w:id="866" w:author="ERCOT Market Rules" w:date="2024-10-17T17:48:00Z" w:initials="CP">
    <w:p w14:paraId="1C7100B8" w14:textId="0777A586" w:rsidR="000539AC" w:rsidRDefault="000539AC">
      <w:pPr>
        <w:pStyle w:val="CommentText"/>
      </w:pPr>
      <w:r>
        <w:rPr>
          <w:rStyle w:val="CommentReference"/>
        </w:rPr>
        <w:annotationRef/>
      </w:r>
      <w:r>
        <w:t>Please note NPRR1239 also proposes revisions to this section.</w:t>
      </w:r>
    </w:p>
  </w:comment>
  <w:comment w:id="879" w:author="ERCOT Market Rules" w:date="2024-10-17T17:41:00Z" w:initials="CP">
    <w:p w14:paraId="35437C48" w14:textId="1A73F0CC" w:rsidR="001762BB" w:rsidRDefault="001762BB">
      <w:pPr>
        <w:pStyle w:val="CommentText"/>
      </w:pPr>
      <w:r>
        <w:rPr>
          <w:rStyle w:val="CommentReference"/>
        </w:rPr>
        <w:annotationRef/>
      </w:r>
      <w:r>
        <w:t>Please note NPRR1188 also proposes revisions to this section.</w:t>
      </w:r>
    </w:p>
  </w:comment>
  <w:comment w:id="997" w:author="ERCOT Market Rules" w:date="2024-10-17T17:41:00Z" w:initials="CP">
    <w:p w14:paraId="2D002E54" w14:textId="6F88F1E6" w:rsidR="001762BB" w:rsidRDefault="001762BB">
      <w:pPr>
        <w:pStyle w:val="CommentText"/>
      </w:pPr>
      <w:r>
        <w:rPr>
          <w:rStyle w:val="CommentReference"/>
        </w:rPr>
        <w:annotationRef/>
      </w:r>
      <w:r>
        <w:t>Please note NPRR1188 also proposes revisions to this section.</w:t>
      </w:r>
    </w:p>
  </w:comment>
  <w:comment w:id="1002" w:author="ERCOT Market Rules" w:date="2024-10-17T17:42:00Z" w:initials="CP">
    <w:p w14:paraId="51BC23A8" w14:textId="034FAAA5" w:rsidR="001762BB" w:rsidRDefault="001762BB">
      <w:pPr>
        <w:pStyle w:val="CommentText"/>
      </w:pPr>
      <w:r>
        <w:rPr>
          <w:rStyle w:val="CommentReference"/>
        </w:rPr>
        <w:annotationRef/>
      </w:r>
      <w:r>
        <w:t>Please note NPRR1188 also proposes revisions to this section.</w:t>
      </w:r>
    </w:p>
  </w:comment>
  <w:comment w:id="1017" w:author="ERCOT Market Rules" w:date="2024-10-17T17:42:00Z" w:initials="CP">
    <w:p w14:paraId="7028D760" w14:textId="480E991B" w:rsidR="001762BB" w:rsidRDefault="001762BB">
      <w:pPr>
        <w:pStyle w:val="CommentText"/>
      </w:pPr>
      <w:r>
        <w:rPr>
          <w:rStyle w:val="CommentReference"/>
        </w:rPr>
        <w:annotationRef/>
      </w:r>
      <w:r>
        <w:t>Please note NPRR1188 also proposes revisions to this section.</w:t>
      </w:r>
    </w:p>
  </w:comment>
  <w:comment w:id="1052" w:author="ERCOT Market Rules" w:date="2024-10-17T17:47:00Z" w:initials="CP">
    <w:p w14:paraId="465556F1" w14:textId="05C50621" w:rsidR="000539AC" w:rsidRDefault="000539AC">
      <w:pPr>
        <w:pStyle w:val="CommentText"/>
      </w:pPr>
      <w:r>
        <w:rPr>
          <w:rStyle w:val="CommentReference"/>
        </w:rPr>
        <w:annotationRef/>
      </w:r>
      <w:r>
        <w:t>Please note NPRR1234 also proposes revisions to this section.</w:t>
      </w:r>
    </w:p>
  </w:comment>
  <w:comment w:id="1063" w:author="ERCOT Market Rules" w:date="2024-10-17T17:42:00Z" w:initials="CP">
    <w:p w14:paraId="35635F79" w14:textId="00C5D8B9" w:rsidR="000539AC" w:rsidRDefault="000539AC">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3DA9D8" w15:done="0"/>
  <w15:commentEx w15:paraId="1B6EA99C" w15:done="0"/>
  <w15:commentEx w15:paraId="784146F5" w15:done="0"/>
  <w15:commentEx w15:paraId="6241FF99" w15:done="0"/>
  <w15:commentEx w15:paraId="1899B437" w15:done="0"/>
  <w15:commentEx w15:paraId="7877B462" w15:done="0"/>
  <w15:commentEx w15:paraId="5D94CA8F" w15:done="0"/>
  <w15:commentEx w15:paraId="34857060" w15:done="0"/>
  <w15:commentEx w15:paraId="54CC9CEA" w15:done="0"/>
  <w15:commentEx w15:paraId="0407647F" w15:done="0"/>
  <w15:commentEx w15:paraId="78617F33" w15:done="0"/>
  <w15:commentEx w15:paraId="53758601" w15:done="0"/>
  <w15:commentEx w15:paraId="586BD5BF" w15:done="0"/>
  <w15:commentEx w15:paraId="18D01E4A" w15:done="0"/>
  <w15:commentEx w15:paraId="5760143A" w15:done="0"/>
  <w15:commentEx w15:paraId="7D20D5A7" w15:done="0"/>
  <w15:commentEx w15:paraId="2DF68DCB" w15:done="0"/>
  <w15:commentEx w15:paraId="295C17E0" w15:done="0"/>
  <w15:commentEx w15:paraId="76FAF4BC" w15:done="0"/>
  <w15:commentEx w15:paraId="5D6BE02A" w15:done="0"/>
  <w15:commentEx w15:paraId="39007536" w15:done="0"/>
  <w15:commentEx w15:paraId="1C7100B8" w15:done="0"/>
  <w15:commentEx w15:paraId="35437C48" w15:done="0"/>
  <w15:commentEx w15:paraId="2D002E54" w15:done="0"/>
  <w15:commentEx w15:paraId="51BC23A8" w15:done="0"/>
  <w15:commentEx w15:paraId="7028D760" w15:done="0"/>
  <w15:commentEx w15:paraId="465556F1" w15:done="0"/>
  <w15:commentEx w15:paraId="35635F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BCA70" w16cex:dateUtc="2024-10-17T22:40:00Z"/>
  <w16cex:commentExtensible w16cex:durableId="2ABBCBB3" w16cex:dateUtc="2024-10-17T22:45:00Z"/>
  <w16cex:commentExtensible w16cex:durableId="2ABBCC9D" w16cex:dateUtc="2024-10-17T22:49:00Z"/>
  <w16cex:commentExtensible w16cex:durableId="2ABBCBCD" w16cex:dateUtc="2024-10-17T22:45:00Z"/>
  <w16cex:commentExtensible w16cex:durableId="2ABBCA97" w16cex:dateUtc="2024-10-17T22:40:00Z"/>
  <w16cex:commentExtensible w16cex:durableId="2ABBD24E" w16cex:dateUtc="2024-10-17T23:13:00Z"/>
  <w16cex:commentExtensible w16cex:durableId="2ABBCBDD" w16cex:dateUtc="2024-10-17T22:46:00Z"/>
  <w16cex:commentExtensible w16cex:durableId="2ADF8CFA" w16cex:dateUtc="2024-11-14T02:39:00Z"/>
  <w16cex:commentExtensible w16cex:durableId="2ABBCC37" w16cex:dateUtc="2024-10-17T22:47:00Z"/>
  <w16cex:commentExtensible w16cex:durableId="2ABBCBEA" w16cex:dateUtc="2024-10-17T22:46:00Z"/>
  <w16cex:commentExtensible w16cex:durableId="2ABBCBF3" w16cex:dateUtc="2024-10-17T22:46:00Z"/>
  <w16cex:commentExtensible w16cex:durableId="2ABBCBFF" w16cex:dateUtc="2024-10-17T22:46:00Z"/>
  <w16cex:commentExtensible w16cex:durableId="2ABBCC0E" w16cex:dateUtc="2024-10-17T22:46:00Z"/>
  <w16cex:commentExtensible w16cex:durableId="2ABBCC16" w16cex:dateUtc="2024-10-17T22:47:00Z"/>
  <w16cex:commentExtensible w16cex:durableId="2ABBCC4C" w16cex:dateUtc="2024-10-17T22:47:00Z"/>
  <w16cex:commentExtensible w16cex:durableId="2ABBCC55" w16cex:dateUtc="2024-10-17T22:48:00Z"/>
  <w16cex:commentExtensible w16cex:durableId="2ABBCB93" w16cex:dateUtc="2024-10-17T22:44:00Z"/>
  <w16cex:commentExtensible w16cex:durableId="2ABBCAB3" w16cex:dateUtc="2024-10-17T22:41:00Z"/>
  <w16cex:commentExtensible w16cex:durableId="2ABBCAC3" w16cex:dateUtc="2024-10-17T22:41:00Z"/>
  <w16cex:commentExtensible w16cex:durableId="2ABBCB4E" w16cex:dateUtc="2024-10-17T22:43:00Z"/>
  <w16cex:commentExtensible w16cex:durableId="2ABBCB33" w16cex:dateUtc="2024-10-17T22:43:00Z"/>
  <w16cex:commentExtensible w16cex:durableId="2ABBCC89" w16cex:dateUtc="2024-10-17T22:48:00Z"/>
  <w16cex:commentExtensible w16cex:durableId="2ABBCACF" w16cex:dateUtc="2024-10-17T22:41:00Z"/>
  <w16cex:commentExtensible w16cex:durableId="2ABBCAE3" w16cex:dateUtc="2024-10-17T22:41:00Z"/>
  <w16cex:commentExtensible w16cex:durableId="2ABBCAF1" w16cex:dateUtc="2024-10-17T22:42:00Z"/>
  <w16cex:commentExtensible w16cex:durableId="2ABBCB00" w16cex:dateUtc="2024-10-17T22:42:00Z"/>
  <w16cex:commentExtensible w16cex:durableId="2ABBCC27" w16cex:dateUtc="2024-10-17T22:47:00Z"/>
  <w16cex:commentExtensible w16cex:durableId="2ABBCB1D" w16cex:dateUtc="2024-10-17T2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3DA9D8" w16cid:durableId="2ABBCA70"/>
  <w16cid:commentId w16cid:paraId="1B6EA99C" w16cid:durableId="2ABBCBB3"/>
  <w16cid:commentId w16cid:paraId="784146F5" w16cid:durableId="2ABBCC9D"/>
  <w16cid:commentId w16cid:paraId="6241FF99" w16cid:durableId="2ABBCBCD"/>
  <w16cid:commentId w16cid:paraId="1899B437" w16cid:durableId="2ABBCA97"/>
  <w16cid:commentId w16cid:paraId="7877B462" w16cid:durableId="2ABBD24E"/>
  <w16cid:commentId w16cid:paraId="5D94CA8F" w16cid:durableId="2ABBCBDD"/>
  <w16cid:commentId w16cid:paraId="34857060" w16cid:durableId="2ADF8CFA"/>
  <w16cid:commentId w16cid:paraId="54CC9CEA" w16cid:durableId="2ABBCC37"/>
  <w16cid:commentId w16cid:paraId="0407647F" w16cid:durableId="2ABBCBEA"/>
  <w16cid:commentId w16cid:paraId="78617F33" w16cid:durableId="2ABBCBF3"/>
  <w16cid:commentId w16cid:paraId="53758601" w16cid:durableId="2ABBCBFF"/>
  <w16cid:commentId w16cid:paraId="586BD5BF" w16cid:durableId="2ABBCC0E"/>
  <w16cid:commentId w16cid:paraId="18D01E4A" w16cid:durableId="2ABBCC16"/>
  <w16cid:commentId w16cid:paraId="5760143A" w16cid:durableId="2ABBCC4C"/>
  <w16cid:commentId w16cid:paraId="7D20D5A7" w16cid:durableId="2ABBCC55"/>
  <w16cid:commentId w16cid:paraId="2DF68DCB" w16cid:durableId="2ABBCB93"/>
  <w16cid:commentId w16cid:paraId="295C17E0" w16cid:durableId="2ABBCAB3"/>
  <w16cid:commentId w16cid:paraId="76FAF4BC" w16cid:durableId="2ABBCAC3"/>
  <w16cid:commentId w16cid:paraId="5D6BE02A" w16cid:durableId="2ABBCB4E"/>
  <w16cid:commentId w16cid:paraId="39007536" w16cid:durableId="2ABBCB33"/>
  <w16cid:commentId w16cid:paraId="1C7100B8" w16cid:durableId="2ABBCC89"/>
  <w16cid:commentId w16cid:paraId="35437C48" w16cid:durableId="2ABBCACF"/>
  <w16cid:commentId w16cid:paraId="2D002E54" w16cid:durableId="2ABBCAE3"/>
  <w16cid:commentId w16cid:paraId="51BC23A8" w16cid:durableId="2ABBCAF1"/>
  <w16cid:commentId w16cid:paraId="7028D760" w16cid:durableId="2ABBCB00"/>
  <w16cid:commentId w16cid:paraId="465556F1" w16cid:durableId="2ABBCC27"/>
  <w16cid:commentId w16cid:paraId="35635F79" w16cid:durableId="2ABBCB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78AA1C9" w:rsidR="00D176CF" w:rsidRDefault="004E55C6">
    <w:pPr>
      <w:pStyle w:val="Footer"/>
      <w:tabs>
        <w:tab w:val="clear" w:pos="4320"/>
        <w:tab w:val="clear" w:pos="8640"/>
        <w:tab w:val="right" w:pos="9360"/>
      </w:tabs>
      <w:rPr>
        <w:rFonts w:ascii="Arial" w:hAnsi="Arial" w:cs="Arial"/>
        <w:sz w:val="18"/>
      </w:rPr>
    </w:pPr>
    <w:r>
      <w:rPr>
        <w:rFonts w:ascii="Arial" w:hAnsi="Arial" w:cs="Arial"/>
        <w:sz w:val="18"/>
      </w:rPr>
      <w:t>1246</w:t>
    </w:r>
    <w:r w:rsidR="00D176CF">
      <w:rPr>
        <w:rFonts w:ascii="Arial" w:hAnsi="Arial" w:cs="Arial"/>
        <w:sz w:val="18"/>
      </w:rPr>
      <w:t>NPRR</w:t>
    </w:r>
    <w:r w:rsidR="009D4879">
      <w:rPr>
        <w:rFonts w:ascii="Arial" w:hAnsi="Arial" w:cs="Arial"/>
        <w:sz w:val="18"/>
      </w:rPr>
      <w:t>-</w:t>
    </w:r>
    <w:r w:rsidR="0076220F">
      <w:rPr>
        <w:rFonts w:ascii="Arial" w:hAnsi="Arial" w:cs="Arial"/>
        <w:sz w:val="18"/>
      </w:rPr>
      <w:t>11</w:t>
    </w:r>
    <w:r w:rsidR="001074DC">
      <w:rPr>
        <w:rFonts w:ascii="Arial" w:hAnsi="Arial" w:cs="Arial"/>
        <w:sz w:val="18"/>
      </w:rPr>
      <w:t xml:space="preserve"> PRS Report </w:t>
    </w:r>
    <w:r w:rsidR="00D011F0">
      <w:rPr>
        <w:rFonts w:ascii="Arial" w:hAnsi="Arial" w:cs="Arial"/>
        <w:sz w:val="18"/>
      </w:rPr>
      <w:t>1</w:t>
    </w:r>
    <w:r w:rsidR="0076220F">
      <w:rPr>
        <w:rFonts w:ascii="Arial" w:hAnsi="Arial" w:cs="Arial"/>
        <w:sz w:val="18"/>
      </w:rPr>
      <w:t>114</w:t>
    </w:r>
    <w:r w:rsidR="001074DC">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44656A2" w14:textId="77777777" w:rsidR="00650E5C" w:rsidRDefault="00650E5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316EE44A" w14:textId="77777777" w:rsidR="00D011F0" w:rsidRDefault="00D011F0" w:rsidP="00D011F0">
      <w:pPr>
        <w:pStyle w:val="FootnoteText"/>
      </w:pPr>
      <w:r>
        <w:rPr>
          <w:rStyle w:val="FootnoteReference"/>
        </w:rPr>
        <w:footnoteRef/>
      </w:r>
      <w:r>
        <w:t xml:space="preserve"> Pursuant to Protocol Section 3.14.1.1, Notification of Suspension of Operations, this date must be at least 150 days (or 90 days </w:t>
      </w:r>
      <w:r w:rsidRPr="00C41C27">
        <w:t xml:space="preserve">if the </w:t>
      </w:r>
      <w:del w:id="1070" w:author="ERCOT" w:date="2024-06-21T08:36:00Z">
        <w:r w:rsidRPr="00C41C27" w:rsidDel="00086298">
          <w:delText xml:space="preserve">Generation </w:delText>
        </w:r>
      </w:del>
      <w:r w:rsidRPr="00C41C27">
        <w:t>Resource will mothball and operate under a Seasonal Operation Period)</w:t>
      </w:r>
      <w:r>
        <w:t xml:space="preserve"> from the date ERCOT receives this Notification.</w:t>
      </w:r>
    </w:p>
  </w:footnote>
  <w:footnote w:id="2">
    <w:p w14:paraId="0638B97D" w14:textId="77777777" w:rsidR="00D011F0" w:rsidRDefault="00D011F0" w:rsidP="00D011F0">
      <w:pPr>
        <w:pStyle w:val="FootnoteText"/>
      </w:pPr>
      <w:r>
        <w:rPr>
          <w:rStyle w:val="FootnoteReference"/>
        </w:rPr>
        <w:footnoteRef/>
      </w:r>
      <w:r>
        <w:t xml:space="preserve"> ERCOT will remove the </w:t>
      </w:r>
      <w:del w:id="1074" w:author="ERCOT" w:date="2024-06-21T08:36:00Z">
        <w:r w:rsidDel="00086298">
          <w:delText xml:space="preserve">Generation </w:delText>
        </w:r>
      </w:del>
      <w:r>
        <w:t>Resource(s) from its registration systems if this option is selected.</w:t>
      </w:r>
    </w:p>
  </w:footnote>
  <w:footnote w:id="3">
    <w:p w14:paraId="49309247" w14:textId="77777777" w:rsidR="00D011F0" w:rsidRDefault="00D011F0" w:rsidP="00D011F0">
      <w:pPr>
        <w:pStyle w:val="FootnoteText"/>
      </w:pPr>
      <w:r>
        <w:rPr>
          <w:rStyle w:val="FootnoteReference"/>
        </w:rPr>
        <w:footnoteRef/>
      </w:r>
      <w:r>
        <w:t xml:space="preserve"> In accordance with Section </w:t>
      </w:r>
      <w:r w:rsidRPr="00B77CCC">
        <w:t xml:space="preserve">3.14.1.9, </w:t>
      </w:r>
      <w:r>
        <w:t>Generation Resource</w:t>
      </w:r>
      <w:ins w:id="1094" w:author="ERCOT" w:date="2024-06-21T08:41:00Z">
        <w:r>
          <w:t>/Energy Storage Resource</w:t>
        </w:r>
      </w:ins>
      <w:r>
        <w:t xml:space="preserve"> Status Updates, ERCOT will remove the Generation Resource(s) </w:t>
      </w:r>
      <w:ins w:id="1095" w:author="ERCOT" w:date="2024-06-21T08:41:00Z">
        <w:r>
          <w:t xml:space="preserve">or ESR(s) </w:t>
        </w:r>
      </w:ins>
      <w:r>
        <w:t xml:space="preserve">from its registration </w:t>
      </w:r>
      <w:r w:rsidRPr="00B77CCC">
        <w:t xml:space="preserve">upon Resource Entity updating Resource </w:t>
      </w:r>
      <w:r>
        <w:t>R</w:t>
      </w:r>
      <w:r w:rsidRPr="00B77CCC">
        <w:t>egistration accordingly</w:t>
      </w:r>
      <w:r>
        <w:t>.</w:t>
      </w:r>
    </w:p>
  </w:footnote>
  <w:footnote w:id="4">
    <w:p w14:paraId="67688B87" w14:textId="77777777" w:rsidR="00D011F0" w:rsidRDefault="00D011F0" w:rsidP="00D011F0">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30BD9CCD" w14:textId="77777777" w:rsidR="00D011F0" w:rsidRDefault="00D011F0" w:rsidP="00D011F0">
      <w:pPr>
        <w:pStyle w:val="FootnoteText"/>
      </w:pPr>
      <w:r>
        <w:t xml:space="preserve"> and a withdrawal at the reference bus.</w:t>
      </w:r>
    </w:p>
  </w:footnote>
  <w:footnote w:id="5">
    <w:p w14:paraId="75352761" w14:textId="77777777" w:rsidR="00D011F0" w:rsidRDefault="00D011F0" w:rsidP="00D011F0">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6">
    <w:p w14:paraId="1334BC50" w14:textId="77777777" w:rsidR="00D011F0" w:rsidRDefault="00D011F0" w:rsidP="00D011F0">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B38E695" w:rsidR="00D176CF" w:rsidRDefault="001074D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F9902A0"/>
    <w:multiLevelType w:val="hybridMultilevel"/>
    <w:tmpl w:val="E5F2F368"/>
    <w:lvl w:ilvl="0" w:tplc="7842ED9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8"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41"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2"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709594">
    <w:abstractNumId w:val="47"/>
  </w:num>
  <w:num w:numId="2" w16cid:durableId="1736123474">
    <w:abstractNumId w:val="10"/>
  </w:num>
  <w:num w:numId="3" w16cid:durableId="1354840513">
    <w:abstractNumId w:val="43"/>
  </w:num>
  <w:num w:numId="4" w16cid:durableId="2082215892">
    <w:abstractNumId w:val="17"/>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27"/>
  </w:num>
  <w:num w:numId="16" w16cid:durableId="628705630">
    <w:abstractNumId w:val="24"/>
  </w:num>
  <w:num w:numId="17" w16cid:durableId="1842817200">
    <w:abstractNumId w:val="40"/>
  </w:num>
  <w:num w:numId="18" w16cid:durableId="202063334">
    <w:abstractNumId w:val="48"/>
  </w:num>
  <w:num w:numId="19" w16cid:durableId="1659964181">
    <w:abstractNumId w:val="15"/>
  </w:num>
  <w:num w:numId="20" w16cid:durableId="1180240732">
    <w:abstractNumId w:val="33"/>
  </w:num>
  <w:num w:numId="21" w16cid:durableId="155459680">
    <w:abstractNumId w:val="41"/>
  </w:num>
  <w:num w:numId="22" w16cid:durableId="682509464">
    <w:abstractNumId w:val="18"/>
  </w:num>
  <w:num w:numId="23" w16cid:durableId="1292513119">
    <w:abstractNumId w:val="31"/>
  </w:num>
  <w:num w:numId="24" w16cid:durableId="323632240">
    <w:abstractNumId w:val="44"/>
  </w:num>
  <w:num w:numId="25" w16cid:durableId="1710375896">
    <w:abstractNumId w:val="21"/>
  </w:num>
  <w:num w:numId="26" w16cid:durableId="2005161027">
    <w:abstractNumId w:val="34"/>
  </w:num>
  <w:num w:numId="27" w16cid:durableId="1135559383">
    <w:abstractNumId w:val="42"/>
  </w:num>
  <w:num w:numId="28" w16cid:durableId="1708796056">
    <w:abstractNumId w:val="38"/>
  </w:num>
  <w:num w:numId="29" w16cid:durableId="375660319">
    <w:abstractNumId w:val="26"/>
  </w:num>
  <w:num w:numId="30" w16cid:durableId="253437522">
    <w:abstractNumId w:val="19"/>
  </w:num>
  <w:num w:numId="31" w16cid:durableId="1671712890">
    <w:abstractNumId w:val="23"/>
  </w:num>
  <w:num w:numId="32" w16cid:durableId="802040980">
    <w:abstractNumId w:val="20"/>
  </w:num>
  <w:num w:numId="33" w16cid:durableId="1677999021">
    <w:abstractNumId w:val="29"/>
  </w:num>
  <w:num w:numId="34" w16cid:durableId="513963123">
    <w:abstractNumId w:val="22"/>
  </w:num>
  <w:num w:numId="35" w16cid:durableId="1061441942">
    <w:abstractNumId w:val="16"/>
  </w:num>
  <w:num w:numId="36" w16cid:durableId="916594513">
    <w:abstractNumId w:val="36"/>
  </w:num>
  <w:num w:numId="37" w16cid:durableId="621302884">
    <w:abstractNumId w:val="32"/>
  </w:num>
  <w:num w:numId="38" w16cid:durableId="1272854384">
    <w:abstractNumId w:val="49"/>
  </w:num>
  <w:num w:numId="39" w16cid:durableId="146630833">
    <w:abstractNumId w:val="35"/>
  </w:num>
  <w:num w:numId="40" w16cid:durableId="252129264">
    <w:abstractNumId w:val="14"/>
  </w:num>
  <w:num w:numId="41" w16cid:durableId="1463040893">
    <w:abstractNumId w:val="13"/>
  </w:num>
  <w:num w:numId="42" w16cid:durableId="2064718005">
    <w:abstractNumId w:val="11"/>
  </w:num>
  <w:num w:numId="43" w16cid:durableId="527136241">
    <w:abstractNumId w:val="12"/>
  </w:num>
  <w:num w:numId="44" w16cid:durableId="1831601217">
    <w:abstractNumId w:val="37"/>
  </w:num>
  <w:num w:numId="45" w16cid:durableId="1442990334">
    <w:abstractNumId w:val="46"/>
  </w:num>
  <w:num w:numId="46" w16cid:durableId="2050251956">
    <w:abstractNumId w:val="39"/>
  </w:num>
  <w:num w:numId="47" w16cid:durableId="1737195127">
    <w:abstractNumId w:val="45"/>
  </w:num>
  <w:num w:numId="48" w16cid:durableId="2115399732">
    <w:abstractNumId w:val="25"/>
  </w:num>
  <w:num w:numId="49" w16cid:durableId="2105492542">
    <w:abstractNumId w:val="28"/>
  </w:num>
  <w:num w:numId="50" w16cid:durableId="240021949">
    <w:abstractNumId w:val="3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92024">
    <w15:presenceInfo w15:providerId="None" w15:userId="ERCOT 092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4468E"/>
    <w:rsid w:val="00052459"/>
    <w:rsid w:val="000539AC"/>
    <w:rsid w:val="0005654C"/>
    <w:rsid w:val="00060A5A"/>
    <w:rsid w:val="00064B44"/>
    <w:rsid w:val="00065BF2"/>
    <w:rsid w:val="00067FE2"/>
    <w:rsid w:val="0007682E"/>
    <w:rsid w:val="000822FB"/>
    <w:rsid w:val="00086298"/>
    <w:rsid w:val="00093A9E"/>
    <w:rsid w:val="000D1AEB"/>
    <w:rsid w:val="000D3E64"/>
    <w:rsid w:val="000F13C5"/>
    <w:rsid w:val="00105A36"/>
    <w:rsid w:val="001074DC"/>
    <w:rsid w:val="001313B4"/>
    <w:rsid w:val="0014546D"/>
    <w:rsid w:val="001500D9"/>
    <w:rsid w:val="00156DB7"/>
    <w:rsid w:val="00157228"/>
    <w:rsid w:val="00160C3C"/>
    <w:rsid w:val="00164D19"/>
    <w:rsid w:val="00167EC5"/>
    <w:rsid w:val="001762BB"/>
    <w:rsid w:val="00176375"/>
    <w:rsid w:val="00176E43"/>
    <w:rsid w:val="0017783C"/>
    <w:rsid w:val="0019314C"/>
    <w:rsid w:val="00194271"/>
    <w:rsid w:val="001A17F6"/>
    <w:rsid w:val="001A78A6"/>
    <w:rsid w:val="001C0E5E"/>
    <w:rsid w:val="001C1F86"/>
    <w:rsid w:val="001F38F0"/>
    <w:rsid w:val="00220D01"/>
    <w:rsid w:val="002219DC"/>
    <w:rsid w:val="00230FF3"/>
    <w:rsid w:val="00237430"/>
    <w:rsid w:val="0025774E"/>
    <w:rsid w:val="0026307D"/>
    <w:rsid w:val="002652F4"/>
    <w:rsid w:val="00276A99"/>
    <w:rsid w:val="00285AF4"/>
    <w:rsid w:val="00286AD9"/>
    <w:rsid w:val="002966F3"/>
    <w:rsid w:val="00297611"/>
    <w:rsid w:val="002B69F3"/>
    <w:rsid w:val="002B763A"/>
    <w:rsid w:val="002D382A"/>
    <w:rsid w:val="002F1EDD"/>
    <w:rsid w:val="003013F2"/>
    <w:rsid w:val="0030232A"/>
    <w:rsid w:val="00304957"/>
    <w:rsid w:val="0030694A"/>
    <w:rsid w:val="003069F4"/>
    <w:rsid w:val="00322700"/>
    <w:rsid w:val="00327C56"/>
    <w:rsid w:val="00333080"/>
    <w:rsid w:val="00340375"/>
    <w:rsid w:val="00342AF4"/>
    <w:rsid w:val="00346253"/>
    <w:rsid w:val="00360920"/>
    <w:rsid w:val="00384709"/>
    <w:rsid w:val="0038522D"/>
    <w:rsid w:val="00386C35"/>
    <w:rsid w:val="003A3D77"/>
    <w:rsid w:val="003B5AED"/>
    <w:rsid w:val="003C1CC5"/>
    <w:rsid w:val="003C6B7B"/>
    <w:rsid w:val="003D32B8"/>
    <w:rsid w:val="003E0C7B"/>
    <w:rsid w:val="003E75CC"/>
    <w:rsid w:val="003F3B60"/>
    <w:rsid w:val="004135BD"/>
    <w:rsid w:val="004253E1"/>
    <w:rsid w:val="004302A4"/>
    <w:rsid w:val="00433484"/>
    <w:rsid w:val="00434AB2"/>
    <w:rsid w:val="004463BA"/>
    <w:rsid w:val="00452178"/>
    <w:rsid w:val="004667C9"/>
    <w:rsid w:val="00467ABE"/>
    <w:rsid w:val="004822D4"/>
    <w:rsid w:val="0049290B"/>
    <w:rsid w:val="00496347"/>
    <w:rsid w:val="004A4451"/>
    <w:rsid w:val="004D3958"/>
    <w:rsid w:val="004E55C6"/>
    <w:rsid w:val="004F0206"/>
    <w:rsid w:val="005008DF"/>
    <w:rsid w:val="005045D0"/>
    <w:rsid w:val="005052AF"/>
    <w:rsid w:val="00534C6C"/>
    <w:rsid w:val="0054116D"/>
    <w:rsid w:val="005416CB"/>
    <w:rsid w:val="00555554"/>
    <w:rsid w:val="00575F26"/>
    <w:rsid w:val="005841C0"/>
    <w:rsid w:val="005921FC"/>
    <w:rsid w:val="0059260F"/>
    <w:rsid w:val="00594775"/>
    <w:rsid w:val="005B298B"/>
    <w:rsid w:val="005D66F9"/>
    <w:rsid w:val="005E5074"/>
    <w:rsid w:val="005F1487"/>
    <w:rsid w:val="00612E4F"/>
    <w:rsid w:val="00613501"/>
    <w:rsid w:val="00615D5E"/>
    <w:rsid w:val="00622E99"/>
    <w:rsid w:val="00625E5D"/>
    <w:rsid w:val="00650E5C"/>
    <w:rsid w:val="00655809"/>
    <w:rsid w:val="00657C61"/>
    <w:rsid w:val="0066370F"/>
    <w:rsid w:val="00665F78"/>
    <w:rsid w:val="00667179"/>
    <w:rsid w:val="00676522"/>
    <w:rsid w:val="006804B0"/>
    <w:rsid w:val="00680A64"/>
    <w:rsid w:val="006A0784"/>
    <w:rsid w:val="006A697B"/>
    <w:rsid w:val="006B1F36"/>
    <w:rsid w:val="006B4DDE"/>
    <w:rsid w:val="006B6B5A"/>
    <w:rsid w:val="006B6F95"/>
    <w:rsid w:val="006D6151"/>
    <w:rsid w:val="006E15B3"/>
    <w:rsid w:val="006E3D6E"/>
    <w:rsid w:val="006E4597"/>
    <w:rsid w:val="006F1C39"/>
    <w:rsid w:val="00720399"/>
    <w:rsid w:val="00736AEC"/>
    <w:rsid w:val="00743968"/>
    <w:rsid w:val="0076220F"/>
    <w:rsid w:val="00785415"/>
    <w:rsid w:val="00786294"/>
    <w:rsid w:val="00791CB9"/>
    <w:rsid w:val="00793130"/>
    <w:rsid w:val="007933AF"/>
    <w:rsid w:val="007941AA"/>
    <w:rsid w:val="00794680"/>
    <w:rsid w:val="00797D45"/>
    <w:rsid w:val="00797DEE"/>
    <w:rsid w:val="007A1BE1"/>
    <w:rsid w:val="007B3233"/>
    <w:rsid w:val="007B5A42"/>
    <w:rsid w:val="007C199B"/>
    <w:rsid w:val="007D3073"/>
    <w:rsid w:val="007D64B9"/>
    <w:rsid w:val="007D72D4"/>
    <w:rsid w:val="007E0452"/>
    <w:rsid w:val="007E09F1"/>
    <w:rsid w:val="007F0329"/>
    <w:rsid w:val="007F5C96"/>
    <w:rsid w:val="0080305D"/>
    <w:rsid w:val="008070C0"/>
    <w:rsid w:val="00811C12"/>
    <w:rsid w:val="00825972"/>
    <w:rsid w:val="00845778"/>
    <w:rsid w:val="00850C56"/>
    <w:rsid w:val="008550AB"/>
    <w:rsid w:val="00865462"/>
    <w:rsid w:val="008654BB"/>
    <w:rsid w:val="00870BD4"/>
    <w:rsid w:val="00874B3B"/>
    <w:rsid w:val="008869A2"/>
    <w:rsid w:val="00887E28"/>
    <w:rsid w:val="008904E1"/>
    <w:rsid w:val="008D5C3A"/>
    <w:rsid w:val="008E2870"/>
    <w:rsid w:val="008E6DA2"/>
    <w:rsid w:val="008F6DD5"/>
    <w:rsid w:val="008F7555"/>
    <w:rsid w:val="008F7965"/>
    <w:rsid w:val="00907B1E"/>
    <w:rsid w:val="00911E39"/>
    <w:rsid w:val="00916976"/>
    <w:rsid w:val="00943AFD"/>
    <w:rsid w:val="00946E57"/>
    <w:rsid w:val="009564E4"/>
    <w:rsid w:val="009618E2"/>
    <w:rsid w:val="00963A51"/>
    <w:rsid w:val="00973201"/>
    <w:rsid w:val="009739C9"/>
    <w:rsid w:val="00983B6E"/>
    <w:rsid w:val="00993160"/>
    <w:rsid w:val="009936F8"/>
    <w:rsid w:val="00994422"/>
    <w:rsid w:val="009A0FC1"/>
    <w:rsid w:val="009A3772"/>
    <w:rsid w:val="009B478C"/>
    <w:rsid w:val="009C0CD7"/>
    <w:rsid w:val="009D17F0"/>
    <w:rsid w:val="009D4879"/>
    <w:rsid w:val="00A15F61"/>
    <w:rsid w:val="00A21996"/>
    <w:rsid w:val="00A42796"/>
    <w:rsid w:val="00A45991"/>
    <w:rsid w:val="00A5311D"/>
    <w:rsid w:val="00A82115"/>
    <w:rsid w:val="00A87302"/>
    <w:rsid w:val="00A95E6A"/>
    <w:rsid w:val="00AA28A3"/>
    <w:rsid w:val="00AD3B58"/>
    <w:rsid w:val="00AF56C6"/>
    <w:rsid w:val="00AF7CB2"/>
    <w:rsid w:val="00B032E8"/>
    <w:rsid w:val="00B065F0"/>
    <w:rsid w:val="00B13612"/>
    <w:rsid w:val="00B26DAF"/>
    <w:rsid w:val="00B50AAE"/>
    <w:rsid w:val="00B57F96"/>
    <w:rsid w:val="00B67892"/>
    <w:rsid w:val="00B7603E"/>
    <w:rsid w:val="00BA4D33"/>
    <w:rsid w:val="00BC2D06"/>
    <w:rsid w:val="00BE70E2"/>
    <w:rsid w:val="00C052E0"/>
    <w:rsid w:val="00C24810"/>
    <w:rsid w:val="00C335E7"/>
    <w:rsid w:val="00C744EB"/>
    <w:rsid w:val="00C77BBA"/>
    <w:rsid w:val="00C90702"/>
    <w:rsid w:val="00C917FF"/>
    <w:rsid w:val="00C9766A"/>
    <w:rsid w:val="00CA624C"/>
    <w:rsid w:val="00CC4F39"/>
    <w:rsid w:val="00CD544C"/>
    <w:rsid w:val="00CD7E58"/>
    <w:rsid w:val="00CF4256"/>
    <w:rsid w:val="00CF6420"/>
    <w:rsid w:val="00D011F0"/>
    <w:rsid w:val="00D04FE8"/>
    <w:rsid w:val="00D149F5"/>
    <w:rsid w:val="00D176CF"/>
    <w:rsid w:val="00D17AD5"/>
    <w:rsid w:val="00D24B8D"/>
    <w:rsid w:val="00D2669A"/>
    <w:rsid w:val="00D271E3"/>
    <w:rsid w:val="00D33565"/>
    <w:rsid w:val="00D47A80"/>
    <w:rsid w:val="00D85807"/>
    <w:rsid w:val="00D87349"/>
    <w:rsid w:val="00D91EE9"/>
    <w:rsid w:val="00D950FB"/>
    <w:rsid w:val="00D9627A"/>
    <w:rsid w:val="00D97220"/>
    <w:rsid w:val="00E14026"/>
    <w:rsid w:val="00E1424A"/>
    <w:rsid w:val="00E14D47"/>
    <w:rsid w:val="00E1641C"/>
    <w:rsid w:val="00E26708"/>
    <w:rsid w:val="00E32463"/>
    <w:rsid w:val="00E346C6"/>
    <w:rsid w:val="00E34958"/>
    <w:rsid w:val="00E37AB0"/>
    <w:rsid w:val="00E71C39"/>
    <w:rsid w:val="00E75631"/>
    <w:rsid w:val="00EA031D"/>
    <w:rsid w:val="00EA56E6"/>
    <w:rsid w:val="00EA694D"/>
    <w:rsid w:val="00EC335F"/>
    <w:rsid w:val="00EC48FB"/>
    <w:rsid w:val="00ED3965"/>
    <w:rsid w:val="00EF232A"/>
    <w:rsid w:val="00F05A69"/>
    <w:rsid w:val="00F32066"/>
    <w:rsid w:val="00F43FFD"/>
    <w:rsid w:val="00F44236"/>
    <w:rsid w:val="00F52517"/>
    <w:rsid w:val="00F858EB"/>
    <w:rsid w:val="00FA57B2"/>
    <w:rsid w:val="00FB509B"/>
    <w:rsid w:val="00FC3D4B"/>
    <w:rsid w:val="00FC6312"/>
    <w:rsid w:val="00FE36E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ersonName"/>
  <w:smartTagType w:namespaceuri="urn:schemas-microsoft-com:office:smarttags" w:name="date"/>
  <w:shapeDefaults>
    <o:shapedefaults v:ext="edit" spidmax="870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footer" w:uiPriority="99"/>
    <w:lsdException w:name="caption" w:semiHidden="1" w:uiPriority="99" w:unhideWhenUsed="1" w:qFormat="1"/>
    <w:lsdException w:name="footnote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uiPriority w:val="99"/>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uiPriority w:val="99"/>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uiPriority w:val="99"/>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uiPriority w:val="99"/>
    <w:rsid w:val="006B1F36"/>
    <w:rPr>
      <w:sz w:val="24"/>
      <w:szCs w:val="24"/>
    </w:rPr>
  </w:style>
  <w:style w:type="paragraph" w:styleId="ListParagraph">
    <w:name w:val="List Paragraph"/>
    <w:basedOn w:val="Normal"/>
    <w:link w:val="ListParagraphChar"/>
    <w:uiPriority w:val="34"/>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20"/>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44"/>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mments" Target="comments.xml"/><Relationship Id="rId21" Type="http://schemas.openxmlformats.org/officeDocument/2006/relationships/control" Target="activeX/activeX5.xml"/><Relationship Id="rId42" Type="http://schemas.openxmlformats.org/officeDocument/2006/relationships/image" Target="media/image10.wmf"/><Relationship Id="rId47" Type="http://schemas.openxmlformats.org/officeDocument/2006/relationships/image" Target="media/image11.wmf"/><Relationship Id="rId63" Type="http://schemas.openxmlformats.org/officeDocument/2006/relationships/image" Target="media/image17.wmf"/><Relationship Id="rId68" Type="http://schemas.openxmlformats.org/officeDocument/2006/relationships/image" Target="media/image22.wmf"/><Relationship Id="rId84" Type="http://schemas.openxmlformats.org/officeDocument/2006/relationships/image" Target="media/image26.emf"/><Relationship Id="rId89" Type="http://schemas.openxmlformats.org/officeDocument/2006/relationships/hyperlink" Target="mailto:MPRegistration@ercot.com" TargetMode="External"/><Relationship Id="rId16" Type="http://schemas.openxmlformats.org/officeDocument/2006/relationships/hyperlink" Target="https://www.ercot.com/files/docs/2023/08/25/ERCOT-Strategic-Plan-2024-2028.pdf" TargetMode="External"/><Relationship Id="rId11" Type="http://schemas.openxmlformats.org/officeDocument/2006/relationships/hyperlink" Target="https://www.ercot.com/mktrules/issues/NPRR1246" TargetMode="External"/><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oleObject" Target="embeddings/oleObject14.bin"/><Relationship Id="rId58" Type="http://schemas.openxmlformats.org/officeDocument/2006/relationships/hyperlink" Target="mailto:MPRegistration@ercot.com" TargetMode="External"/><Relationship Id="rId74" Type="http://schemas.openxmlformats.org/officeDocument/2006/relationships/oleObject" Target="embeddings/oleObject19.bin"/><Relationship Id="rId79" Type="http://schemas.openxmlformats.org/officeDocument/2006/relationships/oleObject" Target="embeddings/oleObject24.bin"/><Relationship Id="rId5" Type="http://schemas.openxmlformats.org/officeDocument/2006/relationships/numbering" Target="numbering.xml"/><Relationship Id="rId90" Type="http://schemas.openxmlformats.org/officeDocument/2006/relationships/header" Target="header1.xml"/><Relationship Id="rId95" Type="http://schemas.microsoft.com/office/2011/relationships/people" Target="people.xml"/><Relationship Id="rId22" Type="http://schemas.openxmlformats.org/officeDocument/2006/relationships/control" Target="activeX/activeX6.xml"/><Relationship Id="rId27" Type="http://schemas.microsoft.com/office/2011/relationships/commentsExtended" Target="commentsExtended.xml"/><Relationship Id="rId43" Type="http://schemas.openxmlformats.org/officeDocument/2006/relationships/oleObject" Target="embeddings/oleObject6.bin"/><Relationship Id="rId48" Type="http://schemas.openxmlformats.org/officeDocument/2006/relationships/oleObject" Target="embeddings/oleObject10.bin"/><Relationship Id="rId64" Type="http://schemas.openxmlformats.org/officeDocument/2006/relationships/image" Target="media/image18.wmf"/><Relationship Id="rId69" Type="http://schemas.openxmlformats.org/officeDocument/2006/relationships/image" Target="media/image23.wmf"/><Relationship Id="rId8" Type="http://schemas.openxmlformats.org/officeDocument/2006/relationships/webSettings" Target="webSettings.xml"/><Relationship Id="rId51" Type="http://schemas.openxmlformats.org/officeDocument/2006/relationships/image" Target="media/image12.wmf"/><Relationship Id="rId72" Type="http://schemas.openxmlformats.org/officeDocument/2006/relationships/oleObject" Target="embeddings/oleObject17.bin"/><Relationship Id="rId80" Type="http://schemas.openxmlformats.org/officeDocument/2006/relationships/oleObject" Target="embeddings/oleObject25.bin"/><Relationship Id="rId85" Type="http://schemas.openxmlformats.org/officeDocument/2006/relationships/chart" Target="charts/chart1.xml"/><Relationship Id="rId93"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cory.phillips@ercot.com" TargetMode="External"/><Relationship Id="rId33" Type="http://schemas.openxmlformats.org/officeDocument/2006/relationships/oleObject" Target="embeddings/oleObject1.bin"/><Relationship Id="rId38" Type="http://schemas.openxmlformats.org/officeDocument/2006/relationships/image" Target="media/image8.wmf"/><Relationship Id="rId46" Type="http://schemas.openxmlformats.org/officeDocument/2006/relationships/oleObject" Target="embeddings/oleObject9.bin"/><Relationship Id="rId59" Type="http://schemas.openxmlformats.org/officeDocument/2006/relationships/image" Target="media/image13.wmf"/><Relationship Id="rId67" Type="http://schemas.openxmlformats.org/officeDocument/2006/relationships/image" Target="media/image21.wmf"/><Relationship Id="rId20" Type="http://schemas.openxmlformats.org/officeDocument/2006/relationships/control" Target="activeX/activeX4.xml"/><Relationship Id="rId41" Type="http://schemas.openxmlformats.org/officeDocument/2006/relationships/oleObject" Target="embeddings/oleObject5.bin"/><Relationship Id="rId54" Type="http://schemas.openxmlformats.org/officeDocument/2006/relationships/oleObject" Target="embeddings/oleObject15.bin"/><Relationship Id="rId62" Type="http://schemas.openxmlformats.org/officeDocument/2006/relationships/image" Target="media/image16.wmf"/><Relationship Id="rId70" Type="http://schemas.openxmlformats.org/officeDocument/2006/relationships/image" Target="media/image24.wmf"/><Relationship Id="rId75" Type="http://schemas.openxmlformats.org/officeDocument/2006/relationships/oleObject" Target="embeddings/oleObject20.bin"/><Relationship Id="rId83" Type="http://schemas.openxmlformats.org/officeDocument/2006/relationships/image" Target="media/image25.emf"/><Relationship Id="rId88" Type="http://schemas.openxmlformats.org/officeDocument/2006/relationships/hyperlink" Target="mailto:MPRegistration@ercot.com"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6/09/relationships/commentsIds" Target="commentsIds.xml"/><Relationship Id="rId36" Type="http://schemas.openxmlformats.org/officeDocument/2006/relationships/oleObject" Target="embeddings/oleObject3.bin"/><Relationship Id="rId49" Type="http://schemas.openxmlformats.org/officeDocument/2006/relationships/oleObject" Target="embeddings/oleObject11.bin"/><Relationship Id="rId57" Type="http://schemas.openxmlformats.org/officeDocument/2006/relationships/hyperlink" Target="mailto:MPRegistration@ercot.com" TargetMode="External"/><Relationship Id="rId10" Type="http://schemas.openxmlformats.org/officeDocument/2006/relationships/endnotes" Target="endnotes.xml"/><Relationship Id="rId31" Type="http://schemas.openxmlformats.org/officeDocument/2006/relationships/image" Target="media/image4.wmf"/><Relationship Id="rId44" Type="http://schemas.openxmlformats.org/officeDocument/2006/relationships/oleObject" Target="embeddings/oleObject7.bin"/><Relationship Id="rId52" Type="http://schemas.openxmlformats.org/officeDocument/2006/relationships/oleObject" Target="embeddings/oleObject13.bin"/><Relationship Id="rId60" Type="http://schemas.openxmlformats.org/officeDocument/2006/relationships/image" Target="media/image14.wmf"/><Relationship Id="rId65" Type="http://schemas.openxmlformats.org/officeDocument/2006/relationships/image" Target="media/image19.wmf"/><Relationship Id="rId73" Type="http://schemas.openxmlformats.org/officeDocument/2006/relationships/oleObject" Target="embeddings/oleObject18.bin"/><Relationship Id="rId78" Type="http://schemas.openxmlformats.org/officeDocument/2006/relationships/oleObject" Target="embeddings/oleObject23.bin"/><Relationship Id="rId81" Type="http://schemas.openxmlformats.org/officeDocument/2006/relationships/oleObject" Target="embeddings/oleObject26.bin"/><Relationship Id="rId86" Type="http://schemas.openxmlformats.org/officeDocument/2006/relationships/image" Target="media/image27.wmf"/><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39" Type="http://schemas.openxmlformats.org/officeDocument/2006/relationships/oleObject" Target="embeddings/oleObject4.bin"/><Relationship Id="rId34" Type="http://schemas.openxmlformats.org/officeDocument/2006/relationships/image" Target="media/image6.wmf"/><Relationship Id="rId50" Type="http://schemas.openxmlformats.org/officeDocument/2006/relationships/oleObject" Target="embeddings/oleObject12.bin"/><Relationship Id="rId55" Type="http://schemas.openxmlformats.org/officeDocument/2006/relationships/hyperlink" Target="mailto:MPRegistration@ercot.com" TargetMode="External"/><Relationship Id="rId76" Type="http://schemas.openxmlformats.org/officeDocument/2006/relationships/oleObject" Target="embeddings/oleObject21.bin"/><Relationship Id="rId7" Type="http://schemas.openxmlformats.org/officeDocument/2006/relationships/settings" Target="settings.xml"/><Relationship Id="rId71" Type="http://schemas.openxmlformats.org/officeDocument/2006/relationships/oleObject" Target="embeddings/oleObject16.bin"/><Relationship Id="rId92" Type="http://schemas.openxmlformats.org/officeDocument/2006/relationships/footer" Target="footer2.xml"/><Relationship Id="rId2" Type="http://schemas.openxmlformats.org/officeDocument/2006/relationships/customXml" Target="../customXml/item2.xml"/><Relationship Id="rId29" Type="http://schemas.microsoft.com/office/2018/08/relationships/commentsExtensible" Target="commentsExtensible.xml"/><Relationship Id="rId24" Type="http://schemas.openxmlformats.org/officeDocument/2006/relationships/hyperlink" Target="mailto:magie.shanks@ercot.com" TargetMode="External"/><Relationship Id="rId40" Type="http://schemas.openxmlformats.org/officeDocument/2006/relationships/image" Target="media/image9.wmf"/><Relationship Id="rId45" Type="http://schemas.openxmlformats.org/officeDocument/2006/relationships/oleObject" Target="embeddings/oleObject8.bin"/><Relationship Id="rId66" Type="http://schemas.openxmlformats.org/officeDocument/2006/relationships/image" Target="media/image20.wmf"/><Relationship Id="rId87" Type="http://schemas.openxmlformats.org/officeDocument/2006/relationships/oleObject" Target="embeddings/oleObject28.bin"/><Relationship Id="rId61" Type="http://schemas.openxmlformats.org/officeDocument/2006/relationships/image" Target="media/image15.wmf"/><Relationship Id="rId82" Type="http://schemas.openxmlformats.org/officeDocument/2006/relationships/oleObject" Target="embeddings/oleObject27.bin"/><Relationship Id="rId19" Type="http://schemas.openxmlformats.org/officeDocument/2006/relationships/image" Target="media/image2.wmf"/><Relationship Id="rId14" Type="http://schemas.openxmlformats.org/officeDocument/2006/relationships/hyperlink" Target="https://www.ercot.com/files/docs/2023/08/25/ERCOT-Strategic-Plan-2024-2028.pdf" TargetMode="External"/><Relationship Id="rId30" Type="http://schemas.openxmlformats.org/officeDocument/2006/relationships/image" Target="media/image3.wmf"/><Relationship Id="rId35" Type="http://schemas.openxmlformats.org/officeDocument/2006/relationships/oleObject" Target="embeddings/oleObject2.bin"/><Relationship Id="rId56" Type="http://schemas.openxmlformats.org/officeDocument/2006/relationships/hyperlink" Target="mailto:MPRegistration@ercot.com" TargetMode="External"/><Relationship Id="rId77" Type="http://schemas.openxmlformats.org/officeDocument/2006/relationships/oleObject" Target="embeddings/oleObject22.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5E86-4943-ACC6-0EF586A6B3BC}"/>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5E86-4943-ACC6-0EF586A6B3BC}"/>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5E86-4943-ACC6-0EF586A6B3BC}"/>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5E86-4943-ACC6-0EF586A6B3BC}"/>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4.xml><?xml version="1.0" encoding="utf-8"?>
<ds:datastoreItem xmlns:ds="http://schemas.openxmlformats.org/officeDocument/2006/customXml" ds:itemID="{46153DEE-87A2-4E73-BD91-88325589977C}">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6F72ACAB-8B13-4337-A44A-6446A02DA099"/>
    <ds:schemaRef ds:uri="a7fdaf43-8f4a-475b-b7e9-18c4a885db36"/>
    <ds:schemaRef ds:uri="604a87bf-8a5a-4c6f-a28c-178c6ffc24d8"/>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251</Pages>
  <Words>89782</Words>
  <Characters>498101</Characters>
  <Application>Microsoft Office Word</Application>
  <DocSecurity>0</DocSecurity>
  <Lines>4150</Lines>
  <Paragraphs>1173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586710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6</cp:revision>
  <cp:lastPrinted>2013-11-15T22:11:00Z</cp:lastPrinted>
  <dcterms:created xsi:type="dcterms:W3CDTF">2024-11-14T02:11:00Z</dcterms:created>
  <dcterms:modified xsi:type="dcterms:W3CDTF">2024-11-15T14:43:00Z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