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20B71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220B71" w:rsidRDefault="00220B71" w:rsidP="00220B71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E897CBA" w:rsidR="00220B71" w:rsidRPr="00595DDC" w:rsidRDefault="00220B71" w:rsidP="00220B71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2E54E8">
                <w:rPr>
                  <w:rStyle w:val="Hyperlink"/>
                </w:rPr>
                <w:t>1245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7120E78" w:rsidR="00220B71" w:rsidRDefault="00220B71" w:rsidP="00220B7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CD66E79" w:rsidR="00220B71" w:rsidRPr="009F3D0E" w:rsidRDefault="00220B71" w:rsidP="00220B7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66509469"/>
            <w:r w:rsidRPr="009175A6">
              <w:t>Additional Clarifying Revisions to Real-Time Co-Optimization</w:t>
            </w:r>
            <w:bookmarkEnd w:id="0"/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7FF414D" w:rsidR="00FC0BDC" w:rsidRPr="009F3D0E" w:rsidRDefault="00220B7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30,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600B" w14:textId="77777777" w:rsidR="00461411" w:rsidRDefault="00461411">
      <w:r>
        <w:separator/>
      </w:r>
    </w:p>
  </w:endnote>
  <w:endnote w:type="continuationSeparator" w:id="0">
    <w:p w14:paraId="02516239" w14:textId="77777777" w:rsidR="00461411" w:rsidRDefault="0046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B39712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20B71">
      <w:rPr>
        <w:rFonts w:ascii="Arial" w:hAnsi="Arial"/>
        <w:noProof/>
        <w:sz w:val="18"/>
      </w:rPr>
      <w:t>1245NPRR-02 Impact Analysis 073024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1F815" w14:textId="77777777" w:rsidR="00461411" w:rsidRDefault="00461411">
      <w:r>
        <w:separator/>
      </w:r>
    </w:p>
  </w:footnote>
  <w:footnote w:type="continuationSeparator" w:id="0">
    <w:p w14:paraId="36A04B9D" w14:textId="77777777" w:rsidR="00461411" w:rsidRDefault="0046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0B71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963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4</cp:revision>
  <cp:lastPrinted>2007-01-12T13:31:00Z</cp:lastPrinted>
  <dcterms:created xsi:type="dcterms:W3CDTF">2024-07-26T16:39:00Z</dcterms:created>
  <dcterms:modified xsi:type="dcterms:W3CDTF">2024-07-31T01:40:00Z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