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AF92A" w14:textId="77777777" w:rsidR="00673A9C" w:rsidRDefault="00673A9C">
      <w:pPr>
        <w:jc w:val="center"/>
        <w:rPr>
          <w:b/>
          <w:bCs/>
          <w:sz w:val="96"/>
          <w:szCs w:val="96"/>
        </w:rPr>
      </w:pPr>
    </w:p>
    <w:p w14:paraId="7D259140" w14:textId="77777777" w:rsidR="00673A9C" w:rsidRDefault="00673A9C">
      <w:pPr>
        <w:jc w:val="center"/>
        <w:rPr>
          <w:b/>
          <w:bCs/>
          <w:sz w:val="96"/>
          <w:szCs w:val="96"/>
        </w:rPr>
      </w:pPr>
      <w:r>
        <w:rPr>
          <w:b/>
          <w:bCs/>
          <w:sz w:val="96"/>
          <w:szCs w:val="96"/>
        </w:rPr>
        <w:t>Texas</w:t>
      </w:r>
    </w:p>
    <w:p w14:paraId="25425204" w14:textId="77777777" w:rsidR="00175217" w:rsidRDefault="00175217">
      <w:pPr>
        <w:jc w:val="center"/>
        <w:rPr>
          <w:b/>
          <w:bCs/>
          <w:sz w:val="96"/>
          <w:szCs w:val="96"/>
        </w:rPr>
      </w:pPr>
    </w:p>
    <w:p w14:paraId="7C513067" w14:textId="77777777" w:rsidR="00673A9C" w:rsidRDefault="00673A9C">
      <w:pPr>
        <w:jc w:val="center"/>
        <w:rPr>
          <w:b/>
          <w:bCs/>
          <w:sz w:val="96"/>
          <w:szCs w:val="96"/>
        </w:rPr>
      </w:pPr>
      <w:r>
        <w:rPr>
          <w:b/>
          <w:bCs/>
          <w:sz w:val="96"/>
          <w:szCs w:val="96"/>
          <w:u w:val="single"/>
        </w:rPr>
        <w:t>S</w:t>
      </w:r>
      <w:r>
        <w:rPr>
          <w:b/>
          <w:bCs/>
          <w:sz w:val="96"/>
          <w:szCs w:val="96"/>
        </w:rPr>
        <w:t>tandard</w:t>
      </w:r>
    </w:p>
    <w:p w14:paraId="51BACE29" w14:textId="77777777" w:rsidR="00673A9C" w:rsidRDefault="00673A9C">
      <w:pPr>
        <w:jc w:val="center"/>
        <w:rPr>
          <w:b/>
          <w:bCs/>
          <w:sz w:val="96"/>
          <w:szCs w:val="96"/>
        </w:rPr>
      </w:pPr>
      <w:r>
        <w:rPr>
          <w:b/>
          <w:bCs/>
          <w:sz w:val="96"/>
          <w:szCs w:val="96"/>
          <w:u w:val="single"/>
        </w:rPr>
        <w:t>E</w:t>
      </w:r>
      <w:r>
        <w:rPr>
          <w:b/>
          <w:bCs/>
          <w:sz w:val="96"/>
          <w:szCs w:val="96"/>
        </w:rPr>
        <w:t>lectronic</w:t>
      </w:r>
    </w:p>
    <w:p w14:paraId="0683E6B8" w14:textId="77777777" w:rsidR="00673A9C" w:rsidRDefault="00673A9C">
      <w:pPr>
        <w:jc w:val="center"/>
        <w:rPr>
          <w:b/>
          <w:bCs/>
          <w:sz w:val="96"/>
          <w:szCs w:val="96"/>
        </w:rPr>
      </w:pPr>
      <w:r>
        <w:rPr>
          <w:b/>
          <w:bCs/>
          <w:sz w:val="96"/>
          <w:szCs w:val="96"/>
          <w:u w:val="single"/>
        </w:rPr>
        <w:t>T</w:t>
      </w:r>
      <w:r>
        <w:rPr>
          <w:b/>
          <w:bCs/>
          <w:sz w:val="96"/>
          <w:szCs w:val="96"/>
        </w:rPr>
        <w:t>ransaction</w:t>
      </w:r>
    </w:p>
    <w:p w14:paraId="0D36E2EF" w14:textId="77777777" w:rsidR="00673A9C" w:rsidRDefault="00673A9C">
      <w:pPr>
        <w:jc w:val="center"/>
        <w:rPr>
          <w:sz w:val="72"/>
          <w:szCs w:val="72"/>
        </w:rPr>
      </w:pPr>
    </w:p>
    <w:p w14:paraId="0DACA63F" w14:textId="77777777" w:rsidR="00673A9C" w:rsidRDefault="00673A9C">
      <w:pPr>
        <w:jc w:val="center"/>
        <w:rPr>
          <w:b/>
          <w:bCs/>
          <w:sz w:val="72"/>
          <w:szCs w:val="72"/>
        </w:rPr>
      </w:pPr>
      <w:r>
        <w:rPr>
          <w:b/>
          <w:bCs/>
          <w:sz w:val="72"/>
          <w:szCs w:val="72"/>
        </w:rPr>
        <w:t>820_03:</w:t>
      </w:r>
    </w:p>
    <w:p w14:paraId="337273F0" w14:textId="77777777" w:rsidR="00673A9C" w:rsidRDefault="00E56BAE">
      <w:pPr>
        <w:pStyle w:val="Heading5"/>
      </w:pPr>
      <w:r>
        <w:t>MOU / EC</w:t>
      </w:r>
    </w:p>
    <w:p w14:paraId="48D688BE" w14:textId="77777777" w:rsidR="00673A9C" w:rsidRDefault="00673A9C">
      <w:pPr>
        <w:pStyle w:val="Heading5"/>
      </w:pPr>
      <w:r>
        <w:t>Remittance Advice</w:t>
      </w:r>
    </w:p>
    <w:p w14:paraId="6948B098" w14:textId="77777777" w:rsidR="00673A9C" w:rsidRDefault="00673A9C">
      <w:pPr>
        <w:jc w:val="center"/>
        <w:rPr>
          <w:sz w:val="72"/>
          <w:szCs w:val="72"/>
        </w:rPr>
      </w:pPr>
    </w:p>
    <w:p w14:paraId="24ABB3AD" w14:textId="77777777" w:rsidR="00673A9C" w:rsidRDefault="00673A9C">
      <w:pPr>
        <w:jc w:val="center"/>
        <w:rPr>
          <w:sz w:val="72"/>
          <w:szCs w:val="72"/>
          <w:u w:val="single"/>
        </w:rPr>
      </w:pPr>
    </w:p>
    <w:p w14:paraId="6A18C25F" w14:textId="77777777" w:rsidR="00673A9C" w:rsidRDefault="00673A9C">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2E59E23" w14:textId="77777777" w:rsidR="00673A9C" w:rsidRDefault="00673A9C">
      <w:pPr>
        <w:rPr>
          <w:sz w:val="32"/>
          <w:szCs w:val="32"/>
        </w:rPr>
      </w:pPr>
      <w:r>
        <w:rPr>
          <w:sz w:val="32"/>
          <w:szCs w:val="32"/>
        </w:rPr>
        <w:t xml:space="preserve">ANSI ASC X12 </w:t>
      </w:r>
    </w:p>
    <w:p w14:paraId="4DF08692" w14:textId="77777777" w:rsidR="00673A9C" w:rsidRDefault="00673A9C">
      <w:pPr>
        <w:rPr>
          <w:sz w:val="32"/>
          <w:szCs w:val="32"/>
        </w:rPr>
      </w:pPr>
      <w:r>
        <w:rPr>
          <w:sz w:val="32"/>
          <w:szCs w:val="32"/>
        </w:rPr>
        <w:t>Ver/Rel 004010</w:t>
      </w:r>
    </w:p>
    <w:p w14:paraId="1F67716C" w14:textId="77777777" w:rsidR="00673A9C" w:rsidRDefault="00673A9C">
      <w:pPr>
        <w:rPr>
          <w:sz w:val="32"/>
          <w:szCs w:val="32"/>
        </w:rPr>
      </w:pPr>
      <w:r>
        <w:rPr>
          <w:sz w:val="32"/>
          <w:szCs w:val="32"/>
        </w:rPr>
        <w:t>Transaction Set 820</w:t>
      </w:r>
    </w:p>
    <w:p w14:paraId="5E7702AA" w14:textId="77777777" w:rsidR="00673A9C" w:rsidRDefault="00673A9C">
      <w:pPr>
        <w:ind w:right="144"/>
        <w:jc w:val="center"/>
        <w:rPr>
          <w:b/>
          <w:bCs/>
          <w:sz w:val="40"/>
          <w:szCs w:val="40"/>
        </w:rPr>
      </w:pPr>
      <w:r>
        <w:rPr>
          <w:sz w:val="48"/>
          <w:szCs w:val="48"/>
        </w:rPr>
        <w:br w:type="page"/>
      </w:r>
      <w:r>
        <w:rPr>
          <w:b/>
          <w:bCs/>
          <w:sz w:val="40"/>
          <w:szCs w:val="40"/>
        </w:rPr>
        <w:lastRenderedPageBreak/>
        <w:t>Texas 820_03:</w:t>
      </w:r>
    </w:p>
    <w:p w14:paraId="16AE2A13" w14:textId="77777777" w:rsidR="00673A9C" w:rsidRDefault="00E56BAE">
      <w:pPr>
        <w:pStyle w:val="Heading7"/>
        <w:jc w:val="center"/>
      </w:pPr>
      <w:r>
        <w:t xml:space="preserve">MOU / EC </w:t>
      </w:r>
      <w:r w:rsidR="00673A9C">
        <w:t xml:space="preserve">Remittance Detail </w:t>
      </w:r>
    </w:p>
    <w:p w14:paraId="3290C71C" w14:textId="77777777" w:rsidR="00673A9C" w:rsidRDefault="00673A9C">
      <w:pPr>
        <w:ind w:right="144"/>
        <w:rPr>
          <w:sz w:val="36"/>
          <w:szCs w:val="36"/>
        </w:rPr>
      </w:pPr>
    </w:p>
    <w:p w14:paraId="77335D74" w14:textId="77777777" w:rsidR="00673A9C" w:rsidRDefault="00673A9C">
      <w:pPr>
        <w:ind w:right="144"/>
        <w:rPr>
          <w:sz w:val="28"/>
          <w:szCs w:val="28"/>
        </w:rPr>
      </w:pPr>
      <w:r>
        <w:rPr>
          <w:sz w:val="28"/>
          <w:szCs w:val="28"/>
        </w:rPr>
        <w:t>This transaction set, from the Transmission Distribution Service Provider (</w:t>
      </w:r>
      <w:del w:id="0" w:author="MCT" w:date="2023-02-14T08:34:00Z">
        <w:r w:rsidDel="0088669E">
          <w:rPr>
            <w:sz w:val="28"/>
            <w:szCs w:val="28"/>
          </w:rPr>
          <w:delText>MCTDSP</w:delText>
        </w:r>
      </w:del>
      <w:ins w:id="1" w:author="MCT" w:date="2023-02-14T08:34:00Z">
        <w:r w:rsidR="0088669E">
          <w:rPr>
            <w:sz w:val="28"/>
            <w:szCs w:val="28"/>
          </w:rPr>
          <w:t>MOU/EC TDSP</w:t>
        </w:r>
      </w:ins>
      <w:r>
        <w:rPr>
          <w:sz w:val="28"/>
          <w:szCs w:val="28"/>
        </w:rPr>
        <w:t xml:space="preserve">) to the Competitive Retailer (CR), is used by the </w:t>
      </w:r>
      <w:del w:id="2" w:author="MCT" w:date="2023-02-14T08:34:00Z">
        <w:r w:rsidDel="0088669E">
          <w:rPr>
            <w:sz w:val="28"/>
            <w:szCs w:val="28"/>
          </w:rPr>
          <w:delText xml:space="preserve">MCTDSP </w:delText>
        </w:r>
      </w:del>
      <w:ins w:id="3" w:author="MCT" w:date="2023-02-14T08:34:00Z">
        <w:r w:rsidR="0088669E">
          <w:rPr>
            <w:sz w:val="28"/>
            <w:szCs w:val="28"/>
          </w:rPr>
          <w:t xml:space="preserve">MOU/EC TDSP </w:t>
        </w:r>
      </w:ins>
      <w:r>
        <w:rPr>
          <w:sz w:val="28"/>
          <w:szCs w:val="28"/>
        </w:rPr>
        <w:t xml:space="preserve">to notify the CR of payment details related to a specific CR Customer Account Number / invoice if the remittance detail is separate from the payment. If payment and remittance travel together through a financial institution, this implementation guide can be used as a baseline discussion with your financial institution. All “must use” fields in this Implementation Guide (820_03) must be forwarded to the Financial Institution. </w:t>
      </w:r>
    </w:p>
    <w:p w14:paraId="089514A5" w14:textId="77777777" w:rsidR="00673A9C" w:rsidRDefault="00673A9C">
      <w:pPr>
        <w:ind w:right="144"/>
        <w:rPr>
          <w:sz w:val="28"/>
          <w:szCs w:val="28"/>
        </w:rPr>
      </w:pPr>
    </w:p>
    <w:p w14:paraId="5A45A7D3" w14:textId="77777777" w:rsidR="00E73A92" w:rsidRDefault="00E73A92" w:rsidP="00E73A92">
      <w:pPr>
        <w:ind w:right="144"/>
        <w:rPr>
          <w:sz w:val="28"/>
          <w:szCs w:val="28"/>
        </w:rPr>
      </w:pPr>
      <w:r>
        <w:rPr>
          <w:sz w:val="28"/>
          <w:szCs w:val="28"/>
        </w:rPr>
        <w:t xml:space="preserve">The </w:t>
      </w:r>
      <w:del w:id="4" w:author="MCT" w:date="2023-02-14T08:34:00Z">
        <w:r w:rsidDel="0088669E">
          <w:rPr>
            <w:sz w:val="28"/>
            <w:szCs w:val="28"/>
          </w:rPr>
          <w:delText xml:space="preserve">MC </w:delText>
        </w:r>
      </w:del>
      <w:ins w:id="5" w:author="MCT" w:date="2023-02-14T08:34:00Z">
        <w:r w:rsidR="0088669E">
          <w:rPr>
            <w:sz w:val="28"/>
            <w:szCs w:val="28"/>
          </w:rPr>
          <w:t xml:space="preserve">MOU/EC </w:t>
        </w:r>
      </w:ins>
      <w:r>
        <w:rPr>
          <w:sz w:val="28"/>
          <w:szCs w:val="28"/>
        </w:rPr>
        <w:t xml:space="preserve">TDSP will send the payment instruction (or check) and the remittance advice to the CR with no more than a five day difference between the payment instruction (or check) and the remittance advice.  When the CR receives the remittance advice without a corresponding payment instruction or the payment instruction without a corresponding remittance advice, the CR should contact the </w:t>
      </w:r>
      <w:del w:id="6" w:author="MCT" w:date="2023-02-14T08:35:00Z">
        <w:r w:rsidDel="0088669E">
          <w:rPr>
            <w:sz w:val="28"/>
            <w:szCs w:val="28"/>
          </w:rPr>
          <w:delText xml:space="preserve">MC </w:delText>
        </w:r>
      </w:del>
      <w:ins w:id="7" w:author="MCT" w:date="2023-02-14T08:35:00Z">
        <w:r w:rsidR="0088669E">
          <w:rPr>
            <w:sz w:val="28"/>
            <w:szCs w:val="28"/>
          </w:rPr>
          <w:t xml:space="preserve">MOU/EC </w:t>
        </w:r>
      </w:ins>
      <w:r>
        <w:rPr>
          <w:sz w:val="28"/>
          <w:szCs w:val="28"/>
        </w:rPr>
        <w:t xml:space="preserve">TDSP to investigate.  </w:t>
      </w:r>
    </w:p>
    <w:p w14:paraId="3D443819" w14:textId="77777777" w:rsidR="00673A9C" w:rsidRDefault="00673A9C">
      <w:pPr>
        <w:ind w:right="144"/>
        <w:rPr>
          <w:sz w:val="28"/>
          <w:szCs w:val="28"/>
        </w:rPr>
      </w:pPr>
    </w:p>
    <w:p w14:paraId="7D28E6E1" w14:textId="77777777" w:rsidR="00673A9C" w:rsidRDefault="00673A9C">
      <w:pPr>
        <w:ind w:right="144"/>
        <w:rPr>
          <w:sz w:val="28"/>
          <w:szCs w:val="28"/>
        </w:rPr>
      </w:pPr>
      <w:r>
        <w:rPr>
          <w:sz w:val="28"/>
          <w:szCs w:val="28"/>
        </w:rPr>
        <w:t xml:space="preserve">Document Flow: </w:t>
      </w:r>
    </w:p>
    <w:p w14:paraId="252E30BD" w14:textId="77777777" w:rsidR="00673A9C" w:rsidRDefault="00673A9C">
      <w:pPr>
        <w:ind w:right="144"/>
        <w:rPr>
          <w:sz w:val="28"/>
          <w:szCs w:val="28"/>
        </w:rPr>
      </w:pPr>
      <w:del w:id="8" w:author="MCT" w:date="2023-02-14T08:35:00Z">
        <w:r w:rsidDel="0088669E">
          <w:rPr>
            <w:sz w:val="28"/>
            <w:szCs w:val="28"/>
          </w:rPr>
          <w:delText xml:space="preserve">MC </w:delText>
        </w:r>
      </w:del>
      <w:ins w:id="9" w:author="MCT" w:date="2023-02-14T08:35:00Z">
        <w:r w:rsidR="0088669E">
          <w:rPr>
            <w:sz w:val="28"/>
            <w:szCs w:val="28"/>
          </w:rPr>
          <w:t xml:space="preserve">MOU/EC </w:t>
        </w:r>
      </w:ins>
      <w:r>
        <w:rPr>
          <w:sz w:val="28"/>
          <w:szCs w:val="28"/>
        </w:rPr>
        <w:t>TDSP to CR</w:t>
      </w:r>
    </w:p>
    <w:p w14:paraId="781084D2" w14:textId="77777777" w:rsidR="00776B6E" w:rsidRDefault="00776B6E">
      <w:pPr>
        <w:ind w:right="144"/>
        <w:rPr>
          <w:sz w:val="28"/>
          <w:szCs w:val="28"/>
        </w:rPr>
      </w:pPr>
    </w:p>
    <w:p w14:paraId="2CC4550A" w14:textId="77777777" w:rsidR="00776B6E" w:rsidRPr="00776B6E" w:rsidRDefault="00776B6E">
      <w:pPr>
        <w:ind w:right="144"/>
        <w:rPr>
          <w:sz w:val="28"/>
          <w:szCs w:val="28"/>
        </w:rPr>
      </w:pPr>
      <w:r w:rsidRPr="00776B6E">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2FF3814" w14:textId="77777777" w:rsidR="00673A9C" w:rsidRDefault="00673A9C">
      <w:pPr>
        <w:ind w:right="144"/>
        <w:rPr>
          <w:sz w:val="28"/>
          <w:szCs w:val="28"/>
        </w:rPr>
      </w:pPr>
    </w:p>
    <w:p w14:paraId="141709C5" w14:textId="77777777" w:rsidR="00673A9C" w:rsidRDefault="00673A9C">
      <w:pPr>
        <w:ind w:right="144"/>
      </w:pPr>
      <w:r>
        <w:rPr>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2662B6" w:rsidRPr="003B705C" w14:paraId="3B7C9274" w14:textId="77777777" w:rsidTr="00C67822">
        <w:trPr>
          <w:cantSplit/>
          <w:trHeight w:val="530"/>
        </w:trPr>
        <w:tc>
          <w:tcPr>
            <w:tcW w:w="1620" w:type="dxa"/>
            <w:tcBorders>
              <w:top w:val="nil"/>
              <w:left w:val="nil"/>
              <w:bottom w:val="nil"/>
              <w:right w:val="nil"/>
            </w:tcBorders>
          </w:tcPr>
          <w:p w14:paraId="52DE8E61" w14:textId="77777777" w:rsidR="002662B6" w:rsidRPr="003B705C" w:rsidRDefault="002662B6"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pPr>
            <w:r w:rsidRPr="003B705C">
              <w:br w:type="page"/>
            </w:r>
          </w:p>
        </w:tc>
        <w:tc>
          <w:tcPr>
            <w:tcW w:w="180" w:type="dxa"/>
            <w:tcBorders>
              <w:top w:val="nil"/>
              <w:left w:val="nil"/>
              <w:bottom w:val="nil"/>
              <w:right w:val="nil"/>
            </w:tcBorders>
          </w:tcPr>
          <w:p w14:paraId="3F08F87A" w14:textId="77777777" w:rsidR="002662B6" w:rsidRPr="003B705C" w:rsidRDefault="002662B6" w:rsidP="00C67822">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rPr>
            </w:pPr>
          </w:p>
        </w:tc>
        <w:tc>
          <w:tcPr>
            <w:tcW w:w="8100" w:type="dxa"/>
            <w:tcBorders>
              <w:top w:val="nil"/>
              <w:left w:val="nil"/>
              <w:bottom w:val="nil"/>
              <w:right w:val="nil"/>
            </w:tcBorders>
          </w:tcPr>
          <w:p w14:paraId="563146F9" w14:textId="77777777" w:rsidR="002662B6" w:rsidRPr="003B705C" w:rsidRDefault="002662B6" w:rsidP="00C67822">
            <w:pPr>
              <w:keepNext/>
              <w:widowControl w:val="0"/>
              <w:tabs>
                <w:tab w:val="left" w:pos="6858"/>
              </w:tabs>
              <w:autoSpaceDE w:val="0"/>
              <w:autoSpaceDN w:val="0"/>
              <w:outlineLvl w:val="0"/>
              <w:rPr>
                <w:b/>
                <w:bCs/>
                <w:sz w:val="32"/>
              </w:rPr>
            </w:pPr>
            <w:r w:rsidRPr="003B705C">
              <w:rPr>
                <w:b/>
                <w:bCs/>
                <w:sz w:val="32"/>
              </w:rPr>
              <w:t>Summary of Changes</w:t>
            </w:r>
          </w:p>
        </w:tc>
      </w:tr>
      <w:tr w:rsidR="002662B6" w:rsidRPr="003B705C" w14:paraId="0FA7D988" w14:textId="77777777" w:rsidTr="00C67822">
        <w:trPr>
          <w:cantSplit/>
          <w:trHeight w:val="504"/>
        </w:trPr>
        <w:tc>
          <w:tcPr>
            <w:tcW w:w="1620" w:type="dxa"/>
            <w:tcBorders>
              <w:top w:val="nil"/>
              <w:left w:val="nil"/>
              <w:bottom w:val="nil"/>
            </w:tcBorders>
          </w:tcPr>
          <w:p w14:paraId="350B375F" w14:textId="77777777" w:rsidR="002662B6" w:rsidRPr="003B705C" w:rsidRDefault="002662B6"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175217">
              <w:rPr>
                <w:sz w:val="18"/>
                <w:szCs w:val="18"/>
              </w:rPr>
              <w:t>30</w:t>
            </w:r>
            <w:r w:rsidRPr="003B705C">
              <w:rPr>
                <w:sz w:val="18"/>
                <w:szCs w:val="18"/>
              </w:rPr>
              <w:t>, 20</w:t>
            </w:r>
            <w:r>
              <w:rPr>
                <w:sz w:val="18"/>
                <w:szCs w:val="18"/>
              </w:rPr>
              <w:t>1</w:t>
            </w:r>
            <w:r w:rsidRPr="003B705C">
              <w:rPr>
                <w:sz w:val="18"/>
                <w:szCs w:val="18"/>
              </w:rPr>
              <w:t>0</w:t>
            </w:r>
          </w:p>
          <w:p w14:paraId="0A57F914" w14:textId="77777777" w:rsidR="002662B6" w:rsidRPr="003B705C" w:rsidRDefault="002662B6"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6BFB2544" w14:textId="77777777" w:rsidR="002662B6" w:rsidRPr="003B705C" w:rsidRDefault="002662B6" w:rsidP="00C67822">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1CD199F7" w14:textId="77777777" w:rsidR="002662B6" w:rsidRDefault="0088669E" w:rsidP="00C67822">
            <w:pPr>
              <w:autoSpaceDE w:val="0"/>
              <w:autoSpaceDN w:val="0"/>
              <w:rPr>
                <w:sz w:val="18"/>
                <w:szCs w:val="18"/>
              </w:rPr>
            </w:pPr>
            <w:r w:rsidRPr="003B705C">
              <w:rPr>
                <w:sz w:val="18"/>
                <w:szCs w:val="18"/>
              </w:rPr>
              <w:t>Initial Release</w:t>
            </w:r>
          </w:p>
          <w:p w14:paraId="300C60BD" w14:textId="77777777" w:rsidR="0088669E" w:rsidRPr="003B705C" w:rsidRDefault="0088669E" w:rsidP="00C67822">
            <w:pPr>
              <w:autoSpaceDE w:val="0"/>
              <w:autoSpaceDN w:val="0"/>
              <w:rPr>
                <w:sz w:val="18"/>
                <w:szCs w:val="18"/>
              </w:rPr>
            </w:pPr>
          </w:p>
          <w:p w14:paraId="65E7FB7D" w14:textId="77777777" w:rsidR="002662B6" w:rsidRPr="003B705C" w:rsidRDefault="002662B6" w:rsidP="00C67822">
            <w:pPr>
              <w:autoSpaceDE w:val="0"/>
              <w:autoSpaceDN w:val="0"/>
              <w:rPr>
                <w:sz w:val="18"/>
                <w:szCs w:val="18"/>
              </w:rPr>
            </w:pPr>
          </w:p>
        </w:tc>
      </w:tr>
      <w:tr w:rsidR="00E56BAE" w:rsidRPr="003B705C" w14:paraId="0DA6DCD2" w14:textId="77777777" w:rsidTr="00C67822">
        <w:trPr>
          <w:cantSplit/>
          <w:trHeight w:val="504"/>
        </w:trPr>
        <w:tc>
          <w:tcPr>
            <w:tcW w:w="1620" w:type="dxa"/>
            <w:tcBorders>
              <w:top w:val="nil"/>
              <w:left w:val="nil"/>
              <w:bottom w:val="nil"/>
            </w:tcBorders>
          </w:tcPr>
          <w:p w14:paraId="3550F832" w14:textId="77777777" w:rsidR="00E56BAE" w:rsidRDefault="009A1E54"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June 11</w:t>
            </w:r>
            <w:r w:rsidR="00E56BAE">
              <w:rPr>
                <w:sz w:val="18"/>
                <w:szCs w:val="18"/>
              </w:rPr>
              <w:t>, 2012</w:t>
            </w:r>
          </w:p>
          <w:p w14:paraId="7E4E5C12" w14:textId="77777777" w:rsidR="00E56BAE" w:rsidRDefault="00E56BAE"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1F2F0A70" w14:textId="77777777" w:rsidR="00E56BAE" w:rsidRPr="003B705C" w:rsidRDefault="00E56BAE" w:rsidP="00C67822">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6AB033BE" w14:textId="77777777" w:rsidR="00E56BAE" w:rsidRDefault="00E56BAE" w:rsidP="00C67822">
            <w:pPr>
              <w:autoSpaceDE w:val="0"/>
              <w:autoSpaceDN w:val="0"/>
              <w:rPr>
                <w:sz w:val="18"/>
                <w:szCs w:val="18"/>
              </w:rPr>
            </w:pPr>
            <w:r>
              <w:rPr>
                <w:sz w:val="18"/>
                <w:szCs w:val="18"/>
              </w:rPr>
              <w:t>Updated examples for TX SET 4.0</w:t>
            </w:r>
          </w:p>
          <w:p w14:paraId="04BDDDB0" w14:textId="77777777" w:rsidR="0088669E" w:rsidRDefault="0088669E" w:rsidP="00C67822">
            <w:pPr>
              <w:autoSpaceDE w:val="0"/>
              <w:autoSpaceDN w:val="0"/>
              <w:rPr>
                <w:sz w:val="18"/>
                <w:szCs w:val="18"/>
              </w:rPr>
            </w:pPr>
          </w:p>
          <w:p w14:paraId="02EE5E5E" w14:textId="77777777" w:rsidR="0088669E" w:rsidRPr="003B705C" w:rsidRDefault="0088669E" w:rsidP="00C67822">
            <w:pPr>
              <w:autoSpaceDE w:val="0"/>
              <w:autoSpaceDN w:val="0"/>
              <w:rPr>
                <w:sz w:val="18"/>
                <w:szCs w:val="18"/>
              </w:rPr>
            </w:pPr>
          </w:p>
        </w:tc>
      </w:tr>
      <w:tr w:rsidR="0088669E" w:rsidRPr="003B705C" w14:paraId="26DDA5DA" w14:textId="77777777" w:rsidTr="00C67822">
        <w:trPr>
          <w:cantSplit/>
          <w:trHeight w:val="504"/>
          <w:ins w:id="10" w:author="MCT" w:date="2023-02-14T08:33:00Z"/>
        </w:trPr>
        <w:tc>
          <w:tcPr>
            <w:tcW w:w="1620" w:type="dxa"/>
            <w:tcBorders>
              <w:top w:val="nil"/>
              <w:left w:val="nil"/>
              <w:bottom w:val="nil"/>
            </w:tcBorders>
          </w:tcPr>
          <w:p w14:paraId="55721F42" w14:textId="77777777" w:rsidR="0088669E" w:rsidRDefault="003C4EA2"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11" w:author="MCT" w:date="2023-02-14T08:33:00Z"/>
                <w:sz w:val="18"/>
                <w:szCs w:val="18"/>
              </w:rPr>
            </w:pPr>
            <w:ins w:id="12" w:author="MCT" w:date="2023-05-03T13:22:00Z">
              <w:r>
                <w:rPr>
                  <w:sz w:val="18"/>
                  <w:szCs w:val="18"/>
                </w:rPr>
                <w:t>November 11, 2024</w:t>
              </w:r>
            </w:ins>
          </w:p>
          <w:p w14:paraId="162615F3" w14:textId="77777777" w:rsidR="0088669E" w:rsidRDefault="0088669E" w:rsidP="00C678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ins w:id="13" w:author="MCT" w:date="2023-02-14T08:33:00Z"/>
                <w:sz w:val="18"/>
                <w:szCs w:val="18"/>
              </w:rPr>
            </w:pPr>
            <w:ins w:id="14" w:author="MCT" w:date="2023-02-14T08:33:00Z">
              <w:r>
                <w:rPr>
                  <w:sz w:val="18"/>
                  <w:szCs w:val="18"/>
                </w:rPr>
                <w:t>Version 5.0</w:t>
              </w:r>
            </w:ins>
          </w:p>
        </w:tc>
        <w:tc>
          <w:tcPr>
            <w:tcW w:w="180" w:type="dxa"/>
            <w:tcBorders>
              <w:top w:val="nil"/>
              <w:left w:val="nil"/>
              <w:bottom w:val="nil"/>
              <w:right w:val="nil"/>
            </w:tcBorders>
          </w:tcPr>
          <w:p w14:paraId="4E24BF21" w14:textId="77777777" w:rsidR="0088669E" w:rsidRPr="003B705C" w:rsidRDefault="0088669E" w:rsidP="00C67822">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ins w:id="15" w:author="MCT" w:date="2023-02-14T08:33:00Z"/>
                <w:bCs/>
                <w:sz w:val="18"/>
                <w:szCs w:val="18"/>
              </w:rPr>
            </w:pPr>
          </w:p>
        </w:tc>
        <w:tc>
          <w:tcPr>
            <w:tcW w:w="8100" w:type="dxa"/>
            <w:tcBorders>
              <w:top w:val="nil"/>
              <w:left w:val="nil"/>
              <w:bottom w:val="nil"/>
              <w:right w:val="nil"/>
            </w:tcBorders>
          </w:tcPr>
          <w:p w14:paraId="72C52323" w14:textId="77777777" w:rsidR="003C4EA2" w:rsidRDefault="003C4EA2" w:rsidP="003C4EA2">
            <w:pPr>
              <w:autoSpaceDE w:val="0"/>
              <w:autoSpaceDN w:val="0"/>
              <w:rPr>
                <w:ins w:id="16" w:author="MCT" w:date="2023-05-03T13:22:00Z"/>
                <w:sz w:val="18"/>
                <w:szCs w:val="18"/>
              </w:rPr>
            </w:pPr>
            <w:ins w:id="17" w:author="MCT" w:date="2023-05-03T13:22:00Z">
              <w:r>
                <w:rPr>
                  <w:sz w:val="18"/>
                  <w:szCs w:val="18"/>
                </w:rPr>
                <w:t>No changes for Texas SET 5.0</w:t>
              </w:r>
            </w:ins>
          </w:p>
          <w:p w14:paraId="0FE1E0DE" w14:textId="77777777" w:rsidR="0088669E" w:rsidRDefault="0088669E" w:rsidP="00C67822">
            <w:pPr>
              <w:autoSpaceDE w:val="0"/>
              <w:autoSpaceDN w:val="0"/>
              <w:rPr>
                <w:ins w:id="18" w:author="MCT" w:date="2023-05-03T13:22:00Z"/>
                <w:sz w:val="18"/>
                <w:szCs w:val="18"/>
              </w:rPr>
            </w:pPr>
          </w:p>
          <w:p w14:paraId="677C4E88" w14:textId="77777777" w:rsidR="003C4EA2" w:rsidRDefault="003C4EA2" w:rsidP="00C67822">
            <w:pPr>
              <w:autoSpaceDE w:val="0"/>
              <w:autoSpaceDN w:val="0"/>
              <w:rPr>
                <w:ins w:id="19" w:author="MCT" w:date="2023-02-14T08:33:00Z"/>
                <w:sz w:val="18"/>
                <w:szCs w:val="18"/>
              </w:rPr>
            </w:pPr>
          </w:p>
        </w:tc>
      </w:tr>
    </w:tbl>
    <w:p w14:paraId="20306BFF" w14:textId="77777777" w:rsidR="002662B6" w:rsidRDefault="002662B6">
      <w:pPr>
        <w:pStyle w:val="TOC1"/>
        <w:spacing w:before="0"/>
        <w:rPr>
          <w:rFonts w:ascii="Times New Roman" w:hAnsi="Times New Roman" w:cs="Times New Roman"/>
          <w:noProof w:val="0"/>
          <w:sz w:val="28"/>
          <w:szCs w:val="28"/>
        </w:rPr>
      </w:pPr>
    </w:p>
    <w:p w14:paraId="7CABDA45" w14:textId="77777777" w:rsidR="00673A9C" w:rsidRDefault="002662B6" w:rsidP="002662B6">
      <w:pPr>
        <w:rPr>
          <w:rFonts w:ascii="Calibri" w:hAnsi="Calibri"/>
          <w:snapToGrid w:val="0"/>
          <w:sz w:val="22"/>
          <w:szCs w:val="22"/>
        </w:rPr>
      </w:pPr>
      <w:r>
        <w:br w:type="page"/>
      </w:r>
      <w:r w:rsidRPr="002662B6">
        <w:rPr>
          <w:rFonts w:ascii="Calibri" w:hAnsi="Calibri"/>
          <w:snapToGrid w:val="0"/>
          <w:sz w:val="22"/>
          <w:szCs w:val="22"/>
        </w:rPr>
        <w:lastRenderedPageBreak/>
        <w:t xml:space="preserve">820_03 Example #1 of </w:t>
      </w:r>
      <w:r w:rsidR="00284F4C">
        <w:rPr>
          <w:rFonts w:ascii="Calibri" w:hAnsi="Calibri"/>
          <w:snapToGrid w:val="0"/>
          <w:sz w:val="22"/>
          <w:szCs w:val="22"/>
        </w:rPr>
        <w:t>1</w:t>
      </w:r>
    </w:p>
    <w:p w14:paraId="67E17197" w14:textId="77777777" w:rsidR="00D635EF" w:rsidRPr="00E56BAE" w:rsidRDefault="00D635EF" w:rsidP="00D635EF">
      <w:pPr>
        <w:rPr>
          <w:i/>
          <w:iCs/>
          <w:color w:val="000000"/>
        </w:rPr>
      </w:pPr>
      <w:r w:rsidRPr="00E56BAE">
        <w:rPr>
          <w:bCs/>
          <w:color w:val="000000"/>
        </w:rPr>
        <w:t xml:space="preserve">Remittance Detail </w:t>
      </w:r>
      <w:r w:rsidRPr="00E56BAE">
        <w:rPr>
          <w:bCs/>
          <w:i/>
          <w:iCs/>
          <w:color w:val="000000"/>
        </w:rPr>
        <w:t>–</w:t>
      </w:r>
      <w:del w:id="20" w:author="MCT" w:date="2023-02-14T08:36:00Z">
        <w:r w:rsidRPr="00E56BAE" w:rsidDel="0088669E">
          <w:rPr>
            <w:iCs/>
            <w:color w:val="000000"/>
          </w:rPr>
          <w:delText xml:space="preserve">MCTDSP </w:delText>
        </w:r>
      </w:del>
      <w:ins w:id="21" w:author="MCT" w:date="2023-02-14T08:36:00Z">
        <w:r w:rsidR="0088669E">
          <w:rPr>
            <w:iCs/>
            <w:color w:val="000000"/>
          </w:rPr>
          <w:t xml:space="preserve">MOU/EC </w:t>
        </w:r>
        <w:r w:rsidR="0088669E" w:rsidRPr="00E56BAE">
          <w:rPr>
            <w:iCs/>
            <w:color w:val="000000"/>
          </w:rPr>
          <w:t xml:space="preserve">TDSP </w:t>
        </w:r>
      </w:ins>
      <w:r w:rsidRPr="00E56BAE">
        <w:rPr>
          <w:iCs/>
          <w:color w:val="000000"/>
        </w:rPr>
        <w:t>to CR</w:t>
      </w:r>
    </w:p>
    <w:tbl>
      <w:tblPr>
        <w:tblW w:w="9140" w:type="dxa"/>
        <w:tblInd w:w="93" w:type="dxa"/>
        <w:tblLook w:val="04A0" w:firstRow="1" w:lastRow="0" w:firstColumn="1" w:lastColumn="0" w:noHBand="0" w:noVBand="1"/>
      </w:tblPr>
      <w:tblGrid>
        <w:gridCol w:w="400"/>
        <w:gridCol w:w="400"/>
        <w:gridCol w:w="3860"/>
        <w:gridCol w:w="4480"/>
      </w:tblGrid>
      <w:tr w:rsidR="00E56BAE" w:rsidRPr="00E56BAE" w14:paraId="0CD46F79" w14:textId="77777777" w:rsidTr="00E56BAE">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4ECF96AE" w14:textId="77777777" w:rsidR="00E56BAE" w:rsidRPr="00E56BAE" w:rsidRDefault="00E56BAE" w:rsidP="00E56BAE">
            <w:pPr>
              <w:jc w:val="center"/>
              <w:rPr>
                <w:rFonts w:ascii="Calibri" w:hAnsi="Calibri" w:cs="Calibri"/>
                <w:color w:val="000000"/>
                <w:sz w:val="22"/>
                <w:szCs w:val="22"/>
              </w:rPr>
            </w:pPr>
            <w:r w:rsidRPr="00E56BAE">
              <w:rPr>
                <w:rFonts w:ascii="Calibri" w:hAnsi="Calibri" w:cs="Calibri"/>
                <w:color w:val="000000"/>
                <w:sz w:val="22"/>
                <w:szCs w:val="22"/>
              </w:rPr>
              <w:t xml:space="preserve">MCTDSP submits Remittance Information to CR   </w:t>
            </w:r>
            <w:proofErr w:type="gramStart"/>
            <w:r w:rsidRPr="00E56BAE">
              <w:rPr>
                <w:rFonts w:ascii="Calibri" w:hAnsi="Calibri" w:cs="Calibri"/>
                <w:color w:val="000000"/>
                <w:sz w:val="22"/>
                <w:szCs w:val="22"/>
              </w:rPr>
              <w:t>-  Point</w:t>
            </w:r>
            <w:proofErr w:type="gramEnd"/>
            <w:r w:rsidRPr="00E56BAE">
              <w:rPr>
                <w:rFonts w:ascii="Calibri" w:hAnsi="Calibri" w:cs="Calibri"/>
                <w:color w:val="000000"/>
                <w:sz w:val="22"/>
                <w:szCs w:val="22"/>
              </w:rPr>
              <w:t xml:space="preserve"> to Point</w:t>
            </w:r>
          </w:p>
        </w:tc>
      </w:tr>
      <w:tr w:rsidR="00E56BAE" w:rsidRPr="00E56BAE" w14:paraId="2442F6D2" w14:textId="77777777" w:rsidTr="00E56BAE">
        <w:trPr>
          <w:trHeight w:val="6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C53BC4"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ST~820~000000001</w:t>
            </w:r>
          </w:p>
        </w:tc>
        <w:tc>
          <w:tcPr>
            <w:tcW w:w="4480" w:type="dxa"/>
            <w:tcBorders>
              <w:top w:val="nil"/>
              <w:left w:val="nil"/>
              <w:bottom w:val="single" w:sz="4" w:space="0" w:color="auto"/>
              <w:right w:val="single" w:sz="4" w:space="0" w:color="auto"/>
            </w:tcBorders>
            <w:shd w:val="clear" w:color="auto" w:fill="auto"/>
            <w:hideMark/>
          </w:tcPr>
          <w:p w14:paraId="45929AA1"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Transaction Type, Transaction Set Control Number</w:t>
            </w:r>
          </w:p>
        </w:tc>
      </w:tr>
      <w:tr w:rsidR="00E56BAE" w:rsidRPr="00E56BAE" w14:paraId="5B1555A0" w14:textId="77777777" w:rsidTr="00E56BAE">
        <w:trPr>
          <w:trHeight w:val="9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039215"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BPR~I~136.62~C~CHK~~~~~~~~~~~~20080625</w:t>
            </w:r>
          </w:p>
        </w:tc>
        <w:tc>
          <w:tcPr>
            <w:tcW w:w="4480" w:type="dxa"/>
            <w:tcBorders>
              <w:top w:val="nil"/>
              <w:left w:val="nil"/>
              <w:bottom w:val="single" w:sz="4" w:space="0" w:color="auto"/>
              <w:right w:val="single" w:sz="4" w:space="0" w:color="auto"/>
            </w:tcBorders>
            <w:shd w:val="clear" w:color="auto" w:fill="auto"/>
            <w:hideMark/>
          </w:tcPr>
          <w:p w14:paraId="7C080784"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xml:space="preserve">Monetary amount, credit/debit flag code, payment method code, effective settlement date </w:t>
            </w:r>
          </w:p>
        </w:tc>
      </w:tr>
      <w:tr w:rsidR="00E56BAE" w:rsidRPr="00E56BAE" w14:paraId="1D5D7213" w14:textId="77777777" w:rsidTr="00E56BAE">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C82D2EF"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TRN~3~2008062006024344</w:t>
            </w:r>
          </w:p>
        </w:tc>
        <w:tc>
          <w:tcPr>
            <w:tcW w:w="4480" w:type="dxa"/>
            <w:tcBorders>
              <w:top w:val="nil"/>
              <w:left w:val="nil"/>
              <w:bottom w:val="single" w:sz="4" w:space="0" w:color="auto"/>
              <w:right w:val="single" w:sz="4" w:space="0" w:color="auto"/>
            </w:tcBorders>
            <w:shd w:val="clear" w:color="auto" w:fill="auto"/>
            <w:hideMark/>
          </w:tcPr>
          <w:p w14:paraId="21E305AD"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Trace reference number</w:t>
            </w:r>
          </w:p>
        </w:tc>
      </w:tr>
      <w:tr w:rsidR="00E56BAE" w:rsidRPr="00E56BAE" w14:paraId="55ED6C3F" w14:textId="77777777" w:rsidTr="00E56BAE">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4EE0D88"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N1~PR~MCTDSP NAME~9~0098765431000</w:t>
            </w:r>
          </w:p>
        </w:tc>
        <w:tc>
          <w:tcPr>
            <w:tcW w:w="4480" w:type="dxa"/>
            <w:tcBorders>
              <w:top w:val="nil"/>
              <w:left w:val="nil"/>
              <w:bottom w:val="single" w:sz="4" w:space="0" w:color="auto"/>
              <w:right w:val="single" w:sz="4" w:space="0" w:color="auto"/>
            </w:tcBorders>
            <w:shd w:val="clear" w:color="auto" w:fill="auto"/>
            <w:hideMark/>
          </w:tcPr>
          <w:p w14:paraId="5B89F0F2" w14:textId="77777777" w:rsidR="00E56BAE" w:rsidRPr="00E56BAE" w:rsidRDefault="00E56BAE" w:rsidP="00E56BAE">
            <w:pPr>
              <w:rPr>
                <w:rFonts w:ascii="Calibri" w:hAnsi="Calibri" w:cs="Calibri"/>
                <w:color w:val="000000"/>
                <w:sz w:val="22"/>
                <w:szCs w:val="22"/>
              </w:rPr>
            </w:pPr>
            <w:del w:id="22" w:author="MCT" w:date="2023-02-14T08:36:00Z">
              <w:r w:rsidRPr="00E56BAE" w:rsidDel="0088669E">
                <w:rPr>
                  <w:rFonts w:ascii="Calibri" w:hAnsi="Calibri" w:cs="Calibri"/>
                  <w:color w:val="000000"/>
                  <w:sz w:val="22"/>
                  <w:szCs w:val="22"/>
                </w:rPr>
                <w:delText xml:space="preserve">MCTDSP </w:delText>
              </w:r>
            </w:del>
            <w:ins w:id="23" w:author="MCT" w:date="2023-02-14T08:36:00Z">
              <w:r w:rsidR="0088669E">
                <w:rPr>
                  <w:rFonts w:ascii="Calibri" w:hAnsi="Calibri" w:cs="Calibri"/>
                  <w:color w:val="000000"/>
                  <w:sz w:val="22"/>
                  <w:szCs w:val="22"/>
                </w:rPr>
                <w:t xml:space="preserve">MOU/EC </w:t>
              </w:r>
              <w:r w:rsidR="0088669E" w:rsidRPr="00E56BAE">
                <w:rPr>
                  <w:rFonts w:ascii="Calibri" w:hAnsi="Calibri" w:cs="Calibri"/>
                  <w:color w:val="000000"/>
                  <w:sz w:val="22"/>
                  <w:szCs w:val="22"/>
                </w:rPr>
                <w:t xml:space="preserve">TDSP </w:t>
              </w:r>
            </w:ins>
            <w:r w:rsidRPr="00E56BAE">
              <w:rPr>
                <w:rFonts w:ascii="Calibri" w:hAnsi="Calibri" w:cs="Calibri"/>
                <w:color w:val="000000"/>
                <w:sz w:val="22"/>
                <w:szCs w:val="22"/>
              </w:rPr>
              <w:t>Name and DUNS Number, Payer</w:t>
            </w:r>
          </w:p>
        </w:tc>
      </w:tr>
      <w:tr w:rsidR="00E56BAE" w:rsidRPr="00E56BAE" w14:paraId="48F50AE5" w14:textId="77777777" w:rsidTr="00E56BAE">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5EA22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N1~PE~CR NAME~9~9876543211000</w:t>
            </w:r>
          </w:p>
        </w:tc>
        <w:tc>
          <w:tcPr>
            <w:tcW w:w="4480" w:type="dxa"/>
            <w:tcBorders>
              <w:top w:val="nil"/>
              <w:left w:val="nil"/>
              <w:bottom w:val="single" w:sz="4" w:space="0" w:color="auto"/>
              <w:right w:val="single" w:sz="4" w:space="0" w:color="auto"/>
            </w:tcBorders>
            <w:shd w:val="clear" w:color="auto" w:fill="auto"/>
            <w:hideMark/>
          </w:tcPr>
          <w:p w14:paraId="197F6FE9"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CR Name and DUNS Number, Payee</w:t>
            </w:r>
          </w:p>
        </w:tc>
      </w:tr>
      <w:tr w:rsidR="00E56BAE" w:rsidRPr="00E56BAE" w14:paraId="3E6EEF08" w14:textId="77777777" w:rsidTr="00E56BAE">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AFD771"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ENT~1</w:t>
            </w:r>
          </w:p>
        </w:tc>
        <w:tc>
          <w:tcPr>
            <w:tcW w:w="4480" w:type="dxa"/>
            <w:tcBorders>
              <w:top w:val="nil"/>
              <w:left w:val="nil"/>
              <w:bottom w:val="single" w:sz="4" w:space="0" w:color="auto"/>
              <w:right w:val="single" w:sz="4" w:space="0" w:color="auto"/>
            </w:tcBorders>
            <w:shd w:val="clear" w:color="auto" w:fill="auto"/>
            <w:hideMark/>
          </w:tcPr>
          <w:p w14:paraId="23E90B9B"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Entity Assigned Number</w:t>
            </w:r>
          </w:p>
        </w:tc>
      </w:tr>
      <w:tr w:rsidR="00E56BAE" w:rsidRPr="00E56BAE" w14:paraId="56A1BADD" w14:textId="77777777" w:rsidTr="00E56BAE">
        <w:trPr>
          <w:trHeight w:val="300"/>
        </w:trPr>
        <w:tc>
          <w:tcPr>
            <w:tcW w:w="400" w:type="dxa"/>
            <w:tcBorders>
              <w:top w:val="nil"/>
              <w:left w:val="nil"/>
              <w:bottom w:val="nil"/>
              <w:right w:val="single" w:sz="4" w:space="0" w:color="auto"/>
            </w:tcBorders>
            <w:shd w:val="clear" w:color="auto" w:fill="auto"/>
            <w:hideMark/>
          </w:tcPr>
          <w:p w14:paraId="40D4E8D0"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42F44469"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RMR~11~14710-001~PO~10.01</w:t>
            </w:r>
          </w:p>
        </w:tc>
        <w:tc>
          <w:tcPr>
            <w:tcW w:w="4480" w:type="dxa"/>
            <w:tcBorders>
              <w:top w:val="nil"/>
              <w:left w:val="nil"/>
              <w:bottom w:val="single" w:sz="4" w:space="0" w:color="auto"/>
              <w:right w:val="single" w:sz="4" w:space="0" w:color="auto"/>
            </w:tcBorders>
            <w:shd w:val="clear" w:color="auto" w:fill="auto"/>
            <w:hideMark/>
          </w:tcPr>
          <w:p w14:paraId="2FF1499C"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CR Customer Account Number, Amount</w:t>
            </w:r>
          </w:p>
        </w:tc>
      </w:tr>
      <w:tr w:rsidR="00E56BAE" w:rsidRPr="00E56BAE" w14:paraId="3F045816" w14:textId="77777777" w:rsidTr="00E56BAE">
        <w:trPr>
          <w:trHeight w:val="300"/>
        </w:trPr>
        <w:tc>
          <w:tcPr>
            <w:tcW w:w="400" w:type="dxa"/>
            <w:tcBorders>
              <w:top w:val="nil"/>
              <w:left w:val="nil"/>
              <w:bottom w:val="nil"/>
              <w:right w:val="nil"/>
            </w:tcBorders>
            <w:shd w:val="clear" w:color="auto" w:fill="auto"/>
            <w:hideMark/>
          </w:tcPr>
          <w:p w14:paraId="158A9E48" w14:textId="77777777" w:rsidR="00E56BAE" w:rsidRPr="00E56BAE" w:rsidRDefault="00E56BAE" w:rsidP="00E56BAE">
            <w:pPr>
              <w:rPr>
                <w:rFonts w:ascii="Calibri" w:hAnsi="Calibri" w:cs="Calibri"/>
                <w:color w:val="000000"/>
                <w:sz w:val="22"/>
                <w:szCs w:val="22"/>
              </w:rPr>
            </w:pPr>
          </w:p>
        </w:tc>
        <w:tc>
          <w:tcPr>
            <w:tcW w:w="400" w:type="dxa"/>
            <w:tcBorders>
              <w:top w:val="nil"/>
              <w:left w:val="nil"/>
              <w:bottom w:val="single" w:sz="4" w:space="0" w:color="auto"/>
              <w:right w:val="single" w:sz="4" w:space="0" w:color="auto"/>
            </w:tcBorders>
            <w:shd w:val="clear" w:color="auto" w:fill="auto"/>
            <w:hideMark/>
          </w:tcPr>
          <w:p w14:paraId="01E6FC8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1571E49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REF~Q5~~123456789101112311</w:t>
            </w:r>
          </w:p>
        </w:tc>
        <w:tc>
          <w:tcPr>
            <w:tcW w:w="4480" w:type="dxa"/>
            <w:tcBorders>
              <w:top w:val="nil"/>
              <w:left w:val="nil"/>
              <w:bottom w:val="single" w:sz="4" w:space="0" w:color="auto"/>
              <w:right w:val="single" w:sz="4" w:space="0" w:color="auto"/>
            </w:tcBorders>
            <w:shd w:val="clear" w:color="auto" w:fill="auto"/>
            <w:hideMark/>
          </w:tcPr>
          <w:p w14:paraId="4D5B34C5"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ESI ID</w:t>
            </w:r>
          </w:p>
        </w:tc>
      </w:tr>
      <w:tr w:rsidR="00E56BAE" w:rsidRPr="00E56BAE" w14:paraId="50566072" w14:textId="77777777" w:rsidTr="00E56BAE">
        <w:trPr>
          <w:trHeight w:val="300"/>
        </w:trPr>
        <w:tc>
          <w:tcPr>
            <w:tcW w:w="400" w:type="dxa"/>
            <w:tcBorders>
              <w:top w:val="nil"/>
              <w:left w:val="nil"/>
              <w:bottom w:val="nil"/>
              <w:right w:val="single" w:sz="4" w:space="0" w:color="auto"/>
            </w:tcBorders>
            <w:shd w:val="clear" w:color="auto" w:fill="auto"/>
            <w:hideMark/>
          </w:tcPr>
          <w:p w14:paraId="24B41AC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2C736B5B"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RMR~11~12598-003~PO~8.03</w:t>
            </w:r>
          </w:p>
        </w:tc>
        <w:tc>
          <w:tcPr>
            <w:tcW w:w="4480" w:type="dxa"/>
            <w:tcBorders>
              <w:top w:val="nil"/>
              <w:left w:val="nil"/>
              <w:bottom w:val="single" w:sz="4" w:space="0" w:color="auto"/>
              <w:right w:val="single" w:sz="4" w:space="0" w:color="auto"/>
            </w:tcBorders>
            <w:shd w:val="clear" w:color="auto" w:fill="auto"/>
            <w:hideMark/>
          </w:tcPr>
          <w:p w14:paraId="62EA4498"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CR Customer Account Number, Amount</w:t>
            </w:r>
          </w:p>
        </w:tc>
      </w:tr>
      <w:tr w:rsidR="00E56BAE" w:rsidRPr="00E56BAE" w14:paraId="3FA971AC" w14:textId="77777777" w:rsidTr="00E56BAE">
        <w:trPr>
          <w:trHeight w:val="300"/>
        </w:trPr>
        <w:tc>
          <w:tcPr>
            <w:tcW w:w="400" w:type="dxa"/>
            <w:tcBorders>
              <w:top w:val="nil"/>
              <w:left w:val="nil"/>
              <w:bottom w:val="nil"/>
              <w:right w:val="nil"/>
            </w:tcBorders>
            <w:shd w:val="clear" w:color="auto" w:fill="auto"/>
            <w:hideMark/>
          </w:tcPr>
          <w:p w14:paraId="1CBEDE77" w14:textId="77777777" w:rsidR="00E56BAE" w:rsidRPr="00E56BAE" w:rsidRDefault="00E56BAE" w:rsidP="00E56BAE">
            <w:pPr>
              <w:rPr>
                <w:rFonts w:ascii="Calibri" w:hAnsi="Calibri" w:cs="Calibri"/>
                <w:color w:val="000000"/>
                <w:sz w:val="22"/>
                <w:szCs w:val="22"/>
              </w:rPr>
            </w:pPr>
          </w:p>
        </w:tc>
        <w:tc>
          <w:tcPr>
            <w:tcW w:w="400" w:type="dxa"/>
            <w:tcBorders>
              <w:top w:val="nil"/>
              <w:left w:val="nil"/>
              <w:bottom w:val="single" w:sz="4" w:space="0" w:color="auto"/>
              <w:right w:val="single" w:sz="4" w:space="0" w:color="auto"/>
            </w:tcBorders>
            <w:shd w:val="clear" w:color="auto" w:fill="auto"/>
            <w:hideMark/>
          </w:tcPr>
          <w:p w14:paraId="61694808"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1EFD3BB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REF~Q5~~123456789101112312</w:t>
            </w:r>
          </w:p>
        </w:tc>
        <w:tc>
          <w:tcPr>
            <w:tcW w:w="4480" w:type="dxa"/>
            <w:tcBorders>
              <w:top w:val="nil"/>
              <w:left w:val="nil"/>
              <w:bottom w:val="single" w:sz="4" w:space="0" w:color="auto"/>
              <w:right w:val="single" w:sz="4" w:space="0" w:color="auto"/>
            </w:tcBorders>
            <w:shd w:val="clear" w:color="auto" w:fill="auto"/>
            <w:hideMark/>
          </w:tcPr>
          <w:p w14:paraId="73E8A90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ESI ID</w:t>
            </w:r>
          </w:p>
        </w:tc>
      </w:tr>
      <w:tr w:rsidR="00E56BAE" w:rsidRPr="00E56BAE" w14:paraId="45C5CDAB" w14:textId="77777777" w:rsidTr="00E56BAE">
        <w:trPr>
          <w:trHeight w:val="300"/>
        </w:trPr>
        <w:tc>
          <w:tcPr>
            <w:tcW w:w="400" w:type="dxa"/>
            <w:tcBorders>
              <w:top w:val="nil"/>
              <w:left w:val="nil"/>
              <w:bottom w:val="nil"/>
              <w:right w:val="single" w:sz="4" w:space="0" w:color="auto"/>
            </w:tcBorders>
            <w:shd w:val="clear" w:color="auto" w:fill="auto"/>
            <w:hideMark/>
          </w:tcPr>
          <w:p w14:paraId="627A9E56"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151934B1"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RMR~11~2283-001~PO~144.29</w:t>
            </w:r>
          </w:p>
        </w:tc>
        <w:tc>
          <w:tcPr>
            <w:tcW w:w="4480" w:type="dxa"/>
            <w:tcBorders>
              <w:top w:val="nil"/>
              <w:left w:val="nil"/>
              <w:bottom w:val="single" w:sz="4" w:space="0" w:color="auto"/>
              <w:right w:val="single" w:sz="4" w:space="0" w:color="auto"/>
            </w:tcBorders>
            <w:shd w:val="clear" w:color="auto" w:fill="auto"/>
            <w:hideMark/>
          </w:tcPr>
          <w:p w14:paraId="03072FEA"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CR Customer Account Number, Amount</w:t>
            </w:r>
          </w:p>
        </w:tc>
      </w:tr>
      <w:tr w:rsidR="00E56BAE" w:rsidRPr="00E56BAE" w14:paraId="1A3B7450" w14:textId="77777777" w:rsidTr="00E56BAE">
        <w:trPr>
          <w:trHeight w:val="300"/>
        </w:trPr>
        <w:tc>
          <w:tcPr>
            <w:tcW w:w="400" w:type="dxa"/>
            <w:tcBorders>
              <w:top w:val="nil"/>
              <w:left w:val="nil"/>
              <w:bottom w:val="nil"/>
              <w:right w:val="nil"/>
            </w:tcBorders>
            <w:shd w:val="clear" w:color="auto" w:fill="auto"/>
            <w:hideMark/>
          </w:tcPr>
          <w:p w14:paraId="506FF2A9" w14:textId="77777777" w:rsidR="00E56BAE" w:rsidRPr="00E56BAE" w:rsidRDefault="00E56BAE" w:rsidP="00E56BAE">
            <w:pPr>
              <w:rPr>
                <w:rFonts w:ascii="Calibri" w:hAnsi="Calibri" w:cs="Calibri"/>
                <w:color w:val="000000"/>
                <w:sz w:val="22"/>
                <w:szCs w:val="22"/>
              </w:rPr>
            </w:pPr>
          </w:p>
        </w:tc>
        <w:tc>
          <w:tcPr>
            <w:tcW w:w="400" w:type="dxa"/>
            <w:tcBorders>
              <w:top w:val="nil"/>
              <w:left w:val="nil"/>
              <w:bottom w:val="single" w:sz="4" w:space="0" w:color="auto"/>
              <w:right w:val="single" w:sz="4" w:space="0" w:color="auto"/>
            </w:tcBorders>
            <w:shd w:val="clear" w:color="auto" w:fill="auto"/>
            <w:hideMark/>
          </w:tcPr>
          <w:p w14:paraId="71BD308E"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01FCBEC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REF~Q5~~123456789101112313</w:t>
            </w:r>
          </w:p>
        </w:tc>
        <w:tc>
          <w:tcPr>
            <w:tcW w:w="4480" w:type="dxa"/>
            <w:tcBorders>
              <w:top w:val="nil"/>
              <w:left w:val="nil"/>
              <w:bottom w:val="single" w:sz="4" w:space="0" w:color="auto"/>
              <w:right w:val="single" w:sz="4" w:space="0" w:color="auto"/>
            </w:tcBorders>
            <w:shd w:val="clear" w:color="auto" w:fill="auto"/>
            <w:hideMark/>
          </w:tcPr>
          <w:p w14:paraId="582EE60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ESI ID</w:t>
            </w:r>
          </w:p>
        </w:tc>
      </w:tr>
      <w:tr w:rsidR="00E56BAE" w:rsidRPr="00E56BAE" w14:paraId="51D7F775" w14:textId="77777777" w:rsidTr="00E56BAE">
        <w:trPr>
          <w:trHeight w:val="300"/>
        </w:trPr>
        <w:tc>
          <w:tcPr>
            <w:tcW w:w="400" w:type="dxa"/>
            <w:tcBorders>
              <w:top w:val="nil"/>
              <w:left w:val="nil"/>
              <w:bottom w:val="nil"/>
              <w:right w:val="single" w:sz="4" w:space="0" w:color="auto"/>
            </w:tcBorders>
            <w:shd w:val="clear" w:color="auto" w:fill="auto"/>
            <w:hideMark/>
          </w:tcPr>
          <w:p w14:paraId="75E9DC67"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27B9563A"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RMR~11~12598-001~AJ~-25.71~~~CS~-25.71</w:t>
            </w:r>
          </w:p>
        </w:tc>
        <w:tc>
          <w:tcPr>
            <w:tcW w:w="4480" w:type="dxa"/>
            <w:tcBorders>
              <w:top w:val="nil"/>
              <w:left w:val="nil"/>
              <w:bottom w:val="single" w:sz="4" w:space="0" w:color="auto"/>
              <w:right w:val="single" w:sz="4" w:space="0" w:color="auto"/>
            </w:tcBorders>
            <w:shd w:val="clear" w:color="auto" w:fill="auto"/>
            <w:hideMark/>
          </w:tcPr>
          <w:p w14:paraId="0C2DBDD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CR Customer Account Number, Amount</w:t>
            </w:r>
          </w:p>
        </w:tc>
      </w:tr>
      <w:tr w:rsidR="00E56BAE" w:rsidRPr="00E56BAE" w14:paraId="7499C002" w14:textId="77777777" w:rsidTr="00E56BAE">
        <w:trPr>
          <w:trHeight w:val="300"/>
        </w:trPr>
        <w:tc>
          <w:tcPr>
            <w:tcW w:w="400" w:type="dxa"/>
            <w:tcBorders>
              <w:top w:val="nil"/>
              <w:left w:val="nil"/>
              <w:bottom w:val="nil"/>
              <w:right w:val="nil"/>
            </w:tcBorders>
            <w:shd w:val="clear" w:color="auto" w:fill="auto"/>
            <w:hideMark/>
          </w:tcPr>
          <w:p w14:paraId="653D18FF" w14:textId="77777777" w:rsidR="00E56BAE" w:rsidRPr="00E56BAE" w:rsidRDefault="00E56BAE" w:rsidP="00E56BAE">
            <w:pPr>
              <w:rPr>
                <w:rFonts w:ascii="Calibri" w:hAnsi="Calibri" w:cs="Calibri"/>
                <w:color w:val="000000"/>
                <w:sz w:val="22"/>
                <w:szCs w:val="22"/>
              </w:rPr>
            </w:pPr>
          </w:p>
        </w:tc>
        <w:tc>
          <w:tcPr>
            <w:tcW w:w="400" w:type="dxa"/>
            <w:tcBorders>
              <w:top w:val="nil"/>
              <w:left w:val="nil"/>
              <w:bottom w:val="single" w:sz="4" w:space="0" w:color="auto"/>
              <w:right w:val="single" w:sz="4" w:space="0" w:color="auto"/>
            </w:tcBorders>
            <w:shd w:val="clear" w:color="auto" w:fill="auto"/>
            <w:hideMark/>
          </w:tcPr>
          <w:p w14:paraId="73F4D22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122E9150"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REF~Q5~~123456789101112314</w:t>
            </w:r>
          </w:p>
        </w:tc>
        <w:tc>
          <w:tcPr>
            <w:tcW w:w="4480" w:type="dxa"/>
            <w:tcBorders>
              <w:top w:val="nil"/>
              <w:left w:val="nil"/>
              <w:bottom w:val="single" w:sz="4" w:space="0" w:color="auto"/>
              <w:right w:val="single" w:sz="4" w:space="0" w:color="auto"/>
            </w:tcBorders>
            <w:shd w:val="clear" w:color="auto" w:fill="auto"/>
            <w:hideMark/>
          </w:tcPr>
          <w:p w14:paraId="1F8962A3"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ESI ID</w:t>
            </w:r>
          </w:p>
        </w:tc>
      </w:tr>
      <w:tr w:rsidR="00E56BAE" w:rsidRPr="00E56BAE" w14:paraId="4D184753" w14:textId="77777777" w:rsidTr="00E56BAE">
        <w:trPr>
          <w:trHeight w:val="6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96800CA"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SE~15~000000001</w:t>
            </w:r>
          </w:p>
        </w:tc>
        <w:tc>
          <w:tcPr>
            <w:tcW w:w="4480" w:type="dxa"/>
            <w:tcBorders>
              <w:top w:val="nil"/>
              <w:left w:val="nil"/>
              <w:bottom w:val="single" w:sz="4" w:space="0" w:color="auto"/>
              <w:right w:val="single" w:sz="4" w:space="0" w:color="auto"/>
            </w:tcBorders>
            <w:shd w:val="clear" w:color="auto" w:fill="auto"/>
            <w:hideMark/>
          </w:tcPr>
          <w:p w14:paraId="35F32D29" w14:textId="77777777" w:rsidR="00E56BAE" w:rsidRPr="00E56BAE" w:rsidRDefault="00E56BAE" w:rsidP="00E56BAE">
            <w:pPr>
              <w:rPr>
                <w:rFonts w:ascii="Calibri" w:hAnsi="Calibri" w:cs="Calibri"/>
                <w:color w:val="000000"/>
                <w:sz w:val="22"/>
                <w:szCs w:val="22"/>
              </w:rPr>
            </w:pPr>
            <w:r w:rsidRPr="00E56BAE">
              <w:rPr>
                <w:rFonts w:ascii="Calibri" w:hAnsi="Calibri" w:cs="Calibri"/>
                <w:color w:val="000000"/>
                <w:sz w:val="22"/>
                <w:szCs w:val="22"/>
              </w:rPr>
              <w:t>Number of Segments, Transaction Set Control Number</w:t>
            </w:r>
          </w:p>
        </w:tc>
      </w:tr>
    </w:tbl>
    <w:p w14:paraId="3775154B" w14:textId="77777777" w:rsidR="00E56BAE" w:rsidRPr="00D635EF" w:rsidRDefault="00E56BAE" w:rsidP="00D635EF">
      <w:pPr>
        <w:rPr>
          <w:b/>
          <w:bCs/>
          <w:color w:val="000000"/>
        </w:rPr>
      </w:pPr>
    </w:p>
    <w:p w14:paraId="21BEA56E" w14:textId="77777777" w:rsidR="00284F4C" w:rsidRPr="002662B6" w:rsidRDefault="00284F4C" w:rsidP="002662B6">
      <w:pPr>
        <w:rPr>
          <w:rFonts w:ascii="Calibri" w:hAnsi="Calibri"/>
          <w:sz w:val="22"/>
          <w:szCs w:val="22"/>
        </w:rPr>
      </w:pPr>
    </w:p>
    <w:p w14:paraId="29DD35DE" w14:textId="77777777" w:rsidR="00673A9C" w:rsidRDefault="00673A9C">
      <w:pPr>
        <w:tabs>
          <w:tab w:val="right" w:pos="1800"/>
          <w:tab w:val="left" w:pos="2160"/>
        </w:tabs>
        <w:jc w:val="center"/>
        <w:rPr>
          <w:b/>
          <w:bCs/>
          <w:snapToGrid w:val="0"/>
          <w:sz w:val="48"/>
          <w:szCs w:val="48"/>
        </w:rPr>
      </w:pPr>
    </w:p>
    <w:p w14:paraId="26685560" w14:textId="77777777" w:rsidR="00673A9C" w:rsidRDefault="00673A9C">
      <w:pPr>
        <w:tabs>
          <w:tab w:val="right" w:pos="1800"/>
          <w:tab w:val="left" w:pos="2160"/>
        </w:tabs>
        <w:jc w:val="center"/>
        <w:rPr>
          <w:b/>
          <w:bCs/>
          <w:snapToGrid w:val="0"/>
          <w:sz w:val="48"/>
          <w:szCs w:val="48"/>
        </w:rPr>
      </w:pPr>
    </w:p>
    <w:p w14:paraId="0BA0018B" w14:textId="77777777" w:rsidR="00673A9C" w:rsidRDefault="00673A9C">
      <w:pPr>
        <w:tabs>
          <w:tab w:val="right" w:pos="1800"/>
          <w:tab w:val="left" w:pos="2160"/>
        </w:tabs>
        <w:jc w:val="center"/>
        <w:rPr>
          <w:b/>
          <w:bCs/>
          <w:snapToGrid w:val="0"/>
          <w:sz w:val="48"/>
          <w:szCs w:val="48"/>
        </w:rPr>
      </w:pPr>
    </w:p>
    <w:p w14:paraId="1467F7C8" w14:textId="77777777" w:rsidR="00673A9C" w:rsidRDefault="00673A9C">
      <w:pPr>
        <w:tabs>
          <w:tab w:val="right" w:pos="1800"/>
          <w:tab w:val="left" w:pos="2160"/>
        </w:tabs>
        <w:jc w:val="center"/>
        <w:rPr>
          <w:b/>
          <w:bCs/>
          <w:snapToGrid w:val="0"/>
          <w:sz w:val="48"/>
          <w:szCs w:val="48"/>
        </w:rPr>
      </w:pPr>
    </w:p>
    <w:sectPr w:rsidR="00673A9C">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8B362" w14:textId="77777777" w:rsidR="00F36CF0" w:rsidRDefault="00F36CF0">
      <w:r>
        <w:separator/>
      </w:r>
    </w:p>
  </w:endnote>
  <w:endnote w:type="continuationSeparator" w:id="0">
    <w:p w14:paraId="6E675C4E" w14:textId="77777777" w:rsidR="00F36CF0" w:rsidRDefault="00F3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A346D" w14:textId="77777777" w:rsidR="00A9428E" w:rsidRDefault="00A942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4D43F" w14:textId="77777777" w:rsidR="00A050CB" w:rsidRDefault="00A050CB">
    <w:pPr>
      <w:tabs>
        <w:tab w:val="center" w:pos="4680"/>
        <w:tab w:val="right" w:pos="9360"/>
      </w:tabs>
      <w:jc w:val="center"/>
      <w:rPr>
        <w:noProof/>
        <w:snapToGrid w:val="0"/>
      </w:rP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9A1E54">
      <w:rPr>
        <w:noProof/>
        <w:snapToGrid w:val="0"/>
      </w:rPr>
      <w:t>3</w:t>
    </w:r>
    <w:r>
      <w:rPr>
        <w:noProof/>
        <w:snapToGrid w:val="0"/>
      </w:rPr>
      <w:fldChar w:fldCharType="end"/>
    </w:r>
    <w:r>
      <w:rPr>
        <w:noProof/>
        <w:snapToGrid w:val="0"/>
      </w:rPr>
      <w:t xml:space="preserve"> of </w:t>
    </w:r>
    <w:r>
      <w:rPr>
        <w:noProof/>
        <w:snapToGrid w:val="0"/>
      </w:rPr>
      <w:fldChar w:fldCharType="begin"/>
    </w:r>
    <w:r>
      <w:rPr>
        <w:noProof/>
        <w:snapToGrid w:val="0"/>
      </w:rPr>
      <w:instrText xml:space="preserve"> NUMPAGES </w:instrText>
    </w:r>
    <w:r>
      <w:rPr>
        <w:noProof/>
        <w:snapToGrid w:val="0"/>
      </w:rPr>
      <w:fldChar w:fldCharType="separate"/>
    </w:r>
    <w:r w:rsidR="009A1E54">
      <w:rPr>
        <w:noProof/>
        <w:snapToGrid w:val="0"/>
      </w:rPr>
      <w:t>4</w:t>
    </w:r>
    <w:r>
      <w:rPr>
        <w:noProof/>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9CB17" w14:textId="77777777" w:rsidR="00A9428E" w:rsidRDefault="00A94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6669F" w14:textId="77777777" w:rsidR="00F36CF0" w:rsidRDefault="00F36CF0">
      <w:r>
        <w:separator/>
      </w:r>
    </w:p>
  </w:footnote>
  <w:footnote w:type="continuationSeparator" w:id="0">
    <w:p w14:paraId="7BFF9784" w14:textId="77777777" w:rsidR="00F36CF0" w:rsidRDefault="00F36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6A16C" w14:textId="77777777" w:rsidR="00A9428E" w:rsidRDefault="00A942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5503D" w14:textId="77777777" w:rsidR="00A050CB" w:rsidRDefault="00A050CB" w:rsidP="00776B6E">
    <w:pPr>
      <w:pStyle w:val="Header"/>
      <w:widowControl/>
      <w:jc w:val="right"/>
      <w:rPr>
        <w:rFonts w:ascii="Times New Roman" w:hAnsi="Times New Roman" w:cs="Times New Roman"/>
      </w:rPr>
    </w:pPr>
    <w:r>
      <w:rPr>
        <w:rFonts w:ascii="Times New Roman" w:hAnsi="Times New Roman" w:cs="Times New Roman"/>
        <w:b/>
        <w:bCs/>
        <w:sz w:val="24"/>
        <w:szCs w:val="24"/>
      </w:rPr>
      <w:tab/>
    </w:r>
    <w:r>
      <w:rPr>
        <w:rFonts w:ascii="Times New Roman" w:hAnsi="Times New Roman" w:cs="Times New Roman"/>
        <w:b/>
        <w:bCs/>
        <w:sz w:val="24"/>
        <w:szCs w:val="24"/>
      </w:rPr>
      <w:tab/>
      <w:t xml:space="preserve">                         </w:t>
    </w:r>
    <w:r w:rsidR="00175217">
      <w:rPr>
        <w:rFonts w:ascii="Times New Roman" w:hAnsi="Times New Roman" w:cs="Times New Roman"/>
        <w:b/>
        <w:bCs/>
        <w:sz w:val="24"/>
        <w:szCs w:val="24"/>
      </w:rPr>
      <w:t xml:space="preserve">                      </w:t>
    </w:r>
    <w:ins w:id="24" w:author="MCT" w:date="2023-05-01T10:53:00Z">
      <w:r w:rsidR="00A9428E">
        <w:rPr>
          <w:rFonts w:ascii="Times New Roman" w:hAnsi="Times New Roman"/>
          <w:b/>
          <w:sz w:val="24"/>
        </w:rPr>
        <w:t>November 11, 2024</w:t>
      </w:r>
    </w:ins>
    <w:del w:id="25" w:author="MCT" w:date="2023-02-14T08:33:00Z">
      <w:r w:rsidR="00E56BAE" w:rsidDel="0088669E">
        <w:rPr>
          <w:rFonts w:ascii="Times New Roman" w:hAnsi="Times New Roman" w:cs="Times New Roman"/>
          <w:b/>
          <w:bCs/>
          <w:sz w:val="24"/>
          <w:szCs w:val="24"/>
        </w:rPr>
        <w:delText xml:space="preserve">June </w:delText>
      </w:r>
      <w:r w:rsidR="009A1E54" w:rsidDel="0088669E">
        <w:rPr>
          <w:rFonts w:ascii="Times New Roman" w:hAnsi="Times New Roman" w:cs="Times New Roman"/>
          <w:b/>
          <w:bCs/>
          <w:sz w:val="24"/>
          <w:szCs w:val="24"/>
        </w:rPr>
        <w:delText>11</w:delText>
      </w:r>
      <w:r w:rsidR="00E56BAE" w:rsidDel="0088669E">
        <w:rPr>
          <w:rFonts w:ascii="Times New Roman" w:hAnsi="Times New Roman" w:cs="Times New Roman"/>
          <w:b/>
          <w:bCs/>
          <w:sz w:val="24"/>
          <w:szCs w:val="24"/>
        </w:rPr>
        <w:delText>, 2012</w:delText>
      </w:r>
    </w:del>
    <w:r>
      <w:rPr>
        <w:rFonts w:ascii="Times New Roman" w:hAnsi="Times New Roman" w:cs="Times New Roman"/>
        <w:b/>
        <w:bCs/>
        <w:sz w:val="24"/>
        <w:szCs w:val="24"/>
      </w:rPr>
      <w:t xml:space="preserve">                     </w:t>
    </w:r>
    <w:r>
      <w:rPr>
        <w:rFonts w:ascii="Times New Roman" w:hAnsi="Times New Roman" w:cs="Times New Roman"/>
      </w:rPr>
      <w:t xml:space="preserve">820_03: </w:t>
    </w:r>
    <w:r w:rsidR="00E56BAE">
      <w:rPr>
        <w:rFonts w:ascii="Times New Roman" w:hAnsi="Times New Roman" w:cs="Times New Roman"/>
      </w:rPr>
      <w:t>MOU / EC</w:t>
    </w:r>
    <w:r>
      <w:rPr>
        <w:rFonts w:ascii="Times New Roman" w:hAnsi="Times New Roman" w:cs="Times New Roman"/>
      </w:rPr>
      <w:t xml:space="preserve"> Remittance Advice </w:t>
    </w:r>
  </w:p>
  <w:p w14:paraId="653426CC" w14:textId="77777777" w:rsidR="00A050CB" w:rsidRDefault="00A050CB" w:rsidP="00776B6E">
    <w:pPr>
      <w:pStyle w:val="Header"/>
      <w:widowControl/>
      <w:jc w:val="right"/>
      <w:rPr>
        <w:rFonts w:ascii="Times New Roman" w:hAnsi="Times New Roman" w:cs="Times New Roman"/>
      </w:rPr>
    </w:pPr>
    <w:r>
      <w:rPr>
        <w:rFonts w:ascii="Times New Roman" w:hAnsi="Times New Roman" w:cs="Times New Roman"/>
      </w:rPr>
      <w:t xml:space="preserve">Version </w:t>
    </w:r>
    <w:del w:id="26" w:author="MCT" w:date="2023-02-14T08:34:00Z">
      <w:r w:rsidR="00E56BAE" w:rsidDel="0088669E">
        <w:rPr>
          <w:rFonts w:ascii="Times New Roman" w:hAnsi="Times New Roman" w:cs="Times New Roman"/>
        </w:rPr>
        <w:delText>4.0</w:delText>
      </w:r>
    </w:del>
    <w:ins w:id="27" w:author="MCT" w:date="2023-02-14T08:34:00Z">
      <w:r w:rsidR="0088669E">
        <w:rPr>
          <w:rFonts w:ascii="Times New Roman" w:hAnsi="Times New Roman" w:cs="Times New Roman"/>
        </w:rPr>
        <w:t>5.0</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5F2F" w14:textId="77777777" w:rsidR="00A9428E" w:rsidRDefault="00A942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31E83"/>
    <w:multiLevelType w:val="hybridMultilevel"/>
    <w:tmpl w:val="859AE4A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0FB1E83"/>
    <w:multiLevelType w:val="singleLevel"/>
    <w:tmpl w:val="723ABAB0"/>
    <w:lvl w:ilvl="0">
      <w:start w:val="4"/>
      <w:numFmt w:val="decimal"/>
      <w:lvlText w:val="%1."/>
      <w:lvlJc w:val="left"/>
      <w:pPr>
        <w:tabs>
          <w:tab w:val="num" w:pos="540"/>
        </w:tabs>
        <w:ind w:left="540" w:hanging="540"/>
      </w:pPr>
      <w:rPr>
        <w:rFonts w:hint="default"/>
        <w:b/>
        <w:bCs/>
      </w:rPr>
    </w:lvl>
  </w:abstractNum>
  <w:abstractNum w:abstractNumId="2" w15:restartNumberingAfterBreak="0">
    <w:nsid w:val="13402FC4"/>
    <w:multiLevelType w:val="hybridMultilevel"/>
    <w:tmpl w:val="7EDC565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98C5260"/>
    <w:multiLevelType w:val="hybridMultilevel"/>
    <w:tmpl w:val="F52C53A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87E162A"/>
    <w:multiLevelType w:val="hybridMultilevel"/>
    <w:tmpl w:val="F344310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F4B07E0"/>
    <w:multiLevelType w:val="hybridMultilevel"/>
    <w:tmpl w:val="9444916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8375E50"/>
    <w:multiLevelType w:val="hybridMultilevel"/>
    <w:tmpl w:val="CE38BB88"/>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6AED4D4C"/>
    <w:multiLevelType w:val="hybridMultilevel"/>
    <w:tmpl w:val="5CA0E91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77250C27"/>
    <w:multiLevelType w:val="hybridMultilevel"/>
    <w:tmpl w:val="F0A6A9B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B0F3999"/>
    <w:multiLevelType w:val="hybridMultilevel"/>
    <w:tmpl w:val="B090FC50"/>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16cid:durableId="45447077">
    <w:abstractNumId w:val="1"/>
  </w:num>
  <w:num w:numId="2" w16cid:durableId="1124083592">
    <w:abstractNumId w:val="4"/>
  </w:num>
  <w:num w:numId="3" w16cid:durableId="1466195133">
    <w:abstractNumId w:val="9"/>
  </w:num>
  <w:num w:numId="4" w16cid:durableId="2080054293">
    <w:abstractNumId w:val="5"/>
  </w:num>
  <w:num w:numId="5" w16cid:durableId="128473388">
    <w:abstractNumId w:val="2"/>
  </w:num>
  <w:num w:numId="6" w16cid:durableId="691540276">
    <w:abstractNumId w:val="6"/>
  </w:num>
  <w:num w:numId="7" w16cid:durableId="489371554">
    <w:abstractNumId w:val="8"/>
  </w:num>
  <w:num w:numId="8" w16cid:durableId="170023715">
    <w:abstractNumId w:val="3"/>
  </w:num>
  <w:num w:numId="9" w16cid:durableId="610933965">
    <w:abstractNumId w:val="0"/>
  </w:num>
  <w:num w:numId="10" w16cid:durableId="25494178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3A9C"/>
    <w:rsid w:val="00024BA2"/>
    <w:rsid w:val="000A615D"/>
    <w:rsid w:val="000E49EE"/>
    <w:rsid w:val="000F0D8C"/>
    <w:rsid w:val="000F6E04"/>
    <w:rsid w:val="000F718E"/>
    <w:rsid w:val="00171964"/>
    <w:rsid w:val="00172FEE"/>
    <w:rsid w:val="00175217"/>
    <w:rsid w:val="0019574C"/>
    <w:rsid w:val="001E227F"/>
    <w:rsid w:val="00204728"/>
    <w:rsid w:val="00234CFA"/>
    <w:rsid w:val="002662B6"/>
    <w:rsid w:val="00284F4C"/>
    <w:rsid w:val="00343EF8"/>
    <w:rsid w:val="003804AD"/>
    <w:rsid w:val="003B1EF0"/>
    <w:rsid w:val="003C4EA2"/>
    <w:rsid w:val="00413B8F"/>
    <w:rsid w:val="00475948"/>
    <w:rsid w:val="004F7147"/>
    <w:rsid w:val="005003C6"/>
    <w:rsid w:val="005C652F"/>
    <w:rsid w:val="00673A9C"/>
    <w:rsid w:val="00681F8C"/>
    <w:rsid w:val="00776B6E"/>
    <w:rsid w:val="00827075"/>
    <w:rsid w:val="0088669E"/>
    <w:rsid w:val="008E74AB"/>
    <w:rsid w:val="00945A4B"/>
    <w:rsid w:val="009679EF"/>
    <w:rsid w:val="009A1E54"/>
    <w:rsid w:val="009A6F71"/>
    <w:rsid w:val="009E1A01"/>
    <w:rsid w:val="00A050CB"/>
    <w:rsid w:val="00A71FBC"/>
    <w:rsid w:val="00A9428E"/>
    <w:rsid w:val="00AE0D6F"/>
    <w:rsid w:val="00B00C7A"/>
    <w:rsid w:val="00B20142"/>
    <w:rsid w:val="00B475EA"/>
    <w:rsid w:val="00BE79F0"/>
    <w:rsid w:val="00C41915"/>
    <w:rsid w:val="00C67822"/>
    <w:rsid w:val="00CB6478"/>
    <w:rsid w:val="00D635EF"/>
    <w:rsid w:val="00DB5384"/>
    <w:rsid w:val="00DC7E5A"/>
    <w:rsid w:val="00E22898"/>
    <w:rsid w:val="00E32B24"/>
    <w:rsid w:val="00E56BAE"/>
    <w:rsid w:val="00E61754"/>
    <w:rsid w:val="00E67124"/>
    <w:rsid w:val="00E73A92"/>
    <w:rsid w:val="00E75A3D"/>
    <w:rsid w:val="00EA6F76"/>
    <w:rsid w:val="00EB43E9"/>
    <w:rsid w:val="00EC544B"/>
    <w:rsid w:val="00ED7831"/>
    <w:rsid w:val="00EE43B3"/>
    <w:rsid w:val="00EF25FA"/>
    <w:rsid w:val="00F11BDB"/>
    <w:rsid w:val="00F1798F"/>
    <w:rsid w:val="00F36CF0"/>
    <w:rsid w:val="00F56CEB"/>
    <w:rsid w:val="00FD0C3C"/>
    <w:rsid w:val="00FE4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4C2CA4A8"/>
  <w15:chartTrackingRefBased/>
  <w15:docId w15:val="{C223ABBD-D285-49CC-8B90-17D4A6082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4AD"/>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aliases w:val="h2"/>
    <w:basedOn w:val="Normal"/>
    <w:next w:val="Normal"/>
    <w:qFormat/>
    <w:pPr>
      <w:keepNext/>
      <w:jc w:val="center"/>
      <w:outlineLvl w:val="1"/>
    </w:pPr>
    <w:rPr>
      <w:b/>
      <w:bCs/>
      <w:sz w:val="96"/>
      <w:szCs w:val="96"/>
    </w:rPr>
  </w:style>
  <w:style w:type="paragraph" w:styleId="Heading3">
    <w:name w:val="heading 3"/>
    <w:aliases w:val="h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rsid w:val="00171964"/>
    <w:pPr>
      <w:keepNext/>
      <w:widowControl w:val="0"/>
      <w:outlineLvl w:val="6"/>
    </w:pPr>
    <w:rPr>
      <w:b/>
      <w:bCs/>
      <w:sz w:val="40"/>
      <w:szCs w:val="40"/>
    </w:rPr>
  </w:style>
  <w:style w:type="paragraph" w:styleId="Heading8">
    <w:name w:val="heading 8"/>
    <w:basedOn w:val="Normal"/>
    <w:next w:val="Normal"/>
    <w:qFormat/>
    <w:rsid w:val="00171964"/>
    <w:pPr>
      <w:keepNext/>
      <w:ind w:right="144"/>
      <w:outlineLvl w:val="7"/>
    </w:pPr>
    <w:rPr>
      <w:sz w:val="28"/>
      <w:szCs w:val="28"/>
    </w:rPr>
  </w:style>
  <w:style w:type="paragraph" w:styleId="Heading9">
    <w:name w:val="heading 9"/>
    <w:basedOn w:val="Normal"/>
    <w:next w:val="Normal"/>
    <w:qFormat/>
    <w:pPr>
      <w:keepNext/>
      <w:outlineLvl w:val="8"/>
    </w:pPr>
    <w:rPr>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rsid w:val="00171964"/>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sid w:val="00171964"/>
    <w:pPr>
      <w:ind w:right="144"/>
    </w:pPr>
    <w:rPr>
      <w:sz w:val="28"/>
      <w:szCs w:val="28"/>
    </w:rPr>
  </w:style>
  <w:style w:type="paragraph" w:styleId="BodyText2">
    <w:name w:val="Body Text 2"/>
    <w:basedOn w:val="Normal"/>
    <w:rPr>
      <w:b/>
      <w:bCs/>
    </w:r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paragraph" w:customStyle="1" w:styleId="Picture">
    <w:name w:val="Picture"/>
    <w:basedOn w:val="Normal"/>
    <w:next w:val="Normal"/>
    <w:pPr>
      <w:keepNext/>
      <w:spacing w:after="120"/>
    </w:pPr>
    <w:rPr>
      <w:rFonts w:ascii="Garamond" w:hAnsi="Garamond" w:cs="Garamond"/>
      <w:sz w:val="24"/>
      <w:szCs w:val="24"/>
    </w:rPr>
  </w:style>
  <w:style w:type="paragraph" w:styleId="BodyText3">
    <w:name w:val="Body Text 3"/>
    <w:basedOn w:val="Normal"/>
    <w:pPr>
      <w:spacing w:before="120"/>
      <w:jc w:val="center"/>
    </w:pPr>
    <w:rPr>
      <w:rFonts w:ascii="Arial" w:hAnsi="Arial" w:cs="Arial"/>
      <w:b/>
      <w:bCs/>
      <w:sz w:val="40"/>
      <w:szCs w:val="40"/>
    </w:rPr>
  </w:style>
  <w:style w:type="paragraph" w:styleId="Index3">
    <w:name w:val="index 3"/>
    <w:basedOn w:val="Normal"/>
    <w:autoRedefine/>
    <w:semiHidden/>
    <w:pPr>
      <w:spacing w:after="120"/>
    </w:pPr>
    <w:rPr>
      <w:rFonts w:ascii="Courier New" w:hAnsi="Courier New" w:cs="Courier New"/>
      <w:sz w:val="18"/>
      <w:szCs w:val="18"/>
    </w:rPr>
  </w:style>
  <w:style w:type="paragraph" w:styleId="TOC1">
    <w:name w:val="toc 1"/>
    <w:basedOn w:val="Normal"/>
    <w:next w:val="Normal"/>
    <w:autoRedefine/>
    <w:semiHidden/>
    <w:pPr>
      <w:spacing w:before="240"/>
    </w:pPr>
    <w:rPr>
      <w:rFonts w:ascii="Arial" w:hAnsi="Arial" w:cs="Arial"/>
      <w:b/>
      <w:bCs/>
      <w:noProof/>
    </w:rPr>
  </w:style>
  <w:style w:type="paragraph" w:customStyle="1" w:styleId="Element">
    <w:name w:val="Element"/>
    <w:basedOn w:val="Normal"/>
    <w:pPr>
      <w:spacing w:before="60"/>
      <w:ind w:right="144"/>
    </w:pPr>
    <w:rPr>
      <w:rFonts w:ascii="Arial" w:hAnsi="Arial" w:cs="Arial"/>
    </w:rPr>
  </w:style>
  <w:style w:type="paragraph" w:styleId="BodyTextIndent2">
    <w:name w:val="Body Text Indent 2"/>
    <w:basedOn w:val="Normal"/>
    <w:pPr>
      <w:ind w:left="360"/>
    </w:pPr>
  </w:style>
  <w:style w:type="paragraph" w:styleId="BalloonText">
    <w:name w:val="Balloon Text"/>
    <w:basedOn w:val="Normal"/>
    <w:link w:val="BalloonTextChar"/>
    <w:rsid w:val="00E56BAE"/>
    <w:rPr>
      <w:rFonts w:ascii="Tahoma" w:hAnsi="Tahoma" w:cs="Tahoma"/>
      <w:sz w:val="16"/>
      <w:szCs w:val="16"/>
    </w:rPr>
  </w:style>
  <w:style w:type="character" w:customStyle="1" w:styleId="BalloonTextChar">
    <w:name w:val="Balloon Text Char"/>
    <w:link w:val="BalloonText"/>
    <w:rsid w:val="00E56BAE"/>
    <w:rPr>
      <w:rFonts w:ascii="Tahoma" w:hAnsi="Tahoma" w:cs="Tahoma"/>
      <w:sz w:val="16"/>
      <w:szCs w:val="16"/>
    </w:rPr>
  </w:style>
  <w:style w:type="paragraph" w:styleId="Revision">
    <w:name w:val="Revision"/>
    <w:hidden/>
    <w:uiPriority w:val="99"/>
    <w:semiHidden/>
    <w:rsid w:val="00886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516404">
      <w:bodyDiv w:val="1"/>
      <w:marLeft w:val="0"/>
      <w:marRight w:val="0"/>
      <w:marTop w:val="0"/>
      <w:marBottom w:val="0"/>
      <w:divBdr>
        <w:top w:val="none" w:sz="0" w:space="0" w:color="auto"/>
        <w:left w:val="none" w:sz="0" w:space="0" w:color="auto"/>
        <w:bottom w:val="none" w:sz="0" w:space="0" w:color="auto"/>
        <w:right w:val="none" w:sz="0" w:space="0" w:color="auto"/>
      </w:divBdr>
    </w:div>
    <w:div w:id="810443847">
      <w:bodyDiv w:val="1"/>
      <w:marLeft w:val="0"/>
      <w:marRight w:val="0"/>
      <w:marTop w:val="0"/>
      <w:marBottom w:val="0"/>
      <w:divBdr>
        <w:top w:val="none" w:sz="0" w:space="0" w:color="auto"/>
        <w:left w:val="none" w:sz="0" w:space="0" w:color="auto"/>
        <w:bottom w:val="none" w:sz="0" w:space="0" w:color="auto"/>
        <w:right w:val="none" w:sz="0" w:space="0" w:color="auto"/>
      </w:divBdr>
    </w:div>
    <w:div w:id="846167451">
      <w:bodyDiv w:val="1"/>
      <w:marLeft w:val="0"/>
      <w:marRight w:val="0"/>
      <w:marTop w:val="0"/>
      <w:marBottom w:val="0"/>
      <w:divBdr>
        <w:top w:val="none" w:sz="0" w:space="0" w:color="auto"/>
        <w:left w:val="none" w:sz="0" w:space="0" w:color="auto"/>
        <w:bottom w:val="none" w:sz="0" w:space="0" w:color="auto"/>
        <w:right w:val="none" w:sz="0" w:space="0" w:color="auto"/>
      </w:divBdr>
    </w:div>
    <w:div w:id="1060593730">
      <w:bodyDiv w:val="1"/>
      <w:marLeft w:val="0"/>
      <w:marRight w:val="0"/>
      <w:marTop w:val="0"/>
      <w:marBottom w:val="0"/>
      <w:divBdr>
        <w:top w:val="none" w:sz="0" w:space="0" w:color="auto"/>
        <w:left w:val="none" w:sz="0" w:space="0" w:color="auto"/>
        <w:bottom w:val="none" w:sz="0" w:space="0" w:color="auto"/>
        <w:right w:val="none" w:sz="0" w:space="0" w:color="auto"/>
      </w:divBdr>
    </w:div>
    <w:div w:id="1159464708">
      <w:bodyDiv w:val="1"/>
      <w:marLeft w:val="0"/>
      <w:marRight w:val="0"/>
      <w:marTop w:val="0"/>
      <w:marBottom w:val="0"/>
      <w:divBdr>
        <w:top w:val="none" w:sz="0" w:space="0" w:color="auto"/>
        <w:left w:val="none" w:sz="0" w:space="0" w:color="auto"/>
        <w:bottom w:val="none" w:sz="0" w:space="0" w:color="auto"/>
        <w:right w:val="none" w:sz="0" w:space="0" w:color="auto"/>
      </w:divBdr>
    </w:div>
    <w:div w:id="1496653345">
      <w:bodyDiv w:val="1"/>
      <w:marLeft w:val="0"/>
      <w:marRight w:val="0"/>
      <w:marTop w:val="0"/>
      <w:marBottom w:val="0"/>
      <w:divBdr>
        <w:top w:val="none" w:sz="0" w:space="0" w:color="auto"/>
        <w:left w:val="none" w:sz="0" w:space="0" w:color="auto"/>
        <w:bottom w:val="none" w:sz="0" w:space="0" w:color="auto"/>
        <w:right w:val="none" w:sz="0" w:space="0" w:color="auto"/>
      </w:divBdr>
    </w:div>
    <w:div w:id="19002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Texas</vt:lpstr>
    </vt:vector>
  </TitlesOfParts>
  <Company>TXU</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2002-05-14T14:12:00Z</cp:lastPrinted>
  <dcterms:created xsi:type="dcterms:W3CDTF">2024-09-30T18:11:00Z</dcterms:created>
  <dcterms:modified xsi:type="dcterms:W3CDTF">2024-09-30T18:11:00Z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2024-09-30T18:11:14Z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5a642aab-644c-48df-aa79-d7532fce4e5f</vt:lpwstr>
  </property>
  <property fmtid="{D5CDD505-2E9C-101B-9397-08002B2CF9AE}" pid="8" name="MSIP_Label_7084cbda-52b8-46fb-a7b7-cb5bd465ed85_ContentBits">
    <vt:lpwstr>0</vt:lpwstr>
  </property>
</Properties>
</file>