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3A101" w14:textId="77777777" w:rsidR="00900D9E" w:rsidRDefault="00900D9E">
      <w:pPr>
        <w:pStyle w:val="Heading1"/>
      </w:pPr>
      <w:r>
        <w:t>997 Functional Acknowledgment</w:t>
      </w:r>
    </w:p>
    <w:p w14:paraId="6A249853" w14:textId="77777777" w:rsidR="00900D9E" w:rsidRDefault="00900D9E">
      <w:pPr>
        <w:widowControl w:val="0"/>
        <w:adjustRightInd w:val="0"/>
        <w:rPr>
          <w:b/>
          <w:bCs/>
          <w:sz w:val="40"/>
          <w:szCs w:val="40"/>
        </w:rPr>
      </w:pPr>
      <w:r>
        <w:rPr>
          <w:b/>
          <w:bCs/>
          <w:sz w:val="40"/>
          <w:szCs w:val="40"/>
        </w:rPr>
        <w:t> </w:t>
      </w:r>
    </w:p>
    <w:p w14:paraId="18F496C0" w14:textId="77777777" w:rsidR="00900D9E" w:rsidRDefault="00900D9E">
      <w:pPr>
        <w:adjustRightInd w:val="0"/>
        <w:jc w:val="right"/>
        <w:rPr>
          <w:b/>
          <w:bCs/>
          <w:sz w:val="40"/>
          <w:szCs w:val="40"/>
        </w:rPr>
      </w:pPr>
      <w:r>
        <w:rPr>
          <w:b/>
          <w:bCs/>
          <w:sz w:val="20"/>
          <w:szCs w:val="20"/>
        </w:rPr>
        <w:t>Functional Group ID=</w:t>
      </w:r>
      <w:r>
        <w:rPr>
          <w:b/>
          <w:bCs/>
          <w:sz w:val="40"/>
          <w:szCs w:val="40"/>
        </w:rPr>
        <w:t>FA</w:t>
      </w:r>
    </w:p>
    <w:p w14:paraId="7A47FB1E" w14:textId="77777777" w:rsidR="00900D9E" w:rsidRDefault="00900D9E">
      <w:pPr>
        <w:adjustRightInd w:val="0"/>
        <w:rPr>
          <w:b/>
          <w:bCs/>
        </w:rPr>
      </w:pPr>
      <w:r>
        <w:rPr>
          <w:b/>
          <w:bCs/>
        </w:rPr>
        <w:t> </w:t>
      </w:r>
    </w:p>
    <w:p w14:paraId="3679B705" w14:textId="77777777" w:rsidR="00900D9E" w:rsidRDefault="00900D9E">
      <w:pPr>
        <w:adjustRightInd w:val="0"/>
        <w:rPr>
          <w:sz w:val="20"/>
          <w:szCs w:val="20"/>
        </w:rPr>
      </w:pPr>
      <w:r>
        <w:rPr>
          <w:b/>
          <w:bCs/>
        </w:rPr>
        <w:t>Introduction:</w:t>
      </w:r>
    </w:p>
    <w:p w14:paraId="766EFDE0" w14:textId="77777777" w:rsidR="00900D9E" w:rsidRDefault="00900D9E">
      <w:pPr>
        <w:adjustRightInd w:val="0"/>
        <w:rPr>
          <w:sz w:val="20"/>
          <w:szCs w:val="20"/>
        </w:rPr>
      </w:pPr>
      <w:r>
        <w:rPr>
          <w:sz w:val="20"/>
          <w:szCs w:val="20"/>
        </w:rPr>
        <w:t> </w:t>
      </w:r>
    </w:p>
    <w:p w14:paraId="1B0E6A05" w14:textId="77777777" w:rsidR="00900D9E" w:rsidRDefault="00900D9E">
      <w:pPr>
        <w:adjustRightInd w:val="0"/>
        <w:rPr>
          <w:sz w:val="20"/>
          <w:szCs w:val="20"/>
        </w:rPr>
      </w:pPr>
      <w:r>
        <w:rPr>
          <w:sz w:val="20"/>
          <w:szCs w:val="20"/>
        </w:rPr>
        <w:t>This Draft Standard for Trial Use contains the format and establishes the data contents of the Functional Acknowledgment Transaction Set (997) for use within the context of an Electronic Data Interchange (EDI) environment. The transaction set can be used to define the control structures for a set of acknowledgments to indicate the results of the syntactical analysis of the electronically encoded documents. The encoded documents are the transaction sets, which are grouped in functional groups, used in defining transactions for business data interchange. This standard does not cover the semantic meaning of the information encoded in the transaction sets.</w:t>
      </w:r>
    </w:p>
    <w:p w14:paraId="13060E2C" w14:textId="77777777" w:rsidR="00900D9E" w:rsidRDefault="00900D9E">
      <w:pPr>
        <w:adjustRightInd w:val="0"/>
        <w:rPr>
          <w:sz w:val="20"/>
          <w:szCs w:val="20"/>
        </w:rPr>
      </w:pPr>
      <w:r>
        <w:rPr>
          <w:sz w:val="20"/>
          <w:szCs w:val="20"/>
        </w:rPr>
        <w:t> </w:t>
      </w:r>
    </w:p>
    <w:p w14:paraId="6A5A64FB" w14:textId="77777777" w:rsidR="00900D9E" w:rsidRDefault="00900D9E">
      <w:pPr>
        <w:adjustRightInd w:val="0"/>
        <w:rPr>
          <w:b/>
          <w:bCs/>
        </w:rPr>
      </w:pPr>
      <w:r>
        <w:rPr>
          <w:b/>
          <w:bCs/>
        </w:rPr>
        <w:t>Notes:</w:t>
      </w:r>
    </w:p>
    <w:p w14:paraId="28E0D776" w14:textId="77777777" w:rsidR="00900D9E" w:rsidRDefault="00900D9E">
      <w:pPr>
        <w:adjustRightInd w:val="0"/>
        <w:rPr>
          <w:b/>
          <w:bCs/>
        </w:rPr>
      </w:pPr>
      <w:r>
        <w:rPr>
          <w:b/>
          <w:bCs/>
        </w:rPr>
        <w:t> </w:t>
      </w:r>
    </w:p>
    <w:tbl>
      <w:tblPr>
        <w:tblW w:w="0" w:type="auto"/>
        <w:tblCellMar>
          <w:left w:w="0" w:type="dxa"/>
          <w:right w:w="0" w:type="dxa"/>
        </w:tblCellMar>
        <w:tblLook w:val="0000" w:firstRow="0" w:lastRow="0" w:firstColumn="0" w:lastColumn="0" w:noHBand="0" w:noVBand="0"/>
      </w:tblPr>
      <w:tblGrid>
        <w:gridCol w:w="8640"/>
      </w:tblGrid>
      <w:tr w:rsidR="00900D9E" w14:paraId="7D5A0C6E" w14:textId="77777777">
        <w:tc>
          <w:tcPr>
            <w:tcW w:w="9503" w:type="dxa"/>
            <w:shd w:val="pct20" w:color="auto" w:fill="auto"/>
          </w:tcPr>
          <w:p w14:paraId="54B6A162" w14:textId="77777777" w:rsidR="00900D9E" w:rsidRDefault="00900D9E">
            <w:pPr>
              <w:adjustRightInd w:val="0"/>
              <w:ind w:right="144"/>
              <w:rPr>
                <w:sz w:val="20"/>
              </w:rPr>
            </w:pPr>
            <w:r>
              <w:rPr>
                <w:sz w:val="20"/>
                <w:szCs w:val="20"/>
              </w:rPr>
              <w:t>This transaction will be used as a functional acknowledgement for all transactions.</w:t>
            </w:r>
          </w:p>
        </w:tc>
      </w:tr>
    </w:tbl>
    <w:p w14:paraId="029BE461" w14:textId="77777777" w:rsidR="00900D9E" w:rsidRDefault="00900D9E">
      <w:pPr>
        <w:adjustRightInd w:val="0"/>
        <w:rPr>
          <w:b/>
          <w:bCs/>
          <w:sz w:val="16"/>
          <w:szCs w:val="16"/>
        </w:rPr>
      </w:pPr>
      <w:r>
        <w:rPr>
          <w:b/>
          <w:bCs/>
          <w:sz w:val="16"/>
          <w:szCs w:val="16"/>
        </w:rPr>
        <w:t> </w:t>
      </w:r>
    </w:p>
    <w:p w14:paraId="31952000" w14:textId="77777777" w:rsidR="00900D9E" w:rsidRDefault="00900D9E">
      <w:pPr>
        <w:tabs>
          <w:tab w:val="left" w:pos="864"/>
          <w:tab w:val="left" w:pos="1440"/>
          <w:tab w:val="left" w:pos="2160"/>
          <w:tab w:val="center" w:pos="5688"/>
          <w:tab w:val="center" w:pos="6480"/>
          <w:tab w:val="center" w:pos="7487"/>
          <w:tab w:val="center" w:pos="8496"/>
        </w:tabs>
        <w:adjustRightInd w:val="0"/>
        <w:rPr>
          <w:b/>
          <w:bCs/>
          <w:sz w:val="16"/>
          <w:szCs w:val="16"/>
        </w:rPr>
      </w:pPr>
      <w:r>
        <w:rPr>
          <w:b/>
          <w:bCs/>
          <w:sz w:val="16"/>
          <w:szCs w:val="16"/>
        </w:rPr>
        <w:tab/>
        <w:t>Pos.</w:t>
      </w:r>
      <w:r>
        <w:rPr>
          <w:b/>
          <w:bCs/>
          <w:sz w:val="16"/>
          <w:szCs w:val="16"/>
        </w:rPr>
        <w:tab/>
        <w:t>Seg.</w:t>
      </w:r>
      <w:r>
        <w:rPr>
          <w:b/>
          <w:bCs/>
          <w:sz w:val="16"/>
          <w:szCs w:val="16"/>
        </w:rPr>
        <w:tab/>
      </w:r>
      <w:r>
        <w:rPr>
          <w:b/>
          <w:bCs/>
          <w:sz w:val="16"/>
          <w:szCs w:val="16"/>
        </w:rPr>
        <w:tab/>
        <w:t>Req.</w:t>
      </w:r>
      <w:r>
        <w:rPr>
          <w:b/>
          <w:bCs/>
          <w:sz w:val="16"/>
          <w:szCs w:val="16"/>
        </w:rPr>
        <w:tab/>
      </w:r>
      <w:r>
        <w:rPr>
          <w:b/>
          <w:bCs/>
          <w:sz w:val="16"/>
          <w:szCs w:val="16"/>
        </w:rPr>
        <w:tab/>
        <w:t>Loop</w:t>
      </w:r>
      <w:r>
        <w:rPr>
          <w:b/>
          <w:bCs/>
          <w:sz w:val="16"/>
          <w:szCs w:val="16"/>
        </w:rPr>
        <w:tab/>
        <w:t>Notes and</w:t>
      </w:r>
    </w:p>
    <w:p w14:paraId="40F973C6" w14:textId="77777777" w:rsidR="00900D9E" w:rsidRDefault="00900D9E">
      <w:pPr>
        <w:tabs>
          <w:tab w:val="left" w:pos="864"/>
          <w:tab w:val="left" w:pos="1440"/>
          <w:tab w:val="left" w:pos="2160"/>
          <w:tab w:val="center" w:pos="5688"/>
          <w:tab w:val="center" w:pos="6480"/>
          <w:tab w:val="center" w:pos="7487"/>
          <w:tab w:val="center" w:pos="8496"/>
        </w:tabs>
        <w:adjustRightInd w:val="0"/>
        <w:rPr>
          <w:sz w:val="16"/>
          <w:szCs w:val="16"/>
        </w:rPr>
      </w:pPr>
      <w:r>
        <w:rPr>
          <w:b/>
          <w:bCs/>
          <w:sz w:val="16"/>
          <w:szCs w:val="16"/>
          <w:u w:val="single"/>
        </w:rPr>
        <w:tab/>
        <w:t>No.</w:t>
      </w:r>
      <w:r>
        <w:rPr>
          <w:b/>
          <w:bCs/>
          <w:sz w:val="16"/>
          <w:szCs w:val="16"/>
          <w:u w:val="single"/>
        </w:rPr>
        <w:tab/>
        <w:t>ID</w:t>
      </w:r>
      <w:r>
        <w:rPr>
          <w:b/>
          <w:bCs/>
          <w:sz w:val="16"/>
          <w:szCs w:val="16"/>
          <w:u w:val="single"/>
        </w:rPr>
        <w:tab/>
        <w:t>Name</w:t>
      </w:r>
      <w:r>
        <w:rPr>
          <w:b/>
          <w:bCs/>
          <w:sz w:val="16"/>
          <w:szCs w:val="16"/>
          <w:u w:val="single"/>
        </w:rPr>
        <w:tab/>
        <w:t>Des.</w:t>
      </w:r>
      <w:r>
        <w:rPr>
          <w:b/>
          <w:bCs/>
          <w:sz w:val="16"/>
          <w:szCs w:val="16"/>
          <w:u w:val="single"/>
        </w:rPr>
        <w:tab/>
      </w:r>
      <w:proofErr w:type="spellStart"/>
      <w:r>
        <w:rPr>
          <w:b/>
          <w:bCs/>
          <w:sz w:val="16"/>
          <w:szCs w:val="16"/>
          <w:u w:val="single"/>
        </w:rPr>
        <w:t>Max.Use</w:t>
      </w:r>
      <w:proofErr w:type="spellEnd"/>
      <w:r>
        <w:rPr>
          <w:b/>
          <w:bCs/>
          <w:sz w:val="16"/>
          <w:szCs w:val="16"/>
          <w:u w:val="single"/>
        </w:rPr>
        <w:tab/>
        <w:t>Repeat</w:t>
      </w:r>
      <w:r>
        <w:rPr>
          <w:b/>
          <w:bCs/>
          <w:sz w:val="16"/>
          <w:szCs w:val="16"/>
          <w:u w:val="single"/>
        </w:rPr>
        <w:tab/>
        <w:t>Comments</w:t>
      </w:r>
      <w:r>
        <w:rPr>
          <w:b/>
          <w:bCs/>
          <w:sz w:val="16"/>
          <w:szCs w:val="16"/>
          <w:u w:val="single"/>
        </w:rPr>
        <w:tab/>
      </w:r>
    </w:p>
    <w:tbl>
      <w:tblPr>
        <w:tblW w:w="0" w:type="auto"/>
        <w:tblCellMar>
          <w:left w:w="0" w:type="dxa"/>
          <w:right w:w="0" w:type="dxa"/>
        </w:tblCellMar>
        <w:tblLook w:val="0000" w:firstRow="0" w:lastRow="0" w:firstColumn="0" w:lastColumn="0" w:noHBand="0" w:noVBand="0"/>
      </w:tblPr>
      <w:tblGrid>
        <w:gridCol w:w="705"/>
        <w:gridCol w:w="523"/>
        <w:gridCol w:w="647"/>
        <w:gridCol w:w="2596"/>
        <w:gridCol w:w="496"/>
        <w:gridCol w:w="814"/>
        <w:gridCol w:w="902"/>
        <w:gridCol w:w="710"/>
        <w:gridCol w:w="204"/>
        <w:gridCol w:w="204"/>
        <w:gridCol w:w="204"/>
        <w:gridCol w:w="204"/>
        <w:gridCol w:w="212"/>
        <w:gridCol w:w="219"/>
      </w:tblGrid>
      <w:tr w:rsidR="00900D9E" w14:paraId="2E4B4B11" w14:textId="77777777">
        <w:tc>
          <w:tcPr>
            <w:tcW w:w="864" w:type="dxa"/>
          </w:tcPr>
          <w:p w14:paraId="3CDB4042" w14:textId="77777777" w:rsidR="00900D9E" w:rsidRDefault="00900D9E">
            <w:pPr>
              <w:tabs>
                <w:tab w:val="left" w:pos="864"/>
                <w:tab w:val="left" w:pos="1440"/>
                <w:tab w:val="left" w:pos="2160"/>
                <w:tab w:val="center" w:pos="5688"/>
                <w:tab w:val="center" w:pos="6480"/>
                <w:tab w:val="center" w:pos="7487"/>
                <w:tab w:val="center" w:pos="8496"/>
              </w:tabs>
              <w:adjustRightInd w:val="0"/>
              <w:ind w:right="144"/>
              <w:rPr>
                <w:sz w:val="20"/>
              </w:rPr>
            </w:pPr>
            <w:r>
              <w:rPr>
                <w:sz w:val="16"/>
                <w:szCs w:val="16"/>
              </w:rPr>
              <w:t>M</w:t>
            </w:r>
          </w:p>
        </w:tc>
        <w:tc>
          <w:tcPr>
            <w:tcW w:w="576" w:type="dxa"/>
          </w:tcPr>
          <w:p w14:paraId="423CE8D6" w14:textId="77777777" w:rsidR="00900D9E" w:rsidRDefault="00900D9E">
            <w:pPr>
              <w:tabs>
                <w:tab w:val="left" w:pos="864"/>
                <w:tab w:val="left" w:pos="1440"/>
                <w:tab w:val="left" w:pos="2160"/>
                <w:tab w:val="center" w:pos="5688"/>
                <w:tab w:val="center" w:pos="6480"/>
                <w:tab w:val="center" w:pos="7487"/>
                <w:tab w:val="center" w:pos="8496"/>
              </w:tabs>
              <w:adjustRightInd w:val="0"/>
              <w:ind w:right="144"/>
              <w:rPr>
                <w:sz w:val="20"/>
              </w:rPr>
            </w:pPr>
            <w:r>
              <w:rPr>
                <w:sz w:val="16"/>
                <w:szCs w:val="16"/>
              </w:rPr>
              <w:t>010</w:t>
            </w:r>
          </w:p>
        </w:tc>
        <w:tc>
          <w:tcPr>
            <w:tcW w:w="720" w:type="dxa"/>
          </w:tcPr>
          <w:p w14:paraId="35BD30CF" w14:textId="77777777" w:rsidR="00900D9E" w:rsidRDefault="00900D9E">
            <w:pPr>
              <w:tabs>
                <w:tab w:val="left" w:pos="864"/>
                <w:tab w:val="left" w:pos="1440"/>
                <w:tab w:val="left" w:pos="2160"/>
                <w:tab w:val="center" w:pos="5688"/>
                <w:tab w:val="center" w:pos="6480"/>
                <w:tab w:val="center" w:pos="7487"/>
                <w:tab w:val="center" w:pos="8496"/>
              </w:tabs>
              <w:adjustRightInd w:val="0"/>
              <w:ind w:right="144"/>
              <w:rPr>
                <w:sz w:val="20"/>
              </w:rPr>
            </w:pPr>
            <w:r>
              <w:rPr>
                <w:sz w:val="16"/>
                <w:szCs w:val="16"/>
              </w:rPr>
              <w:t>ST</w:t>
            </w:r>
          </w:p>
        </w:tc>
        <w:tc>
          <w:tcPr>
            <w:tcW w:w="3240" w:type="dxa"/>
          </w:tcPr>
          <w:p w14:paraId="36065196" w14:textId="77777777" w:rsidR="00900D9E" w:rsidRDefault="00900D9E">
            <w:pPr>
              <w:tabs>
                <w:tab w:val="left" w:pos="864"/>
                <w:tab w:val="left" w:pos="1440"/>
                <w:tab w:val="left" w:pos="2160"/>
                <w:tab w:val="center" w:pos="5688"/>
                <w:tab w:val="center" w:pos="6480"/>
                <w:tab w:val="center" w:pos="7487"/>
                <w:tab w:val="center" w:pos="8496"/>
              </w:tabs>
              <w:adjustRightInd w:val="0"/>
              <w:ind w:right="144"/>
              <w:rPr>
                <w:sz w:val="20"/>
              </w:rPr>
            </w:pPr>
            <w:r>
              <w:rPr>
                <w:sz w:val="16"/>
                <w:szCs w:val="16"/>
              </w:rPr>
              <w:t>Transaction Set Header</w:t>
            </w:r>
          </w:p>
        </w:tc>
        <w:tc>
          <w:tcPr>
            <w:tcW w:w="576" w:type="dxa"/>
          </w:tcPr>
          <w:p w14:paraId="2B74BFE9" w14:textId="77777777" w:rsidR="00900D9E" w:rsidRDefault="00900D9E">
            <w:pPr>
              <w:adjustRightInd w:val="0"/>
              <w:ind w:right="144"/>
              <w:jc w:val="center"/>
              <w:rPr>
                <w:sz w:val="20"/>
              </w:rPr>
            </w:pPr>
            <w:r>
              <w:rPr>
                <w:sz w:val="16"/>
                <w:szCs w:val="16"/>
              </w:rPr>
              <w:t>M</w:t>
            </w:r>
          </w:p>
        </w:tc>
        <w:tc>
          <w:tcPr>
            <w:tcW w:w="1007" w:type="dxa"/>
          </w:tcPr>
          <w:p w14:paraId="38F30E02" w14:textId="77777777" w:rsidR="00900D9E" w:rsidRDefault="00900D9E">
            <w:pPr>
              <w:adjustRightInd w:val="0"/>
              <w:ind w:right="144"/>
              <w:jc w:val="right"/>
              <w:rPr>
                <w:sz w:val="20"/>
              </w:rPr>
            </w:pPr>
            <w:r>
              <w:rPr>
                <w:sz w:val="16"/>
                <w:szCs w:val="16"/>
              </w:rPr>
              <w:t>1</w:t>
            </w:r>
          </w:p>
        </w:tc>
        <w:tc>
          <w:tcPr>
            <w:tcW w:w="1007" w:type="dxa"/>
          </w:tcPr>
          <w:p w14:paraId="5F6D3DB0" w14:textId="77777777" w:rsidR="00900D9E" w:rsidRDefault="00900D9E">
            <w:pPr>
              <w:adjustRightInd w:val="0"/>
              <w:ind w:right="144"/>
              <w:jc w:val="right"/>
              <w:rPr>
                <w:sz w:val="20"/>
              </w:rPr>
            </w:pPr>
            <w:r>
              <w:t> </w:t>
            </w:r>
          </w:p>
        </w:tc>
        <w:tc>
          <w:tcPr>
            <w:tcW w:w="864" w:type="dxa"/>
          </w:tcPr>
          <w:p w14:paraId="7CE47668" w14:textId="77777777" w:rsidR="00900D9E" w:rsidRDefault="00900D9E">
            <w:pPr>
              <w:adjustRightInd w:val="0"/>
              <w:ind w:right="144"/>
              <w:jc w:val="center"/>
              <w:rPr>
                <w:sz w:val="20"/>
              </w:rPr>
            </w:pPr>
            <w:r>
              <w:rPr>
                <w:sz w:val="16"/>
                <w:szCs w:val="16"/>
              </w:rPr>
              <w:t>n1</w:t>
            </w:r>
          </w:p>
        </w:tc>
        <w:tc>
          <w:tcPr>
            <w:tcW w:w="144" w:type="dxa"/>
          </w:tcPr>
          <w:p w14:paraId="639F5C14" w14:textId="77777777" w:rsidR="00900D9E" w:rsidRDefault="00900D9E">
            <w:pPr>
              <w:adjustRightInd w:val="0"/>
              <w:ind w:right="144"/>
              <w:jc w:val="center"/>
              <w:rPr>
                <w:sz w:val="20"/>
              </w:rPr>
            </w:pPr>
            <w:r>
              <w:t> </w:t>
            </w:r>
          </w:p>
        </w:tc>
        <w:tc>
          <w:tcPr>
            <w:tcW w:w="144" w:type="dxa"/>
          </w:tcPr>
          <w:p w14:paraId="739C6579" w14:textId="77777777" w:rsidR="00900D9E" w:rsidRDefault="00900D9E">
            <w:pPr>
              <w:adjustRightInd w:val="0"/>
              <w:ind w:right="144"/>
              <w:jc w:val="center"/>
              <w:rPr>
                <w:sz w:val="20"/>
              </w:rPr>
            </w:pPr>
            <w:r>
              <w:t> </w:t>
            </w:r>
          </w:p>
        </w:tc>
        <w:tc>
          <w:tcPr>
            <w:tcW w:w="144" w:type="dxa"/>
          </w:tcPr>
          <w:p w14:paraId="51EDB69C" w14:textId="77777777" w:rsidR="00900D9E" w:rsidRDefault="00900D9E">
            <w:pPr>
              <w:adjustRightInd w:val="0"/>
              <w:ind w:right="144"/>
              <w:jc w:val="center"/>
              <w:rPr>
                <w:sz w:val="20"/>
              </w:rPr>
            </w:pPr>
            <w:r>
              <w:t> </w:t>
            </w:r>
          </w:p>
        </w:tc>
        <w:tc>
          <w:tcPr>
            <w:tcW w:w="144" w:type="dxa"/>
          </w:tcPr>
          <w:p w14:paraId="27836EFE" w14:textId="77777777" w:rsidR="00900D9E" w:rsidRDefault="00900D9E">
            <w:pPr>
              <w:adjustRightInd w:val="0"/>
              <w:ind w:right="144"/>
              <w:jc w:val="center"/>
              <w:rPr>
                <w:sz w:val="20"/>
              </w:rPr>
            </w:pPr>
            <w:r>
              <w:t> </w:t>
            </w:r>
          </w:p>
        </w:tc>
        <w:tc>
          <w:tcPr>
            <w:tcW w:w="144" w:type="dxa"/>
          </w:tcPr>
          <w:p w14:paraId="7845C476" w14:textId="77777777" w:rsidR="00900D9E" w:rsidRDefault="00900D9E">
            <w:pPr>
              <w:adjustRightInd w:val="0"/>
              <w:ind w:right="144"/>
              <w:jc w:val="center"/>
              <w:rPr>
                <w:sz w:val="20"/>
              </w:rPr>
            </w:pPr>
            <w:r>
              <w:t> </w:t>
            </w:r>
          </w:p>
        </w:tc>
        <w:tc>
          <w:tcPr>
            <w:tcW w:w="144" w:type="dxa"/>
          </w:tcPr>
          <w:p w14:paraId="278ED9EE" w14:textId="77777777" w:rsidR="00900D9E" w:rsidRDefault="00900D9E">
            <w:pPr>
              <w:adjustRightInd w:val="0"/>
              <w:ind w:right="144"/>
              <w:jc w:val="center"/>
              <w:rPr>
                <w:sz w:val="20"/>
              </w:rPr>
            </w:pPr>
            <w:r>
              <w:t> </w:t>
            </w:r>
          </w:p>
        </w:tc>
      </w:tr>
      <w:tr w:rsidR="00900D9E" w14:paraId="33D924B3" w14:textId="77777777">
        <w:tc>
          <w:tcPr>
            <w:tcW w:w="864" w:type="dxa"/>
          </w:tcPr>
          <w:p w14:paraId="198B8938" w14:textId="77777777" w:rsidR="00900D9E" w:rsidRDefault="00900D9E">
            <w:pPr>
              <w:adjustRightInd w:val="0"/>
              <w:ind w:right="144"/>
              <w:rPr>
                <w:sz w:val="20"/>
              </w:rPr>
            </w:pPr>
            <w:r>
              <w:rPr>
                <w:sz w:val="16"/>
                <w:szCs w:val="16"/>
              </w:rPr>
              <w:t>M</w:t>
            </w:r>
          </w:p>
        </w:tc>
        <w:tc>
          <w:tcPr>
            <w:tcW w:w="576" w:type="dxa"/>
          </w:tcPr>
          <w:p w14:paraId="191BEC1C" w14:textId="77777777" w:rsidR="00900D9E" w:rsidRDefault="00900D9E">
            <w:pPr>
              <w:adjustRightInd w:val="0"/>
              <w:ind w:right="144"/>
              <w:rPr>
                <w:sz w:val="20"/>
              </w:rPr>
            </w:pPr>
            <w:r>
              <w:rPr>
                <w:sz w:val="16"/>
                <w:szCs w:val="16"/>
              </w:rPr>
              <w:t>020</w:t>
            </w:r>
          </w:p>
        </w:tc>
        <w:tc>
          <w:tcPr>
            <w:tcW w:w="720" w:type="dxa"/>
          </w:tcPr>
          <w:p w14:paraId="5F3D9B94" w14:textId="77777777" w:rsidR="00900D9E" w:rsidRDefault="00900D9E">
            <w:pPr>
              <w:adjustRightInd w:val="0"/>
              <w:ind w:right="144"/>
              <w:rPr>
                <w:sz w:val="20"/>
              </w:rPr>
            </w:pPr>
            <w:r>
              <w:rPr>
                <w:sz w:val="16"/>
                <w:szCs w:val="16"/>
              </w:rPr>
              <w:t>AK1</w:t>
            </w:r>
          </w:p>
        </w:tc>
        <w:tc>
          <w:tcPr>
            <w:tcW w:w="3240" w:type="dxa"/>
          </w:tcPr>
          <w:p w14:paraId="59865973" w14:textId="77777777" w:rsidR="00900D9E" w:rsidRDefault="00900D9E">
            <w:pPr>
              <w:adjustRightInd w:val="0"/>
              <w:ind w:right="144"/>
              <w:rPr>
                <w:sz w:val="20"/>
              </w:rPr>
            </w:pPr>
            <w:r>
              <w:rPr>
                <w:sz w:val="16"/>
                <w:szCs w:val="16"/>
              </w:rPr>
              <w:t>Functional Group Response Header</w:t>
            </w:r>
          </w:p>
        </w:tc>
        <w:tc>
          <w:tcPr>
            <w:tcW w:w="576" w:type="dxa"/>
          </w:tcPr>
          <w:p w14:paraId="12228512" w14:textId="77777777" w:rsidR="00900D9E" w:rsidRDefault="00900D9E">
            <w:pPr>
              <w:adjustRightInd w:val="0"/>
              <w:ind w:right="144"/>
              <w:jc w:val="center"/>
              <w:rPr>
                <w:sz w:val="20"/>
              </w:rPr>
            </w:pPr>
            <w:r>
              <w:rPr>
                <w:sz w:val="16"/>
                <w:szCs w:val="16"/>
              </w:rPr>
              <w:t>M</w:t>
            </w:r>
          </w:p>
        </w:tc>
        <w:tc>
          <w:tcPr>
            <w:tcW w:w="1007" w:type="dxa"/>
          </w:tcPr>
          <w:p w14:paraId="5157B36B" w14:textId="77777777" w:rsidR="00900D9E" w:rsidRDefault="00900D9E">
            <w:pPr>
              <w:adjustRightInd w:val="0"/>
              <w:ind w:right="144"/>
              <w:jc w:val="right"/>
              <w:rPr>
                <w:sz w:val="20"/>
              </w:rPr>
            </w:pPr>
            <w:r>
              <w:rPr>
                <w:sz w:val="16"/>
                <w:szCs w:val="16"/>
              </w:rPr>
              <w:t>1</w:t>
            </w:r>
          </w:p>
        </w:tc>
        <w:tc>
          <w:tcPr>
            <w:tcW w:w="1007" w:type="dxa"/>
          </w:tcPr>
          <w:p w14:paraId="2C8AEC56" w14:textId="77777777" w:rsidR="00900D9E" w:rsidRDefault="00900D9E">
            <w:pPr>
              <w:adjustRightInd w:val="0"/>
              <w:ind w:right="144"/>
              <w:jc w:val="right"/>
              <w:rPr>
                <w:sz w:val="20"/>
              </w:rPr>
            </w:pPr>
            <w:r>
              <w:t> </w:t>
            </w:r>
          </w:p>
        </w:tc>
        <w:tc>
          <w:tcPr>
            <w:tcW w:w="864" w:type="dxa"/>
          </w:tcPr>
          <w:p w14:paraId="68995843" w14:textId="77777777" w:rsidR="00900D9E" w:rsidRDefault="00900D9E">
            <w:pPr>
              <w:adjustRightInd w:val="0"/>
              <w:ind w:right="144"/>
              <w:jc w:val="center"/>
              <w:rPr>
                <w:sz w:val="20"/>
              </w:rPr>
            </w:pPr>
            <w:r>
              <w:rPr>
                <w:sz w:val="16"/>
                <w:szCs w:val="16"/>
              </w:rPr>
              <w:t>n2</w:t>
            </w:r>
          </w:p>
        </w:tc>
        <w:tc>
          <w:tcPr>
            <w:tcW w:w="144" w:type="dxa"/>
          </w:tcPr>
          <w:p w14:paraId="5DDBE4F2" w14:textId="77777777" w:rsidR="00900D9E" w:rsidRDefault="00900D9E">
            <w:pPr>
              <w:adjustRightInd w:val="0"/>
              <w:ind w:right="144"/>
              <w:jc w:val="center"/>
              <w:rPr>
                <w:sz w:val="20"/>
              </w:rPr>
            </w:pPr>
            <w:r>
              <w:t> </w:t>
            </w:r>
          </w:p>
        </w:tc>
        <w:tc>
          <w:tcPr>
            <w:tcW w:w="144" w:type="dxa"/>
          </w:tcPr>
          <w:p w14:paraId="57EAF340" w14:textId="77777777" w:rsidR="00900D9E" w:rsidRDefault="00900D9E">
            <w:pPr>
              <w:adjustRightInd w:val="0"/>
              <w:ind w:right="144"/>
              <w:jc w:val="center"/>
              <w:rPr>
                <w:sz w:val="20"/>
              </w:rPr>
            </w:pPr>
            <w:r>
              <w:t> </w:t>
            </w:r>
          </w:p>
        </w:tc>
        <w:tc>
          <w:tcPr>
            <w:tcW w:w="144" w:type="dxa"/>
          </w:tcPr>
          <w:p w14:paraId="6B82C832" w14:textId="77777777" w:rsidR="00900D9E" w:rsidRDefault="00900D9E">
            <w:pPr>
              <w:adjustRightInd w:val="0"/>
              <w:ind w:right="144"/>
              <w:jc w:val="center"/>
              <w:rPr>
                <w:sz w:val="20"/>
              </w:rPr>
            </w:pPr>
            <w:r>
              <w:t> </w:t>
            </w:r>
          </w:p>
        </w:tc>
        <w:tc>
          <w:tcPr>
            <w:tcW w:w="144" w:type="dxa"/>
          </w:tcPr>
          <w:p w14:paraId="1347203A" w14:textId="77777777" w:rsidR="00900D9E" w:rsidRDefault="00900D9E">
            <w:pPr>
              <w:adjustRightInd w:val="0"/>
              <w:ind w:right="144"/>
              <w:jc w:val="center"/>
              <w:rPr>
                <w:sz w:val="20"/>
              </w:rPr>
            </w:pPr>
            <w:r>
              <w:t> </w:t>
            </w:r>
          </w:p>
        </w:tc>
        <w:tc>
          <w:tcPr>
            <w:tcW w:w="144" w:type="dxa"/>
          </w:tcPr>
          <w:p w14:paraId="2AAC0080" w14:textId="77777777" w:rsidR="00900D9E" w:rsidRDefault="00900D9E">
            <w:pPr>
              <w:adjustRightInd w:val="0"/>
              <w:ind w:right="144"/>
              <w:jc w:val="center"/>
              <w:rPr>
                <w:sz w:val="20"/>
              </w:rPr>
            </w:pPr>
            <w:r>
              <w:t> </w:t>
            </w:r>
          </w:p>
        </w:tc>
        <w:tc>
          <w:tcPr>
            <w:tcW w:w="144" w:type="dxa"/>
          </w:tcPr>
          <w:p w14:paraId="239C0784" w14:textId="77777777" w:rsidR="00900D9E" w:rsidRDefault="00900D9E">
            <w:pPr>
              <w:adjustRightInd w:val="0"/>
              <w:ind w:right="144"/>
              <w:jc w:val="center"/>
              <w:rPr>
                <w:sz w:val="20"/>
              </w:rPr>
            </w:pPr>
            <w:r>
              <w:t> </w:t>
            </w:r>
          </w:p>
        </w:tc>
      </w:tr>
      <w:tr w:rsidR="00900D9E" w14:paraId="58FC314C" w14:textId="77777777">
        <w:tc>
          <w:tcPr>
            <w:tcW w:w="864" w:type="dxa"/>
          </w:tcPr>
          <w:p w14:paraId="2C61C763" w14:textId="77777777" w:rsidR="00900D9E" w:rsidRDefault="00900D9E">
            <w:pPr>
              <w:adjustRightInd w:val="0"/>
              <w:ind w:right="144"/>
              <w:rPr>
                <w:sz w:val="20"/>
              </w:rPr>
            </w:pPr>
            <w:r>
              <w:t> </w:t>
            </w:r>
          </w:p>
        </w:tc>
        <w:tc>
          <w:tcPr>
            <w:tcW w:w="576" w:type="dxa"/>
          </w:tcPr>
          <w:p w14:paraId="3E2AEB12" w14:textId="77777777" w:rsidR="00900D9E" w:rsidRDefault="00900D9E">
            <w:pPr>
              <w:adjustRightInd w:val="0"/>
              <w:ind w:right="144"/>
              <w:rPr>
                <w:sz w:val="20"/>
              </w:rPr>
            </w:pPr>
            <w:r>
              <w:t> </w:t>
            </w:r>
          </w:p>
        </w:tc>
        <w:tc>
          <w:tcPr>
            <w:tcW w:w="720" w:type="dxa"/>
          </w:tcPr>
          <w:p w14:paraId="0F88DDAB" w14:textId="77777777" w:rsidR="00900D9E" w:rsidRDefault="00900D9E">
            <w:pPr>
              <w:adjustRightInd w:val="0"/>
              <w:ind w:right="144"/>
              <w:rPr>
                <w:sz w:val="20"/>
              </w:rPr>
            </w:pPr>
            <w:r>
              <w:t> </w:t>
            </w:r>
          </w:p>
        </w:tc>
        <w:tc>
          <w:tcPr>
            <w:tcW w:w="3240" w:type="dxa"/>
            <w:tcBorders>
              <w:top w:val="single" w:sz="6" w:space="0" w:color="auto"/>
              <w:left w:val="nil"/>
              <w:bottom w:val="nil"/>
              <w:right w:val="nil"/>
            </w:tcBorders>
            <w:shd w:val="pct20" w:color="auto" w:fill="auto"/>
          </w:tcPr>
          <w:p w14:paraId="10ACB194" w14:textId="77777777" w:rsidR="00900D9E" w:rsidRDefault="00900D9E">
            <w:pPr>
              <w:adjustRightInd w:val="0"/>
              <w:ind w:right="144"/>
              <w:rPr>
                <w:sz w:val="20"/>
              </w:rPr>
            </w:pPr>
            <w:smartTag w:uri="urn:schemas-microsoft-com:office:smarttags" w:element="place">
              <w:r>
                <w:rPr>
                  <w:sz w:val="16"/>
                  <w:szCs w:val="16"/>
                </w:rPr>
                <w:t>LOOP</w:t>
              </w:r>
            </w:smartTag>
            <w:r>
              <w:rPr>
                <w:sz w:val="16"/>
                <w:szCs w:val="16"/>
              </w:rPr>
              <w:t xml:space="preserve"> ID - AK2</w:t>
            </w:r>
          </w:p>
        </w:tc>
        <w:tc>
          <w:tcPr>
            <w:tcW w:w="576" w:type="dxa"/>
            <w:tcBorders>
              <w:top w:val="single" w:sz="6" w:space="0" w:color="auto"/>
              <w:left w:val="nil"/>
              <w:bottom w:val="nil"/>
              <w:right w:val="nil"/>
            </w:tcBorders>
            <w:shd w:val="pct20" w:color="auto" w:fill="auto"/>
          </w:tcPr>
          <w:p w14:paraId="4C25470B" w14:textId="77777777" w:rsidR="00900D9E" w:rsidRDefault="00900D9E">
            <w:pPr>
              <w:adjustRightInd w:val="0"/>
              <w:ind w:right="144"/>
              <w:rPr>
                <w:sz w:val="20"/>
              </w:rPr>
            </w:pPr>
            <w:r>
              <w:t> </w:t>
            </w:r>
          </w:p>
        </w:tc>
        <w:tc>
          <w:tcPr>
            <w:tcW w:w="1007" w:type="dxa"/>
            <w:tcBorders>
              <w:top w:val="single" w:sz="6" w:space="0" w:color="auto"/>
              <w:left w:val="nil"/>
              <w:bottom w:val="nil"/>
              <w:right w:val="nil"/>
            </w:tcBorders>
            <w:shd w:val="pct20" w:color="auto" w:fill="auto"/>
          </w:tcPr>
          <w:p w14:paraId="4D234763" w14:textId="77777777" w:rsidR="00900D9E" w:rsidRDefault="00900D9E">
            <w:pPr>
              <w:adjustRightInd w:val="0"/>
              <w:ind w:right="144"/>
              <w:rPr>
                <w:sz w:val="20"/>
              </w:rPr>
            </w:pPr>
            <w:r>
              <w:t> </w:t>
            </w:r>
          </w:p>
        </w:tc>
        <w:tc>
          <w:tcPr>
            <w:tcW w:w="1007" w:type="dxa"/>
            <w:tcBorders>
              <w:top w:val="single" w:sz="6" w:space="0" w:color="auto"/>
              <w:left w:val="nil"/>
              <w:bottom w:val="nil"/>
              <w:right w:val="nil"/>
            </w:tcBorders>
            <w:shd w:val="pct20" w:color="auto" w:fill="auto"/>
          </w:tcPr>
          <w:p w14:paraId="5D768B5D" w14:textId="77777777" w:rsidR="00900D9E" w:rsidRDefault="00900D9E">
            <w:pPr>
              <w:adjustRightInd w:val="0"/>
              <w:ind w:right="144"/>
              <w:jc w:val="right"/>
              <w:rPr>
                <w:sz w:val="20"/>
              </w:rPr>
            </w:pPr>
            <w:r>
              <w:rPr>
                <w:sz w:val="16"/>
                <w:szCs w:val="16"/>
              </w:rPr>
              <w:t>999999</w:t>
            </w:r>
          </w:p>
        </w:tc>
        <w:tc>
          <w:tcPr>
            <w:tcW w:w="864" w:type="dxa"/>
            <w:tcBorders>
              <w:top w:val="single" w:sz="6" w:space="0" w:color="auto"/>
              <w:left w:val="nil"/>
              <w:bottom w:val="nil"/>
              <w:right w:val="nil"/>
            </w:tcBorders>
            <w:shd w:val="pct20" w:color="auto" w:fill="auto"/>
          </w:tcPr>
          <w:p w14:paraId="27CD45EE"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09007875"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7219CE6F"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63115F6C"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2C86B00A"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461C487F" w14:textId="77777777" w:rsidR="00900D9E" w:rsidRDefault="00900D9E">
            <w:pPr>
              <w:adjustRightInd w:val="0"/>
              <w:ind w:right="144"/>
              <w:rPr>
                <w:sz w:val="20"/>
              </w:rPr>
            </w:pPr>
            <w:r>
              <w:t> </w:t>
            </w:r>
          </w:p>
        </w:tc>
        <w:tc>
          <w:tcPr>
            <w:tcW w:w="144" w:type="dxa"/>
            <w:tcBorders>
              <w:top w:val="single" w:sz="6" w:space="0" w:color="auto"/>
              <w:left w:val="nil"/>
              <w:bottom w:val="nil"/>
              <w:right w:val="single" w:sz="6" w:space="0" w:color="auto"/>
            </w:tcBorders>
            <w:shd w:val="pct20" w:color="auto" w:fill="auto"/>
          </w:tcPr>
          <w:p w14:paraId="46161A4F" w14:textId="77777777" w:rsidR="00900D9E" w:rsidRDefault="00900D9E">
            <w:pPr>
              <w:adjustRightInd w:val="0"/>
              <w:ind w:right="144"/>
              <w:rPr>
                <w:sz w:val="20"/>
              </w:rPr>
            </w:pPr>
            <w:r>
              <w:t> </w:t>
            </w:r>
          </w:p>
        </w:tc>
      </w:tr>
      <w:tr w:rsidR="00900D9E" w14:paraId="2B9677F0" w14:textId="77777777">
        <w:tc>
          <w:tcPr>
            <w:tcW w:w="864" w:type="dxa"/>
          </w:tcPr>
          <w:p w14:paraId="5DFC2053" w14:textId="77777777" w:rsidR="00900D9E" w:rsidRDefault="00900D9E">
            <w:pPr>
              <w:adjustRightInd w:val="0"/>
              <w:ind w:right="144"/>
              <w:rPr>
                <w:sz w:val="20"/>
              </w:rPr>
            </w:pPr>
            <w:r>
              <w:t> </w:t>
            </w:r>
          </w:p>
        </w:tc>
        <w:tc>
          <w:tcPr>
            <w:tcW w:w="576" w:type="dxa"/>
          </w:tcPr>
          <w:p w14:paraId="2C7109B0" w14:textId="77777777" w:rsidR="00900D9E" w:rsidRDefault="00900D9E">
            <w:pPr>
              <w:adjustRightInd w:val="0"/>
              <w:ind w:right="144"/>
              <w:rPr>
                <w:sz w:val="20"/>
              </w:rPr>
            </w:pPr>
            <w:r>
              <w:rPr>
                <w:sz w:val="16"/>
                <w:szCs w:val="16"/>
              </w:rPr>
              <w:t>030</w:t>
            </w:r>
          </w:p>
        </w:tc>
        <w:tc>
          <w:tcPr>
            <w:tcW w:w="720" w:type="dxa"/>
          </w:tcPr>
          <w:p w14:paraId="078D703F" w14:textId="77777777" w:rsidR="00900D9E" w:rsidRDefault="00900D9E">
            <w:pPr>
              <w:adjustRightInd w:val="0"/>
              <w:ind w:right="144"/>
              <w:rPr>
                <w:sz w:val="20"/>
              </w:rPr>
            </w:pPr>
            <w:r>
              <w:rPr>
                <w:sz w:val="16"/>
                <w:szCs w:val="16"/>
              </w:rPr>
              <w:t>AK2</w:t>
            </w:r>
          </w:p>
        </w:tc>
        <w:tc>
          <w:tcPr>
            <w:tcW w:w="3240" w:type="dxa"/>
          </w:tcPr>
          <w:p w14:paraId="5817C30E" w14:textId="77777777" w:rsidR="00900D9E" w:rsidRDefault="00900D9E">
            <w:pPr>
              <w:adjustRightInd w:val="0"/>
              <w:ind w:right="144"/>
              <w:rPr>
                <w:sz w:val="20"/>
              </w:rPr>
            </w:pPr>
            <w:r>
              <w:rPr>
                <w:sz w:val="16"/>
                <w:szCs w:val="16"/>
              </w:rPr>
              <w:t>Transaction Set Response Header</w:t>
            </w:r>
          </w:p>
        </w:tc>
        <w:tc>
          <w:tcPr>
            <w:tcW w:w="576" w:type="dxa"/>
          </w:tcPr>
          <w:p w14:paraId="22A2C355" w14:textId="77777777" w:rsidR="00900D9E" w:rsidRDefault="00900D9E">
            <w:pPr>
              <w:adjustRightInd w:val="0"/>
              <w:ind w:right="144"/>
              <w:jc w:val="center"/>
              <w:rPr>
                <w:sz w:val="20"/>
              </w:rPr>
            </w:pPr>
            <w:r>
              <w:rPr>
                <w:sz w:val="16"/>
                <w:szCs w:val="16"/>
              </w:rPr>
              <w:t>O</w:t>
            </w:r>
          </w:p>
        </w:tc>
        <w:tc>
          <w:tcPr>
            <w:tcW w:w="1007" w:type="dxa"/>
          </w:tcPr>
          <w:p w14:paraId="592C6626" w14:textId="77777777" w:rsidR="00900D9E" w:rsidRDefault="00900D9E">
            <w:pPr>
              <w:adjustRightInd w:val="0"/>
              <w:ind w:right="144"/>
              <w:jc w:val="right"/>
              <w:rPr>
                <w:sz w:val="20"/>
              </w:rPr>
            </w:pPr>
            <w:r>
              <w:rPr>
                <w:sz w:val="16"/>
                <w:szCs w:val="16"/>
              </w:rPr>
              <w:t>1</w:t>
            </w:r>
          </w:p>
        </w:tc>
        <w:tc>
          <w:tcPr>
            <w:tcW w:w="1007" w:type="dxa"/>
          </w:tcPr>
          <w:p w14:paraId="1757AA95" w14:textId="77777777" w:rsidR="00900D9E" w:rsidRDefault="00900D9E">
            <w:pPr>
              <w:adjustRightInd w:val="0"/>
              <w:ind w:right="144"/>
              <w:jc w:val="right"/>
              <w:rPr>
                <w:sz w:val="20"/>
              </w:rPr>
            </w:pPr>
            <w:r>
              <w:t> </w:t>
            </w:r>
          </w:p>
        </w:tc>
        <w:tc>
          <w:tcPr>
            <w:tcW w:w="864" w:type="dxa"/>
          </w:tcPr>
          <w:p w14:paraId="1937C363" w14:textId="77777777" w:rsidR="00900D9E" w:rsidRDefault="00900D9E">
            <w:pPr>
              <w:adjustRightInd w:val="0"/>
              <w:ind w:right="144"/>
              <w:jc w:val="center"/>
              <w:rPr>
                <w:sz w:val="20"/>
              </w:rPr>
            </w:pPr>
            <w:r>
              <w:rPr>
                <w:sz w:val="16"/>
                <w:szCs w:val="16"/>
              </w:rPr>
              <w:t>n3</w:t>
            </w:r>
          </w:p>
        </w:tc>
        <w:tc>
          <w:tcPr>
            <w:tcW w:w="144" w:type="dxa"/>
          </w:tcPr>
          <w:p w14:paraId="0B4F7BB8" w14:textId="77777777" w:rsidR="00900D9E" w:rsidRDefault="00900D9E">
            <w:pPr>
              <w:adjustRightInd w:val="0"/>
              <w:ind w:right="144"/>
              <w:jc w:val="center"/>
              <w:rPr>
                <w:sz w:val="20"/>
              </w:rPr>
            </w:pPr>
            <w:r>
              <w:t> </w:t>
            </w:r>
          </w:p>
        </w:tc>
        <w:tc>
          <w:tcPr>
            <w:tcW w:w="144" w:type="dxa"/>
          </w:tcPr>
          <w:p w14:paraId="0349F1A7" w14:textId="77777777" w:rsidR="00900D9E" w:rsidRDefault="00900D9E">
            <w:pPr>
              <w:adjustRightInd w:val="0"/>
              <w:ind w:right="144"/>
              <w:jc w:val="center"/>
              <w:rPr>
                <w:sz w:val="20"/>
              </w:rPr>
            </w:pPr>
            <w:r>
              <w:t> </w:t>
            </w:r>
          </w:p>
        </w:tc>
        <w:tc>
          <w:tcPr>
            <w:tcW w:w="144" w:type="dxa"/>
          </w:tcPr>
          <w:p w14:paraId="46C842CC" w14:textId="77777777" w:rsidR="00900D9E" w:rsidRDefault="00900D9E">
            <w:pPr>
              <w:adjustRightInd w:val="0"/>
              <w:ind w:right="144"/>
              <w:jc w:val="center"/>
              <w:rPr>
                <w:sz w:val="20"/>
              </w:rPr>
            </w:pPr>
            <w:r>
              <w:t> </w:t>
            </w:r>
          </w:p>
        </w:tc>
        <w:tc>
          <w:tcPr>
            <w:tcW w:w="144" w:type="dxa"/>
          </w:tcPr>
          <w:p w14:paraId="0BB76F9F" w14:textId="77777777" w:rsidR="00900D9E" w:rsidRDefault="00900D9E">
            <w:pPr>
              <w:adjustRightInd w:val="0"/>
              <w:ind w:right="144"/>
              <w:jc w:val="center"/>
              <w:rPr>
                <w:sz w:val="20"/>
              </w:rPr>
            </w:pPr>
            <w:r>
              <w:t> </w:t>
            </w:r>
          </w:p>
        </w:tc>
        <w:tc>
          <w:tcPr>
            <w:tcW w:w="144" w:type="dxa"/>
          </w:tcPr>
          <w:p w14:paraId="1741D346" w14:textId="77777777" w:rsidR="00900D9E" w:rsidRDefault="00900D9E">
            <w:pPr>
              <w:adjustRightInd w:val="0"/>
              <w:ind w:right="144"/>
              <w:jc w:val="center"/>
              <w:rPr>
                <w:sz w:val="20"/>
              </w:rPr>
            </w:pPr>
            <w:r>
              <w:t> </w:t>
            </w:r>
          </w:p>
        </w:tc>
        <w:tc>
          <w:tcPr>
            <w:tcW w:w="144" w:type="dxa"/>
            <w:tcBorders>
              <w:top w:val="nil"/>
              <w:left w:val="nil"/>
              <w:bottom w:val="nil"/>
              <w:right w:val="single" w:sz="6" w:space="0" w:color="auto"/>
            </w:tcBorders>
          </w:tcPr>
          <w:p w14:paraId="5352D3DC" w14:textId="77777777" w:rsidR="00900D9E" w:rsidRDefault="00900D9E">
            <w:pPr>
              <w:adjustRightInd w:val="0"/>
              <w:ind w:right="144"/>
              <w:jc w:val="center"/>
              <w:rPr>
                <w:sz w:val="20"/>
              </w:rPr>
            </w:pPr>
            <w:r>
              <w:t> </w:t>
            </w:r>
          </w:p>
        </w:tc>
      </w:tr>
      <w:tr w:rsidR="00900D9E" w14:paraId="620E4F9C" w14:textId="77777777">
        <w:tc>
          <w:tcPr>
            <w:tcW w:w="864" w:type="dxa"/>
          </w:tcPr>
          <w:p w14:paraId="468403EF" w14:textId="77777777" w:rsidR="00900D9E" w:rsidRDefault="00900D9E">
            <w:pPr>
              <w:adjustRightInd w:val="0"/>
              <w:ind w:right="144"/>
              <w:rPr>
                <w:sz w:val="20"/>
              </w:rPr>
            </w:pPr>
            <w:r>
              <w:t> </w:t>
            </w:r>
          </w:p>
        </w:tc>
        <w:tc>
          <w:tcPr>
            <w:tcW w:w="576" w:type="dxa"/>
          </w:tcPr>
          <w:p w14:paraId="5197C82E" w14:textId="77777777" w:rsidR="00900D9E" w:rsidRDefault="00900D9E">
            <w:pPr>
              <w:adjustRightInd w:val="0"/>
              <w:ind w:right="144"/>
              <w:rPr>
                <w:sz w:val="20"/>
              </w:rPr>
            </w:pPr>
            <w:r>
              <w:t> </w:t>
            </w:r>
          </w:p>
        </w:tc>
        <w:tc>
          <w:tcPr>
            <w:tcW w:w="720" w:type="dxa"/>
          </w:tcPr>
          <w:p w14:paraId="46E77D2E" w14:textId="77777777" w:rsidR="00900D9E" w:rsidRDefault="00900D9E">
            <w:pPr>
              <w:adjustRightInd w:val="0"/>
              <w:ind w:right="144"/>
              <w:rPr>
                <w:sz w:val="20"/>
              </w:rPr>
            </w:pPr>
            <w:r>
              <w:t> </w:t>
            </w:r>
          </w:p>
        </w:tc>
        <w:tc>
          <w:tcPr>
            <w:tcW w:w="3240" w:type="dxa"/>
            <w:tcBorders>
              <w:top w:val="single" w:sz="6" w:space="0" w:color="auto"/>
              <w:left w:val="nil"/>
              <w:bottom w:val="nil"/>
              <w:right w:val="nil"/>
            </w:tcBorders>
            <w:shd w:val="pct20" w:color="auto" w:fill="auto"/>
          </w:tcPr>
          <w:p w14:paraId="39BA19D7" w14:textId="77777777" w:rsidR="00900D9E" w:rsidRDefault="00900D9E">
            <w:pPr>
              <w:adjustRightInd w:val="0"/>
              <w:ind w:right="144"/>
              <w:rPr>
                <w:sz w:val="20"/>
              </w:rPr>
            </w:pPr>
            <w:smartTag w:uri="urn:schemas-microsoft-com:office:smarttags" w:element="place">
              <w:r>
                <w:rPr>
                  <w:sz w:val="16"/>
                  <w:szCs w:val="16"/>
                </w:rPr>
                <w:t>LOOP</w:t>
              </w:r>
            </w:smartTag>
            <w:r>
              <w:rPr>
                <w:sz w:val="16"/>
                <w:szCs w:val="16"/>
              </w:rPr>
              <w:t xml:space="preserve"> ID - AK3</w:t>
            </w:r>
          </w:p>
        </w:tc>
        <w:tc>
          <w:tcPr>
            <w:tcW w:w="576" w:type="dxa"/>
            <w:tcBorders>
              <w:top w:val="single" w:sz="6" w:space="0" w:color="auto"/>
              <w:left w:val="nil"/>
              <w:bottom w:val="nil"/>
              <w:right w:val="nil"/>
            </w:tcBorders>
            <w:shd w:val="pct20" w:color="auto" w:fill="auto"/>
          </w:tcPr>
          <w:p w14:paraId="337E1590" w14:textId="77777777" w:rsidR="00900D9E" w:rsidRDefault="00900D9E">
            <w:pPr>
              <w:adjustRightInd w:val="0"/>
              <w:ind w:right="144"/>
              <w:rPr>
                <w:sz w:val="20"/>
              </w:rPr>
            </w:pPr>
            <w:r>
              <w:t> </w:t>
            </w:r>
          </w:p>
        </w:tc>
        <w:tc>
          <w:tcPr>
            <w:tcW w:w="1007" w:type="dxa"/>
            <w:tcBorders>
              <w:top w:val="single" w:sz="6" w:space="0" w:color="auto"/>
              <w:left w:val="nil"/>
              <w:bottom w:val="nil"/>
              <w:right w:val="nil"/>
            </w:tcBorders>
            <w:shd w:val="pct20" w:color="auto" w:fill="auto"/>
          </w:tcPr>
          <w:p w14:paraId="070E0198" w14:textId="77777777" w:rsidR="00900D9E" w:rsidRDefault="00900D9E">
            <w:pPr>
              <w:adjustRightInd w:val="0"/>
              <w:ind w:right="144"/>
              <w:rPr>
                <w:sz w:val="20"/>
              </w:rPr>
            </w:pPr>
            <w:r>
              <w:t> </w:t>
            </w:r>
          </w:p>
        </w:tc>
        <w:tc>
          <w:tcPr>
            <w:tcW w:w="1007" w:type="dxa"/>
            <w:tcBorders>
              <w:top w:val="single" w:sz="6" w:space="0" w:color="auto"/>
              <w:left w:val="nil"/>
              <w:bottom w:val="nil"/>
              <w:right w:val="nil"/>
            </w:tcBorders>
            <w:shd w:val="pct20" w:color="auto" w:fill="auto"/>
          </w:tcPr>
          <w:p w14:paraId="3F5FD440" w14:textId="77777777" w:rsidR="00900D9E" w:rsidRDefault="00900D9E">
            <w:pPr>
              <w:adjustRightInd w:val="0"/>
              <w:ind w:right="144"/>
              <w:jc w:val="right"/>
              <w:rPr>
                <w:sz w:val="20"/>
              </w:rPr>
            </w:pPr>
            <w:r>
              <w:rPr>
                <w:sz w:val="16"/>
                <w:szCs w:val="16"/>
              </w:rPr>
              <w:t>999999</w:t>
            </w:r>
          </w:p>
        </w:tc>
        <w:tc>
          <w:tcPr>
            <w:tcW w:w="864" w:type="dxa"/>
            <w:tcBorders>
              <w:top w:val="single" w:sz="6" w:space="0" w:color="auto"/>
              <w:left w:val="nil"/>
              <w:bottom w:val="nil"/>
              <w:right w:val="nil"/>
            </w:tcBorders>
            <w:shd w:val="pct20" w:color="auto" w:fill="auto"/>
          </w:tcPr>
          <w:p w14:paraId="5A5E5F49"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717A4AA9"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7B8F18BF"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3BB55232" w14:textId="77777777" w:rsidR="00900D9E" w:rsidRDefault="00900D9E">
            <w:pPr>
              <w:adjustRightInd w:val="0"/>
              <w:ind w:right="144"/>
              <w:rPr>
                <w:sz w:val="20"/>
              </w:rPr>
            </w:pPr>
            <w:r>
              <w:t> </w:t>
            </w:r>
          </w:p>
        </w:tc>
        <w:tc>
          <w:tcPr>
            <w:tcW w:w="144" w:type="dxa"/>
            <w:tcBorders>
              <w:top w:val="single" w:sz="6" w:space="0" w:color="auto"/>
              <w:left w:val="nil"/>
              <w:bottom w:val="nil"/>
              <w:right w:val="nil"/>
            </w:tcBorders>
            <w:shd w:val="pct20" w:color="auto" w:fill="auto"/>
          </w:tcPr>
          <w:p w14:paraId="361F16EA" w14:textId="77777777" w:rsidR="00900D9E" w:rsidRDefault="00900D9E">
            <w:pPr>
              <w:adjustRightInd w:val="0"/>
              <w:ind w:right="144"/>
              <w:rPr>
                <w:sz w:val="20"/>
              </w:rPr>
            </w:pPr>
            <w:r>
              <w:t> </w:t>
            </w:r>
          </w:p>
        </w:tc>
        <w:tc>
          <w:tcPr>
            <w:tcW w:w="144" w:type="dxa"/>
            <w:tcBorders>
              <w:top w:val="single" w:sz="6" w:space="0" w:color="auto"/>
              <w:left w:val="nil"/>
              <w:bottom w:val="nil"/>
              <w:right w:val="single" w:sz="6" w:space="0" w:color="auto"/>
            </w:tcBorders>
            <w:shd w:val="pct20" w:color="auto" w:fill="auto"/>
          </w:tcPr>
          <w:p w14:paraId="61BEE52C" w14:textId="77777777" w:rsidR="00900D9E" w:rsidRDefault="00900D9E">
            <w:pPr>
              <w:adjustRightInd w:val="0"/>
              <w:ind w:right="144"/>
              <w:rPr>
                <w:sz w:val="20"/>
              </w:rPr>
            </w:pPr>
            <w:r>
              <w:t> </w:t>
            </w:r>
          </w:p>
        </w:tc>
        <w:tc>
          <w:tcPr>
            <w:tcW w:w="144" w:type="dxa"/>
            <w:tcBorders>
              <w:top w:val="nil"/>
              <w:left w:val="nil"/>
              <w:bottom w:val="nil"/>
              <w:right w:val="single" w:sz="6" w:space="0" w:color="auto"/>
            </w:tcBorders>
          </w:tcPr>
          <w:p w14:paraId="736AC4D7" w14:textId="77777777" w:rsidR="00900D9E" w:rsidRDefault="00900D9E">
            <w:pPr>
              <w:adjustRightInd w:val="0"/>
              <w:ind w:right="144"/>
              <w:rPr>
                <w:sz w:val="20"/>
              </w:rPr>
            </w:pPr>
            <w:r>
              <w:t> </w:t>
            </w:r>
          </w:p>
        </w:tc>
      </w:tr>
      <w:tr w:rsidR="00900D9E" w14:paraId="4CA0D7F3" w14:textId="77777777">
        <w:tc>
          <w:tcPr>
            <w:tcW w:w="864" w:type="dxa"/>
          </w:tcPr>
          <w:p w14:paraId="5A10F5E7" w14:textId="77777777" w:rsidR="00900D9E" w:rsidRDefault="00900D9E">
            <w:pPr>
              <w:adjustRightInd w:val="0"/>
              <w:ind w:right="144"/>
              <w:rPr>
                <w:sz w:val="20"/>
              </w:rPr>
            </w:pPr>
            <w:r>
              <w:t> </w:t>
            </w:r>
          </w:p>
        </w:tc>
        <w:tc>
          <w:tcPr>
            <w:tcW w:w="576" w:type="dxa"/>
          </w:tcPr>
          <w:p w14:paraId="57B67DC7" w14:textId="77777777" w:rsidR="00900D9E" w:rsidRDefault="00900D9E">
            <w:pPr>
              <w:adjustRightInd w:val="0"/>
              <w:ind w:right="144"/>
              <w:rPr>
                <w:sz w:val="20"/>
              </w:rPr>
            </w:pPr>
            <w:r>
              <w:rPr>
                <w:sz w:val="16"/>
                <w:szCs w:val="16"/>
              </w:rPr>
              <w:t>040</w:t>
            </w:r>
          </w:p>
        </w:tc>
        <w:tc>
          <w:tcPr>
            <w:tcW w:w="720" w:type="dxa"/>
          </w:tcPr>
          <w:p w14:paraId="0F04137D" w14:textId="77777777" w:rsidR="00900D9E" w:rsidRDefault="00900D9E">
            <w:pPr>
              <w:adjustRightInd w:val="0"/>
              <w:ind w:right="144"/>
              <w:rPr>
                <w:sz w:val="20"/>
              </w:rPr>
            </w:pPr>
            <w:r>
              <w:rPr>
                <w:sz w:val="16"/>
                <w:szCs w:val="16"/>
              </w:rPr>
              <w:t>AK3</w:t>
            </w:r>
          </w:p>
        </w:tc>
        <w:tc>
          <w:tcPr>
            <w:tcW w:w="3240" w:type="dxa"/>
          </w:tcPr>
          <w:p w14:paraId="2A6C4DDF" w14:textId="77777777" w:rsidR="00900D9E" w:rsidRDefault="00900D9E">
            <w:pPr>
              <w:adjustRightInd w:val="0"/>
              <w:ind w:right="144"/>
              <w:rPr>
                <w:sz w:val="20"/>
              </w:rPr>
            </w:pPr>
            <w:r>
              <w:rPr>
                <w:sz w:val="16"/>
                <w:szCs w:val="16"/>
              </w:rPr>
              <w:t>Data Segment Note</w:t>
            </w:r>
          </w:p>
        </w:tc>
        <w:tc>
          <w:tcPr>
            <w:tcW w:w="576" w:type="dxa"/>
          </w:tcPr>
          <w:p w14:paraId="17F424FA" w14:textId="77777777" w:rsidR="00900D9E" w:rsidRDefault="00900D9E">
            <w:pPr>
              <w:adjustRightInd w:val="0"/>
              <w:ind w:right="144"/>
              <w:jc w:val="center"/>
              <w:rPr>
                <w:sz w:val="20"/>
              </w:rPr>
            </w:pPr>
            <w:r>
              <w:rPr>
                <w:sz w:val="16"/>
                <w:szCs w:val="16"/>
              </w:rPr>
              <w:t>O</w:t>
            </w:r>
          </w:p>
        </w:tc>
        <w:tc>
          <w:tcPr>
            <w:tcW w:w="1007" w:type="dxa"/>
          </w:tcPr>
          <w:p w14:paraId="0C3B50CF" w14:textId="77777777" w:rsidR="00900D9E" w:rsidRDefault="00900D9E">
            <w:pPr>
              <w:adjustRightInd w:val="0"/>
              <w:ind w:right="144"/>
              <w:jc w:val="right"/>
              <w:rPr>
                <w:sz w:val="20"/>
              </w:rPr>
            </w:pPr>
            <w:r>
              <w:rPr>
                <w:sz w:val="16"/>
                <w:szCs w:val="16"/>
              </w:rPr>
              <w:t>1</w:t>
            </w:r>
          </w:p>
        </w:tc>
        <w:tc>
          <w:tcPr>
            <w:tcW w:w="1007" w:type="dxa"/>
          </w:tcPr>
          <w:p w14:paraId="5A97BB56" w14:textId="77777777" w:rsidR="00900D9E" w:rsidRDefault="00900D9E">
            <w:pPr>
              <w:adjustRightInd w:val="0"/>
              <w:ind w:right="144"/>
              <w:jc w:val="right"/>
              <w:rPr>
                <w:sz w:val="20"/>
              </w:rPr>
            </w:pPr>
            <w:r>
              <w:t> </w:t>
            </w:r>
          </w:p>
        </w:tc>
        <w:tc>
          <w:tcPr>
            <w:tcW w:w="864" w:type="dxa"/>
          </w:tcPr>
          <w:p w14:paraId="09FABD8B" w14:textId="77777777" w:rsidR="00900D9E" w:rsidRDefault="00900D9E">
            <w:pPr>
              <w:adjustRightInd w:val="0"/>
              <w:ind w:right="144"/>
              <w:jc w:val="center"/>
              <w:rPr>
                <w:sz w:val="20"/>
              </w:rPr>
            </w:pPr>
            <w:r>
              <w:rPr>
                <w:sz w:val="16"/>
                <w:szCs w:val="16"/>
              </w:rPr>
              <w:t>c1</w:t>
            </w:r>
          </w:p>
        </w:tc>
        <w:tc>
          <w:tcPr>
            <w:tcW w:w="144" w:type="dxa"/>
          </w:tcPr>
          <w:p w14:paraId="7346352A" w14:textId="77777777" w:rsidR="00900D9E" w:rsidRDefault="00900D9E">
            <w:pPr>
              <w:adjustRightInd w:val="0"/>
              <w:ind w:right="144"/>
              <w:jc w:val="center"/>
              <w:rPr>
                <w:sz w:val="20"/>
              </w:rPr>
            </w:pPr>
            <w:r>
              <w:t> </w:t>
            </w:r>
          </w:p>
        </w:tc>
        <w:tc>
          <w:tcPr>
            <w:tcW w:w="144" w:type="dxa"/>
          </w:tcPr>
          <w:p w14:paraId="67728AE2" w14:textId="77777777" w:rsidR="00900D9E" w:rsidRDefault="00900D9E">
            <w:pPr>
              <w:adjustRightInd w:val="0"/>
              <w:ind w:right="144"/>
              <w:jc w:val="center"/>
              <w:rPr>
                <w:sz w:val="20"/>
              </w:rPr>
            </w:pPr>
            <w:r>
              <w:t> </w:t>
            </w:r>
          </w:p>
        </w:tc>
        <w:tc>
          <w:tcPr>
            <w:tcW w:w="144" w:type="dxa"/>
          </w:tcPr>
          <w:p w14:paraId="3046FF68" w14:textId="77777777" w:rsidR="00900D9E" w:rsidRDefault="00900D9E">
            <w:pPr>
              <w:adjustRightInd w:val="0"/>
              <w:ind w:right="144"/>
              <w:jc w:val="center"/>
              <w:rPr>
                <w:sz w:val="20"/>
              </w:rPr>
            </w:pPr>
            <w:r>
              <w:t> </w:t>
            </w:r>
          </w:p>
        </w:tc>
        <w:tc>
          <w:tcPr>
            <w:tcW w:w="144" w:type="dxa"/>
          </w:tcPr>
          <w:p w14:paraId="2EC10390" w14:textId="77777777" w:rsidR="00900D9E" w:rsidRDefault="00900D9E">
            <w:pPr>
              <w:adjustRightInd w:val="0"/>
              <w:ind w:right="144"/>
              <w:jc w:val="center"/>
              <w:rPr>
                <w:sz w:val="20"/>
              </w:rPr>
            </w:pPr>
            <w:r>
              <w:t> </w:t>
            </w:r>
          </w:p>
        </w:tc>
        <w:tc>
          <w:tcPr>
            <w:tcW w:w="144" w:type="dxa"/>
            <w:tcBorders>
              <w:top w:val="nil"/>
              <w:left w:val="nil"/>
              <w:bottom w:val="nil"/>
              <w:right w:val="single" w:sz="6" w:space="0" w:color="auto"/>
            </w:tcBorders>
          </w:tcPr>
          <w:p w14:paraId="3DB2696E" w14:textId="77777777" w:rsidR="00900D9E" w:rsidRDefault="00900D9E">
            <w:pPr>
              <w:adjustRightInd w:val="0"/>
              <w:ind w:right="144"/>
              <w:jc w:val="center"/>
              <w:rPr>
                <w:sz w:val="20"/>
              </w:rPr>
            </w:pPr>
            <w:r>
              <w:t> </w:t>
            </w:r>
          </w:p>
        </w:tc>
        <w:tc>
          <w:tcPr>
            <w:tcW w:w="144" w:type="dxa"/>
            <w:tcBorders>
              <w:top w:val="nil"/>
              <w:left w:val="nil"/>
              <w:bottom w:val="nil"/>
              <w:right w:val="single" w:sz="6" w:space="0" w:color="auto"/>
            </w:tcBorders>
          </w:tcPr>
          <w:p w14:paraId="00836AB2" w14:textId="77777777" w:rsidR="00900D9E" w:rsidRDefault="00900D9E">
            <w:pPr>
              <w:adjustRightInd w:val="0"/>
              <w:ind w:right="144"/>
              <w:jc w:val="center"/>
              <w:rPr>
                <w:sz w:val="20"/>
              </w:rPr>
            </w:pPr>
            <w:r>
              <w:t> </w:t>
            </w:r>
          </w:p>
        </w:tc>
      </w:tr>
      <w:tr w:rsidR="00900D9E" w14:paraId="4FDE12FF" w14:textId="77777777">
        <w:tc>
          <w:tcPr>
            <w:tcW w:w="864" w:type="dxa"/>
          </w:tcPr>
          <w:p w14:paraId="51896257" w14:textId="77777777" w:rsidR="00900D9E" w:rsidRDefault="00900D9E">
            <w:pPr>
              <w:adjustRightInd w:val="0"/>
              <w:ind w:right="144"/>
              <w:rPr>
                <w:sz w:val="20"/>
              </w:rPr>
            </w:pPr>
            <w:r>
              <w:t> </w:t>
            </w:r>
          </w:p>
        </w:tc>
        <w:tc>
          <w:tcPr>
            <w:tcW w:w="576" w:type="dxa"/>
          </w:tcPr>
          <w:p w14:paraId="1E8E797A" w14:textId="77777777" w:rsidR="00900D9E" w:rsidRDefault="00900D9E">
            <w:pPr>
              <w:adjustRightInd w:val="0"/>
              <w:ind w:right="144"/>
              <w:rPr>
                <w:sz w:val="20"/>
              </w:rPr>
            </w:pPr>
            <w:r>
              <w:rPr>
                <w:sz w:val="16"/>
                <w:szCs w:val="16"/>
              </w:rPr>
              <w:t>050</w:t>
            </w:r>
          </w:p>
        </w:tc>
        <w:tc>
          <w:tcPr>
            <w:tcW w:w="720" w:type="dxa"/>
          </w:tcPr>
          <w:p w14:paraId="5AD6F6F0" w14:textId="77777777" w:rsidR="00900D9E" w:rsidRDefault="00900D9E">
            <w:pPr>
              <w:adjustRightInd w:val="0"/>
              <w:ind w:right="144"/>
              <w:rPr>
                <w:sz w:val="20"/>
              </w:rPr>
            </w:pPr>
            <w:r>
              <w:rPr>
                <w:sz w:val="16"/>
                <w:szCs w:val="16"/>
              </w:rPr>
              <w:t>AK4</w:t>
            </w:r>
          </w:p>
        </w:tc>
        <w:tc>
          <w:tcPr>
            <w:tcW w:w="3240" w:type="dxa"/>
            <w:tcBorders>
              <w:top w:val="nil"/>
              <w:left w:val="nil"/>
              <w:bottom w:val="single" w:sz="6" w:space="0" w:color="auto"/>
              <w:right w:val="nil"/>
            </w:tcBorders>
          </w:tcPr>
          <w:p w14:paraId="03CC492E" w14:textId="77777777" w:rsidR="00900D9E" w:rsidRDefault="00900D9E">
            <w:pPr>
              <w:adjustRightInd w:val="0"/>
              <w:ind w:right="144"/>
              <w:rPr>
                <w:sz w:val="20"/>
              </w:rPr>
            </w:pPr>
            <w:r>
              <w:rPr>
                <w:sz w:val="16"/>
                <w:szCs w:val="16"/>
              </w:rPr>
              <w:t>Data Element Note</w:t>
            </w:r>
          </w:p>
        </w:tc>
        <w:tc>
          <w:tcPr>
            <w:tcW w:w="576" w:type="dxa"/>
            <w:tcBorders>
              <w:top w:val="nil"/>
              <w:left w:val="nil"/>
              <w:bottom w:val="single" w:sz="6" w:space="0" w:color="auto"/>
              <w:right w:val="nil"/>
            </w:tcBorders>
          </w:tcPr>
          <w:p w14:paraId="4F202414" w14:textId="77777777" w:rsidR="00900D9E" w:rsidRDefault="00900D9E">
            <w:pPr>
              <w:adjustRightInd w:val="0"/>
              <w:ind w:right="144"/>
              <w:jc w:val="center"/>
              <w:rPr>
                <w:sz w:val="20"/>
              </w:rPr>
            </w:pPr>
            <w:r>
              <w:rPr>
                <w:sz w:val="16"/>
                <w:szCs w:val="16"/>
              </w:rPr>
              <w:t>O</w:t>
            </w:r>
          </w:p>
        </w:tc>
        <w:tc>
          <w:tcPr>
            <w:tcW w:w="1007" w:type="dxa"/>
            <w:tcBorders>
              <w:top w:val="nil"/>
              <w:left w:val="nil"/>
              <w:bottom w:val="single" w:sz="6" w:space="0" w:color="auto"/>
              <w:right w:val="nil"/>
            </w:tcBorders>
          </w:tcPr>
          <w:p w14:paraId="1F150037" w14:textId="77777777" w:rsidR="00900D9E" w:rsidRDefault="00900D9E">
            <w:pPr>
              <w:adjustRightInd w:val="0"/>
              <w:ind w:right="144"/>
              <w:jc w:val="right"/>
              <w:rPr>
                <w:sz w:val="20"/>
              </w:rPr>
            </w:pPr>
            <w:r>
              <w:rPr>
                <w:sz w:val="16"/>
                <w:szCs w:val="16"/>
              </w:rPr>
              <w:t>99</w:t>
            </w:r>
          </w:p>
        </w:tc>
        <w:tc>
          <w:tcPr>
            <w:tcW w:w="1007" w:type="dxa"/>
            <w:tcBorders>
              <w:top w:val="nil"/>
              <w:left w:val="nil"/>
              <w:bottom w:val="single" w:sz="6" w:space="0" w:color="auto"/>
              <w:right w:val="nil"/>
            </w:tcBorders>
          </w:tcPr>
          <w:p w14:paraId="03B5F582" w14:textId="77777777" w:rsidR="00900D9E" w:rsidRDefault="00900D9E">
            <w:pPr>
              <w:adjustRightInd w:val="0"/>
              <w:ind w:right="144"/>
              <w:jc w:val="right"/>
              <w:rPr>
                <w:sz w:val="20"/>
              </w:rPr>
            </w:pPr>
            <w:r>
              <w:t> </w:t>
            </w:r>
          </w:p>
        </w:tc>
        <w:tc>
          <w:tcPr>
            <w:tcW w:w="864" w:type="dxa"/>
            <w:tcBorders>
              <w:top w:val="nil"/>
              <w:left w:val="nil"/>
              <w:bottom w:val="single" w:sz="6" w:space="0" w:color="auto"/>
              <w:right w:val="nil"/>
            </w:tcBorders>
          </w:tcPr>
          <w:p w14:paraId="76982030"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4517D8D5"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3EE645E9"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2314D004"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707CF128"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single" w:sz="6" w:space="0" w:color="auto"/>
            </w:tcBorders>
          </w:tcPr>
          <w:p w14:paraId="043C8538" w14:textId="77777777" w:rsidR="00900D9E" w:rsidRDefault="00900D9E">
            <w:pPr>
              <w:adjustRightInd w:val="0"/>
              <w:ind w:right="144"/>
              <w:jc w:val="center"/>
              <w:rPr>
                <w:sz w:val="20"/>
              </w:rPr>
            </w:pPr>
            <w:r>
              <w:t> </w:t>
            </w:r>
          </w:p>
        </w:tc>
        <w:tc>
          <w:tcPr>
            <w:tcW w:w="144" w:type="dxa"/>
            <w:tcBorders>
              <w:top w:val="nil"/>
              <w:left w:val="nil"/>
              <w:bottom w:val="nil"/>
              <w:right w:val="single" w:sz="6" w:space="0" w:color="auto"/>
            </w:tcBorders>
          </w:tcPr>
          <w:p w14:paraId="20CF6839" w14:textId="77777777" w:rsidR="00900D9E" w:rsidRDefault="00900D9E">
            <w:pPr>
              <w:adjustRightInd w:val="0"/>
              <w:ind w:right="144"/>
              <w:jc w:val="center"/>
              <w:rPr>
                <w:sz w:val="20"/>
              </w:rPr>
            </w:pPr>
            <w:r>
              <w:t> </w:t>
            </w:r>
          </w:p>
        </w:tc>
      </w:tr>
      <w:tr w:rsidR="00900D9E" w14:paraId="6956E574" w14:textId="77777777">
        <w:trPr>
          <w:trHeight w:val="72"/>
        </w:trPr>
        <w:tc>
          <w:tcPr>
            <w:tcW w:w="864" w:type="dxa"/>
          </w:tcPr>
          <w:p w14:paraId="158B94A2" w14:textId="77777777" w:rsidR="00900D9E" w:rsidRDefault="00900D9E">
            <w:pPr>
              <w:adjustRightInd w:val="0"/>
              <w:spacing w:line="72" w:lineRule="atLeast"/>
              <w:ind w:right="144"/>
              <w:rPr>
                <w:sz w:val="20"/>
              </w:rPr>
            </w:pPr>
            <w:r>
              <w:t> </w:t>
            </w:r>
          </w:p>
        </w:tc>
        <w:tc>
          <w:tcPr>
            <w:tcW w:w="576" w:type="dxa"/>
          </w:tcPr>
          <w:p w14:paraId="26D1D615" w14:textId="77777777" w:rsidR="00900D9E" w:rsidRDefault="00900D9E">
            <w:pPr>
              <w:adjustRightInd w:val="0"/>
              <w:spacing w:line="72" w:lineRule="atLeast"/>
              <w:ind w:right="144"/>
              <w:rPr>
                <w:sz w:val="20"/>
              </w:rPr>
            </w:pPr>
            <w:r>
              <w:t> </w:t>
            </w:r>
          </w:p>
        </w:tc>
        <w:tc>
          <w:tcPr>
            <w:tcW w:w="720" w:type="dxa"/>
          </w:tcPr>
          <w:p w14:paraId="5B0EA531" w14:textId="77777777" w:rsidR="00900D9E" w:rsidRDefault="00900D9E">
            <w:pPr>
              <w:adjustRightInd w:val="0"/>
              <w:spacing w:line="72" w:lineRule="atLeast"/>
              <w:ind w:right="144"/>
              <w:rPr>
                <w:sz w:val="20"/>
              </w:rPr>
            </w:pPr>
            <w:r>
              <w:t> </w:t>
            </w:r>
          </w:p>
        </w:tc>
        <w:tc>
          <w:tcPr>
            <w:tcW w:w="3240" w:type="dxa"/>
          </w:tcPr>
          <w:p w14:paraId="5BE4202A" w14:textId="77777777" w:rsidR="00900D9E" w:rsidRDefault="00900D9E">
            <w:pPr>
              <w:adjustRightInd w:val="0"/>
              <w:spacing w:line="72" w:lineRule="atLeast"/>
              <w:ind w:right="144"/>
              <w:rPr>
                <w:sz w:val="20"/>
              </w:rPr>
            </w:pPr>
            <w:r>
              <w:t> </w:t>
            </w:r>
          </w:p>
        </w:tc>
        <w:tc>
          <w:tcPr>
            <w:tcW w:w="576" w:type="dxa"/>
          </w:tcPr>
          <w:p w14:paraId="59B2E384" w14:textId="77777777" w:rsidR="00900D9E" w:rsidRDefault="00900D9E">
            <w:pPr>
              <w:adjustRightInd w:val="0"/>
              <w:spacing w:line="72" w:lineRule="atLeast"/>
              <w:ind w:right="144"/>
              <w:rPr>
                <w:sz w:val="20"/>
              </w:rPr>
            </w:pPr>
            <w:r>
              <w:t> </w:t>
            </w:r>
          </w:p>
        </w:tc>
        <w:tc>
          <w:tcPr>
            <w:tcW w:w="1007" w:type="dxa"/>
          </w:tcPr>
          <w:p w14:paraId="3ECF2D3F" w14:textId="77777777" w:rsidR="00900D9E" w:rsidRDefault="00900D9E">
            <w:pPr>
              <w:adjustRightInd w:val="0"/>
              <w:spacing w:line="72" w:lineRule="atLeast"/>
              <w:ind w:right="144"/>
              <w:rPr>
                <w:sz w:val="20"/>
              </w:rPr>
            </w:pPr>
            <w:r>
              <w:t> </w:t>
            </w:r>
          </w:p>
        </w:tc>
        <w:tc>
          <w:tcPr>
            <w:tcW w:w="1007" w:type="dxa"/>
          </w:tcPr>
          <w:p w14:paraId="2D07B21D" w14:textId="77777777" w:rsidR="00900D9E" w:rsidRDefault="00900D9E">
            <w:pPr>
              <w:adjustRightInd w:val="0"/>
              <w:spacing w:line="72" w:lineRule="atLeast"/>
              <w:ind w:right="144"/>
              <w:rPr>
                <w:sz w:val="20"/>
              </w:rPr>
            </w:pPr>
            <w:r>
              <w:t> </w:t>
            </w:r>
          </w:p>
        </w:tc>
        <w:tc>
          <w:tcPr>
            <w:tcW w:w="864" w:type="dxa"/>
          </w:tcPr>
          <w:p w14:paraId="1B48CF6A" w14:textId="77777777" w:rsidR="00900D9E" w:rsidRDefault="00900D9E">
            <w:pPr>
              <w:adjustRightInd w:val="0"/>
              <w:spacing w:line="72" w:lineRule="atLeast"/>
              <w:ind w:right="144"/>
              <w:rPr>
                <w:sz w:val="20"/>
              </w:rPr>
            </w:pPr>
            <w:r>
              <w:t> </w:t>
            </w:r>
          </w:p>
        </w:tc>
        <w:tc>
          <w:tcPr>
            <w:tcW w:w="144" w:type="dxa"/>
          </w:tcPr>
          <w:p w14:paraId="5349D6EB" w14:textId="77777777" w:rsidR="00900D9E" w:rsidRDefault="00900D9E">
            <w:pPr>
              <w:adjustRightInd w:val="0"/>
              <w:spacing w:line="72" w:lineRule="atLeast"/>
              <w:ind w:right="144"/>
              <w:rPr>
                <w:sz w:val="20"/>
              </w:rPr>
            </w:pPr>
            <w:r>
              <w:t> </w:t>
            </w:r>
          </w:p>
        </w:tc>
        <w:tc>
          <w:tcPr>
            <w:tcW w:w="144" w:type="dxa"/>
          </w:tcPr>
          <w:p w14:paraId="52C6E52A" w14:textId="77777777" w:rsidR="00900D9E" w:rsidRDefault="00900D9E">
            <w:pPr>
              <w:adjustRightInd w:val="0"/>
              <w:spacing w:line="72" w:lineRule="atLeast"/>
              <w:ind w:right="144"/>
              <w:rPr>
                <w:sz w:val="20"/>
              </w:rPr>
            </w:pPr>
            <w:r>
              <w:t> </w:t>
            </w:r>
          </w:p>
        </w:tc>
        <w:tc>
          <w:tcPr>
            <w:tcW w:w="144" w:type="dxa"/>
          </w:tcPr>
          <w:p w14:paraId="33525666" w14:textId="77777777" w:rsidR="00900D9E" w:rsidRDefault="00900D9E">
            <w:pPr>
              <w:adjustRightInd w:val="0"/>
              <w:spacing w:line="72" w:lineRule="atLeast"/>
              <w:ind w:right="144"/>
              <w:rPr>
                <w:sz w:val="20"/>
              </w:rPr>
            </w:pPr>
            <w:r>
              <w:t> </w:t>
            </w:r>
          </w:p>
        </w:tc>
        <w:tc>
          <w:tcPr>
            <w:tcW w:w="144" w:type="dxa"/>
          </w:tcPr>
          <w:p w14:paraId="78C94E3C" w14:textId="77777777" w:rsidR="00900D9E" w:rsidRDefault="00900D9E">
            <w:pPr>
              <w:adjustRightInd w:val="0"/>
              <w:spacing w:line="72" w:lineRule="atLeast"/>
              <w:ind w:right="144"/>
              <w:rPr>
                <w:sz w:val="20"/>
              </w:rPr>
            </w:pPr>
            <w:r>
              <w:t> </w:t>
            </w:r>
          </w:p>
        </w:tc>
        <w:tc>
          <w:tcPr>
            <w:tcW w:w="144" w:type="dxa"/>
          </w:tcPr>
          <w:p w14:paraId="5DCB4310" w14:textId="77777777" w:rsidR="00900D9E" w:rsidRDefault="00900D9E">
            <w:pPr>
              <w:adjustRightInd w:val="0"/>
              <w:spacing w:line="72" w:lineRule="atLeast"/>
              <w:ind w:right="144"/>
              <w:rPr>
                <w:sz w:val="20"/>
              </w:rPr>
            </w:pPr>
            <w:r>
              <w:t> </w:t>
            </w:r>
          </w:p>
        </w:tc>
        <w:tc>
          <w:tcPr>
            <w:tcW w:w="144" w:type="dxa"/>
            <w:tcBorders>
              <w:top w:val="nil"/>
              <w:left w:val="nil"/>
              <w:bottom w:val="nil"/>
              <w:right w:val="single" w:sz="6" w:space="0" w:color="auto"/>
            </w:tcBorders>
          </w:tcPr>
          <w:p w14:paraId="59D8B2F9" w14:textId="77777777" w:rsidR="00900D9E" w:rsidRDefault="00900D9E">
            <w:pPr>
              <w:adjustRightInd w:val="0"/>
              <w:spacing w:line="72" w:lineRule="atLeast"/>
              <w:ind w:right="144"/>
              <w:rPr>
                <w:sz w:val="20"/>
              </w:rPr>
            </w:pPr>
            <w:r>
              <w:t> </w:t>
            </w:r>
          </w:p>
        </w:tc>
      </w:tr>
      <w:tr w:rsidR="00900D9E" w14:paraId="6F0E7121" w14:textId="77777777">
        <w:tc>
          <w:tcPr>
            <w:tcW w:w="864" w:type="dxa"/>
          </w:tcPr>
          <w:p w14:paraId="45AD7BAA" w14:textId="77777777" w:rsidR="00900D9E" w:rsidRDefault="00900D9E">
            <w:pPr>
              <w:adjustRightInd w:val="0"/>
              <w:ind w:right="144"/>
              <w:rPr>
                <w:sz w:val="20"/>
              </w:rPr>
            </w:pPr>
            <w:r>
              <w:rPr>
                <w:sz w:val="16"/>
                <w:szCs w:val="16"/>
              </w:rPr>
              <w:t>M</w:t>
            </w:r>
          </w:p>
        </w:tc>
        <w:tc>
          <w:tcPr>
            <w:tcW w:w="576" w:type="dxa"/>
          </w:tcPr>
          <w:p w14:paraId="2B6E1182" w14:textId="77777777" w:rsidR="00900D9E" w:rsidRDefault="00900D9E">
            <w:pPr>
              <w:adjustRightInd w:val="0"/>
              <w:ind w:right="144"/>
              <w:rPr>
                <w:sz w:val="20"/>
              </w:rPr>
            </w:pPr>
            <w:r>
              <w:rPr>
                <w:sz w:val="16"/>
                <w:szCs w:val="16"/>
              </w:rPr>
              <w:t>060</w:t>
            </w:r>
          </w:p>
        </w:tc>
        <w:tc>
          <w:tcPr>
            <w:tcW w:w="720" w:type="dxa"/>
          </w:tcPr>
          <w:p w14:paraId="38A27F85" w14:textId="77777777" w:rsidR="00900D9E" w:rsidRDefault="00900D9E">
            <w:pPr>
              <w:adjustRightInd w:val="0"/>
              <w:ind w:right="144"/>
              <w:rPr>
                <w:sz w:val="20"/>
              </w:rPr>
            </w:pPr>
            <w:r>
              <w:rPr>
                <w:sz w:val="16"/>
                <w:szCs w:val="16"/>
              </w:rPr>
              <w:t>AK5</w:t>
            </w:r>
          </w:p>
        </w:tc>
        <w:tc>
          <w:tcPr>
            <w:tcW w:w="3240" w:type="dxa"/>
            <w:tcBorders>
              <w:top w:val="nil"/>
              <w:left w:val="nil"/>
              <w:bottom w:val="single" w:sz="6" w:space="0" w:color="auto"/>
              <w:right w:val="nil"/>
            </w:tcBorders>
          </w:tcPr>
          <w:p w14:paraId="4D02DC3F" w14:textId="77777777" w:rsidR="00900D9E" w:rsidRDefault="00900D9E">
            <w:pPr>
              <w:adjustRightInd w:val="0"/>
              <w:ind w:right="144"/>
              <w:rPr>
                <w:sz w:val="20"/>
              </w:rPr>
            </w:pPr>
            <w:r>
              <w:rPr>
                <w:sz w:val="16"/>
                <w:szCs w:val="16"/>
              </w:rPr>
              <w:t>Transaction Set Response Trailer</w:t>
            </w:r>
          </w:p>
        </w:tc>
        <w:tc>
          <w:tcPr>
            <w:tcW w:w="576" w:type="dxa"/>
            <w:tcBorders>
              <w:top w:val="nil"/>
              <w:left w:val="nil"/>
              <w:bottom w:val="single" w:sz="6" w:space="0" w:color="auto"/>
              <w:right w:val="nil"/>
            </w:tcBorders>
          </w:tcPr>
          <w:p w14:paraId="01C828F1" w14:textId="77777777" w:rsidR="00900D9E" w:rsidRDefault="00900D9E">
            <w:pPr>
              <w:adjustRightInd w:val="0"/>
              <w:ind w:right="144"/>
              <w:jc w:val="center"/>
              <w:rPr>
                <w:sz w:val="20"/>
              </w:rPr>
            </w:pPr>
            <w:r>
              <w:rPr>
                <w:sz w:val="16"/>
                <w:szCs w:val="16"/>
              </w:rPr>
              <w:t>M</w:t>
            </w:r>
          </w:p>
        </w:tc>
        <w:tc>
          <w:tcPr>
            <w:tcW w:w="1007" w:type="dxa"/>
            <w:tcBorders>
              <w:top w:val="nil"/>
              <w:left w:val="nil"/>
              <w:bottom w:val="single" w:sz="6" w:space="0" w:color="auto"/>
              <w:right w:val="nil"/>
            </w:tcBorders>
          </w:tcPr>
          <w:p w14:paraId="76D76709" w14:textId="77777777" w:rsidR="00900D9E" w:rsidRDefault="00900D9E">
            <w:pPr>
              <w:adjustRightInd w:val="0"/>
              <w:ind w:right="144"/>
              <w:jc w:val="right"/>
              <w:rPr>
                <w:sz w:val="20"/>
              </w:rPr>
            </w:pPr>
            <w:r>
              <w:rPr>
                <w:sz w:val="16"/>
                <w:szCs w:val="16"/>
              </w:rPr>
              <w:t>1</w:t>
            </w:r>
          </w:p>
        </w:tc>
        <w:tc>
          <w:tcPr>
            <w:tcW w:w="1007" w:type="dxa"/>
            <w:tcBorders>
              <w:top w:val="nil"/>
              <w:left w:val="nil"/>
              <w:bottom w:val="single" w:sz="6" w:space="0" w:color="auto"/>
              <w:right w:val="nil"/>
            </w:tcBorders>
          </w:tcPr>
          <w:p w14:paraId="4098BB09" w14:textId="77777777" w:rsidR="00900D9E" w:rsidRDefault="00900D9E">
            <w:pPr>
              <w:adjustRightInd w:val="0"/>
              <w:ind w:right="144"/>
              <w:jc w:val="right"/>
              <w:rPr>
                <w:sz w:val="20"/>
              </w:rPr>
            </w:pPr>
            <w:r>
              <w:t> </w:t>
            </w:r>
          </w:p>
        </w:tc>
        <w:tc>
          <w:tcPr>
            <w:tcW w:w="864" w:type="dxa"/>
            <w:tcBorders>
              <w:top w:val="nil"/>
              <w:left w:val="nil"/>
              <w:bottom w:val="single" w:sz="6" w:space="0" w:color="auto"/>
              <w:right w:val="nil"/>
            </w:tcBorders>
          </w:tcPr>
          <w:p w14:paraId="3E4C0EED"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06E57EF4"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2D441CDA"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2913923E"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6EDE0D17"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nil"/>
            </w:tcBorders>
          </w:tcPr>
          <w:p w14:paraId="57A930E0" w14:textId="77777777" w:rsidR="00900D9E" w:rsidRDefault="00900D9E">
            <w:pPr>
              <w:adjustRightInd w:val="0"/>
              <w:ind w:right="144"/>
              <w:jc w:val="center"/>
              <w:rPr>
                <w:sz w:val="20"/>
              </w:rPr>
            </w:pPr>
            <w:r>
              <w:t> </w:t>
            </w:r>
          </w:p>
        </w:tc>
        <w:tc>
          <w:tcPr>
            <w:tcW w:w="144" w:type="dxa"/>
            <w:tcBorders>
              <w:top w:val="nil"/>
              <w:left w:val="nil"/>
              <w:bottom w:val="single" w:sz="6" w:space="0" w:color="auto"/>
              <w:right w:val="single" w:sz="6" w:space="0" w:color="auto"/>
            </w:tcBorders>
          </w:tcPr>
          <w:p w14:paraId="10C4F598" w14:textId="77777777" w:rsidR="00900D9E" w:rsidRDefault="00900D9E">
            <w:pPr>
              <w:adjustRightInd w:val="0"/>
              <w:ind w:right="144"/>
              <w:jc w:val="center"/>
              <w:rPr>
                <w:sz w:val="20"/>
              </w:rPr>
            </w:pPr>
            <w:r>
              <w:t> </w:t>
            </w:r>
          </w:p>
        </w:tc>
      </w:tr>
      <w:tr w:rsidR="00900D9E" w14:paraId="10C327BE" w14:textId="77777777">
        <w:trPr>
          <w:trHeight w:val="72"/>
        </w:trPr>
        <w:tc>
          <w:tcPr>
            <w:tcW w:w="864" w:type="dxa"/>
          </w:tcPr>
          <w:p w14:paraId="1816DF93" w14:textId="77777777" w:rsidR="00900D9E" w:rsidRDefault="00900D9E">
            <w:pPr>
              <w:adjustRightInd w:val="0"/>
              <w:spacing w:line="72" w:lineRule="atLeast"/>
              <w:ind w:right="144"/>
              <w:rPr>
                <w:sz w:val="20"/>
              </w:rPr>
            </w:pPr>
            <w:r>
              <w:t> </w:t>
            </w:r>
          </w:p>
        </w:tc>
        <w:tc>
          <w:tcPr>
            <w:tcW w:w="576" w:type="dxa"/>
          </w:tcPr>
          <w:p w14:paraId="408BC320" w14:textId="77777777" w:rsidR="00900D9E" w:rsidRDefault="00900D9E">
            <w:pPr>
              <w:adjustRightInd w:val="0"/>
              <w:spacing w:line="72" w:lineRule="atLeast"/>
              <w:ind w:right="144"/>
              <w:rPr>
                <w:sz w:val="20"/>
              </w:rPr>
            </w:pPr>
            <w:r>
              <w:t> </w:t>
            </w:r>
          </w:p>
        </w:tc>
        <w:tc>
          <w:tcPr>
            <w:tcW w:w="720" w:type="dxa"/>
          </w:tcPr>
          <w:p w14:paraId="4CC9695B" w14:textId="77777777" w:rsidR="00900D9E" w:rsidRDefault="00900D9E">
            <w:pPr>
              <w:adjustRightInd w:val="0"/>
              <w:spacing w:line="72" w:lineRule="atLeast"/>
              <w:ind w:right="144"/>
              <w:rPr>
                <w:sz w:val="20"/>
              </w:rPr>
            </w:pPr>
            <w:r>
              <w:t> </w:t>
            </w:r>
          </w:p>
        </w:tc>
        <w:tc>
          <w:tcPr>
            <w:tcW w:w="3240" w:type="dxa"/>
          </w:tcPr>
          <w:p w14:paraId="65DBB3E1" w14:textId="77777777" w:rsidR="00900D9E" w:rsidRDefault="00900D9E">
            <w:pPr>
              <w:adjustRightInd w:val="0"/>
              <w:spacing w:line="72" w:lineRule="atLeast"/>
              <w:ind w:right="144"/>
              <w:rPr>
                <w:sz w:val="20"/>
              </w:rPr>
            </w:pPr>
            <w:r>
              <w:t> </w:t>
            </w:r>
          </w:p>
        </w:tc>
        <w:tc>
          <w:tcPr>
            <w:tcW w:w="576" w:type="dxa"/>
          </w:tcPr>
          <w:p w14:paraId="3890A730" w14:textId="77777777" w:rsidR="00900D9E" w:rsidRDefault="00900D9E">
            <w:pPr>
              <w:adjustRightInd w:val="0"/>
              <w:spacing w:line="72" w:lineRule="atLeast"/>
              <w:ind w:right="144"/>
              <w:rPr>
                <w:sz w:val="20"/>
              </w:rPr>
            </w:pPr>
            <w:r>
              <w:t> </w:t>
            </w:r>
          </w:p>
        </w:tc>
        <w:tc>
          <w:tcPr>
            <w:tcW w:w="1007" w:type="dxa"/>
          </w:tcPr>
          <w:p w14:paraId="206ABE39" w14:textId="77777777" w:rsidR="00900D9E" w:rsidRDefault="00900D9E">
            <w:pPr>
              <w:adjustRightInd w:val="0"/>
              <w:spacing w:line="72" w:lineRule="atLeast"/>
              <w:ind w:right="144"/>
              <w:rPr>
                <w:sz w:val="20"/>
              </w:rPr>
            </w:pPr>
            <w:r>
              <w:t> </w:t>
            </w:r>
          </w:p>
        </w:tc>
        <w:tc>
          <w:tcPr>
            <w:tcW w:w="1007" w:type="dxa"/>
          </w:tcPr>
          <w:p w14:paraId="3A1045C2" w14:textId="77777777" w:rsidR="00900D9E" w:rsidRDefault="00900D9E">
            <w:pPr>
              <w:adjustRightInd w:val="0"/>
              <w:spacing w:line="72" w:lineRule="atLeast"/>
              <w:ind w:right="144"/>
              <w:rPr>
                <w:sz w:val="20"/>
              </w:rPr>
            </w:pPr>
            <w:r>
              <w:t> </w:t>
            </w:r>
          </w:p>
        </w:tc>
        <w:tc>
          <w:tcPr>
            <w:tcW w:w="864" w:type="dxa"/>
          </w:tcPr>
          <w:p w14:paraId="1D50EE08" w14:textId="77777777" w:rsidR="00900D9E" w:rsidRDefault="00900D9E">
            <w:pPr>
              <w:adjustRightInd w:val="0"/>
              <w:spacing w:line="72" w:lineRule="atLeast"/>
              <w:ind w:right="144"/>
              <w:rPr>
                <w:sz w:val="20"/>
              </w:rPr>
            </w:pPr>
            <w:r>
              <w:t> </w:t>
            </w:r>
          </w:p>
        </w:tc>
        <w:tc>
          <w:tcPr>
            <w:tcW w:w="144" w:type="dxa"/>
          </w:tcPr>
          <w:p w14:paraId="44C8787B" w14:textId="77777777" w:rsidR="00900D9E" w:rsidRDefault="00900D9E">
            <w:pPr>
              <w:adjustRightInd w:val="0"/>
              <w:spacing w:line="72" w:lineRule="atLeast"/>
              <w:ind w:right="144"/>
              <w:rPr>
                <w:sz w:val="20"/>
              </w:rPr>
            </w:pPr>
            <w:r>
              <w:t> </w:t>
            </w:r>
          </w:p>
        </w:tc>
        <w:tc>
          <w:tcPr>
            <w:tcW w:w="144" w:type="dxa"/>
          </w:tcPr>
          <w:p w14:paraId="59C2DCC6" w14:textId="77777777" w:rsidR="00900D9E" w:rsidRDefault="00900D9E">
            <w:pPr>
              <w:adjustRightInd w:val="0"/>
              <w:spacing w:line="72" w:lineRule="atLeast"/>
              <w:ind w:right="144"/>
              <w:rPr>
                <w:sz w:val="20"/>
              </w:rPr>
            </w:pPr>
            <w:r>
              <w:t> </w:t>
            </w:r>
          </w:p>
        </w:tc>
        <w:tc>
          <w:tcPr>
            <w:tcW w:w="144" w:type="dxa"/>
          </w:tcPr>
          <w:p w14:paraId="239C8CD2" w14:textId="77777777" w:rsidR="00900D9E" w:rsidRDefault="00900D9E">
            <w:pPr>
              <w:adjustRightInd w:val="0"/>
              <w:spacing w:line="72" w:lineRule="atLeast"/>
              <w:ind w:right="144"/>
              <w:rPr>
                <w:sz w:val="20"/>
              </w:rPr>
            </w:pPr>
            <w:r>
              <w:t> </w:t>
            </w:r>
          </w:p>
        </w:tc>
        <w:tc>
          <w:tcPr>
            <w:tcW w:w="144" w:type="dxa"/>
          </w:tcPr>
          <w:p w14:paraId="47D3158D" w14:textId="77777777" w:rsidR="00900D9E" w:rsidRDefault="00900D9E">
            <w:pPr>
              <w:adjustRightInd w:val="0"/>
              <w:spacing w:line="72" w:lineRule="atLeast"/>
              <w:ind w:right="144"/>
              <w:rPr>
                <w:sz w:val="20"/>
              </w:rPr>
            </w:pPr>
            <w:r>
              <w:t> </w:t>
            </w:r>
          </w:p>
        </w:tc>
        <w:tc>
          <w:tcPr>
            <w:tcW w:w="144" w:type="dxa"/>
          </w:tcPr>
          <w:p w14:paraId="07EEA415" w14:textId="77777777" w:rsidR="00900D9E" w:rsidRDefault="00900D9E">
            <w:pPr>
              <w:adjustRightInd w:val="0"/>
              <w:spacing w:line="72" w:lineRule="atLeast"/>
              <w:ind w:right="144"/>
              <w:rPr>
                <w:sz w:val="20"/>
              </w:rPr>
            </w:pPr>
            <w:r>
              <w:t> </w:t>
            </w:r>
          </w:p>
        </w:tc>
        <w:tc>
          <w:tcPr>
            <w:tcW w:w="144" w:type="dxa"/>
          </w:tcPr>
          <w:p w14:paraId="691975A5" w14:textId="77777777" w:rsidR="00900D9E" w:rsidRDefault="00900D9E">
            <w:pPr>
              <w:adjustRightInd w:val="0"/>
              <w:spacing w:line="72" w:lineRule="atLeast"/>
              <w:ind w:right="144"/>
              <w:rPr>
                <w:sz w:val="20"/>
              </w:rPr>
            </w:pPr>
            <w:r>
              <w:t> </w:t>
            </w:r>
          </w:p>
        </w:tc>
      </w:tr>
      <w:tr w:rsidR="00900D9E" w14:paraId="724944DD" w14:textId="77777777">
        <w:tc>
          <w:tcPr>
            <w:tcW w:w="864" w:type="dxa"/>
          </w:tcPr>
          <w:p w14:paraId="29D84D9C" w14:textId="77777777" w:rsidR="00900D9E" w:rsidRDefault="00900D9E">
            <w:pPr>
              <w:adjustRightInd w:val="0"/>
              <w:ind w:right="144"/>
              <w:rPr>
                <w:sz w:val="20"/>
              </w:rPr>
            </w:pPr>
            <w:r>
              <w:rPr>
                <w:sz w:val="16"/>
                <w:szCs w:val="16"/>
              </w:rPr>
              <w:t>M</w:t>
            </w:r>
          </w:p>
        </w:tc>
        <w:tc>
          <w:tcPr>
            <w:tcW w:w="576" w:type="dxa"/>
          </w:tcPr>
          <w:p w14:paraId="6A262C3E" w14:textId="77777777" w:rsidR="00900D9E" w:rsidRDefault="00900D9E">
            <w:pPr>
              <w:adjustRightInd w:val="0"/>
              <w:ind w:right="144"/>
              <w:rPr>
                <w:sz w:val="20"/>
              </w:rPr>
            </w:pPr>
            <w:r>
              <w:rPr>
                <w:sz w:val="16"/>
                <w:szCs w:val="16"/>
              </w:rPr>
              <w:t>070</w:t>
            </w:r>
          </w:p>
        </w:tc>
        <w:tc>
          <w:tcPr>
            <w:tcW w:w="720" w:type="dxa"/>
          </w:tcPr>
          <w:p w14:paraId="557C26CE" w14:textId="77777777" w:rsidR="00900D9E" w:rsidRDefault="00900D9E">
            <w:pPr>
              <w:adjustRightInd w:val="0"/>
              <w:ind w:right="144"/>
              <w:rPr>
                <w:sz w:val="20"/>
              </w:rPr>
            </w:pPr>
            <w:r>
              <w:rPr>
                <w:sz w:val="16"/>
                <w:szCs w:val="16"/>
              </w:rPr>
              <w:t>AK9</w:t>
            </w:r>
          </w:p>
        </w:tc>
        <w:tc>
          <w:tcPr>
            <w:tcW w:w="3240" w:type="dxa"/>
          </w:tcPr>
          <w:p w14:paraId="16E99656" w14:textId="77777777" w:rsidR="00900D9E" w:rsidRDefault="00900D9E">
            <w:pPr>
              <w:adjustRightInd w:val="0"/>
              <w:ind w:right="144"/>
              <w:rPr>
                <w:sz w:val="20"/>
              </w:rPr>
            </w:pPr>
            <w:r>
              <w:rPr>
                <w:sz w:val="16"/>
                <w:szCs w:val="16"/>
              </w:rPr>
              <w:t>Functional Group Response Trailer</w:t>
            </w:r>
          </w:p>
        </w:tc>
        <w:tc>
          <w:tcPr>
            <w:tcW w:w="576" w:type="dxa"/>
          </w:tcPr>
          <w:p w14:paraId="1A39317E" w14:textId="77777777" w:rsidR="00900D9E" w:rsidRDefault="00900D9E">
            <w:pPr>
              <w:adjustRightInd w:val="0"/>
              <w:ind w:right="144"/>
              <w:jc w:val="center"/>
              <w:rPr>
                <w:sz w:val="20"/>
              </w:rPr>
            </w:pPr>
            <w:r>
              <w:rPr>
                <w:sz w:val="16"/>
                <w:szCs w:val="16"/>
              </w:rPr>
              <w:t>M</w:t>
            </w:r>
          </w:p>
        </w:tc>
        <w:tc>
          <w:tcPr>
            <w:tcW w:w="1007" w:type="dxa"/>
          </w:tcPr>
          <w:p w14:paraId="1F2C76DB" w14:textId="77777777" w:rsidR="00900D9E" w:rsidRDefault="00900D9E">
            <w:pPr>
              <w:adjustRightInd w:val="0"/>
              <w:ind w:right="144"/>
              <w:jc w:val="right"/>
              <w:rPr>
                <w:sz w:val="20"/>
              </w:rPr>
            </w:pPr>
            <w:r>
              <w:rPr>
                <w:sz w:val="16"/>
                <w:szCs w:val="16"/>
              </w:rPr>
              <w:t>1</w:t>
            </w:r>
          </w:p>
        </w:tc>
        <w:tc>
          <w:tcPr>
            <w:tcW w:w="1007" w:type="dxa"/>
          </w:tcPr>
          <w:p w14:paraId="07D87F5C" w14:textId="77777777" w:rsidR="00900D9E" w:rsidRDefault="00900D9E">
            <w:pPr>
              <w:adjustRightInd w:val="0"/>
              <w:ind w:right="144"/>
              <w:jc w:val="right"/>
              <w:rPr>
                <w:sz w:val="20"/>
              </w:rPr>
            </w:pPr>
            <w:r>
              <w:t> </w:t>
            </w:r>
          </w:p>
        </w:tc>
        <w:tc>
          <w:tcPr>
            <w:tcW w:w="864" w:type="dxa"/>
          </w:tcPr>
          <w:p w14:paraId="179AB10F" w14:textId="77777777" w:rsidR="00900D9E" w:rsidRDefault="00900D9E">
            <w:pPr>
              <w:adjustRightInd w:val="0"/>
              <w:ind w:right="144"/>
              <w:jc w:val="center"/>
              <w:rPr>
                <w:sz w:val="20"/>
              </w:rPr>
            </w:pPr>
            <w:r>
              <w:t> </w:t>
            </w:r>
          </w:p>
        </w:tc>
        <w:tc>
          <w:tcPr>
            <w:tcW w:w="144" w:type="dxa"/>
          </w:tcPr>
          <w:p w14:paraId="24874E9D" w14:textId="77777777" w:rsidR="00900D9E" w:rsidRDefault="00900D9E">
            <w:pPr>
              <w:adjustRightInd w:val="0"/>
              <w:ind w:right="144"/>
              <w:jc w:val="center"/>
              <w:rPr>
                <w:sz w:val="20"/>
              </w:rPr>
            </w:pPr>
            <w:r>
              <w:t> </w:t>
            </w:r>
          </w:p>
        </w:tc>
        <w:tc>
          <w:tcPr>
            <w:tcW w:w="144" w:type="dxa"/>
          </w:tcPr>
          <w:p w14:paraId="75DF9F6B" w14:textId="77777777" w:rsidR="00900D9E" w:rsidRDefault="00900D9E">
            <w:pPr>
              <w:adjustRightInd w:val="0"/>
              <w:ind w:right="144"/>
              <w:jc w:val="center"/>
              <w:rPr>
                <w:sz w:val="20"/>
              </w:rPr>
            </w:pPr>
            <w:r>
              <w:t> </w:t>
            </w:r>
          </w:p>
        </w:tc>
        <w:tc>
          <w:tcPr>
            <w:tcW w:w="144" w:type="dxa"/>
          </w:tcPr>
          <w:p w14:paraId="1EF3C987" w14:textId="77777777" w:rsidR="00900D9E" w:rsidRDefault="00900D9E">
            <w:pPr>
              <w:adjustRightInd w:val="0"/>
              <w:ind w:right="144"/>
              <w:jc w:val="center"/>
              <w:rPr>
                <w:sz w:val="20"/>
              </w:rPr>
            </w:pPr>
            <w:r>
              <w:t> </w:t>
            </w:r>
          </w:p>
        </w:tc>
        <w:tc>
          <w:tcPr>
            <w:tcW w:w="144" w:type="dxa"/>
          </w:tcPr>
          <w:p w14:paraId="09870B0D" w14:textId="77777777" w:rsidR="00900D9E" w:rsidRDefault="00900D9E">
            <w:pPr>
              <w:adjustRightInd w:val="0"/>
              <w:ind w:right="144"/>
              <w:jc w:val="center"/>
              <w:rPr>
                <w:sz w:val="20"/>
              </w:rPr>
            </w:pPr>
            <w:r>
              <w:t> </w:t>
            </w:r>
          </w:p>
        </w:tc>
        <w:tc>
          <w:tcPr>
            <w:tcW w:w="144" w:type="dxa"/>
          </w:tcPr>
          <w:p w14:paraId="1CBF9E62" w14:textId="77777777" w:rsidR="00900D9E" w:rsidRDefault="00900D9E">
            <w:pPr>
              <w:adjustRightInd w:val="0"/>
              <w:ind w:right="144"/>
              <w:jc w:val="center"/>
              <w:rPr>
                <w:sz w:val="20"/>
              </w:rPr>
            </w:pPr>
            <w:r>
              <w:t> </w:t>
            </w:r>
          </w:p>
        </w:tc>
        <w:tc>
          <w:tcPr>
            <w:tcW w:w="144" w:type="dxa"/>
          </w:tcPr>
          <w:p w14:paraId="7E2BD2F7" w14:textId="77777777" w:rsidR="00900D9E" w:rsidRDefault="00900D9E">
            <w:pPr>
              <w:adjustRightInd w:val="0"/>
              <w:ind w:right="144"/>
              <w:jc w:val="center"/>
              <w:rPr>
                <w:sz w:val="20"/>
              </w:rPr>
            </w:pPr>
            <w:r>
              <w:t> </w:t>
            </w:r>
          </w:p>
        </w:tc>
      </w:tr>
      <w:tr w:rsidR="00900D9E" w14:paraId="0F634C54" w14:textId="77777777">
        <w:tc>
          <w:tcPr>
            <w:tcW w:w="864" w:type="dxa"/>
          </w:tcPr>
          <w:p w14:paraId="7FE3CB4A" w14:textId="77777777" w:rsidR="00900D9E" w:rsidRDefault="00900D9E">
            <w:pPr>
              <w:adjustRightInd w:val="0"/>
              <w:ind w:right="144"/>
              <w:rPr>
                <w:sz w:val="20"/>
              </w:rPr>
            </w:pPr>
            <w:r>
              <w:rPr>
                <w:sz w:val="16"/>
                <w:szCs w:val="16"/>
              </w:rPr>
              <w:t>M</w:t>
            </w:r>
          </w:p>
        </w:tc>
        <w:tc>
          <w:tcPr>
            <w:tcW w:w="576" w:type="dxa"/>
          </w:tcPr>
          <w:p w14:paraId="60FAE392" w14:textId="77777777" w:rsidR="00900D9E" w:rsidRDefault="00900D9E">
            <w:pPr>
              <w:adjustRightInd w:val="0"/>
              <w:ind w:right="144"/>
              <w:rPr>
                <w:sz w:val="20"/>
              </w:rPr>
            </w:pPr>
            <w:r>
              <w:rPr>
                <w:sz w:val="16"/>
                <w:szCs w:val="16"/>
              </w:rPr>
              <w:t>080</w:t>
            </w:r>
          </w:p>
        </w:tc>
        <w:tc>
          <w:tcPr>
            <w:tcW w:w="720" w:type="dxa"/>
          </w:tcPr>
          <w:p w14:paraId="13F94477" w14:textId="77777777" w:rsidR="00900D9E" w:rsidRDefault="00900D9E">
            <w:pPr>
              <w:adjustRightInd w:val="0"/>
              <w:ind w:right="144"/>
              <w:rPr>
                <w:sz w:val="20"/>
              </w:rPr>
            </w:pPr>
            <w:r>
              <w:rPr>
                <w:sz w:val="16"/>
                <w:szCs w:val="16"/>
              </w:rPr>
              <w:t>SE</w:t>
            </w:r>
          </w:p>
        </w:tc>
        <w:tc>
          <w:tcPr>
            <w:tcW w:w="3240" w:type="dxa"/>
          </w:tcPr>
          <w:p w14:paraId="5CC43656" w14:textId="77777777" w:rsidR="00900D9E" w:rsidRDefault="00900D9E">
            <w:pPr>
              <w:adjustRightInd w:val="0"/>
              <w:ind w:right="144"/>
              <w:rPr>
                <w:sz w:val="20"/>
              </w:rPr>
            </w:pPr>
            <w:r>
              <w:rPr>
                <w:sz w:val="16"/>
                <w:szCs w:val="16"/>
              </w:rPr>
              <w:t>Transaction Set Trailer</w:t>
            </w:r>
          </w:p>
        </w:tc>
        <w:tc>
          <w:tcPr>
            <w:tcW w:w="576" w:type="dxa"/>
          </w:tcPr>
          <w:p w14:paraId="6E65686A" w14:textId="77777777" w:rsidR="00900D9E" w:rsidRDefault="00900D9E">
            <w:pPr>
              <w:adjustRightInd w:val="0"/>
              <w:ind w:right="144"/>
              <w:jc w:val="center"/>
              <w:rPr>
                <w:sz w:val="20"/>
              </w:rPr>
            </w:pPr>
            <w:r>
              <w:rPr>
                <w:sz w:val="16"/>
                <w:szCs w:val="16"/>
              </w:rPr>
              <w:t>M</w:t>
            </w:r>
          </w:p>
        </w:tc>
        <w:tc>
          <w:tcPr>
            <w:tcW w:w="1007" w:type="dxa"/>
          </w:tcPr>
          <w:p w14:paraId="4363AF48" w14:textId="77777777" w:rsidR="00900D9E" w:rsidRDefault="00900D9E">
            <w:pPr>
              <w:adjustRightInd w:val="0"/>
              <w:ind w:right="144"/>
              <w:jc w:val="right"/>
              <w:rPr>
                <w:sz w:val="20"/>
              </w:rPr>
            </w:pPr>
            <w:r>
              <w:rPr>
                <w:sz w:val="16"/>
                <w:szCs w:val="16"/>
              </w:rPr>
              <w:t>1</w:t>
            </w:r>
          </w:p>
        </w:tc>
        <w:tc>
          <w:tcPr>
            <w:tcW w:w="1007" w:type="dxa"/>
          </w:tcPr>
          <w:p w14:paraId="624831E6" w14:textId="77777777" w:rsidR="00900D9E" w:rsidRDefault="00900D9E">
            <w:pPr>
              <w:adjustRightInd w:val="0"/>
              <w:ind w:right="144"/>
              <w:jc w:val="right"/>
              <w:rPr>
                <w:sz w:val="20"/>
              </w:rPr>
            </w:pPr>
            <w:r>
              <w:t> </w:t>
            </w:r>
          </w:p>
        </w:tc>
        <w:tc>
          <w:tcPr>
            <w:tcW w:w="864" w:type="dxa"/>
          </w:tcPr>
          <w:p w14:paraId="06AF2F1B" w14:textId="77777777" w:rsidR="00900D9E" w:rsidRDefault="00900D9E">
            <w:pPr>
              <w:adjustRightInd w:val="0"/>
              <w:ind w:right="144"/>
              <w:jc w:val="center"/>
              <w:rPr>
                <w:sz w:val="20"/>
              </w:rPr>
            </w:pPr>
            <w:r>
              <w:t> </w:t>
            </w:r>
          </w:p>
        </w:tc>
        <w:tc>
          <w:tcPr>
            <w:tcW w:w="144" w:type="dxa"/>
          </w:tcPr>
          <w:p w14:paraId="09AEDD87" w14:textId="77777777" w:rsidR="00900D9E" w:rsidRDefault="00900D9E">
            <w:pPr>
              <w:adjustRightInd w:val="0"/>
              <w:ind w:right="144"/>
              <w:jc w:val="center"/>
              <w:rPr>
                <w:sz w:val="20"/>
              </w:rPr>
            </w:pPr>
            <w:r>
              <w:t> </w:t>
            </w:r>
          </w:p>
        </w:tc>
        <w:tc>
          <w:tcPr>
            <w:tcW w:w="144" w:type="dxa"/>
          </w:tcPr>
          <w:p w14:paraId="147538CC" w14:textId="77777777" w:rsidR="00900D9E" w:rsidRDefault="00900D9E">
            <w:pPr>
              <w:adjustRightInd w:val="0"/>
              <w:ind w:right="144"/>
              <w:jc w:val="center"/>
              <w:rPr>
                <w:sz w:val="20"/>
              </w:rPr>
            </w:pPr>
            <w:r>
              <w:t> </w:t>
            </w:r>
          </w:p>
        </w:tc>
        <w:tc>
          <w:tcPr>
            <w:tcW w:w="144" w:type="dxa"/>
          </w:tcPr>
          <w:p w14:paraId="701098C9" w14:textId="77777777" w:rsidR="00900D9E" w:rsidRDefault="00900D9E">
            <w:pPr>
              <w:adjustRightInd w:val="0"/>
              <w:ind w:right="144"/>
              <w:jc w:val="center"/>
              <w:rPr>
                <w:sz w:val="20"/>
              </w:rPr>
            </w:pPr>
            <w:r>
              <w:t> </w:t>
            </w:r>
          </w:p>
        </w:tc>
        <w:tc>
          <w:tcPr>
            <w:tcW w:w="144" w:type="dxa"/>
          </w:tcPr>
          <w:p w14:paraId="47C25D71" w14:textId="77777777" w:rsidR="00900D9E" w:rsidRDefault="00900D9E">
            <w:pPr>
              <w:adjustRightInd w:val="0"/>
              <w:ind w:right="144"/>
              <w:jc w:val="center"/>
              <w:rPr>
                <w:sz w:val="20"/>
              </w:rPr>
            </w:pPr>
            <w:r>
              <w:t> </w:t>
            </w:r>
          </w:p>
        </w:tc>
        <w:tc>
          <w:tcPr>
            <w:tcW w:w="144" w:type="dxa"/>
          </w:tcPr>
          <w:p w14:paraId="06878CCC" w14:textId="77777777" w:rsidR="00900D9E" w:rsidRDefault="00900D9E">
            <w:pPr>
              <w:adjustRightInd w:val="0"/>
              <w:ind w:right="144"/>
              <w:jc w:val="center"/>
              <w:rPr>
                <w:sz w:val="20"/>
              </w:rPr>
            </w:pPr>
            <w:r>
              <w:t> </w:t>
            </w:r>
          </w:p>
        </w:tc>
        <w:tc>
          <w:tcPr>
            <w:tcW w:w="144" w:type="dxa"/>
          </w:tcPr>
          <w:p w14:paraId="1931324C" w14:textId="77777777" w:rsidR="00900D9E" w:rsidRDefault="00900D9E">
            <w:pPr>
              <w:adjustRightInd w:val="0"/>
              <w:ind w:right="144"/>
              <w:jc w:val="center"/>
              <w:rPr>
                <w:sz w:val="20"/>
              </w:rPr>
            </w:pPr>
            <w:r>
              <w:t> </w:t>
            </w:r>
          </w:p>
        </w:tc>
      </w:tr>
    </w:tbl>
    <w:p w14:paraId="6F73E743" w14:textId="77777777" w:rsidR="00900D9E" w:rsidRDefault="00900D9E">
      <w:pPr>
        <w:adjustRightInd w:val="0"/>
        <w:rPr>
          <w:sz w:val="16"/>
          <w:szCs w:val="16"/>
        </w:rPr>
      </w:pPr>
      <w:r>
        <w:rPr>
          <w:sz w:val="16"/>
          <w:szCs w:val="16"/>
        </w:rPr>
        <w:t> </w:t>
      </w:r>
    </w:p>
    <w:p w14:paraId="4C7BF0BF" w14:textId="77777777" w:rsidR="00900D9E" w:rsidRDefault="00900D9E">
      <w:pPr>
        <w:adjustRightInd w:val="0"/>
        <w:rPr>
          <w:sz w:val="20"/>
          <w:szCs w:val="20"/>
        </w:rPr>
      </w:pPr>
      <w:r>
        <w:rPr>
          <w:b/>
          <w:bCs/>
        </w:rPr>
        <w:t>Transaction Set Notes</w:t>
      </w:r>
    </w:p>
    <w:p w14:paraId="49CFAF85" w14:textId="77777777" w:rsidR="00900D9E" w:rsidRDefault="00900D9E">
      <w:pPr>
        <w:adjustRightInd w:val="0"/>
        <w:rPr>
          <w:sz w:val="20"/>
          <w:szCs w:val="20"/>
        </w:rPr>
      </w:pPr>
      <w:r>
        <w:rPr>
          <w:sz w:val="20"/>
          <w:szCs w:val="20"/>
        </w:rPr>
        <w:t> </w:t>
      </w:r>
    </w:p>
    <w:p w14:paraId="3F8D5CE1" w14:textId="77777777" w:rsidR="00900D9E" w:rsidRDefault="00900D9E">
      <w:pPr>
        <w:tabs>
          <w:tab w:val="left" w:pos="547"/>
        </w:tabs>
        <w:adjustRightInd w:val="0"/>
        <w:ind w:left="547" w:hanging="547"/>
        <w:rPr>
          <w:sz w:val="20"/>
          <w:szCs w:val="20"/>
        </w:rPr>
      </w:pPr>
      <w:r>
        <w:rPr>
          <w:b/>
          <w:bCs/>
          <w:sz w:val="20"/>
          <w:szCs w:val="20"/>
        </w:rPr>
        <w:t>1.</w:t>
      </w:r>
      <w:r>
        <w:rPr>
          <w:sz w:val="20"/>
          <w:szCs w:val="20"/>
        </w:rPr>
        <w:tab/>
        <w:t>These acknowledgments shall not be acknowledged, thereby preventing an endless cycle of acknowledgments of acknowledgments.  Nor shall a Functional Acknowledgment be sent to report errors in a previous Functional Acknowledgment.</w:t>
      </w:r>
    </w:p>
    <w:p w14:paraId="2D30FC3B" w14:textId="77777777" w:rsidR="00900D9E" w:rsidRDefault="00900D9E">
      <w:pPr>
        <w:tabs>
          <w:tab w:val="left" w:pos="547"/>
        </w:tabs>
        <w:adjustRightInd w:val="0"/>
        <w:ind w:left="547" w:hanging="547"/>
        <w:rPr>
          <w:sz w:val="20"/>
          <w:szCs w:val="20"/>
        </w:rPr>
      </w:pPr>
      <w:r>
        <w:rPr>
          <w:sz w:val="20"/>
          <w:szCs w:val="20"/>
        </w:rPr>
        <w:tab/>
        <w:t xml:space="preserve">The Functional Group Header Segment (GS) is used to start the envelope for the Functional Acknowledgment Transaction Sets. In preparing the functional group of acknowledgments, the application sender's </w:t>
      </w:r>
      <w:proofErr w:type="gramStart"/>
      <w:r>
        <w:rPr>
          <w:sz w:val="20"/>
          <w:szCs w:val="20"/>
        </w:rPr>
        <w:t>code</w:t>
      </w:r>
      <w:proofErr w:type="gramEnd"/>
      <w:r>
        <w:rPr>
          <w:sz w:val="20"/>
          <w:szCs w:val="20"/>
        </w:rPr>
        <w:t xml:space="preserve"> and the application receiver's code, taken from the functional group being acknowledged, are exchanged; therefore, one acknowledgment functional group responds to only those functional groups from one application receiver's code to one application sender's code.</w:t>
      </w:r>
    </w:p>
    <w:p w14:paraId="4B492AC4" w14:textId="77777777" w:rsidR="00900D9E" w:rsidRDefault="00900D9E">
      <w:pPr>
        <w:tabs>
          <w:tab w:val="left" w:pos="547"/>
        </w:tabs>
        <w:adjustRightInd w:val="0"/>
        <w:ind w:left="547" w:hanging="547"/>
        <w:rPr>
          <w:sz w:val="20"/>
          <w:szCs w:val="20"/>
        </w:rPr>
      </w:pPr>
      <w:r>
        <w:rPr>
          <w:sz w:val="20"/>
          <w:szCs w:val="20"/>
        </w:rPr>
        <w:tab/>
        <w:t>There is only one Functional Acknowledgment Transaction Set per acknowledged functional group.</w:t>
      </w:r>
    </w:p>
    <w:p w14:paraId="50FA780B" w14:textId="77777777" w:rsidR="00900D9E" w:rsidRDefault="00900D9E">
      <w:pPr>
        <w:tabs>
          <w:tab w:val="left" w:pos="547"/>
        </w:tabs>
        <w:adjustRightInd w:val="0"/>
        <w:ind w:left="547" w:hanging="547"/>
        <w:rPr>
          <w:sz w:val="20"/>
          <w:szCs w:val="20"/>
        </w:rPr>
      </w:pPr>
      <w:r>
        <w:rPr>
          <w:b/>
          <w:bCs/>
          <w:sz w:val="20"/>
          <w:szCs w:val="20"/>
        </w:rPr>
        <w:t>2.</w:t>
      </w:r>
      <w:r>
        <w:rPr>
          <w:sz w:val="20"/>
          <w:szCs w:val="20"/>
        </w:rPr>
        <w:tab/>
        <w:t>AK1 is used to respond to the functional group header and to start the acknowledgement for a functional group. There shall be one AK1 segment for the functional group that is being acknowledged.</w:t>
      </w:r>
    </w:p>
    <w:p w14:paraId="33DC2BD8" w14:textId="77777777" w:rsidR="00900D9E" w:rsidRDefault="00900D9E">
      <w:pPr>
        <w:tabs>
          <w:tab w:val="left" w:pos="547"/>
        </w:tabs>
        <w:adjustRightInd w:val="0"/>
        <w:ind w:left="547" w:hanging="547"/>
        <w:rPr>
          <w:sz w:val="20"/>
          <w:szCs w:val="20"/>
        </w:rPr>
      </w:pPr>
      <w:r>
        <w:rPr>
          <w:b/>
          <w:bCs/>
          <w:sz w:val="20"/>
          <w:szCs w:val="20"/>
        </w:rPr>
        <w:lastRenderedPageBreak/>
        <w:t>3.</w:t>
      </w:r>
      <w:r>
        <w:rPr>
          <w:sz w:val="20"/>
          <w:szCs w:val="20"/>
        </w:rPr>
        <w:tab/>
        <w:t>AK2 is used to start the acknowledgement of a transaction set within the received functional group. The AK2 segments shall appear in the same order as the transaction sets in the functional group that has been received and is being acknowledged.</w:t>
      </w:r>
    </w:p>
    <w:p w14:paraId="208ABBE3" w14:textId="77777777" w:rsidR="00900D9E" w:rsidRDefault="00900D9E">
      <w:pPr>
        <w:adjustRightInd w:val="0"/>
        <w:rPr>
          <w:sz w:val="20"/>
          <w:szCs w:val="20"/>
        </w:rPr>
      </w:pPr>
      <w:r>
        <w:rPr>
          <w:sz w:val="20"/>
          <w:szCs w:val="20"/>
        </w:rPr>
        <w:t> </w:t>
      </w:r>
    </w:p>
    <w:p w14:paraId="0556B2B5" w14:textId="77777777" w:rsidR="00900D9E" w:rsidRDefault="00900D9E">
      <w:pPr>
        <w:adjustRightInd w:val="0"/>
        <w:rPr>
          <w:sz w:val="20"/>
          <w:szCs w:val="20"/>
        </w:rPr>
      </w:pPr>
      <w:r>
        <w:rPr>
          <w:b/>
          <w:bCs/>
        </w:rPr>
        <w:t>Transaction Set Comments</w:t>
      </w:r>
    </w:p>
    <w:p w14:paraId="6A1288EB" w14:textId="77777777" w:rsidR="00900D9E" w:rsidRDefault="00900D9E">
      <w:pPr>
        <w:adjustRightInd w:val="0"/>
        <w:rPr>
          <w:sz w:val="20"/>
          <w:szCs w:val="20"/>
        </w:rPr>
      </w:pPr>
      <w:r>
        <w:rPr>
          <w:sz w:val="20"/>
          <w:szCs w:val="20"/>
        </w:rPr>
        <w:t> </w:t>
      </w:r>
    </w:p>
    <w:p w14:paraId="641B7DEE" w14:textId="77777777" w:rsidR="00900D9E" w:rsidRDefault="00900D9E">
      <w:pPr>
        <w:tabs>
          <w:tab w:val="left" w:pos="547"/>
        </w:tabs>
        <w:adjustRightInd w:val="0"/>
        <w:ind w:left="547" w:hanging="547"/>
        <w:rPr>
          <w:sz w:val="20"/>
          <w:szCs w:val="20"/>
        </w:rPr>
      </w:pPr>
      <w:r>
        <w:rPr>
          <w:b/>
          <w:bCs/>
          <w:sz w:val="20"/>
          <w:szCs w:val="20"/>
        </w:rPr>
        <w:t>1.</w:t>
      </w:r>
      <w:r>
        <w:rPr>
          <w:sz w:val="20"/>
          <w:szCs w:val="20"/>
        </w:rPr>
        <w:tab/>
        <w:t>The data segments of this standard are used to report the results of the syntactical analysis of the functional groups of transaction sets; they report the extent to which the syntax complies with the standards for transaction sets and functional groups. They do not report on the semantic meaning of the transaction sets (for example, on the ability of the receiver to comply with the request of the sender).</w:t>
      </w:r>
    </w:p>
    <w:p w14:paraId="0DBAF625" w14:textId="77777777" w:rsidR="00DE43C1" w:rsidRDefault="00DE43C1">
      <w:pPr>
        <w:tabs>
          <w:tab w:val="right" w:pos="1800"/>
          <w:tab w:val="left" w:pos="2160"/>
        </w:tabs>
        <w:adjustRightInd w:val="0"/>
        <w:ind w:left="2160" w:hanging="2160"/>
        <w:rPr>
          <w:sz w:val="20"/>
          <w:szCs w:val="20"/>
        </w:rPr>
      </w:pPr>
    </w:p>
    <w:p w14:paraId="5881A562" w14:textId="77777777" w:rsidR="00DE43C1" w:rsidRDefault="00DE43C1">
      <w:pPr>
        <w:tabs>
          <w:tab w:val="right" w:pos="1800"/>
          <w:tab w:val="left" w:pos="2160"/>
        </w:tabs>
        <w:adjustRightInd w:val="0"/>
        <w:ind w:left="2160" w:hanging="2160"/>
        <w:rPr>
          <w:sz w:val="20"/>
          <w:szCs w:val="20"/>
        </w:rPr>
      </w:pPr>
    </w:p>
    <w:p w14:paraId="00B2866F" w14:textId="77777777" w:rsidR="00DE43C1" w:rsidRPr="00C76D6A" w:rsidRDefault="00DE43C1" w:rsidP="00DE43C1">
      <w:pPr>
        <w:ind w:right="144"/>
        <w:rPr>
          <w:snapToGrid w:val="0"/>
          <w:sz w:val="28"/>
        </w:rPr>
      </w:pPr>
      <w:r w:rsidRPr="00C76D6A">
        <w:rPr>
          <w:snapToGrid w:val="0"/>
          <w:sz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BDBFE07" w14:textId="77777777" w:rsidR="00900D9E" w:rsidRDefault="00900D9E" w:rsidP="00DE43C1">
      <w:pPr>
        <w:tabs>
          <w:tab w:val="right" w:pos="1800"/>
          <w:tab w:val="left" w:pos="2160"/>
        </w:tabs>
        <w:adjustRightInd w:val="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ST </w:t>
      </w:r>
      <w:r>
        <w:rPr>
          <w:b/>
          <w:bCs/>
          <w:sz w:val="20"/>
          <w:szCs w:val="20"/>
        </w:rPr>
        <w:t>Transaction Set Header</w:t>
      </w:r>
    </w:p>
    <w:p w14:paraId="21AD4B1B"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010</w:t>
      </w:r>
    </w:p>
    <w:p w14:paraId="102713B8"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p>
    <w:p w14:paraId="462C2334"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264F65EC"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Mandatory</w:t>
      </w:r>
    </w:p>
    <w:p w14:paraId="4F05D504"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2DC9E2D4"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indicate the start of a transaction set and to assign a control number</w:t>
      </w:r>
    </w:p>
    <w:p w14:paraId="350FB9D4"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3758D98D"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The transaction set identifier (ST01) is used by the translation routines of the interchange partners to select the appropriate transaction set definition (e.g., 810 selects the Invoice Transaction Set).</w:t>
      </w:r>
    </w:p>
    <w:p w14:paraId="669EC066"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p>
    <w:p w14:paraId="73480283" w14:textId="77777777" w:rsidR="00900D9E" w:rsidRDefault="00900D9E">
      <w:pPr>
        <w:adjustRightInd w:val="0"/>
        <w:rPr>
          <w:sz w:val="20"/>
          <w:szCs w:val="20"/>
        </w:rPr>
      </w:pPr>
      <w:r>
        <w:rPr>
          <w:sz w:val="20"/>
          <w:szCs w:val="20"/>
        </w:rPr>
        <w:t> </w:t>
      </w:r>
    </w:p>
    <w:p w14:paraId="2C95464A" w14:textId="77777777" w:rsidR="00900D9E" w:rsidRDefault="00900D9E">
      <w:pPr>
        <w:adjustRightInd w:val="0"/>
        <w:rPr>
          <w:sz w:val="20"/>
          <w:szCs w:val="20"/>
        </w:rPr>
      </w:pPr>
      <w:r>
        <w:rPr>
          <w:sz w:val="20"/>
          <w:szCs w:val="20"/>
        </w:rPr>
        <w:t> </w:t>
      </w:r>
    </w:p>
    <w:p w14:paraId="75B65188" w14:textId="77777777" w:rsidR="00900D9E" w:rsidRDefault="00900D9E">
      <w:pPr>
        <w:adjustRightInd w:val="0"/>
        <w:jc w:val="center"/>
        <w:rPr>
          <w:b/>
          <w:bCs/>
          <w:sz w:val="20"/>
          <w:szCs w:val="20"/>
        </w:rPr>
      </w:pPr>
      <w:r>
        <w:rPr>
          <w:b/>
          <w:bCs/>
          <w:sz w:val="20"/>
          <w:szCs w:val="20"/>
        </w:rPr>
        <w:t>Data Element Summary</w:t>
      </w:r>
    </w:p>
    <w:p w14:paraId="6E62C7A3"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5E91B485"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49"/>
        <w:gridCol w:w="997"/>
        <w:gridCol w:w="801"/>
        <w:gridCol w:w="160"/>
        <w:gridCol w:w="1219"/>
        <w:gridCol w:w="204"/>
        <w:gridCol w:w="2451"/>
        <w:gridCol w:w="470"/>
        <w:gridCol w:w="204"/>
        <w:gridCol w:w="930"/>
        <w:gridCol w:w="255"/>
      </w:tblGrid>
      <w:tr w:rsidR="00900D9E" w14:paraId="4C4EDE86" w14:textId="77777777">
        <w:tc>
          <w:tcPr>
            <w:tcW w:w="1007" w:type="dxa"/>
          </w:tcPr>
          <w:p w14:paraId="16C73958"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73EFB570" w14:textId="77777777" w:rsidR="00900D9E" w:rsidRDefault="00900D9E">
            <w:pPr>
              <w:adjustRightInd w:val="0"/>
              <w:ind w:right="144"/>
              <w:jc w:val="center"/>
              <w:rPr>
                <w:sz w:val="20"/>
              </w:rPr>
            </w:pPr>
            <w:r>
              <w:rPr>
                <w:b/>
                <w:bCs/>
                <w:sz w:val="20"/>
                <w:szCs w:val="20"/>
              </w:rPr>
              <w:t>ST01</w:t>
            </w:r>
          </w:p>
        </w:tc>
        <w:tc>
          <w:tcPr>
            <w:tcW w:w="892" w:type="dxa"/>
          </w:tcPr>
          <w:p w14:paraId="4E108D09" w14:textId="77777777" w:rsidR="00900D9E" w:rsidRDefault="00900D9E">
            <w:pPr>
              <w:adjustRightInd w:val="0"/>
              <w:ind w:right="144"/>
              <w:jc w:val="center"/>
              <w:rPr>
                <w:sz w:val="20"/>
              </w:rPr>
            </w:pPr>
            <w:r>
              <w:rPr>
                <w:b/>
                <w:bCs/>
                <w:sz w:val="20"/>
                <w:szCs w:val="20"/>
              </w:rPr>
              <w:t>143</w:t>
            </w:r>
          </w:p>
        </w:tc>
        <w:tc>
          <w:tcPr>
            <w:tcW w:w="4968" w:type="dxa"/>
            <w:gridSpan w:val="4"/>
          </w:tcPr>
          <w:p w14:paraId="6BFF7C24" w14:textId="77777777" w:rsidR="00900D9E" w:rsidRDefault="00900D9E">
            <w:pPr>
              <w:adjustRightInd w:val="0"/>
              <w:ind w:right="144"/>
              <w:rPr>
                <w:sz w:val="20"/>
              </w:rPr>
            </w:pPr>
            <w:r>
              <w:rPr>
                <w:b/>
                <w:bCs/>
                <w:sz w:val="20"/>
                <w:szCs w:val="20"/>
              </w:rPr>
              <w:t>Transaction Set Identifier Code</w:t>
            </w:r>
          </w:p>
        </w:tc>
        <w:tc>
          <w:tcPr>
            <w:tcW w:w="432" w:type="dxa"/>
          </w:tcPr>
          <w:p w14:paraId="434A642B" w14:textId="77777777" w:rsidR="00900D9E" w:rsidRDefault="00900D9E">
            <w:pPr>
              <w:adjustRightInd w:val="0"/>
              <w:ind w:right="144"/>
              <w:jc w:val="center"/>
              <w:rPr>
                <w:sz w:val="20"/>
              </w:rPr>
            </w:pPr>
            <w:r>
              <w:rPr>
                <w:b/>
                <w:bCs/>
                <w:sz w:val="20"/>
                <w:szCs w:val="20"/>
              </w:rPr>
              <w:t>M</w:t>
            </w:r>
          </w:p>
        </w:tc>
        <w:tc>
          <w:tcPr>
            <w:tcW w:w="144" w:type="dxa"/>
          </w:tcPr>
          <w:p w14:paraId="17F19F76" w14:textId="77777777" w:rsidR="00900D9E" w:rsidRDefault="00900D9E">
            <w:pPr>
              <w:adjustRightInd w:val="0"/>
              <w:ind w:right="144"/>
              <w:jc w:val="center"/>
              <w:rPr>
                <w:sz w:val="20"/>
              </w:rPr>
            </w:pPr>
            <w:r>
              <w:t> </w:t>
            </w:r>
          </w:p>
        </w:tc>
        <w:tc>
          <w:tcPr>
            <w:tcW w:w="1440" w:type="dxa"/>
            <w:gridSpan w:val="2"/>
          </w:tcPr>
          <w:p w14:paraId="2B7F438A" w14:textId="77777777" w:rsidR="00900D9E" w:rsidRDefault="00900D9E">
            <w:pPr>
              <w:adjustRightInd w:val="0"/>
              <w:ind w:right="144"/>
              <w:rPr>
                <w:sz w:val="20"/>
              </w:rPr>
            </w:pPr>
            <w:r>
              <w:rPr>
                <w:b/>
                <w:bCs/>
                <w:sz w:val="20"/>
                <w:szCs w:val="20"/>
              </w:rPr>
              <w:t>ID 3/3</w:t>
            </w:r>
          </w:p>
        </w:tc>
      </w:tr>
      <w:tr w:rsidR="00900D9E" w14:paraId="515B3D3F" w14:textId="77777777">
        <w:trPr>
          <w:gridAfter w:val="1"/>
          <w:wAfter w:w="330" w:type="dxa"/>
        </w:trPr>
        <w:tc>
          <w:tcPr>
            <w:tcW w:w="2980" w:type="dxa"/>
            <w:gridSpan w:val="3"/>
          </w:tcPr>
          <w:p w14:paraId="08BB88E9" w14:textId="77777777" w:rsidR="00900D9E" w:rsidRDefault="00900D9E">
            <w:pPr>
              <w:adjustRightInd w:val="0"/>
              <w:ind w:right="144"/>
              <w:rPr>
                <w:sz w:val="20"/>
              </w:rPr>
            </w:pPr>
            <w:r>
              <w:t> </w:t>
            </w:r>
          </w:p>
        </w:tc>
        <w:tc>
          <w:tcPr>
            <w:tcW w:w="6523" w:type="dxa"/>
            <w:gridSpan w:val="7"/>
          </w:tcPr>
          <w:p w14:paraId="1D7FF809" w14:textId="77777777" w:rsidR="00900D9E" w:rsidRDefault="00900D9E">
            <w:pPr>
              <w:adjustRightInd w:val="0"/>
              <w:ind w:right="144"/>
              <w:rPr>
                <w:sz w:val="20"/>
              </w:rPr>
            </w:pPr>
            <w:r>
              <w:rPr>
                <w:sz w:val="20"/>
                <w:szCs w:val="20"/>
              </w:rPr>
              <w:t>Code uniquely identifying a Transaction Set</w:t>
            </w:r>
          </w:p>
        </w:tc>
      </w:tr>
      <w:tr w:rsidR="00900D9E" w14:paraId="112ACB3E" w14:textId="77777777">
        <w:trPr>
          <w:gridAfter w:val="1"/>
          <w:wAfter w:w="331" w:type="dxa"/>
        </w:trPr>
        <w:tc>
          <w:tcPr>
            <w:tcW w:w="3168" w:type="dxa"/>
            <w:gridSpan w:val="4"/>
          </w:tcPr>
          <w:p w14:paraId="34497AC5" w14:textId="77777777" w:rsidR="00900D9E" w:rsidRDefault="00900D9E">
            <w:pPr>
              <w:adjustRightInd w:val="0"/>
              <w:ind w:right="144"/>
              <w:rPr>
                <w:sz w:val="20"/>
              </w:rPr>
            </w:pPr>
            <w:r>
              <w:rPr>
                <w:sz w:val="20"/>
                <w:szCs w:val="20"/>
              </w:rPr>
              <w:t xml:space="preserve"> </w:t>
            </w:r>
          </w:p>
        </w:tc>
        <w:tc>
          <w:tcPr>
            <w:tcW w:w="1367" w:type="dxa"/>
          </w:tcPr>
          <w:p w14:paraId="01F7AC17" w14:textId="77777777" w:rsidR="00900D9E" w:rsidRDefault="00900D9E">
            <w:pPr>
              <w:adjustRightInd w:val="0"/>
              <w:ind w:right="144"/>
              <w:rPr>
                <w:sz w:val="20"/>
              </w:rPr>
            </w:pPr>
            <w:r>
              <w:rPr>
                <w:sz w:val="20"/>
                <w:szCs w:val="20"/>
              </w:rPr>
              <w:t>997</w:t>
            </w:r>
          </w:p>
        </w:tc>
        <w:tc>
          <w:tcPr>
            <w:tcW w:w="144" w:type="dxa"/>
          </w:tcPr>
          <w:p w14:paraId="15919DA3" w14:textId="77777777" w:rsidR="00900D9E" w:rsidRDefault="00900D9E">
            <w:pPr>
              <w:adjustRightInd w:val="0"/>
              <w:ind w:right="144"/>
              <w:rPr>
                <w:sz w:val="20"/>
              </w:rPr>
            </w:pPr>
            <w:r>
              <w:t> </w:t>
            </w:r>
          </w:p>
        </w:tc>
        <w:tc>
          <w:tcPr>
            <w:tcW w:w="4823" w:type="dxa"/>
            <w:gridSpan w:val="4"/>
          </w:tcPr>
          <w:p w14:paraId="0E59414C" w14:textId="77777777" w:rsidR="00900D9E" w:rsidRDefault="00900D9E">
            <w:pPr>
              <w:adjustRightInd w:val="0"/>
              <w:ind w:right="144"/>
              <w:rPr>
                <w:sz w:val="20"/>
              </w:rPr>
            </w:pPr>
            <w:r>
              <w:rPr>
                <w:sz w:val="20"/>
                <w:szCs w:val="20"/>
              </w:rPr>
              <w:t>Functional Acknowledgment</w:t>
            </w:r>
          </w:p>
        </w:tc>
      </w:tr>
      <w:tr w:rsidR="00900D9E" w14:paraId="5DE93F8D" w14:textId="77777777">
        <w:tc>
          <w:tcPr>
            <w:tcW w:w="1007" w:type="dxa"/>
          </w:tcPr>
          <w:p w14:paraId="31C3B9B4" w14:textId="77777777" w:rsidR="00900D9E" w:rsidRDefault="00900D9E">
            <w:pPr>
              <w:adjustRightInd w:val="0"/>
              <w:ind w:right="144"/>
              <w:rPr>
                <w:sz w:val="20"/>
              </w:rPr>
            </w:pPr>
            <w:r>
              <w:rPr>
                <w:b/>
                <w:bCs/>
                <w:sz w:val="20"/>
                <w:szCs w:val="20"/>
              </w:rPr>
              <w:t>Must Use</w:t>
            </w:r>
          </w:p>
        </w:tc>
        <w:tc>
          <w:tcPr>
            <w:tcW w:w="1080" w:type="dxa"/>
          </w:tcPr>
          <w:p w14:paraId="3CB8005D" w14:textId="77777777" w:rsidR="00900D9E" w:rsidRDefault="00900D9E">
            <w:pPr>
              <w:adjustRightInd w:val="0"/>
              <w:ind w:right="144"/>
              <w:jc w:val="center"/>
              <w:rPr>
                <w:sz w:val="20"/>
              </w:rPr>
            </w:pPr>
            <w:r>
              <w:rPr>
                <w:b/>
                <w:bCs/>
                <w:sz w:val="20"/>
                <w:szCs w:val="20"/>
              </w:rPr>
              <w:t>ST02</w:t>
            </w:r>
          </w:p>
        </w:tc>
        <w:tc>
          <w:tcPr>
            <w:tcW w:w="892" w:type="dxa"/>
          </w:tcPr>
          <w:p w14:paraId="79F2BEAE" w14:textId="77777777" w:rsidR="00900D9E" w:rsidRDefault="00900D9E">
            <w:pPr>
              <w:adjustRightInd w:val="0"/>
              <w:ind w:right="144"/>
              <w:jc w:val="center"/>
              <w:rPr>
                <w:sz w:val="20"/>
              </w:rPr>
            </w:pPr>
            <w:r>
              <w:rPr>
                <w:b/>
                <w:bCs/>
                <w:sz w:val="20"/>
                <w:szCs w:val="20"/>
              </w:rPr>
              <w:t>329</w:t>
            </w:r>
          </w:p>
        </w:tc>
        <w:tc>
          <w:tcPr>
            <w:tcW w:w="4968" w:type="dxa"/>
            <w:gridSpan w:val="4"/>
          </w:tcPr>
          <w:p w14:paraId="708A23AD" w14:textId="77777777" w:rsidR="00900D9E" w:rsidRDefault="00900D9E">
            <w:pPr>
              <w:adjustRightInd w:val="0"/>
              <w:ind w:right="144"/>
              <w:rPr>
                <w:sz w:val="20"/>
              </w:rPr>
            </w:pPr>
            <w:r>
              <w:rPr>
                <w:b/>
                <w:bCs/>
                <w:sz w:val="20"/>
                <w:szCs w:val="20"/>
              </w:rPr>
              <w:t>Transaction Set Control Number</w:t>
            </w:r>
          </w:p>
        </w:tc>
        <w:tc>
          <w:tcPr>
            <w:tcW w:w="432" w:type="dxa"/>
          </w:tcPr>
          <w:p w14:paraId="7E879775" w14:textId="77777777" w:rsidR="00900D9E" w:rsidRDefault="00900D9E">
            <w:pPr>
              <w:adjustRightInd w:val="0"/>
              <w:ind w:right="144"/>
              <w:jc w:val="center"/>
              <w:rPr>
                <w:sz w:val="20"/>
              </w:rPr>
            </w:pPr>
            <w:r>
              <w:rPr>
                <w:b/>
                <w:bCs/>
                <w:sz w:val="20"/>
                <w:szCs w:val="20"/>
              </w:rPr>
              <w:t>M</w:t>
            </w:r>
          </w:p>
        </w:tc>
        <w:tc>
          <w:tcPr>
            <w:tcW w:w="144" w:type="dxa"/>
          </w:tcPr>
          <w:p w14:paraId="32CA6E33" w14:textId="77777777" w:rsidR="00900D9E" w:rsidRDefault="00900D9E">
            <w:pPr>
              <w:adjustRightInd w:val="0"/>
              <w:ind w:right="144"/>
              <w:jc w:val="center"/>
              <w:rPr>
                <w:sz w:val="20"/>
              </w:rPr>
            </w:pPr>
            <w:r>
              <w:t> </w:t>
            </w:r>
          </w:p>
        </w:tc>
        <w:tc>
          <w:tcPr>
            <w:tcW w:w="1440" w:type="dxa"/>
            <w:gridSpan w:val="2"/>
          </w:tcPr>
          <w:p w14:paraId="1AF25666" w14:textId="77777777" w:rsidR="00900D9E" w:rsidRDefault="00900D9E">
            <w:pPr>
              <w:adjustRightInd w:val="0"/>
              <w:ind w:right="144"/>
              <w:rPr>
                <w:sz w:val="20"/>
              </w:rPr>
            </w:pPr>
            <w:r>
              <w:rPr>
                <w:b/>
                <w:bCs/>
                <w:sz w:val="20"/>
                <w:szCs w:val="20"/>
              </w:rPr>
              <w:t>AN 4/9</w:t>
            </w:r>
          </w:p>
        </w:tc>
      </w:tr>
      <w:tr w:rsidR="00900D9E" w14:paraId="5C869DD7" w14:textId="77777777">
        <w:trPr>
          <w:gridAfter w:val="1"/>
          <w:wAfter w:w="330" w:type="dxa"/>
        </w:trPr>
        <w:tc>
          <w:tcPr>
            <w:tcW w:w="2980" w:type="dxa"/>
            <w:gridSpan w:val="3"/>
          </w:tcPr>
          <w:p w14:paraId="5837DC69" w14:textId="77777777" w:rsidR="00900D9E" w:rsidRDefault="00900D9E">
            <w:pPr>
              <w:adjustRightInd w:val="0"/>
              <w:ind w:right="144"/>
              <w:rPr>
                <w:sz w:val="20"/>
              </w:rPr>
            </w:pPr>
            <w:r>
              <w:t> </w:t>
            </w:r>
          </w:p>
        </w:tc>
        <w:tc>
          <w:tcPr>
            <w:tcW w:w="6523" w:type="dxa"/>
            <w:gridSpan w:val="7"/>
          </w:tcPr>
          <w:p w14:paraId="720FA054" w14:textId="77777777" w:rsidR="00900D9E" w:rsidRDefault="00900D9E">
            <w:pPr>
              <w:adjustRightInd w:val="0"/>
              <w:ind w:right="144"/>
              <w:rPr>
                <w:sz w:val="20"/>
              </w:rPr>
            </w:pPr>
            <w:r>
              <w:rPr>
                <w:sz w:val="20"/>
                <w:szCs w:val="20"/>
              </w:rPr>
              <w:t>Identifying control number that must be unique within the transaction set functional group assigned by the originator for a transaction set</w:t>
            </w:r>
          </w:p>
        </w:tc>
      </w:tr>
      <w:tr w:rsidR="00900D9E" w14:paraId="49477B3A" w14:textId="77777777">
        <w:tc>
          <w:tcPr>
            <w:tcW w:w="1260" w:type="dxa"/>
            <w:tcBorders>
              <w:top w:val="nil"/>
              <w:left w:val="nil"/>
              <w:bottom w:val="nil"/>
              <w:right w:val="nil"/>
            </w:tcBorders>
            <w:vAlign w:val="center"/>
          </w:tcPr>
          <w:p w14:paraId="33622D87"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58796783"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4484F3C4"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3B88849D"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7F544FC7"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60856FD7"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7A207055"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498255EE"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2827586A"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0877A2E4"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70B0CA22" w14:textId="77777777" w:rsidR="00900D9E" w:rsidRDefault="00900D9E">
            <w:pPr>
              <w:rPr>
                <w:rFonts w:ascii="Arial Unicode MS" w:eastAsia="Arial Unicode MS" w:hAnsi="Arial Unicode MS" w:cs="Arial Unicode MS"/>
                <w:sz w:val="0"/>
              </w:rPr>
            </w:pPr>
          </w:p>
        </w:tc>
      </w:tr>
    </w:tbl>
    <w:p w14:paraId="564F4A18"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AK1 </w:t>
      </w:r>
      <w:r>
        <w:rPr>
          <w:b/>
          <w:bCs/>
          <w:sz w:val="20"/>
          <w:szCs w:val="20"/>
        </w:rPr>
        <w:t>Functional Group Response Header</w:t>
      </w:r>
    </w:p>
    <w:p w14:paraId="3ADA5562"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020</w:t>
      </w:r>
    </w:p>
    <w:p w14:paraId="650A6232"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p>
    <w:p w14:paraId="5A6610F2"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18A50CA0"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Mandatory</w:t>
      </w:r>
    </w:p>
    <w:p w14:paraId="0EE22182"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142C215D"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start acknowledgment of a functional group</w:t>
      </w:r>
    </w:p>
    <w:p w14:paraId="7C08BBE8"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761DAC4A"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AK101 is the functional ID found in the GS segment (GS01) in the functional group being acknowledged.</w:t>
      </w:r>
    </w:p>
    <w:p w14:paraId="6B677A35"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2</w:t>
      </w:r>
      <w:r>
        <w:rPr>
          <w:sz w:val="20"/>
          <w:szCs w:val="20"/>
        </w:rPr>
        <w:tab/>
        <w:t>AK102 is the functional group control number found in the GS segment in the functional group being acknowledged.</w:t>
      </w:r>
    </w:p>
    <w:p w14:paraId="7BC82FAC"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p>
    <w:p w14:paraId="49D9D364" w14:textId="77777777" w:rsidR="00900D9E" w:rsidRDefault="00900D9E">
      <w:pPr>
        <w:adjustRightInd w:val="0"/>
        <w:rPr>
          <w:sz w:val="20"/>
          <w:szCs w:val="20"/>
        </w:rPr>
      </w:pPr>
      <w:r>
        <w:rPr>
          <w:sz w:val="20"/>
          <w:szCs w:val="20"/>
        </w:rPr>
        <w:t> </w:t>
      </w:r>
    </w:p>
    <w:p w14:paraId="448F918C" w14:textId="77777777" w:rsidR="00900D9E" w:rsidRDefault="00900D9E">
      <w:pPr>
        <w:adjustRightInd w:val="0"/>
        <w:rPr>
          <w:sz w:val="20"/>
          <w:szCs w:val="20"/>
        </w:rPr>
      </w:pPr>
      <w:r>
        <w:rPr>
          <w:sz w:val="20"/>
          <w:szCs w:val="20"/>
        </w:rPr>
        <w:t> </w:t>
      </w:r>
    </w:p>
    <w:p w14:paraId="52CF891E" w14:textId="77777777" w:rsidR="00900D9E" w:rsidRDefault="00900D9E">
      <w:pPr>
        <w:adjustRightInd w:val="0"/>
        <w:jc w:val="center"/>
        <w:rPr>
          <w:b/>
          <w:bCs/>
          <w:sz w:val="20"/>
          <w:szCs w:val="20"/>
        </w:rPr>
      </w:pPr>
      <w:r>
        <w:rPr>
          <w:b/>
          <w:bCs/>
          <w:sz w:val="20"/>
          <w:szCs w:val="20"/>
        </w:rPr>
        <w:t>Data Element Summary</w:t>
      </w:r>
    </w:p>
    <w:p w14:paraId="7ECC14E4"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764A7C97"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39"/>
        <w:gridCol w:w="1059"/>
        <w:gridCol w:w="790"/>
        <w:gridCol w:w="149"/>
        <w:gridCol w:w="1187"/>
        <w:gridCol w:w="204"/>
        <w:gridCol w:w="2442"/>
        <w:gridCol w:w="483"/>
        <w:gridCol w:w="204"/>
        <w:gridCol w:w="934"/>
        <w:gridCol w:w="249"/>
      </w:tblGrid>
      <w:tr w:rsidR="00900D9E" w14:paraId="67149204" w14:textId="77777777">
        <w:tc>
          <w:tcPr>
            <w:tcW w:w="1007" w:type="dxa"/>
          </w:tcPr>
          <w:p w14:paraId="229AA02C"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20FF8071" w14:textId="77777777" w:rsidR="00900D9E" w:rsidRDefault="00900D9E">
            <w:pPr>
              <w:adjustRightInd w:val="0"/>
              <w:ind w:right="144"/>
              <w:jc w:val="center"/>
              <w:rPr>
                <w:sz w:val="20"/>
              </w:rPr>
            </w:pPr>
            <w:r>
              <w:rPr>
                <w:b/>
                <w:bCs/>
                <w:sz w:val="20"/>
                <w:szCs w:val="20"/>
              </w:rPr>
              <w:t>AK101</w:t>
            </w:r>
          </w:p>
        </w:tc>
        <w:tc>
          <w:tcPr>
            <w:tcW w:w="892" w:type="dxa"/>
          </w:tcPr>
          <w:p w14:paraId="04EF3B55" w14:textId="77777777" w:rsidR="00900D9E" w:rsidRDefault="00900D9E">
            <w:pPr>
              <w:adjustRightInd w:val="0"/>
              <w:ind w:right="144"/>
              <w:jc w:val="center"/>
              <w:rPr>
                <w:sz w:val="20"/>
              </w:rPr>
            </w:pPr>
            <w:r>
              <w:rPr>
                <w:b/>
                <w:bCs/>
                <w:sz w:val="20"/>
                <w:szCs w:val="20"/>
              </w:rPr>
              <w:t>479</w:t>
            </w:r>
          </w:p>
        </w:tc>
        <w:tc>
          <w:tcPr>
            <w:tcW w:w="4968" w:type="dxa"/>
            <w:gridSpan w:val="4"/>
          </w:tcPr>
          <w:p w14:paraId="68C3DBE8" w14:textId="77777777" w:rsidR="00900D9E" w:rsidRDefault="00900D9E">
            <w:pPr>
              <w:adjustRightInd w:val="0"/>
              <w:ind w:right="144"/>
              <w:rPr>
                <w:sz w:val="20"/>
              </w:rPr>
            </w:pPr>
            <w:r>
              <w:rPr>
                <w:b/>
                <w:bCs/>
                <w:sz w:val="20"/>
                <w:szCs w:val="20"/>
              </w:rPr>
              <w:t>Functional Identifier Code</w:t>
            </w:r>
          </w:p>
        </w:tc>
        <w:tc>
          <w:tcPr>
            <w:tcW w:w="432" w:type="dxa"/>
          </w:tcPr>
          <w:p w14:paraId="3CD83DAE" w14:textId="77777777" w:rsidR="00900D9E" w:rsidRDefault="00900D9E">
            <w:pPr>
              <w:adjustRightInd w:val="0"/>
              <w:ind w:right="144"/>
              <w:jc w:val="center"/>
              <w:rPr>
                <w:sz w:val="20"/>
              </w:rPr>
            </w:pPr>
            <w:r>
              <w:rPr>
                <w:b/>
                <w:bCs/>
                <w:sz w:val="20"/>
                <w:szCs w:val="20"/>
              </w:rPr>
              <w:t>M</w:t>
            </w:r>
          </w:p>
        </w:tc>
        <w:tc>
          <w:tcPr>
            <w:tcW w:w="144" w:type="dxa"/>
          </w:tcPr>
          <w:p w14:paraId="4EC3135A" w14:textId="77777777" w:rsidR="00900D9E" w:rsidRDefault="00900D9E">
            <w:pPr>
              <w:adjustRightInd w:val="0"/>
              <w:ind w:right="144"/>
              <w:jc w:val="center"/>
              <w:rPr>
                <w:sz w:val="20"/>
              </w:rPr>
            </w:pPr>
            <w:r>
              <w:t> </w:t>
            </w:r>
          </w:p>
        </w:tc>
        <w:tc>
          <w:tcPr>
            <w:tcW w:w="1440" w:type="dxa"/>
            <w:gridSpan w:val="2"/>
          </w:tcPr>
          <w:p w14:paraId="2CCA470D" w14:textId="77777777" w:rsidR="00900D9E" w:rsidRDefault="00900D9E">
            <w:pPr>
              <w:adjustRightInd w:val="0"/>
              <w:ind w:right="144"/>
              <w:rPr>
                <w:sz w:val="20"/>
              </w:rPr>
            </w:pPr>
            <w:r>
              <w:rPr>
                <w:b/>
                <w:bCs/>
                <w:sz w:val="20"/>
                <w:szCs w:val="20"/>
              </w:rPr>
              <w:t>ID 2/2</w:t>
            </w:r>
          </w:p>
        </w:tc>
      </w:tr>
      <w:tr w:rsidR="00900D9E" w14:paraId="279D8269" w14:textId="77777777">
        <w:trPr>
          <w:gridAfter w:val="1"/>
          <w:wAfter w:w="330" w:type="dxa"/>
        </w:trPr>
        <w:tc>
          <w:tcPr>
            <w:tcW w:w="2980" w:type="dxa"/>
            <w:gridSpan w:val="3"/>
          </w:tcPr>
          <w:p w14:paraId="1B328A8F" w14:textId="77777777" w:rsidR="00900D9E" w:rsidRDefault="00900D9E">
            <w:pPr>
              <w:adjustRightInd w:val="0"/>
              <w:ind w:right="144"/>
              <w:rPr>
                <w:sz w:val="20"/>
              </w:rPr>
            </w:pPr>
            <w:r>
              <w:t> </w:t>
            </w:r>
          </w:p>
        </w:tc>
        <w:tc>
          <w:tcPr>
            <w:tcW w:w="6523" w:type="dxa"/>
            <w:gridSpan w:val="7"/>
          </w:tcPr>
          <w:p w14:paraId="7CFA4106" w14:textId="77777777" w:rsidR="00900D9E" w:rsidRDefault="00900D9E">
            <w:pPr>
              <w:adjustRightInd w:val="0"/>
              <w:ind w:right="144"/>
              <w:rPr>
                <w:sz w:val="20"/>
              </w:rPr>
            </w:pPr>
            <w:r>
              <w:rPr>
                <w:sz w:val="20"/>
                <w:szCs w:val="20"/>
              </w:rPr>
              <w:t>Code identifying a group of application related transaction sets</w:t>
            </w:r>
          </w:p>
        </w:tc>
      </w:tr>
      <w:tr w:rsidR="00900D9E" w14:paraId="4556D7AF" w14:textId="77777777">
        <w:trPr>
          <w:gridAfter w:val="1"/>
          <w:wAfter w:w="331" w:type="dxa"/>
        </w:trPr>
        <w:tc>
          <w:tcPr>
            <w:tcW w:w="3168" w:type="dxa"/>
            <w:gridSpan w:val="4"/>
          </w:tcPr>
          <w:p w14:paraId="60A0BA1A" w14:textId="77777777" w:rsidR="00900D9E" w:rsidRDefault="00900D9E">
            <w:pPr>
              <w:adjustRightInd w:val="0"/>
              <w:ind w:right="144"/>
              <w:rPr>
                <w:sz w:val="20"/>
              </w:rPr>
            </w:pPr>
            <w:r>
              <w:rPr>
                <w:sz w:val="20"/>
                <w:szCs w:val="20"/>
              </w:rPr>
              <w:t xml:space="preserve"> </w:t>
            </w:r>
          </w:p>
        </w:tc>
        <w:tc>
          <w:tcPr>
            <w:tcW w:w="1367" w:type="dxa"/>
          </w:tcPr>
          <w:p w14:paraId="11106DFC" w14:textId="77777777" w:rsidR="00900D9E" w:rsidRDefault="00900D9E">
            <w:pPr>
              <w:adjustRightInd w:val="0"/>
              <w:ind w:right="144"/>
              <w:rPr>
                <w:sz w:val="20"/>
              </w:rPr>
            </w:pPr>
            <w:r>
              <w:rPr>
                <w:sz w:val="20"/>
                <w:szCs w:val="20"/>
              </w:rPr>
              <w:t>AG</w:t>
            </w:r>
          </w:p>
        </w:tc>
        <w:tc>
          <w:tcPr>
            <w:tcW w:w="144" w:type="dxa"/>
          </w:tcPr>
          <w:p w14:paraId="3E581DA9" w14:textId="77777777" w:rsidR="00900D9E" w:rsidRDefault="00900D9E">
            <w:pPr>
              <w:adjustRightInd w:val="0"/>
              <w:ind w:right="144"/>
              <w:rPr>
                <w:sz w:val="20"/>
              </w:rPr>
            </w:pPr>
            <w:r>
              <w:t> </w:t>
            </w:r>
          </w:p>
        </w:tc>
        <w:tc>
          <w:tcPr>
            <w:tcW w:w="4823" w:type="dxa"/>
            <w:gridSpan w:val="4"/>
          </w:tcPr>
          <w:p w14:paraId="5576B050" w14:textId="77777777" w:rsidR="00900D9E" w:rsidRDefault="00900D9E">
            <w:pPr>
              <w:adjustRightInd w:val="0"/>
              <w:ind w:right="144"/>
              <w:rPr>
                <w:sz w:val="20"/>
              </w:rPr>
            </w:pPr>
            <w:r>
              <w:rPr>
                <w:sz w:val="20"/>
                <w:szCs w:val="20"/>
              </w:rPr>
              <w:t>Application Advice (824)</w:t>
            </w:r>
          </w:p>
        </w:tc>
      </w:tr>
      <w:tr w:rsidR="00900D9E" w14:paraId="7A4047E6" w14:textId="77777777">
        <w:trPr>
          <w:gridAfter w:val="1"/>
          <w:wAfter w:w="331" w:type="dxa"/>
        </w:trPr>
        <w:tc>
          <w:tcPr>
            <w:tcW w:w="3168" w:type="dxa"/>
            <w:gridSpan w:val="4"/>
          </w:tcPr>
          <w:p w14:paraId="2F9D409F" w14:textId="77777777" w:rsidR="00900D9E" w:rsidRDefault="00900D9E">
            <w:pPr>
              <w:adjustRightInd w:val="0"/>
              <w:ind w:right="144"/>
              <w:rPr>
                <w:sz w:val="20"/>
              </w:rPr>
            </w:pPr>
            <w:r>
              <w:rPr>
                <w:sz w:val="20"/>
                <w:szCs w:val="20"/>
              </w:rPr>
              <w:t xml:space="preserve"> </w:t>
            </w:r>
          </w:p>
        </w:tc>
        <w:tc>
          <w:tcPr>
            <w:tcW w:w="1367" w:type="dxa"/>
          </w:tcPr>
          <w:p w14:paraId="3EC4EAC1" w14:textId="77777777" w:rsidR="00900D9E" w:rsidRDefault="00900D9E">
            <w:pPr>
              <w:adjustRightInd w:val="0"/>
              <w:ind w:right="144"/>
              <w:rPr>
                <w:sz w:val="20"/>
              </w:rPr>
            </w:pPr>
            <w:r>
              <w:rPr>
                <w:sz w:val="20"/>
                <w:szCs w:val="20"/>
              </w:rPr>
              <w:t>D5</w:t>
            </w:r>
          </w:p>
        </w:tc>
        <w:tc>
          <w:tcPr>
            <w:tcW w:w="144" w:type="dxa"/>
          </w:tcPr>
          <w:p w14:paraId="236EC389" w14:textId="77777777" w:rsidR="00900D9E" w:rsidRDefault="00900D9E">
            <w:pPr>
              <w:adjustRightInd w:val="0"/>
              <w:ind w:right="144"/>
              <w:rPr>
                <w:sz w:val="20"/>
              </w:rPr>
            </w:pPr>
            <w:r>
              <w:t> </w:t>
            </w:r>
          </w:p>
        </w:tc>
        <w:tc>
          <w:tcPr>
            <w:tcW w:w="4823" w:type="dxa"/>
            <w:gridSpan w:val="4"/>
          </w:tcPr>
          <w:p w14:paraId="6B5014F1" w14:textId="77777777" w:rsidR="00900D9E" w:rsidRDefault="00900D9E">
            <w:pPr>
              <w:adjustRightInd w:val="0"/>
              <w:ind w:right="144"/>
              <w:rPr>
                <w:sz w:val="20"/>
              </w:rPr>
            </w:pPr>
            <w:r>
              <w:rPr>
                <w:sz w:val="20"/>
                <w:szCs w:val="20"/>
              </w:rPr>
              <w:t>Contract Payment Management Report (568)</w:t>
            </w:r>
          </w:p>
        </w:tc>
      </w:tr>
      <w:tr w:rsidR="00900D9E" w14:paraId="43B1C4A4" w14:textId="77777777">
        <w:trPr>
          <w:gridAfter w:val="1"/>
          <w:wAfter w:w="331" w:type="dxa"/>
        </w:trPr>
        <w:tc>
          <w:tcPr>
            <w:tcW w:w="3168" w:type="dxa"/>
            <w:gridSpan w:val="4"/>
          </w:tcPr>
          <w:p w14:paraId="0F13478E" w14:textId="77777777" w:rsidR="00900D9E" w:rsidRDefault="00900D9E">
            <w:pPr>
              <w:adjustRightInd w:val="0"/>
              <w:ind w:right="144"/>
              <w:rPr>
                <w:sz w:val="20"/>
              </w:rPr>
            </w:pPr>
            <w:r>
              <w:rPr>
                <w:sz w:val="20"/>
                <w:szCs w:val="20"/>
              </w:rPr>
              <w:t xml:space="preserve"> </w:t>
            </w:r>
          </w:p>
        </w:tc>
        <w:tc>
          <w:tcPr>
            <w:tcW w:w="1367" w:type="dxa"/>
          </w:tcPr>
          <w:p w14:paraId="71ACD5F2" w14:textId="77777777" w:rsidR="00900D9E" w:rsidRDefault="00900D9E">
            <w:pPr>
              <w:adjustRightInd w:val="0"/>
              <w:ind w:right="144"/>
              <w:rPr>
                <w:sz w:val="20"/>
              </w:rPr>
            </w:pPr>
            <w:r>
              <w:rPr>
                <w:sz w:val="20"/>
                <w:szCs w:val="20"/>
              </w:rPr>
              <w:t>GE</w:t>
            </w:r>
          </w:p>
        </w:tc>
        <w:tc>
          <w:tcPr>
            <w:tcW w:w="144" w:type="dxa"/>
          </w:tcPr>
          <w:p w14:paraId="0E988A12" w14:textId="77777777" w:rsidR="00900D9E" w:rsidRDefault="00900D9E">
            <w:pPr>
              <w:adjustRightInd w:val="0"/>
              <w:ind w:right="144"/>
              <w:rPr>
                <w:sz w:val="20"/>
              </w:rPr>
            </w:pPr>
            <w:r>
              <w:t> </w:t>
            </w:r>
          </w:p>
        </w:tc>
        <w:tc>
          <w:tcPr>
            <w:tcW w:w="4823" w:type="dxa"/>
            <w:gridSpan w:val="4"/>
          </w:tcPr>
          <w:p w14:paraId="0CF59069" w14:textId="77777777" w:rsidR="00900D9E" w:rsidRDefault="00900D9E">
            <w:pPr>
              <w:adjustRightInd w:val="0"/>
              <w:ind w:right="144"/>
              <w:rPr>
                <w:sz w:val="20"/>
              </w:rPr>
            </w:pPr>
            <w:r>
              <w:rPr>
                <w:sz w:val="20"/>
                <w:szCs w:val="20"/>
              </w:rPr>
              <w:t>General Request, Response or Confirmation (814)</w:t>
            </w:r>
          </w:p>
        </w:tc>
      </w:tr>
      <w:tr w:rsidR="00900D9E" w14:paraId="2178A1F0" w14:textId="77777777">
        <w:trPr>
          <w:gridAfter w:val="1"/>
          <w:wAfter w:w="331" w:type="dxa"/>
        </w:trPr>
        <w:tc>
          <w:tcPr>
            <w:tcW w:w="3168" w:type="dxa"/>
            <w:gridSpan w:val="4"/>
          </w:tcPr>
          <w:p w14:paraId="15D19FC6" w14:textId="77777777" w:rsidR="00900D9E" w:rsidRDefault="00900D9E">
            <w:pPr>
              <w:adjustRightInd w:val="0"/>
              <w:ind w:right="144"/>
              <w:rPr>
                <w:sz w:val="20"/>
              </w:rPr>
            </w:pPr>
            <w:r>
              <w:rPr>
                <w:sz w:val="20"/>
                <w:szCs w:val="20"/>
              </w:rPr>
              <w:t xml:space="preserve"> </w:t>
            </w:r>
          </w:p>
        </w:tc>
        <w:tc>
          <w:tcPr>
            <w:tcW w:w="1367" w:type="dxa"/>
          </w:tcPr>
          <w:p w14:paraId="25EB1A64" w14:textId="77777777" w:rsidR="00900D9E" w:rsidRDefault="00900D9E">
            <w:pPr>
              <w:adjustRightInd w:val="0"/>
              <w:ind w:right="144"/>
              <w:rPr>
                <w:sz w:val="20"/>
              </w:rPr>
            </w:pPr>
            <w:r>
              <w:rPr>
                <w:sz w:val="20"/>
                <w:szCs w:val="20"/>
              </w:rPr>
              <w:t>IN</w:t>
            </w:r>
          </w:p>
        </w:tc>
        <w:tc>
          <w:tcPr>
            <w:tcW w:w="144" w:type="dxa"/>
          </w:tcPr>
          <w:p w14:paraId="47602F4A" w14:textId="77777777" w:rsidR="00900D9E" w:rsidRDefault="00900D9E">
            <w:pPr>
              <w:adjustRightInd w:val="0"/>
              <w:ind w:right="144"/>
              <w:rPr>
                <w:sz w:val="20"/>
              </w:rPr>
            </w:pPr>
            <w:r>
              <w:t> </w:t>
            </w:r>
          </w:p>
        </w:tc>
        <w:tc>
          <w:tcPr>
            <w:tcW w:w="4823" w:type="dxa"/>
            <w:gridSpan w:val="4"/>
          </w:tcPr>
          <w:p w14:paraId="5003163A" w14:textId="77777777" w:rsidR="00900D9E" w:rsidRDefault="00900D9E">
            <w:pPr>
              <w:adjustRightInd w:val="0"/>
              <w:ind w:right="144"/>
              <w:rPr>
                <w:sz w:val="20"/>
              </w:rPr>
            </w:pPr>
            <w:r>
              <w:rPr>
                <w:sz w:val="20"/>
                <w:szCs w:val="20"/>
              </w:rPr>
              <w:t>Invoice Information (810,819)</w:t>
            </w:r>
          </w:p>
        </w:tc>
      </w:tr>
      <w:tr w:rsidR="00900D9E" w14:paraId="0B471B77" w14:textId="77777777">
        <w:trPr>
          <w:gridAfter w:val="1"/>
          <w:wAfter w:w="331" w:type="dxa"/>
        </w:trPr>
        <w:tc>
          <w:tcPr>
            <w:tcW w:w="3168" w:type="dxa"/>
            <w:gridSpan w:val="4"/>
          </w:tcPr>
          <w:p w14:paraId="2BE93920" w14:textId="77777777" w:rsidR="00900D9E" w:rsidRDefault="00900D9E">
            <w:pPr>
              <w:adjustRightInd w:val="0"/>
              <w:ind w:right="144"/>
              <w:rPr>
                <w:sz w:val="20"/>
              </w:rPr>
            </w:pPr>
            <w:r>
              <w:rPr>
                <w:sz w:val="20"/>
                <w:szCs w:val="20"/>
              </w:rPr>
              <w:t xml:space="preserve"> </w:t>
            </w:r>
          </w:p>
        </w:tc>
        <w:tc>
          <w:tcPr>
            <w:tcW w:w="1367" w:type="dxa"/>
          </w:tcPr>
          <w:p w14:paraId="2D41384C" w14:textId="77777777" w:rsidR="00900D9E" w:rsidRDefault="00900D9E">
            <w:pPr>
              <w:adjustRightInd w:val="0"/>
              <w:ind w:right="144"/>
              <w:rPr>
                <w:sz w:val="20"/>
              </w:rPr>
            </w:pPr>
            <w:r>
              <w:rPr>
                <w:sz w:val="20"/>
                <w:szCs w:val="20"/>
              </w:rPr>
              <w:t>MO</w:t>
            </w:r>
          </w:p>
        </w:tc>
        <w:tc>
          <w:tcPr>
            <w:tcW w:w="144" w:type="dxa"/>
          </w:tcPr>
          <w:p w14:paraId="3A1993E0" w14:textId="77777777" w:rsidR="00900D9E" w:rsidRDefault="00900D9E">
            <w:pPr>
              <w:adjustRightInd w:val="0"/>
              <w:ind w:right="144"/>
              <w:rPr>
                <w:sz w:val="20"/>
              </w:rPr>
            </w:pPr>
            <w:r>
              <w:t> </w:t>
            </w:r>
          </w:p>
        </w:tc>
        <w:tc>
          <w:tcPr>
            <w:tcW w:w="4823" w:type="dxa"/>
            <w:gridSpan w:val="4"/>
          </w:tcPr>
          <w:p w14:paraId="024AD12B" w14:textId="77777777" w:rsidR="00900D9E" w:rsidRDefault="00900D9E">
            <w:pPr>
              <w:adjustRightInd w:val="0"/>
              <w:ind w:right="144"/>
              <w:rPr>
                <w:sz w:val="20"/>
              </w:rPr>
            </w:pPr>
            <w:r>
              <w:rPr>
                <w:sz w:val="20"/>
                <w:szCs w:val="20"/>
              </w:rPr>
              <w:t>Maintenance Service Order (650)</w:t>
            </w:r>
          </w:p>
        </w:tc>
      </w:tr>
      <w:tr w:rsidR="00900D9E" w14:paraId="7A1EF9F7" w14:textId="77777777">
        <w:trPr>
          <w:gridAfter w:val="1"/>
          <w:wAfter w:w="331" w:type="dxa"/>
        </w:trPr>
        <w:tc>
          <w:tcPr>
            <w:tcW w:w="3168" w:type="dxa"/>
            <w:gridSpan w:val="4"/>
          </w:tcPr>
          <w:p w14:paraId="41F56A97" w14:textId="77777777" w:rsidR="00900D9E" w:rsidRDefault="00900D9E">
            <w:pPr>
              <w:adjustRightInd w:val="0"/>
              <w:ind w:right="144"/>
              <w:rPr>
                <w:sz w:val="20"/>
              </w:rPr>
            </w:pPr>
            <w:r>
              <w:rPr>
                <w:sz w:val="20"/>
                <w:szCs w:val="20"/>
              </w:rPr>
              <w:t xml:space="preserve"> </w:t>
            </w:r>
          </w:p>
        </w:tc>
        <w:tc>
          <w:tcPr>
            <w:tcW w:w="1367" w:type="dxa"/>
          </w:tcPr>
          <w:p w14:paraId="7F0702D3" w14:textId="77777777" w:rsidR="00900D9E" w:rsidRDefault="00900D9E">
            <w:pPr>
              <w:adjustRightInd w:val="0"/>
              <w:ind w:right="144"/>
              <w:rPr>
                <w:sz w:val="20"/>
              </w:rPr>
            </w:pPr>
            <w:r>
              <w:rPr>
                <w:sz w:val="20"/>
                <w:szCs w:val="20"/>
              </w:rPr>
              <w:t>PT</w:t>
            </w:r>
          </w:p>
        </w:tc>
        <w:tc>
          <w:tcPr>
            <w:tcW w:w="144" w:type="dxa"/>
          </w:tcPr>
          <w:p w14:paraId="4B0463B8" w14:textId="77777777" w:rsidR="00900D9E" w:rsidRDefault="00900D9E">
            <w:pPr>
              <w:adjustRightInd w:val="0"/>
              <w:ind w:right="144"/>
              <w:rPr>
                <w:sz w:val="20"/>
              </w:rPr>
            </w:pPr>
            <w:r>
              <w:t> </w:t>
            </w:r>
          </w:p>
        </w:tc>
        <w:tc>
          <w:tcPr>
            <w:tcW w:w="4823" w:type="dxa"/>
            <w:gridSpan w:val="4"/>
          </w:tcPr>
          <w:p w14:paraId="0272687B" w14:textId="77777777" w:rsidR="00900D9E" w:rsidRDefault="00900D9E">
            <w:pPr>
              <w:adjustRightInd w:val="0"/>
              <w:ind w:right="144"/>
              <w:rPr>
                <w:sz w:val="20"/>
              </w:rPr>
            </w:pPr>
            <w:r>
              <w:rPr>
                <w:sz w:val="20"/>
                <w:szCs w:val="20"/>
              </w:rPr>
              <w:t>Product Transfer and Resale Report (867)</w:t>
            </w:r>
          </w:p>
        </w:tc>
      </w:tr>
      <w:tr w:rsidR="00900D9E" w14:paraId="51A1EC36" w14:textId="77777777">
        <w:trPr>
          <w:gridAfter w:val="1"/>
          <w:wAfter w:w="331" w:type="dxa"/>
        </w:trPr>
        <w:tc>
          <w:tcPr>
            <w:tcW w:w="3168" w:type="dxa"/>
            <w:gridSpan w:val="4"/>
          </w:tcPr>
          <w:p w14:paraId="11687D49" w14:textId="77777777" w:rsidR="00900D9E" w:rsidRDefault="00900D9E">
            <w:pPr>
              <w:adjustRightInd w:val="0"/>
              <w:ind w:right="144"/>
              <w:rPr>
                <w:sz w:val="20"/>
              </w:rPr>
            </w:pPr>
            <w:r>
              <w:rPr>
                <w:sz w:val="20"/>
                <w:szCs w:val="20"/>
              </w:rPr>
              <w:t xml:space="preserve"> </w:t>
            </w:r>
          </w:p>
        </w:tc>
        <w:tc>
          <w:tcPr>
            <w:tcW w:w="1367" w:type="dxa"/>
          </w:tcPr>
          <w:p w14:paraId="709B09FF" w14:textId="77777777" w:rsidR="00900D9E" w:rsidRDefault="00900D9E">
            <w:pPr>
              <w:adjustRightInd w:val="0"/>
              <w:ind w:right="144"/>
              <w:rPr>
                <w:sz w:val="20"/>
              </w:rPr>
            </w:pPr>
            <w:r>
              <w:rPr>
                <w:sz w:val="20"/>
                <w:szCs w:val="20"/>
              </w:rPr>
              <w:t>RA</w:t>
            </w:r>
          </w:p>
        </w:tc>
        <w:tc>
          <w:tcPr>
            <w:tcW w:w="144" w:type="dxa"/>
          </w:tcPr>
          <w:p w14:paraId="06DB697C" w14:textId="77777777" w:rsidR="00900D9E" w:rsidRDefault="00900D9E">
            <w:pPr>
              <w:adjustRightInd w:val="0"/>
              <w:ind w:right="144"/>
              <w:rPr>
                <w:sz w:val="20"/>
              </w:rPr>
            </w:pPr>
            <w:r>
              <w:t> </w:t>
            </w:r>
          </w:p>
        </w:tc>
        <w:tc>
          <w:tcPr>
            <w:tcW w:w="4823" w:type="dxa"/>
            <w:gridSpan w:val="4"/>
          </w:tcPr>
          <w:p w14:paraId="2A6A789D" w14:textId="77777777" w:rsidR="00900D9E" w:rsidRDefault="00900D9E">
            <w:pPr>
              <w:adjustRightInd w:val="0"/>
              <w:ind w:right="144"/>
              <w:rPr>
                <w:sz w:val="20"/>
              </w:rPr>
            </w:pPr>
            <w:r>
              <w:rPr>
                <w:sz w:val="20"/>
                <w:szCs w:val="20"/>
              </w:rPr>
              <w:t>Payment Order/Remittance Advice (820)</w:t>
            </w:r>
          </w:p>
        </w:tc>
      </w:tr>
      <w:tr w:rsidR="00900D9E" w14:paraId="1FD1B158" w14:textId="77777777">
        <w:trPr>
          <w:gridAfter w:val="1"/>
          <w:wAfter w:w="331" w:type="dxa"/>
        </w:trPr>
        <w:tc>
          <w:tcPr>
            <w:tcW w:w="3168" w:type="dxa"/>
            <w:gridSpan w:val="4"/>
          </w:tcPr>
          <w:p w14:paraId="4BEFB0E7" w14:textId="77777777" w:rsidR="00900D9E" w:rsidRDefault="00900D9E">
            <w:pPr>
              <w:adjustRightInd w:val="0"/>
              <w:ind w:right="144"/>
              <w:rPr>
                <w:sz w:val="20"/>
              </w:rPr>
            </w:pPr>
            <w:r>
              <w:rPr>
                <w:sz w:val="20"/>
                <w:szCs w:val="20"/>
              </w:rPr>
              <w:t xml:space="preserve"> </w:t>
            </w:r>
          </w:p>
        </w:tc>
        <w:tc>
          <w:tcPr>
            <w:tcW w:w="1367" w:type="dxa"/>
          </w:tcPr>
          <w:p w14:paraId="45626D3A" w14:textId="77777777" w:rsidR="00900D9E" w:rsidRDefault="00900D9E">
            <w:pPr>
              <w:adjustRightInd w:val="0"/>
              <w:ind w:right="144"/>
              <w:rPr>
                <w:sz w:val="20"/>
              </w:rPr>
            </w:pPr>
            <w:r>
              <w:rPr>
                <w:sz w:val="20"/>
                <w:szCs w:val="20"/>
              </w:rPr>
              <w:t>SU</w:t>
            </w:r>
          </w:p>
        </w:tc>
        <w:tc>
          <w:tcPr>
            <w:tcW w:w="144" w:type="dxa"/>
          </w:tcPr>
          <w:p w14:paraId="6C0525B5" w14:textId="77777777" w:rsidR="00900D9E" w:rsidRDefault="00900D9E">
            <w:pPr>
              <w:adjustRightInd w:val="0"/>
              <w:ind w:right="144"/>
              <w:rPr>
                <w:sz w:val="20"/>
              </w:rPr>
            </w:pPr>
            <w:r>
              <w:t> </w:t>
            </w:r>
          </w:p>
        </w:tc>
        <w:tc>
          <w:tcPr>
            <w:tcW w:w="4823" w:type="dxa"/>
            <w:gridSpan w:val="4"/>
          </w:tcPr>
          <w:p w14:paraId="1C847037" w14:textId="77777777" w:rsidR="00900D9E" w:rsidRDefault="00900D9E">
            <w:pPr>
              <w:adjustRightInd w:val="0"/>
              <w:ind w:right="144"/>
              <w:rPr>
                <w:sz w:val="20"/>
              </w:rPr>
            </w:pPr>
            <w:r>
              <w:rPr>
                <w:sz w:val="20"/>
                <w:szCs w:val="20"/>
              </w:rPr>
              <w:t>Account Assignment/Inquiry and Service/Status (248)</w:t>
            </w:r>
          </w:p>
        </w:tc>
      </w:tr>
      <w:tr w:rsidR="00900D9E" w14:paraId="4AB75425" w14:textId="77777777">
        <w:tc>
          <w:tcPr>
            <w:tcW w:w="1007" w:type="dxa"/>
          </w:tcPr>
          <w:p w14:paraId="4A8D3BC2" w14:textId="77777777" w:rsidR="00900D9E" w:rsidRDefault="00900D9E">
            <w:pPr>
              <w:adjustRightInd w:val="0"/>
              <w:ind w:right="144"/>
              <w:rPr>
                <w:sz w:val="20"/>
              </w:rPr>
            </w:pPr>
            <w:r>
              <w:rPr>
                <w:b/>
                <w:bCs/>
                <w:sz w:val="20"/>
                <w:szCs w:val="20"/>
              </w:rPr>
              <w:t>Must Use</w:t>
            </w:r>
          </w:p>
        </w:tc>
        <w:tc>
          <w:tcPr>
            <w:tcW w:w="1080" w:type="dxa"/>
          </w:tcPr>
          <w:p w14:paraId="273A638F" w14:textId="77777777" w:rsidR="00900D9E" w:rsidRDefault="00900D9E">
            <w:pPr>
              <w:adjustRightInd w:val="0"/>
              <w:ind w:right="144"/>
              <w:jc w:val="center"/>
              <w:rPr>
                <w:sz w:val="20"/>
              </w:rPr>
            </w:pPr>
            <w:r>
              <w:rPr>
                <w:b/>
                <w:bCs/>
                <w:sz w:val="20"/>
                <w:szCs w:val="20"/>
              </w:rPr>
              <w:t>AK102</w:t>
            </w:r>
          </w:p>
        </w:tc>
        <w:tc>
          <w:tcPr>
            <w:tcW w:w="892" w:type="dxa"/>
          </w:tcPr>
          <w:p w14:paraId="060A35E0" w14:textId="77777777" w:rsidR="00900D9E" w:rsidRDefault="00900D9E">
            <w:pPr>
              <w:adjustRightInd w:val="0"/>
              <w:ind w:right="144"/>
              <w:jc w:val="center"/>
              <w:rPr>
                <w:sz w:val="20"/>
              </w:rPr>
            </w:pPr>
            <w:r>
              <w:rPr>
                <w:b/>
                <w:bCs/>
                <w:sz w:val="20"/>
                <w:szCs w:val="20"/>
              </w:rPr>
              <w:t>28</w:t>
            </w:r>
          </w:p>
        </w:tc>
        <w:tc>
          <w:tcPr>
            <w:tcW w:w="4968" w:type="dxa"/>
            <w:gridSpan w:val="4"/>
          </w:tcPr>
          <w:p w14:paraId="50C18C72" w14:textId="77777777" w:rsidR="00900D9E" w:rsidRDefault="00900D9E">
            <w:pPr>
              <w:adjustRightInd w:val="0"/>
              <w:ind w:right="144"/>
              <w:rPr>
                <w:sz w:val="20"/>
              </w:rPr>
            </w:pPr>
            <w:r>
              <w:rPr>
                <w:b/>
                <w:bCs/>
                <w:sz w:val="20"/>
                <w:szCs w:val="20"/>
              </w:rPr>
              <w:t>Group Control Number</w:t>
            </w:r>
          </w:p>
        </w:tc>
        <w:tc>
          <w:tcPr>
            <w:tcW w:w="432" w:type="dxa"/>
          </w:tcPr>
          <w:p w14:paraId="2C35C27D" w14:textId="77777777" w:rsidR="00900D9E" w:rsidRDefault="00900D9E">
            <w:pPr>
              <w:adjustRightInd w:val="0"/>
              <w:ind w:right="144"/>
              <w:jc w:val="center"/>
              <w:rPr>
                <w:sz w:val="20"/>
              </w:rPr>
            </w:pPr>
            <w:r>
              <w:rPr>
                <w:b/>
                <w:bCs/>
                <w:sz w:val="20"/>
                <w:szCs w:val="20"/>
              </w:rPr>
              <w:t>M</w:t>
            </w:r>
          </w:p>
        </w:tc>
        <w:tc>
          <w:tcPr>
            <w:tcW w:w="144" w:type="dxa"/>
          </w:tcPr>
          <w:p w14:paraId="2572FD6B" w14:textId="77777777" w:rsidR="00900D9E" w:rsidRDefault="00900D9E">
            <w:pPr>
              <w:adjustRightInd w:val="0"/>
              <w:ind w:right="144"/>
              <w:jc w:val="center"/>
              <w:rPr>
                <w:sz w:val="20"/>
              </w:rPr>
            </w:pPr>
            <w:r>
              <w:t> </w:t>
            </w:r>
          </w:p>
        </w:tc>
        <w:tc>
          <w:tcPr>
            <w:tcW w:w="1440" w:type="dxa"/>
            <w:gridSpan w:val="2"/>
          </w:tcPr>
          <w:p w14:paraId="4770BAB4" w14:textId="77777777" w:rsidR="00900D9E" w:rsidRDefault="00900D9E">
            <w:pPr>
              <w:adjustRightInd w:val="0"/>
              <w:ind w:right="144"/>
              <w:rPr>
                <w:sz w:val="20"/>
              </w:rPr>
            </w:pPr>
            <w:r>
              <w:rPr>
                <w:b/>
                <w:bCs/>
                <w:sz w:val="20"/>
                <w:szCs w:val="20"/>
              </w:rPr>
              <w:t>N0 1/9</w:t>
            </w:r>
          </w:p>
        </w:tc>
      </w:tr>
      <w:tr w:rsidR="00900D9E" w14:paraId="5681DF98" w14:textId="77777777">
        <w:trPr>
          <w:gridAfter w:val="1"/>
          <w:wAfter w:w="330" w:type="dxa"/>
        </w:trPr>
        <w:tc>
          <w:tcPr>
            <w:tcW w:w="2980" w:type="dxa"/>
            <w:gridSpan w:val="3"/>
          </w:tcPr>
          <w:p w14:paraId="7623F797" w14:textId="77777777" w:rsidR="00900D9E" w:rsidRDefault="00900D9E">
            <w:pPr>
              <w:adjustRightInd w:val="0"/>
              <w:ind w:right="144"/>
              <w:rPr>
                <w:sz w:val="20"/>
              </w:rPr>
            </w:pPr>
            <w:r>
              <w:t> </w:t>
            </w:r>
          </w:p>
        </w:tc>
        <w:tc>
          <w:tcPr>
            <w:tcW w:w="6523" w:type="dxa"/>
            <w:gridSpan w:val="7"/>
          </w:tcPr>
          <w:p w14:paraId="5CDE4820" w14:textId="77777777" w:rsidR="00900D9E" w:rsidRDefault="00900D9E">
            <w:pPr>
              <w:adjustRightInd w:val="0"/>
              <w:ind w:right="144"/>
              <w:rPr>
                <w:sz w:val="20"/>
              </w:rPr>
            </w:pPr>
            <w:r>
              <w:rPr>
                <w:sz w:val="20"/>
                <w:szCs w:val="20"/>
              </w:rPr>
              <w:t>Assigned number originated and maintained by the sender</w:t>
            </w:r>
          </w:p>
        </w:tc>
      </w:tr>
      <w:tr w:rsidR="00900D9E" w14:paraId="7AEE74EA" w14:textId="77777777">
        <w:tc>
          <w:tcPr>
            <w:tcW w:w="1260" w:type="dxa"/>
            <w:tcBorders>
              <w:top w:val="nil"/>
              <w:left w:val="nil"/>
              <w:bottom w:val="nil"/>
              <w:right w:val="nil"/>
            </w:tcBorders>
            <w:vAlign w:val="center"/>
          </w:tcPr>
          <w:p w14:paraId="4F6BC09B"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73C8D3D8"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7A7407FE"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5063854C"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14FD8F5A"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5E7121E5"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352E42DB"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4AC79E47"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670FF803"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6AAA6C58"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270B6355" w14:textId="77777777" w:rsidR="00900D9E" w:rsidRDefault="00900D9E">
            <w:pPr>
              <w:rPr>
                <w:rFonts w:ascii="Arial Unicode MS" w:eastAsia="Arial Unicode MS" w:hAnsi="Arial Unicode MS" w:cs="Arial Unicode MS"/>
                <w:sz w:val="0"/>
              </w:rPr>
            </w:pPr>
          </w:p>
        </w:tc>
      </w:tr>
    </w:tbl>
    <w:p w14:paraId="29082853"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AK2 </w:t>
      </w:r>
      <w:r>
        <w:rPr>
          <w:b/>
          <w:bCs/>
          <w:sz w:val="20"/>
          <w:szCs w:val="20"/>
        </w:rPr>
        <w:t>Transaction Set Response Header</w:t>
      </w:r>
    </w:p>
    <w:p w14:paraId="38FFC09C"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030</w:t>
      </w:r>
    </w:p>
    <w:p w14:paraId="468CECF3"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r>
        <w:rPr>
          <w:sz w:val="20"/>
          <w:szCs w:val="20"/>
        </w:rPr>
        <w:tab/>
        <w:t>AK2        Optional</w:t>
      </w:r>
    </w:p>
    <w:p w14:paraId="276AFCAC"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4E6C1685"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Optional</w:t>
      </w:r>
    </w:p>
    <w:p w14:paraId="23A8C376"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1C5F42DC"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start acknowledgment of a single transaction set</w:t>
      </w:r>
    </w:p>
    <w:p w14:paraId="0D94C638"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1F851316"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AK201 is the transaction set ID found in the ST segment (ST01) in the transaction set being acknowledged.</w:t>
      </w:r>
    </w:p>
    <w:p w14:paraId="4F39E412"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sz w:val="20"/>
          <w:szCs w:val="20"/>
        </w:rPr>
        <w:tab/>
      </w:r>
      <w:r>
        <w:rPr>
          <w:b/>
          <w:bCs/>
          <w:sz w:val="20"/>
          <w:szCs w:val="20"/>
        </w:rPr>
        <w:t>2</w:t>
      </w:r>
      <w:r>
        <w:rPr>
          <w:sz w:val="20"/>
          <w:szCs w:val="20"/>
        </w:rPr>
        <w:tab/>
        <w:t>AK202 is the transaction set control number found in the ST segment in the transaction set being acknowledged.</w:t>
      </w:r>
    </w:p>
    <w:p w14:paraId="7AEF5F67"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p>
    <w:p w14:paraId="4C2BDC97" w14:textId="77777777" w:rsidR="00900D9E" w:rsidRDefault="00900D9E">
      <w:pPr>
        <w:adjustRightInd w:val="0"/>
        <w:rPr>
          <w:sz w:val="20"/>
          <w:szCs w:val="20"/>
        </w:rPr>
      </w:pPr>
      <w:r>
        <w:rPr>
          <w:sz w:val="20"/>
          <w:szCs w:val="20"/>
        </w:rPr>
        <w:t> </w:t>
      </w:r>
    </w:p>
    <w:p w14:paraId="49BA7588" w14:textId="77777777" w:rsidR="00900D9E" w:rsidRDefault="00900D9E">
      <w:pPr>
        <w:adjustRightInd w:val="0"/>
        <w:rPr>
          <w:sz w:val="20"/>
          <w:szCs w:val="20"/>
        </w:rPr>
      </w:pPr>
      <w:r>
        <w:rPr>
          <w:sz w:val="20"/>
          <w:szCs w:val="20"/>
        </w:rPr>
        <w:t> </w:t>
      </w:r>
    </w:p>
    <w:p w14:paraId="113BB2BC" w14:textId="77777777" w:rsidR="00900D9E" w:rsidRDefault="00900D9E">
      <w:pPr>
        <w:adjustRightInd w:val="0"/>
        <w:jc w:val="center"/>
        <w:rPr>
          <w:b/>
          <w:bCs/>
          <w:sz w:val="20"/>
          <w:szCs w:val="20"/>
        </w:rPr>
      </w:pPr>
      <w:r>
        <w:rPr>
          <w:b/>
          <w:bCs/>
          <w:sz w:val="20"/>
          <w:szCs w:val="20"/>
        </w:rPr>
        <w:t>Data Element Summary</w:t>
      </w:r>
    </w:p>
    <w:p w14:paraId="3A447EFC"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70C85539"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43"/>
        <w:gridCol w:w="1063"/>
        <w:gridCol w:w="795"/>
        <w:gridCol w:w="158"/>
        <w:gridCol w:w="1209"/>
        <w:gridCol w:w="204"/>
        <w:gridCol w:w="2422"/>
        <w:gridCol w:w="470"/>
        <w:gridCol w:w="204"/>
        <w:gridCol w:w="921"/>
        <w:gridCol w:w="251"/>
      </w:tblGrid>
      <w:tr w:rsidR="00900D9E" w14:paraId="7172D512" w14:textId="77777777">
        <w:tc>
          <w:tcPr>
            <w:tcW w:w="1007" w:type="dxa"/>
          </w:tcPr>
          <w:p w14:paraId="507A5714"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006B7F59" w14:textId="77777777" w:rsidR="00900D9E" w:rsidRDefault="00900D9E">
            <w:pPr>
              <w:adjustRightInd w:val="0"/>
              <w:ind w:right="144"/>
              <w:jc w:val="center"/>
              <w:rPr>
                <w:sz w:val="20"/>
              </w:rPr>
            </w:pPr>
            <w:r>
              <w:rPr>
                <w:b/>
                <w:bCs/>
                <w:sz w:val="20"/>
                <w:szCs w:val="20"/>
              </w:rPr>
              <w:t>AK201</w:t>
            </w:r>
          </w:p>
        </w:tc>
        <w:tc>
          <w:tcPr>
            <w:tcW w:w="892" w:type="dxa"/>
          </w:tcPr>
          <w:p w14:paraId="37012E15" w14:textId="77777777" w:rsidR="00900D9E" w:rsidRDefault="00900D9E">
            <w:pPr>
              <w:adjustRightInd w:val="0"/>
              <w:ind w:right="144"/>
              <w:jc w:val="center"/>
              <w:rPr>
                <w:sz w:val="20"/>
              </w:rPr>
            </w:pPr>
            <w:r>
              <w:rPr>
                <w:b/>
                <w:bCs/>
                <w:sz w:val="20"/>
                <w:szCs w:val="20"/>
              </w:rPr>
              <w:t>143</w:t>
            </w:r>
          </w:p>
        </w:tc>
        <w:tc>
          <w:tcPr>
            <w:tcW w:w="4968" w:type="dxa"/>
            <w:gridSpan w:val="4"/>
          </w:tcPr>
          <w:p w14:paraId="4351B0AC" w14:textId="77777777" w:rsidR="00900D9E" w:rsidRDefault="00900D9E">
            <w:pPr>
              <w:adjustRightInd w:val="0"/>
              <w:ind w:right="144"/>
              <w:rPr>
                <w:sz w:val="20"/>
              </w:rPr>
            </w:pPr>
            <w:r>
              <w:rPr>
                <w:b/>
                <w:bCs/>
                <w:sz w:val="20"/>
                <w:szCs w:val="20"/>
              </w:rPr>
              <w:t>Transaction Set Identifier Code</w:t>
            </w:r>
          </w:p>
        </w:tc>
        <w:tc>
          <w:tcPr>
            <w:tcW w:w="432" w:type="dxa"/>
          </w:tcPr>
          <w:p w14:paraId="2FF3A202" w14:textId="77777777" w:rsidR="00900D9E" w:rsidRDefault="00900D9E">
            <w:pPr>
              <w:adjustRightInd w:val="0"/>
              <w:ind w:right="144"/>
              <w:jc w:val="center"/>
              <w:rPr>
                <w:sz w:val="20"/>
              </w:rPr>
            </w:pPr>
            <w:r>
              <w:rPr>
                <w:b/>
                <w:bCs/>
                <w:sz w:val="20"/>
                <w:szCs w:val="20"/>
              </w:rPr>
              <w:t>M</w:t>
            </w:r>
          </w:p>
        </w:tc>
        <w:tc>
          <w:tcPr>
            <w:tcW w:w="144" w:type="dxa"/>
          </w:tcPr>
          <w:p w14:paraId="309AF34E" w14:textId="77777777" w:rsidR="00900D9E" w:rsidRDefault="00900D9E">
            <w:pPr>
              <w:adjustRightInd w:val="0"/>
              <w:ind w:right="144"/>
              <w:jc w:val="center"/>
              <w:rPr>
                <w:sz w:val="20"/>
              </w:rPr>
            </w:pPr>
            <w:r>
              <w:t> </w:t>
            </w:r>
          </w:p>
        </w:tc>
        <w:tc>
          <w:tcPr>
            <w:tcW w:w="1440" w:type="dxa"/>
            <w:gridSpan w:val="2"/>
          </w:tcPr>
          <w:p w14:paraId="4374C33D" w14:textId="77777777" w:rsidR="00900D9E" w:rsidRDefault="00900D9E">
            <w:pPr>
              <w:adjustRightInd w:val="0"/>
              <w:ind w:right="144"/>
              <w:rPr>
                <w:sz w:val="20"/>
              </w:rPr>
            </w:pPr>
            <w:r>
              <w:rPr>
                <w:b/>
                <w:bCs/>
                <w:sz w:val="20"/>
                <w:szCs w:val="20"/>
              </w:rPr>
              <w:t>ID 3/3</w:t>
            </w:r>
          </w:p>
        </w:tc>
      </w:tr>
      <w:tr w:rsidR="00900D9E" w14:paraId="562294AC" w14:textId="77777777">
        <w:trPr>
          <w:gridAfter w:val="1"/>
          <w:wAfter w:w="330" w:type="dxa"/>
        </w:trPr>
        <w:tc>
          <w:tcPr>
            <w:tcW w:w="2980" w:type="dxa"/>
            <w:gridSpan w:val="3"/>
          </w:tcPr>
          <w:p w14:paraId="5D65128B" w14:textId="77777777" w:rsidR="00900D9E" w:rsidRDefault="00900D9E">
            <w:pPr>
              <w:adjustRightInd w:val="0"/>
              <w:ind w:right="144"/>
              <w:rPr>
                <w:sz w:val="20"/>
              </w:rPr>
            </w:pPr>
            <w:r>
              <w:t> </w:t>
            </w:r>
          </w:p>
        </w:tc>
        <w:tc>
          <w:tcPr>
            <w:tcW w:w="6523" w:type="dxa"/>
            <w:gridSpan w:val="7"/>
          </w:tcPr>
          <w:p w14:paraId="098533D8" w14:textId="77777777" w:rsidR="00900D9E" w:rsidRDefault="00900D9E">
            <w:pPr>
              <w:adjustRightInd w:val="0"/>
              <w:ind w:right="144"/>
              <w:rPr>
                <w:sz w:val="20"/>
              </w:rPr>
            </w:pPr>
            <w:r>
              <w:rPr>
                <w:sz w:val="20"/>
                <w:szCs w:val="20"/>
              </w:rPr>
              <w:t>Code uniquely identifying a Transaction Set</w:t>
            </w:r>
          </w:p>
        </w:tc>
      </w:tr>
      <w:tr w:rsidR="00900D9E" w14:paraId="4B6C5F60" w14:textId="77777777">
        <w:trPr>
          <w:gridAfter w:val="1"/>
          <w:wAfter w:w="331" w:type="dxa"/>
        </w:trPr>
        <w:tc>
          <w:tcPr>
            <w:tcW w:w="3168" w:type="dxa"/>
            <w:gridSpan w:val="4"/>
          </w:tcPr>
          <w:p w14:paraId="07AE74F6" w14:textId="77777777" w:rsidR="00900D9E" w:rsidRDefault="00900D9E">
            <w:pPr>
              <w:adjustRightInd w:val="0"/>
              <w:ind w:right="144"/>
              <w:rPr>
                <w:sz w:val="20"/>
              </w:rPr>
            </w:pPr>
            <w:r>
              <w:rPr>
                <w:sz w:val="20"/>
                <w:szCs w:val="20"/>
              </w:rPr>
              <w:t xml:space="preserve"> </w:t>
            </w:r>
          </w:p>
        </w:tc>
        <w:tc>
          <w:tcPr>
            <w:tcW w:w="1367" w:type="dxa"/>
          </w:tcPr>
          <w:p w14:paraId="4AC9B91D" w14:textId="77777777" w:rsidR="00900D9E" w:rsidRDefault="00900D9E">
            <w:pPr>
              <w:adjustRightInd w:val="0"/>
              <w:ind w:right="144"/>
              <w:rPr>
                <w:sz w:val="20"/>
              </w:rPr>
            </w:pPr>
            <w:r>
              <w:rPr>
                <w:sz w:val="20"/>
                <w:szCs w:val="20"/>
              </w:rPr>
              <w:t>650</w:t>
            </w:r>
          </w:p>
        </w:tc>
        <w:tc>
          <w:tcPr>
            <w:tcW w:w="144" w:type="dxa"/>
          </w:tcPr>
          <w:p w14:paraId="37CF6CC5" w14:textId="77777777" w:rsidR="00900D9E" w:rsidRDefault="00900D9E">
            <w:pPr>
              <w:adjustRightInd w:val="0"/>
              <w:ind w:right="144"/>
              <w:rPr>
                <w:sz w:val="20"/>
              </w:rPr>
            </w:pPr>
            <w:r>
              <w:t> </w:t>
            </w:r>
          </w:p>
        </w:tc>
        <w:tc>
          <w:tcPr>
            <w:tcW w:w="4823" w:type="dxa"/>
            <w:gridSpan w:val="4"/>
          </w:tcPr>
          <w:p w14:paraId="2B8C963D" w14:textId="77777777" w:rsidR="00900D9E" w:rsidRDefault="00900D9E">
            <w:pPr>
              <w:adjustRightInd w:val="0"/>
              <w:ind w:right="144"/>
              <w:rPr>
                <w:sz w:val="20"/>
              </w:rPr>
            </w:pPr>
            <w:r>
              <w:rPr>
                <w:sz w:val="20"/>
                <w:szCs w:val="20"/>
              </w:rPr>
              <w:t>Maintenance Service Order</w:t>
            </w:r>
          </w:p>
        </w:tc>
      </w:tr>
      <w:tr w:rsidR="00900D9E" w14:paraId="1B42EABF" w14:textId="77777777">
        <w:trPr>
          <w:gridAfter w:val="1"/>
          <w:wAfter w:w="331" w:type="dxa"/>
        </w:trPr>
        <w:tc>
          <w:tcPr>
            <w:tcW w:w="3168" w:type="dxa"/>
            <w:gridSpan w:val="4"/>
          </w:tcPr>
          <w:p w14:paraId="1793CF14" w14:textId="77777777" w:rsidR="00900D9E" w:rsidRDefault="00900D9E">
            <w:pPr>
              <w:adjustRightInd w:val="0"/>
              <w:ind w:right="144"/>
              <w:rPr>
                <w:sz w:val="20"/>
              </w:rPr>
            </w:pPr>
            <w:r>
              <w:rPr>
                <w:sz w:val="20"/>
                <w:szCs w:val="20"/>
              </w:rPr>
              <w:t xml:space="preserve"> </w:t>
            </w:r>
          </w:p>
        </w:tc>
        <w:tc>
          <w:tcPr>
            <w:tcW w:w="1367" w:type="dxa"/>
          </w:tcPr>
          <w:p w14:paraId="1C7BE6A5" w14:textId="77777777" w:rsidR="00900D9E" w:rsidRDefault="00900D9E">
            <w:pPr>
              <w:adjustRightInd w:val="0"/>
              <w:ind w:right="144"/>
              <w:rPr>
                <w:sz w:val="20"/>
              </w:rPr>
            </w:pPr>
            <w:r>
              <w:rPr>
                <w:sz w:val="20"/>
                <w:szCs w:val="20"/>
              </w:rPr>
              <w:t>810</w:t>
            </w:r>
          </w:p>
        </w:tc>
        <w:tc>
          <w:tcPr>
            <w:tcW w:w="144" w:type="dxa"/>
          </w:tcPr>
          <w:p w14:paraId="584BFA24" w14:textId="77777777" w:rsidR="00900D9E" w:rsidRDefault="00900D9E">
            <w:pPr>
              <w:adjustRightInd w:val="0"/>
              <w:ind w:right="144"/>
              <w:rPr>
                <w:sz w:val="20"/>
              </w:rPr>
            </w:pPr>
            <w:r>
              <w:t> </w:t>
            </w:r>
          </w:p>
        </w:tc>
        <w:tc>
          <w:tcPr>
            <w:tcW w:w="4823" w:type="dxa"/>
            <w:gridSpan w:val="4"/>
          </w:tcPr>
          <w:p w14:paraId="75C82BBD" w14:textId="77777777" w:rsidR="00900D9E" w:rsidRDefault="00900D9E">
            <w:pPr>
              <w:adjustRightInd w:val="0"/>
              <w:ind w:right="144"/>
              <w:rPr>
                <w:sz w:val="20"/>
              </w:rPr>
            </w:pPr>
            <w:r>
              <w:rPr>
                <w:sz w:val="20"/>
                <w:szCs w:val="20"/>
              </w:rPr>
              <w:t>Invoice</w:t>
            </w:r>
          </w:p>
        </w:tc>
      </w:tr>
      <w:tr w:rsidR="00900D9E" w14:paraId="43C44146" w14:textId="77777777">
        <w:trPr>
          <w:gridAfter w:val="1"/>
          <w:wAfter w:w="331" w:type="dxa"/>
        </w:trPr>
        <w:tc>
          <w:tcPr>
            <w:tcW w:w="3168" w:type="dxa"/>
            <w:gridSpan w:val="4"/>
          </w:tcPr>
          <w:p w14:paraId="7134693E" w14:textId="77777777" w:rsidR="00900D9E" w:rsidRDefault="00900D9E">
            <w:pPr>
              <w:adjustRightInd w:val="0"/>
              <w:ind w:right="144"/>
              <w:rPr>
                <w:sz w:val="20"/>
              </w:rPr>
            </w:pPr>
            <w:r>
              <w:rPr>
                <w:sz w:val="20"/>
                <w:szCs w:val="20"/>
              </w:rPr>
              <w:t xml:space="preserve"> </w:t>
            </w:r>
          </w:p>
        </w:tc>
        <w:tc>
          <w:tcPr>
            <w:tcW w:w="1367" w:type="dxa"/>
          </w:tcPr>
          <w:p w14:paraId="02B650C9" w14:textId="77777777" w:rsidR="00900D9E" w:rsidRDefault="00900D9E">
            <w:pPr>
              <w:adjustRightInd w:val="0"/>
              <w:ind w:right="144"/>
              <w:rPr>
                <w:sz w:val="20"/>
              </w:rPr>
            </w:pPr>
            <w:r>
              <w:rPr>
                <w:sz w:val="20"/>
                <w:szCs w:val="20"/>
              </w:rPr>
              <w:t>814</w:t>
            </w:r>
          </w:p>
        </w:tc>
        <w:tc>
          <w:tcPr>
            <w:tcW w:w="144" w:type="dxa"/>
          </w:tcPr>
          <w:p w14:paraId="2745D9CE" w14:textId="77777777" w:rsidR="00900D9E" w:rsidRDefault="00900D9E">
            <w:pPr>
              <w:adjustRightInd w:val="0"/>
              <w:ind w:right="144"/>
              <w:rPr>
                <w:sz w:val="20"/>
              </w:rPr>
            </w:pPr>
            <w:r>
              <w:t> </w:t>
            </w:r>
          </w:p>
        </w:tc>
        <w:tc>
          <w:tcPr>
            <w:tcW w:w="4823" w:type="dxa"/>
            <w:gridSpan w:val="4"/>
          </w:tcPr>
          <w:p w14:paraId="3DC182D0" w14:textId="77777777" w:rsidR="00900D9E" w:rsidRDefault="00900D9E">
            <w:pPr>
              <w:adjustRightInd w:val="0"/>
              <w:ind w:right="144"/>
              <w:rPr>
                <w:sz w:val="20"/>
              </w:rPr>
            </w:pPr>
            <w:r>
              <w:rPr>
                <w:sz w:val="20"/>
                <w:szCs w:val="20"/>
              </w:rPr>
              <w:t>General Request, Response or Confirmation</w:t>
            </w:r>
          </w:p>
        </w:tc>
      </w:tr>
      <w:tr w:rsidR="00900D9E" w14:paraId="0998D406" w14:textId="77777777">
        <w:trPr>
          <w:gridAfter w:val="1"/>
          <w:wAfter w:w="331" w:type="dxa"/>
        </w:trPr>
        <w:tc>
          <w:tcPr>
            <w:tcW w:w="3168" w:type="dxa"/>
            <w:gridSpan w:val="4"/>
          </w:tcPr>
          <w:p w14:paraId="5B0900DB" w14:textId="77777777" w:rsidR="00900D9E" w:rsidRDefault="00900D9E">
            <w:pPr>
              <w:adjustRightInd w:val="0"/>
              <w:ind w:right="144"/>
              <w:rPr>
                <w:sz w:val="20"/>
              </w:rPr>
            </w:pPr>
            <w:r>
              <w:rPr>
                <w:sz w:val="20"/>
                <w:szCs w:val="20"/>
              </w:rPr>
              <w:t xml:space="preserve"> </w:t>
            </w:r>
          </w:p>
        </w:tc>
        <w:tc>
          <w:tcPr>
            <w:tcW w:w="1367" w:type="dxa"/>
          </w:tcPr>
          <w:p w14:paraId="0372B704" w14:textId="77777777" w:rsidR="00900D9E" w:rsidRDefault="00900D9E">
            <w:pPr>
              <w:adjustRightInd w:val="0"/>
              <w:ind w:right="144"/>
              <w:rPr>
                <w:sz w:val="20"/>
              </w:rPr>
            </w:pPr>
            <w:r>
              <w:rPr>
                <w:sz w:val="20"/>
                <w:szCs w:val="20"/>
              </w:rPr>
              <w:t>820</w:t>
            </w:r>
          </w:p>
        </w:tc>
        <w:tc>
          <w:tcPr>
            <w:tcW w:w="144" w:type="dxa"/>
          </w:tcPr>
          <w:p w14:paraId="62E3C5AE" w14:textId="77777777" w:rsidR="00900D9E" w:rsidRDefault="00900D9E">
            <w:pPr>
              <w:adjustRightInd w:val="0"/>
              <w:ind w:right="144"/>
              <w:rPr>
                <w:sz w:val="20"/>
              </w:rPr>
            </w:pPr>
            <w:r>
              <w:t> </w:t>
            </w:r>
          </w:p>
        </w:tc>
        <w:tc>
          <w:tcPr>
            <w:tcW w:w="4823" w:type="dxa"/>
            <w:gridSpan w:val="4"/>
          </w:tcPr>
          <w:p w14:paraId="57238B03" w14:textId="77777777" w:rsidR="00900D9E" w:rsidRDefault="00900D9E">
            <w:pPr>
              <w:adjustRightInd w:val="0"/>
              <w:ind w:right="144"/>
              <w:rPr>
                <w:sz w:val="20"/>
              </w:rPr>
            </w:pPr>
            <w:r>
              <w:rPr>
                <w:sz w:val="20"/>
                <w:szCs w:val="20"/>
              </w:rPr>
              <w:t>Payment Order/Remittance Advice</w:t>
            </w:r>
          </w:p>
        </w:tc>
      </w:tr>
      <w:tr w:rsidR="00900D9E" w14:paraId="0A7BC23D" w14:textId="77777777">
        <w:trPr>
          <w:gridAfter w:val="1"/>
          <w:wAfter w:w="331" w:type="dxa"/>
        </w:trPr>
        <w:tc>
          <w:tcPr>
            <w:tcW w:w="3168" w:type="dxa"/>
            <w:gridSpan w:val="4"/>
          </w:tcPr>
          <w:p w14:paraId="470AAD2A" w14:textId="77777777" w:rsidR="00900D9E" w:rsidRDefault="00900D9E">
            <w:pPr>
              <w:adjustRightInd w:val="0"/>
              <w:ind w:right="144"/>
              <w:rPr>
                <w:sz w:val="20"/>
              </w:rPr>
            </w:pPr>
            <w:r>
              <w:rPr>
                <w:sz w:val="20"/>
                <w:szCs w:val="20"/>
              </w:rPr>
              <w:t xml:space="preserve"> </w:t>
            </w:r>
          </w:p>
        </w:tc>
        <w:tc>
          <w:tcPr>
            <w:tcW w:w="1367" w:type="dxa"/>
          </w:tcPr>
          <w:p w14:paraId="7FA20CEE" w14:textId="77777777" w:rsidR="00900D9E" w:rsidRDefault="00900D9E">
            <w:pPr>
              <w:adjustRightInd w:val="0"/>
              <w:ind w:right="144"/>
              <w:rPr>
                <w:sz w:val="20"/>
              </w:rPr>
            </w:pPr>
            <w:r>
              <w:rPr>
                <w:sz w:val="20"/>
                <w:szCs w:val="20"/>
              </w:rPr>
              <w:t>824</w:t>
            </w:r>
          </w:p>
        </w:tc>
        <w:tc>
          <w:tcPr>
            <w:tcW w:w="144" w:type="dxa"/>
          </w:tcPr>
          <w:p w14:paraId="06D6FD27" w14:textId="77777777" w:rsidR="00900D9E" w:rsidRDefault="00900D9E">
            <w:pPr>
              <w:adjustRightInd w:val="0"/>
              <w:ind w:right="144"/>
              <w:rPr>
                <w:sz w:val="20"/>
              </w:rPr>
            </w:pPr>
            <w:r>
              <w:t> </w:t>
            </w:r>
          </w:p>
        </w:tc>
        <w:tc>
          <w:tcPr>
            <w:tcW w:w="4823" w:type="dxa"/>
            <w:gridSpan w:val="4"/>
          </w:tcPr>
          <w:p w14:paraId="00BA69DC" w14:textId="77777777" w:rsidR="00900D9E" w:rsidRDefault="00900D9E">
            <w:pPr>
              <w:adjustRightInd w:val="0"/>
              <w:ind w:right="144"/>
              <w:rPr>
                <w:sz w:val="20"/>
              </w:rPr>
            </w:pPr>
            <w:r>
              <w:rPr>
                <w:sz w:val="20"/>
                <w:szCs w:val="20"/>
              </w:rPr>
              <w:t>Application Advice</w:t>
            </w:r>
          </w:p>
        </w:tc>
      </w:tr>
      <w:tr w:rsidR="00900D9E" w14:paraId="19FA484D" w14:textId="77777777">
        <w:trPr>
          <w:gridAfter w:val="1"/>
          <w:wAfter w:w="331" w:type="dxa"/>
        </w:trPr>
        <w:tc>
          <w:tcPr>
            <w:tcW w:w="3168" w:type="dxa"/>
            <w:gridSpan w:val="4"/>
          </w:tcPr>
          <w:p w14:paraId="48D7632C" w14:textId="77777777" w:rsidR="00900D9E" w:rsidRDefault="00900D9E">
            <w:pPr>
              <w:adjustRightInd w:val="0"/>
              <w:ind w:right="144"/>
              <w:rPr>
                <w:sz w:val="20"/>
              </w:rPr>
            </w:pPr>
            <w:r>
              <w:rPr>
                <w:sz w:val="20"/>
                <w:szCs w:val="20"/>
              </w:rPr>
              <w:t xml:space="preserve"> </w:t>
            </w:r>
          </w:p>
        </w:tc>
        <w:tc>
          <w:tcPr>
            <w:tcW w:w="1367" w:type="dxa"/>
          </w:tcPr>
          <w:p w14:paraId="0A045921" w14:textId="77777777" w:rsidR="00900D9E" w:rsidRDefault="00900D9E">
            <w:pPr>
              <w:adjustRightInd w:val="0"/>
              <w:ind w:right="144"/>
              <w:rPr>
                <w:sz w:val="20"/>
              </w:rPr>
            </w:pPr>
            <w:r>
              <w:rPr>
                <w:sz w:val="20"/>
                <w:szCs w:val="20"/>
              </w:rPr>
              <w:t>867</w:t>
            </w:r>
          </w:p>
        </w:tc>
        <w:tc>
          <w:tcPr>
            <w:tcW w:w="144" w:type="dxa"/>
          </w:tcPr>
          <w:p w14:paraId="63DC0361" w14:textId="77777777" w:rsidR="00900D9E" w:rsidRDefault="00900D9E">
            <w:pPr>
              <w:adjustRightInd w:val="0"/>
              <w:ind w:right="144"/>
              <w:rPr>
                <w:sz w:val="20"/>
              </w:rPr>
            </w:pPr>
            <w:r>
              <w:t> </w:t>
            </w:r>
          </w:p>
        </w:tc>
        <w:tc>
          <w:tcPr>
            <w:tcW w:w="4823" w:type="dxa"/>
            <w:gridSpan w:val="4"/>
          </w:tcPr>
          <w:p w14:paraId="0A7A8984" w14:textId="77777777" w:rsidR="00900D9E" w:rsidRDefault="00900D9E">
            <w:pPr>
              <w:adjustRightInd w:val="0"/>
              <w:ind w:right="144"/>
              <w:rPr>
                <w:sz w:val="20"/>
              </w:rPr>
            </w:pPr>
            <w:r>
              <w:rPr>
                <w:sz w:val="20"/>
                <w:szCs w:val="20"/>
              </w:rPr>
              <w:t>Product Transfer and Resale Report</w:t>
            </w:r>
          </w:p>
        </w:tc>
      </w:tr>
      <w:tr w:rsidR="00900D9E" w14:paraId="2B0F81F3" w14:textId="77777777">
        <w:tc>
          <w:tcPr>
            <w:tcW w:w="1007" w:type="dxa"/>
          </w:tcPr>
          <w:p w14:paraId="31B4600E" w14:textId="77777777" w:rsidR="00900D9E" w:rsidRDefault="00900D9E">
            <w:pPr>
              <w:adjustRightInd w:val="0"/>
              <w:ind w:right="144"/>
              <w:rPr>
                <w:sz w:val="20"/>
              </w:rPr>
            </w:pPr>
            <w:r>
              <w:rPr>
                <w:b/>
                <w:bCs/>
                <w:sz w:val="20"/>
                <w:szCs w:val="20"/>
              </w:rPr>
              <w:t>Must Use</w:t>
            </w:r>
          </w:p>
        </w:tc>
        <w:tc>
          <w:tcPr>
            <w:tcW w:w="1080" w:type="dxa"/>
          </w:tcPr>
          <w:p w14:paraId="6FD5C7C2" w14:textId="77777777" w:rsidR="00900D9E" w:rsidRDefault="00900D9E">
            <w:pPr>
              <w:adjustRightInd w:val="0"/>
              <w:ind w:right="144"/>
              <w:jc w:val="center"/>
              <w:rPr>
                <w:sz w:val="20"/>
              </w:rPr>
            </w:pPr>
            <w:r>
              <w:rPr>
                <w:b/>
                <w:bCs/>
                <w:sz w:val="20"/>
                <w:szCs w:val="20"/>
              </w:rPr>
              <w:t>AK202</w:t>
            </w:r>
          </w:p>
        </w:tc>
        <w:tc>
          <w:tcPr>
            <w:tcW w:w="892" w:type="dxa"/>
          </w:tcPr>
          <w:p w14:paraId="775D5309" w14:textId="77777777" w:rsidR="00900D9E" w:rsidRDefault="00900D9E">
            <w:pPr>
              <w:adjustRightInd w:val="0"/>
              <w:ind w:right="144"/>
              <w:jc w:val="center"/>
              <w:rPr>
                <w:sz w:val="20"/>
              </w:rPr>
            </w:pPr>
            <w:r>
              <w:rPr>
                <w:b/>
                <w:bCs/>
                <w:sz w:val="20"/>
                <w:szCs w:val="20"/>
              </w:rPr>
              <w:t>329</w:t>
            </w:r>
          </w:p>
        </w:tc>
        <w:tc>
          <w:tcPr>
            <w:tcW w:w="4968" w:type="dxa"/>
            <w:gridSpan w:val="4"/>
          </w:tcPr>
          <w:p w14:paraId="52478052" w14:textId="77777777" w:rsidR="00900D9E" w:rsidRDefault="00900D9E">
            <w:pPr>
              <w:adjustRightInd w:val="0"/>
              <w:ind w:right="144"/>
              <w:rPr>
                <w:sz w:val="20"/>
              </w:rPr>
            </w:pPr>
            <w:r>
              <w:rPr>
                <w:b/>
                <w:bCs/>
                <w:sz w:val="20"/>
                <w:szCs w:val="20"/>
              </w:rPr>
              <w:t>Transaction Set Control Number</w:t>
            </w:r>
          </w:p>
        </w:tc>
        <w:tc>
          <w:tcPr>
            <w:tcW w:w="432" w:type="dxa"/>
          </w:tcPr>
          <w:p w14:paraId="1C12B3F7" w14:textId="77777777" w:rsidR="00900D9E" w:rsidRDefault="00900D9E">
            <w:pPr>
              <w:adjustRightInd w:val="0"/>
              <w:ind w:right="144"/>
              <w:jc w:val="center"/>
              <w:rPr>
                <w:sz w:val="20"/>
              </w:rPr>
            </w:pPr>
            <w:r>
              <w:rPr>
                <w:b/>
                <w:bCs/>
                <w:sz w:val="20"/>
                <w:szCs w:val="20"/>
              </w:rPr>
              <w:t>M</w:t>
            </w:r>
          </w:p>
        </w:tc>
        <w:tc>
          <w:tcPr>
            <w:tcW w:w="144" w:type="dxa"/>
          </w:tcPr>
          <w:p w14:paraId="148ECCF8" w14:textId="77777777" w:rsidR="00900D9E" w:rsidRDefault="00900D9E">
            <w:pPr>
              <w:adjustRightInd w:val="0"/>
              <w:ind w:right="144"/>
              <w:jc w:val="center"/>
              <w:rPr>
                <w:sz w:val="20"/>
              </w:rPr>
            </w:pPr>
            <w:r>
              <w:t> </w:t>
            </w:r>
          </w:p>
        </w:tc>
        <w:tc>
          <w:tcPr>
            <w:tcW w:w="1440" w:type="dxa"/>
            <w:gridSpan w:val="2"/>
          </w:tcPr>
          <w:p w14:paraId="455A0F73" w14:textId="77777777" w:rsidR="00900D9E" w:rsidRDefault="00900D9E">
            <w:pPr>
              <w:adjustRightInd w:val="0"/>
              <w:ind w:right="144"/>
              <w:rPr>
                <w:sz w:val="20"/>
              </w:rPr>
            </w:pPr>
            <w:r>
              <w:rPr>
                <w:b/>
                <w:bCs/>
                <w:sz w:val="20"/>
                <w:szCs w:val="20"/>
              </w:rPr>
              <w:t>AN 4/9</w:t>
            </w:r>
          </w:p>
        </w:tc>
      </w:tr>
      <w:tr w:rsidR="00900D9E" w14:paraId="2CE874A4" w14:textId="77777777">
        <w:trPr>
          <w:gridAfter w:val="1"/>
          <w:wAfter w:w="330" w:type="dxa"/>
        </w:trPr>
        <w:tc>
          <w:tcPr>
            <w:tcW w:w="2980" w:type="dxa"/>
            <w:gridSpan w:val="3"/>
          </w:tcPr>
          <w:p w14:paraId="0CF91295" w14:textId="77777777" w:rsidR="00900D9E" w:rsidRDefault="00900D9E">
            <w:pPr>
              <w:adjustRightInd w:val="0"/>
              <w:ind w:right="144"/>
              <w:rPr>
                <w:sz w:val="20"/>
              </w:rPr>
            </w:pPr>
            <w:r>
              <w:t> </w:t>
            </w:r>
          </w:p>
        </w:tc>
        <w:tc>
          <w:tcPr>
            <w:tcW w:w="6523" w:type="dxa"/>
            <w:gridSpan w:val="7"/>
          </w:tcPr>
          <w:p w14:paraId="4A4AA6A9" w14:textId="77777777" w:rsidR="00900D9E" w:rsidRDefault="00900D9E">
            <w:pPr>
              <w:adjustRightInd w:val="0"/>
              <w:ind w:right="144"/>
              <w:rPr>
                <w:sz w:val="20"/>
              </w:rPr>
            </w:pPr>
            <w:r>
              <w:rPr>
                <w:sz w:val="20"/>
                <w:szCs w:val="20"/>
              </w:rPr>
              <w:t>Identifying control number that must be unique within the transaction set functional group assigned by the originator for a transaction set</w:t>
            </w:r>
          </w:p>
        </w:tc>
      </w:tr>
      <w:tr w:rsidR="00900D9E" w14:paraId="0CA524C9" w14:textId="77777777">
        <w:tc>
          <w:tcPr>
            <w:tcW w:w="1260" w:type="dxa"/>
            <w:tcBorders>
              <w:top w:val="nil"/>
              <w:left w:val="nil"/>
              <w:bottom w:val="nil"/>
              <w:right w:val="nil"/>
            </w:tcBorders>
            <w:vAlign w:val="center"/>
          </w:tcPr>
          <w:p w14:paraId="6CCF89D9"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70E8349A"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1736F202"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31EEE628"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3500658C"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6B447D9B"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3D9383AB"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5F2F0160"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295499F1"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2DA272C4"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4C19963B" w14:textId="77777777" w:rsidR="00900D9E" w:rsidRDefault="00900D9E">
            <w:pPr>
              <w:rPr>
                <w:rFonts w:ascii="Arial Unicode MS" w:eastAsia="Arial Unicode MS" w:hAnsi="Arial Unicode MS" w:cs="Arial Unicode MS"/>
                <w:sz w:val="0"/>
              </w:rPr>
            </w:pPr>
          </w:p>
        </w:tc>
      </w:tr>
    </w:tbl>
    <w:p w14:paraId="3680F435"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AK3 </w:t>
      </w:r>
      <w:r>
        <w:rPr>
          <w:b/>
          <w:bCs/>
          <w:sz w:val="20"/>
          <w:szCs w:val="20"/>
        </w:rPr>
        <w:t>Data Segment Note</w:t>
      </w:r>
    </w:p>
    <w:p w14:paraId="0C257025"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040</w:t>
      </w:r>
    </w:p>
    <w:p w14:paraId="134BFB95"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r>
        <w:rPr>
          <w:sz w:val="20"/>
          <w:szCs w:val="20"/>
        </w:rPr>
        <w:tab/>
        <w:t>AK3        Optional</w:t>
      </w:r>
    </w:p>
    <w:p w14:paraId="64FF492F"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30A789E9"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Optional</w:t>
      </w:r>
    </w:p>
    <w:p w14:paraId="26627076"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298116EA"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report errors in a data segment and identify the location of the data segment</w:t>
      </w:r>
    </w:p>
    <w:p w14:paraId="5858E3C0"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6526274C"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p>
    <w:p w14:paraId="03BE73B1"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p>
    <w:p w14:paraId="3C69020D" w14:textId="77777777" w:rsidR="00900D9E" w:rsidRDefault="00900D9E">
      <w:pPr>
        <w:adjustRightInd w:val="0"/>
        <w:rPr>
          <w:sz w:val="20"/>
          <w:szCs w:val="20"/>
        </w:rPr>
      </w:pPr>
      <w:r>
        <w:rPr>
          <w:sz w:val="20"/>
          <w:szCs w:val="20"/>
        </w:rPr>
        <w:t> </w:t>
      </w:r>
    </w:p>
    <w:p w14:paraId="238081C5" w14:textId="77777777" w:rsidR="00900D9E" w:rsidRDefault="00900D9E">
      <w:pPr>
        <w:adjustRightInd w:val="0"/>
        <w:rPr>
          <w:sz w:val="20"/>
          <w:szCs w:val="20"/>
        </w:rPr>
      </w:pPr>
      <w:r>
        <w:rPr>
          <w:sz w:val="20"/>
          <w:szCs w:val="20"/>
        </w:rPr>
        <w:t> </w:t>
      </w:r>
    </w:p>
    <w:p w14:paraId="13FF1C44" w14:textId="77777777" w:rsidR="00900D9E" w:rsidRDefault="00900D9E">
      <w:pPr>
        <w:adjustRightInd w:val="0"/>
        <w:jc w:val="center"/>
        <w:rPr>
          <w:b/>
          <w:bCs/>
          <w:sz w:val="20"/>
          <w:szCs w:val="20"/>
        </w:rPr>
      </w:pPr>
      <w:r>
        <w:rPr>
          <w:b/>
          <w:bCs/>
          <w:sz w:val="20"/>
          <w:szCs w:val="20"/>
        </w:rPr>
        <w:t>Data Element Summary</w:t>
      </w:r>
    </w:p>
    <w:p w14:paraId="3CEC0AEF"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466C4F6F"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58"/>
        <w:gridCol w:w="1077"/>
        <w:gridCol w:w="810"/>
        <w:gridCol w:w="173"/>
        <w:gridCol w:w="1172"/>
        <w:gridCol w:w="204"/>
        <w:gridCol w:w="2409"/>
        <w:gridCol w:w="447"/>
        <w:gridCol w:w="204"/>
        <w:gridCol w:w="924"/>
        <w:gridCol w:w="262"/>
      </w:tblGrid>
      <w:tr w:rsidR="00900D9E" w14:paraId="5D156E12" w14:textId="77777777">
        <w:tc>
          <w:tcPr>
            <w:tcW w:w="1007" w:type="dxa"/>
          </w:tcPr>
          <w:p w14:paraId="443042A5"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0A798E4F" w14:textId="77777777" w:rsidR="00900D9E" w:rsidRDefault="00900D9E">
            <w:pPr>
              <w:adjustRightInd w:val="0"/>
              <w:ind w:right="144"/>
              <w:jc w:val="center"/>
              <w:rPr>
                <w:sz w:val="20"/>
              </w:rPr>
            </w:pPr>
            <w:r>
              <w:rPr>
                <w:b/>
                <w:bCs/>
                <w:sz w:val="20"/>
                <w:szCs w:val="20"/>
              </w:rPr>
              <w:t>AK301</w:t>
            </w:r>
          </w:p>
        </w:tc>
        <w:tc>
          <w:tcPr>
            <w:tcW w:w="892" w:type="dxa"/>
          </w:tcPr>
          <w:p w14:paraId="7455226C" w14:textId="77777777" w:rsidR="00900D9E" w:rsidRDefault="00900D9E">
            <w:pPr>
              <w:adjustRightInd w:val="0"/>
              <w:ind w:right="144"/>
              <w:jc w:val="center"/>
              <w:rPr>
                <w:sz w:val="20"/>
              </w:rPr>
            </w:pPr>
            <w:r>
              <w:rPr>
                <w:b/>
                <w:bCs/>
                <w:sz w:val="20"/>
                <w:szCs w:val="20"/>
              </w:rPr>
              <w:t>721</w:t>
            </w:r>
          </w:p>
        </w:tc>
        <w:tc>
          <w:tcPr>
            <w:tcW w:w="4968" w:type="dxa"/>
            <w:gridSpan w:val="4"/>
          </w:tcPr>
          <w:p w14:paraId="01166C25" w14:textId="77777777" w:rsidR="00900D9E" w:rsidRDefault="00900D9E">
            <w:pPr>
              <w:adjustRightInd w:val="0"/>
              <w:ind w:right="144"/>
              <w:rPr>
                <w:sz w:val="20"/>
              </w:rPr>
            </w:pPr>
            <w:r>
              <w:rPr>
                <w:b/>
                <w:bCs/>
                <w:sz w:val="20"/>
                <w:szCs w:val="20"/>
              </w:rPr>
              <w:t>Segment ID Code</w:t>
            </w:r>
          </w:p>
        </w:tc>
        <w:tc>
          <w:tcPr>
            <w:tcW w:w="432" w:type="dxa"/>
          </w:tcPr>
          <w:p w14:paraId="543F71ED" w14:textId="77777777" w:rsidR="00900D9E" w:rsidRDefault="00900D9E">
            <w:pPr>
              <w:adjustRightInd w:val="0"/>
              <w:ind w:right="144"/>
              <w:jc w:val="center"/>
              <w:rPr>
                <w:sz w:val="20"/>
              </w:rPr>
            </w:pPr>
            <w:r>
              <w:rPr>
                <w:b/>
                <w:bCs/>
                <w:sz w:val="20"/>
                <w:szCs w:val="20"/>
              </w:rPr>
              <w:t>M</w:t>
            </w:r>
          </w:p>
        </w:tc>
        <w:tc>
          <w:tcPr>
            <w:tcW w:w="144" w:type="dxa"/>
          </w:tcPr>
          <w:p w14:paraId="21026A91" w14:textId="77777777" w:rsidR="00900D9E" w:rsidRDefault="00900D9E">
            <w:pPr>
              <w:adjustRightInd w:val="0"/>
              <w:ind w:right="144"/>
              <w:jc w:val="center"/>
              <w:rPr>
                <w:sz w:val="20"/>
              </w:rPr>
            </w:pPr>
            <w:r>
              <w:t> </w:t>
            </w:r>
          </w:p>
        </w:tc>
        <w:tc>
          <w:tcPr>
            <w:tcW w:w="1440" w:type="dxa"/>
            <w:gridSpan w:val="2"/>
          </w:tcPr>
          <w:p w14:paraId="74BEF6F8" w14:textId="77777777" w:rsidR="00900D9E" w:rsidRDefault="00900D9E">
            <w:pPr>
              <w:adjustRightInd w:val="0"/>
              <w:ind w:right="144"/>
              <w:rPr>
                <w:sz w:val="20"/>
              </w:rPr>
            </w:pPr>
            <w:r>
              <w:rPr>
                <w:b/>
                <w:bCs/>
                <w:sz w:val="20"/>
                <w:szCs w:val="20"/>
              </w:rPr>
              <w:t>ID 2/3</w:t>
            </w:r>
          </w:p>
        </w:tc>
      </w:tr>
      <w:tr w:rsidR="00900D9E" w14:paraId="4CA90802" w14:textId="77777777">
        <w:trPr>
          <w:gridAfter w:val="1"/>
          <w:wAfter w:w="330" w:type="dxa"/>
        </w:trPr>
        <w:tc>
          <w:tcPr>
            <w:tcW w:w="2980" w:type="dxa"/>
            <w:gridSpan w:val="3"/>
          </w:tcPr>
          <w:p w14:paraId="1A2C8A9F" w14:textId="77777777" w:rsidR="00900D9E" w:rsidRDefault="00900D9E">
            <w:pPr>
              <w:adjustRightInd w:val="0"/>
              <w:ind w:right="144"/>
              <w:rPr>
                <w:sz w:val="20"/>
              </w:rPr>
            </w:pPr>
            <w:r>
              <w:t> </w:t>
            </w:r>
          </w:p>
        </w:tc>
        <w:tc>
          <w:tcPr>
            <w:tcW w:w="6523" w:type="dxa"/>
            <w:gridSpan w:val="7"/>
          </w:tcPr>
          <w:p w14:paraId="39CEC6AF" w14:textId="77777777" w:rsidR="00900D9E" w:rsidRDefault="00900D9E">
            <w:pPr>
              <w:adjustRightInd w:val="0"/>
              <w:ind w:right="144"/>
              <w:rPr>
                <w:sz w:val="20"/>
              </w:rPr>
            </w:pPr>
            <w:r>
              <w:rPr>
                <w:sz w:val="20"/>
                <w:szCs w:val="20"/>
              </w:rPr>
              <w:t>Code defining the segment ID of the data segment in error (See Appendix A - Number 77)</w:t>
            </w:r>
          </w:p>
        </w:tc>
      </w:tr>
      <w:tr w:rsidR="00900D9E" w14:paraId="714F164B" w14:textId="77777777">
        <w:tc>
          <w:tcPr>
            <w:tcW w:w="1007" w:type="dxa"/>
          </w:tcPr>
          <w:p w14:paraId="0BA505CD" w14:textId="77777777" w:rsidR="00900D9E" w:rsidRDefault="00900D9E">
            <w:pPr>
              <w:adjustRightInd w:val="0"/>
              <w:ind w:right="144"/>
              <w:rPr>
                <w:sz w:val="20"/>
              </w:rPr>
            </w:pPr>
            <w:r>
              <w:rPr>
                <w:b/>
                <w:bCs/>
                <w:sz w:val="20"/>
                <w:szCs w:val="20"/>
              </w:rPr>
              <w:t>Must Use</w:t>
            </w:r>
          </w:p>
        </w:tc>
        <w:tc>
          <w:tcPr>
            <w:tcW w:w="1080" w:type="dxa"/>
          </w:tcPr>
          <w:p w14:paraId="54DC517A" w14:textId="77777777" w:rsidR="00900D9E" w:rsidRDefault="00900D9E">
            <w:pPr>
              <w:adjustRightInd w:val="0"/>
              <w:ind w:right="144"/>
              <w:jc w:val="center"/>
              <w:rPr>
                <w:sz w:val="20"/>
              </w:rPr>
            </w:pPr>
            <w:r>
              <w:rPr>
                <w:b/>
                <w:bCs/>
                <w:sz w:val="20"/>
                <w:szCs w:val="20"/>
              </w:rPr>
              <w:t>AK302</w:t>
            </w:r>
          </w:p>
        </w:tc>
        <w:tc>
          <w:tcPr>
            <w:tcW w:w="892" w:type="dxa"/>
          </w:tcPr>
          <w:p w14:paraId="232EA484" w14:textId="77777777" w:rsidR="00900D9E" w:rsidRDefault="00900D9E">
            <w:pPr>
              <w:adjustRightInd w:val="0"/>
              <w:ind w:right="144"/>
              <w:jc w:val="center"/>
              <w:rPr>
                <w:sz w:val="20"/>
              </w:rPr>
            </w:pPr>
            <w:r>
              <w:rPr>
                <w:b/>
                <w:bCs/>
                <w:sz w:val="20"/>
                <w:szCs w:val="20"/>
              </w:rPr>
              <w:t>719</w:t>
            </w:r>
          </w:p>
        </w:tc>
        <w:tc>
          <w:tcPr>
            <w:tcW w:w="4968" w:type="dxa"/>
            <w:gridSpan w:val="4"/>
          </w:tcPr>
          <w:p w14:paraId="4F6A24B5" w14:textId="77777777" w:rsidR="00900D9E" w:rsidRDefault="00900D9E">
            <w:pPr>
              <w:adjustRightInd w:val="0"/>
              <w:ind w:right="144"/>
              <w:rPr>
                <w:sz w:val="20"/>
              </w:rPr>
            </w:pPr>
            <w:r>
              <w:rPr>
                <w:b/>
                <w:bCs/>
                <w:sz w:val="20"/>
                <w:szCs w:val="20"/>
              </w:rPr>
              <w:t>Segment Position in Transaction Set</w:t>
            </w:r>
          </w:p>
        </w:tc>
        <w:tc>
          <w:tcPr>
            <w:tcW w:w="432" w:type="dxa"/>
          </w:tcPr>
          <w:p w14:paraId="360F1BE8" w14:textId="77777777" w:rsidR="00900D9E" w:rsidRDefault="00900D9E">
            <w:pPr>
              <w:adjustRightInd w:val="0"/>
              <w:ind w:right="144"/>
              <w:jc w:val="center"/>
              <w:rPr>
                <w:sz w:val="20"/>
              </w:rPr>
            </w:pPr>
            <w:r>
              <w:rPr>
                <w:b/>
                <w:bCs/>
                <w:sz w:val="20"/>
                <w:szCs w:val="20"/>
              </w:rPr>
              <w:t>M</w:t>
            </w:r>
          </w:p>
        </w:tc>
        <w:tc>
          <w:tcPr>
            <w:tcW w:w="144" w:type="dxa"/>
          </w:tcPr>
          <w:p w14:paraId="7CAE5930" w14:textId="77777777" w:rsidR="00900D9E" w:rsidRDefault="00900D9E">
            <w:pPr>
              <w:adjustRightInd w:val="0"/>
              <w:ind w:right="144"/>
              <w:jc w:val="center"/>
              <w:rPr>
                <w:sz w:val="20"/>
              </w:rPr>
            </w:pPr>
            <w:r>
              <w:t> </w:t>
            </w:r>
          </w:p>
        </w:tc>
        <w:tc>
          <w:tcPr>
            <w:tcW w:w="1440" w:type="dxa"/>
            <w:gridSpan w:val="2"/>
          </w:tcPr>
          <w:p w14:paraId="47A07256" w14:textId="77777777" w:rsidR="00900D9E" w:rsidRDefault="00900D9E">
            <w:pPr>
              <w:adjustRightInd w:val="0"/>
              <w:ind w:right="144"/>
              <w:rPr>
                <w:sz w:val="20"/>
              </w:rPr>
            </w:pPr>
            <w:r>
              <w:rPr>
                <w:b/>
                <w:bCs/>
                <w:sz w:val="20"/>
                <w:szCs w:val="20"/>
              </w:rPr>
              <w:t>N0 1/6</w:t>
            </w:r>
          </w:p>
        </w:tc>
      </w:tr>
      <w:tr w:rsidR="00900D9E" w14:paraId="32CFF956" w14:textId="77777777">
        <w:trPr>
          <w:gridAfter w:val="1"/>
          <w:wAfter w:w="330" w:type="dxa"/>
        </w:trPr>
        <w:tc>
          <w:tcPr>
            <w:tcW w:w="2980" w:type="dxa"/>
            <w:gridSpan w:val="3"/>
          </w:tcPr>
          <w:p w14:paraId="02173F46" w14:textId="77777777" w:rsidR="00900D9E" w:rsidRDefault="00900D9E">
            <w:pPr>
              <w:adjustRightInd w:val="0"/>
              <w:ind w:right="144"/>
              <w:rPr>
                <w:sz w:val="20"/>
              </w:rPr>
            </w:pPr>
            <w:r>
              <w:t> </w:t>
            </w:r>
          </w:p>
        </w:tc>
        <w:tc>
          <w:tcPr>
            <w:tcW w:w="6523" w:type="dxa"/>
            <w:gridSpan w:val="7"/>
          </w:tcPr>
          <w:p w14:paraId="50E31601" w14:textId="77777777" w:rsidR="00900D9E" w:rsidRDefault="00900D9E">
            <w:pPr>
              <w:adjustRightInd w:val="0"/>
              <w:ind w:right="144"/>
              <w:rPr>
                <w:sz w:val="20"/>
              </w:rPr>
            </w:pPr>
            <w:r>
              <w:rPr>
                <w:sz w:val="20"/>
                <w:szCs w:val="20"/>
              </w:rPr>
              <w:t>The numerical count position of this data segment from the start of the transaction set: the transaction set header is count position 1</w:t>
            </w:r>
          </w:p>
        </w:tc>
      </w:tr>
      <w:tr w:rsidR="00900D9E" w14:paraId="30A6A3F0" w14:textId="77777777">
        <w:tc>
          <w:tcPr>
            <w:tcW w:w="1007" w:type="dxa"/>
          </w:tcPr>
          <w:p w14:paraId="6F9D21F8" w14:textId="77777777" w:rsidR="00900D9E" w:rsidRDefault="00900D9E">
            <w:pPr>
              <w:adjustRightInd w:val="0"/>
              <w:ind w:right="144"/>
              <w:rPr>
                <w:sz w:val="20"/>
              </w:rPr>
            </w:pPr>
            <w:r>
              <w:t> </w:t>
            </w:r>
          </w:p>
        </w:tc>
        <w:tc>
          <w:tcPr>
            <w:tcW w:w="1080" w:type="dxa"/>
          </w:tcPr>
          <w:p w14:paraId="7A2D1D1A" w14:textId="77777777" w:rsidR="00900D9E" w:rsidRDefault="00900D9E">
            <w:pPr>
              <w:adjustRightInd w:val="0"/>
              <w:ind w:right="144"/>
              <w:jc w:val="center"/>
              <w:rPr>
                <w:sz w:val="20"/>
              </w:rPr>
            </w:pPr>
            <w:r>
              <w:rPr>
                <w:b/>
                <w:bCs/>
                <w:sz w:val="20"/>
                <w:szCs w:val="20"/>
              </w:rPr>
              <w:t>AK303</w:t>
            </w:r>
          </w:p>
        </w:tc>
        <w:tc>
          <w:tcPr>
            <w:tcW w:w="892" w:type="dxa"/>
          </w:tcPr>
          <w:p w14:paraId="2FC271F2" w14:textId="77777777" w:rsidR="00900D9E" w:rsidRDefault="00900D9E">
            <w:pPr>
              <w:adjustRightInd w:val="0"/>
              <w:ind w:right="144"/>
              <w:jc w:val="center"/>
              <w:rPr>
                <w:sz w:val="20"/>
              </w:rPr>
            </w:pPr>
            <w:r>
              <w:rPr>
                <w:b/>
                <w:bCs/>
                <w:sz w:val="20"/>
                <w:szCs w:val="20"/>
              </w:rPr>
              <w:t>447</w:t>
            </w:r>
          </w:p>
        </w:tc>
        <w:tc>
          <w:tcPr>
            <w:tcW w:w="4968" w:type="dxa"/>
            <w:gridSpan w:val="4"/>
          </w:tcPr>
          <w:p w14:paraId="519A225C" w14:textId="77777777" w:rsidR="00900D9E" w:rsidRDefault="00900D9E">
            <w:pPr>
              <w:adjustRightInd w:val="0"/>
              <w:ind w:right="144"/>
              <w:rPr>
                <w:sz w:val="20"/>
              </w:rPr>
            </w:pPr>
            <w:smartTag w:uri="urn:schemas-microsoft-com:office:smarttags" w:element="place">
              <w:r>
                <w:rPr>
                  <w:b/>
                  <w:bCs/>
                  <w:sz w:val="20"/>
                  <w:szCs w:val="20"/>
                </w:rPr>
                <w:t>Loop</w:t>
              </w:r>
            </w:smartTag>
            <w:r>
              <w:rPr>
                <w:b/>
                <w:bCs/>
                <w:sz w:val="20"/>
                <w:szCs w:val="20"/>
              </w:rPr>
              <w:t xml:space="preserve"> Identifier Code</w:t>
            </w:r>
          </w:p>
        </w:tc>
        <w:tc>
          <w:tcPr>
            <w:tcW w:w="432" w:type="dxa"/>
          </w:tcPr>
          <w:p w14:paraId="21250E46" w14:textId="77777777" w:rsidR="00900D9E" w:rsidRDefault="00900D9E">
            <w:pPr>
              <w:adjustRightInd w:val="0"/>
              <w:ind w:right="144"/>
              <w:jc w:val="center"/>
              <w:rPr>
                <w:sz w:val="20"/>
              </w:rPr>
            </w:pPr>
            <w:r>
              <w:rPr>
                <w:b/>
                <w:bCs/>
                <w:sz w:val="20"/>
                <w:szCs w:val="20"/>
              </w:rPr>
              <w:t>O</w:t>
            </w:r>
          </w:p>
        </w:tc>
        <w:tc>
          <w:tcPr>
            <w:tcW w:w="144" w:type="dxa"/>
          </w:tcPr>
          <w:p w14:paraId="25A147A8" w14:textId="77777777" w:rsidR="00900D9E" w:rsidRDefault="00900D9E">
            <w:pPr>
              <w:adjustRightInd w:val="0"/>
              <w:ind w:right="144"/>
              <w:jc w:val="center"/>
              <w:rPr>
                <w:sz w:val="20"/>
              </w:rPr>
            </w:pPr>
            <w:r>
              <w:t> </w:t>
            </w:r>
          </w:p>
        </w:tc>
        <w:tc>
          <w:tcPr>
            <w:tcW w:w="1440" w:type="dxa"/>
            <w:gridSpan w:val="2"/>
          </w:tcPr>
          <w:p w14:paraId="3746C2A9" w14:textId="77777777" w:rsidR="00900D9E" w:rsidRDefault="00900D9E">
            <w:pPr>
              <w:adjustRightInd w:val="0"/>
              <w:ind w:right="144"/>
              <w:rPr>
                <w:sz w:val="20"/>
              </w:rPr>
            </w:pPr>
            <w:r>
              <w:rPr>
                <w:b/>
                <w:bCs/>
                <w:sz w:val="20"/>
                <w:szCs w:val="20"/>
              </w:rPr>
              <w:t>AN 1/6</w:t>
            </w:r>
          </w:p>
        </w:tc>
      </w:tr>
      <w:tr w:rsidR="00900D9E" w14:paraId="116B96DA" w14:textId="77777777">
        <w:trPr>
          <w:gridAfter w:val="1"/>
          <w:wAfter w:w="330" w:type="dxa"/>
        </w:trPr>
        <w:tc>
          <w:tcPr>
            <w:tcW w:w="2980" w:type="dxa"/>
            <w:gridSpan w:val="3"/>
          </w:tcPr>
          <w:p w14:paraId="03EC002A" w14:textId="77777777" w:rsidR="00900D9E" w:rsidRDefault="00900D9E">
            <w:pPr>
              <w:adjustRightInd w:val="0"/>
              <w:ind w:right="144"/>
              <w:rPr>
                <w:sz w:val="20"/>
              </w:rPr>
            </w:pPr>
            <w:r>
              <w:t> </w:t>
            </w:r>
          </w:p>
        </w:tc>
        <w:tc>
          <w:tcPr>
            <w:tcW w:w="6523" w:type="dxa"/>
            <w:gridSpan w:val="7"/>
          </w:tcPr>
          <w:p w14:paraId="0FCEF3CC" w14:textId="77777777" w:rsidR="00900D9E" w:rsidRDefault="00900D9E">
            <w:pPr>
              <w:adjustRightInd w:val="0"/>
              <w:ind w:right="144"/>
              <w:rPr>
                <w:sz w:val="20"/>
              </w:rPr>
            </w:pPr>
            <w:r>
              <w:rPr>
                <w:sz w:val="20"/>
                <w:szCs w:val="20"/>
              </w:rPr>
              <w:t>The loop ID number given on the transaction set diagram is the value for this data element in segments LS and LE</w:t>
            </w:r>
          </w:p>
        </w:tc>
      </w:tr>
      <w:tr w:rsidR="00900D9E" w14:paraId="3529B910" w14:textId="77777777">
        <w:tc>
          <w:tcPr>
            <w:tcW w:w="1007" w:type="dxa"/>
          </w:tcPr>
          <w:p w14:paraId="6786F672" w14:textId="77777777" w:rsidR="00900D9E" w:rsidRDefault="00900D9E">
            <w:pPr>
              <w:adjustRightInd w:val="0"/>
              <w:ind w:right="144"/>
              <w:rPr>
                <w:sz w:val="20"/>
              </w:rPr>
            </w:pPr>
            <w:r>
              <w:t> </w:t>
            </w:r>
          </w:p>
        </w:tc>
        <w:tc>
          <w:tcPr>
            <w:tcW w:w="1080" w:type="dxa"/>
          </w:tcPr>
          <w:p w14:paraId="3FA957AB" w14:textId="77777777" w:rsidR="00900D9E" w:rsidRDefault="00900D9E">
            <w:pPr>
              <w:adjustRightInd w:val="0"/>
              <w:ind w:right="144"/>
              <w:jc w:val="center"/>
              <w:rPr>
                <w:sz w:val="20"/>
              </w:rPr>
            </w:pPr>
            <w:r>
              <w:rPr>
                <w:b/>
                <w:bCs/>
                <w:sz w:val="20"/>
                <w:szCs w:val="20"/>
              </w:rPr>
              <w:t>AK304</w:t>
            </w:r>
          </w:p>
        </w:tc>
        <w:tc>
          <w:tcPr>
            <w:tcW w:w="892" w:type="dxa"/>
          </w:tcPr>
          <w:p w14:paraId="5E95164F" w14:textId="77777777" w:rsidR="00900D9E" w:rsidRDefault="00900D9E">
            <w:pPr>
              <w:adjustRightInd w:val="0"/>
              <w:ind w:right="144"/>
              <w:jc w:val="center"/>
              <w:rPr>
                <w:sz w:val="20"/>
              </w:rPr>
            </w:pPr>
            <w:r>
              <w:rPr>
                <w:b/>
                <w:bCs/>
                <w:sz w:val="20"/>
                <w:szCs w:val="20"/>
              </w:rPr>
              <w:t>720</w:t>
            </w:r>
          </w:p>
        </w:tc>
        <w:tc>
          <w:tcPr>
            <w:tcW w:w="4968" w:type="dxa"/>
            <w:gridSpan w:val="4"/>
          </w:tcPr>
          <w:p w14:paraId="1885B0B7" w14:textId="77777777" w:rsidR="00900D9E" w:rsidRDefault="00900D9E">
            <w:pPr>
              <w:adjustRightInd w:val="0"/>
              <w:ind w:right="144"/>
              <w:rPr>
                <w:sz w:val="20"/>
              </w:rPr>
            </w:pPr>
            <w:r>
              <w:rPr>
                <w:b/>
                <w:bCs/>
                <w:sz w:val="20"/>
                <w:szCs w:val="20"/>
              </w:rPr>
              <w:t>Segment Syntax Error Code</w:t>
            </w:r>
          </w:p>
        </w:tc>
        <w:tc>
          <w:tcPr>
            <w:tcW w:w="432" w:type="dxa"/>
          </w:tcPr>
          <w:p w14:paraId="5BD9120E" w14:textId="77777777" w:rsidR="00900D9E" w:rsidRDefault="00900D9E">
            <w:pPr>
              <w:adjustRightInd w:val="0"/>
              <w:ind w:right="144"/>
              <w:jc w:val="center"/>
              <w:rPr>
                <w:sz w:val="20"/>
              </w:rPr>
            </w:pPr>
            <w:r>
              <w:rPr>
                <w:b/>
                <w:bCs/>
                <w:sz w:val="20"/>
                <w:szCs w:val="20"/>
              </w:rPr>
              <w:t>O</w:t>
            </w:r>
          </w:p>
        </w:tc>
        <w:tc>
          <w:tcPr>
            <w:tcW w:w="144" w:type="dxa"/>
          </w:tcPr>
          <w:p w14:paraId="3196780E" w14:textId="77777777" w:rsidR="00900D9E" w:rsidRDefault="00900D9E">
            <w:pPr>
              <w:adjustRightInd w:val="0"/>
              <w:ind w:right="144"/>
              <w:jc w:val="center"/>
              <w:rPr>
                <w:sz w:val="20"/>
              </w:rPr>
            </w:pPr>
            <w:r>
              <w:t> </w:t>
            </w:r>
          </w:p>
        </w:tc>
        <w:tc>
          <w:tcPr>
            <w:tcW w:w="1440" w:type="dxa"/>
            <w:gridSpan w:val="2"/>
          </w:tcPr>
          <w:p w14:paraId="74888A2C" w14:textId="77777777" w:rsidR="00900D9E" w:rsidRDefault="00900D9E">
            <w:pPr>
              <w:adjustRightInd w:val="0"/>
              <w:ind w:right="144"/>
              <w:rPr>
                <w:sz w:val="20"/>
              </w:rPr>
            </w:pPr>
            <w:r>
              <w:rPr>
                <w:b/>
                <w:bCs/>
                <w:sz w:val="20"/>
                <w:szCs w:val="20"/>
              </w:rPr>
              <w:t>ID 1/3</w:t>
            </w:r>
          </w:p>
        </w:tc>
      </w:tr>
      <w:tr w:rsidR="00900D9E" w14:paraId="7D8AAB7E" w14:textId="77777777">
        <w:trPr>
          <w:gridAfter w:val="1"/>
          <w:wAfter w:w="330" w:type="dxa"/>
        </w:trPr>
        <w:tc>
          <w:tcPr>
            <w:tcW w:w="2980" w:type="dxa"/>
            <w:gridSpan w:val="3"/>
          </w:tcPr>
          <w:p w14:paraId="1CAD770D" w14:textId="77777777" w:rsidR="00900D9E" w:rsidRDefault="00900D9E">
            <w:pPr>
              <w:adjustRightInd w:val="0"/>
              <w:ind w:right="144"/>
              <w:rPr>
                <w:sz w:val="20"/>
              </w:rPr>
            </w:pPr>
            <w:r>
              <w:t> </w:t>
            </w:r>
          </w:p>
        </w:tc>
        <w:tc>
          <w:tcPr>
            <w:tcW w:w="6523" w:type="dxa"/>
            <w:gridSpan w:val="7"/>
          </w:tcPr>
          <w:p w14:paraId="45BCF834" w14:textId="77777777" w:rsidR="00900D9E" w:rsidRDefault="00900D9E">
            <w:pPr>
              <w:adjustRightInd w:val="0"/>
              <w:ind w:right="144"/>
              <w:rPr>
                <w:sz w:val="20"/>
              </w:rPr>
            </w:pPr>
            <w:r>
              <w:rPr>
                <w:sz w:val="20"/>
                <w:szCs w:val="20"/>
              </w:rPr>
              <w:t>Code indicating error found based on the syntax editing of a segment</w:t>
            </w:r>
          </w:p>
        </w:tc>
      </w:tr>
      <w:tr w:rsidR="00900D9E" w14:paraId="2F9FE5A5" w14:textId="77777777">
        <w:trPr>
          <w:gridAfter w:val="1"/>
          <w:wAfter w:w="331" w:type="dxa"/>
        </w:trPr>
        <w:tc>
          <w:tcPr>
            <w:tcW w:w="3168" w:type="dxa"/>
            <w:gridSpan w:val="4"/>
          </w:tcPr>
          <w:p w14:paraId="4BE2015A" w14:textId="77777777" w:rsidR="00900D9E" w:rsidRDefault="00900D9E">
            <w:pPr>
              <w:adjustRightInd w:val="0"/>
              <w:ind w:right="144"/>
              <w:rPr>
                <w:sz w:val="20"/>
              </w:rPr>
            </w:pPr>
            <w:r>
              <w:rPr>
                <w:sz w:val="20"/>
                <w:szCs w:val="20"/>
              </w:rPr>
              <w:t xml:space="preserve"> </w:t>
            </w:r>
          </w:p>
        </w:tc>
        <w:tc>
          <w:tcPr>
            <w:tcW w:w="1367" w:type="dxa"/>
          </w:tcPr>
          <w:p w14:paraId="385AA7D9" w14:textId="77777777" w:rsidR="00900D9E" w:rsidRDefault="00900D9E">
            <w:pPr>
              <w:adjustRightInd w:val="0"/>
              <w:ind w:right="144"/>
              <w:rPr>
                <w:sz w:val="20"/>
              </w:rPr>
            </w:pPr>
            <w:r>
              <w:rPr>
                <w:sz w:val="20"/>
                <w:szCs w:val="20"/>
              </w:rPr>
              <w:t>1</w:t>
            </w:r>
          </w:p>
        </w:tc>
        <w:tc>
          <w:tcPr>
            <w:tcW w:w="144" w:type="dxa"/>
          </w:tcPr>
          <w:p w14:paraId="08E5F49F" w14:textId="77777777" w:rsidR="00900D9E" w:rsidRDefault="00900D9E">
            <w:pPr>
              <w:adjustRightInd w:val="0"/>
              <w:ind w:right="144"/>
              <w:rPr>
                <w:sz w:val="20"/>
              </w:rPr>
            </w:pPr>
            <w:r>
              <w:t> </w:t>
            </w:r>
          </w:p>
        </w:tc>
        <w:tc>
          <w:tcPr>
            <w:tcW w:w="4823" w:type="dxa"/>
            <w:gridSpan w:val="4"/>
          </w:tcPr>
          <w:p w14:paraId="78E6217E" w14:textId="77777777" w:rsidR="00900D9E" w:rsidRDefault="00900D9E">
            <w:pPr>
              <w:adjustRightInd w:val="0"/>
              <w:ind w:right="144"/>
              <w:rPr>
                <w:sz w:val="20"/>
              </w:rPr>
            </w:pPr>
            <w:r>
              <w:rPr>
                <w:sz w:val="20"/>
                <w:szCs w:val="20"/>
              </w:rPr>
              <w:t>Unrecognized segment ID</w:t>
            </w:r>
          </w:p>
        </w:tc>
      </w:tr>
      <w:tr w:rsidR="00900D9E" w14:paraId="0F963D20" w14:textId="77777777">
        <w:trPr>
          <w:gridAfter w:val="1"/>
          <w:wAfter w:w="331" w:type="dxa"/>
        </w:trPr>
        <w:tc>
          <w:tcPr>
            <w:tcW w:w="3168" w:type="dxa"/>
            <w:gridSpan w:val="4"/>
          </w:tcPr>
          <w:p w14:paraId="2439C2FC" w14:textId="77777777" w:rsidR="00900D9E" w:rsidRDefault="00900D9E">
            <w:pPr>
              <w:adjustRightInd w:val="0"/>
              <w:ind w:right="144"/>
              <w:rPr>
                <w:sz w:val="20"/>
              </w:rPr>
            </w:pPr>
            <w:r>
              <w:rPr>
                <w:sz w:val="20"/>
                <w:szCs w:val="20"/>
              </w:rPr>
              <w:t xml:space="preserve"> </w:t>
            </w:r>
          </w:p>
        </w:tc>
        <w:tc>
          <w:tcPr>
            <w:tcW w:w="1367" w:type="dxa"/>
          </w:tcPr>
          <w:p w14:paraId="56FA016E" w14:textId="77777777" w:rsidR="00900D9E" w:rsidRDefault="00900D9E">
            <w:pPr>
              <w:adjustRightInd w:val="0"/>
              <w:ind w:right="144"/>
              <w:rPr>
                <w:sz w:val="20"/>
              </w:rPr>
            </w:pPr>
            <w:r>
              <w:rPr>
                <w:sz w:val="20"/>
                <w:szCs w:val="20"/>
              </w:rPr>
              <w:t>2</w:t>
            </w:r>
          </w:p>
        </w:tc>
        <w:tc>
          <w:tcPr>
            <w:tcW w:w="144" w:type="dxa"/>
          </w:tcPr>
          <w:p w14:paraId="5015C887" w14:textId="77777777" w:rsidR="00900D9E" w:rsidRDefault="00900D9E">
            <w:pPr>
              <w:adjustRightInd w:val="0"/>
              <w:ind w:right="144"/>
              <w:rPr>
                <w:sz w:val="20"/>
              </w:rPr>
            </w:pPr>
            <w:r>
              <w:t> </w:t>
            </w:r>
          </w:p>
        </w:tc>
        <w:tc>
          <w:tcPr>
            <w:tcW w:w="4823" w:type="dxa"/>
            <w:gridSpan w:val="4"/>
          </w:tcPr>
          <w:p w14:paraId="6EBACEA3" w14:textId="77777777" w:rsidR="00900D9E" w:rsidRDefault="00900D9E">
            <w:pPr>
              <w:adjustRightInd w:val="0"/>
              <w:ind w:right="144"/>
              <w:rPr>
                <w:sz w:val="20"/>
              </w:rPr>
            </w:pPr>
            <w:r>
              <w:rPr>
                <w:sz w:val="20"/>
                <w:szCs w:val="20"/>
              </w:rPr>
              <w:t>Unexpected segment</w:t>
            </w:r>
          </w:p>
        </w:tc>
      </w:tr>
      <w:tr w:rsidR="00900D9E" w14:paraId="67C7D64A" w14:textId="77777777">
        <w:trPr>
          <w:gridAfter w:val="1"/>
          <w:wAfter w:w="331" w:type="dxa"/>
        </w:trPr>
        <w:tc>
          <w:tcPr>
            <w:tcW w:w="3168" w:type="dxa"/>
            <w:gridSpan w:val="4"/>
          </w:tcPr>
          <w:p w14:paraId="11B3BC7C" w14:textId="77777777" w:rsidR="00900D9E" w:rsidRDefault="00900D9E">
            <w:pPr>
              <w:adjustRightInd w:val="0"/>
              <w:ind w:right="144"/>
              <w:rPr>
                <w:sz w:val="20"/>
              </w:rPr>
            </w:pPr>
            <w:r>
              <w:rPr>
                <w:sz w:val="20"/>
                <w:szCs w:val="20"/>
              </w:rPr>
              <w:t xml:space="preserve"> </w:t>
            </w:r>
          </w:p>
        </w:tc>
        <w:tc>
          <w:tcPr>
            <w:tcW w:w="1367" w:type="dxa"/>
          </w:tcPr>
          <w:p w14:paraId="37529BF1" w14:textId="77777777" w:rsidR="00900D9E" w:rsidRDefault="00900D9E">
            <w:pPr>
              <w:adjustRightInd w:val="0"/>
              <w:ind w:right="144"/>
              <w:rPr>
                <w:sz w:val="20"/>
              </w:rPr>
            </w:pPr>
            <w:r>
              <w:rPr>
                <w:sz w:val="20"/>
                <w:szCs w:val="20"/>
              </w:rPr>
              <w:t>3</w:t>
            </w:r>
          </w:p>
        </w:tc>
        <w:tc>
          <w:tcPr>
            <w:tcW w:w="144" w:type="dxa"/>
          </w:tcPr>
          <w:p w14:paraId="77353D8C" w14:textId="77777777" w:rsidR="00900D9E" w:rsidRDefault="00900D9E">
            <w:pPr>
              <w:adjustRightInd w:val="0"/>
              <w:ind w:right="144"/>
              <w:rPr>
                <w:sz w:val="20"/>
              </w:rPr>
            </w:pPr>
            <w:r>
              <w:t> </w:t>
            </w:r>
          </w:p>
        </w:tc>
        <w:tc>
          <w:tcPr>
            <w:tcW w:w="4823" w:type="dxa"/>
            <w:gridSpan w:val="4"/>
          </w:tcPr>
          <w:p w14:paraId="50870B42" w14:textId="77777777" w:rsidR="00900D9E" w:rsidRDefault="00900D9E">
            <w:pPr>
              <w:adjustRightInd w:val="0"/>
              <w:ind w:right="144"/>
              <w:rPr>
                <w:sz w:val="20"/>
              </w:rPr>
            </w:pPr>
            <w:r>
              <w:rPr>
                <w:sz w:val="20"/>
                <w:szCs w:val="20"/>
              </w:rPr>
              <w:t>Mandatory segment missing</w:t>
            </w:r>
          </w:p>
        </w:tc>
      </w:tr>
      <w:tr w:rsidR="00900D9E" w14:paraId="1D148493" w14:textId="77777777">
        <w:trPr>
          <w:gridAfter w:val="1"/>
          <w:wAfter w:w="331" w:type="dxa"/>
        </w:trPr>
        <w:tc>
          <w:tcPr>
            <w:tcW w:w="3168" w:type="dxa"/>
            <w:gridSpan w:val="4"/>
          </w:tcPr>
          <w:p w14:paraId="7874C3A0" w14:textId="77777777" w:rsidR="00900D9E" w:rsidRDefault="00900D9E">
            <w:pPr>
              <w:adjustRightInd w:val="0"/>
              <w:ind w:right="144"/>
              <w:rPr>
                <w:sz w:val="20"/>
              </w:rPr>
            </w:pPr>
            <w:r>
              <w:rPr>
                <w:sz w:val="20"/>
                <w:szCs w:val="20"/>
              </w:rPr>
              <w:t xml:space="preserve"> </w:t>
            </w:r>
          </w:p>
        </w:tc>
        <w:tc>
          <w:tcPr>
            <w:tcW w:w="1367" w:type="dxa"/>
          </w:tcPr>
          <w:p w14:paraId="3281BCCC" w14:textId="77777777" w:rsidR="00900D9E" w:rsidRDefault="00900D9E">
            <w:pPr>
              <w:adjustRightInd w:val="0"/>
              <w:ind w:right="144"/>
              <w:rPr>
                <w:sz w:val="20"/>
              </w:rPr>
            </w:pPr>
            <w:r>
              <w:rPr>
                <w:sz w:val="20"/>
                <w:szCs w:val="20"/>
              </w:rPr>
              <w:t>4</w:t>
            </w:r>
          </w:p>
        </w:tc>
        <w:tc>
          <w:tcPr>
            <w:tcW w:w="144" w:type="dxa"/>
          </w:tcPr>
          <w:p w14:paraId="3634B8B3" w14:textId="77777777" w:rsidR="00900D9E" w:rsidRDefault="00900D9E">
            <w:pPr>
              <w:adjustRightInd w:val="0"/>
              <w:ind w:right="144"/>
              <w:rPr>
                <w:sz w:val="20"/>
              </w:rPr>
            </w:pPr>
            <w:r>
              <w:t> </w:t>
            </w:r>
          </w:p>
        </w:tc>
        <w:tc>
          <w:tcPr>
            <w:tcW w:w="4823" w:type="dxa"/>
            <w:gridSpan w:val="4"/>
          </w:tcPr>
          <w:p w14:paraId="1F9E75A9" w14:textId="77777777" w:rsidR="00900D9E" w:rsidRDefault="00900D9E">
            <w:pPr>
              <w:adjustRightInd w:val="0"/>
              <w:ind w:right="144"/>
              <w:rPr>
                <w:sz w:val="20"/>
              </w:rPr>
            </w:pPr>
            <w:smartTag w:uri="urn:schemas-microsoft-com:office:smarttags" w:element="place">
              <w:r>
                <w:rPr>
                  <w:sz w:val="20"/>
                  <w:szCs w:val="20"/>
                </w:rPr>
                <w:t>Loop</w:t>
              </w:r>
            </w:smartTag>
            <w:r>
              <w:rPr>
                <w:sz w:val="20"/>
                <w:szCs w:val="20"/>
              </w:rPr>
              <w:t xml:space="preserve"> Occurs Over Maximum Times</w:t>
            </w:r>
          </w:p>
        </w:tc>
      </w:tr>
      <w:tr w:rsidR="00900D9E" w14:paraId="64240292" w14:textId="77777777">
        <w:trPr>
          <w:gridAfter w:val="1"/>
          <w:wAfter w:w="331" w:type="dxa"/>
        </w:trPr>
        <w:tc>
          <w:tcPr>
            <w:tcW w:w="3168" w:type="dxa"/>
            <w:gridSpan w:val="4"/>
          </w:tcPr>
          <w:p w14:paraId="372ECD60" w14:textId="77777777" w:rsidR="00900D9E" w:rsidRDefault="00900D9E">
            <w:pPr>
              <w:adjustRightInd w:val="0"/>
              <w:ind w:right="144"/>
              <w:rPr>
                <w:sz w:val="20"/>
              </w:rPr>
            </w:pPr>
            <w:r>
              <w:rPr>
                <w:sz w:val="20"/>
                <w:szCs w:val="20"/>
              </w:rPr>
              <w:t xml:space="preserve"> </w:t>
            </w:r>
          </w:p>
        </w:tc>
        <w:tc>
          <w:tcPr>
            <w:tcW w:w="1367" w:type="dxa"/>
          </w:tcPr>
          <w:p w14:paraId="1989AAC7" w14:textId="77777777" w:rsidR="00900D9E" w:rsidRDefault="00900D9E">
            <w:pPr>
              <w:adjustRightInd w:val="0"/>
              <w:ind w:right="144"/>
              <w:rPr>
                <w:sz w:val="20"/>
              </w:rPr>
            </w:pPr>
            <w:r>
              <w:rPr>
                <w:sz w:val="20"/>
                <w:szCs w:val="20"/>
              </w:rPr>
              <w:t>5</w:t>
            </w:r>
          </w:p>
        </w:tc>
        <w:tc>
          <w:tcPr>
            <w:tcW w:w="144" w:type="dxa"/>
          </w:tcPr>
          <w:p w14:paraId="51695208" w14:textId="77777777" w:rsidR="00900D9E" w:rsidRDefault="00900D9E">
            <w:pPr>
              <w:adjustRightInd w:val="0"/>
              <w:ind w:right="144"/>
              <w:rPr>
                <w:sz w:val="20"/>
              </w:rPr>
            </w:pPr>
            <w:r>
              <w:t> </w:t>
            </w:r>
          </w:p>
        </w:tc>
        <w:tc>
          <w:tcPr>
            <w:tcW w:w="4823" w:type="dxa"/>
            <w:gridSpan w:val="4"/>
          </w:tcPr>
          <w:p w14:paraId="507CF085" w14:textId="77777777" w:rsidR="00900D9E" w:rsidRDefault="00900D9E">
            <w:pPr>
              <w:adjustRightInd w:val="0"/>
              <w:ind w:right="144"/>
              <w:rPr>
                <w:sz w:val="20"/>
              </w:rPr>
            </w:pPr>
            <w:r>
              <w:rPr>
                <w:sz w:val="20"/>
                <w:szCs w:val="20"/>
              </w:rPr>
              <w:t>Segment Exceeds Maximum Use</w:t>
            </w:r>
          </w:p>
        </w:tc>
      </w:tr>
      <w:tr w:rsidR="00900D9E" w14:paraId="1F9C6609" w14:textId="77777777">
        <w:trPr>
          <w:gridAfter w:val="1"/>
          <w:wAfter w:w="331" w:type="dxa"/>
        </w:trPr>
        <w:tc>
          <w:tcPr>
            <w:tcW w:w="3168" w:type="dxa"/>
            <w:gridSpan w:val="4"/>
          </w:tcPr>
          <w:p w14:paraId="5483763A" w14:textId="77777777" w:rsidR="00900D9E" w:rsidRDefault="00900D9E">
            <w:pPr>
              <w:adjustRightInd w:val="0"/>
              <w:ind w:right="144"/>
              <w:rPr>
                <w:sz w:val="20"/>
              </w:rPr>
            </w:pPr>
            <w:r>
              <w:rPr>
                <w:sz w:val="20"/>
                <w:szCs w:val="20"/>
              </w:rPr>
              <w:t xml:space="preserve"> </w:t>
            </w:r>
          </w:p>
        </w:tc>
        <w:tc>
          <w:tcPr>
            <w:tcW w:w="1367" w:type="dxa"/>
          </w:tcPr>
          <w:p w14:paraId="525B6B15" w14:textId="77777777" w:rsidR="00900D9E" w:rsidRDefault="00900D9E">
            <w:pPr>
              <w:adjustRightInd w:val="0"/>
              <w:ind w:right="144"/>
              <w:rPr>
                <w:sz w:val="20"/>
              </w:rPr>
            </w:pPr>
            <w:r>
              <w:rPr>
                <w:sz w:val="20"/>
                <w:szCs w:val="20"/>
              </w:rPr>
              <w:t>6</w:t>
            </w:r>
          </w:p>
        </w:tc>
        <w:tc>
          <w:tcPr>
            <w:tcW w:w="144" w:type="dxa"/>
          </w:tcPr>
          <w:p w14:paraId="1827E092" w14:textId="77777777" w:rsidR="00900D9E" w:rsidRDefault="00900D9E">
            <w:pPr>
              <w:adjustRightInd w:val="0"/>
              <w:ind w:right="144"/>
              <w:rPr>
                <w:sz w:val="20"/>
              </w:rPr>
            </w:pPr>
            <w:r>
              <w:t> </w:t>
            </w:r>
          </w:p>
        </w:tc>
        <w:tc>
          <w:tcPr>
            <w:tcW w:w="4823" w:type="dxa"/>
            <w:gridSpan w:val="4"/>
          </w:tcPr>
          <w:p w14:paraId="4CDEEFA5" w14:textId="77777777" w:rsidR="00900D9E" w:rsidRDefault="00900D9E">
            <w:pPr>
              <w:adjustRightInd w:val="0"/>
              <w:ind w:right="144"/>
              <w:rPr>
                <w:sz w:val="20"/>
              </w:rPr>
            </w:pPr>
            <w:r>
              <w:rPr>
                <w:sz w:val="20"/>
                <w:szCs w:val="20"/>
              </w:rPr>
              <w:t>Segment Not in Defined Transaction Set</w:t>
            </w:r>
          </w:p>
        </w:tc>
      </w:tr>
      <w:tr w:rsidR="00900D9E" w14:paraId="4C935F19" w14:textId="77777777">
        <w:trPr>
          <w:gridAfter w:val="1"/>
          <w:wAfter w:w="331" w:type="dxa"/>
        </w:trPr>
        <w:tc>
          <w:tcPr>
            <w:tcW w:w="3168" w:type="dxa"/>
            <w:gridSpan w:val="4"/>
          </w:tcPr>
          <w:p w14:paraId="4E03199F" w14:textId="77777777" w:rsidR="00900D9E" w:rsidRDefault="00900D9E">
            <w:pPr>
              <w:adjustRightInd w:val="0"/>
              <w:ind w:right="144"/>
              <w:rPr>
                <w:sz w:val="20"/>
              </w:rPr>
            </w:pPr>
            <w:r>
              <w:rPr>
                <w:sz w:val="20"/>
                <w:szCs w:val="20"/>
              </w:rPr>
              <w:t xml:space="preserve"> </w:t>
            </w:r>
          </w:p>
        </w:tc>
        <w:tc>
          <w:tcPr>
            <w:tcW w:w="1367" w:type="dxa"/>
          </w:tcPr>
          <w:p w14:paraId="67FAC4FF" w14:textId="77777777" w:rsidR="00900D9E" w:rsidRDefault="00900D9E">
            <w:pPr>
              <w:adjustRightInd w:val="0"/>
              <w:ind w:right="144"/>
              <w:rPr>
                <w:sz w:val="20"/>
              </w:rPr>
            </w:pPr>
            <w:r>
              <w:rPr>
                <w:sz w:val="20"/>
                <w:szCs w:val="20"/>
              </w:rPr>
              <w:t>7</w:t>
            </w:r>
          </w:p>
        </w:tc>
        <w:tc>
          <w:tcPr>
            <w:tcW w:w="144" w:type="dxa"/>
          </w:tcPr>
          <w:p w14:paraId="1A645B7B" w14:textId="77777777" w:rsidR="00900D9E" w:rsidRDefault="00900D9E">
            <w:pPr>
              <w:adjustRightInd w:val="0"/>
              <w:ind w:right="144"/>
              <w:rPr>
                <w:sz w:val="20"/>
              </w:rPr>
            </w:pPr>
            <w:r>
              <w:t> </w:t>
            </w:r>
          </w:p>
        </w:tc>
        <w:tc>
          <w:tcPr>
            <w:tcW w:w="4823" w:type="dxa"/>
            <w:gridSpan w:val="4"/>
          </w:tcPr>
          <w:p w14:paraId="1716464B" w14:textId="77777777" w:rsidR="00900D9E" w:rsidRDefault="00900D9E">
            <w:pPr>
              <w:adjustRightInd w:val="0"/>
              <w:ind w:right="144"/>
              <w:rPr>
                <w:sz w:val="20"/>
              </w:rPr>
            </w:pPr>
            <w:r>
              <w:rPr>
                <w:sz w:val="20"/>
                <w:szCs w:val="20"/>
              </w:rPr>
              <w:t>Segment Not in Proper Sequence</w:t>
            </w:r>
          </w:p>
        </w:tc>
      </w:tr>
      <w:tr w:rsidR="00900D9E" w14:paraId="4017D0CF" w14:textId="77777777">
        <w:trPr>
          <w:gridAfter w:val="1"/>
          <w:wAfter w:w="331" w:type="dxa"/>
        </w:trPr>
        <w:tc>
          <w:tcPr>
            <w:tcW w:w="3168" w:type="dxa"/>
            <w:gridSpan w:val="4"/>
          </w:tcPr>
          <w:p w14:paraId="4CB4103B" w14:textId="77777777" w:rsidR="00900D9E" w:rsidRDefault="00900D9E">
            <w:pPr>
              <w:adjustRightInd w:val="0"/>
              <w:ind w:right="144"/>
              <w:rPr>
                <w:sz w:val="20"/>
              </w:rPr>
            </w:pPr>
            <w:r>
              <w:rPr>
                <w:sz w:val="20"/>
                <w:szCs w:val="20"/>
              </w:rPr>
              <w:t xml:space="preserve"> </w:t>
            </w:r>
          </w:p>
        </w:tc>
        <w:tc>
          <w:tcPr>
            <w:tcW w:w="1367" w:type="dxa"/>
          </w:tcPr>
          <w:p w14:paraId="32DF9295" w14:textId="77777777" w:rsidR="00900D9E" w:rsidRDefault="00900D9E">
            <w:pPr>
              <w:adjustRightInd w:val="0"/>
              <w:ind w:right="144"/>
              <w:rPr>
                <w:sz w:val="20"/>
              </w:rPr>
            </w:pPr>
            <w:r>
              <w:rPr>
                <w:sz w:val="20"/>
                <w:szCs w:val="20"/>
              </w:rPr>
              <w:t>8</w:t>
            </w:r>
          </w:p>
        </w:tc>
        <w:tc>
          <w:tcPr>
            <w:tcW w:w="144" w:type="dxa"/>
          </w:tcPr>
          <w:p w14:paraId="46072E3A" w14:textId="77777777" w:rsidR="00900D9E" w:rsidRDefault="00900D9E">
            <w:pPr>
              <w:adjustRightInd w:val="0"/>
              <w:ind w:right="144"/>
              <w:rPr>
                <w:sz w:val="20"/>
              </w:rPr>
            </w:pPr>
            <w:r>
              <w:t> </w:t>
            </w:r>
          </w:p>
        </w:tc>
        <w:tc>
          <w:tcPr>
            <w:tcW w:w="4823" w:type="dxa"/>
            <w:gridSpan w:val="4"/>
          </w:tcPr>
          <w:p w14:paraId="1C854795" w14:textId="77777777" w:rsidR="00900D9E" w:rsidRDefault="00900D9E">
            <w:pPr>
              <w:adjustRightInd w:val="0"/>
              <w:ind w:right="144"/>
              <w:rPr>
                <w:sz w:val="20"/>
              </w:rPr>
            </w:pPr>
            <w:r>
              <w:rPr>
                <w:sz w:val="20"/>
                <w:szCs w:val="20"/>
              </w:rPr>
              <w:t>Segment Has Data Element Errors</w:t>
            </w:r>
          </w:p>
        </w:tc>
      </w:tr>
      <w:tr w:rsidR="00900D9E" w14:paraId="57CA7850" w14:textId="77777777">
        <w:tc>
          <w:tcPr>
            <w:tcW w:w="1260" w:type="dxa"/>
            <w:tcBorders>
              <w:top w:val="nil"/>
              <w:left w:val="nil"/>
              <w:bottom w:val="nil"/>
              <w:right w:val="nil"/>
            </w:tcBorders>
            <w:vAlign w:val="center"/>
          </w:tcPr>
          <w:p w14:paraId="6CB25915"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11106A33"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3DC6EBD6"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13524B42"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571DE6A3"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3125D5E1"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138AEA57"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534CB7AA"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412EC71B"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3A992230"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1FC15AF0" w14:textId="77777777" w:rsidR="00900D9E" w:rsidRDefault="00900D9E">
            <w:pPr>
              <w:rPr>
                <w:rFonts w:ascii="Arial Unicode MS" w:eastAsia="Arial Unicode MS" w:hAnsi="Arial Unicode MS" w:cs="Arial Unicode MS"/>
                <w:sz w:val="0"/>
              </w:rPr>
            </w:pPr>
          </w:p>
        </w:tc>
      </w:tr>
    </w:tbl>
    <w:p w14:paraId="0D7667B6"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AK4 </w:t>
      </w:r>
      <w:r>
        <w:rPr>
          <w:b/>
          <w:bCs/>
          <w:sz w:val="20"/>
          <w:szCs w:val="20"/>
        </w:rPr>
        <w:t>Data Element Note</w:t>
      </w:r>
    </w:p>
    <w:p w14:paraId="12757202"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050</w:t>
      </w:r>
    </w:p>
    <w:p w14:paraId="3EA375BE"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r>
        <w:rPr>
          <w:sz w:val="20"/>
          <w:szCs w:val="20"/>
        </w:rPr>
        <w:tab/>
        <w:t>AK3        Optional</w:t>
      </w:r>
    </w:p>
    <w:p w14:paraId="1FE8CAA6"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40B306DD"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Optional</w:t>
      </w:r>
    </w:p>
    <w:p w14:paraId="2F1B2DD8"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99</w:t>
      </w:r>
    </w:p>
    <w:p w14:paraId="40BA7DFA"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report errors in a data element or composite data structure and identify the location of the data element</w:t>
      </w:r>
    </w:p>
    <w:p w14:paraId="4D7FB6BD"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37923F1C"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r>
        <w:rPr>
          <w:sz w:val="20"/>
          <w:szCs w:val="20"/>
        </w:rPr>
        <w:tab/>
      </w:r>
      <w:r>
        <w:rPr>
          <w:b/>
          <w:bCs/>
          <w:sz w:val="20"/>
          <w:szCs w:val="20"/>
        </w:rPr>
        <w:t>1</w:t>
      </w:r>
      <w:r>
        <w:rPr>
          <w:sz w:val="20"/>
          <w:szCs w:val="20"/>
        </w:rPr>
        <w:tab/>
        <w:t>In no case shall a value be used for AK404 that would generate a syntax error, e.g., an invalid character.</w:t>
      </w:r>
    </w:p>
    <w:p w14:paraId="008BF5D5"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p>
    <w:p w14:paraId="1462ABFF" w14:textId="77777777" w:rsidR="00900D9E" w:rsidRDefault="00900D9E">
      <w:pPr>
        <w:adjustRightInd w:val="0"/>
        <w:rPr>
          <w:sz w:val="20"/>
          <w:szCs w:val="20"/>
        </w:rPr>
      </w:pPr>
      <w:r>
        <w:rPr>
          <w:sz w:val="20"/>
          <w:szCs w:val="20"/>
        </w:rPr>
        <w:t> </w:t>
      </w:r>
    </w:p>
    <w:p w14:paraId="286D1148" w14:textId="77777777" w:rsidR="00900D9E" w:rsidRDefault="00900D9E">
      <w:pPr>
        <w:adjustRightInd w:val="0"/>
        <w:rPr>
          <w:sz w:val="20"/>
          <w:szCs w:val="20"/>
        </w:rPr>
      </w:pPr>
      <w:r>
        <w:rPr>
          <w:sz w:val="20"/>
          <w:szCs w:val="20"/>
        </w:rPr>
        <w:t> </w:t>
      </w:r>
    </w:p>
    <w:p w14:paraId="7B3CCC9C" w14:textId="77777777" w:rsidR="00900D9E" w:rsidRDefault="00900D9E">
      <w:pPr>
        <w:adjustRightInd w:val="0"/>
        <w:jc w:val="center"/>
        <w:rPr>
          <w:b/>
          <w:bCs/>
          <w:sz w:val="20"/>
          <w:szCs w:val="20"/>
        </w:rPr>
      </w:pPr>
      <w:r>
        <w:rPr>
          <w:b/>
          <w:bCs/>
          <w:sz w:val="20"/>
          <w:szCs w:val="20"/>
        </w:rPr>
        <w:t>Data Element Summary</w:t>
      </w:r>
    </w:p>
    <w:p w14:paraId="66826FDF"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350AB586"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49"/>
        <w:gridCol w:w="1091"/>
        <w:gridCol w:w="869"/>
        <w:gridCol w:w="164"/>
        <w:gridCol w:w="1184"/>
        <w:gridCol w:w="204"/>
        <w:gridCol w:w="2331"/>
        <w:gridCol w:w="444"/>
        <w:gridCol w:w="204"/>
        <w:gridCol w:w="939"/>
        <w:gridCol w:w="261"/>
      </w:tblGrid>
      <w:tr w:rsidR="00900D9E" w14:paraId="6958C6BD" w14:textId="77777777">
        <w:tc>
          <w:tcPr>
            <w:tcW w:w="1007" w:type="dxa"/>
          </w:tcPr>
          <w:p w14:paraId="76E2A4A7"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6FD385BD" w14:textId="77777777" w:rsidR="00900D9E" w:rsidRDefault="00900D9E">
            <w:pPr>
              <w:adjustRightInd w:val="0"/>
              <w:ind w:right="144"/>
              <w:jc w:val="center"/>
              <w:rPr>
                <w:sz w:val="20"/>
              </w:rPr>
            </w:pPr>
            <w:r>
              <w:rPr>
                <w:b/>
                <w:bCs/>
                <w:sz w:val="20"/>
                <w:szCs w:val="20"/>
              </w:rPr>
              <w:t>AK401</w:t>
            </w:r>
          </w:p>
        </w:tc>
        <w:tc>
          <w:tcPr>
            <w:tcW w:w="892" w:type="dxa"/>
          </w:tcPr>
          <w:p w14:paraId="20BE933B" w14:textId="77777777" w:rsidR="00900D9E" w:rsidRDefault="00900D9E">
            <w:pPr>
              <w:adjustRightInd w:val="0"/>
              <w:ind w:right="144"/>
              <w:jc w:val="center"/>
              <w:rPr>
                <w:sz w:val="20"/>
              </w:rPr>
            </w:pPr>
            <w:r>
              <w:rPr>
                <w:b/>
                <w:bCs/>
                <w:sz w:val="20"/>
                <w:szCs w:val="20"/>
              </w:rPr>
              <w:t>C030</w:t>
            </w:r>
          </w:p>
        </w:tc>
        <w:tc>
          <w:tcPr>
            <w:tcW w:w="4968" w:type="dxa"/>
            <w:gridSpan w:val="4"/>
          </w:tcPr>
          <w:p w14:paraId="4A2303BE" w14:textId="77777777" w:rsidR="00900D9E" w:rsidRDefault="00900D9E">
            <w:pPr>
              <w:adjustRightInd w:val="0"/>
              <w:ind w:right="144"/>
              <w:rPr>
                <w:sz w:val="20"/>
              </w:rPr>
            </w:pPr>
            <w:r>
              <w:rPr>
                <w:b/>
                <w:bCs/>
                <w:sz w:val="20"/>
                <w:szCs w:val="20"/>
              </w:rPr>
              <w:t>Position in Segment</w:t>
            </w:r>
          </w:p>
        </w:tc>
        <w:tc>
          <w:tcPr>
            <w:tcW w:w="432" w:type="dxa"/>
          </w:tcPr>
          <w:p w14:paraId="3C536A8A" w14:textId="77777777" w:rsidR="00900D9E" w:rsidRDefault="00900D9E">
            <w:pPr>
              <w:adjustRightInd w:val="0"/>
              <w:ind w:right="144"/>
              <w:jc w:val="center"/>
              <w:rPr>
                <w:sz w:val="20"/>
              </w:rPr>
            </w:pPr>
            <w:r>
              <w:rPr>
                <w:b/>
                <w:bCs/>
                <w:sz w:val="20"/>
                <w:szCs w:val="20"/>
              </w:rPr>
              <w:t>M</w:t>
            </w:r>
          </w:p>
        </w:tc>
        <w:tc>
          <w:tcPr>
            <w:tcW w:w="144" w:type="dxa"/>
          </w:tcPr>
          <w:p w14:paraId="672AF3CA" w14:textId="77777777" w:rsidR="00900D9E" w:rsidRDefault="00900D9E">
            <w:pPr>
              <w:adjustRightInd w:val="0"/>
              <w:ind w:right="144"/>
              <w:jc w:val="center"/>
              <w:rPr>
                <w:sz w:val="20"/>
              </w:rPr>
            </w:pPr>
            <w:r>
              <w:t> </w:t>
            </w:r>
          </w:p>
        </w:tc>
        <w:tc>
          <w:tcPr>
            <w:tcW w:w="1440" w:type="dxa"/>
            <w:gridSpan w:val="2"/>
          </w:tcPr>
          <w:p w14:paraId="75D78D68" w14:textId="77777777" w:rsidR="00900D9E" w:rsidRDefault="00900D9E">
            <w:pPr>
              <w:adjustRightInd w:val="0"/>
              <w:ind w:right="144"/>
              <w:rPr>
                <w:sz w:val="20"/>
              </w:rPr>
            </w:pPr>
            <w:r>
              <w:t> </w:t>
            </w:r>
          </w:p>
        </w:tc>
      </w:tr>
      <w:tr w:rsidR="00900D9E" w14:paraId="33CE1A1C" w14:textId="77777777">
        <w:trPr>
          <w:gridAfter w:val="1"/>
          <w:wAfter w:w="330" w:type="dxa"/>
        </w:trPr>
        <w:tc>
          <w:tcPr>
            <w:tcW w:w="2980" w:type="dxa"/>
            <w:gridSpan w:val="3"/>
          </w:tcPr>
          <w:p w14:paraId="0DCD3986" w14:textId="77777777" w:rsidR="00900D9E" w:rsidRDefault="00900D9E">
            <w:pPr>
              <w:adjustRightInd w:val="0"/>
              <w:ind w:right="144"/>
              <w:rPr>
                <w:sz w:val="20"/>
              </w:rPr>
            </w:pPr>
            <w:r>
              <w:t> </w:t>
            </w:r>
          </w:p>
        </w:tc>
        <w:tc>
          <w:tcPr>
            <w:tcW w:w="6523" w:type="dxa"/>
            <w:gridSpan w:val="7"/>
          </w:tcPr>
          <w:p w14:paraId="15247CA2" w14:textId="77777777" w:rsidR="00900D9E" w:rsidRDefault="00900D9E">
            <w:pPr>
              <w:adjustRightInd w:val="0"/>
              <w:ind w:right="144"/>
              <w:rPr>
                <w:sz w:val="20"/>
              </w:rPr>
            </w:pPr>
            <w:r>
              <w:rPr>
                <w:sz w:val="20"/>
                <w:szCs w:val="20"/>
              </w:rPr>
              <w:t>Code indicating the relative position of a simple data element, or the relative position of a composite data structure combined with the relative position of the component data element within the composite data structure, in error; the count starts with 1 for the simple data element or composite data structure immediately following the segment ID</w:t>
            </w:r>
          </w:p>
        </w:tc>
      </w:tr>
      <w:tr w:rsidR="00900D9E" w14:paraId="33816DA9" w14:textId="77777777">
        <w:tc>
          <w:tcPr>
            <w:tcW w:w="1007" w:type="dxa"/>
          </w:tcPr>
          <w:p w14:paraId="04CC740D" w14:textId="77777777" w:rsidR="00900D9E" w:rsidRDefault="00900D9E">
            <w:pPr>
              <w:adjustRightInd w:val="0"/>
              <w:ind w:right="144"/>
              <w:rPr>
                <w:sz w:val="20"/>
              </w:rPr>
            </w:pPr>
            <w:r>
              <w:rPr>
                <w:b/>
                <w:bCs/>
                <w:sz w:val="20"/>
                <w:szCs w:val="20"/>
              </w:rPr>
              <w:t>Must Use</w:t>
            </w:r>
          </w:p>
        </w:tc>
        <w:tc>
          <w:tcPr>
            <w:tcW w:w="1080" w:type="dxa"/>
          </w:tcPr>
          <w:p w14:paraId="328CBBF7" w14:textId="77777777" w:rsidR="00900D9E" w:rsidRDefault="00900D9E">
            <w:pPr>
              <w:adjustRightInd w:val="0"/>
              <w:ind w:right="144"/>
              <w:jc w:val="center"/>
              <w:rPr>
                <w:sz w:val="20"/>
              </w:rPr>
            </w:pPr>
            <w:r>
              <w:rPr>
                <w:b/>
                <w:bCs/>
                <w:sz w:val="20"/>
                <w:szCs w:val="20"/>
              </w:rPr>
              <w:t>C03001</w:t>
            </w:r>
          </w:p>
        </w:tc>
        <w:tc>
          <w:tcPr>
            <w:tcW w:w="892" w:type="dxa"/>
          </w:tcPr>
          <w:p w14:paraId="5C13B0C5" w14:textId="77777777" w:rsidR="00900D9E" w:rsidRDefault="00900D9E">
            <w:pPr>
              <w:adjustRightInd w:val="0"/>
              <w:ind w:right="144"/>
              <w:jc w:val="center"/>
              <w:rPr>
                <w:sz w:val="20"/>
              </w:rPr>
            </w:pPr>
            <w:r>
              <w:rPr>
                <w:b/>
                <w:bCs/>
                <w:sz w:val="20"/>
                <w:szCs w:val="20"/>
              </w:rPr>
              <w:t>722</w:t>
            </w:r>
          </w:p>
        </w:tc>
        <w:tc>
          <w:tcPr>
            <w:tcW w:w="4968" w:type="dxa"/>
            <w:gridSpan w:val="4"/>
          </w:tcPr>
          <w:p w14:paraId="7A715EB0" w14:textId="77777777" w:rsidR="00900D9E" w:rsidRDefault="00900D9E">
            <w:pPr>
              <w:adjustRightInd w:val="0"/>
              <w:ind w:right="144"/>
              <w:rPr>
                <w:sz w:val="20"/>
              </w:rPr>
            </w:pPr>
            <w:r>
              <w:rPr>
                <w:b/>
                <w:bCs/>
                <w:sz w:val="20"/>
                <w:szCs w:val="20"/>
              </w:rPr>
              <w:t>Element Position in Segment</w:t>
            </w:r>
          </w:p>
        </w:tc>
        <w:tc>
          <w:tcPr>
            <w:tcW w:w="432" w:type="dxa"/>
          </w:tcPr>
          <w:p w14:paraId="6A4A8012" w14:textId="77777777" w:rsidR="00900D9E" w:rsidRDefault="00900D9E">
            <w:pPr>
              <w:adjustRightInd w:val="0"/>
              <w:ind w:right="144"/>
              <w:jc w:val="center"/>
              <w:rPr>
                <w:sz w:val="20"/>
              </w:rPr>
            </w:pPr>
            <w:r>
              <w:rPr>
                <w:b/>
                <w:bCs/>
                <w:sz w:val="20"/>
                <w:szCs w:val="20"/>
              </w:rPr>
              <w:t>M</w:t>
            </w:r>
          </w:p>
        </w:tc>
        <w:tc>
          <w:tcPr>
            <w:tcW w:w="144" w:type="dxa"/>
          </w:tcPr>
          <w:p w14:paraId="47200F60" w14:textId="77777777" w:rsidR="00900D9E" w:rsidRDefault="00900D9E">
            <w:pPr>
              <w:adjustRightInd w:val="0"/>
              <w:ind w:right="144"/>
              <w:jc w:val="center"/>
              <w:rPr>
                <w:sz w:val="20"/>
              </w:rPr>
            </w:pPr>
            <w:r>
              <w:t> </w:t>
            </w:r>
          </w:p>
        </w:tc>
        <w:tc>
          <w:tcPr>
            <w:tcW w:w="1440" w:type="dxa"/>
            <w:gridSpan w:val="2"/>
          </w:tcPr>
          <w:p w14:paraId="33FAB1BD" w14:textId="77777777" w:rsidR="00900D9E" w:rsidRDefault="00900D9E">
            <w:pPr>
              <w:adjustRightInd w:val="0"/>
              <w:ind w:right="144"/>
              <w:rPr>
                <w:sz w:val="20"/>
              </w:rPr>
            </w:pPr>
            <w:r>
              <w:rPr>
                <w:b/>
                <w:bCs/>
                <w:sz w:val="20"/>
                <w:szCs w:val="20"/>
              </w:rPr>
              <w:t>N0 1/2</w:t>
            </w:r>
          </w:p>
        </w:tc>
      </w:tr>
      <w:tr w:rsidR="00900D9E" w14:paraId="1A071B11" w14:textId="77777777">
        <w:trPr>
          <w:gridAfter w:val="1"/>
          <w:wAfter w:w="330" w:type="dxa"/>
        </w:trPr>
        <w:tc>
          <w:tcPr>
            <w:tcW w:w="2980" w:type="dxa"/>
            <w:gridSpan w:val="3"/>
          </w:tcPr>
          <w:p w14:paraId="0758C99C" w14:textId="77777777" w:rsidR="00900D9E" w:rsidRDefault="00900D9E">
            <w:pPr>
              <w:adjustRightInd w:val="0"/>
              <w:ind w:right="144"/>
              <w:rPr>
                <w:sz w:val="20"/>
              </w:rPr>
            </w:pPr>
            <w:r>
              <w:t> </w:t>
            </w:r>
          </w:p>
        </w:tc>
        <w:tc>
          <w:tcPr>
            <w:tcW w:w="6523" w:type="dxa"/>
            <w:gridSpan w:val="7"/>
          </w:tcPr>
          <w:p w14:paraId="743B17A5" w14:textId="77777777" w:rsidR="00900D9E" w:rsidRDefault="00900D9E">
            <w:pPr>
              <w:adjustRightInd w:val="0"/>
              <w:ind w:right="144"/>
              <w:rPr>
                <w:sz w:val="20"/>
              </w:rPr>
            </w:pPr>
            <w:r>
              <w:rPr>
                <w:sz w:val="20"/>
                <w:szCs w:val="20"/>
              </w:rPr>
              <w:t>This is used to indicate the relative position of a simple data element, or the relative position of a composite data structure with the relative position of the component within the composite data structure, in error; in the data segment the count starts with 1 for the simple data element or composite data structure immediately following the segment ID</w:t>
            </w:r>
          </w:p>
        </w:tc>
      </w:tr>
      <w:tr w:rsidR="00900D9E" w14:paraId="2443F69C" w14:textId="77777777">
        <w:tc>
          <w:tcPr>
            <w:tcW w:w="1007" w:type="dxa"/>
          </w:tcPr>
          <w:p w14:paraId="1DA6140C" w14:textId="77777777" w:rsidR="00900D9E" w:rsidRDefault="00900D9E">
            <w:pPr>
              <w:adjustRightInd w:val="0"/>
              <w:ind w:right="144"/>
              <w:rPr>
                <w:sz w:val="20"/>
              </w:rPr>
            </w:pPr>
            <w:r>
              <w:t> </w:t>
            </w:r>
          </w:p>
        </w:tc>
        <w:tc>
          <w:tcPr>
            <w:tcW w:w="1080" w:type="dxa"/>
          </w:tcPr>
          <w:p w14:paraId="075BE508" w14:textId="77777777" w:rsidR="00900D9E" w:rsidRDefault="00900D9E">
            <w:pPr>
              <w:adjustRightInd w:val="0"/>
              <w:ind w:right="144"/>
              <w:jc w:val="center"/>
              <w:rPr>
                <w:sz w:val="20"/>
              </w:rPr>
            </w:pPr>
            <w:r>
              <w:rPr>
                <w:b/>
                <w:bCs/>
                <w:sz w:val="20"/>
                <w:szCs w:val="20"/>
              </w:rPr>
              <w:t>C03002</w:t>
            </w:r>
          </w:p>
        </w:tc>
        <w:tc>
          <w:tcPr>
            <w:tcW w:w="892" w:type="dxa"/>
          </w:tcPr>
          <w:p w14:paraId="6B6E211F" w14:textId="77777777" w:rsidR="00900D9E" w:rsidRDefault="00900D9E">
            <w:pPr>
              <w:adjustRightInd w:val="0"/>
              <w:ind w:right="144"/>
              <w:jc w:val="center"/>
              <w:rPr>
                <w:sz w:val="20"/>
              </w:rPr>
            </w:pPr>
            <w:r>
              <w:rPr>
                <w:b/>
                <w:bCs/>
                <w:sz w:val="20"/>
                <w:szCs w:val="20"/>
              </w:rPr>
              <w:t>1528</w:t>
            </w:r>
          </w:p>
        </w:tc>
        <w:tc>
          <w:tcPr>
            <w:tcW w:w="4968" w:type="dxa"/>
            <w:gridSpan w:val="4"/>
          </w:tcPr>
          <w:p w14:paraId="7AF98B75" w14:textId="77777777" w:rsidR="00900D9E" w:rsidRDefault="00900D9E">
            <w:pPr>
              <w:adjustRightInd w:val="0"/>
              <w:ind w:right="144"/>
              <w:rPr>
                <w:sz w:val="20"/>
              </w:rPr>
            </w:pPr>
            <w:r>
              <w:rPr>
                <w:b/>
                <w:bCs/>
                <w:sz w:val="20"/>
                <w:szCs w:val="20"/>
              </w:rPr>
              <w:t>Component Data Element Position in Composite</w:t>
            </w:r>
          </w:p>
        </w:tc>
        <w:tc>
          <w:tcPr>
            <w:tcW w:w="432" w:type="dxa"/>
          </w:tcPr>
          <w:p w14:paraId="5268089B" w14:textId="77777777" w:rsidR="00900D9E" w:rsidRDefault="00900D9E">
            <w:pPr>
              <w:adjustRightInd w:val="0"/>
              <w:ind w:right="144"/>
              <w:jc w:val="center"/>
              <w:rPr>
                <w:sz w:val="20"/>
              </w:rPr>
            </w:pPr>
            <w:r>
              <w:rPr>
                <w:b/>
                <w:bCs/>
                <w:sz w:val="20"/>
                <w:szCs w:val="20"/>
              </w:rPr>
              <w:t>O</w:t>
            </w:r>
          </w:p>
        </w:tc>
        <w:tc>
          <w:tcPr>
            <w:tcW w:w="144" w:type="dxa"/>
          </w:tcPr>
          <w:p w14:paraId="7C1EFAF2" w14:textId="77777777" w:rsidR="00900D9E" w:rsidRDefault="00900D9E">
            <w:pPr>
              <w:adjustRightInd w:val="0"/>
              <w:ind w:right="144"/>
              <w:jc w:val="center"/>
              <w:rPr>
                <w:sz w:val="20"/>
              </w:rPr>
            </w:pPr>
            <w:r>
              <w:t> </w:t>
            </w:r>
          </w:p>
        </w:tc>
        <w:tc>
          <w:tcPr>
            <w:tcW w:w="1440" w:type="dxa"/>
            <w:gridSpan w:val="2"/>
          </w:tcPr>
          <w:p w14:paraId="4B8E118C" w14:textId="77777777" w:rsidR="00900D9E" w:rsidRDefault="00900D9E">
            <w:pPr>
              <w:adjustRightInd w:val="0"/>
              <w:ind w:right="144"/>
              <w:rPr>
                <w:sz w:val="20"/>
              </w:rPr>
            </w:pPr>
            <w:r>
              <w:rPr>
                <w:b/>
                <w:bCs/>
                <w:sz w:val="20"/>
                <w:szCs w:val="20"/>
              </w:rPr>
              <w:t>N0 1/2</w:t>
            </w:r>
          </w:p>
        </w:tc>
      </w:tr>
      <w:tr w:rsidR="00900D9E" w14:paraId="0F3FBE17" w14:textId="77777777">
        <w:trPr>
          <w:gridAfter w:val="1"/>
          <w:wAfter w:w="330" w:type="dxa"/>
        </w:trPr>
        <w:tc>
          <w:tcPr>
            <w:tcW w:w="2980" w:type="dxa"/>
            <w:gridSpan w:val="3"/>
          </w:tcPr>
          <w:p w14:paraId="5E5894D6" w14:textId="77777777" w:rsidR="00900D9E" w:rsidRDefault="00900D9E">
            <w:pPr>
              <w:adjustRightInd w:val="0"/>
              <w:ind w:right="144"/>
              <w:rPr>
                <w:sz w:val="20"/>
              </w:rPr>
            </w:pPr>
            <w:r>
              <w:t> </w:t>
            </w:r>
          </w:p>
        </w:tc>
        <w:tc>
          <w:tcPr>
            <w:tcW w:w="6523" w:type="dxa"/>
            <w:gridSpan w:val="7"/>
          </w:tcPr>
          <w:p w14:paraId="0752D19A" w14:textId="77777777" w:rsidR="00900D9E" w:rsidRDefault="00900D9E">
            <w:pPr>
              <w:adjustRightInd w:val="0"/>
              <w:ind w:right="144"/>
              <w:rPr>
                <w:sz w:val="20"/>
              </w:rPr>
            </w:pPr>
            <w:r>
              <w:rPr>
                <w:sz w:val="20"/>
                <w:szCs w:val="20"/>
              </w:rPr>
              <w:t>To identify the component data element position within the composite that is in error</w:t>
            </w:r>
          </w:p>
        </w:tc>
      </w:tr>
      <w:tr w:rsidR="00900D9E" w14:paraId="47F89228" w14:textId="77777777">
        <w:tc>
          <w:tcPr>
            <w:tcW w:w="1007" w:type="dxa"/>
          </w:tcPr>
          <w:p w14:paraId="1B6C343A" w14:textId="77777777" w:rsidR="00900D9E" w:rsidRDefault="00900D9E">
            <w:pPr>
              <w:adjustRightInd w:val="0"/>
              <w:ind w:right="144"/>
              <w:rPr>
                <w:sz w:val="20"/>
              </w:rPr>
            </w:pPr>
            <w:r>
              <w:t> </w:t>
            </w:r>
          </w:p>
        </w:tc>
        <w:tc>
          <w:tcPr>
            <w:tcW w:w="1080" w:type="dxa"/>
          </w:tcPr>
          <w:p w14:paraId="211C4D92" w14:textId="77777777" w:rsidR="00900D9E" w:rsidRDefault="00900D9E">
            <w:pPr>
              <w:adjustRightInd w:val="0"/>
              <w:ind w:right="144"/>
              <w:jc w:val="center"/>
              <w:rPr>
                <w:sz w:val="20"/>
              </w:rPr>
            </w:pPr>
            <w:r>
              <w:rPr>
                <w:b/>
                <w:bCs/>
                <w:sz w:val="20"/>
                <w:szCs w:val="20"/>
              </w:rPr>
              <w:t>AK402</w:t>
            </w:r>
          </w:p>
        </w:tc>
        <w:tc>
          <w:tcPr>
            <w:tcW w:w="892" w:type="dxa"/>
          </w:tcPr>
          <w:p w14:paraId="55D88BDE" w14:textId="77777777" w:rsidR="00900D9E" w:rsidRDefault="00900D9E">
            <w:pPr>
              <w:adjustRightInd w:val="0"/>
              <w:ind w:right="144"/>
              <w:jc w:val="center"/>
              <w:rPr>
                <w:sz w:val="20"/>
              </w:rPr>
            </w:pPr>
            <w:r>
              <w:rPr>
                <w:b/>
                <w:bCs/>
                <w:sz w:val="20"/>
                <w:szCs w:val="20"/>
              </w:rPr>
              <w:t>725</w:t>
            </w:r>
          </w:p>
        </w:tc>
        <w:tc>
          <w:tcPr>
            <w:tcW w:w="4968" w:type="dxa"/>
            <w:gridSpan w:val="4"/>
          </w:tcPr>
          <w:p w14:paraId="6F7A9578" w14:textId="77777777" w:rsidR="00900D9E" w:rsidRDefault="00900D9E">
            <w:pPr>
              <w:adjustRightInd w:val="0"/>
              <w:ind w:right="144"/>
              <w:rPr>
                <w:sz w:val="20"/>
              </w:rPr>
            </w:pPr>
            <w:r>
              <w:rPr>
                <w:b/>
                <w:bCs/>
                <w:sz w:val="20"/>
                <w:szCs w:val="20"/>
              </w:rPr>
              <w:t>Data Element Reference Number</w:t>
            </w:r>
          </w:p>
        </w:tc>
        <w:tc>
          <w:tcPr>
            <w:tcW w:w="432" w:type="dxa"/>
          </w:tcPr>
          <w:p w14:paraId="4CC503EB" w14:textId="77777777" w:rsidR="00900D9E" w:rsidRDefault="00900D9E">
            <w:pPr>
              <w:adjustRightInd w:val="0"/>
              <w:ind w:right="144"/>
              <w:jc w:val="center"/>
              <w:rPr>
                <w:sz w:val="20"/>
              </w:rPr>
            </w:pPr>
            <w:r>
              <w:rPr>
                <w:b/>
                <w:bCs/>
                <w:sz w:val="20"/>
                <w:szCs w:val="20"/>
              </w:rPr>
              <w:t>O</w:t>
            </w:r>
          </w:p>
        </w:tc>
        <w:tc>
          <w:tcPr>
            <w:tcW w:w="144" w:type="dxa"/>
          </w:tcPr>
          <w:p w14:paraId="3D343ACB" w14:textId="77777777" w:rsidR="00900D9E" w:rsidRDefault="00900D9E">
            <w:pPr>
              <w:adjustRightInd w:val="0"/>
              <w:ind w:right="144"/>
              <w:jc w:val="center"/>
              <w:rPr>
                <w:sz w:val="20"/>
              </w:rPr>
            </w:pPr>
            <w:r>
              <w:t> </w:t>
            </w:r>
          </w:p>
        </w:tc>
        <w:tc>
          <w:tcPr>
            <w:tcW w:w="1440" w:type="dxa"/>
            <w:gridSpan w:val="2"/>
          </w:tcPr>
          <w:p w14:paraId="17C05138" w14:textId="77777777" w:rsidR="00900D9E" w:rsidRDefault="00900D9E">
            <w:pPr>
              <w:adjustRightInd w:val="0"/>
              <w:ind w:right="144"/>
              <w:rPr>
                <w:sz w:val="20"/>
              </w:rPr>
            </w:pPr>
            <w:r>
              <w:rPr>
                <w:b/>
                <w:bCs/>
                <w:sz w:val="20"/>
                <w:szCs w:val="20"/>
              </w:rPr>
              <w:t>N0 1/4</w:t>
            </w:r>
          </w:p>
        </w:tc>
      </w:tr>
      <w:tr w:rsidR="00900D9E" w14:paraId="01F1A7CC" w14:textId="77777777">
        <w:trPr>
          <w:gridAfter w:val="1"/>
          <w:wAfter w:w="330" w:type="dxa"/>
        </w:trPr>
        <w:tc>
          <w:tcPr>
            <w:tcW w:w="2980" w:type="dxa"/>
            <w:gridSpan w:val="3"/>
          </w:tcPr>
          <w:p w14:paraId="260BE6F1" w14:textId="77777777" w:rsidR="00900D9E" w:rsidRDefault="00900D9E">
            <w:pPr>
              <w:adjustRightInd w:val="0"/>
              <w:ind w:right="144"/>
              <w:rPr>
                <w:sz w:val="20"/>
              </w:rPr>
            </w:pPr>
            <w:r>
              <w:t> </w:t>
            </w:r>
          </w:p>
        </w:tc>
        <w:tc>
          <w:tcPr>
            <w:tcW w:w="6523" w:type="dxa"/>
            <w:gridSpan w:val="7"/>
          </w:tcPr>
          <w:p w14:paraId="31A7804C" w14:textId="77777777" w:rsidR="00900D9E" w:rsidRDefault="00900D9E">
            <w:pPr>
              <w:adjustRightInd w:val="0"/>
              <w:ind w:right="144"/>
              <w:rPr>
                <w:sz w:val="20"/>
              </w:rPr>
            </w:pPr>
            <w:r>
              <w:rPr>
                <w:sz w:val="20"/>
                <w:szCs w:val="20"/>
              </w:rPr>
              <w:t>Reference number used to locate the data element in the Data Element Dictionary</w:t>
            </w:r>
          </w:p>
        </w:tc>
      </w:tr>
      <w:tr w:rsidR="00900D9E" w14:paraId="47EB7131" w14:textId="77777777">
        <w:tc>
          <w:tcPr>
            <w:tcW w:w="1007" w:type="dxa"/>
          </w:tcPr>
          <w:p w14:paraId="2EBEFBD3" w14:textId="77777777" w:rsidR="00900D9E" w:rsidRDefault="00900D9E">
            <w:pPr>
              <w:adjustRightInd w:val="0"/>
              <w:ind w:right="144"/>
              <w:rPr>
                <w:sz w:val="20"/>
              </w:rPr>
            </w:pPr>
            <w:r>
              <w:rPr>
                <w:b/>
                <w:bCs/>
                <w:sz w:val="20"/>
                <w:szCs w:val="20"/>
              </w:rPr>
              <w:t>Must Use</w:t>
            </w:r>
          </w:p>
        </w:tc>
        <w:tc>
          <w:tcPr>
            <w:tcW w:w="1080" w:type="dxa"/>
          </w:tcPr>
          <w:p w14:paraId="6FCFA8C4" w14:textId="77777777" w:rsidR="00900D9E" w:rsidRDefault="00900D9E">
            <w:pPr>
              <w:adjustRightInd w:val="0"/>
              <w:ind w:right="144"/>
              <w:jc w:val="center"/>
              <w:rPr>
                <w:sz w:val="20"/>
              </w:rPr>
            </w:pPr>
            <w:r>
              <w:rPr>
                <w:b/>
                <w:bCs/>
                <w:sz w:val="20"/>
                <w:szCs w:val="20"/>
              </w:rPr>
              <w:t>AK403</w:t>
            </w:r>
          </w:p>
        </w:tc>
        <w:tc>
          <w:tcPr>
            <w:tcW w:w="892" w:type="dxa"/>
          </w:tcPr>
          <w:p w14:paraId="0C8A5341" w14:textId="77777777" w:rsidR="00900D9E" w:rsidRDefault="00900D9E">
            <w:pPr>
              <w:adjustRightInd w:val="0"/>
              <w:ind w:right="144"/>
              <w:jc w:val="center"/>
              <w:rPr>
                <w:sz w:val="20"/>
              </w:rPr>
            </w:pPr>
            <w:r>
              <w:rPr>
                <w:b/>
                <w:bCs/>
                <w:sz w:val="20"/>
                <w:szCs w:val="20"/>
              </w:rPr>
              <w:t>723</w:t>
            </w:r>
          </w:p>
        </w:tc>
        <w:tc>
          <w:tcPr>
            <w:tcW w:w="4968" w:type="dxa"/>
            <w:gridSpan w:val="4"/>
          </w:tcPr>
          <w:p w14:paraId="31A89565" w14:textId="77777777" w:rsidR="00900D9E" w:rsidRDefault="00900D9E">
            <w:pPr>
              <w:adjustRightInd w:val="0"/>
              <w:ind w:right="144"/>
              <w:rPr>
                <w:sz w:val="20"/>
              </w:rPr>
            </w:pPr>
            <w:r>
              <w:rPr>
                <w:b/>
                <w:bCs/>
                <w:sz w:val="20"/>
                <w:szCs w:val="20"/>
              </w:rPr>
              <w:t>Data Element Syntax Error Code</w:t>
            </w:r>
          </w:p>
        </w:tc>
        <w:tc>
          <w:tcPr>
            <w:tcW w:w="432" w:type="dxa"/>
          </w:tcPr>
          <w:p w14:paraId="2B7800AF" w14:textId="77777777" w:rsidR="00900D9E" w:rsidRDefault="00900D9E">
            <w:pPr>
              <w:adjustRightInd w:val="0"/>
              <w:ind w:right="144"/>
              <w:jc w:val="center"/>
              <w:rPr>
                <w:sz w:val="20"/>
              </w:rPr>
            </w:pPr>
            <w:r>
              <w:rPr>
                <w:b/>
                <w:bCs/>
                <w:sz w:val="20"/>
                <w:szCs w:val="20"/>
              </w:rPr>
              <w:t>M</w:t>
            </w:r>
          </w:p>
        </w:tc>
        <w:tc>
          <w:tcPr>
            <w:tcW w:w="144" w:type="dxa"/>
          </w:tcPr>
          <w:p w14:paraId="35BF0DDF" w14:textId="77777777" w:rsidR="00900D9E" w:rsidRDefault="00900D9E">
            <w:pPr>
              <w:adjustRightInd w:val="0"/>
              <w:ind w:right="144"/>
              <w:jc w:val="center"/>
              <w:rPr>
                <w:sz w:val="20"/>
              </w:rPr>
            </w:pPr>
            <w:r>
              <w:t> </w:t>
            </w:r>
          </w:p>
        </w:tc>
        <w:tc>
          <w:tcPr>
            <w:tcW w:w="1440" w:type="dxa"/>
            <w:gridSpan w:val="2"/>
          </w:tcPr>
          <w:p w14:paraId="7D83E4BF" w14:textId="77777777" w:rsidR="00900D9E" w:rsidRDefault="00900D9E">
            <w:pPr>
              <w:adjustRightInd w:val="0"/>
              <w:ind w:right="144"/>
              <w:rPr>
                <w:sz w:val="20"/>
              </w:rPr>
            </w:pPr>
            <w:r>
              <w:rPr>
                <w:b/>
                <w:bCs/>
                <w:sz w:val="20"/>
                <w:szCs w:val="20"/>
              </w:rPr>
              <w:t>ID 1/3</w:t>
            </w:r>
          </w:p>
        </w:tc>
      </w:tr>
      <w:tr w:rsidR="00900D9E" w14:paraId="0E45D8F4" w14:textId="77777777">
        <w:trPr>
          <w:gridAfter w:val="1"/>
          <w:wAfter w:w="330" w:type="dxa"/>
        </w:trPr>
        <w:tc>
          <w:tcPr>
            <w:tcW w:w="2980" w:type="dxa"/>
            <w:gridSpan w:val="3"/>
          </w:tcPr>
          <w:p w14:paraId="2E623DBE" w14:textId="77777777" w:rsidR="00900D9E" w:rsidRDefault="00900D9E">
            <w:pPr>
              <w:adjustRightInd w:val="0"/>
              <w:ind w:right="144"/>
              <w:rPr>
                <w:sz w:val="20"/>
              </w:rPr>
            </w:pPr>
            <w:r>
              <w:t> </w:t>
            </w:r>
          </w:p>
        </w:tc>
        <w:tc>
          <w:tcPr>
            <w:tcW w:w="6523" w:type="dxa"/>
            <w:gridSpan w:val="7"/>
          </w:tcPr>
          <w:p w14:paraId="09E76CCE" w14:textId="77777777" w:rsidR="00900D9E" w:rsidRDefault="00900D9E">
            <w:pPr>
              <w:adjustRightInd w:val="0"/>
              <w:ind w:right="144"/>
              <w:rPr>
                <w:sz w:val="20"/>
              </w:rPr>
            </w:pPr>
            <w:r>
              <w:rPr>
                <w:sz w:val="20"/>
                <w:szCs w:val="20"/>
              </w:rPr>
              <w:t>Code indicating the error found after syntax edits of a data element</w:t>
            </w:r>
          </w:p>
        </w:tc>
      </w:tr>
      <w:tr w:rsidR="00900D9E" w14:paraId="0A97D1C9" w14:textId="77777777">
        <w:trPr>
          <w:gridAfter w:val="1"/>
          <w:wAfter w:w="331" w:type="dxa"/>
        </w:trPr>
        <w:tc>
          <w:tcPr>
            <w:tcW w:w="3168" w:type="dxa"/>
            <w:gridSpan w:val="4"/>
          </w:tcPr>
          <w:p w14:paraId="28A0D25F" w14:textId="77777777" w:rsidR="00900D9E" w:rsidRDefault="00900D9E">
            <w:pPr>
              <w:adjustRightInd w:val="0"/>
              <w:ind w:right="144"/>
              <w:rPr>
                <w:sz w:val="20"/>
              </w:rPr>
            </w:pPr>
            <w:r>
              <w:rPr>
                <w:sz w:val="20"/>
                <w:szCs w:val="20"/>
              </w:rPr>
              <w:t xml:space="preserve"> </w:t>
            </w:r>
          </w:p>
        </w:tc>
        <w:tc>
          <w:tcPr>
            <w:tcW w:w="1367" w:type="dxa"/>
          </w:tcPr>
          <w:p w14:paraId="3CB35629" w14:textId="77777777" w:rsidR="00900D9E" w:rsidRDefault="00900D9E">
            <w:pPr>
              <w:adjustRightInd w:val="0"/>
              <w:ind w:right="144"/>
              <w:rPr>
                <w:sz w:val="20"/>
              </w:rPr>
            </w:pPr>
            <w:r>
              <w:rPr>
                <w:sz w:val="20"/>
                <w:szCs w:val="20"/>
              </w:rPr>
              <w:t>1</w:t>
            </w:r>
          </w:p>
        </w:tc>
        <w:tc>
          <w:tcPr>
            <w:tcW w:w="144" w:type="dxa"/>
          </w:tcPr>
          <w:p w14:paraId="46FD3FF5" w14:textId="77777777" w:rsidR="00900D9E" w:rsidRDefault="00900D9E">
            <w:pPr>
              <w:adjustRightInd w:val="0"/>
              <w:ind w:right="144"/>
              <w:rPr>
                <w:sz w:val="20"/>
              </w:rPr>
            </w:pPr>
            <w:r>
              <w:t> </w:t>
            </w:r>
          </w:p>
        </w:tc>
        <w:tc>
          <w:tcPr>
            <w:tcW w:w="4823" w:type="dxa"/>
            <w:gridSpan w:val="4"/>
          </w:tcPr>
          <w:p w14:paraId="7C8B6468" w14:textId="77777777" w:rsidR="00900D9E" w:rsidRDefault="00900D9E">
            <w:pPr>
              <w:adjustRightInd w:val="0"/>
              <w:ind w:right="144"/>
              <w:rPr>
                <w:sz w:val="20"/>
              </w:rPr>
            </w:pPr>
            <w:r>
              <w:rPr>
                <w:sz w:val="20"/>
                <w:szCs w:val="20"/>
              </w:rPr>
              <w:t>Mandatory data element missing</w:t>
            </w:r>
          </w:p>
        </w:tc>
      </w:tr>
      <w:tr w:rsidR="00900D9E" w14:paraId="44A30C4D" w14:textId="77777777">
        <w:trPr>
          <w:gridAfter w:val="1"/>
          <w:wAfter w:w="331" w:type="dxa"/>
        </w:trPr>
        <w:tc>
          <w:tcPr>
            <w:tcW w:w="3168" w:type="dxa"/>
            <w:gridSpan w:val="4"/>
          </w:tcPr>
          <w:p w14:paraId="7D57C3FD" w14:textId="77777777" w:rsidR="00900D9E" w:rsidRDefault="00900D9E">
            <w:pPr>
              <w:adjustRightInd w:val="0"/>
              <w:ind w:right="144"/>
              <w:rPr>
                <w:sz w:val="20"/>
              </w:rPr>
            </w:pPr>
            <w:r>
              <w:rPr>
                <w:sz w:val="20"/>
                <w:szCs w:val="20"/>
              </w:rPr>
              <w:t xml:space="preserve"> </w:t>
            </w:r>
          </w:p>
        </w:tc>
        <w:tc>
          <w:tcPr>
            <w:tcW w:w="1367" w:type="dxa"/>
          </w:tcPr>
          <w:p w14:paraId="2B06B50D" w14:textId="77777777" w:rsidR="00900D9E" w:rsidRDefault="00900D9E">
            <w:pPr>
              <w:adjustRightInd w:val="0"/>
              <w:ind w:right="144"/>
              <w:rPr>
                <w:sz w:val="20"/>
              </w:rPr>
            </w:pPr>
            <w:r>
              <w:rPr>
                <w:sz w:val="20"/>
                <w:szCs w:val="20"/>
              </w:rPr>
              <w:t>2</w:t>
            </w:r>
          </w:p>
        </w:tc>
        <w:tc>
          <w:tcPr>
            <w:tcW w:w="144" w:type="dxa"/>
          </w:tcPr>
          <w:p w14:paraId="3B5C7C2E" w14:textId="77777777" w:rsidR="00900D9E" w:rsidRDefault="00900D9E">
            <w:pPr>
              <w:adjustRightInd w:val="0"/>
              <w:ind w:right="144"/>
              <w:rPr>
                <w:sz w:val="20"/>
              </w:rPr>
            </w:pPr>
            <w:r>
              <w:t> </w:t>
            </w:r>
          </w:p>
        </w:tc>
        <w:tc>
          <w:tcPr>
            <w:tcW w:w="4823" w:type="dxa"/>
            <w:gridSpan w:val="4"/>
          </w:tcPr>
          <w:p w14:paraId="6614BCFC" w14:textId="77777777" w:rsidR="00900D9E" w:rsidRDefault="00900D9E">
            <w:pPr>
              <w:adjustRightInd w:val="0"/>
              <w:ind w:right="144"/>
              <w:rPr>
                <w:sz w:val="20"/>
              </w:rPr>
            </w:pPr>
            <w:r>
              <w:rPr>
                <w:sz w:val="20"/>
                <w:szCs w:val="20"/>
              </w:rPr>
              <w:t>Conditional required data element missing.</w:t>
            </w:r>
          </w:p>
        </w:tc>
      </w:tr>
      <w:tr w:rsidR="00900D9E" w14:paraId="1A028423" w14:textId="77777777">
        <w:trPr>
          <w:gridAfter w:val="1"/>
          <w:wAfter w:w="331" w:type="dxa"/>
        </w:trPr>
        <w:tc>
          <w:tcPr>
            <w:tcW w:w="3168" w:type="dxa"/>
            <w:gridSpan w:val="4"/>
          </w:tcPr>
          <w:p w14:paraId="3E1BD05F" w14:textId="77777777" w:rsidR="00900D9E" w:rsidRDefault="00900D9E">
            <w:pPr>
              <w:adjustRightInd w:val="0"/>
              <w:ind w:right="144"/>
              <w:rPr>
                <w:sz w:val="20"/>
              </w:rPr>
            </w:pPr>
            <w:r>
              <w:rPr>
                <w:sz w:val="20"/>
                <w:szCs w:val="20"/>
              </w:rPr>
              <w:t xml:space="preserve"> </w:t>
            </w:r>
          </w:p>
        </w:tc>
        <w:tc>
          <w:tcPr>
            <w:tcW w:w="1367" w:type="dxa"/>
          </w:tcPr>
          <w:p w14:paraId="4C15A3A7" w14:textId="77777777" w:rsidR="00900D9E" w:rsidRDefault="00900D9E">
            <w:pPr>
              <w:adjustRightInd w:val="0"/>
              <w:ind w:right="144"/>
              <w:rPr>
                <w:sz w:val="20"/>
              </w:rPr>
            </w:pPr>
            <w:r>
              <w:rPr>
                <w:sz w:val="20"/>
                <w:szCs w:val="20"/>
              </w:rPr>
              <w:t>3</w:t>
            </w:r>
          </w:p>
        </w:tc>
        <w:tc>
          <w:tcPr>
            <w:tcW w:w="144" w:type="dxa"/>
          </w:tcPr>
          <w:p w14:paraId="75342105" w14:textId="77777777" w:rsidR="00900D9E" w:rsidRDefault="00900D9E">
            <w:pPr>
              <w:adjustRightInd w:val="0"/>
              <w:ind w:right="144"/>
              <w:rPr>
                <w:sz w:val="20"/>
              </w:rPr>
            </w:pPr>
            <w:r>
              <w:t> </w:t>
            </w:r>
          </w:p>
        </w:tc>
        <w:tc>
          <w:tcPr>
            <w:tcW w:w="4823" w:type="dxa"/>
            <w:gridSpan w:val="4"/>
          </w:tcPr>
          <w:p w14:paraId="6BE3B779" w14:textId="77777777" w:rsidR="00900D9E" w:rsidRDefault="00900D9E">
            <w:pPr>
              <w:adjustRightInd w:val="0"/>
              <w:ind w:right="144"/>
              <w:rPr>
                <w:sz w:val="20"/>
              </w:rPr>
            </w:pPr>
            <w:r>
              <w:rPr>
                <w:sz w:val="20"/>
                <w:szCs w:val="20"/>
              </w:rPr>
              <w:t>Too many data elements.</w:t>
            </w:r>
          </w:p>
        </w:tc>
      </w:tr>
      <w:tr w:rsidR="00900D9E" w14:paraId="29451CBB" w14:textId="77777777">
        <w:trPr>
          <w:gridAfter w:val="1"/>
          <w:wAfter w:w="331" w:type="dxa"/>
        </w:trPr>
        <w:tc>
          <w:tcPr>
            <w:tcW w:w="3168" w:type="dxa"/>
            <w:gridSpan w:val="4"/>
          </w:tcPr>
          <w:p w14:paraId="6D93EAD5" w14:textId="77777777" w:rsidR="00900D9E" w:rsidRDefault="00900D9E">
            <w:pPr>
              <w:adjustRightInd w:val="0"/>
              <w:ind w:right="144"/>
              <w:rPr>
                <w:sz w:val="20"/>
              </w:rPr>
            </w:pPr>
            <w:r>
              <w:rPr>
                <w:sz w:val="20"/>
                <w:szCs w:val="20"/>
              </w:rPr>
              <w:t xml:space="preserve"> </w:t>
            </w:r>
          </w:p>
        </w:tc>
        <w:tc>
          <w:tcPr>
            <w:tcW w:w="1367" w:type="dxa"/>
          </w:tcPr>
          <w:p w14:paraId="5EA4EF74" w14:textId="77777777" w:rsidR="00900D9E" w:rsidRDefault="00900D9E">
            <w:pPr>
              <w:adjustRightInd w:val="0"/>
              <w:ind w:right="144"/>
              <w:rPr>
                <w:sz w:val="20"/>
              </w:rPr>
            </w:pPr>
            <w:r>
              <w:rPr>
                <w:sz w:val="20"/>
                <w:szCs w:val="20"/>
              </w:rPr>
              <w:t>4</w:t>
            </w:r>
          </w:p>
        </w:tc>
        <w:tc>
          <w:tcPr>
            <w:tcW w:w="144" w:type="dxa"/>
          </w:tcPr>
          <w:p w14:paraId="78831B91" w14:textId="77777777" w:rsidR="00900D9E" w:rsidRDefault="00900D9E">
            <w:pPr>
              <w:adjustRightInd w:val="0"/>
              <w:ind w:right="144"/>
              <w:rPr>
                <w:sz w:val="20"/>
              </w:rPr>
            </w:pPr>
            <w:r>
              <w:t> </w:t>
            </w:r>
          </w:p>
        </w:tc>
        <w:tc>
          <w:tcPr>
            <w:tcW w:w="4823" w:type="dxa"/>
            <w:gridSpan w:val="4"/>
          </w:tcPr>
          <w:p w14:paraId="58C56F21" w14:textId="77777777" w:rsidR="00900D9E" w:rsidRDefault="00900D9E">
            <w:pPr>
              <w:adjustRightInd w:val="0"/>
              <w:ind w:right="144"/>
              <w:rPr>
                <w:sz w:val="20"/>
              </w:rPr>
            </w:pPr>
            <w:r>
              <w:rPr>
                <w:sz w:val="20"/>
                <w:szCs w:val="20"/>
              </w:rPr>
              <w:t>Data element too short.</w:t>
            </w:r>
          </w:p>
        </w:tc>
      </w:tr>
      <w:tr w:rsidR="00900D9E" w14:paraId="31E5DDE4" w14:textId="77777777">
        <w:trPr>
          <w:gridAfter w:val="1"/>
          <w:wAfter w:w="331" w:type="dxa"/>
        </w:trPr>
        <w:tc>
          <w:tcPr>
            <w:tcW w:w="3168" w:type="dxa"/>
            <w:gridSpan w:val="4"/>
          </w:tcPr>
          <w:p w14:paraId="5B6C004F" w14:textId="77777777" w:rsidR="00900D9E" w:rsidRDefault="00900D9E">
            <w:pPr>
              <w:adjustRightInd w:val="0"/>
              <w:ind w:right="144"/>
              <w:rPr>
                <w:sz w:val="20"/>
              </w:rPr>
            </w:pPr>
            <w:r>
              <w:rPr>
                <w:sz w:val="20"/>
                <w:szCs w:val="20"/>
              </w:rPr>
              <w:t xml:space="preserve"> </w:t>
            </w:r>
          </w:p>
        </w:tc>
        <w:tc>
          <w:tcPr>
            <w:tcW w:w="1367" w:type="dxa"/>
          </w:tcPr>
          <w:p w14:paraId="5954B063" w14:textId="77777777" w:rsidR="00900D9E" w:rsidRDefault="00900D9E">
            <w:pPr>
              <w:adjustRightInd w:val="0"/>
              <w:ind w:right="144"/>
              <w:rPr>
                <w:sz w:val="20"/>
              </w:rPr>
            </w:pPr>
            <w:r>
              <w:rPr>
                <w:sz w:val="20"/>
                <w:szCs w:val="20"/>
              </w:rPr>
              <w:t>5</w:t>
            </w:r>
          </w:p>
        </w:tc>
        <w:tc>
          <w:tcPr>
            <w:tcW w:w="144" w:type="dxa"/>
          </w:tcPr>
          <w:p w14:paraId="20FFB011" w14:textId="77777777" w:rsidR="00900D9E" w:rsidRDefault="00900D9E">
            <w:pPr>
              <w:adjustRightInd w:val="0"/>
              <w:ind w:right="144"/>
              <w:rPr>
                <w:sz w:val="20"/>
              </w:rPr>
            </w:pPr>
            <w:r>
              <w:t> </w:t>
            </w:r>
          </w:p>
        </w:tc>
        <w:tc>
          <w:tcPr>
            <w:tcW w:w="4823" w:type="dxa"/>
            <w:gridSpan w:val="4"/>
          </w:tcPr>
          <w:p w14:paraId="0C123773" w14:textId="77777777" w:rsidR="00900D9E" w:rsidRDefault="00900D9E">
            <w:pPr>
              <w:adjustRightInd w:val="0"/>
              <w:ind w:right="144"/>
              <w:rPr>
                <w:sz w:val="20"/>
              </w:rPr>
            </w:pPr>
            <w:r>
              <w:rPr>
                <w:sz w:val="20"/>
                <w:szCs w:val="20"/>
              </w:rPr>
              <w:t>Data element too long.</w:t>
            </w:r>
          </w:p>
        </w:tc>
      </w:tr>
      <w:tr w:rsidR="00900D9E" w14:paraId="76826FC4" w14:textId="77777777">
        <w:trPr>
          <w:gridAfter w:val="1"/>
          <w:wAfter w:w="331" w:type="dxa"/>
        </w:trPr>
        <w:tc>
          <w:tcPr>
            <w:tcW w:w="3168" w:type="dxa"/>
            <w:gridSpan w:val="4"/>
          </w:tcPr>
          <w:p w14:paraId="5A7E469F" w14:textId="77777777" w:rsidR="00900D9E" w:rsidRDefault="00900D9E">
            <w:pPr>
              <w:adjustRightInd w:val="0"/>
              <w:ind w:right="144"/>
              <w:rPr>
                <w:sz w:val="20"/>
              </w:rPr>
            </w:pPr>
            <w:r>
              <w:rPr>
                <w:sz w:val="20"/>
                <w:szCs w:val="20"/>
              </w:rPr>
              <w:t xml:space="preserve"> </w:t>
            </w:r>
          </w:p>
        </w:tc>
        <w:tc>
          <w:tcPr>
            <w:tcW w:w="1367" w:type="dxa"/>
          </w:tcPr>
          <w:p w14:paraId="396836F3" w14:textId="77777777" w:rsidR="00900D9E" w:rsidRDefault="00900D9E">
            <w:pPr>
              <w:adjustRightInd w:val="0"/>
              <w:ind w:right="144"/>
              <w:rPr>
                <w:sz w:val="20"/>
              </w:rPr>
            </w:pPr>
            <w:r>
              <w:rPr>
                <w:sz w:val="20"/>
                <w:szCs w:val="20"/>
              </w:rPr>
              <w:t>6</w:t>
            </w:r>
          </w:p>
        </w:tc>
        <w:tc>
          <w:tcPr>
            <w:tcW w:w="144" w:type="dxa"/>
          </w:tcPr>
          <w:p w14:paraId="6E10E569" w14:textId="77777777" w:rsidR="00900D9E" w:rsidRDefault="00900D9E">
            <w:pPr>
              <w:adjustRightInd w:val="0"/>
              <w:ind w:right="144"/>
              <w:rPr>
                <w:sz w:val="20"/>
              </w:rPr>
            </w:pPr>
            <w:r>
              <w:t> </w:t>
            </w:r>
          </w:p>
        </w:tc>
        <w:tc>
          <w:tcPr>
            <w:tcW w:w="4823" w:type="dxa"/>
            <w:gridSpan w:val="4"/>
          </w:tcPr>
          <w:p w14:paraId="193DE4E2" w14:textId="77777777" w:rsidR="00900D9E" w:rsidRDefault="00900D9E">
            <w:pPr>
              <w:adjustRightInd w:val="0"/>
              <w:ind w:right="144"/>
              <w:rPr>
                <w:sz w:val="20"/>
              </w:rPr>
            </w:pPr>
            <w:r>
              <w:rPr>
                <w:sz w:val="20"/>
                <w:szCs w:val="20"/>
              </w:rPr>
              <w:t>Invalid character in data element.</w:t>
            </w:r>
          </w:p>
        </w:tc>
      </w:tr>
      <w:tr w:rsidR="00900D9E" w14:paraId="7230DAC6" w14:textId="77777777">
        <w:trPr>
          <w:gridAfter w:val="1"/>
          <w:wAfter w:w="331" w:type="dxa"/>
        </w:trPr>
        <w:tc>
          <w:tcPr>
            <w:tcW w:w="3168" w:type="dxa"/>
            <w:gridSpan w:val="4"/>
          </w:tcPr>
          <w:p w14:paraId="05069EDA" w14:textId="77777777" w:rsidR="00900D9E" w:rsidRDefault="00900D9E">
            <w:pPr>
              <w:adjustRightInd w:val="0"/>
              <w:ind w:right="144"/>
              <w:rPr>
                <w:sz w:val="20"/>
              </w:rPr>
            </w:pPr>
            <w:r>
              <w:rPr>
                <w:sz w:val="20"/>
                <w:szCs w:val="20"/>
              </w:rPr>
              <w:t xml:space="preserve"> </w:t>
            </w:r>
          </w:p>
        </w:tc>
        <w:tc>
          <w:tcPr>
            <w:tcW w:w="1367" w:type="dxa"/>
          </w:tcPr>
          <w:p w14:paraId="6A08D35B" w14:textId="77777777" w:rsidR="00900D9E" w:rsidRDefault="00900D9E">
            <w:pPr>
              <w:adjustRightInd w:val="0"/>
              <w:ind w:right="144"/>
              <w:rPr>
                <w:sz w:val="20"/>
              </w:rPr>
            </w:pPr>
            <w:r>
              <w:rPr>
                <w:sz w:val="20"/>
                <w:szCs w:val="20"/>
              </w:rPr>
              <w:t>7</w:t>
            </w:r>
          </w:p>
        </w:tc>
        <w:tc>
          <w:tcPr>
            <w:tcW w:w="144" w:type="dxa"/>
          </w:tcPr>
          <w:p w14:paraId="6FA132CE" w14:textId="77777777" w:rsidR="00900D9E" w:rsidRDefault="00900D9E">
            <w:pPr>
              <w:adjustRightInd w:val="0"/>
              <w:ind w:right="144"/>
              <w:rPr>
                <w:sz w:val="20"/>
              </w:rPr>
            </w:pPr>
            <w:r>
              <w:t> </w:t>
            </w:r>
          </w:p>
        </w:tc>
        <w:tc>
          <w:tcPr>
            <w:tcW w:w="4823" w:type="dxa"/>
            <w:gridSpan w:val="4"/>
          </w:tcPr>
          <w:p w14:paraId="1627067E" w14:textId="77777777" w:rsidR="00900D9E" w:rsidRDefault="00900D9E">
            <w:pPr>
              <w:adjustRightInd w:val="0"/>
              <w:ind w:right="144"/>
              <w:rPr>
                <w:sz w:val="20"/>
              </w:rPr>
            </w:pPr>
            <w:r>
              <w:rPr>
                <w:sz w:val="20"/>
                <w:szCs w:val="20"/>
              </w:rPr>
              <w:t>Invalid code value.</w:t>
            </w:r>
          </w:p>
        </w:tc>
      </w:tr>
      <w:tr w:rsidR="00900D9E" w14:paraId="26D1C7E1" w14:textId="77777777">
        <w:trPr>
          <w:gridAfter w:val="1"/>
          <w:wAfter w:w="331" w:type="dxa"/>
        </w:trPr>
        <w:tc>
          <w:tcPr>
            <w:tcW w:w="3168" w:type="dxa"/>
            <w:gridSpan w:val="4"/>
          </w:tcPr>
          <w:p w14:paraId="5745D750" w14:textId="77777777" w:rsidR="00900D9E" w:rsidRDefault="00900D9E">
            <w:pPr>
              <w:adjustRightInd w:val="0"/>
              <w:ind w:right="144"/>
              <w:rPr>
                <w:sz w:val="20"/>
              </w:rPr>
            </w:pPr>
            <w:r>
              <w:rPr>
                <w:sz w:val="20"/>
                <w:szCs w:val="20"/>
              </w:rPr>
              <w:t xml:space="preserve"> </w:t>
            </w:r>
          </w:p>
        </w:tc>
        <w:tc>
          <w:tcPr>
            <w:tcW w:w="1367" w:type="dxa"/>
          </w:tcPr>
          <w:p w14:paraId="2D61FBCB" w14:textId="77777777" w:rsidR="00900D9E" w:rsidRDefault="00900D9E">
            <w:pPr>
              <w:adjustRightInd w:val="0"/>
              <w:ind w:right="144"/>
              <w:rPr>
                <w:sz w:val="20"/>
              </w:rPr>
            </w:pPr>
            <w:r>
              <w:rPr>
                <w:sz w:val="20"/>
                <w:szCs w:val="20"/>
              </w:rPr>
              <w:t>8</w:t>
            </w:r>
          </w:p>
        </w:tc>
        <w:tc>
          <w:tcPr>
            <w:tcW w:w="144" w:type="dxa"/>
          </w:tcPr>
          <w:p w14:paraId="23056B85" w14:textId="77777777" w:rsidR="00900D9E" w:rsidRDefault="00900D9E">
            <w:pPr>
              <w:adjustRightInd w:val="0"/>
              <w:ind w:right="144"/>
              <w:rPr>
                <w:sz w:val="20"/>
              </w:rPr>
            </w:pPr>
            <w:r>
              <w:t> </w:t>
            </w:r>
          </w:p>
        </w:tc>
        <w:tc>
          <w:tcPr>
            <w:tcW w:w="4823" w:type="dxa"/>
            <w:gridSpan w:val="4"/>
          </w:tcPr>
          <w:p w14:paraId="21FA9FD1" w14:textId="77777777" w:rsidR="00900D9E" w:rsidRDefault="00900D9E">
            <w:pPr>
              <w:adjustRightInd w:val="0"/>
              <w:ind w:right="144"/>
              <w:rPr>
                <w:sz w:val="20"/>
              </w:rPr>
            </w:pPr>
            <w:r>
              <w:rPr>
                <w:sz w:val="20"/>
                <w:szCs w:val="20"/>
              </w:rPr>
              <w:t>Invalid Date</w:t>
            </w:r>
          </w:p>
        </w:tc>
      </w:tr>
      <w:tr w:rsidR="00900D9E" w14:paraId="3EF44C04" w14:textId="77777777">
        <w:trPr>
          <w:gridAfter w:val="1"/>
          <w:wAfter w:w="331" w:type="dxa"/>
        </w:trPr>
        <w:tc>
          <w:tcPr>
            <w:tcW w:w="3168" w:type="dxa"/>
            <w:gridSpan w:val="4"/>
          </w:tcPr>
          <w:p w14:paraId="58EDC9FE" w14:textId="77777777" w:rsidR="00900D9E" w:rsidRDefault="00900D9E">
            <w:pPr>
              <w:adjustRightInd w:val="0"/>
              <w:ind w:right="144"/>
              <w:rPr>
                <w:sz w:val="20"/>
              </w:rPr>
            </w:pPr>
            <w:r>
              <w:rPr>
                <w:sz w:val="20"/>
                <w:szCs w:val="20"/>
              </w:rPr>
              <w:t xml:space="preserve"> </w:t>
            </w:r>
          </w:p>
        </w:tc>
        <w:tc>
          <w:tcPr>
            <w:tcW w:w="1367" w:type="dxa"/>
          </w:tcPr>
          <w:p w14:paraId="356B0B83" w14:textId="77777777" w:rsidR="00900D9E" w:rsidRDefault="00900D9E">
            <w:pPr>
              <w:adjustRightInd w:val="0"/>
              <w:ind w:right="144"/>
              <w:rPr>
                <w:sz w:val="20"/>
              </w:rPr>
            </w:pPr>
            <w:r>
              <w:rPr>
                <w:sz w:val="20"/>
                <w:szCs w:val="20"/>
              </w:rPr>
              <w:t>9</w:t>
            </w:r>
          </w:p>
        </w:tc>
        <w:tc>
          <w:tcPr>
            <w:tcW w:w="144" w:type="dxa"/>
          </w:tcPr>
          <w:p w14:paraId="66A56C31" w14:textId="77777777" w:rsidR="00900D9E" w:rsidRDefault="00900D9E">
            <w:pPr>
              <w:adjustRightInd w:val="0"/>
              <w:ind w:right="144"/>
              <w:rPr>
                <w:sz w:val="20"/>
              </w:rPr>
            </w:pPr>
            <w:r>
              <w:t> </w:t>
            </w:r>
          </w:p>
        </w:tc>
        <w:tc>
          <w:tcPr>
            <w:tcW w:w="4823" w:type="dxa"/>
            <w:gridSpan w:val="4"/>
          </w:tcPr>
          <w:p w14:paraId="73347834" w14:textId="77777777" w:rsidR="00900D9E" w:rsidRDefault="00900D9E">
            <w:pPr>
              <w:adjustRightInd w:val="0"/>
              <w:ind w:right="144"/>
              <w:rPr>
                <w:sz w:val="20"/>
              </w:rPr>
            </w:pPr>
            <w:r>
              <w:rPr>
                <w:sz w:val="20"/>
                <w:szCs w:val="20"/>
              </w:rPr>
              <w:t>Invalid Time</w:t>
            </w:r>
          </w:p>
        </w:tc>
      </w:tr>
      <w:tr w:rsidR="00900D9E" w14:paraId="7C4C8A47" w14:textId="77777777">
        <w:trPr>
          <w:gridAfter w:val="1"/>
          <w:wAfter w:w="331" w:type="dxa"/>
        </w:trPr>
        <w:tc>
          <w:tcPr>
            <w:tcW w:w="3168" w:type="dxa"/>
            <w:gridSpan w:val="4"/>
          </w:tcPr>
          <w:p w14:paraId="3D15094C" w14:textId="77777777" w:rsidR="00900D9E" w:rsidRDefault="00900D9E">
            <w:pPr>
              <w:adjustRightInd w:val="0"/>
              <w:ind w:right="144"/>
              <w:rPr>
                <w:sz w:val="20"/>
              </w:rPr>
            </w:pPr>
            <w:r>
              <w:rPr>
                <w:sz w:val="20"/>
                <w:szCs w:val="20"/>
              </w:rPr>
              <w:t xml:space="preserve"> </w:t>
            </w:r>
          </w:p>
        </w:tc>
        <w:tc>
          <w:tcPr>
            <w:tcW w:w="1367" w:type="dxa"/>
          </w:tcPr>
          <w:p w14:paraId="6B128C43" w14:textId="77777777" w:rsidR="00900D9E" w:rsidRDefault="00900D9E">
            <w:pPr>
              <w:adjustRightInd w:val="0"/>
              <w:ind w:right="144"/>
              <w:rPr>
                <w:sz w:val="20"/>
              </w:rPr>
            </w:pPr>
            <w:r>
              <w:rPr>
                <w:sz w:val="20"/>
                <w:szCs w:val="20"/>
              </w:rPr>
              <w:t>10</w:t>
            </w:r>
          </w:p>
        </w:tc>
        <w:tc>
          <w:tcPr>
            <w:tcW w:w="144" w:type="dxa"/>
          </w:tcPr>
          <w:p w14:paraId="419BD682" w14:textId="77777777" w:rsidR="00900D9E" w:rsidRDefault="00900D9E">
            <w:pPr>
              <w:adjustRightInd w:val="0"/>
              <w:ind w:right="144"/>
              <w:rPr>
                <w:sz w:val="20"/>
              </w:rPr>
            </w:pPr>
            <w:r>
              <w:t> </w:t>
            </w:r>
          </w:p>
        </w:tc>
        <w:tc>
          <w:tcPr>
            <w:tcW w:w="4823" w:type="dxa"/>
            <w:gridSpan w:val="4"/>
          </w:tcPr>
          <w:p w14:paraId="12810FEC" w14:textId="77777777" w:rsidR="00900D9E" w:rsidRDefault="00900D9E">
            <w:pPr>
              <w:adjustRightInd w:val="0"/>
              <w:ind w:right="144"/>
              <w:rPr>
                <w:sz w:val="20"/>
              </w:rPr>
            </w:pPr>
            <w:r>
              <w:rPr>
                <w:sz w:val="20"/>
                <w:szCs w:val="20"/>
              </w:rPr>
              <w:t>Exclusion Condition Violated</w:t>
            </w:r>
          </w:p>
        </w:tc>
      </w:tr>
      <w:tr w:rsidR="00900D9E" w14:paraId="4F7B1E6A" w14:textId="77777777">
        <w:tc>
          <w:tcPr>
            <w:tcW w:w="1007" w:type="dxa"/>
          </w:tcPr>
          <w:p w14:paraId="1F61B2D1" w14:textId="77777777" w:rsidR="00900D9E" w:rsidRDefault="00900D9E">
            <w:pPr>
              <w:adjustRightInd w:val="0"/>
              <w:ind w:right="144"/>
              <w:rPr>
                <w:sz w:val="20"/>
              </w:rPr>
            </w:pPr>
            <w:r>
              <w:lastRenderedPageBreak/>
              <w:t> </w:t>
            </w:r>
          </w:p>
        </w:tc>
        <w:tc>
          <w:tcPr>
            <w:tcW w:w="1080" w:type="dxa"/>
          </w:tcPr>
          <w:p w14:paraId="0215BA7F" w14:textId="77777777" w:rsidR="00900D9E" w:rsidRDefault="00900D9E">
            <w:pPr>
              <w:adjustRightInd w:val="0"/>
              <w:ind w:right="144"/>
              <w:jc w:val="center"/>
              <w:rPr>
                <w:sz w:val="20"/>
              </w:rPr>
            </w:pPr>
            <w:r>
              <w:rPr>
                <w:b/>
                <w:bCs/>
                <w:sz w:val="20"/>
                <w:szCs w:val="20"/>
              </w:rPr>
              <w:t>AK404</w:t>
            </w:r>
          </w:p>
        </w:tc>
        <w:tc>
          <w:tcPr>
            <w:tcW w:w="892" w:type="dxa"/>
          </w:tcPr>
          <w:p w14:paraId="16A040F4" w14:textId="77777777" w:rsidR="00900D9E" w:rsidRDefault="00900D9E">
            <w:pPr>
              <w:adjustRightInd w:val="0"/>
              <w:ind w:right="144"/>
              <w:jc w:val="center"/>
              <w:rPr>
                <w:sz w:val="20"/>
              </w:rPr>
            </w:pPr>
            <w:r>
              <w:rPr>
                <w:b/>
                <w:bCs/>
                <w:sz w:val="20"/>
                <w:szCs w:val="20"/>
              </w:rPr>
              <w:t>724</w:t>
            </w:r>
          </w:p>
        </w:tc>
        <w:tc>
          <w:tcPr>
            <w:tcW w:w="4968" w:type="dxa"/>
            <w:gridSpan w:val="4"/>
          </w:tcPr>
          <w:p w14:paraId="1CE88791" w14:textId="77777777" w:rsidR="00900D9E" w:rsidRDefault="00900D9E">
            <w:pPr>
              <w:adjustRightInd w:val="0"/>
              <w:ind w:right="144"/>
              <w:rPr>
                <w:sz w:val="20"/>
              </w:rPr>
            </w:pPr>
            <w:r>
              <w:rPr>
                <w:b/>
                <w:bCs/>
                <w:sz w:val="20"/>
                <w:szCs w:val="20"/>
              </w:rPr>
              <w:t>Copy of Bad Data Element</w:t>
            </w:r>
          </w:p>
        </w:tc>
        <w:tc>
          <w:tcPr>
            <w:tcW w:w="432" w:type="dxa"/>
          </w:tcPr>
          <w:p w14:paraId="1FA595A0" w14:textId="77777777" w:rsidR="00900D9E" w:rsidRDefault="00900D9E">
            <w:pPr>
              <w:adjustRightInd w:val="0"/>
              <w:ind w:right="144"/>
              <w:jc w:val="center"/>
              <w:rPr>
                <w:sz w:val="20"/>
              </w:rPr>
            </w:pPr>
            <w:r>
              <w:rPr>
                <w:b/>
                <w:bCs/>
                <w:sz w:val="20"/>
                <w:szCs w:val="20"/>
              </w:rPr>
              <w:t>O</w:t>
            </w:r>
          </w:p>
        </w:tc>
        <w:tc>
          <w:tcPr>
            <w:tcW w:w="144" w:type="dxa"/>
          </w:tcPr>
          <w:p w14:paraId="2E69EDB3" w14:textId="77777777" w:rsidR="00900D9E" w:rsidRDefault="00900D9E">
            <w:pPr>
              <w:adjustRightInd w:val="0"/>
              <w:ind w:right="144"/>
              <w:jc w:val="center"/>
              <w:rPr>
                <w:sz w:val="20"/>
              </w:rPr>
            </w:pPr>
            <w:r>
              <w:t> </w:t>
            </w:r>
          </w:p>
        </w:tc>
        <w:tc>
          <w:tcPr>
            <w:tcW w:w="1440" w:type="dxa"/>
            <w:gridSpan w:val="2"/>
          </w:tcPr>
          <w:p w14:paraId="30D0A5F3" w14:textId="77777777" w:rsidR="00900D9E" w:rsidRDefault="00900D9E">
            <w:pPr>
              <w:adjustRightInd w:val="0"/>
              <w:ind w:right="144"/>
              <w:rPr>
                <w:sz w:val="20"/>
              </w:rPr>
            </w:pPr>
            <w:r>
              <w:rPr>
                <w:b/>
                <w:bCs/>
                <w:sz w:val="20"/>
                <w:szCs w:val="20"/>
              </w:rPr>
              <w:t>AN 1/99</w:t>
            </w:r>
          </w:p>
        </w:tc>
      </w:tr>
      <w:tr w:rsidR="00900D9E" w14:paraId="6D7BC7BF" w14:textId="77777777">
        <w:trPr>
          <w:gridAfter w:val="1"/>
          <w:wAfter w:w="330" w:type="dxa"/>
        </w:trPr>
        <w:tc>
          <w:tcPr>
            <w:tcW w:w="2980" w:type="dxa"/>
            <w:gridSpan w:val="3"/>
          </w:tcPr>
          <w:p w14:paraId="414A98C2" w14:textId="77777777" w:rsidR="00900D9E" w:rsidRDefault="00900D9E">
            <w:pPr>
              <w:adjustRightInd w:val="0"/>
              <w:ind w:right="144"/>
              <w:rPr>
                <w:sz w:val="20"/>
              </w:rPr>
            </w:pPr>
            <w:r>
              <w:t> </w:t>
            </w:r>
          </w:p>
        </w:tc>
        <w:tc>
          <w:tcPr>
            <w:tcW w:w="6523" w:type="dxa"/>
            <w:gridSpan w:val="7"/>
          </w:tcPr>
          <w:p w14:paraId="65D3128E" w14:textId="77777777" w:rsidR="00900D9E" w:rsidRDefault="00900D9E">
            <w:pPr>
              <w:adjustRightInd w:val="0"/>
              <w:ind w:right="144"/>
              <w:rPr>
                <w:sz w:val="20"/>
              </w:rPr>
            </w:pPr>
            <w:r>
              <w:rPr>
                <w:sz w:val="20"/>
                <w:szCs w:val="20"/>
              </w:rPr>
              <w:t>This is a copy of the data element in error</w:t>
            </w:r>
          </w:p>
        </w:tc>
      </w:tr>
      <w:tr w:rsidR="00900D9E" w14:paraId="04437AC5" w14:textId="77777777">
        <w:tc>
          <w:tcPr>
            <w:tcW w:w="1260" w:type="dxa"/>
            <w:tcBorders>
              <w:top w:val="nil"/>
              <w:left w:val="nil"/>
              <w:bottom w:val="nil"/>
              <w:right w:val="nil"/>
            </w:tcBorders>
            <w:vAlign w:val="center"/>
          </w:tcPr>
          <w:p w14:paraId="40AAD562"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74C8F920"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5D0A2960"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69E21F50"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22D83F4B"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5D00E40E"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0639D5B1"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73C78A4A"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4911326B"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33C7FE53"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1A748C9F" w14:textId="77777777" w:rsidR="00900D9E" w:rsidRDefault="00900D9E">
            <w:pPr>
              <w:rPr>
                <w:rFonts w:ascii="Arial Unicode MS" w:eastAsia="Arial Unicode MS" w:hAnsi="Arial Unicode MS" w:cs="Arial Unicode MS"/>
                <w:sz w:val="0"/>
              </w:rPr>
            </w:pPr>
          </w:p>
        </w:tc>
      </w:tr>
    </w:tbl>
    <w:p w14:paraId="2BC9843A"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AK5 </w:t>
      </w:r>
      <w:r>
        <w:rPr>
          <w:b/>
          <w:bCs/>
          <w:sz w:val="20"/>
          <w:szCs w:val="20"/>
        </w:rPr>
        <w:t>Transaction Set Response Trailer</w:t>
      </w:r>
    </w:p>
    <w:p w14:paraId="6CE2626F"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060</w:t>
      </w:r>
    </w:p>
    <w:p w14:paraId="43E73376"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r>
        <w:rPr>
          <w:sz w:val="20"/>
          <w:szCs w:val="20"/>
        </w:rPr>
        <w:tab/>
        <w:t>AK2        Optional</w:t>
      </w:r>
    </w:p>
    <w:p w14:paraId="17AE0884"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0A8970D8"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Mandatory</w:t>
      </w:r>
    </w:p>
    <w:p w14:paraId="55BACD7C"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7A69DEAB"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acknowledge acceptance or rejection and report errors in a transaction set</w:t>
      </w:r>
    </w:p>
    <w:p w14:paraId="4A90310B"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18B654A1"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p>
    <w:p w14:paraId="25D971F7"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p>
    <w:p w14:paraId="21F5E387" w14:textId="77777777" w:rsidR="00900D9E" w:rsidRDefault="00900D9E">
      <w:pPr>
        <w:adjustRightInd w:val="0"/>
        <w:rPr>
          <w:sz w:val="20"/>
          <w:szCs w:val="20"/>
        </w:rPr>
      </w:pPr>
      <w:r>
        <w:rPr>
          <w:sz w:val="20"/>
          <w:szCs w:val="20"/>
        </w:rPr>
        <w:t> </w:t>
      </w:r>
    </w:p>
    <w:p w14:paraId="712680DD" w14:textId="77777777" w:rsidR="00900D9E" w:rsidRDefault="00900D9E">
      <w:pPr>
        <w:adjustRightInd w:val="0"/>
        <w:rPr>
          <w:sz w:val="20"/>
          <w:szCs w:val="20"/>
        </w:rPr>
      </w:pPr>
      <w:r>
        <w:rPr>
          <w:sz w:val="20"/>
          <w:szCs w:val="20"/>
        </w:rPr>
        <w:t> </w:t>
      </w:r>
    </w:p>
    <w:p w14:paraId="6D2AA1C8" w14:textId="77777777" w:rsidR="00900D9E" w:rsidRDefault="00900D9E">
      <w:pPr>
        <w:adjustRightInd w:val="0"/>
        <w:jc w:val="center"/>
        <w:rPr>
          <w:b/>
          <w:bCs/>
          <w:sz w:val="20"/>
          <w:szCs w:val="20"/>
        </w:rPr>
      </w:pPr>
      <w:r>
        <w:rPr>
          <w:b/>
          <w:bCs/>
          <w:sz w:val="20"/>
          <w:szCs w:val="20"/>
        </w:rPr>
        <w:t>Data Element Summary</w:t>
      </w:r>
    </w:p>
    <w:p w14:paraId="178D6D78"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27AD5928"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42"/>
        <w:gridCol w:w="1063"/>
        <w:gridCol w:w="795"/>
        <w:gridCol w:w="189"/>
        <w:gridCol w:w="1260"/>
        <w:gridCol w:w="204"/>
        <w:gridCol w:w="2403"/>
        <w:gridCol w:w="442"/>
        <w:gridCol w:w="204"/>
        <w:gridCol w:w="887"/>
        <w:gridCol w:w="251"/>
      </w:tblGrid>
      <w:tr w:rsidR="00900D9E" w14:paraId="05D2F1A7" w14:textId="77777777">
        <w:tc>
          <w:tcPr>
            <w:tcW w:w="1007" w:type="dxa"/>
          </w:tcPr>
          <w:p w14:paraId="40420EBA"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413BBC14" w14:textId="77777777" w:rsidR="00900D9E" w:rsidRDefault="00900D9E">
            <w:pPr>
              <w:adjustRightInd w:val="0"/>
              <w:ind w:right="144"/>
              <w:jc w:val="center"/>
              <w:rPr>
                <w:sz w:val="20"/>
              </w:rPr>
            </w:pPr>
            <w:r>
              <w:rPr>
                <w:b/>
                <w:bCs/>
                <w:sz w:val="20"/>
                <w:szCs w:val="20"/>
              </w:rPr>
              <w:t>AK501</w:t>
            </w:r>
          </w:p>
        </w:tc>
        <w:tc>
          <w:tcPr>
            <w:tcW w:w="892" w:type="dxa"/>
          </w:tcPr>
          <w:p w14:paraId="2BAB222F" w14:textId="77777777" w:rsidR="00900D9E" w:rsidRDefault="00900D9E">
            <w:pPr>
              <w:adjustRightInd w:val="0"/>
              <w:ind w:right="144"/>
              <w:jc w:val="center"/>
              <w:rPr>
                <w:sz w:val="20"/>
              </w:rPr>
            </w:pPr>
            <w:r>
              <w:rPr>
                <w:b/>
                <w:bCs/>
                <w:sz w:val="20"/>
                <w:szCs w:val="20"/>
              </w:rPr>
              <w:t>717</w:t>
            </w:r>
          </w:p>
        </w:tc>
        <w:tc>
          <w:tcPr>
            <w:tcW w:w="4968" w:type="dxa"/>
            <w:gridSpan w:val="4"/>
          </w:tcPr>
          <w:p w14:paraId="5F4B3386" w14:textId="77777777" w:rsidR="00900D9E" w:rsidRDefault="00900D9E">
            <w:pPr>
              <w:adjustRightInd w:val="0"/>
              <w:ind w:right="144"/>
              <w:rPr>
                <w:sz w:val="20"/>
              </w:rPr>
            </w:pPr>
            <w:r>
              <w:rPr>
                <w:b/>
                <w:bCs/>
                <w:sz w:val="20"/>
                <w:szCs w:val="20"/>
              </w:rPr>
              <w:t>Transaction Set Acknowledgment Code</w:t>
            </w:r>
          </w:p>
        </w:tc>
        <w:tc>
          <w:tcPr>
            <w:tcW w:w="432" w:type="dxa"/>
          </w:tcPr>
          <w:p w14:paraId="63047C56" w14:textId="77777777" w:rsidR="00900D9E" w:rsidRDefault="00900D9E">
            <w:pPr>
              <w:adjustRightInd w:val="0"/>
              <w:ind w:right="144"/>
              <w:jc w:val="center"/>
              <w:rPr>
                <w:sz w:val="20"/>
              </w:rPr>
            </w:pPr>
            <w:r>
              <w:rPr>
                <w:b/>
                <w:bCs/>
                <w:sz w:val="20"/>
                <w:szCs w:val="20"/>
              </w:rPr>
              <w:t>M</w:t>
            </w:r>
          </w:p>
        </w:tc>
        <w:tc>
          <w:tcPr>
            <w:tcW w:w="144" w:type="dxa"/>
          </w:tcPr>
          <w:p w14:paraId="3E22D538" w14:textId="77777777" w:rsidR="00900D9E" w:rsidRDefault="00900D9E">
            <w:pPr>
              <w:adjustRightInd w:val="0"/>
              <w:ind w:right="144"/>
              <w:jc w:val="center"/>
              <w:rPr>
                <w:sz w:val="20"/>
              </w:rPr>
            </w:pPr>
            <w:r>
              <w:t> </w:t>
            </w:r>
          </w:p>
        </w:tc>
        <w:tc>
          <w:tcPr>
            <w:tcW w:w="1440" w:type="dxa"/>
            <w:gridSpan w:val="2"/>
          </w:tcPr>
          <w:p w14:paraId="595AA759" w14:textId="77777777" w:rsidR="00900D9E" w:rsidRDefault="00900D9E">
            <w:pPr>
              <w:adjustRightInd w:val="0"/>
              <w:ind w:right="144"/>
              <w:rPr>
                <w:sz w:val="20"/>
              </w:rPr>
            </w:pPr>
            <w:r>
              <w:rPr>
                <w:b/>
                <w:bCs/>
                <w:sz w:val="20"/>
                <w:szCs w:val="20"/>
              </w:rPr>
              <w:t>ID 1/1</w:t>
            </w:r>
          </w:p>
        </w:tc>
      </w:tr>
      <w:tr w:rsidR="00900D9E" w14:paraId="4137E04A" w14:textId="77777777">
        <w:trPr>
          <w:gridAfter w:val="1"/>
          <w:wAfter w:w="330" w:type="dxa"/>
        </w:trPr>
        <w:tc>
          <w:tcPr>
            <w:tcW w:w="2980" w:type="dxa"/>
            <w:gridSpan w:val="3"/>
          </w:tcPr>
          <w:p w14:paraId="088D51DD" w14:textId="77777777" w:rsidR="00900D9E" w:rsidRDefault="00900D9E">
            <w:pPr>
              <w:adjustRightInd w:val="0"/>
              <w:ind w:right="144"/>
              <w:rPr>
                <w:sz w:val="20"/>
              </w:rPr>
            </w:pPr>
            <w:r>
              <w:t> </w:t>
            </w:r>
          </w:p>
        </w:tc>
        <w:tc>
          <w:tcPr>
            <w:tcW w:w="6523" w:type="dxa"/>
            <w:gridSpan w:val="7"/>
          </w:tcPr>
          <w:p w14:paraId="308A359F" w14:textId="77777777" w:rsidR="00900D9E" w:rsidRDefault="00900D9E">
            <w:pPr>
              <w:adjustRightInd w:val="0"/>
              <w:ind w:right="144"/>
              <w:rPr>
                <w:sz w:val="20"/>
              </w:rPr>
            </w:pPr>
            <w:r>
              <w:rPr>
                <w:sz w:val="20"/>
                <w:szCs w:val="20"/>
              </w:rPr>
              <w:t>Code indicating accept or reject condition based on the syntax editing of the transaction set</w:t>
            </w:r>
          </w:p>
        </w:tc>
      </w:tr>
      <w:tr w:rsidR="00900D9E" w14:paraId="13BD0673" w14:textId="77777777">
        <w:trPr>
          <w:gridAfter w:val="1"/>
          <w:wAfter w:w="331" w:type="dxa"/>
        </w:trPr>
        <w:tc>
          <w:tcPr>
            <w:tcW w:w="3168" w:type="dxa"/>
            <w:gridSpan w:val="4"/>
          </w:tcPr>
          <w:p w14:paraId="17A45452" w14:textId="77777777" w:rsidR="00900D9E" w:rsidRDefault="00900D9E">
            <w:pPr>
              <w:adjustRightInd w:val="0"/>
              <w:ind w:right="144"/>
              <w:rPr>
                <w:sz w:val="20"/>
              </w:rPr>
            </w:pPr>
            <w:r>
              <w:rPr>
                <w:sz w:val="20"/>
                <w:szCs w:val="20"/>
              </w:rPr>
              <w:t xml:space="preserve"> </w:t>
            </w:r>
          </w:p>
        </w:tc>
        <w:tc>
          <w:tcPr>
            <w:tcW w:w="1367" w:type="dxa"/>
          </w:tcPr>
          <w:p w14:paraId="164394AD" w14:textId="77777777" w:rsidR="00900D9E" w:rsidRDefault="00900D9E">
            <w:pPr>
              <w:adjustRightInd w:val="0"/>
              <w:ind w:right="144"/>
              <w:rPr>
                <w:sz w:val="20"/>
              </w:rPr>
            </w:pPr>
            <w:r>
              <w:rPr>
                <w:sz w:val="20"/>
                <w:szCs w:val="20"/>
              </w:rPr>
              <w:t>A</w:t>
            </w:r>
          </w:p>
        </w:tc>
        <w:tc>
          <w:tcPr>
            <w:tcW w:w="144" w:type="dxa"/>
          </w:tcPr>
          <w:p w14:paraId="39AB5DE1" w14:textId="77777777" w:rsidR="00900D9E" w:rsidRDefault="00900D9E">
            <w:pPr>
              <w:adjustRightInd w:val="0"/>
              <w:ind w:right="144"/>
              <w:rPr>
                <w:sz w:val="20"/>
              </w:rPr>
            </w:pPr>
            <w:r>
              <w:t> </w:t>
            </w:r>
          </w:p>
        </w:tc>
        <w:tc>
          <w:tcPr>
            <w:tcW w:w="4823" w:type="dxa"/>
            <w:gridSpan w:val="4"/>
          </w:tcPr>
          <w:p w14:paraId="7E3D60F1" w14:textId="77777777" w:rsidR="00900D9E" w:rsidRDefault="00900D9E">
            <w:pPr>
              <w:adjustRightInd w:val="0"/>
              <w:ind w:right="144"/>
              <w:rPr>
                <w:sz w:val="20"/>
              </w:rPr>
            </w:pPr>
            <w:r>
              <w:rPr>
                <w:sz w:val="20"/>
                <w:szCs w:val="20"/>
              </w:rPr>
              <w:t>Accepted</w:t>
            </w:r>
          </w:p>
        </w:tc>
      </w:tr>
      <w:tr w:rsidR="00900D9E" w14:paraId="3CD4A525" w14:textId="77777777">
        <w:trPr>
          <w:gridAfter w:val="1"/>
          <w:wAfter w:w="331" w:type="dxa"/>
        </w:trPr>
        <w:tc>
          <w:tcPr>
            <w:tcW w:w="3168" w:type="dxa"/>
            <w:gridSpan w:val="4"/>
          </w:tcPr>
          <w:p w14:paraId="55AD17DB" w14:textId="77777777" w:rsidR="00900D9E" w:rsidRDefault="00900D9E">
            <w:pPr>
              <w:adjustRightInd w:val="0"/>
              <w:ind w:right="144"/>
              <w:rPr>
                <w:sz w:val="20"/>
              </w:rPr>
            </w:pPr>
            <w:r>
              <w:rPr>
                <w:sz w:val="20"/>
                <w:szCs w:val="20"/>
              </w:rPr>
              <w:t xml:space="preserve"> </w:t>
            </w:r>
          </w:p>
        </w:tc>
        <w:tc>
          <w:tcPr>
            <w:tcW w:w="1367" w:type="dxa"/>
          </w:tcPr>
          <w:p w14:paraId="6C792198" w14:textId="77777777" w:rsidR="00900D9E" w:rsidRDefault="00900D9E">
            <w:pPr>
              <w:adjustRightInd w:val="0"/>
              <w:ind w:right="144"/>
              <w:rPr>
                <w:sz w:val="20"/>
              </w:rPr>
            </w:pPr>
            <w:r>
              <w:rPr>
                <w:sz w:val="20"/>
                <w:szCs w:val="20"/>
              </w:rPr>
              <w:t>E</w:t>
            </w:r>
          </w:p>
        </w:tc>
        <w:tc>
          <w:tcPr>
            <w:tcW w:w="144" w:type="dxa"/>
          </w:tcPr>
          <w:p w14:paraId="7E0AB9C7" w14:textId="77777777" w:rsidR="00900D9E" w:rsidRDefault="00900D9E">
            <w:pPr>
              <w:adjustRightInd w:val="0"/>
              <w:ind w:right="144"/>
              <w:rPr>
                <w:sz w:val="20"/>
              </w:rPr>
            </w:pPr>
            <w:r>
              <w:t> </w:t>
            </w:r>
          </w:p>
        </w:tc>
        <w:tc>
          <w:tcPr>
            <w:tcW w:w="4823" w:type="dxa"/>
            <w:gridSpan w:val="4"/>
          </w:tcPr>
          <w:p w14:paraId="7C860758" w14:textId="77777777" w:rsidR="00900D9E" w:rsidRDefault="00900D9E">
            <w:pPr>
              <w:adjustRightInd w:val="0"/>
              <w:ind w:right="144"/>
              <w:rPr>
                <w:sz w:val="20"/>
              </w:rPr>
            </w:pPr>
            <w:r>
              <w:rPr>
                <w:sz w:val="20"/>
                <w:szCs w:val="20"/>
              </w:rPr>
              <w:t>Accepted But Errors Were Noted</w:t>
            </w:r>
          </w:p>
        </w:tc>
      </w:tr>
      <w:tr w:rsidR="00900D9E" w14:paraId="2CD98D9E" w14:textId="77777777">
        <w:trPr>
          <w:gridAfter w:val="1"/>
          <w:wAfter w:w="331" w:type="dxa"/>
        </w:trPr>
        <w:tc>
          <w:tcPr>
            <w:tcW w:w="3168" w:type="dxa"/>
            <w:gridSpan w:val="4"/>
          </w:tcPr>
          <w:p w14:paraId="44D03EC1" w14:textId="77777777" w:rsidR="00900D9E" w:rsidRDefault="00900D9E">
            <w:pPr>
              <w:adjustRightInd w:val="0"/>
              <w:ind w:right="144"/>
              <w:rPr>
                <w:sz w:val="20"/>
              </w:rPr>
            </w:pPr>
            <w:r>
              <w:rPr>
                <w:sz w:val="20"/>
                <w:szCs w:val="20"/>
              </w:rPr>
              <w:t xml:space="preserve"> </w:t>
            </w:r>
          </w:p>
        </w:tc>
        <w:tc>
          <w:tcPr>
            <w:tcW w:w="1367" w:type="dxa"/>
          </w:tcPr>
          <w:p w14:paraId="04044271" w14:textId="77777777" w:rsidR="00900D9E" w:rsidRDefault="00900D9E">
            <w:pPr>
              <w:adjustRightInd w:val="0"/>
              <w:ind w:right="144"/>
              <w:rPr>
                <w:sz w:val="20"/>
              </w:rPr>
            </w:pPr>
            <w:r>
              <w:rPr>
                <w:sz w:val="20"/>
                <w:szCs w:val="20"/>
              </w:rPr>
              <w:t>M</w:t>
            </w:r>
          </w:p>
        </w:tc>
        <w:tc>
          <w:tcPr>
            <w:tcW w:w="144" w:type="dxa"/>
          </w:tcPr>
          <w:p w14:paraId="327591BD" w14:textId="77777777" w:rsidR="00900D9E" w:rsidRDefault="00900D9E">
            <w:pPr>
              <w:adjustRightInd w:val="0"/>
              <w:ind w:right="144"/>
              <w:rPr>
                <w:sz w:val="20"/>
              </w:rPr>
            </w:pPr>
            <w:r>
              <w:t> </w:t>
            </w:r>
          </w:p>
        </w:tc>
        <w:tc>
          <w:tcPr>
            <w:tcW w:w="4823" w:type="dxa"/>
            <w:gridSpan w:val="4"/>
          </w:tcPr>
          <w:p w14:paraId="6364CB56" w14:textId="77777777" w:rsidR="00900D9E" w:rsidRDefault="00900D9E">
            <w:pPr>
              <w:adjustRightInd w:val="0"/>
              <w:ind w:right="144"/>
              <w:rPr>
                <w:sz w:val="20"/>
              </w:rPr>
            </w:pPr>
            <w:r>
              <w:rPr>
                <w:sz w:val="20"/>
                <w:szCs w:val="20"/>
              </w:rPr>
              <w:t>Rejected, Message Authentication Code (MAC) Failed</w:t>
            </w:r>
          </w:p>
        </w:tc>
      </w:tr>
      <w:tr w:rsidR="00900D9E" w14:paraId="7292688D" w14:textId="77777777">
        <w:trPr>
          <w:gridAfter w:val="1"/>
          <w:wAfter w:w="331" w:type="dxa"/>
        </w:trPr>
        <w:tc>
          <w:tcPr>
            <w:tcW w:w="3168" w:type="dxa"/>
            <w:gridSpan w:val="4"/>
          </w:tcPr>
          <w:p w14:paraId="311AA50A" w14:textId="77777777" w:rsidR="00900D9E" w:rsidRDefault="00900D9E">
            <w:pPr>
              <w:adjustRightInd w:val="0"/>
              <w:ind w:right="144"/>
              <w:rPr>
                <w:sz w:val="20"/>
              </w:rPr>
            </w:pPr>
            <w:r>
              <w:rPr>
                <w:sz w:val="20"/>
                <w:szCs w:val="20"/>
              </w:rPr>
              <w:t xml:space="preserve"> </w:t>
            </w:r>
          </w:p>
        </w:tc>
        <w:tc>
          <w:tcPr>
            <w:tcW w:w="1367" w:type="dxa"/>
          </w:tcPr>
          <w:p w14:paraId="663A44C6" w14:textId="77777777" w:rsidR="00900D9E" w:rsidRDefault="00900D9E">
            <w:pPr>
              <w:adjustRightInd w:val="0"/>
              <w:ind w:right="144"/>
              <w:rPr>
                <w:sz w:val="20"/>
              </w:rPr>
            </w:pPr>
            <w:r>
              <w:rPr>
                <w:sz w:val="20"/>
                <w:szCs w:val="20"/>
              </w:rPr>
              <w:t>R</w:t>
            </w:r>
          </w:p>
        </w:tc>
        <w:tc>
          <w:tcPr>
            <w:tcW w:w="144" w:type="dxa"/>
          </w:tcPr>
          <w:p w14:paraId="646D5F75" w14:textId="77777777" w:rsidR="00900D9E" w:rsidRDefault="00900D9E">
            <w:pPr>
              <w:adjustRightInd w:val="0"/>
              <w:ind w:right="144"/>
              <w:rPr>
                <w:sz w:val="20"/>
              </w:rPr>
            </w:pPr>
            <w:r>
              <w:t> </w:t>
            </w:r>
          </w:p>
        </w:tc>
        <w:tc>
          <w:tcPr>
            <w:tcW w:w="4823" w:type="dxa"/>
            <w:gridSpan w:val="4"/>
          </w:tcPr>
          <w:p w14:paraId="52F3EB30" w14:textId="77777777" w:rsidR="00900D9E" w:rsidRDefault="00900D9E">
            <w:pPr>
              <w:adjustRightInd w:val="0"/>
              <w:ind w:right="144"/>
              <w:rPr>
                <w:sz w:val="20"/>
              </w:rPr>
            </w:pPr>
            <w:r>
              <w:rPr>
                <w:sz w:val="20"/>
                <w:szCs w:val="20"/>
              </w:rPr>
              <w:t>Rejected</w:t>
            </w:r>
          </w:p>
        </w:tc>
      </w:tr>
      <w:tr w:rsidR="00900D9E" w14:paraId="289933FB" w14:textId="77777777">
        <w:trPr>
          <w:gridAfter w:val="1"/>
          <w:wAfter w:w="331" w:type="dxa"/>
        </w:trPr>
        <w:tc>
          <w:tcPr>
            <w:tcW w:w="3168" w:type="dxa"/>
            <w:gridSpan w:val="4"/>
          </w:tcPr>
          <w:p w14:paraId="75C1DA70" w14:textId="77777777" w:rsidR="00900D9E" w:rsidRDefault="00900D9E">
            <w:pPr>
              <w:adjustRightInd w:val="0"/>
              <w:ind w:right="144"/>
              <w:rPr>
                <w:sz w:val="20"/>
              </w:rPr>
            </w:pPr>
            <w:r>
              <w:rPr>
                <w:sz w:val="20"/>
                <w:szCs w:val="20"/>
              </w:rPr>
              <w:t xml:space="preserve"> </w:t>
            </w:r>
          </w:p>
        </w:tc>
        <w:tc>
          <w:tcPr>
            <w:tcW w:w="1367" w:type="dxa"/>
          </w:tcPr>
          <w:p w14:paraId="28E5E636" w14:textId="77777777" w:rsidR="00900D9E" w:rsidRDefault="00900D9E">
            <w:pPr>
              <w:adjustRightInd w:val="0"/>
              <w:ind w:right="144"/>
              <w:rPr>
                <w:sz w:val="20"/>
              </w:rPr>
            </w:pPr>
            <w:r>
              <w:rPr>
                <w:sz w:val="20"/>
                <w:szCs w:val="20"/>
              </w:rPr>
              <w:t>W</w:t>
            </w:r>
          </w:p>
        </w:tc>
        <w:tc>
          <w:tcPr>
            <w:tcW w:w="144" w:type="dxa"/>
          </w:tcPr>
          <w:p w14:paraId="16BD7246" w14:textId="77777777" w:rsidR="00900D9E" w:rsidRDefault="00900D9E">
            <w:pPr>
              <w:adjustRightInd w:val="0"/>
              <w:ind w:right="144"/>
              <w:rPr>
                <w:sz w:val="20"/>
              </w:rPr>
            </w:pPr>
            <w:r>
              <w:t> </w:t>
            </w:r>
          </w:p>
        </w:tc>
        <w:tc>
          <w:tcPr>
            <w:tcW w:w="4823" w:type="dxa"/>
            <w:gridSpan w:val="4"/>
          </w:tcPr>
          <w:p w14:paraId="7CD593EF" w14:textId="77777777" w:rsidR="00900D9E" w:rsidRDefault="00900D9E">
            <w:pPr>
              <w:adjustRightInd w:val="0"/>
              <w:ind w:right="144"/>
              <w:rPr>
                <w:sz w:val="20"/>
              </w:rPr>
            </w:pPr>
            <w:r>
              <w:rPr>
                <w:sz w:val="20"/>
                <w:szCs w:val="20"/>
              </w:rPr>
              <w:t>Rejected, Assurance Failed Validity Tests</w:t>
            </w:r>
          </w:p>
        </w:tc>
      </w:tr>
      <w:tr w:rsidR="00900D9E" w14:paraId="152AC8EA" w14:textId="77777777">
        <w:trPr>
          <w:gridAfter w:val="1"/>
          <w:wAfter w:w="331" w:type="dxa"/>
        </w:trPr>
        <w:tc>
          <w:tcPr>
            <w:tcW w:w="3168" w:type="dxa"/>
            <w:gridSpan w:val="4"/>
          </w:tcPr>
          <w:p w14:paraId="186BFD47" w14:textId="77777777" w:rsidR="00900D9E" w:rsidRDefault="00900D9E">
            <w:pPr>
              <w:adjustRightInd w:val="0"/>
              <w:ind w:right="144"/>
              <w:rPr>
                <w:sz w:val="20"/>
              </w:rPr>
            </w:pPr>
            <w:r>
              <w:rPr>
                <w:sz w:val="20"/>
                <w:szCs w:val="20"/>
              </w:rPr>
              <w:t xml:space="preserve"> </w:t>
            </w:r>
          </w:p>
        </w:tc>
        <w:tc>
          <w:tcPr>
            <w:tcW w:w="1367" w:type="dxa"/>
          </w:tcPr>
          <w:p w14:paraId="01E03F26" w14:textId="77777777" w:rsidR="00900D9E" w:rsidRDefault="00900D9E">
            <w:pPr>
              <w:adjustRightInd w:val="0"/>
              <w:ind w:right="144"/>
              <w:rPr>
                <w:sz w:val="20"/>
              </w:rPr>
            </w:pPr>
            <w:r>
              <w:rPr>
                <w:sz w:val="20"/>
                <w:szCs w:val="20"/>
              </w:rPr>
              <w:t>X</w:t>
            </w:r>
          </w:p>
        </w:tc>
        <w:tc>
          <w:tcPr>
            <w:tcW w:w="144" w:type="dxa"/>
          </w:tcPr>
          <w:p w14:paraId="12E34AAE" w14:textId="77777777" w:rsidR="00900D9E" w:rsidRDefault="00900D9E">
            <w:pPr>
              <w:adjustRightInd w:val="0"/>
              <w:ind w:right="144"/>
              <w:rPr>
                <w:sz w:val="20"/>
              </w:rPr>
            </w:pPr>
            <w:r>
              <w:t> </w:t>
            </w:r>
          </w:p>
        </w:tc>
        <w:tc>
          <w:tcPr>
            <w:tcW w:w="4823" w:type="dxa"/>
            <w:gridSpan w:val="4"/>
          </w:tcPr>
          <w:p w14:paraId="34B4BFB1" w14:textId="77777777" w:rsidR="00900D9E" w:rsidRDefault="00900D9E">
            <w:pPr>
              <w:adjustRightInd w:val="0"/>
              <w:ind w:right="144"/>
              <w:rPr>
                <w:sz w:val="20"/>
              </w:rPr>
            </w:pPr>
            <w:r>
              <w:rPr>
                <w:sz w:val="20"/>
                <w:szCs w:val="20"/>
              </w:rPr>
              <w:t>Rejected, Content After Decryption Could Not Be Analyzed</w:t>
            </w:r>
          </w:p>
        </w:tc>
      </w:tr>
      <w:tr w:rsidR="00900D9E" w14:paraId="60ABD3DE" w14:textId="77777777">
        <w:tc>
          <w:tcPr>
            <w:tcW w:w="1007" w:type="dxa"/>
          </w:tcPr>
          <w:p w14:paraId="256A63CB" w14:textId="77777777" w:rsidR="00900D9E" w:rsidRDefault="00900D9E">
            <w:pPr>
              <w:adjustRightInd w:val="0"/>
              <w:ind w:right="144"/>
              <w:rPr>
                <w:sz w:val="20"/>
              </w:rPr>
            </w:pPr>
            <w:r>
              <w:t> </w:t>
            </w:r>
          </w:p>
        </w:tc>
        <w:tc>
          <w:tcPr>
            <w:tcW w:w="1080" w:type="dxa"/>
          </w:tcPr>
          <w:p w14:paraId="7D8331B8" w14:textId="77777777" w:rsidR="00900D9E" w:rsidRDefault="00900D9E">
            <w:pPr>
              <w:adjustRightInd w:val="0"/>
              <w:ind w:right="144"/>
              <w:jc w:val="center"/>
              <w:rPr>
                <w:sz w:val="20"/>
              </w:rPr>
            </w:pPr>
            <w:r>
              <w:rPr>
                <w:b/>
                <w:bCs/>
                <w:sz w:val="20"/>
                <w:szCs w:val="20"/>
              </w:rPr>
              <w:t>AK502</w:t>
            </w:r>
          </w:p>
        </w:tc>
        <w:tc>
          <w:tcPr>
            <w:tcW w:w="892" w:type="dxa"/>
          </w:tcPr>
          <w:p w14:paraId="2D174AEB" w14:textId="77777777" w:rsidR="00900D9E" w:rsidRDefault="00900D9E">
            <w:pPr>
              <w:adjustRightInd w:val="0"/>
              <w:ind w:right="144"/>
              <w:jc w:val="center"/>
              <w:rPr>
                <w:sz w:val="20"/>
              </w:rPr>
            </w:pPr>
            <w:r>
              <w:rPr>
                <w:b/>
                <w:bCs/>
                <w:sz w:val="20"/>
                <w:szCs w:val="20"/>
              </w:rPr>
              <w:t>718</w:t>
            </w:r>
          </w:p>
        </w:tc>
        <w:tc>
          <w:tcPr>
            <w:tcW w:w="4968" w:type="dxa"/>
            <w:gridSpan w:val="4"/>
          </w:tcPr>
          <w:p w14:paraId="71A1E293" w14:textId="77777777" w:rsidR="00900D9E" w:rsidRDefault="00900D9E">
            <w:pPr>
              <w:adjustRightInd w:val="0"/>
              <w:ind w:right="144"/>
              <w:rPr>
                <w:sz w:val="20"/>
              </w:rPr>
            </w:pPr>
            <w:r>
              <w:rPr>
                <w:b/>
                <w:bCs/>
                <w:sz w:val="20"/>
                <w:szCs w:val="20"/>
              </w:rPr>
              <w:t>Transaction Set Syntax Error Code</w:t>
            </w:r>
          </w:p>
        </w:tc>
        <w:tc>
          <w:tcPr>
            <w:tcW w:w="432" w:type="dxa"/>
          </w:tcPr>
          <w:p w14:paraId="6A7E0CFF" w14:textId="77777777" w:rsidR="00900D9E" w:rsidRDefault="00900D9E">
            <w:pPr>
              <w:adjustRightInd w:val="0"/>
              <w:ind w:right="144"/>
              <w:jc w:val="center"/>
              <w:rPr>
                <w:sz w:val="20"/>
              </w:rPr>
            </w:pPr>
            <w:r>
              <w:rPr>
                <w:b/>
                <w:bCs/>
                <w:sz w:val="20"/>
                <w:szCs w:val="20"/>
              </w:rPr>
              <w:t>O</w:t>
            </w:r>
          </w:p>
        </w:tc>
        <w:tc>
          <w:tcPr>
            <w:tcW w:w="144" w:type="dxa"/>
          </w:tcPr>
          <w:p w14:paraId="00C58C8D" w14:textId="77777777" w:rsidR="00900D9E" w:rsidRDefault="00900D9E">
            <w:pPr>
              <w:adjustRightInd w:val="0"/>
              <w:ind w:right="144"/>
              <w:jc w:val="center"/>
              <w:rPr>
                <w:sz w:val="20"/>
              </w:rPr>
            </w:pPr>
            <w:r>
              <w:t> </w:t>
            </w:r>
          </w:p>
        </w:tc>
        <w:tc>
          <w:tcPr>
            <w:tcW w:w="1440" w:type="dxa"/>
            <w:gridSpan w:val="2"/>
          </w:tcPr>
          <w:p w14:paraId="35AD9EA4" w14:textId="77777777" w:rsidR="00900D9E" w:rsidRDefault="00900D9E">
            <w:pPr>
              <w:adjustRightInd w:val="0"/>
              <w:ind w:right="144"/>
              <w:rPr>
                <w:sz w:val="20"/>
              </w:rPr>
            </w:pPr>
            <w:r>
              <w:rPr>
                <w:b/>
                <w:bCs/>
                <w:sz w:val="20"/>
                <w:szCs w:val="20"/>
              </w:rPr>
              <w:t>ID 1/3</w:t>
            </w:r>
          </w:p>
        </w:tc>
      </w:tr>
      <w:tr w:rsidR="00900D9E" w14:paraId="37C41F2E" w14:textId="77777777">
        <w:trPr>
          <w:gridAfter w:val="1"/>
          <w:wAfter w:w="330" w:type="dxa"/>
        </w:trPr>
        <w:tc>
          <w:tcPr>
            <w:tcW w:w="2980" w:type="dxa"/>
            <w:gridSpan w:val="3"/>
          </w:tcPr>
          <w:p w14:paraId="3AEBCC3B" w14:textId="77777777" w:rsidR="00900D9E" w:rsidRDefault="00900D9E">
            <w:pPr>
              <w:adjustRightInd w:val="0"/>
              <w:ind w:right="144"/>
              <w:rPr>
                <w:sz w:val="20"/>
              </w:rPr>
            </w:pPr>
            <w:r>
              <w:t> </w:t>
            </w:r>
          </w:p>
        </w:tc>
        <w:tc>
          <w:tcPr>
            <w:tcW w:w="6523" w:type="dxa"/>
            <w:gridSpan w:val="7"/>
          </w:tcPr>
          <w:p w14:paraId="0306D272" w14:textId="77777777" w:rsidR="00900D9E" w:rsidRDefault="00900D9E">
            <w:pPr>
              <w:adjustRightInd w:val="0"/>
              <w:ind w:right="144"/>
              <w:rPr>
                <w:sz w:val="20"/>
              </w:rPr>
            </w:pPr>
            <w:r>
              <w:rPr>
                <w:sz w:val="20"/>
                <w:szCs w:val="20"/>
              </w:rPr>
              <w:t>Code indicating error found based on the syntax editing of a transaction set</w:t>
            </w:r>
          </w:p>
        </w:tc>
      </w:tr>
      <w:tr w:rsidR="00900D9E" w14:paraId="0CBFED24" w14:textId="77777777">
        <w:trPr>
          <w:gridAfter w:val="1"/>
          <w:wAfter w:w="331" w:type="dxa"/>
        </w:trPr>
        <w:tc>
          <w:tcPr>
            <w:tcW w:w="3168" w:type="dxa"/>
            <w:gridSpan w:val="4"/>
          </w:tcPr>
          <w:p w14:paraId="79ECF14A" w14:textId="77777777" w:rsidR="00900D9E" w:rsidRDefault="00900D9E">
            <w:pPr>
              <w:adjustRightInd w:val="0"/>
              <w:ind w:right="144"/>
              <w:rPr>
                <w:sz w:val="20"/>
              </w:rPr>
            </w:pPr>
            <w:r>
              <w:rPr>
                <w:sz w:val="20"/>
                <w:szCs w:val="20"/>
              </w:rPr>
              <w:t xml:space="preserve"> </w:t>
            </w:r>
          </w:p>
        </w:tc>
        <w:tc>
          <w:tcPr>
            <w:tcW w:w="1367" w:type="dxa"/>
          </w:tcPr>
          <w:p w14:paraId="11F1A2F7" w14:textId="77777777" w:rsidR="00900D9E" w:rsidRDefault="00900D9E">
            <w:pPr>
              <w:adjustRightInd w:val="0"/>
              <w:ind w:right="144"/>
              <w:rPr>
                <w:sz w:val="20"/>
              </w:rPr>
            </w:pPr>
            <w:r>
              <w:rPr>
                <w:sz w:val="20"/>
                <w:szCs w:val="20"/>
              </w:rPr>
              <w:t>1</w:t>
            </w:r>
          </w:p>
        </w:tc>
        <w:tc>
          <w:tcPr>
            <w:tcW w:w="144" w:type="dxa"/>
          </w:tcPr>
          <w:p w14:paraId="7E05939A" w14:textId="77777777" w:rsidR="00900D9E" w:rsidRDefault="00900D9E">
            <w:pPr>
              <w:adjustRightInd w:val="0"/>
              <w:ind w:right="144"/>
              <w:rPr>
                <w:sz w:val="20"/>
              </w:rPr>
            </w:pPr>
            <w:r>
              <w:t> </w:t>
            </w:r>
          </w:p>
        </w:tc>
        <w:tc>
          <w:tcPr>
            <w:tcW w:w="4823" w:type="dxa"/>
            <w:gridSpan w:val="4"/>
          </w:tcPr>
          <w:p w14:paraId="36FC6BCA" w14:textId="77777777" w:rsidR="00900D9E" w:rsidRDefault="00900D9E">
            <w:pPr>
              <w:adjustRightInd w:val="0"/>
              <w:ind w:right="144"/>
              <w:rPr>
                <w:sz w:val="20"/>
              </w:rPr>
            </w:pPr>
            <w:r>
              <w:rPr>
                <w:sz w:val="20"/>
                <w:szCs w:val="20"/>
              </w:rPr>
              <w:t>Transaction Set Not Supported</w:t>
            </w:r>
          </w:p>
        </w:tc>
      </w:tr>
      <w:tr w:rsidR="00900D9E" w14:paraId="7276951A" w14:textId="77777777">
        <w:trPr>
          <w:gridAfter w:val="1"/>
          <w:wAfter w:w="331" w:type="dxa"/>
        </w:trPr>
        <w:tc>
          <w:tcPr>
            <w:tcW w:w="3168" w:type="dxa"/>
            <w:gridSpan w:val="4"/>
          </w:tcPr>
          <w:p w14:paraId="39F93FDE" w14:textId="77777777" w:rsidR="00900D9E" w:rsidRDefault="00900D9E">
            <w:pPr>
              <w:adjustRightInd w:val="0"/>
              <w:ind w:right="144"/>
              <w:rPr>
                <w:sz w:val="20"/>
              </w:rPr>
            </w:pPr>
            <w:r>
              <w:rPr>
                <w:sz w:val="20"/>
                <w:szCs w:val="20"/>
              </w:rPr>
              <w:t xml:space="preserve"> </w:t>
            </w:r>
          </w:p>
        </w:tc>
        <w:tc>
          <w:tcPr>
            <w:tcW w:w="1367" w:type="dxa"/>
          </w:tcPr>
          <w:p w14:paraId="2A13ED8F" w14:textId="77777777" w:rsidR="00900D9E" w:rsidRDefault="00900D9E">
            <w:pPr>
              <w:adjustRightInd w:val="0"/>
              <w:ind w:right="144"/>
              <w:rPr>
                <w:sz w:val="20"/>
              </w:rPr>
            </w:pPr>
            <w:r>
              <w:rPr>
                <w:sz w:val="20"/>
                <w:szCs w:val="20"/>
              </w:rPr>
              <w:t>2</w:t>
            </w:r>
          </w:p>
        </w:tc>
        <w:tc>
          <w:tcPr>
            <w:tcW w:w="144" w:type="dxa"/>
          </w:tcPr>
          <w:p w14:paraId="598D4C7B" w14:textId="77777777" w:rsidR="00900D9E" w:rsidRDefault="00900D9E">
            <w:pPr>
              <w:adjustRightInd w:val="0"/>
              <w:ind w:right="144"/>
              <w:rPr>
                <w:sz w:val="20"/>
              </w:rPr>
            </w:pPr>
            <w:r>
              <w:t> </w:t>
            </w:r>
          </w:p>
        </w:tc>
        <w:tc>
          <w:tcPr>
            <w:tcW w:w="4823" w:type="dxa"/>
            <w:gridSpan w:val="4"/>
          </w:tcPr>
          <w:p w14:paraId="1CBBFA1B" w14:textId="77777777" w:rsidR="00900D9E" w:rsidRDefault="00900D9E">
            <w:pPr>
              <w:adjustRightInd w:val="0"/>
              <w:ind w:right="144"/>
              <w:rPr>
                <w:sz w:val="20"/>
              </w:rPr>
            </w:pPr>
            <w:r>
              <w:rPr>
                <w:sz w:val="20"/>
                <w:szCs w:val="20"/>
              </w:rPr>
              <w:t>Transaction Set Trailer Missing</w:t>
            </w:r>
          </w:p>
        </w:tc>
      </w:tr>
      <w:tr w:rsidR="00900D9E" w14:paraId="201BB605" w14:textId="77777777">
        <w:trPr>
          <w:gridAfter w:val="1"/>
          <w:wAfter w:w="331" w:type="dxa"/>
        </w:trPr>
        <w:tc>
          <w:tcPr>
            <w:tcW w:w="3168" w:type="dxa"/>
            <w:gridSpan w:val="4"/>
          </w:tcPr>
          <w:p w14:paraId="4A430898" w14:textId="77777777" w:rsidR="00900D9E" w:rsidRDefault="00900D9E">
            <w:pPr>
              <w:adjustRightInd w:val="0"/>
              <w:ind w:right="144"/>
              <w:rPr>
                <w:sz w:val="20"/>
              </w:rPr>
            </w:pPr>
            <w:r>
              <w:rPr>
                <w:sz w:val="20"/>
                <w:szCs w:val="20"/>
              </w:rPr>
              <w:t xml:space="preserve"> </w:t>
            </w:r>
          </w:p>
        </w:tc>
        <w:tc>
          <w:tcPr>
            <w:tcW w:w="1367" w:type="dxa"/>
          </w:tcPr>
          <w:p w14:paraId="08AD9CB1" w14:textId="77777777" w:rsidR="00900D9E" w:rsidRDefault="00900D9E">
            <w:pPr>
              <w:adjustRightInd w:val="0"/>
              <w:ind w:right="144"/>
              <w:rPr>
                <w:sz w:val="20"/>
              </w:rPr>
            </w:pPr>
            <w:r>
              <w:rPr>
                <w:sz w:val="20"/>
                <w:szCs w:val="20"/>
              </w:rPr>
              <w:t>3</w:t>
            </w:r>
          </w:p>
        </w:tc>
        <w:tc>
          <w:tcPr>
            <w:tcW w:w="144" w:type="dxa"/>
          </w:tcPr>
          <w:p w14:paraId="0760F43E" w14:textId="77777777" w:rsidR="00900D9E" w:rsidRDefault="00900D9E">
            <w:pPr>
              <w:adjustRightInd w:val="0"/>
              <w:ind w:right="144"/>
              <w:rPr>
                <w:sz w:val="20"/>
              </w:rPr>
            </w:pPr>
            <w:r>
              <w:t> </w:t>
            </w:r>
          </w:p>
        </w:tc>
        <w:tc>
          <w:tcPr>
            <w:tcW w:w="4823" w:type="dxa"/>
            <w:gridSpan w:val="4"/>
          </w:tcPr>
          <w:p w14:paraId="2D869C02" w14:textId="77777777" w:rsidR="00900D9E" w:rsidRDefault="00900D9E">
            <w:pPr>
              <w:adjustRightInd w:val="0"/>
              <w:ind w:right="144"/>
              <w:rPr>
                <w:sz w:val="20"/>
              </w:rPr>
            </w:pPr>
            <w:r>
              <w:rPr>
                <w:sz w:val="20"/>
                <w:szCs w:val="20"/>
              </w:rPr>
              <w:t>Transaction Set Control Number in Header and Trailer Do Not Match</w:t>
            </w:r>
          </w:p>
        </w:tc>
      </w:tr>
      <w:tr w:rsidR="00900D9E" w14:paraId="351CCDE4" w14:textId="77777777">
        <w:trPr>
          <w:gridAfter w:val="1"/>
          <w:wAfter w:w="331" w:type="dxa"/>
        </w:trPr>
        <w:tc>
          <w:tcPr>
            <w:tcW w:w="3168" w:type="dxa"/>
            <w:gridSpan w:val="4"/>
          </w:tcPr>
          <w:p w14:paraId="6222A79E" w14:textId="77777777" w:rsidR="00900D9E" w:rsidRDefault="00900D9E">
            <w:pPr>
              <w:adjustRightInd w:val="0"/>
              <w:ind w:right="144"/>
              <w:rPr>
                <w:sz w:val="20"/>
              </w:rPr>
            </w:pPr>
            <w:r>
              <w:rPr>
                <w:sz w:val="20"/>
                <w:szCs w:val="20"/>
              </w:rPr>
              <w:t xml:space="preserve"> </w:t>
            </w:r>
          </w:p>
        </w:tc>
        <w:tc>
          <w:tcPr>
            <w:tcW w:w="1367" w:type="dxa"/>
          </w:tcPr>
          <w:p w14:paraId="66855560" w14:textId="77777777" w:rsidR="00900D9E" w:rsidRDefault="00900D9E">
            <w:pPr>
              <w:adjustRightInd w:val="0"/>
              <w:ind w:right="144"/>
              <w:rPr>
                <w:sz w:val="20"/>
              </w:rPr>
            </w:pPr>
            <w:r>
              <w:rPr>
                <w:sz w:val="20"/>
                <w:szCs w:val="20"/>
              </w:rPr>
              <w:t>4</w:t>
            </w:r>
          </w:p>
        </w:tc>
        <w:tc>
          <w:tcPr>
            <w:tcW w:w="144" w:type="dxa"/>
          </w:tcPr>
          <w:p w14:paraId="2429432E" w14:textId="77777777" w:rsidR="00900D9E" w:rsidRDefault="00900D9E">
            <w:pPr>
              <w:adjustRightInd w:val="0"/>
              <w:ind w:right="144"/>
              <w:rPr>
                <w:sz w:val="20"/>
              </w:rPr>
            </w:pPr>
            <w:r>
              <w:t> </w:t>
            </w:r>
          </w:p>
        </w:tc>
        <w:tc>
          <w:tcPr>
            <w:tcW w:w="4823" w:type="dxa"/>
            <w:gridSpan w:val="4"/>
          </w:tcPr>
          <w:p w14:paraId="5E03067D" w14:textId="77777777" w:rsidR="00900D9E" w:rsidRDefault="00900D9E">
            <w:pPr>
              <w:adjustRightInd w:val="0"/>
              <w:ind w:right="144"/>
              <w:rPr>
                <w:sz w:val="20"/>
              </w:rPr>
            </w:pPr>
            <w:r>
              <w:rPr>
                <w:sz w:val="20"/>
                <w:szCs w:val="20"/>
              </w:rPr>
              <w:t>Number of Included Segments Does Not Match Actual Count</w:t>
            </w:r>
          </w:p>
        </w:tc>
      </w:tr>
      <w:tr w:rsidR="00900D9E" w14:paraId="4698D3F8" w14:textId="77777777">
        <w:trPr>
          <w:gridAfter w:val="1"/>
          <w:wAfter w:w="331" w:type="dxa"/>
        </w:trPr>
        <w:tc>
          <w:tcPr>
            <w:tcW w:w="3168" w:type="dxa"/>
            <w:gridSpan w:val="4"/>
          </w:tcPr>
          <w:p w14:paraId="2D136D8F" w14:textId="77777777" w:rsidR="00900D9E" w:rsidRDefault="00900D9E">
            <w:pPr>
              <w:adjustRightInd w:val="0"/>
              <w:ind w:right="144"/>
              <w:rPr>
                <w:sz w:val="20"/>
              </w:rPr>
            </w:pPr>
            <w:r>
              <w:rPr>
                <w:sz w:val="20"/>
                <w:szCs w:val="20"/>
              </w:rPr>
              <w:t xml:space="preserve"> </w:t>
            </w:r>
          </w:p>
        </w:tc>
        <w:tc>
          <w:tcPr>
            <w:tcW w:w="1367" w:type="dxa"/>
          </w:tcPr>
          <w:p w14:paraId="5D5ED699" w14:textId="77777777" w:rsidR="00900D9E" w:rsidRDefault="00900D9E">
            <w:pPr>
              <w:adjustRightInd w:val="0"/>
              <w:ind w:right="144"/>
              <w:rPr>
                <w:sz w:val="20"/>
              </w:rPr>
            </w:pPr>
            <w:r>
              <w:rPr>
                <w:sz w:val="20"/>
                <w:szCs w:val="20"/>
              </w:rPr>
              <w:t>5</w:t>
            </w:r>
          </w:p>
        </w:tc>
        <w:tc>
          <w:tcPr>
            <w:tcW w:w="144" w:type="dxa"/>
          </w:tcPr>
          <w:p w14:paraId="1A5B88A5" w14:textId="77777777" w:rsidR="00900D9E" w:rsidRDefault="00900D9E">
            <w:pPr>
              <w:adjustRightInd w:val="0"/>
              <w:ind w:right="144"/>
              <w:rPr>
                <w:sz w:val="20"/>
              </w:rPr>
            </w:pPr>
            <w:r>
              <w:t> </w:t>
            </w:r>
          </w:p>
        </w:tc>
        <w:tc>
          <w:tcPr>
            <w:tcW w:w="4823" w:type="dxa"/>
            <w:gridSpan w:val="4"/>
          </w:tcPr>
          <w:p w14:paraId="4495EC58" w14:textId="77777777" w:rsidR="00900D9E" w:rsidRDefault="00900D9E">
            <w:pPr>
              <w:adjustRightInd w:val="0"/>
              <w:ind w:right="144"/>
              <w:rPr>
                <w:sz w:val="20"/>
              </w:rPr>
            </w:pPr>
            <w:r>
              <w:rPr>
                <w:sz w:val="20"/>
                <w:szCs w:val="20"/>
              </w:rPr>
              <w:t>One or More Segments in Error</w:t>
            </w:r>
          </w:p>
        </w:tc>
      </w:tr>
      <w:tr w:rsidR="00900D9E" w14:paraId="3BCD52BE" w14:textId="77777777">
        <w:trPr>
          <w:gridAfter w:val="1"/>
          <w:wAfter w:w="331" w:type="dxa"/>
        </w:trPr>
        <w:tc>
          <w:tcPr>
            <w:tcW w:w="3168" w:type="dxa"/>
            <w:gridSpan w:val="4"/>
          </w:tcPr>
          <w:p w14:paraId="7008AF6D" w14:textId="77777777" w:rsidR="00900D9E" w:rsidRDefault="00900D9E">
            <w:pPr>
              <w:adjustRightInd w:val="0"/>
              <w:ind w:right="144"/>
              <w:rPr>
                <w:sz w:val="20"/>
              </w:rPr>
            </w:pPr>
            <w:r>
              <w:rPr>
                <w:sz w:val="20"/>
                <w:szCs w:val="20"/>
              </w:rPr>
              <w:t xml:space="preserve"> </w:t>
            </w:r>
          </w:p>
        </w:tc>
        <w:tc>
          <w:tcPr>
            <w:tcW w:w="1367" w:type="dxa"/>
          </w:tcPr>
          <w:p w14:paraId="183EDCBD" w14:textId="77777777" w:rsidR="00900D9E" w:rsidRDefault="00900D9E">
            <w:pPr>
              <w:adjustRightInd w:val="0"/>
              <w:ind w:right="144"/>
              <w:rPr>
                <w:sz w:val="20"/>
              </w:rPr>
            </w:pPr>
            <w:r>
              <w:rPr>
                <w:sz w:val="20"/>
                <w:szCs w:val="20"/>
              </w:rPr>
              <w:t>6</w:t>
            </w:r>
          </w:p>
        </w:tc>
        <w:tc>
          <w:tcPr>
            <w:tcW w:w="144" w:type="dxa"/>
          </w:tcPr>
          <w:p w14:paraId="3EA7071E" w14:textId="77777777" w:rsidR="00900D9E" w:rsidRDefault="00900D9E">
            <w:pPr>
              <w:adjustRightInd w:val="0"/>
              <w:ind w:right="144"/>
              <w:rPr>
                <w:sz w:val="20"/>
              </w:rPr>
            </w:pPr>
            <w:r>
              <w:t> </w:t>
            </w:r>
          </w:p>
        </w:tc>
        <w:tc>
          <w:tcPr>
            <w:tcW w:w="4823" w:type="dxa"/>
            <w:gridSpan w:val="4"/>
          </w:tcPr>
          <w:p w14:paraId="28C8D62D" w14:textId="77777777" w:rsidR="00900D9E" w:rsidRDefault="00900D9E">
            <w:pPr>
              <w:adjustRightInd w:val="0"/>
              <w:ind w:right="144"/>
              <w:rPr>
                <w:sz w:val="20"/>
              </w:rPr>
            </w:pPr>
            <w:r>
              <w:rPr>
                <w:sz w:val="20"/>
                <w:szCs w:val="20"/>
              </w:rPr>
              <w:t>Missing or Invalid Transaction Set Identifier</w:t>
            </w:r>
          </w:p>
        </w:tc>
      </w:tr>
      <w:tr w:rsidR="00900D9E" w14:paraId="47FFF9BF" w14:textId="77777777">
        <w:trPr>
          <w:gridAfter w:val="1"/>
          <w:wAfter w:w="331" w:type="dxa"/>
        </w:trPr>
        <w:tc>
          <w:tcPr>
            <w:tcW w:w="3168" w:type="dxa"/>
            <w:gridSpan w:val="4"/>
          </w:tcPr>
          <w:p w14:paraId="4EEC070F" w14:textId="77777777" w:rsidR="00900D9E" w:rsidRDefault="00900D9E">
            <w:pPr>
              <w:adjustRightInd w:val="0"/>
              <w:ind w:right="144"/>
              <w:rPr>
                <w:sz w:val="20"/>
              </w:rPr>
            </w:pPr>
            <w:r>
              <w:rPr>
                <w:sz w:val="20"/>
                <w:szCs w:val="20"/>
              </w:rPr>
              <w:t xml:space="preserve"> </w:t>
            </w:r>
          </w:p>
        </w:tc>
        <w:tc>
          <w:tcPr>
            <w:tcW w:w="1367" w:type="dxa"/>
          </w:tcPr>
          <w:p w14:paraId="4FD7A197" w14:textId="77777777" w:rsidR="00900D9E" w:rsidRDefault="00900D9E">
            <w:pPr>
              <w:adjustRightInd w:val="0"/>
              <w:ind w:right="144"/>
              <w:rPr>
                <w:sz w:val="20"/>
              </w:rPr>
            </w:pPr>
            <w:r>
              <w:rPr>
                <w:sz w:val="20"/>
                <w:szCs w:val="20"/>
              </w:rPr>
              <w:t>7</w:t>
            </w:r>
          </w:p>
        </w:tc>
        <w:tc>
          <w:tcPr>
            <w:tcW w:w="144" w:type="dxa"/>
          </w:tcPr>
          <w:p w14:paraId="1E5F0136" w14:textId="77777777" w:rsidR="00900D9E" w:rsidRDefault="00900D9E">
            <w:pPr>
              <w:adjustRightInd w:val="0"/>
              <w:ind w:right="144"/>
              <w:rPr>
                <w:sz w:val="20"/>
              </w:rPr>
            </w:pPr>
            <w:r>
              <w:t> </w:t>
            </w:r>
          </w:p>
        </w:tc>
        <w:tc>
          <w:tcPr>
            <w:tcW w:w="4823" w:type="dxa"/>
            <w:gridSpan w:val="4"/>
          </w:tcPr>
          <w:p w14:paraId="3DBE48E9" w14:textId="77777777" w:rsidR="00900D9E" w:rsidRDefault="00900D9E">
            <w:pPr>
              <w:adjustRightInd w:val="0"/>
              <w:ind w:right="144"/>
              <w:rPr>
                <w:sz w:val="20"/>
              </w:rPr>
            </w:pPr>
            <w:r>
              <w:rPr>
                <w:sz w:val="20"/>
                <w:szCs w:val="20"/>
              </w:rPr>
              <w:t>Missing or Invalid Transaction Set Control Number</w:t>
            </w:r>
          </w:p>
        </w:tc>
      </w:tr>
      <w:tr w:rsidR="00900D9E" w14:paraId="3DF1363E" w14:textId="77777777">
        <w:trPr>
          <w:gridAfter w:val="1"/>
          <w:wAfter w:w="331" w:type="dxa"/>
        </w:trPr>
        <w:tc>
          <w:tcPr>
            <w:tcW w:w="3168" w:type="dxa"/>
            <w:gridSpan w:val="4"/>
          </w:tcPr>
          <w:p w14:paraId="421CEBD4" w14:textId="77777777" w:rsidR="00900D9E" w:rsidRDefault="00900D9E">
            <w:pPr>
              <w:adjustRightInd w:val="0"/>
              <w:ind w:right="144"/>
              <w:rPr>
                <w:sz w:val="20"/>
              </w:rPr>
            </w:pPr>
            <w:r>
              <w:rPr>
                <w:sz w:val="20"/>
                <w:szCs w:val="20"/>
              </w:rPr>
              <w:t xml:space="preserve"> </w:t>
            </w:r>
          </w:p>
        </w:tc>
        <w:tc>
          <w:tcPr>
            <w:tcW w:w="1367" w:type="dxa"/>
          </w:tcPr>
          <w:p w14:paraId="6A8FFCE1" w14:textId="77777777" w:rsidR="00900D9E" w:rsidRDefault="00900D9E">
            <w:pPr>
              <w:adjustRightInd w:val="0"/>
              <w:ind w:right="144"/>
              <w:rPr>
                <w:sz w:val="20"/>
              </w:rPr>
            </w:pPr>
            <w:r>
              <w:rPr>
                <w:sz w:val="20"/>
                <w:szCs w:val="20"/>
              </w:rPr>
              <w:t>8</w:t>
            </w:r>
          </w:p>
        </w:tc>
        <w:tc>
          <w:tcPr>
            <w:tcW w:w="144" w:type="dxa"/>
          </w:tcPr>
          <w:p w14:paraId="30E52DEA" w14:textId="77777777" w:rsidR="00900D9E" w:rsidRDefault="00900D9E">
            <w:pPr>
              <w:adjustRightInd w:val="0"/>
              <w:ind w:right="144"/>
              <w:rPr>
                <w:sz w:val="20"/>
              </w:rPr>
            </w:pPr>
            <w:r>
              <w:t> </w:t>
            </w:r>
          </w:p>
        </w:tc>
        <w:tc>
          <w:tcPr>
            <w:tcW w:w="4823" w:type="dxa"/>
            <w:gridSpan w:val="4"/>
          </w:tcPr>
          <w:p w14:paraId="631F2C3E" w14:textId="77777777" w:rsidR="00900D9E" w:rsidRDefault="00900D9E">
            <w:pPr>
              <w:adjustRightInd w:val="0"/>
              <w:ind w:right="144"/>
              <w:rPr>
                <w:sz w:val="20"/>
              </w:rPr>
            </w:pPr>
            <w:r>
              <w:rPr>
                <w:sz w:val="20"/>
                <w:szCs w:val="20"/>
              </w:rPr>
              <w:t>Authentication Key Name Unknown</w:t>
            </w:r>
          </w:p>
        </w:tc>
      </w:tr>
      <w:tr w:rsidR="00900D9E" w14:paraId="7A3587C8" w14:textId="77777777">
        <w:trPr>
          <w:gridAfter w:val="1"/>
          <w:wAfter w:w="331" w:type="dxa"/>
        </w:trPr>
        <w:tc>
          <w:tcPr>
            <w:tcW w:w="3168" w:type="dxa"/>
            <w:gridSpan w:val="4"/>
          </w:tcPr>
          <w:p w14:paraId="69BABBB1" w14:textId="77777777" w:rsidR="00900D9E" w:rsidRDefault="00900D9E">
            <w:pPr>
              <w:adjustRightInd w:val="0"/>
              <w:ind w:right="144"/>
              <w:rPr>
                <w:sz w:val="20"/>
              </w:rPr>
            </w:pPr>
            <w:r>
              <w:rPr>
                <w:sz w:val="20"/>
                <w:szCs w:val="20"/>
              </w:rPr>
              <w:t xml:space="preserve"> </w:t>
            </w:r>
          </w:p>
        </w:tc>
        <w:tc>
          <w:tcPr>
            <w:tcW w:w="1367" w:type="dxa"/>
          </w:tcPr>
          <w:p w14:paraId="3BBF66F8" w14:textId="77777777" w:rsidR="00900D9E" w:rsidRDefault="00900D9E">
            <w:pPr>
              <w:adjustRightInd w:val="0"/>
              <w:ind w:right="144"/>
              <w:rPr>
                <w:sz w:val="20"/>
              </w:rPr>
            </w:pPr>
            <w:r>
              <w:rPr>
                <w:sz w:val="20"/>
                <w:szCs w:val="20"/>
              </w:rPr>
              <w:t>9</w:t>
            </w:r>
          </w:p>
        </w:tc>
        <w:tc>
          <w:tcPr>
            <w:tcW w:w="144" w:type="dxa"/>
          </w:tcPr>
          <w:p w14:paraId="38DE00A0" w14:textId="77777777" w:rsidR="00900D9E" w:rsidRDefault="00900D9E">
            <w:pPr>
              <w:adjustRightInd w:val="0"/>
              <w:ind w:right="144"/>
              <w:rPr>
                <w:sz w:val="20"/>
              </w:rPr>
            </w:pPr>
            <w:r>
              <w:t> </w:t>
            </w:r>
          </w:p>
        </w:tc>
        <w:tc>
          <w:tcPr>
            <w:tcW w:w="4823" w:type="dxa"/>
            <w:gridSpan w:val="4"/>
          </w:tcPr>
          <w:p w14:paraId="37CACD5F" w14:textId="77777777" w:rsidR="00900D9E" w:rsidRDefault="00900D9E">
            <w:pPr>
              <w:adjustRightInd w:val="0"/>
              <w:ind w:right="144"/>
              <w:rPr>
                <w:sz w:val="20"/>
              </w:rPr>
            </w:pPr>
            <w:r>
              <w:rPr>
                <w:sz w:val="20"/>
                <w:szCs w:val="20"/>
              </w:rPr>
              <w:t>Encryption Key Name Unknown</w:t>
            </w:r>
          </w:p>
        </w:tc>
      </w:tr>
      <w:tr w:rsidR="00900D9E" w14:paraId="009E17DF" w14:textId="77777777">
        <w:trPr>
          <w:gridAfter w:val="1"/>
          <w:wAfter w:w="331" w:type="dxa"/>
        </w:trPr>
        <w:tc>
          <w:tcPr>
            <w:tcW w:w="3168" w:type="dxa"/>
            <w:gridSpan w:val="4"/>
          </w:tcPr>
          <w:p w14:paraId="72A6EE6D" w14:textId="77777777" w:rsidR="00900D9E" w:rsidRDefault="00900D9E">
            <w:pPr>
              <w:adjustRightInd w:val="0"/>
              <w:ind w:right="144"/>
              <w:rPr>
                <w:sz w:val="20"/>
              </w:rPr>
            </w:pPr>
            <w:r>
              <w:rPr>
                <w:sz w:val="20"/>
                <w:szCs w:val="20"/>
              </w:rPr>
              <w:t xml:space="preserve"> </w:t>
            </w:r>
          </w:p>
        </w:tc>
        <w:tc>
          <w:tcPr>
            <w:tcW w:w="1367" w:type="dxa"/>
          </w:tcPr>
          <w:p w14:paraId="0915C5A9" w14:textId="77777777" w:rsidR="00900D9E" w:rsidRDefault="00900D9E">
            <w:pPr>
              <w:adjustRightInd w:val="0"/>
              <w:ind w:right="144"/>
              <w:rPr>
                <w:sz w:val="20"/>
              </w:rPr>
            </w:pPr>
            <w:r>
              <w:rPr>
                <w:sz w:val="20"/>
                <w:szCs w:val="20"/>
              </w:rPr>
              <w:t>10</w:t>
            </w:r>
          </w:p>
        </w:tc>
        <w:tc>
          <w:tcPr>
            <w:tcW w:w="144" w:type="dxa"/>
          </w:tcPr>
          <w:p w14:paraId="234C93D4" w14:textId="77777777" w:rsidR="00900D9E" w:rsidRDefault="00900D9E">
            <w:pPr>
              <w:adjustRightInd w:val="0"/>
              <w:ind w:right="144"/>
              <w:rPr>
                <w:sz w:val="20"/>
              </w:rPr>
            </w:pPr>
            <w:r>
              <w:t> </w:t>
            </w:r>
          </w:p>
        </w:tc>
        <w:tc>
          <w:tcPr>
            <w:tcW w:w="4823" w:type="dxa"/>
            <w:gridSpan w:val="4"/>
          </w:tcPr>
          <w:p w14:paraId="4BCFDEAB" w14:textId="77777777" w:rsidR="00900D9E" w:rsidRDefault="00900D9E">
            <w:pPr>
              <w:adjustRightInd w:val="0"/>
              <w:ind w:right="144"/>
              <w:rPr>
                <w:sz w:val="20"/>
              </w:rPr>
            </w:pPr>
            <w:r>
              <w:rPr>
                <w:sz w:val="20"/>
                <w:szCs w:val="20"/>
              </w:rPr>
              <w:t>Requested Service (Authentication or Encrypted) Not Available</w:t>
            </w:r>
          </w:p>
        </w:tc>
      </w:tr>
      <w:tr w:rsidR="00900D9E" w14:paraId="1B5D4320" w14:textId="77777777">
        <w:trPr>
          <w:gridAfter w:val="1"/>
          <w:wAfter w:w="331" w:type="dxa"/>
        </w:trPr>
        <w:tc>
          <w:tcPr>
            <w:tcW w:w="3168" w:type="dxa"/>
            <w:gridSpan w:val="4"/>
          </w:tcPr>
          <w:p w14:paraId="4C068001" w14:textId="77777777" w:rsidR="00900D9E" w:rsidRDefault="00900D9E">
            <w:pPr>
              <w:adjustRightInd w:val="0"/>
              <w:ind w:right="144"/>
              <w:rPr>
                <w:sz w:val="20"/>
              </w:rPr>
            </w:pPr>
            <w:r>
              <w:rPr>
                <w:sz w:val="20"/>
                <w:szCs w:val="20"/>
              </w:rPr>
              <w:t xml:space="preserve"> </w:t>
            </w:r>
          </w:p>
        </w:tc>
        <w:tc>
          <w:tcPr>
            <w:tcW w:w="1367" w:type="dxa"/>
          </w:tcPr>
          <w:p w14:paraId="306996D5" w14:textId="77777777" w:rsidR="00900D9E" w:rsidRDefault="00900D9E">
            <w:pPr>
              <w:adjustRightInd w:val="0"/>
              <w:ind w:right="144"/>
              <w:rPr>
                <w:sz w:val="20"/>
              </w:rPr>
            </w:pPr>
            <w:r>
              <w:rPr>
                <w:sz w:val="20"/>
                <w:szCs w:val="20"/>
              </w:rPr>
              <w:t>11</w:t>
            </w:r>
          </w:p>
        </w:tc>
        <w:tc>
          <w:tcPr>
            <w:tcW w:w="144" w:type="dxa"/>
          </w:tcPr>
          <w:p w14:paraId="5DCC40F8" w14:textId="77777777" w:rsidR="00900D9E" w:rsidRDefault="00900D9E">
            <w:pPr>
              <w:adjustRightInd w:val="0"/>
              <w:ind w:right="144"/>
              <w:rPr>
                <w:sz w:val="20"/>
              </w:rPr>
            </w:pPr>
            <w:r>
              <w:t> </w:t>
            </w:r>
          </w:p>
        </w:tc>
        <w:tc>
          <w:tcPr>
            <w:tcW w:w="4823" w:type="dxa"/>
            <w:gridSpan w:val="4"/>
          </w:tcPr>
          <w:p w14:paraId="7FE550E4" w14:textId="77777777" w:rsidR="00900D9E" w:rsidRDefault="00900D9E">
            <w:pPr>
              <w:adjustRightInd w:val="0"/>
              <w:ind w:right="144"/>
              <w:rPr>
                <w:sz w:val="20"/>
              </w:rPr>
            </w:pPr>
            <w:r>
              <w:rPr>
                <w:sz w:val="20"/>
                <w:szCs w:val="20"/>
              </w:rPr>
              <w:t>Unknown Security Recipient</w:t>
            </w:r>
          </w:p>
        </w:tc>
      </w:tr>
      <w:tr w:rsidR="00900D9E" w14:paraId="633A8CAC" w14:textId="77777777">
        <w:trPr>
          <w:gridAfter w:val="1"/>
          <w:wAfter w:w="331" w:type="dxa"/>
        </w:trPr>
        <w:tc>
          <w:tcPr>
            <w:tcW w:w="3168" w:type="dxa"/>
            <w:gridSpan w:val="4"/>
          </w:tcPr>
          <w:p w14:paraId="63E4E5AF" w14:textId="77777777" w:rsidR="00900D9E" w:rsidRDefault="00900D9E">
            <w:pPr>
              <w:adjustRightInd w:val="0"/>
              <w:ind w:right="144"/>
              <w:rPr>
                <w:sz w:val="20"/>
              </w:rPr>
            </w:pPr>
            <w:r>
              <w:rPr>
                <w:sz w:val="20"/>
                <w:szCs w:val="20"/>
              </w:rPr>
              <w:t xml:space="preserve"> </w:t>
            </w:r>
          </w:p>
        </w:tc>
        <w:tc>
          <w:tcPr>
            <w:tcW w:w="1367" w:type="dxa"/>
          </w:tcPr>
          <w:p w14:paraId="5F4C5A37" w14:textId="77777777" w:rsidR="00900D9E" w:rsidRDefault="00900D9E">
            <w:pPr>
              <w:adjustRightInd w:val="0"/>
              <w:ind w:right="144"/>
              <w:rPr>
                <w:sz w:val="20"/>
              </w:rPr>
            </w:pPr>
            <w:r>
              <w:rPr>
                <w:sz w:val="20"/>
                <w:szCs w:val="20"/>
              </w:rPr>
              <w:t>12</w:t>
            </w:r>
          </w:p>
        </w:tc>
        <w:tc>
          <w:tcPr>
            <w:tcW w:w="144" w:type="dxa"/>
          </w:tcPr>
          <w:p w14:paraId="0F2DE28D" w14:textId="77777777" w:rsidR="00900D9E" w:rsidRDefault="00900D9E">
            <w:pPr>
              <w:adjustRightInd w:val="0"/>
              <w:ind w:right="144"/>
              <w:rPr>
                <w:sz w:val="20"/>
              </w:rPr>
            </w:pPr>
            <w:r>
              <w:t> </w:t>
            </w:r>
          </w:p>
        </w:tc>
        <w:tc>
          <w:tcPr>
            <w:tcW w:w="4823" w:type="dxa"/>
            <w:gridSpan w:val="4"/>
          </w:tcPr>
          <w:p w14:paraId="6E58E448" w14:textId="77777777" w:rsidR="00900D9E" w:rsidRDefault="00900D9E">
            <w:pPr>
              <w:adjustRightInd w:val="0"/>
              <w:ind w:right="144"/>
              <w:rPr>
                <w:sz w:val="20"/>
              </w:rPr>
            </w:pPr>
            <w:r>
              <w:rPr>
                <w:sz w:val="20"/>
                <w:szCs w:val="20"/>
              </w:rPr>
              <w:t>Incorrect Message Length (Encryption Only)</w:t>
            </w:r>
          </w:p>
        </w:tc>
      </w:tr>
      <w:tr w:rsidR="00900D9E" w14:paraId="0DCF49A1" w14:textId="77777777">
        <w:trPr>
          <w:gridAfter w:val="1"/>
          <w:wAfter w:w="331" w:type="dxa"/>
        </w:trPr>
        <w:tc>
          <w:tcPr>
            <w:tcW w:w="3168" w:type="dxa"/>
            <w:gridSpan w:val="4"/>
          </w:tcPr>
          <w:p w14:paraId="58339FB0" w14:textId="77777777" w:rsidR="00900D9E" w:rsidRDefault="00900D9E">
            <w:pPr>
              <w:adjustRightInd w:val="0"/>
              <w:ind w:right="144"/>
              <w:rPr>
                <w:sz w:val="20"/>
              </w:rPr>
            </w:pPr>
            <w:r>
              <w:rPr>
                <w:sz w:val="20"/>
                <w:szCs w:val="20"/>
              </w:rPr>
              <w:t xml:space="preserve"> </w:t>
            </w:r>
          </w:p>
        </w:tc>
        <w:tc>
          <w:tcPr>
            <w:tcW w:w="1367" w:type="dxa"/>
          </w:tcPr>
          <w:p w14:paraId="4F8210C8" w14:textId="77777777" w:rsidR="00900D9E" w:rsidRDefault="00900D9E">
            <w:pPr>
              <w:adjustRightInd w:val="0"/>
              <w:ind w:right="144"/>
              <w:rPr>
                <w:sz w:val="20"/>
              </w:rPr>
            </w:pPr>
            <w:r>
              <w:rPr>
                <w:sz w:val="20"/>
                <w:szCs w:val="20"/>
              </w:rPr>
              <w:t>13</w:t>
            </w:r>
          </w:p>
        </w:tc>
        <w:tc>
          <w:tcPr>
            <w:tcW w:w="144" w:type="dxa"/>
          </w:tcPr>
          <w:p w14:paraId="4BCAAD6F" w14:textId="77777777" w:rsidR="00900D9E" w:rsidRDefault="00900D9E">
            <w:pPr>
              <w:adjustRightInd w:val="0"/>
              <w:ind w:right="144"/>
              <w:rPr>
                <w:sz w:val="20"/>
              </w:rPr>
            </w:pPr>
            <w:r>
              <w:t> </w:t>
            </w:r>
          </w:p>
        </w:tc>
        <w:tc>
          <w:tcPr>
            <w:tcW w:w="4823" w:type="dxa"/>
            <w:gridSpan w:val="4"/>
          </w:tcPr>
          <w:p w14:paraId="396C60ED" w14:textId="77777777" w:rsidR="00900D9E" w:rsidRDefault="00900D9E">
            <w:pPr>
              <w:adjustRightInd w:val="0"/>
              <w:ind w:right="144"/>
              <w:rPr>
                <w:sz w:val="20"/>
              </w:rPr>
            </w:pPr>
            <w:r>
              <w:rPr>
                <w:sz w:val="20"/>
                <w:szCs w:val="20"/>
              </w:rPr>
              <w:t>Message Authentication Code Failed</w:t>
            </w:r>
          </w:p>
        </w:tc>
      </w:tr>
      <w:tr w:rsidR="00900D9E" w14:paraId="7F255198" w14:textId="77777777">
        <w:trPr>
          <w:gridAfter w:val="1"/>
          <w:wAfter w:w="331" w:type="dxa"/>
        </w:trPr>
        <w:tc>
          <w:tcPr>
            <w:tcW w:w="3168" w:type="dxa"/>
            <w:gridSpan w:val="4"/>
          </w:tcPr>
          <w:p w14:paraId="64485DAF" w14:textId="77777777" w:rsidR="00900D9E" w:rsidRDefault="00900D9E">
            <w:pPr>
              <w:adjustRightInd w:val="0"/>
              <w:ind w:right="144"/>
              <w:rPr>
                <w:sz w:val="20"/>
              </w:rPr>
            </w:pPr>
            <w:r>
              <w:rPr>
                <w:sz w:val="20"/>
                <w:szCs w:val="20"/>
              </w:rPr>
              <w:t xml:space="preserve"> </w:t>
            </w:r>
          </w:p>
        </w:tc>
        <w:tc>
          <w:tcPr>
            <w:tcW w:w="1367" w:type="dxa"/>
          </w:tcPr>
          <w:p w14:paraId="473EE541" w14:textId="77777777" w:rsidR="00900D9E" w:rsidRDefault="00900D9E">
            <w:pPr>
              <w:adjustRightInd w:val="0"/>
              <w:ind w:right="144"/>
              <w:rPr>
                <w:sz w:val="20"/>
              </w:rPr>
            </w:pPr>
            <w:r>
              <w:rPr>
                <w:sz w:val="20"/>
                <w:szCs w:val="20"/>
              </w:rPr>
              <w:t>15</w:t>
            </w:r>
          </w:p>
        </w:tc>
        <w:tc>
          <w:tcPr>
            <w:tcW w:w="144" w:type="dxa"/>
          </w:tcPr>
          <w:p w14:paraId="52EDD0EB" w14:textId="77777777" w:rsidR="00900D9E" w:rsidRDefault="00900D9E">
            <w:pPr>
              <w:adjustRightInd w:val="0"/>
              <w:ind w:right="144"/>
              <w:rPr>
                <w:sz w:val="20"/>
              </w:rPr>
            </w:pPr>
            <w:r>
              <w:t> </w:t>
            </w:r>
          </w:p>
        </w:tc>
        <w:tc>
          <w:tcPr>
            <w:tcW w:w="4823" w:type="dxa"/>
            <w:gridSpan w:val="4"/>
          </w:tcPr>
          <w:p w14:paraId="0874AD34" w14:textId="77777777" w:rsidR="00900D9E" w:rsidRDefault="00900D9E">
            <w:pPr>
              <w:adjustRightInd w:val="0"/>
              <w:ind w:right="144"/>
              <w:rPr>
                <w:sz w:val="20"/>
              </w:rPr>
            </w:pPr>
            <w:r>
              <w:rPr>
                <w:sz w:val="20"/>
                <w:szCs w:val="20"/>
              </w:rPr>
              <w:t>Unknown Security Originator</w:t>
            </w:r>
          </w:p>
        </w:tc>
      </w:tr>
      <w:tr w:rsidR="00900D9E" w14:paraId="7B850F6E" w14:textId="77777777">
        <w:trPr>
          <w:gridAfter w:val="1"/>
          <w:wAfter w:w="331" w:type="dxa"/>
        </w:trPr>
        <w:tc>
          <w:tcPr>
            <w:tcW w:w="3168" w:type="dxa"/>
            <w:gridSpan w:val="4"/>
          </w:tcPr>
          <w:p w14:paraId="55B82CC7" w14:textId="77777777" w:rsidR="00900D9E" w:rsidRDefault="00900D9E">
            <w:pPr>
              <w:adjustRightInd w:val="0"/>
              <w:ind w:right="144"/>
              <w:rPr>
                <w:sz w:val="20"/>
              </w:rPr>
            </w:pPr>
            <w:r>
              <w:rPr>
                <w:sz w:val="20"/>
                <w:szCs w:val="20"/>
              </w:rPr>
              <w:t xml:space="preserve"> </w:t>
            </w:r>
          </w:p>
        </w:tc>
        <w:tc>
          <w:tcPr>
            <w:tcW w:w="1367" w:type="dxa"/>
          </w:tcPr>
          <w:p w14:paraId="159AB22D" w14:textId="77777777" w:rsidR="00900D9E" w:rsidRDefault="00900D9E">
            <w:pPr>
              <w:adjustRightInd w:val="0"/>
              <w:ind w:right="144"/>
              <w:rPr>
                <w:sz w:val="20"/>
              </w:rPr>
            </w:pPr>
            <w:r>
              <w:rPr>
                <w:sz w:val="20"/>
                <w:szCs w:val="20"/>
              </w:rPr>
              <w:t>16</w:t>
            </w:r>
          </w:p>
        </w:tc>
        <w:tc>
          <w:tcPr>
            <w:tcW w:w="144" w:type="dxa"/>
          </w:tcPr>
          <w:p w14:paraId="6AB220B1" w14:textId="77777777" w:rsidR="00900D9E" w:rsidRDefault="00900D9E">
            <w:pPr>
              <w:adjustRightInd w:val="0"/>
              <w:ind w:right="144"/>
              <w:rPr>
                <w:sz w:val="20"/>
              </w:rPr>
            </w:pPr>
            <w:r>
              <w:t> </w:t>
            </w:r>
          </w:p>
        </w:tc>
        <w:tc>
          <w:tcPr>
            <w:tcW w:w="4823" w:type="dxa"/>
            <w:gridSpan w:val="4"/>
          </w:tcPr>
          <w:p w14:paraId="4E9D16EB" w14:textId="77777777" w:rsidR="00900D9E" w:rsidRDefault="00900D9E">
            <w:pPr>
              <w:adjustRightInd w:val="0"/>
              <w:ind w:right="144"/>
              <w:rPr>
                <w:sz w:val="20"/>
              </w:rPr>
            </w:pPr>
            <w:r>
              <w:rPr>
                <w:sz w:val="20"/>
                <w:szCs w:val="20"/>
              </w:rPr>
              <w:t>Syntax Error in Decrypted Text</w:t>
            </w:r>
          </w:p>
        </w:tc>
      </w:tr>
      <w:tr w:rsidR="00900D9E" w14:paraId="57E9CAEB" w14:textId="77777777">
        <w:trPr>
          <w:gridAfter w:val="1"/>
          <w:wAfter w:w="331" w:type="dxa"/>
        </w:trPr>
        <w:tc>
          <w:tcPr>
            <w:tcW w:w="3168" w:type="dxa"/>
            <w:gridSpan w:val="4"/>
          </w:tcPr>
          <w:p w14:paraId="3AADFBE7" w14:textId="77777777" w:rsidR="00900D9E" w:rsidRDefault="00900D9E">
            <w:pPr>
              <w:adjustRightInd w:val="0"/>
              <w:ind w:right="144"/>
              <w:rPr>
                <w:sz w:val="20"/>
              </w:rPr>
            </w:pPr>
            <w:r>
              <w:rPr>
                <w:sz w:val="20"/>
                <w:szCs w:val="20"/>
              </w:rPr>
              <w:t xml:space="preserve"> </w:t>
            </w:r>
          </w:p>
        </w:tc>
        <w:tc>
          <w:tcPr>
            <w:tcW w:w="1367" w:type="dxa"/>
          </w:tcPr>
          <w:p w14:paraId="3FA59A05" w14:textId="77777777" w:rsidR="00900D9E" w:rsidRDefault="00900D9E">
            <w:pPr>
              <w:adjustRightInd w:val="0"/>
              <w:ind w:right="144"/>
              <w:rPr>
                <w:sz w:val="20"/>
              </w:rPr>
            </w:pPr>
            <w:r>
              <w:rPr>
                <w:sz w:val="20"/>
                <w:szCs w:val="20"/>
              </w:rPr>
              <w:t>17</w:t>
            </w:r>
          </w:p>
        </w:tc>
        <w:tc>
          <w:tcPr>
            <w:tcW w:w="144" w:type="dxa"/>
          </w:tcPr>
          <w:p w14:paraId="4F128822" w14:textId="77777777" w:rsidR="00900D9E" w:rsidRDefault="00900D9E">
            <w:pPr>
              <w:adjustRightInd w:val="0"/>
              <w:ind w:right="144"/>
              <w:rPr>
                <w:sz w:val="20"/>
              </w:rPr>
            </w:pPr>
            <w:r>
              <w:t> </w:t>
            </w:r>
          </w:p>
        </w:tc>
        <w:tc>
          <w:tcPr>
            <w:tcW w:w="4823" w:type="dxa"/>
            <w:gridSpan w:val="4"/>
          </w:tcPr>
          <w:p w14:paraId="14FD63C9" w14:textId="77777777" w:rsidR="00900D9E" w:rsidRDefault="00900D9E">
            <w:pPr>
              <w:adjustRightInd w:val="0"/>
              <w:ind w:right="144"/>
              <w:rPr>
                <w:sz w:val="20"/>
              </w:rPr>
            </w:pPr>
            <w:r>
              <w:rPr>
                <w:sz w:val="20"/>
                <w:szCs w:val="20"/>
              </w:rPr>
              <w:t>Security Not Supported</w:t>
            </w:r>
          </w:p>
        </w:tc>
      </w:tr>
      <w:tr w:rsidR="00900D9E" w14:paraId="03B09AC0" w14:textId="77777777">
        <w:trPr>
          <w:gridAfter w:val="1"/>
          <w:wAfter w:w="331" w:type="dxa"/>
        </w:trPr>
        <w:tc>
          <w:tcPr>
            <w:tcW w:w="3168" w:type="dxa"/>
            <w:gridSpan w:val="4"/>
          </w:tcPr>
          <w:p w14:paraId="3F1A7C5A" w14:textId="77777777" w:rsidR="00900D9E" w:rsidRDefault="00900D9E">
            <w:pPr>
              <w:adjustRightInd w:val="0"/>
              <w:ind w:right="144"/>
              <w:rPr>
                <w:sz w:val="20"/>
              </w:rPr>
            </w:pPr>
            <w:r>
              <w:rPr>
                <w:sz w:val="20"/>
                <w:szCs w:val="20"/>
              </w:rPr>
              <w:lastRenderedPageBreak/>
              <w:t xml:space="preserve"> </w:t>
            </w:r>
          </w:p>
        </w:tc>
        <w:tc>
          <w:tcPr>
            <w:tcW w:w="1367" w:type="dxa"/>
          </w:tcPr>
          <w:p w14:paraId="76216082" w14:textId="77777777" w:rsidR="00900D9E" w:rsidRDefault="00900D9E">
            <w:pPr>
              <w:adjustRightInd w:val="0"/>
              <w:ind w:right="144"/>
              <w:rPr>
                <w:sz w:val="20"/>
              </w:rPr>
            </w:pPr>
            <w:r>
              <w:rPr>
                <w:sz w:val="20"/>
                <w:szCs w:val="20"/>
              </w:rPr>
              <w:t>19</w:t>
            </w:r>
          </w:p>
        </w:tc>
        <w:tc>
          <w:tcPr>
            <w:tcW w:w="144" w:type="dxa"/>
          </w:tcPr>
          <w:p w14:paraId="798056EE" w14:textId="77777777" w:rsidR="00900D9E" w:rsidRDefault="00900D9E">
            <w:pPr>
              <w:adjustRightInd w:val="0"/>
              <w:ind w:right="144"/>
              <w:rPr>
                <w:sz w:val="20"/>
              </w:rPr>
            </w:pPr>
            <w:r>
              <w:t> </w:t>
            </w:r>
          </w:p>
        </w:tc>
        <w:tc>
          <w:tcPr>
            <w:tcW w:w="4823" w:type="dxa"/>
            <w:gridSpan w:val="4"/>
          </w:tcPr>
          <w:p w14:paraId="4B93E478" w14:textId="77777777" w:rsidR="00900D9E" w:rsidRDefault="00900D9E">
            <w:pPr>
              <w:adjustRightInd w:val="0"/>
              <w:ind w:right="144"/>
              <w:rPr>
                <w:sz w:val="20"/>
              </w:rPr>
            </w:pPr>
            <w:r>
              <w:rPr>
                <w:sz w:val="20"/>
                <w:szCs w:val="20"/>
              </w:rPr>
              <w:t>S1E Security End Segment Missing for S1S Security Start Segment</w:t>
            </w:r>
          </w:p>
        </w:tc>
      </w:tr>
      <w:tr w:rsidR="00900D9E" w14:paraId="6E7D1B1A" w14:textId="77777777">
        <w:trPr>
          <w:gridAfter w:val="1"/>
          <w:wAfter w:w="331" w:type="dxa"/>
        </w:trPr>
        <w:tc>
          <w:tcPr>
            <w:tcW w:w="3168" w:type="dxa"/>
            <w:gridSpan w:val="4"/>
          </w:tcPr>
          <w:p w14:paraId="292D7258" w14:textId="77777777" w:rsidR="00900D9E" w:rsidRDefault="00900D9E">
            <w:pPr>
              <w:adjustRightInd w:val="0"/>
              <w:ind w:right="144"/>
              <w:rPr>
                <w:sz w:val="20"/>
              </w:rPr>
            </w:pPr>
            <w:r>
              <w:rPr>
                <w:sz w:val="20"/>
                <w:szCs w:val="20"/>
              </w:rPr>
              <w:t xml:space="preserve"> </w:t>
            </w:r>
          </w:p>
        </w:tc>
        <w:tc>
          <w:tcPr>
            <w:tcW w:w="1367" w:type="dxa"/>
          </w:tcPr>
          <w:p w14:paraId="4F887575" w14:textId="77777777" w:rsidR="00900D9E" w:rsidRDefault="00900D9E">
            <w:pPr>
              <w:adjustRightInd w:val="0"/>
              <w:ind w:right="144"/>
              <w:rPr>
                <w:sz w:val="20"/>
              </w:rPr>
            </w:pPr>
            <w:r>
              <w:rPr>
                <w:sz w:val="20"/>
                <w:szCs w:val="20"/>
              </w:rPr>
              <w:t>20</w:t>
            </w:r>
          </w:p>
        </w:tc>
        <w:tc>
          <w:tcPr>
            <w:tcW w:w="144" w:type="dxa"/>
          </w:tcPr>
          <w:p w14:paraId="410EDB07" w14:textId="77777777" w:rsidR="00900D9E" w:rsidRDefault="00900D9E">
            <w:pPr>
              <w:adjustRightInd w:val="0"/>
              <w:ind w:right="144"/>
              <w:rPr>
                <w:sz w:val="20"/>
              </w:rPr>
            </w:pPr>
            <w:r>
              <w:t> </w:t>
            </w:r>
          </w:p>
        </w:tc>
        <w:tc>
          <w:tcPr>
            <w:tcW w:w="4823" w:type="dxa"/>
            <w:gridSpan w:val="4"/>
          </w:tcPr>
          <w:p w14:paraId="71F566FE" w14:textId="77777777" w:rsidR="00900D9E" w:rsidRDefault="00900D9E">
            <w:pPr>
              <w:adjustRightInd w:val="0"/>
              <w:ind w:right="144"/>
              <w:rPr>
                <w:sz w:val="20"/>
              </w:rPr>
            </w:pPr>
            <w:r>
              <w:rPr>
                <w:sz w:val="20"/>
                <w:szCs w:val="20"/>
              </w:rPr>
              <w:t>S1S Security Start Segment Missing for S1E Security End Segment</w:t>
            </w:r>
          </w:p>
        </w:tc>
      </w:tr>
      <w:tr w:rsidR="00900D9E" w14:paraId="1113001B" w14:textId="77777777">
        <w:trPr>
          <w:gridAfter w:val="1"/>
          <w:wAfter w:w="331" w:type="dxa"/>
        </w:trPr>
        <w:tc>
          <w:tcPr>
            <w:tcW w:w="3168" w:type="dxa"/>
            <w:gridSpan w:val="4"/>
          </w:tcPr>
          <w:p w14:paraId="5085A5F6" w14:textId="77777777" w:rsidR="00900D9E" w:rsidRDefault="00900D9E">
            <w:pPr>
              <w:adjustRightInd w:val="0"/>
              <w:ind w:right="144"/>
              <w:rPr>
                <w:sz w:val="20"/>
              </w:rPr>
            </w:pPr>
            <w:r>
              <w:rPr>
                <w:sz w:val="20"/>
                <w:szCs w:val="20"/>
              </w:rPr>
              <w:t xml:space="preserve"> </w:t>
            </w:r>
          </w:p>
        </w:tc>
        <w:tc>
          <w:tcPr>
            <w:tcW w:w="1367" w:type="dxa"/>
          </w:tcPr>
          <w:p w14:paraId="323CAF67" w14:textId="77777777" w:rsidR="00900D9E" w:rsidRDefault="00900D9E">
            <w:pPr>
              <w:adjustRightInd w:val="0"/>
              <w:ind w:right="144"/>
              <w:rPr>
                <w:sz w:val="20"/>
              </w:rPr>
            </w:pPr>
            <w:r>
              <w:rPr>
                <w:sz w:val="20"/>
                <w:szCs w:val="20"/>
              </w:rPr>
              <w:t>21</w:t>
            </w:r>
          </w:p>
        </w:tc>
        <w:tc>
          <w:tcPr>
            <w:tcW w:w="144" w:type="dxa"/>
          </w:tcPr>
          <w:p w14:paraId="5D21BE82" w14:textId="77777777" w:rsidR="00900D9E" w:rsidRDefault="00900D9E">
            <w:pPr>
              <w:adjustRightInd w:val="0"/>
              <w:ind w:right="144"/>
              <w:rPr>
                <w:sz w:val="20"/>
              </w:rPr>
            </w:pPr>
            <w:r>
              <w:t> </w:t>
            </w:r>
          </w:p>
        </w:tc>
        <w:tc>
          <w:tcPr>
            <w:tcW w:w="4823" w:type="dxa"/>
            <w:gridSpan w:val="4"/>
          </w:tcPr>
          <w:p w14:paraId="729674FD" w14:textId="77777777" w:rsidR="00900D9E" w:rsidRDefault="00900D9E">
            <w:pPr>
              <w:adjustRightInd w:val="0"/>
              <w:ind w:right="144"/>
              <w:rPr>
                <w:sz w:val="20"/>
              </w:rPr>
            </w:pPr>
            <w:r>
              <w:rPr>
                <w:sz w:val="20"/>
                <w:szCs w:val="20"/>
              </w:rPr>
              <w:t>S2E Security End Segment Missing for S2S Security Start Segment</w:t>
            </w:r>
          </w:p>
        </w:tc>
      </w:tr>
      <w:tr w:rsidR="00900D9E" w14:paraId="3C607259" w14:textId="77777777">
        <w:trPr>
          <w:gridAfter w:val="1"/>
          <w:wAfter w:w="331" w:type="dxa"/>
        </w:trPr>
        <w:tc>
          <w:tcPr>
            <w:tcW w:w="3168" w:type="dxa"/>
            <w:gridSpan w:val="4"/>
          </w:tcPr>
          <w:p w14:paraId="20F7B865" w14:textId="77777777" w:rsidR="00900D9E" w:rsidRDefault="00900D9E">
            <w:pPr>
              <w:adjustRightInd w:val="0"/>
              <w:ind w:right="144"/>
              <w:rPr>
                <w:sz w:val="20"/>
              </w:rPr>
            </w:pPr>
            <w:r>
              <w:rPr>
                <w:sz w:val="20"/>
                <w:szCs w:val="20"/>
              </w:rPr>
              <w:t xml:space="preserve"> </w:t>
            </w:r>
          </w:p>
        </w:tc>
        <w:tc>
          <w:tcPr>
            <w:tcW w:w="1367" w:type="dxa"/>
          </w:tcPr>
          <w:p w14:paraId="5A69B117" w14:textId="77777777" w:rsidR="00900D9E" w:rsidRDefault="00900D9E">
            <w:pPr>
              <w:adjustRightInd w:val="0"/>
              <w:ind w:right="144"/>
              <w:rPr>
                <w:sz w:val="20"/>
              </w:rPr>
            </w:pPr>
            <w:r>
              <w:rPr>
                <w:sz w:val="20"/>
                <w:szCs w:val="20"/>
              </w:rPr>
              <w:t>22</w:t>
            </w:r>
          </w:p>
        </w:tc>
        <w:tc>
          <w:tcPr>
            <w:tcW w:w="144" w:type="dxa"/>
          </w:tcPr>
          <w:p w14:paraId="23BB9440" w14:textId="77777777" w:rsidR="00900D9E" w:rsidRDefault="00900D9E">
            <w:pPr>
              <w:adjustRightInd w:val="0"/>
              <w:ind w:right="144"/>
              <w:rPr>
                <w:sz w:val="20"/>
              </w:rPr>
            </w:pPr>
            <w:r>
              <w:t> </w:t>
            </w:r>
          </w:p>
        </w:tc>
        <w:tc>
          <w:tcPr>
            <w:tcW w:w="4823" w:type="dxa"/>
            <w:gridSpan w:val="4"/>
          </w:tcPr>
          <w:p w14:paraId="6E332D5E" w14:textId="77777777" w:rsidR="00900D9E" w:rsidRDefault="00900D9E">
            <w:pPr>
              <w:adjustRightInd w:val="0"/>
              <w:ind w:right="144"/>
              <w:rPr>
                <w:sz w:val="20"/>
              </w:rPr>
            </w:pPr>
            <w:r>
              <w:rPr>
                <w:sz w:val="20"/>
                <w:szCs w:val="20"/>
              </w:rPr>
              <w:t>S2S Security Start Segment Missing for S2E Security End Segment</w:t>
            </w:r>
          </w:p>
        </w:tc>
      </w:tr>
      <w:tr w:rsidR="00900D9E" w14:paraId="74307A6A" w14:textId="77777777">
        <w:trPr>
          <w:gridAfter w:val="1"/>
          <w:wAfter w:w="331" w:type="dxa"/>
        </w:trPr>
        <w:tc>
          <w:tcPr>
            <w:tcW w:w="3168" w:type="dxa"/>
            <w:gridSpan w:val="4"/>
          </w:tcPr>
          <w:p w14:paraId="5B0F9C45" w14:textId="77777777" w:rsidR="00900D9E" w:rsidRDefault="00900D9E">
            <w:pPr>
              <w:adjustRightInd w:val="0"/>
              <w:ind w:right="144"/>
              <w:rPr>
                <w:sz w:val="20"/>
              </w:rPr>
            </w:pPr>
            <w:r>
              <w:rPr>
                <w:sz w:val="20"/>
                <w:szCs w:val="20"/>
              </w:rPr>
              <w:t xml:space="preserve"> </w:t>
            </w:r>
          </w:p>
        </w:tc>
        <w:tc>
          <w:tcPr>
            <w:tcW w:w="1367" w:type="dxa"/>
          </w:tcPr>
          <w:p w14:paraId="00EAD80A" w14:textId="77777777" w:rsidR="00900D9E" w:rsidRDefault="00900D9E">
            <w:pPr>
              <w:adjustRightInd w:val="0"/>
              <w:ind w:right="144"/>
              <w:rPr>
                <w:sz w:val="20"/>
              </w:rPr>
            </w:pPr>
            <w:r>
              <w:rPr>
                <w:sz w:val="20"/>
                <w:szCs w:val="20"/>
              </w:rPr>
              <w:t>23</w:t>
            </w:r>
          </w:p>
        </w:tc>
        <w:tc>
          <w:tcPr>
            <w:tcW w:w="144" w:type="dxa"/>
          </w:tcPr>
          <w:p w14:paraId="4C6EAA5C" w14:textId="77777777" w:rsidR="00900D9E" w:rsidRDefault="00900D9E">
            <w:pPr>
              <w:adjustRightInd w:val="0"/>
              <w:ind w:right="144"/>
              <w:rPr>
                <w:sz w:val="20"/>
              </w:rPr>
            </w:pPr>
            <w:r>
              <w:t> </w:t>
            </w:r>
          </w:p>
        </w:tc>
        <w:tc>
          <w:tcPr>
            <w:tcW w:w="4823" w:type="dxa"/>
            <w:gridSpan w:val="4"/>
          </w:tcPr>
          <w:p w14:paraId="4C8A6423" w14:textId="77777777" w:rsidR="00900D9E" w:rsidRDefault="00900D9E">
            <w:pPr>
              <w:adjustRightInd w:val="0"/>
              <w:ind w:right="144"/>
              <w:rPr>
                <w:sz w:val="20"/>
              </w:rPr>
            </w:pPr>
            <w:r>
              <w:rPr>
                <w:sz w:val="20"/>
                <w:szCs w:val="20"/>
              </w:rPr>
              <w:t>Transaction Set Control Number Not Unique within the Functional Group</w:t>
            </w:r>
          </w:p>
        </w:tc>
      </w:tr>
      <w:tr w:rsidR="00900D9E" w14:paraId="2D11DEA9" w14:textId="77777777">
        <w:trPr>
          <w:gridAfter w:val="1"/>
          <w:wAfter w:w="331" w:type="dxa"/>
        </w:trPr>
        <w:tc>
          <w:tcPr>
            <w:tcW w:w="3168" w:type="dxa"/>
            <w:gridSpan w:val="4"/>
          </w:tcPr>
          <w:p w14:paraId="02D51D56" w14:textId="77777777" w:rsidR="00900D9E" w:rsidRDefault="00900D9E">
            <w:pPr>
              <w:adjustRightInd w:val="0"/>
              <w:ind w:right="144"/>
              <w:rPr>
                <w:sz w:val="20"/>
              </w:rPr>
            </w:pPr>
            <w:r>
              <w:rPr>
                <w:sz w:val="20"/>
                <w:szCs w:val="20"/>
              </w:rPr>
              <w:t xml:space="preserve"> </w:t>
            </w:r>
          </w:p>
        </w:tc>
        <w:tc>
          <w:tcPr>
            <w:tcW w:w="1367" w:type="dxa"/>
          </w:tcPr>
          <w:p w14:paraId="44D32437" w14:textId="77777777" w:rsidR="00900D9E" w:rsidRDefault="00900D9E">
            <w:pPr>
              <w:adjustRightInd w:val="0"/>
              <w:ind w:right="144"/>
              <w:rPr>
                <w:sz w:val="20"/>
              </w:rPr>
            </w:pPr>
            <w:r>
              <w:rPr>
                <w:sz w:val="20"/>
                <w:szCs w:val="20"/>
              </w:rPr>
              <w:t>24</w:t>
            </w:r>
          </w:p>
        </w:tc>
        <w:tc>
          <w:tcPr>
            <w:tcW w:w="144" w:type="dxa"/>
          </w:tcPr>
          <w:p w14:paraId="73211FC1" w14:textId="77777777" w:rsidR="00900D9E" w:rsidRDefault="00900D9E">
            <w:pPr>
              <w:adjustRightInd w:val="0"/>
              <w:ind w:right="144"/>
              <w:rPr>
                <w:sz w:val="20"/>
              </w:rPr>
            </w:pPr>
            <w:r>
              <w:t> </w:t>
            </w:r>
          </w:p>
        </w:tc>
        <w:tc>
          <w:tcPr>
            <w:tcW w:w="4823" w:type="dxa"/>
            <w:gridSpan w:val="4"/>
          </w:tcPr>
          <w:p w14:paraId="58CC34C9" w14:textId="77777777" w:rsidR="00900D9E" w:rsidRDefault="00900D9E">
            <w:pPr>
              <w:adjustRightInd w:val="0"/>
              <w:ind w:right="144"/>
              <w:rPr>
                <w:sz w:val="20"/>
              </w:rPr>
            </w:pPr>
            <w:r>
              <w:rPr>
                <w:sz w:val="20"/>
                <w:szCs w:val="20"/>
              </w:rPr>
              <w:t>S3E Security End Segment Missing for S3S Security Start Segment</w:t>
            </w:r>
          </w:p>
        </w:tc>
      </w:tr>
      <w:tr w:rsidR="00900D9E" w14:paraId="7835426E" w14:textId="77777777">
        <w:trPr>
          <w:gridAfter w:val="1"/>
          <w:wAfter w:w="331" w:type="dxa"/>
        </w:trPr>
        <w:tc>
          <w:tcPr>
            <w:tcW w:w="3168" w:type="dxa"/>
            <w:gridSpan w:val="4"/>
          </w:tcPr>
          <w:p w14:paraId="2197B27E" w14:textId="77777777" w:rsidR="00900D9E" w:rsidRDefault="00900D9E">
            <w:pPr>
              <w:adjustRightInd w:val="0"/>
              <w:ind w:right="144"/>
              <w:rPr>
                <w:sz w:val="20"/>
              </w:rPr>
            </w:pPr>
            <w:r>
              <w:rPr>
                <w:sz w:val="20"/>
                <w:szCs w:val="20"/>
              </w:rPr>
              <w:t xml:space="preserve"> </w:t>
            </w:r>
          </w:p>
        </w:tc>
        <w:tc>
          <w:tcPr>
            <w:tcW w:w="1367" w:type="dxa"/>
          </w:tcPr>
          <w:p w14:paraId="53A74EFC" w14:textId="77777777" w:rsidR="00900D9E" w:rsidRDefault="00900D9E">
            <w:pPr>
              <w:adjustRightInd w:val="0"/>
              <w:ind w:right="144"/>
              <w:rPr>
                <w:sz w:val="20"/>
              </w:rPr>
            </w:pPr>
            <w:r>
              <w:rPr>
                <w:sz w:val="20"/>
                <w:szCs w:val="20"/>
              </w:rPr>
              <w:t>25</w:t>
            </w:r>
          </w:p>
        </w:tc>
        <w:tc>
          <w:tcPr>
            <w:tcW w:w="144" w:type="dxa"/>
          </w:tcPr>
          <w:p w14:paraId="548DF0C3" w14:textId="77777777" w:rsidR="00900D9E" w:rsidRDefault="00900D9E">
            <w:pPr>
              <w:adjustRightInd w:val="0"/>
              <w:ind w:right="144"/>
              <w:rPr>
                <w:sz w:val="20"/>
              </w:rPr>
            </w:pPr>
            <w:r>
              <w:t> </w:t>
            </w:r>
          </w:p>
        </w:tc>
        <w:tc>
          <w:tcPr>
            <w:tcW w:w="4823" w:type="dxa"/>
            <w:gridSpan w:val="4"/>
          </w:tcPr>
          <w:p w14:paraId="645A5329" w14:textId="77777777" w:rsidR="00900D9E" w:rsidRDefault="00900D9E">
            <w:pPr>
              <w:adjustRightInd w:val="0"/>
              <w:ind w:right="144"/>
              <w:rPr>
                <w:sz w:val="20"/>
              </w:rPr>
            </w:pPr>
            <w:r>
              <w:rPr>
                <w:sz w:val="20"/>
                <w:szCs w:val="20"/>
              </w:rPr>
              <w:t>S3S Security Start Segment Missing for S3E Security End Segment</w:t>
            </w:r>
          </w:p>
        </w:tc>
      </w:tr>
      <w:tr w:rsidR="00900D9E" w14:paraId="64585D6B" w14:textId="77777777">
        <w:trPr>
          <w:gridAfter w:val="1"/>
          <w:wAfter w:w="331" w:type="dxa"/>
        </w:trPr>
        <w:tc>
          <w:tcPr>
            <w:tcW w:w="3168" w:type="dxa"/>
            <w:gridSpan w:val="4"/>
          </w:tcPr>
          <w:p w14:paraId="2E425D70" w14:textId="77777777" w:rsidR="00900D9E" w:rsidRDefault="00900D9E">
            <w:pPr>
              <w:adjustRightInd w:val="0"/>
              <w:ind w:right="144"/>
              <w:rPr>
                <w:sz w:val="20"/>
              </w:rPr>
            </w:pPr>
            <w:r>
              <w:rPr>
                <w:sz w:val="20"/>
                <w:szCs w:val="20"/>
              </w:rPr>
              <w:t xml:space="preserve"> </w:t>
            </w:r>
          </w:p>
        </w:tc>
        <w:tc>
          <w:tcPr>
            <w:tcW w:w="1367" w:type="dxa"/>
          </w:tcPr>
          <w:p w14:paraId="430765AF" w14:textId="77777777" w:rsidR="00900D9E" w:rsidRDefault="00900D9E">
            <w:pPr>
              <w:adjustRightInd w:val="0"/>
              <w:ind w:right="144"/>
              <w:rPr>
                <w:sz w:val="20"/>
              </w:rPr>
            </w:pPr>
            <w:r>
              <w:rPr>
                <w:sz w:val="20"/>
                <w:szCs w:val="20"/>
              </w:rPr>
              <w:t>26</w:t>
            </w:r>
          </w:p>
        </w:tc>
        <w:tc>
          <w:tcPr>
            <w:tcW w:w="144" w:type="dxa"/>
          </w:tcPr>
          <w:p w14:paraId="0DD4B5CE" w14:textId="77777777" w:rsidR="00900D9E" w:rsidRDefault="00900D9E">
            <w:pPr>
              <w:adjustRightInd w:val="0"/>
              <w:ind w:right="144"/>
              <w:rPr>
                <w:sz w:val="20"/>
              </w:rPr>
            </w:pPr>
            <w:r>
              <w:t> </w:t>
            </w:r>
          </w:p>
        </w:tc>
        <w:tc>
          <w:tcPr>
            <w:tcW w:w="4823" w:type="dxa"/>
            <w:gridSpan w:val="4"/>
          </w:tcPr>
          <w:p w14:paraId="344F6166" w14:textId="77777777" w:rsidR="00900D9E" w:rsidRDefault="00900D9E">
            <w:pPr>
              <w:adjustRightInd w:val="0"/>
              <w:ind w:right="144"/>
              <w:rPr>
                <w:sz w:val="20"/>
              </w:rPr>
            </w:pPr>
            <w:r>
              <w:rPr>
                <w:sz w:val="20"/>
                <w:szCs w:val="20"/>
              </w:rPr>
              <w:t>S4E Security End Segment Missing for S4S Security Start Segment</w:t>
            </w:r>
          </w:p>
        </w:tc>
      </w:tr>
      <w:tr w:rsidR="00900D9E" w14:paraId="27104819" w14:textId="77777777">
        <w:trPr>
          <w:gridAfter w:val="1"/>
          <w:wAfter w:w="331" w:type="dxa"/>
        </w:trPr>
        <w:tc>
          <w:tcPr>
            <w:tcW w:w="3168" w:type="dxa"/>
            <w:gridSpan w:val="4"/>
          </w:tcPr>
          <w:p w14:paraId="2D04CA22" w14:textId="77777777" w:rsidR="00900D9E" w:rsidRDefault="00900D9E">
            <w:pPr>
              <w:adjustRightInd w:val="0"/>
              <w:ind w:right="144"/>
              <w:rPr>
                <w:sz w:val="20"/>
              </w:rPr>
            </w:pPr>
            <w:r>
              <w:rPr>
                <w:sz w:val="20"/>
                <w:szCs w:val="20"/>
              </w:rPr>
              <w:t xml:space="preserve"> </w:t>
            </w:r>
          </w:p>
        </w:tc>
        <w:tc>
          <w:tcPr>
            <w:tcW w:w="1367" w:type="dxa"/>
          </w:tcPr>
          <w:p w14:paraId="2BCB4249" w14:textId="77777777" w:rsidR="00900D9E" w:rsidRDefault="00900D9E">
            <w:pPr>
              <w:adjustRightInd w:val="0"/>
              <w:ind w:right="144"/>
              <w:rPr>
                <w:sz w:val="20"/>
              </w:rPr>
            </w:pPr>
            <w:r>
              <w:rPr>
                <w:sz w:val="20"/>
                <w:szCs w:val="20"/>
              </w:rPr>
              <w:t>27</w:t>
            </w:r>
          </w:p>
        </w:tc>
        <w:tc>
          <w:tcPr>
            <w:tcW w:w="144" w:type="dxa"/>
          </w:tcPr>
          <w:p w14:paraId="2FBAAC62" w14:textId="77777777" w:rsidR="00900D9E" w:rsidRDefault="00900D9E">
            <w:pPr>
              <w:adjustRightInd w:val="0"/>
              <w:ind w:right="144"/>
              <w:rPr>
                <w:sz w:val="20"/>
              </w:rPr>
            </w:pPr>
            <w:r>
              <w:t> </w:t>
            </w:r>
          </w:p>
        </w:tc>
        <w:tc>
          <w:tcPr>
            <w:tcW w:w="4823" w:type="dxa"/>
            <w:gridSpan w:val="4"/>
          </w:tcPr>
          <w:p w14:paraId="2773F87B" w14:textId="77777777" w:rsidR="00900D9E" w:rsidRDefault="00900D9E">
            <w:pPr>
              <w:adjustRightInd w:val="0"/>
              <w:ind w:right="144"/>
              <w:rPr>
                <w:sz w:val="20"/>
              </w:rPr>
            </w:pPr>
            <w:r>
              <w:rPr>
                <w:sz w:val="20"/>
                <w:szCs w:val="20"/>
              </w:rPr>
              <w:t>S4S Security Start Segment Missing for S4E Security End Segment</w:t>
            </w:r>
          </w:p>
        </w:tc>
      </w:tr>
      <w:tr w:rsidR="00900D9E" w14:paraId="1314C68E" w14:textId="77777777">
        <w:tc>
          <w:tcPr>
            <w:tcW w:w="1007" w:type="dxa"/>
          </w:tcPr>
          <w:p w14:paraId="36AAB083" w14:textId="77777777" w:rsidR="00900D9E" w:rsidRDefault="00900D9E">
            <w:pPr>
              <w:adjustRightInd w:val="0"/>
              <w:ind w:right="144"/>
              <w:rPr>
                <w:sz w:val="20"/>
              </w:rPr>
            </w:pPr>
            <w:r>
              <w:t> </w:t>
            </w:r>
          </w:p>
        </w:tc>
        <w:tc>
          <w:tcPr>
            <w:tcW w:w="1080" w:type="dxa"/>
          </w:tcPr>
          <w:p w14:paraId="4D426BBA" w14:textId="77777777" w:rsidR="00900D9E" w:rsidRDefault="00900D9E">
            <w:pPr>
              <w:adjustRightInd w:val="0"/>
              <w:ind w:right="144"/>
              <w:jc w:val="center"/>
              <w:rPr>
                <w:sz w:val="20"/>
              </w:rPr>
            </w:pPr>
            <w:r>
              <w:rPr>
                <w:b/>
                <w:bCs/>
                <w:sz w:val="20"/>
                <w:szCs w:val="20"/>
              </w:rPr>
              <w:t>AK503</w:t>
            </w:r>
          </w:p>
        </w:tc>
        <w:tc>
          <w:tcPr>
            <w:tcW w:w="892" w:type="dxa"/>
          </w:tcPr>
          <w:p w14:paraId="082BAC1F" w14:textId="77777777" w:rsidR="00900D9E" w:rsidRDefault="00900D9E">
            <w:pPr>
              <w:adjustRightInd w:val="0"/>
              <w:ind w:right="144"/>
              <w:jc w:val="center"/>
              <w:rPr>
                <w:sz w:val="20"/>
              </w:rPr>
            </w:pPr>
            <w:r>
              <w:rPr>
                <w:b/>
                <w:bCs/>
                <w:sz w:val="20"/>
                <w:szCs w:val="20"/>
              </w:rPr>
              <w:t>718</w:t>
            </w:r>
          </w:p>
        </w:tc>
        <w:tc>
          <w:tcPr>
            <w:tcW w:w="4968" w:type="dxa"/>
            <w:gridSpan w:val="4"/>
          </w:tcPr>
          <w:p w14:paraId="0E76C3CF" w14:textId="77777777" w:rsidR="00900D9E" w:rsidRDefault="00900D9E">
            <w:pPr>
              <w:adjustRightInd w:val="0"/>
              <w:ind w:right="144"/>
              <w:rPr>
                <w:sz w:val="20"/>
              </w:rPr>
            </w:pPr>
            <w:r>
              <w:rPr>
                <w:b/>
                <w:bCs/>
                <w:sz w:val="20"/>
                <w:szCs w:val="20"/>
              </w:rPr>
              <w:t>Transaction Set Syntax Error Code</w:t>
            </w:r>
          </w:p>
        </w:tc>
        <w:tc>
          <w:tcPr>
            <w:tcW w:w="432" w:type="dxa"/>
          </w:tcPr>
          <w:p w14:paraId="7D42858E" w14:textId="77777777" w:rsidR="00900D9E" w:rsidRDefault="00900D9E">
            <w:pPr>
              <w:adjustRightInd w:val="0"/>
              <w:ind w:right="144"/>
              <w:jc w:val="center"/>
              <w:rPr>
                <w:sz w:val="20"/>
              </w:rPr>
            </w:pPr>
            <w:r>
              <w:rPr>
                <w:b/>
                <w:bCs/>
                <w:sz w:val="20"/>
                <w:szCs w:val="20"/>
              </w:rPr>
              <w:t>O</w:t>
            </w:r>
          </w:p>
        </w:tc>
        <w:tc>
          <w:tcPr>
            <w:tcW w:w="144" w:type="dxa"/>
          </w:tcPr>
          <w:p w14:paraId="7C0AA2FA" w14:textId="77777777" w:rsidR="00900D9E" w:rsidRDefault="00900D9E">
            <w:pPr>
              <w:adjustRightInd w:val="0"/>
              <w:ind w:right="144"/>
              <w:jc w:val="center"/>
              <w:rPr>
                <w:sz w:val="20"/>
              </w:rPr>
            </w:pPr>
            <w:r>
              <w:t> </w:t>
            </w:r>
          </w:p>
        </w:tc>
        <w:tc>
          <w:tcPr>
            <w:tcW w:w="1440" w:type="dxa"/>
            <w:gridSpan w:val="2"/>
          </w:tcPr>
          <w:p w14:paraId="3F1B3D8B" w14:textId="77777777" w:rsidR="00900D9E" w:rsidRDefault="00900D9E">
            <w:pPr>
              <w:adjustRightInd w:val="0"/>
              <w:ind w:right="144"/>
              <w:rPr>
                <w:sz w:val="20"/>
              </w:rPr>
            </w:pPr>
            <w:r>
              <w:rPr>
                <w:b/>
                <w:bCs/>
                <w:sz w:val="20"/>
                <w:szCs w:val="20"/>
              </w:rPr>
              <w:t>ID 1/3</w:t>
            </w:r>
          </w:p>
        </w:tc>
      </w:tr>
      <w:tr w:rsidR="00900D9E" w14:paraId="1EEC72DD" w14:textId="77777777">
        <w:trPr>
          <w:gridAfter w:val="1"/>
          <w:wAfter w:w="330" w:type="dxa"/>
        </w:trPr>
        <w:tc>
          <w:tcPr>
            <w:tcW w:w="2980" w:type="dxa"/>
            <w:gridSpan w:val="3"/>
          </w:tcPr>
          <w:p w14:paraId="1F11ECE3" w14:textId="77777777" w:rsidR="00900D9E" w:rsidRDefault="00900D9E">
            <w:pPr>
              <w:adjustRightInd w:val="0"/>
              <w:ind w:right="144"/>
              <w:rPr>
                <w:sz w:val="20"/>
              </w:rPr>
            </w:pPr>
            <w:r>
              <w:t> </w:t>
            </w:r>
          </w:p>
        </w:tc>
        <w:tc>
          <w:tcPr>
            <w:tcW w:w="6523" w:type="dxa"/>
            <w:gridSpan w:val="7"/>
          </w:tcPr>
          <w:p w14:paraId="0DB975E4" w14:textId="77777777" w:rsidR="00900D9E" w:rsidRDefault="00900D9E">
            <w:pPr>
              <w:adjustRightInd w:val="0"/>
              <w:ind w:right="144"/>
              <w:rPr>
                <w:sz w:val="20"/>
              </w:rPr>
            </w:pPr>
            <w:r>
              <w:rPr>
                <w:sz w:val="20"/>
                <w:szCs w:val="20"/>
              </w:rPr>
              <w:t>Code indicating error found based on the syntax editing of a transaction set</w:t>
            </w:r>
          </w:p>
        </w:tc>
      </w:tr>
      <w:tr w:rsidR="00900D9E" w14:paraId="56008294" w14:textId="77777777">
        <w:trPr>
          <w:gridAfter w:val="1"/>
          <w:wAfter w:w="331" w:type="dxa"/>
        </w:trPr>
        <w:tc>
          <w:tcPr>
            <w:tcW w:w="3168" w:type="dxa"/>
            <w:gridSpan w:val="4"/>
          </w:tcPr>
          <w:p w14:paraId="6FFF4340" w14:textId="77777777" w:rsidR="00900D9E" w:rsidRDefault="00900D9E">
            <w:pPr>
              <w:adjustRightInd w:val="0"/>
              <w:ind w:right="144"/>
              <w:rPr>
                <w:sz w:val="20"/>
              </w:rPr>
            </w:pPr>
            <w:r>
              <w:rPr>
                <w:sz w:val="20"/>
                <w:szCs w:val="20"/>
              </w:rPr>
              <w:t xml:space="preserve"> </w:t>
            </w:r>
          </w:p>
        </w:tc>
        <w:tc>
          <w:tcPr>
            <w:tcW w:w="1367" w:type="dxa"/>
          </w:tcPr>
          <w:p w14:paraId="2EC3EC95" w14:textId="77777777" w:rsidR="00900D9E" w:rsidRDefault="00900D9E">
            <w:pPr>
              <w:adjustRightInd w:val="0"/>
              <w:ind w:right="144"/>
              <w:rPr>
                <w:sz w:val="20"/>
              </w:rPr>
            </w:pPr>
            <w:r>
              <w:rPr>
                <w:sz w:val="20"/>
                <w:szCs w:val="20"/>
              </w:rPr>
              <w:t>1</w:t>
            </w:r>
          </w:p>
        </w:tc>
        <w:tc>
          <w:tcPr>
            <w:tcW w:w="144" w:type="dxa"/>
          </w:tcPr>
          <w:p w14:paraId="2D57CD32" w14:textId="77777777" w:rsidR="00900D9E" w:rsidRDefault="00900D9E">
            <w:pPr>
              <w:adjustRightInd w:val="0"/>
              <w:ind w:right="144"/>
              <w:rPr>
                <w:sz w:val="20"/>
              </w:rPr>
            </w:pPr>
            <w:r>
              <w:t> </w:t>
            </w:r>
          </w:p>
        </w:tc>
        <w:tc>
          <w:tcPr>
            <w:tcW w:w="4823" w:type="dxa"/>
            <w:gridSpan w:val="4"/>
          </w:tcPr>
          <w:p w14:paraId="1C67D26E" w14:textId="77777777" w:rsidR="00900D9E" w:rsidRDefault="00900D9E">
            <w:pPr>
              <w:adjustRightInd w:val="0"/>
              <w:ind w:right="144"/>
              <w:rPr>
                <w:sz w:val="20"/>
              </w:rPr>
            </w:pPr>
            <w:r>
              <w:rPr>
                <w:sz w:val="20"/>
                <w:szCs w:val="20"/>
              </w:rPr>
              <w:t>Transaction Set Not Supported</w:t>
            </w:r>
          </w:p>
        </w:tc>
      </w:tr>
      <w:tr w:rsidR="00900D9E" w14:paraId="3E1CEE2B" w14:textId="77777777">
        <w:trPr>
          <w:gridAfter w:val="1"/>
          <w:wAfter w:w="331" w:type="dxa"/>
        </w:trPr>
        <w:tc>
          <w:tcPr>
            <w:tcW w:w="3168" w:type="dxa"/>
            <w:gridSpan w:val="4"/>
          </w:tcPr>
          <w:p w14:paraId="6C9E3F94" w14:textId="77777777" w:rsidR="00900D9E" w:rsidRDefault="00900D9E">
            <w:pPr>
              <w:adjustRightInd w:val="0"/>
              <w:ind w:right="144"/>
              <w:rPr>
                <w:sz w:val="20"/>
              </w:rPr>
            </w:pPr>
            <w:r>
              <w:rPr>
                <w:sz w:val="20"/>
                <w:szCs w:val="20"/>
              </w:rPr>
              <w:t xml:space="preserve"> </w:t>
            </w:r>
          </w:p>
        </w:tc>
        <w:tc>
          <w:tcPr>
            <w:tcW w:w="1367" w:type="dxa"/>
          </w:tcPr>
          <w:p w14:paraId="0DFA0C7A" w14:textId="77777777" w:rsidR="00900D9E" w:rsidRDefault="00900D9E">
            <w:pPr>
              <w:adjustRightInd w:val="0"/>
              <w:ind w:right="144"/>
              <w:rPr>
                <w:sz w:val="20"/>
              </w:rPr>
            </w:pPr>
            <w:r>
              <w:rPr>
                <w:sz w:val="20"/>
                <w:szCs w:val="20"/>
              </w:rPr>
              <w:t>2</w:t>
            </w:r>
          </w:p>
        </w:tc>
        <w:tc>
          <w:tcPr>
            <w:tcW w:w="144" w:type="dxa"/>
          </w:tcPr>
          <w:p w14:paraId="4CBD539A" w14:textId="77777777" w:rsidR="00900D9E" w:rsidRDefault="00900D9E">
            <w:pPr>
              <w:adjustRightInd w:val="0"/>
              <w:ind w:right="144"/>
              <w:rPr>
                <w:sz w:val="20"/>
              </w:rPr>
            </w:pPr>
            <w:r>
              <w:t> </w:t>
            </w:r>
          </w:p>
        </w:tc>
        <w:tc>
          <w:tcPr>
            <w:tcW w:w="4823" w:type="dxa"/>
            <w:gridSpan w:val="4"/>
          </w:tcPr>
          <w:p w14:paraId="163D0607" w14:textId="77777777" w:rsidR="00900D9E" w:rsidRDefault="00900D9E">
            <w:pPr>
              <w:adjustRightInd w:val="0"/>
              <w:ind w:right="144"/>
              <w:rPr>
                <w:sz w:val="20"/>
              </w:rPr>
            </w:pPr>
            <w:r>
              <w:rPr>
                <w:sz w:val="20"/>
                <w:szCs w:val="20"/>
              </w:rPr>
              <w:t>Transaction Set Trailer Missing</w:t>
            </w:r>
          </w:p>
        </w:tc>
      </w:tr>
      <w:tr w:rsidR="00900D9E" w14:paraId="2868F6D7" w14:textId="77777777">
        <w:trPr>
          <w:gridAfter w:val="1"/>
          <w:wAfter w:w="331" w:type="dxa"/>
        </w:trPr>
        <w:tc>
          <w:tcPr>
            <w:tcW w:w="3168" w:type="dxa"/>
            <w:gridSpan w:val="4"/>
          </w:tcPr>
          <w:p w14:paraId="76E9C73A" w14:textId="77777777" w:rsidR="00900D9E" w:rsidRDefault="00900D9E">
            <w:pPr>
              <w:adjustRightInd w:val="0"/>
              <w:ind w:right="144"/>
              <w:rPr>
                <w:sz w:val="20"/>
              </w:rPr>
            </w:pPr>
            <w:r>
              <w:rPr>
                <w:sz w:val="20"/>
                <w:szCs w:val="20"/>
              </w:rPr>
              <w:t xml:space="preserve"> </w:t>
            </w:r>
          </w:p>
        </w:tc>
        <w:tc>
          <w:tcPr>
            <w:tcW w:w="1367" w:type="dxa"/>
          </w:tcPr>
          <w:p w14:paraId="018CF396" w14:textId="77777777" w:rsidR="00900D9E" w:rsidRDefault="00900D9E">
            <w:pPr>
              <w:adjustRightInd w:val="0"/>
              <w:ind w:right="144"/>
              <w:rPr>
                <w:sz w:val="20"/>
              </w:rPr>
            </w:pPr>
            <w:r>
              <w:rPr>
                <w:sz w:val="20"/>
                <w:szCs w:val="20"/>
              </w:rPr>
              <w:t>3</w:t>
            </w:r>
          </w:p>
        </w:tc>
        <w:tc>
          <w:tcPr>
            <w:tcW w:w="144" w:type="dxa"/>
          </w:tcPr>
          <w:p w14:paraId="17696A2E" w14:textId="77777777" w:rsidR="00900D9E" w:rsidRDefault="00900D9E">
            <w:pPr>
              <w:adjustRightInd w:val="0"/>
              <w:ind w:right="144"/>
              <w:rPr>
                <w:sz w:val="20"/>
              </w:rPr>
            </w:pPr>
            <w:r>
              <w:t> </w:t>
            </w:r>
          </w:p>
        </w:tc>
        <w:tc>
          <w:tcPr>
            <w:tcW w:w="4823" w:type="dxa"/>
            <w:gridSpan w:val="4"/>
          </w:tcPr>
          <w:p w14:paraId="421B3264" w14:textId="77777777" w:rsidR="00900D9E" w:rsidRDefault="00900D9E">
            <w:pPr>
              <w:adjustRightInd w:val="0"/>
              <w:ind w:right="144"/>
              <w:rPr>
                <w:sz w:val="20"/>
              </w:rPr>
            </w:pPr>
            <w:r>
              <w:rPr>
                <w:sz w:val="20"/>
                <w:szCs w:val="20"/>
              </w:rPr>
              <w:t>Transaction Set Control Number in Header and Trailer Do Not Match</w:t>
            </w:r>
          </w:p>
        </w:tc>
      </w:tr>
      <w:tr w:rsidR="00900D9E" w14:paraId="38855263" w14:textId="77777777">
        <w:trPr>
          <w:gridAfter w:val="1"/>
          <w:wAfter w:w="331" w:type="dxa"/>
        </w:trPr>
        <w:tc>
          <w:tcPr>
            <w:tcW w:w="3168" w:type="dxa"/>
            <w:gridSpan w:val="4"/>
          </w:tcPr>
          <w:p w14:paraId="5DD2636E" w14:textId="77777777" w:rsidR="00900D9E" w:rsidRDefault="00900D9E">
            <w:pPr>
              <w:adjustRightInd w:val="0"/>
              <w:ind w:right="144"/>
              <w:rPr>
                <w:sz w:val="20"/>
              </w:rPr>
            </w:pPr>
            <w:r>
              <w:rPr>
                <w:sz w:val="20"/>
                <w:szCs w:val="20"/>
              </w:rPr>
              <w:t xml:space="preserve"> </w:t>
            </w:r>
          </w:p>
        </w:tc>
        <w:tc>
          <w:tcPr>
            <w:tcW w:w="1367" w:type="dxa"/>
          </w:tcPr>
          <w:p w14:paraId="6B3D5E2E" w14:textId="77777777" w:rsidR="00900D9E" w:rsidRDefault="00900D9E">
            <w:pPr>
              <w:adjustRightInd w:val="0"/>
              <w:ind w:right="144"/>
              <w:rPr>
                <w:sz w:val="20"/>
              </w:rPr>
            </w:pPr>
            <w:r>
              <w:rPr>
                <w:sz w:val="20"/>
                <w:szCs w:val="20"/>
              </w:rPr>
              <w:t>4</w:t>
            </w:r>
          </w:p>
        </w:tc>
        <w:tc>
          <w:tcPr>
            <w:tcW w:w="144" w:type="dxa"/>
          </w:tcPr>
          <w:p w14:paraId="2C530824" w14:textId="77777777" w:rsidR="00900D9E" w:rsidRDefault="00900D9E">
            <w:pPr>
              <w:adjustRightInd w:val="0"/>
              <w:ind w:right="144"/>
              <w:rPr>
                <w:sz w:val="20"/>
              </w:rPr>
            </w:pPr>
            <w:r>
              <w:t> </w:t>
            </w:r>
          </w:p>
        </w:tc>
        <w:tc>
          <w:tcPr>
            <w:tcW w:w="4823" w:type="dxa"/>
            <w:gridSpan w:val="4"/>
          </w:tcPr>
          <w:p w14:paraId="086C299E" w14:textId="77777777" w:rsidR="00900D9E" w:rsidRDefault="00900D9E">
            <w:pPr>
              <w:adjustRightInd w:val="0"/>
              <w:ind w:right="144"/>
              <w:rPr>
                <w:sz w:val="20"/>
              </w:rPr>
            </w:pPr>
            <w:r>
              <w:rPr>
                <w:sz w:val="20"/>
                <w:szCs w:val="20"/>
              </w:rPr>
              <w:t>Number of Included Segments Does Not Match Actual Count</w:t>
            </w:r>
          </w:p>
        </w:tc>
      </w:tr>
      <w:tr w:rsidR="00900D9E" w14:paraId="2903CAC2" w14:textId="77777777">
        <w:trPr>
          <w:gridAfter w:val="1"/>
          <w:wAfter w:w="331" w:type="dxa"/>
        </w:trPr>
        <w:tc>
          <w:tcPr>
            <w:tcW w:w="3168" w:type="dxa"/>
            <w:gridSpan w:val="4"/>
          </w:tcPr>
          <w:p w14:paraId="6DB67E72" w14:textId="77777777" w:rsidR="00900D9E" w:rsidRDefault="00900D9E">
            <w:pPr>
              <w:adjustRightInd w:val="0"/>
              <w:ind w:right="144"/>
              <w:rPr>
                <w:sz w:val="20"/>
              </w:rPr>
            </w:pPr>
            <w:r>
              <w:rPr>
                <w:sz w:val="20"/>
                <w:szCs w:val="20"/>
              </w:rPr>
              <w:t xml:space="preserve"> </w:t>
            </w:r>
          </w:p>
        </w:tc>
        <w:tc>
          <w:tcPr>
            <w:tcW w:w="1367" w:type="dxa"/>
          </w:tcPr>
          <w:p w14:paraId="0D1DDD7E" w14:textId="77777777" w:rsidR="00900D9E" w:rsidRDefault="00900D9E">
            <w:pPr>
              <w:adjustRightInd w:val="0"/>
              <w:ind w:right="144"/>
              <w:rPr>
                <w:sz w:val="20"/>
              </w:rPr>
            </w:pPr>
            <w:r>
              <w:rPr>
                <w:sz w:val="20"/>
                <w:szCs w:val="20"/>
              </w:rPr>
              <w:t>5</w:t>
            </w:r>
          </w:p>
        </w:tc>
        <w:tc>
          <w:tcPr>
            <w:tcW w:w="144" w:type="dxa"/>
          </w:tcPr>
          <w:p w14:paraId="4DC6EAD6" w14:textId="77777777" w:rsidR="00900D9E" w:rsidRDefault="00900D9E">
            <w:pPr>
              <w:adjustRightInd w:val="0"/>
              <w:ind w:right="144"/>
              <w:rPr>
                <w:sz w:val="20"/>
              </w:rPr>
            </w:pPr>
            <w:r>
              <w:t> </w:t>
            </w:r>
          </w:p>
        </w:tc>
        <w:tc>
          <w:tcPr>
            <w:tcW w:w="4823" w:type="dxa"/>
            <w:gridSpan w:val="4"/>
          </w:tcPr>
          <w:p w14:paraId="632BF931" w14:textId="77777777" w:rsidR="00900D9E" w:rsidRDefault="00900D9E">
            <w:pPr>
              <w:adjustRightInd w:val="0"/>
              <w:ind w:right="144"/>
              <w:rPr>
                <w:sz w:val="20"/>
              </w:rPr>
            </w:pPr>
            <w:r>
              <w:rPr>
                <w:sz w:val="20"/>
                <w:szCs w:val="20"/>
              </w:rPr>
              <w:t>One or More Segments in Error</w:t>
            </w:r>
          </w:p>
        </w:tc>
      </w:tr>
      <w:tr w:rsidR="00900D9E" w14:paraId="3C1FA3BD" w14:textId="77777777">
        <w:trPr>
          <w:gridAfter w:val="1"/>
          <w:wAfter w:w="331" w:type="dxa"/>
        </w:trPr>
        <w:tc>
          <w:tcPr>
            <w:tcW w:w="3168" w:type="dxa"/>
            <w:gridSpan w:val="4"/>
          </w:tcPr>
          <w:p w14:paraId="118634EB" w14:textId="77777777" w:rsidR="00900D9E" w:rsidRDefault="00900D9E">
            <w:pPr>
              <w:adjustRightInd w:val="0"/>
              <w:ind w:right="144"/>
              <w:rPr>
                <w:sz w:val="20"/>
              </w:rPr>
            </w:pPr>
            <w:r>
              <w:rPr>
                <w:sz w:val="20"/>
                <w:szCs w:val="20"/>
              </w:rPr>
              <w:t xml:space="preserve"> </w:t>
            </w:r>
          </w:p>
        </w:tc>
        <w:tc>
          <w:tcPr>
            <w:tcW w:w="1367" w:type="dxa"/>
          </w:tcPr>
          <w:p w14:paraId="64A8D6F0" w14:textId="77777777" w:rsidR="00900D9E" w:rsidRDefault="00900D9E">
            <w:pPr>
              <w:adjustRightInd w:val="0"/>
              <w:ind w:right="144"/>
              <w:rPr>
                <w:sz w:val="20"/>
              </w:rPr>
            </w:pPr>
            <w:r>
              <w:rPr>
                <w:sz w:val="20"/>
                <w:szCs w:val="20"/>
              </w:rPr>
              <w:t>6</w:t>
            </w:r>
          </w:p>
        </w:tc>
        <w:tc>
          <w:tcPr>
            <w:tcW w:w="144" w:type="dxa"/>
          </w:tcPr>
          <w:p w14:paraId="3C4A9E8A" w14:textId="77777777" w:rsidR="00900D9E" w:rsidRDefault="00900D9E">
            <w:pPr>
              <w:adjustRightInd w:val="0"/>
              <w:ind w:right="144"/>
              <w:rPr>
                <w:sz w:val="20"/>
              </w:rPr>
            </w:pPr>
            <w:r>
              <w:t> </w:t>
            </w:r>
          </w:p>
        </w:tc>
        <w:tc>
          <w:tcPr>
            <w:tcW w:w="4823" w:type="dxa"/>
            <w:gridSpan w:val="4"/>
          </w:tcPr>
          <w:p w14:paraId="15B0D672" w14:textId="77777777" w:rsidR="00900D9E" w:rsidRDefault="00900D9E">
            <w:pPr>
              <w:adjustRightInd w:val="0"/>
              <w:ind w:right="144"/>
              <w:rPr>
                <w:sz w:val="20"/>
              </w:rPr>
            </w:pPr>
            <w:r>
              <w:rPr>
                <w:sz w:val="20"/>
                <w:szCs w:val="20"/>
              </w:rPr>
              <w:t>Missing or Invalid Transaction Set Identifier</w:t>
            </w:r>
          </w:p>
        </w:tc>
      </w:tr>
      <w:tr w:rsidR="00900D9E" w14:paraId="225DE511" w14:textId="77777777">
        <w:trPr>
          <w:gridAfter w:val="1"/>
          <w:wAfter w:w="331" w:type="dxa"/>
        </w:trPr>
        <w:tc>
          <w:tcPr>
            <w:tcW w:w="3168" w:type="dxa"/>
            <w:gridSpan w:val="4"/>
          </w:tcPr>
          <w:p w14:paraId="24D958B6" w14:textId="77777777" w:rsidR="00900D9E" w:rsidRDefault="00900D9E">
            <w:pPr>
              <w:adjustRightInd w:val="0"/>
              <w:ind w:right="144"/>
              <w:rPr>
                <w:sz w:val="20"/>
              </w:rPr>
            </w:pPr>
            <w:r>
              <w:rPr>
                <w:sz w:val="20"/>
                <w:szCs w:val="20"/>
              </w:rPr>
              <w:t xml:space="preserve"> </w:t>
            </w:r>
          </w:p>
        </w:tc>
        <w:tc>
          <w:tcPr>
            <w:tcW w:w="1367" w:type="dxa"/>
          </w:tcPr>
          <w:p w14:paraId="412D09CC" w14:textId="77777777" w:rsidR="00900D9E" w:rsidRDefault="00900D9E">
            <w:pPr>
              <w:adjustRightInd w:val="0"/>
              <w:ind w:right="144"/>
              <w:rPr>
                <w:sz w:val="20"/>
              </w:rPr>
            </w:pPr>
            <w:r>
              <w:rPr>
                <w:sz w:val="20"/>
                <w:szCs w:val="20"/>
              </w:rPr>
              <w:t>7</w:t>
            </w:r>
          </w:p>
        </w:tc>
        <w:tc>
          <w:tcPr>
            <w:tcW w:w="144" w:type="dxa"/>
          </w:tcPr>
          <w:p w14:paraId="77DD9C1E" w14:textId="77777777" w:rsidR="00900D9E" w:rsidRDefault="00900D9E">
            <w:pPr>
              <w:adjustRightInd w:val="0"/>
              <w:ind w:right="144"/>
              <w:rPr>
                <w:sz w:val="20"/>
              </w:rPr>
            </w:pPr>
            <w:r>
              <w:t> </w:t>
            </w:r>
          </w:p>
        </w:tc>
        <w:tc>
          <w:tcPr>
            <w:tcW w:w="4823" w:type="dxa"/>
            <w:gridSpan w:val="4"/>
          </w:tcPr>
          <w:p w14:paraId="0BBB0FE8" w14:textId="77777777" w:rsidR="00900D9E" w:rsidRDefault="00900D9E">
            <w:pPr>
              <w:adjustRightInd w:val="0"/>
              <w:ind w:right="144"/>
              <w:rPr>
                <w:sz w:val="20"/>
              </w:rPr>
            </w:pPr>
            <w:r>
              <w:rPr>
                <w:sz w:val="20"/>
                <w:szCs w:val="20"/>
              </w:rPr>
              <w:t>Missing or Invalid Transaction Set Control Number</w:t>
            </w:r>
          </w:p>
        </w:tc>
      </w:tr>
      <w:tr w:rsidR="00900D9E" w14:paraId="7A34E5CA" w14:textId="77777777">
        <w:trPr>
          <w:gridAfter w:val="1"/>
          <w:wAfter w:w="331" w:type="dxa"/>
        </w:trPr>
        <w:tc>
          <w:tcPr>
            <w:tcW w:w="3168" w:type="dxa"/>
            <w:gridSpan w:val="4"/>
          </w:tcPr>
          <w:p w14:paraId="07296FFB" w14:textId="77777777" w:rsidR="00900D9E" w:rsidRDefault="00900D9E">
            <w:pPr>
              <w:adjustRightInd w:val="0"/>
              <w:ind w:right="144"/>
              <w:rPr>
                <w:sz w:val="20"/>
              </w:rPr>
            </w:pPr>
            <w:r>
              <w:rPr>
                <w:sz w:val="20"/>
                <w:szCs w:val="20"/>
              </w:rPr>
              <w:t xml:space="preserve"> </w:t>
            </w:r>
          </w:p>
        </w:tc>
        <w:tc>
          <w:tcPr>
            <w:tcW w:w="1367" w:type="dxa"/>
          </w:tcPr>
          <w:p w14:paraId="5BB9A981" w14:textId="77777777" w:rsidR="00900D9E" w:rsidRDefault="00900D9E">
            <w:pPr>
              <w:adjustRightInd w:val="0"/>
              <w:ind w:right="144"/>
              <w:rPr>
                <w:sz w:val="20"/>
              </w:rPr>
            </w:pPr>
            <w:r>
              <w:rPr>
                <w:sz w:val="20"/>
                <w:szCs w:val="20"/>
              </w:rPr>
              <w:t>8</w:t>
            </w:r>
          </w:p>
        </w:tc>
        <w:tc>
          <w:tcPr>
            <w:tcW w:w="144" w:type="dxa"/>
          </w:tcPr>
          <w:p w14:paraId="7CA891FA" w14:textId="77777777" w:rsidR="00900D9E" w:rsidRDefault="00900D9E">
            <w:pPr>
              <w:adjustRightInd w:val="0"/>
              <w:ind w:right="144"/>
              <w:rPr>
                <w:sz w:val="20"/>
              </w:rPr>
            </w:pPr>
            <w:r>
              <w:t> </w:t>
            </w:r>
          </w:p>
        </w:tc>
        <w:tc>
          <w:tcPr>
            <w:tcW w:w="4823" w:type="dxa"/>
            <w:gridSpan w:val="4"/>
          </w:tcPr>
          <w:p w14:paraId="69F51509" w14:textId="77777777" w:rsidR="00900D9E" w:rsidRDefault="00900D9E">
            <w:pPr>
              <w:adjustRightInd w:val="0"/>
              <w:ind w:right="144"/>
              <w:rPr>
                <w:sz w:val="20"/>
              </w:rPr>
            </w:pPr>
            <w:r>
              <w:rPr>
                <w:sz w:val="20"/>
                <w:szCs w:val="20"/>
              </w:rPr>
              <w:t>Authentication Key Name Unknown</w:t>
            </w:r>
          </w:p>
        </w:tc>
      </w:tr>
      <w:tr w:rsidR="00900D9E" w14:paraId="57EF3140" w14:textId="77777777">
        <w:trPr>
          <w:gridAfter w:val="1"/>
          <w:wAfter w:w="331" w:type="dxa"/>
        </w:trPr>
        <w:tc>
          <w:tcPr>
            <w:tcW w:w="3168" w:type="dxa"/>
            <w:gridSpan w:val="4"/>
          </w:tcPr>
          <w:p w14:paraId="5A606952" w14:textId="77777777" w:rsidR="00900D9E" w:rsidRDefault="00900D9E">
            <w:pPr>
              <w:adjustRightInd w:val="0"/>
              <w:ind w:right="144"/>
              <w:rPr>
                <w:sz w:val="20"/>
              </w:rPr>
            </w:pPr>
            <w:r>
              <w:rPr>
                <w:sz w:val="20"/>
                <w:szCs w:val="20"/>
              </w:rPr>
              <w:t xml:space="preserve"> </w:t>
            </w:r>
          </w:p>
        </w:tc>
        <w:tc>
          <w:tcPr>
            <w:tcW w:w="1367" w:type="dxa"/>
          </w:tcPr>
          <w:p w14:paraId="3FB56134" w14:textId="77777777" w:rsidR="00900D9E" w:rsidRDefault="00900D9E">
            <w:pPr>
              <w:adjustRightInd w:val="0"/>
              <w:ind w:right="144"/>
              <w:rPr>
                <w:sz w:val="20"/>
              </w:rPr>
            </w:pPr>
            <w:r>
              <w:rPr>
                <w:sz w:val="20"/>
                <w:szCs w:val="20"/>
              </w:rPr>
              <w:t>9</w:t>
            </w:r>
          </w:p>
        </w:tc>
        <w:tc>
          <w:tcPr>
            <w:tcW w:w="144" w:type="dxa"/>
          </w:tcPr>
          <w:p w14:paraId="2C5EEFBE" w14:textId="77777777" w:rsidR="00900D9E" w:rsidRDefault="00900D9E">
            <w:pPr>
              <w:adjustRightInd w:val="0"/>
              <w:ind w:right="144"/>
              <w:rPr>
                <w:sz w:val="20"/>
              </w:rPr>
            </w:pPr>
            <w:r>
              <w:t> </w:t>
            </w:r>
          </w:p>
        </w:tc>
        <w:tc>
          <w:tcPr>
            <w:tcW w:w="4823" w:type="dxa"/>
            <w:gridSpan w:val="4"/>
          </w:tcPr>
          <w:p w14:paraId="51201C6C" w14:textId="77777777" w:rsidR="00900D9E" w:rsidRDefault="00900D9E">
            <w:pPr>
              <w:adjustRightInd w:val="0"/>
              <w:ind w:right="144"/>
              <w:rPr>
                <w:sz w:val="20"/>
              </w:rPr>
            </w:pPr>
            <w:r>
              <w:rPr>
                <w:sz w:val="20"/>
                <w:szCs w:val="20"/>
              </w:rPr>
              <w:t>Encryption Key Name Unknown</w:t>
            </w:r>
          </w:p>
        </w:tc>
      </w:tr>
      <w:tr w:rsidR="00900D9E" w14:paraId="6A57973C" w14:textId="77777777">
        <w:trPr>
          <w:gridAfter w:val="1"/>
          <w:wAfter w:w="331" w:type="dxa"/>
        </w:trPr>
        <w:tc>
          <w:tcPr>
            <w:tcW w:w="3168" w:type="dxa"/>
            <w:gridSpan w:val="4"/>
          </w:tcPr>
          <w:p w14:paraId="0E41522C" w14:textId="77777777" w:rsidR="00900D9E" w:rsidRDefault="00900D9E">
            <w:pPr>
              <w:adjustRightInd w:val="0"/>
              <w:ind w:right="144"/>
              <w:rPr>
                <w:sz w:val="20"/>
              </w:rPr>
            </w:pPr>
            <w:r>
              <w:rPr>
                <w:sz w:val="20"/>
                <w:szCs w:val="20"/>
              </w:rPr>
              <w:t xml:space="preserve"> </w:t>
            </w:r>
          </w:p>
        </w:tc>
        <w:tc>
          <w:tcPr>
            <w:tcW w:w="1367" w:type="dxa"/>
          </w:tcPr>
          <w:p w14:paraId="7AFA275D" w14:textId="77777777" w:rsidR="00900D9E" w:rsidRDefault="00900D9E">
            <w:pPr>
              <w:adjustRightInd w:val="0"/>
              <w:ind w:right="144"/>
              <w:rPr>
                <w:sz w:val="20"/>
              </w:rPr>
            </w:pPr>
            <w:r>
              <w:rPr>
                <w:sz w:val="20"/>
                <w:szCs w:val="20"/>
              </w:rPr>
              <w:t>10</w:t>
            </w:r>
          </w:p>
        </w:tc>
        <w:tc>
          <w:tcPr>
            <w:tcW w:w="144" w:type="dxa"/>
          </w:tcPr>
          <w:p w14:paraId="69C522A1" w14:textId="77777777" w:rsidR="00900D9E" w:rsidRDefault="00900D9E">
            <w:pPr>
              <w:adjustRightInd w:val="0"/>
              <w:ind w:right="144"/>
              <w:rPr>
                <w:sz w:val="20"/>
              </w:rPr>
            </w:pPr>
            <w:r>
              <w:t> </w:t>
            </w:r>
          </w:p>
        </w:tc>
        <w:tc>
          <w:tcPr>
            <w:tcW w:w="4823" w:type="dxa"/>
            <w:gridSpan w:val="4"/>
          </w:tcPr>
          <w:p w14:paraId="4ACE6077" w14:textId="77777777" w:rsidR="00900D9E" w:rsidRDefault="00900D9E">
            <w:pPr>
              <w:adjustRightInd w:val="0"/>
              <w:ind w:right="144"/>
              <w:rPr>
                <w:sz w:val="20"/>
              </w:rPr>
            </w:pPr>
            <w:r>
              <w:rPr>
                <w:sz w:val="20"/>
                <w:szCs w:val="20"/>
              </w:rPr>
              <w:t>Requested Service (Authentication or Encrypted) Not Available</w:t>
            </w:r>
          </w:p>
        </w:tc>
      </w:tr>
      <w:tr w:rsidR="00900D9E" w14:paraId="41431D79" w14:textId="77777777">
        <w:trPr>
          <w:gridAfter w:val="1"/>
          <w:wAfter w:w="331" w:type="dxa"/>
        </w:trPr>
        <w:tc>
          <w:tcPr>
            <w:tcW w:w="3168" w:type="dxa"/>
            <w:gridSpan w:val="4"/>
          </w:tcPr>
          <w:p w14:paraId="3D51C91D" w14:textId="77777777" w:rsidR="00900D9E" w:rsidRDefault="00900D9E">
            <w:pPr>
              <w:adjustRightInd w:val="0"/>
              <w:ind w:right="144"/>
              <w:rPr>
                <w:sz w:val="20"/>
              </w:rPr>
            </w:pPr>
            <w:r>
              <w:rPr>
                <w:sz w:val="20"/>
                <w:szCs w:val="20"/>
              </w:rPr>
              <w:t xml:space="preserve"> </w:t>
            </w:r>
          </w:p>
        </w:tc>
        <w:tc>
          <w:tcPr>
            <w:tcW w:w="1367" w:type="dxa"/>
          </w:tcPr>
          <w:p w14:paraId="059D4218" w14:textId="77777777" w:rsidR="00900D9E" w:rsidRDefault="00900D9E">
            <w:pPr>
              <w:adjustRightInd w:val="0"/>
              <w:ind w:right="144"/>
              <w:rPr>
                <w:sz w:val="20"/>
              </w:rPr>
            </w:pPr>
            <w:r>
              <w:rPr>
                <w:sz w:val="20"/>
                <w:szCs w:val="20"/>
              </w:rPr>
              <w:t>11</w:t>
            </w:r>
          </w:p>
        </w:tc>
        <w:tc>
          <w:tcPr>
            <w:tcW w:w="144" w:type="dxa"/>
          </w:tcPr>
          <w:p w14:paraId="7CFD3D0D" w14:textId="77777777" w:rsidR="00900D9E" w:rsidRDefault="00900D9E">
            <w:pPr>
              <w:adjustRightInd w:val="0"/>
              <w:ind w:right="144"/>
              <w:rPr>
                <w:sz w:val="20"/>
              </w:rPr>
            </w:pPr>
            <w:r>
              <w:t> </w:t>
            </w:r>
          </w:p>
        </w:tc>
        <w:tc>
          <w:tcPr>
            <w:tcW w:w="4823" w:type="dxa"/>
            <w:gridSpan w:val="4"/>
          </w:tcPr>
          <w:p w14:paraId="1A1C0D9E" w14:textId="77777777" w:rsidR="00900D9E" w:rsidRDefault="00900D9E">
            <w:pPr>
              <w:adjustRightInd w:val="0"/>
              <w:ind w:right="144"/>
              <w:rPr>
                <w:sz w:val="20"/>
              </w:rPr>
            </w:pPr>
            <w:r>
              <w:rPr>
                <w:sz w:val="20"/>
                <w:szCs w:val="20"/>
              </w:rPr>
              <w:t>Unknown Security Recipient</w:t>
            </w:r>
          </w:p>
        </w:tc>
      </w:tr>
      <w:tr w:rsidR="00900D9E" w14:paraId="18E7F4F7" w14:textId="77777777">
        <w:trPr>
          <w:gridAfter w:val="1"/>
          <w:wAfter w:w="331" w:type="dxa"/>
        </w:trPr>
        <w:tc>
          <w:tcPr>
            <w:tcW w:w="3168" w:type="dxa"/>
            <w:gridSpan w:val="4"/>
          </w:tcPr>
          <w:p w14:paraId="46CE71D7" w14:textId="77777777" w:rsidR="00900D9E" w:rsidRDefault="00900D9E">
            <w:pPr>
              <w:adjustRightInd w:val="0"/>
              <w:ind w:right="144"/>
              <w:rPr>
                <w:sz w:val="20"/>
              </w:rPr>
            </w:pPr>
            <w:r>
              <w:rPr>
                <w:sz w:val="20"/>
                <w:szCs w:val="20"/>
              </w:rPr>
              <w:t xml:space="preserve"> </w:t>
            </w:r>
          </w:p>
        </w:tc>
        <w:tc>
          <w:tcPr>
            <w:tcW w:w="1367" w:type="dxa"/>
          </w:tcPr>
          <w:p w14:paraId="78F2187F" w14:textId="77777777" w:rsidR="00900D9E" w:rsidRDefault="00900D9E">
            <w:pPr>
              <w:adjustRightInd w:val="0"/>
              <w:ind w:right="144"/>
              <w:rPr>
                <w:sz w:val="20"/>
              </w:rPr>
            </w:pPr>
            <w:r>
              <w:rPr>
                <w:sz w:val="20"/>
                <w:szCs w:val="20"/>
              </w:rPr>
              <w:t>12</w:t>
            </w:r>
          </w:p>
        </w:tc>
        <w:tc>
          <w:tcPr>
            <w:tcW w:w="144" w:type="dxa"/>
          </w:tcPr>
          <w:p w14:paraId="7AA2C6B4" w14:textId="77777777" w:rsidR="00900D9E" w:rsidRDefault="00900D9E">
            <w:pPr>
              <w:adjustRightInd w:val="0"/>
              <w:ind w:right="144"/>
              <w:rPr>
                <w:sz w:val="20"/>
              </w:rPr>
            </w:pPr>
            <w:r>
              <w:t> </w:t>
            </w:r>
          </w:p>
        </w:tc>
        <w:tc>
          <w:tcPr>
            <w:tcW w:w="4823" w:type="dxa"/>
            <w:gridSpan w:val="4"/>
          </w:tcPr>
          <w:p w14:paraId="51ADF049" w14:textId="77777777" w:rsidR="00900D9E" w:rsidRDefault="00900D9E">
            <w:pPr>
              <w:adjustRightInd w:val="0"/>
              <w:ind w:right="144"/>
              <w:rPr>
                <w:sz w:val="20"/>
              </w:rPr>
            </w:pPr>
            <w:r>
              <w:rPr>
                <w:sz w:val="20"/>
                <w:szCs w:val="20"/>
              </w:rPr>
              <w:t>Incorrect Message Length (Encryption Only)</w:t>
            </w:r>
          </w:p>
        </w:tc>
      </w:tr>
      <w:tr w:rsidR="00900D9E" w14:paraId="71BF7AE9" w14:textId="77777777">
        <w:trPr>
          <w:gridAfter w:val="1"/>
          <w:wAfter w:w="331" w:type="dxa"/>
        </w:trPr>
        <w:tc>
          <w:tcPr>
            <w:tcW w:w="3168" w:type="dxa"/>
            <w:gridSpan w:val="4"/>
          </w:tcPr>
          <w:p w14:paraId="15AD7668" w14:textId="77777777" w:rsidR="00900D9E" w:rsidRDefault="00900D9E">
            <w:pPr>
              <w:adjustRightInd w:val="0"/>
              <w:ind w:right="144"/>
              <w:rPr>
                <w:sz w:val="20"/>
              </w:rPr>
            </w:pPr>
            <w:r>
              <w:rPr>
                <w:sz w:val="20"/>
                <w:szCs w:val="20"/>
              </w:rPr>
              <w:t xml:space="preserve"> </w:t>
            </w:r>
          </w:p>
        </w:tc>
        <w:tc>
          <w:tcPr>
            <w:tcW w:w="1367" w:type="dxa"/>
          </w:tcPr>
          <w:p w14:paraId="3AA442FB" w14:textId="77777777" w:rsidR="00900D9E" w:rsidRDefault="00900D9E">
            <w:pPr>
              <w:adjustRightInd w:val="0"/>
              <w:ind w:right="144"/>
              <w:rPr>
                <w:sz w:val="20"/>
              </w:rPr>
            </w:pPr>
            <w:r>
              <w:rPr>
                <w:sz w:val="20"/>
                <w:szCs w:val="20"/>
              </w:rPr>
              <w:t>13</w:t>
            </w:r>
          </w:p>
        </w:tc>
        <w:tc>
          <w:tcPr>
            <w:tcW w:w="144" w:type="dxa"/>
          </w:tcPr>
          <w:p w14:paraId="4AAA70CC" w14:textId="77777777" w:rsidR="00900D9E" w:rsidRDefault="00900D9E">
            <w:pPr>
              <w:adjustRightInd w:val="0"/>
              <w:ind w:right="144"/>
              <w:rPr>
                <w:sz w:val="20"/>
              </w:rPr>
            </w:pPr>
            <w:r>
              <w:t> </w:t>
            </w:r>
          </w:p>
        </w:tc>
        <w:tc>
          <w:tcPr>
            <w:tcW w:w="4823" w:type="dxa"/>
            <w:gridSpan w:val="4"/>
          </w:tcPr>
          <w:p w14:paraId="07B6253E" w14:textId="77777777" w:rsidR="00900D9E" w:rsidRDefault="00900D9E">
            <w:pPr>
              <w:adjustRightInd w:val="0"/>
              <w:ind w:right="144"/>
              <w:rPr>
                <w:sz w:val="20"/>
              </w:rPr>
            </w:pPr>
            <w:r>
              <w:rPr>
                <w:sz w:val="20"/>
                <w:szCs w:val="20"/>
              </w:rPr>
              <w:t>Message Authentication Code Failed</w:t>
            </w:r>
          </w:p>
        </w:tc>
      </w:tr>
      <w:tr w:rsidR="00900D9E" w14:paraId="2DE99655" w14:textId="77777777">
        <w:trPr>
          <w:gridAfter w:val="1"/>
          <w:wAfter w:w="331" w:type="dxa"/>
        </w:trPr>
        <w:tc>
          <w:tcPr>
            <w:tcW w:w="3168" w:type="dxa"/>
            <w:gridSpan w:val="4"/>
          </w:tcPr>
          <w:p w14:paraId="59DB301C" w14:textId="77777777" w:rsidR="00900D9E" w:rsidRDefault="00900D9E">
            <w:pPr>
              <w:adjustRightInd w:val="0"/>
              <w:ind w:right="144"/>
              <w:rPr>
                <w:sz w:val="20"/>
              </w:rPr>
            </w:pPr>
            <w:r>
              <w:rPr>
                <w:sz w:val="20"/>
                <w:szCs w:val="20"/>
              </w:rPr>
              <w:t xml:space="preserve"> </w:t>
            </w:r>
          </w:p>
        </w:tc>
        <w:tc>
          <w:tcPr>
            <w:tcW w:w="1367" w:type="dxa"/>
          </w:tcPr>
          <w:p w14:paraId="48D17890" w14:textId="77777777" w:rsidR="00900D9E" w:rsidRDefault="00900D9E">
            <w:pPr>
              <w:adjustRightInd w:val="0"/>
              <w:ind w:right="144"/>
              <w:rPr>
                <w:sz w:val="20"/>
              </w:rPr>
            </w:pPr>
            <w:r>
              <w:rPr>
                <w:sz w:val="20"/>
                <w:szCs w:val="20"/>
              </w:rPr>
              <w:t>15</w:t>
            </w:r>
          </w:p>
        </w:tc>
        <w:tc>
          <w:tcPr>
            <w:tcW w:w="144" w:type="dxa"/>
          </w:tcPr>
          <w:p w14:paraId="270B16B6" w14:textId="77777777" w:rsidR="00900D9E" w:rsidRDefault="00900D9E">
            <w:pPr>
              <w:adjustRightInd w:val="0"/>
              <w:ind w:right="144"/>
              <w:rPr>
                <w:sz w:val="20"/>
              </w:rPr>
            </w:pPr>
            <w:r>
              <w:t> </w:t>
            </w:r>
          </w:p>
        </w:tc>
        <w:tc>
          <w:tcPr>
            <w:tcW w:w="4823" w:type="dxa"/>
            <w:gridSpan w:val="4"/>
          </w:tcPr>
          <w:p w14:paraId="6F731B42" w14:textId="77777777" w:rsidR="00900D9E" w:rsidRDefault="00900D9E">
            <w:pPr>
              <w:adjustRightInd w:val="0"/>
              <w:ind w:right="144"/>
              <w:rPr>
                <w:sz w:val="20"/>
              </w:rPr>
            </w:pPr>
            <w:r>
              <w:rPr>
                <w:sz w:val="20"/>
                <w:szCs w:val="20"/>
              </w:rPr>
              <w:t>Unknown Security Originator</w:t>
            </w:r>
          </w:p>
        </w:tc>
      </w:tr>
      <w:tr w:rsidR="00900D9E" w14:paraId="7D948220" w14:textId="77777777">
        <w:trPr>
          <w:gridAfter w:val="1"/>
          <w:wAfter w:w="331" w:type="dxa"/>
        </w:trPr>
        <w:tc>
          <w:tcPr>
            <w:tcW w:w="3168" w:type="dxa"/>
            <w:gridSpan w:val="4"/>
          </w:tcPr>
          <w:p w14:paraId="75390F52" w14:textId="77777777" w:rsidR="00900D9E" w:rsidRDefault="00900D9E">
            <w:pPr>
              <w:adjustRightInd w:val="0"/>
              <w:ind w:right="144"/>
              <w:rPr>
                <w:sz w:val="20"/>
              </w:rPr>
            </w:pPr>
            <w:r>
              <w:rPr>
                <w:sz w:val="20"/>
                <w:szCs w:val="20"/>
              </w:rPr>
              <w:t xml:space="preserve"> </w:t>
            </w:r>
          </w:p>
        </w:tc>
        <w:tc>
          <w:tcPr>
            <w:tcW w:w="1367" w:type="dxa"/>
          </w:tcPr>
          <w:p w14:paraId="290DB1D4" w14:textId="77777777" w:rsidR="00900D9E" w:rsidRDefault="00900D9E">
            <w:pPr>
              <w:adjustRightInd w:val="0"/>
              <w:ind w:right="144"/>
              <w:rPr>
                <w:sz w:val="20"/>
              </w:rPr>
            </w:pPr>
            <w:r>
              <w:rPr>
                <w:sz w:val="20"/>
                <w:szCs w:val="20"/>
              </w:rPr>
              <w:t>16</w:t>
            </w:r>
          </w:p>
        </w:tc>
        <w:tc>
          <w:tcPr>
            <w:tcW w:w="144" w:type="dxa"/>
          </w:tcPr>
          <w:p w14:paraId="0D6BE15E" w14:textId="77777777" w:rsidR="00900D9E" w:rsidRDefault="00900D9E">
            <w:pPr>
              <w:adjustRightInd w:val="0"/>
              <w:ind w:right="144"/>
              <w:rPr>
                <w:sz w:val="20"/>
              </w:rPr>
            </w:pPr>
            <w:r>
              <w:t> </w:t>
            </w:r>
          </w:p>
        </w:tc>
        <w:tc>
          <w:tcPr>
            <w:tcW w:w="4823" w:type="dxa"/>
            <w:gridSpan w:val="4"/>
          </w:tcPr>
          <w:p w14:paraId="7EB19455" w14:textId="77777777" w:rsidR="00900D9E" w:rsidRDefault="00900D9E">
            <w:pPr>
              <w:adjustRightInd w:val="0"/>
              <w:ind w:right="144"/>
              <w:rPr>
                <w:sz w:val="20"/>
              </w:rPr>
            </w:pPr>
            <w:r>
              <w:rPr>
                <w:sz w:val="20"/>
                <w:szCs w:val="20"/>
              </w:rPr>
              <w:t>Syntax Error in Decrypted Text</w:t>
            </w:r>
          </w:p>
        </w:tc>
      </w:tr>
      <w:tr w:rsidR="00900D9E" w14:paraId="3F6DB1B5" w14:textId="77777777">
        <w:trPr>
          <w:gridAfter w:val="1"/>
          <w:wAfter w:w="331" w:type="dxa"/>
        </w:trPr>
        <w:tc>
          <w:tcPr>
            <w:tcW w:w="3168" w:type="dxa"/>
            <w:gridSpan w:val="4"/>
          </w:tcPr>
          <w:p w14:paraId="45511291" w14:textId="77777777" w:rsidR="00900D9E" w:rsidRDefault="00900D9E">
            <w:pPr>
              <w:adjustRightInd w:val="0"/>
              <w:ind w:right="144"/>
              <w:rPr>
                <w:sz w:val="20"/>
              </w:rPr>
            </w:pPr>
            <w:r>
              <w:rPr>
                <w:sz w:val="20"/>
                <w:szCs w:val="20"/>
              </w:rPr>
              <w:t xml:space="preserve"> </w:t>
            </w:r>
          </w:p>
        </w:tc>
        <w:tc>
          <w:tcPr>
            <w:tcW w:w="1367" w:type="dxa"/>
          </w:tcPr>
          <w:p w14:paraId="524211C7" w14:textId="77777777" w:rsidR="00900D9E" w:rsidRDefault="00900D9E">
            <w:pPr>
              <w:adjustRightInd w:val="0"/>
              <w:ind w:right="144"/>
              <w:rPr>
                <w:sz w:val="20"/>
              </w:rPr>
            </w:pPr>
            <w:r>
              <w:rPr>
                <w:sz w:val="20"/>
                <w:szCs w:val="20"/>
              </w:rPr>
              <w:t>17</w:t>
            </w:r>
          </w:p>
        </w:tc>
        <w:tc>
          <w:tcPr>
            <w:tcW w:w="144" w:type="dxa"/>
          </w:tcPr>
          <w:p w14:paraId="4BB0D59C" w14:textId="77777777" w:rsidR="00900D9E" w:rsidRDefault="00900D9E">
            <w:pPr>
              <w:adjustRightInd w:val="0"/>
              <w:ind w:right="144"/>
              <w:rPr>
                <w:sz w:val="20"/>
              </w:rPr>
            </w:pPr>
            <w:r>
              <w:t> </w:t>
            </w:r>
          </w:p>
        </w:tc>
        <w:tc>
          <w:tcPr>
            <w:tcW w:w="4823" w:type="dxa"/>
            <w:gridSpan w:val="4"/>
          </w:tcPr>
          <w:p w14:paraId="59FFA51A" w14:textId="77777777" w:rsidR="00900D9E" w:rsidRDefault="00900D9E">
            <w:pPr>
              <w:adjustRightInd w:val="0"/>
              <w:ind w:right="144"/>
              <w:rPr>
                <w:sz w:val="20"/>
              </w:rPr>
            </w:pPr>
            <w:r>
              <w:rPr>
                <w:sz w:val="20"/>
                <w:szCs w:val="20"/>
              </w:rPr>
              <w:t>Security Not Supported</w:t>
            </w:r>
          </w:p>
        </w:tc>
      </w:tr>
      <w:tr w:rsidR="00900D9E" w14:paraId="5D92BBCF" w14:textId="77777777">
        <w:trPr>
          <w:gridAfter w:val="1"/>
          <w:wAfter w:w="331" w:type="dxa"/>
        </w:trPr>
        <w:tc>
          <w:tcPr>
            <w:tcW w:w="3168" w:type="dxa"/>
            <w:gridSpan w:val="4"/>
          </w:tcPr>
          <w:p w14:paraId="6E474FBB" w14:textId="77777777" w:rsidR="00900D9E" w:rsidRDefault="00900D9E">
            <w:pPr>
              <w:adjustRightInd w:val="0"/>
              <w:ind w:right="144"/>
              <w:rPr>
                <w:sz w:val="20"/>
              </w:rPr>
            </w:pPr>
            <w:r>
              <w:rPr>
                <w:sz w:val="20"/>
                <w:szCs w:val="20"/>
              </w:rPr>
              <w:t xml:space="preserve"> </w:t>
            </w:r>
          </w:p>
        </w:tc>
        <w:tc>
          <w:tcPr>
            <w:tcW w:w="1367" w:type="dxa"/>
          </w:tcPr>
          <w:p w14:paraId="40CAB71D" w14:textId="77777777" w:rsidR="00900D9E" w:rsidRDefault="00900D9E">
            <w:pPr>
              <w:adjustRightInd w:val="0"/>
              <w:ind w:right="144"/>
              <w:rPr>
                <w:sz w:val="20"/>
              </w:rPr>
            </w:pPr>
            <w:r>
              <w:rPr>
                <w:sz w:val="20"/>
                <w:szCs w:val="20"/>
              </w:rPr>
              <w:t>19</w:t>
            </w:r>
          </w:p>
        </w:tc>
        <w:tc>
          <w:tcPr>
            <w:tcW w:w="144" w:type="dxa"/>
          </w:tcPr>
          <w:p w14:paraId="3BDFA8E1" w14:textId="77777777" w:rsidR="00900D9E" w:rsidRDefault="00900D9E">
            <w:pPr>
              <w:adjustRightInd w:val="0"/>
              <w:ind w:right="144"/>
              <w:rPr>
                <w:sz w:val="20"/>
              </w:rPr>
            </w:pPr>
            <w:r>
              <w:t> </w:t>
            </w:r>
          </w:p>
        </w:tc>
        <w:tc>
          <w:tcPr>
            <w:tcW w:w="4823" w:type="dxa"/>
            <w:gridSpan w:val="4"/>
          </w:tcPr>
          <w:p w14:paraId="0E5E954F" w14:textId="77777777" w:rsidR="00900D9E" w:rsidRDefault="00900D9E">
            <w:pPr>
              <w:adjustRightInd w:val="0"/>
              <w:ind w:right="144"/>
              <w:rPr>
                <w:sz w:val="20"/>
              </w:rPr>
            </w:pPr>
            <w:r>
              <w:rPr>
                <w:sz w:val="20"/>
                <w:szCs w:val="20"/>
              </w:rPr>
              <w:t>S1E Security End Segment Missing for S1S Security Start Segment</w:t>
            </w:r>
          </w:p>
        </w:tc>
      </w:tr>
      <w:tr w:rsidR="00900D9E" w14:paraId="421D7EE5" w14:textId="77777777">
        <w:trPr>
          <w:gridAfter w:val="1"/>
          <w:wAfter w:w="331" w:type="dxa"/>
        </w:trPr>
        <w:tc>
          <w:tcPr>
            <w:tcW w:w="3168" w:type="dxa"/>
            <w:gridSpan w:val="4"/>
          </w:tcPr>
          <w:p w14:paraId="613BD24F" w14:textId="77777777" w:rsidR="00900D9E" w:rsidRDefault="00900D9E">
            <w:pPr>
              <w:adjustRightInd w:val="0"/>
              <w:ind w:right="144"/>
              <w:rPr>
                <w:sz w:val="20"/>
              </w:rPr>
            </w:pPr>
            <w:r>
              <w:rPr>
                <w:sz w:val="20"/>
                <w:szCs w:val="20"/>
              </w:rPr>
              <w:t xml:space="preserve"> </w:t>
            </w:r>
          </w:p>
        </w:tc>
        <w:tc>
          <w:tcPr>
            <w:tcW w:w="1367" w:type="dxa"/>
          </w:tcPr>
          <w:p w14:paraId="4EFFFFEF" w14:textId="77777777" w:rsidR="00900D9E" w:rsidRDefault="00900D9E">
            <w:pPr>
              <w:adjustRightInd w:val="0"/>
              <w:ind w:right="144"/>
              <w:rPr>
                <w:sz w:val="20"/>
              </w:rPr>
            </w:pPr>
            <w:r>
              <w:rPr>
                <w:sz w:val="20"/>
                <w:szCs w:val="20"/>
              </w:rPr>
              <w:t>20</w:t>
            </w:r>
          </w:p>
        </w:tc>
        <w:tc>
          <w:tcPr>
            <w:tcW w:w="144" w:type="dxa"/>
          </w:tcPr>
          <w:p w14:paraId="4E0A487E" w14:textId="77777777" w:rsidR="00900D9E" w:rsidRDefault="00900D9E">
            <w:pPr>
              <w:adjustRightInd w:val="0"/>
              <w:ind w:right="144"/>
              <w:rPr>
                <w:sz w:val="20"/>
              </w:rPr>
            </w:pPr>
            <w:r>
              <w:t> </w:t>
            </w:r>
          </w:p>
        </w:tc>
        <w:tc>
          <w:tcPr>
            <w:tcW w:w="4823" w:type="dxa"/>
            <w:gridSpan w:val="4"/>
          </w:tcPr>
          <w:p w14:paraId="7B8BED5A" w14:textId="77777777" w:rsidR="00900D9E" w:rsidRDefault="00900D9E">
            <w:pPr>
              <w:adjustRightInd w:val="0"/>
              <w:ind w:right="144"/>
              <w:rPr>
                <w:sz w:val="20"/>
              </w:rPr>
            </w:pPr>
            <w:r>
              <w:rPr>
                <w:sz w:val="20"/>
                <w:szCs w:val="20"/>
              </w:rPr>
              <w:t>S1S Security Start Segment Missing for S1E Security End Segment</w:t>
            </w:r>
          </w:p>
        </w:tc>
      </w:tr>
      <w:tr w:rsidR="00900D9E" w14:paraId="443FA2CE" w14:textId="77777777">
        <w:trPr>
          <w:gridAfter w:val="1"/>
          <w:wAfter w:w="331" w:type="dxa"/>
        </w:trPr>
        <w:tc>
          <w:tcPr>
            <w:tcW w:w="3168" w:type="dxa"/>
            <w:gridSpan w:val="4"/>
          </w:tcPr>
          <w:p w14:paraId="0099F1EF" w14:textId="77777777" w:rsidR="00900D9E" w:rsidRDefault="00900D9E">
            <w:pPr>
              <w:adjustRightInd w:val="0"/>
              <w:ind w:right="144"/>
              <w:rPr>
                <w:sz w:val="20"/>
              </w:rPr>
            </w:pPr>
            <w:r>
              <w:rPr>
                <w:sz w:val="20"/>
                <w:szCs w:val="20"/>
              </w:rPr>
              <w:t xml:space="preserve"> </w:t>
            </w:r>
          </w:p>
        </w:tc>
        <w:tc>
          <w:tcPr>
            <w:tcW w:w="1367" w:type="dxa"/>
          </w:tcPr>
          <w:p w14:paraId="2CE31007" w14:textId="77777777" w:rsidR="00900D9E" w:rsidRDefault="00900D9E">
            <w:pPr>
              <w:adjustRightInd w:val="0"/>
              <w:ind w:right="144"/>
              <w:rPr>
                <w:sz w:val="20"/>
              </w:rPr>
            </w:pPr>
            <w:r>
              <w:rPr>
                <w:sz w:val="20"/>
                <w:szCs w:val="20"/>
              </w:rPr>
              <w:t>21</w:t>
            </w:r>
          </w:p>
        </w:tc>
        <w:tc>
          <w:tcPr>
            <w:tcW w:w="144" w:type="dxa"/>
          </w:tcPr>
          <w:p w14:paraId="1DEAAAD9" w14:textId="77777777" w:rsidR="00900D9E" w:rsidRDefault="00900D9E">
            <w:pPr>
              <w:adjustRightInd w:val="0"/>
              <w:ind w:right="144"/>
              <w:rPr>
                <w:sz w:val="20"/>
              </w:rPr>
            </w:pPr>
            <w:r>
              <w:t> </w:t>
            </w:r>
          </w:p>
        </w:tc>
        <w:tc>
          <w:tcPr>
            <w:tcW w:w="4823" w:type="dxa"/>
            <w:gridSpan w:val="4"/>
          </w:tcPr>
          <w:p w14:paraId="4EA8FEB1" w14:textId="77777777" w:rsidR="00900D9E" w:rsidRDefault="00900D9E">
            <w:pPr>
              <w:adjustRightInd w:val="0"/>
              <w:ind w:right="144"/>
              <w:rPr>
                <w:sz w:val="20"/>
              </w:rPr>
            </w:pPr>
            <w:r>
              <w:rPr>
                <w:sz w:val="20"/>
                <w:szCs w:val="20"/>
              </w:rPr>
              <w:t>S2E Security End Segment Missing for S2S Security Start Segment</w:t>
            </w:r>
          </w:p>
        </w:tc>
      </w:tr>
      <w:tr w:rsidR="00900D9E" w14:paraId="484CFEAE" w14:textId="77777777">
        <w:trPr>
          <w:gridAfter w:val="1"/>
          <w:wAfter w:w="331" w:type="dxa"/>
        </w:trPr>
        <w:tc>
          <w:tcPr>
            <w:tcW w:w="3168" w:type="dxa"/>
            <w:gridSpan w:val="4"/>
          </w:tcPr>
          <w:p w14:paraId="58559A8B" w14:textId="77777777" w:rsidR="00900D9E" w:rsidRDefault="00900D9E">
            <w:pPr>
              <w:adjustRightInd w:val="0"/>
              <w:ind w:right="144"/>
              <w:rPr>
                <w:sz w:val="20"/>
              </w:rPr>
            </w:pPr>
            <w:r>
              <w:rPr>
                <w:sz w:val="20"/>
                <w:szCs w:val="20"/>
              </w:rPr>
              <w:t xml:space="preserve"> </w:t>
            </w:r>
          </w:p>
        </w:tc>
        <w:tc>
          <w:tcPr>
            <w:tcW w:w="1367" w:type="dxa"/>
          </w:tcPr>
          <w:p w14:paraId="67169AF0" w14:textId="77777777" w:rsidR="00900D9E" w:rsidRDefault="00900D9E">
            <w:pPr>
              <w:adjustRightInd w:val="0"/>
              <w:ind w:right="144"/>
              <w:rPr>
                <w:sz w:val="20"/>
              </w:rPr>
            </w:pPr>
            <w:r>
              <w:rPr>
                <w:sz w:val="20"/>
                <w:szCs w:val="20"/>
              </w:rPr>
              <w:t>22</w:t>
            </w:r>
          </w:p>
        </w:tc>
        <w:tc>
          <w:tcPr>
            <w:tcW w:w="144" w:type="dxa"/>
          </w:tcPr>
          <w:p w14:paraId="6942DE39" w14:textId="77777777" w:rsidR="00900D9E" w:rsidRDefault="00900D9E">
            <w:pPr>
              <w:adjustRightInd w:val="0"/>
              <w:ind w:right="144"/>
              <w:rPr>
                <w:sz w:val="20"/>
              </w:rPr>
            </w:pPr>
            <w:r>
              <w:t> </w:t>
            </w:r>
          </w:p>
        </w:tc>
        <w:tc>
          <w:tcPr>
            <w:tcW w:w="4823" w:type="dxa"/>
            <w:gridSpan w:val="4"/>
          </w:tcPr>
          <w:p w14:paraId="45542645" w14:textId="77777777" w:rsidR="00900D9E" w:rsidRDefault="00900D9E">
            <w:pPr>
              <w:adjustRightInd w:val="0"/>
              <w:ind w:right="144"/>
              <w:rPr>
                <w:sz w:val="20"/>
              </w:rPr>
            </w:pPr>
            <w:r>
              <w:rPr>
                <w:sz w:val="20"/>
                <w:szCs w:val="20"/>
              </w:rPr>
              <w:t>S2S Security Start Segment Missing for S2E Security End Segment</w:t>
            </w:r>
          </w:p>
        </w:tc>
      </w:tr>
      <w:tr w:rsidR="00900D9E" w14:paraId="28538911" w14:textId="77777777">
        <w:trPr>
          <w:gridAfter w:val="1"/>
          <w:wAfter w:w="331" w:type="dxa"/>
        </w:trPr>
        <w:tc>
          <w:tcPr>
            <w:tcW w:w="3168" w:type="dxa"/>
            <w:gridSpan w:val="4"/>
          </w:tcPr>
          <w:p w14:paraId="4CD33C57" w14:textId="77777777" w:rsidR="00900D9E" w:rsidRDefault="00900D9E">
            <w:pPr>
              <w:adjustRightInd w:val="0"/>
              <w:ind w:right="144"/>
              <w:rPr>
                <w:sz w:val="20"/>
              </w:rPr>
            </w:pPr>
            <w:r>
              <w:rPr>
                <w:sz w:val="20"/>
                <w:szCs w:val="20"/>
              </w:rPr>
              <w:t xml:space="preserve"> </w:t>
            </w:r>
          </w:p>
        </w:tc>
        <w:tc>
          <w:tcPr>
            <w:tcW w:w="1367" w:type="dxa"/>
          </w:tcPr>
          <w:p w14:paraId="5EBEBB5B" w14:textId="77777777" w:rsidR="00900D9E" w:rsidRDefault="00900D9E">
            <w:pPr>
              <w:adjustRightInd w:val="0"/>
              <w:ind w:right="144"/>
              <w:rPr>
                <w:sz w:val="20"/>
              </w:rPr>
            </w:pPr>
            <w:r>
              <w:rPr>
                <w:sz w:val="20"/>
                <w:szCs w:val="20"/>
              </w:rPr>
              <w:t>23</w:t>
            </w:r>
          </w:p>
        </w:tc>
        <w:tc>
          <w:tcPr>
            <w:tcW w:w="144" w:type="dxa"/>
          </w:tcPr>
          <w:p w14:paraId="56268586" w14:textId="77777777" w:rsidR="00900D9E" w:rsidRDefault="00900D9E">
            <w:pPr>
              <w:adjustRightInd w:val="0"/>
              <w:ind w:right="144"/>
              <w:rPr>
                <w:sz w:val="20"/>
              </w:rPr>
            </w:pPr>
            <w:r>
              <w:t> </w:t>
            </w:r>
          </w:p>
        </w:tc>
        <w:tc>
          <w:tcPr>
            <w:tcW w:w="4823" w:type="dxa"/>
            <w:gridSpan w:val="4"/>
          </w:tcPr>
          <w:p w14:paraId="1EDD3C00" w14:textId="77777777" w:rsidR="00900D9E" w:rsidRDefault="00900D9E">
            <w:pPr>
              <w:adjustRightInd w:val="0"/>
              <w:ind w:right="144"/>
              <w:rPr>
                <w:sz w:val="20"/>
              </w:rPr>
            </w:pPr>
            <w:r>
              <w:rPr>
                <w:sz w:val="20"/>
                <w:szCs w:val="20"/>
              </w:rPr>
              <w:t>Transaction Set Control Number Not Unique within the Functional Group</w:t>
            </w:r>
          </w:p>
        </w:tc>
      </w:tr>
      <w:tr w:rsidR="00900D9E" w14:paraId="565404F9" w14:textId="77777777">
        <w:trPr>
          <w:gridAfter w:val="1"/>
          <w:wAfter w:w="331" w:type="dxa"/>
        </w:trPr>
        <w:tc>
          <w:tcPr>
            <w:tcW w:w="3168" w:type="dxa"/>
            <w:gridSpan w:val="4"/>
          </w:tcPr>
          <w:p w14:paraId="27BE2C71" w14:textId="77777777" w:rsidR="00900D9E" w:rsidRDefault="00900D9E">
            <w:pPr>
              <w:adjustRightInd w:val="0"/>
              <w:ind w:right="144"/>
              <w:rPr>
                <w:sz w:val="20"/>
              </w:rPr>
            </w:pPr>
            <w:r>
              <w:rPr>
                <w:sz w:val="20"/>
                <w:szCs w:val="20"/>
              </w:rPr>
              <w:t xml:space="preserve"> </w:t>
            </w:r>
          </w:p>
        </w:tc>
        <w:tc>
          <w:tcPr>
            <w:tcW w:w="1367" w:type="dxa"/>
          </w:tcPr>
          <w:p w14:paraId="45BBA7AB" w14:textId="77777777" w:rsidR="00900D9E" w:rsidRDefault="00900D9E">
            <w:pPr>
              <w:adjustRightInd w:val="0"/>
              <w:ind w:right="144"/>
              <w:rPr>
                <w:sz w:val="20"/>
              </w:rPr>
            </w:pPr>
            <w:r>
              <w:rPr>
                <w:sz w:val="20"/>
                <w:szCs w:val="20"/>
              </w:rPr>
              <w:t>24</w:t>
            </w:r>
          </w:p>
        </w:tc>
        <w:tc>
          <w:tcPr>
            <w:tcW w:w="144" w:type="dxa"/>
          </w:tcPr>
          <w:p w14:paraId="4B1C22F0" w14:textId="77777777" w:rsidR="00900D9E" w:rsidRDefault="00900D9E">
            <w:pPr>
              <w:adjustRightInd w:val="0"/>
              <w:ind w:right="144"/>
              <w:rPr>
                <w:sz w:val="20"/>
              </w:rPr>
            </w:pPr>
            <w:r>
              <w:t> </w:t>
            </w:r>
          </w:p>
        </w:tc>
        <w:tc>
          <w:tcPr>
            <w:tcW w:w="4823" w:type="dxa"/>
            <w:gridSpan w:val="4"/>
          </w:tcPr>
          <w:p w14:paraId="11752689" w14:textId="77777777" w:rsidR="00900D9E" w:rsidRDefault="00900D9E">
            <w:pPr>
              <w:adjustRightInd w:val="0"/>
              <w:ind w:right="144"/>
              <w:rPr>
                <w:sz w:val="20"/>
              </w:rPr>
            </w:pPr>
            <w:r>
              <w:rPr>
                <w:sz w:val="20"/>
                <w:szCs w:val="20"/>
              </w:rPr>
              <w:t>S3E Security End Segment Missing for S3S Security Start Segment</w:t>
            </w:r>
          </w:p>
        </w:tc>
      </w:tr>
      <w:tr w:rsidR="00900D9E" w14:paraId="28FFE2AA" w14:textId="77777777">
        <w:trPr>
          <w:gridAfter w:val="1"/>
          <w:wAfter w:w="331" w:type="dxa"/>
        </w:trPr>
        <w:tc>
          <w:tcPr>
            <w:tcW w:w="3168" w:type="dxa"/>
            <w:gridSpan w:val="4"/>
          </w:tcPr>
          <w:p w14:paraId="704FAEED" w14:textId="77777777" w:rsidR="00900D9E" w:rsidRDefault="00900D9E">
            <w:pPr>
              <w:adjustRightInd w:val="0"/>
              <w:ind w:right="144"/>
              <w:rPr>
                <w:sz w:val="20"/>
              </w:rPr>
            </w:pPr>
            <w:r>
              <w:rPr>
                <w:sz w:val="20"/>
                <w:szCs w:val="20"/>
              </w:rPr>
              <w:lastRenderedPageBreak/>
              <w:t xml:space="preserve"> </w:t>
            </w:r>
          </w:p>
        </w:tc>
        <w:tc>
          <w:tcPr>
            <w:tcW w:w="1367" w:type="dxa"/>
          </w:tcPr>
          <w:p w14:paraId="3BF6BE92" w14:textId="77777777" w:rsidR="00900D9E" w:rsidRDefault="00900D9E">
            <w:pPr>
              <w:adjustRightInd w:val="0"/>
              <w:ind w:right="144"/>
              <w:rPr>
                <w:sz w:val="20"/>
              </w:rPr>
            </w:pPr>
            <w:r>
              <w:rPr>
                <w:sz w:val="20"/>
                <w:szCs w:val="20"/>
              </w:rPr>
              <w:t>25</w:t>
            </w:r>
          </w:p>
        </w:tc>
        <w:tc>
          <w:tcPr>
            <w:tcW w:w="144" w:type="dxa"/>
          </w:tcPr>
          <w:p w14:paraId="03F9C647" w14:textId="77777777" w:rsidR="00900D9E" w:rsidRDefault="00900D9E">
            <w:pPr>
              <w:adjustRightInd w:val="0"/>
              <w:ind w:right="144"/>
              <w:rPr>
                <w:sz w:val="20"/>
              </w:rPr>
            </w:pPr>
            <w:r>
              <w:t> </w:t>
            </w:r>
          </w:p>
        </w:tc>
        <w:tc>
          <w:tcPr>
            <w:tcW w:w="4823" w:type="dxa"/>
            <w:gridSpan w:val="4"/>
          </w:tcPr>
          <w:p w14:paraId="2038401A" w14:textId="77777777" w:rsidR="00900D9E" w:rsidRDefault="00900D9E">
            <w:pPr>
              <w:adjustRightInd w:val="0"/>
              <w:ind w:right="144"/>
              <w:rPr>
                <w:sz w:val="20"/>
              </w:rPr>
            </w:pPr>
            <w:r>
              <w:rPr>
                <w:sz w:val="20"/>
                <w:szCs w:val="20"/>
              </w:rPr>
              <w:t>S3S Security Start Segment Missing for S3E Security End Segment</w:t>
            </w:r>
          </w:p>
        </w:tc>
      </w:tr>
      <w:tr w:rsidR="00900D9E" w14:paraId="44217B38" w14:textId="77777777">
        <w:trPr>
          <w:gridAfter w:val="1"/>
          <w:wAfter w:w="331" w:type="dxa"/>
        </w:trPr>
        <w:tc>
          <w:tcPr>
            <w:tcW w:w="3168" w:type="dxa"/>
            <w:gridSpan w:val="4"/>
          </w:tcPr>
          <w:p w14:paraId="7BA75697" w14:textId="77777777" w:rsidR="00900D9E" w:rsidRDefault="00900D9E">
            <w:pPr>
              <w:adjustRightInd w:val="0"/>
              <w:ind w:right="144"/>
              <w:rPr>
                <w:sz w:val="20"/>
              </w:rPr>
            </w:pPr>
            <w:r>
              <w:rPr>
                <w:sz w:val="20"/>
                <w:szCs w:val="20"/>
              </w:rPr>
              <w:t xml:space="preserve"> </w:t>
            </w:r>
          </w:p>
        </w:tc>
        <w:tc>
          <w:tcPr>
            <w:tcW w:w="1367" w:type="dxa"/>
          </w:tcPr>
          <w:p w14:paraId="5DB1DFF5" w14:textId="77777777" w:rsidR="00900D9E" w:rsidRDefault="00900D9E">
            <w:pPr>
              <w:adjustRightInd w:val="0"/>
              <w:ind w:right="144"/>
              <w:rPr>
                <w:sz w:val="20"/>
              </w:rPr>
            </w:pPr>
            <w:r>
              <w:rPr>
                <w:sz w:val="20"/>
                <w:szCs w:val="20"/>
              </w:rPr>
              <w:t>26</w:t>
            </w:r>
          </w:p>
        </w:tc>
        <w:tc>
          <w:tcPr>
            <w:tcW w:w="144" w:type="dxa"/>
          </w:tcPr>
          <w:p w14:paraId="0BE992A6" w14:textId="77777777" w:rsidR="00900D9E" w:rsidRDefault="00900D9E">
            <w:pPr>
              <w:adjustRightInd w:val="0"/>
              <w:ind w:right="144"/>
              <w:rPr>
                <w:sz w:val="20"/>
              </w:rPr>
            </w:pPr>
            <w:r>
              <w:t> </w:t>
            </w:r>
          </w:p>
        </w:tc>
        <w:tc>
          <w:tcPr>
            <w:tcW w:w="4823" w:type="dxa"/>
            <w:gridSpan w:val="4"/>
          </w:tcPr>
          <w:p w14:paraId="1AAB9936" w14:textId="77777777" w:rsidR="00900D9E" w:rsidRDefault="00900D9E">
            <w:pPr>
              <w:adjustRightInd w:val="0"/>
              <w:ind w:right="144"/>
              <w:rPr>
                <w:sz w:val="20"/>
              </w:rPr>
            </w:pPr>
            <w:r>
              <w:rPr>
                <w:sz w:val="20"/>
                <w:szCs w:val="20"/>
              </w:rPr>
              <w:t>S4E Security End Segment Missing for S4S Security Start Segment</w:t>
            </w:r>
          </w:p>
        </w:tc>
      </w:tr>
      <w:tr w:rsidR="00900D9E" w14:paraId="3BBE275B" w14:textId="77777777">
        <w:trPr>
          <w:gridAfter w:val="1"/>
          <w:wAfter w:w="331" w:type="dxa"/>
        </w:trPr>
        <w:tc>
          <w:tcPr>
            <w:tcW w:w="3168" w:type="dxa"/>
            <w:gridSpan w:val="4"/>
          </w:tcPr>
          <w:p w14:paraId="5380DB93" w14:textId="77777777" w:rsidR="00900D9E" w:rsidRDefault="00900D9E">
            <w:pPr>
              <w:adjustRightInd w:val="0"/>
              <w:ind w:right="144"/>
              <w:rPr>
                <w:sz w:val="20"/>
              </w:rPr>
            </w:pPr>
            <w:r>
              <w:rPr>
                <w:sz w:val="20"/>
                <w:szCs w:val="20"/>
              </w:rPr>
              <w:t xml:space="preserve"> </w:t>
            </w:r>
          </w:p>
        </w:tc>
        <w:tc>
          <w:tcPr>
            <w:tcW w:w="1367" w:type="dxa"/>
          </w:tcPr>
          <w:p w14:paraId="11747424" w14:textId="77777777" w:rsidR="00900D9E" w:rsidRDefault="00900D9E">
            <w:pPr>
              <w:adjustRightInd w:val="0"/>
              <w:ind w:right="144"/>
              <w:rPr>
                <w:sz w:val="20"/>
              </w:rPr>
            </w:pPr>
            <w:r>
              <w:rPr>
                <w:sz w:val="20"/>
                <w:szCs w:val="20"/>
              </w:rPr>
              <w:t>27</w:t>
            </w:r>
          </w:p>
        </w:tc>
        <w:tc>
          <w:tcPr>
            <w:tcW w:w="144" w:type="dxa"/>
          </w:tcPr>
          <w:p w14:paraId="3B984579" w14:textId="77777777" w:rsidR="00900D9E" w:rsidRDefault="00900D9E">
            <w:pPr>
              <w:adjustRightInd w:val="0"/>
              <w:ind w:right="144"/>
              <w:rPr>
                <w:sz w:val="20"/>
              </w:rPr>
            </w:pPr>
            <w:r>
              <w:t> </w:t>
            </w:r>
          </w:p>
        </w:tc>
        <w:tc>
          <w:tcPr>
            <w:tcW w:w="4823" w:type="dxa"/>
            <w:gridSpan w:val="4"/>
          </w:tcPr>
          <w:p w14:paraId="5BADF5DE" w14:textId="77777777" w:rsidR="00900D9E" w:rsidRDefault="00900D9E">
            <w:pPr>
              <w:adjustRightInd w:val="0"/>
              <w:ind w:right="144"/>
              <w:rPr>
                <w:sz w:val="20"/>
              </w:rPr>
            </w:pPr>
            <w:r>
              <w:rPr>
                <w:sz w:val="20"/>
                <w:szCs w:val="20"/>
              </w:rPr>
              <w:t>S4S Security Start Segment Missing for S4E Security End Segment</w:t>
            </w:r>
          </w:p>
        </w:tc>
      </w:tr>
      <w:tr w:rsidR="00900D9E" w14:paraId="022FC31C" w14:textId="77777777">
        <w:tc>
          <w:tcPr>
            <w:tcW w:w="1007" w:type="dxa"/>
          </w:tcPr>
          <w:p w14:paraId="08F8A282" w14:textId="77777777" w:rsidR="00900D9E" w:rsidRDefault="00900D9E">
            <w:pPr>
              <w:adjustRightInd w:val="0"/>
              <w:ind w:right="144"/>
              <w:rPr>
                <w:sz w:val="20"/>
              </w:rPr>
            </w:pPr>
            <w:r>
              <w:t> </w:t>
            </w:r>
          </w:p>
        </w:tc>
        <w:tc>
          <w:tcPr>
            <w:tcW w:w="1080" w:type="dxa"/>
          </w:tcPr>
          <w:p w14:paraId="457EFD8A" w14:textId="77777777" w:rsidR="00900D9E" w:rsidRDefault="00900D9E">
            <w:pPr>
              <w:adjustRightInd w:val="0"/>
              <w:ind w:right="144"/>
              <w:jc w:val="center"/>
              <w:rPr>
                <w:sz w:val="20"/>
              </w:rPr>
            </w:pPr>
            <w:r>
              <w:rPr>
                <w:b/>
                <w:bCs/>
                <w:sz w:val="20"/>
                <w:szCs w:val="20"/>
              </w:rPr>
              <w:t>AK504</w:t>
            </w:r>
          </w:p>
        </w:tc>
        <w:tc>
          <w:tcPr>
            <w:tcW w:w="892" w:type="dxa"/>
          </w:tcPr>
          <w:p w14:paraId="33D16655" w14:textId="77777777" w:rsidR="00900D9E" w:rsidRDefault="00900D9E">
            <w:pPr>
              <w:adjustRightInd w:val="0"/>
              <w:ind w:right="144"/>
              <w:jc w:val="center"/>
              <w:rPr>
                <w:sz w:val="20"/>
              </w:rPr>
            </w:pPr>
            <w:r>
              <w:rPr>
                <w:b/>
                <w:bCs/>
                <w:sz w:val="20"/>
                <w:szCs w:val="20"/>
              </w:rPr>
              <w:t>718</w:t>
            </w:r>
          </w:p>
        </w:tc>
        <w:tc>
          <w:tcPr>
            <w:tcW w:w="4968" w:type="dxa"/>
            <w:gridSpan w:val="4"/>
          </w:tcPr>
          <w:p w14:paraId="034FA47F" w14:textId="77777777" w:rsidR="00900D9E" w:rsidRDefault="00900D9E">
            <w:pPr>
              <w:adjustRightInd w:val="0"/>
              <w:ind w:right="144"/>
              <w:rPr>
                <w:sz w:val="20"/>
              </w:rPr>
            </w:pPr>
            <w:r>
              <w:rPr>
                <w:b/>
                <w:bCs/>
                <w:sz w:val="20"/>
                <w:szCs w:val="20"/>
              </w:rPr>
              <w:t>Transaction Set Syntax Error Code</w:t>
            </w:r>
          </w:p>
        </w:tc>
        <w:tc>
          <w:tcPr>
            <w:tcW w:w="432" w:type="dxa"/>
          </w:tcPr>
          <w:p w14:paraId="216658E8" w14:textId="77777777" w:rsidR="00900D9E" w:rsidRDefault="00900D9E">
            <w:pPr>
              <w:adjustRightInd w:val="0"/>
              <w:ind w:right="144"/>
              <w:jc w:val="center"/>
              <w:rPr>
                <w:sz w:val="20"/>
              </w:rPr>
            </w:pPr>
            <w:r>
              <w:rPr>
                <w:b/>
                <w:bCs/>
                <w:sz w:val="20"/>
                <w:szCs w:val="20"/>
              </w:rPr>
              <w:t>O</w:t>
            </w:r>
          </w:p>
        </w:tc>
        <w:tc>
          <w:tcPr>
            <w:tcW w:w="144" w:type="dxa"/>
          </w:tcPr>
          <w:p w14:paraId="6E6D7BAC" w14:textId="77777777" w:rsidR="00900D9E" w:rsidRDefault="00900D9E">
            <w:pPr>
              <w:adjustRightInd w:val="0"/>
              <w:ind w:right="144"/>
              <w:jc w:val="center"/>
              <w:rPr>
                <w:sz w:val="20"/>
              </w:rPr>
            </w:pPr>
            <w:r>
              <w:t> </w:t>
            </w:r>
          </w:p>
        </w:tc>
        <w:tc>
          <w:tcPr>
            <w:tcW w:w="1440" w:type="dxa"/>
            <w:gridSpan w:val="2"/>
          </w:tcPr>
          <w:p w14:paraId="792E5996" w14:textId="77777777" w:rsidR="00900D9E" w:rsidRDefault="00900D9E">
            <w:pPr>
              <w:adjustRightInd w:val="0"/>
              <w:ind w:right="144"/>
              <w:rPr>
                <w:sz w:val="20"/>
              </w:rPr>
            </w:pPr>
            <w:r>
              <w:rPr>
                <w:b/>
                <w:bCs/>
                <w:sz w:val="20"/>
                <w:szCs w:val="20"/>
              </w:rPr>
              <w:t>ID 1/3</w:t>
            </w:r>
          </w:p>
        </w:tc>
      </w:tr>
      <w:tr w:rsidR="00900D9E" w14:paraId="074738FC" w14:textId="77777777">
        <w:trPr>
          <w:gridAfter w:val="1"/>
          <w:wAfter w:w="330" w:type="dxa"/>
        </w:trPr>
        <w:tc>
          <w:tcPr>
            <w:tcW w:w="2980" w:type="dxa"/>
            <w:gridSpan w:val="3"/>
          </w:tcPr>
          <w:p w14:paraId="7D5CC722" w14:textId="77777777" w:rsidR="00900D9E" w:rsidRDefault="00900D9E">
            <w:pPr>
              <w:adjustRightInd w:val="0"/>
              <w:ind w:right="144"/>
              <w:rPr>
                <w:sz w:val="20"/>
              </w:rPr>
            </w:pPr>
            <w:r>
              <w:t> </w:t>
            </w:r>
          </w:p>
        </w:tc>
        <w:tc>
          <w:tcPr>
            <w:tcW w:w="6523" w:type="dxa"/>
            <w:gridSpan w:val="7"/>
          </w:tcPr>
          <w:p w14:paraId="6B506BDF" w14:textId="77777777" w:rsidR="00900D9E" w:rsidRDefault="00900D9E">
            <w:pPr>
              <w:adjustRightInd w:val="0"/>
              <w:ind w:right="144"/>
              <w:rPr>
                <w:sz w:val="20"/>
              </w:rPr>
            </w:pPr>
            <w:r>
              <w:rPr>
                <w:sz w:val="20"/>
                <w:szCs w:val="20"/>
              </w:rPr>
              <w:t>Code indicating error found based on the syntax editing of a transaction set</w:t>
            </w:r>
          </w:p>
        </w:tc>
      </w:tr>
      <w:tr w:rsidR="00900D9E" w14:paraId="57FEC8CF" w14:textId="77777777">
        <w:trPr>
          <w:gridAfter w:val="1"/>
          <w:wAfter w:w="331" w:type="dxa"/>
        </w:trPr>
        <w:tc>
          <w:tcPr>
            <w:tcW w:w="3168" w:type="dxa"/>
            <w:gridSpan w:val="4"/>
          </w:tcPr>
          <w:p w14:paraId="5261CF79" w14:textId="77777777" w:rsidR="00900D9E" w:rsidRDefault="00900D9E">
            <w:pPr>
              <w:adjustRightInd w:val="0"/>
              <w:ind w:right="144"/>
              <w:rPr>
                <w:sz w:val="20"/>
              </w:rPr>
            </w:pPr>
            <w:r>
              <w:rPr>
                <w:sz w:val="20"/>
                <w:szCs w:val="20"/>
              </w:rPr>
              <w:t xml:space="preserve"> </w:t>
            </w:r>
          </w:p>
        </w:tc>
        <w:tc>
          <w:tcPr>
            <w:tcW w:w="1367" w:type="dxa"/>
          </w:tcPr>
          <w:p w14:paraId="0D612A14" w14:textId="77777777" w:rsidR="00900D9E" w:rsidRDefault="00900D9E">
            <w:pPr>
              <w:adjustRightInd w:val="0"/>
              <w:ind w:right="144"/>
              <w:rPr>
                <w:sz w:val="20"/>
              </w:rPr>
            </w:pPr>
            <w:r>
              <w:rPr>
                <w:sz w:val="20"/>
                <w:szCs w:val="20"/>
              </w:rPr>
              <w:t>1</w:t>
            </w:r>
          </w:p>
        </w:tc>
        <w:tc>
          <w:tcPr>
            <w:tcW w:w="144" w:type="dxa"/>
          </w:tcPr>
          <w:p w14:paraId="639801ED" w14:textId="77777777" w:rsidR="00900D9E" w:rsidRDefault="00900D9E">
            <w:pPr>
              <w:adjustRightInd w:val="0"/>
              <w:ind w:right="144"/>
              <w:rPr>
                <w:sz w:val="20"/>
              </w:rPr>
            </w:pPr>
            <w:r>
              <w:t> </w:t>
            </w:r>
          </w:p>
        </w:tc>
        <w:tc>
          <w:tcPr>
            <w:tcW w:w="4823" w:type="dxa"/>
            <w:gridSpan w:val="4"/>
          </w:tcPr>
          <w:p w14:paraId="598ED7EF" w14:textId="77777777" w:rsidR="00900D9E" w:rsidRDefault="00900D9E">
            <w:pPr>
              <w:adjustRightInd w:val="0"/>
              <w:ind w:right="144"/>
              <w:rPr>
                <w:sz w:val="20"/>
              </w:rPr>
            </w:pPr>
            <w:r>
              <w:rPr>
                <w:sz w:val="20"/>
                <w:szCs w:val="20"/>
              </w:rPr>
              <w:t>Transaction Set Not Supported</w:t>
            </w:r>
          </w:p>
        </w:tc>
      </w:tr>
      <w:tr w:rsidR="00900D9E" w14:paraId="51B4C575" w14:textId="77777777">
        <w:trPr>
          <w:gridAfter w:val="1"/>
          <w:wAfter w:w="331" w:type="dxa"/>
        </w:trPr>
        <w:tc>
          <w:tcPr>
            <w:tcW w:w="3168" w:type="dxa"/>
            <w:gridSpan w:val="4"/>
          </w:tcPr>
          <w:p w14:paraId="646A96FF" w14:textId="77777777" w:rsidR="00900D9E" w:rsidRDefault="00900D9E">
            <w:pPr>
              <w:adjustRightInd w:val="0"/>
              <w:ind w:right="144"/>
              <w:rPr>
                <w:sz w:val="20"/>
              </w:rPr>
            </w:pPr>
            <w:r>
              <w:rPr>
                <w:sz w:val="20"/>
                <w:szCs w:val="20"/>
              </w:rPr>
              <w:t xml:space="preserve"> </w:t>
            </w:r>
          </w:p>
        </w:tc>
        <w:tc>
          <w:tcPr>
            <w:tcW w:w="1367" w:type="dxa"/>
          </w:tcPr>
          <w:p w14:paraId="682FA0C2" w14:textId="77777777" w:rsidR="00900D9E" w:rsidRDefault="00900D9E">
            <w:pPr>
              <w:adjustRightInd w:val="0"/>
              <w:ind w:right="144"/>
              <w:rPr>
                <w:sz w:val="20"/>
              </w:rPr>
            </w:pPr>
            <w:r>
              <w:rPr>
                <w:sz w:val="20"/>
                <w:szCs w:val="20"/>
              </w:rPr>
              <w:t>2</w:t>
            </w:r>
          </w:p>
        </w:tc>
        <w:tc>
          <w:tcPr>
            <w:tcW w:w="144" w:type="dxa"/>
          </w:tcPr>
          <w:p w14:paraId="06371071" w14:textId="77777777" w:rsidR="00900D9E" w:rsidRDefault="00900D9E">
            <w:pPr>
              <w:adjustRightInd w:val="0"/>
              <w:ind w:right="144"/>
              <w:rPr>
                <w:sz w:val="20"/>
              </w:rPr>
            </w:pPr>
            <w:r>
              <w:t> </w:t>
            </w:r>
          </w:p>
        </w:tc>
        <w:tc>
          <w:tcPr>
            <w:tcW w:w="4823" w:type="dxa"/>
            <w:gridSpan w:val="4"/>
          </w:tcPr>
          <w:p w14:paraId="097E69FD" w14:textId="77777777" w:rsidR="00900D9E" w:rsidRDefault="00900D9E">
            <w:pPr>
              <w:adjustRightInd w:val="0"/>
              <w:ind w:right="144"/>
              <w:rPr>
                <w:sz w:val="20"/>
              </w:rPr>
            </w:pPr>
            <w:r>
              <w:rPr>
                <w:sz w:val="20"/>
                <w:szCs w:val="20"/>
              </w:rPr>
              <w:t>Transaction Set Trailer Missing</w:t>
            </w:r>
          </w:p>
        </w:tc>
      </w:tr>
      <w:tr w:rsidR="00900D9E" w14:paraId="1B1F55D3" w14:textId="77777777">
        <w:trPr>
          <w:gridAfter w:val="1"/>
          <w:wAfter w:w="331" w:type="dxa"/>
        </w:trPr>
        <w:tc>
          <w:tcPr>
            <w:tcW w:w="3168" w:type="dxa"/>
            <w:gridSpan w:val="4"/>
          </w:tcPr>
          <w:p w14:paraId="1F07FC56" w14:textId="77777777" w:rsidR="00900D9E" w:rsidRDefault="00900D9E">
            <w:pPr>
              <w:adjustRightInd w:val="0"/>
              <w:ind w:right="144"/>
              <w:rPr>
                <w:sz w:val="20"/>
              </w:rPr>
            </w:pPr>
            <w:r>
              <w:rPr>
                <w:sz w:val="20"/>
                <w:szCs w:val="20"/>
              </w:rPr>
              <w:t xml:space="preserve"> </w:t>
            </w:r>
          </w:p>
        </w:tc>
        <w:tc>
          <w:tcPr>
            <w:tcW w:w="1367" w:type="dxa"/>
          </w:tcPr>
          <w:p w14:paraId="10683920" w14:textId="77777777" w:rsidR="00900D9E" w:rsidRDefault="00900D9E">
            <w:pPr>
              <w:adjustRightInd w:val="0"/>
              <w:ind w:right="144"/>
              <w:rPr>
                <w:sz w:val="20"/>
              </w:rPr>
            </w:pPr>
            <w:r>
              <w:rPr>
                <w:sz w:val="20"/>
                <w:szCs w:val="20"/>
              </w:rPr>
              <w:t>3</w:t>
            </w:r>
          </w:p>
        </w:tc>
        <w:tc>
          <w:tcPr>
            <w:tcW w:w="144" w:type="dxa"/>
          </w:tcPr>
          <w:p w14:paraId="096437DA" w14:textId="77777777" w:rsidR="00900D9E" w:rsidRDefault="00900D9E">
            <w:pPr>
              <w:adjustRightInd w:val="0"/>
              <w:ind w:right="144"/>
              <w:rPr>
                <w:sz w:val="20"/>
              </w:rPr>
            </w:pPr>
            <w:r>
              <w:t> </w:t>
            </w:r>
          </w:p>
        </w:tc>
        <w:tc>
          <w:tcPr>
            <w:tcW w:w="4823" w:type="dxa"/>
            <w:gridSpan w:val="4"/>
          </w:tcPr>
          <w:p w14:paraId="64BF54A6" w14:textId="77777777" w:rsidR="00900D9E" w:rsidRDefault="00900D9E">
            <w:pPr>
              <w:adjustRightInd w:val="0"/>
              <w:ind w:right="144"/>
              <w:rPr>
                <w:sz w:val="20"/>
              </w:rPr>
            </w:pPr>
            <w:r>
              <w:rPr>
                <w:sz w:val="20"/>
                <w:szCs w:val="20"/>
              </w:rPr>
              <w:t>Transaction Set Control Number in Header and Trailer Do Not Match</w:t>
            </w:r>
          </w:p>
        </w:tc>
      </w:tr>
      <w:tr w:rsidR="00900D9E" w14:paraId="6B4C3FB1" w14:textId="77777777">
        <w:trPr>
          <w:gridAfter w:val="1"/>
          <w:wAfter w:w="331" w:type="dxa"/>
        </w:trPr>
        <w:tc>
          <w:tcPr>
            <w:tcW w:w="3168" w:type="dxa"/>
            <w:gridSpan w:val="4"/>
          </w:tcPr>
          <w:p w14:paraId="1C2C3A40" w14:textId="77777777" w:rsidR="00900D9E" w:rsidRDefault="00900D9E">
            <w:pPr>
              <w:adjustRightInd w:val="0"/>
              <w:ind w:right="144"/>
              <w:rPr>
                <w:sz w:val="20"/>
              </w:rPr>
            </w:pPr>
            <w:r>
              <w:rPr>
                <w:sz w:val="20"/>
                <w:szCs w:val="20"/>
              </w:rPr>
              <w:t xml:space="preserve"> </w:t>
            </w:r>
          </w:p>
        </w:tc>
        <w:tc>
          <w:tcPr>
            <w:tcW w:w="1367" w:type="dxa"/>
          </w:tcPr>
          <w:p w14:paraId="67C35E5F" w14:textId="77777777" w:rsidR="00900D9E" w:rsidRDefault="00900D9E">
            <w:pPr>
              <w:adjustRightInd w:val="0"/>
              <w:ind w:right="144"/>
              <w:rPr>
                <w:sz w:val="20"/>
              </w:rPr>
            </w:pPr>
            <w:r>
              <w:rPr>
                <w:sz w:val="20"/>
                <w:szCs w:val="20"/>
              </w:rPr>
              <w:t>4</w:t>
            </w:r>
          </w:p>
        </w:tc>
        <w:tc>
          <w:tcPr>
            <w:tcW w:w="144" w:type="dxa"/>
          </w:tcPr>
          <w:p w14:paraId="4D085A66" w14:textId="77777777" w:rsidR="00900D9E" w:rsidRDefault="00900D9E">
            <w:pPr>
              <w:adjustRightInd w:val="0"/>
              <w:ind w:right="144"/>
              <w:rPr>
                <w:sz w:val="20"/>
              </w:rPr>
            </w:pPr>
            <w:r>
              <w:t> </w:t>
            </w:r>
          </w:p>
        </w:tc>
        <w:tc>
          <w:tcPr>
            <w:tcW w:w="4823" w:type="dxa"/>
            <w:gridSpan w:val="4"/>
          </w:tcPr>
          <w:p w14:paraId="5480C682" w14:textId="77777777" w:rsidR="00900D9E" w:rsidRDefault="00900D9E">
            <w:pPr>
              <w:adjustRightInd w:val="0"/>
              <w:ind w:right="144"/>
              <w:rPr>
                <w:sz w:val="20"/>
              </w:rPr>
            </w:pPr>
            <w:r>
              <w:rPr>
                <w:sz w:val="20"/>
                <w:szCs w:val="20"/>
              </w:rPr>
              <w:t>Number of Included Segments Does Not Match Actual Count</w:t>
            </w:r>
          </w:p>
        </w:tc>
      </w:tr>
      <w:tr w:rsidR="00900D9E" w14:paraId="64171528" w14:textId="77777777">
        <w:trPr>
          <w:gridAfter w:val="1"/>
          <w:wAfter w:w="331" w:type="dxa"/>
        </w:trPr>
        <w:tc>
          <w:tcPr>
            <w:tcW w:w="3168" w:type="dxa"/>
            <w:gridSpan w:val="4"/>
          </w:tcPr>
          <w:p w14:paraId="67345AAA" w14:textId="77777777" w:rsidR="00900D9E" w:rsidRDefault="00900D9E">
            <w:pPr>
              <w:adjustRightInd w:val="0"/>
              <w:ind w:right="144"/>
              <w:rPr>
                <w:sz w:val="20"/>
              </w:rPr>
            </w:pPr>
            <w:r>
              <w:rPr>
                <w:sz w:val="20"/>
                <w:szCs w:val="20"/>
              </w:rPr>
              <w:t xml:space="preserve"> </w:t>
            </w:r>
          </w:p>
        </w:tc>
        <w:tc>
          <w:tcPr>
            <w:tcW w:w="1367" w:type="dxa"/>
          </w:tcPr>
          <w:p w14:paraId="5E872537" w14:textId="77777777" w:rsidR="00900D9E" w:rsidRDefault="00900D9E">
            <w:pPr>
              <w:adjustRightInd w:val="0"/>
              <w:ind w:right="144"/>
              <w:rPr>
                <w:sz w:val="20"/>
              </w:rPr>
            </w:pPr>
            <w:r>
              <w:rPr>
                <w:sz w:val="20"/>
                <w:szCs w:val="20"/>
              </w:rPr>
              <w:t>5</w:t>
            </w:r>
          </w:p>
        </w:tc>
        <w:tc>
          <w:tcPr>
            <w:tcW w:w="144" w:type="dxa"/>
          </w:tcPr>
          <w:p w14:paraId="01AB99AF" w14:textId="77777777" w:rsidR="00900D9E" w:rsidRDefault="00900D9E">
            <w:pPr>
              <w:adjustRightInd w:val="0"/>
              <w:ind w:right="144"/>
              <w:rPr>
                <w:sz w:val="20"/>
              </w:rPr>
            </w:pPr>
            <w:r>
              <w:t> </w:t>
            </w:r>
          </w:p>
        </w:tc>
        <w:tc>
          <w:tcPr>
            <w:tcW w:w="4823" w:type="dxa"/>
            <w:gridSpan w:val="4"/>
          </w:tcPr>
          <w:p w14:paraId="2F3374DD" w14:textId="77777777" w:rsidR="00900D9E" w:rsidRDefault="00900D9E">
            <w:pPr>
              <w:adjustRightInd w:val="0"/>
              <w:ind w:right="144"/>
              <w:rPr>
                <w:sz w:val="20"/>
              </w:rPr>
            </w:pPr>
            <w:r>
              <w:rPr>
                <w:sz w:val="20"/>
                <w:szCs w:val="20"/>
              </w:rPr>
              <w:t>One or More Segments in Error</w:t>
            </w:r>
          </w:p>
        </w:tc>
      </w:tr>
      <w:tr w:rsidR="00900D9E" w14:paraId="62E4769C" w14:textId="77777777">
        <w:trPr>
          <w:gridAfter w:val="1"/>
          <w:wAfter w:w="331" w:type="dxa"/>
        </w:trPr>
        <w:tc>
          <w:tcPr>
            <w:tcW w:w="3168" w:type="dxa"/>
            <w:gridSpan w:val="4"/>
          </w:tcPr>
          <w:p w14:paraId="64938C53" w14:textId="77777777" w:rsidR="00900D9E" w:rsidRDefault="00900D9E">
            <w:pPr>
              <w:adjustRightInd w:val="0"/>
              <w:ind w:right="144"/>
              <w:rPr>
                <w:sz w:val="20"/>
              </w:rPr>
            </w:pPr>
            <w:r>
              <w:rPr>
                <w:sz w:val="20"/>
                <w:szCs w:val="20"/>
              </w:rPr>
              <w:t xml:space="preserve"> </w:t>
            </w:r>
          </w:p>
        </w:tc>
        <w:tc>
          <w:tcPr>
            <w:tcW w:w="1367" w:type="dxa"/>
          </w:tcPr>
          <w:p w14:paraId="0B7B4278" w14:textId="77777777" w:rsidR="00900D9E" w:rsidRDefault="00900D9E">
            <w:pPr>
              <w:adjustRightInd w:val="0"/>
              <w:ind w:right="144"/>
              <w:rPr>
                <w:sz w:val="20"/>
              </w:rPr>
            </w:pPr>
            <w:r>
              <w:rPr>
                <w:sz w:val="20"/>
                <w:szCs w:val="20"/>
              </w:rPr>
              <w:t>6</w:t>
            </w:r>
          </w:p>
        </w:tc>
        <w:tc>
          <w:tcPr>
            <w:tcW w:w="144" w:type="dxa"/>
          </w:tcPr>
          <w:p w14:paraId="12B1A1CE" w14:textId="77777777" w:rsidR="00900D9E" w:rsidRDefault="00900D9E">
            <w:pPr>
              <w:adjustRightInd w:val="0"/>
              <w:ind w:right="144"/>
              <w:rPr>
                <w:sz w:val="20"/>
              </w:rPr>
            </w:pPr>
            <w:r>
              <w:t> </w:t>
            </w:r>
          </w:p>
        </w:tc>
        <w:tc>
          <w:tcPr>
            <w:tcW w:w="4823" w:type="dxa"/>
            <w:gridSpan w:val="4"/>
          </w:tcPr>
          <w:p w14:paraId="439915C1" w14:textId="77777777" w:rsidR="00900D9E" w:rsidRDefault="00900D9E">
            <w:pPr>
              <w:adjustRightInd w:val="0"/>
              <w:ind w:right="144"/>
              <w:rPr>
                <w:sz w:val="20"/>
              </w:rPr>
            </w:pPr>
            <w:r>
              <w:rPr>
                <w:sz w:val="20"/>
                <w:szCs w:val="20"/>
              </w:rPr>
              <w:t>Missing or Invalid Transaction Set Identifier</w:t>
            </w:r>
          </w:p>
        </w:tc>
      </w:tr>
      <w:tr w:rsidR="00900D9E" w14:paraId="0C4BE820" w14:textId="77777777">
        <w:trPr>
          <w:gridAfter w:val="1"/>
          <w:wAfter w:w="331" w:type="dxa"/>
        </w:trPr>
        <w:tc>
          <w:tcPr>
            <w:tcW w:w="3168" w:type="dxa"/>
            <w:gridSpan w:val="4"/>
          </w:tcPr>
          <w:p w14:paraId="71A73548" w14:textId="77777777" w:rsidR="00900D9E" w:rsidRDefault="00900D9E">
            <w:pPr>
              <w:adjustRightInd w:val="0"/>
              <w:ind w:right="144"/>
              <w:rPr>
                <w:sz w:val="20"/>
              </w:rPr>
            </w:pPr>
            <w:r>
              <w:rPr>
                <w:sz w:val="20"/>
                <w:szCs w:val="20"/>
              </w:rPr>
              <w:t xml:space="preserve"> </w:t>
            </w:r>
          </w:p>
        </w:tc>
        <w:tc>
          <w:tcPr>
            <w:tcW w:w="1367" w:type="dxa"/>
          </w:tcPr>
          <w:p w14:paraId="36B3F99A" w14:textId="77777777" w:rsidR="00900D9E" w:rsidRDefault="00900D9E">
            <w:pPr>
              <w:adjustRightInd w:val="0"/>
              <w:ind w:right="144"/>
              <w:rPr>
                <w:sz w:val="20"/>
              </w:rPr>
            </w:pPr>
            <w:r>
              <w:rPr>
                <w:sz w:val="20"/>
                <w:szCs w:val="20"/>
              </w:rPr>
              <w:t>7</w:t>
            </w:r>
          </w:p>
        </w:tc>
        <w:tc>
          <w:tcPr>
            <w:tcW w:w="144" w:type="dxa"/>
          </w:tcPr>
          <w:p w14:paraId="317B58E5" w14:textId="77777777" w:rsidR="00900D9E" w:rsidRDefault="00900D9E">
            <w:pPr>
              <w:adjustRightInd w:val="0"/>
              <w:ind w:right="144"/>
              <w:rPr>
                <w:sz w:val="20"/>
              </w:rPr>
            </w:pPr>
            <w:r>
              <w:t> </w:t>
            </w:r>
          </w:p>
        </w:tc>
        <w:tc>
          <w:tcPr>
            <w:tcW w:w="4823" w:type="dxa"/>
            <w:gridSpan w:val="4"/>
          </w:tcPr>
          <w:p w14:paraId="640E1BC3" w14:textId="77777777" w:rsidR="00900D9E" w:rsidRDefault="00900D9E">
            <w:pPr>
              <w:adjustRightInd w:val="0"/>
              <w:ind w:right="144"/>
              <w:rPr>
                <w:sz w:val="20"/>
              </w:rPr>
            </w:pPr>
            <w:r>
              <w:rPr>
                <w:sz w:val="20"/>
                <w:szCs w:val="20"/>
              </w:rPr>
              <w:t>Missing or Invalid Transaction Set Control Number</w:t>
            </w:r>
          </w:p>
        </w:tc>
      </w:tr>
      <w:tr w:rsidR="00900D9E" w14:paraId="5DF6250B" w14:textId="77777777">
        <w:trPr>
          <w:gridAfter w:val="1"/>
          <w:wAfter w:w="331" w:type="dxa"/>
        </w:trPr>
        <w:tc>
          <w:tcPr>
            <w:tcW w:w="3168" w:type="dxa"/>
            <w:gridSpan w:val="4"/>
          </w:tcPr>
          <w:p w14:paraId="5714D6C2" w14:textId="77777777" w:rsidR="00900D9E" w:rsidRDefault="00900D9E">
            <w:pPr>
              <w:adjustRightInd w:val="0"/>
              <w:ind w:right="144"/>
              <w:rPr>
                <w:sz w:val="20"/>
              </w:rPr>
            </w:pPr>
            <w:r>
              <w:rPr>
                <w:sz w:val="20"/>
                <w:szCs w:val="20"/>
              </w:rPr>
              <w:t xml:space="preserve"> </w:t>
            </w:r>
          </w:p>
        </w:tc>
        <w:tc>
          <w:tcPr>
            <w:tcW w:w="1367" w:type="dxa"/>
          </w:tcPr>
          <w:p w14:paraId="557FC716" w14:textId="77777777" w:rsidR="00900D9E" w:rsidRDefault="00900D9E">
            <w:pPr>
              <w:adjustRightInd w:val="0"/>
              <w:ind w:right="144"/>
              <w:rPr>
                <w:sz w:val="20"/>
              </w:rPr>
            </w:pPr>
            <w:r>
              <w:rPr>
                <w:sz w:val="20"/>
                <w:szCs w:val="20"/>
              </w:rPr>
              <w:t>8</w:t>
            </w:r>
          </w:p>
        </w:tc>
        <w:tc>
          <w:tcPr>
            <w:tcW w:w="144" w:type="dxa"/>
          </w:tcPr>
          <w:p w14:paraId="22058570" w14:textId="77777777" w:rsidR="00900D9E" w:rsidRDefault="00900D9E">
            <w:pPr>
              <w:adjustRightInd w:val="0"/>
              <w:ind w:right="144"/>
              <w:rPr>
                <w:sz w:val="20"/>
              </w:rPr>
            </w:pPr>
            <w:r>
              <w:t> </w:t>
            </w:r>
          </w:p>
        </w:tc>
        <w:tc>
          <w:tcPr>
            <w:tcW w:w="4823" w:type="dxa"/>
            <w:gridSpan w:val="4"/>
          </w:tcPr>
          <w:p w14:paraId="48DCE97C" w14:textId="77777777" w:rsidR="00900D9E" w:rsidRDefault="00900D9E">
            <w:pPr>
              <w:adjustRightInd w:val="0"/>
              <w:ind w:right="144"/>
              <w:rPr>
                <w:sz w:val="20"/>
              </w:rPr>
            </w:pPr>
            <w:r>
              <w:rPr>
                <w:sz w:val="20"/>
                <w:szCs w:val="20"/>
              </w:rPr>
              <w:t>Authentication Key Name Unknown</w:t>
            </w:r>
          </w:p>
        </w:tc>
      </w:tr>
      <w:tr w:rsidR="00900D9E" w14:paraId="7B8AEBBB" w14:textId="77777777">
        <w:trPr>
          <w:gridAfter w:val="1"/>
          <w:wAfter w:w="331" w:type="dxa"/>
        </w:trPr>
        <w:tc>
          <w:tcPr>
            <w:tcW w:w="3168" w:type="dxa"/>
            <w:gridSpan w:val="4"/>
          </w:tcPr>
          <w:p w14:paraId="46F7FF85" w14:textId="77777777" w:rsidR="00900D9E" w:rsidRDefault="00900D9E">
            <w:pPr>
              <w:adjustRightInd w:val="0"/>
              <w:ind w:right="144"/>
              <w:rPr>
                <w:sz w:val="20"/>
              </w:rPr>
            </w:pPr>
            <w:r>
              <w:rPr>
                <w:sz w:val="20"/>
                <w:szCs w:val="20"/>
              </w:rPr>
              <w:t xml:space="preserve"> </w:t>
            </w:r>
          </w:p>
        </w:tc>
        <w:tc>
          <w:tcPr>
            <w:tcW w:w="1367" w:type="dxa"/>
          </w:tcPr>
          <w:p w14:paraId="33127A11" w14:textId="77777777" w:rsidR="00900D9E" w:rsidRDefault="00900D9E">
            <w:pPr>
              <w:adjustRightInd w:val="0"/>
              <w:ind w:right="144"/>
              <w:rPr>
                <w:sz w:val="20"/>
              </w:rPr>
            </w:pPr>
            <w:r>
              <w:rPr>
                <w:sz w:val="20"/>
                <w:szCs w:val="20"/>
              </w:rPr>
              <w:t>9</w:t>
            </w:r>
          </w:p>
        </w:tc>
        <w:tc>
          <w:tcPr>
            <w:tcW w:w="144" w:type="dxa"/>
          </w:tcPr>
          <w:p w14:paraId="66E1B577" w14:textId="77777777" w:rsidR="00900D9E" w:rsidRDefault="00900D9E">
            <w:pPr>
              <w:adjustRightInd w:val="0"/>
              <w:ind w:right="144"/>
              <w:rPr>
                <w:sz w:val="20"/>
              </w:rPr>
            </w:pPr>
            <w:r>
              <w:t> </w:t>
            </w:r>
          </w:p>
        </w:tc>
        <w:tc>
          <w:tcPr>
            <w:tcW w:w="4823" w:type="dxa"/>
            <w:gridSpan w:val="4"/>
          </w:tcPr>
          <w:p w14:paraId="7BFB8785" w14:textId="77777777" w:rsidR="00900D9E" w:rsidRDefault="00900D9E">
            <w:pPr>
              <w:adjustRightInd w:val="0"/>
              <w:ind w:right="144"/>
              <w:rPr>
                <w:sz w:val="20"/>
              </w:rPr>
            </w:pPr>
            <w:r>
              <w:rPr>
                <w:sz w:val="20"/>
                <w:szCs w:val="20"/>
              </w:rPr>
              <w:t>Encryption Key Name Unknown</w:t>
            </w:r>
          </w:p>
        </w:tc>
      </w:tr>
      <w:tr w:rsidR="00900D9E" w14:paraId="2A1B71AA" w14:textId="77777777">
        <w:trPr>
          <w:gridAfter w:val="1"/>
          <w:wAfter w:w="331" w:type="dxa"/>
        </w:trPr>
        <w:tc>
          <w:tcPr>
            <w:tcW w:w="3168" w:type="dxa"/>
            <w:gridSpan w:val="4"/>
          </w:tcPr>
          <w:p w14:paraId="1B824CDD" w14:textId="77777777" w:rsidR="00900D9E" w:rsidRDefault="00900D9E">
            <w:pPr>
              <w:adjustRightInd w:val="0"/>
              <w:ind w:right="144"/>
              <w:rPr>
                <w:sz w:val="20"/>
              </w:rPr>
            </w:pPr>
            <w:r>
              <w:rPr>
                <w:sz w:val="20"/>
                <w:szCs w:val="20"/>
              </w:rPr>
              <w:t xml:space="preserve"> </w:t>
            </w:r>
          </w:p>
        </w:tc>
        <w:tc>
          <w:tcPr>
            <w:tcW w:w="1367" w:type="dxa"/>
          </w:tcPr>
          <w:p w14:paraId="70CB6B5C" w14:textId="77777777" w:rsidR="00900D9E" w:rsidRDefault="00900D9E">
            <w:pPr>
              <w:adjustRightInd w:val="0"/>
              <w:ind w:right="144"/>
              <w:rPr>
                <w:sz w:val="20"/>
              </w:rPr>
            </w:pPr>
            <w:r>
              <w:rPr>
                <w:sz w:val="20"/>
                <w:szCs w:val="20"/>
              </w:rPr>
              <w:t>10</w:t>
            </w:r>
          </w:p>
        </w:tc>
        <w:tc>
          <w:tcPr>
            <w:tcW w:w="144" w:type="dxa"/>
          </w:tcPr>
          <w:p w14:paraId="46E2A7A6" w14:textId="77777777" w:rsidR="00900D9E" w:rsidRDefault="00900D9E">
            <w:pPr>
              <w:adjustRightInd w:val="0"/>
              <w:ind w:right="144"/>
              <w:rPr>
                <w:sz w:val="20"/>
              </w:rPr>
            </w:pPr>
            <w:r>
              <w:t> </w:t>
            </w:r>
          </w:p>
        </w:tc>
        <w:tc>
          <w:tcPr>
            <w:tcW w:w="4823" w:type="dxa"/>
            <w:gridSpan w:val="4"/>
          </w:tcPr>
          <w:p w14:paraId="004675A2" w14:textId="77777777" w:rsidR="00900D9E" w:rsidRDefault="00900D9E">
            <w:pPr>
              <w:adjustRightInd w:val="0"/>
              <w:ind w:right="144"/>
              <w:rPr>
                <w:sz w:val="20"/>
              </w:rPr>
            </w:pPr>
            <w:r>
              <w:rPr>
                <w:sz w:val="20"/>
                <w:szCs w:val="20"/>
              </w:rPr>
              <w:t>Requested Service (Authentication or Encrypted) Not Available</w:t>
            </w:r>
          </w:p>
        </w:tc>
      </w:tr>
      <w:tr w:rsidR="00900D9E" w14:paraId="2C2B41C6" w14:textId="77777777">
        <w:trPr>
          <w:gridAfter w:val="1"/>
          <w:wAfter w:w="331" w:type="dxa"/>
        </w:trPr>
        <w:tc>
          <w:tcPr>
            <w:tcW w:w="3168" w:type="dxa"/>
            <w:gridSpan w:val="4"/>
          </w:tcPr>
          <w:p w14:paraId="79E447DE" w14:textId="77777777" w:rsidR="00900D9E" w:rsidRDefault="00900D9E">
            <w:pPr>
              <w:adjustRightInd w:val="0"/>
              <w:ind w:right="144"/>
              <w:rPr>
                <w:sz w:val="20"/>
              </w:rPr>
            </w:pPr>
            <w:r>
              <w:rPr>
                <w:sz w:val="20"/>
                <w:szCs w:val="20"/>
              </w:rPr>
              <w:t xml:space="preserve"> </w:t>
            </w:r>
          </w:p>
        </w:tc>
        <w:tc>
          <w:tcPr>
            <w:tcW w:w="1367" w:type="dxa"/>
          </w:tcPr>
          <w:p w14:paraId="45A61851" w14:textId="77777777" w:rsidR="00900D9E" w:rsidRDefault="00900D9E">
            <w:pPr>
              <w:adjustRightInd w:val="0"/>
              <w:ind w:right="144"/>
              <w:rPr>
                <w:sz w:val="20"/>
              </w:rPr>
            </w:pPr>
            <w:r>
              <w:rPr>
                <w:sz w:val="20"/>
                <w:szCs w:val="20"/>
              </w:rPr>
              <w:t>11</w:t>
            </w:r>
          </w:p>
        </w:tc>
        <w:tc>
          <w:tcPr>
            <w:tcW w:w="144" w:type="dxa"/>
          </w:tcPr>
          <w:p w14:paraId="0FFFC142" w14:textId="77777777" w:rsidR="00900D9E" w:rsidRDefault="00900D9E">
            <w:pPr>
              <w:adjustRightInd w:val="0"/>
              <w:ind w:right="144"/>
              <w:rPr>
                <w:sz w:val="20"/>
              </w:rPr>
            </w:pPr>
            <w:r>
              <w:t> </w:t>
            </w:r>
          </w:p>
        </w:tc>
        <w:tc>
          <w:tcPr>
            <w:tcW w:w="4823" w:type="dxa"/>
            <w:gridSpan w:val="4"/>
          </w:tcPr>
          <w:p w14:paraId="61A5AEAE" w14:textId="77777777" w:rsidR="00900D9E" w:rsidRDefault="00900D9E">
            <w:pPr>
              <w:adjustRightInd w:val="0"/>
              <w:ind w:right="144"/>
              <w:rPr>
                <w:sz w:val="20"/>
              </w:rPr>
            </w:pPr>
            <w:r>
              <w:rPr>
                <w:sz w:val="20"/>
                <w:szCs w:val="20"/>
              </w:rPr>
              <w:t>Unknown Security Recipient</w:t>
            </w:r>
          </w:p>
        </w:tc>
      </w:tr>
      <w:tr w:rsidR="00900D9E" w14:paraId="02A61BAF" w14:textId="77777777">
        <w:trPr>
          <w:gridAfter w:val="1"/>
          <w:wAfter w:w="331" w:type="dxa"/>
        </w:trPr>
        <w:tc>
          <w:tcPr>
            <w:tcW w:w="3168" w:type="dxa"/>
            <w:gridSpan w:val="4"/>
          </w:tcPr>
          <w:p w14:paraId="12870660" w14:textId="77777777" w:rsidR="00900D9E" w:rsidRDefault="00900D9E">
            <w:pPr>
              <w:adjustRightInd w:val="0"/>
              <w:ind w:right="144"/>
              <w:rPr>
                <w:sz w:val="20"/>
              </w:rPr>
            </w:pPr>
            <w:r>
              <w:rPr>
                <w:sz w:val="20"/>
                <w:szCs w:val="20"/>
              </w:rPr>
              <w:t xml:space="preserve"> </w:t>
            </w:r>
          </w:p>
        </w:tc>
        <w:tc>
          <w:tcPr>
            <w:tcW w:w="1367" w:type="dxa"/>
          </w:tcPr>
          <w:p w14:paraId="610C4240" w14:textId="77777777" w:rsidR="00900D9E" w:rsidRDefault="00900D9E">
            <w:pPr>
              <w:adjustRightInd w:val="0"/>
              <w:ind w:right="144"/>
              <w:rPr>
                <w:sz w:val="20"/>
              </w:rPr>
            </w:pPr>
            <w:r>
              <w:rPr>
                <w:sz w:val="20"/>
                <w:szCs w:val="20"/>
              </w:rPr>
              <w:t>12</w:t>
            </w:r>
          </w:p>
        </w:tc>
        <w:tc>
          <w:tcPr>
            <w:tcW w:w="144" w:type="dxa"/>
          </w:tcPr>
          <w:p w14:paraId="2E5685FD" w14:textId="77777777" w:rsidR="00900D9E" w:rsidRDefault="00900D9E">
            <w:pPr>
              <w:adjustRightInd w:val="0"/>
              <w:ind w:right="144"/>
              <w:rPr>
                <w:sz w:val="20"/>
              </w:rPr>
            </w:pPr>
            <w:r>
              <w:t> </w:t>
            </w:r>
          </w:p>
        </w:tc>
        <w:tc>
          <w:tcPr>
            <w:tcW w:w="4823" w:type="dxa"/>
            <w:gridSpan w:val="4"/>
          </w:tcPr>
          <w:p w14:paraId="485F1499" w14:textId="77777777" w:rsidR="00900D9E" w:rsidRDefault="00900D9E">
            <w:pPr>
              <w:adjustRightInd w:val="0"/>
              <w:ind w:right="144"/>
              <w:rPr>
                <w:sz w:val="20"/>
              </w:rPr>
            </w:pPr>
            <w:r>
              <w:rPr>
                <w:sz w:val="20"/>
                <w:szCs w:val="20"/>
              </w:rPr>
              <w:t>Incorrect Message Length (Encryption Only)</w:t>
            </w:r>
          </w:p>
        </w:tc>
      </w:tr>
      <w:tr w:rsidR="00900D9E" w14:paraId="0DFF8B20" w14:textId="77777777">
        <w:trPr>
          <w:gridAfter w:val="1"/>
          <w:wAfter w:w="331" w:type="dxa"/>
        </w:trPr>
        <w:tc>
          <w:tcPr>
            <w:tcW w:w="3168" w:type="dxa"/>
            <w:gridSpan w:val="4"/>
          </w:tcPr>
          <w:p w14:paraId="3980C3D8" w14:textId="77777777" w:rsidR="00900D9E" w:rsidRDefault="00900D9E">
            <w:pPr>
              <w:adjustRightInd w:val="0"/>
              <w:ind w:right="144"/>
              <w:rPr>
                <w:sz w:val="20"/>
              </w:rPr>
            </w:pPr>
            <w:r>
              <w:rPr>
                <w:sz w:val="20"/>
                <w:szCs w:val="20"/>
              </w:rPr>
              <w:t xml:space="preserve"> </w:t>
            </w:r>
          </w:p>
        </w:tc>
        <w:tc>
          <w:tcPr>
            <w:tcW w:w="1367" w:type="dxa"/>
          </w:tcPr>
          <w:p w14:paraId="1BE602F3" w14:textId="77777777" w:rsidR="00900D9E" w:rsidRDefault="00900D9E">
            <w:pPr>
              <w:adjustRightInd w:val="0"/>
              <w:ind w:right="144"/>
              <w:rPr>
                <w:sz w:val="20"/>
              </w:rPr>
            </w:pPr>
            <w:r>
              <w:rPr>
                <w:sz w:val="20"/>
                <w:szCs w:val="20"/>
              </w:rPr>
              <w:t>13</w:t>
            </w:r>
          </w:p>
        </w:tc>
        <w:tc>
          <w:tcPr>
            <w:tcW w:w="144" w:type="dxa"/>
          </w:tcPr>
          <w:p w14:paraId="620BE7B6" w14:textId="77777777" w:rsidR="00900D9E" w:rsidRDefault="00900D9E">
            <w:pPr>
              <w:adjustRightInd w:val="0"/>
              <w:ind w:right="144"/>
              <w:rPr>
                <w:sz w:val="20"/>
              </w:rPr>
            </w:pPr>
            <w:r>
              <w:t> </w:t>
            </w:r>
          </w:p>
        </w:tc>
        <w:tc>
          <w:tcPr>
            <w:tcW w:w="4823" w:type="dxa"/>
            <w:gridSpan w:val="4"/>
          </w:tcPr>
          <w:p w14:paraId="7DC51D3C" w14:textId="77777777" w:rsidR="00900D9E" w:rsidRDefault="00900D9E">
            <w:pPr>
              <w:adjustRightInd w:val="0"/>
              <w:ind w:right="144"/>
              <w:rPr>
                <w:sz w:val="20"/>
              </w:rPr>
            </w:pPr>
            <w:r>
              <w:rPr>
                <w:sz w:val="20"/>
                <w:szCs w:val="20"/>
              </w:rPr>
              <w:t>Message Authentication Code Failed</w:t>
            </w:r>
          </w:p>
        </w:tc>
      </w:tr>
      <w:tr w:rsidR="00900D9E" w14:paraId="5749FE99" w14:textId="77777777">
        <w:trPr>
          <w:gridAfter w:val="1"/>
          <w:wAfter w:w="331" w:type="dxa"/>
        </w:trPr>
        <w:tc>
          <w:tcPr>
            <w:tcW w:w="3168" w:type="dxa"/>
            <w:gridSpan w:val="4"/>
          </w:tcPr>
          <w:p w14:paraId="1F88F5B6" w14:textId="77777777" w:rsidR="00900D9E" w:rsidRDefault="00900D9E">
            <w:pPr>
              <w:adjustRightInd w:val="0"/>
              <w:ind w:right="144"/>
              <w:rPr>
                <w:sz w:val="20"/>
              </w:rPr>
            </w:pPr>
            <w:r>
              <w:rPr>
                <w:sz w:val="20"/>
                <w:szCs w:val="20"/>
              </w:rPr>
              <w:t xml:space="preserve"> </w:t>
            </w:r>
          </w:p>
        </w:tc>
        <w:tc>
          <w:tcPr>
            <w:tcW w:w="1367" w:type="dxa"/>
          </w:tcPr>
          <w:p w14:paraId="64470B9A" w14:textId="77777777" w:rsidR="00900D9E" w:rsidRDefault="00900D9E">
            <w:pPr>
              <w:adjustRightInd w:val="0"/>
              <w:ind w:right="144"/>
              <w:rPr>
                <w:sz w:val="20"/>
              </w:rPr>
            </w:pPr>
            <w:r>
              <w:rPr>
                <w:sz w:val="20"/>
                <w:szCs w:val="20"/>
              </w:rPr>
              <w:t>15</w:t>
            </w:r>
          </w:p>
        </w:tc>
        <w:tc>
          <w:tcPr>
            <w:tcW w:w="144" w:type="dxa"/>
          </w:tcPr>
          <w:p w14:paraId="1494ED89" w14:textId="77777777" w:rsidR="00900D9E" w:rsidRDefault="00900D9E">
            <w:pPr>
              <w:adjustRightInd w:val="0"/>
              <w:ind w:right="144"/>
              <w:rPr>
                <w:sz w:val="20"/>
              </w:rPr>
            </w:pPr>
            <w:r>
              <w:t> </w:t>
            </w:r>
          </w:p>
        </w:tc>
        <w:tc>
          <w:tcPr>
            <w:tcW w:w="4823" w:type="dxa"/>
            <w:gridSpan w:val="4"/>
          </w:tcPr>
          <w:p w14:paraId="30696B66" w14:textId="77777777" w:rsidR="00900D9E" w:rsidRDefault="00900D9E">
            <w:pPr>
              <w:adjustRightInd w:val="0"/>
              <w:ind w:right="144"/>
              <w:rPr>
                <w:sz w:val="20"/>
              </w:rPr>
            </w:pPr>
            <w:r>
              <w:rPr>
                <w:sz w:val="20"/>
                <w:szCs w:val="20"/>
              </w:rPr>
              <w:t>Unknown Security Originator</w:t>
            </w:r>
          </w:p>
        </w:tc>
      </w:tr>
      <w:tr w:rsidR="00900D9E" w14:paraId="03566221" w14:textId="77777777">
        <w:trPr>
          <w:gridAfter w:val="1"/>
          <w:wAfter w:w="331" w:type="dxa"/>
        </w:trPr>
        <w:tc>
          <w:tcPr>
            <w:tcW w:w="3168" w:type="dxa"/>
            <w:gridSpan w:val="4"/>
          </w:tcPr>
          <w:p w14:paraId="4CB9058E" w14:textId="77777777" w:rsidR="00900D9E" w:rsidRDefault="00900D9E">
            <w:pPr>
              <w:adjustRightInd w:val="0"/>
              <w:ind w:right="144"/>
              <w:rPr>
                <w:sz w:val="20"/>
              </w:rPr>
            </w:pPr>
            <w:r>
              <w:rPr>
                <w:sz w:val="20"/>
                <w:szCs w:val="20"/>
              </w:rPr>
              <w:t xml:space="preserve"> </w:t>
            </w:r>
          </w:p>
        </w:tc>
        <w:tc>
          <w:tcPr>
            <w:tcW w:w="1367" w:type="dxa"/>
          </w:tcPr>
          <w:p w14:paraId="7116E77C" w14:textId="77777777" w:rsidR="00900D9E" w:rsidRDefault="00900D9E">
            <w:pPr>
              <w:adjustRightInd w:val="0"/>
              <w:ind w:right="144"/>
              <w:rPr>
                <w:sz w:val="20"/>
              </w:rPr>
            </w:pPr>
            <w:r>
              <w:rPr>
                <w:sz w:val="20"/>
                <w:szCs w:val="20"/>
              </w:rPr>
              <w:t>16</w:t>
            </w:r>
          </w:p>
        </w:tc>
        <w:tc>
          <w:tcPr>
            <w:tcW w:w="144" w:type="dxa"/>
          </w:tcPr>
          <w:p w14:paraId="16BB6427" w14:textId="77777777" w:rsidR="00900D9E" w:rsidRDefault="00900D9E">
            <w:pPr>
              <w:adjustRightInd w:val="0"/>
              <w:ind w:right="144"/>
              <w:rPr>
                <w:sz w:val="20"/>
              </w:rPr>
            </w:pPr>
            <w:r>
              <w:t> </w:t>
            </w:r>
          </w:p>
        </w:tc>
        <w:tc>
          <w:tcPr>
            <w:tcW w:w="4823" w:type="dxa"/>
            <w:gridSpan w:val="4"/>
          </w:tcPr>
          <w:p w14:paraId="2DFDF96C" w14:textId="77777777" w:rsidR="00900D9E" w:rsidRDefault="00900D9E">
            <w:pPr>
              <w:adjustRightInd w:val="0"/>
              <w:ind w:right="144"/>
              <w:rPr>
                <w:sz w:val="20"/>
              </w:rPr>
            </w:pPr>
            <w:r>
              <w:rPr>
                <w:sz w:val="20"/>
                <w:szCs w:val="20"/>
              </w:rPr>
              <w:t>Syntax Error in Decrypted Text</w:t>
            </w:r>
          </w:p>
        </w:tc>
      </w:tr>
      <w:tr w:rsidR="00900D9E" w14:paraId="7FEF24A3" w14:textId="77777777">
        <w:trPr>
          <w:gridAfter w:val="1"/>
          <w:wAfter w:w="331" w:type="dxa"/>
        </w:trPr>
        <w:tc>
          <w:tcPr>
            <w:tcW w:w="3168" w:type="dxa"/>
            <w:gridSpan w:val="4"/>
          </w:tcPr>
          <w:p w14:paraId="23FF40D1" w14:textId="77777777" w:rsidR="00900D9E" w:rsidRDefault="00900D9E">
            <w:pPr>
              <w:adjustRightInd w:val="0"/>
              <w:ind w:right="144"/>
              <w:rPr>
                <w:sz w:val="20"/>
              </w:rPr>
            </w:pPr>
            <w:r>
              <w:rPr>
                <w:sz w:val="20"/>
                <w:szCs w:val="20"/>
              </w:rPr>
              <w:t xml:space="preserve"> </w:t>
            </w:r>
          </w:p>
        </w:tc>
        <w:tc>
          <w:tcPr>
            <w:tcW w:w="1367" w:type="dxa"/>
          </w:tcPr>
          <w:p w14:paraId="12664794" w14:textId="77777777" w:rsidR="00900D9E" w:rsidRDefault="00900D9E">
            <w:pPr>
              <w:adjustRightInd w:val="0"/>
              <w:ind w:right="144"/>
              <w:rPr>
                <w:sz w:val="20"/>
              </w:rPr>
            </w:pPr>
            <w:r>
              <w:rPr>
                <w:sz w:val="20"/>
                <w:szCs w:val="20"/>
              </w:rPr>
              <w:t>17</w:t>
            </w:r>
          </w:p>
        </w:tc>
        <w:tc>
          <w:tcPr>
            <w:tcW w:w="144" w:type="dxa"/>
          </w:tcPr>
          <w:p w14:paraId="78D4AE56" w14:textId="77777777" w:rsidR="00900D9E" w:rsidRDefault="00900D9E">
            <w:pPr>
              <w:adjustRightInd w:val="0"/>
              <w:ind w:right="144"/>
              <w:rPr>
                <w:sz w:val="20"/>
              </w:rPr>
            </w:pPr>
            <w:r>
              <w:t> </w:t>
            </w:r>
          </w:p>
        </w:tc>
        <w:tc>
          <w:tcPr>
            <w:tcW w:w="4823" w:type="dxa"/>
            <w:gridSpan w:val="4"/>
          </w:tcPr>
          <w:p w14:paraId="12311494" w14:textId="77777777" w:rsidR="00900D9E" w:rsidRDefault="00900D9E">
            <w:pPr>
              <w:adjustRightInd w:val="0"/>
              <w:ind w:right="144"/>
              <w:rPr>
                <w:sz w:val="20"/>
              </w:rPr>
            </w:pPr>
            <w:r>
              <w:rPr>
                <w:sz w:val="20"/>
                <w:szCs w:val="20"/>
              </w:rPr>
              <w:t>Security Not Supported</w:t>
            </w:r>
          </w:p>
        </w:tc>
      </w:tr>
      <w:tr w:rsidR="00900D9E" w14:paraId="3EA5808F" w14:textId="77777777">
        <w:trPr>
          <w:gridAfter w:val="1"/>
          <w:wAfter w:w="331" w:type="dxa"/>
        </w:trPr>
        <w:tc>
          <w:tcPr>
            <w:tcW w:w="3168" w:type="dxa"/>
            <w:gridSpan w:val="4"/>
          </w:tcPr>
          <w:p w14:paraId="145D8E3C" w14:textId="77777777" w:rsidR="00900D9E" w:rsidRDefault="00900D9E">
            <w:pPr>
              <w:adjustRightInd w:val="0"/>
              <w:ind w:right="144"/>
              <w:rPr>
                <w:sz w:val="20"/>
              </w:rPr>
            </w:pPr>
            <w:r>
              <w:rPr>
                <w:sz w:val="20"/>
                <w:szCs w:val="20"/>
              </w:rPr>
              <w:t xml:space="preserve"> </w:t>
            </w:r>
          </w:p>
        </w:tc>
        <w:tc>
          <w:tcPr>
            <w:tcW w:w="1367" w:type="dxa"/>
          </w:tcPr>
          <w:p w14:paraId="64264194" w14:textId="77777777" w:rsidR="00900D9E" w:rsidRDefault="00900D9E">
            <w:pPr>
              <w:adjustRightInd w:val="0"/>
              <w:ind w:right="144"/>
              <w:rPr>
                <w:sz w:val="20"/>
              </w:rPr>
            </w:pPr>
            <w:r>
              <w:rPr>
                <w:sz w:val="20"/>
                <w:szCs w:val="20"/>
              </w:rPr>
              <w:t>19</w:t>
            </w:r>
          </w:p>
        </w:tc>
        <w:tc>
          <w:tcPr>
            <w:tcW w:w="144" w:type="dxa"/>
          </w:tcPr>
          <w:p w14:paraId="2AAEA3EF" w14:textId="77777777" w:rsidR="00900D9E" w:rsidRDefault="00900D9E">
            <w:pPr>
              <w:adjustRightInd w:val="0"/>
              <w:ind w:right="144"/>
              <w:rPr>
                <w:sz w:val="20"/>
              </w:rPr>
            </w:pPr>
            <w:r>
              <w:t> </w:t>
            </w:r>
          </w:p>
        </w:tc>
        <w:tc>
          <w:tcPr>
            <w:tcW w:w="4823" w:type="dxa"/>
            <w:gridSpan w:val="4"/>
          </w:tcPr>
          <w:p w14:paraId="08D3C126" w14:textId="77777777" w:rsidR="00900D9E" w:rsidRDefault="00900D9E">
            <w:pPr>
              <w:adjustRightInd w:val="0"/>
              <w:ind w:right="144"/>
              <w:rPr>
                <w:sz w:val="20"/>
              </w:rPr>
            </w:pPr>
            <w:r>
              <w:rPr>
                <w:sz w:val="20"/>
                <w:szCs w:val="20"/>
              </w:rPr>
              <w:t>S1E Security End Segment Missing for S1S Security Start Segment</w:t>
            </w:r>
          </w:p>
        </w:tc>
      </w:tr>
      <w:tr w:rsidR="00900D9E" w14:paraId="188F4299" w14:textId="77777777">
        <w:trPr>
          <w:gridAfter w:val="1"/>
          <w:wAfter w:w="331" w:type="dxa"/>
        </w:trPr>
        <w:tc>
          <w:tcPr>
            <w:tcW w:w="3168" w:type="dxa"/>
            <w:gridSpan w:val="4"/>
          </w:tcPr>
          <w:p w14:paraId="6E41B8CD" w14:textId="77777777" w:rsidR="00900D9E" w:rsidRDefault="00900D9E">
            <w:pPr>
              <w:adjustRightInd w:val="0"/>
              <w:ind w:right="144"/>
              <w:rPr>
                <w:sz w:val="20"/>
              </w:rPr>
            </w:pPr>
            <w:r>
              <w:rPr>
                <w:sz w:val="20"/>
                <w:szCs w:val="20"/>
              </w:rPr>
              <w:t xml:space="preserve"> </w:t>
            </w:r>
          </w:p>
        </w:tc>
        <w:tc>
          <w:tcPr>
            <w:tcW w:w="1367" w:type="dxa"/>
          </w:tcPr>
          <w:p w14:paraId="6A5B7BEB" w14:textId="77777777" w:rsidR="00900D9E" w:rsidRDefault="00900D9E">
            <w:pPr>
              <w:adjustRightInd w:val="0"/>
              <w:ind w:right="144"/>
              <w:rPr>
                <w:sz w:val="20"/>
              </w:rPr>
            </w:pPr>
            <w:r>
              <w:rPr>
                <w:sz w:val="20"/>
                <w:szCs w:val="20"/>
              </w:rPr>
              <w:t>20</w:t>
            </w:r>
          </w:p>
        </w:tc>
        <w:tc>
          <w:tcPr>
            <w:tcW w:w="144" w:type="dxa"/>
          </w:tcPr>
          <w:p w14:paraId="52ADD27E" w14:textId="77777777" w:rsidR="00900D9E" w:rsidRDefault="00900D9E">
            <w:pPr>
              <w:adjustRightInd w:val="0"/>
              <w:ind w:right="144"/>
              <w:rPr>
                <w:sz w:val="20"/>
              </w:rPr>
            </w:pPr>
            <w:r>
              <w:t> </w:t>
            </w:r>
          </w:p>
        </w:tc>
        <w:tc>
          <w:tcPr>
            <w:tcW w:w="4823" w:type="dxa"/>
            <w:gridSpan w:val="4"/>
          </w:tcPr>
          <w:p w14:paraId="717109BB" w14:textId="77777777" w:rsidR="00900D9E" w:rsidRDefault="00900D9E">
            <w:pPr>
              <w:adjustRightInd w:val="0"/>
              <w:ind w:right="144"/>
              <w:rPr>
                <w:sz w:val="20"/>
              </w:rPr>
            </w:pPr>
            <w:r>
              <w:rPr>
                <w:sz w:val="20"/>
                <w:szCs w:val="20"/>
              </w:rPr>
              <w:t>S1S Security Start Segment Missing for S1E Security End Segment</w:t>
            </w:r>
          </w:p>
        </w:tc>
      </w:tr>
      <w:tr w:rsidR="00900D9E" w14:paraId="13134472" w14:textId="77777777">
        <w:trPr>
          <w:gridAfter w:val="1"/>
          <w:wAfter w:w="331" w:type="dxa"/>
        </w:trPr>
        <w:tc>
          <w:tcPr>
            <w:tcW w:w="3168" w:type="dxa"/>
            <w:gridSpan w:val="4"/>
          </w:tcPr>
          <w:p w14:paraId="4AFA9E34" w14:textId="77777777" w:rsidR="00900D9E" w:rsidRDefault="00900D9E">
            <w:pPr>
              <w:adjustRightInd w:val="0"/>
              <w:ind w:right="144"/>
              <w:rPr>
                <w:sz w:val="20"/>
              </w:rPr>
            </w:pPr>
            <w:r>
              <w:rPr>
                <w:sz w:val="20"/>
                <w:szCs w:val="20"/>
              </w:rPr>
              <w:t xml:space="preserve"> </w:t>
            </w:r>
          </w:p>
        </w:tc>
        <w:tc>
          <w:tcPr>
            <w:tcW w:w="1367" w:type="dxa"/>
          </w:tcPr>
          <w:p w14:paraId="0B941AB1" w14:textId="77777777" w:rsidR="00900D9E" w:rsidRDefault="00900D9E">
            <w:pPr>
              <w:adjustRightInd w:val="0"/>
              <w:ind w:right="144"/>
              <w:rPr>
                <w:sz w:val="20"/>
              </w:rPr>
            </w:pPr>
            <w:r>
              <w:rPr>
                <w:sz w:val="20"/>
                <w:szCs w:val="20"/>
              </w:rPr>
              <w:t>21</w:t>
            </w:r>
          </w:p>
        </w:tc>
        <w:tc>
          <w:tcPr>
            <w:tcW w:w="144" w:type="dxa"/>
          </w:tcPr>
          <w:p w14:paraId="4BD0BE0F" w14:textId="77777777" w:rsidR="00900D9E" w:rsidRDefault="00900D9E">
            <w:pPr>
              <w:adjustRightInd w:val="0"/>
              <w:ind w:right="144"/>
              <w:rPr>
                <w:sz w:val="20"/>
              </w:rPr>
            </w:pPr>
            <w:r>
              <w:t> </w:t>
            </w:r>
          </w:p>
        </w:tc>
        <w:tc>
          <w:tcPr>
            <w:tcW w:w="4823" w:type="dxa"/>
            <w:gridSpan w:val="4"/>
          </w:tcPr>
          <w:p w14:paraId="22182369" w14:textId="77777777" w:rsidR="00900D9E" w:rsidRDefault="00900D9E">
            <w:pPr>
              <w:adjustRightInd w:val="0"/>
              <w:ind w:right="144"/>
              <w:rPr>
                <w:sz w:val="20"/>
              </w:rPr>
            </w:pPr>
            <w:r>
              <w:rPr>
                <w:sz w:val="20"/>
                <w:szCs w:val="20"/>
              </w:rPr>
              <w:t>S2E Security End Segment Missing for S2S Security Start Segment</w:t>
            </w:r>
          </w:p>
        </w:tc>
      </w:tr>
      <w:tr w:rsidR="00900D9E" w14:paraId="44817EF8" w14:textId="77777777">
        <w:trPr>
          <w:gridAfter w:val="1"/>
          <w:wAfter w:w="331" w:type="dxa"/>
        </w:trPr>
        <w:tc>
          <w:tcPr>
            <w:tcW w:w="3168" w:type="dxa"/>
            <w:gridSpan w:val="4"/>
          </w:tcPr>
          <w:p w14:paraId="65357FF6" w14:textId="77777777" w:rsidR="00900D9E" w:rsidRDefault="00900D9E">
            <w:pPr>
              <w:adjustRightInd w:val="0"/>
              <w:ind w:right="144"/>
              <w:rPr>
                <w:sz w:val="20"/>
              </w:rPr>
            </w:pPr>
            <w:r>
              <w:rPr>
                <w:sz w:val="20"/>
                <w:szCs w:val="20"/>
              </w:rPr>
              <w:t xml:space="preserve"> </w:t>
            </w:r>
          </w:p>
        </w:tc>
        <w:tc>
          <w:tcPr>
            <w:tcW w:w="1367" w:type="dxa"/>
          </w:tcPr>
          <w:p w14:paraId="507AE332" w14:textId="77777777" w:rsidR="00900D9E" w:rsidRDefault="00900D9E">
            <w:pPr>
              <w:adjustRightInd w:val="0"/>
              <w:ind w:right="144"/>
              <w:rPr>
                <w:sz w:val="20"/>
              </w:rPr>
            </w:pPr>
            <w:r>
              <w:rPr>
                <w:sz w:val="20"/>
                <w:szCs w:val="20"/>
              </w:rPr>
              <w:t>22</w:t>
            </w:r>
          </w:p>
        </w:tc>
        <w:tc>
          <w:tcPr>
            <w:tcW w:w="144" w:type="dxa"/>
          </w:tcPr>
          <w:p w14:paraId="156AE569" w14:textId="77777777" w:rsidR="00900D9E" w:rsidRDefault="00900D9E">
            <w:pPr>
              <w:adjustRightInd w:val="0"/>
              <w:ind w:right="144"/>
              <w:rPr>
                <w:sz w:val="20"/>
              </w:rPr>
            </w:pPr>
            <w:r>
              <w:t> </w:t>
            </w:r>
          </w:p>
        </w:tc>
        <w:tc>
          <w:tcPr>
            <w:tcW w:w="4823" w:type="dxa"/>
            <w:gridSpan w:val="4"/>
          </w:tcPr>
          <w:p w14:paraId="40EFA45E" w14:textId="77777777" w:rsidR="00900D9E" w:rsidRDefault="00900D9E">
            <w:pPr>
              <w:adjustRightInd w:val="0"/>
              <w:ind w:right="144"/>
              <w:rPr>
                <w:sz w:val="20"/>
              </w:rPr>
            </w:pPr>
            <w:r>
              <w:rPr>
                <w:sz w:val="20"/>
                <w:szCs w:val="20"/>
              </w:rPr>
              <w:t>S2S Security Start Segment Missing for S2E Security End Segment</w:t>
            </w:r>
          </w:p>
        </w:tc>
      </w:tr>
      <w:tr w:rsidR="00900D9E" w14:paraId="66636F7E" w14:textId="77777777">
        <w:trPr>
          <w:gridAfter w:val="1"/>
          <w:wAfter w:w="331" w:type="dxa"/>
        </w:trPr>
        <w:tc>
          <w:tcPr>
            <w:tcW w:w="3168" w:type="dxa"/>
            <w:gridSpan w:val="4"/>
          </w:tcPr>
          <w:p w14:paraId="36F0BB3F" w14:textId="77777777" w:rsidR="00900D9E" w:rsidRDefault="00900D9E">
            <w:pPr>
              <w:adjustRightInd w:val="0"/>
              <w:ind w:right="144"/>
              <w:rPr>
                <w:sz w:val="20"/>
              </w:rPr>
            </w:pPr>
            <w:r>
              <w:rPr>
                <w:sz w:val="20"/>
                <w:szCs w:val="20"/>
              </w:rPr>
              <w:t xml:space="preserve"> </w:t>
            </w:r>
          </w:p>
        </w:tc>
        <w:tc>
          <w:tcPr>
            <w:tcW w:w="1367" w:type="dxa"/>
          </w:tcPr>
          <w:p w14:paraId="4C4C40D8" w14:textId="77777777" w:rsidR="00900D9E" w:rsidRDefault="00900D9E">
            <w:pPr>
              <w:adjustRightInd w:val="0"/>
              <w:ind w:right="144"/>
              <w:rPr>
                <w:sz w:val="20"/>
              </w:rPr>
            </w:pPr>
            <w:r>
              <w:rPr>
                <w:sz w:val="20"/>
                <w:szCs w:val="20"/>
              </w:rPr>
              <w:t>23</w:t>
            </w:r>
          </w:p>
        </w:tc>
        <w:tc>
          <w:tcPr>
            <w:tcW w:w="144" w:type="dxa"/>
          </w:tcPr>
          <w:p w14:paraId="246079F5" w14:textId="77777777" w:rsidR="00900D9E" w:rsidRDefault="00900D9E">
            <w:pPr>
              <w:adjustRightInd w:val="0"/>
              <w:ind w:right="144"/>
              <w:rPr>
                <w:sz w:val="20"/>
              </w:rPr>
            </w:pPr>
            <w:r>
              <w:t> </w:t>
            </w:r>
          </w:p>
        </w:tc>
        <w:tc>
          <w:tcPr>
            <w:tcW w:w="4823" w:type="dxa"/>
            <w:gridSpan w:val="4"/>
          </w:tcPr>
          <w:p w14:paraId="24337D87" w14:textId="77777777" w:rsidR="00900D9E" w:rsidRDefault="00900D9E">
            <w:pPr>
              <w:adjustRightInd w:val="0"/>
              <w:ind w:right="144"/>
              <w:rPr>
                <w:sz w:val="20"/>
              </w:rPr>
            </w:pPr>
            <w:r>
              <w:rPr>
                <w:sz w:val="20"/>
                <w:szCs w:val="20"/>
              </w:rPr>
              <w:t>Transaction Set Control Number Not Unique within the Functional Group</w:t>
            </w:r>
          </w:p>
        </w:tc>
      </w:tr>
      <w:tr w:rsidR="00900D9E" w14:paraId="5CD34945" w14:textId="77777777">
        <w:trPr>
          <w:gridAfter w:val="1"/>
          <w:wAfter w:w="331" w:type="dxa"/>
        </w:trPr>
        <w:tc>
          <w:tcPr>
            <w:tcW w:w="3168" w:type="dxa"/>
            <w:gridSpan w:val="4"/>
          </w:tcPr>
          <w:p w14:paraId="0FB9319B" w14:textId="77777777" w:rsidR="00900D9E" w:rsidRDefault="00900D9E">
            <w:pPr>
              <w:adjustRightInd w:val="0"/>
              <w:ind w:right="144"/>
              <w:rPr>
                <w:sz w:val="20"/>
              </w:rPr>
            </w:pPr>
            <w:r>
              <w:rPr>
                <w:sz w:val="20"/>
                <w:szCs w:val="20"/>
              </w:rPr>
              <w:t xml:space="preserve"> </w:t>
            </w:r>
          </w:p>
        </w:tc>
        <w:tc>
          <w:tcPr>
            <w:tcW w:w="1367" w:type="dxa"/>
          </w:tcPr>
          <w:p w14:paraId="4EB0D250" w14:textId="77777777" w:rsidR="00900D9E" w:rsidRDefault="00900D9E">
            <w:pPr>
              <w:adjustRightInd w:val="0"/>
              <w:ind w:right="144"/>
              <w:rPr>
                <w:sz w:val="20"/>
              </w:rPr>
            </w:pPr>
            <w:r>
              <w:rPr>
                <w:sz w:val="20"/>
                <w:szCs w:val="20"/>
              </w:rPr>
              <w:t>24</w:t>
            </w:r>
          </w:p>
        </w:tc>
        <w:tc>
          <w:tcPr>
            <w:tcW w:w="144" w:type="dxa"/>
          </w:tcPr>
          <w:p w14:paraId="70811A15" w14:textId="77777777" w:rsidR="00900D9E" w:rsidRDefault="00900D9E">
            <w:pPr>
              <w:adjustRightInd w:val="0"/>
              <w:ind w:right="144"/>
              <w:rPr>
                <w:sz w:val="20"/>
              </w:rPr>
            </w:pPr>
            <w:r>
              <w:t> </w:t>
            </w:r>
          </w:p>
        </w:tc>
        <w:tc>
          <w:tcPr>
            <w:tcW w:w="4823" w:type="dxa"/>
            <w:gridSpan w:val="4"/>
          </w:tcPr>
          <w:p w14:paraId="23D27B5C" w14:textId="77777777" w:rsidR="00900D9E" w:rsidRDefault="00900D9E">
            <w:pPr>
              <w:adjustRightInd w:val="0"/>
              <w:ind w:right="144"/>
              <w:rPr>
                <w:sz w:val="20"/>
              </w:rPr>
            </w:pPr>
            <w:r>
              <w:rPr>
                <w:sz w:val="20"/>
                <w:szCs w:val="20"/>
              </w:rPr>
              <w:t>S3E Security End Segment Missing for S3S Security Start Segment</w:t>
            </w:r>
          </w:p>
        </w:tc>
      </w:tr>
      <w:tr w:rsidR="00900D9E" w14:paraId="7A02F442" w14:textId="77777777">
        <w:trPr>
          <w:gridAfter w:val="1"/>
          <w:wAfter w:w="331" w:type="dxa"/>
        </w:trPr>
        <w:tc>
          <w:tcPr>
            <w:tcW w:w="3168" w:type="dxa"/>
            <w:gridSpan w:val="4"/>
          </w:tcPr>
          <w:p w14:paraId="30AEB588" w14:textId="77777777" w:rsidR="00900D9E" w:rsidRDefault="00900D9E">
            <w:pPr>
              <w:adjustRightInd w:val="0"/>
              <w:ind w:right="144"/>
              <w:rPr>
                <w:sz w:val="20"/>
              </w:rPr>
            </w:pPr>
            <w:r>
              <w:rPr>
                <w:sz w:val="20"/>
                <w:szCs w:val="20"/>
              </w:rPr>
              <w:t xml:space="preserve"> </w:t>
            </w:r>
          </w:p>
        </w:tc>
        <w:tc>
          <w:tcPr>
            <w:tcW w:w="1367" w:type="dxa"/>
          </w:tcPr>
          <w:p w14:paraId="3976F79A" w14:textId="77777777" w:rsidR="00900D9E" w:rsidRDefault="00900D9E">
            <w:pPr>
              <w:adjustRightInd w:val="0"/>
              <w:ind w:right="144"/>
              <w:rPr>
                <w:sz w:val="20"/>
              </w:rPr>
            </w:pPr>
            <w:r>
              <w:rPr>
                <w:sz w:val="20"/>
                <w:szCs w:val="20"/>
              </w:rPr>
              <w:t>25</w:t>
            </w:r>
          </w:p>
        </w:tc>
        <w:tc>
          <w:tcPr>
            <w:tcW w:w="144" w:type="dxa"/>
          </w:tcPr>
          <w:p w14:paraId="24059694" w14:textId="77777777" w:rsidR="00900D9E" w:rsidRDefault="00900D9E">
            <w:pPr>
              <w:adjustRightInd w:val="0"/>
              <w:ind w:right="144"/>
              <w:rPr>
                <w:sz w:val="20"/>
              </w:rPr>
            </w:pPr>
            <w:r>
              <w:t> </w:t>
            </w:r>
          </w:p>
        </w:tc>
        <w:tc>
          <w:tcPr>
            <w:tcW w:w="4823" w:type="dxa"/>
            <w:gridSpan w:val="4"/>
          </w:tcPr>
          <w:p w14:paraId="056E781F" w14:textId="77777777" w:rsidR="00900D9E" w:rsidRDefault="00900D9E">
            <w:pPr>
              <w:adjustRightInd w:val="0"/>
              <w:ind w:right="144"/>
              <w:rPr>
                <w:sz w:val="20"/>
              </w:rPr>
            </w:pPr>
            <w:r>
              <w:rPr>
                <w:sz w:val="20"/>
                <w:szCs w:val="20"/>
              </w:rPr>
              <w:t>S3S Security Start Segment Missing for S3E Security End Segment</w:t>
            </w:r>
          </w:p>
        </w:tc>
      </w:tr>
      <w:tr w:rsidR="00900D9E" w14:paraId="666838C8" w14:textId="77777777">
        <w:trPr>
          <w:gridAfter w:val="1"/>
          <w:wAfter w:w="331" w:type="dxa"/>
        </w:trPr>
        <w:tc>
          <w:tcPr>
            <w:tcW w:w="3168" w:type="dxa"/>
            <w:gridSpan w:val="4"/>
          </w:tcPr>
          <w:p w14:paraId="5E616E41" w14:textId="77777777" w:rsidR="00900D9E" w:rsidRDefault="00900D9E">
            <w:pPr>
              <w:adjustRightInd w:val="0"/>
              <w:ind w:right="144"/>
              <w:rPr>
                <w:sz w:val="20"/>
              </w:rPr>
            </w:pPr>
            <w:r>
              <w:rPr>
                <w:sz w:val="20"/>
                <w:szCs w:val="20"/>
              </w:rPr>
              <w:t xml:space="preserve"> </w:t>
            </w:r>
          </w:p>
        </w:tc>
        <w:tc>
          <w:tcPr>
            <w:tcW w:w="1367" w:type="dxa"/>
          </w:tcPr>
          <w:p w14:paraId="5ACF8B34" w14:textId="77777777" w:rsidR="00900D9E" w:rsidRDefault="00900D9E">
            <w:pPr>
              <w:adjustRightInd w:val="0"/>
              <w:ind w:right="144"/>
              <w:rPr>
                <w:sz w:val="20"/>
              </w:rPr>
            </w:pPr>
            <w:r>
              <w:rPr>
                <w:sz w:val="20"/>
                <w:szCs w:val="20"/>
              </w:rPr>
              <w:t>26</w:t>
            </w:r>
          </w:p>
        </w:tc>
        <w:tc>
          <w:tcPr>
            <w:tcW w:w="144" w:type="dxa"/>
          </w:tcPr>
          <w:p w14:paraId="671C30B1" w14:textId="77777777" w:rsidR="00900D9E" w:rsidRDefault="00900D9E">
            <w:pPr>
              <w:adjustRightInd w:val="0"/>
              <w:ind w:right="144"/>
              <w:rPr>
                <w:sz w:val="20"/>
              </w:rPr>
            </w:pPr>
            <w:r>
              <w:t> </w:t>
            </w:r>
          </w:p>
        </w:tc>
        <w:tc>
          <w:tcPr>
            <w:tcW w:w="4823" w:type="dxa"/>
            <w:gridSpan w:val="4"/>
          </w:tcPr>
          <w:p w14:paraId="3F84D83B" w14:textId="77777777" w:rsidR="00900D9E" w:rsidRDefault="00900D9E">
            <w:pPr>
              <w:adjustRightInd w:val="0"/>
              <w:ind w:right="144"/>
              <w:rPr>
                <w:sz w:val="20"/>
              </w:rPr>
            </w:pPr>
            <w:r>
              <w:rPr>
                <w:sz w:val="20"/>
                <w:szCs w:val="20"/>
              </w:rPr>
              <w:t>S4E Security End Segment Missing for S4S Security Start Segment</w:t>
            </w:r>
          </w:p>
        </w:tc>
      </w:tr>
      <w:tr w:rsidR="00900D9E" w14:paraId="08608C51" w14:textId="77777777">
        <w:trPr>
          <w:gridAfter w:val="1"/>
          <w:wAfter w:w="331" w:type="dxa"/>
        </w:trPr>
        <w:tc>
          <w:tcPr>
            <w:tcW w:w="3168" w:type="dxa"/>
            <w:gridSpan w:val="4"/>
          </w:tcPr>
          <w:p w14:paraId="47573955" w14:textId="77777777" w:rsidR="00900D9E" w:rsidRDefault="00900D9E">
            <w:pPr>
              <w:adjustRightInd w:val="0"/>
              <w:ind w:right="144"/>
              <w:rPr>
                <w:sz w:val="20"/>
              </w:rPr>
            </w:pPr>
            <w:r>
              <w:rPr>
                <w:sz w:val="20"/>
                <w:szCs w:val="20"/>
              </w:rPr>
              <w:t xml:space="preserve"> </w:t>
            </w:r>
          </w:p>
        </w:tc>
        <w:tc>
          <w:tcPr>
            <w:tcW w:w="1367" w:type="dxa"/>
          </w:tcPr>
          <w:p w14:paraId="783F4233" w14:textId="77777777" w:rsidR="00900D9E" w:rsidRDefault="00900D9E">
            <w:pPr>
              <w:adjustRightInd w:val="0"/>
              <w:ind w:right="144"/>
              <w:rPr>
                <w:sz w:val="20"/>
              </w:rPr>
            </w:pPr>
            <w:r>
              <w:rPr>
                <w:sz w:val="20"/>
                <w:szCs w:val="20"/>
              </w:rPr>
              <w:t>27</w:t>
            </w:r>
          </w:p>
        </w:tc>
        <w:tc>
          <w:tcPr>
            <w:tcW w:w="144" w:type="dxa"/>
          </w:tcPr>
          <w:p w14:paraId="2DDB93F1" w14:textId="77777777" w:rsidR="00900D9E" w:rsidRDefault="00900D9E">
            <w:pPr>
              <w:adjustRightInd w:val="0"/>
              <w:ind w:right="144"/>
              <w:rPr>
                <w:sz w:val="20"/>
              </w:rPr>
            </w:pPr>
            <w:r>
              <w:t> </w:t>
            </w:r>
          </w:p>
        </w:tc>
        <w:tc>
          <w:tcPr>
            <w:tcW w:w="4823" w:type="dxa"/>
            <w:gridSpan w:val="4"/>
          </w:tcPr>
          <w:p w14:paraId="5BC7504D" w14:textId="77777777" w:rsidR="00900D9E" w:rsidRDefault="00900D9E">
            <w:pPr>
              <w:adjustRightInd w:val="0"/>
              <w:ind w:right="144"/>
              <w:rPr>
                <w:sz w:val="20"/>
              </w:rPr>
            </w:pPr>
            <w:r>
              <w:rPr>
                <w:sz w:val="20"/>
                <w:szCs w:val="20"/>
              </w:rPr>
              <w:t>S4S Security Start Segment Missing for S4E Security End Segment</w:t>
            </w:r>
          </w:p>
        </w:tc>
      </w:tr>
      <w:tr w:rsidR="00900D9E" w14:paraId="2D085971" w14:textId="77777777">
        <w:tc>
          <w:tcPr>
            <w:tcW w:w="1007" w:type="dxa"/>
          </w:tcPr>
          <w:p w14:paraId="7AF3B9F1" w14:textId="77777777" w:rsidR="00900D9E" w:rsidRDefault="00900D9E">
            <w:pPr>
              <w:adjustRightInd w:val="0"/>
              <w:ind w:right="144"/>
              <w:rPr>
                <w:sz w:val="20"/>
              </w:rPr>
            </w:pPr>
            <w:r>
              <w:t> </w:t>
            </w:r>
          </w:p>
        </w:tc>
        <w:tc>
          <w:tcPr>
            <w:tcW w:w="1080" w:type="dxa"/>
          </w:tcPr>
          <w:p w14:paraId="73314D6E" w14:textId="77777777" w:rsidR="00900D9E" w:rsidRDefault="00900D9E">
            <w:pPr>
              <w:adjustRightInd w:val="0"/>
              <w:ind w:right="144"/>
              <w:jc w:val="center"/>
              <w:rPr>
                <w:sz w:val="20"/>
              </w:rPr>
            </w:pPr>
            <w:r>
              <w:rPr>
                <w:b/>
                <w:bCs/>
                <w:sz w:val="20"/>
                <w:szCs w:val="20"/>
              </w:rPr>
              <w:t>AK505</w:t>
            </w:r>
          </w:p>
        </w:tc>
        <w:tc>
          <w:tcPr>
            <w:tcW w:w="892" w:type="dxa"/>
          </w:tcPr>
          <w:p w14:paraId="457470F8" w14:textId="77777777" w:rsidR="00900D9E" w:rsidRDefault="00900D9E">
            <w:pPr>
              <w:adjustRightInd w:val="0"/>
              <w:ind w:right="144"/>
              <w:jc w:val="center"/>
              <w:rPr>
                <w:sz w:val="20"/>
              </w:rPr>
            </w:pPr>
            <w:r>
              <w:rPr>
                <w:b/>
                <w:bCs/>
                <w:sz w:val="20"/>
                <w:szCs w:val="20"/>
              </w:rPr>
              <w:t>718</w:t>
            </w:r>
          </w:p>
        </w:tc>
        <w:tc>
          <w:tcPr>
            <w:tcW w:w="4968" w:type="dxa"/>
            <w:gridSpan w:val="4"/>
          </w:tcPr>
          <w:p w14:paraId="1F1EA540" w14:textId="77777777" w:rsidR="00900D9E" w:rsidRDefault="00900D9E">
            <w:pPr>
              <w:adjustRightInd w:val="0"/>
              <w:ind w:right="144"/>
              <w:rPr>
                <w:sz w:val="20"/>
              </w:rPr>
            </w:pPr>
            <w:r>
              <w:rPr>
                <w:b/>
                <w:bCs/>
                <w:sz w:val="20"/>
                <w:szCs w:val="20"/>
              </w:rPr>
              <w:t>Transaction Set Syntax Error Code</w:t>
            </w:r>
          </w:p>
        </w:tc>
        <w:tc>
          <w:tcPr>
            <w:tcW w:w="432" w:type="dxa"/>
          </w:tcPr>
          <w:p w14:paraId="75B642D7" w14:textId="77777777" w:rsidR="00900D9E" w:rsidRDefault="00900D9E">
            <w:pPr>
              <w:adjustRightInd w:val="0"/>
              <w:ind w:right="144"/>
              <w:jc w:val="center"/>
              <w:rPr>
                <w:sz w:val="20"/>
              </w:rPr>
            </w:pPr>
            <w:r>
              <w:rPr>
                <w:b/>
                <w:bCs/>
                <w:sz w:val="20"/>
                <w:szCs w:val="20"/>
              </w:rPr>
              <w:t>O</w:t>
            </w:r>
          </w:p>
        </w:tc>
        <w:tc>
          <w:tcPr>
            <w:tcW w:w="144" w:type="dxa"/>
          </w:tcPr>
          <w:p w14:paraId="6C2F33F4" w14:textId="77777777" w:rsidR="00900D9E" w:rsidRDefault="00900D9E">
            <w:pPr>
              <w:adjustRightInd w:val="0"/>
              <w:ind w:right="144"/>
              <w:jc w:val="center"/>
              <w:rPr>
                <w:sz w:val="20"/>
              </w:rPr>
            </w:pPr>
            <w:r>
              <w:t> </w:t>
            </w:r>
          </w:p>
        </w:tc>
        <w:tc>
          <w:tcPr>
            <w:tcW w:w="1440" w:type="dxa"/>
            <w:gridSpan w:val="2"/>
          </w:tcPr>
          <w:p w14:paraId="69E90F99" w14:textId="77777777" w:rsidR="00900D9E" w:rsidRDefault="00900D9E">
            <w:pPr>
              <w:adjustRightInd w:val="0"/>
              <w:ind w:right="144"/>
              <w:rPr>
                <w:sz w:val="20"/>
              </w:rPr>
            </w:pPr>
            <w:r>
              <w:rPr>
                <w:b/>
                <w:bCs/>
                <w:sz w:val="20"/>
                <w:szCs w:val="20"/>
              </w:rPr>
              <w:t>ID 1/3</w:t>
            </w:r>
          </w:p>
        </w:tc>
      </w:tr>
      <w:tr w:rsidR="00900D9E" w14:paraId="316873A8" w14:textId="77777777">
        <w:trPr>
          <w:gridAfter w:val="1"/>
          <w:wAfter w:w="330" w:type="dxa"/>
        </w:trPr>
        <w:tc>
          <w:tcPr>
            <w:tcW w:w="2980" w:type="dxa"/>
            <w:gridSpan w:val="3"/>
          </w:tcPr>
          <w:p w14:paraId="345C1D5E" w14:textId="77777777" w:rsidR="00900D9E" w:rsidRDefault="00900D9E">
            <w:pPr>
              <w:adjustRightInd w:val="0"/>
              <w:ind w:right="144"/>
              <w:rPr>
                <w:sz w:val="20"/>
              </w:rPr>
            </w:pPr>
            <w:r>
              <w:t> </w:t>
            </w:r>
          </w:p>
        </w:tc>
        <w:tc>
          <w:tcPr>
            <w:tcW w:w="6523" w:type="dxa"/>
            <w:gridSpan w:val="7"/>
          </w:tcPr>
          <w:p w14:paraId="4CDF6668" w14:textId="77777777" w:rsidR="00900D9E" w:rsidRDefault="00900D9E">
            <w:pPr>
              <w:adjustRightInd w:val="0"/>
              <w:ind w:right="144"/>
              <w:rPr>
                <w:sz w:val="20"/>
              </w:rPr>
            </w:pPr>
            <w:r>
              <w:rPr>
                <w:sz w:val="20"/>
                <w:szCs w:val="20"/>
              </w:rPr>
              <w:t>Code indicating error found based on the syntax editing of a transaction set</w:t>
            </w:r>
          </w:p>
        </w:tc>
      </w:tr>
      <w:tr w:rsidR="00900D9E" w14:paraId="7B4A42A5" w14:textId="77777777">
        <w:trPr>
          <w:gridAfter w:val="1"/>
          <w:wAfter w:w="331" w:type="dxa"/>
        </w:trPr>
        <w:tc>
          <w:tcPr>
            <w:tcW w:w="3168" w:type="dxa"/>
            <w:gridSpan w:val="4"/>
          </w:tcPr>
          <w:p w14:paraId="0F29BFA3" w14:textId="77777777" w:rsidR="00900D9E" w:rsidRDefault="00900D9E">
            <w:pPr>
              <w:adjustRightInd w:val="0"/>
              <w:ind w:right="144"/>
              <w:rPr>
                <w:sz w:val="20"/>
              </w:rPr>
            </w:pPr>
            <w:r>
              <w:rPr>
                <w:sz w:val="20"/>
                <w:szCs w:val="20"/>
              </w:rPr>
              <w:t xml:space="preserve"> </w:t>
            </w:r>
          </w:p>
        </w:tc>
        <w:tc>
          <w:tcPr>
            <w:tcW w:w="1367" w:type="dxa"/>
          </w:tcPr>
          <w:p w14:paraId="4FA98E41" w14:textId="77777777" w:rsidR="00900D9E" w:rsidRDefault="00900D9E">
            <w:pPr>
              <w:adjustRightInd w:val="0"/>
              <w:ind w:right="144"/>
              <w:rPr>
                <w:sz w:val="20"/>
              </w:rPr>
            </w:pPr>
            <w:r>
              <w:rPr>
                <w:sz w:val="20"/>
                <w:szCs w:val="20"/>
              </w:rPr>
              <w:t>1</w:t>
            </w:r>
          </w:p>
        </w:tc>
        <w:tc>
          <w:tcPr>
            <w:tcW w:w="144" w:type="dxa"/>
          </w:tcPr>
          <w:p w14:paraId="36C33CBD" w14:textId="77777777" w:rsidR="00900D9E" w:rsidRDefault="00900D9E">
            <w:pPr>
              <w:adjustRightInd w:val="0"/>
              <w:ind w:right="144"/>
              <w:rPr>
                <w:sz w:val="20"/>
              </w:rPr>
            </w:pPr>
            <w:r>
              <w:t> </w:t>
            </w:r>
          </w:p>
        </w:tc>
        <w:tc>
          <w:tcPr>
            <w:tcW w:w="4823" w:type="dxa"/>
            <w:gridSpan w:val="4"/>
          </w:tcPr>
          <w:p w14:paraId="7AFDF26D" w14:textId="77777777" w:rsidR="00900D9E" w:rsidRDefault="00900D9E">
            <w:pPr>
              <w:adjustRightInd w:val="0"/>
              <w:ind w:right="144"/>
              <w:rPr>
                <w:sz w:val="20"/>
              </w:rPr>
            </w:pPr>
            <w:r>
              <w:rPr>
                <w:sz w:val="20"/>
                <w:szCs w:val="20"/>
              </w:rPr>
              <w:t>Transaction Set Not Supported</w:t>
            </w:r>
          </w:p>
        </w:tc>
      </w:tr>
      <w:tr w:rsidR="00900D9E" w14:paraId="29ADF192" w14:textId="77777777">
        <w:trPr>
          <w:gridAfter w:val="1"/>
          <w:wAfter w:w="331" w:type="dxa"/>
        </w:trPr>
        <w:tc>
          <w:tcPr>
            <w:tcW w:w="3168" w:type="dxa"/>
            <w:gridSpan w:val="4"/>
          </w:tcPr>
          <w:p w14:paraId="6AEBA84E" w14:textId="77777777" w:rsidR="00900D9E" w:rsidRDefault="00900D9E">
            <w:pPr>
              <w:adjustRightInd w:val="0"/>
              <w:ind w:right="144"/>
              <w:rPr>
                <w:sz w:val="20"/>
              </w:rPr>
            </w:pPr>
            <w:r>
              <w:rPr>
                <w:sz w:val="20"/>
                <w:szCs w:val="20"/>
              </w:rPr>
              <w:t xml:space="preserve"> </w:t>
            </w:r>
          </w:p>
        </w:tc>
        <w:tc>
          <w:tcPr>
            <w:tcW w:w="1367" w:type="dxa"/>
          </w:tcPr>
          <w:p w14:paraId="6DA4959F" w14:textId="77777777" w:rsidR="00900D9E" w:rsidRDefault="00900D9E">
            <w:pPr>
              <w:adjustRightInd w:val="0"/>
              <w:ind w:right="144"/>
              <w:rPr>
                <w:sz w:val="20"/>
              </w:rPr>
            </w:pPr>
            <w:r>
              <w:rPr>
                <w:sz w:val="20"/>
                <w:szCs w:val="20"/>
              </w:rPr>
              <w:t>2</w:t>
            </w:r>
          </w:p>
        </w:tc>
        <w:tc>
          <w:tcPr>
            <w:tcW w:w="144" w:type="dxa"/>
          </w:tcPr>
          <w:p w14:paraId="5E0CD425" w14:textId="77777777" w:rsidR="00900D9E" w:rsidRDefault="00900D9E">
            <w:pPr>
              <w:adjustRightInd w:val="0"/>
              <w:ind w:right="144"/>
              <w:rPr>
                <w:sz w:val="20"/>
              </w:rPr>
            </w:pPr>
            <w:r>
              <w:t> </w:t>
            </w:r>
          </w:p>
        </w:tc>
        <w:tc>
          <w:tcPr>
            <w:tcW w:w="4823" w:type="dxa"/>
            <w:gridSpan w:val="4"/>
          </w:tcPr>
          <w:p w14:paraId="2D337220" w14:textId="77777777" w:rsidR="00900D9E" w:rsidRDefault="00900D9E">
            <w:pPr>
              <w:adjustRightInd w:val="0"/>
              <w:ind w:right="144"/>
              <w:rPr>
                <w:sz w:val="20"/>
              </w:rPr>
            </w:pPr>
            <w:r>
              <w:rPr>
                <w:sz w:val="20"/>
                <w:szCs w:val="20"/>
              </w:rPr>
              <w:t>Transaction Set Trailer Missing</w:t>
            </w:r>
          </w:p>
        </w:tc>
      </w:tr>
      <w:tr w:rsidR="00900D9E" w14:paraId="295B6281" w14:textId="77777777">
        <w:trPr>
          <w:gridAfter w:val="1"/>
          <w:wAfter w:w="331" w:type="dxa"/>
        </w:trPr>
        <w:tc>
          <w:tcPr>
            <w:tcW w:w="3168" w:type="dxa"/>
            <w:gridSpan w:val="4"/>
          </w:tcPr>
          <w:p w14:paraId="11192D82" w14:textId="77777777" w:rsidR="00900D9E" w:rsidRDefault="00900D9E">
            <w:pPr>
              <w:adjustRightInd w:val="0"/>
              <w:ind w:right="144"/>
              <w:rPr>
                <w:sz w:val="20"/>
              </w:rPr>
            </w:pPr>
            <w:r>
              <w:rPr>
                <w:sz w:val="20"/>
                <w:szCs w:val="20"/>
              </w:rPr>
              <w:lastRenderedPageBreak/>
              <w:t xml:space="preserve"> </w:t>
            </w:r>
          </w:p>
        </w:tc>
        <w:tc>
          <w:tcPr>
            <w:tcW w:w="1367" w:type="dxa"/>
          </w:tcPr>
          <w:p w14:paraId="0DF381F0" w14:textId="77777777" w:rsidR="00900D9E" w:rsidRDefault="00900D9E">
            <w:pPr>
              <w:adjustRightInd w:val="0"/>
              <w:ind w:right="144"/>
              <w:rPr>
                <w:sz w:val="20"/>
              </w:rPr>
            </w:pPr>
            <w:r>
              <w:rPr>
                <w:sz w:val="20"/>
                <w:szCs w:val="20"/>
              </w:rPr>
              <w:t>3</w:t>
            </w:r>
          </w:p>
        </w:tc>
        <w:tc>
          <w:tcPr>
            <w:tcW w:w="144" w:type="dxa"/>
          </w:tcPr>
          <w:p w14:paraId="51CC8005" w14:textId="77777777" w:rsidR="00900D9E" w:rsidRDefault="00900D9E">
            <w:pPr>
              <w:adjustRightInd w:val="0"/>
              <w:ind w:right="144"/>
              <w:rPr>
                <w:sz w:val="20"/>
              </w:rPr>
            </w:pPr>
            <w:r>
              <w:t> </w:t>
            </w:r>
          </w:p>
        </w:tc>
        <w:tc>
          <w:tcPr>
            <w:tcW w:w="4823" w:type="dxa"/>
            <w:gridSpan w:val="4"/>
          </w:tcPr>
          <w:p w14:paraId="2D58239F" w14:textId="77777777" w:rsidR="00900D9E" w:rsidRDefault="00900D9E">
            <w:pPr>
              <w:adjustRightInd w:val="0"/>
              <w:ind w:right="144"/>
              <w:rPr>
                <w:sz w:val="20"/>
              </w:rPr>
            </w:pPr>
            <w:r>
              <w:rPr>
                <w:sz w:val="20"/>
                <w:szCs w:val="20"/>
              </w:rPr>
              <w:t>Transaction Set Control Number in Header and Trailer Do Not Match</w:t>
            </w:r>
          </w:p>
        </w:tc>
      </w:tr>
      <w:tr w:rsidR="00900D9E" w14:paraId="5455DE32" w14:textId="77777777">
        <w:trPr>
          <w:gridAfter w:val="1"/>
          <w:wAfter w:w="331" w:type="dxa"/>
        </w:trPr>
        <w:tc>
          <w:tcPr>
            <w:tcW w:w="3168" w:type="dxa"/>
            <w:gridSpan w:val="4"/>
          </w:tcPr>
          <w:p w14:paraId="31DEBD3D" w14:textId="77777777" w:rsidR="00900D9E" w:rsidRDefault="00900D9E">
            <w:pPr>
              <w:adjustRightInd w:val="0"/>
              <w:ind w:right="144"/>
              <w:rPr>
                <w:sz w:val="20"/>
              </w:rPr>
            </w:pPr>
            <w:r>
              <w:rPr>
                <w:sz w:val="20"/>
                <w:szCs w:val="20"/>
              </w:rPr>
              <w:t xml:space="preserve"> </w:t>
            </w:r>
          </w:p>
        </w:tc>
        <w:tc>
          <w:tcPr>
            <w:tcW w:w="1367" w:type="dxa"/>
          </w:tcPr>
          <w:p w14:paraId="490EA6D9" w14:textId="77777777" w:rsidR="00900D9E" w:rsidRDefault="00900D9E">
            <w:pPr>
              <w:adjustRightInd w:val="0"/>
              <w:ind w:right="144"/>
              <w:rPr>
                <w:sz w:val="20"/>
              </w:rPr>
            </w:pPr>
            <w:r>
              <w:rPr>
                <w:sz w:val="20"/>
                <w:szCs w:val="20"/>
              </w:rPr>
              <w:t>4</w:t>
            </w:r>
          </w:p>
        </w:tc>
        <w:tc>
          <w:tcPr>
            <w:tcW w:w="144" w:type="dxa"/>
          </w:tcPr>
          <w:p w14:paraId="5223BCEE" w14:textId="77777777" w:rsidR="00900D9E" w:rsidRDefault="00900D9E">
            <w:pPr>
              <w:adjustRightInd w:val="0"/>
              <w:ind w:right="144"/>
              <w:rPr>
                <w:sz w:val="20"/>
              </w:rPr>
            </w:pPr>
            <w:r>
              <w:t> </w:t>
            </w:r>
          </w:p>
        </w:tc>
        <w:tc>
          <w:tcPr>
            <w:tcW w:w="4823" w:type="dxa"/>
            <w:gridSpan w:val="4"/>
          </w:tcPr>
          <w:p w14:paraId="4013D818" w14:textId="77777777" w:rsidR="00900D9E" w:rsidRDefault="00900D9E">
            <w:pPr>
              <w:adjustRightInd w:val="0"/>
              <w:ind w:right="144"/>
              <w:rPr>
                <w:sz w:val="20"/>
              </w:rPr>
            </w:pPr>
            <w:r>
              <w:rPr>
                <w:sz w:val="20"/>
                <w:szCs w:val="20"/>
              </w:rPr>
              <w:t>Number of Included Segments Does Not Match Actual Count</w:t>
            </w:r>
          </w:p>
        </w:tc>
      </w:tr>
      <w:tr w:rsidR="00900D9E" w14:paraId="1B6FFFD5" w14:textId="77777777">
        <w:trPr>
          <w:gridAfter w:val="1"/>
          <w:wAfter w:w="331" w:type="dxa"/>
        </w:trPr>
        <w:tc>
          <w:tcPr>
            <w:tcW w:w="3168" w:type="dxa"/>
            <w:gridSpan w:val="4"/>
          </w:tcPr>
          <w:p w14:paraId="7D39F6F5" w14:textId="77777777" w:rsidR="00900D9E" w:rsidRDefault="00900D9E">
            <w:pPr>
              <w:adjustRightInd w:val="0"/>
              <w:ind w:right="144"/>
              <w:rPr>
                <w:sz w:val="20"/>
              </w:rPr>
            </w:pPr>
            <w:r>
              <w:rPr>
                <w:sz w:val="20"/>
                <w:szCs w:val="20"/>
              </w:rPr>
              <w:t xml:space="preserve"> </w:t>
            </w:r>
          </w:p>
        </w:tc>
        <w:tc>
          <w:tcPr>
            <w:tcW w:w="1367" w:type="dxa"/>
          </w:tcPr>
          <w:p w14:paraId="33C40A31" w14:textId="77777777" w:rsidR="00900D9E" w:rsidRDefault="00900D9E">
            <w:pPr>
              <w:adjustRightInd w:val="0"/>
              <w:ind w:right="144"/>
              <w:rPr>
                <w:sz w:val="20"/>
              </w:rPr>
            </w:pPr>
            <w:r>
              <w:rPr>
                <w:sz w:val="20"/>
                <w:szCs w:val="20"/>
              </w:rPr>
              <w:t>5</w:t>
            </w:r>
          </w:p>
        </w:tc>
        <w:tc>
          <w:tcPr>
            <w:tcW w:w="144" w:type="dxa"/>
          </w:tcPr>
          <w:p w14:paraId="02C7D6F1" w14:textId="77777777" w:rsidR="00900D9E" w:rsidRDefault="00900D9E">
            <w:pPr>
              <w:adjustRightInd w:val="0"/>
              <w:ind w:right="144"/>
              <w:rPr>
                <w:sz w:val="20"/>
              </w:rPr>
            </w:pPr>
            <w:r>
              <w:t> </w:t>
            </w:r>
          </w:p>
        </w:tc>
        <w:tc>
          <w:tcPr>
            <w:tcW w:w="4823" w:type="dxa"/>
            <w:gridSpan w:val="4"/>
          </w:tcPr>
          <w:p w14:paraId="478D868F" w14:textId="77777777" w:rsidR="00900D9E" w:rsidRDefault="00900D9E">
            <w:pPr>
              <w:adjustRightInd w:val="0"/>
              <w:ind w:right="144"/>
              <w:rPr>
                <w:sz w:val="20"/>
              </w:rPr>
            </w:pPr>
            <w:r>
              <w:rPr>
                <w:sz w:val="20"/>
                <w:szCs w:val="20"/>
              </w:rPr>
              <w:t>One or More Segments in Error</w:t>
            </w:r>
          </w:p>
        </w:tc>
      </w:tr>
      <w:tr w:rsidR="00900D9E" w14:paraId="2E3824C2" w14:textId="77777777">
        <w:trPr>
          <w:gridAfter w:val="1"/>
          <w:wAfter w:w="331" w:type="dxa"/>
        </w:trPr>
        <w:tc>
          <w:tcPr>
            <w:tcW w:w="3168" w:type="dxa"/>
            <w:gridSpan w:val="4"/>
          </w:tcPr>
          <w:p w14:paraId="32B65DBB" w14:textId="77777777" w:rsidR="00900D9E" w:rsidRDefault="00900D9E">
            <w:pPr>
              <w:adjustRightInd w:val="0"/>
              <w:ind w:right="144"/>
              <w:rPr>
                <w:sz w:val="20"/>
              </w:rPr>
            </w:pPr>
            <w:r>
              <w:rPr>
                <w:sz w:val="20"/>
                <w:szCs w:val="20"/>
              </w:rPr>
              <w:t xml:space="preserve"> </w:t>
            </w:r>
          </w:p>
        </w:tc>
        <w:tc>
          <w:tcPr>
            <w:tcW w:w="1367" w:type="dxa"/>
          </w:tcPr>
          <w:p w14:paraId="19369020" w14:textId="77777777" w:rsidR="00900D9E" w:rsidRDefault="00900D9E">
            <w:pPr>
              <w:adjustRightInd w:val="0"/>
              <w:ind w:right="144"/>
              <w:rPr>
                <w:sz w:val="20"/>
              </w:rPr>
            </w:pPr>
            <w:r>
              <w:rPr>
                <w:sz w:val="20"/>
                <w:szCs w:val="20"/>
              </w:rPr>
              <w:t>6</w:t>
            </w:r>
          </w:p>
        </w:tc>
        <w:tc>
          <w:tcPr>
            <w:tcW w:w="144" w:type="dxa"/>
          </w:tcPr>
          <w:p w14:paraId="5D43D026" w14:textId="77777777" w:rsidR="00900D9E" w:rsidRDefault="00900D9E">
            <w:pPr>
              <w:adjustRightInd w:val="0"/>
              <w:ind w:right="144"/>
              <w:rPr>
                <w:sz w:val="20"/>
              </w:rPr>
            </w:pPr>
            <w:r>
              <w:t> </w:t>
            </w:r>
          </w:p>
        </w:tc>
        <w:tc>
          <w:tcPr>
            <w:tcW w:w="4823" w:type="dxa"/>
            <w:gridSpan w:val="4"/>
          </w:tcPr>
          <w:p w14:paraId="0D95284F" w14:textId="77777777" w:rsidR="00900D9E" w:rsidRDefault="00900D9E">
            <w:pPr>
              <w:adjustRightInd w:val="0"/>
              <w:ind w:right="144"/>
              <w:rPr>
                <w:sz w:val="20"/>
              </w:rPr>
            </w:pPr>
            <w:r>
              <w:rPr>
                <w:sz w:val="20"/>
                <w:szCs w:val="20"/>
              </w:rPr>
              <w:t>Missing or Invalid Transaction Set Identifier</w:t>
            </w:r>
          </w:p>
        </w:tc>
      </w:tr>
      <w:tr w:rsidR="00900D9E" w14:paraId="3F44A576" w14:textId="77777777">
        <w:trPr>
          <w:gridAfter w:val="1"/>
          <w:wAfter w:w="331" w:type="dxa"/>
        </w:trPr>
        <w:tc>
          <w:tcPr>
            <w:tcW w:w="3168" w:type="dxa"/>
            <w:gridSpan w:val="4"/>
          </w:tcPr>
          <w:p w14:paraId="3AE6F9F3" w14:textId="77777777" w:rsidR="00900D9E" w:rsidRDefault="00900D9E">
            <w:pPr>
              <w:adjustRightInd w:val="0"/>
              <w:ind w:right="144"/>
              <w:rPr>
                <w:sz w:val="20"/>
              </w:rPr>
            </w:pPr>
            <w:r>
              <w:rPr>
                <w:sz w:val="20"/>
                <w:szCs w:val="20"/>
              </w:rPr>
              <w:t xml:space="preserve"> </w:t>
            </w:r>
          </w:p>
        </w:tc>
        <w:tc>
          <w:tcPr>
            <w:tcW w:w="1367" w:type="dxa"/>
          </w:tcPr>
          <w:p w14:paraId="4A0FA017" w14:textId="77777777" w:rsidR="00900D9E" w:rsidRDefault="00900D9E">
            <w:pPr>
              <w:adjustRightInd w:val="0"/>
              <w:ind w:right="144"/>
              <w:rPr>
                <w:sz w:val="20"/>
              </w:rPr>
            </w:pPr>
            <w:r>
              <w:rPr>
                <w:sz w:val="20"/>
                <w:szCs w:val="20"/>
              </w:rPr>
              <w:t>7</w:t>
            </w:r>
          </w:p>
        </w:tc>
        <w:tc>
          <w:tcPr>
            <w:tcW w:w="144" w:type="dxa"/>
          </w:tcPr>
          <w:p w14:paraId="547D70C4" w14:textId="77777777" w:rsidR="00900D9E" w:rsidRDefault="00900D9E">
            <w:pPr>
              <w:adjustRightInd w:val="0"/>
              <w:ind w:right="144"/>
              <w:rPr>
                <w:sz w:val="20"/>
              </w:rPr>
            </w:pPr>
            <w:r>
              <w:t> </w:t>
            </w:r>
          </w:p>
        </w:tc>
        <w:tc>
          <w:tcPr>
            <w:tcW w:w="4823" w:type="dxa"/>
            <w:gridSpan w:val="4"/>
          </w:tcPr>
          <w:p w14:paraId="6B5BE3F2" w14:textId="77777777" w:rsidR="00900D9E" w:rsidRDefault="00900D9E">
            <w:pPr>
              <w:adjustRightInd w:val="0"/>
              <w:ind w:right="144"/>
              <w:rPr>
                <w:sz w:val="20"/>
              </w:rPr>
            </w:pPr>
            <w:r>
              <w:rPr>
                <w:sz w:val="20"/>
                <w:szCs w:val="20"/>
              </w:rPr>
              <w:t>Missing or Invalid Transaction Set Control Number</w:t>
            </w:r>
          </w:p>
        </w:tc>
      </w:tr>
      <w:tr w:rsidR="00900D9E" w14:paraId="079E3E6E" w14:textId="77777777">
        <w:trPr>
          <w:gridAfter w:val="1"/>
          <w:wAfter w:w="331" w:type="dxa"/>
        </w:trPr>
        <w:tc>
          <w:tcPr>
            <w:tcW w:w="3168" w:type="dxa"/>
            <w:gridSpan w:val="4"/>
          </w:tcPr>
          <w:p w14:paraId="478C8518" w14:textId="77777777" w:rsidR="00900D9E" w:rsidRDefault="00900D9E">
            <w:pPr>
              <w:adjustRightInd w:val="0"/>
              <w:ind w:right="144"/>
              <w:rPr>
                <w:sz w:val="20"/>
              </w:rPr>
            </w:pPr>
            <w:r>
              <w:rPr>
                <w:sz w:val="20"/>
                <w:szCs w:val="20"/>
              </w:rPr>
              <w:t xml:space="preserve"> </w:t>
            </w:r>
          </w:p>
        </w:tc>
        <w:tc>
          <w:tcPr>
            <w:tcW w:w="1367" w:type="dxa"/>
          </w:tcPr>
          <w:p w14:paraId="74DAD2C4" w14:textId="77777777" w:rsidR="00900D9E" w:rsidRDefault="00900D9E">
            <w:pPr>
              <w:adjustRightInd w:val="0"/>
              <w:ind w:right="144"/>
              <w:rPr>
                <w:sz w:val="20"/>
              </w:rPr>
            </w:pPr>
            <w:r>
              <w:rPr>
                <w:sz w:val="20"/>
                <w:szCs w:val="20"/>
              </w:rPr>
              <w:t>8</w:t>
            </w:r>
          </w:p>
        </w:tc>
        <w:tc>
          <w:tcPr>
            <w:tcW w:w="144" w:type="dxa"/>
          </w:tcPr>
          <w:p w14:paraId="09D49C5F" w14:textId="77777777" w:rsidR="00900D9E" w:rsidRDefault="00900D9E">
            <w:pPr>
              <w:adjustRightInd w:val="0"/>
              <w:ind w:right="144"/>
              <w:rPr>
                <w:sz w:val="20"/>
              </w:rPr>
            </w:pPr>
            <w:r>
              <w:t> </w:t>
            </w:r>
          </w:p>
        </w:tc>
        <w:tc>
          <w:tcPr>
            <w:tcW w:w="4823" w:type="dxa"/>
            <w:gridSpan w:val="4"/>
          </w:tcPr>
          <w:p w14:paraId="3C7FA308" w14:textId="77777777" w:rsidR="00900D9E" w:rsidRDefault="00900D9E">
            <w:pPr>
              <w:adjustRightInd w:val="0"/>
              <w:ind w:right="144"/>
              <w:rPr>
                <w:sz w:val="20"/>
              </w:rPr>
            </w:pPr>
            <w:r>
              <w:rPr>
                <w:sz w:val="20"/>
                <w:szCs w:val="20"/>
              </w:rPr>
              <w:t>Authentication Key Name Unknown</w:t>
            </w:r>
          </w:p>
        </w:tc>
      </w:tr>
      <w:tr w:rsidR="00900D9E" w14:paraId="1B16627A" w14:textId="77777777">
        <w:trPr>
          <w:gridAfter w:val="1"/>
          <w:wAfter w:w="331" w:type="dxa"/>
        </w:trPr>
        <w:tc>
          <w:tcPr>
            <w:tcW w:w="3168" w:type="dxa"/>
            <w:gridSpan w:val="4"/>
          </w:tcPr>
          <w:p w14:paraId="5CCDB13D" w14:textId="77777777" w:rsidR="00900D9E" w:rsidRDefault="00900D9E">
            <w:pPr>
              <w:adjustRightInd w:val="0"/>
              <w:ind w:right="144"/>
              <w:rPr>
                <w:sz w:val="20"/>
              </w:rPr>
            </w:pPr>
            <w:r>
              <w:rPr>
                <w:sz w:val="20"/>
                <w:szCs w:val="20"/>
              </w:rPr>
              <w:t xml:space="preserve"> </w:t>
            </w:r>
          </w:p>
        </w:tc>
        <w:tc>
          <w:tcPr>
            <w:tcW w:w="1367" w:type="dxa"/>
          </w:tcPr>
          <w:p w14:paraId="5A15629A" w14:textId="77777777" w:rsidR="00900D9E" w:rsidRDefault="00900D9E">
            <w:pPr>
              <w:adjustRightInd w:val="0"/>
              <w:ind w:right="144"/>
              <w:rPr>
                <w:sz w:val="20"/>
              </w:rPr>
            </w:pPr>
            <w:r>
              <w:rPr>
                <w:sz w:val="20"/>
                <w:szCs w:val="20"/>
              </w:rPr>
              <w:t>9</w:t>
            </w:r>
          </w:p>
        </w:tc>
        <w:tc>
          <w:tcPr>
            <w:tcW w:w="144" w:type="dxa"/>
          </w:tcPr>
          <w:p w14:paraId="017487F0" w14:textId="77777777" w:rsidR="00900D9E" w:rsidRDefault="00900D9E">
            <w:pPr>
              <w:adjustRightInd w:val="0"/>
              <w:ind w:right="144"/>
              <w:rPr>
                <w:sz w:val="20"/>
              </w:rPr>
            </w:pPr>
            <w:r>
              <w:t> </w:t>
            </w:r>
          </w:p>
        </w:tc>
        <w:tc>
          <w:tcPr>
            <w:tcW w:w="4823" w:type="dxa"/>
            <w:gridSpan w:val="4"/>
          </w:tcPr>
          <w:p w14:paraId="6E8FBB6E" w14:textId="77777777" w:rsidR="00900D9E" w:rsidRDefault="00900D9E">
            <w:pPr>
              <w:adjustRightInd w:val="0"/>
              <w:ind w:right="144"/>
              <w:rPr>
                <w:sz w:val="20"/>
              </w:rPr>
            </w:pPr>
            <w:r>
              <w:rPr>
                <w:sz w:val="20"/>
                <w:szCs w:val="20"/>
              </w:rPr>
              <w:t>Encryption Key Name Unknown</w:t>
            </w:r>
          </w:p>
        </w:tc>
      </w:tr>
      <w:tr w:rsidR="00900D9E" w14:paraId="1D6AF7E2" w14:textId="77777777">
        <w:trPr>
          <w:gridAfter w:val="1"/>
          <w:wAfter w:w="331" w:type="dxa"/>
        </w:trPr>
        <w:tc>
          <w:tcPr>
            <w:tcW w:w="3168" w:type="dxa"/>
            <w:gridSpan w:val="4"/>
          </w:tcPr>
          <w:p w14:paraId="44CC968C" w14:textId="77777777" w:rsidR="00900D9E" w:rsidRDefault="00900D9E">
            <w:pPr>
              <w:adjustRightInd w:val="0"/>
              <w:ind w:right="144"/>
              <w:rPr>
                <w:sz w:val="20"/>
              </w:rPr>
            </w:pPr>
            <w:r>
              <w:rPr>
                <w:sz w:val="20"/>
                <w:szCs w:val="20"/>
              </w:rPr>
              <w:t xml:space="preserve"> </w:t>
            </w:r>
          </w:p>
        </w:tc>
        <w:tc>
          <w:tcPr>
            <w:tcW w:w="1367" w:type="dxa"/>
          </w:tcPr>
          <w:p w14:paraId="77B8437C" w14:textId="77777777" w:rsidR="00900D9E" w:rsidRDefault="00900D9E">
            <w:pPr>
              <w:adjustRightInd w:val="0"/>
              <w:ind w:right="144"/>
              <w:rPr>
                <w:sz w:val="20"/>
              </w:rPr>
            </w:pPr>
            <w:r>
              <w:rPr>
                <w:sz w:val="20"/>
                <w:szCs w:val="20"/>
              </w:rPr>
              <w:t>10</w:t>
            </w:r>
          </w:p>
        </w:tc>
        <w:tc>
          <w:tcPr>
            <w:tcW w:w="144" w:type="dxa"/>
          </w:tcPr>
          <w:p w14:paraId="7301E8F3" w14:textId="77777777" w:rsidR="00900D9E" w:rsidRDefault="00900D9E">
            <w:pPr>
              <w:adjustRightInd w:val="0"/>
              <w:ind w:right="144"/>
              <w:rPr>
                <w:sz w:val="20"/>
              </w:rPr>
            </w:pPr>
            <w:r>
              <w:t> </w:t>
            </w:r>
          </w:p>
        </w:tc>
        <w:tc>
          <w:tcPr>
            <w:tcW w:w="4823" w:type="dxa"/>
            <w:gridSpan w:val="4"/>
          </w:tcPr>
          <w:p w14:paraId="2B52AAB0" w14:textId="77777777" w:rsidR="00900D9E" w:rsidRDefault="00900D9E">
            <w:pPr>
              <w:adjustRightInd w:val="0"/>
              <w:ind w:right="144"/>
              <w:rPr>
                <w:sz w:val="20"/>
              </w:rPr>
            </w:pPr>
            <w:r>
              <w:rPr>
                <w:sz w:val="20"/>
                <w:szCs w:val="20"/>
              </w:rPr>
              <w:t>Requested Service (Authentication or Encrypted) Not Available</w:t>
            </w:r>
          </w:p>
        </w:tc>
      </w:tr>
      <w:tr w:rsidR="00900D9E" w14:paraId="1DC9991A" w14:textId="77777777">
        <w:trPr>
          <w:gridAfter w:val="1"/>
          <w:wAfter w:w="331" w:type="dxa"/>
        </w:trPr>
        <w:tc>
          <w:tcPr>
            <w:tcW w:w="3168" w:type="dxa"/>
            <w:gridSpan w:val="4"/>
          </w:tcPr>
          <w:p w14:paraId="2BB459B1" w14:textId="77777777" w:rsidR="00900D9E" w:rsidRDefault="00900D9E">
            <w:pPr>
              <w:adjustRightInd w:val="0"/>
              <w:ind w:right="144"/>
              <w:rPr>
                <w:sz w:val="20"/>
              </w:rPr>
            </w:pPr>
            <w:r>
              <w:rPr>
                <w:sz w:val="20"/>
                <w:szCs w:val="20"/>
              </w:rPr>
              <w:t xml:space="preserve"> </w:t>
            </w:r>
          </w:p>
        </w:tc>
        <w:tc>
          <w:tcPr>
            <w:tcW w:w="1367" w:type="dxa"/>
          </w:tcPr>
          <w:p w14:paraId="40E1A4CE" w14:textId="77777777" w:rsidR="00900D9E" w:rsidRDefault="00900D9E">
            <w:pPr>
              <w:adjustRightInd w:val="0"/>
              <w:ind w:right="144"/>
              <w:rPr>
                <w:sz w:val="20"/>
              </w:rPr>
            </w:pPr>
            <w:r>
              <w:rPr>
                <w:sz w:val="20"/>
                <w:szCs w:val="20"/>
              </w:rPr>
              <w:t>11</w:t>
            </w:r>
          </w:p>
        </w:tc>
        <w:tc>
          <w:tcPr>
            <w:tcW w:w="144" w:type="dxa"/>
          </w:tcPr>
          <w:p w14:paraId="2B7C53F2" w14:textId="77777777" w:rsidR="00900D9E" w:rsidRDefault="00900D9E">
            <w:pPr>
              <w:adjustRightInd w:val="0"/>
              <w:ind w:right="144"/>
              <w:rPr>
                <w:sz w:val="20"/>
              </w:rPr>
            </w:pPr>
            <w:r>
              <w:t> </w:t>
            </w:r>
          </w:p>
        </w:tc>
        <w:tc>
          <w:tcPr>
            <w:tcW w:w="4823" w:type="dxa"/>
            <w:gridSpan w:val="4"/>
          </w:tcPr>
          <w:p w14:paraId="5BAD2DF9" w14:textId="77777777" w:rsidR="00900D9E" w:rsidRDefault="00900D9E">
            <w:pPr>
              <w:adjustRightInd w:val="0"/>
              <w:ind w:right="144"/>
              <w:rPr>
                <w:sz w:val="20"/>
              </w:rPr>
            </w:pPr>
            <w:r>
              <w:rPr>
                <w:sz w:val="20"/>
                <w:szCs w:val="20"/>
              </w:rPr>
              <w:t>Unknown Security Recipient</w:t>
            </w:r>
          </w:p>
        </w:tc>
      </w:tr>
      <w:tr w:rsidR="00900D9E" w14:paraId="433C6023" w14:textId="77777777">
        <w:trPr>
          <w:gridAfter w:val="1"/>
          <w:wAfter w:w="331" w:type="dxa"/>
        </w:trPr>
        <w:tc>
          <w:tcPr>
            <w:tcW w:w="3168" w:type="dxa"/>
            <w:gridSpan w:val="4"/>
          </w:tcPr>
          <w:p w14:paraId="5A0346A5" w14:textId="77777777" w:rsidR="00900D9E" w:rsidRDefault="00900D9E">
            <w:pPr>
              <w:adjustRightInd w:val="0"/>
              <w:ind w:right="144"/>
              <w:rPr>
                <w:sz w:val="20"/>
              </w:rPr>
            </w:pPr>
            <w:r>
              <w:rPr>
                <w:sz w:val="20"/>
                <w:szCs w:val="20"/>
              </w:rPr>
              <w:t xml:space="preserve"> </w:t>
            </w:r>
          </w:p>
        </w:tc>
        <w:tc>
          <w:tcPr>
            <w:tcW w:w="1367" w:type="dxa"/>
          </w:tcPr>
          <w:p w14:paraId="4ABA1DBA" w14:textId="77777777" w:rsidR="00900D9E" w:rsidRDefault="00900D9E">
            <w:pPr>
              <w:adjustRightInd w:val="0"/>
              <w:ind w:right="144"/>
              <w:rPr>
                <w:sz w:val="20"/>
              </w:rPr>
            </w:pPr>
            <w:r>
              <w:rPr>
                <w:sz w:val="20"/>
                <w:szCs w:val="20"/>
              </w:rPr>
              <w:t>12</w:t>
            </w:r>
          </w:p>
        </w:tc>
        <w:tc>
          <w:tcPr>
            <w:tcW w:w="144" w:type="dxa"/>
          </w:tcPr>
          <w:p w14:paraId="61135716" w14:textId="77777777" w:rsidR="00900D9E" w:rsidRDefault="00900D9E">
            <w:pPr>
              <w:adjustRightInd w:val="0"/>
              <w:ind w:right="144"/>
              <w:rPr>
                <w:sz w:val="20"/>
              </w:rPr>
            </w:pPr>
            <w:r>
              <w:t> </w:t>
            </w:r>
          </w:p>
        </w:tc>
        <w:tc>
          <w:tcPr>
            <w:tcW w:w="4823" w:type="dxa"/>
            <w:gridSpan w:val="4"/>
          </w:tcPr>
          <w:p w14:paraId="3E00E41F" w14:textId="77777777" w:rsidR="00900D9E" w:rsidRDefault="00900D9E">
            <w:pPr>
              <w:adjustRightInd w:val="0"/>
              <w:ind w:right="144"/>
              <w:rPr>
                <w:sz w:val="20"/>
              </w:rPr>
            </w:pPr>
            <w:r>
              <w:rPr>
                <w:sz w:val="20"/>
                <w:szCs w:val="20"/>
              </w:rPr>
              <w:t>Incorrect Message Length (Encryption Only)</w:t>
            </w:r>
          </w:p>
        </w:tc>
      </w:tr>
      <w:tr w:rsidR="00900D9E" w14:paraId="22AFDFB0" w14:textId="77777777">
        <w:trPr>
          <w:gridAfter w:val="1"/>
          <w:wAfter w:w="331" w:type="dxa"/>
        </w:trPr>
        <w:tc>
          <w:tcPr>
            <w:tcW w:w="3168" w:type="dxa"/>
            <w:gridSpan w:val="4"/>
          </w:tcPr>
          <w:p w14:paraId="7E41079C" w14:textId="77777777" w:rsidR="00900D9E" w:rsidRDefault="00900D9E">
            <w:pPr>
              <w:adjustRightInd w:val="0"/>
              <w:ind w:right="144"/>
              <w:rPr>
                <w:sz w:val="20"/>
              </w:rPr>
            </w:pPr>
            <w:r>
              <w:rPr>
                <w:sz w:val="20"/>
                <w:szCs w:val="20"/>
              </w:rPr>
              <w:t xml:space="preserve"> </w:t>
            </w:r>
          </w:p>
        </w:tc>
        <w:tc>
          <w:tcPr>
            <w:tcW w:w="1367" w:type="dxa"/>
          </w:tcPr>
          <w:p w14:paraId="1FCDF744" w14:textId="77777777" w:rsidR="00900D9E" w:rsidRDefault="00900D9E">
            <w:pPr>
              <w:adjustRightInd w:val="0"/>
              <w:ind w:right="144"/>
              <w:rPr>
                <w:sz w:val="20"/>
              </w:rPr>
            </w:pPr>
            <w:r>
              <w:rPr>
                <w:sz w:val="20"/>
                <w:szCs w:val="20"/>
              </w:rPr>
              <w:t>13</w:t>
            </w:r>
          </w:p>
        </w:tc>
        <w:tc>
          <w:tcPr>
            <w:tcW w:w="144" w:type="dxa"/>
          </w:tcPr>
          <w:p w14:paraId="3B93AE77" w14:textId="77777777" w:rsidR="00900D9E" w:rsidRDefault="00900D9E">
            <w:pPr>
              <w:adjustRightInd w:val="0"/>
              <w:ind w:right="144"/>
              <w:rPr>
                <w:sz w:val="20"/>
              </w:rPr>
            </w:pPr>
            <w:r>
              <w:t> </w:t>
            </w:r>
          </w:p>
        </w:tc>
        <w:tc>
          <w:tcPr>
            <w:tcW w:w="4823" w:type="dxa"/>
            <w:gridSpan w:val="4"/>
          </w:tcPr>
          <w:p w14:paraId="2B98DF00" w14:textId="77777777" w:rsidR="00900D9E" w:rsidRDefault="00900D9E">
            <w:pPr>
              <w:adjustRightInd w:val="0"/>
              <w:ind w:right="144"/>
              <w:rPr>
                <w:sz w:val="20"/>
              </w:rPr>
            </w:pPr>
            <w:r>
              <w:rPr>
                <w:sz w:val="20"/>
                <w:szCs w:val="20"/>
              </w:rPr>
              <w:t>Message Authentication Code Failed</w:t>
            </w:r>
          </w:p>
        </w:tc>
      </w:tr>
      <w:tr w:rsidR="00900D9E" w14:paraId="10A93A92" w14:textId="77777777">
        <w:trPr>
          <w:gridAfter w:val="1"/>
          <w:wAfter w:w="331" w:type="dxa"/>
        </w:trPr>
        <w:tc>
          <w:tcPr>
            <w:tcW w:w="3168" w:type="dxa"/>
            <w:gridSpan w:val="4"/>
          </w:tcPr>
          <w:p w14:paraId="502530DD" w14:textId="77777777" w:rsidR="00900D9E" w:rsidRDefault="00900D9E">
            <w:pPr>
              <w:adjustRightInd w:val="0"/>
              <w:ind w:right="144"/>
              <w:rPr>
                <w:sz w:val="20"/>
              </w:rPr>
            </w:pPr>
            <w:r>
              <w:rPr>
                <w:sz w:val="20"/>
                <w:szCs w:val="20"/>
              </w:rPr>
              <w:t xml:space="preserve"> </w:t>
            </w:r>
          </w:p>
        </w:tc>
        <w:tc>
          <w:tcPr>
            <w:tcW w:w="1367" w:type="dxa"/>
          </w:tcPr>
          <w:p w14:paraId="3DD06487" w14:textId="77777777" w:rsidR="00900D9E" w:rsidRDefault="00900D9E">
            <w:pPr>
              <w:adjustRightInd w:val="0"/>
              <w:ind w:right="144"/>
              <w:rPr>
                <w:sz w:val="20"/>
              </w:rPr>
            </w:pPr>
            <w:r>
              <w:rPr>
                <w:sz w:val="20"/>
                <w:szCs w:val="20"/>
              </w:rPr>
              <w:t>15</w:t>
            </w:r>
          </w:p>
        </w:tc>
        <w:tc>
          <w:tcPr>
            <w:tcW w:w="144" w:type="dxa"/>
          </w:tcPr>
          <w:p w14:paraId="7EAD6B80" w14:textId="77777777" w:rsidR="00900D9E" w:rsidRDefault="00900D9E">
            <w:pPr>
              <w:adjustRightInd w:val="0"/>
              <w:ind w:right="144"/>
              <w:rPr>
                <w:sz w:val="20"/>
              </w:rPr>
            </w:pPr>
            <w:r>
              <w:t> </w:t>
            </w:r>
          </w:p>
        </w:tc>
        <w:tc>
          <w:tcPr>
            <w:tcW w:w="4823" w:type="dxa"/>
            <w:gridSpan w:val="4"/>
          </w:tcPr>
          <w:p w14:paraId="5E02133F" w14:textId="77777777" w:rsidR="00900D9E" w:rsidRDefault="00900D9E">
            <w:pPr>
              <w:adjustRightInd w:val="0"/>
              <w:ind w:right="144"/>
              <w:rPr>
                <w:sz w:val="20"/>
              </w:rPr>
            </w:pPr>
            <w:r>
              <w:rPr>
                <w:sz w:val="20"/>
                <w:szCs w:val="20"/>
              </w:rPr>
              <w:t>Unknown Security Originator</w:t>
            </w:r>
          </w:p>
        </w:tc>
      </w:tr>
      <w:tr w:rsidR="00900D9E" w14:paraId="70126D28" w14:textId="77777777">
        <w:trPr>
          <w:gridAfter w:val="1"/>
          <w:wAfter w:w="331" w:type="dxa"/>
        </w:trPr>
        <w:tc>
          <w:tcPr>
            <w:tcW w:w="3168" w:type="dxa"/>
            <w:gridSpan w:val="4"/>
          </w:tcPr>
          <w:p w14:paraId="4738AEFB" w14:textId="77777777" w:rsidR="00900D9E" w:rsidRDefault="00900D9E">
            <w:pPr>
              <w:adjustRightInd w:val="0"/>
              <w:ind w:right="144"/>
              <w:rPr>
                <w:sz w:val="20"/>
              </w:rPr>
            </w:pPr>
            <w:r>
              <w:rPr>
                <w:sz w:val="20"/>
                <w:szCs w:val="20"/>
              </w:rPr>
              <w:t xml:space="preserve"> </w:t>
            </w:r>
          </w:p>
        </w:tc>
        <w:tc>
          <w:tcPr>
            <w:tcW w:w="1367" w:type="dxa"/>
          </w:tcPr>
          <w:p w14:paraId="649DB902" w14:textId="77777777" w:rsidR="00900D9E" w:rsidRDefault="00900D9E">
            <w:pPr>
              <w:adjustRightInd w:val="0"/>
              <w:ind w:right="144"/>
              <w:rPr>
                <w:sz w:val="20"/>
              </w:rPr>
            </w:pPr>
            <w:r>
              <w:rPr>
                <w:sz w:val="20"/>
                <w:szCs w:val="20"/>
              </w:rPr>
              <w:t>16</w:t>
            </w:r>
          </w:p>
        </w:tc>
        <w:tc>
          <w:tcPr>
            <w:tcW w:w="144" w:type="dxa"/>
          </w:tcPr>
          <w:p w14:paraId="11CF7C2A" w14:textId="77777777" w:rsidR="00900D9E" w:rsidRDefault="00900D9E">
            <w:pPr>
              <w:adjustRightInd w:val="0"/>
              <w:ind w:right="144"/>
              <w:rPr>
                <w:sz w:val="20"/>
              </w:rPr>
            </w:pPr>
            <w:r>
              <w:t> </w:t>
            </w:r>
          </w:p>
        </w:tc>
        <w:tc>
          <w:tcPr>
            <w:tcW w:w="4823" w:type="dxa"/>
            <w:gridSpan w:val="4"/>
          </w:tcPr>
          <w:p w14:paraId="5FDB0317" w14:textId="77777777" w:rsidR="00900D9E" w:rsidRDefault="00900D9E">
            <w:pPr>
              <w:adjustRightInd w:val="0"/>
              <w:ind w:right="144"/>
              <w:rPr>
                <w:sz w:val="20"/>
              </w:rPr>
            </w:pPr>
            <w:r>
              <w:rPr>
                <w:sz w:val="20"/>
                <w:szCs w:val="20"/>
              </w:rPr>
              <w:t>Syntax Error in Decrypted Text</w:t>
            </w:r>
          </w:p>
        </w:tc>
      </w:tr>
      <w:tr w:rsidR="00900D9E" w14:paraId="5DA3950D" w14:textId="77777777">
        <w:trPr>
          <w:gridAfter w:val="1"/>
          <w:wAfter w:w="331" w:type="dxa"/>
        </w:trPr>
        <w:tc>
          <w:tcPr>
            <w:tcW w:w="3168" w:type="dxa"/>
            <w:gridSpan w:val="4"/>
          </w:tcPr>
          <w:p w14:paraId="0DF295A4" w14:textId="77777777" w:rsidR="00900D9E" w:rsidRDefault="00900D9E">
            <w:pPr>
              <w:adjustRightInd w:val="0"/>
              <w:ind w:right="144"/>
              <w:rPr>
                <w:sz w:val="20"/>
              </w:rPr>
            </w:pPr>
            <w:r>
              <w:rPr>
                <w:sz w:val="20"/>
                <w:szCs w:val="20"/>
              </w:rPr>
              <w:t xml:space="preserve"> </w:t>
            </w:r>
          </w:p>
        </w:tc>
        <w:tc>
          <w:tcPr>
            <w:tcW w:w="1367" w:type="dxa"/>
          </w:tcPr>
          <w:p w14:paraId="2E635CAB" w14:textId="77777777" w:rsidR="00900D9E" w:rsidRDefault="00900D9E">
            <w:pPr>
              <w:adjustRightInd w:val="0"/>
              <w:ind w:right="144"/>
              <w:rPr>
                <w:sz w:val="20"/>
              </w:rPr>
            </w:pPr>
            <w:r>
              <w:rPr>
                <w:sz w:val="20"/>
                <w:szCs w:val="20"/>
              </w:rPr>
              <w:t>17</w:t>
            </w:r>
          </w:p>
        </w:tc>
        <w:tc>
          <w:tcPr>
            <w:tcW w:w="144" w:type="dxa"/>
          </w:tcPr>
          <w:p w14:paraId="34E6C66B" w14:textId="77777777" w:rsidR="00900D9E" w:rsidRDefault="00900D9E">
            <w:pPr>
              <w:adjustRightInd w:val="0"/>
              <w:ind w:right="144"/>
              <w:rPr>
                <w:sz w:val="20"/>
              </w:rPr>
            </w:pPr>
            <w:r>
              <w:t> </w:t>
            </w:r>
          </w:p>
        </w:tc>
        <w:tc>
          <w:tcPr>
            <w:tcW w:w="4823" w:type="dxa"/>
            <w:gridSpan w:val="4"/>
          </w:tcPr>
          <w:p w14:paraId="1456B67D" w14:textId="77777777" w:rsidR="00900D9E" w:rsidRDefault="00900D9E">
            <w:pPr>
              <w:adjustRightInd w:val="0"/>
              <w:ind w:right="144"/>
              <w:rPr>
                <w:sz w:val="20"/>
              </w:rPr>
            </w:pPr>
            <w:r>
              <w:rPr>
                <w:sz w:val="20"/>
                <w:szCs w:val="20"/>
              </w:rPr>
              <w:t>Security Not Supported</w:t>
            </w:r>
          </w:p>
        </w:tc>
      </w:tr>
      <w:tr w:rsidR="00900D9E" w14:paraId="621093F5" w14:textId="77777777">
        <w:trPr>
          <w:gridAfter w:val="1"/>
          <w:wAfter w:w="331" w:type="dxa"/>
        </w:trPr>
        <w:tc>
          <w:tcPr>
            <w:tcW w:w="3168" w:type="dxa"/>
            <w:gridSpan w:val="4"/>
          </w:tcPr>
          <w:p w14:paraId="679A040A" w14:textId="77777777" w:rsidR="00900D9E" w:rsidRDefault="00900D9E">
            <w:pPr>
              <w:adjustRightInd w:val="0"/>
              <w:ind w:right="144"/>
              <w:rPr>
                <w:sz w:val="20"/>
              </w:rPr>
            </w:pPr>
            <w:r>
              <w:rPr>
                <w:sz w:val="20"/>
                <w:szCs w:val="20"/>
              </w:rPr>
              <w:t xml:space="preserve"> </w:t>
            </w:r>
          </w:p>
        </w:tc>
        <w:tc>
          <w:tcPr>
            <w:tcW w:w="1367" w:type="dxa"/>
          </w:tcPr>
          <w:p w14:paraId="1A99D830" w14:textId="77777777" w:rsidR="00900D9E" w:rsidRDefault="00900D9E">
            <w:pPr>
              <w:adjustRightInd w:val="0"/>
              <w:ind w:right="144"/>
              <w:rPr>
                <w:sz w:val="20"/>
              </w:rPr>
            </w:pPr>
            <w:r>
              <w:rPr>
                <w:sz w:val="20"/>
                <w:szCs w:val="20"/>
              </w:rPr>
              <w:t>19</w:t>
            </w:r>
          </w:p>
        </w:tc>
        <w:tc>
          <w:tcPr>
            <w:tcW w:w="144" w:type="dxa"/>
          </w:tcPr>
          <w:p w14:paraId="1B077A23" w14:textId="77777777" w:rsidR="00900D9E" w:rsidRDefault="00900D9E">
            <w:pPr>
              <w:adjustRightInd w:val="0"/>
              <w:ind w:right="144"/>
              <w:rPr>
                <w:sz w:val="20"/>
              </w:rPr>
            </w:pPr>
            <w:r>
              <w:t> </w:t>
            </w:r>
          </w:p>
        </w:tc>
        <w:tc>
          <w:tcPr>
            <w:tcW w:w="4823" w:type="dxa"/>
            <w:gridSpan w:val="4"/>
          </w:tcPr>
          <w:p w14:paraId="08E55C3F" w14:textId="77777777" w:rsidR="00900D9E" w:rsidRDefault="00900D9E">
            <w:pPr>
              <w:adjustRightInd w:val="0"/>
              <w:ind w:right="144"/>
              <w:rPr>
                <w:sz w:val="20"/>
              </w:rPr>
            </w:pPr>
            <w:r>
              <w:rPr>
                <w:sz w:val="20"/>
                <w:szCs w:val="20"/>
              </w:rPr>
              <w:t>S1E Security End Segment Missing for S1S Security Start Segment</w:t>
            </w:r>
          </w:p>
        </w:tc>
      </w:tr>
      <w:tr w:rsidR="00900D9E" w14:paraId="2018729D" w14:textId="77777777">
        <w:trPr>
          <w:gridAfter w:val="1"/>
          <w:wAfter w:w="331" w:type="dxa"/>
        </w:trPr>
        <w:tc>
          <w:tcPr>
            <w:tcW w:w="3168" w:type="dxa"/>
            <w:gridSpan w:val="4"/>
          </w:tcPr>
          <w:p w14:paraId="31090B40" w14:textId="77777777" w:rsidR="00900D9E" w:rsidRDefault="00900D9E">
            <w:pPr>
              <w:adjustRightInd w:val="0"/>
              <w:ind w:right="144"/>
              <w:rPr>
                <w:sz w:val="20"/>
              </w:rPr>
            </w:pPr>
            <w:r>
              <w:rPr>
                <w:sz w:val="20"/>
                <w:szCs w:val="20"/>
              </w:rPr>
              <w:t xml:space="preserve"> </w:t>
            </w:r>
          </w:p>
        </w:tc>
        <w:tc>
          <w:tcPr>
            <w:tcW w:w="1367" w:type="dxa"/>
          </w:tcPr>
          <w:p w14:paraId="430169A5" w14:textId="77777777" w:rsidR="00900D9E" w:rsidRDefault="00900D9E">
            <w:pPr>
              <w:adjustRightInd w:val="0"/>
              <w:ind w:right="144"/>
              <w:rPr>
                <w:sz w:val="20"/>
              </w:rPr>
            </w:pPr>
            <w:r>
              <w:rPr>
                <w:sz w:val="20"/>
                <w:szCs w:val="20"/>
              </w:rPr>
              <w:t>20</w:t>
            </w:r>
          </w:p>
        </w:tc>
        <w:tc>
          <w:tcPr>
            <w:tcW w:w="144" w:type="dxa"/>
          </w:tcPr>
          <w:p w14:paraId="283EBF27" w14:textId="77777777" w:rsidR="00900D9E" w:rsidRDefault="00900D9E">
            <w:pPr>
              <w:adjustRightInd w:val="0"/>
              <w:ind w:right="144"/>
              <w:rPr>
                <w:sz w:val="20"/>
              </w:rPr>
            </w:pPr>
            <w:r>
              <w:t> </w:t>
            </w:r>
          </w:p>
        </w:tc>
        <w:tc>
          <w:tcPr>
            <w:tcW w:w="4823" w:type="dxa"/>
            <w:gridSpan w:val="4"/>
          </w:tcPr>
          <w:p w14:paraId="0A37F757" w14:textId="77777777" w:rsidR="00900D9E" w:rsidRDefault="00900D9E">
            <w:pPr>
              <w:adjustRightInd w:val="0"/>
              <w:ind w:right="144"/>
              <w:rPr>
                <w:sz w:val="20"/>
              </w:rPr>
            </w:pPr>
            <w:r>
              <w:rPr>
                <w:sz w:val="20"/>
                <w:szCs w:val="20"/>
              </w:rPr>
              <w:t>S1S Security Start Segment Missing for S1E Security End Segment</w:t>
            </w:r>
          </w:p>
        </w:tc>
      </w:tr>
      <w:tr w:rsidR="00900D9E" w14:paraId="5A4F7846" w14:textId="77777777">
        <w:trPr>
          <w:gridAfter w:val="1"/>
          <w:wAfter w:w="331" w:type="dxa"/>
        </w:trPr>
        <w:tc>
          <w:tcPr>
            <w:tcW w:w="3168" w:type="dxa"/>
            <w:gridSpan w:val="4"/>
          </w:tcPr>
          <w:p w14:paraId="64F1B8BD" w14:textId="77777777" w:rsidR="00900D9E" w:rsidRDefault="00900D9E">
            <w:pPr>
              <w:adjustRightInd w:val="0"/>
              <w:ind w:right="144"/>
              <w:rPr>
                <w:sz w:val="20"/>
              </w:rPr>
            </w:pPr>
            <w:r>
              <w:rPr>
                <w:sz w:val="20"/>
                <w:szCs w:val="20"/>
              </w:rPr>
              <w:t xml:space="preserve"> </w:t>
            </w:r>
          </w:p>
        </w:tc>
        <w:tc>
          <w:tcPr>
            <w:tcW w:w="1367" w:type="dxa"/>
          </w:tcPr>
          <w:p w14:paraId="28492458" w14:textId="77777777" w:rsidR="00900D9E" w:rsidRDefault="00900D9E">
            <w:pPr>
              <w:adjustRightInd w:val="0"/>
              <w:ind w:right="144"/>
              <w:rPr>
                <w:sz w:val="20"/>
              </w:rPr>
            </w:pPr>
            <w:r>
              <w:rPr>
                <w:sz w:val="20"/>
                <w:szCs w:val="20"/>
              </w:rPr>
              <w:t>21</w:t>
            </w:r>
          </w:p>
        </w:tc>
        <w:tc>
          <w:tcPr>
            <w:tcW w:w="144" w:type="dxa"/>
          </w:tcPr>
          <w:p w14:paraId="19041D36" w14:textId="77777777" w:rsidR="00900D9E" w:rsidRDefault="00900D9E">
            <w:pPr>
              <w:adjustRightInd w:val="0"/>
              <w:ind w:right="144"/>
              <w:rPr>
                <w:sz w:val="20"/>
              </w:rPr>
            </w:pPr>
            <w:r>
              <w:t> </w:t>
            </w:r>
          </w:p>
        </w:tc>
        <w:tc>
          <w:tcPr>
            <w:tcW w:w="4823" w:type="dxa"/>
            <w:gridSpan w:val="4"/>
          </w:tcPr>
          <w:p w14:paraId="4DE160E8" w14:textId="77777777" w:rsidR="00900D9E" w:rsidRDefault="00900D9E">
            <w:pPr>
              <w:adjustRightInd w:val="0"/>
              <w:ind w:right="144"/>
              <w:rPr>
                <w:sz w:val="20"/>
              </w:rPr>
            </w:pPr>
            <w:r>
              <w:rPr>
                <w:sz w:val="20"/>
                <w:szCs w:val="20"/>
              </w:rPr>
              <w:t>S2E Security End Segment Missing for S2S Security Start Segment</w:t>
            </w:r>
          </w:p>
        </w:tc>
      </w:tr>
      <w:tr w:rsidR="00900D9E" w14:paraId="627C1900" w14:textId="77777777">
        <w:trPr>
          <w:gridAfter w:val="1"/>
          <w:wAfter w:w="331" w:type="dxa"/>
        </w:trPr>
        <w:tc>
          <w:tcPr>
            <w:tcW w:w="3168" w:type="dxa"/>
            <w:gridSpan w:val="4"/>
          </w:tcPr>
          <w:p w14:paraId="35C60706" w14:textId="77777777" w:rsidR="00900D9E" w:rsidRDefault="00900D9E">
            <w:pPr>
              <w:adjustRightInd w:val="0"/>
              <w:ind w:right="144"/>
              <w:rPr>
                <w:sz w:val="20"/>
              </w:rPr>
            </w:pPr>
            <w:r>
              <w:rPr>
                <w:sz w:val="20"/>
                <w:szCs w:val="20"/>
              </w:rPr>
              <w:t xml:space="preserve"> </w:t>
            </w:r>
          </w:p>
        </w:tc>
        <w:tc>
          <w:tcPr>
            <w:tcW w:w="1367" w:type="dxa"/>
          </w:tcPr>
          <w:p w14:paraId="090832BF" w14:textId="77777777" w:rsidR="00900D9E" w:rsidRDefault="00900D9E">
            <w:pPr>
              <w:adjustRightInd w:val="0"/>
              <w:ind w:right="144"/>
              <w:rPr>
                <w:sz w:val="20"/>
              </w:rPr>
            </w:pPr>
            <w:r>
              <w:rPr>
                <w:sz w:val="20"/>
                <w:szCs w:val="20"/>
              </w:rPr>
              <w:t>22</w:t>
            </w:r>
          </w:p>
        </w:tc>
        <w:tc>
          <w:tcPr>
            <w:tcW w:w="144" w:type="dxa"/>
          </w:tcPr>
          <w:p w14:paraId="1A8F7A64" w14:textId="77777777" w:rsidR="00900D9E" w:rsidRDefault="00900D9E">
            <w:pPr>
              <w:adjustRightInd w:val="0"/>
              <w:ind w:right="144"/>
              <w:rPr>
                <w:sz w:val="20"/>
              </w:rPr>
            </w:pPr>
            <w:r>
              <w:t> </w:t>
            </w:r>
          </w:p>
        </w:tc>
        <w:tc>
          <w:tcPr>
            <w:tcW w:w="4823" w:type="dxa"/>
            <w:gridSpan w:val="4"/>
          </w:tcPr>
          <w:p w14:paraId="0D57203A" w14:textId="77777777" w:rsidR="00900D9E" w:rsidRDefault="00900D9E">
            <w:pPr>
              <w:adjustRightInd w:val="0"/>
              <w:ind w:right="144"/>
              <w:rPr>
                <w:sz w:val="20"/>
              </w:rPr>
            </w:pPr>
            <w:r>
              <w:rPr>
                <w:sz w:val="20"/>
                <w:szCs w:val="20"/>
              </w:rPr>
              <w:t>S2S Security Start Segment Missing for S2E Security End Segment</w:t>
            </w:r>
          </w:p>
        </w:tc>
      </w:tr>
      <w:tr w:rsidR="00900D9E" w14:paraId="75BB3404" w14:textId="77777777">
        <w:trPr>
          <w:gridAfter w:val="1"/>
          <w:wAfter w:w="331" w:type="dxa"/>
        </w:trPr>
        <w:tc>
          <w:tcPr>
            <w:tcW w:w="3168" w:type="dxa"/>
            <w:gridSpan w:val="4"/>
          </w:tcPr>
          <w:p w14:paraId="4DD7FD3A" w14:textId="77777777" w:rsidR="00900D9E" w:rsidRDefault="00900D9E">
            <w:pPr>
              <w:adjustRightInd w:val="0"/>
              <w:ind w:right="144"/>
              <w:rPr>
                <w:sz w:val="20"/>
              </w:rPr>
            </w:pPr>
            <w:r>
              <w:rPr>
                <w:sz w:val="20"/>
                <w:szCs w:val="20"/>
              </w:rPr>
              <w:t xml:space="preserve"> </w:t>
            </w:r>
          </w:p>
        </w:tc>
        <w:tc>
          <w:tcPr>
            <w:tcW w:w="1367" w:type="dxa"/>
          </w:tcPr>
          <w:p w14:paraId="721A66F2" w14:textId="77777777" w:rsidR="00900D9E" w:rsidRDefault="00900D9E">
            <w:pPr>
              <w:adjustRightInd w:val="0"/>
              <w:ind w:right="144"/>
              <w:rPr>
                <w:sz w:val="20"/>
              </w:rPr>
            </w:pPr>
            <w:r>
              <w:rPr>
                <w:sz w:val="20"/>
                <w:szCs w:val="20"/>
              </w:rPr>
              <w:t>23</w:t>
            </w:r>
          </w:p>
        </w:tc>
        <w:tc>
          <w:tcPr>
            <w:tcW w:w="144" w:type="dxa"/>
          </w:tcPr>
          <w:p w14:paraId="79EC39B0" w14:textId="77777777" w:rsidR="00900D9E" w:rsidRDefault="00900D9E">
            <w:pPr>
              <w:adjustRightInd w:val="0"/>
              <w:ind w:right="144"/>
              <w:rPr>
                <w:sz w:val="20"/>
              </w:rPr>
            </w:pPr>
            <w:r>
              <w:t> </w:t>
            </w:r>
          </w:p>
        </w:tc>
        <w:tc>
          <w:tcPr>
            <w:tcW w:w="4823" w:type="dxa"/>
            <w:gridSpan w:val="4"/>
          </w:tcPr>
          <w:p w14:paraId="766E04CD" w14:textId="77777777" w:rsidR="00900D9E" w:rsidRDefault="00900D9E">
            <w:pPr>
              <w:adjustRightInd w:val="0"/>
              <w:ind w:right="144"/>
              <w:rPr>
                <w:sz w:val="20"/>
              </w:rPr>
            </w:pPr>
            <w:r>
              <w:rPr>
                <w:sz w:val="20"/>
                <w:szCs w:val="20"/>
              </w:rPr>
              <w:t>Transaction Set Control Number Not Unique within the Functional Group</w:t>
            </w:r>
          </w:p>
        </w:tc>
      </w:tr>
      <w:tr w:rsidR="00900D9E" w14:paraId="5C1C21A4" w14:textId="77777777">
        <w:trPr>
          <w:gridAfter w:val="1"/>
          <w:wAfter w:w="331" w:type="dxa"/>
        </w:trPr>
        <w:tc>
          <w:tcPr>
            <w:tcW w:w="3168" w:type="dxa"/>
            <w:gridSpan w:val="4"/>
          </w:tcPr>
          <w:p w14:paraId="29C76DEC" w14:textId="77777777" w:rsidR="00900D9E" w:rsidRDefault="00900D9E">
            <w:pPr>
              <w:adjustRightInd w:val="0"/>
              <w:ind w:right="144"/>
              <w:rPr>
                <w:sz w:val="20"/>
              </w:rPr>
            </w:pPr>
            <w:r>
              <w:rPr>
                <w:sz w:val="20"/>
                <w:szCs w:val="20"/>
              </w:rPr>
              <w:t xml:space="preserve"> </w:t>
            </w:r>
          </w:p>
        </w:tc>
        <w:tc>
          <w:tcPr>
            <w:tcW w:w="1367" w:type="dxa"/>
          </w:tcPr>
          <w:p w14:paraId="62D0C2EF" w14:textId="77777777" w:rsidR="00900D9E" w:rsidRDefault="00900D9E">
            <w:pPr>
              <w:adjustRightInd w:val="0"/>
              <w:ind w:right="144"/>
              <w:rPr>
                <w:sz w:val="20"/>
              </w:rPr>
            </w:pPr>
            <w:r>
              <w:rPr>
                <w:sz w:val="20"/>
                <w:szCs w:val="20"/>
              </w:rPr>
              <w:t>24</w:t>
            </w:r>
          </w:p>
        </w:tc>
        <w:tc>
          <w:tcPr>
            <w:tcW w:w="144" w:type="dxa"/>
          </w:tcPr>
          <w:p w14:paraId="7DD3409C" w14:textId="77777777" w:rsidR="00900D9E" w:rsidRDefault="00900D9E">
            <w:pPr>
              <w:adjustRightInd w:val="0"/>
              <w:ind w:right="144"/>
              <w:rPr>
                <w:sz w:val="20"/>
              </w:rPr>
            </w:pPr>
            <w:r>
              <w:t> </w:t>
            </w:r>
          </w:p>
        </w:tc>
        <w:tc>
          <w:tcPr>
            <w:tcW w:w="4823" w:type="dxa"/>
            <w:gridSpan w:val="4"/>
          </w:tcPr>
          <w:p w14:paraId="2C628F31" w14:textId="77777777" w:rsidR="00900D9E" w:rsidRDefault="00900D9E">
            <w:pPr>
              <w:adjustRightInd w:val="0"/>
              <w:ind w:right="144"/>
              <w:rPr>
                <w:sz w:val="20"/>
              </w:rPr>
            </w:pPr>
            <w:r>
              <w:rPr>
                <w:sz w:val="20"/>
                <w:szCs w:val="20"/>
              </w:rPr>
              <w:t>S3E Security End Segment Missing for S3S Security Start Segment</w:t>
            </w:r>
          </w:p>
        </w:tc>
      </w:tr>
      <w:tr w:rsidR="00900D9E" w14:paraId="09CFDCA7" w14:textId="77777777">
        <w:trPr>
          <w:gridAfter w:val="1"/>
          <w:wAfter w:w="331" w:type="dxa"/>
        </w:trPr>
        <w:tc>
          <w:tcPr>
            <w:tcW w:w="3168" w:type="dxa"/>
            <w:gridSpan w:val="4"/>
          </w:tcPr>
          <w:p w14:paraId="3E437E6C" w14:textId="77777777" w:rsidR="00900D9E" w:rsidRDefault="00900D9E">
            <w:pPr>
              <w:adjustRightInd w:val="0"/>
              <w:ind w:right="144"/>
              <w:rPr>
                <w:sz w:val="20"/>
              </w:rPr>
            </w:pPr>
            <w:r>
              <w:rPr>
                <w:sz w:val="20"/>
                <w:szCs w:val="20"/>
              </w:rPr>
              <w:t xml:space="preserve"> </w:t>
            </w:r>
          </w:p>
        </w:tc>
        <w:tc>
          <w:tcPr>
            <w:tcW w:w="1367" w:type="dxa"/>
          </w:tcPr>
          <w:p w14:paraId="3E55DA03" w14:textId="77777777" w:rsidR="00900D9E" w:rsidRDefault="00900D9E">
            <w:pPr>
              <w:adjustRightInd w:val="0"/>
              <w:ind w:right="144"/>
              <w:rPr>
                <w:sz w:val="20"/>
              </w:rPr>
            </w:pPr>
            <w:r>
              <w:rPr>
                <w:sz w:val="20"/>
                <w:szCs w:val="20"/>
              </w:rPr>
              <w:t>25</w:t>
            </w:r>
          </w:p>
        </w:tc>
        <w:tc>
          <w:tcPr>
            <w:tcW w:w="144" w:type="dxa"/>
          </w:tcPr>
          <w:p w14:paraId="7E998AB0" w14:textId="77777777" w:rsidR="00900D9E" w:rsidRDefault="00900D9E">
            <w:pPr>
              <w:adjustRightInd w:val="0"/>
              <w:ind w:right="144"/>
              <w:rPr>
                <w:sz w:val="20"/>
              </w:rPr>
            </w:pPr>
            <w:r>
              <w:t> </w:t>
            </w:r>
          </w:p>
        </w:tc>
        <w:tc>
          <w:tcPr>
            <w:tcW w:w="4823" w:type="dxa"/>
            <w:gridSpan w:val="4"/>
          </w:tcPr>
          <w:p w14:paraId="636A8DD4" w14:textId="77777777" w:rsidR="00900D9E" w:rsidRDefault="00900D9E">
            <w:pPr>
              <w:adjustRightInd w:val="0"/>
              <w:ind w:right="144"/>
              <w:rPr>
                <w:sz w:val="20"/>
              </w:rPr>
            </w:pPr>
            <w:r>
              <w:rPr>
                <w:sz w:val="20"/>
                <w:szCs w:val="20"/>
              </w:rPr>
              <w:t>S3S Security Start Segment Missing for S3E Security End Segment</w:t>
            </w:r>
          </w:p>
        </w:tc>
      </w:tr>
      <w:tr w:rsidR="00900D9E" w14:paraId="00B658C4" w14:textId="77777777">
        <w:trPr>
          <w:gridAfter w:val="1"/>
          <w:wAfter w:w="331" w:type="dxa"/>
        </w:trPr>
        <w:tc>
          <w:tcPr>
            <w:tcW w:w="3168" w:type="dxa"/>
            <w:gridSpan w:val="4"/>
          </w:tcPr>
          <w:p w14:paraId="0650B5F5" w14:textId="77777777" w:rsidR="00900D9E" w:rsidRDefault="00900D9E">
            <w:pPr>
              <w:adjustRightInd w:val="0"/>
              <w:ind w:right="144"/>
              <w:rPr>
                <w:sz w:val="20"/>
              </w:rPr>
            </w:pPr>
            <w:r>
              <w:rPr>
                <w:sz w:val="20"/>
                <w:szCs w:val="20"/>
              </w:rPr>
              <w:t xml:space="preserve"> </w:t>
            </w:r>
          </w:p>
        </w:tc>
        <w:tc>
          <w:tcPr>
            <w:tcW w:w="1367" w:type="dxa"/>
          </w:tcPr>
          <w:p w14:paraId="61612FD3" w14:textId="77777777" w:rsidR="00900D9E" w:rsidRDefault="00900D9E">
            <w:pPr>
              <w:adjustRightInd w:val="0"/>
              <w:ind w:right="144"/>
              <w:rPr>
                <w:sz w:val="20"/>
              </w:rPr>
            </w:pPr>
            <w:r>
              <w:rPr>
                <w:sz w:val="20"/>
                <w:szCs w:val="20"/>
              </w:rPr>
              <w:t>26</w:t>
            </w:r>
          </w:p>
        </w:tc>
        <w:tc>
          <w:tcPr>
            <w:tcW w:w="144" w:type="dxa"/>
          </w:tcPr>
          <w:p w14:paraId="687497DA" w14:textId="77777777" w:rsidR="00900D9E" w:rsidRDefault="00900D9E">
            <w:pPr>
              <w:adjustRightInd w:val="0"/>
              <w:ind w:right="144"/>
              <w:rPr>
                <w:sz w:val="20"/>
              </w:rPr>
            </w:pPr>
            <w:r>
              <w:t> </w:t>
            </w:r>
          </w:p>
        </w:tc>
        <w:tc>
          <w:tcPr>
            <w:tcW w:w="4823" w:type="dxa"/>
            <w:gridSpan w:val="4"/>
          </w:tcPr>
          <w:p w14:paraId="5BF27D1B" w14:textId="77777777" w:rsidR="00900D9E" w:rsidRDefault="00900D9E">
            <w:pPr>
              <w:adjustRightInd w:val="0"/>
              <w:ind w:right="144"/>
              <w:rPr>
                <w:sz w:val="20"/>
              </w:rPr>
            </w:pPr>
            <w:r>
              <w:rPr>
                <w:sz w:val="20"/>
                <w:szCs w:val="20"/>
              </w:rPr>
              <w:t>S4E Security End Segment Missing for S4S Security Start Segment</w:t>
            </w:r>
          </w:p>
        </w:tc>
      </w:tr>
      <w:tr w:rsidR="00900D9E" w14:paraId="0701A838" w14:textId="77777777">
        <w:trPr>
          <w:gridAfter w:val="1"/>
          <w:wAfter w:w="331" w:type="dxa"/>
        </w:trPr>
        <w:tc>
          <w:tcPr>
            <w:tcW w:w="3168" w:type="dxa"/>
            <w:gridSpan w:val="4"/>
          </w:tcPr>
          <w:p w14:paraId="6E781684" w14:textId="77777777" w:rsidR="00900D9E" w:rsidRDefault="00900D9E">
            <w:pPr>
              <w:adjustRightInd w:val="0"/>
              <w:ind w:right="144"/>
              <w:rPr>
                <w:sz w:val="20"/>
              </w:rPr>
            </w:pPr>
            <w:r>
              <w:rPr>
                <w:sz w:val="20"/>
                <w:szCs w:val="20"/>
              </w:rPr>
              <w:t xml:space="preserve"> </w:t>
            </w:r>
          </w:p>
        </w:tc>
        <w:tc>
          <w:tcPr>
            <w:tcW w:w="1367" w:type="dxa"/>
          </w:tcPr>
          <w:p w14:paraId="1004B274" w14:textId="77777777" w:rsidR="00900D9E" w:rsidRDefault="00900D9E">
            <w:pPr>
              <w:adjustRightInd w:val="0"/>
              <w:ind w:right="144"/>
              <w:rPr>
                <w:sz w:val="20"/>
              </w:rPr>
            </w:pPr>
            <w:r>
              <w:rPr>
                <w:sz w:val="20"/>
                <w:szCs w:val="20"/>
              </w:rPr>
              <w:t>27</w:t>
            </w:r>
          </w:p>
        </w:tc>
        <w:tc>
          <w:tcPr>
            <w:tcW w:w="144" w:type="dxa"/>
          </w:tcPr>
          <w:p w14:paraId="1F3ECBC2" w14:textId="77777777" w:rsidR="00900D9E" w:rsidRDefault="00900D9E">
            <w:pPr>
              <w:adjustRightInd w:val="0"/>
              <w:ind w:right="144"/>
              <w:rPr>
                <w:sz w:val="20"/>
              </w:rPr>
            </w:pPr>
            <w:r>
              <w:t> </w:t>
            </w:r>
          </w:p>
        </w:tc>
        <w:tc>
          <w:tcPr>
            <w:tcW w:w="4823" w:type="dxa"/>
            <w:gridSpan w:val="4"/>
          </w:tcPr>
          <w:p w14:paraId="471B8D1F" w14:textId="77777777" w:rsidR="00900D9E" w:rsidRDefault="00900D9E">
            <w:pPr>
              <w:adjustRightInd w:val="0"/>
              <w:ind w:right="144"/>
              <w:rPr>
                <w:sz w:val="20"/>
              </w:rPr>
            </w:pPr>
            <w:r>
              <w:rPr>
                <w:sz w:val="20"/>
                <w:szCs w:val="20"/>
              </w:rPr>
              <w:t>S4S Security Start Segment Missing for S4E Security End Segment</w:t>
            </w:r>
          </w:p>
        </w:tc>
      </w:tr>
      <w:tr w:rsidR="00900D9E" w14:paraId="43912FA3" w14:textId="77777777">
        <w:tc>
          <w:tcPr>
            <w:tcW w:w="1007" w:type="dxa"/>
          </w:tcPr>
          <w:p w14:paraId="659F2A88" w14:textId="77777777" w:rsidR="00900D9E" w:rsidRDefault="00900D9E">
            <w:pPr>
              <w:adjustRightInd w:val="0"/>
              <w:ind w:right="144"/>
              <w:rPr>
                <w:sz w:val="20"/>
              </w:rPr>
            </w:pPr>
            <w:r>
              <w:t> </w:t>
            </w:r>
          </w:p>
        </w:tc>
        <w:tc>
          <w:tcPr>
            <w:tcW w:w="1080" w:type="dxa"/>
          </w:tcPr>
          <w:p w14:paraId="262F9A78" w14:textId="77777777" w:rsidR="00900D9E" w:rsidRDefault="00900D9E">
            <w:pPr>
              <w:adjustRightInd w:val="0"/>
              <w:ind w:right="144"/>
              <w:jc w:val="center"/>
              <w:rPr>
                <w:sz w:val="20"/>
              </w:rPr>
            </w:pPr>
            <w:r>
              <w:rPr>
                <w:b/>
                <w:bCs/>
                <w:sz w:val="20"/>
                <w:szCs w:val="20"/>
              </w:rPr>
              <w:t>AK506</w:t>
            </w:r>
          </w:p>
        </w:tc>
        <w:tc>
          <w:tcPr>
            <w:tcW w:w="892" w:type="dxa"/>
          </w:tcPr>
          <w:p w14:paraId="0B45B920" w14:textId="77777777" w:rsidR="00900D9E" w:rsidRDefault="00900D9E">
            <w:pPr>
              <w:adjustRightInd w:val="0"/>
              <w:ind w:right="144"/>
              <w:jc w:val="center"/>
              <w:rPr>
                <w:sz w:val="20"/>
              </w:rPr>
            </w:pPr>
            <w:r>
              <w:rPr>
                <w:b/>
                <w:bCs/>
                <w:sz w:val="20"/>
                <w:szCs w:val="20"/>
              </w:rPr>
              <w:t>718</w:t>
            </w:r>
          </w:p>
        </w:tc>
        <w:tc>
          <w:tcPr>
            <w:tcW w:w="4968" w:type="dxa"/>
            <w:gridSpan w:val="4"/>
          </w:tcPr>
          <w:p w14:paraId="0CDBB7B3" w14:textId="77777777" w:rsidR="00900D9E" w:rsidRDefault="00900D9E">
            <w:pPr>
              <w:adjustRightInd w:val="0"/>
              <w:ind w:right="144"/>
              <w:rPr>
                <w:sz w:val="20"/>
              </w:rPr>
            </w:pPr>
            <w:r>
              <w:rPr>
                <w:b/>
                <w:bCs/>
                <w:sz w:val="20"/>
                <w:szCs w:val="20"/>
              </w:rPr>
              <w:t>Transaction Set Syntax Error Code</w:t>
            </w:r>
          </w:p>
        </w:tc>
        <w:tc>
          <w:tcPr>
            <w:tcW w:w="432" w:type="dxa"/>
          </w:tcPr>
          <w:p w14:paraId="642314E8" w14:textId="77777777" w:rsidR="00900D9E" w:rsidRDefault="00900D9E">
            <w:pPr>
              <w:adjustRightInd w:val="0"/>
              <w:ind w:right="144"/>
              <w:jc w:val="center"/>
              <w:rPr>
                <w:sz w:val="20"/>
              </w:rPr>
            </w:pPr>
            <w:r>
              <w:rPr>
                <w:b/>
                <w:bCs/>
                <w:sz w:val="20"/>
                <w:szCs w:val="20"/>
              </w:rPr>
              <w:t>O</w:t>
            </w:r>
          </w:p>
        </w:tc>
        <w:tc>
          <w:tcPr>
            <w:tcW w:w="144" w:type="dxa"/>
          </w:tcPr>
          <w:p w14:paraId="30E6020A" w14:textId="77777777" w:rsidR="00900D9E" w:rsidRDefault="00900D9E">
            <w:pPr>
              <w:adjustRightInd w:val="0"/>
              <w:ind w:right="144"/>
              <w:jc w:val="center"/>
              <w:rPr>
                <w:sz w:val="20"/>
              </w:rPr>
            </w:pPr>
            <w:r>
              <w:t> </w:t>
            </w:r>
          </w:p>
        </w:tc>
        <w:tc>
          <w:tcPr>
            <w:tcW w:w="1440" w:type="dxa"/>
            <w:gridSpan w:val="2"/>
          </w:tcPr>
          <w:p w14:paraId="02E919D8" w14:textId="77777777" w:rsidR="00900D9E" w:rsidRDefault="00900D9E">
            <w:pPr>
              <w:adjustRightInd w:val="0"/>
              <w:ind w:right="144"/>
              <w:rPr>
                <w:sz w:val="20"/>
              </w:rPr>
            </w:pPr>
            <w:r>
              <w:rPr>
                <w:b/>
                <w:bCs/>
                <w:sz w:val="20"/>
                <w:szCs w:val="20"/>
              </w:rPr>
              <w:t>ID 1/3</w:t>
            </w:r>
          </w:p>
        </w:tc>
      </w:tr>
      <w:tr w:rsidR="00900D9E" w14:paraId="01ECDE26" w14:textId="77777777">
        <w:trPr>
          <w:gridAfter w:val="1"/>
          <w:wAfter w:w="330" w:type="dxa"/>
        </w:trPr>
        <w:tc>
          <w:tcPr>
            <w:tcW w:w="2980" w:type="dxa"/>
            <w:gridSpan w:val="3"/>
          </w:tcPr>
          <w:p w14:paraId="33DD5496" w14:textId="77777777" w:rsidR="00900D9E" w:rsidRDefault="00900D9E">
            <w:pPr>
              <w:adjustRightInd w:val="0"/>
              <w:ind w:right="144"/>
              <w:rPr>
                <w:sz w:val="20"/>
              </w:rPr>
            </w:pPr>
            <w:r>
              <w:t> </w:t>
            </w:r>
          </w:p>
        </w:tc>
        <w:tc>
          <w:tcPr>
            <w:tcW w:w="6523" w:type="dxa"/>
            <w:gridSpan w:val="7"/>
          </w:tcPr>
          <w:p w14:paraId="4D02DD33" w14:textId="77777777" w:rsidR="00900D9E" w:rsidRDefault="00900D9E">
            <w:pPr>
              <w:adjustRightInd w:val="0"/>
              <w:ind w:right="144"/>
              <w:rPr>
                <w:sz w:val="20"/>
              </w:rPr>
            </w:pPr>
            <w:r>
              <w:rPr>
                <w:sz w:val="20"/>
                <w:szCs w:val="20"/>
              </w:rPr>
              <w:t>Code indicating error found based on the syntax editing of a transaction set</w:t>
            </w:r>
          </w:p>
        </w:tc>
      </w:tr>
      <w:tr w:rsidR="00900D9E" w14:paraId="1FBDFF06" w14:textId="77777777">
        <w:trPr>
          <w:gridAfter w:val="1"/>
          <w:wAfter w:w="331" w:type="dxa"/>
        </w:trPr>
        <w:tc>
          <w:tcPr>
            <w:tcW w:w="3168" w:type="dxa"/>
            <w:gridSpan w:val="4"/>
          </w:tcPr>
          <w:p w14:paraId="77130B81" w14:textId="77777777" w:rsidR="00900D9E" w:rsidRDefault="00900D9E">
            <w:pPr>
              <w:adjustRightInd w:val="0"/>
              <w:ind w:right="144"/>
              <w:rPr>
                <w:sz w:val="20"/>
              </w:rPr>
            </w:pPr>
            <w:r>
              <w:rPr>
                <w:sz w:val="20"/>
                <w:szCs w:val="20"/>
              </w:rPr>
              <w:t xml:space="preserve"> </w:t>
            </w:r>
          </w:p>
        </w:tc>
        <w:tc>
          <w:tcPr>
            <w:tcW w:w="1367" w:type="dxa"/>
          </w:tcPr>
          <w:p w14:paraId="30AD3A72" w14:textId="77777777" w:rsidR="00900D9E" w:rsidRDefault="00900D9E">
            <w:pPr>
              <w:adjustRightInd w:val="0"/>
              <w:ind w:right="144"/>
              <w:rPr>
                <w:sz w:val="20"/>
              </w:rPr>
            </w:pPr>
            <w:r>
              <w:rPr>
                <w:sz w:val="20"/>
                <w:szCs w:val="20"/>
              </w:rPr>
              <w:t>1</w:t>
            </w:r>
          </w:p>
        </w:tc>
        <w:tc>
          <w:tcPr>
            <w:tcW w:w="144" w:type="dxa"/>
          </w:tcPr>
          <w:p w14:paraId="00A7E516" w14:textId="77777777" w:rsidR="00900D9E" w:rsidRDefault="00900D9E">
            <w:pPr>
              <w:adjustRightInd w:val="0"/>
              <w:ind w:right="144"/>
              <w:rPr>
                <w:sz w:val="20"/>
              </w:rPr>
            </w:pPr>
            <w:r>
              <w:t> </w:t>
            </w:r>
          </w:p>
        </w:tc>
        <w:tc>
          <w:tcPr>
            <w:tcW w:w="4823" w:type="dxa"/>
            <w:gridSpan w:val="4"/>
          </w:tcPr>
          <w:p w14:paraId="440C1CE9" w14:textId="77777777" w:rsidR="00900D9E" w:rsidRDefault="00900D9E">
            <w:pPr>
              <w:adjustRightInd w:val="0"/>
              <w:ind w:right="144"/>
              <w:rPr>
                <w:sz w:val="20"/>
              </w:rPr>
            </w:pPr>
            <w:r>
              <w:rPr>
                <w:sz w:val="20"/>
                <w:szCs w:val="20"/>
              </w:rPr>
              <w:t>Transaction Set Not Supported</w:t>
            </w:r>
          </w:p>
        </w:tc>
      </w:tr>
      <w:tr w:rsidR="00900D9E" w14:paraId="00B6131D" w14:textId="77777777">
        <w:trPr>
          <w:gridAfter w:val="1"/>
          <w:wAfter w:w="331" w:type="dxa"/>
        </w:trPr>
        <w:tc>
          <w:tcPr>
            <w:tcW w:w="3168" w:type="dxa"/>
            <w:gridSpan w:val="4"/>
          </w:tcPr>
          <w:p w14:paraId="56ED4918" w14:textId="77777777" w:rsidR="00900D9E" w:rsidRDefault="00900D9E">
            <w:pPr>
              <w:adjustRightInd w:val="0"/>
              <w:ind w:right="144"/>
              <w:rPr>
                <w:sz w:val="20"/>
              </w:rPr>
            </w:pPr>
            <w:r>
              <w:rPr>
                <w:sz w:val="20"/>
                <w:szCs w:val="20"/>
              </w:rPr>
              <w:t xml:space="preserve"> </w:t>
            </w:r>
          </w:p>
        </w:tc>
        <w:tc>
          <w:tcPr>
            <w:tcW w:w="1367" w:type="dxa"/>
          </w:tcPr>
          <w:p w14:paraId="6819F53C" w14:textId="77777777" w:rsidR="00900D9E" w:rsidRDefault="00900D9E">
            <w:pPr>
              <w:adjustRightInd w:val="0"/>
              <w:ind w:right="144"/>
              <w:rPr>
                <w:sz w:val="20"/>
              </w:rPr>
            </w:pPr>
            <w:r>
              <w:rPr>
                <w:sz w:val="20"/>
                <w:szCs w:val="20"/>
              </w:rPr>
              <w:t>2</w:t>
            </w:r>
          </w:p>
        </w:tc>
        <w:tc>
          <w:tcPr>
            <w:tcW w:w="144" w:type="dxa"/>
          </w:tcPr>
          <w:p w14:paraId="46E1DEA1" w14:textId="77777777" w:rsidR="00900D9E" w:rsidRDefault="00900D9E">
            <w:pPr>
              <w:adjustRightInd w:val="0"/>
              <w:ind w:right="144"/>
              <w:rPr>
                <w:sz w:val="20"/>
              </w:rPr>
            </w:pPr>
            <w:r>
              <w:t> </w:t>
            </w:r>
          </w:p>
        </w:tc>
        <w:tc>
          <w:tcPr>
            <w:tcW w:w="4823" w:type="dxa"/>
            <w:gridSpan w:val="4"/>
          </w:tcPr>
          <w:p w14:paraId="6226AC8A" w14:textId="77777777" w:rsidR="00900D9E" w:rsidRDefault="00900D9E">
            <w:pPr>
              <w:adjustRightInd w:val="0"/>
              <w:ind w:right="144"/>
              <w:rPr>
                <w:sz w:val="20"/>
              </w:rPr>
            </w:pPr>
            <w:r>
              <w:rPr>
                <w:sz w:val="20"/>
                <w:szCs w:val="20"/>
              </w:rPr>
              <w:t>Transaction Set Trailer Missing</w:t>
            </w:r>
          </w:p>
        </w:tc>
      </w:tr>
      <w:tr w:rsidR="00900D9E" w14:paraId="25CC92E6" w14:textId="77777777">
        <w:trPr>
          <w:gridAfter w:val="1"/>
          <w:wAfter w:w="331" w:type="dxa"/>
        </w:trPr>
        <w:tc>
          <w:tcPr>
            <w:tcW w:w="3168" w:type="dxa"/>
            <w:gridSpan w:val="4"/>
          </w:tcPr>
          <w:p w14:paraId="6407DF01" w14:textId="77777777" w:rsidR="00900D9E" w:rsidRDefault="00900D9E">
            <w:pPr>
              <w:adjustRightInd w:val="0"/>
              <w:ind w:right="144"/>
              <w:rPr>
                <w:sz w:val="20"/>
              </w:rPr>
            </w:pPr>
            <w:r>
              <w:rPr>
                <w:sz w:val="20"/>
                <w:szCs w:val="20"/>
              </w:rPr>
              <w:t xml:space="preserve"> </w:t>
            </w:r>
          </w:p>
        </w:tc>
        <w:tc>
          <w:tcPr>
            <w:tcW w:w="1367" w:type="dxa"/>
          </w:tcPr>
          <w:p w14:paraId="1D030E4C" w14:textId="77777777" w:rsidR="00900D9E" w:rsidRDefault="00900D9E">
            <w:pPr>
              <w:adjustRightInd w:val="0"/>
              <w:ind w:right="144"/>
              <w:rPr>
                <w:sz w:val="20"/>
              </w:rPr>
            </w:pPr>
            <w:r>
              <w:rPr>
                <w:sz w:val="20"/>
                <w:szCs w:val="20"/>
              </w:rPr>
              <w:t>3</w:t>
            </w:r>
          </w:p>
        </w:tc>
        <w:tc>
          <w:tcPr>
            <w:tcW w:w="144" w:type="dxa"/>
          </w:tcPr>
          <w:p w14:paraId="19482BE4" w14:textId="77777777" w:rsidR="00900D9E" w:rsidRDefault="00900D9E">
            <w:pPr>
              <w:adjustRightInd w:val="0"/>
              <w:ind w:right="144"/>
              <w:rPr>
                <w:sz w:val="20"/>
              </w:rPr>
            </w:pPr>
            <w:r>
              <w:t> </w:t>
            </w:r>
          </w:p>
        </w:tc>
        <w:tc>
          <w:tcPr>
            <w:tcW w:w="4823" w:type="dxa"/>
            <w:gridSpan w:val="4"/>
          </w:tcPr>
          <w:p w14:paraId="00C878BD" w14:textId="77777777" w:rsidR="00900D9E" w:rsidRDefault="00900D9E">
            <w:pPr>
              <w:adjustRightInd w:val="0"/>
              <w:ind w:right="144"/>
              <w:rPr>
                <w:sz w:val="20"/>
              </w:rPr>
            </w:pPr>
            <w:r>
              <w:rPr>
                <w:sz w:val="20"/>
                <w:szCs w:val="20"/>
              </w:rPr>
              <w:t>Transaction Set Control Number in Header and Trailer Do Not Match</w:t>
            </w:r>
          </w:p>
        </w:tc>
      </w:tr>
      <w:tr w:rsidR="00900D9E" w14:paraId="4D0CF2AD" w14:textId="77777777">
        <w:trPr>
          <w:gridAfter w:val="1"/>
          <w:wAfter w:w="331" w:type="dxa"/>
        </w:trPr>
        <w:tc>
          <w:tcPr>
            <w:tcW w:w="3168" w:type="dxa"/>
            <w:gridSpan w:val="4"/>
          </w:tcPr>
          <w:p w14:paraId="342C49CA" w14:textId="77777777" w:rsidR="00900D9E" w:rsidRDefault="00900D9E">
            <w:pPr>
              <w:adjustRightInd w:val="0"/>
              <w:ind w:right="144"/>
              <w:rPr>
                <w:sz w:val="20"/>
              </w:rPr>
            </w:pPr>
            <w:r>
              <w:rPr>
                <w:sz w:val="20"/>
                <w:szCs w:val="20"/>
              </w:rPr>
              <w:t xml:space="preserve"> </w:t>
            </w:r>
          </w:p>
        </w:tc>
        <w:tc>
          <w:tcPr>
            <w:tcW w:w="1367" w:type="dxa"/>
          </w:tcPr>
          <w:p w14:paraId="22178D42" w14:textId="77777777" w:rsidR="00900D9E" w:rsidRDefault="00900D9E">
            <w:pPr>
              <w:adjustRightInd w:val="0"/>
              <w:ind w:right="144"/>
              <w:rPr>
                <w:sz w:val="20"/>
              </w:rPr>
            </w:pPr>
            <w:r>
              <w:rPr>
                <w:sz w:val="20"/>
                <w:szCs w:val="20"/>
              </w:rPr>
              <w:t>4</w:t>
            </w:r>
          </w:p>
        </w:tc>
        <w:tc>
          <w:tcPr>
            <w:tcW w:w="144" w:type="dxa"/>
          </w:tcPr>
          <w:p w14:paraId="7C92E804" w14:textId="77777777" w:rsidR="00900D9E" w:rsidRDefault="00900D9E">
            <w:pPr>
              <w:adjustRightInd w:val="0"/>
              <w:ind w:right="144"/>
              <w:rPr>
                <w:sz w:val="20"/>
              </w:rPr>
            </w:pPr>
            <w:r>
              <w:t> </w:t>
            </w:r>
          </w:p>
        </w:tc>
        <w:tc>
          <w:tcPr>
            <w:tcW w:w="4823" w:type="dxa"/>
            <w:gridSpan w:val="4"/>
          </w:tcPr>
          <w:p w14:paraId="2ADBCB24" w14:textId="77777777" w:rsidR="00900D9E" w:rsidRDefault="00900D9E">
            <w:pPr>
              <w:adjustRightInd w:val="0"/>
              <w:ind w:right="144"/>
              <w:rPr>
                <w:sz w:val="20"/>
              </w:rPr>
            </w:pPr>
            <w:r>
              <w:rPr>
                <w:sz w:val="20"/>
                <w:szCs w:val="20"/>
              </w:rPr>
              <w:t>Number of Included Segments Does Not Match Actual Count</w:t>
            </w:r>
          </w:p>
        </w:tc>
      </w:tr>
      <w:tr w:rsidR="00900D9E" w14:paraId="11AA679A" w14:textId="77777777">
        <w:trPr>
          <w:gridAfter w:val="1"/>
          <w:wAfter w:w="331" w:type="dxa"/>
        </w:trPr>
        <w:tc>
          <w:tcPr>
            <w:tcW w:w="3168" w:type="dxa"/>
            <w:gridSpan w:val="4"/>
          </w:tcPr>
          <w:p w14:paraId="04C6C572" w14:textId="77777777" w:rsidR="00900D9E" w:rsidRDefault="00900D9E">
            <w:pPr>
              <w:adjustRightInd w:val="0"/>
              <w:ind w:right="144"/>
              <w:rPr>
                <w:sz w:val="20"/>
              </w:rPr>
            </w:pPr>
            <w:r>
              <w:rPr>
                <w:sz w:val="20"/>
                <w:szCs w:val="20"/>
              </w:rPr>
              <w:t xml:space="preserve"> </w:t>
            </w:r>
          </w:p>
        </w:tc>
        <w:tc>
          <w:tcPr>
            <w:tcW w:w="1367" w:type="dxa"/>
          </w:tcPr>
          <w:p w14:paraId="58915DC9" w14:textId="77777777" w:rsidR="00900D9E" w:rsidRDefault="00900D9E">
            <w:pPr>
              <w:adjustRightInd w:val="0"/>
              <w:ind w:right="144"/>
              <w:rPr>
                <w:sz w:val="20"/>
              </w:rPr>
            </w:pPr>
            <w:r>
              <w:rPr>
                <w:sz w:val="20"/>
                <w:szCs w:val="20"/>
              </w:rPr>
              <w:t>5</w:t>
            </w:r>
          </w:p>
        </w:tc>
        <w:tc>
          <w:tcPr>
            <w:tcW w:w="144" w:type="dxa"/>
          </w:tcPr>
          <w:p w14:paraId="5BC7CAC6" w14:textId="77777777" w:rsidR="00900D9E" w:rsidRDefault="00900D9E">
            <w:pPr>
              <w:adjustRightInd w:val="0"/>
              <w:ind w:right="144"/>
              <w:rPr>
                <w:sz w:val="20"/>
              </w:rPr>
            </w:pPr>
            <w:r>
              <w:t> </w:t>
            </w:r>
          </w:p>
        </w:tc>
        <w:tc>
          <w:tcPr>
            <w:tcW w:w="4823" w:type="dxa"/>
            <w:gridSpan w:val="4"/>
          </w:tcPr>
          <w:p w14:paraId="1ABAF735" w14:textId="77777777" w:rsidR="00900D9E" w:rsidRDefault="00900D9E">
            <w:pPr>
              <w:adjustRightInd w:val="0"/>
              <w:ind w:right="144"/>
              <w:rPr>
                <w:sz w:val="20"/>
              </w:rPr>
            </w:pPr>
            <w:r>
              <w:rPr>
                <w:sz w:val="20"/>
                <w:szCs w:val="20"/>
              </w:rPr>
              <w:t>One or More Segments in Error</w:t>
            </w:r>
          </w:p>
        </w:tc>
      </w:tr>
      <w:tr w:rsidR="00900D9E" w14:paraId="146F5A4E" w14:textId="77777777">
        <w:trPr>
          <w:gridAfter w:val="1"/>
          <w:wAfter w:w="331" w:type="dxa"/>
        </w:trPr>
        <w:tc>
          <w:tcPr>
            <w:tcW w:w="3168" w:type="dxa"/>
            <w:gridSpan w:val="4"/>
          </w:tcPr>
          <w:p w14:paraId="51552D07" w14:textId="77777777" w:rsidR="00900D9E" w:rsidRDefault="00900D9E">
            <w:pPr>
              <w:adjustRightInd w:val="0"/>
              <w:ind w:right="144"/>
              <w:rPr>
                <w:sz w:val="20"/>
              </w:rPr>
            </w:pPr>
            <w:r>
              <w:rPr>
                <w:sz w:val="20"/>
                <w:szCs w:val="20"/>
              </w:rPr>
              <w:t xml:space="preserve"> </w:t>
            </w:r>
          </w:p>
        </w:tc>
        <w:tc>
          <w:tcPr>
            <w:tcW w:w="1367" w:type="dxa"/>
          </w:tcPr>
          <w:p w14:paraId="4BAD3438" w14:textId="77777777" w:rsidR="00900D9E" w:rsidRDefault="00900D9E">
            <w:pPr>
              <w:adjustRightInd w:val="0"/>
              <w:ind w:right="144"/>
              <w:rPr>
                <w:sz w:val="20"/>
              </w:rPr>
            </w:pPr>
            <w:r>
              <w:rPr>
                <w:sz w:val="20"/>
                <w:szCs w:val="20"/>
              </w:rPr>
              <w:t>6</w:t>
            </w:r>
          </w:p>
        </w:tc>
        <w:tc>
          <w:tcPr>
            <w:tcW w:w="144" w:type="dxa"/>
          </w:tcPr>
          <w:p w14:paraId="4EB9178B" w14:textId="77777777" w:rsidR="00900D9E" w:rsidRDefault="00900D9E">
            <w:pPr>
              <w:adjustRightInd w:val="0"/>
              <w:ind w:right="144"/>
              <w:rPr>
                <w:sz w:val="20"/>
              </w:rPr>
            </w:pPr>
            <w:r>
              <w:t> </w:t>
            </w:r>
          </w:p>
        </w:tc>
        <w:tc>
          <w:tcPr>
            <w:tcW w:w="4823" w:type="dxa"/>
            <w:gridSpan w:val="4"/>
          </w:tcPr>
          <w:p w14:paraId="2DC9091D" w14:textId="77777777" w:rsidR="00900D9E" w:rsidRDefault="00900D9E">
            <w:pPr>
              <w:adjustRightInd w:val="0"/>
              <w:ind w:right="144"/>
              <w:rPr>
                <w:sz w:val="20"/>
              </w:rPr>
            </w:pPr>
            <w:r>
              <w:rPr>
                <w:sz w:val="20"/>
                <w:szCs w:val="20"/>
              </w:rPr>
              <w:t>Missing or Invalid Transaction Set Identifier</w:t>
            </w:r>
          </w:p>
        </w:tc>
      </w:tr>
      <w:tr w:rsidR="00900D9E" w14:paraId="6C7A912E" w14:textId="77777777">
        <w:trPr>
          <w:gridAfter w:val="1"/>
          <w:wAfter w:w="331" w:type="dxa"/>
        </w:trPr>
        <w:tc>
          <w:tcPr>
            <w:tcW w:w="3168" w:type="dxa"/>
            <w:gridSpan w:val="4"/>
          </w:tcPr>
          <w:p w14:paraId="0EE821BB" w14:textId="77777777" w:rsidR="00900D9E" w:rsidRDefault="00900D9E">
            <w:pPr>
              <w:adjustRightInd w:val="0"/>
              <w:ind w:right="144"/>
              <w:rPr>
                <w:sz w:val="20"/>
              </w:rPr>
            </w:pPr>
            <w:r>
              <w:rPr>
                <w:sz w:val="20"/>
                <w:szCs w:val="20"/>
              </w:rPr>
              <w:t xml:space="preserve"> </w:t>
            </w:r>
          </w:p>
        </w:tc>
        <w:tc>
          <w:tcPr>
            <w:tcW w:w="1367" w:type="dxa"/>
          </w:tcPr>
          <w:p w14:paraId="7A62A9AB" w14:textId="77777777" w:rsidR="00900D9E" w:rsidRDefault="00900D9E">
            <w:pPr>
              <w:adjustRightInd w:val="0"/>
              <w:ind w:right="144"/>
              <w:rPr>
                <w:sz w:val="20"/>
              </w:rPr>
            </w:pPr>
            <w:r>
              <w:rPr>
                <w:sz w:val="20"/>
                <w:szCs w:val="20"/>
              </w:rPr>
              <w:t>7</w:t>
            </w:r>
          </w:p>
        </w:tc>
        <w:tc>
          <w:tcPr>
            <w:tcW w:w="144" w:type="dxa"/>
          </w:tcPr>
          <w:p w14:paraId="361401CD" w14:textId="77777777" w:rsidR="00900D9E" w:rsidRDefault="00900D9E">
            <w:pPr>
              <w:adjustRightInd w:val="0"/>
              <w:ind w:right="144"/>
              <w:rPr>
                <w:sz w:val="20"/>
              </w:rPr>
            </w:pPr>
            <w:r>
              <w:t> </w:t>
            </w:r>
          </w:p>
        </w:tc>
        <w:tc>
          <w:tcPr>
            <w:tcW w:w="4823" w:type="dxa"/>
            <w:gridSpan w:val="4"/>
          </w:tcPr>
          <w:p w14:paraId="3895F8E7" w14:textId="77777777" w:rsidR="00900D9E" w:rsidRDefault="00900D9E">
            <w:pPr>
              <w:adjustRightInd w:val="0"/>
              <w:ind w:right="144"/>
              <w:rPr>
                <w:sz w:val="20"/>
              </w:rPr>
            </w:pPr>
            <w:r>
              <w:rPr>
                <w:sz w:val="20"/>
                <w:szCs w:val="20"/>
              </w:rPr>
              <w:t>Missing or Invalid Transaction Set Control Number</w:t>
            </w:r>
          </w:p>
        </w:tc>
      </w:tr>
      <w:tr w:rsidR="00900D9E" w14:paraId="2724CB08" w14:textId="77777777">
        <w:trPr>
          <w:gridAfter w:val="1"/>
          <w:wAfter w:w="331" w:type="dxa"/>
        </w:trPr>
        <w:tc>
          <w:tcPr>
            <w:tcW w:w="3168" w:type="dxa"/>
            <w:gridSpan w:val="4"/>
          </w:tcPr>
          <w:p w14:paraId="352074B1" w14:textId="77777777" w:rsidR="00900D9E" w:rsidRDefault="00900D9E">
            <w:pPr>
              <w:adjustRightInd w:val="0"/>
              <w:ind w:right="144"/>
              <w:rPr>
                <w:sz w:val="20"/>
              </w:rPr>
            </w:pPr>
            <w:r>
              <w:rPr>
                <w:sz w:val="20"/>
                <w:szCs w:val="20"/>
              </w:rPr>
              <w:t xml:space="preserve"> </w:t>
            </w:r>
          </w:p>
        </w:tc>
        <w:tc>
          <w:tcPr>
            <w:tcW w:w="1367" w:type="dxa"/>
          </w:tcPr>
          <w:p w14:paraId="39298231" w14:textId="77777777" w:rsidR="00900D9E" w:rsidRDefault="00900D9E">
            <w:pPr>
              <w:adjustRightInd w:val="0"/>
              <w:ind w:right="144"/>
              <w:rPr>
                <w:sz w:val="20"/>
              </w:rPr>
            </w:pPr>
            <w:r>
              <w:rPr>
                <w:sz w:val="20"/>
                <w:szCs w:val="20"/>
              </w:rPr>
              <w:t>8</w:t>
            </w:r>
          </w:p>
        </w:tc>
        <w:tc>
          <w:tcPr>
            <w:tcW w:w="144" w:type="dxa"/>
          </w:tcPr>
          <w:p w14:paraId="08746E1E" w14:textId="77777777" w:rsidR="00900D9E" w:rsidRDefault="00900D9E">
            <w:pPr>
              <w:adjustRightInd w:val="0"/>
              <w:ind w:right="144"/>
              <w:rPr>
                <w:sz w:val="20"/>
              </w:rPr>
            </w:pPr>
            <w:r>
              <w:t> </w:t>
            </w:r>
          </w:p>
        </w:tc>
        <w:tc>
          <w:tcPr>
            <w:tcW w:w="4823" w:type="dxa"/>
            <w:gridSpan w:val="4"/>
          </w:tcPr>
          <w:p w14:paraId="75B11FFB" w14:textId="77777777" w:rsidR="00900D9E" w:rsidRDefault="00900D9E">
            <w:pPr>
              <w:adjustRightInd w:val="0"/>
              <w:ind w:right="144"/>
              <w:rPr>
                <w:sz w:val="20"/>
              </w:rPr>
            </w:pPr>
            <w:r>
              <w:rPr>
                <w:sz w:val="20"/>
                <w:szCs w:val="20"/>
              </w:rPr>
              <w:t>Authentication Key Name Unknown</w:t>
            </w:r>
          </w:p>
        </w:tc>
      </w:tr>
      <w:tr w:rsidR="00900D9E" w14:paraId="48FB970F" w14:textId="77777777">
        <w:trPr>
          <w:gridAfter w:val="1"/>
          <w:wAfter w:w="331" w:type="dxa"/>
        </w:trPr>
        <w:tc>
          <w:tcPr>
            <w:tcW w:w="3168" w:type="dxa"/>
            <w:gridSpan w:val="4"/>
          </w:tcPr>
          <w:p w14:paraId="498DCCA5" w14:textId="77777777" w:rsidR="00900D9E" w:rsidRDefault="00900D9E">
            <w:pPr>
              <w:adjustRightInd w:val="0"/>
              <w:ind w:right="144"/>
              <w:rPr>
                <w:sz w:val="20"/>
              </w:rPr>
            </w:pPr>
            <w:r>
              <w:rPr>
                <w:sz w:val="20"/>
                <w:szCs w:val="20"/>
              </w:rPr>
              <w:t xml:space="preserve"> </w:t>
            </w:r>
          </w:p>
        </w:tc>
        <w:tc>
          <w:tcPr>
            <w:tcW w:w="1367" w:type="dxa"/>
          </w:tcPr>
          <w:p w14:paraId="5FF0AE81" w14:textId="77777777" w:rsidR="00900D9E" w:rsidRDefault="00900D9E">
            <w:pPr>
              <w:adjustRightInd w:val="0"/>
              <w:ind w:right="144"/>
              <w:rPr>
                <w:sz w:val="20"/>
              </w:rPr>
            </w:pPr>
            <w:r>
              <w:rPr>
                <w:sz w:val="20"/>
                <w:szCs w:val="20"/>
              </w:rPr>
              <w:t>9</w:t>
            </w:r>
          </w:p>
        </w:tc>
        <w:tc>
          <w:tcPr>
            <w:tcW w:w="144" w:type="dxa"/>
          </w:tcPr>
          <w:p w14:paraId="2F637F87" w14:textId="77777777" w:rsidR="00900D9E" w:rsidRDefault="00900D9E">
            <w:pPr>
              <w:adjustRightInd w:val="0"/>
              <w:ind w:right="144"/>
              <w:rPr>
                <w:sz w:val="20"/>
              </w:rPr>
            </w:pPr>
            <w:r>
              <w:t> </w:t>
            </w:r>
          </w:p>
        </w:tc>
        <w:tc>
          <w:tcPr>
            <w:tcW w:w="4823" w:type="dxa"/>
            <w:gridSpan w:val="4"/>
          </w:tcPr>
          <w:p w14:paraId="172030C4" w14:textId="77777777" w:rsidR="00900D9E" w:rsidRDefault="00900D9E">
            <w:pPr>
              <w:adjustRightInd w:val="0"/>
              <w:ind w:right="144"/>
              <w:rPr>
                <w:sz w:val="20"/>
              </w:rPr>
            </w:pPr>
            <w:r>
              <w:rPr>
                <w:sz w:val="20"/>
                <w:szCs w:val="20"/>
              </w:rPr>
              <w:t>Encryption Key Name Unknown</w:t>
            </w:r>
          </w:p>
        </w:tc>
      </w:tr>
      <w:tr w:rsidR="00900D9E" w14:paraId="7D5D3888" w14:textId="77777777">
        <w:trPr>
          <w:gridAfter w:val="1"/>
          <w:wAfter w:w="331" w:type="dxa"/>
        </w:trPr>
        <w:tc>
          <w:tcPr>
            <w:tcW w:w="3168" w:type="dxa"/>
            <w:gridSpan w:val="4"/>
          </w:tcPr>
          <w:p w14:paraId="76DEFBB4" w14:textId="77777777" w:rsidR="00900D9E" w:rsidRDefault="00900D9E">
            <w:pPr>
              <w:adjustRightInd w:val="0"/>
              <w:ind w:right="144"/>
              <w:rPr>
                <w:sz w:val="20"/>
              </w:rPr>
            </w:pPr>
            <w:r>
              <w:rPr>
                <w:sz w:val="20"/>
                <w:szCs w:val="20"/>
              </w:rPr>
              <w:t xml:space="preserve"> </w:t>
            </w:r>
          </w:p>
        </w:tc>
        <w:tc>
          <w:tcPr>
            <w:tcW w:w="1367" w:type="dxa"/>
          </w:tcPr>
          <w:p w14:paraId="636B1FC0" w14:textId="77777777" w:rsidR="00900D9E" w:rsidRDefault="00900D9E">
            <w:pPr>
              <w:adjustRightInd w:val="0"/>
              <w:ind w:right="144"/>
              <w:rPr>
                <w:sz w:val="20"/>
              </w:rPr>
            </w:pPr>
            <w:r>
              <w:rPr>
                <w:sz w:val="20"/>
                <w:szCs w:val="20"/>
              </w:rPr>
              <w:t>10</w:t>
            </w:r>
          </w:p>
        </w:tc>
        <w:tc>
          <w:tcPr>
            <w:tcW w:w="144" w:type="dxa"/>
          </w:tcPr>
          <w:p w14:paraId="1FADF03A" w14:textId="77777777" w:rsidR="00900D9E" w:rsidRDefault="00900D9E">
            <w:pPr>
              <w:adjustRightInd w:val="0"/>
              <w:ind w:right="144"/>
              <w:rPr>
                <w:sz w:val="20"/>
              </w:rPr>
            </w:pPr>
            <w:r>
              <w:t> </w:t>
            </w:r>
          </w:p>
        </w:tc>
        <w:tc>
          <w:tcPr>
            <w:tcW w:w="4823" w:type="dxa"/>
            <w:gridSpan w:val="4"/>
          </w:tcPr>
          <w:p w14:paraId="6EE5B4FD" w14:textId="77777777" w:rsidR="00900D9E" w:rsidRDefault="00900D9E">
            <w:pPr>
              <w:adjustRightInd w:val="0"/>
              <w:ind w:right="144"/>
              <w:rPr>
                <w:sz w:val="20"/>
              </w:rPr>
            </w:pPr>
            <w:r>
              <w:rPr>
                <w:sz w:val="20"/>
                <w:szCs w:val="20"/>
              </w:rPr>
              <w:t xml:space="preserve">Requested Service (Authentication or </w:t>
            </w:r>
            <w:r>
              <w:rPr>
                <w:sz w:val="20"/>
                <w:szCs w:val="20"/>
              </w:rPr>
              <w:lastRenderedPageBreak/>
              <w:t>Encrypted) Not Available</w:t>
            </w:r>
          </w:p>
        </w:tc>
      </w:tr>
      <w:tr w:rsidR="00900D9E" w14:paraId="6BFBBE21" w14:textId="77777777">
        <w:trPr>
          <w:gridAfter w:val="1"/>
          <w:wAfter w:w="331" w:type="dxa"/>
        </w:trPr>
        <w:tc>
          <w:tcPr>
            <w:tcW w:w="3168" w:type="dxa"/>
            <w:gridSpan w:val="4"/>
          </w:tcPr>
          <w:p w14:paraId="7C4EA586" w14:textId="77777777" w:rsidR="00900D9E" w:rsidRDefault="00900D9E">
            <w:pPr>
              <w:adjustRightInd w:val="0"/>
              <w:ind w:right="144"/>
              <w:rPr>
                <w:sz w:val="20"/>
              </w:rPr>
            </w:pPr>
            <w:r>
              <w:rPr>
                <w:sz w:val="20"/>
                <w:szCs w:val="20"/>
              </w:rPr>
              <w:lastRenderedPageBreak/>
              <w:t xml:space="preserve"> </w:t>
            </w:r>
          </w:p>
        </w:tc>
        <w:tc>
          <w:tcPr>
            <w:tcW w:w="1367" w:type="dxa"/>
          </w:tcPr>
          <w:p w14:paraId="70310A13" w14:textId="77777777" w:rsidR="00900D9E" w:rsidRDefault="00900D9E">
            <w:pPr>
              <w:adjustRightInd w:val="0"/>
              <w:ind w:right="144"/>
              <w:rPr>
                <w:sz w:val="20"/>
              </w:rPr>
            </w:pPr>
            <w:r>
              <w:rPr>
                <w:sz w:val="20"/>
                <w:szCs w:val="20"/>
              </w:rPr>
              <w:t>11</w:t>
            </w:r>
          </w:p>
        </w:tc>
        <w:tc>
          <w:tcPr>
            <w:tcW w:w="144" w:type="dxa"/>
          </w:tcPr>
          <w:p w14:paraId="245C799C" w14:textId="77777777" w:rsidR="00900D9E" w:rsidRDefault="00900D9E">
            <w:pPr>
              <w:adjustRightInd w:val="0"/>
              <w:ind w:right="144"/>
              <w:rPr>
                <w:sz w:val="20"/>
              </w:rPr>
            </w:pPr>
            <w:r>
              <w:t> </w:t>
            </w:r>
          </w:p>
        </w:tc>
        <w:tc>
          <w:tcPr>
            <w:tcW w:w="4823" w:type="dxa"/>
            <w:gridSpan w:val="4"/>
          </w:tcPr>
          <w:p w14:paraId="0AB20F25" w14:textId="77777777" w:rsidR="00900D9E" w:rsidRDefault="00900D9E">
            <w:pPr>
              <w:adjustRightInd w:val="0"/>
              <w:ind w:right="144"/>
              <w:rPr>
                <w:sz w:val="20"/>
              </w:rPr>
            </w:pPr>
            <w:r>
              <w:rPr>
                <w:sz w:val="20"/>
                <w:szCs w:val="20"/>
              </w:rPr>
              <w:t>Unknown Security Recipient</w:t>
            </w:r>
          </w:p>
        </w:tc>
      </w:tr>
      <w:tr w:rsidR="00900D9E" w14:paraId="612B2984" w14:textId="77777777">
        <w:trPr>
          <w:gridAfter w:val="1"/>
          <w:wAfter w:w="331" w:type="dxa"/>
        </w:trPr>
        <w:tc>
          <w:tcPr>
            <w:tcW w:w="3168" w:type="dxa"/>
            <w:gridSpan w:val="4"/>
          </w:tcPr>
          <w:p w14:paraId="33B9E0F7" w14:textId="77777777" w:rsidR="00900D9E" w:rsidRDefault="00900D9E">
            <w:pPr>
              <w:adjustRightInd w:val="0"/>
              <w:ind w:right="144"/>
              <w:rPr>
                <w:sz w:val="20"/>
              </w:rPr>
            </w:pPr>
            <w:r>
              <w:rPr>
                <w:sz w:val="20"/>
                <w:szCs w:val="20"/>
              </w:rPr>
              <w:t xml:space="preserve"> </w:t>
            </w:r>
          </w:p>
        </w:tc>
        <w:tc>
          <w:tcPr>
            <w:tcW w:w="1367" w:type="dxa"/>
          </w:tcPr>
          <w:p w14:paraId="7CF829A3" w14:textId="77777777" w:rsidR="00900D9E" w:rsidRDefault="00900D9E">
            <w:pPr>
              <w:adjustRightInd w:val="0"/>
              <w:ind w:right="144"/>
              <w:rPr>
                <w:sz w:val="20"/>
              </w:rPr>
            </w:pPr>
            <w:r>
              <w:rPr>
                <w:sz w:val="20"/>
                <w:szCs w:val="20"/>
              </w:rPr>
              <w:t>12</w:t>
            </w:r>
          </w:p>
        </w:tc>
        <w:tc>
          <w:tcPr>
            <w:tcW w:w="144" w:type="dxa"/>
          </w:tcPr>
          <w:p w14:paraId="57623E1C" w14:textId="77777777" w:rsidR="00900D9E" w:rsidRDefault="00900D9E">
            <w:pPr>
              <w:adjustRightInd w:val="0"/>
              <w:ind w:right="144"/>
              <w:rPr>
                <w:sz w:val="20"/>
              </w:rPr>
            </w:pPr>
            <w:r>
              <w:t> </w:t>
            </w:r>
          </w:p>
        </w:tc>
        <w:tc>
          <w:tcPr>
            <w:tcW w:w="4823" w:type="dxa"/>
            <w:gridSpan w:val="4"/>
          </w:tcPr>
          <w:p w14:paraId="6EF5A796" w14:textId="77777777" w:rsidR="00900D9E" w:rsidRDefault="00900D9E">
            <w:pPr>
              <w:adjustRightInd w:val="0"/>
              <w:ind w:right="144"/>
              <w:rPr>
                <w:sz w:val="20"/>
              </w:rPr>
            </w:pPr>
            <w:r>
              <w:rPr>
                <w:sz w:val="20"/>
                <w:szCs w:val="20"/>
              </w:rPr>
              <w:t>Incorrect Message Length (Encryption Only)</w:t>
            </w:r>
          </w:p>
        </w:tc>
      </w:tr>
      <w:tr w:rsidR="00900D9E" w14:paraId="4C9995C2" w14:textId="77777777">
        <w:trPr>
          <w:gridAfter w:val="1"/>
          <w:wAfter w:w="331" w:type="dxa"/>
        </w:trPr>
        <w:tc>
          <w:tcPr>
            <w:tcW w:w="3168" w:type="dxa"/>
            <w:gridSpan w:val="4"/>
          </w:tcPr>
          <w:p w14:paraId="4FE488E4" w14:textId="77777777" w:rsidR="00900D9E" w:rsidRDefault="00900D9E">
            <w:pPr>
              <w:adjustRightInd w:val="0"/>
              <w:ind w:right="144"/>
              <w:rPr>
                <w:sz w:val="20"/>
              </w:rPr>
            </w:pPr>
            <w:r>
              <w:rPr>
                <w:sz w:val="20"/>
                <w:szCs w:val="20"/>
              </w:rPr>
              <w:t xml:space="preserve"> </w:t>
            </w:r>
          </w:p>
        </w:tc>
        <w:tc>
          <w:tcPr>
            <w:tcW w:w="1367" w:type="dxa"/>
          </w:tcPr>
          <w:p w14:paraId="0D6467CD" w14:textId="77777777" w:rsidR="00900D9E" w:rsidRDefault="00900D9E">
            <w:pPr>
              <w:adjustRightInd w:val="0"/>
              <w:ind w:right="144"/>
              <w:rPr>
                <w:sz w:val="20"/>
              </w:rPr>
            </w:pPr>
            <w:r>
              <w:rPr>
                <w:sz w:val="20"/>
                <w:szCs w:val="20"/>
              </w:rPr>
              <w:t>13</w:t>
            </w:r>
          </w:p>
        </w:tc>
        <w:tc>
          <w:tcPr>
            <w:tcW w:w="144" w:type="dxa"/>
          </w:tcPr>
          <w:p w14:paraId="5FEED633" w14:textId="77777777" w:rsidR="00900D9E" w:rsidRDefault="00900D9E">
            <w:pPr>
              <w:adjustRightInd w:val="0"/>
              <w:ind w:right="144"/>
              <w:rPr>
                <w:sz w:val="20"/>
              </w:rPr>
            </w:pPr>
            <w:r>
              <w:t> </w:t>
            </w:r>
          </w:p>
        </w:tc>
        <w:tc>
          <w:tcPr>
            <w:tcW w:w="4823" w:type="dxa"/>
            <w:gridSpan w:val="4"/>
          </w:tcPr>
          <w:p w14:paraId="689C3B3E" w14:textId="77777777" w:rsidR="00900D9E" w:rsidRDefault="00900D9E">
            <w:pPr>
              <w:adjustRightInd w:val="0"/>
              <w:ind w:right="144"/>
              <w:rPr>
                <w:sz w:val="20"/>
              </w:rPr>
            </w:pPr>
            <w:r>
              <w:rPr>
                <w:sz w:val="20"/>
                <w:szCs w:val="20"/>
              </w:rPr>
              <w:t>Message Authentication Code Failed</w:t>
            </w:r>
          </w:p>
        </w:tc>
      </w:tr>
      <w:tr w:rsidR="00900D9E" w14:paraId="62C00B1B" w14:textId="77777777">
        <w:trPr>
          <w:gridAfter w:val="1"/>
          <w:wAfter w:w="331" w:type="dxa"/>
        </w:trPr>
        <w:tc>
          <w:tcPr>
            <w:tcW w:w="3168" w:type="dxa"/>
            <w:gridSpan w:val="4"/>
          </w:tcPr>
          <w:p w14:paraId="3B132452" w14:textId="77777777" w:rsidR="00900D9E" w:rsidRDefault="00900D9E">
            <w:pPr>
              <w:adjustRightInd w:val="0"/>
              <w:ind w:right="144"/>
              <w:rPr>
                <w:sz w:val="20"/>
              </w:rPr>
            </w:pPr>
            <w:r>
              <w:rPr>
                <w:sz w:val="20"/>
                <w:szCs w:val="20"/>
              </w:rPr>
              <w:t xml:space="preserve"> </w:t>
            </w:r>
          </w:p>
        </w:tc>
        <w:tc>
          <w:tcPr>
            <w:tcW w:w="1367" w:type="dxa"/>
          </w:tcPr>
          <w:p w14:paraId="68652664" w14:textId="77777777" w:rsidR="00900D9E" w:rsidRDefault="00900D9E">
            <w:pPr>
              <w:adjustRightInd w:val="0"/>
              <w:ind w:right="144"/>
              <w:rPr>
                <w:sz w:val="20"/>
              </w:rPr>
            </w:pPr>
            <w:r>
              <w:rPr>
                <w:sz w:val="20"/>
                <w:szCs w:val="20"/>
              </w:rPr>
              <w:t>15</w:t>
            </w:r>
          </w:p>
        </w:tc>
        <w:tc>
          <w:tcPr>
            <w:tcW w:w="144" w:type="dxa"/>
          </w:tcPr>
          <w:p w14:paraId="0B7ECAE9" w14:textId="77777777" w:rsidR="00900D9E" w:rsidRDefault="00900D9E">
            <w:pPr>
              <w:adjustRightInd w:val="0"/>
              <w:ind w:right="144"/>
              <w:rPr>
                <w:sz w:val="20"/>
              </w:rPr>
            </w:pPr>
            <w:r>
              <w:t> </w:t>
            </w:r>
          </w:p>
        </w:tc>
        <w:tc>
          <w:tcPr>
            <w:tcW w:w="4823" w:type="dxa"/>
            <w:gridSpan w:val="4"/>
          </w:tcPr>
          <w:p w14:paraId="1A3AF46F" w14:textId="77777777" w:rsidR="00900D9E" w:rsidRDefault="00900D9E">
            <w:pPr>
              <w:adjustRightInd w:val="0"/>
              <w:ind w:right="144"/>
              <w:rPr>
                <w:sz w:val="20"/>
              </w:rPr>
            </w:pPr>
            <w:r>
              <w:rPr>
                <w:sz w:val="20"/>
                <w:szCs w:val="20"/>
              </w:rPr>
              <w:t>Unknown Security Originator</w:t>
            </w:r>
          </w:p>
        </w:tc>
      </w:tr>
      <w:tr w:rsidR="00900D9E" w14:paraId="6F28030C" w14:textId="77777777">
        <w:trPr>
          <w:gridAfter w:val="1"/>
          <w:wAfter w:w="331" w:type="dxa"/>
        </w:trPr>
        <w:tc>
          <w:tcPr>
            <w:tcW w:w="3168" w:type="dxa"/>
            <w:gridSpan w:val="4"/>
          </w:tcPr>
          <w:p w14:paraId="7C770144" w14:textId="77777777" w:rsidR="00900D9E" w:rsidRDefault="00900D9E">
            <w:pPr>
              <w:adjustRightInd w:val="0"/>
              <w:ind w:right="144"/>
              <w:rPr>
                <w:sz w:val="20"/>
              </w:rPr>
            </w:pPr>
            <w:r>
              <w:rPr>
                <w:sz w:val="20"/>
                <w:szCs w:val="20"/>
              </w:rPr>
              <w:t xml:space="preserve"> </w:t>
            </w:r>
          </w:p>
        </w:tc>
        <w:tc>
          <w:tcPr>
            <w:tcW w:w="1367" w:type="dxa"/>
          </w:tcPr>
          <w:p w14:paraId="7C789492" w14:textId="77777777" w:rsidR="00900D9E" w:rsidRDefault="00900D9E">
            <w:pPr>
              <w:adjustRightInd w:val="0"/>
              <w:ind w:right="144"/>
              <w:rPr>
                <w:sz w:val="20"/>
              </w:rPr>
            </w:pPr>
            <w:r>
              <w:rPr>
                <w:sz w:val="20"/>
                <w:szCs w:val="20"/>
              </w:rPr>
              <w:t>16</w:t>
            </w:r>
          </w:p>
        </w:tc>
        <w:tc>
          <w:tcPr>
            <w:tcW w:w="144" w:type="dxa"/>
          </w:tcPr>
          <w:p w14:paraId="38E8A372" w14:textId="77777777" w:rsidR="00900D9E" w:rsidRDefault="00900D9E">
            <w:pPr>
              <w:adjustRightInd w:val="0"/>
              <w:ind w:right="144"/>
              <w:rPr>
                <w:sz w:val="20"/>
              </w:rPr>
            </w:pPr>
            <w:r>
              <w:t> </w:t>
            </w:r>
          </w:p>
        </w:tc>
        <w:tc>
          <w:tcPr>
            <w:tcW w:w="4823" w:type="dxa"/>
            <w:gridSpan w:val="4"/>
          </w:tcPr>
          <w:p w14:paraId="4FD31060" w14:textId="77777777" w:rsidR="00900D9E" w:rsidRDefault="00900D9E">
            <w:pPr>
              <w:adjustRightInd w:val="0"/>
              <w:ind w:right="144"/>
              <w:rPr>
                <w:sz w:val="20"/>
              </w:rPr>
            </w:pPr>
            <w:r>
              <w:rPr>
                <w:sz w:val="20"/>
                <w:szCs w:val="20"/>
              </w:rPr>
              <w:t>Syntax Error in Decrypted Text</w:t>
            </w:r>
          </w:p>
        </w:tc>
      </w:tr>
      <w:tr w:rsidR="00900D9E" w14:paraId="40332196" w14:textId="77777777">
        <w:trPr>
          <w:gridAfter w:val="1"/>
          <w:wAfter w:w="331" w:type="dxa"/>
        </w:trPr>
        <w:tc>
          <w:tcPr>
            <w:tcW w:w="3168" w:type="dxa"/>
            <w:gridSpan w:val="4"/>
          </w:tcPr>
          <w:p w14:paraId="6D09CAD5" w14:textId="77777777" w:rsidR="00900D9E" w:rsidRDefault="00900D9E">
            <w:pPr>
              <w:adjustRightInd w:val="0"/>
              <w:ind w:right="144"/>
              <w:rPr>
                <w:sz w:val="20"/>
              </w:rPr>
            </w:pPr>
            <w:r>
              <w:rPr>
                <w:sz w:val="20"/>
                <w:szCs w:val="20"/>
              </w:rPr>
              <w:t xml:space="preserve"> </w:t>
            </w:r>
          </w:p>
        </w:tc>
        <w:tc>
          <w:tcPr>
            <w:tcW w:w="1367" w:type="dxa"/>
          </w:tcPr>
          <w:p w14:paraId="2BB747BD" w14:textId="77777777" w:rsidR="00900D9E" w:rsidRDefault="00900D9E">
            <w:pPr>
              <w:adjustRightInd w:val="0"/>
              <w:ind w:right="144"/>
              <w:rPr>
                <w:sz w:val="20"/>
              </w:rPr>
            </w:pPr>
            <w:r>
              <w:rPr>
                <w:sz w:val="20"/>
                <w:szCs w:val="20"/>
              </w:rPr>
              <w:t>17</w:t>
            </w:r>
          </w:p>
        </w:tc>
        <w:tc>
          <w:tcPr>
            <w:tcW w:w="144" w:type="dxa"/>
          </w:tcPr>
          <w:p w14:paraId="3147E8F7" w14:textId="77777777" w:rsidR="00900D9E" w:rsidRDefault="00900D9E">
            <w:pPr>
              <w:adjustRightInd w:val="0"/>
              <w:ind w:right="144"/>
              <w:rPr>
                <w:sz w:val="20"/>
              </w:rPr>
            </w:pPr>
            <w:r>
              <w:t> </w:t>
            </w:r>
          </w:p>
        </w:tc>
        <w:tc>
          <w:tcPr>
            <w:tcW w:w="4823" w:type="dxa"/>
            <w:gridSpan w:val="4"/>
          </w:tcPr>
          <w:p w14:paraId="2EC11443" w14:textId="77777777" w:rsidR="00900D9E" w:rsidRDefault="00900D9E">
            <w:pPr>
              <w:adjustRightInd w:val="0"/>
              <w:ind w:right="144"/>
              <w:rPr>
                <w:sz w:val="20"/>
              </w:rPr>
            </w:pPr>
            <w:r>
              <w:rPr>
                <w:sz w:val="20"/>
                <w:szCs w:val="20"/>
              </w:rPr>
              <w:t>Security Not Supported</w:t>
            </w:r>
          </w:p>
        </w:tc>
      </w:tr>
      <w:tr w:rsidR="00900D9E" w14:paraId="7856EFD2" w14:textId="77777777">
        <w:trPr>
          <w:gridAfter w:val="1"/>
          <w:wAfter w:w="331" w:type="dxa"/>
        </w:trPr>
        <w:tc>
          <w:tcPr>
            <w:tcW w:w="3168" w:type="dxa"/>
            <w:gridSpan w:val="4"/>
          </w:tcPr>
          <w:p w14:paraId="049C49C4" w14:textId="77777777" w:rsidR="00900D9E" w:rsidRDefault="00900D9E">
            <w:pPr>
              <w:adjustRightInd w:val="0"/>
              <w:ind w:right="144"/>
              <w:rPr>
                <w:sz w:val="20"/>
              </w:rPr>
            </w:pPr>
            <w:r>
              <w:rPr>
                <w:sz w:val="20"/>
                <w:szCs w:val="20"/>
              </w:rPr>
              <w:t xml:space="preserve"> </w:t>
            </w:r>
          </w:p>
        </w:tc>
        <w:tc>
          <w:tcPr>
            <w:tcW w:w="1367" w:type="dxa"/>
          </w:tcPr>
          <w:p w14:paraId="7AC6A89C" w14:textId="77777777" w:rsidR="00900D9E" w:rsidRDefault="00900D9E">
            <w:pPr>
              <w:adjustRightInd w:val="0"/>
              <w:ind w:right="144"/>
              <w:rPr>
                <w:sz w:val="20"/>
              </w:rPr>
            </w:pPr>
            <w:r>
              <w:rPr>
                <w:sz w:val="20"/>
                <w:szCs w:val="20"/>
              </w:rPr>
              <w:t>19</w:t>
            </w:r>
          </w:p>
        </w:tc>
        <w:tc>
          <w:tcPr>
            <w:tcW w:w="144" w:type="dxa"/>
          </w:tcPr>
          <w:p w14:paraId="323F62A8" w14:textId="77777777" w:rsidR="00900D9E" w:rsidRDefault="00900D9E">
            <w:pPr>
              <w:adjustRightInd w:val="0"/>
              <w:ind w:right="144"/>
              <w:rPr>
                <w:sz w:val="20"/>
              </w:rPr>
            </w:pPr>
            <w:r>
              <w:t> </w:t>
            </w:r>
          </w:p>
        </w:tc>
        <w:tc>
          <w:tcPr>
            <w:tcW w:w="4823" w:type="dxa"/>
            <w:gridSpan w:val="4"/>
          </w:tcPr>
          <w:p w14:paraId="44B895C8" w14:textId="77777777" w:rsidR="00900D9E" w:rsidRDefault="00900D9E">
            <w:pPr>
              <w:adjustRightInd w:val="0"/>
              <w:ind w:right="144"/>
              <w:rPr>
                <w:sz w:val="20"/>
              </w:rPr>
            </w:pPr>
            <w:r>
              <w:rPr>
                <w:sz w:val="20"/>
                <w:szCs w:val="20"/>
              </w:rPr>
              <w:t>S1E Security End Segment Missing for S1S Security Start Segment</w:t>
            </w:r>
          </w:p>
        </w:tc>
      </w:tr>
      <w:tr w:rsidR="00900D9E" w14:paraId="07B8275F" w14:textId="77777777">
        <w:trPr>
          <w:gridAfter w:val="1"/>
          <w:wAfter w:w="331" w:type="dxa"/>
        </w:trPr>
        <w:tc>
          <w:tcPr>
            <w:tcW w:w="3168" w:type="dxa"/>
            <w:gridSpan w:val="4"/>
          </w:tcPr>
          <w:p w14:paraId="3A3B4725" w14:textId="77777777" w:rsidR="00900D9E" w:rsidRDefault="00900D9E">
            <w:pPr>
              <w:adjustRightInd w:val="0"/>
              <w:ind w:right="144"/>
              <w:rPr>
                <w:sz w:val="20"/>
              </w:rPr>
            </w:pPr>
            <w:r>
              <w:rPr>
                <w:sz w:val="20"/>
                <w:szCs w:val="20"/>
              </w:rPr>
              <w:t xml:space="preserve"> </w:t>
            </w:r>
          </w:p>
        </w:tc>
        <w:tc>
          <w:tcPr>
            <w:tcW w:w="1367" w:type="dxa"/>
          </w:tcPr>
          <w:p w14:paraId="0F253A06" w14:textId="77777777" w:rsidR="00900D9E" w:rsidRDefault="00900D9E">
            <w:pPr>
              <w:adjustRightInd w:val="0"/>
              <w:ind w:right="144"/>
              <w:rPr>
                <w:sz w:val="20"/>
              </w:rPr>
            </w:pPr>
            <w:r>
              <w:rPr>
                <w:sz w:val="20"/>
                <w:szCs w:val="20"/>
              </w:rPr>
              <w:t>20</w:t>
            </w:r>
          </w:p>
        </w:tc>
        <w:tc>
          <w:tcPr>
            <w:tcW w:w="144" w:type="dxa"/>
          </w:tcPr>
          <w:p w14:paraId="222FBB05" w14:textId="77777777" w:rsidR="00900D9E" w:rsidRDefault="00900D9E">
            <w:pPr>
              <w:adjustRightInd w:val="0"/>
              <w:ind w:right="144"/>
              <w:rPr>
                <w:sz w:val="20"/>
              </w:rPr>
            </w:pPr>
            <w:r>
              <w:t> </w:t>
            </w:r>
          </w:p>
        </w:tc>
        <w:tc>
          <w:tcPr>
            <w:tcW w:w="4823" w:type="dxa"/>
            <w:gridSpan w:val="4"/>
          </w:tcPr>
          <w:p w14:paraId="1C266332" w14:textId="77777777" w:rsidR="00900D9E" w:rsidRDefault="00900D9E">
            <w:pPr>
              <w:adjustRightInd w:val="0"/>
              <w:ind w:right="144"/>
              <w:rPr>
                <w:sz w:val="20"/>
              </w:rPr>
            </w:pPr>
            <w:r>
              <w:rPr>
                <w:sz w:val="20"/>
                <w:szCs w:val="20"/>
              </w:rPr>
              <w:t>S1S Security Start Segment Missing for S1E Security End Segment</w:t>
            </w:r>
          </w:p>
        </w:tc>
      </w:tr>
      <w:tr w:rsidR="00900D9E" w14:paraId="355F936D" w14:textId="77777777">
        <w:trPr>
          <w:gridAfter w:val="1"/>
          <w:wAfter w:w="331" w:type="dxa"/>
        </w:trPr>
        <w:tc>
          <w:tcPr>
            <w:tcW w:w="3168" w:type="dxa"/>
            <w:gridSpan w:val="4"/>
          </w:tcPr>
          <w:p w14:paraId="3ECB0F73" w14:textId="77777777" w:rsidR="00900D9E" w:rsidRDefault="00900D9E">
            <w:pPr>
              <w:adjustRightInd w:val="0"/>
              <w:ind w:right="144"/>
              <w:rPr>
                <w:sz w:val="20"/>
              </w:rPr>
            </w:pPr>
            <w:r>
              <w:rPr>
                <w:sz w:val="20"/>
                <w:szCs w:val="20"/>
              </w:rPr>
              <w:t xml:space="preserve"> </w:t>
            </w:r>
          </w:p>
        </w:tc>
        <w:tc>
          <w:tcPr>
            <w:tcW w:w="1367" w:type="dxa"/>
          </w:tcPr>
          <w:p w14:paraId="0F1C8180" w14:textId="77777777" w:rsidR="00900D9E" w:rsidRDefault="00900D9E">
            <w:pPr>
              <w:adjustRightInd w:val="0"/>
              <w:ind w:right="144"/>
              <w:rPr>
                <w:sz w:val="20"/>
              </w:rPr>
            </w:pPr>
            <w:r>
              <w:rPr>
                <w:sz w:val="20"/>
                <w:szCs w:val="20"/>
              </w:rPr>
              <w:t>21</w:t>
            </w:r>
          </w:p>
        </w:tc>
        <w:tc>
          <w:tcPr>
            <w:tcW w:w="144" w:type="dxa"/>
          </w:tcPr>
          <w:p w14:paraId="53A0D35B" w14:textId="77777777" w:rsidR="00900D9E" w:rsidRDefault="00900D9E">
            <w:pPr>
              <w:adjustRightInd w:val="0"/>
              <w:ind w:right="144"/>
              <w:rPr>
                <w:sz w:val="20"/>
              </w:rPr>
            </w:pPr>
            <w:r>
              <w:t> </w:t>
            </w:r>
          </w:p>
        </w:tc>
        <w:tc>
          <w:tcPr>
            <w:tcW w:w="4823" w:type="dxa"/>
            <w:gridSpan w:val="4"/>
          </w:tcPr>
          <w:p w14:paraId="5BD92B50" w14:textId="77777777" w:rsidR="00900D9E" w:rsidRDefault="00900D9E">
            <w:pPr>
              <w:adjustRightInd w:val="0"/>
              <w:ind w:right="144"/>
              <w:rPr>
                <w:sz w:val="20"/>
              </w:rPr>
            </w:pPr>
            <w:r>
              <w:rPr>
                <w:sz w:val="20"/>
                <w:szCs w:val="20"/>
              </w:rPr>
              <w:t>S2E Security End Segment Missing for S2S Security Start Segment</w:t>
            </w:r>
          </w:p>
        </w:tc>
      </w:tr>
      <w:tr w:rsidR="00900D9E" w14:paraId="18B6B900" w14:textId="77777777">
        <w:trPr>
          <w:gridAfter w:val="1"/>
          <w:wAfter w:w="331" w:type="dxa"/>
        </w:trPr>
        <w:tc>
          <w:tcPr>
            <w:tcW w:w="3168" w:type="dxa"/>
            <w:gridSpan w:val="4"/>
          </w:tcPr>
          <w:p w14:paraId="2EA77DA3" w14:textId="77777777" w:rsidR="00900D9E" w:rsidRDefault="00900D9E">
            <w:pPr>
              <w:adjustRightInd w:val="0"/>
              <w:ind w:right="144"/>
              <w:rPr>
                <w:sz w:val="20"/>
              </w:rPr>
            </w:pPr>
            <w:r>
              <w:rPr>
                <w:sz w:val="20"/>
                <w:szCs w:val="20"/>
              </w:rPr>
              <w:t xml:space="preserve"> </w:t>
            </w:r>
          </w:p>
        </w:tc>
        <w:tc>
          <w:tcPr>
            <w:tcW w:w="1367" w:type="dxa"/>
          </w:tcPr>
          <w:p w14:paraId="6A8BA32A" w14:textId="77777777" w:rsidR="00900D9E" w:rsidRDefault="00900D9E">
            <w:pPr>
              <w:adjustRightInd w:val="0"/>
              <w:ind w:right="144"/>
              <w:rPr>
                <w:sz w:val="20"/>
              </w:rPr>
            </w:pPr>
            <w:r>
              <w:rPr>
                <w:sz w:val="20"/>
                <w:szCs w:val="20"/>
              </w:rPr>
              <w:t>22</w:t>
            </w:r>
          </w:p>
        </w:tc>
        <w:tc>
          <w:tcPr>
            <w:tcW w:w="144" w:type="dxa"/>
          </w:tcPr>
          <w:p w14:paraId="09FF7101" w14:textId="77777777" w:rsidR="00900D9E" w:rsidRDefault="00900D9E">
            <w:pPr>
              <w:adjustRightInd w:val="0"/>
              <w:ind w:right="144"/>
              <w:rPr>
                <w:sz w:val="20"/>
              </w:rPr>
            </w:pPr>
            <w:r>
              <w:t> </w:t>
            </w:r>
          </w:p>
        </w:tc>
        <w:tc>
          <w:tcPr>
            <w:tcW w:w="4823" w:type="dxa"/>
            <w:gridSpan w:val="4"/>
          </w:tcPr>
          <w:p w14:paraId="279EF8AC" w14:textId="77777777" w:rsidR="00900D9E" w:rsidRDefault="00900D9E">
            <w:pPr>
              <w:adjustRightInd w:val="0"/>
              <w:ind w:right="144"/>
              <w:rPr>
                <w:sz w:val="20"/>
              </w:rPr>
            </w:pPr>
            <w:r>
              <w:rPr>
                <w:sz w:val="20"/>
                <w:szCs w:val="20"/>
              </w:rPr>
              <w:t>S2S Security Start Segment Missing for S2E Security End Segment</w:t>
            </w:r>
          </w:p>
        </w:tc>
      </w:tr>
      <w:tr w:rsidR="00900D9E" w14:paraId="54E3E800" w14:textId="77777777">
        <w:trPr>
          <w:gridAfter w:val="1"/>
          <w:wAfter w:w="331" w:type="dxa"/>
        </w:trPr>
        <w:tc>
          <w:tcPr>
            <w:tcW w:w="3168" w:type="dxa"/>
            <w:gridSpan w:val="4"/>
          </w:tcPr>
          <w:p w14:paraId="34E3F8A9" w14:textId="77777777" w:rsidR="00900D9E" w:rsidRDefault="00900D9E">
            <w:pPr>
              <w:adjustRightInd w:val="0"/>
              <w:ind w:right="144"/>
              <w:rPr>
                <w:sz w:val="20"/>
              </w:rPr>
            </w:pPr>
            <w:r>
              <w:rPr>
                <w:sz w:val="20"/>
                <w:szCs w:val="20"/>
              </w:rPr>
              <w:t xml:space="preserve"> </w:t>
            </w:r>
          </w:p>
        </w:tc>
        <w:tc>
          <w:tcPr>
            <w:tcW w:w="1367" w:type="dxa"/>
          </w:tcPr>
          <w:p w14:paraId="28C7460F" w14:textId="77777777" w:rsidR="00900D9E" w:rsidRDefault="00900D9E">
            <w:pPr>
              <w:adjustRightInd w:val="0"/>
              <w:ind w:right="144"/>
              <w:rPr>
                <w:sz w:val="20"/>
              </w:rPr>
            </w:pPr>
            <w:r>
              <w:rPr>
                <w:sz w:val="20"/>
                <w:szCs w:val="20"/>
              </w:rPr>
              <w:t>23</w:t>
            </w:r>
          </w:p>
        </w:tc>
        <w:tc>
          <w:tcPr>
            <w:tcW w:w="144" w:type="dxa"/>
          </w:tcPr>
          <w:p w14:paraId="7FD77F0B" w14:textId="77777777" w:rsidR="00900D9E" w:rsidRDefault="00900D9E">
            <w:pPr>
              <w:adjustRightInd w:val="0"/>
              <w:ind w:right="144"/>
              <w:rPr>
                <w:sz w:val="20"/>
              </w:rPr>
            </w:pPr>
            <w:r>
              <w:t> </w:t>
            </w:r>
          </w:p>
        </w:tc>
        <w:tc>
          <w:tcPr>
            <w:tcW w:w="4823" w:type="dxa"/>
            <w:gridSpan w:val="4"/>
          </w:tcPr>
          <w:p w14:paraId="0931C1C9" w14:textId="77777777" w:rsidR="00900D9E" w:rsidRDefault="00900D9E">
            <w:pPr>
              <w:adjustRightInd w:val="0"/>
              <w:ind w:right="144"/>
              <w:rPr>
                <w:sz w:val="20"/>
              </w:rPr>
            </w:pPr>
            <w:r>
              <w:rPr>
                <w:sz w:val="20"/>
                <w:szCs w:val="20"/>
              </w:rPr>
              <w:t>Transaction Set Control Number Not Unique within the Functional Group</w:t>
            </w:r>
          </w:p>
        </w:tc>
      </w:tr>
      <w:tr w:rsidR="00900D9E" w14:paraId="17A1CEF0" w14:textId="77777777">
        <w:trPr>
          <w:gridAfter w:val="1"/>
          <w:wAfter w:w="331" w:type="dxa"/>
        </w:trPr>
        <w:tc>
          <w:tcPr>
            <w:tcW w:w="3168" w:type="dxa"/>
            <w:gridSpan w:val="4"/>
          </w:tcPr>
          <w:p w14:paraId="464839BE" w14:textId="77777777" w:rsidR="00900D9E" w:rsidRDefault="00900D9E">
            <w:pPr>
              <w:adjustRightInd w:val="0"/>
              <w:ind w:right="144"/>
              <w:rPr>
                <w:sz w:val="20"/>
              </w:rPr>
            </w:pPr>
            <w:r>
              <w:rPr>
                <w:sz w:val="20"/>
                <w:szCs w:val="20"/>
              </w:rPr>
              <w:t xml:space="preserve"> </w:t>
            </w:r>
          </w:p>
        </w:tc>
        <w:tc>
          <w:tcPr>
            <w:tcW w:w="1367" w:type="dxa"/>
          </w:tcPr>
          <w:p w14:paraId="5BDBFD85" w14:textId="77777777" w:rsidR="00900D9E" w:rsidRDefault="00900D9E">
            <w:pPr>
              <w:adjustRightInd w:val="0"/>
              <w:ind w:right="144"/>
              <w:rPr>
                <w:sz w:val="20"/>
              </w:rPr>
            </w:pPr>
            <w:r>
              <w:rPr>
                <w:sz w:val="20"/>
                <w:szCs w:val="20"/>
              </w:rPr>
              <w:t>24</w:t>
            </w:r>
          </w:p>
        </w:tc>
        <w:tc>
          <w:tcPr>
            <w:tcW w:w="144" w:type="dxa"/>
          </w:tcPr>
          <w:p w14:paraId="2199CCCE" w14:textId="77777777" w:rsidR="00900D9E" w:rsidRDefault="00900D9E">
            <w:pPr>
              <w:adjustRightInd w:val="0"/>
              <w:ind w:right="144"/>
              <w:rPr>
                <w:sz w:val="20"/>
              </w:rPr>
            </w:pPr>
            <w:r>
              <w:t> </w:t>
            </w:r>
          </w:p>
        </w:tc>
        <w:tc>
          <w:tcPr>
            <w:tcW w:w="4823" w:type="dxa"/>
            <w:gridSpan w:val="4"/>
          </w:tcPr>
          <w:p w14:paraId="2452CD7C" w14:textId="77777777" w:rsidR="00900D9E" w:rsidRDefault="00900D9E">
            <w:pPr>
              <w:adjustRightInd w:val="0"/>
              <w:ind w:right="144"/>
              <w:rPr>
                <w:sz w:val="20"/>
              </w:rPr>
            </w:pPr>
            <w:r>
              <w:rPr>
                <w:sz w:val="20"/>
                <w:szCs w:val="20"/>
              </w:rPr>
              <w:t>S3E Security End Segment Missing for S3S Security Start Segment</w:t>
            </w:r>
          </w:p>
        </w:tc>
      </w:tr>
      <w:tr w:rsidR="00900D9E" w14:paraId="36D22E2F" w14:textId="77777777">
        <w:trPr>
          <w:gridAfter w:val="1"/>
          <w:wAfter w:w="331" w:type="dxa"/>
        </w:trPr>
        <w:tc>
          <w:tcPr>
            <w:tcW w:w="3168" w:type="dxa"/>
            <w:gridSpan w:val="4"/>
          </w:tcPr>
          <w:p w14:paraId="358C8C34" w14:textId="77777777" w:rsidR="00900D9E" w:rsidRDefault="00900D9E">
            <w:pPr>
              <w:adjustRightInd w:val="0"/>
              <w:ind w:right="144"/>
              <w:rPr>
                <w:sz w:val="20"/>
              </w:rPr>
            </w:pPr>
            <w:r>
              <w:rPr>
                <w:sz w:val="20"/>
                <w:szCs w:val="20"/>
              </w:rPr>
              <w:t xml:space="preserve"> </w:t>
            </w:r>
          </w:p>
        </w:tc>
        <w:tc>
          <w:tcPr>
            <w:tcW w:w="1367" w:type="dxa"/>
          </w:tcPr>
          <w:p w14:paraId="6BEB7783" w14:textId="77777777" w:rsidR="00900D9E" w:rsidRDefault="00900D9E">
            <w:pPr>
              <w:adjustRightInd w:val="0"/>
              <w:ind w:right="144"/>
              <w:rPr>
                <w:sz w:val="20"/>
              </w:rPr>
            </w:pPr>
            <w:r>
              <w:rPr>
                <w:sz w:val="20"/>
                <w:szCs w:val="20"/>
              </w:rPr>
              <w:t>25</w:t>
            </w:r>
          </w:p>
        </w:tc>
        <w:tc>
          <w:tcPr>
            <w:tcW w:w="144" w:type="dxa"/>
          </w:tcPr>
          <w:p w14:paraId="4354C783" w14:textId="77777777" w:rsidR="00900D9E" w:rsidRDefault="00900D9E">
            <w:pPr>
              <w:adjustRightInd w:val="0"/>
              <w:ind w:right="144"/>
              <w:rPr>
                <w:sz w:val="20"/>
              </w:rPr>
            </w:pPr>
            <w:r>
              <w:t> </w:t>
            </w:r>
          </w:p>
        </w:tc>
        <w:tc>
          <w:tcPr>
            <w:tcW w:w="4823" w:type="dxa"/>
            <w:gridSpan w:val="4"/>
          </w:tcPr>
          <w:p w14:paraId="2676CE39" w14:textId="77777777" w:rsidR="00900D9E" w:rsidRDefault="00900D9E">
            <w:pPr>
              <w:adjustRightInd w:val="0"/>
              <w:ind w:right="144"/>
              <w:rPr>
                <w:sz w:val="20"/>
              </w:rPr>
            </w:pPr>
            <w:r>
              <w:rPr>
                <w:sz w:val="20"/>
                <w:szCs w:val="20"/>
              </w:rPr>
              <w:t>S3S Security Start Segment Missing for S3E Security End Segment</w:t>
            </w:r>
          </w:p>
        </w:tc>
      </w:tr>
      <w:tr w:rsidR="00900D9E" w14:paraId="2E3CB8EC" w14:textId="77777777">
        <w:trPr>
          <w:gridAfter w:val="1"/>
          <w:wAfter w:w="331" w:type="dxa"/>
        </w:trPr>
        <w:tc>
          <w:tcPr>
            <w:tcW w:w="3168" w:type="dxa"/>
            <w:gridSpan w:val="4"/>
          </w:tcPr>
          <w:p w14:paraId="384293DF" w14:textId="77777777" w:rsidR="00900D9E" w:rsidRDefault="00900D9E">
            <w:pPr>
              <w:adjustRightInd w:val="0"/>
              <w:ind w:right="144"/>
              <w:rPr>
                <w:sz w:val="20"/>
              </w:rPr>
            </w:pPr>
            <w:r>
              <w:rPr>
                <w:sz w:val="20"/>
                <w:szCs w:val="20"/>
              </w:rPr>
              <w:t xml:space="preserve"> </w:t>
            </w:r>
          </w:p>
        </w:tc>
        <w:tc>
          <w:tcPr>
            <w:tcW w:w="1367" w:type="dxa"/>
          </w:tcPr>
          <w:p w14:paraId="6D2FA0D5" w14:textId="77777777" w:rsidR="00900D9E" w:rsidRDefault="00900D9E">
            <w:pPr>
              <w:adjustRightInd w:val="0"/>
              <w:ind w:right="144"/>
              <w:rPr>
                <w:sz w:val="20"/>
              </w:rPr>
            </w:pPr>
            <w:r>
              <w:rPr>
                <w:sz w:val="20"/>
                <w:szCs w:val="20"/>
              </w:rPr>
              <w:t>26</w:t>
            </w:r>
          </w:p>
        </w:tc>
        <w:tc>
          <w:tcPr>
            <w:tcW w:w="144" w:type="dxa"/>
          </w:tcPr>
          <w:p w14:paraId="573A0EE1" w14:textId="77777777" w:rsidR="00900D9E" w:rsidRDefault="00900D9E">
            <w:pPr>
              <w:adjustRightInd w:val="0"/>
              <w:ind w:right="144"/>
              <w:rPr>
                <w:sz w:val="20"/>
              </w:rPr>
            </w:pPr>
            <w:r>
              <w:t> </w:t>
            </w:r>
          </w:p>
        </w:tc>
        <w:tc>
          <w:tcPr>
            <w:tcW w:w="4823" w:type="dxa"/>
            <w:gridSpan w:val="4"/>
          </w:tcPr>
          <w:p w14:paraId="69599F2F" w14:textId="77777777" w:rsidR="00900D9E" w:rsidRDefault="00900D9E">
            <w:pPr>
              <w:adjustRightInd w:val="0"/>
              <w:ind w:right="144"/>
              <w:rPr>
                <w:sz w:val="20"/>
              </w:rPr>
            </w:pPr>
            <w:r>
              <w:rPr>
                <w:sz w:val="20"/>
                <w:szCs w:val="20"/>
              </w:rPr>
              <w:t>S4E Security End Segment Missing for S4S Security Start Segment</w:t>
            </w:r>
          </w:p>
        </w:tc>
      </w:tr>
      <w:tr w:rsidR="00900D9E" w14:paraId="748C948C" w14:textId="77777777">
        <w:trPr>
          <w:gridAfter w:val="1"/>
          <w:wAfter w:w="331" w:type="dxa"/>
        </w:trPr>
        <w:tc>
          <w:tcPr>
            <w:tcW w:w="3168" w:type="dxa"/>
            <w:gridSpan w:val="4"/>
          </w:tcPr>
          <w:p w14:paraId="6A8F1052" w14:textId="77777777" w:rsidR="00900D9E" w:rsidRDefault="00900D9E">
            <w:pPr>
              <w:adjustRightInd w:val="0"/>
              <w:ind w:right="144"/>
              <w:rPr>
                <w:sz w:val="20"/>
              </w:rPr>
            </w:pPr>
            <w:r>
              <w:rPr>
                <w:sz w:val="20"/>
                <w:szCs w:val="20"/>
              </w:rPr>
              <w:t xml:space="preserve"> </w:t>
            </w:r>
          </w:p>
        </w:tc>
        <w:tc>
          <w:tcPr>
            <w:tcW w:w="1367" w:type="dxa"/>
          </w:tcPr>
          <w:p w14:paraId="0D720AC9" w14:textId="77777777" w:rsidR="00900D9E" w:rsidRDefault="00900D9E">
            <w:pPr>
              <w:adjustRightInd w:val="0"/>
              <w:ind w:right="144"/>
              <w:rPr>
                <w:sz w:val="20"/>
              </w:rPr>
            </w:pPr>
            <w:r>
              <w:rPr>
                <w:sz w:val="20"/>
                <w:szCs w:val="20"/>
              </w:rPr>
              <w:t>27</w:t>
            </w:r>
          </w:p>
        </w:tc>
        <w:tc>
          <w:tcPr>
            <w:tcW w:w="144" w:type="dxa"/>
          </w:tcPr>
          <w:p w14:paraId="6B147132" w14:textId="77777777" w:rsidR="00900D9E" w:rsidRDefault="00900D9E">
            <w:pPr>
              <w:adjustRightInd w:val="0"/>
              <w:ind w:right="144"/>
              <w:rPr>
                <w:sz w:val="20"/>
              </w:rPr>
            </w:pPr>
            <w:r>
              <w:t> </w:t>
            </w:r>
          </w:p>
        </w:tc>
        <w:tc>
          <w:tcPr>
            <w:tcW w:w="4823" w:type="dxa"/>
            <w:gridSpan w:val="4"/>
          </w:tcPr>
          <w:p w14:paraId="0A478381" w14:textId="77777777" w:rsidR="00900D9E" w:rsidRDefault="00900D9E">
            <w:pPr>
              <w:adjustRightInd w:val="0"/>
              <w:ind w:right="144"/>
              <w:rPr>
                <w:sz w:val="20"/>
              </w:rPr>
            </w:pPr>
            <w:r>
              <w:rPr>
                <w:sz w:val="20"/>
                <w:szCs w:val="20"/>
              </w:rPr>
              <w:t>S4S Security Start Segment Missing for S4E Security End Segment</w:t>
            </w:r>
          </w:p>
        </w:tc>
      </w:tr>
      <w:tr w:rsidR="00900D9E" w14:paraId="10FD09B7" w14:textId="77777777">
        <w:tc>
          <w:tcPr>
            <w:tcW w:w="1260" w:type="dxa"/>
            <w:tcBorders>
              <w:top w:val="nil"/>
              <w:left w:val="nil"/>
              <w:bottom w:val="nil"/>
              <w:right w:val="nil"/>
            </w:tcBorders>
            <w:vAlign w:val="center"/>
          </w:tcPr>
          <w:p w14:paraId="502BB0E6"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372E5314"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0735F2D9"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3BB2145F"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39C45A6D"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3CCDE03D"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4120596E"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11139F90"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38DD1F8B"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160FF53C"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7D3FBB30" w14:textId="77777777" w:rsidR="00900D9E" w:rsidRDefault="00900D9E">
            <w:pPr>
              <w:rPr>
                <w:rFonts w:ascii="Arial Unicode MS" w:eastAsia="Arial Unicode MS" w:hAnsi="Arial Unicode MS" w:cs="Arial Unicode MS"/>
                <w:sz w:val="0"/>
              </w:rPr>
            </w:pPr>
          </w:p>
        </w:tc>
      </w:tr>
    </w:tbl>
    <w:p w14:paraId="566A6CE6"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AK9 </w:t>
      </w:r>
      <w:r>
        <w:rPr>
          <w:b/>
          <w:bCs/>
          <w:sz w:val="20"/>
          <w:szCs w:val="20"/>
        </w:rPr>
        <w:t>Functional Group Response Trailer</w:t>
      </w:r>
    </w:p>
    <w:p w14:paraId="4BE08EF8"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070</w:t>
      </w:r>
    </w:p>
    <w:p w14:paraId="00D98AA7"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p>
    <w:p w14:paraId="34A8D1E1"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4B887AD5"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Mandatory</w:t>
      </w:r>
    </w:p>
    <w:p w14:paraId="4DDD1768"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35D7C0A8"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acknowledge acceptance or rejection of a functional group and report the number of included transaction sets from the original trailer, the accepted sets, and the received sets in this functional group</w:t>
      </w:r>
    </w:p>
    <w:p w14:paraId="3106B8A3"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69E60341"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p>
    <w:p w14:paraId="3817BDBD"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r>
        <w:rPr>
          <w:sz w:val="20"/>
          <w:szCs w:val="20"/>
        </w:rPr>
        <w:tab/>
      </w:r>
      <w:r>
        <w:rPr>
          <w:b/>
          <w:bCs/>
          <w:sz w:val="20"/>
          <w:szCs w:val="20"/>
        </w:rPr>
        <w:t>1</w:t>
      </w:r>
      <w:r>
        <w:rPr>
          <w:sz w:val="20"/>
          <w:szCs w:val="20"/>
        </w:rPr>
        <w:tab/>
        <w:t>If AK901 contains the value "A" or "E", then the transmitted functional group is accepted.</w:t>
      </w:r>
    </w:p>
    <w:p w14:paraId="01D6CF6F" w14:textId="77777777" w:rsidR="00900D9E" w:rsidRDefault="00900D9E">
      <w:pPr>
        <w:adjustRightInd w:val="0"/>
        <w:rPr>
          <w:sz w:val="20"/>
          <w:szCs w:val="20"/>
        </w:rPr>
      </w:pPr>
      <w:r>
        <w:rPr>
          <w:sz w:val="20"/>
          <w:szCs w:val="20"/>
        </w:rPr>
        <w:t> </w:t>
      </w:r>
    </w:p>
    <w:p w14:paraId="28E08BA6" w14:textId="77777777" w:rsidR="00900D9E" w:rsidRDefault="00900D9E">
      <w:pPr>
        <w:adjustRightInd w:val="0"/>
        <w:rPr>
          <w:sz w:val="20"/>
          <w:szCs w:val="20"/>
        </w:rPr>
      </w:pPr>
      <w:r>
        <w:rPr>
          <w:sz w:val="20"/>
          <w:szCs w:val="20"/>
        </w:rPr>
        <w:t> </w:t>
      </w:r>
    </w:p>
    <w:p w14:paraId="495A2D3B" w14:textId="77777777" w:rsidR="00900D9E" w:rsidRDefault="00900D9E">
      <w:pPr>
        <w:adjustRightInd w:val="0"/>
        <w:jc w:val="center"/>
        <w:rPr>
          <w:b/>
          <w:bCs/>
          <w:sz w:val="20"/>
          <w:szCs w:val="20"/>
        </w:rPr>
      </w:pPr>
      <w:r>
        <w:rPr>
          <w:b/>
          <w:bCs/>
          <w:sz w:val="20"/>
          <w:szCs w:val="20"/>
        </w:rPr>
        <w:t>Data Element Summary</w:t>
      </w:r>
    </w:p>
    <w:p w14:paraId="23861DAE"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6B2D6F9B"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49"/>
        <w:gridCol w:w="1069"/>
        <w:gridCol w:w="802"/>
        <w:gridCol w:w="171"/>
        <w:gridCol w:w="1209"/>
        <w:gridCol w:w="204"/>
        <w:gridCol w:w="2413"/>
        <w:gridCol w:w="454"/>
        <w:gridCol w:w="204"/>
        <w:gridCol w:w="910"/>
        <w:gridCol w:w="255"/>
      </w:tblGrid>
      <w:tr w:rsidR="00900D9E" w14:paraId="1F8CC824" w14:textId="77777777">
        <w:tc>
          <w:tcPr>
            <w:tcW w:w="1007" w:type="dxa"/>
          </w:tcPr>
          <w:p w14:paraId="491F6D84"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55B9437C" w14:textId="77777777" w:rsidR="00900D9E" w:rsidRDefault="00900D9E">
            <w:pPr>
              <w:adjustRightInd w:val="0"/>
              <w:ind w:right="144"/>
              <w:jc w:val="center"/>
              <w:rPr>
                <w:sz w:val="20"/>
              </w:rPr>
            </w:pPr>
            <w:r>
              <w:rPr>
                <w:b/>
                <w:bCs/>
                <w:sz w:val="20"/>
                <w:szCs w:val="20"/>
              </w:rPr>
              <w:t>AK901</w:t>
            </w:r>
          </w:p>
        </w:tc>
        <w:tc>
          <w:tcPr>
            <w:tcW w:w="892" w:type="dxa"/>
          </w:tcPr>
          <w:p w14:paraId="3F5EC06B" w14:textId="77777777" w:rsidR="00900D9E" w:rsidRDefault="00900D9E">
            <w:pPr>
              <w:adjustRightInd w:val="0"/>
              <w:ind w:right="144"/>
              <w:jc w:val="center"/>
              <w:rPr>
                <w:sz w:val="20"/>
              </w:rPr>
            </w:pPr>
            <w:r>
              <w:rPr>
                <w:b/>
                <w:bCs/>
                <w:sz w:val="20"/>
                <w:szCs w:val="20"/>
              </w:rPr>
              <w:t>715</w:t>
            </w:r>
          </w:p>
        </w:tc>
        <w:tc>
          <w:tcPr>
            <w:tcW w:w="4968" w:type="dxa"/>
            <w:gridSpan w:val="4"/>
          </w:tcPr>
          <w:p w14:paraId="31089094" w14:textId="77777777" w:rsidR="00900D9E" w:rsidRDefault="00900D9E">
            <w:pPr>
              <w:adjustRightInd w:val="0"/>
              <w:ind w:right="144"/>
              <w:rPr>
                <w:sz w:val="20"/>
              </w:rPr>
            </w:pPr>
            <w:r>
              <w:rPr>
                <w:b/>
                <w:bCs/>
                <w:sz w:val="20"/>
                <w:szCs w:val="20"/>
              </w:rPr>
              <w:t>Functional Group Acknowledge Code</w:t>
            </w:r>
          </w:p>
        </w:tc>
        <w:tc>
          <w:tcPr>
            <w:tcW w:w="432" w:type="dxa"/>
          </w:tcPr>
          <w:p w14:paraId="309F5116" w14:textId="77777777" w:rsidR="00900D9E" w:rsidRDefault="00900D9E">
            <w:pPr>
              <w:adjustRightInd w:val="0"/>
              <w:ind w:right="144"/>
              <w:jc w:val="center"/>
              <w:rPr>
                <w:sz w:val="20"/>
              </w:rPr>
            </w:pPr>
            <w:r>
              <w:rPr>
                <w:b/>
                <w:bCs/>
                <w:sz w:val="20"/>
                <w:szCs w:val="20"/>
              </w:rPr>
              <w:t>M</w:t>
            </w:r>
          </w:p>
        </w:tc>
        <w:tc>
          <w:tcPr>
            <w:tcW w:w="144" w:type="dxa"/>
          </w:tcPr>
          <w:p w14:paraId="6AF6923B" w14:textId="77777777" w:rsidR="00900D9E" w:rsidRDefault="00900D9E">
            <w:pPr>
              <w:adjustRightInd w:val="0"/>
              <w:ind w:right="144"/>
              <w:jc w:val="center"/>
              <w:rPr>
                <w:sz w:val="20"/>
              </w:rPr>
            </w:pPr>
            <w:r>
              <w:t> </w:t>
            </w:r>
          </w:p>
        </w:tc>
        <w:tc>
          <w:tcPr>
            <w:tcW w:w="1440" w:type="dxa"/>
            <w:gridSpan w:val="2"/>
          </w:tcPr>
          <w:p w14:paraId="1054C817" w14:textId="77777777" w:rsidR="00900D9E" w:rsidRDefault="00900D9E">
            <w:pPr>
              <w:adjustRightInd w:val="0"/>
              <w:ind w:right="144"/>
              <w:rPr>
                <w:sz w:val="20"/>
              </w:rPr>
            </w:pPr>
            <w:r>
              <w:rPr>
                <w:b/>
                <w:bCs/>
                <w:sz w:val="20"/>
                <w:szCs w:val="20"/>
              </w:rPr>
              <w:t>ID 1/1</w:t>
            </w:r>
          </w:p>
        </w:tc>
      </w:tr>
      <w:tr w:rsidR="00900D9E" w14:paraId="1CA2D96D" w14:textId="77777777">
        <w:trPr>
          <w:gridAfter w:val="1"/>
          <w:wAfter w:w="330" w:type="dxa"/>
        </w:trPr>
        <w:tc>
          <w:tcPr>
            <w:tcW w:w="2980" w:type="dxa"/>
            <w:gridSpan w:val="3"/>
          </w:tcPr>
          <w:p w14:paraId="76E6BFE0" w14:textId="77777777" w:rsidR="00900D9E" w:rsidRDefault="00900D9E">
            <w:pPr>
              <w:adjustRightInd w:val="0"/>
              <w:ind w:right="144"/>
              <w:rPr>
                <w:sz w:val="20"/>
              </w:rPr>
            </w:pPr>
            <w:r>
              <w:t> </w:t>
            </w:r>
          </w:p>
        </w:tc>
        <w:tc>
          <w:tcPr>
            <w:tcW w:w="6523" w:type="dxa"/>
            <w:gridSpan w:val="7"/>
          </w:tcPr>
          <w:p w14:paraId="0D5BFA6D" w14:textId="77777777" w:rsidR="00900D9E" w:rsidRDefault="00900D9E">
            <w:pPr>
              <w:adjustRightInd w:val="0"/>
              <w:ind w:right="144"/>
              <w:rPr>
                <w:sz w:val="20"/>
              </w:rPr>
            </w:pPr>
            <w:r>
              <w:rPr>
                <w:sz w:val="20"/>
                <w:szCs w:val="20"/>
              </w:rPr>
              <w:t>Code indicating accept or reject condition based on the syntax editing of the functional group</w:t>
            </w:r>
          </w:p>
        </w:tc>
      </w:tr>
      <w:tr w:rsidR="00900D9E" w14:paraId="7A22F9A6" w14:textId="77777777">
        <w:trPr>
          <w:gridAfter w:val="1"/>
          <w:wAfter w:w="331" w:type="dxa"/>
        </w:trPr>
        <w:tc>
          <w:tcPr>
            <w:tcW w:w="3168" w:type="dxa"/>
            <w:gridSpan w:val="4"/>
          </w:tcPr>
          <w:p w14:paraId="2E7BFC6C" w14:textId="77777777" w:rsidR="00900D9E" w:rsidRDefault="00900D9E">
            <w:pPr>
              <w:adjustRightInd w:val="0"/>
              <w:ind w:right="144"/>
              <w:rPr>
                <w:sz w:val="20"/>
              </w:rPr>
            </w:pPr>
            <w:r>
              <w:rPr>
                <w:sz w:val="20"/>
                <w:szCs w:val="20"/>
              </w:rPr>
              <w:t xml:space="preserve"> </w:t>
            </w:r>
          </w:p>
        </w:tc>
        <w:tc>
          <w:tcPr>
            <w:tcW w:w="1367" w:type="dxa"/>
          </w:tcPr>
          <w:p w14:paraId="658F7C32" w14:textId="77777777" w:rsidR="00900D9E" w:rsidRDefault="00900D9E">
            <w:pPr>
              <w:adjustRightInd w:val="0"/>
              <w:ind w:right="144"/>
              <w:rPr>
                <w:sz w:val="20"/>
              </w:rPr>
            </w:pPr>
            <w:r>
              <w:rPr>
                <w:sz w:val="20"/>
                <w:szCs w:val="20"/>
              </w:rPr>
              <w:t>A</w:t>
            </w:r>
          </w:p>
        </w:tc>
        <w:tc>
          <w:tcPr>
            <w:tcW w:w="144" w:type="dxa"/>
          </w:tcPr>
          <w:p w14:paraId="4C9C7683" w14:textId="77777777" w:rsidR="00900D9E" w:rsidRDefault="00900D9E">
            <w:pPr>
              <w:adjustRightInd w:val="0"/>
              <w:ind w:right="144"/>
              <w:rPr>
                <w:sz w:val="20"/>
              </w:rPr>
            </w:pPr>
            <w:r>
              <w:t> </w:t>
            </w:r>
          </w:p>
        </w:tc>
        <w:tc>
          <w:tcPr>
            <w:tcW w:w="4823" w:type="dxa"/>
            <w:gridSpan w:val="4"/>
          </w:tcPr>
          <w:p w14:paraId="297B4C18" w14:textId="77777777" w:rsidR="00900D9E" w:rsidRDefault="00900D9E">
            <w:pPr>
              <w:adjustRightInd w:val="0"/>
              <w:ind w:right="144"/>
              <w:rPr>
                <w:sz w:val="20"/>
              </w:rPr>
            </w:pPr>
            <w:r>
              <w:rPr>
                <w:sz w:val="20"/>
                <w:szCs w:val="20"/>
              </w:rPr>
              <w:t>Accepted</w:t>
            </w:r>
          </w:p>
        </w:tc>
      </w:tr>
      <w:tr w:rsidR="00900D9E" w14:paraId="7E8CD8B2" w14:textId="77777777">
        <w:trPr>
          <w:gridAfter w:val="1"/>
          <w:wAfter w:w="331" w:type="dxa"/>
        </w:trPr>
        <w:tc>
          <w:tcPr>
            <w:tcW w:w="3168" w:type="dxa"/>
            <w:gridSpan w:val="4"/>
          </w:tcPr>
          <w:p w14:paraId="2AD059B4" w14:textId="77777777" w:rsidR="00900D9E" w:rsidRDefault="00900D9E">
            <w:pPr>
              <w:adjustRightInd w:val="0"/>
              <w:ind w:right="144"/>
              <w:rPr>
                <w:sz w:val="20"/>
              </w:rPr>
            </w:pPr>
            <w:r>
              <w:rPr>
                <w:sz w:val="20"/>
                <w:szCs w:val="20"/>
              </w:rPr>
              <w:t xml:space="preserve"> </w:t>
            </w:r>
          </w:p>
        </w:tc>
        <w:tc>
          <w:tcPr>
            <w:tcW w:w="1367" w:type="dxa"/>
          </w:tcPr>
          <w:p w14:paraId="160E26BC" w14:textId="77777777" w:rsidR="00900D9E" w:rsidRDefault="00900D9E">
            <w:pPr>
              <w:adjustRightInd w:val="0"/>
              <w:ind w:right="144"/>
              <w:rPr>
                <w:sz w:val="20"/>
              </w:rPr>
            </w:pPr>
            <w:r>
              <w:rPr>
                <w:sz w:val="20"/>
                <w:szCs w:val="20"/>
              </w:rPr>
              <w:t>E</w:t>
            </w:r>
          </w:p>
        </w:tc>
        <w:tc>
          <w:tcPr>
            <w:tcW w:w="144" w:type="dxa"/>
          </w:tcPr>
          <w:p w14:paraId="37F0B3B1" w14:textId="77777777" w:rsidR="00900D9E" w:rsidRDefault="00900D9E">
            <w:pPr>
              <w:adjustRightInd w:val="0"/>
              <w:ind w:right="144"/>
              <w:rPr>
                <w:sz w:val="20"/>
              </w:rPr>
            </w:pPr>
            <w:r>
              <w:t> </w:t>
            </w:r>
          </w:p>
        </w:tc>
        <w:tc>
          <w:tcPr>
            <w:tcW w:w="4823" w:type="dxa"/>
            <w:gridSpan w:val="4"/>
          </w:tcPr>
          <w:p w14:paraId="282A6C63" w14:textId="77777777" w:rsidR="00900D9E" w:rsidRDefault="00900D9E">
            <w:pPr>
              <w:adjustRightInd w:val="0"/>
              <w:ind w:right="144"/>
              <w:rPr>
                <w:sz w:val="20"/>
              </w:rPr>
            </w:pPr>
            <w:r>
              <w:rPr>
                <w:sz w:val="20"/>
                <w:szCs w:val="20"/>
              </w:rPr>
              <w:t>Accepted, But Errors Were Noted.</w:t>
            </w:r>
          </w:p>
        </w:tc>
      </w:tr>
      <w:tr w:rsidR="00900D9E" w14:paraId="6AB79FAA" w14:textId="77777777">
        <w:trPr>
          <w:gridAfter w:val="1"/>
          <w:wAfter w:w="331" w:type="dxa"/>
        </w:trPr>
        <w:tc>
          <w:tcPr>
            <w:tcW w:w="3168" w:type="dxa"/>
            <w:gridSpan w:val="4"/>
          </w:tcPr>
          <w:p w14:paraId="7C62107C" w14:textId="77777777" w:rsidR="00900D9E" w:rsidRDefault="00900D9E">
            <w:pPr>
              <w:adjustRightInd w:val="0"/>
              <w:ind w:right="144"/>
              <w:rPr>
                <w:sz w:val="20"/>
              </w:rPr>
            </w:pPr>
            <w:r>
              <w:rPr>
                <w:sz w:val="20"/>
                <w:szCs w:val="20"/>
              </w:rPr>
              <w:t xml:space="preserve"> </w:t>
            </w:r>
          </w:p>
        </w:tc>
        <w:tc>
          <w:tcPr>
            <w:tcW w:w="1367" w:type="dxa"/>
          </w:tcPr>
          <w:p w14:paraId="591F4D92" w14:textId="77777777" w:rsidR="00900D9E" w:rsidRDefault="00900D9E">
            <w:pPr>
              <w:adjustRightInd w:val="0"/>
              <w:ind w:right="144"/>
              <w:rPr>
                <w:sz w:val="20"/>
              </w:rPr>
            </w:pPr>
            <w:r>
              <w:rPr>
                <w:sz w:val="20"/>
                <w:szCs w:val="20"/>
              </w:rPr>
              <w:t>M</w:t>
            </w:r>
          </w:p>
        </w:tc>
        <w:tc>
          <w:tcPr>
            <w:tcW w:w="144" w:type="dxa"/>
          </w:tcPr>
          <w:p w14:paraId="20EFC2DE" w14:textId="77777777" w:rsidR="00900D9E" w:rsidRDefault="00900D9E">
            <w:pPr>
              <w:adjustRightInd w:val="0"/>
              <w:ind w:right="144"/>
              <w:rPr>
                <w:sz w:val="20"/>
              </w:rPr>
            </w:pPr>
            <w:r>
              <w:t> </w:t>
            </w:r>
          </w:p>
        </w:tc>
        <w:tc>
          <w:tcPr>
            <w:tcW w:w="4823" w:type="dxa"/>
            <w:gridSpan w:val="4"/>
          </w:tcPr>
          <w:p w14:paraId="2913768C" w14:textId="77777777" w:rsidR="00900D9E" w:rsidRDefault="00900D9E">
            <w:pPr>
              <w:adjustRightInd w:val="0"/>
              <w:ind w:right="144"/>
              <w:rPr>
                <w:sz w:val="20"/>
              </w:rPr>
            </w:pPr>
            <w:r>
              <w:rPr>
                <w:sz w:val="20"/>
                <w:szCs w:val="20"/>
              </w:rPr>
              <w:t>Rejected, Message Authentication Code (MAC) Failed</w:t>
            </w:r>
          </w:p>
        </w:tc>
      </w:tr>
      <w:tr w:rsidR="00900D9E" w14:paraId="23DB767C" w14:textId="77777777">
        <w:trPr>
          <w:gridAfter w:val="1"/>
          <w:wAfter w:w="331" w:type="dxa"/>
        </w:trPr>
        <w:tc>
          <w:tcPr>
            <w:tcW w:w="3168" w:type="dxa"/>
            <w:gridSpan w:val="4"/>
          </w:tcPr>
          <w:p w14:paraId="21752F8D" w14:textId="77777777" w:rsidR="00900D9E" w:rsidRDefault="00900D9E">
            <w:pPr>
              <w:adjustRightInd w:val="0"/>
              <w:ind w:right="144"/>
              <w:rPr>
                <w:sz w:val="20"/>
              </w:rPr>
            </w:pPr>
            <w:r>
              <w:rPr>
                <w:sz w:val="20"/>
                <w:szCs w:val="20"/>
              </w:rPr>
              <w:t xml:space="preserve"> </w:t>
            </w:r>
          </w:p>
        </w:tc>
        <w:tc>
          <w:tcPr>
            <w:tcW w:w="1367" w:type="dxa"/>
          </w:tcPr>
          <w:p w14:paraId="27ADF231" w14:textId="77777777" w:rsidR="00900D9E" w:rsidRDefault="00900D9E">
            <w:pPr>
              <w:adjustRightInd w:val="0"/>
              <w:ind w:right="144"/>
              <w:rPr>
                <w:sz w:val="20"/>
              </w:rPr>
            </w:pPr>
            <w:r>
              <w:rPr>
                <w:sz w:val="20"/>
                <w:szCs w:val="20"/>
              </w:rPr>
              <w:t>P</w:t>
            </w:r>
          </w:p>
        </w:tc>
        <w:tc>
          <w:tcPr>
            <w:tcW w:w="144" w:type="dxa"/>
          </w:tcPr>
          <w:p w14:paraId="5730FD98" w14:textId="77777777" w:rsidR="00900D9E" w:rsidRDefault="00900D9E">
            <w:pPr>
              <w:adjustRightInd w:val="0"/>
              <w:ind w:right="144"/>
              <w:rPr>
                <w:sz w:val="20"/>
              </w:rPr>
            </w:pPr>
            <w:r>
              <w:t> </w:t>
            </w:r>
          </w:p>
        </w:tc>
        <w:tc>
          <w:tcPr>
            <w:tcW w:w="4823" w:type="dxa"/>
            <w:gridSpan w:val="4"/>
          </w:tcPr>
          <w:p w14:paraId="0D7D881D" w14:textId="77777777" w:rsidR="00900D9E" w:rsidRDefault="00900D9E">
            <w:pPr>
              <w:adjustRightInd w:val="0"/>
              <w:ind w:right="144"/>
              <w:rPr>
                <w:sz w:val="20"/>
              </w:rPr>
            </w:pPr>
            <w:r>
              <w:rPr>
                <w:sz w:val="20"/>
                <w:szCs w:val="20"/>
              </w:rPr>
              <w:t>Partially Accepted, At Least One Transaction Set Was Rejected</w:t>
            </w:r>
          </w:p>
        </w:tc>
      </w:tr>
      <w:tr w:rsidR="00900D9E" w14:paraId="2AF12FB2" w14:textId="77777777">
        <w:trPr>
          <w:gridAfter w:val="1"/>
          <w:wAfter w:w="331" w:type="dxa"/>
        </w:trPr>
        <w:tc>
          <w:tcPr>
            <w:tcW w:w="3168" w:type="dxa"/>
            <w:gridSpan w:val="4"/>
          </w:tcPr>
          <w:p w14:paraId="355D447F" w14:textId="77777777" w:rsidR="00900D9E" w:rsidRDefault="00900D9E">
            <w:pPr>
              <w:adjustRightInd w:val="0"/>
              <w:ind w:right="144"/>
              <w:rPr>
                <w:sz w:val="20"/>
              </w:rPr>
            </w:pPr>
            <w:r>
              <w:rPr>
                <w:sz w:val="20"/>
                <w:szCs w:val="20"/>
              </w:rPr>
              <w:t xml:space="preserve"> </w:t>
            </w:r>
          </w:p>
        </w:tc>
        <w:tc>
          <w:tcPr>
            <w:tcW w:w="1367" w:type="dxa"/>
          </w:tcPr>
          <w:p w14:paraId="5619809F" w14:textId="77777777" w:rsidR="00900D9E" w:rsidRDefault="00900D9E">
            <w:pPr>
              <w:adjustRightInd w:val="0"/>
              <w:ind w:right="144"/>
              <w:rPr>
                <w:sz w:val="20"/>
              </w:rPr>
            </w:pPr>
            <w:r>
              <w:rPr>
                <w:sz w:val="20"/>
                <w:szCs w:val="20"/>
              </w:rPr>
              <w:t>R</w:t>
            </w:r>
          </w:p>
        </w:tc>
        <w:tc>
          <w:tcPr>
            <w:tcW w:w="144" w:type="dxa"/>
          </w:tcPr>
          <w:p w14:paraId="2B682E5A" w14:textId="77777777" w:rsidR="00900D9E" w:rsidRDefault="00900D9E">
            <w:pPr>
              <w:adjustRightInd w:val="0"/>
              <w:ind w:right="144"/>
              <w:rPr>
                <w:sz w:val="20"/>
              </w:rPr>
            </w:pPr>
            <w:r>
              <w:t> </w:t>
            </w:r>
          </w:p>
        </w:tc>
        <w:tc>
          <w:tcPr>
            <w:tcW w:w="4823" w:type="dxa"/>
            <w:gridSpan w:val="4"/>
          </w:tcPr>
          <w:p w14:paraId="56C6FD53" w14:textId="77777777" w:rsidR="00900D9E" w:rsidRDefault="00900D9E">
            <w:pPr>
              <w:adjustRightInd w:val="0"/>
              <w:ind w:right="144"/>
              <w:rPr>
                <w:sz w:val="20"/>
              </w:rPr>
            </w:pPr>
            <w:r>
              <w:rPr>
                <w:sz w:val="20"/>
                <w:szCs w:val="20"/>
              </w:rPr>
              <w:t>Rejected</w:t>
            </w:r>
          </w:p>
        </w:tc>
      </w:tr>
      <w:tr w:rsidR="00900D9E" w14:paraId="789DAAB7" w14:textId="77777777">
        <w:trPr>
          <w:gridAfter w:val="1"/>
          <w:wAfter w:w="331" w:type="dxa"/>
        </w:trPr>
        <w:tc>
          <w:tcPr>
            <w:tcW w:w="3168" w:type="dxa"/>
            <w:gridSpan w:val="4"/>
          </w:tcPr>
          <w:p w14:paraId="01BF91A4" w14:textId="77777777" w:rsidR="00900D9E" w:rsidRDefault="00900D9E">
            <w:pPr>
              <w:adjustRightInd w:val="0"/>
              <w:ind w:right="144"/>
              <w:rPr>
                <w:sz w:val="20"/>
              </w:rPr>
            </w:pPr>
            <w:r>
              <w:rPr>
                <w:sz w:val="20"/>
                <w:szCs w:val="20"/>
              </w:rPr>
              <w:t xml:space="preserve"> </w:t>
            </w:r>
          </w:p>
        </w:tc>
        <w:tc>
          <w:tcPr>
            <w:tcW w:w="1367" w:type="dxa"/>
          </w:tcPr>
          <w:p w14:paraId="2D42E91E" w14:textId="77777777" w:rsidR="00900D9E" w:rsidRDefault="00900D9E">
            <w:pPr>
              <w:adjustRightInd w:val="0"/>
              <w:ind w:right="144"/>
              <w:rPr>
                <w:sz w:val="20"/>
              </w:rPr>
            </w:pPr>
            <w:r>
              <w:rPr>
                <w:sz w:val="20"/>
                <w:szCs w:val="20"/>
              </w:rPr>
              <w:t>W</w:t>
            </w:r>
          </w:p>
        </w:tc>
        <w:tc>
          <w:tcPr>
            <w:tcW w:w="144" w:type="dxa"/>
          </w:tcPr>
          <w:p w14:paraId="7AF5E1A3" w14:textId="77777777" w:rsidR="00900D9E" w:rsidRDefault="00900D9E">
            <w:pPr>
              <w:adjustRightInd w:val="0"/>
              <w:ind w:right="144"/>
              <w:rPr>
                <w:sz w:val="20"/>
              </w:rPr>
            </w:pPr>
            <w:r>
              <w:t> </w:t>
            </w:r>
          </w:p>
        </w:tc>
        <w:tc>
          <w:tcPr>
            <w:tcW w:w="4823" w:type="dxa"/>
            <w:gridSpan w:val="4"/>
          </w:tcPr>
          <w:p w14:paraId="45DE34D5" w14:textId="77777777" w:rsidR="00900D9E" w:rsidRDefault="00900D9E">
            <w:pPr>
              <w:adjustRightInd w:val="0"/>
              <w:ind w:right="144"/>
              <w:rPr>
                <w:sz w:val="20"/>
              </w:rPr>
            </w:pPr>
            <w:r>
              <w:rPr>
                <w:sz w:val="20"/>
                <w:szCs w:val="20"/>
              </w:rPr>
              <w:t>Rejected, Assurance Failed Validity Tests</w:t>
            </w:r>
          </w:p>
        </w:tc>
      </w:tr>
      <w:tr w:rsidR="00900D9E" w14:paraId="3A3C9862" w14:textId="77777777">
        <w:trPr>
          <w:gridAfter w:val="1"/>
          <w:wAfter w:w="331" w:type="dxa"/>
        </w:trPr>
        <w:tc>
          <w:tcPr>
            <w:tcW w:w="3168" w:type="dxa"/>
            <w:gridSpan w:val="4"/>
          </w:tcPr>
          <w:p w14:paraId="53AB186E" w14:textId="77777777" w:rsidR="00900D9E" w:rsidRDefault="00900D9E">
            <w:pPr>
              <w:adjustRightInd w:val="0"/>
              <w:ind w:right="144"/>
              <w:rPr>
                <w:sz w:val="20"/>
              </w:rPr>
            </w:pPr>
            <w:r>
              <w:rPr>
                <w:sz w:val="20"/>
                <w:szCs w:val="20"/>
              </w:rPr>
              <w:t xml:space="preserve"> </w:t>
            </w:r>
          </w:p>
        </w:tc>
        <w:tc>
          <w:tcPr>
            <w:tcW w:w="1367" w:type="dxa"/>
          </w:tcPr>
          <w:p w14:paraId="65D507CE" w14:textId="77777777" w:rsidR="00900D9E" w:rsidRDefault="00900D9E">
            <w:pPr>
              <w:adjustRightInd w:val="0"/>
              <w:ind w:right="144"/>
              <w:rPr>
                <w:sz w:val="20"/>
              </w:rPr>
            </w:pPr>
            <w:r>
              <w:rPr>
                <w:sz w:val="20"/>
                <w:szCs w:val="20"/>
              </w:rPr>
              <w:t>X</w:t>
            </w:r>
          </w:p>
        </w:tc>
        <w:tc>
          <w:tcPr>
            <w:tcW w:w="144" w:type="dxa"/>
          </w:tcPr>
          <w:p w14:paraId="38994D7E" w14:textId="77777777" w:rsidR="00900D9E" w:rsidRDefault="00900D9E">
            <w:pPr>
              <w:adjustRightInd w:val="0"/>
              <w:ind w:right="144"/>
              <w:rPr>
                <w:sz w:val="20"/>
              </w:rPr>
            </w:pPr>
            <w:r>
              <w:t> </w:t>
            </w:r>
          </w:p>
        </w:tc>
        <w:tc>
          <w:tcPr>
            <w:tcW w:w="4823" w:type="dxa"/>
            <w:gridSpan w:val="4"/>
          </w:tcPr>
          <w:p w14:paraId="6C3EA493" w14:textId="77777777" w:rsidR="00900D9E" w:rsidRDefault="00900D9E">
            <w:pPr>
              <w:adjustRightInd w:val="0"/>
              <w:ind w:right="144"/>
              <w:rPr>
                <w:sz w:val="20"/>
              </w:rPr>
            </w:pPr>
            <w:r>
              <w:rPr>
                <w:sz w:val="20"/>
                <w:szCs w:val="20"/>
              </w:rPr>
              <w:t>Rejected, Content After Decryption Could Not Be Analyzed</w:t>
            </w:r>
          </w:p>
        </w:tc>
      </w:tr>
      <w:tr w:rsidR="00900D9E" w14:paraId="77BBCF98" w14:textId="77777777">
        <w:tc>
          <w:tcPr>
            <w:tcW w:w="1007" w:type="dxa"/>
          </w:tcPr>
          <w:p w14:paraId="41AEC08B" w14:textId="77777777" w:rsidR="00900D9E" w:rsidRDefault="00900D9E">
            <w:pPr>
              <w:adjustRightInd w:val="0"/>
              <w:ind w:right="144"/>
              <w:rPr>
                <w:sz w:val="20"/>
              </w:rPr>
            </w:pPr>
            <w:r>
              <w:rPr>
                <w:b/>
                <w:bCs/>
                <w:sz w:val="20"/>
                <w:szCs w:val="20"/>
              </w:rPr>
              <w:t>Must Use</w:t>
            </w:r>
          </w:p>
        </w:tc>
        <w:tc>
          <w:tcPr>
            <w:tcW w:w="1080" w:type="dxa"/>
          </w:tcPr>
          <w:p w14:paraId="681D5F46" w14:textId="77777777" w:rsidR="00900D9E" w:rsidRDefault="00900D9E">
            <w:pPr>
              <w:adjustRightInd w:val="0"/>
              <w:ind w:right="144"/>
              <w:jc w:val="center"/>
              <w:rPr>
                <w:sz w:val="20"/>
              </w:rPr>
            </w:pPr>
            <w:r>
              <w:rPr>
                <w:b/>
                <w:bCs/>
                <w:sz w:val="20"/>
                <w:szCs w:val="20"/>
              </w:rPr>
              <w:t>AK902</w:t>
            </w:r>
          </w:p>
        </w:tc>
        <w:tc>
          <w:tcPr>
            <w:tcW w:w="892" w:type="dxa"/>
          </w:tcPr>
          <w:p w14:paraId="49DCE4E9" w14:textId="77777777" w:rsidR="00900D9E" w:rsidRDefault="00900D9E">
            <w:pPr>
              <w:adjustRightInd w:val="0"/>
              <w:ind w:right="144"/>
              <w:jc w:val="center"/>
              <w:rPr>
                <w:sz w:val="20"/>
              </w:rPr>
            </w:pPr>
            <w:r>
              <w:rPr>
                <w:b/>
                <w:bCs/>
                <w:sz w:val="20"/>
                <w:szCs w:val="20"/>
              </w:rPr>
              <w:t>97</w:t>
            </w:r>
          </w:p>
        </w:tc>
        <w:tc>
          <w:tcPr>
            <w:tcW w:w="4968" w:type="dxa"/>
            <w:gridSpan w:val="4"/>
          </w:tcPr>
          <w:p w14:paraId="3A468860" w14:textId="77777777" w:rsidR="00900D9E" w:rsidRDefault="00900D9E">
            <w:pPr>
              <w:adjustRightInd w:val="0"/>
              <w:ind w:right="144"/>
              <w:rPr>
                <w:sz w:val="20"/>
              </w:rPr>
            </w:pPr>
            <w:r>
              <w:rPr>
                <w:b/>
                <w:bCs/>
                <w:sz w:val="20"/>
                <w:szCs w:val="20"/>
              </w:rPr>
              <w:t>Number of Transaction Sets Included</w:t>
            </w:r>
          </w:p>
        </w:tc>
        <w:tc>
          <w:tcPr>
            <w:tcW w:w="432" w:type="dxa"/>
          </w:tcPr>
          <w:p w14:paraId="3EEA9A86" w14:textId="77777777" w:rsidR="00900D9E" w:rsidRDefault="00900D9E">
            <w:pPr>
              <w:adjustRightInd w:val="0"/>
              <w:ind w:right="144"/>
              <w:jc w:val="center"/>
              <w:rPr>
                <w:sz w:val="20"/>
              </w:rPr>
            </w:pPr>
            <w:r>
              <w:rPr>
                <w:b/>
                <w:bCs/>
                <w:sz w:val="20"/>
                <w:szCs w:val="20"/>
              </w:rPr>
              <w:t>M</w:t>
            </w:r>
          </w:p>
        </w:tc>
        <w:tc>
          <w:tcPr>
            <w:tcW w:w="144" w:type="dxa"/>
          </w:tcPr>
          <w:p w14:paraId="4936E3BE" w14:textId="77777777" w:rsidR="00900D9E" w:rsidRDefault="00900D9E">
            <w:pPr>
              <w:adjustRightInd w:val="0"/>
              <w:ind w:right="144"/>
              <w:jc w:val="center"/>
              <w:rPr>
                <w:sz w:val="20"/>
              </w:rPr>
            </w:pPr>
            <w:r>
              <w:t> </w:t>
            </w:r>
          </w:p>
        </w:tc>
        <w:tc>
          <w:tcPr>
            <w:tcW w:w="1440" w:type="dxa"/>
            <w:gridSpan w:val="2"/>
          </w:tcPr>
          <w:p w14:paraId="59CBBA6D" w14:textId="77777777" w:rsidR="00900D9E" w:rsidRDefault="00900D9E">
            <w:pPr>
              <w:adjustRightInd w:val="0"/>
              <w:ind w:right="144"/>
              <w:rPr>
                <w:sz w:val="20"/>
              </w:rPr>
            </w:pPr>
            <w:r>
              <w:rPr>
                <w:b/>
                <w:bCs/>
                <w:sz w:val="20"/>
                <w:szCs w:val="20"/>
              </w:rPr>
              <w:t>N0 1/6</w:t>
            </w:r>
          </w:p>
        </w:tc>
      </w:tr>
      <w:tr w:rsidR="00900D9E" w14:paraId="7AA1990E" w14:textId="77777777">
        <w:trPr>
          <w:gridAfter w:val="1"/>
          <w:wAfter w:w="330" w:type="dxa"/>
        </w:trPr>
        <w:tc>
          <w:tcPr>
            <w:tcW w:w="2980" w:type="dxa"/>
            <w:gridSpan w:val="3"/>
          </w:tcPr>
          <w:p w14:paraId="7B17FEEA" w14:textId="77777777" w:rsidR="00900D9E" w:rsidRDefault="00900D9E">
            <w:pPr>
              <w:adjustRightInd w:val="0"/>
              <w:ind w:right="144"/>
              <w:rPr>
                <w:sz w:val="20"/>
              </w:rPr>
            </w:pPr>
            <w:r>
              <w:t> </w:t>
            </w:r>
          </w:p>
        </w:tc>
        <w:tc>
          <w:tcPr>
            <w:tcW w:w="6523" w:type="dxa"/>
            <w:gridSpan w:val="7"/>
          </w:tcPr>
          <w:p w14:paraId="629B4B38" w14:textId="77777777" w:rsidR="00900D9E" w:rsidRDefault="00900D9E">
            <w:pPr>
              <w:adjustRightInd w:val="0"/>
              <w:ind w:right="144"/>
              <w:rPr>
                <w:sz w:val="20"/>
              </w:rPr>
            </w:pPr>
            <w:r>
              <w:rPr>
                <w:sz w:val="20"/>
                <w:szCs w:val="20"/>
              </w:rPr>
              <w:t>Total number of transaction sets included in the functional group or interchange (transmission) group terminated by the trailer containing this data element</w:t>
            </w:r>
          </w:p>
        </w:tc>
      </w:tr>
      <w:tr w:rsidR="00900D9E" w14:paraId="62B89415" w14:textId="77777777">
        <w:tc>
          <w:tcPr>
            <w:tcW w:w="1007" w:type="dxa"/>
          </w:tcPr>
          <w:p w14:paraId="247995A4" w14:textId="77777777" w:rsidR="00900D9E" w:rsidRDefault="00900D9E">
            <w:pPr>
              <w:adjustRightInd w:val="0"/>
              <w:ind w:right="144"/>
              <w:rPr>
                <w:sz w:val="20"/>
              </w:rPr>
            </w:pPr>
            <w:r>
              <w:rPr>
                <w:b/>
                <w:bCs/>
                <w:sz w:val="20"/>
                <w:szCs w:val="20"/>
              </w:rPr>
              <w:t>Must Use</w:t>
            </w:r>
          </w:p>
        </w:tc>
        <w:tc>
          <w:tcPr>
            <w:tcW w:w="1080" w:type="dxa"/>
          </w:tcPr>
          <w:p w14:paraId="676E6940" w14:textId="77777777" w:rsidR="00900D9E" w:rsidRDefault="00900D9E">
            <w:pPr>
              <w:adjustRightInd w:val="0"/>
              <w:ind w:right="144"/>
              <w:jc w:val="center"/>
              <w:rPr>
                <w:sz w:val="20"/>
              </w:rPr>
            </w:pPr>
            <w:r>
              <w:rPr>
                <w:b/>
                <w:bCs/>
                <w:sz w:val="20"/>
                <w:szCs w:val="20"/>
              </w:rPr>
              <w:t>AK903</w:t>
            </w:r>
          </w:p>
        </w:tc>
        <w:tc>
          <w:tcPr>
            <w:tcW w:w="892" w:type="dxa"/>
          </w:tcPr>
          <w:p w14:paraId="11C8B0B1" w14:textId="77777777" w:rsidR="00900D9E" w:rsidRDefault="00900D9E">
            <w:pPr>
              <w:adjustRightInd w:val="0"/>
              <w:ind w:right="144"/>
              <w:jc w:val="center"/>
              <w:rPr>
                <w:sz w:val="20"/>
              </w:rPr>
            </w:pPr>
            <w:r>
              <w:rPr>
                <w:b/>
                <w:bCs/>
                <w:sz w:val="20"/>
                <w:szCs w:val="20"/>
              </w:rPr>
              <w:t>123</w:t>
            </w:r>
          </w:p>
        </w:tc>
        <w:tc>
          <w:tcPr>
            <w:tcW w:w="4968" w:type="dxa"/>
            <w:gridSpan w:val="4"/>
          </w:tcPr>
          <w:p w14:paraId="5B2F341E" w14:textId="77777777" w:rsidR="00900D9E" w:rsidRDefault="00900D9E">
            <w:pPr>
              <w:adjustRightInd w:val="0"/>
              <w:ind w:right="144"/>
              <w:rPr>
                <w:sz w:val="20"/>
              </w:rPr>
            </w:pPr>
            <w:r>
              <w:rPr>
                <w:b/>
                <w:bCs/>
                <w:sz w:val="20"/>
                <w:szCs w:val="20"/>
              </w:rPr>
              <w:t>Number of Received Transaction Sets</w:t>
            </w:r>
          </w:p>
        </w:tc>
        <w:tc>
          <w:tcPr>
            <w:tcW w:w="432" w:type="dxa"/>
          </w:tcPr>
          <w:p w14:paraId="3CEF371E" w14:textId="77777777" w:rsidR="00900D9E" w:rsidRDefault="00900D9E">
            <w:pPr>
              <w:adjustRightInd w:val="0"/>
              <w:ind w:right="144"/>
              <w:jc w:val="center"/>
              <w:rPr>
                <w:sz w:val="20"/>
              </w:rPr>
            </w:pPr>
            <w:r>
              <w:rPr>
                <w:b/>
                <w:bCs/>
                <w:sz w:val="20"/>
                <w:szCs w:val="20"/>
              </w:rPr>
              <w:t>M</w:t>
            </w:r>
          </w:p>
        </w:tc>
        <w:tc>
          <w:tcPr>
            <w:tcW w:w="144" w:type="dxa"/>
          </w:tcPr>
          <w:p w14:paraId="40225A08" w14:textId="77777777" w:rsidR="00900D9E" w:rsidRDefault="00900D9E">
            <w:pPr>
              <w:adjustRightInd w:val="0"/>
              <w:ind w:right="144"/>
              <w:jc w:val="center"/>
              <w:rPr>
                <w:sz w:val="20"/>
              </w:rPr>
            </w:pPr>
            <w:r>
              <w:t> </w:t>
            </w:r>
          </w:p>
        </w:tc>
        <w:tc>
          <w:tcPr>
            <w:tcW w:w="1440" w:type="dxa"/>
            <w:gridSpan w:val="2"/>
          </w:tcPr>
          <w:p w14:paraId="00E4C079" w14:textId="77777777" w:rsidR="00900D9E" w:rsidRDefault="00900D9E">
            <w:pPr>
              <w:adjustRightInd w:val="0"/>
              <w:ind w:right="144"/>
              <w:rPr>
                <w:sz w:val="20"/>
              </w:rPr>
            </w:pPr>
            <w:r>
              <w:rPr>
                <w:b/>
                <w:bCs/>
                <w:sz w:val="20"/>
                <w:szCs w:val="20"/>
              </w:rPr>
              <w:t>N0 1/6</w:t>
            </w:r>
          </w:p>
        </w:tc>
      </w:tr>
      <w:tr w:rsidR="00900D9E" w14:paraId="1D5E0755" w14:textId="77777777">
        <w:trPr>
          <w:gridAfter w:val="1"/>
          <w:wAfter w:w="330" w:type="dxa"/>
        </w:trPr>
        <w:tc>
          <w:tcPr>
            <w:tcW w:w="2980" w:type="dxa"/>
            <w:gridSpan w:val="3"/>
          </w:tcPr>
          <w:p w14:paraId="5E15D753" w14:textId="77777777" w:rsidR="00900D9E" w:rsidRDefault="00900D9E">
            <w:pPr>
              <w:adjustRightInd w:val="0"/>
              <w:ind w:right="144"/>
              <w:rPr>
                <w:sz w:val="20"/>
              </w:rPr>
            </w:pPr>
            <w:r>
              <w:t> </w:t>
            </w:r>
          </w:p>
        </w:tc>
        <w:tc>
          <w:tcPr>
            <w:tcW w:w="6523" w:type="dxa"/>
            <w:gridSpan w:val="7"/>
          </w:tcPr>
          <w:p w14:paraId="06F26D76" w14:textId="77777777" w:rsidR="00900D9E" w:rsidRDefault="00900D9E">
            <w:pPr>
              <w:adjustRightInd w:val="0"/>
              <w:ind w:right="144"/>
              <w:rPr>
                <w:sz w:val="20"/>
              </w:rPr>
            </w:pPr>
            <w:r>
              <w:rPr>
                <w:sz w:val="20"/>
                <w:szCs w:val="20"/>
              </w:rPr>
              <w:t>Number of Transaction Sets received</w:t>
            </w:r>
          </w:p>
        </w:tc>
      </w:tr>
      <w:tr w:rsidR="00900D9E" w14:paraId="75E2964A" w14:textId="77777777">
        <w:tc>
          <w:tcPr>
            <w:tcW w:w="1007" w:type="dxa"/>
          </w:tcPr>
          <w:p w14:paraId="3B4C1BF3" w14:textId="77777777" w:rsidR="00900D9E" w:rsidRDefault="00900D9E">
            <w:pPr>
              <w:adjustRightInd w:val="0"/>
              <w:ind w:right="144"/>
              <w:rPr>
                <w:sz w:val="20"/>
              </w:rPr>
            </w:pPr>
            <w:r>
              <w:rPr>
                <w:b/>
                <w:bCs/>
                <w:sz w:val="20"/>
                <w:szCs w:val="20"/>
              </w:rPr>
              <w:t>Must Use</w:t>
            </w:r>
          </w:p>
        </w:tc>
        <w:tc>
          <w:tcPr>
            <w:tcW w:w="1080" w:type="dxa"/>
          </w:tcPr>
          <w:p w14:paraId="71D90B79" w14:textId="77777777" w:rsidR="00900D9E" w:rsidRDefault="00900D9E">
            <w:pPr>
              <w:adjustRightInd w:val="0"/>
              <w:ind w:right="144"/>
              <w:jc w:val="center"/>
              <w:rPr>
                <w:sz w:val="20"/>
              </w:rPr>
            </w:pPr>
            <w:r>
              <w:rPr>
                <w:b/>
                <w:bCs/>
                <w:sz w:val="20"/>
                <w:szCs w:val="20"/>
              </w:rPr>
              <w:t>AK904</w:t>
            </w:r>
          </w:p>
        </w:tc>
        <w:tc>
          <w:tcPr>
            <w:tcW w:w="892" w:type="dxa"/>
          </w:tcPr>
          <w:p w14:paraId="2E9A04C3" w14:textId="77777777" w:rsidR="00900D9E" w:rsidRDefault="00900D9E">
            <w:pPr>
              <w:adjustRightInd w:val="0"/>
              <w:ind w:right="144"/>
              <w:jc w:val="center"/>
              <w:rPr>
                <w:sz w:val="20"/>
              </w:rPr>
            </w:pPr>
            <w:r>
              <w:rPr>
                <w:b/>
                <w:bCs/>
                <w:sz w:val="20"/>
                <w:szCs w:val="20"/>
              </w:rPr>
              <w:t>2</w:t>
            </w:r>
          </w:p>
        </w:tc>
        <w:tc>
          <w:tcPr>
            <w:tcW w:w="4968" w:type="dxa"/>
            <w:gridSpan w:val="4"/>
          </w:tcPr>
          <w:p w14:paraId="65B58494" w14:textId="77777777" w:rsidR="00900D9E" w:rsidRDefault="00900D9E">
            <w:pPr>
              <w:adjustRightInd w:val="0"/>
              <w:ind w:right="144"/>
              <w:rPr>
                <w:sz w:val="20"/>
              </w:rPr>
            </w:pPr>
            <w:r>
              <w:rPr>
                <w:b/>
                <w:bCs/>
                <w:sz w:val="20"/>
                <w:szCs w:val="20"/>
              </w:rPr>
              <w:t>Number of Accepted Transaction Sets</w:t>
            </w:r>
          </w:p>
        </w:tc>
        <w:tc>
          <w:tcPr>
            <w:tcW w:w="432" w:type="dxa"/>
          </w:tcPr>
          <w:p w14:paraId="7FAC1680" w14:textId="77777777" w:rsidR="00900D9E" w:rsidRDefault="00900D9E">
            <w:pPr>
              <w:adjustRightInd w:val="0"/>
              <w:ind w:right="144"/>
              <w:jc w:val="center"/>
              <w:rPr>
                <w:sz w:val="20"/>
              </w:rPr>
            </w:pPr>
            <w:r>
              <w:rPr>
                <w:b/>
                <w:bCs/>
                <w:sz w:val="20"/>
                <w:szCs w:val="20"/>
              </w:rPr>
              <w:t>M</w:t>
            </w:r>
          </w:p>
        </w:tc>
        <w:tc>
          <w:tcPr>
            <w:tcW w:w="144" w:type="dxa"/>
          </w:tcPr>
          <w:p w14:paraId="07E82C8E" w14:textId="77777777" w:rsidR="00900D9E" w:rsidRDefault="00900D9E">
            <w:pPr>
              <w:adjustRightInd w:val="0"/>
              <w:ind w:right="144"/>
              <w:jc w:val="center"/>
              <w:rPr>
                <w:sz w:val="20"/>
              </w:rPr>
            </w:pPr>
            <w:r>
              <w:t> </w:t>
            </w:r>
          </w:p>
        </w:tc>
        <w:tc>
          <w:tcPr>
            <w:tcW w:w="1440" w:type="dxa"/>
            <w:gridSpan w:val="2"/>
          </w:tcPr>
          <w:p w14:paraId="71020765" w14:textId="77777777" w:rsidR="00900D9E" w:rsidRDefault="00900D9E">
            <w:pPr>
              <w:adjustRightInd w:val="0"/>
              <w:ind w:right="144"/>
              <w:rPr>
                <w:sz w:val="20"/>
              </w:rPr>
            </w:pPr>
            <w:r>
              <w:rPr>
                <w:b/>
                <w:bCs/>
                <w:sz w:val="20"/>
                <w:szCs w:val="20"/>
              </w:rPr>
              <w:t>N0 1/6</w:t>
            </w:r>
          </w:p>
        </w:tc>
      </w:tr>
      <w:tr w:rsidR="00900D9E" w14:paraId="3C50B913" w14:textId="77777777">
        <w:trPr>
          <w:gridAfter w:val="1"/>
          <w:wAfter w:w="330" w:type="dxa"/>
        </w:trPr>
        <w:tc>
          <w:tcPr>
            <w:tcW w:w="2980" w:type="dxa"/>
            <w:gridSpan w:val="3"/>
          </w:tcPr>
          <w:p w14:paraId="10AC849B" w14:textId="77777777" w:rsidR="00900D9E" w:rsidRDefault="00900D9E">
            <w:pPr>
              <w:adjustRightInd w:val="0"/>
              <w:ind w:right="144"/>
              <w:rPr>
                <w:sz w:val="20"/>
              </w:rPr>
            </w:pPr>
            <w:r>
              <w:t> </w:t>
            </w:r>
          </w:p>
        </w:tc>
        <w:tc>
          <w:tcPr>
            <w:tcW w:w="6523" w:type="dxa"/>
            <w:gridSpan w:val="7"/>
          </w:tcPr>
          <w:p w14:paraId="4567DB31" w14:textId="77777777" w:rsidR="00900D9E" w:rsidRDefault="00900D9E">
            <w:pPr>
              <w:adjustRightInd w:val="0"/>
              <w:ind w:right="144"/>
              <w:rPr>
                <w:sz w:val="20"/>
              </w:rPr>
            </w:pPr>
            <w:r>
              <w:rPr>
                <w:sz w:val="20"/>
                <w:szCs w:val="20"/>
              </w:rPr>
              <w:t>Number of accepted Transaction Sets in a Functional Group</w:t>
            </w:r>
          </w:p>
        </w:tc>
      </w:tr>
      <w:tr w:rsidR="00900D9E" w14:paraId="37BBA1FC" w14:textId="77777777">
        <w:tc>
          <w:tcPr>
            <w:tcW w:w="1007" w:type="dxa"/>
          </w:tcPr>
          <w:p w14:paraId="7FD8D24F" w14:textId="77777777" w:rsidR="00900D9E" w:rsidRDefault="00900D9E">
            <w:pPr>
              <w:adjustRightInd w:val="0"/>
              <w:ind w:right="144"/>
              <w:rPr>
                <w:sz w:val="20"/>
              </w:rPr>
            </w:pPr>
            <w:r>
              <w:t> </w:t>
            </w:r>
          </w:p>
        </w:tc>
        <w:tc>
          <w:tcPr>
            <w:tcW w:w="1080" w:type="dxa"/>
          </w:tcPr>
          <w:p w14:paraId="3C091AAF" w14:textId="77777777" w:rsidR="00900D9E" w:rsidRDefault="00900D9E">
            <w:pPr>
              <w:adjustRightInd w:val="0"/>
              <w:ind w:right="144"/>
              <w:jc w:val="center"/>
              <w:rPr>
                <w:sz w:val="20"/>
              </w:rPr>
            </w:pPr>
            <w:r>
              <w:rPr>
                <w:b/>
                <w:bCs/>
                <w:sz w:val="20"/>
                <w:szCs w:val="20"/>
              </w:rPr>
              <w:t>AK905</w:t>
            </w:r>
          </w:p>
        </w:tc>
        <w:tc>
          <w:tcPr>
            <w:tcW w:w="892" w:type="dxa"/>
          </w:tcPr>
          <w:p w14:paraId="44517A53" w14:textId="77777777" w:rsidR="00900D9E" w:rsidRDefault="00900D9E">
            <w:pPr>
              <w:adjustRightInd w:val="0"/>
              <w:ind w:right="144"/>
              <w:jc w:val="center"/>
              <w:rPr>
                <w:sz w:val="20"/>
              </w:rPr>
            </w:pPr>
            <w:r>
              <w:rPr>
                <w:b/>
                <w:bCs/>
                <w:sz w:val="20"/>
                <w:szCs w:val="20"/>
              </w:rPr>
              <w:t>716</w:t>
            </w:r>
          </w:p>
        </w:tc>
        <w:tc>
          <w:tcPr>
            <w:tcW w:w="4968" w:type="dxa"/>
            <w:gridSpan w:val="4"/>
          </w:tcPr>
          <w:p w14:paraId="04CE9853" w14:textId="77777777" w:rsidR="00900D9E" w:rsidRDefault="00900D9E">
            <w:pPr>
              <w:adjustRightInd w:val="0"/>
              <w:ind w:right="144"/>
              <w:rPr>
                <w:sz w:val="20"/>
              </w:rPr>
            </w:pPr>
            <w:r>
              <w:rPr>
                <w:b/>
                <w:bCs/>
                <w:sz w:val="20"/>
                <w:szCs w:val="20"/>
              </w:rPr>
              <w:t>Functional Group Syntax Error Code</w:t>
            </w:r>
          </w:p>
        </w:tc>
        <w:tc>
          <w:tcPr>
            <w:tcW w:w="432" w:type="dxa"/>
          </w:tcPr>
          <w:p w14:paraId="04B65749" w14:textId="77777777" w:rsidR="00900D9E" w:rsidRDefault="00900D9E">
            <w:pPr>
              <w:adjustRightInd w:val="0"/>
              <w:ind w:right="144"/>
              <w:jc w:val="center"/>
              <w:rPr>
                <w:sz w:val="20"/>
              </w:rPr>
            </w:pPr>
            <w:r>
              <w:rPr>
                <w:b/>
                <w:bCs/>
                <w:sz w:val="20"/>
                <w:szCs w:val="20"/>
              </w:rPr>
              <w:t>O</w:t>
            </w:r>
          </w:p>
        </w:tc>
        <w:tc>
          <w:tcPr>
            <w:tcW w:w="144" w:type="dxa"/>
          </w:tcPr>
          <w:p w14:paraId="623F48A9" w14:textId="77777777" w:rsidR="00900D9E" w:rsidRDefault="00900D9E">
            <w:pPr>
              <w:adjustRightInd w:val="0"/>
              <w:ind w:right="144"/>
              <w:jc w:val="center"/>
              <w:rPr>
                <w:sz w:val="20"/>
              </w:rPr>
            </w:pPr>
            <w:r>
              <w:t> </w:t>
            </w:r>
          </w:p>
        </w:tc>
        <w:tc>
          <w:tcPr>
            <w:tcW w:w="1440" w:type="dxa"/>
            <w:gridSpan w:val="2"/>
          </w:tcPr>
          <w:p w14:paraId="30D35DA0" w14:textId="77777777" w:rsidR="00900D9E" w:rsidRDefault="00900D9E">
            <w:pPr>
              <w:adjustRightInd w:val="0"/>
              <w:ind w:right="144"/>
              <w:rPr>
                <w:sz w:val="20"/>
              </w:rPr>
            </w:pPr>
            <w:r>
              <w:rPr>
                <w:b/>
                <w:bCs/>
                <w:sz w:val="20"/>
                <w:szCs w:val="20"/>
              </w:rPr>
              <w:t>ID 1/3</w:t>
            </w:r>
          </w:p>
        </w:tc>
      </w:tr>
      <w:tr w:rsidR="00900D9E" w14:paraId="50064202" w14:textId="77777777">
        <w:trPr>
          <w:gridAfter w:val="1"/>
          <w:wAfter w:w="330" w:type="dxa"/>
        </w:trPr>
        <w:tc>
          <w:tcPr>
            <w:tcW w:w="2980" w:type="dxa"/>
            <w:gridSpan w:val="3"/>
          </w:tcPr>
          <w:p w14:paraId="344218BD" w14:textId="77777777" w:rsidR="00900D9E" w:rsidRDefault="00900D9E">
            <w:pPr>
              <w:adjustRightInd w:val="0"/>
              <w:ind w:right="144"/>
              <w:rPr>
                <w:sz w:val="20"/>
              </w:rPr>
            </w:pPr>
            <w:r>
              <w:t> </w:t>
            </w:r>
          </w:p>
        </w:tc>
        <w:tc>
          <w:tcPr>
            <w:tcW w:w="6523" w:type="dxa"/>
            <w:gridSpan w:val="7"/>
          </w:tcPr>
          <w:p w14:paraId="66BBDC7B" w14:textId="77777777" w:rsidR="00900D9E" w:rsidRDefault="00900D9E">
            <w:pPr>
              <w:adjustRightInd w:val="0"/>
              <w:ind w:right="144"/>
              <w:rPr>
                <w:sz w:val="20"/>
              </w:rPr>
            </w:pPr>
            <w:r>
              <w:rPr>
                <w:sz w:val="20"/>
                <w:szCs w:val="20"/>
              </w:rPr>
              <w:t>Code indicating error found based on the syntax editing of the functional group header and/or trailer</w:t>
            </w:r>
          </w:p>
        </w:tc>
      </w:tr>
      <w:tr w:rsidR="00900D9E" w14:paraId="22A80839" w14:textId="77777777">
        <w:trPr>
          <w:gridAfter w:val="1"/>
          <w:wAfter w:w="331" w:type="dxa"/>
        </w:trPr>
        <w:tc>
          <w:tcPr>
            <w:tcW w:w="3168" w:type="dxa"/>
            <w:gridSpan w:val="4"/>
          </w:tcPr>
          <w:p w14:paraId="1B1F3313" w14:textId="77777777" w:rsidR="00900D9E" w:rsidRDefault="00900D9E">
            <w:pPr>
              <w:adjustRightInd w:val="0"/>
              <w:ind w:right="144"/>
              <w:rPr>
                <w:sz w:val="20"/>
              </w:rPr>
            </w:pPr>
            <w:r>
              <w:rPr>
                <w:sz w:val="20"/>
                <w:szCs w:val="20"/>
              </w:rPr>
              <w:t xml:space="preserve"> </w:t>
            </w:r>
          </w:p>
        </w:tc>
        <w:tc>
          <w:tcPr>
            <w:tcW w:w="1367" w:type="dxa"/>
          </w:tcPr>
          <w:p w14:paraId="16F72C68" w14:textId="77777777" w:rsidR="00900D9E" w:rsidRDefault="00900D9E">
            <w:pPr>
              <w:adjustRightInd w:val="0"/>
              <w:ind w:right="144"/>
              <w:rPr>
                <w:sz w:val="20"/>
              </w:rPr>
            </w:pPr>
            <w:r>
              <w:rPr>
                <w:sz w:val="20"/>
                <w:szCs w:val="20"/>
              </w:rPr>
              <w:t>1</w:t>
            </w:r>
          </w:p>
        </w:tc>
        <w:tc>
          <w:tcPr>
            <w:tcW w:w="144" w:type="dxa"/>
          </w:tcPr>
          <w:p w14:paraId="236F56B8" w14:textId="77777777" w:rsidR="00900D9E" w:rsidRDefault="00900D9E">
            <w:pPr>
              <w:adjustRightInd w:val="0"/>
              <w:ind w:right="144"/>
              <w:rPr>
                <w:sz w:val="20"/>
              </w:rPr>
            </w:pPr>
            <w:r>
              <w:t> </w:t>
            </w:r>
          </w:p>
        </w:tc>
        <w:tc>
          <w:tcPr>
            <w:tcW w:w="4823" w:type="dxa"/>
            <w:gridSpan w:val="4"/>
          </w:tcPr>
          <w:p w14:paraId="015E8885" w14:textId="77777777" w:rsidR="00900D9E" w:rsidRDefault="00900D9E">
            <w:pPr>
              <w:adjustRightInd w:val="0"/>
              <w:ind w:right="144"/>
              <w:rPr>
                <w:sz w:val="20"/>
              </w:rPr>
            </w:pPr>
            <w:r>
              <w:rPr>
                <w:sz w:val="20"/>
                <w:szCs w:val="20"/>
              </w:rPr>
              <w:t>Functional Group Not Supported</w:t>
            </w:r>
          </w:p>
        </w:tc>
      </w:tr>
      <w:tr w:rsidR="00900D9E" w14:paraId="56F823F6" w14:textId="77777777">
        <w:trPr>
          <w:gridAfter w:val="1"/>
          <w:wAfter w:w="331" w:type="dxa"/>
        </w:trPr>
        <w:tc>
          <w:tcPr>
            <w:tcW w:w="3168" w:type="dxa"/>
            <w:gridSpan w:val="4"/>
          </w:tcPr>
          <w:p w14:paraId="23502523" w14:textId="77777777" w:rsidR="00900D9E" w:rsidRDefault="00900D9E">
            <w:pPr>
              <w:adjustRightInd w:val="0"/>
              <w:ind w:right="144"/>
              <w:rPr>
                <w:sz w:val="20"/>
              </w:rPr>
            </w:pPr>
            <w:r>
              <w:rPr>
                <w:sz w:val="20"/>
                <w:szCs w:val="20"/>
              </w:rPr>
              <w:t xml:space="preserve"> </w:t>
            </w:r>
          </w:p>
        </w:tc>
        <w:tc>
          <w:tcPr>
            <w:tcW w:w="1367" w:type="dxa"/>
          </w:tcPr>
          <w:p w14:paraId="54AD780F" w14:textId="77777777" w:rsidR="00900D9E" w:rsidRDefault="00900D9E">
            <w:pPr>
              <w:adjustRightInd w:val="0"/>
              <w:ind w:right="144"/>
              <w:rPr>
                <w:sz w:val="20"/>
              </w:rPr>
            </w:pPr>
            <w:r>
              <w:rPr>
                <w:sz w:val="20"/>
                <w:szCs w:val="20"/>
              </w:rPr>
              <w:t>2</w:t>
            </w:r>
          </w:p>
        </w:tc>
        <w:tc>
          <w:tcPr>
            <w:tcW w:w="144" w:type="dxa"/>
          </w:tcPr>
          <w:p w14:paraId="1DE3AC75" w14:textId="77777777" w:rsidR="00900D9E" w:rsidRDefault="00900D9E">
            <w:pPr>
              <w:adjustRightInd w:val="0"/>
              <w:ind w:right="144"/>
              <w:rPr>
                <w:sz w:val="20"/>
              </w:rPr>
            </w:pPr>
            <w:r>
              <w:t> </w:t>
            </w:r>
          </w:p>
        </w:tc>
        <w:tc>
          <w:tcPr>
            <w:tcW w:w="4823" w:type="dxa"/>
            <w:gridSpan w:val="4"/>
          </w:tcPr>
          <w:p w14:paraId="425BCDEF" w14:textId="77777777" w:rsidR="00900D9E" w:rsidRDefault="00900D9E">
            <w:pPr>
              <w:adjustRightInd w:val="0"/>
              <w:ind w:right="144"/>
              <w:rPr>
                <w:sz w:val="20"/>
              </w:rPr>
            </w:pPr>
            <w:r>
              <w:rPr>
                <w:sz w:val="20"/>
                <w:szCs w:val="20"/>
              </w:rPr>
              <w:t>Functional Group Version Not Supported</w:t>
            </w:r>
          </w:p>
        </w:tc>
      </w:tr>
      <w:tr w:rsidR="00900D9E" w14:paraId="246ADD04" w14:textId="77777777">
        <w:trPr>
          <w:gridAfter w:val="1"/>
          <w:wAfter w:w="331" w:type="dxa"/>
        </w:trPr>
        <w:tc>
          <w:tcPr>
            <w:tcW w:w="3168" w:type="dxa"/>
            <w:gridSpan w:val="4"/>
          </w:tcPr>
          <w:p w14:paraId="088881EB" w14:textId="77777777" w:rsidR="00900D9E" w:rsidRDefault="00900D9E">
            <w:pPr>
              <w:adjustRightInd w:val="0"/>
              <w:ind w:right="144"/>
              <w:rPr>
                <w:sz w:val="20"/>
              </w:rPr>
            </w:pPr>
            <w:r>
              <w:rPr>
                <w:sz w:val="20"/>
                <w:szCs w:val="20"/>
              </w:rPr>
              <w:t xml:space="preserve"> </w:t>
            </w:r>
          </w:p>
        </w:tc>
        <w:tc>
          <w:tcPr>
            <w:tcW w:w="1367" w:type="dxa"/>
          </w:tcPr>
          <w:p w14:paraId="77ECB6E9" w14:textId="77777777" w:rsidR="00900D9E" w:rsidRDefault="00900D9E">
            <w:pPr>
              <w:adjustRightInd w:val="0"/>
              <w:ind w:right="144"/>
              <w:rPr>
                <w:sz w:val="20"/>
              </w:rPr>
            </w:pPr>
            <w:r>
              <w:rPr>
                <w:sz w:val="20"/>
                <w:szCs w:val="20"/>
              </w:rPr>
              <w:t>3</w:t>
            </w:r>
          </w:p>
        </w:tc>
        <w:tc>
          <w:tcPr>
            <w:tcW w:w="144" w:type="dxa"/>
          </w:tcPr>
          <w:p w14:paraId="4F31FEBB" w14:textId="77777777" w:rsidR="00900D9E" w:rsidRDefault="00900D9E">
            <w:pPr>
              <w:adjustRightInd w:val="0"/>
              <w:ind w:right="144"/>
              <w:rPr>
                <w:sz w:val="20"/>
              </w:rPr>
            </w:pPr>
            <w:r>
              <w:t> </w:t>
            </w:r>
          </w:p>
        </w:tc>
        <w:tc>
          <w:tcPr>
            <w:tcW w:w="4823" w:type="dxa"/>
            <w:gridSpan w:val="4"/>
          </w:tcPr>
          <w:p w14:paraId="4C062FF6" w14:textId="77777777" w:rsidR="00900D9E" w:rsidRDefault="00900D9E">
            <w:pPr>
              <w:adjustRightInd w:val="0"/>
              <w:ind w:right="144"/>
              <w:rPr>
                <w:sz w:val="20"/>
              </w:rPr>
            </w:pPr>
            <w:r>
              <w:rPr>
                <w:sz w:val="20"/>
                <w:szCs w:val="20"/>
              </w:rPr>
              <w:t>Functional Group Trailer Missing</w:t>
            </w:r>
          </w:p>
        </w:tc>
      </w:tr>
      <w:tr w:rsidR="00900D9E" w14:paraId="6201AD96" w14:textId="77777777">
        <w:trPr>
          <w:gridAfter w:val="1"/>
          <w:wAfter w:w="331" w:type="dxa"/>
        </w:trPr>
        <w:tc>
          <w:tcPr>
            <w:tcW w:w="3168" w:type="dxa"/>
            <w:gridSpan w:val="4"/>
          </w:tcPr>
          <w:p w14:paraId="32ADA477" w14:textId="77777777" w:rsidR="00900D9E" w:rsidRDefault="00900D9E">
            <w:pPr>
              <w:adjustRightInd w:val="0"/>
              <w:ind w:right="144"/>
              <w:rPr>
                <w:sz w:val="20"/>
              </w:rPr>
            </w:pPr>
            <w:r>
              <w:rPr>
                <w:sz w:val="20"/>
                <w:szCs w:val="20"/>
              </w:rPr>
              <w:t xml:space="preserve"> </w:t>
            </w:r>
          </w:p>
        </w:tc>
        <w:tc>
          <w:tcPr>
            <w:tcW w:w="1367" w:type="dxa"/>
          </w:tcPr>
          <w:p w14:paraId="4A8B440B" w14:textId="77777777" w:rsidR="00900D9E" w:rsidRDefault="00900D9E">
            <w:pPr>
              <w:adjustRightInd w:val="0"/>
              <w:ind w:right="144"/>
              <w:rPr>
                <w:sz w:val="20"/>
              </w:rPr>
            </w:pPr>
            <w:r>
              <w:rPr>
                <w:sz w:val="20"/>
                <w:szCs w:val="20"/>
              </w:rPr>
              <w:t>4</w:t>
            </w:r>
          </w:p>
        </w:tc>
        <w:tc>
          <w:tcPr>
            <w:tcW w:w="144" w:type="dxa"/>
          </w:tcPr>
          <w:p w14:paraId="5BBE3987" w14:textId="77777777" w:rsidR="00900D9E" w:rsidRDefault="00900D9E">
            <w:pPr>
              <w:adjustRightInd w:val="0"/>
              <w:ind w:right="144"/>
              <w:rPr>
                <w:sz w:val="20"/>
              </w:rPr>
            </w:pPr>
            <w:r>
              <w:t> </w:t>
            </w:r>
          </w:p>
        </w:tc>
        <w:tc>
          <w:tcPr>
            <w:tcW w:w="4823" w:type="dxa"/>
            <w:gridSpan w:val="4"/>
          </w:tcPr>
          <w:p w14:paraId="2BB1E096" w14:textId="77777777" w:rsidR="00900D9E" w:rsidRDefault="00900D9E">
            <w:pPr>
              <w:adjustRightInd w:val="0"/>
              <w:ind w:right="144"/>
              <w:rPr>
                <w:sz w:val="20"/>
              </w:rPr>
            </w:pPr>
            <w:r>
              <w:rPr>
                <w:sz w:val="20"/>
                <w:szCs w:val="20"/>
              </w:rPr>
              <w:t>Group Control Number in the Functional Group Header and Trailer Do Not Agree</w:t>
            </w:r>
          </w:p>
        </w:tc>
      </w:tr>
      <w:tr w:rsidR="00900D9E" w14:paraId="7A7A17E0" w14:textId="77777777">
        <w:trPr>
          <w:gridAfter w:val="1"/>
          <w:wAfter w:w="331" w:type="dxa"/>
        </w:trPr>
        <w:tc>
          <w:tcPr>
            <w:tcW w:w="3168" w:type="dxa"/>
            <w:gridSpan w:val="4"/>
          </w:tcPr>
          <w:p w14:paraId="756D3E30" w14:textId="77777777" w:rsidR="00900D9E" w:rsidRDefault="00900D9E">
            <w:pPr>
              <w:adjustRightInd w:val="0"/>
              <w:ind w:right="144"/>
              <w:rPr>
                <w:sz w:val="20"/>
              </w:rPr>
            </w:pPr>
            <w:r>
              <w:rPr>
                <w:sz w:val="20"/>
                <w:szCs w:val="20"/>
              </w:rPr>
              <w:t xml:space="preserve"> </w:t>
            </w:r>
          </w:p>
        </w:tc>
        <w:tc>
          <w:tcPr>
            <w:tcW w:w="1367" w:type="dxa"/>
          </w:tcPr>
          <w:p w14:paraId="7AF7AA73" w14:textId="77777777" w:rsidR="00900D9E" w:rsidRDefault="00900D9E">
            <w:pPr>
              <w:adjustRightInd w:val="0"/>
              <w:ind w:right="144"/>
              <w:rPr>
                <w:sz w:val="20"/>
              </w:rPr>
            </w:pPr>
            <w:r>
              <w:rPr>
                <w:sz w:val="20"/>
                <w:szCs w:val="20"/>
              </w:rPr>
              <w:t>5</w:t>
            </w:r>
          </w:p>
        </w:tc>
        <w:tc>
          <w:tcPr>
            <w:tcW w:w="144" w:type="dxa"/>
          </w:tcPr>
          <w:p w14:paraId="0A52F717" w14:textId="77777777" w:rsidR="00900D9E" w:rsidRDefault="00900D9E">
            <w:pPr>
              <w:adjustRightInd w:val="0"/>
              <w:ind w:right="144"/>
              <w:rPr>
                <w:sz w:val="20"/>
              </w:rPr>
            </w:pPr>
            <w:r>
              <w:t> </w:t>
            </w:r>
          </w:p>
        </w:tc>
        <w:tc>
          <w:tcPr>
            <w:tcW w:w="4823" w:type="dxa"/>
            <w:gridSpan w:val="4"/>
          </w:tcPr>
          <w:p w14:paraId="2BDDE3D4" w14:textId="77777777" w:rsidR="00900D9E" w:rsidRDefault="00900D9E">
            <w:pPr>
              <w:adjustRightInd w:val="0"/>
              <w:ind w:right="144"/>
              <w:rPr>
                <w:sz w:val="20"/>
              </w:rPr>
            </w:pPr>
            <w:r>
              <w:rPr>
                <w:sz w:val="20"/>
                <w:szCs w:val="20"/>
              </w:rPr>
              <w:t>Number of Included Transaction Sets Does Not Match Actual Count</w:t>
            </w:r>
          </w:p>
        </w:tc>
      </w:tr>
      <w:tr w:rsidR="00900D9E" w14:paraId="045E636E" w14:textId="77777777">
        <w:trPr>
          <w:gridAfter w:val="1"/>
          <w:wAfter w:w="331" w:type="dxa"/>
        </w:trPr>
        <w:tc>
          <w:tcPr>
            <w:tcW w:w="3168" w:type="dxa"/>
            <w:gridSpan w:val="4"/>
          </w:tcPr>
          <w:p w14:paraId="38F2E0BD" w14:textId="77777777" w:rsidR="00900D9E" w:rsidRDefault="00900D9E">
            <w:pPr>
              <w:adjustRightInd w:val="0"/>
              <w:ind w:right="144"/>
              <w:rPr>
                <w:sz w:val="20"/>
              </w:rPr>
            </w:pPr>
            <w:r>
              <w:rPr>
                <w:sz w:val="20"/>
                <w:szCs w:val="20"/>
              </w:rPr>
              <w:t xml:space="preserve"> </w:t>
            </w:r>
          </w:p>
        </w:tc>
        <w:tc>
          <w:tcPr>
            <w:tcW w:w="1367" w:type="dxa"/>
          </w:tcPr>
          <w:p w14:paraId="58A48FF2" w14:textId="77777777" w:rsidR="00900D9E" w:rsidRDefault="00900D9E">
            <w:pPr>
              <w:adjustRightInd w:val="0"/>
              <w:ind w:right="144"/>
              <w:rPr>
                <w:sz w:val="20"/>
              </w:rPr>
            </w:pPr>
            <w:r>
              <w:rPr>
                <w:sz w:val="20"/>
                <w:szCs w:val="20"/>
              </w:rPr>
              <w:t>6</w:t>
            </w:r>
          </w:p>
        </w:tc>
        <w:tc>
          <w:tcPr>
            <w:tcW w:w="144" w:type="dxa"/>
          </w:tcPr>
          <w:p w14:paraId="3C331639" w14:textId="77777777" w:rsidR="00900D9E" w:rsidRDefault="00900D9E">
            <w:pPr>
              <w:adjustRightInd w:val="0"/>
              <w:ind w:right="144"/>
              <w:rPr>
                <w:sz w:val="20"/>
              </w:rPr>
            </w:pPr>
            <w:r>
              <w:t> </w:t>
            </w:r>
          </w:p>
        </w:tc>
        <w:tc>
          <w:tcPr>
            <w:tcW w:w="4823" w:type="dxa"/>
            <w:gridSpan w:val="4"/>
          </w:tcPr>
          <w:p w14:paraId="0EE86459" w14:textId="77777777" w:rsidR="00900D9E" w:rsidRDefault="00900D9E">
            <w:pPr>
              <w:adjustRightInd w:val="0"/>
              <w:ind w:right="144"/>
              <w:rPr>
                <w:sz w:val="20"/>
              </w:rPr>
            </w:pPr>
            <w:r>
              <w:rPr>
                <w:sz w:val="20"/>
                <w:szCs w:val="20"/>
              </w:rPr>
              <w:t>Group Control Number Violates Syntax</w:t>
            </w:r>
          </w:p>
        </w:tc>
      </w:tr>
      <w:tr w:rsidR="00900D9E" w14:paraId="3D446BA0" w14:textId="77777777">
        <w:trPr>
          <w:gridAfter w:val="1"/>
          <w:wAfter w:w="331" w:type="dxa"/>
        </w:trPr>
        <w:tc>
          <w:tcPr>
            <w:tcW w:w="3168" w:type="dxa"/>
            <w:gridSpan w:val="4"/>
          </w:tcPr>
          <w:p w14:paraId="3419362C" w14:textId="77777777" w:rsidR="00900D9E" w:rsidRDefault="00900D9E">
            <w:pPr>
              <w:adjustRightInd w:val="0"/>
              <w:ind w:right="144"/>
              <w:rPr>
                <w:sz w:val="20"/>
              </w:rPr>
            </w:pPr>
            <w:r>
              <w:rPr>
                <w:sz w:val="20"/>
                <w:szCs w:val="20"/>
              </w:rPr>
              <w:t xml:space="preserve"> </w:t>
            </w:r>
          </w:p>
        </w:tc>
        <w:tc>
          <w:tcPr>
            <w:tcW w:w="1367" w:type="dxa"/>
          </w:tcPr>
          <w:p w14:paraId="46400D33" w14:textId="77777777" w:rsidR="00900D9E" w:rsidRDefault="00900D9E">
            <w:pPr>
              <w:adjustRightInd w:val="0"/>
              <w:ind w:right="144"/>
              <w:rPr>
                <w:sz w:val="20"/>
              </w:rPr>
            </w:pPr>
            <w:r>
              <w:rPr>
                <w:sz w:val="20"/>
                <w:szCs w:val="20"/>
              </w:rPr>
              <w:t>10</w:t>
            </w:r>
          </w:p>
        </w:tc>
        <w:tc>
          <w:tcPr>
            <w:tcW w:w="144" w:type="dxa"/>
          </w:tcPr>
          <w:p w14:paraId="224747DA" w14:textId="77777777" w:rsidR="00900D9E" w:rsidRDefault="00900D9E">
            <w:pPr>
              <w:adjustRightInd w:val="0"/>
              <w:ind w:right="144"/>
              <w:rPr>
                <w:sz w:val="20"/>
              </w:rPr>
            </w:pPr>
            <w:r>
              <w:t> </w:t>
            </w:r>
          </w:p>
        </w:tc>
        <w:tc>
          <w:tcPr>
            <w:tcW w:w="4823" w:type="dxa"/>
            <w:gridSpan w:val="4"/>
          </w:tcPr>
          <w:p w14:paraId="239C465F" w14:textId="77777777" w:rsidR="00900D9E" w:rsidRDefault="00900D9E">
            <w:pPr>
              <w:adjustRightInd w:val="0"/>
              <w:ind w:right="144"/>
              <w:rPr>
                <w:sz w:val="20"/>
              </w:rPr>
            </w:pPr>
            <w:r>
              <w:rPr>
                <w:sz w:val="20"/>
                <w:szCs w:val="20"/>
              </w:rPr>
              <w:t>Authentication Key Name Unknown</w:t>
            </w:r>
          </w:p>
        </w:tc>
      </w:tr>
      <w:tr w:rsidR="00900D9E" w14:paraId="62565533" w14:textId="77777777">
        <w:trPr>
          <w:gridAfter w:val="1"/>
          <w:wAfter w:w="331" w:type="dxa"/>
        </w:trPr>
        <w:tc>
          <w:tcPr>
            <w:tcW w:w="3168" w:type="dxa"/>
            <w:gridSpan w:val="4"/>
          </w:tcPr>
          <w:p w14:paraId="04E1AD0C" w14:textId="77777777" w:rsidR="00900D9E" w:rsidRDefault="00900D9E">
            <w:pPr>
              <w:adjustRightInd w:val="0"/>
              <w:ind w:right="144"/>
              <w:rPr>
                <w:sz w:val="20"/>
              </w:rPr>
            </w:pPr>
            <w:r>
              <w:rPr>
                <w:sz w:val="20"/>
                <w:szCs w:val="20"/>
              </w:rPr>
              <w:lastRenderedPageBreak/>
              <w:t xml:space="preserve"> </w:t>
            </w:r>
          </w:p>
        </w:tc>
        <w:tc>
          <w:tcPr>
            <w:tcW w:w="1367" w:type="dxa"/>
          </w:tcPr>
          <w:p w14:paraId="60B8699E" w14:textId="77777777" w:rsidR="00900D9E" w:rsidRDefault="00900D9E">
            <w:pPr>
              <w:adjustRightInd w:val="0"/>
              <w:ind w:right="144"/>
              <w:rPr>
                <w:sz w:val="20"/>
              </w:rPr>
            </w:pPr>
            <w:r>
              <w:rPr>
                <w:sz w:val="20"/>
                <w:szCs w:val="20"/>
              </w:rPr>
              <w:t>11</w:t>
            </w:r>
          </w:p>
        </w:tc>
        <w:tc>
          <w:tcPr>
            <w:tcW w:w="144" w:type="dxa"/>
          </w:tcPr>
          <w:p w14:paraId="1DB8BE73" w14:textId="77777777" w:rsidR="00900D9E" w:rsidRDefault="00900D9E">
            <w:pPr>
              <w:adjustRightInd w:val="0"/>
              <w:ind w:right="144"/>
              <w:rPr>
                <w:sz w:val="20"/>
              </w:rPr>
            </w:pPr>
            <w:r>
              <w:t> </w:t>
            </w:r>
          </w:p>
        </w:tc>
        <w:tc>
          <w:tcPr>
            <w:tcW w:w="4823" w:type="dxa"/>
            <w:gridSpan w:val="4"/>
          </w:tcPr>
          <w:p w14:paraId="536EF268" w14:textId="77777777" w:rsidR="00900D9E" w:rsidRDefault="00900D9E">
            <w:pPr>
              <w:adjustRightInd w:val="0"/>
              <w:ind w:right="144"/>
              <w:rPr>
                <w:sz w:val="20"/>
              </w:rPr>
            </w:pPr>
            <w:r>
              <w:rPr>
                <w:sz w:val="20"/>
                <w:szCs w:val="20"/>
              </w:rPr>
              <w:t>Encryption Key Name Unknown</w:t>
            </w:r>
          </w:p>
        </w:tc>
      </w:tr>
      <w:tr w:rsidR="00900D9E" w14:paraId="6A9E45B9" w14:textId="77777777">
        <w:trPr>
          <w:gridAfter w:val="1"/>
          <w:wAfter w:w="331" w:type="dxa"/>
        </w:trPr>
        <w:tc>
          <w:tcPr>
            <w:tcW w:w="3168" w:type="dxa"/>
            <w:gridSpan w:val="4"/>
          </w:tcPr>
          <w:p w14:paraId="250F6211" w14:textId="77777777" w:rsidR="00900D9E" w:rsidRDefault="00900D9E">
            <w:pPr>
              <w:adjustRightInd w:val="0"/>
              <w:ind w:right="144"/>
              <w:rPr>
                <w:sz w:val="20"/>
              </w:rPr>
            </w:pPr>
            <w:r>
              <w:rPr>
                <w:sz w:val="20"/>
                <w:szCs w:val="20"/>
              </w:rPr>
              <w:t xml:space="preserve"> </w:t>
            </w:r>
          </w:p>
        </w:tc>
        <w:tc>
          <w:tcPr>
            <w:tcW w:w="1367" w:type="dxa"/>
          </w:tcPr>
          <w:p w14:paraId="5A31E62A" w14:textId="77777777" w:rsidR="00900D9E" w:rsidRDefault="00900D9E">
            <w:pPr>
              <w:adjustRightInd w:val="0"/>
              <w:ind w:right="144"/>
              <w:rPr>
                <w:sz w:val="20"/>
              </w:rPr>
            </w:pPr>
            <w:r>
              <w:rPr>
                <w:sz w:val="20"/>
                <w:szCs w:val="20"/>
              </w:rPr>
              <w:t>12</w:t>
            </w:r>
          </w:p>
        </w:tc>
        <w:tc>
          <w:tcPr>
            <w:tcW w:w="144" w:type="dxa"/>
          </w:tcPr>
          <w:p w14:paraId="4757B7BE" w14:textId="77777777" w:rsidR="00900D9E" w:rsidRDefault="00900D9E">
            <w:pPr>
              <w:adjustRightInd w:val="0"/>
              <w:ind w:right="144"/>
              <w:rPr>
                <w:sz w:val="20"/>
              </w:rPr>
            </w:pPr>
            <w:r>
              <w:t> </w:t>
            </w:r>
          </w:p>
        </w:tc>
        <w:tc>
          <w:tcPr>
            <w:tcW w:w="4823" w:type="dxa"/>
            <w:gridSpan w:val="4"/>
          </w:tcPr>
          <w:p w14:paraId="0B30CFBD" w14:textId="77777777" w:rsidR="00900D9E" w:rsidRDefault="00900D9E">
            <w:pPr>
              <w:adjustRightInd w:val="0"/>
              <w:ind w:right="144"/>
              <w:rPr>
                <w:sz w:val="20"/>
              </w:rPr>
            </w:pPr>
            <w:r>
              <w:rPr>
                <w:sz w:val="20"/>
                <w:szCs w:val="20"/>
              </w:rPr>
              <w:t>Requested Service (Authentication or Encryption) Not Available</w:t>
            </w:r>
          </w:p>
        </w:tc>
      </w:tr>
      <w:tr w:rsidR="00900D9E" w14:paraId="7FB276C3" w14:textId="77777777">
        <w:trPr>
          <w:gridAfter w:val="1"/>
          <w:wAfter w:w="331" w:type="dxa"/>
        </w:trPr>
        <w:tc>
          <w:tcPr>
            <w:tcW w:w="3168" w:type="dxa"/>
            <w:gridSpan w:val="4"/>
          </w:tcPr>
          <w:p w14:paraId="54E5AFA9" w14:textId="77777777" w:rsidR="00900D9E" w:rsidRDefault="00900D9E">
            <w:pPr>
              <w:adjustRightInd w:val="0"/>
              <w:ind w:right="144"/>
              <w:rPr>
                <w:sz w:val="20"/>
              </w:rPr>
            </w:pPr>
            <w:r>
              <w:rPr>
                <w:sz w:val="20"/>
                <w:szCs w:val="20"/>
              </w:rPr>
              <w:t xml:space="preserve"> </w:t>
            </w:r>
          </w:p>
        </w:tc>
        <w:tc>
          <w:tcPr>
            <w:tcW w:w="1367" w:type="dxa"/>
          </w:tcPr>
          <w:p w14:paraId="0A90BDFD" w14:textId="77777777" w:rsidR="00900D9E" w:rsidRDefault="00900D9E">
            <w:pPr>
              <w:adjustRightInd w:val="0"/>
              <w:ind w:right="144"/>
              <w:rPr>
                <w:sz w:val="20"/>
              </w:rPr>
            </w:pPr>
            <w:r>
              <w:rPr>
                <w:sz w:val="20"/>
                <w:szCs w:val="20"/>
              </w:rPr>
              <w:t>13</w:t>
            </w:r>
          </w:p>
        </w:tc>
        <w:tc>
          <w:tcPr>
            <w:tcW w:w="144" w:type="dxa"/>
          </w:tcPr>
          <w:p w14:paraId="6DD55359" w14:textId="77777777" w:rsidR="00900D9E" w:rsidRDefault="00900D9E">
            <w:pPr>
              <w:adjustRightInd w:val="0"/>
              <w:ind w:right="144"/>
              <w:rPr>
                <w:sz w:val="20"/>
              </w:rPr>
            </w:pPr>
            <w:r>
              <w:t> </w:t>
            </w:r>
          </w:p>
        </w:tc>
        <w:tc>
          <w:tcPr>
            <w:tcW w:w="4823" w:type="dxa"/>
            <w:gridSpan w:val="4"/>
          </w:tcPr>
          <w:p w14:paraId="2BEB5F44" w14:textId="77777777" w:rsidR="00900D9E" w:rsidRDefault="00900D9E">
            <w:pPr>
              <w:adjustRightInd w:val="0"/>
              <w:ind w:right="144"/>
              <w:rPr>
                <w:sz w:val="20"/>
              </w:rPr>
            </w:pPr>
            <w:r>
              <w:rPr>
                <w:sz w:val="20"/>
                <w:szCs w:val="20"/>
              </w:rPr>
              <w:t>Unknown Security Recipient</w:t>
            </w:r>
          </w:p>
        </w:tc>
      </w:tr>
      <w:tr w:rsidR="00900D9E" w14:paraId="3084A96D" w14:textId="77777777">
        <w:trPr>
          <w:gridAfter w:val="1"/>
          <w:wAfter w:w="331" w:type="dxa"/>
        </w:trPr>
        <w:tc>
          <w:tcPr>
            <w:tcW w:w="3168" w:type="dxa"/>
            <w:gridSpan w:val="4"/>
          </w:tcPr>
          <w:p w14:paraId="7C83067B" w14:textId="77777777" w:rsidR="00900D9E" w:rsidRDefault="00900D9E">
            <w:pPr>
              <w:adjustRightInd w:val="0"/>
              <w:ind w:right="144"/>
              <w:rPr>
                <w:sz w:val="20"/>
              </w:rPr>
            </w:pPr>
            <w:r>
              <w:rPr>
                <w:sz w:val="20"/>
                <w:szCs w:val="20"/>
              </w:rPr>
              <w:t xml:space="preserve"> </w:t>
            </w:r>
          </w:p>
        </w:tc>
        <w:tc>
          <w:tcPr>
            <w:tcW w:w="1367" w:type="dxa"/>
          </w:tcPr>
          <w:p w14:paraId="499C8F66" w14:textId="77777777" w:rsidR="00900D9E" w:rsidRDefault="00900D9E">
            <w:pPr>
              <w:adjustRightInd w:val="0"/>
              <w:ind w:right="144"/>
              <w:rPr>
                <w:sz w:val="20"/>
              </w:rPr>
            </w:pPr>
            <w:r>
              <w:rPr>
                <w:sz w:val="20"/>
                <w:szCs w:val="20"/>
              </w:rPr>
              <w:t>14</w:t>
            </w:r>
          </w:p>
        </w:tc>
        <w:tc>
          <w:tcPr>
            <w:tcW w:w="144" w:type="dxa"/>
          </w:tcPr>
          <w:p w14:paraId="1636197E" w14:textId="77777777" w:rsidR="00900D9E" w:rsidRDefault="00900D9E">
            <w:pPr>
              <w:adjustRightInd w:val="0"/>
              <w:ind w:right="144"/>
              <w:rPr>
                <w:sz w:val="20"/>
              </w:rPr>
            </w:pPr>
            <w:r>
              <w:t> </w:t>
            </w:r>
          </w:p>
        </w:tc>
        <w:tc>
          <w:tcPr>
            <w:tcW w:w="4823" w:type="dxa"/>
            <w:gridSpan w:val="4"/>
          </w:tcPr>
          <w:p w14:paraId="347CBDA8" w14:textId="77777777" w:rsidR="00900D9E" w:rsidRDefault="00900D9E">
            <w:pPr>
              <w:adjustRightInd w:val="0"/>
              <w:ind w:right="144"/>
              <w:rPr>
                <w:sz w:val="20"/>
              </w:rPr>
            </w:pPr>
            <w:r>
              <w:rPr>
                <w:sz w:val="20"/>
                <w:szCs w:val="20"/>
              </w:rPr>
              <w:t>Unknown Security Originator</w:t>
            </w:r>
          </w:p>
        </w:tc>
      </w:tr>
      <w:tr w:rsidR="00900D9E" w14:paraId="7DD87A63" w14:textId="77777777">
        <w:trPr>
          <w:gridAfter w:val="1"/>
          <w:wAfter w:w="331" w:type="dxa"/>
        </w:trPr>
        <w:tc>
          <w:tcPr>
            <w:tcW w:w="3168" w:type="dxa"/>
            <w:gridSpan w:val="4"/>
          </w:tcPr>
          <w:p w14:paraId="6C649ACE" w14:textId="77777777" w:rsidR="00900D9E" w:rsidRDefault="00900D9E">
            <w:pPr>
              <w:adjustRightInd w:val="0"/>
              <w:ind w:right="144"/>
              <w:rPr>
                <w:sz w:val="20"/>
              </w:rPr>
            </w:pPr>
            <w:r>
              <w:rPr>
                <w:sz w:val="20"/>
                <w:szCs w:val="20"/>
              </w:rPr>
              <w:t xml:space="preserve"> </w:t>
            </w:r>
          </w:p>
        </w:tc>
        <w:tc>
          <w:tcPr>
            <w:tcW w:w="1367" w:type="dxa"/>
          </w:tcPr>
          <w:p w14:paraId="6A93B35D" w14:textId="77777777" w:rsidR="00900D9E" w:rsidRDefault="00900D9E">
            <w:pPr>
              <w:adjustRightInd w:val="0"/>
              <w:ind w:right="144"/>
              <w:rPr>
                <w:sz w:val="20"/>
              </w:rPr>
            </w:pPr>
            <w:r>
              <w:rPr>
                <w:sz w:val="20"/>
                <w:szCs w:val="20"/>
              </w:rPr>
              <w:t>15</w:t>
            </w:r>
          </w:p>
        </w:tc>
        <w:tc>
          <w:tcPr>
            <w:tcW w:w="144" w:type="dxa"/>
          </w:tcPr>
          <w:p w14:paraId="3F54F198" w14:textId="77777777" w:rsidR="00900D9E" w:rsidRDefault="00900D9E">
            <w:pPr>
              <w:adjustRightInd w:val="0"/>
              <w:ind w:right="144"/>
              <w:rPr>
                <w:sz w:val="20"/>
              </w:rPr>
            </w:pPr>
            <w:r>
              <w:t> </w:t>
            </w:r>
          </w:p>
        </w:tc>
        <w:tc>
          <w:tcPr>
            <w:tcW w:w="4823" w:type="dxa"/>
            <w:gridSpan w:val="4"/>
          </w:tcPr>
          <w:p w14:paraId="38C522E5" w14:textId="77777777" w:rsidR="00900D9E" w:rsidRDefault="00900D9E">
            <w:pPr>
              <w:adjustRightInd w:val="0"/>
              <w:ind w:right="144"/>
              <w:rPr>
                <w:sz w:val="20"/>
              </w:rPr>
            </w:pPr>
            <w:r>
              <w:rPr>
                <w:sz w:val="20"/>
                <w:szCs w:val="20"/>
              </w:rPr>
              <w:t>Syntax Error in Decrypted Text</w:t>
            </w:r>
          </w:p>
        </w:tc>
      </w:tr>
      <w:tr w:rsidR="00900D9E" w14:paraId="197E4A97" w14:textId="77777777">
        <w:trPr>
          <w:gridAfter w:val="1"/>
          <w:wAfter w:w="331" w:type="dxa"/>
        </w:trPr>
        <w:tc>
          <w:tcPr>
            <w:tcW w:w="3168" w:type="dxa"/>
            <w:gridSpan w:val="4"/>
          </w:tcPr>
          <w:p w14:paraId="74DC27F1" w14:textId="77777777" w:rsidR="00900D9E" w:rsidRDefault="00900D9E">
            <w:pPr>
              <w:adjustRightInd w:val="0"/>
              <w:ind w:right="144"/>
              <w:rPr>
                <w:sz w:val="20"/>
              </w:rPr>
            </w:pPr>
            <w:r>
              <w:rPr>
                <w:sz w:val="20"/>
                <w:szCs w:val="20"/>
              </w:rPr>
              <w:t xml:space="preserve"> </w:t>
            </w:r>
          </w:p>
        </w:tc>
        <w:tc>
          <w:tcPr>
            <w:tcW w:w="1367" w:type="dxa"/>
          </w:tcPr>
          <w:p w14:paraId="3CF52BAE" w14:textId="77777777" w:rsidR="00900D9E" w:rsidRDefault="00900D9E">
            <w:pPr>
              <w:adjustRightInd w:val="0"/>
              <w:ind w:right="144"/>
              <w:rPr>
                <w:sz w:val="20"/>
              </w:rPr>
            </w:pPr>
            <w:r>
              <w:rPr>
                <w:sz w:val="20"/>
                <w:szCs w:val="20"/>
              </w:rPr>
              <w:t>16</w:t>
            </w:r>
          </w:p>
        </w:tc>
        <w:tc>
          <w:tcPr>
            <w:tcW w:w="144" w:type="dxa"/>
          </w:tcPr>
          <w:p w14:paraId="2499980A" w14:textId="77777777" w:rsidR="00900D9E" w:rsidRDefault="00900D9E">
            <w:pPr>
              <w:adjustRightInd w:val="0"/>
              <w:ind w:right="144"/>
              <w:rPr>
                <w:sz w:val="20"/>
              </w:rPr>
            </w:pPr>
            <w:r>
              <w:t> </w:t>
            </w:r>
          </w:p>
        </w:tc>
        <w:tc>
          <w:tcPr>
            <w:tcW w:w="4823" w:type="dxa"/>
            <w:gridSpan w:val="4"/>
          </w:tcPr>
          <w:p w14:paraId="336A8BB4" w14:textId="77777777" w:rsidR="00900D9E" w:rsidRDefault="00900D9E">
            <w:pPr>
              <w:adjustRightInd w:val="0"/>
              <w:ind w:right="144"/>
              <w:rPr>
                <w:sz w:val="20"/>
              </w:rPr>
            </w:pPr>
            <w:r>
              <w:rPr>
                <w:sz w:val="20"/>
                <w:szCs w:val="20"/>
              </w:rPr>
              <w:t>Security Not Supported</w:t>
            </w:r>
          </w:p>
        </w:tc>
      </w:tr>
      <w:tr w:rsidR="00900D9E" w14:paraId="420CC12B" w14:textId="77777777">
        <w:trPr>
          <w:gridAfter w:val="1"/>
          <w:wAfter w:w="331" w:type="dxa"/>
        </w:trPr>
        <w:tc>
          <w:tcPr>
            <w:tcW w:w="3168" w:type="dxa"/>
            <w:gridSpan w:val="4"/>
          </w:tcPr>
          <w:p w14:paraId="1D00404D" w14:textId="77777777" w:rsidR="00900D9E" w:rsidRDefault="00900D9E">
            <w:pPr>
              <w:adjustRightInd w:val="0"/>
              <w:ind w:right="144"/>
              <w:rPr>
                <w:sz w:val="20"/>
              </w:rPr>
            </w:pPr>
            <w:r>
              <w:rPr>
                <w:sz w:val="20"/>
                <w:szCs w:val="20"/>
              </w:rPr>
              <w:t xml:space="preserve"> </w:t>
            </w:r>
          </w:p>
        </w:tc>
        <w:tc>
          <w:tcPr>
            <w:tcW w:w="1367" w:type="dxa"/>
          </w:tcPr>
          <w:p w14:paraId="2DAF7B5A" w14:textId="77777777" w:rsidR="00900D9E" w:rsidRDefault="00900D9E">
            <w:pPr>
              <w:adjustRightInd w:val="0"/>
              <w:ind w:right="144"/>
              <w:rPr>
                <w:sz w:val="20"/>
              </w:rPr>
            </w:pPr>
            <w:r>
              <w:rPr>
                <w:sz w:val="20"/>
                <w:szCs w:val="20"/>
              </w:rPr>
              <w:t>17</w:t>
            </w:r>
          </w:p>
        </w:tc>
        <w:tc>
          <w:tcPr>
            <w:tcW w:w="144" w:type="dxa"/>
          </w:tcPr>
          <w:p w14:paraId="401BFA12" w14:textId="77777777" w:rsidR="00900D9E" w:rsidRDefault="00900D9E">
            <w:pPr>
              <w:adjustRightInd w:val="0"/>
              <w:ind w:right="144"/>
              <w:rPr>
                <w:sz w:val="20"/>
              </w:rPr>
            </w:pPr>
            <w:r>
              <w:t> </w:t>
            </w:r>
          </w:p>
        </w:tc>
        <w:tc>
          <w:tcPr>
            <w:tcW w:w="4823" w:type="dxa"/>
            <w:gridSpan w:val="4"/>
          </w:tcPr>
          <w:p w14:paraId="0C555E3B" w14:textId="77777777" w:rsidR="00900D9E" w:rsidRDefault="00900D9E">
            <w:pPr>
              <w:adjustRightInd w:val="0"/>
              <w:ind w:right="144"/>
              <w:rPr>
                <w:sz w:val="20"/>
              </w:rPr>
            </w:pPr>
            <w:r>
              <w:rPr>
                <w:sz w:val="20"/>
                <w:szCs w:val="20"/>
              </w:rPr>
              <w:t>Incorrect Message Length (Encryption Only)</w:t>
            </w:r>
          </w:p>
        </w:tc>
      </w:tr>
      <w:tr w:rsidR="00900D9E" w14:paraId="77A06330" w14:textId="77777777">
        <w:trPr>
          <w:gridAfter w:val="1"/>
          <w:wAfter w:w="331" w:type="dxa"/>
        </w:trPr>
        <w:tc>
          <w:tcPr>
            <w:tcW w:w="3168" w:type="dxa"/>
            <w:gridSpan w:val="4"/>
          </w:tcPr>
          <w:p w14:paraId="7E5B7040" w14:textId="77777777" w:rsidR="00900D9E" w:rsidRDefault="00900D9E">
            <w:pPr>
              <w:adjustRightInd w:val="0"/>
              <w:ind w:right="144"/>
              <w:rPr>
                <w:sz w:val="20"/>
              </w:rPr>
            </w:pPr>
            <w:r>
              <w:rPr>
                <w:sz w:val="20"/>
                <w:szCs w:val="20"/>
              </w:rPr>
              <w:t xml:space="preserve"> </w:t>
            </w:r>
          </w:p>
        </w:tc>
        <w:tc>
          <w:tcPr>
            <w:tcW w:w="1367" w:type="dxa"/>
          </w:tcPr>
          <w:p w14:paraId="14EE3B18" w14:textId="77777777" w:rsidR="00900D9E" w:rsidRDefault="00900D9E">
            <w:pPr>
              <w:adjustRightInd w:val="0"/>
              <w:ind w:right="144"/>
              <w:rPr>
                <w:sz w:val="20"/>
              </w:rPr>
            </w:pPr>
            <w:r>
              <w:rPr>
                <w:sz w:val="20"/>
                <w:szCs w:val="20"/>
              </w:rPr>
              <w:t>18</w:t>
            </w:r>
          </w:p>
        </w:tc>
        <w:tc>
          <w:tcPr>
            <w:tcW w:w="144" w:type="dxa"/>
          </w:tcPr>
          <w:p w14:paraId="125DB44E" w14:textId="77777777" w:rsidR="00900D9E" w:rsidRDefault="00900D9E">
            <w:pPr>
              <w:adjustRightInd w:val="0"/>
              <w:ind w:right="144"/>
              <w:rPr>
                <w:sz w:val="20"/>
              </w:rPr>
            </w:pPr>
            <w:r>
              <w:t> </w:t>
            </w:r>
          </w:p>
        </w:tc>
        <w:tc>
          <w:tcPr>
            <w:tcW w:w="4823" w:type="dxa"/>
            <w:gridSpan w:val="4"/>
          </w:tcPr>
          <w:p w14:paraId="2FDACABC" w14:textId="77777777" w:rsidR="00900D9E" w:rsidRDefault="00900D9E">
            <w:pPr>
              <w:adjustRightInd w:val="0"/>
              <w:ind w:right="144"/>
              <w:rPr>
                <w:sz w:val="20"/>
              </w:rPr>
            </w:pPr>
            <w:r>
              <w:rPr>
                <w:sz w:val="20"/>
                <w:szCs w:val="20"/>
              </w:rPr>
              <w:t>Message Authentication Code Failed</w:t>
            </w:r>
          </w:p>
        </w:tc>
      </w:tr>
      <w:tr w:rsidR="00900D9E" w14:paraId="69C2D194" w14:textId="77777777">
        <w:trPr>
          <w:gridAfter w:val="1"/>
          <w:wAfter w:w="331" w:type="dxa"/>
        </w:trPr>
        <w:tc>
          <w:tcPr>
            <w:tcW w:w="3168" w:type="dxa"/>
            <w:gridSpan w:val="4"/>
          </w:tcPr>
          <w:p w14:paraId="5F0A20EC" w14:textId="77777777" w:rsidR="00900D9E" w:rsidRDefault="00900D9E">
            <w:pPr>
              <w:adjustRightInd w:val="0"/>
              <w:ind w:right="144"/>
              <w:rPr>
                <w:sz w:val="20"/>
              </w:rPr>
            </w:pPr>
            <w:r>
              <w:rPr>
                <w:sz w:val="20"/>
                <w:szCs w:val="20"/>
              </w:rPr>
              <w:t xml:space="preserve"> </w:t>
            </w:r>
          </w:p>
        </w:tc>
        <w:tc>
          <w:tcPr>
            <w:tcW w:w="1367" w:type="dxa"/>
          </w:tcPr>
          <w:p w14:paraId="229DDA93" w14:textId="77777777" w:rsidR="00900D9E" w:rsidRDefault="00900D9E">
            <w:pPr>
              <w:adjustRightInd w:val="0"/>
              <w:ind w:right="144"/>
              <w:rPr>
                <w:sz w:val="20"/>
              </w:rPr>
            </w:pPr>
            <w:r>
              <w:rPr>
                <w:sz w:val="20"/>
                <w:szCs w:val="20"/>
              </w:rPr>
              <w:t>19</w:t>
            </w:r>
          </w:p>
        </w:tc>
        <w:tc>
          <w:tcPr>
            <w:tcW w:w="144" w:type="dxa"/>
          </w:tcPr>
          <w:p w14:paraId="1CD6EEE7" w14:textId="77777777" w:rsidR="00900D9E" w:rsidRDefault="00900D9E">
            <w:pPr>
              <w:adjustRightInd w:val="0"/>
              <w:ind w:right="144"/>
              <w:rPr>
                <w:sz w:val="20"/>
              </w:rPr>
            </w:pPr>
            <w:r>
              <w:t> </w:t>
            </w:r>
          </w:p>
        </w:tc>
        <w:tc>
          <w:tcPr>
            <w:tcW w:w="4823" w:type="dxa"/>
            <w:gridSpan w:val="4"/>
          </w:tcPr>
          <w:p w14:paraId="7C97E1EA" w14:textId="77777777" w:rsidR="00900D9E" w:rsidRDefault="00900D9E">
            <w:pPr>
              <w:adjustRightInd w:val="0"/>
              <w:ind w:right="144"/>
              <w:rPr>
                <w:sz w:val="20"/>
              </w:rPr>
            </w:pPr>
            <w:r>
              <w:rPr>
                <w:sz w:val="20"/>
                <w:szCs w:val="20"/>
              </w:rPr>
              <w:t>S1E Security End Segment Missing for S1S Security Start Segment</w:t>
            </w:r>
          </w:p>
        </w:tc>
      </w:tr>
      <w:tr w:rsidR="00900D9E" w14:paraId="4B61FB70" w14:textId="77777777">
        <w:trPr>
          <w:gridAfter w:val="1"/>
          <w:wAfter w:w="331" w:type="dxa"/>
        </w:trPr>
        <w:tc>
          <w:tcPr>
            <w:tcW w:w="3168" w:type="dxa"/>
            <w:gridSpan w:val="4"/>
          </w:tcPr>
          <w:p w14:paraId="71EF1977" w14:textId="77777777" w:rsidR="00900D9E" w:rsidRDefault="00900D9E">
            <w:pPr>
              <w:adjustRightInd w:val="0"/>
              <w:ind w:right="144"/>
              <w:rPr>
                <w:sz w:val="20"/>
              </w:rPr>
            </w:pPr>
            <w:r>
              <w:rPr>
                <w:sz w:val="20"/>
                <w:szCs w:val="20"/>
              </w:rPr>
              <w:t xml:space="preserve"> </w:t>
            </w:r>
          </w:p>
        </w:tc>
        <w:tc>
          <w:tcPr>
            <w:tcW w:w="1367" w:type="dxa"/>
          </w:tcPr>
          <w:p w14:paraId="7CB0F059" w14:textId="77777777" w:rsidR="00900D9E" w:rsidRDefault="00900D9E">
            <w:pPr>
              <w:adjustRightInd w:val="0"/>
              <w:ind w:right="144"/>
              <w:rPr>
                <w:sz w:val="20"/>
              </w:rPr>
            </w:pPr>
            <w:r>
              <w:rPr>
                <w:sz w:val="20"/>
                <w:szCs w:val="20"/>
              </w:rPr>
              <w:t>20</w:t>
            </w:r>
          </w:p>
        </w:tc>
        <w:tc>
          <w:tcPr>
            <w:tcW w:w="144" w:type="dxa"/>
          </w:tcPr>
          <w:p w14:paraId="2B018BEE" w14:textId="77777777" w:rsidR="00900D9E" w:rsidRDefault="00900D9E">
            <w:pPr>
              <w:adjustRightInd w:val="0"/>
              <w:ind w:right="144"/>
              <w:rPr>
                <w:sz w:val="20"/>
              </w:rPr>
            </w:pPr>
            <w:r>
              <w:t> </w:t>
            </w:r>
          </w:p>
        </w:tc>
        <w:tc>
          <w:tcPr>
            <w:tcW w:w="4823" w:type="dxa"/>
            <w:gridSpan w:val="4"/>
          </w:tcPr>
          <w:p w14:paraId="7561FE34" w14:textId="77777777" w:rsidR="00900D9E" w:rsidRDefault="00900D9E">
            <w:pPr>
              <w:adjustRightInd w:val="0"/>
              <w:ind w:right="144"/>
              <w:rPr>
                <w:sz w:val="20"/>
              </w:rPr>
            </w:pPr>
            <w:r>
              <w:rPr>
                <w:sz w:val="20"/>
                <w:szCs w:val="20"/>
              </w:rPr>
              <w:t>S1S Security Start Segment Missing for S1E End Segment</w:t>
            </w:r>
          </w:p>
        </w:tc>
      </w:tr>
      <w:tr w:rsidR="00900D9E" w14:paraId="33D38F00" w14:textId="77777777">
        <w:trPr>
          <w:gridAfter w:val="1"/>
          <w:wAfter w:w="331" w:type="dxa"/>
        </w:trPr>
        <w:tc>
          <w:tcPr>
            <w:tcW w:w="3168" w:type="dxa"/>
            <w:gridSpan w:val="4"/>
          </w:tcPr>
          <w:p w14:paraId="08F7DCEB" w14:textId="77777777" w:rsidR="00900D9E" w:rsidRDefault="00900D9E">
            <w:pPr>
              <w:adjustRightInd w:val="0"/>
              <w:ind w:right="144"/>
              <w:rPr>
                <w:sz w:val="20"/>
              </w:rPr>
            </w:pPr>
            <w:r>
              <w:rPr>
                <w:sz w:val="20"/>
                <w:szCs w:val="20"/>
              </w:rPr>
              <w:t xml:space="preserve"> </w:t>
            </w:r>
          </w:p>
        </w:tc>
        <w:tc>
          <w:tcPr>
            <w:tcW w:w="1367" w:type="dxa"/>
          </w:tcPr>
          <w:p w14:paraId="27E2E60F" w14:textId="77777777" w:rsidR="00900D9E" w:rsidRDefault="00900D9E">
            <w:pPr>
              <w:adjustRightInd w:val="0"/>
              <w:ind w:right="144"/>
              <w:rPr>
                <w:sz w:val="20"/>
              </w:rPr>
            </w:pPr>
            <w:r>
              <w:rPr>
                <w:sz w:val="20"/>
                <w:szCs w:val="20"/>
              </w:rPr>
              <w:t>21</w:t>
            </w:r>
          </w:p>
        </w:tc>
        <w:tc>
          <w:tcPr>
            <w:tcW w:w="144" w:type="dxa"/>
          </w:tcPr>
          <w:p w14:paraId="46A09A40" w14:textId="77777777" w:rsidR="00900D9E" w:rsidRDefault="00900D9E">
            <w:pPr>
              <w:adjustRightInd w:val="0"/>
              <w:ind w:right="144"/>
              <w:rPr>
                <w:sz w:val="20"/>
              </w:rPr>
            </w:pPr>
            <w:r>
              <w:t> </w:t>
            </w:r>
          </w:p>
        </w:tc>
        <w:tc>
          <w:tcPr>
            <w:tcW w:w="4823" w:type="dxa"/>
            <w:gridSpan w:val="4"/>
          </w:tcPr>
          <w:p w14:paraId="1A4A6A0F" w14:textId="77777777" w:rsidR="00900D9E" w:rsidRDefault="00900D9E">
            <w:pPr>
              <w:adjustRightInd w:val="0"/>
              <w:ind w:right="144"/>
              <w:rPr>
                <w:sz w:val="20"/>
              </w:rPr>
            </w:pPr>
            <w:r>
              <w:rPr>
                <w:sz w:val="20"/>
                <w:szCs w:val="20"/>
              </w:rPr>
              <w:t>S2E Security End Segment Missing for S2S Security Start Segment</w:t>
            </w:r>
          </w:p>
        </w:tc>
      </w:tr>
      <w:tr w:rsidR="00900D9E" w14:paraId="331633DB" w14:textId="77777777">
        <w:trPr>
          <w:gridAfter w:val="1"/>
          <w:wAfter w:w="331" w:type="dxa"/>
        </w:trPr>
        <w:tc>
          <w:tcPr>
            <w:tcW w:w="3168" w:type="dxa"/>
            <w:gridSpan w:val="4"/>
          </w:tcPr>
          <w:p w14:paraId="5621CCC3" w14:textId="77777777" w:rsidR="00900D9E" w:rsidRDefault="00900D9E">
            <w:pPr>
              <w:adjustRightInd w:val="0"/>
              <w:ind w:right="144"/>
              <w:rPr>
                <w:sz w:val="20"/>
              </w:rPr>
            </w:pPr>
            <w:r>
              <w:rPr>
                <w:sz w:val="20"/>
                <w:szCs w:val="20"/>
              </w:rPr>
              <w:t xml:space="preserve"> </w:t>
            </w:r>
          </w:p>
        </w:tc>
        <w:tc>
          <w:tcPr>
            <w:tcW w:w="1367" w:type="dxa"/>
          </w:tcPr>
          <w:p w14:paraId="69B945E8" w14:textId="77777777" w:rsidR="00900D9E" w:rsidRDefault="00900D9E">
            <w:pPr>
              <w:adjustRightInd w:val="0"/>
              <w:ind w:right="144"/>
              <w:rPr>
                <w:sz w:val="20"/>
              </w:rPr>
            </w:pPr>
            <w:r>
              <w:rPr>
                <w:sz w:val="20"/>
                <w:szCs w:val="20"/>
              </w:rPr>
              <w:t>22</w:t>
            </w:r>
          </w:p>
        </w:tc>
        <w:tc>
          <w:tcPr>
            <w:tcW w:w="144" w:type="dxa"/>
          </w:tcPr>
          <w:p w14:paraId="03BBB2CC" w14:textId="77777777" w:rsidR="00900D9E" w:rsidRDefault="00900D9E">
            <w:pPr>
              <w:adjustRightInd w:val="0"/>
              <w:ind w:right="144"/>
              <w:rPr>
                <w:sz w:val="20"/>
              </w:rPr>
            </w:pPr>
            <w:r>
              <w:t> </w:t>
            </w:r>
          </w:p>
        </w:tc>
        <w:tc>
          <w:tcPr>
            <w:tcW w:w="4823" w:type="dxa"/>
            <w:gridSpan w:val="4"/>
          </w:tcPr>
          <w:p w14:paraId="52C6E399" w14:textId="77777777" w:rsidR="00900D9E" w:rsidRDefault="00900D9E">
            <w:pPr>
              <w:adjustRightInd w:val="0"/>
              <w:ind w:right="144"/>
              <w:rPr>
                <w:sz w:val="20"/>
              </w:rPr>
            </w:pPr>
            <w:r>
              <w:rPr>
                <w:sz w:val="20"/>
                <w:szCs w:val="20"/>
              </w:rPr>
              <w:t>S2S Security Start Segment Missing for S2E Security End Segment</w:t>
            </w:r>
          </w:p>
        </w:tc>
      </w:tr>
      <w:tr w:rsidR="00900D9E" w14:paraId="77E0352E" w14:textId="77777777">
        <w:trPr>
          <w:gridAfter w:val="1"/>
          <w:wAfter w:w="331" w:type="dxa"/>
        </w:trPr>
        <w:tc>
          <w:tcPr>
            <w:tcW w:w="3168" w:type="dxa"/>
            <w:gridSpan w:val="4"/>
          </w:tcPr>
          <w:p w14:paraId="75D03923" w14:textId="77777777" w:rsidR="00900D9E" w:rsidRDefault="00900D9E">
            <w:pPr>
              <w:adjustRightInd w:val="0"/>
              <w:ind w:right="144"/>
              <w:rPr>
                <w:sz w:val="20"/>
              </w:rPr>
            </w:pPr>
            <w:r>
              <w:rPr>
                <w:sz w:val="20"/>
                <w:szCs w:val="20"/>
              </w:rPr>
              <w:t xml:space="preserve"> </w:t>
            </w:r>
          </w:p>
        </w:tc>
        <w:tc>
          <w:tcPr>
            <w:tcW w:w="1367" w:type="dxa"/>
          </w:tcPr>
          <w:p w14:paraId="502CF916" w14:textId="77777777" w:rsidR="00900D9E" w:rsidRDefault="00900D9E">
            <w:pPr>
              <w:adjustRightInd w:val="0"/>
              <w:ind w:right="144"/>
              <w:rPr>
                <w:sz w:val="20"/>
              </w:rPr>
            </w:pPr>
            <w:r>
              <w:rPr>
                <w:sz w:val="20"/>
                <w:szCs w:val="20"/>
              </w:rPr>
              <w:t>23</w:t>
            </w:r>
          </w:p>
        </w:tc>
        <w:tc>
          <w:tcPr>
            <w:tcW w:w="144" w:type="dxa"/>
          </w:tcPr>
          <w:p w14:paraId="685CA71E" w14:textId="77777777" w:rsidR="00900D9E" w:rsidRDefault="00900D9E">
            <w:pPr>
              <w:adjustRightInd w:val="0"/>
              <w:ind w:right="144"/>
              <w:rPr>
                <w:sz w:val="20"/>
              </w:rPr>
            </w:pPr>
            <w:r>
              <w:t> </w:t>
            </w:r>
          </w:p>
        </w:tc>
        <w:tc>
          <w:tcPr>
            <w:tcW w:w="4823" w:type="dxa"/>
            <w:gridSpan w:val="4"/>
          </w:tcPr>
          <w:p w14:paraId="458419D7" w14:textId="77777777" w:rsidR="00900D9E" w:rsidRDefault="00900D9E">
            <w:pPr>
              <w:adjustRightInd w:val="0"/>
              <w:ind w:right="144"/>
              <w:rPr>
                <w:sz w:val="20"/>
              </w:rPr>
            </w:pPr>
            <w:r>
              <w:rPr>
                <w:sz w:val="20"/>
                <w:szCs w:val="20"/>
              </w:rPr>
              <w:t>S3E Security End Segment Missing for S3S Security Start Segment</w:t>
            </w:r>
          </w:p>
        </w:tc>
      </w:tr>
      <w:tr w:rsidR="00900D9E" w14:paraId="0921CD29" w14:textId="77777777">
        <w:trPr>
          <w:gridAfter w:val="1"/>
          <w:wAfter w:w="331" w:type="dxa"/>
        </w:trPr>
        <w:tc>
          <w:tcPr>
            <w:tcW w:w="3168" w:type="dxa"/>
            <w:gridSpan w:val="4"/>
          </w:tcPr>
          <w:p w14:paraId="6F650B03" w14:textId="77777777" w:rsidR="00900D9E" w:rsidRDefault="00900D9E">
            <w:pPr>
              <w:adjustRightInd w:val="0"/>
              <w:ind w:right="144"/>
              <w:rPr>
                <w:sz w:val="20"/>
              </w:rPr>
            </w:pPr>
            <w:r>
              <w:rPr>
                <w:sz w:val="20"/>
                <w:szCs w:val="20"/>
              </w:rPr>
              <w:t xml:space="preserve"> </w:t>
            </w:r>
          </w:p>
        </w:tc>
        <w:tc>
          <w:tcPr>
            <w:tcW w:w="1367" w:type="dxa"/>
          </w:tcPr>
          <w:p w14:paraId="1264621C" w14:textId="77777777" w:rsidR="00900D9E" w:rsidRDefault="00900D9E">
            <w:pPr>
              <w:adjustRightInd w:val="0"/>
              <w:ind w:right="144"/>
              <w:rPr>
                <w:sz w:val="20"/>
              </w:rPr>
            </w:pPr>
            <w:r>
              <w:rPr>
                <w:sz w:val="20"/>
                <w:szCs w:val="20"/>
              </w:rPr>
              <w:t>24</w:t>
            </w:r>
          </w:p>
        </w:tc>
        <w:tc>
          <w:tcPr>
            <w:tcW w:w="144" w:type="dxa"/>
          </w:tcPr>
          <w:p w14:paraId="301494EE" w14:textId="77777777" w:rsidR="00900D9E" w:rsidRDefault="00900D9E">
            <w:pPr>
              <w:adjustRightInd w:val="0"/>
              <w:ind w:right="144"/>
              <w:rPr>
                <w:sz w:val="20"/>
              </w:rPr>
            </w:pPr>
            <w:r>
              <w:t> </w:t>
            </w:r>
          </w:p>
        </w:tc>
        <w:tc>
          <w:tcPr>
            <w:tcW w:w="4823" w:type="dxa"/>
            <w:gridSpan w:val="4"/>
          </w:tcPr>
          <w:p w14:paraId="20A23040" w14:textId="77777777" w:rsidR="00900D9E" w:rsidRDefault="00900D9E">
            <w:pPr>
              <w:adjustRightInd w:val="0"/>
              <w:ind w:right="144"/>
              <w:rPr>
                <w:sz w:val="20"/>
              </w:rPr>
            </w:pPr>
            <w:r>
              <w:rPr>
                <w:sz w:val="20"/>
                <w:szCs w:val="20"/>
              </w:rPr>
              <w:t>S3S Security Start Segment Missing for S3E End Segment</w:t>
            </w:r>
          </w:p>
        </w:tc>
      </w:tr>
      <w:tr w:rsidR="00900D9E" w14:paraId="3BAD2013" w14:textId="77777777">
        <w:trPr>
          <w:gridAfter w:val="1"/>
          <w:wAfter w:w="331" w:type="dxa"/>
        </w:trPr>
        <w:tc>
          <w:tcPr>
            <w:tcW w:w="3168" w:type="dxa"/>
            <w:gridSpan w:val="4"/>
          </w:tcPr>
          <w:p w14:paraId="70C8636D" w14:textId="77777777" w:rsidR="00900D9E" w:rsidRDefault="00900D9E">
            <w:pPr>
              <w:adjustRightInd w:val="0"/>
              <w:ind w:right="144"/>
              <w:rPr>
                <w:sz w:val="20"/>
              </w:rPr>
            </w:pPr>
            <w:r>
              <w:rPr>
                <w:sz w:val="20"/>
                <w:szCs w:val="20"/>
              </w:rPr>
              <w:t xml:space="preserve"> </w:t>
            </w:r>
          </w:p>
        </w:tc>
        <w:tc>
          <w:tcPr>
            <w:tcW w:w="1367" w:type="dxa"/>
          </w:tcPr>
          <w:p w14:paraId="529B3C04" w14:textId="77777777" w:rsidR="00900D9E" w:rsidRDefault="00900D9E">
            <w:pPr>
              <w:adjustRightInd w:val="0"/>
              <w:ind w:right="144"/>
              <w:rPr>
                <w:sz w:val="20"/>
              </w:rPr>
            </w:pPr>
            <w:r>
              <w:rPr>
                <w:sz w:val="20"/>
                <w:szCs w:val="20"/>
              </w:rPr>
              <w:t>25</w:t>
            </w:r>
          </w:p>
        </w:tc>
        <w:tc>
          <w:tcPr>
            <w:tcW w:w="144" w:type="dxa"/>
          </w:tcPr>
          <w:p w14:paraId="285A4331" w14:textId="77777777" w:rsidR="00900D9E" w:rsidRDefault="00900D9E">
            <w:pPr>
              <w:adjustRightInd w:val="0"/>
              <w:ind w:right="144"/>
              <w:rPr>
                <w:sz w:val="20"/>
              </w:rPr>
            </w:pPr>
            <w:r>
              <w:t> </w:t>
            </w:r>
          </w:p>
        </w:tc>
        <w:tc>
          <w:tcPr>
            <w:tcW w:w="4823" w:type="dxa"/>
            <w:gridSpan w:val="4"/>
          </w:tcPr>
          <w:p w14:paraId="29D06B32" w14:textId="77777777" w:rsidR="00900D9E" w:rsidRDefault="00900D9E">
            <w:pPr>
              <w:adjustRightInd w:val="0"/>
              <w:ind w:right="144"/>
              <w:rPr>
                <w:sz w:val="20"/>
              </w:rPr>
            </w:pPr>
            <w:r>
              <w:rPr>
                <w:sz w:val="20"/>
                <w:szCs w:val="20"/>
              </w:rPr>
              <w:t>S4E Security End Segment Missing for S4S Security Start Segment</w:t>
            </w:r>
          </w:p>
        </w:tc>
      </w:tr>
      <w:tr w:rsidR="00900D9E" w14:paraId="58D50D73" w14:textId="77777777">
        <w:trPr>
          <w:gridAfter w:val="1"/>
          <w:wAfter w:w="331" w:type="dxa"/>
        </w:trPr>
        <w:tc>
          <w:tcPr>
            <w:tcW w:w="3168" w:type="dxa"/>
            <w:gridSpan w:val="4"/>
          </w:tcPr>
          <w:p w14:paraId="7BB45A9B" w14:textId="77777777" w:rsidR="00900D9E" w:rsidRDefault="00900D9E">
            <w:pPr>
              <w:adjustRightInd w:val="0"/>
              <w:ind w:right="144"/>
              <w:rPr>
                <w:sz w:val="20"/>
              </w:rPr>
            </w:pPr>
            <w:r>
              <w:rPr>
                <w:sz w:val="20"/>
                <w:szCs w:val="20"/>
              </w:rPr>
              <w:t xml:space="preserve"> </w:t>
            </w:r>
          </w:p>
        </w:tc>
        <w:tc>
          <w:tcPr>
            <w:tcW w:w="1367" w:type="dxa"/>
          </w:tcPr>
          <w:p w14:paraId="5104E71E" w14:textId="77777777" w:rsidR="00900D9E" w:rsidRDefault="00900D9E">
            <w:pPr>
              <w:adjustRightInd w:val="0"/>
              <w:ind w:right="144"/>
              <w:rPr>
                <w:sz w:val="20"/>
              </w:rPr>
            </w:pPr>
            <w:r>
              <w:rPr>
                <w:sz w:val="20"/>
                <w:szCs w:val="20"/>
              </w:rPr>
              <w:t>26</w:t>
            </w:r>
          </w:p>
        </w:tc>
        <w:tc>
          <w:tcPr>
            <w:tcW w:w="144" w:type="dxa"/>
          </w:tcPr>
          <w:p w14:paraId="442338A6" w14:textId="77777777" w:rsidR="00900D9E" w:rsidRDefault="00900D9E">
            <w:pPr>
              <w:adjustRightInd w:val="0"/>
              <w:ind w:right="144"/>
              <w:rPr>
                <w:sz w:val="20"/>
              </w:rPr>
            </w:pPr>
            <w:r>
              <w:t> </w:t>
            </w:r>
          </w:p>
        </w:tc>
        <w:tc>
          <w:tcPr>
            <w:tcW w:w="4823" w:type="dxa"/>
            <w:gridSpan w:val="4"/>
          </w:tcPr>
          <w:p w14:paraId="16410E7A" w14:textId="77777777" w:rsidR="00900D9E" w:rsidRDefault="00900D9E">
            <w:pPr>
              <w:adjustRightInd w:val="0"/>
              <w:ind w:right="144"/>
              <w:rPr>
                <w:sz w:val="20"/>
              </w:rPr>
            </w:pPr>
            <w:r>
              <w:rPr>
                <w:sz w:val="20"/>
                <w:szCs w:val="20"/>
              </w:rPr>
              <w:t>S4S Security Start Segment Missing for S4E Security End Segment</w:t>
            </w:r>
          </w:p>
        </w:tc>
      </w:tr>
      <w:tr w:rsidR="00900D9E" w14:paraId="6B602897" w14:textId="77777777">
        <w:tc>
          <w:tcPr>
            <w:tcW w:w="1007" w:type="dxa"/>
          </w:tcPr>
          <w:p w14:paraId="0071D849" w14:textId="77777777" w:rsidR="00900D9E" w:rsidRDefault="00900D9E">
            <w:pPr>
              <w:adjustRightInd w:val="0"/>
              <w:ind w:right="144"/>
              <w:rPr>
                <w:sz w:val="20"/>
              </w:rPr>
            </w:pPr>
            <w:r>
              <w:t> </w:t>
            </w:r>
          </w:p>
        </w:tc>
        <w:tc>
          <w:tcPr>
            <w:tcW w:w="1080" w:type="dxa"/>
          </w:tcPr>
          <w:p w14:paraId="2A832464" w14:textId="77777777" w:rsidR="00900D9E" w:rsidRDefault="00900D9E">
            <w:pPr>
              <w:adjustRightInd w:val="0"/>
              <w:ind w:right="144"/>
              <w:jc w:val="center"/>
              <w:rPr>
                <w:sz w:val="20"/>
              </w:rPr>
            </w:pPr>
            <w:r>
              <w:rPr>
                <w:b/>
                <w:bCs/>
                <w:sz w:val="20"/>
                <w:szCs w:val="20"/>
              </w:rPr>
              <w:t>AK906</w:t>
            </w:r>
          </w:p>
        </w:tc>
        <w:tc>
          <w:tcPr>
            <w:tcW w:w="892" w:type="dxa"/>
          </w:tcPr>
          <w:p w14:paraId="0417C8D4" w14:textId="77777777" w:rsidR="00900D9E" w:rsidRDefault="00900D9E">
            <w:pPr>
              <w:adjustRightInd w:val="0"/>
              <w:ind w:right="144"/>
              <w:jc w:val="center"/>
              <w:rPr>
                <w:sz w:val="20"/>
              </w:rPr>
            </w:pPr>
            <w:r>
              <w:rPr>
                <w:b/>
                <w:bCs/>
                <w:sz w:val="20"/>
                <w:szCs w:val="20"/>
              </w:rPr>
              <w:t>716</w:t>
            </w:r>
          </w:p>
        </w:tc>
        <w:tc>
          <w:tcPr>
            <w:tcW w:w="4968" w:type="dxa"/>
            <w:gridSpan w:val="4"/>
          </w:tcPr>
          <w:p w14:paraId="1F802A59" w14:textId="77777777" w:rsidR="00900D9E" w:rsidRDefault="00900D9E">
            <w:pPr>
              <w:adjustRightInd w:val="0"/>
              <w:ind w:right="144"/>
              <w:rPr>
                <w:sz w:val="20"/>
              </w:rPr>
            </w:pPr>
            <w:r>
              <w:rPr>
                <w:b/>
                <w:bCs/>
                <w:sz w:val="20"/>
                <w:szCs w:val="20"/>
              </w:rPr>
              <w:t>Functional Group Syntax Error Code</w:t>
            </w:r>
          </w:p>
        </w:tc>
        <w:tc>
          <w:tcPr>
            <w:tcW w:w="432" w:type="dxa"/>
          </w:tcPr>
          <w:p w14:paraId="12E55271" w14:textId="77777777" w:rsidR="00900D9E" w:rsidRDefault="00900D9E">
            <w:pPr>
              <w:adjustRightInd w:val="0"/>
              <w:ind w:right="144"/>
              <w:jc w:val="center"/>
              <w:rPr>
                <w:sz w:val="20"/>
              </w:rPr>
            </w:pPr>
            <w:r>
              <w:rPr>
                <w:b/>
                <w:bCs/>
                <w:sz w:val="20"/>
                <w:szCs w:val="20"/>
              </w:rPr>
              <w:t>O</w:t>
            </w:r>
          </w:p>
        </w:tc>
        <w:tc>
          <w:tcPr>
            <w:tcW w:w="144" w:type="dxa"/>
          </w:tcPr>
          <w:p w14:paraId="02987A6E" w14:textId="77777777" w:rsidR="00900D9E" w:rsidRDefault="00900D9E">
            <w:pPr>
              <w:adjustRightInd w:val="0"/>
              <w:ind w:right="144"/>
              <w:jc w:val="center"/>
              <w:rPr>
                <w:sz w:val="20"/>
              </w:rPr>
            </w:pPr>
            <w:r>
              <w:t> </w:t>
            </w:r>
          </w:p>
        </w:tc>
        <w:tc>
          <w:tcPr>
            <w:tcW w:w="1440" w:type="dxa"/>
            <w:gridSpan w:val="2"/>
          </w:tcPr>
          <w:p w14:paraId="2E9D80BA" w14:textId="77777777" w:rsidR="00900D9E" w:rsidRDefault="00900D9E">
            <w:pPr>
              <w:adjustRightInd w:val="0"/>
              <w:ind w:right="144"/>
              <w:rPr>
                <w:sz w:val="20"/>
              </w:rPr>
            </w:pPr>
            <w:r>
              <w:rPr>
                <w:b/>
                <w:bCs/>
                <w:sz w:val="20"/>
                <w:szCs w:val="20"/>
              </w:rPr>
              <w:t>ID 1/3</w:t>
            </w:r>
          </w:p>
        </w:tc>
      </w:tr>
      <w:tr w:rsidR="00900D9E" w14:paraId="737C595E" w14:textId="77777777">
        <w:trPr>
          <w:gridAfter w:val="1"/>
          <w:wAfter w:w="330" w:type="dxa"/>
        </w:trPr>
        <w:tc>
          <w:tcPr>
            <w:tcW w:w="2980" w:type="dxa"/>
            <w:gridSpan w:val="3"/>
          </w:tcPr>
          <w:p w14:paraId="630206DA" w14:textId="77777777" w:rsidR="00900D9E" w:rsidRDefault="00900D9E">
            <w:pPr>
              <w:adjustRightInd w:val="0"/>
              <w:ind w:right="144"/>
              <w:rPr>
                <w:sz w:val="20"/>
              </w:rPr>
            </w:pPr>
            <w:r>
              <w:t> </w:t>
            </w:r>
          </w:p>
        </w:tc>
        <w:tc>
          <w:tcPr>
            <w:tcW w:w="6523" w:type="dxa"/>
            <w:gridSpan w:val="7"/>
          </w:tcPr>
          <w:p w14:paraId="5FCDC145" w14:textId="77777777" w:rsidR="00900D9E" w:rsidRDefault="00900D9E">
            <w:pPr>
              <w:adjustRightInd w:val="0"/>
              <w:ind w:right="144"/>
              <w:rPr>
                <w:sz w:val="20"/>
              </w:rPr>
            </w:pPr>
            <w:r>
              <w:rPr>
                <w:sz w:val="20"/>
                <w:szCs w:val="20"/>
              </w:rPr>
              <w:t>Code indicating error found based on the syntax editing of the functional group header and/or trailer</w:t>
            </w:r>
          </w:p>
        </w:tc>
      </w:tr>
      <w:tr w:rsidR="00900D9E" w14:paraId="34C0C1AD" w14:textId="77777777">
        <w:trPr>
          <w:gridAfter w:val="1"/>
          <w:wAfter w:w="331" w:type="dxa"/>
        </w:trPr>
        <w:tc>
          <w:tcPr>
            <w:tcW w:w="3168" w:type="dxa"/>
            <w:gridSpan w:val="4"/>
          </w:tcPr>
          <w:p w14:paraId="047D5B2C" w14:textId="77777777" w:rsidR="00900D9E" w:rsidRDefault="00900D9E">
            <w:pPr>
              <w:adjustRightInd w:val="0"/>
              <w:ind w:right="144"/>
              <w:rPr>
                <w:sz w:val="20"/>
              </w:rPr>
            </w:pPr>
            <w:r>
              <w:rPr>
                <w:sz w:val="20"/>
                <w:szCs w:val="20"/>
              </w:rPr>
              <w:t xml:space="preserve"> </w:t>
            </w:r>
          </w:p>
        </w:tc>
        <w:tc>
          <w:tcPr>
            <w:tcW w:w="1367" w:type="dxa"/>
          </w:tcPr>
          <w:p w14:paraId="581F4960" w14:textId="77777777" w:rsidR="00900D9E" w:rsidRDefault="00900D9E">
            <w:pPr>
              <w:adjustRightInd w:val="0"/>
              <w:ind w:right="144"/>
              <w:rPr>
                <w:sz w:val="20"/>
              </w:rPr>
            </w:pPr>
            <w:r>
              <w:rPr>
                <w:sz w:val="20"/>
                <w:szCs w:val="20"/>
              </w:rPr>
              <w:t>1</w:t>
            </w:r>
          </w:p>
        </w:tc>
        <w:tc>
          <w:tcPr>
            <w:tcW w:w="144" w:type="dxa"/>
          </w:tcPr>
          <w:p w14:paraId="434ED007" w14:textId="77777777" w:rsidR="00900D9E" w:rsidRDefault="00900D9E">
            <w:pPr>
              <w:adjustRightInd w:val="0"/>
              <w:ind w:right="144"/>
              <w:rPr>
                <w:sz w:val="20"/>
              </w:rPr>
            </w:pPr>
            <w:r>
              <w:t> </w:t>
            </w:r>
          </w:p>
        </w:tc>
        <w:tc>
          <w:tcPr>
            <w:tcW w:w="4823" w:type="dxa"/>
            <w:gridSpan w:val="4"/>
          </w:tcPr>
          <w:p w14:paraId="418F6274" w14:textId="77777777" w:rsidR="00900D9E" w:rsidRDefault="00900D9E">
            <w:pPr>
              <w:adjustRightInd w:val="0"/>
              <w:ind w:right="144"/>
              <w:rPr>
                <w:sz w:val="20"/>
              </w:rPr>
            </w:pPr>
            <w:r>
              <w:rPr>
                <w:sz w:val="20"/>
                <w:szCs w:val="20"/>
              </w:rPr>
              <w:t>Functional Group Not Supported</w:t>
            </w:r>
          </w:p>
        </w:tc>
      </w:tr>
      <w:tr w:rsidR="00900D9E" w14:paraId="58626E9A" w14:textId="77777777">
        <w:trPr>
          <w:gridAfter w:val="1"/>
          <w:wAfter w:w="331" w:type="dxa"/>
        </w:trPr>
        <w:tc>
          <w:tcPr>
            <w:tcW w:w="3168" w:type="dxa"/>
            <w:gridSpan w:val="4"/>
          </w:tcPr>
          <w:p w14:paraId="61D2D2E7" w14:textId="77777777" w:rsidR="00900D9E" w:rsidRDefault="00900D9E">
            <w:pPr>
              <w:adjustRightInd w:val="0"/>
              <w:ind w:right="144"/>
              <w:rPr>
                <w:sz w:val="20"/>
              </w:rPr>
            </w:pPr>
            <w:r>
              <w:rPr>
                <w:sz w:val="20"/>
                <w:szCs w:val="20"/>
              </w:rPr>
              <w:t xml:space="preserve"> </w:t>
            </w:r>
          </w:p>
        </w:tc>
        <w:tc>
          <w:tcPr>
            <w:tcW w:w="1367" w:type="dxa"/>
          </w:tcPr>
          <w:p w14:paraId="6FF1C593" w14:textId="77777777" w:rsidR="00900D9E" w:rsidRDefault="00900D9E">
            <w:pPr>
              <w:adjustRightInd w:val="0"/>
              <w:ind w:right="144"/>
              <w:rPr>
                <w:sz w:val="20"/>
              </w:rPr>
            </w:pPr>
            <w:r>
              <w:rPr>
                <w:sz w:val="20"/>
                <w:szCs w:val="20"/>
              </w:rPr>
              <w:t>2</w:t>
            </w:r>
          </w:p>
        </w:tc>
        <w:tc>
          <w:tcPr>
            <w:tcW w:w="144" w:type="dxa"/>
          </w:tcPr>
          <w:p w14:paraId="29359A8E" w14:textId="77777777" w:rsidR="00900D9E" w:rsidRDefault="00900D9E">
            <w:pPr>
              <w:adjustRightInd w:val="0"/>
              <w:ind w:right="144"/>
              <w:rPr>
                <w:sz w:val="20"/>
              </w:rPr>
            </w:pPr>
            <w:r>
              <w:t> </w:t>
            </w:r>
          </w:p>
        </w:tc>
        <w:tc>
          <w:tcPr>
            <w:tcW w:w="4823" w:type="dxa"/>
            <w:gridSpan w:val="4"/>
          </w:tcPr>
          <w:p w14:paraId="087700B2" w14:textId="77777777" w:rsidR="00900D9E" w:rsidRDefault="00900D9E">
            <w:pPr>
              <w:adjustRightInd w:val="0"/>
              <w:ind w:right="144"/>
              <w:rPr>
                <w:sz w:val="20"/>
              </w:rPr>
            </w:pPr>
            <w:r>
              <w:rPr>
                <w:sz w:val="20"/>
                <w:szCs w:val="20"/>
              </w:rPr>
              <w:t>Functional Group Version Not Supported</w:t>
            </w:r>
          </w:p>
        </w:tc>
      </w:tr>
      <w:tr w:rsidR="00900D9E" w14:paraId="009CB727" w14:textId="77777777">
        <w:trPr>
          <w:gridAfter w:val="1"/>
          <w:wAfter w:w="331" w:type="dxa"/>
        </w:trPr>
        <w:tc>
          <w:tcPr>
            <w:tcW w:w="3168" w:type="dxa"/>
            <w:gridSpan w:val="4"/>
          </w:tcPr>
          <w:p w14:paraId="5339DDCA" w14:textId="77777777" w:rsidR="00900D9E" w:rsidRDefault="00900D9E">
            <w:pPr>
              <w:adjustRightInd w:val="0"/>
              <w:ind w:right="144"/>
              <w:rPr>
                <w:sz w:val="20"/>
              </w:rPr>
            </w:pPr>
            <w:r>
              <w:rPr>
                <w:sz w:val="20"/>
                <w:szCs w:val="20"/>
              </w:rPr>
              <w:t xml:space="preserve"> </w:t>
            </w:r>
          </w:p>
        </w:tc>
        <w:tc>
          <w:tcPr>
            <w:tcW w:w="1367" w:type="dxa"/>
          </w:tcPr>
          <w:p w14:paraId="6DFE7209" w14:textId="77777777" w:rsidR="00900D9E" w:rsidRDefault="00900D9E">
            <w:pPr>
              <w:adjustRightInd w:val="0"/>
              <w:ind w:right="144"/>
              <w:rPr>
                <w:sz w:val="20"/>
              </w:rPr>
            </w:pPr>
            <w:r>
              <w:rPr>
                <w:sz w:val="20"/>
                <w:szCs w:val="20"/>
              </w:rPr>
              <w:t>3</w:t>
            </w:r>
          </w:p>
        </w:tc>
        <w:tc>
          <w:tcPr>
            <w:tcW w:w="144" w:type="dxa"/>
          </w:tcPr>
          <w:p w14:paraId="5569B370" w14:textId="77777777" w:rsidR="00900D9E" w:rsidRDefault="00900D9E">
            <w:pPr>
              <w:adjustRightInd w:val="0"/>
              <w:ind w:right="144"/>
              <w:rPr>
                <w:sz w:val="20"/>
              </w:rPr>
            </w:pPr>
            <w:r>
              <w:t> </w:t>
            </w:r>
          </w:p>
        </w:tc>
        <w:tc>
          <w:tcPr>
            <w:tcW w:w="4823" w:type="dxa"/>
            <w:gridSpan w:val="4"/>
          </w:tcPr>
          <w:p w14:paraId="5315A661" w14:textId="77777777" w:rsidR="00900D9E" w:rsidRDefault="00900D9E">
            <w:pPr>
              <w:adjustRightInd w:val="0"/>
              <w:ind w:right="144"/>
              <w:rPr>
                <w:sz w:val="20"/>
              </w:rPr>
            </w:pPr>
            <w:r>
              <w:rPr>
                <w:sz w:val="20"/>
                <w:szCs w:val="20"/>
              </w:rPr>
              <w:t>Functional Group Trailer Missing</w:t>
            </w:r>
          </w:p>
        </w:tc>
      </w:tr>
      <w:tr w:rsidR="00900D9E" w14:paraId="77A3AE17" w14:textId="77777777">
        <w:trPr>
          <w:gridAfter w:val="1"/>
          <w:wAfter w:w="331" w:type="dxa"/>
        </w:trPr>
        <w:tc>
          <w:tcPr>
            <w:tcW w:w="3168" w:type="dxa"/>
            <w:gridSpan w:val="4"/>
          </w:tcPr>
          <w:p w14:paraId="172AF377" w14:textId="77777777" w:rsidR="00900D9E" w:rsidRDefault="00900D9E">
            <w:pPr>
              <w:adjustRightInd w:val="0"/>
              <w:ind w:right="144"/>
              <w:rPr>
                <w:sz w:val="20"/>
              </w:rPr>
            </w:pPr>
            <w:r>
              <w:rPr>
                <w:sz w:val="20"/>
                <w:szCs w:val="20"/>
              </w:rPr>
              <w:t xml:space="preserve"> </w:t>
            </w:r>
          </w:p>
        </w:tc>
        <w:tc>
          <w:tcPr>
            <w:tcW w:w="1367" w:type="dxa"/>
          </w:tcPr>
          <w:p w14:paraId="65CADAB8" w14:textId="77777777" w:rsidR="00900D9E" w:rsidRDefault="00900D9E">
            <w:pPr>
              <w:adjustRightInd w:val="0"/>
              <w:ind w:right="144"/>
              <w:rPr>
                <w:sz w:val="20"/>
              </w:rPr>
            </w:pPr>
            <w:r>
              <w:rPr>
                <w:sz w:val="20"/>
                <w:szCs w:val="20"/>
              </w:rPr>
              <w:t>4</w:t>
            </w:r>
          </w:p>
        </w:tc>
        <w:tc>
          <w:tcPr>
            <w:tcW w:w="144" w:type="dxa"/>
          </w:tcPr>
          <w:p w14:paraId="3235BCEB" w14:textId="77777777" w:rsidR="00900D9E" w:rsidRDefault="00900D9E">
            <w:pPr>
              <w:adjustRightInd w:val="0"/>
              <w:ind w:right="144"/>
              <w:rPr>
                <w:sz w:val="20"/>
              </w:rPr>
            </w:pPr>
            <w:r>
              <w:t> </w:t>
            </w:r>
          </w:p>
        </w:tc>
        <w:tc>
          <w:tcPr>
            <w:tcW w:w="4823" w:type="dxa"/>
            <w:gridSpan w:val="4"/>
          </w:tcPr>
          <w:p w14:paraId="529D4D1A" w14:textId="77777777" w:rsidR="00900D9E" w:rsidRDefault="00900D9E">
            <w:pPr>
              <w:adjustRightInd w:val="0"/>
              <w:ind w:right="144"/>
              <w:rPr>
                <w:sz w:val="20"/>
              </w:rPr>
            </w:pPr>
            <w:r>
              <w:rPr>
                <w:sz w:val="20"/>
                <w:szCs w:val="20"/>
              </w:rPr>
              <w:t>Group Control Number in the Functional Group Header and Trailer Do Not Agree</w:t>
            </w:r>
          </w:p>
        </w:tc>
      </w:tr>
      <w:tr w:rsidR="00900D9E" w14:paraId="362C0175" w14:textId="77777777">
        <w:trPr>
          <w:gridAfter w:val="1"/>
          <w:wAfter w:w="331" w:type="dxa"/>
        </w:trPr>
        <w:tc>
          <w:tcPr>
            <w:tcW w:w="3168" w:type="dxa"/>
            <w:gridSpan w:val="4"/>
          </w:tcPr>
          <w:p w14:paraId="5D5AABC7" w14:textId="77777777" w:rsidR="00900D9E" w:rsidRDefault="00900D9E">
            <w:pPr>
              <w:adjustRightInd w:val="0"/>
              <w:ind w:right="144"/>
              <w:rPr>
                <w:sz w:val="20"/>
              </w:rPr>
            </w:pPr>
            <w:r>
              <w:rPr>
                <w:sz w:val="20"/>
                <w:szCs w:val="20"/>
              </w:rPr>
              <w:t xml:space="preserve"> </w:t>
            </w:r>
          </w:p>
        </w:tc>
        <w:tc>
          <w:tcPr>
            <w:tcW w:w="1367" w:type="dxa"/>
          </w:tcPr>
          <w:p w14:paraId="7A7CE235" w14:textId="77777777" w:rsidR="00900D9E" w:rsidRDefault="00900D9E">
            <w:pPr>
              <w:adjustRightInd w:val="0"/>
              <w:ind w:right="144"/>
              <w:rPr>
                <w:sz w:val="20"/>
              </w:rPr>
            </w:pPr>
            <w:r>
              <w:rPr>
                <w:sz w:val="20"/>
                <w:szCs w:val="20"/>
              </w:rPr>
              <w:t>5</w:t>
            </w:r>
          </w:p>
        </w:tc>
        <w:tc>
          <w:tcPr>
            <w:tcW w:w="144" w:type="dxa"/>
          </w:tcPr>
          <w:p w14:paraId="23FF0131" w14:textId="77777777" w:rsidR="00900D9E" w:rsidRDefault="00900D9E">
            <w:pPr>
              <w:adjustRightInd w:val="0"/>
              <w:ind w:right="144"/>
              <w:rPr>
                <w:sz w:val="20"/>
              </w:rPr>
            </w:pPr>
            <w:r>
              <w:t> </w:t>
            </w:r>
          </w:p>
        </w:tc>
        <w:tc>
          <w:tcPr>
            <w:tcW w:w="4823" w:type="dxa"/>
            <w:gridSpan w:val="4"/>
          </w:tcPr>
          <w:p w14:paraId="08DD8B0C" w14:textId="77777777" w:rsidR="00900D9E" w:rsidRDefault="00900D9E">
            <w:pPr>
              <w:adjustRightInd w:val="0"/>
              <w:ind w:right="144"/>
              <w:rPr>
                <w:sz w:val="20"/>
              </w:rPr>
            </w:pPr>
            <w:r>
              <w:rPr>
                <w:sz w:val="20"/>
                <w:szCs w:val="20"/>
              </w:rPr>
              <w:t>Number of Included Transaction Sets Does Not Match Actual Count</w:t>
            </w:r>
          </w:p>
        </w:tc>
      </w:tr>
      <w:tr w:rsidR="00900D9E" w14:paraId="44AB2ED9" w14:textId="77777777">
        <w:trPr>
          <w:gridAfter w:val="1"/>
          <w:wAfter w:w="331" w:type="dxa"/>
        </w:trPr>
        <w:tc>
          <w:tcPr>
            <w:tcW w:w="3168" w:type="dxa"/>
            <w:gridSpan w:val="4"/>
          </w:tcPr>
          <w:p w14:paraId="5140C4E3" w14:textId="77777777" w:rsidR="00900D9E" w:rsidRDefault="00900D9E">
            <w:pPr>
              <w:adjustRightInd w:val="0"/>
              <w:ind w:right="144"/>
              <w:rPr>
                <w:sz w:val="20"/>
              </w:rPr>
            </w:pPr>
            <w:r>
              <w:rPr>
                <w:sz w:val="20"/>
                <w:szCs w:val="20"/>
              </w:rPr>
              <w:t xml:space="preserve"> </w:t>
            </w:r>
          </w:p>
        </w:tc>
        <w:tc>
          <w:tcPr>
            <w:tcW w:w="1367" w:type="dxa"/>
          </w:tcPr>
          <w:p w14:paraId="3CCE1B12" w14:textId="77777777" w:rsidR="00900D9E" w:rsidRDefault="00900D9E">
            <w:pPr>
              <w:adjustRightInd w:val="0"/>
              <w:ind w:right="144"/>
              <w:rPr>
                <w:sz w:val="20"/>
              </w:rPr>
            </w:pPr>
            <w:r>
              <w:rPr>
                <w:sz w:val="20"/>
                <w:szCs w:val="20"/>
              </w:rPr>
              <w:t>6</w:t>
            </w:r>
          </w:p>
        </w:tc>
        <w:tc>
          <w:tcPr>
            <w:tcW w:w="144" w:type="dxa"/>
          </w:tcPr>
          <w:p w14:paraId="49F15CE0" w14:textId="77777777" w:rsidR="00900D9E" w:rsidRDefault="00900D9E">
            <w:pPr>
              <w:adjustRightInd w:val="0"/>
              <w:ind w:right="144"/>
              <w:rPr>
                <w:sz w:val="20"/>
              </w:rPr>
            </w:pPr>
            <w:r>
              <w:t> </w:t>
            </w:r>
          </w:p>
        </w:tc>
        <w:tc>
          <w:tcPr>
            <w:tcW w:w="4823" w:type="dxa"/>
            <w:gridSpan w:val="4"/>
          </w:tcPr>
          <w:p w14:paraId="4B84E753" w14:textId="77777777" w:rsidR="00900D9E" w:rsidRDefault="00900D9E">
            <w:pPr>
              <w:adjustRightInd w:val="0"/>
              <w:ind w:right="144"/>
              <w:rPr>
                <w:sz w:val="20"/>
              </w:rPr>
            </w:pPr>
            <w:r>
              <w:rPr>
                <w:sz w:val="20"/>
                <w:szCs w:val="20"/>
              </w:rPr>
              <w:t>Group Control Number Violates Syntax</w:t>
            </w:r>
          </w:p>
        </w:tc>
      </w:tr>
      <w:tr w:rsidR="00900D9E" w14:paraId="6AEF87DD" w14:textId="77777777">
        <w:trPr>
          <w:gridAfter w:val="1"/>
          <w:wAfter w:w="331" w:type="dxa"/>
        </w:trPr>
        <w:tc>
          <w:tcPr>
            <w:tcW w:w="3168" w:type="dxa"/>
            <w:gridSpan w:val="4"/>
          </w:tcPr>
          <w:p w14:paraId="7631108C" w14:textId="77777777" w:rsidR="00900D9E" w:rsidRDefault="00900D9E">
            <w:pPr>
              <w:adjustRightInd w:val="0"/>
              <w:ind w:right="144"/>
              <w:rPr>
                <w:sz w:val="20"/>
              </w:rPr>
            </w:pPr>
            <w:r>
              <w:rPr>
                <w:sz w:val="20"/>
                <w:szCs w:val="20"/>
              </w:rPr>
              <w:t xml:space="preserve"> </w:t>
            </w:r>
          </w:p>
        </w:tc>
        <w:tc>
          <w:tcPr>
            <w:tcW w:w="1367" w:type="dxa"/>
          </w:tcPr>
          <w:p w14:paraId="5354C345" w14:textId="77777777" w:rsidR="00900D9E" w:rsidRDefault="00900D9E">
            <w:pPr>
              <w:adjustRightInd w:val="0"/>
              <w:ind w:right="144"/>
              <w:rPr>
                <w:sz w:val="20"/>
              </w:rPr>
            </w:pPr>
            <w:r>
              <w:rPr>
                <w:sz w:val="20"/>
                <w:szCs w:val="20"/>
              </w:rPr>
              <w:t>10</w:t>
            </w:r>
          </w:p>
        </w:tc>
        <w:tc>
          <w:tcPr>
            <w:tcW w:w="144" w:type="dxa"/>
          </w:tcPr>
          <w:p w14:paraId="75D40402" w14:textId="77777777" w:rsidR="00900D9E" w:rsidRDefault="00900D9E">
            <w:pPr>
              <w:adjustRightInd w:val="0"/>
              <w:ind w:right="144"/>
              <w:rPr>
                <w:sz w:val="20"/>
              </w:rPr>
            </w:pPr>
            <w:r>
              <w:t> </w:t>
            </w:r>
          </w:p>
        </w:tc>
        <w:tc>
          <w:tcPr>
            <w:tcW w:w="4823" w:type="dxa"/>
            <w:gridSpan w:val="4"/>
          </w:tcPr>
          <w:p w14:paraId="61AAA7AD" w14:textId="77777777" w:rsidR="00900D9E" w:rsidRDefault="00900D9E">
            <w:pPr>
              <w:adjustRightInd w:val="0"/>
              <w:ind w:right="144"/>
              <w:rPr>
                <w:sz w:val="20"/>
              </w:rPr>
            </w:pPr>
            <w:r>
              <w:rPr>
                <w:sz w:val="20"/>
                <w:szCs w:val="20"/>
              </w:rPr>
              <w:t>Authentication Key Name Unknown</w:t>
            </w:r>
          </w:p>
        </w:tc>
      </w:tr>
      <w:tr w:rsidR="00900D9E" w14:paraId="6A6DE9F3" w14:textId="77777777">
        <w:trPr>
          <w:gridAfter w:val="1"/>
          <w:wAfter w:w="331" w:type="dxa"/>
        </w:trPr>
        <w:tc>
          <w:tcPr>
            <w:tcW w:w="3168" w:type="dxa"/>
            <w:gridSpan w:val="4"/>
          </w:tcPr>
          <w:p w14:paraId="023C1855" w14:textId="77777777" w:rsidR="00900D9E" w:rsidRDefault="00900D9E">
            <w:pPr>
              <w:adjustRightInd w:val="0"/>
              <w:ind w:right="144"/>
              <w:rPr>
                <w:sz w:val="20"/>
              </w:rPr>
            </w:pPr>
            <w:r>
              <w:rPr>
                <w:sz w:val="20"/>
                <w:szCs w:val="20"/>
              </w:rPr>
              <w:t xml:space="preserve"> </w:t>
            </w:r>
          </w:p>
        </w:tc>
        <w:tc>
          <w:tcPr>
            <w:tcW w:w="1367" w:type="dxa"/>
          </w:tcPr>
          <w:p w14:paraId="567E2FD9" w14:textId="77777777" w:rsidR="00900D9E" w:rsidRDefault="00900D9E">
            <w:pPr>
              <w:adjustRightInd w:val="0"/>
              <w:ind w:right="144"/>
              <w:rPr>
                <w:sz w:val="20"/>
              </w:rPr>
            </w:pPr>
            <w:r>
              <w:rPr>
                <w:sz w:val="20"/>
                <w:szCs w:val="20"/>
              </w:rPr>
              <w:t>11</w:t>
            </w:r>
          </w:p>
        </w:tc>
        <w:tc>
          <w:tcPr>
            <w:tcW w:w="144" w:type="dxa"/>
          </w:tcPr>
          <w:p w14:paraId="41FE6FCD" w14:textId="77777777" w:rsidR="00900D9E" w:rsidRDefault="00900D9E">
            <w:pPr>
              <w:adjustRightInd w:val="0"/>
              <w:ind w:right="144"/>
              <w:rPr>
                <w:sz w:val="20"/>
              </w:rPr>
            </w:pPr>
            <w:r>
              <w:t> </w:t>
            </w:r>
          </w:p>
        </w:tc>
        <w:tc>
          <w:tcPr>
            <w:tcW w:w="4823" w:type="dxa"/>
            <w:gridSpan w:val="4"/>
          </w:tcPr>
          <w:p w14:paraId="5913DF64" w14:textId="77777777" w:rsidR="00900D9E" w:rsidRDefault="00900D9E">
            <w:pPr>
              <w:adjustRightInd w:val="0"/>
              <w:ind w:right="144"/>
              <w:rPr>
                <w:sz w:val="20"/>
              </w:rPr>
            </w:pPr>
            <w:r>
              <w:rPr>
                <w:sz w:val="20"/>
                <w:szCs w:val="20"/>
              </w:rPr>
              <w:t>Encryption Key Name Unknown</w:t>
            </w:r>
          </w:p>
        </w:tc>
      </w:tr>
      <w:tr w:rsidR="00900D9E" w14:paraId="703E20DA" w14:textId="77777777">
        <w:trPr>
          <w:gridAfter w:val="1"/>
          <w:wAfter w:w="331" w:type="dxa"/>
        </w:trPr>
        <w:tc>
          <w:tcPr>
            <w:tcW w:w="3168" w:type="dxa"/>
            <w:gridSpan w:val="4"/>
          </w:tcPr>
          <w:p w14:paraId="15B4FB54" w14:textId="77777777" w:rsidR="00900D9E" w:rsidRDefault="00900D9E">
            <w:pPr>
              <w:adjustRightInd w:val="0"/>
              <w:ind w:right="144"/>
              <w:rPr>
                <w:sz w:val="20"/>
              </w:rPr>
            </w:pPr>
            <w:r>
              <w:rPr>
                <w:sz w:val="20"/>
                <w:szCs w:val="20"/>
              </w:rPr>
              <w:t xml:space="preserve"> </w:t>
            </w:r>
          </w:p>
        </w:tc>
        <w:tc>
          <w:tcPr>
            <w:tcW w:w="1367" w:type="dxa"/>
          </w:tcPr>
          <w:p w14:paraId="5B1A7625" w14:textId="77777777" w:rsidR="00900D9E" w:rsidRDefault="00900D9E">
            <w:pPr>
              <w:adjustRightInd w:val="0"/>
              <w:ind w:right="144"/>
              <w:rPr>
                <w:sz w:val="20"/>
              </w:rPr>
            </w:pPr>
            <w:r>
              <w:rPr>
                <w:sz w:val="20"/>
                <w:szCs w:val="20"/>
              </w:rPr>
              <w:t>12</w:t>
            </w:r>
          </w:p>
        </w:tc>
        <w:tc>
          <w:tcPr>
            <w:tcW w:w="144" w:type="dxa"/>
          </w:tcPr>
          <w:p w14:paraId="21333EDD" w14:textId="77777777" w:rsidR="00900D9E" w:rsidRDefault="00900D9E">
            <w:pPr>
              <w:adjustRightInd w:val="0"/>
              <w:ind w:right="144"/>
              <w:rPr>
                <w:sz w:val="20"/>
              </w:rPr>
            </w:pPr>
            <w:r>
              <w:t> </w:t>
            </w:r>
          </w:p>
        </w:tc>
        <w:tc>
          <w:tcPr>
            <w:tcW w:w="4823" w:type="dxa"/>
            <w:gridSpan w:val="4"/>
          </w:tcPr>
          <w:p w14:paraId="45FF5A75" w14:textId="77777777" w:rsidR="00900D9E" w:rsidRDefault="00900D9E">
            <w:pPr>
              <w:adjustRightInd w:val="0"/>
              <w:ind w:right="144"/>
              <w:rPr>
                <w:sz w:val="20"/>
              </w:rPr>
            </w:pPr>
            <w:r>
              <w:rPr>
                <w:sz w:val="20"/>
                <w:szCs w:val="20"/>
              </w:rPr>
              <w:t>Requested Service (Authentication or Encryption) Not Available</w:t>
            </w:r>
          </w:p>
        </w:tc>
      </w:tr>
      <w:tr w:rsidR="00900D9E" w14:paraId="4797600D" w14:textId="77777777">
        <w:trPr>
          <w:gridAfter w:val="1"/>
          <w:wAfter w:w="331" w:type="dxa"/>
        </w:trPr>
        <w:tc>
          <w:tcPr>
            <w:tcW w:w="3168" w:type="dxa"/>
            <w:gridSpan w:val="4"/>
          </w:tcPr>
          <w:p w14:paraId="1A7F500C" w14:textId="77777777" w:rsidR="00900D9E" w:rsidRDefault="00900D9E">
            <w:pPr>
              <w:adjustRightInd w:val="0"/>
              <w:ind w:right="144"/>
              <w:rPr>
                <w:sz w:val="20"/>
              </w:rPr>
            </w:pPr>
            <w:r>
              <w:rPr>
                <w:sz w:val="20"/>
                <w:szCs w:val="20"/>
              </w:rPr>
              <w:t xml:space="preserve"> </w:t>
            </w:r>
          </w:p>
        </w:tc>
        <w:tc>
          <w:tcPr>
            <w:tcW w:w="1367" w:type="dxa"/>
          </w:tcPr>
          <w:p w14:paraId="212E91C9" w14:textId="77777777" w:rsidR="00900D9E" w:rsidRDefault="00900D9E">
            <w:pPr>
              <w:adjustRightInd w:val="0"/>
              <w:ind w:right="144"/>
              <w:rPr>
                <w:sz w:val="20"/>
              </w:rPr>
            </w:pPr>
            <w:r>
              <w:rPr>
                <w:sz w:val="20"/>
                <w:szCs w:val="20"/>
              </w:rPr>
              <w:t>13</w:t>
            </w:r>
          </w:p>
        </w:tc>
        <w:tc>
          <w:tcPr>
            <w:tcW w:w="144" w:type="dxa"/>
          </w:tcPr>
          <w:p w14:paraId="129B930E" w14:textId="77777777" w:rsidR="00900D9E" w:rsidRDefault="00900D9E">
            <w:pPr>
              <w:adjustRightInd w:val="0"/>
              <w:ind w:right="144"/>
              <w:rPr>
                <w:sz w:val="20"/>
              </w:rPr>
            </w:pPr>
            <w:r>
              <w:t> </w:t>
            </w:r>
          </w:p>
        </w:tc>
        <w:tc>
          <w:tcPr>
            <w:tcW w:w="4823" w:type="dxa"/>
            <w:gridSpan w:val="4"/>
          </w:tcPr>
          <w:p w14:paraId="75653B0D" w14:textId="77777777" w:rsidR="00900D9E" w:rsidRDefault="00900D9E">
            <w:pPr>
              <w:adjustRightInd w:val="0"/>
              <w:ind w:right="144"/>
              <w:rPr>
                <w:sz w:val="20"/>
              </w:rPr>
            </w:pPr>
            <w:r>
              <w:rPr>
                <w:sz w:val="20"/>
                <w:szCs w:val="20"/>
              </w:rPr>
              <w:t>Unknown Security Recipient</w:t>
            </w:r>
          </w:p>
        </w:tc>
      </w:tr>
      <w:tr w:rsidR="00900D9E" w14:paraId="07C6CF7F" w14:textId="77777777">
        <w:trPr>
          <w:gridAfter w:val="1"/>
          <w:wAfter w:w="331" w:type="dxa"/>
        </w:trPr>
        <w:tc>
          <w:tcPr>
            <w:tcW w:w="3168" w:type="dxa"/>
            <w:gridSpan w:val="4"/>
          </w:tcPr>
          <w:p w14:paraId="154CB628" w14:textId="77777777" w:rsidR="00900D9E" w:rsidRDefault="00900D9E">
            <w:pPr>
              <w:adjustRightInd w:val="0"/>
              <w:ind w:right="144"/>
              <w:rPr>
                <w:sz w:val="20"/>
              </w:rPr>
            </w:pPr>
            <w:r>
              <w:rPr>
                <w:sz w:val="20"/>
                <w:szCs w:val="20"/>
              </w:rPr>
              <w:t xml:space="preserve"> </w:t>
            </w:r>
          </w:p>
        </w:tc>
        <w:tc>
          <w:tcPr>
            <w:tcW w:w="1367" w:type="dxa"/>
          </w:tcPr>
          <w:p w14:paraId="3AF4D16E" w14:textId="77777777" w:rsidR="00900D9E" w:rsidRDefault="00900D9E">
            <w:pPr>
              <w:adjustRightInd w:val="0"/>
              <w:ind w:right="144"/>
              <w:rPr>
                <w:sz w:val="20"/>
              </w:rPr>
            </w:pPr>
            <w:r>
              <w:rPr>
                <w:sz w:val="20"/>
                <w:szCs w:val="20"/>
              </w:rPr>
              <w:t>14</w:t>
            </w:r>
          </w:p>
        </w:tc>
        <w:tc>
          <w:tcPr>
            <w:tcW w:w="144" w:type="dxa"/>
          </w:tcPr>
          <w:p w14:paraId="5D134BF1" w14:textId="77777777" w:rsidR="00900D9E" w:rsidRDefault="00900D9E">
            <w:pPr>
              <w:adjustRightInd w:val="0"/>
              <w:ind w:right="144"/>
              <w:rPr>
                <w:sz w:val="20"/>
              </w:rPr>
            </w:pPr>
            <w:r>
              <w:t> </w:t>
            </w:r>
          </w:p>
        </w:tc>
        <w:tc>
          <w:tcPr>
            <w:tcW w:w="4823" w:type="dxa"/>
            <w:gridSpan w:val="4"/>
          </w:tcPr>
          <w:p w14:paraId="4855345E" w14:textId="77777777" w:rsidR="00900D9E" w:rsidRDefault="00900D9E">
            <w:pPr>
              <w:adjustRightInd w:val="0"/>
              <w:ind w:right="144"/>
              <w:rPr>
                <w:sz w:val="20"/>
              </w:rPr>
            </w:pPr>
            <w:r>
              <w:rPr>
                <w:sz w:val="20"/>
                <w:szCs w:val="20"/>
              </w:rPr>
              <w:t>Unknown Security Originator</w:t>
            </w:r>
          </w:p>
        </w:tc>
      </w:tr>
      <w:tr w:rsidR="00900D9E" w14:paraId="5D639D9A" w14:textId="77777777">
        <w:trPr>
          <w:gridAfter w:val="1"/>
          <w:wAfter w:w="331" w:type="dxa"/>
        </w:trPr>
        <w:tc>
          <w:tcPr>
            <w:tcW w:w="3168" w:type="dxa"/>
            <w:gridSpan w:val="4"/>
          </w:tcPr>
          <w:p w14:paraId="7112EA57" w14:textId="77777777" w:rsidR="00900D9E" w:rsidRDefault="00900D9E">
            <w:pPr>
              <w:adjustRightInd w:val="0"/>
              <w:ind w:right="144"/>
              <w:rPr>
                <w:sz w:val="20"/>
              </w:rPr>
            </w:pPr>
            <w:r>
              <w:rPr>
                <w:sz w:val="20"/>
                <w:szCs w:val="20"/>
              </w:rPr>
              <w:t xml:space="preserve"> </w:t>
            </w:r>
          </w:p>
        </w:tc>
        <w:tc>
          <w:tcPr>
            <w:tcW w:w="1367" w:type="dxa"/>
          </w:tcPr>
          <w:p w14:paraId="7DB4F613" w14:textId="77777777" w:rsidR="00900D9E" w:rsidRDefault="00900D9E">
            <w:pPr>
              <w:adjustRightInd w:val="0"/>
              <w:ind w:right="144"/>
              <w:rPr>
                <w:sz w:val="20"/>
              </w:rPr>
            </w:pPr>
            <w:r>
              <w:rPr>
                <w:sz w:val="20"/>
                <w:szCs w:val="20"/>
              </w:rPr>
              <w:t>15</w:t>
            </w:r>
          </w:p>
        </w:tc>
        <w:tc>
          <w:tcPr>
            <w:tcW w:w="144" w:type="dxa"/>
          </w:tcPr>
          <w:p w14:paraId="22513B74" w14:textId="77777777" w:rsidR="00900D9E" w:rsidRDefault="00900D9E">
            <w:pPr>
              <w:adjustRightInd w:val="0"/>
              <w:ind w:right="144"/>
              <w:rPr>
                <w:sz w:val="20"/>
              </w:rPr>
            </w:pPr>
            <w:r>
              <w:t> </w:t>
            </w:r>
          </w:p>
        </w:tc>
        <w:tc>
          <w:tcPr>
            <w:tcW w:w="4823" w:type="dxa"/>
            <w:gridSpan w:val="4"/>
          </w:tcPr>
          <w:p w14:paraId="2162910F" w14:textId="77777777" w:rsidR="00900D9E" w:rsidRDefault="00900D9E">
            <w:pPr>
              <w:adjustRightInd w:val="0"/>
              <w:ind w:right="144"/>
              <w:rPr>
                <w:sz w:val="20"/>
              </w:rPr>
            </w:pPr>
            <w:r>
              <w:rPr>
                <w:sz w:val="20"/>
                <w:szCs w:val="20"/>
              </w:rPr>
              <w:t>Syntax Error in Decrypted Text</w:t>
            </w:r>
          </w:p>
        </w:tc>
      </w:tr>
      <w:tr w:rsidR="00900D9E" w14:paraId="17BCF551" w14:textId="77777777">
        <w:trPr>
          <w:gridAfter w:val="1"/>
          <w:wAfter w:w="331" w:type="dxa"/>
        </w:trPr>
        <w:tc>
          <w:tcPr>
            <w:tcW w:w="3168" w:type="dxa"/>
            <w:gridSpan w:val="4"/>
          </w:tcPr>
          <w:p w14:paraId="51A1FCC7" w14:textId="77777777" w:rsidR="00900D9E" w:rsidRDefault="00900D9E">
            <w:pPr>
              <w:adjustRightInd w:val="0"/>
              <w:ind w:right="144"/>
              <w:rPr>
                <w:sz w:val="20"/>
              </w:rPr>
            </w:pPr>
            <w:r>
              <w:rPr>
                <w:sz w:val="20"/>
                <w:szCs w:val="20"/>
              </w:rPr>
              <w:t xml:space="preserve"> </w:t>
            </w:r>
          </w:p>
        </w:tc>
        <w:tc>
          <w:tcPr>
            <w:tcW w:w="1367" w:type="dxa"/>
          </w:tcPr>
          <w:p w14:paraId="4E6B4458" w14:textId="77777777" w:rsidR="00900D9E" w:rsidRDefault="00900D9E">
            <w:pPr>
              <w:adjustRightInd w:val="0"/>
              <w:ind w:right="144"/>
              <w:rPr>
                <w:sz w:val="20"/>
              </w:rPr>
            </w:pPr>
            <w:r>
              <w:rPr>
                <w:sz w:val="20"/>
                <w:szCs w:val="20"/>
              </w:rPr>
              <w:t>16</w:t>
            </w:r>
          </w:p>
        </w:tc>
        <w:tc>
          <w:tcPr>
            <w:tcW w:w="144" w:type="dxa"/>
          </w:tcPr>
          <w:p w14:paraId="0429CCF2" w14:textId="77777777" w:rsidR="00900D9E" w:rsidRDefault="00900D9E">
            <w:pPr>
              <w:adjustRightInd w:val="0"/>
              <w:ind w:right="144"/>
              <w:rPr>
                <w:sz w:val="20"/>
              </w:rPr>
            </w:pPr>
            <w:r>
              <w:t> </w:t>
            </w:r>
          </w:p>
        </w:tc>
        <w:tc>
          <w:tcPr>
            <w:tcW w:w="4823" w:type="dxa"/>
            <w:gridSpan w:val="4"/>
          </w:tcPr>
          <w:p w14:paraId="52A825BF" w14:textId="77777777" w:rsidR="00900D9E" w:rsidRDefault="00900D9E">
            <w:pPr>
              <w:adjustRightInd w:val="0"/>
              <w:ind w:right="144"/>
              <w:rPr>
                <w:sz w:val="20"/>
              </w:rPr>
            </w:pPr>
            <w:r>
              <w:rPr>
                <w:sz w:val="20"/>
                <w:szCs w:val="20"/>
              </w:rPr>
              <w:t>Security Not Supported</w:t>
            </w:r>
          </w:p>
        </w:tc>
      </w:tr>
      <w:tr w:rsidR="00900D9E" w14:paraId="5BCE12DA" w14:textId="77777777">
        <w:trPr>
          <w:gridAfter w:val="1"/>
          <w:wAfter w:w="331" w:type="dxa"/>
        </w:trPr>
        <w:tc>
          <w:tcPr>
            <w:tcW w:w="3168" w:type="dxa"/>
            <w:gridSpan w:val="4"/>
          </w:tcPr>
          <w:p w14:paraId="471BF19A" w14:textId="77777777" w:rsidR="00900D9E" w:rsidRDefault="00900D9E">
            <w:pPr>
              <w:adjustRightInd w:val="0"/>
              <w:ind w:right="144"/>
              <w:rPr>
                <w:sz w:val="20"/>
              </w:rPr>
            </w:pPr>
            <w:r>
              <w:rPr>
                <w:sz w:val="20"/>
                <w:szCs w:val="20"/>
              </w:rPr>
              <w:t xml:space="preserve"> </w:t>
            </w:r>
          </w:p>
        </w:tc>
        <w:tc>
          <w:tcPr>
            <w:tcW w:w="1367" w:type="dxa"/>
          </w:tcPr>
          <w:p w14:paraId="16107E3C" w14:textId="77777777" w:rsidR="00900D9E" w:rsidRDefault="00900D9E">
            <w:pPr>
              <w:adjustRightInd w:val="0"/>
              <w:ind w:right="144"/>
              <w:rPr>
                <w:sz w:val="20"/>
              </w:rPr>
            </w:pPr>
            <w:r>
              <w:rPr>
                <w:sz w:val="20"/>
                <w:szCs w:val="20"/>
              </w:rPr>
              <w:t>17</w:t>
            </w:r>
          </w:p>
        </w:tc>
        <w:tc>
          <w:tcPr>
            <w:tcW w:w="144" w:type="dxa"/>
          </w:tcPr>
          <w:p w14:paraId="11C77CBF" w14:textId="77777777" w:rsidR="00900D9E" w:rsidRDefault="00900D9E">
            <w:pPr>
              <w:adjustRightInd w:val="0"/>
              <w:ind w:right="144"/>
              <w:rPr>
                <w:sz w:val="20"/>
              </w:rPr>
            </w:pPr>
            <w:r>
              <w:t> </w:t>
            </w:r>
          </w:p>
        </w:tc>
        <w:tc>
          <w:tcPr>
            <w:tcW w:w="4823" w:type="dxa"/>
            <w:gridSpan w:val="4"/>
          </w:tcPr>
          <w:p w14:paraId="2D0960AA" w14:textId="77777777" w:rsidR="00900D9E" w:rsidRDefault="00900D9E">
            <w:pPr>
              <w:adjustRightInd w:val="0"/>
              <w:ind w:right="144"/>
              <w:rPr>
                <w:sz w:val="20"/>
              </w:rPr>
            </w:pPr>
            <w:r>
              <w:rPr>
                <w:sz w:val="20"/>
                <w:szCs w:val="20"/>
              </w:rPr>
              <w:t>Incorrect Message Length (Encryption Only)</w:t>
            </w:r>
          </w:p>
        </w:tc>
      </w:tr>
      <w:tr w:rsidR="00900D9E" w14:paraId="1D93DF89" w14:textId="77777777">
        <w:trPr>
          <w:gridAfter w:val="1"/>
          <w:wAfter w:w="331" w:type="dxa"/>
        </w:trPr>
        <w:tc>
          <w:tcPr>
            <w:tcW w:w="3168" w:type="dxa"/>
            <w:gridSpan w:val="4"/>
          </w:tcPr>
          <w:p w14:paraId="0BB61EC6" w14:textId="77777777" w:rsidR="00900D9E" w:rsidRDefault="00900D9E">
            <w:pPr>
              <w:adjustRightInd w:val="0"/>
              <w:ind w:right="144"/>
              <w:rPr>
                <w:sz w:val="20"/>
              </w:rPr>
            </w:pPr>
            <w:r>
              <w:rPr>
                <w:sz w:val="20"/>
                <w:szCs w:val="20"/>
              </w:rPr>
              <w:t xml:space="preserve"> </w:t>
            </w:r>
          </w:p>
        </w:tc>
        <w:tc>
          <w:tcPr>
            <w:tcW w:w="1367" w:type="dxa"/>
          </w:tcPr>
          <w:p w14:paraId="64C742C8" w14:textId="77777777" w:rsidR="00900D9E" w:rsidRDefault="00900D9E">
            <w:pPr>
              <w:adjustRightInd w:val="0"/>
              <w:ind w:right="144"/>
              <w:rPr>
                <w:sz w:val="20"/>
              </w:rPr>
            </w:pPr>
            <w:r>
              <w:rPr>
                <w:sz w:val="20"/>
                <w:szCs w:val="20"/>
              </w:rPr>
              <w:t>18</w:t>
            </w:r>
          </w:p>
        </w:tc>
        <w:tc>
          <w:tcPr>
            <w:tcW w:w="144" w:type="dxa"/>
          </w:tcPr>
          <w:p w14:paraId="4B59DCFB" w14:textId="77777777" w:rsidR="00900D9E" w:rsidRDefault="00900D9E">
            <w:pPr>
              <w:adjustRightInd w:val="0"/>
              <w:ind w:right="144"/>
              <w:rPr>
                <w:sz w:val="20"/>
              </w:rPr>
            </w:pPr>
            <w:r>
              <w:t> </w:t>
            </w:r>
          </w:p>
        </w:tc>
        <w:tc>
          <w:tcPr>
            <w:tcW w:w="4823" w:type="dxa"/>
            <w:gridSpan w:val="4"/>
          </w:tcPr>
          <w:p w14:paraId="517F595B" w14:textId="77777777" w:rsidR="00900D9E" w:rsidRDefault="00900D9E">
            <w:pPr>
              <w:adjustRightInd w:val="0"/>
              <w:ind w:right="144"/>
              <w:rPr>
                <w:sz w:val="20"/>
              </w:rPr>
            </w:pPr>
            <w:r>
              <w:rPr>
                <w:sz w:val="20"/>
                <w:szCs w:val="20"/>
              </w:rPr>
              <w:t>Message Authentication Code Failed</w:t>
            </w:r>
          </w:p>
        </w:tc>
      </w:tr>
      <w:tr w:rsidR="00900D9E" w14:paraId="5661BFE8" w14:textId="77777777">
        <w:trPr>
          <w:gridAfter w:val="1"/>
          <w:wAfter w:w="331" w:type="dxa"/>
        </w:trPr>
        <w:tc>
          <w:tcPr>
            <w:tcW w:w="3168" w:type="dxa"/>
            <w:gridSpan w:val="4"/>
          </w:tcPr>
          <w:p w14:paraId="4CF35EB0" w14:textId="77777777" w:rsidR="00900D9E" w:rsidRDefault="00900D9E">
            <w:pPr>
              <w:adjustRightInd w:val="0"/>
              <w:ind w:right="144"/>
              <w:rPr>
                <w:sz w:val="20"/>
              </w:rPr>
            </w:pPr>
            <w:r>
              <w:rPr>
                <w:sz w:val="20"/>
                <w:szCs w:val="20"/>
              </w:rPr>
              <w:t xml:space="preserve"> </w:t>
            </w:r>
          </w:p>
        </w:tc>
        <w:tc>
          <w:tcPr>
            <w:tcW w:w="1367" w:type="dxa"/>
          </w:tcPr>
          <w:p w14:paraId="2F847090" w14:textId="77777777" w:rsidR="00900D9E" w:rsidRDefault="00900D9E">
            <w:pPr>
              <w:adjustRightInd w:val="0"/>
              <w:ind w:right="144"/>
              <w:rPr>
                <w:sz w:val="20"/>
              </w:rPr>
            </w:pPr>
            <w:r>
              <w:rPr>
                <w:sz w:val="20"/>
                <w:szCs w:val="20"/>
              </w:rPr>
              <w:t>19</w:t>
            </w:r>
          </w:p>
        </w:tc>
        <w:tc>
          <w:tcPr>
            <w:tcW w:w="144" w:type="dxa"/>
          </w:tcPr>
          <w:p w14:paraId="06DF0A00" w14:textId="77777777" w:rsidR="00900D9E" w:rsidRDefault="00900D9E">
            <w:pPr>
              <w:adjustRightInd w:val="0"/>
              <w:ind w:right="144"/>
              <w:rPr>
                <w:sz w:val="20"/>
              </w:rPr>
            </w:pPr>
            <w:r>
              <w:t> </w:t>
            </w:r>
          </w:p>
        </w:tc>
        <w:tc>
          <w:tcPr>
            <w:tcW w:w="4823" w:type="dxa"/>
            <w:gridSpan w:val="4"/>
          </w:tcPr>
          <w:p w14:paraId="358F52A1" w14:textId="77777777" w:rsidR="00900D9E" w:rsidRDefault="00900D9E">
            <w:pPr>
              <w:adjustRightInd w:val="0"/>
              <w:ind w:right="144"/>
              <w:rPr>
                <w:sz w:val="20"/>
              </w:rPr>
            </w:pPr>
            <w:r>
              <w:rPr>
                <w:sz w:val="20"/>
                <w:szCs w:val="20"/>
              </w:rPr>
              <w:t>S1E Security End Segment Missing for S1S Security Start Segment</w:t>
            </w:r>
          </w:p>
        </w:tc>
      </w:tr>
      <w:tr w:rsidR="00900D9E" w14:paraId="141FCF13" w14:textId="77777777">
        <w:trPr>
          <w:gridAfter w:val="1"/>
          <w:wAfter w:w="331" w:type="dxa"/>
        </w:trPr>
        <w:tc>
          <w:tcPr>
            <w:tcW w:w="3168" w:type="dxa"/>
            <w:gridSpan w:val="4"/>
          </w:tcPr>
          <w:p w14:paraId="7F0C03D0" w14:textId="77777777" w:rsidR="00900D9E" w:rsidRDefault="00900D9E">
            <w:pPr>
              <w:adjustRightInd w:val="0"/>
              <w:ind w:right="144"/>
              <w:rPr>
                <w:sz w:val="20"/>
              </w:rPr>
            </w:pPr>
            <w:r>
              <w:rPr>
                <w:sz w:val="20"/>
                <w:szCs w:val="20"/>
              </w:rPr>
              <w:t xml:space="preserve"> </w:t>
            </w:r>
          </w:p>
        </w:tc>
        <w:tc>
          <w:tcPr>
            <w:tcW w:w="1367" w:type="dxa"/>
          </w:tcPr>
          <w:p w14:paraId="0AFB4F48" w14:textId="77777777" w:rsidR="00900D9E" w:rsidRDefault="00900D9E">
            <w:pPr>
              <w:adjustRightInd w:val="0"/>
              <w:ind w:right="144"/>
              <w:rPr>
                <w:sz w:val="20"/>
              </w:rPr>
            </w:pPr>
            <w:r>
              <w:rPr>
                <w:sz w:val="20"/>
                <w:szCs w:val="20"/>
              </w:rPr>
              <w:t>20</w:t>
            </w:r>
          </w:p>
        </w:tc>
        <w:tc>
          <w:tcPr>
            <w:tcW w:w="144" w:type="dxa"/>
          </w:tcPr>
          <w:p w14:paraId="661D356D" w14:textId="77777777" w:rsidR="00900D9E" w:rsidRDefault="00900D9E">
            <w:pPr>
              <w:adjustRightInd w:val="0"/>
              <w:ind w:right="144"/>
              <w:rPr>
                <w:sz w:val="20"/>
              </w:rPr>
            </w:pPr>
            <w:r>
              <w:t> </w:t>
            </w:r>
          </w:p>
        </w:tc>
        <w:tc>
          <w:tcPr>
            <w:tcW w:w="4823" w:type="dxa"/>
            <w:gridSpan w:val="4"/>
          </w:tcPr>
          <w:p w14:paraId="09978040" w14:textId="77777777" w:rsidR="00900D9E" w:rsidRDefault="00900D9E">
            <w:pPr>
              <w:adjustRightInd w:val="0"/>
              <w:ind w:right="144"/>
              <w:rPr>
                <w:sz w:val="20"/>
              </w:rPr>
            </w:pPr>
            <w:r>
              <w:rPr>
                <w:sz w:val="20"/>
                <w:szCs w:val="20"/>
              </w:rPr>
              <w:t>S1S Security Start Segment Missing for S1E End Segment</w:t>
            </w:r>
          </w:p>
        </w:tc>
      </w:tr>
      <w:tr w:rsidR="00900D9E" w14:paraId="43482384" w14:textId="77777777">
        <w:trPr>
          <w:gridAfter w:val="1"/>
          <w:wAfter w:w="331" w:type="dxa"/>
        </w:trPr>
        <w:tc>
          <w:tcPr>
            <w:tcW w:w="3168" w:type="dxa"/>
            <w:gridSpan w:val="4"/>
          </w:tcPr>
          <w:p w14:paraId="2357CBBE" w14:textId="77777777" w:rsidR="00900D9E" w:rsidRDefault="00900D9E">
            <w:pPr>
              <w:adjustRightInd w:val="0"/>
              <w:ind w:right="144"/>
              <w:rPr>
                <w:sz w:val="20"/>
              </w:rPr>
            </w:pPr>
            <w:r>
              <w:rPr>
                <w:sz w:val="20"/>
                <w:szCs w:val="20"/>
              </w:rPr>
              <w:t xml:space="preserve"> </w:t>
            </w:r>
          </w:p>
        </w:tc>
        <w:tc>
          <w:tcPr>
            <w:tcW w:w="1367" w:type="dxa"/>
          </w:tcPr>
          <w:p w14:paraId="7A300891" w14:textId="77777777" w:rsidR="00900D9E" w:rsidRDefault="00900D9E">
            <w:pPr>
              <w:adjustRightInd w:val="0"/>
              <w:ind w:right="144"/>
              <w:rPr>
                <w:sz w:val="20"/>
              </w:rPr>
            </w:pPr>
            <w:r>
              <w:rPr>
                <w:sz w:val="20"/>
                <w:szCs w:val="20"/>
              </w:rPr>
              <w:t>21</w:t>
            </w:r>
          </w:p>
        </w:tc>
        <w:tc>
          <w:tcPr>
            <w:tcW w:w="144" w:type="dxa"/>
          </w:tcPr>
          <w:p w14:paraId="1FC5ACFF" w14:textId="77777777" w:rsidR="00900D9E" w:rsidRDefault="00900D9E">
            <w:pPr>
              <w:adjustRightInd w:val="0"/>
              <w:ind w:right="144"/>
              <w:rPr>
                <w:sz w:val="20"/>
              </w:rPr>
            </w:pPr>
            <w:r>
              <w:t> </w:t>
            </w:r>
          </w:p>
        </w:tc>
        <w:tc>
          <w:tcPr>
            <w:tcW w:w="4823" w:type="dxa"/>
            <w:gridSpan w:val="4"/>
          </w:tcPr>
          <w:p w14:paraId="7D8A7219" w14:textId="77777777" w:rsidR="00900D9E" w:rsidRDefault="00900D9E">
            <w:pPr>
              <w:adjustRightInd w:val="0"/>
              <w:ind w:right="144"/>
              <w:rPr>
                <w:sz w:val="20"/>
              </w:rPr>
            </w:pPr>
            <w:r>
              <w:rPr>
                <w:sz w:val="20"/>
                <w:szCs w:val="20"/>
              </w:rPr>
              <w:t>S2E Security End Segment Missing for S2S Security Start Segment</w:t>
            </w:r>
          </w:p>
        </w:tc>
      </w:tr>
      <w:tr w:rsidR="00900D9E" w14:paraId="049C3867" w14:textId="77777777">
        <w:trPr>
          <w:gridAfter w:val="1"/>
          <w:wAfter w:w="331" w:type="dxa"/>
        </w:trPr>
        <w:tc>
          <w:tcPr>
            <w:tcW w:w="3168" w:type="dxa"/>
            <w:gridSpan w:val="4"/>
          </w:tcPr>
          <w:p w14:paraId="4187514D" w14:textId="77777777" w:rsidR="00900D9E" w:rsidRDefault="00900D9E">
            <w:pPr>
              <w:adjustRightInd w:val="0"/>
              <w:ind w:right="144"/>
              <w:rPr>
                <w:sz w:val="20"/>
              </w:rPr>
            </w:pPr>
            <w:r>
              <w:rPr>
                <w:sz w:val="20"/>
                <w:szCs w:val="20"/>
              </w:rPr>
              <w:lastRenderedPageBreak/>
              <w:t xml:space="preserve"> </w:t>
            </w:r>
          </w:p>
        </w:tc>
        <w:tc>
          <w:tcPr>
            <w:tcW w:w="1367" w:type="dxa"/>
          </w:tcPr>
          <w:p w14:paraId="7F46C259" w14:textId="77777777" w:rsidR="00900D9E" w:rsidRDefault="00900D9E">
            <w:pPr>
              <w:adjustRightInd w:val="0"/>
              <w:ind w:right="144"/>
              <w:rPr>
                <w:sz w:val="20"/>
              </w:rPr>
            </w:pPr>
            <w:r>
              <w:rPr>
                <w:sz w:val="20"/>
                <w:szCs w:val="20"/>
              </w:rPr>
              <w:t>22</w:t>
            </w:r>
          </w:p>
        </w:tc>
        <w:tc>
          <w:tcPr>
            <w:tcW w:w="144" w:type="dxa"/>
          </w:tcPr>
          <w:p w14:paraId="589AC631" w14:textId="77777777" w:rsidR="00900D9E" w:rsidRDefault="00900D9E">
            <w:pPr>
              <w:adjustRightInd w:val="0"/>
              <w:ind w:right="144"/>
              <w:rPr>
                <w:sz w:val="20"/>
              </w:rPr>
            </w:pPr>
            <w:r>
              <w:t> </w:t>
            </w:r>
          </w:p>
        </w:tc>
        <w:tc>
          <w:tcPr>
            <w:tcW w:w="4823" w:type="dxa"/>
            <w:gridSpan w:val="4"/>
          </w:tcPr>
          <w:p w14:paraId="44B23B5D" w14:textId="77777777" w:rsidR="00900D9E" w:rsidRDefault="00900D9E">
            <w:pPr>
              <w:adjustRightInd w:val="0"/>
              <w:ind w:right="144"/>
              <w:rPr>
                <w:sz w:val="20"/>
              </w:rPr>
            </w:pPr>
            <w:r>
              <w:rPr>
                <w:sz w:val="20"/>
                <w:szCs w:val="20"/>
              </w:rPr>
              <w:t>S2S Security Start Segment Missing for S2E Security End Segment</w:t>
            </w:r>
          </w:p>
        </w:tc>
      </w:tr>
      <w:tr w:rsidR="00900D9E" w14:paraId="7BABEC30" w14:textId="77777777">
        <w:trPr>
          <w:gridAfter w:val="1"/>
          <w:wAfter w:w="331" w:type="dxa"/>
        </w:trPr>
        <w:tc>
          <w:tcPr>
            <w:tcW w:w="3168" w:type="dxa"/>
            <w:gridSpan w:val="4"/>
          </w:tcPr>
          <w:p w14:paraId="782C842F" w14:textId="77777777" w:rsidR="00900D9E" w:rsidRDefault="00900D9E">
            <w:pPr>
              <w:adjustRightInd w:val="0"/>
              <w:ind w:right="144"/>
              <w:rPr>
                <w:sz w:val="20"/>
              </w:rPr>
            </w:pPr>
            <w:r>
              <w:rPr>
                <w:sz w:val="20"/>
                <w:szCs w:val="20"/>
              </w:rPr>
              <w:t xml:space="preserve"> </w:t>
            </w:r>
          </w:p>
        </w:tc>
        <w:tc>
          <w:tcPr>
            <w:tcW w:w="1367" w:type="dxa"/>
          </w:tcPr>
          <w:p w14:paraId="5ED7E4D3" w14:textId="77777777" w:rsidR="00900D9E" w:rsidRDefault="00900D9E">
            <w:pPr>
              <w:adjustRightInd w:val="0"/>
              <w:ind w:right="144"/>
              <w:rPr>
                <w:sz w:val="20"/>
              </w:rPr>
            </w:pPr>
            <w:r>
              <w:rPr>
                <w:sz w:val="20"/>
                <w:szCs w:val="20"/>
              </w:rPr>
              <w:t>23</w:t>
            </w:r>
          </w:p>
        </w:tc>
        <w:tc>
          <w:tcPr>
            <w:tcW w:w="144" w:type="dxa"/>
          </w:tcPr>
          <w:p w14:paraId="1B726645" w14:textId="77777777" w:rsidR="00900D9E" w:rsidRDefault="00900D9E">
            <w:pPr>
              <w:adjustRightInd w:val="0"/>
              <w:ind w:right="144"/>
              <w:rPr>
                <w:sz w:val="20"/>
              </w:rPr>
            </w:pPr>
            <w:r>
              <w:t> </w:t>
            </w:r>
          </w:p>
        </w:tc>
        <w:tc>
          <w:tcPr>
            <w:tcW w:w="4823" w:type="dxa"/>
            <w:gridSpan w:val="4"/>
          </w:tcPr>
          <w:p w14:paraId="0ECA22F6" w14:textId="77777777" w:rsidR="00900D9E" w:rsidRDefault="00900D9E">
            <w:pPr>
              <w:adjustRightInd w:val="0"/>
              <w:ind w:right="144"/>
              <w:rPr>
                <w:sz w:val="20"/>
              </w:rPr>
            </w:pPr>
            <w:r>
              <w:rPr>
                <w:sz w:val="20"/>
                <w:szCs w:val="20"/>
              </w:rPr>
              <w:t>S3E Security End Segment Missing for S3S Security Start Segment</w:t>
            </w:r>
          </w:p>
        </w:tc>
      </w:tr>
      <w:tr w:rsidR="00900D9E" w14:paraId="29FBB35E" w14:textId="77777777">
        <w:trPr>
          <w:gridAfter w:val="1"/>
          <w:wAfter w:w="331" w:type="dxa"/>
        </w:trPr>
        <w:tc>
          <w:tcPr>
            <w:tcW w:w="3168" w:type="dxa"/>
            <w:gridSpan w:val="4"/>
          </w:tcPr>
          <w:p w14:paraId="0D90EFD1" w14:textId="77777777" w:rsidR="00900D9E" w:rsidRDefault="00900D9E">
            <w:pPr>
              <w:adjustRightInd w:val="0"/>
              <w:ind w:right="144"/>
              <w:rPr>
                <w:sz w:val="20"/>
              </w:rPr>
            </w:pPr>
            <w:r>
              <w:rPr>
                <w:sz w:val="20"/>
                <w:szCs w:val="20"/>
              </w:rPr>
              <w:t xml:space="preserve"> </w:t>
            </w:r>
          </w:p>
        </w:tc>
        <w:tc>
          <w:tcPr>
            <w:tcW w:w="1367" w:type="dxa"/>
          </w:tcPr>
          <w:p w14:paraId="0C4CDA81" w14:textId="77777777" w:rsidR="00900D9E" w:rsidRDefault="00900D9E">
            <w:pPr>
              <w:adjustRightInd w:val="0"/>
              <w:ind w:right="144"/>
              <w:rPr>
                <w:sz w:val="20"/>
              </w:rPr>
            </w:pPr>
            <w:r>
              <w:rPr>
                <w:sz w:val="20"/>
                <w:szCs w:val="20"/>
              </w:rPr>
              <w:t>24</w:t>
            </w:r>
          </w:p>
        </w:tc>
        <w:tc>
          <w:tcPr>
            <w:tcW w:w="144" w:type="dxa"/>
          </w:tcPr>
          <w:p w14:paraId="7B673577" w14:textId="77777777" w:rsidR="00900D9E" w:rsidRDefault="00900D9E">
            <w:pPr>
              <w:adjustRightInd w:val="0"/>
              <w:ind w:right="144"/>
              <w:rPr>
                <w:sz w:val="20"/>
              </w:rPr>
            </w:pPr>
            <w:r>
              <w:t> </w:t>
            </w:r>
          </w:p>
        </w:tc>
        <w:tc>
          <w:tcPr>
            <w:tcW w:w="4823" w:type="dxa"/>
            <w:gridSpan w:val="4"/>
          </w:tcPr>
          <w:p w14:paraId="417B15AF" w14:textId="77777777" w:rsidR="00900D9E" w:rsidRDefault="00900D9E">
            <w:pPr>
              <w:adjustRightInd w:val="0"/>
              <w:ind w:right="144"/>
              <w:rPr>
                <w:sz w:val="20"/>
              </w:rPr>
            </w:pPr>
            <w:r>
              <w:rPr>
                <w:sz w:val="20"/>
                <w:szCs w:val="20"/>
              </w:rPr>
              <w:t>S3S Security Start Segment Missing for S3E End Segment</w:t>
            </w:r>
          </w:p>
        </w:tc>
      </w:tr>
      <w:tr w:rsidR="00900D9E" w14:paraId="28542A73" w14:textId="77777777">
        <w:trPr>
          <w:gridAfter w:val="1"/>
          <w:wAfter w:w="331" w:type="dxa"/>
        </w:trPr>
        <w:tc>
          <w:tcPr>
            <w:tcW w:w="3168" w:type="dxa"/>
            <w:gridSpan w:val="4"/>
          </w:tcPr>
          <w:p w14:paraId="381CD9FE" w14:textId="77777777" w:rsidR="00900D9E" w:rsidRDefault="00900D9E">
            <w:pPr>
              <w:adjustRightInd w:val="0"/>
              <w:ind w:right="144"/>
              <w:rPr>
                <w:sz w:val="20"/>
              </w:rPr>
            </w:pPr>
            <w:r>
              <w:rPr>
                <w:sz w:val="20"/>
                <w:szCs w:val="20"/>
              </w:rPr>
              <w:t xml:space="preserve"> </w:t>
            </w:r>
          </w:p>
        </w:tc>
        <w:tc>
          <w:tcPr>
            <w:tcW w:w="1367" w:type="dxa"/>
          </w:tcPr>
          <w:p w14:paraId="45E3ABA2" w14:textId="77777777" w:rsidR="00900D9E" w:rsidRDefault="00900D9E">
            <w:pPr>
              <w:adjustRightInd w:val="0"/>
              <w:ind w:right="144"/>
              <w:rPr>
                <w:sz w:val="20"/>
              </w:rPr>
            </w:pPr>
            <w:r>
              <w:rPr>
                <w:sz w:val="20"/>
                <w:szCs w:val="20"/>
              </w:rPr>
              <w:t>25</w:t>
            </w:r>
          </w:p>
        </w:tc>
        <w:tc>
          <w:tcPr>
            <w:tcW w:w="144" w:type="dxa"/>
          </w:tcPr>
          <w:p w14:paraId="4A3C2ED5" w14:textId="77777777" w:rsidR="00900D9E" w:rsidRDefault="00900D9E">
            <w:pPr>
              <w:adjustRightInd w:val="0"/>
              <w:ind w:right="144"/>
              <w:rPr>
                <w:sz w:val="20"/>
              </w:rPr>
            </w:pPr>
            <w:r>
              <w:t> </w:t>
            </w:r>
          </w:p>
        </w:tc>
        <w:tc>
          <w:tcPr>
            <w:tcW w:w="4823" w:type="dxa"/>
            <w:gridSpan w:val="4"/>
          </w:tcPr>
          <w:p w14:paraId="01DD7813" w14:textId="77777777" w:rsidR="00900D9E" w:rsidRDefault="00900D9E">
            <w:pPr>
              <w:adjustRightInd w:val="0"/>
              <w:ind w:right="144"/>
              <w:rPr>
                <w:sz w:val="20"/>
              </w:rPr>
            </w:pPr>
            <w:r>
              <w:rPr>
                <w:sz w:val="20"/>
                <w:szCs w:val="20"/>
              </w:rPr>
              <w:t>S4E Security End Segment Missing for S4S Security Start Segment</w:t>
            </w:r>
          </w:p>
        </w:tc>
      </w:tr>
      <w:tr w:rsidR="00900D9E" w14:paraId="35C6388D" w14:textId="77777777">
        <w:trPr>
          <w:gridAfter w:val="1"/>
          <w:wAfter w:w="331" w:type="dxa"/>
        </w:trPr>
        <w:tc>
          <w:tcPr>
            <w:tcW w:w="3168" w:type="dxa"/>
            <w:gridSpan w:val="4"/>
          </w:tcPr>
          <w:p w14:paraId="3FED4470" w14:textId="77777777" w:rsidR="00900D9E" w:rsidRDefault="00900D9E">
            <w:pPr>
              <w:adjustRightInd w:val="0"/>
              <w:ind w:right="144"/>
              <w:rPr>
                <w:sz w:val="20"/>
              </w:rPr>
            </w:pPr>
            <w:r>
              <w:rPr>
                <w:sz w:val="20"/>
                <w:szCs w:val="20"/>
              </w:rPr>
              <w:t xml:space="preserve"> </w:t>
            </w:r>
          </w:p>
        </w:tc>
        <w:tc>
          <w:tcPr>
            <w:tcW w:w="1367" w:type="dxa"/>
          </w:tcPr>
          <w:p w14:paraId="0C67522F" w14:textId="77777777" w:rsidR="00900D9E" w:rsidRDefault="00900D9E">
            <w:pPr>
              <w:adjustRightInd w:val="0"/>
              <w:ind w:right="144"/>
              <w:rPr>
                <w:sz w:val="20"/>
              </w:rPr>
            </w:pPr>
            <w:r>
              <w:rPr>
                <w:sz w:val="20"/>
                <w:szCs w:val="20"/>
              </w:rPr>
              <w:t>26</w:t>
            </w:r>
          </w:p>
        </w:tc>
        <w:tc>
          <w:tcPr>
            <w:tcW w:w="144" w:type="dxa"/>
          </w:tcPr>
          <w:p w14:paraId="72C89237" w14:textId="77777777" w:rsidR="00900D9E" w:rsidRDefault="00900D9E">
            <w:pPr>
              <w:adjustRightInd w:val="0"/>
              <w:ind w:right="144"/>
              <w:rPr>
                <w:sz w:val="20"/>
              </w:rPr>
            </w:pPr>
            <w:r>
              <w:t> </w:t>
            </w:r>
          </w:p>
        </w:tc>
        <w:tc>
          <w:tcPr>
            <w:tcW w:w="4823" w:type="dxa"/>
            <w:gridSpan w:val="4"/>
          </w:tcPr>
          <w:p w14:paraId="139E2A37" w14:textId="77777777" w:rsidR="00900D9E" w:rsidRDefault="00900D9E">
            <w:pPr>
              <w:adjustRightInd w:val="0"/>
              <w:ind w:right="144"/>
              <w:rPr>
                <w:sz w:val="20"/>
              </w:rPr>
            </w:pPr>
            <w:r>
              <w:rPr>
                <w:sz w:val="20"/>
                <w:szCs w:val="20"/>
              </w:rPr>
              <w:t>S4S Security Start Segment Missing for S4E Security End Segment</w:t>
            </w:r>
          </w:p>
        </w:tc>
      </w:tr>
      <w:tr w:rsidR="00900D9E" w14:paraId="21AE617A" w14:textId="77777777">
        <w:tc>
          <w:tcPr>
            <w:tcW w:w="1007" w:type="dxa"/>
          </w:tcPr>
          <w:p w14:paraId="10745863" w14:textId="77777777" w:rsidR="00900D9E" w:rsidRDefault="00900D9E">
            <w:pPr>
              <w:adjustRightInd w:val="0"/>
              <w:ind w:right="144"/>
              <w:rPr>
                <w:sz w:val="20"/>
              </w:rPr>
            </w:pPr>
            <w:r>
              <w:t> </w:t>
            </w:r>
          </w:p>
        </w:tc>
        <w:tc>
          <w:tcPr>
            <w:tcW w:w="1080" w:type="dxa"/>
          </w:tcPr>
          <w:p w14:paraId="5A6F754D" w14:textId="77777777" w:rsidR="00900D9E" w:rsidRDefault="00900D9E">
            <w:pPr>
              <w:adjustRightInd w:val="0"/>
              <w:ind w:right="144"/>
              <w:jc w:val="center"/>
              <w:rPr>
                <w:sz w:val="20"/>
              </w:rPr>
            </w:pPr>
            <w:r>
              <w:rPr>
                <w:b/>
                <w:bCs/>
                <w:sz w:val="20"/>
                <w:szCs w:val="20"/>
              </w:rPr>
              <w:t>AK907</w:t>
            </w:r>
          </w:p>
        </w:tc>
        <w:tc>
          <w:tcPr>
            <w:tcW w:w="892" w:type="dxa"/>
          </w:tcPr>
          <w:p w14:paraId="00F3F2AD" w14:textId="77777777" w:rsidR="00900D9E" w:rsidRDefault="00900D9E">
            <w:pPr>
              <w:adjustRightInd w:val="0"/>
              <w:ind w:right="144"/>
              <w:jc w:val="center"/>
              <w:rPr>
                <w:sz w:val="20"/>
              </w:rPr>
            </w:pPr>
            <w:r>
              <w:rPr>
                <w:b/>
                <w:bCs/>
                <w:sz w:val="20"/>
                <w:szCs w:val="20"/>
              </w:rPr>
              <w:t>716</w:t>
            </w:r>
          </w:p>
        </w:tc>
        <w:tc>
          <w:tcPr>
            <w:tcW w:w="4968" w:type="dxa"/>
            <w:gridSpan w:val="4"/>
          </w:tcPr>
          <w:p w14:paraId="29B19950" w14:textId="77777777" w:rsidR="00900D9E" w:rsidRDefault="00900D9E">
            <w:pPr>
              <w:adjustRightInd w:val="0"/>
              <w:ind w:right="144"/>
              <w:rPr>
                <w:sz w:val="20"/>
              </w:rPr>
            </w:pPr>
            <w:r>
              <w:rPr>
                <w:b/>
                <w:bCs/>
                <w:sz w:val="20"/>
                <w:szCs w:val="20"/>
              </w:rPr>
              <w:t>Functional Group Syntax Error Code</w:t>
            </w:r>
          </w:p>
        </w:tc>
        <w:tc>
          <w:tcPr>
            <w:tcW w:w="432" w:type="dxa"/>
          </w:tcPr>
          <w:p w14:paraId="1D5349F6" w14:textId="77777777" w:rsidR="00900D9E" w:rsidRDefault="00900D9E">
            <w:pPr>
              <w:adjustRightInd w:val="0"/>
              <w:ind w:right="144"/>
              <w:jc w:val="center"/>
              <w:rPr>
                <w:sz w:val="20"/>
              </w:rPr>
            </w:pPr>
            <w:r>
              <w:rPr>
                <w:b/>
                <w:bCs/>
                <w:sz w:val="20"/>
                <w:szCs w:val="20"/>
              </w:rPr>
              <w:t>O</w:t>
            </w:r>
          </w:p>
        </w:tc>
        <w:tc>
          <w:tcPr>
            <w:tcW w:w="144" w:type="dxa"/>
          </w:tcPr>
          <w:p w14:paraId="1F4934AE" w14:textId="77777777" w:rsidR="00900D9E" w:rsidRDefault="00900D9E">
            <w:pPr>
              <w:adjustRightInd w:val="0"/>
              <w:ind w:right="144"/>
              <w:jc w:val="center"/>
              <w:rPr>
                <w:sz w:val="20"/>
              </w:rPr>
            </w:pPr>
            <w:r>
              <w:t> </w:t>
            </w:r>
          </w:p>
        </w:tc>
        <w:tc>
          <w:tcPr>
            <w:tcW w:w="1440" w:type="dxa"/>
            <w:gridSpan w:val="2"/>
          </w:tcPr>
          <w:p w14:paraId="5676ABEC" w14:textId="77777777" w:rsidR="00900D9E" w:rsidRDefault="00900D9E">
            <w:pPr>
              <w:adjustRightInd w:val="0"/>
              <w:ind w:right="144"/>
              <w:rPr>
                <w:sz w:val="20"/>
              </w:rPr>
            </w:pPr>
            <w:r>
              <w:rPr>
                <w:b/>
                <w:bCs/>
                <w:sz w:val="20"/>
                <w:szCs w:val="20"/>
              </w:rPr>
              <w:t>ID 1/3</w:t>
            </w:r>
          </w:p>
        </w:tc>
      </w:tr>
      <w:tr w:rsidR="00900D9E" w14:paraId="48638EEB" w14:textId="77777777">
        <w:trPr>
          <w:gridAfter w:val="1"/>
          <w:wAfter w:w="330" w:type="dxa"/>
        </w:trPr>
        <w:tc>
          <w:tcPr>
            <w:tcW w:w="2980" w:type="dxa"/>
            <w:gridSpan w:val="3"/>
          </w:tcPr>
          <w:p w14:paraId="39DE544C" w14:textId="77777777" w:rsidR="00900D9E" w:rsidRDefault="00900D9E">
            <w:pPr>
              <w:adjustRightInd w:val="0"/>
              <w:ind w:right="144"/>
              <w:rPr>
                <w:sz w:val="20"/>
              </w:rPr>
            </w:pPr>
            <w:r>
              <w:t> </w:t>
            </w:r>
          </w:p>
        </w:tc>
        <w:tc>
          <w:tcPr>
            <w:tcW w:w="6523" w:type="dxa"/>
            <w:gridSpan w:val="7"/>
          </w:tcPr>
          <w:p w14:paraId="2154AC52" w14:textId="77777777" w:rsidR="00900D9E" w:rsidRDefault="00900D9E">
            <w:pPr>
              <w:adjustRightInd w:val="0"/>
              <w:ind w:right="144"/>
              <w:rPr>
                <w:sz w:val="20"/>
              </w:rPr>
            </w:pPr>
            <w:r>
              <w:rPr>
                <w:sz w:val="20"/>
                <w:szCs w:val="20"/>
              </w:rPr>
              <w:t>Code indicating error found based on the syntax editing of the functional group header and/or trailer</w:t>
            </w:r>
          </w:p>
        </w:tc>
      </w:tr>
      <w:tr w:rsidR="00900D9E" w14:paraId="5A2AB0EB" w14:textId="77777777">
        <w:trPr>
          <w:gridAfter w:val="1"/>
          <w:wAfter w:w="331" w:type="dxa"/>
        </w:trPr>
        <w:tc>
          <w:tcPr>
            <w:tcW w:w="3168" w:type="dxa"/>
            <w:gridSpan w:val="4"/>
          </w:tcPr>
          <w:p w14:paraId="2E6EB200" w14:textId="77777777" w:rsidR="00900D9E" w:rsidRDefault="00900D9E">
            <w:pPr>
              <w:adjustRightInd w:val="0"/>
              <w:ind w:right="144"/>
              <w:rPr>
                <w:sz w:val="20"/>
              </w:rPr>
            </w:pPr>
            <w:r>
              <w:rPr>
                <w:sz w:val="20"/>
                <w:szCs w:val="20"/>
              </w:rPr>
              <w:t xml:space="preserve"> </w:t>
            </w:r>
          </w:p>
        </w:tc>
        <w:tc>
          <w:tcPr>
            <w:tcW w:w="1367" w:type="dxa"/>
          </w:tcPr>
          <w:p w14:paraId="67AF81AA" w14:textId="77777777" w:rsidR="00900D9E" w:rsidRDefault="00900D9E">
            <w:pPr>
              <w:adjustRightInd w:val="0"/>
              <w:ind w:right="144"/>
              <w:rPr>
                <w:sz w:val="20"/>
              </w:rPr>
            </w:pPr>
            <w:r>
              <w:rPr>
                <w:sz w:val="20"/>
                <w:szCs w:val="20"/>
              </w:rPr>
              <w:t>1</w:t>
            </w:r>
          </w:p>
        </w:tc>
        <w:tc>
          <w:tcPr>
            <w:tcW w:w="144" w:type="dxa"/>
          </w:tcPr>
          <w:p w14:paraId="530E4487" w14:textId="77777777" w:rsidR="00900D9E" w:rsidRDefault="00900D9E">
            <w:pPr>
              <w:adjustRightInd w:val="0"/>
              <w:ind w:right="144"/>
              <w:rPr>
                <w:sz w:val="20"/>
              </w:rPr>
            </w:pPr>
            <w:r>
              <w:t> </w:t>
            </w:r>
          </w:p>
        </w:tc>
        <w:tc>
          <w:tcPr>
            <w:tcW w:w="4823" w:type="dxa"/>
            <w:gridSpan w:val="4"/>
          </w:tcPr>
          <w:p w14:paraId="6567CCDA" w14:textId="77777777" w:rsidR="00900D9E" w:rsidRDefault="00900D9E">
            <w:pPr>
              <w:adjustRightInd w:val="0"/>
              <w:ind w:right="144"/>
              <w:rPr>
                <w:sz w:val="20"/>
              </w:rPr>
            </w:pPr>
            <w:r>
              <w:rPr>
                <w:sz w:val="20"/>
                <w:szCs w:val="20"/>
              </w:rPr>
              <w:t>Functional Group Not Supported</w:t>
            </w:r>
          </w:p>
        </w:tc>
      </w:tr>
      <w:tr w:rsidR="00900D9E" w14:paraId="56E30E80" w14:textId="77777777">
        <w:trPr>
          <w:gridAfter w:val="1"/>
          <w:wAfter w:w="331" w:type="dxa"/>
        </w:trPr>
        <w:tc>
          <w:tcPr>
            <w:tcW w:w="3168" w:type="dxa"/>
            <w:gridSpan w:val="4"/>
          </w:tcPr>
          <w:p w14:paraId="32D20C87" w14:textId="77777777" w:rsidR="00900D9E" w:rsidRDefault="00900D9E">
            <w:pPr>
              <w:adjustRightInd w:val="0"/>
              <w:ind w:right="144"/>
              <w:rPr>
                <w:sz w:val="20"/>
              </w:rPr>
            </w:pPr>
            <w:r>
              <w:rPr>
                <w:sz w:val="20"/>
                <w:szCs w:val="20"/>
              </w:rPr>
              <w:t xml:space="preserve"> </w:t>
            </w:r>
          </w:p>
        </w:tc>
        <w:tc>
          <w:tcPr>
            <w:tcW w:w="1367" w:type="dxa"/>
          </w:tcPr>
          <w:p w14:paraId="3F3752C3" w14:textId="77777777" w:rsidR="00900D9E" w:rsidRDefault="00900D9E">
            <w:pPr>
              <w:adjustRightInd w:val="0"/>
              <w:ind w:right="144"/>
              <w:rPr>
                <w:sz w:val="20"/>
              </w:rPr>
            </w:pPr>
            <w:r>
              <w:rPr>
                <w:sz w:val="20"/>
                <w:szCs w:val="20"/>
              </w:rPr>
              <w:t>2</w:t>
            </w:r>
          </w:p>
        </w:tc>
        <w:tc>
          <w:tcPr>
            <w:tcW w:w="144" w:type="dxa"/>
          </w:tcPr>
          <w:p w14:paraId="486ED3C3" w14:textId="77777777" w:rsidR="00900D9E" w:rsidRDefault="00900D9E">
            <w:pPr>
              <w:adjustRightInd w:val="0"/>
              <w:ind w:right="144"/>
              <w:rPr>
                <w:sz w:val="20"/>
              </w:rPr>
            </w:pPr>
            <w:r>
              <w:t> </w:t>
            </w:r>
          </w:p>
        </w:tc>
        <w:tc>
          <w:tcPr>
            <w:tcW w:w="4823" w:type="dxa"/>
            <w:gridSpan w:val="4"/>
          </w:tcPr>
          <w:p w14:paraId="5EBEC045" w14:textId="77777777" w:rsidR="00900D9E" w:rsidRDefault="00900D9E">
            <w:pPr>
              <w:adjustRightInd w:val="0"/>
              <w:ind w:right="144"/>
              <w:rPr>
                <w:sz w:val="20"/>
              </w:rPr>
            </w:pPr>
            <w:r>
              <w:rPr>
                <w:sz w:val="20"/>
                <w:szCs w:val="20"/>
              </w:rPr>
              <w:t>Functional Group Version Not Supported</w:t>
            </w:r>
          </w:p>
        </w:tc>
      </w:tr>
      <w:tr w:rsidR="00900D9E" w14:paraId="51D897D4" w14:textId="77777777">
        <w:trPr>
          <w:gridAfter w:val="1"/>
          <w:wAfter w:w="331" w:type="dxa"/>
        </w:trPr>
        <w:tc>
          <w:tcPr>
            <w:tcW w:w="3168" w:type="dxa"/>
            <w:gridSpan w:val="4"/>
          </w:tcPr>
          <w:p w14:paraId="5FB032DE" w14:textId="77777777" w:rsidR="00900D9E" w:rsidRDefault="00900D9E">
            <w:pPr>
              <w:adjustRightInd w:val="0"/>
              <w:ind w:right="144"/>
              <w:rPr>
                <w:sz w:val="20"/>
              </w:rPr>
            </w:pPr>
            <w:r>
              <w:rPr>
                <w:sz w:val="20"/>
                <w:szCs w:val="20"/>
              </w:rPr>
              <w:t xml:space="preserve"> </w:t>
            </w:r>
          </w:p>
        </w:tc>
        <w:tc>
          <w:tcPr>
            <w:tcW w:w="1367" w:type="dxa"/>
          </w:tcPr>
          <w:p w14:paraId="059C5DD9" w14:textId="77777777" w:rsidR="00900D9E" w:rsidRDefault="00900D9E">
            <w:pPr>
              <w:adjustRightInd w:val="0"/>
              <w:ind w:right="144"/>
              <w:rPr>
                <w:sz w:val="20"/>
              </w:rPr>
            </w:pPr>
            <w:r>
              <w:rPr>
                <w:sz w:val="20"/>
                <w:szCs w:val="20"/>
              </w:rPr>
              <w:t>3</w:t>
            </w:r>
          </w:p>
        </w:tc>
        <w:tc>
          <w:tcPr>
            <w:tcW w:w="144" w:type="dxa"/>
          </w:tcPr>
          <w:p w14:paraId="5AC8F039" w14:textId="77777777" w:rsidR="00900D9E" w:rsidRDefault="00900D9E">
            <w:pPr>
              <w:adjustRightInd w:val="0"/>
              <w:ind w:right="144"/>
              <w:rPr>
                <w:sz w:val="20"/>
              </w:rPr>
            </w:pPr>
            <w:r>
              <w:t> </w:t>
            </w:r>
          </w:p>
        </w:tc>
        <w:tc>
          <w:tcPr>
            <w:tcW w:w="4823" w:type="dxa"/>
            <w:gridSpan w:val="4"/>
          </w:tcPr>
          <w:p w14:paraId="69B4A2DB" w14:textId="77777777" w:rsidR="00900D9E" w:rsidRDefault="00900D9E">
            <w:pPr>
              <w:adjustRightInd w:val="0"/>
              <w:ind w:right="144"/>
              <w:rPr>
                <w:sz w:val="20"/>
              </w:rPr>
            </w:pPr>
            <w:r>
              <w:rPr>
                <w:sz w:val="20"/>
                <w:szCs w:val="20"/>
              </w:rPr>
              <w:t>Functional Group Trailer Missing</w:t>
            </w:r>
          </w:p>
        </w:tc>
      </w:tr>
      <w:tr w:rsidR="00900D9E" w14:paraId="36A7F142" w14:textId="77777777">
        <w:trPr>
          <w:gridAfter w:val="1"/>
          <w:wAfter w:w="331" w:type="dxa"/>
        </w:trPr>
        <w:tc>
          <w:tcPr>
            <w:tcW w:w="3168" w:type="dxa"/>
            <w:gridSpan w:val="4"/>
          </w:tcPr>
          <w:p w14:paraId="7D458BE9" w14:textId="77777777" w:rsidR="00900D9E" w:rsidRDefault="00900D9E">
            <w:pPr>
              <w:adjustRightInd w:val="0"/>
              <w:ind w:right="144"/>
              <w:rPr>
                <w:sz w:val="20"/>
              </w:rPr>
            </w:pPr>
            <w:r>
              <w:rPr>
                <w:sz w:val="20"/>
                <w:szCs w:val="20"/>
              </w:rPr>
              <w:t xml:space="preserve"> </w:t>
            </w:r>
          </w:p>
        </w:tc>
        <w:tc>
          <w:tcPr>
            <w:tcW w:w="1367" w:type="dxa"/>
          </w:tcPr>
          <w:p w14:paraId="7015590F" w14:textId="77777777" w:rsidR="00900D9E" w:rsidRDefault="00900D9E">
            <w:pPr>
              <w:adjustRightInd w:val="0"/>
              <w:ind w:right="144"/>
              <w:rPr>
                <w:sz w:val="20"/>
              </w:rPr>
            </w:pPr>
            <w:r>
              <w:rPr>
                <w:sz w:val="20"/>
                <w:szCs w:val="20"/>
              </w:rPr>
              <w:t>4</w:t>
            </w:r>
          </w:p>
        </w:tc>
        <w:tc>
          <w:tcPr>
            <w:tcW w:w="144" w:type="dxa"/>
          </w:tcPr>
          <w:p w14:paraId="7E06988B" w14:textId="77777777" w:rsidR="00900D9E" w:rsidRDefault="00900D9E">
            <w:pPr>
              <w:adjustRightInd w:val="0"/>
              <w:ind w:right="144"/>
              <w:rPr>
                <w:sz w:val="20"/>
              </w:rPr>
            </w:pPr>
            <w:r>
              <w:t> </w:t>
            </w:r>
          </w:p>
        </w:tc>
        <w:tc>
          <w:tcPr>
            <w:tcW w:w="4823" w:type="dxa"/>
            <w:gridSpan w:val="4"/>
          </w:tcPr>
          <w:p w14:paraId="5E1715B0" w14:textId="77777777" w:rsidR="00900D9E" w:rsidRDefault="00900D9E">
            <w:pPr>
              <w:adjustRightInd w:val="0"/>
              <w:ind w:right="144"/>
              <w:rPr>
                <w:sz w:val="20"/>
              </w:rPr>
            </w:pPr>
            <w:r>
              <w:rPr>
                <w:sz w:val="20"/>
                <w:szCs w:val="20"/>
              </w:rPr>
              <w:t>Group Control Number in the Functional Group Header and Trailer Do Not Agree</w:t>
            </w:r>
          </w:p>
        </w:tc>
      </w:tr>
      <w:tr w:rsidR="00900D9E" w14:paraId="4D840B2B" w14:textId="77777777">
        <w:trPr>
          <w:gridAfter w:val="1"/>
          <w:wAfter w:w="331" w:type="dxa"/>
        </w:trPr>
        <w:tc>
          <w:tcPr>
            <w:tcW w:w="3168" w:type="dxa"/>
            <w:gridSpan w:val="4"/>
          </w:tcPr>
          <w:p w14:paraId="63DF2F2A" w14:textId="77777777" w:rsidR="00900D9E" w:rsidRDefault="00900D9E">
            <w:pPr>
              <w:adjustRightInd w:val="0"/>
              <w:ind w:right="144"/>
              <w:rPr>
                <w:sz w:val="20"/>
              </w:rPr>
            </w:pPr>
            <w:r>
              <w:rPr>
                <w:sz w:val="20"/>
                <w:szCs w:val="20"/>
              </w:rPr>
              <w:t xml:space="preserve"> </w:t>
            </w:r>
          </w:p>
        </w:tc>
        <w:tc>
          <w:tcPr>
            <w:tcW w:w="1367" w:type="dxa"/>
          </w:tcPr>
          <w:p w14:paraId="04215553" w14:textId="77777777" w:rsidR="00900D9E" w:rsidRDefault="00900D9E">
            <w:pPr>
              <w:adjustRightInd w:val="0"/>
              <w:ind w:right="144"/>
              <w:rPr>
                <w:sz w:val="20"/>
              </w:rPr>
            </w:pPr>
            <w:r>
              <w:rPr>
                <w:sz w:val="20"/>
                <w:szCs w:val="20"/>
              </w:rPr>
              <w:t>5</w:t>
            </w:r>
          </w:p>
        </w:tc>
        <w:tc>
          <w:tcPr>
            <w:tcW w:w="144" w:type="dxa"/>
          </w:tcPr>
          <w:p w14:paraId="0DD2F652" w14:textId="77777777" w:rsidR="00900D9E" w:rsidRDefault="00900D9E">
            <w:pPr>
              <w:adjustRightInd w:val="0"/>
              <w:ind w:right="144"/>
              <w:rPr>
                <w:sz w:val="20"/>
              </w:rPr>
            </w:pPr>
            <w:r>
              <w:t> </w:t>
            </w:r>
          </w:p>
        </w:tc>
        <w:tc>
          <w:tcPr>
            <w:tcW w:w="4823" w:type="dxa"/>
            <w:gridSpan w:val="4"/>
          </w:tcPr>
          <w:p w14:paraId="71405EDC" w14:textId="77777777" w:rsidR="00900D9E" w:rsidRDefault="00900D9E">
            <w:pPr>
              <w:adjustRightInd w:val="0"/>
              <w:ind w:right="144"/>
              <w:rPr>
                <w:sz w:val="20"/>
              </w:rPr>
            </w:pPr>
            <w:r>
              <w:rPr>
                <w:sz w:val="20"/>
                <w:szCs w:val="20"/>
              </w:rPr>
              <w:t>Number of Included Transaction Sets Does Not Match Actual Count</w:t>
            </w:r>
          </w:p>
        </w:tc>
      </w:tr>
      <w:tr w:rsidR="00900D9E" w14:paraId="40BCE80A" w14:textId="77777777">
        <w:trPr>
          <w:gridAfter w:val="1"/>
          <w:wAfter w:w="331" w:type="dxa"/>
        </w:trPr>
        <w:tc>
          <w:tcPr>
            <w:tcW w:w="3168" w:type="dxa"/>
            <w:gridSpan w:val="4"/>
          </w:tcPr>
          <w:p w14:paraId="5DAD442A" w14:textId="77777777" w:rsidR="00900D9E" w:rsidRDefault="00900D9E">
            <w:pPr>
              <w:adjustRightInd w:val="0"/>
              <w:ind w:right="144"/>
              <w:rPr>
                <w:sz w:val="20"/>
              </w:rPr>
            </w:pPr>
            <w:r>
              <w:rPr>
                <w:sz w:val="20"/>
                <w:szCs w:val="20"/>
              </w:rPr>
              <w:t xml:space="preserve"> </w:t>
            </w:r>
          </w:p>
        </w:tc>
        <w:tc>
          <w:tcPr>
            <w:tcW w:w="1367" w:type="dxa"/>
          </w:tcPr>
          <w:p w14:paraId="5B1CED67" w14:textId="77777777" w:rsidR="00900D9E" w:rsidRDefault="00900D9E">
            <w:pPr>
              <w:adjustRightInd w:val="0"/>
              <w:ind w:right="144"/>
              <w:rPr>
                <w:sz w:val="20"/>
              </w:rPr>
            </w:pPr>
            <w:r>
              <w:rPr>
                <w:sz w:val="20"/>
                <w:szCs w:val="20"/>
              </w:rPr>
              <w:t>6</w:t>
            </w:r>
          </w:p>
        </w:tc>
        <w:tc>
          <w:tcPr>
            <w:tcW w:w="144" w:type="dxa"/>
          </w:tcPr>
          <w:p w14:paraId="7FCC62B4" w14:textId="77777777" w:rsidR="00900D9E" w:rsidRDefault="00900D9E">
            <w:pPr>
              <w:adjustRightInd w:val="0"/>
              <w:ind w:right="144"/>
              <w:rPr>
                <w:sz w:val="20"/>
              </w:rPr>
            </w:pPr>
            <w:r>
              <w:t> </w:t>
            </w:r>
          </w:p>
        </w:tc>
        <w:tc>
          <w:tcPr>
            <w:tcW w:w="4823" w:type="dxa"/>
            <w:gridSpan w:val="4"/>
          </w:tcPr>
          <w:p w14:paraId="5EF38EDF" w14:textId="77777777" w:rsidR="00900D9E" w:rsidRDefault="00900D9E">
            <w:pPr>
              <w:adjustRightInd w:val="0"/>
              <w:ind w:right="144"/>
              <w:rPr>
                <w:sz w:val="20"/>
              </w:rPr>
            </w:pPr>
            <w:r>
              <w:rPr>
                <w:sz w:val="20"/>
                <w:szCs w:val="20"/>
              </w:rPr>
              <w:t>Group Control Number Violates Syntax</w:t>
            </w:r>
          </w:p>
        </w:tc>
      </w:tr>
      <w:tr w:rsidR="00900D9E" w14:paraId="5D64A85C" w14:textId="77777777">
        <w:trPr>
          <w:gridAfter w:val="1"/>
          <w:wAfter w:w="331" w:type="dxa"/>
        </w:trPr>
        <w:tc>
          <w:tcPr>
            <w:tcW w:w="3168" w:type="dxa"/>
            <w:gridSpan w:val="4"/>
          </w:tcPr>
          <w:p w14:paraId="2A1E981C" w14:textId="77777777" w:rsidR="00900D9E" w:rsidRDefault="00900D9E">
            <w:pPr>
              <w:adjustRightInd w:val="0"/>
              <w:ind w:right="144"/>
              <w:rPr>
                <w:sz w:val="20"/>
              </w:rPr>
            </w:pPr>
            <w:r>
              <w:rPr>
                <w:sz w:val="20"/>
                <w:szCs w:val="20"/>
              </w:rPr>
              <w:t xml:space="preserve"> </w:t>
            </w:r>
          </w:p>
        </w:tc>
        <w:tc>
          <w:tcPr>
            <w:tcW w:w="1367" w:type="dxa"/>
          </w:tcPr>
          <w:p w14:paraId="72BE20CB" w14:textId="77777777" w:rsidR="00900D9E" w:rsidRDefault="00900D9E">
            <w:pPr>
              <w:adjustRightInd w:val="0"/>
              <w:ind w:right="144"/>
              <w:rPr>
                <w:sz w:val="20"/>
              </w:rPr>
            </w:pPr>
            <w:r>
              <w:rPr>
                <w:sz w:val="20"/>
                <w:szCs w:val="20"/>
              </w:rPr>
              <w:t>10</w:t>
            </w:r>
          </w:p>
        </w:tc>
        <w:tc>
          <w:tcPr>
            <w:tcW w:w="144" w:type="dxa"/>
          </w:tcPr>
          <w:p w14:paraId="02FCF58D" w14:textId="77777777" w:rsidR="00900D9E" w:rsidRDefault="00900D9E">
            <w:pPr>
              <w:adjustRightInd w:val="0"/>
              <w:ind w:right="144"/>
              <w:rPr>
                <w:sz w:val="20"/>
              </w:rPr>
            </w:pPr>
            <w:r>
              <w:t> </w:t>
            </w:r>
          </w:p>
        </w:tc>
        <w:tc>
          <w:tcPr>
            <w:tcW w:w="4823" w:type="dxa"/>
            <w:gridSpan w:val="4"/>
          </w:tcPr>
          <w:p w14:paraId="3D64C19E" w14:textId="77777777" w:rsidR="00900D9E" w:rsidRDefault="00900D9E">
            <w:pPr>
              <w:adjustRightInd w:val="0"/>
              <w:ind w:right="144"/>
              <w:rPr>
                <w:sz w:val="20"/>
              </w:rPr>
            </w:pPr>
            <w:r>
              <w:rPr>
                <w:sz w:val="20"/>
                <w:szCs w:val="20"/>
              </w:rPr>
              <w:t>Authentication Key Name Unknown</w:t>
            </w:r>
          </w:p>
        </w:tc>
      </w:tr>
      <w:tr w:rsidR="00900D9E" w14:paraId="49BBDDA7" w14:textId="77777777">
        <w:trPr>
          <w:gridAfter w:val="1"/>
          <w:wAfter w:w="331" w:type="dxa"/>
        </w:trPr>
        <w:tc>
          <w:tcPr>
            <w:tcW w:w="3168" w:type="dxa"/>
            <w:gridSpan w:val="4"/>
          </w:tcPr>
          <w:p w14:paraId="799BB9B8" w14:textId="77777777" w:rsidR="00900D9E" w:rsidRDefault="00900D9E">
            <w:pPr>
              <w:adjustRightInd w:val="0"/>
              <w:ind w:right="144"/>
              <w:rPr>
                <w:sz w:val="20"/>
              </w:rPr>
            </w:pPr>
            <w:r>
              <w:rPr>
                <w:sz w:val="20"/>
                <w:szCs w:val="20"/>
              </w:rPr>
              <w:t xml:space="preserve"> </w:t>
            </w:r>
          </w:p>
        </w:tc>
        <w:tc>
          <w:tcPr>
            <w:tcW w:w="1367" w:type="dxa"/>
          </w:tcPr>
          <w:p w14:paraId="6630C20D" w14:textId="77777777" w:rsidR="00900D9E" w:rsidRDefault="00900D9E">
            <w:pPr>
              <w:adjustRightInd w:val="0"/>
              <w:ind w:right="144"/>
              <w:rPr>
                <w:sz w:val="20"/>
              </w:rPr>
            </w:pPr>
            <w:r>
              <w:rPr>
                <w:sz w:val="20"/>
                <w:szCs w:val="20"/>
              </w:rPr>
              <w:t>11</w:t>
            </w:r>
          </w:p>
        </w:tc>
        <w:tc>
          <w:tcPr>
            <w:tcW w:w="144" w:type="dxa"/>
          </w:tcPr>
          <w:p w14:paraId="77915073" w14:textId="77777777" w:rsidR="00900D9E" w:rsidRDefault="00900D9E">
            <w:pPr>
              <w:adjustRightInd w:val="0"/>
              <w:ind w:right="144"/>
              <w:rPr>
                <w:sz w:val="20"/>
              </w:rPr>
            </w:pPr>
            <w:r>
              <w:t> </w:t>
            </w:r>
          </w:p>
        </w:tc>
        <w:tc>
          <w:tcPr>
            <w:tcW w:w="4823" w:type="dxa"/>
            <w:gridSpan w:val="4"/>
          </w:tcPr>
          <w:p w14:paraId="1CC842EA" w14:textId="77777777" w:rsidR="00900D9E" w:rsidRDefault="00900D9E">
            <w:pPr>
              <w:adjustRightInd w:val="0"/>
              <w:ind w:right="144"/>
              <w:rPr>
                <w:sz w:val="20"/>
              </w:rPr>
            </w:pPr>
            <w:r>
              <w:rPr>
                <w:sz w:val="20"/>
                <w:szCs w:val="20"/>
              </w:rPr>
              <w:t>Encryption Key Name Unknown</w:t>
            </w:r>
          </w:p>
        </w:tc>
      </w:tr>
      <w:tr w:rsidR="00900D9E" w14:paraId="1A8316E2" w14:textId="77777777">
        <w:trPr>
          <w:gridAfter w:val="1"/>
          <w:wAfter w:w="331" w:type="dxa"/>
        </w:trPr>
        <w:tc>
          <w:tcPr>
            <w:tcW w:w="3168" w:type="dxa"/>
            <w:gridSpan w:val="4"/>
          </w:tcPr>
          <w:p w14:paraId="473336EB" w14:textId="77777777" w:rsidR="00900D9E" w:rsidRDefault="00900D9E">
            <w:pPr>
              <w:adjustRightInd w:val="0"/>
              <w:ind w:right="144"/>
              <w:rPr>
                <w:sz w:val="20"/>
              </w:rPr>
            </w:pPr>
            <w:r>
              <w:rPr>
                <w:sz w:val="20"/>
                <w:szCs w:val="20"/>
              </w:rPr>
              <w:t xml:space="preserve"> </w:t>
            </w:r>
          </w:p>
        </w:tc>
        <w:tc>
          <w:tcPr>
            <w:tcW w:w="1367" w:type="dxa"/>
          </w:tcPr>
          <w:p w14:paraId="12CEBAC1" w14:textId="77777777" w:rsidR="00900D9E" w:rsidRDefault="00900D9E">
            <w:pPr>
              <w:adjustRightInd w:val="0"/>
              <w:ind w:right="144"/>
              <w:rPr>
                <w:sz w:val="20"/>
              </w:rPr>
            </w:pPr>
            <w:r>
              <w:rPr>
                <w:sz w:val="20"/>
                <w:szCs w:val="20"/>
              </w:rPr>
              <w:t>12</w:t>
            </w:r>
          </w:p>
        </w:tc>
        <w:tc>
          <w:tcPr>
            <w:tcW w:w="144" w:type="dxa"/>
          </w:tcPr>
          <w:p w14:paraId="1FDF2860" w14:textId="77777777" w:rsidR="00900D9E" w:rsidRDefault="00900D9E">
            <w:pPr>
              <w:adjustRightInd w:val="0"/>
              <w:ind w:right="144"/>
              <w:rPr>
                <w:sz w:val="20"/>
              </w:rPr>
            </w:pPr>
            <w:r>
              <w:t> </w:t>
            </w:r>
          </w:p>
        </w:tc>
        <w:tc>
          <w:tcPr>
            <w:tcW w:w="4823" w:type="dxa"/>
            <w:gridSpan w:val="4"/>
          </w:tcPr>
          <w:p w14:paraId="4F1CAF6F" w14:textId="77777777" w:rsidR="00900D9E" w:rsidRDefault="00900D9E">
            <w:pPr>
              <w:adjustRightInd w:val="0"/>
              <w:ind w:right="144"/>
              <w:rPr>
                <w:sz w:val="20"/>
              </w:rPr>
            </w:pPr>
            <w:r>
              <w:rPr>
                <w:sz w:val="20"/>
                <w:szCs w:val="20"/>
              </w:rPr>
              <w:t>Requested Service (Authentication or Encryption) Not Available</w:t>
            </w:r>
          </w:p>
        </w:tc>
      </w:tr>
      <w:tr w:rsidR="00900D9E" w14:paraId="4184C240" w14:textId="77777777">
        <w:trPr>
          <w:gridAfter w:val="1"/>
          <w:wAfter w:w="331" w:type="dxa"/>
        </w:trPr>
        <w:tc>
          <w:tcPr>
            <w:tcW w:w="3168" w:type="dxa"/>
            <w:gridSpan w:val="4"/>
          </w:tcPr>
          <w:p w14:paraId="3211A29C" w14:textId="77777777" w:rsidR="00900D9E" w:rsidRDefault="00900D9E">
            <w:pPr>
              <w:adjustRightInd w:val="0"/>
              <w:ind w:right="144"/>
              <w:rPr>
                <w:sz w:val="20"/>
              </w:rPr>
            </w:pPr>
            <w:r>
              <w:rPr>
                <w:sz w:val="20"/>
                <w:szCs w:val="20"/>
              </w:rPr>
              <w:t xml:space="preserve"> </w:t>
            </w:r>
          </w:p>
        </w:tc>
        <w:tc>
          <w:tcPr>
            <w:tcW w:w="1367" w:type="dxa"/>
          </w:tcPr>
          <w:p w14:paraId="69981196" w14:textId="77777777" w:rsidR="00900D9E" w:rsidRDefault="00900D9E">
            <w:pPr>
              <w:adjustRightInd w:val="0"/>
              <w:ind w:right="144"/>
              <w:rPr>
                <w:sz w:val="20"/>
              </w:rPr>
            </w:pPr>
            <w:r>
              <w:rPr>
                <w:sz w:val="20"/>
                <w:szCs w:val="20"/>
              </w:rPr>
              <w:t>13</w:t>
            </w:r>
          </w:p>
        </w:tc>
        <w:tc>
          <w:tcPr>
            <w:tcW w:w="144" w:type="dxa"/>
          </w:tcPr>
          <w:p w14:paraId="09E79C4F" w14:textId="77777777" w:rsidR="00900D9E" w:rsidRDefault="00900D9E">
            <w:pPr>
              <w:adjustRightInd w:val="0"/>
              <w:ind w:right="144"/>
              <w:rPr>
                <w:sz w:val="20"/>
              </w:rPr>
            </w:pPr>
            <w:r>
              <w:t> </w:t>
            </w:r>
          </w:p>
        </w:tc>
        <w:tc>
          <w:tcPr>
            <w:tcW w:w="4823" w:type="dxa"/>
            <w:gridSpan w:val="4"/>
          </w:tcPr>
          <w:p w14:paraId="15643CFF" w14:textId="77777777" w:rsidR="00900D9E" w:rsidRDefault="00900D9E">
            <w:pPr>
              <w:adjustRightInd w:val="0"/>
              <w:ind w:right="144"/>
              <w:rPr>
                <w:sz w:val="20"/>
              </w:rPr>
            </w:pPr>
            <w:r>
              <w:rPr>
                <w:sz w:val="20"/>
                <w:szCs w:val="20"/>
              </w:rPr>
              <w:t>Unknown Security Recipient</w:t>
            </w:r>
          </w:p>
        </w:tc>
      </w:tr>
      <w:tr w:rsidR="00900D9E" w14:paraId="7067F06F" w14:textId="77777777">
        <w:trPr>
          <w:gridAfter w:val="1"/>
          <w:wAfter w:w="331" w:type="dxa"/>
        </w:trPr>
        <w:tc>
          <w:tcPr>
            <w:tcW w:w="3168" w:type="dxa"/>
            <w:gridSpan w:val="4"/>
          </w:tcPr>
          <w:p w14:paraId="1D1CF342" w14:textId="77777777" w:rsidR="00900D9E" w:rsidRDefault="00900D9E">
            <w:pPr>
              <w:adjustRightInd w:val="0"/>
              <w:ind w:right="144"/>
              <w:rPr>
                <w:sz w:val="20"/>
              </w:rPr>
            </w:pPr>
            <w:r>
              <w:rPr>
                <w:sz w:val="20"/>
                <w:szCs w:val="20"/>
              </w:rPr>
              <w:t xml:space="preserve"> </w:t>
            </w:r>
          </w:p>
        </w:tc>
        <w:tc>
          <w:tcPr>
            <w:tcW w:w="1367" w:type="dxa"/>
          </w:tcPr>
          <w:p w14:paraId="7AACF4ED" w14:textId="77777777" w:rsidR="00900D9E" w:rsidRDefault="00900D9E">
            <w:pPr>
              <w:adjustRightInd w:val="0"/>
              <w:ind w:right="144"/>
              <w:rPr>
                <w:sz w:val="20"/>
              </w:rPr>
            </w:pPr>
            <w:r>
              <w:rPr>
                <w:sz w:val="20"/>
                <w:szCs w:val="20"/>
              </w:rPr>
              <w:t>14</w:t>
            </w:r>
          </w:p>
        </w:tc>
        <w:tc>
          <w:tcPr>
            <w:tcW w:w="144" w:type="dxa"/>
          </w:tcPr>
          <w:p w14:paraId="583D3303" w14:textId="77777777" w:rsidR="00900D9E" w:rsidRDefault="00900D9E">
            <w:pPr>
              <w:adjustRightInd w:val="0"/>
              <w:ind w:right="144"/>
              <w:rPr>
                <w:sz w:val="20"/>
              </w:rPr>
            </w:pPr>
            <w:r>
              <w:t> </w:t>
            </w:r>
          </w:p>
        </w:tc>
        <w:tc>
          <w:tcPr>
            <w:tcW w:w="4823" w:type="dxa"/>
            <w:gridSpan w:val="4"/>
          </w:tcPr>
          <w:p w14:paraId="3EDAF14D" w14:textId="77777777" w:rsidR="00900D9E" w:rsidRDefault="00900D9E">
            <w:pPr>
              <w:adjustRightInd w:val="0"/>
              <w:ind w:right="144"/>
              <w:rPr>
                <w:sz w:val="20"/>
              </w:rPr>
            </w:pPr>
            <w:r>
              <w:rPr>
                <w:sz w:val="20"/>
                <w:szCs w:val="20"/>
              </w:rPr>
              <w:t>Unknown Security Originator</w:t>
            </w:r>
          </w:p>
        </w:tc>
      </w:tr>
      <w:tr w:rsidR="00900D9E" w14:paraId="591BA73D" w14:textId="77777777">
        <w:trPr>
          <w:gridAfter w:val="1"/>
          <w:wAfter w:w="331" w:type="dxa"/>
        </w:trPr>
        <w:tc>
          <w:tcPr>
            <w:tcW w:w="3168" w:type="dxa"/>
            <w:gridSpan w:val="4"/>
          </w:tcPr>
          <w:p w14:paraId="5E7FCDE1" w14:textId="77777777" w:rsidR="00900D9E" w:rsidRDefault="00900D9E">
            <w:pPr>
              <w:adjustRightInd w:val="0"/>
              <w:ind w:right="144"/>
              <w:rPr>
                <w:sz w:val="20"/>
              </w:rPr>
            </w:pPr>
            <w:r>
              <w:rPr>
                <w:sz w:val="20"/>
                <w:szCs w:val="20"/>
              </w:rPr>
              <w:t xml:space="preserve"> </w:t>
            </w:r>
          </w:p>
        </w:tc>
        <w:tc>
          <w:tcPr>
            <w:tcW w:w="1367" w:type="dxa"/>
          </w:tcPr>
          <w:p w14:paraId="680A1ECE" w14:textId="77777777" w:rsidR="00900D9E" w:rsidRDefault="00900D9E">
            <w:pPr>
              <w:adjustRightInd w:val="0"/>
              <w:ind w:right="144"/>
              <w:rPr>
                <w:sz w:val="20"/>
              </w:rPr>
            </w:pPr>
            <w:r>
              <w:rPr>
                <w:sz w:val="20"/>
                <w:szCs w:val="20"/>
              </w:rPr>
              <w:t>15</w:t>
            </w:r>
          </w:p>
        </w:tc>
        <w:tc>
          <w:tcPr>
            <w:tcW w:w="144" w:type="dxa"/>
          </w:tcPr>
          <w:p w14:paraId="674CBE84" w14:textId="77777777" w:rsidR="00900D9E" w:rsidRDefault="00900D9E">
            <w:pPr>
              <w:adjustRightInd w:val="0"/>
              <w:ind w:right="144"/>
              <w:rPr>
                <w:sz w:val="20"/>
              </w:rPr>
            </w:pPr>
            <w:r>
              <w:t> </w:t>
            </w:r>
          </w:p>
        </w:tc>
        <w:tc>
          <w:tcPr>
            <w:tcW w:w="4823" w:type="dxa"/>
            <w:gridSpan w:val="4"/>
          </w:tcPr>
          <w:p w14:paraId="0635CD8F" w14:textId="77777777" w:rsidR="00900D9E" w:rsidRDefault="00900D9E">
            <w:pPr>
              <w:adjustRightInd w:val="0"/>
              <w:ind w:right="144"/>
              <w:rPr>
                <w:sz w:val="20"/>
              </w:rPr>
            </w:pPr>
            <w:r>
              <w:rPr>
                <w:sz w:val="20"/>
                <w:szCs w:val="20"/>
              </w:rPr>
              <w:t>Syntax Error in Decrypted Text</w:t>
            </w:r>
          </w:p>
        </w:tc>
      </w:tr>
      <w:tr w:rsidR="00900D9E" w14:paraId="20B6A8EB" w14:textId="77777777">
        <w:trPr>
          <w:gridAfter w:val="1"/>
          <w:wAfter w:w="331" w:type="dxa"/>
        </w:trPr>
        <w:tc>
          <w:tcPr>
            <w:tcW w:w="3168" w:type="dxa"/>
            <w:gridSpan w:val="4"/>
          </w:tcPr>
          <w:p w14:paraId="14EBA328" w14:textId="77777777" w:rsidR="00900D9E" w:rsidRDefault="00900D9E">
            <w:pPr>
              <w:adjustRightInd w:val="0"/>
              <w:ind w:right="144"/>
              <w:rPr>
                <w:sz w:val="20"/>
              </w:rPr>
            </w:pPr>
            <w:r>
              <w:rPr>
                <w:sz w:val="20"/>
                <w:szCs w:val="20"/>
              </w:rPr>
              <w:t xml:space="preserve"> </w:t>
            </w:r>
          </w:p>
        </w:tc>
        <w:tc>
          <w:tcPr>
            <w:tcW w:w="1367" w:type="dxa"/>
          </w:tcPr>
          <w:p w14:paraId="2EDF00C3" w14:textId="77777777" w:rsidR="00900D9E" w:rsidRDefault="00900D9E">
            <w:pPr>
              <w:adjustRightInd w:val="0"/>
              <w:ind w:right="144"/>
              <w:rPr>
                <w:sz w:val="20"/>
              </w:rPr>
            </w:pPr>
            <w:r>
              <w:rPr>
                <w:sz w:val="20"/>
                <w:szCs w:val="20"/>
              </w:rPr>
              <w:t>16</w:t>
            </w:r>
          </w:p>
        </w:tc>
        <w:tc>
          <w:tcPr>
            <w:tcW w:w="144" w:type="dxa"/>
          </w:tcPr>
          <w:p w14:paraId="3C2CFA67" w14:textId="77777777" w:rsidR="00900D9E" w:rsidRDefault="00900D9E">
            <w:pPr>
              <w:adjustRightInd w:val="0"/>
              <w:ind w:right="144"/>
              <w:rPr>
                <w:sz w:val="20"/>
              </w:rPr>
            </w:pPr>
            <w:r>
              <w:t> </w:t>
            </w:r>
          </w:p>
        </w:tc>
        <w:tc>
          <w:tcPr>
            <w:tcW w:w="4823" w:type="dxa"/>
            <w:gridSpan w:val="4"/>
          </w:tcPr>
          <w:p w14:paraId="248F18C9" w14:textId="77777777" w:rsidR="00900D9E" w:rsidRDefault="00900D9E">
            <w:pPr>
              <w:adjustRightInd w:val="0"/>
              <w:ind w:right="144"/>
              <w:rPr>
                <w:sz w:val="20"/>
              </w:rPr>
            </w:pPr>
            <w:r>
              <w:rPr>
                <w:sz w:val="20"/>
                <w:szCs w:val="20"/>
              </w:rPr>
              <w:t>Security Not Supported</w:t>
            </w:r>
          </w:p>
        </w:tc>
      </w:tr>
      <w:tr w:rsidR="00900D9E" w14:paraId="67954C68" w14:textId="77777777">
        <w:trPr>
          <w:gridAfter w:val="1"/>
          <w:wAfter w:w="331" w:type="dxa"/>
        </w:trPr>
        <w:tc>
          <w:tcPr>
            <w:tcW w:w="3168" w:type="dxa"/>
            <w:gridSpan w:val="4"/>
          </w:tcPr>
          <w:p w14:paraId="1A7B074E" w14:textId="77777777" w:rsidR="00900D9E" w:rsidRDefault="00900D9E">
            <w:pPr>
              <w:adjustRightInd w:val="0"/>
              <w:ind w:right="144"/>
              <w:rPr>
                <w:sz w:val="20"/>
              </w:rPr>
            </w:pPr>
            <w:r>
              <w:rPr>
                <w:sz w:val="20"/>
                <w:szCs w:val="20"/>
              </w:rPr>
              <w:t xml:space="preserve"> </w:t>
            </w:r>
          </w:p>
        </w:tc>
        <w:tc>
          <w:tcPr>
            <w:tcW w:w="1367" w:type="dxa"/>
          </w:tcPr>
          <w:p w14:paraId="7CD3FD32" w14:textId="77777777" w:rsidR="00900D9E" w:rsidRDefault="00900D9E">
            <w:pPr>
              <w:adjustRightInd w:val="0"/>
              <w:ind w:right="144"/>
              <w:rPr>
                <w:sz w:val="20"/>
              </w:rPr>
            </w:pPr>
            <w:r>
              <w:rPr>
                <w:sz w:val="20"/>
                <w:szCs w:val="20"/>
              </w:rPr>
              <w:t>17</w:t>
            </w:r>
          </w:p>
        </w:tc>
        <w:tc>
          <w:tcPr>
            <w:tcW w:w="144" w:type="dxa"/>
          </w:tcPr>
          <w:p w14:paraId="6BA55A67" w14:textId="77777777" w:rsidR="00900D9E" w:rsidRDefault="00900D9E">
            <w:pPr>
              <w:adjustRightInd w:val="0"/>
              <w:ind w:right="144"/>
              <w:rPr>
                <w:sz w:val="20"/>
              </w:rPr>
            </w:pPr>
            <w:r>
              <w:t> </w:t>
            </w:r>
          </w:p>
        </w:tc>
        <w:tc>
          <w:tcPr>
            <w:tcW w:w="4823" w:type="dxa"/>
            <w:gridSpan w:val="4"/>
          </w:tcPr>
          <w:p w14:paraId="418A0958" w14:textId="77777777" w:rsidR="00900D9E" w:rsidRDefault="00900D9E">
            <w:pPr>
              <w:adjustRightInd w:val="0"/>
              <w:ind w:right="144"/>
              <w:rPr>
                <w:sz w:val="20"/>
              </w:rPr>
            </w:pPr>
            <w:r>
              <w:rPr>
                <w:sz w:val="20"/>
                <w:szCs w:val="20"/>
              </w:rPr>
              <w:t>Incorrect Message Length (Encryption Only)</w:t>
            </w:r>
          </w:p>
        </w:tc>
      </w:tr>
      <w:tr w:rsidR="00900D9E" w14:paraId="7B5F91A2" w14:textId="77777777">
        <w:trPr>
          <w:gridAfter w:val="1"/>
          <w:wAfter w:w="331" w:type="dxa"/>
        </w:trPr>
        <w:tc>
          <w:tcPr>
            <w:tcW w:w="3168" w:type="dxa"/>
            <w:gridSpan w:val="4"/>
          </w:tcPr>
          <w:p w14:paraId="65A13102" w14:textId="77777777" w:rsidR="00900D9E" w:rsidRDefault="00900D9E">
            <w:pPr>
              <w:adjustRightInd w:val="0"/>
              <w:ind w:right="144"/>
              <w:rPr>
                <w:sz w:val="20"/>
              </w:rPr>
            </w:pPr>
            <w:r>
              <w:rPr>
                <w:sz w:val="20"/>
                <w:szCs w:val="20"/>
              </w:rPr>
              <w:t xml:space="preserve"> </w:t>
            </w:r>
          </w:p>
        </w:tc>
        <w:tc>
          <w:tcPr>
            <w:tcW w:w="1367" w:type="dxa"/>
          </w:tcPr>
          <w:p w14:paraId="73E203E6" w14:textId="77777777" w:rsidR="00900D9E" w:rsidRDefault="00900D9E">
            <w:pPr>
              <w:adjustRightInd w:val="0"/>
              <w:ind w:right="144"/>
              <w:rPr>
                <w:sz w:val="20"/>
              </w:rPr>
            </w:pPr>
            <w:r>
              <w:rPr>
                <w:sz w:val="20"/>
                <w:szCs w:val="20"/>
              </w:rPr>
              <w:t>18</w:t>
            </w:r>
          </w:p>
        </w:tc>
        <w:tc>
          <w:tcPr>
            <w:tcW w:w="144" w:type="dxa"/>
          </w:tcPr>
          <w:p w14:paraId="40BC7728" w14:textId="77777777" w:rsidR="00900D9E" w:rsidRDefault="00900D9E">
            <w:pPr>
              <w:adjustRightInd w:val="0"/>
              <w:ind w:right="144"/>
              <w:rPr>
                <w:sz w:val="20"/>
              </w:rPr>
            </w:pPr>
            <w:r>
              <w:t> </w:t>
            </w:r>
          </w:p>
        </w:tc>
        <w:tc>
          <w:tcPr>
            <w:tcW w:w="4823" w:type="dxa"/>
            <w:gridSpan w:val="4"/>
          </w:tcPr>
          <w:p w14:paraId="193402E4" w14:textId="77777777" w:rsidR="00900D9E" w:rsidRDefault="00900D9E">
            <w:pPr>
              <w:adjustRightInd w:val="0"/>
              <w:ind w:right="144"/>
              <w:rPr>
                <w:sz w:val="20"/>
              </w:rPr>
            </w:pPr>
            <w:r>
              <w:rPr>
                <w:sz w:val="20"/>
                <w:szCs w:val="20"/>
              </w:rPr>
              <w:t>Message Authentication Code Failed</w:t>
            </w:r>
          </w:p>
        </w:tc>
      </w:tr>
      <w:tr w:rsidR="00900D9E" w14:paraId="73784AD1" w14:textId="77777777">
        <w:trPr>
          <w:gridAfter w:val="1"/>
          <w:wAfter w:w="331" w:type="dxa"/>
        </w:trPr>
        <w:tc>
          <w:tcPr>
            <w:tcW w:w="3168" w:type="dxa"/>
            <w:gridSpan w:val="4"/>
          </w:tcPr>
          <w:p w14:paraId="1C62E585" w14:textId="77777777" w:rsidR="00900D9E" w:rsidRDefault="00900D9E">
            <w:pPr>
              <w:adjustRightInd w:val="0"/>
              <w:ind w:right="144"/>
              <w:rPr>
                <w:sz w:val="20"/>
              </w:rPr>
            </w:pPr>
            <w:r>
              <w:rPr>
                <w:sz w:val="20"/>
                <w:szCs w:val="20"/>
              </w:rPr>
              <w:t xml:space="preserve"> </w:t>
            </w:r>
          </w:p>
        </w:tc>
        <w:tc>
          <w:tcPr>
            <w:tcW w:w="1367" w:type="dxa"/>
          </w:tcPr>
          <w:p w14:paraId="190BE7ED" w14:textId="77777777" w:rsidR="00900D9E" w:rsidRDefault="00900D9E">
            <w:pPr>
              <w:adjustRightInd w:val="0"/>
              <w:ind w:right="144"/>
              <w:rPr>
                <w:sz w:val="20"/>
              </w:rPr>
            </w:pPr>
            <w:r>
              <w:rPr>
                <w:sz w:val="20"/>
                <w:szCs w:val="20"/>
              </w:rPr>
              <w:t>19</w:t>
            </w:r>
          </w:p>
        </w:tc>
        <w:tc>
          <w:tcPr>
            <w:tcW w:w="144" w:type="dxa"/>
          </w:tcPr>
          <w:p w14:paraId="78CD22F2" w14:textId="77777777" w:rsidR="00900D9E" w:rsidRDefault="00900D9E">
            <w:pPr>
              <w:adjustRightInd w:val="0"/>
              <w:ind w:right="144"/>
              <w:rPr>
                <w:sz w:val="20"/>
              </w:rPr>
            </w:pPr>
            <w:r>
              <w:t> </w:t>
            </w:r>
          </w:p>
        </w:tc>
        <w:tc>
          <w:tcPr>
            <w:tcW w:w="4823" w:type="dxa"/>
            <w:gridSpan w:val="4"/>
          </w:tcPr>
          <w:p w14:paraId="70C2926D" w14:textId="77777777" w:rsidR="00900D9E" w:rsidRDefault="00900D9E">
            <w:pPr>
              <w:adjustRightInd w:val="0"/>
              <w:ind w:right="144"/>
              <w:rPr>
                <w:sz w:val="20"/>
              </w:rPr>
            </w:pPr>
            <w:r>
              <w:rPr>
                <w:sz w:val="20"/>
                <w:szCs w:val="20"/>
              </w:rPr>
              <w:t>S1E Security End Segment Missing for S1S Security Start Segment</w:t>
            </w:r>
          </w:p>
        </w:tc>
      </w:tr>
      <w:tr w:rsidR="00900D9E" w14:paraId="2E912B8F" w14:textId="77777777">
        <w:trPr>
          <w:gridAfter w:val="1"/>
          <w:wAfter w:w="331" w:type="dxa"/>
        </w:trPr>
        <w:tc>
          <w:tcPr>
            <w:tcW w:w="3168" w:type="dxa"/>
            <w:gridSpan w:val="4"/>
          </w:tcPr>
          <w:p w14:paraId="68DB316E" w14:textId="77777777" w:rsidR="00900D9E" w:rsidRDefault="00900D9E">
            <w:pPr>
              <w:adjustRightInd w:val="0"/>
              <w:ind w:right="144"/>
              <w:rPr>
                <w:sz w:val="20"/>
              </w:rPr>
            </w:pPr>
            <w:r>
              <w:rPr>
                <w:sz w:val="20"/>
                <w:szCs w:val="20"/>
              </w:rPr>
              <w:t xml:space="preserve"> </w:t>
            </w:r>
          </w:p>
        </w:tc>
        <w:tc>
          <w:tcPr>
            <w:tcW w:w="1367" w:type="dxa"/>
          </w:tcPr>
          <w:p w14:paraId="3C042C64" w14:textId="77777777" w:rsidR="00900D9E" w:rsidRDefault="00900D9E">
            <w:pPr>
              <w:adjustRightInd w:val="0"/>
              <w:ind w:right="144"/>
              <w:rPr>
                <w:sz w:val="20"/>
              </w:rPr>
            </w:pPr>
            <w:r>
              <w:rPr>
                <w:sz w:val="20"/>
                <w:szCs w:val="20"/>
              </w:rPr>
              <w:t>20</w:t>
            </w:r>
          </w:p>
        </w:tc>
        <w:tc>
          <w:tcPr>
            <w:tcW w:w="144" w:type="dxa"/>
          </w:tcPr>
          <w:p w14:paraId="0727D398" w14:textId="77777777" w:rsidR="00900D9E" w:rsidRDefault="00900D9E">
            <w:pPr>
              <w:adjustRightInd w:val="0"/>
              <w:ind w:right="144"/>
              <w:rPr>
                <w:sz w:val="20"/>
              </w:rPr>
            </w:pPr>
            <w:r>
              <w:t> </w:t>
            </w:r>
          </w:p>
        </w:tc>
        <w:tc>
          <w:tcPr>
            <w:tcW w:w="4823" w:type="dxa"/>
            <w:gridSpan w:val="4"/>
          </w:tcPr>
          <w:p w14:paraId="1DED2AD7" w14:textId="77777777" w:rsidR="00900D9E" w:rsidRDefault="00900D9E">
            <w:pPr>
              <w:adjustRightInd w:val="0"/>
              <w:ind w:right="144"/>
              <w:rPr>
                <w:sz w:val="20"/>
              </w:rPr>
            </w:pPr>
            <w:r>
              <w:rPr>
                <w:sz w:val="20"/>
                <w:szCs w:val="20"/>
              </w:rPr>
              <w:t>S1S Security Start Segment Missing for S1E End Segment</w:t>
            </w:r>
          </w:p>
        </w:tc>
      </w:tr>
      <w:tr w:rsidR="00900D9E" w14:paraId="44B98579" w14:textId="77777777">
        <w:trPr>
          <w:gridAfter w:val="1"/>
          <w:wAfter w:w="331" w:type="dxa"/>
        </w:trPr>
        <w:tc>
          <w:tcPr>
            <w:tcW w:w="3168" w:type="dxa"/>
            <w:gridSpan w:val="4"/>
          </w:tcPr>
          <w:p w14:paraId="1240E24C" w14:textId="77777777" w:rsidR="00900D9E" w:rsidRDefault="00900D9E">
            <w:pPr>
              <w:adjustRightInd w:val="0"/>
              <w:ind w:right="144"/>
              <w:rPr>
                <w:sz w:val="20"/>
              </w:rPr>
            </w:pPr>
            <w:r>
              <w:rPr>
                <w:sz w:val="20"/>
                <w:szCs w:val="20"/>
              </w:rPr>
              <w:t xml:space="preserve"> </w:t>
            </w:r>
          </w:p>
        </w:tc>
        <w:tc>
          <w:tcPr>
            <w:tcW w:w="1367" w:type="dxa"/>
          </w:tcPr>
          <w:p w14:paraId="5E362CD0" w14:textId="77777777" w:rsidR="00900D9E" w:rsidRDefault="00900D9E">
            <w:pPr>
              <w:adjustRightInd w:val="0"/>
              <w:ind w:right="144"/>
              <w:rPr>
                <w:sz w:val="20"/>
              </w:rPr>
            </w:pPr>
            <w:r>
              <w:rPr>
                <w:sz w:val="20"/>
                <w:szCs w:val="20"/>
              </w:rPr>
              <w:t>21</w:t>
            </w:r>
          </w:p>
        </w:tc>
        <w:tc>
          <w:tcPr>
            <w:tcW w:w="144" w:type="dxa"/>
          </w:tcPr>
          <w:p w14:paraId="5F621209" w14:textId="77777777" w:rsidR="00900D9E" w:rsidRDefault="00900D9E">
            <w:pPr>
              <w:adjustRightInd w:val="0"/>
              <w:ind w:right="144"/>
              <w:rPr>
                <w:sz w:val="20"/>
              </w:rPr>
            </w:pPr>
            <w:r>
              <w:t> </w:t>
            </w:r>
          </w:p>
        </w:tc>
        <w:tc>
          <w:tcPr>
            <w:tcW w:w="4823" w:type="dxa"/>
            <w:gridSpan w:val="4"/>
          </w:tcPr>
          <w:p w14:paraId="505AC161" w14:textId="77777777" w:rsidR="00900D9E" w:rsidRDefault="00900D9E">
            <w:pPr>
              <w:adjustRightInd w:val="0"/>
              <w:ind w:right="144"/>
              <w:rPr>
                <w:sz w:val="20"/>
              </w:rPr>
            </w:pPr>
            <w:r>
              <w:rPr>
                <w:sz w:val="20"/>
                <w:szCs w:val="20"/>
              </w:rPr>
              <w:t>S2E Security End Segment Missing for S2S Security Start Segment</w:t>
            </w:r>
          </w:p>
        </w:tc>
      </w:tr>
      <w:tr w:rsidR="00900D9E" w14:paraId="358108C9" w14:textId="77777777">
        <w:trPr>
          <w:gridAfter w:val="1"/>
          <w:wAfter w:w="331" w:type="dxa"/>
        </w:trPr>
        <w:tc>
          <w:tcPr>
            <w:tcW w:w="3168" w:type="dxa"/>
            <w:gridSpan w:val="4"/>
          </w:tcPr>
          <w:p w14:paraId="1C4247A1" w14:textId="77777777" w:rsidR="00900D9E" w:rsidRDefault="00900D9E">
            <w:pPr>
              <w:adjustRightInd w:val="0"/>
              <w:ind w:right="144"/>
              <w:rPr>
                <w:sz w:val="20"/>
              </w:rPr>
            </w:pPr>
            <w:r>
              <w:rPr>
                <w:sz w:val="20"/>
                <w:szCs w:val="20"/>
              </w:rPr>
              <w:t xml:space="preserve"> </w:t>
            </w:r>
          </w:p>
        </w:tc>
        <w:tc>
          <w:tcPr>
            <w:tcW w:w="1367" w:type="dxa"/>
          </w:tcPr>
          <w:p w14:paraId="35C2A8B5" w14:textId="77777777" w:rsidR="00900D9E" w:rsidRDefault="00900D9E">
            <w:pPr>
              <w:adjustRightInd w:val="0"/>
              <w:ind w:right="144"/>
              <w:rPr>
                <w:sz w:val="20"/>
              </w:rPr>
            </w:pPr>
            <w:r>
              <w:rPr>
                <w:sz w:val="20"/>
                <w:szCs w:val="20"/>
              </w:rPr>
              <w:t>22</w:t>
            </w:r>
          </w:p>
        </w:tc>
        <w:tc>
          <w:tcPr>
            <w:tcW w:w="144" w:type="dxa"/>
          </w:tcPr>
          <w:p w14:paraId="07CEEA98" w14:textId="77777777" w:rsidR="00900D9E" w:rsidRDefault="00900D9E">
            <w:pPr>
              <w:adjustRightInd w:val="0"/>
              <w:ind w:right="144"/>
              <w:rPr>
                <w:sz w:val="20"/>
              </w:rPr>
            </w:pPr>
            <w:r>
              <w:t> </w:t>
            </w:r>
          </w:p>
        </w:tc>
        <w:tc>
          <w:tcPr>
            <w:tcW w:w="4823" w:type="dxa"/>
            <w:gridSpan w:val="4"/>
          </w:tcPr>
          <w:p w14:paraId="280A7D98" w14:textId="77777777" w:rsidR="00900D9E" w:rsidRDefault="00900D9E">
            <w:pPr>
              <w:adjustRightInd w:val="0"/>
              <w:ind w:right="144"/>
              <w:rPr>
                <w:sz w:val="20"/>
              </w:rPr>
            </w:pPr>
            <w:r>
              <w:rPr>
                <w:sz w:val="20"/>
                <w:szCs w:val="20"/>
              </w:rPr>
              <w:t>S2S Security Start Segment Missing for S2E Security End Segment</w:t>
            </w:r>
          </w:p>
        </w:tc>
      </w:tr>
      <w:tr w:rsidR="00900D9E" w14:paraId="7F9CD7A1" w14:textId="77777777">
        <w:trPr>
          <w:gridAfter w:val="1"/>
          <w:wAfter w:w="331" w:type="dxa"/>
        </w:trPr>
        <w:tc>
          <w:tcPr>
            <w:tcW w:w="3168" w:type="dxa"/>
            <w:gridSpan w:val="4"/>
          </w:tcPr>
          <w:p w14:paraId="323AD552" w14:textId="77777777" w:rsidR="00900D9E" w:rsidRDefault="00900D9E">
            <w:pPr>
              <w:adjustRightInd w:val="0"/>
              <w:ind w:right="144"/>
              <w:rPr>
                <w:sz w:val="20"/>
              </w:rPr>
            </w:pPr>
            <w:r>
              <w:rPr>
                <w:sz w:val="20"/>
                <w:szCs w:val="20"/>
              </w:rPr>
              <w:t xml:space="preserve"> </w:t>
            </w:r>
          </w:p>
        </w:tc>
        <w:tc>
          <w:tcPr>
            <w:tcW w:w="1367" w:type="dxa"/>
          </w:tcPr>
          <w:p w14:paraId="16167D83" w14:textId="77777777" w:rsidR="00900D9E" w:rsidRDefault="00900D9E">
            <w:pPr>
              <w:adjustRightInd w:val="0"/>
              <w:ind w:right="144"/>
              <w:rPr>
                <w:sz w:val="20"/>
              </w:rPr>
            </w:pPr>
            <w:r>
              <w:rPr>
                <w:sz w:val="20"/>
                <w:szCs w:val="20"/>
              </w:rPr>
              <w:t>23</w:t>
            </w:r>
          </w:p>
        </w:tc>
        <w:tc>
          <w:tcPr>
            <w:tcW w:w="144" w:type="dxa"/>
          </w:tcPr>
          <w:p w14:paraId="77D9D271" w14:textId="77777777" w:rsidR="00900D9E" w:rsidRDefault="00900D9E">
            <w:pPr>
              <w:adjustRightInd w:val="0"/>
              <w:ind w:right="144"/>
              <w:rPr>
                <w:sz w:val="20"/>
              </w:rPr>
            </w:pPr>
            <w:r>
              <w:t> </w:t>
            </w:r>
          </w:p>
        </w:tc>
        <w:tc>
          <w:tcPr>
            <w:tcW w:w="4823" w:type="dxa"/>
            <w:gridSpan w:val="4"/>
          </w:tcPr>
          <w:p w14:paraId="7A6B40AB" w14:textId="77777777" w:rsidR="00900D9E" w:rsidRDefault="00900D9E">
            <w:pPr>
              <w:adjustRightInd w:val="0"/>
              <w:ind w:right="144"/>
              <w:rPr>
                <w:sz w:val="20"/>
              </w:rPr>
            </w:pPr>
            <w:r>
              <w:rPr>
                <w:sz w:val="20"/>
                <w:szCs w:val="20"/>
              </w:rPr>
              <w:t>S3E Security End Segment Missing for S3S Security Start Segment</w:t>
            </w:r>
          </w:p>
        </w:tc>
      </w:tr>
      <w:tr w:rsidR="00900D9E" w14:paraId="7D556C44" w14:textId="77777777">
        <w:trPr>
          <w:gridAfter w:val="1"/>
          <w:wAfter w:w="331" w:type="dxa"/>
        </w:trPr>
        <w:tc>
          <w:tcPr>
            <w:tcW w:w="3168" w:type="dxa"/>
            <w:gridSpan w:val="4"/>
          </w:tcPr>
          <w:p w14:paraId="3F0930E7" w14:textId="77777777" w:rsidR="00900D9E" w:rsidRDefault="00900D9E">
            <w:pPr>
              <w:adjustRightInd w:val="0"/>
              <w:ind w:right="144"/>
              <w:rPr>
                <w:sz w:val="20"/>
              </w:rPr>
            </w:pPr>
            <w:r>
              <w:rPr>
                <w:sz w:val="20"/>
                <w:szCs w:val="20"/>
              </w:rPr>
              <w:t xml:space="preserve"> </w:t>
            </w:r>
          </w:p>
        </w:tc>
        <w:tc>
          <w:tcPr>
            <w:tcW w:w="1367" w:type="dxa"/>
          </w:tcPr>
          <w:p w14:paraId="5EA5D9AB" w14:textId="77777777" w:rsidR="00900D9E" w:rsidRDefault="00900D9E">
            <w:pPr>
              <w:adjustRightInd w:val="0"/>
              <w:ind w:right="144"/>
              <w:rPr>
                <w:sz w:val="20"/>
              </w:rPr>
            </w:pPr>
            <w:r>
              <w:rPr>
                <w:sz w:val="20"/>
                <w:szCs w:val="20"/>
              </w:rPr>
              <w:t>24</w:t>
            </w:r>
          </w:p>
        </w:tc>
        <w:tc>
          <w:tcPr>
            <w:tcW w:w="144" w:type="dxa"/>
          </w:tcPr>
          <w:p w14:paraId="1B9C6777" w14:textId="77777777" w:rsidR="00900D9E" w:rsidRDefault="00900D9E">
            <w:pPr>
              <w:adjustRightInd w:val="0"/>
              <w:ind w:right="144"/>
              <w:rPr>
                <w:sz w:val="20"/>
              </w:rPr>
            </w:pPr>
            <w:r>
              <w:t> </w:t>
            </w:r>
          </w:p>
        </w:tc>
        <w:tc>
          <w:tcPr>
            <w:tcW w:w="4823" w:type="dxa"/>
            <w:gridSpan w:val="4"/>
          </w:tcPr>
          <w:p w14:paraId="5A39FAC0" w14:textId="77777777" w:rsidR="00900D9E" w:rsidRDefault="00900D9E">
            <w:pPr>
              <w:adjustRightInd w:val="0"/>
              <w:ind w:right="144"/>
              <w:rPr>
                <w:sz w:val="20"/>
              </w:rPr>
            </w:pPr>
            <w:r>
              <w:rPr>
                <w:sz w:val="20"/>
                <w:szCs w:val="20"/>
              </w:rPr>
              <w:t>S3S Security Start Segment Missing for S3E End Segment</w:t>
            </w:r>
          </w:p>
        </w:tc>
      </w:tr>
      <w:tr w:rsidR="00900D9E" w14:paraId="1F788363" w14:textId="77777777">
        <w:trPr>
          <w:gridAfter w:val="1"/>
          <w:wAfter w:w="331" w:type="dxa"/>
        </w:trPr>
        <w:tc>
          <w:tcPr>
            <w:tcW w:w="3168" w:type="dxa"/>
            <w:gridSpan w:val="4"/>
          </w:tcPr>
          <w:p w14:paraId="512768B5" w14:textId="77777777" w:rsidR="00900D9E" w:rsidRDefault="00900D9E">
            <w:pPr>
              <w:adjustRightInd w:val="0"/>
              <w:ind w:right="144"/>
              <w:rPr>
                <w:sz w:val="20"/>
              </w:rPr>
            </w:pPr>
            <w:r>
              <w:rPr>
                <w:sz w:val="20"/>
                <w:szCs w:val="20"/>
              </w:rPr>
              <w:t xml:space="preserve"> </w:t>
            </w:r>
          </w:p>
        </w:tc>
        <w:tc>
          <w:tcPr>
            <w:tcW w:w="1367" w:type="dxa"/>
          </w:tcPr>
          <w:p w14:paraId="6FE8D945" w14:textId="77777777" w:rsidR="00900D9E" w:rsidRDefault="00900D9E">
            <w:pPr>
              <w:adjustRightInd w:val="0"/>
              <w:ind w:right="144"/>
              <w:rPr>
                <w:sz w:val="20"/>
              </w:rPr>
            </w:pPr>
            <w:r>
              <w:rPr>
                <w:sz w:val="20"/>
                <w:szCs w:val="20"/>
              </w:rPr>
              <w:t>25</w:t>
            </w:r>
          </w:p>
        </w:tc>
        <w:tc>
          <w:tcPr>
            <w:tcW w:w="144" w:type="dxa"/>
          </w:tcPr>
          <w:p w14:paraId="52E40D06" w14:textId="77777777" w:rsidR="00900D9E" w:rsidRDefault="00900D9E">
            <w:pPr>
              <w:adjustRightInd w:val="0"/>
              <w:ind w:right="144"/>
              <w:rPr>
                <w:sz w:val="20"/>
              </w:rPr>
            </w:pPr>
            <w:r>
              <w:t> </w:t>
            </w:r>
          </w:p>
        </w:tc>
        <w:tc>
          <w:tcPr>
            <w:tcW w:w="4823" w:type="dxa"/>
            <w:gridSpan w:val="4"/>
          </w:tcPr>
          <w:p w14:paraId="11D47AD2" w14:textId="77777777" w:rsidR="00900D9E" w:rsidRDefault="00900D9E">
            <w:pPr>
              <w:adjustRightInd w:val="0"/>
              <w:ind w:right="144"/>
              <w:rPr>
                <w:sz w:val="20"/>
              </w:rPr>
            </w:pPr>
            <w:r>
              <w:rPr>
                <w:sz w:val="20"/>
                <w:szCs w:val="20"/>
              </w:rPr>
              <w:t>S4E Security End Segment Missing for S4S Security Start Segment</w:t>
            </w:r>
          </w:p>
        </w:tc>
      </w:tr>
      <w:tr w:rsidR="00900D9E" w14:paraId="7174CD4F" w14:textId="77777777">
        <w:trPr>
          <w:gridAfter w:val="1"/>
          <w:wAfter w:w="331" w:type="dxa"/>
        </w:trPr>
        <w:tc>
          <w:tcPr>
            <w:tcW w:w="3168" w:type="dxa"/>
            <w:gridSpan w:val="4"/>
          </w:tcPr>
          <w:p w14:paraId="6D55302C" w14:textId="77777777" w:rsidR="00900D9E" w:rsidRDefault="00900D9E">
            <w:pPr>
              <w:adjustRightInd w:val="0"/>
              <w:ind w:right="144"/>
              <w:rPr>
                <w:sz w:val="20"/>
              </w:rPr>
            </w:pPr>
            <w:r>
              <w:rPr>
                <w:sz w:val="20"/>
                <w:szCs w:val="20"/>
              </w:rPr>
              <w:t xml:space="preserve"> </w:t>
            </w:r>
          </w:p>
        </w:tc>
        <w:tc>
          <w:tcPr>
            <w:tcW w:w="1367" w:type="dxa"/>
          </w:tcPr>
          <w:p w14:paraId="78260590" w14:textId="77777777" w:rsidR="00900D9E" w:rsidRDefault="00900D9E">
            <w:pPr>
              <w:adjustRightInd w:val="0"/>
              <w:ind w:right="144"/>
              <w:rPr>
                <w:sz w:val="20"/>
              </w:rPr>
            </w:pPr>
            <w:r>
              <w:rPr>
                <w:sz w:val="20"/>
                <w:szCs w:val="20"/>
              </w:rPr>
              <w:t>26</w:t>
            </w:r>
          </w:p>
        </w:tc>
        <w:tc>
          <w:tcPr>
            <w:tcW w:w="144" w:type="dxa"/>
          </w:tcPr>
          <w:p w14:paraId="65B04FA2" w14:textId="77777777" w:rsidR="00900D9E" w:rsidRDefault="00900D9E">
            <w:pPr>
              <w:adjustRightInd w:val="0"/>
              <w:ind w:right="144"/>
              <w:rPr>
                <w:sz w:val="20"/>
              </w:rPr>
            </w:pPr>
            <w:r>
              <w:t> </w:t>
            </w:r>
          </w:p>
        </w:tc>
        <w:tc>
          <w:tcPr>
            <w:tcW w:w="4823" w:type="dxa"/>
            <w:gridSpan w:val="4"/>
          </w:tcPr>
          <w:p w14:paraId="37EBF077" w14:textId="77777777" w:rsidR="00900D9E" w:rsidRDefault="00900D9E">
            <w:pPr>
              <w:adjustRightInd w:val="0"/>
              <w:ind w:right="144"/>
              <w:rPr>
                <w:sz w:val="20"/>
              </w:rPr>
            </w:pPr>
            <w:r>
              <w:rPr>
                <w:sz w:val="20"/>
                <w:szCs w:val="20"/>
              </w:rPr>
              <w:t>S4S Security Start Segment Missing for S4E Security End Segment</w:t>
            </w:r>
          </w:p>
        </w:tc>
      </w:tr>
      <w:tr w:rsidR="00900D9E" w14:paraId="4B893D3F" w14:textId="77777777">
        <w:tc>
          <w:tcPr>
            <w:tcW w:w="1007" w:type="dxa"/>
          </w:tcPr>
          <w:p w14:paraId="28F545DD" w14:textId="77777777" w:rsidR="00900D9E" w:rsidRDefault="00900D9E">
            <w:pPr>
              <w:adjustRightInd w:val="0"/>
              <w:ind w:right="144"/>
              <w:rPr>
                <w:sz w:val="20"/>
              </w:rPr>
            </w:pPr>
            <w:r>
              <w:t> </w:t>
            </w:r>
          </w:p>
        </w:tc>
        <w:tc>
          <w:tcPr>
            <w:tcW w:w="1080" w:type="dxa"/>
          </w:tcPr>
          <w:p w14:paraId="6485F3FE" w14:textId="77777777" w:rsidR="00900D9E" w:rsidRDefault="00900D9E">
            <w:pPr>
              <w:adjustRightInd w:val="0"/>
              <w:ind w:right="144"/>
              <w:jc w:val="center"/>
              <w:rPr>
                <w:sz w:val="20"/>
              </w:rPr>
            </w:pPr>
            <w:r>
              <w:rPr>
                <w:b/>
                <w:bCs/>
                <w:sz w:val="20"/>
                <w:szCs w:val="20"/>
              </w:rPr>
              <w:t>AK908</w:t>
            </w:r>
          </w:p>
        </w:tc>
        <w:tc>
          <w:tcPr>
            <w:tcW w:w="892" w:type="dxa"/>
          </w:tcPr>
          <w:p w14:paraId="01EE46C5" w14:textId="77777777" w:rsidR="00900D9E" w:rsidRDefault="00900D9E">
            <w:pPr>
              <w:adjustRightInd w:val="0"/>
              <w:ind w:right="144"/>
              <w:jc w:val="center"/>
              <w:rPr>
                <w:sz w:val="20"/>
              </w:rPr>
            </w:pPr>
            <w:r>
              <w:rPr>
                <w:b/>
                <w:bCs/>
                <w:sz w:val="20"/>
                <w:szCs w:val="20"/>
              </w:rPr>
              <w:t>716</w:t>
            </w:r>
          </w:p>
        </w:tc>
        <w:tc>
          <w:tcPr>
            <w:tcW w:w="4968" w:type="dxa"/>
            <w:gridSpan w:val="4"/>
          </w:tcPr>
          <w:p w14:paraId="2D1DB1D5" w14:textId="77777777" w:rsidR="00900D9E" w:rsidRDefault="00900D9E">
            <w:pPr>
              <w:adjustRightInd w:val="0"/>
              <w:ind w:right="144"/>
              <w:rPr>
                <w:sz w:val="20"/>
              </w:rPr>
            </w:pPr>
            <w:r>
              <w:rPr>
                <w:b/>
                <w:bCs/>
                <w:sz w:val="20"/>
                <w:szCs w:val="20"/>
              </w:rPr>
              <w:t>Functional Group Syntax Error Code</w:t>
            </w:r>
          </w:p>
        </w:tc>
        <w:tc>
          <w:tcPr>
            <w:tcW w:w="432" w:type="dxa"/>
          </w:tcPr>
          <w:p w14:paraId="673C100C" w14:textId="77777777" w:rsidR="00900D9E" w:rsidRDefault="00900D9E">
            <w:pPr>
              <w:adjustRightInd w:val="0"/>
              <w:ind w:right="144"/>
              <w:jc w:val="center"/>
              <w:rPr>
                <w:sz w:val="20"/>
              </w:rPr>
            </w:pPr>
            <w:r>
              <w:rPr>
                <w:b/>
                <w:bCs/>
                <w:sz w:val="20"/>
                <w:szCs w:val="20"/>
              </w:rPr>
              <w:t>O</w:t>
            </w:r>
          </w:p>
        </w:tc>
        <w:tc>
          <w:tcPr>
            <w:tcW w:w="144" w:type="dxa"/>
          </w:tcPr>
          <w:p w14:paraId="06407AC6" w14:textId="77777777" w:rsidR="00900D9E" w:rsidRDefault="00900D9E">
            <w:pPr>
              <w:adjustRightInd w:val="0"/>
              <w:ind w:right="144"/>
              <w:jc w:val="center"/>
              <w:rPr>
                <w:sz w:val="20"/>
              </w:rPr>
            </w:pPr>
            <w:r>
              <w:t> </w:t>
            </w:r>
          </w:p>
        </w:tc>
        <w:tc>
          <w:tcPr>
            <w:tcW w:w="1440" w:type="dxa"/>
            <w:gridSpan w:val="2"/>
          </w:tcPr>
          <w:p w14:paraId="72B2AC4F" w14:textId="77777777" w:rsidR="00900D9E" w:rsidRDefault="00900D9E">
            <w:pPr>
              <w:adjustRightInd w:val="0"/>
              <w:ind w:right="144"/>
              <w:rPr>
                <w:sz w:val="20"/>
              </w:rPr>
            </w:pPr>
            <w:r>
              <w:rPr>
                <w:b/>
                <w:bCs/>
                <w:sz w:val="20"/>
                <w:szCs w:val="20"/>
              </w:rPr>
              <w:t>ID 1/3</w:t>
            </w:r>
          </w:p>
        </w:tc>
      </w:tr>
      <w:tr w:rsidR="00900D9E" w14:paraId="646B9B71" w14:textId="77777777">
        <w:trPr>
          <w:gridAfter w:val="1"/>
          <w:wAfter w:w="330" w:type="dxa"/>
        </w:trPr>
        <w:tc>
          <w:tcPr>
            <w:tcW w:w="2980" w:type="dxa"/>
            <w:gridSpan w:val="3"/>
          </w:tcPr>
          <w:p w14:paraId="6AFF7F1D" w14:textId="77777777" w:rsidR="00900D9E" w:rsidRDefault="00900D9E">
            <w:pPr>
              <w:adjustRightInd w:val="0"/>
              <w:ind w:right="144"/>
              <w:rPr>
                <w:sz w:val="20"/>
              </w:rPr>
            </w:pPr>
            <w:r>
              <w:t> </w:t>
            </w:r>
          </w:p>
        </w:tc>
        <w:tc>
          <w:tcPr>
            <w:tcW w:w="6523" w:type="dxa"/>
            <w:gridSpan w:val="7"/>
          </w:tcPr>
          <w:p w14:paraId="66BC6495" w14:textId="77777777" w:rsidR="00900D9E" w:rsidRDefault="00900D9E">
            <w:pPr>
              <w:adjustRightInd w:val="0"/>
              <w:ind w:right="144"/>
              <w:rPr>
                <w:sz w:val="20"/>
              </w:rPr>
            </w:pPr>
            <w:r>
              <w:rPr>
                <w:sz w:val="20"/>
                <w:szCs w:val="20"/>
              </w:rPr>
              <w:t>Code indicating error found based on the syntax editing of the functional group header and/or trailer</w:t>
            </w:r>
          </w:p>
        </w:tc>
      </w:tr>
      <w:tr w:rsidR="00900D9E" w14:paraId="3EB643CA" w14:textId="77777777">
        <w:trPr>
          <w:gridAfter w:val="1"/>
          <w:wAfter w:w="331" w:type="dxa"/>
        </w:trPr>
        <w:tc>
          <w:tcPr>
            <w:tcW w:w="3168" w:type="dxa"/>
            <w:gridSpan w:val="4"/>
          </w:tcPr>
          <w:p w14:paraId="0F372CCC" w14:textId="77777777" w:rsidR="00900D9E" w:rsidRDefault="00900D9E">
            <w:pPr>
              <w:adjustRightInd w:val="0"/>
              <w:ind w:right="144"/>
              <w:rPr>
                <w:sz w:val="20"/>
              </w:rPr>
            </w:pPr>
            <w:r>
              <w:rPr>
                <w:sz w:val="20"/>
                <w:szCs w:val="20"/>
              </w:rPr>
              <w:t xml:space="preserve"> </w:t>
            </w:r>
          </w:p>
        </w:tc>
        <w:tc>
          <w:tcPr>
            <w:tcW w:w="1367" w:type="dxa"/>
          </w:tcPr>
          <w:p w14:paraId="52BE536B" w14:textId="77777777" w:rsidR="00900D9E" w:rsidRDefault="00900D9E">
            <w:pPr>
              <w:adjustRightInd w:val="0"/>
              <w:ind w:right="144"/>
              <w:rPr>
                <w:sz w:val="20"/>
              </w:rPr>
            </w:pPr>
            <w:r>
              <w:rPr>
                <w:sz w:val="20"/>
                <w:szCs w:val="20"/>
              </w:rPr>
              <w:t>1</w:t>
            </w:r>
          </w:p>
        </w:tc>
        <w:tc>
          <w:tcPr>
            <w:tcW w:w="144" w:type="dxa"/>
          </w:tcPr>
          <w:p w14:paraId="6A930A62" w14:textId="77777777" w:rsidR="00900D9E" w:rsidRDefault="00900D9E">
            <w:pPr>
              <w:adjustRightInd w:val="0"/>
              <w:ind w:right="144"/>
              <w:rPr>
                <w:sz w:val="20"/>
              </w:rPr>
            </w:pPr>
            <w:r>
              <w:t> </w:t>
            </w:r>
          </w:p>
        </w:tc>
        <w:tc>
          <w:tcPr>
            <w:tcW w:w="4823" w:type="dxa"/>
            <w:gridSpan w:val="4"/>
          </w:tcPr>
          <w:p w14:paraId="26023BA1" w14:textId="77777777" w:rsidR="00900D9E" w:rsidRDefault="00900D9E">
            <w:pPr>
              <w:adjustRightInd w:val="0"/>
              <w:ind w:right="144"/>
              <w:rPr>
                <w:sz w:val="20"/>
              </w:rPr>
            </w:pPr>
            <w:r>
              <w:rPr>
                <w:sz w:val="20"/>
                <w:szCs w:val="20"/>
              </w:rPr>
              <w:t>Functional Group Not Supported</w:t>
            </w:r>
          </w:p>
        </w:tc>
      </w:tr>
      <w:tr w:rsidR="00900D9E" w14:paraId="1C8C37A5" w14:textId="77777777">
        <w:trPr>
          <w:gridAfter w:val="1"/>
          <w:wAfter w:w="331" w:type="dxa"/>
        </w:trPr>
        <w:tc>
          <w:tcPr>
            <w:tcW w:w="3168" w:type="dxa"/>
            <w:gridSpan w:val="4"/>
          </w:tcPr>
          <w:p w14:paraId="71536DFA" w14:textId="77777777" w:rsidR="00900D9E" w:rsidRDefault="00900D9E">
            <w:pPr>
              <w:adjustRightInd w:val="0"/>
              <w:ind w:right="144"/>
              <w:rPr>
                <w:sz w:val="20"/>
              </w:rPr>
            </w:pPr>
            <w:r>
              <w:rPr>
                <w:sz w:val="20"/>
                <w:szCs w:val="20"/>
              </w:rPr>
              <w:t xml:space="preserve"> </w:t>
            </w:r>
          </w:p>
        </w:tc>
        <w:tc>
          <w:tcPr>
            <w:tcW w:w="1367" w:type="dxa"/>
          </w:tcPr>
          <w:p w14:paraId="28AF089B" w14:textId="77777777" w:rsidR="00900D9E" w:rsidRDefault="00900D9E">
            <w:pPr>
              <w:adjustRightInd w:val="0"/>
              <w:ind w:right="144"/>
              <w:rPr>
                <w:sz w:val="20"/>
              </w:rPr>
            </w:pPr>
            <w:r>
              <w:rPr>
                <w:sz w:val="20"/>
                <w:szCs w:val="20"/>
              </w:rPr>
              <w:t>2</w:t>
            </w:r>
          </w:p>
        </w:tc>
        <w:tc>
          <w:tcPr>
            <w:tcW w:w="144" w:type="dxa"/>
          </w:tcPr>
          <w:p w14:paraId="5DE9F4A7" w14:textId="77777777" w:rsidR="00900D9E" w:rsidRDefault="00900D9E">
            <w:pPr>
              <w:adjustRightInd w:val="0"/>
              <w:ind w:right="144"/>
              <w:rPr>
                <w:sz w:val="20"/>
              </w:rPr>
            </w:pPr>
            <w:r>
              <w:t> </w:t>
            </w:r>
          </w:p>
        </w:tc>
        <w:tc>
          <w:tcPr>
            <w:tcW w:w="4823" w:type="dxa"/>
            <w:gridSpan w:val="4"/>
          </w:tcPr>
          <w:p w14:paraId="735B9C68" w14:textId="77777777" w:rsidR="00900D9E" w:rsidRDefault="00900D9E">
            <w:pPr>
              <w:adjustRightInd w:val="0"/>
              <w:ind w:right="144"/>
              <w:rPr>
                <w:sz w:val="20"/>
              </w:rPr>
            </w:pPr>
            <w:r>
              <w:rPr>
                <w:sz w:val="20"/>
                <w:szCs w:val="20"/>
              </w:rPr>
              <w:t>Functional Group Version Not Supported</w:t>
            </w:r>
          </w:p>
        </w:tc>
      </w:tr>
      <w:tr w:rsidR="00900D9E" w14:paraId="2072F896" w14:textId="77777777">
        <w:trPr>
          <w:gridAfter w:val="1"/>
          <w:wAfter w:w="331" w:type="dxa"/>
        </w:trPr>
        <w:tc>
          <w:tcPr>
            <w:tcW w:w="3168" w:type="dxa"/>
            <w:gridSpan w:val="4"/>
          </w:tcPr>
          <w:p w14:paraId="4A3F8424" w14:textId="77777777" w:rsidR="00900D9E" w:rsidRDefault="00900D9E">
            <w:pPr>
              <w:adjustRightInd w:val="0"/>
              <w:ind w:right="144"/>
              <w:rPr>
                <w:sz w:val="20"/>
              </w:rPr>
            </w:pPr>
            <w:r>
              <w:rPr>
                <w:sz w:val="20"/>
                <w:szCs w:val="20"/>
              </w:rPr>
              <w:lastRenderedPageBreak/>
              <w:t xml:space="preserve"> </w:t>
            </w:r>
          </w:p>
        </w:tc>
        <w:tc>
          <w:tcPr>
            <w:tcW w:w="1367" w:type="dxa"/>
          </w:tcPr>
          <w:p w14:paraId="01BD32B2" w14:textId="77777777" w:rsidR="00900D9E" w:rsidRDefault="00900D9E">
            <w:pPr>
              <w:adjustRightInd w:val="0"/>
              <w:ind w:right="144"/>
              <w:rPr>
                <w:sz w:val="20"/>
              </w:rPr>
            </w:pPr>
            <w:r>
              <w:rPr>
                <w:sz w:val="20"/>
                <w:szCs w:val="20"/>
              </w:rPr>
              <w:t>3</w:t>
            </w:r>
          </w:p>
        </w:tc>
        <w:tc>
          <w:tcPr>
            <w:tcW w:w="144" w:type="dxa"/>
          </w:tcPr>
          <w:p w14:paraId="524E936E" w14:textId="77777777" w:rsidR="00900D9E" w:rsidRDefault="00900D9E">
            <w:pPr>
              <w:adjustRightInd w:val="0"/>
              <w:ind w:right="144"/>
              <w:rPr>
                <w:sz w:val="20"/>
              </w:rPr>
            </w:pPr>
            <w:r>
              <w:t> </w:t>
            </w:r>
          </w:p>
        </w:tc>
        <w:tc>
          <w:tcPr>
            <w:tcW w:w="4823" w:type="dxa"/>
            <w:gridSpan w:val="4"/>
          </w:tcPr>
          <w:p w14:paraId="2B7AC8B8" w14:textId="77777777" w:rsidR="00900D9E" w:rsidRDefault="00900D9E">
            <w:pPr>
              <w:adjustRightInd w:val="0"/>
              <w:ind w:right="144"/>
              <w:rPr>
                <w:sz w:val="20"/>
              </w:rPr>
            </w:pPr>
            <w:r>
              <w:rPr>
                <w:sz w:val="20"/>
                <w:szCs w:val="20"/>
              </w:rPr>
              <w:t>Functional Group Trailer Missing</w:t>
            </w:r>
          </w:p>
        </w:tc>
      </w:tr>
      <w:tr w:rsidR="00900D9E" w14:paraId="37C970E2" w14:textId="77777777">
        <w:trPr>
          <w:gridAfter w:val="1"/>
          <w:wAfter w:w="331" w:type="dxa"/>
        </w:trPr>
        <w:tc>
          <w:tcPr>
            <w:tcW w:w="3168" w:type="dxa"/>
            <w:gridSpan w:val="4"/>
          </w:tcPr>
          <w:p w14:paraId="75B75FBE" w14:textId="77777777" w:rsidR="00900D9E" w:rsidRDefault="00900D9E">
            <w:pPr>
              <w:adjustRightInd w:val="0"/>
              <w:ind w:right="144"/>
              <w:rPr>
                <w:sz w:val="20"/>
              </w:rPr>
            </w:pPr>
            <w:r>
              <w:rPr>
                <w:sz w:val="20"/>
                <w:szCs w:val="20"/>
              </w:rPr>
              <w:t xml:space="preserve"> </w:t>
            </w:r>
          </w:p>
        </w:tc>
        <w:tc>
          <w:tcPr>
            <w:tcW w:w="1367" w:type="dxa"/>
          </w:tcPr>
          <w:p w14:paraId="16E0E048" w14:textId="77777777" w:rsidR="00900D9E" w:rsidRDefault="00900D9E">
            <w:pPr>
              <w:adjustRightInd w:val="0"/>
              <w:ind w:right="144"/>
              <w:rPr>
                <w:sz w:val="20"/>
              </w:rPr>
            </w:pPr>
            <w:r>
              <w:rPr>
                <w:sz w:val="20"/>
                <w:szCs w:val="20"/>
              </w:rPr>
              <w:t>4</w:t>
            </w:r>
          </w:p>
        </w:tc>
        <w:tc>
          <w:tcPr>
            <w:tcW w:w="144" w:type="dxa"/>
          </w:tcPr>
          <w:p w14:paraId="4C08DF21" w14:textId="77777777" w:rsidR="00900D9E" w:rsidRDefault="00900D9E">
            <w:pPr>
              <w:adjustRightInd w:val="0"/>
              <w:ind w:right="144"/>
              <w:rPr>
                <w:sz w:val="20"/>
              </w:rPr>
            </w:pPr>
            <w:r>
              <w:t> </w:t>
            </w:r>
          </w:p>
        </w:tc>
        <w:tc>
          <w:tcPr>
            <w:tcW w:w="4823" w:type="dxa"/>
            <w:gridSpan w:val="4"/>
          </w:tcPr>
          <w:p w14:paraId="0B64DEF1" w14:textId="77777777" w:rsidR="00900D9E" w:rsidRDefault="00900D9E">
            <w:pPr>
              <w:adjustRightInd w:val="0"/>
              <w:ind w:right="144"/>
              <w:rPr>
                <w:sz w:val="20"/>
              </w:rPr>
            </w:pPr>
            <w:r>
              <w:rPr>
                <w:sz w:val="20"/>
                <w:szCs w:val="20"/>
              </w:rPr>
              <w:t>Group Control Number in the Functional Group Header and Trailer Do Not Agree</w:t>
            </w:r>
          </w:p>
        </w:tc>
      </w:tr>
      <w:tr w:rsidR="00900D9E" w14:paraId="734E9BE5" w14:textId="77777777">
        <w:trPr>
          <w:gridAfter w:val="1"/>
          <w:wAfter w:w="331" w:type="dxa"/>
        </w:trPr>
        <w:tc>
          <w:tcPr>
            <w:tcW w:w="3168" w:type="dxa"/>
            <w:gridSpan w:val="4"/>
          </w:tcPr>
          <w:p w14:paraId="45FC63D2" w14:textId="77777777" w:rsidR="00900D9E" w:rsidRDefault="00900D9E">
            <w:pPr>
              <w:adjustRightInd w:val="0"/>
              <w:ind w:right="144"/>
              <w:rPr>
                <w:sz w:val="20"/>
              </w:rPr>
            </w:pPr>
            <w:r>
              <w:rPr>
                <w:sz w:val="20"/>
                <w:szCs w:val="20"/>
              </w:rPr>
              <w:t xml:space="preserve"> </w:t>
            </w:r>
          </w:p>
        </w:tc>
        <w:tc>
          <w:tcPr>
            <w:tcW w:w="1367" w:type="dxa"/>
          </w:tcPr>
          <w:p w14:paraId="7E8E4155" w14:textId="77777777" w:rsidR="00900D9E" w:rsidRDefault="00900D9E">
            <w:pPr>
              <w:adjustRightInd w:val="0"/>
              <w:ind w:right="144"/>
              <w:rPr>
                <w:sz w:val="20"/>
              </w:rPr>
            </w:pPr>
            <w:r>
              <w:rPr>
                <w:sz w:val="20"/>
                <w:szCs w:val="20"/>
              </w:rPr>
              <w:t>5</w:t>
            </w:r>
          </w:p>
        </w:tc>
        <w:tc>
          <w:tcPr>
            <w:tcW w:w="144" w:type="dxa"/>
          </w:tcPr>
          <w:p w14:paraId="326D561C" w14:textId="77777777" w:rsidR="00900D9E" w:rsidRDefault="00900D9E">
            <w:pPr>
              <w:adjustRightInd w:val="0"/>
              <w:ind w:right="144"/>
              <w:rPr>
                <w:sz w:val="20"/>
              </w:rPr>
            </w:pPr>
            <w:r>
              <w:t> </w:t>
            </w:r>
          </w:p>
        </w:tc>
        <w:tc>
          <w:tcPr>
            <w:tcW w:w="4823" w:type="dxa"/>
            <w:gridSpan w:val="4"/>
          </w:tcPr>
          <w:p w14:paraId="278D504F" w14:textId="77777777" w:rsidR="00900D9E" w:rsidRDefault="00900D9E">
            <w:pPr>
              <w:adjustRightInd w:val="0"/>
              <w:ind w:right="144"/>
              <w:rPr>
                <w:sz w:val="20"/>
              </w:rPr>
            </w:pPr>
            <w:r>
              <w:rPr>
                <w:sz w:val="20"/>
                <w:szCs w:val="20"/>
              </w:rPr>
              <w:t>Number of Included Transaction Sets Does Not Match Actual Count</w:t>
            </w:r>
          </w:p>
        </w:tc>
      </w:tr>
      <w:tr w:rsidR="00900D9E" w14:paraId="126C0FCB" w14:textId="77777777">
        <w:trPr>
          <w:gridAfter w:val="1"/>
          <w:wAfter w:w="331" w:type="dxa"/>
        </w:trPr>
        <w:tc>
          <w:tcPr>
            <w:tcW w:w="3168" w:type="dxa"/>
            <w:gridSpan w:val="4"/>
          </w:tcPr>
          <w:p w14:paraId="29BF9F0C" w14:textId="77777777" w:rsidR="00900D9E" w:rsidRDefault="00900D9E">
            <w:pPr>
              <w:adjustRightInd w:val="0"/>
              <w:ind w:right="144"/>
              <w:rPr>
                <w:sz w:val="20"/>
              </w:rPr>
            </w:pPr>
            <w:r>
              <w:rPr>
                <w:sz w:val="20"/>
                <w:szCs w:val="20"/>
              </w:rPr>
              <w:t xml:space="preserve"> </w:t>
            </w:r>
          </w:p>
        </w:tc>
        <w:tc>
          <w:tcPr>
            <w:tcW w:w="1367" w:type="dxa"/>
          </w:tcPr>
          <w:p w14:paraId="374556C4" w14:textId="77777777" w:rsidR="00900D9E" w:rsidRDefault="00900D9E">
            <w:pPr>
              <w:adjustRightInd w:val="0"/>
              <w:ind w:right="144"/>
              <w:rPr>
                <w:sz w:val="20"/>
              </w:rPr>
            </w:pPr>
            <w:r>
              <w:rPr>
                <w:sz w:val="20"/>
                <w:szCs w:val="20"/>
              </w:rPr>
              <w:t>6</w:t>
            </w:r>
          </w:p>
        </w:tc>
        <w:tc>
          <w:tcPr>
            <w:tcW w:w="144" w:type="dxa"/>
          </w:tcPr>
          <w:p w14:paraId="7A1E7B03" w14:textId="77777777" w:rsidR="00900D9E" w:rsidRDefault="00900D9E">
            <w:pPr>
              <w:adjustRightInd w:val="0"/>
              <w:ind w:right="144"/>
              <w:rPr>
                <w:sz w:val="20"/>
              </w:rPr>
            </w:pPr>
            <w:r>
              <w:t> </w:t>
            </w:r>
          </w:p>
        </w:tc>
        <w:tc>
          <w:tcPr>
            <w:tcW w:w="4823" w:type="dxa"/>
            <w:gridSpan w:val="4"/>
          </w:tcPr>
          <w:p w14:paraId="7E620BCF" w14:textId="77777777" w:rsidR="00900D9E" w:rsidRDefault="00900D9E">
            <w:pPr>
              <w:adjustRightInd w:val="0"/>
              <w:ind w:right="144"/>
              <w:rPr>
                <w:sz w:val="20"/>
              </w:rPr>
            </w:pPr>
            <w:r>
              <w:rPr>
                <w:sz w:val="20"/>
                <w:szCs w:val="20"/>
              </w:rPr>
              <w:t>Group Control Number Violates Syntax</w:t>
            </w:r>
          </w:p>
        </w:tc>
      </w:tr>
      <w:tr w:rsidR="00900D9E" w14:paraId="66F23D82" w14:textId="77777777">
        <w:trPr>
          <w:gridAfter w:val="1"/>
          <w:wAfter w:w="331" w:type="dxa"/>
        </w:trPr>
        <w:tc>
          <w:tcPr>
            <w:tcW w:w="3168" w:type="dxa"/>
            <w:gridSpan w:val="4"/>
          </w:tcPr>
          <w:p w14:paraId="56A6A182" w14:textId="77777777" w:rsidR="00900D9E" w:rsidRDefault="00900D9E">
            <w:pPr>
              <w:adjustRightInd w:val="0"/>
              <w:ind w:right="144"/>
              <w:rPr>
                <w:sz w:val="20"/>
              </w:rPr>
            </w:pPr>
            <w:r>
              <w:rPr>
                <w:sz w:val="20"/>
                <w:szCs w:val="20"/>
              </w:rPr>
              <w:t xml:space="preserve"> </w:t>
            </w:r>
          </w:p>
        </w:tc>
        <w:tc>
          <w:tcPr>
            <w:tcW w:w="1367" w:type="dxa"/>
          </w:tcPr>
          <w:p w14:paraId="518ECBFF" w14:textId="77777777" w:rsidR="00900D9E" w:rsidRDefault="00900D9E">
            <w:pPr>
              <w:adjustRightInd w:val="0"/>
              <w:ind w:right="144"/>
              <w:rPr>
                <w:sz w:val="20"/>
              </w:rPr>
            </w:pPr>
            <w:r>
              <w:rPr>
                <w:sz w:val="20"/>
                <w:szCs w:val="20"/>
              </w:rPr>
              <w:t>10</w:t>
            </w:r>
          </w:p>
        </w:tc>
        <w:tc>
          <w:tcPr>
            <w:tcW w:w="144" w:type="dxa"/>
          </w:tcPr>
          <w:p w14:paraId="6E34D252" w14:textId="77777777" w:rsidR="00900D9E" w:rsidRDefault="00900D9E">
            <w:pPr>
              <w:adjustRightInd w:val="0"/>
              <w:ind w:right="144"/>
              <w:rPr>
                <w:sz w:val="20"/>
              </w:rPr>
            </w:pPr>
            <w:r>
              <w:t> </w:t>
            </w:r>
          </w:p>
        </w:tc>
        <w:tc>
          <w:tcPr>
            <w:tcW w:w="4823" w:type="dxa"/>
            <w:gridSpan w:val="4"/>
          </w:tcPr>
          <w:p w14:paraId="7B758813" w14:textId="77777777" w:rsidR="00900D9E" w:rsidRDefault="00900D9E">
            <w:pPr>
              <w:adjustRightInd w:val="0"/>
              <w:ind w:right="144"/>
              <w:rPr>
                <w:sz w:val="20"/>
              </w:rPr>
            </w:pPr>
            <w:r>
              <w:rPr>
                <w:sz w:val="20"/>
                <w:szCs w:val="20"/>
              </w:rPr>
              <w:t>Authentication Key Name Unknown</w:t>
            </w:r>
          </w:p>
        </w:tc>
      </w:tr>
      <w:tr w:rsidR="00900D9E" w14:paraId="7ED00E82" w14:textId="77777777">
        <w:trPr>
          <w:gridAfter w:val="1"/>
          <w:wAfter w:w="331" w:type="dxa"/>
        </w:trPr>
        <w:tc>
          <w:tcPr>
            <w:tcW w:w="3168" w:type="dxa"/>
            <w:gridSpan w:val="4"/>
          </w:tcPr>
          <w:p w14:paraId="762E80C3" w14:textId="77777777" w:rsidR="00900D9E" w:rsidRDefault="00900D9E">
            <w:pPr>
              <w:adjustRightInd w:val="0"/>
              <w:ind w:right="144"/>
              <w:rPr>
                <w:sz w:val="20"/>
              </w:rPr>
            </w:pPr>
            <w:r>
              <w:rPr>
                <w:sz w:val="20"/>
                <w:szCs w:val="20"/>
              </w:rPr>
              <w:t xml:space="preserve"> </w:t>
            </w:r>
          </w:p>
        </w:tc>
        <w:tc>
          <w:tcPr>
            <w:tcW w:w="1367" w:type="dxa"/>
          </w:tcPr>
          <w:p w14:paraId="710E9F30" w14:textId="77777777" w:rsidR="00900D9E" w:rsidRDefault="00900D9E">
            <w:pPr>
              <w:adjustRightInd w:val="0"/>
              <w:ind w:right="144"/>
              <w:rPr>
                <w:sz w:val="20"/>
              </w:rPr>
            </w:pPr>
            <w:r>
              <w:rPr>
                <w:sz w:val="20"/>
                <w:szCs w:val="20"/>
              </w:rPr>
              <w:t>11</w:t>
            </w:r>
          </w:p>
        </w:tc>
        <w:tc>
          <w:tcPr>
            <w:tcW w:w="144" w:type="dxa"/>
          </w:tcPr>
          <w:p w14:paraId="58FDF96F" w14:textId="77777777" w:rsidR="00900D9E" w:rsidRDefault="00900D9E">
            <w:pPr>
              <w:adjustRightInd w:val="0"/>
              <w:ind w:right="144"/>
              <w:rPr>
                <w:sz w:val="20"/>
              </w:rPr>
            </w:pPr>
            <w:r>
              <w:t> </w:t>
            </w:r>
          </w:p>
        </w:tc>
        <w:tc>
          <w:tcPr>
            <w:tcW w:w="4823" w:type="dxa"/>
            <w:gridSpan w:val="4"/>
          </w:tcPr>
          <w:p w14:paraId="2257010D" w14:textId="77777777" w:rsidR="00900D9E" w:rsidRDefault="00900D9E">
            <w:pPr>
              <w:adjustRightInd w:val="0"/>
              <w:ind w:right="144"/>
              <w:rPr>
                <w:sz w:val="20"/>
              </w:rPr>
            </w:pPr>
            <w:r>
              <w:rPr>
                <w:sz w:val="20"/>
                <w:szCs w:val="20"/>
              </w:rPr>
              <w:t>Encryption Key Name Unknown</w:t>
            </w:r>
          </w:p>
        </w:tc>
      </w:tr>
      <w:tr w:rsidR="00900D9E" w14:paraId="5D90264B" w14:textId="77777777">
        <w:trPr>
          <w:gridAfter w:val="1"/>
          <w:wAfter w:w="331" w:type="dxa"/>
        </w:trPr>
        <w:tc>
          <w:tcPr>
            <w:tcW w:w="3168" w:type="dxa"/>
            <w:gridSpan w:val="4"/>
          </w:tcPr>
          <w:p w14:paraId="0EC999AD" w14:textId="77777777" w:rsidR="00900D9E" w:rsidRDefault="00900D9E">
            <w:pPr>
              <w:adjustRightInd w:val="0"/>
              <w:ind w:right="144"/>
              <w:rPr>
                <w:sz w:val="20"/>
              </w:rPr>
            </w:pPr>
            <w:r>
              <w:rPr>
                <w:sz w:val="20"/>
                <w:szCs w:val="20"/>
              </w:rPr>
              <w:t xml:space="preserve"> </w:t>
            </w:r>
          </w:p>
        </w:tc>
        <w:tc>
          <w:tcPr>
            <w:tcW w:w="1367" w:type="dxa"/>
          </w:tcPr>
          <w:p w14:paraId="67192C7B" w14:textId="77777777" w:rsidR="00900D9E" w:rsidRDefault="00900D9E">
            <w:pPr>
              <w:adjustRightInd w:val="0"/>
              <w:ind w:right="144"/>
              <w:rPr>
                <w:sz w:val="20"/>
              </w:rPr>
            </w:pPr>
            <w:r>
              <w:rPr>
                <w:sz w:val="20"/>
                <w:szCs w:val="20"/>
              </w:rPr>
              <w:t>12</w:t>
            </w:r>
          </w:p>
        </w:tc>
        <w:tc>
          <w:tcPr>
            <w:tcW w:w="144" w:type="dxa"/>
          </w:tcPr>
          <w:p w14:paraId="4BCC5216" w14:textId="77777777" w:rsidR="00900D9E" w:rsidRDefault="00900D9E">
            <w:pPr>
              <w:adjustRightInd w:val="0"/>
              <w:ind w:right="144"/>
              <w:rPr>
                <w:sz w:val="20"/>
              </w:rPr>
            </w:pPr>
            <w:r>
              <w:t> </w:t>
            </w:r>
          </w:p>
        </w:tc>
        <w:tc>
          <w:tcPr>
            <w:tcW w:w="4823" w:type="dxa"/>
            <w:gridSpan w:val="4"/>
          </w:tcPr>
          <w:p w14:paraId="7875E2F1" w14:textId="77777777" w:rsidR="00900D9E" w:rsidRDefault="00900D9E">
            <w:pPr>
              <w:adjustRightInd w:val="0"/>
              <w:ind w:right="144"/>
              <w:rPr>
                <w:sz w:val="20"/>
              </w:rPr>
            </w:pPr>
            <w:r>
              <w:rPr>
                <w:sz w:val="20"/>
                <w:szCs w:val="20"/>
              </w:rPr>
              <w:t>Requested Service (Authentication or Encryption) Not Available</w:t>
            </w:r>
          </w:p>
        </w:tc>
      </w:tr>
      <w:tr w:rsidR="00900D9E" w14:paraId="4FBAEC00" w14:textId="77777777">
        <w:trPr>
          <w:gridAfter w:val="1"/>
          <w:wAfter w:w="331" w:type="dxa"/>
        </w:trPr>
        <w:tc>
          <w:tcPr>
            <w:tcW w:w="3168" w:type="dxa"/>
            <w:gridSpan w:val="4"/>
          </w:tcPr>
          <w:p w14:paraId="7E19F710" w14:textId="77777777" w:rsidR="00900D9E" w:rsidRDefault="00900D9E">
            <w:pPr>
              <w:adjustRightInd w:val="0"/>
              <w:ind w:right="144"/>
              <w:rPr>
                <w:sz w:val="20"/>
              </w:rPr>
            </w:pPr>
            <w:r>
              <w:rPr>
                <w:sz w:val="20"/>
                <w:szCs w:val="20"/>
              </w:rPr>
              <w:t xml:space="preserve"> </w:t>
            </w:r>
          </w:p>
        </w:tc>
        <w:tc>
          <w:tcPr>
            <w:tcW w:w="1367" w:type="dxa"/>
          </w:tcPr>
          <w:p w14:paraId="45282FA0" w14:textId="77777777" w:rsidR="00900D9E" w:rsidRDefault="00900D9E">
            <w:pPr>
              <w:adjustRightInd w:val="0"/>
              <w:ind w:right="144"/>
              <w:rPr>
                <w:sz w:val="20"/>
              </w:rPr>
            </w:pPr>
            <w:r>
              <w:rPr>
                <w:sz w:val="20"/>
                <w:szCs w:val="20"/>
              </w:rPr>
              <w:t>13</w:t>
            </w:r>
          </w:p>
        </w:tc>
        <w:tc>
          <w:tcPr>
            <w:tcW w:w="144" w:type="dxa"/>
          </w:tcPr>
          <w:p w14:paraId="31B7EF0F" w14:textId="77777777" w:rsidR="00900D9E" w:rsidRDefault="00900D9E">
            <w:pPr>
              <w:adjustRightInd w:val="0"/>
              <w:ind w:right="144"/>
              <w:rPr>
                <w:sz w:val="20"/>
              </w:rPr>
            </w:pPr>
            <w:r>
              <w:t> </w:t>
            </w:r>
          </w:p>
        </w:tc>
        <w:tc>
          <w:tcPr>
            <w:tcW w:w="4823" w:type="dxa"/>
            <w:gridSpan w:val="4"/>
          </w:tcPr>
          <w:p w14:paraId="785AD56F" w14:textId="77777777" w:rsidR="00900D9E" w:rsidRDefault="00900D9E">
            <w:pPr>
              <w:adjustRightInd w:val="0"/>
              <w:ind w:right="144"/>
              <w:rPr>
                <w:sz w:val="20"/>
              </w:rPr>
            </w:pPr>
            <w:r>
              <w:rPr>
                <w:sz w:val="20"/>
                <w:szCs w:val="20"/>
              </w:rPr>
              <w:t>Unknown Security Recipient</w:t>
            </w:r>
          </w:p>
        </w:tc>
      </w:tr>
      <w:tr w:rsidR="00900D9E" w14:paraId="6A0A23BB" w14:textId="77777777">
        <w:trPr>
          <w:gridAfter w:val="1"/>
          <w:wAfter w:w="331" w:type="dxa"/>
        </w:trPr>
        <w:tc>
          <w:tcPr>
            <w:tcW w:w="3168" w:type="dxa"/>
            <w:gridSpan w:val="4"/>
          </w:tcPr>
          <w:p w14:paraId="50FC8C66" w14:textId="77777777" w:rsidR="00900D9E" w:rsidRDefault="00900D9E">
            <w:pPr>
              <w:adjustRightInd w:val="0"/>
              <w:ind w:right="144"/>
              <w:rPr>
                <w:sz w:val="20"/>
              </w:rPr>
            </w:pPr>
            <w:r>
              <w:rPr>
                <w:sz w:val="20"/>
                <w:szCs w:val="20"/>
              </w:rPr>
              <w:t xml:space="preserve"> </w:t>
            </w:r>
          </w:p>
        </w:tc>
        <w:tc>
          <w:tcPr>
            <w:tcW w:w="1367" w:type="dxa"/>
          </w:tcPr>
          <w:p w14:paraId="03A2FB14" w14:textId="77777777" w:rsidR="00900D9E" w:rsidRDefault="00900D9E">
            <w:pPr>
              <w:adjustRightInd w:val="0"/>
              <w:ind w:right="144"/>
              <w:rPr>
                <w:sz w:val="20"/>
              </w:rPr>
            </w:pPr>
            <w:r>
              <w:rPr>
                <w:sz w:val="20"/>
                <w:szCs w:val="20"/>
              </w:rPr>
              <w:t>14</w:t>
            </w:r>
          </w:p>
        </w:tc>
        <w:tc>
          <w:tcPr>
            <w:tcW w:w="144" w:type="dxa"/>
          </w:tcPr>
          <w:p w14:paraId="1E86CF76" w14:textId="77777777" w:rsidR="00900D9E" w:rsidRDefault="00900D9E">
            <w:pPr>
              <w:adjustRightInd w:val="0"/>
              <w:ind w:right="144"/>
              <w:rPr>
                <w:sz w:val="20"/>
              </w:rPr>
            </w:pPr>
            <w:r>
              <w:t> </w:t>
            </w:r>
          </w:p>
        </w:tc>
        <w:tc>
          <w:tcPr>
            <w:tcW w:w="4823" w:type="dxa"/>
            <w:gridSpan w:val="4"/>
          </w:tcPr>
          <w:p w14:paraId="34D1A740" w14:textId="77777777" w:rsidR="00900D9E" w:rsidRDefault="00900D9E">
            <w:pPr>
              <w:adjustRightInd w:val="0"/>
              <w:ind w:right="144"/>
              <w:rPr>
                <w:sz w:val="20"/>
              </w:rPr>
            </w:pPr>
            <w:r>
              <w:rPr>
                <w:sz w:val="20"/>
                <w:szCs w:val="20"/>
              </w:rPr>
              <w:t>Unknown Security Originator</w:t>
            </w:r>
          </w:p>
        </w:tc>
      </w:tr>
      <w:tr w:rsidR="00900D9E" w14:paraId="3CB982C1" w14:textId="77777777">
        <w:trPr>
          <w:gridAfter w:val="1"/>
          <w:wAfter w:w="331" w:type="dxa"/>
        </w:trPr>
        <w:tc>
          <w:tcPr>
            <w:tcW w:w="3168" w:type="dxa"/>
            <w:gridSpan w:val="4"/>
          </w:tcPr>
          <w:p w14:paraId="2209A2D7" w14:textId="77777777" w:rsidR="00900D9E" w:rsidRDefault="00900D9E">
            <w:pPr>
              <w:adjustRightInd w:val="0"/>
              <w:ind w:right="144"/>
              <w:rPr>
                <w:sz w:val="20"/>
              </w:rPr>
            </w:pPr>
            <w:r>
              <w:rPr>
                <w:sz w:val="20"/>
                <w:szCs w:val="20"/>
              </w:rPr>
              <w:t xml:space="preserve"> </w:t>
            </w:r>
          </w:p>
        </w:tc>
        <w:tc>
          <w:tcPr>
            <w:tcW w:w="1367" w:type="dxa"/>
          </w:tcPr>
          <w:p w14:paraId="66B8C6C7" w14:textId="77777777" w:rsidR="00900D9E" w:rsidRDefault="00900D9E">
            <w:pPr>
              <w:adjustRightInd w:val="0"/>
              <w:ind w:right="144"/>
              <w:rPr>
                <w:sz w:val="20"/>
              </w:rPr>
            </w:pPr>
            <w:r>
              <w:rPr>
                <w:sz w:val="20"/>
                <w:szCs w:val="20"/>
              </w:rPr>
              <w:t>15</w:t>
            </w:r>
          </w:p>
        </w:tc>
        <w:tc>
          <w:tcPr>
            <w:tcW w:w="144" w:type="dxa"/>
          </w:tcPr>
          <w:p w14:paraId="59AEB4BB" w14:textId="77777777" w:rsidR="00900D9E" w:rsidRDefault="00900D9E">
            <w:pPr>
              <w:adjustRightInd w:val="0"/>
              <w:ind w:right="144"/>
              <w:rPr>
                <w:sz w:val="20"/>
              </w:rPr>
            </w:pPr>
            <w:r>
              <w:t> </w:t>
            </w:r>
          </w:p>
        </w:tc>
        <w:tc>
          <w:tcPr>
            <w:tcW w:w="4823" w:type="dxa"/>
            <w:gridSpan w:val="4"/>
          </w:tcPr>
          <w:p w14:paraId="1E584E1D" w14:textId="77777777" w:rsidR="00900D9E" w:rsidRDefault="00900D9E">
            <w:pPr>
              <w:adjustRightInd w:val="0"/>
              <w:ind w:right="144"/>
              <w:rPr>
                <w:sz w:val="20"/>
              </w:rPr>
            </w:pPr>
            <w:r>
              <w:rPr>
                <w:sz w:val="20"/>
                <w:szCs w:val="20"/>
              </w:rPr>
              <w:t>Syntax Error in Decrypted Text</w:t>
            </w:r>
          </w:p>
        </w:tc>
      </w:tr>
      <w:tr w:rsidR="00900D9E" w14:paraId="30901BE6" w14:textId="77777777">
        <w:trPr>
          <w:gridAfter w:val="1"/>
          <w:wAfter w:w="331" w:type="dxa"/>
        </w:trPr>
        <w:tc>
          <w:tcPr>
            <w:tcW w:w="3168" w:type="dxa"/>
            <w:gridSpan w:val="4"/>
          </w:tcPr>
          <w:p w14:paraId="33DA063F" w14:textId="77777777" w:rsidR="00900D9E" w:rsidRDefault="00900D9E">
            <w:pPr>
              <w:adjustRightInd w:val="0"/>
              <w:ind w:right="144"/>
              <w:rPr>
                <w:sz w:val="20"/>
              </w:rPr>
            </w:pPr>
            <w:r>
              <w:rPr>
                <w:sz w:val="20"/>
                <w:szCs w:val="20"/>
              </w:rPr>
              <w:t xml:space="preserve"> </w:t>
            </w:r>
          </w:p>
        </w:tc>
        <w:tc>
          <w:tcPr>
            <w:tcW w:w="1367" w:type="dxa"/>
          </w:tcPr>
          <w:p w14:paraId="4E2E7A73" w14:textId="77777777" w:rsidR="00900D9E" w:rsidRDefault="00900D9E">
            <w:pPr>
              <w:adjustRightInd w:val="0"/>
              <w:ind w:right="144"/>
              <w:rPr>
                <w:sz w:val="20"/>
              </w:rPr>
            </w:pPr>
            <w:r>
              <w:rPr>
                <w:sz w:val="20"/>
                <w:szCs w:val="20"/>
              </w:rPr>
              <w:t>16</w:t>
            </w:r>
          </w:p>
        </w:tc>
        <w:tc>
          <w:tcPr>
            <w:tcW w:w="144" w:type="dxa"/>
          </w:tcPr>
          <w:p w14:paraId="681C6644" w14:textId="77777777" w:rsidR="00900D9E" w:rsidRDefault="00900D9E">
            <w:pPr>
              <w:adjustRightInd w:val="0"/>
              <w:ind w:right="144"/>
              <w:rPr>
                <w:sz w:val="20"/>
              </w:rPr>
            </w:pPr>
            <w:r>
              <w:t> </w:t>
            </w:r>
          </w:p>
        </w:tc>
        <w:tc>
          <w:tcPr>
            <w:tcW w:w="4823" w:type="dxa"/>
            <w:gridSpan w:val="4"/>
          </w:tcPr>
          <w:p w14:paraId="248C2C66" w14:textId="77777777" w:rsidR="00900D9E" w:rsidRDefault="00900D9E">
            <w:pPr>
              <w:adjustRightInd w:val="0"/>
              <w:ind w:right="144"/>
              <w:rPr>
                <w:sz w:val="20"/>
              </w:rPr>
            </w:pPr>
            <w:r>
              <w:rPr>
                <w:sz w:val="20"/>
                <w:szCs w:val="20"/>
              </w:rPr>
              <w:t>Security Not Supported</w:t>
            </w:r>
          </w:p>
        </w:tc>
      </w:tr>
      <w:tr w:rsidR="00900D9E" w14:paraId="7E2446BF" w14:textId="77777777">
        <w:trPr>
          <w:gridAfter w:val="1"/>
          <w:wAfter w:w="331" w:type="dxa"/>
        </w:trPr>
        <w:tc>
          <w:tcPr>
            <w:tcW w:w="3168" w:type="dxa"/>
            <w:gridSpan w:val="4"/>
          </w:tcPr>
          <w:p w14:paraId="238B0E0A" w14:textId="77777777" w:rsidR="00900D9E" w:rsidRDefault="00900D9E">
            <w:pPr>
              <w:adjustRightInd w:val="0"/>
              <w:ind w:right="144"/>
              <w:rPr>
                <w:sz w:val="20"/>
              </w:rPr>
            </w:pPr>
            <w:r>
              <w:rPr>
                <w:sz w:val="20"/>
                <w:szCs w:val="20"/>
              </w:rPr>
              <w:t xml:space="preserve"> </w:t>
            </w:r>
          </w:p>
        </w:tc>
        <w:tc>
          <w:tcPr>
            <w:tcW w:w="1367" w:type="dxa"/>
          </w:tcPr>
          <w:p w14:paraId="28A6540D" w14:textId="77777777" w:rsidR="00900D9E" w:rsidRDefault="00900D9E">
            <w:pPr>
              <w:adjustRightInd w:val="0"/>
              <w:ind w:right="144"/>
              <w:rPr>
                <w:sz w:val="20"/>
              </w:rPr>
            </w:pPr>
            <w:r>
              <w:rPr>
                <w:sz w:val="20"/>
                <w:szCs w:val="20"/>
              </w:rPr>
              <w:t>17</w:t>
            </w:r>
          </w:p>
        </w:tc>
        <w:tc>
          <w:tcPr>
            <w:tcW w:w="144" w:type="dxa"/>
          </w:tcPr>
          <w:p w14:paraId="0FF335F7" w14:textId="77777777" w:rsidR="00900D9E" w:rsidRDefault="00900D9E">
            <w:pPr>
              <w:adjustRightInd w:val="0"/>
              <w:ind w:right="144"/>
              <w:rPr>
                <w:sz w:val="20"/>
              </w:rPr>
            </w:pPr>
            <w:r>
              <w:t> </w:t>
            </w:r>
          </w:p>
        </w:tc>
        <w:tc>
          <w:tcPr>
            <w:tcW w:w="4823" w:type="dxa"/>
            <w:gridSpan w:val="4"/>
          </w:tcPr>
          <w:p w14:paraId="006A03E6" w14:textId="77777777" w:rsidR="00900D9E" w:rsidRDefault="00900D9E">
            <w:pPr>
              <w:adjustRightInd w:val="0"/>
              <w:ind w:right="144"/>
              <w:rPr>
                <w:sz w:val="20"/>
              </w:rPr>
            </w:pPr>
            <w:r>
              <w:rPr>
                <w:sz w:val="20"/>
                <w:szCs w:val="20"/>
              </w:rPr>
              <w:t>Incorrect Message Length (Encryption Only)</w:t>
            </w:r>
          </w:p>
        </w:tc>
      </w:tr>
      <w:tr w:rsidR="00900D9E" w14:paraId="7C8DE4A6" w14:textId="77777777">
        <w:trPr>
          <w:gridAfter w:val="1"/>
          <w:wAfter w:w="331" w:type="dxa"/>
        </w:trPr>
        <w:tc>
          <w:tcPr>
            <w:tcW w:w="3168" w:type="dxa"/>
            <w:gridSpan w:val="4"/>
          </w:tcPr>
          <w:p w14:paraId="50BB166E" w14:textId="77777777" w:rsidR="00900D9E" w:rsidRDefault="00900D9E">
            <w:pPr>
              <w:adjustRightInd w:val="0"/>
              <w:ind w:right="144"/>
              <w:rPr>
                <w:sz w:val="20"/>
              </w:rPr>
            </w:pPr>
            <w:r>
              <w:rPr>
                <w:sz w:val="20"/>
                <w:szCs w:val="20"/>
              </w:rPr>
              <w:t xml:space="preserve"> </w:t>
            </w:r>
          </w:p>
        </w:tc>
        <w:tc>
          <w:tcPr>
            <w:tcW w:w="1367" w:type="dxa"/>
          </w:tcPr>
          <w:p w14:paraId="34586ABB" w14:textId="77777777" w:rsidR="00900D9E" w:rsidRDefault="00900D9E">
            <w:pPr>
              <w:adjustRightInd w:val="0"/>
              <w:ind w:right="144"/>
              <w:rPr>
                <w:sz w:val="20"/>
              </w:rPr>
            </w:pPr>
            <w:r>
              <w:rPr>
                <w:sz w:val="20"/>
                <w:szCs w:val="20"/>
              </w:rPr>
              <w:t>18</w:t>
            </w:r>
          </w:p>
        </w:tc>
        <w:tc>
          <w:tcPr>
            <w:tcW w:w="144" w:type="dxa"/>
          </w:tcPr>
          <w:p w14:paraId="3F034992" w14:textId="77777777" w:rsidR="00900D9E" w:rsidRDefault="00900D9E">
            <w:pPr>
              <w:adjustRightInd w:val="0"/>
              <w:ind w:right="144"/>
              <w:rPr>
                <w:sz w:val="20"/>
              </w:rPr>
            </w:pPr>
            <w:r>
              <w:t> </w:t>
            </w:r>
          </w:p>
        </w:tc>
        <w:tc>
          <w:tcPr>
            <w:tcW w:w="4823" w:type="dxa"/>
            <w:gridSpan w:val="4"/>
          </w:tcPr>
          <w:p w14:paraId="7C2A445F" w14:textId="77777777" w:rsidR="00900D9E" w:rsidRDefault="00900D9E">
            <w:pPr>
              <w:adjustRightInd w:val="0"/>
              <w:ind w:right="144"/>
              <w:rPr>
                <w:sz w:val="20"/>
              </w:rPr>
            </w:pPr>
            <w:r>
              <w:rPr>
                <w:sz w:val="20"/>
                <w:szCs w:val="20"/>
              </w:rPr>
              <w:t>Message Authentication Code Failed</w:t>
            </w:r>
          </w:p>
        </w:tc>
      </w:tr>
      <w:tr w:rsidR="00900D9E" w14:paraId="052A1D81" w14:textId="77777777">
        <w:trPr>
          <w:gridAfter w:val="1"/>
          <w:wAfter w:w="331" w:type="dxa"/>
        </w:trPr>
        <w:tc>
          <w:tcPr>
            <w:tcW w:w="3168" w:type="dxa"/>
            <w:gridSpan w:val="4"/>
          </w:tcPr>
          <w:p w14:paraId="6A89A31F" w14:textId="77777777" w:rsidR="00900D9E" w:rsidRDefault="00900D9E">
            <w:pPr>
              <w:adjustRightInd w:val="0"/>
              <w:ind w:right="144"/>
              <w:rPr>
                <w:sz w:val="20"/>
              </w:rPr>
            </w:pPr>
            <w:r>
              <w:rPr>
                <w:sz w:val="20"/>
                <w:szCs w:val="20"/>
              </w:rPr>
              <w:t xml:space="preserve"> </w:t>
            </w:r>
          </w:p>
        </w:tc>
        <w:tc>
          <w:tcPr>
            <w:tcW w:w="1367" w:type="dxa"/>
          </w:tcPr>
          <w:p w14:paraId="3D43CEFA" w14:textId="77777777" w:rsidR="00900D9E" w:rsidRDefault="00900D9E">
            <w:pPr>
              <w:adjustRightInd w:val="0"/>
              <w:ind w:right="144"/>
              <w:rPr>
                <w:sz w:val="20"/>
              </w:rPr>
            </w:pPr>
            <w:r>
              <w:rPr>
                <w:sz w:val="20"/>
                <w:szCs w:val="20"/>
              </w:rPr>
              <w:t>19</w:t>
            </w:r>
          </w:p>
        </w:tc>
        <w:tc>
          <w:tcPr>
            <w:tcW w:w="144" w:type="dxa"/>
          </w:tcPr>
          <w:p w14:paraId="6D682A2E" w14:textId="77777777" w:rsidR="00900D9E" w:rsidRDefault="00900D9E">
            <w:pPr>
              <w:adjustRightInd w:val="0"/>
              <w:ind w:right="144"/>
              <w:rPr>
                <w:sz w:val="20"/>
              </w:rPr>
            </w:pPr>
            <w:r>
              <w:t> </w:t>
            </w:r>
          </w:p>
        </w:tc>
        <w:tc>
          <w:tcPr>
            <w:tcW w:w="4823" w:type="dxa"/>
            <w:gridSpan w:val="4"/>
          </w:tcPr>
          <w:p w14:paraId="50270CFD" w14:textId="77777777" w:rsidR="00900D9E" w:rsidRDefault="00900D9E">
            <w:pPr>
              <w:adjustRightInd w:val="0"/>
              <w:ind w:right="144"/>
              <w:rPr>
                <w:sz w:val="20"/>
              </w:rPr>
            </w:pPr>
            <w:r>
              <w:rPr>
                <w:sz w:val="20"/>
                <w:szCs w:val="20"/>
              </w:rPr>
              <w:t>S1E Security End Segment Missing for S1S Security Start Segment</w:t>
            </w:r>
          </w:p>
        </w:tc>
      </w:tr>
      <w:tr w:rsidR="00900D9E" w14:paraId="6D308E0F" w14:textId="77777777">
        <w:trPr>
          <w:gridAfter w:val="1"/>
          <w:wAfter w:w="331" w:type="dxa"/>
        </w:trPr>
        <w:tc>
          <w:tcPr>
            <w:tcW w:w="3168" w:type="dxa"/>
            <w:gridSpan w:val="4"/>
          </w:tcPr>
          <w:p w14:paraId="3BBA9E4D" w14:textId="77777777" w:rsidR="00900D9E" w:rsidRDefault="00900D9E">
            <w:pPr>
              <w:adjustRightInd w:val="0"/>
              <w:ind w:right="144"/>
              <w:rPr>
                <w:sz w:val="20"/>
              </w:rPr>
            </w:pPr>
            <w:r>
              <w:rPr>
                <w:sz w:val="20"/>
                <w:szCs w:val="20"/>
              </w:rPr>
              <w:t xml:space="preserve"> </w:t>
            </w:r>
          </w:p>
        </w:tc>
        <w:tc>
          <w:tcPr>
            <w:tcW w:w="1367" w:type="dxa"/>
          </w:tcPr>
          <w:p w14:paraId="0157D1E8" w14:textId="77777777" w:rsidR="00900D9E" w:rsidRDefault="00900D9E">
            <w:pPr>
              <w:adjustRightInd w:val="0"/>
              <w:ind w:right="144"/>
              <w:rPr>
                <w:sz w:val="20"/>
              </w:rPr>
            </w:pPr>
            <w:r>
              <w:rPr>
                <w:sz w:val="20"/>
                <w:szCs w:val="20"/>
              </w:rPr>
              <w:t>20</w:t>
            </w:r>
          </w:p>
        </w:tc>
        <w:tc>
          <w:tcPr>
            <w:tcW w:w="144" w:type="dxa"/>
          </w:tcPr>
          <w:p w14:paraId="211C7445" w14:textId="77777777" w:rsidR="00900D9E" w:rsidRDefault="00900D9E">
            <w:pPr>
              <w:adjustRightInd w:val="0"/>
              <w:ind w:right="144"/>
              <w:rPr>
                <w:sz w:val="20"/>
              </w:rPr>
            </w:pPr>
            <w:r>
              <w:t> </w:t>
            </w:r>
          </w:p>
        </w:tc>
        <w:tc>
          <w:tcPr>
            <w:tcW w:w="4823" w:type="dxa"/>
            <w:gridSpan w:val="4"/>
          </w:tcPr>
          <w:p w14:paraId="5BA53D61" w14:textId="77777777" w:rsidR="00900D9E" w:rsidRDefault="00900D9E">
            <w:pPr>
              <w:adjustRightInd w:val="0"/>
              <w:ind w:right="144"/>
              <w:rPr>
                <w:sz w:val="20"/>
              </w:rPr>
            </w:pPr>
            <w:r>
              <w:rPr>
                <w:sz w:val="20"/>
                <w:szCs w:val="20"/>
              </w:rPr>
              <w:t>S1S Security Start Segment Missing for S1E End Segment</w:t>
            </w:r>
          </w:p>
        </w:tc>
      </w:tr>
      <w:tr w:rsidR="00900D9E" w14:paraId="53E8DF27" w14:textId="77777777">
        <w:trPr>
          <w:gridAfter w:val="1"/>
          <w:wAfter w:w="331" w:type="dxa"/>
        </w:trPr>
        <w:tc>
          <w:tcPr>
            <w:tcW w:w="3168" w:type="dxa"/>
            <w:gridSpan w:val="4"/>
          </w:tcPr>
          <w:p w14:paraId="7AC6D978" w14:textId="77777777" w:rsidR="00900D9E" w:rsidRDefault="00900D9E">
            <w:pPr>
              <w:adjustRightInd w:val="0"/>
              <w:ind w:right="144"/>
              <w:rPr>
                <w:sz w:val="20"/>
              </w:rPr>
            </w:pPr>
            <w:r>
              <w:rPr>
                <w:sz w:val="20"/>
                <w:szCs w:val="20"/>
              </w:rPr>
              <w:t xml:space="preserve"> </w:t>
            </w:r>
          </w:p>
        </w:tc>
        <w:tc>
          <w:tcPr>
            <w:tcW w:w="1367" w:type="dxa"/>
          </w:tcPr>
          <w:p w14:paraId="3991D2E5" w14:textId="77777777" w:rsidR="00900D9E" w:rsidRDefault="00900D9E">
            <w:pPr>
              <w:adjustRightInd w:val="0"/>
              <w:ind w:right="144"/>
              <w:rPr>
                <w:sz w:val="20"/>
              </w:rPr>
            </w:pPr>
            <w:r>
              <w:rPr>
                <w:sz w:val="20"/>
                <w:szCs w:val="20"/>
              </w:rPr>
              <w:t>21</w:t>
            </w:r>
          </w:p>
        </w:tc>
        <w:tc>
          <w:tcPr>
            <w:tcW w:w="144" w:type="dxa"/>
          </w:tcPr>
          <w:p w14:paraId="2A54703D" w14:textId="77777777" w:rsidR="00900D9E" w:rsidRDefault="00900D9E">
            <w:pPr>
              <w:adjustRightInd w:val="0"/>
              <w:ind w:right="144"/>
              <w:rPr>
                <w:sz w:val="20"/>
              </w:rPr>
            </w:pPr>
            <w:r>
              <w:t> </w:t>
            </w:r>
          </w:p>
        </w:tc>
        <w:tc>
          <w:tcPr>
            <w:tcW w:w="4823" w:type="dxa"/>
            <w:gridSpan w:val="4"/>
          </w:tcPr>
          <w:p w14:paraId="04628DDC" w14:textId="77777777" w:rsidR="00900D9E" w:rsidRDefault="00900D9E">
            <w:pPr>
              <w:adjustRightInd w:val="0"/>
              <w:ind w:right="144"/>
              <w:rPr>
                <w:sz w:val="20"/>
              </w:rPr>
            </w:pPr>
            <w:r>
              <w:rPr>
                <w:sz w:val="20"/>
                <w:szCs w:val="20"/>
              </w:rPr>
              <w:t>S2E Security End Segment Missing for S2S Security Start Segment</w:t>
            </w:r>
          </w:p>
        </w:tc>
      </w:tr>
      <w:tr w:rsidR="00900D9E" w14:paraId="6B1003FB" w14:textId="77777777">
        <w:trPr>
          <w:gridAfter w:val="1"/>
          <w:wAfter w:w="331" w:type="dxa"/>
        </w:trPr>
        <w:tc>
          <w:tcPr>
            <w:tcW w:w="3168" w:type="dxa"/>
            <w:gridSpan w:val="4"/>
          </w:tcPr>
          <w:p w14:paraId="27C5B7C8" w14:textId="77777777" w:rsidR="00900D9E" w:rsidRDefault="00900D9E">
            <w:pPr>
              <w:adjustRightInd w:val="0"/>
              <w:ind w:right="144"/>
              <w:rPr>
                <w:sz w:val="20"/>
              </w:rPr>
            </w:pPr>
            <w:r>
              <w:rPr>
                <w:sz w:val="20"/>
                <w:szCs w:val="20"/>
              </w:rPr>
              <w:t xml:space="preserve"> </w:t>
            </w:r>
          </w:p>
        </w:tc>
        <w:tc>
          <w:tcPr>
            <w:tcW w:w="1367" w:type="dxa"/>
          </w:tcPr>
          <w:p w14:paraId="67283A9C" w14:textId="77777777" w:rsidR="00900D9E" w:rsidRDefault="00900D9E">
            <w:pPr>
              <w:adjustRightInd w:val="0"/>
              <w:ind w:right="144"/>
              <w:rPr>
                <w:sz w:val="20"/>
              </w:rPr>
            </w:pPr>
            <w:r>
              <w:rPr>
                <w:sz w:val="20"/>
                <w:szCs w:val="20"/>
              </w:rPr>
              <w:t>22</w:t>
            </w:r>
          </w:p>
        </w:tc>
        <w:tc>
          <w:tcPr>
            <w:tcW w:w="144" w:type="dxa"/>
          </w:tcPr>
          <w:p w14:paraId="0D5D7367" w14:textId="77777777" w:rsidR="00900D9E" w:rsidRDefault="00900D9E">
            <w:pPr>
              <w:adjustRightInd w:val="0"/>
              <w:ind w:right="144"/>
              <w:rPr>
                <w:sz w:val="20"/>
              </w:rPr>
            </w:pPr>
            <w:r>
              <w:t> </w:t>
            </w:r>
          </w:p>
        </w:tc>
        <w:tc>
          <w:tcPr>
            <w:tcW w:w="4823" w:type="dxa"/>
            <w:gridSpan w:val="4"/>
          </w:tcPr>
          <w:p w14:paraId="5520EC24" w14:textId="77777777" w:rsidR="00900D9E" w:rsidRDefault="00900D9E">
            <w:pPr>
              <w:adjustRightInd w:val="0"/>
              <w:ind w:right="144"/>
              <w:rPr>
                <w:sz w:val="20"/>
              </w:rPr>
            </w:pPr>
            <w:r>
              <w:rPr>
                <w:sz w:val="20"/>
                <w:szCs w:val="20"/>
              </w:rPr>
              <w:t>S2S Security Start Segment Missing for S2E Security End Segment</w:t>
            </w:r>
          </w:p>
        </w:tc>
      </w:tr>
      <w:tr w:rsidR="00900D9E" w14:paraId="29C7C472" w14:textId="77777777">
        <w:trPr>
          <w:gridAfter w:val="1"/>
          <w:wAfter w:w="331" w:type="dxa"/>
        </w:trPr>
        <w:tc>
          <w:tcPr>
            <w:tcW w:w="3168" w:type="dxa"/>
            <w:gridSpan w:val="4"/>
          </w:tcPr>
          <w:p w14:paraId="6075AB65" w14:textId="77777777" w:rsidR="00900D9E" w:rsidRDefault="00900D9E">
            <w:pPr>
              <w:adjustRightInd w:val="0"/>
              <w:ind w:right="144"/>
              <w:rPr>
                <w:sz w:val="20"/>
              </w:rPr>
            </w:pPr>
            <w:r>
              <w:rPr>
                <w:sz w:val="20"/>
                <w:szCs w:val="20"/>
              </w:rPr>
              <w:t xml:space="preserve"> </w:t>
            </w:r>
          </w:p>
        </w:tc>
        <w:tc>
          <w:tcPr>
            <w:tcW w:w="1367" w:type="dxa"/>
          </w:tcPr>
          <w:p w14:paraId="1D3D1B3C" w14:textId="77777777" w:rsidR="00900D9E" w:rsidRDefault="00900D9E">
            <w:pPr>
              <w:adjustRightInd w:val="0"/>
              <w:ind w:right="144"/>
              <w:rPr>
                <w:sz w:val="20"/>
              </w:rPr>
            </w:pPr>
            <w:r>
              <w:rPr>
                <w:sz w:val="20"/>
                <w:szCs w:val="20"/>
              </w:rPr>
              <w:t>23</w:t>
            </w:r>
          </w:p>
        </w:tc>
        <w:tc>
          <w:tcPr>
            <w:tcW w:w="144" w:type="dxa"/>
          </w:tcPr>
          <w:p w14:paraId="4C4A8298" w14:textId="77777777" w:rsidR="00900D9E" w:rsidRDefault="00900D9E">
            <w:pPr>
              <w:adjustRightInd w:val="0"/>
              <w:ind w:right="144"/>
              <w:rPr>
                <w:sz w:val="20"/>
              </w:rPr>
            </w:pPr>
            <w:r>
              <w:t> </w:t>
            </w:r>
          </w:p>
        </w:tc>
        <w:tc>
          <w:tcPr>
            <w:tcW w:w="4823" w:type="dxa"/>
            <w:gridSpan w:val="4"/>
          </w:tcPr>
          <w:p w14:paraId="6180EB17" w14:textId="77777777" w:rsidR="00900D9E" w:rsidRDefault="00900D9E">
            <w:pPr>
              <w:adjustRightInd w:val="0"/>
              <w:ind w:right="144"/>
              <w:rPr>
                <w:sz w:val="20"/>
              </w:rPr>
            </w:pPr>
            <w:r>
              <w:rPr>
                <w:sz w:val="20"/>
                <w:szCs w:val="20"/>
              </w:rPr>
              <w:t>S3E Security End Segment Missing for S3S Security Start Segment</w:t>
            </w:r>
          </w:p>
        </w:tc>
      </w:tr>
      <w:tr w:rsidR="00900D9E" w14:paraId="6617F17D" w14:textId="77777777">
        <w:trPr>
          <w:gridAfter w:val="1"/>
          <w:wAfter w:w="331" w:type="dxa"/>
        </w:trPr>
        <w:tc>
          <w:tcPr>
            <w:tcW w:w="3168" w:type="dxa"/>
            <w:gridSpan w:val="4"/>
          </w:tcPr>
          <w:p w14:paraId="6FC82340" w14:textId="77777777" w:rsidR="00900D9E" w:rsidRDefault="00900D9E">
            <w:pPr>
              <w:adjustRightInd w:val="0"/>
              <w:ind w:right="144"/>
              <w:rPr>
                <w:sz w:val="20"/>
              </w:rPr>
            </w:pPr>
            <w:r>
              <w:rPr>
                <w:sz w:val="20"/>
                <w:szCs w:val="20"/>
              </w:rPr>
              <w:t xml:space="preserve"> </w:t>
            </w:r>
          </w:p>
        </w:tc>
        <w:tc>
          <w:tcPr>
            <w:tcW w:w="1367" w:type="dxa"/>
          </w:tcPr>
          <w:p w14:paraId="6BFD4648" w14:textId="77777777" w:rsidR="00900D9E" w:rsidRDefault="00900D9E">
            <w:pPr>
              <w:adjustRightInd w:val="0"/>
              <w:ind w:right="144"/>
              <w:rPr>
                <w:sz w:val="20"/>
              </w:rPr>
            </w:pPr>
            <w:r>
              <w:rPr>
                <w:sz w:val="20"/>
                <w:szCs w:val="20"/>
              </w:rPr>
              <w:t>24</w:t>
            </w:r>
          </w:p>
        </w:tc>
        <w:tc>
          <w:tcPr>
            <w:tcW w:w="144" w:type="dxa"/>
          </w:tcPr>
          <w:p w14:paraId="6E7E380E" w14:textId="77777777" w:rsidR="00900D9E" w:rsidRDefault="00900D9E">
            <w:pPr>
              <w:adjustRightInd w:val="0"/>
              <w:ind w:right="144"/>
              <w:rPr>
                <w:sz w:val="20"/>
              </w:rPr>
            </w:pPr>
            <w:r>
              <w:t> </w:t>
            </w:r>
          </w:p>
        </w:tc>
        <w:tc>
          <w:tcPr>
            <w:tcW w:w="4823" w:type="dxa"/>
            <w:gridSpan w:val="4"/>
          </w:tcPr>
          <w:p w14:paraId="7B3973AF" w14:textId="77777777" w:rsidR="00900D9E" w:rsidRDefault="00900D9E">
            <w:pPr>
              <w:adjustRightInd w:val="0"/>
              <w:ind w:right="144"/>
              <w:rPr>
                <w:sz w:val="20"/>
              </w:rPr>
            </w:pPr>
            <w:r>
              <w:rPr>
                <w:sz w:val="20"/>
                <w:szCs w:val="20"/>
              </w:rPr>
              <w:t>S3S Security Start Segment Missing for S3E End Segment</w:t>
            </w:r>
          </w:p>
        </w:tc>
      </w:tr>
      <w:tr w:rsidR="00900D9E" w14:paraId="658C57B0" w14:textId="77777777">
        <w:trPr>
          <w:gridAfter w:val="1"/>
          <w:wAfter w:w="331" w:type="dxa"/>
        </w:trPr>
        <w:tc>
          <w:tcPr>
            <w:tcW w:w="3168" w:type="dxa"/>
            <w:gridSpan w:val="4"/>
          </w:tcPr>
          <w:p w14:paraId="3F983E6C" w14:textId="77777777" w:rsidR="00900D9E" w:rsidRDefault="00900D9E">
            <w:pPr>
              <w:adjustRightInd w:val="0"/>
              <w:ind w:right="144"/>
              <w:rPr>
                <w:sz w:val="20"/>
              </w:rPr>
            </w:pPr>
            <w:r>
              <w:rPr>
                <w:sz w:val="20"/>
                <w:szCs w:val="20"/>
              </w:rPr>
              <w:t xml:space="preserve"> </w:t>
            </w:r>
          </w:p>
        </w:tc>
        <w:tc>
          <w:tcPr>
            <w:tcW w:w="1367" w:type="dxa"/>
          </w:tcPr>
          <w:p w14:paraId="4E9F924B" w14:textId="77777777" w:rsidR="00900D9E" w:rsidRDefault="00900D9E">
            <w:pPr>
              <w:adjustRightInd w:val="0"/>
              <w:ind w:right="144"/>
              <w:rPr>
                <w:sz w:val="20"/>
              </w:rPr>
            </w:pPr>
            <w:r>
              <w:rPr>
                <w:sz w:val="20"/>
                <w:szCs w:val="20"/>
              </w:rPr>
              <w:t>25</w:t>
            </w:r>
          </w:p>
        </w:tc>
        <w:tc>
          <w:tcPr>
            <w:tcW w:w="144" w:type="dxa"/>
          </w:tcPr>
          <w:p w14:paraId="5ABC3803" w14:textId="77777777" w:rsidR="00900D9E" w:rsidRDefault="00900D9E">
            <w:pPr>
              <w:adjustRightInd w:val="0"/>
              <w:ind w:right="144"/>
              <w:rPr>
                <w:sz w:val="20"/>
              </w:rPr>
            </w:pPr>
            <w:r>
              <w:t> </w:t>
            </w:r>
          </w:p>
        </w:tc>
        <w:tc>
          <w:tcPr>
            <w:tcW w:w="4823" w:type="dxa"/>
            <w:gridSpan w:val="4"/>
          </w:tcPr>
          <w:p w14:paraId="01BDB318" w14:textId="77777777" w:rsidR="00900D9E" w:rsidRDefault="00900D9E">
            <w:pPr>
              <w:adjustRightInd w:val="0"/>
              <w:ind w:right="144"/>
              <w:rPr>
                <w:sz w:val="20"/>
              </w:rPr>
            </w:pPr>
            <w:r>
              <w:rPr>
                <w:sz w:val="20"/>
                <w:szCs w:val="20"/>
              </w:rPr>
              <w:t>S4E Security End Segment Missing for S4S Security Start Segment</w:t>
            </w:r>
          </w:p>
        </w:tc>
      </w:tr>
      <w:tr w:rsidR="00900D9E" w14:paraId="17D58EEF" w14:textId="77777777">
        <w:trPr>
          <w:gridAfter w:val="1"/>
          <w:wAfter w:w="331" w:type="dxa"/>
        </w:trPr>
        <w:tc>
          <w:tcPr>
            <w:tcW w:w="3168" w:type="dxa"/>
            <w:gridSpan w:val="4"/>
          </w:tcPr>
          <w:p w14:paraId="540CEF14" w14:textId="77777777" w:rsidR="00900D9E" w:rsidRDefault="00900D9E">
            <w:pPr>
              <w:adjustRightInd w:val="0"/>
              <w:ind w:right="144"/>
              <w:rPr>
                <w:sz w:val="20"/>
              </w:rPr>
            </w:pPr>
            <w:r>
              <w:rPr>
                <w:sz w:val="20"/>
                <w:szCs w:val="20"/>
              </w:rPr>
              <w:t xml:space="preserve"> </w:t>
            </w:r>
          </w:p>
        </w:tc>
        <w:tc>
          <w:tcPr>
            <w:tcW w:w="1367" w:type="dxa"/>
          </w:tcPr>
          <w:p w14:paraId="0F3CB194" w14:textId="77777777" w:rsidR="00900D9E" w:rsidRDefault="00900D9E">
            <w:pPr>
              <w:adjustRightInd w:val="0"/>
              <w:ind w:right="144"/>
              <w:rPr>
                <w:sz w:val="20"/>
              </w:rPr>
            </w:pPr>
            <w:r>
              <w:rPr>
                <w:sz w:val="20"/>
                <w:szCs w:val="20"/>
              </w:rPr>
              <w:t>26</w:t>
            </w:r>
          </w:p>
        </w:tc>
        <w:tc>
          <w:tcPr>
            <w:tcW w:w="144" w:type="dxa"/>
          </w:tcPr>
          <w:p w14:paraId="2675300B" w14:textId="77777777" w:rsidR="00900D9E" w:rsidRDefault="00900D9E">
            <w:pPr>
              <w:adjustRightInd w:val="0"/>
              <w:ind w:right="144"/>
              <w:rPr>
                <w:sz w:val="20"/>
              </w:rPr>
            </w:pPr>
            <w:r>
              <w:t> </w:t>
            </w:r>
          </w:p>
        </w:tc>
        <w:tc>
          <w:tcPr>
            <w:tcW w:w="4823" w:type="dxa"/>
            <w:gridSpan w:val="4"/>
          </w:tcPr>
          <w:p w14:paraId="78C0CF17" w14:textId="77777777" w:rsidR="00900D9E" w:rsidRDefault="00900D9E">
            <w:pPr>
              <w:adjustRightInd w:val="0"/>
              <w:ind w:right="144"/>
              <w:rPr>
                <w:sz w:val="20"/>
              </w:rPr>
            </w:pPr>
            <w:r>
              <w:rPr>
                <w:sz w:val="20"/>
                <w:szCs w:val="20"/>
              </w:rPr>
              <w:t>S4S Security Start Segment Missing for S4E Security End Segment</w:t>
            </w:r>
          </w:p>
        </w:tc>
      </w:tr>
      <w:tr w:rsidR="00900D9E" w14:paraId="14E4105D" w14:textId="77777777">
        <w:tc>
          <w:tcPr>
            <w:tcW w:w="1007" w:type="dxa"/>
          </w:tcPr>
          <w:p w14:paraId="76D917C0" w14:textId="77777777" w:rsidR="00900D9E" w:rsidRDefault="00900D9E">
            <w:pPr>
              <w:adjustRightInd w:val="0"/>
              <w:ind w:right="144"/>
              <w:rPr>
                <w:sz w:val="20"/>
              </w:rPr>
            </w:pPr>
            <w:r>
              <w:t> </w:t>
            </w:r>
          </w:p>
        </w:tc>
        <w:tc>
          <w:tcPr>
            <w:tcW w:w="1080" w:type="dxa"/>
          </w:tcPr>
          <w:p w14:paraId="0171120C" w14:textId="77777777" w:rsidR="00900D9E" w:rsidRDefault="00900D9E">
            <w:pPr>
              <w:adjustRightInd w:val="0"/>
              <w:ind w:right="144"/>
              <w:jc w:val="center"/>
              <w:rPr>
                <w:sz w:val="20"/>
              </w:rPr>
            </w:pPr>
            <w:r>
              <w:rPr>
                <w:b/>
                <w:bCs/>
                <w:sz w:val="20"/>
                <w:szCs w:val="20"/>
              </w:rPr>
              <w:t>AK909</w:t>
            </w:r>
          </w:p>
        </w:tc>
        <w:tc>
          <w:tcPr>
            <w:tcW w:w="892" w:type="dxa"/>
          </w:tcPr>
          <w:p w14:paraId="69CDFC0C" w14:textId="77777777" w:rsidR="00900D9E" w:rsidRDefault="00900D9E">
            <w:pPr>
              <w:adjustRightInd w:val="0"/>
              <w:ind w:right="144"/>
              <w:jc w:val="center"/>
              <w:rPr>
                <w:sz w:val="20"/>
              </w:rPr>
            </w:pPr>
            <w:r>
              <w:rPr>
                <w:b/>
                <w:bCs/>
                <w:sz w:val="20"/>
                <w:szCs w:val="20"/>
              </w:rPr>
              <w:t>716</w:t>
            </w:r>
          </w:p>
        </w:tc>
        <w:tc>
          <w:tcPr>
            <w:tcW w:w="4968" w:type="dxa"/>
            <w:gridSpan w:val="4"/>
          </w:tcPr>
          <w:p w14:paraId="1E4B4037" w14:textId="77777777" w:rsidR="00900D9E" w:rsidRDefault="00900D9E">
            <w:pPr>
              <w:adjustRightInd w:val="0"/>
              <w:ind w:right="144"/>
              <w:rPr>
                <w:sz w:val="20"/>
              </w:rPr>
            </w:pPr>
            <w:r>
              <w:rPr>
                <w:b/>
                <w:bCs/>
                <w:sz w:val="20"/>
                <w:szCs w:val="20"/>
              </w:rPr>
              <w:t>Functional Group Syntax Error Code</w:t>
            </w:r>
          </w:p>
        </w:tc>
        <w:tc>
          <w:tcPr>
            <w:tcW w:w="432" w:type="dxa"/>
          </w:tcPr>
          <w:p w14:paraId="47EB337B" w14:textId="77777777" w:rsidR="00900D9E" w:rsidRDefault="00900D9E">
            <w:pPr>
              <w:adjustRightInd w:val="0"/>
              <w:ind w:right="144"/>
              <w:jc w:val="center"/>
              <w:rPr>
                <w:sz w:val="20"/>
              </w:rPr>
            </w:pPr>
            <w:r>
              <w:rPr>
                <w:b/>
                <w:bCs/>
                <w:sz w:val="20"/>
                <w:szCs w:val="20"/>
              </w:rPr>
              <w:t>O</w:t>
            </w:r>
          </w:p>
        </w:tc>
        <w:tc>
          <w:tcPr>
            <w:tcW w:w="144" w:type="dxa"/>
          </w:tcPr>
          <w:p w14:paraId="2522C3B0" w14:textId="77777777" w:rsidR="00900D9E" w:rsidRDefault="00900D9E">
            <w:pPr>
              <w:adjustRightInd w:val="0"/>
              <w:ind w:right="144"/>
              <w:jc w:val="center"/>
              <w:rPr>
                <w:sz w:val="20"/>
              </w:rPr>
            </w:pPr>
            <w:r>
              <w:t> </w:t>
            </w:r>
          </w:p>
        </w:tc>
        <w:tc>
          <w:tcPr>
            <w:tcW w:w="1440" w:type="dxa"/>
            <w:gridSpan w:val="2"/>
          </w:tcPr>
          <w:p w14:paraId="41B9EDC9" w14:textId="77777777" w:rsidR="00900D9E" w:rsidRDefault="00900D9E">
            <w:pPr>
              <w:adjustRightInd w:val="0"/>
              <w:ind w:right="144"/>
              <w:rPr>
                <w:sz w:val="20"/>
              </w:rPr>
            </w:pPr>
            <w:r>
              <w:rPr>
                <w:b/>
                <w:bCs/>
                <w:sz w:val="20"/>
                <w:szCs w:val="20"/>
              </w:rPr>
              <w:t>ID 1/3</w:t>
            </w:r>
          </w:p>
        </w:tc>
      </w:tr>
      <w:tr w:rsidR="00900D9E" w14:paraId="32F330D8" w14:textId="77777777">
        <w:trPr>
          <w:gridAfter w:val="1"/>
          <w:wAfter w:w="330" w:type="dxa"/>
        </w:trPr>
        <w:tc>
          <w:tcPr>
            <w:tcW w:w="2980" w:type="dxa"/>
            <w:gridSpan w:val="3"/>
          </w:tcPr>
          <w:p w14:paraId="0C54792F" w14:textId="77777777" w:rsidR="00900D9E" w:rsidRDefault="00900D9E">
            <w:pPr>
              <w:adjustRightInd w:val="0"/>
              <w:ind w:right="144"/>
              <w:rPr>
                <w:sz w:val="20"/>
              </w:rPr>
            </w:pPr>
            <w:r>
              <w:t> </w:t>
            </w:r>
          </w:p>
        </w:tc>
        <w:tc>
          <w:tcPr>
            <w:tcW w:w="6523" w:type="dxa"/>
            <w:gridSpan w:val="7"/>
          </w:tcPr>
          <w:p w14:paraId="1FB9B8CC" w14:textId="77777777" w:rsidR="00900D9E" w:rsidRDefault="00900D9E">
            <w:pPr>
              <w:adjustRightInd w:val="0"/>
              <w:ind w:right="144"/>
              <w:rPr>
                <w:sz w:val="20"/>
              </w:rPr>
            </w:pPr>
            <w:r>
              <w:rPr>
                <w:sz w:val="20"/>
                <w:szCs w:val="20"/>
              </w:rPr>
              <w:t>Code indicating error found based on the syntax editing of the functional group header and/or trailer</w:t>
            </w:r>
          </w:p>
        </w:tc>
      </w:tr>
      <w:tr w:rsidR="00900D9E" w14:paraId="72C5ABD3" w14:textId="77777777">
        <w:trPr>
          <w:gridAfter w:val="1"/>
          <w:wAfter w:w="331" w:type="dxa"/>
        </w:trPr>
        <w:tc>
          <w:tcPr>
            <w:tcW w:w="3168" w:type="dxa"/>
            <w:gridSpan w:val="4"/>
          </w:tcPr>
          <w:p w14:paraId="36A593EE" w14:textId="77777777" w:rsidR="00900D9E" w:rsidRDefault="00900D9E">
            <w:pPr>
              <w:adjustRightInd w:val="0"/>
              <w:ind w:right="144"/>
              <w:rPr>
                <w:sz w:val="20"/>
              </w:rPr>
            </w:pPr>
            <w:r>
              <w:rPr>
                <w:sz w:val="20"/>
                <w:szCs w:val="20"/>
              </w:rPr>
              <w:t xml:space="preserve"> </w:t>
            </w:r>
          </w:p>
        </w:tc>
        <w:tc>
          <w:tcPr>
            <w:tcW w:w="1367" w:type="dxa"/>
          </w:tcPr>
          <w:p w14:paraId="0928D38D" w14:textId="77777777" w:rsidR="00900D9E" w:rsidRDefault="00900D9E">
            <w:pPr>
              <w:adjustRightInd w:val="0"/>
              <w:ind w:right="144"/>
              <w:rPr>
                <w:sz w:val="20"/>
              </w:rPr>
            </w:pPr>
            <w:r>
              <w:rPr>
                <w:sz w:val="20"/>
                <w:szCs w:val="20"/>
              </w:rPr>
              <w:t>1</w:t>
            </w:r>
          </w:p>
        </w:tc>
        <w:tc>
          <w:tcPr>
            <w:tcW w:w="144" w:type="dxa"/>
          </w:tcPr>
          <w:p w14:paraId="7E4883A3" w14:textId="77777777" w:rsidR="00900D9E" w:rsidRDefault="00900D9E">
            <w:pPr>
              <w:adjustRightInd w:val="0"/>
              <w:ind w:right="144"/>
              <w:rPr>
                <w:sz w:val="20"/>
              </w:rPr>
            </w:pPr>
            <w:r>
              <w:t> </w:t>
            </w:r>
          </w:p>
        </w:tc>
        <w:tc>
          <w:tcPr>
            <w:tcW w:w="4823" w:type="dxa"/>
            <w:gridSpan w:val="4"/>
          </w:tcPr>
          <w:p w14:paraId="3EEF05FE" w14:textId="77777777" w:rsidR="00900D9E" w:rsidRDefault="00900D9E">
            <w:pPr>
              <w:adjustRightInd w:val="0"/>
              <w:ind w:right="144"/>
              <w:rPr>
                <w:sz w:val="20"/>
              </w:rPr>
            </w:pPr>
            <w:r>
              <w:rPr>
                <w:sz w:val="20"/>
                <w:szCs w:val="20"/>
              </w:rPr>
              <w:t>Functional Group Not Supported</w:t>
            </w:r>
          </w:p>
        </w:tc>
      </w:tr>
      <w:tr w:rsidR="00900D9E" w14:paraId="33A4CA59" w14:textId="77777777">
        <w:trPr>
          <w:gridAfter w:val="1"/>
          <w:wAfter w:w="331" w:type="dxa"/>
        </w:trPr>
        <w:tc>
          <w:tcPr>
            <w:tcW w:w="3168" w:type="dxa"/>
            <w:gridSpan w:val="4"/>
          </w:tcPr>
          <w:p w14:paraId="245DB397" w14:textId="77777777" w:rsidR="00900D9E" w:rsidRDefault="00900D9E">
            <w:pPr>
              <w:adjustRightInd w:val="0"/>
              <w:ind w:right="144"/>
              <w:rPr>
                <w:sz w:val="20"/>
              </w:rPr>
            </w:pPr>
            <w:r>
              <w:rPr>
                <w:sz w:val="20"/>
                <w:szCs w:val="20"/>
              </w:rPr>
              <w:t xml:space="preserve"> </w:t>
            </w:r>
          </w:p>
        </w:tc>
        <w:tc>
          <w:tcPr>
            <w:tcW w:w="1367" w:type="dxa"/>
          </w:tcPr>
          <w:p w14:paraId="39BF7E19" w14:textId="77777777" w:rsidR="00900D9E" w:rsidRDefault="00900D9E">
            <w:pPr>
              <w:adjustRightInd w:val="0"/>
              <w:ind w:right="144"/>
              <w:rPr>
                <w:sz w:val="20"/>
              </w:rPr>
            </w:pPr>
            <w:r>
              <w:rPr>
                <w:sz w:val="20"/>
                <w:szCs w:val="20"/>
              </w:rPr>
              <w:t>2</w:t>
            </w:r>
          </w:p>
        </w:tc>
        <w:tc>
          <w:tcPr>
            <w:tcW w:w="144" w:type="dxa"/>
          </w:tcPr>
          <w:p w14:paraId="0255618C" w14:textId="77777777" w:rsidR="00900D9E" w:rsidRDefault="00900D9E">
            <w:pPr>
              <w:adjustRightInd w:val="0"/>
              <w:ind w:right="144"/>
              <w:rPr>
                <w:sz w:val="20"/>
              </w:rPr>
            </w:pPr>
            <w:r>
              <w:t> </w:t>
            </w:r>
          </w:p>
        </w:tc>
        <w:tc>
          <w:tcPr>
            <w:tcW w:w="4823" w:type="dxa"/>
            <w:gridSpan w:val="4"/>
          </w:tcPr>
          <w:p w14:paraId="208BF0E2" w14:textId="77777777" w:rsidR="00900D9E" w:rsidRDefault="00900D9E">
            <w:pPr>
              <w:adjustRightInd w:val="0"/>
              <w:ind w:right="144"/>
              <w:rPr>
                <w:sz w:val="20"/>
              </w:rPr>
            </w:pPr>
            <w:r>
              <w:rPr>
                <w:sz w:val="20"/>
                <w:szCs w:val="20"/>
              </w:rPr>
              <w:t>Functional Group Version Not Supported</w:t>
            </w:r>
          </w:p>
        </w:tc>
      </w:tr>
      <w:tr w:rsidR="00900D9E" w14:paraId="5B42B55B" w14:textId="77777777">
        <w:trPr>
          <w:gridAfter w:val="1"/>
          <w:wAfter w:w="331" w:type="dxa"/>
        </w:trPr>
        <w:tc>
          <w:tcPr>
            <w:tcW w:w="3168" w:type="dxa"/>
            <w:gridSpan w:val="4"/>
          </w:tcPr>
          <w:p w14:paraId="53F3844F" w14:textId="77777777" w:rsidR="00900D9E" w:rsidRDefault="00900D9E">
            <w:pPr>
              <w:adjustRightInd w:val="0"/>
              <w:ind w:right="144"/>
              <w:rPr>
                <w:sz w:val="20"/>
              </w:rPr>
            </w:pPr>
            <w:r>
              <w:rPr>
                <w:sz w:val="20"/>
                <w:szCs w:val="20"/>
              </w:rPr>
              <w:t xml:space="preserve"> </w:t>
            </w:r>
          </w:p>
        </w:tc>
        <w:tc>
          <w:tcPr>
            <w:tcW w:w="1367" w:type="dxa"/>
          </w:tcPr>
          <w:p w14:paraId="4027AB95" w14:textId="77777777" w:rsidR="00900D9E" w:rsidRDefault="00900D9E">
            <w:pPr>
              <w:adjustRightInd w:val="0"/>
              <w:ind w:right="144"/>
              <w:rPr>
                <w:sz w:val="20"/>
              </w:rPr>
            </w:pPr>
            <w:r>
              <w:rPr>
                <w:sz w:val="20"/>
                <w:szCs w:val="20"/>
              </w:rPr>
              <w:t>3</w:t>
            </w:r>
          </w:p>
        </w:tc>
        <w:tc>
          <w:tcPr>
            <w:tcW w:w="144" w:type="dxa"/>
          </w:tcPr>
          <w:p w14:paraId="4CEE47A6" w14:textId="77777777" w:rsidR="00900D9E" w:rsidRDefault="00900D9E">
            <w:pPr>
              <w:adjustRightInd w:val="0"/>
              <w:ind w:right="144"/>
              <w:rPr>
                <w:sz w:val="20"/>
              </w:rPr>
            </w:pPr>
            <w:r>
              <w:t> </w:t>
            </w:r>
          </w:p>
        </w:tc>
        <w:tc>
          <w:tcPr>
            <w:tcW w:w="4823" w:type="dxa"/>
            <w:gridSpan w:val="4"/>
          </w:tcPr>
          <w:p w14:paraId="6C3F80F2" w14:textId="77777777" w:rsidR="00900D9E" w:rsidRDefault="00900D9E">
            <w:pPr>
              <w:adjustRightInd w:val="0"/>
              <w:ind w:right="144"/>
              <w:rPr>
                <w:sz w:val="20"/>
              </w:rPr>
            </w:pPr>
            <w:r>
              <w:rPr>
                <w:sz w:val="20"/>
                <w:szCs w:val="20"/>
              </w:rPr>
              <w:t>Functional Group Trailer Missing</w:t>
            </w:r>
          </w:p>
        </w:tc>
      </w:tr>
      <w:tr w:rsidR="00900D9E" w14:paraId="2325BEF3" w14:textId="77777777">
        <w:trPr>
          <w:gridAfter w:val="1"/>
          <w:wAfter w:w="331" w:type="dxa"/>
        </w:trPr>
        <w:tc>
          <w:tcPr>
            <w:tcW w:w="3168" w:type="dxa"/>
            <w:gridSpan w:val="4"/>
          </w:tcPr>
          <w:p w14:paraId="29343E33" w14:textId="77777777" w:rsidR="00900D9E" w:rsidRDefault="00900D9E">
            <w:pPr>
              <w:adjustRightInd w:val="0"/>
              <w:ind w:right="144"/>
              <w:rPr>
                <w:sz w:val="20"/>
              </w:rPr>
            </w:pPr>
            <w:r>
              <w:rPr>
                <w:sz w:val="20"/>
                <w:szCs w:val="20"/>
              </w:rPr>
              <w:t xml:space="preserve"> </w:t>
            </w:r>
          </w:p>
        </w:tc>
        <w:tc>
          <w:tcPr>
            <w:tcW w:w="1367" w:type="dxa"/>
          </w:tcPr>
          <w:p w14:paraId="5442F1B5" w14:textId="77777777" w:rsidR="00900D9E" w:rsidRDefault="00900D9E">
            <w:pPr>
              <w:adjustRightInd w:val="0"/>
              <w:ind w:right="144"/>
              <w:rPr>
                <w:sz w:val="20"/>
              </w:rPr>
            </w:pPr>
            <w:r>
              <w:rPr>
                <w:sz w:val="20"/>
                <w:szCs w:val="20"/>
              </w:rPr>
              <w:t>4</w:t>
            </w:r>
          </w:p>
        </w:tc>
        <w:tc>
          <w:tcPr>
            <w:tcW w:w="144" w:type="dxa"/>
          </w:tcPr>
          <w:p w14:paraId="273F9C06" w14:textId="77777777" w:rsidR="00900D9E" w:rsidRDefault="00900D9E">
            <w:pPr>
              <w:adjustRightInd w:val="0"/>
              <w:ind w:right="144"/>
              <w:rPr>
                <w:sz w:val="20"/>
              </w:rPr>
            </w:pPr>
            <w:r>
              <w:t> </w:t>
            </w:r>
          </w:p>
        </w:tc>
        <w:tc>
          <w:tcPr>
            <w:tcW w:w="4823" w:type="dxa"/>
            <w:gridSpan w:val="4"/>
          </w:tcPr>
          <w:p w14:paraId="4E5161E7" w14:textId="77777777" w:rsidR="00900D9E" w:rsidRDefault="00900D9E">
            <w:pPr>
              <w:adjustRightInd w:val="0"/>
              <w:ind w:right="144"/>
              <w:rPr>
                <w:sz w:val="20"/>
              </w:rPr>
            </w:pPr>
            <w:r>
              <w:rPr>
                <w:sz w:val="20"/>
                <w:szCs w:val="20"/>
              </w:rPr>
              <w:t>Group Control Number in the Functional Group Header and Trailer Do Not Agree</w:t>
            </w:r>
          </w:p>
        </w:tc>
      </w:tr>
      <w:tr w:rsidR="00900D9E" w14:paraId="1A78C53D" w14:textId="77777777">
        <w:trPr>
          <w:gridAfter w:val="1"/>
          <w:wAfter w:w="331" w:type="dxa"/>
        </w:trPr>
        <w:tc>
          <w:tcPr>
            <w:tcW w:w="3168" w:type="dxa"/>
            <w:gridSpan w:val="4"/>
          </w:tcPr>
          <w:p w14:paraId="7A1B368F" w14:textId="77777777" w:rsidR="00900D9E" w:rsidRDefault="00900D9E">
            <w:pPr>
              <w:adjustRightInd w:val="0"/>
              <w:ind w:right="144"/>
              <w:rPr>
                <w:sz w:val="20"/>
              </w:rPr>
            </w:pPr>
            <w:r>
              <w:rPr>
                <w:sz w:val="20"/>
                <w:szCs w:val="20"/>
              </w:rPr>
              <w:t xml:space="preserve"> </w:t>
            </w:r>
          </w:p>
        </w:tc>
        <w:tc>
          <w:tcPr>
            <w:tcW w:w="1367" w:type="dxa"/>
          </w:tcPr>
          <w:p w14:paraId="0108F454" w14:textId="77777777" w:rsidR="00900D9E" w:rsidRDefault="00900D9E">
            <w:pPr>
              <w:adjustRightInd w:val="0"/>
              <w:ind w:right="144"/>
              <w:rPr>
                <w:sz w:val="20"/>
              </w:rPr>
            </w:pPr>
            <w:r>
              <w:rPr>
                <w:sz w:val="20"/>
                <w:szCs w:val="20"/>
              </w:rPr>
              <w:t>5</w:t>
            </w:r>
          </w:p>
        </w:tc>
        <w:tc>
          <w:tcPr>
            <w:tcW w:w="144" w:type="dxa"/>
          </w:tcPr>
          <w:p w14:paraId="4F91EF0A" w14:textId="77777777" w:rsidR="00900D9E" w:rsidRDefault="00900D9E">
            <w:pPr>
              <w:adjustRightInd w:val="0"/>
              <w:ind w:right="144"/>
              <w:rPr>
                <w:sz w:val="20"/>
              </w:rPr>
            </w:pPr>
            <w:r>
              <w:t> </w:t>
            </w:r>
          </w:p>
        </w:tc>
        <w:tc>
          <w:tcPr>
            <w:tcW w:w="4823" w:type="dxa"/>
            <w:gridSpan w:val="4"/>
          </w:tcPr>
          <w:p w14:paraId="2C8C3923" w14:textId="77777777" w:rsidR="00900D9E" w:rsidRDefault="00900D9E">
            <w:pPr>
              <w:adjustRightInd w:val="0"/>
              <w:ind w:right="144"/>
              <w:rPr>
                <w:sz w:val="20"/>
              </w:rPr>
            </w:pPr>
            <w:r>
              <w:rPr>
                <w:sz w:val="20"/>
                <w:szCs w:val="20"/>
              </w:rPr>
              <w:t>Number of Included Transaction Sets Does Not Match Actual Count</w:t>
            </w:r>
          </w:p>
        </w:tc>
      </w:tr>
      <w:tr w:rsidR="00900D9E" w14:paraId="765386D9" w14:textId="77777777">
        <w:trPr>
          <w:gridAfter w:val="1"/>
          <w:wAfter w:w="331" w:type="dxa"/>
        </w:trPr>
        <w:tc>
          <w:tcPr>
            <w:tcW w:w="3168" w:type="dxa"/>
            <w:gridSpan w:val="4"/>
          </w:tcPr>
          <w:p w14:paraId="2633809D" w14:textId="77777777" w:rsidR="00900D9E" w:rsidRDefault="00900D9E">
            <w:pPr>
              <w:adjustRightInd w:val="0"/>
              <w:ind w:right="144"/>
              <w:rPr>
                <w:sz w:val="20"/>
              </w:rPr>
            </w:pPr>
            <w:r>
              <w:rPr>
                <w:sz w:val="20"/>
                <w:szCs w:val="20"/>
              </w:rPr>
              <w:t xml:space="preserve"> </w:t>
            </w:r>
          </w:p>
        </w:tc>
        <w:tc>
          <w:tcPr>
            <w:tcW w:w="1367" w:type="dxa"/>
          </w:tcPr>
          <w:p w14:paraId="20D9DD81" w14:textId="77777777" w:rsidR="00900D9E" w:rsidRDefault="00900D9E">
            <w:pPr>
              <w:adjustRightInd w:val="0"/>
              <w:ind w:right="144"/>
              <w:rPr>
                <w:sz w:val="20"/>
              </w:rPr>
            </w:pPr>
            <w:r>
              <w:rPr>
                <w:sz w:val="20"/>
                <w:szCs w:val="20"/>
              </w:rPr>
              <w:t>6</w:t>
            </w:r>
          </w:p>
        </w:tc>
        <w:tc>
          <w:tcPr>
            <w:tcW w:w="144" w:type="dxa"/>
          </w:tcPr>
          <w:p w14:paraId="611368DD" w14:textId="77777777" w:rsidR="00900D9E" w:rsidRDefault="00900D9E">
            <w:pPr>
              <w:adjustRightInd w:val="0"/>
              <w:ind w:right="144"/>
              <w:rPr>
                <w:sz w:val="20"/>
              </w:rPr>
            </w:pPr>
            <w:r>
              <w:t> </w:t>
            </w:r>
          </w:p>
        </w:tc>
        <w:tc>
          <w:tcPr>
            <w:tcW w:w="4823" w:type="dxa"/>
            <w:gridSpan w:val="4"/>
          </w:tcPr>
          <w:p w14:paraId="40AADFAB" w14:textId="77777777" w:rsidR="00900D9E" w:rsidRDefault="00900D9E">
            <w:pPr>
              <w:adjustRightInd w:val="0"/>
              <w:ind w:right="144"/>
              <w:rPr>
                <w:sz w:val="20"/>
              </w:rPr>
            </w:pPr>
            <w:r>
              <w:rPr>
                <w:sz w:val="20"/>
                <w:szCs w:val="20"/>
              </w:rPr>
              <w:t>Group Control Number Violates Syntax</w:t>
            </w:r>
          </w:p>
        </w:tc>
      </w:tr>
      <w:tr w:rsidR="00900D9E" w14:paraId="6738D6B1" w14:textId="77777777">
        <w:trPr>
          <w:gridAfter w:val="1"/>
          <w:wAfter w:w="331" w:type="dxa"/>
        </w:trPr>
        <w:tc>
          <w:tcPr>
            <w:tcW w:w="3168" w:type="dxa"/>
            <w:gridSpan w:val="4"/>
          </w:tcPr>
          <w:p w14:paraId="7D6929F7" w14:textId="77777777" w:rsidR="00900D9E" w:rsidRDefault="00900D9E">
            <w:pPr>
              <w:adjustRightInd w:val="0"/>
              <w:ind w:right="144"/>
              <w:rPr>
                <w:sz w:val="20"/>
              </w:rPr>
            </w:pPr>
            <w:r>
              <w:rPr>
                <w:sz w:val="20"/>
                <w:szCs w:val="20"/>
              </w:rPr>
              <w:t xml:space="preserve"> </w:t>
            </w:r>
          </w:p>
        </w:tc>
        <w:tc>
          <w:tcPr>
            <w:tcW w:w="1367" w:type="dxa"/>
          </w:tcPr>
          <w:p w14:paraId="467BE1BD" w14:textId="77777777" w:rsidR="00900D9E" w:rsidRDefault="00900D9E">
            <w:pPr>
              <w:adjustRightInd w:val="0"/>
              <w:ind w:right="144"/>
              <w:rPr>
                <w:sz w:val="20"/>
              </w:rPr>
            </w:pPr>
            <w:r>
              <w:rPr>
                <w:sz w:val="20"/>
                <w:szCs w:val="20"/>
              </w:rPr>
              <w:t>10</w:t>
            </w:r>
          </w:p>
        </w:tc>
        <w:tc>
          <w:tcPr>
            <w:tcW w:w="144" w:type="dxa"/>
          </w:tcPr>
          <w:p w14:paraId="198FF6FD" w14:textId="77777777" w:rsidR="00900D9E" w:rsidRDefault="00900D9E">
            <w:pPr>
              <w:adjustRightInd w:val="0"/>
              <w:ind w:right="144"/>
              <w:rPr>
                <w:sz w:val="20"/>
              </w:rPr>
            </w:pPr>
            <w:r>
              <w:t> </w:t>
            </w:r>
          </w:p>
        </w:tc>
        <w:tc>
          <w:tcPr>
            <w:tcW w:w="4823" w:type="dxa"/>
            <w:gridSpan w:val="4"/>
          </w:tcPr>
          <w:p w14:paraId="43030DE5" w14:textId="77777777" w:rsidR="00900D9E" w:rsidRDefault="00900D9E">
            <w:pPr>
              <w:adjustRightInd w:val="0"/>
              <w:ind w:right="144"/>
              <w:rPr>
                <w:sz w:val="20"/>
              </w:rPr>
            </w:pPr>
            <w:r>
              <w:rPr>
                <w:sz w:val="20"/>
                <w:szCs w:val="20"/>
              </w:rPr>
              <w:t>Authentication Key Name Unknown</w:t>
            </w:r>
          </w:p>
        </w:tc>
      </w:tr>
      <w:tr w:rsidR="00900D9E" w14:paraId="62D82ACE" w14:textId="77777777">
        <w:trPr>
          <w:gridAfter w:val="1"/>
          <w:wAfter w:w="331" w:type="dxa"/>
        </w:trPr>
        <w:tc>
          <w:tcPr>
            <w:tcW w:w="3168" w:type="dxa"/>
            <w:gridSpan w:val="4"/>
          </w:tcPr>
          <w:p w14:paraId="0A912F9A" w14:textId="77777777" w:rsidR="00900D9E" w:rsidRDefault="00900D9E">
            <w:pPr>
              <w:adjustRightInd w:val="0"/>
              <w:ind w:right="144"/>
              <w:rPr>
                <w:sz w:val="20"/>
              </w:rPr>
            </w:pPr>
            <w:r>
              <w:rPr>
                <w:sz w:val="20"/>
                <w:szCs w:val="20"/>
              </w:rPr>
              <w:t xml:space="preserve"> </w:t>
            </w:r>
          </w:p>
        </w:tc>
        <w:tc>
          <w:tcPr>
            <w:tcW w:w="1367" w:type="dxa"/>
          </w:tcPr>
          <w:p w14:paraId="7EDBDE9D" w14:textId="77777777" w:rsidR="00900D9E" w:rsidRDefault="00900D9E">
            <w:pPr>
              <w:adjustRightInd w:val="0"/>
              <w:ind w:right="144"/>
              <w:rPr>
                <w:sz w:val="20"/>
              </w:rPr>
            </w:pPr>
            <w:r>
              <w:rPr>
                <w:sz w:val="20"/>
                <w:szCs w:val="20"/>
              </w:rPr>
              <w:t>11</w:t>
            </w:r>
          </w:p>
        </w:tc>
        <w:tc>
          <w:tcPr>
            <w:tcW w:w="144" w:type="dxa"/>
          </w:tcPr>
          <w:p w14:paraId="53F82BAA" w14:textId="77777777" w:rsidR="00900D9E" w:rsidRDefault="00900D9E">
            <w:pPr>
              <w:adjustRightInd w:val="0"/>
              <w:ind w:right="144"/>
              <w:rPr>
                <w:sz w:val="20"/>
              </w:rPr>
            </w:pPr>
            <w:r>
              <w:t> </w:t>
            </w:r>
          </w:p>
        </w:tc>
        <w:tc>
          <w:tcPr>
            <w:tcW w:w="4823" w:type="dxa"/>
            <w:gridSpan w:val="4"/>
          </w:tcPr>
          <w:p w14:paraId="72AFF1B2" w14:textId="77777777" w:rsidR="00900D9E" w:rsidRDefault="00900D9E">
            <w:pPr>
              <w:adjustRightInd w:val="0"/>
              <w:ind w:right="144"/>
              <w:rPr>
                <w:sz w:val="20"/>
              </w:rPr>
            </w:pPr>
            <w:r>
              <w:rPr>
                <w:sz w:val="20"/>
                <w:szCs w:val="20"/>
              </w:rPr>
              <w:t>Encryption Key Name Unknown</w:t>
            </w:r>
          </w:p>
        </w:tc>
      </w:tr>
      <w:tr w:rsidR="00900D9E" w14:paraId="11E3CD14" w14:textId="77777777">
        <w:trPr>
          <w:gridAfter w:val="1"/>
          <w:wAfter w:w="331" w:type="dxa"/>
        </w:trPr>
        <w:tc>
          <w:tcPr>
            <w:tcW w:w="3168" w:type="dxa"/>
            <w:gridSpan w:val="4"/>
          </w:tcPr>
          <w:p w14:paraId="19EF0578" w14:textId="77777777" w:rsidR="00900D9E" w:rsidRDefault="00900D9E">
            <w:pPr>
              <w:adjustRightInd w:val="0"/>
              <w:ind w:right="144"/>
              <w:rPr>
                <w:sz w:val="20"/>
              </w:rPr>
            </w:pPr>
            <w:r>
              <w:rPr>
                <w:sz w:val="20"/>
                <w:szCs w:val="20"/>
              </w:rPr>
              <w:t xml:space="preserve"> </w:t>
            </w:r>
          </w:p>
        </w:tc>
        <w:tc>
          <w:tcPr>
            <w:tcW w:w="1367" w:type="dxa"/>
          </w:tcPr>
          <w:p w14:paraId="01B17DE7" w14:textId="77777777" w:rsidR="00900D9E" w:rsidRDefault="00900D9E">
            <w:pPr>
              <w:adjustRightInd w:val="0"/>
              <w:ind w:right="144"/>
              <w:rPr>
                <w:sz w:val="20"/>
              </w:rPr>
            </w:pPr>
            <w:r>
              <w:rPr>
                <w:sz w:val="20"/>
                <w:szCs w:val="20"/>
              </w:rPr>
              <w:t>12</w:t>
            </w:r>
          </w:p>
        </w:tc>
        <w:tc>
          <w:tcPr>
            <w:tcW w:w="144" w:type="dxa"/>
          </w:tcPr>
          <w:p w14:paraId="1137A7F7" w14:textId="77777777" w:rsidR="00900D9E" w:rsidRDefault="00900D9E">
            <w:pPr>
              <w:adjustRightInd w:val="0"/>
              <w:ind w:right="144"/>
              <w:rPr>
                <w:sz w:val="20"/>
              </w:rPr>
            </w:pPr>
            <w:r>
              <w:t> </w:t>
            </w:r>
          </w:p>
        </w:tc>
        <w:tc>
          <w:tcPr>
            <w:tcW w:w="4823" w:type="dxa"/>
            <w:gridSpan w:val="4"/>
          </w:tcPr>
          <w:p w14:paraId="1F33662F" w14:textId="77777777" w:rsidR="00900D9E" w:rsidRDefault="00900D9E">
            <w:pPr>
              <w:adjustRightInd w:val="0"/>
              <w:ind w:right="144"/>
              <w:rPr>
                <w:sz w:val="20"/>
              </w:rPr>
            </w:pPr>
            <w:r>
              <w:rPr>
                <w:sz w:val="20"/>
                <w:szCs w:val="20"/>
              </w:rPr>
              <w:t>Requested Service (Authentication or Encryption) Not Available</w:t>
            </w:r>
          </w:p>
        </w:tc>
      </w:tr>
      <w:tr w:rsidR="00900D9E" w14:paraId="071C93D6" w14:textId="77777777">
        <w:trPr>
          <w:gridAfter w:val="1"/>
          <w:wAfter w:w="331" w:type="dxa"/>
        </w:trPr>
        <w:tc>
          <w:tcPr>
            <w:tcW w:w="3168" w:type="dxa"/>
            <w:gridSpan w:val="4"/>
          </w:tcPr>
          <w:p w14:paraId="6B3F2DFD" w14:textId="77777777" w:rsidR="00900D9E" w:rsidRDefault="00900D9E">
            <w:pPr>
              <w:adjustRightInd w:val="0"/>
              <w:ind w:right="144"/>
              <w:rPr>
                <w:sz w:val="20"/>
              </w:rPr>
            </w:pPr>
            <w:r>
              <w:rPr>
                <w:sz w:val="20"/>
                <w:szCs w:val="20"/>
              </w:rPr>
              <w:t xml:space="preserve"> </w:t>
            </w:r>
          </w:p>
        </w:tc>
        <w:tc>
          <w:tcPr>
            <w:tcW w:w="1367" w:type="dxa"/>
          </w:tcPr>
          <w:p w14:paraId="71D425D0" w14:textId="77777777" w:rsidR="00900D9E" w:rsidRDefault="00900D9E">
            <w:pPr>
              <w:adjustRightInd w:val="0"/>
              <w:ind w:right="144"/>
              <w:rPr>
                <w:sz w:val="20"/>
              </w:rPr>
            </w:pPr>
            <w:r>
              <w:rPr>
                <w:sz w:val="20"/>
                <w:szCs w:val="20"/>
              </w:rPr>
              <w:t>13</w:t>
            </w:r>
          </w:p>
        </w:tc>
        <w:tc>
          <w:tcPr>
            <w:tcW w:w="144" w:type="dxa"/>
          </w:tcPr>
          <w:p w14:paraId="72BB93C5" w14:textId="77777777" w:rsidR="00900D9E" w:rsidRDefault="00900D9E">
            <w:pPr>
              <w:adjustRightInd w:val="0"/>
              <w:ind w:right="144"/>
              <w:rPr>
                <w:sz w:val="20"/>
              </w:rPr>
            </w:pPr>
            <w:r>
              <w:t> </w:t>
            </w:r>
          </w:p>
        </w:tc>
        <w:tc>
          <w:tcPr>
            <w:tcW w:w="4823" w:type="dxa"/>
            <w:gridSpan w:val="4"/>
          </w:tcPr>
          <w:p w14:paraId="2120EC79" w14:textId="77777777" w:rsidR="00900D9E" w:rsidRDefault="00900D9E">
            <w:pPr>
              <w:adjustRightInd w:val="0"/>
              <w:ind w:right="144"/>
              <w:rPr>
                <w:sz w:val="20"/>
              </w:rPr>
            </w:pPr>
            <w:r>
              <w:rPr>
                <w:sz w:val="20"/>
                <w:szCs w:val="20"/>
              </w:rPr>
              <w:t>Unknown Security Recipient</w:t>
            </w:r>
          </w:p>
        </w:tc>
      </w:tr>
      <w:tr w:rsidR="00900D9E" w14:paraId="711FC388" w14:textId="77777777">
        <w:trPr>
          <w:gridAfter w:val="1"/>
          <w:wAfter w:w="331" w:type="dxa"/>
        </w:trPr>
        <w:tc>
          <w:tcPr>
            <w:tcW w:w="3168" w:type="dxa"/>
            <w:gridSpan w:val="4"/>
          </w:tcPr>
          <w:p w14:paraId="6E601CDB" w14:textId="77777777" w:rsidR="00900D9E" w:rsidRDefault="00900D9E">
            <w:pPr>
              <w:adjustRightInd w:val="0"/>
              <w:ind w:right="144"/>
              <w:rPr>
                <w:sz w:val="20"/>
              </w:rPr>
            </w:pPr>
            <w:r>
              <w:rPr>
                <w:sz w:val="20"/>
                <w:szCs w:val="20"/>
              </w:rPr>
              <w:t xml:space="preserve"> </w:t>
            </w:r>
          </w:p>
        </w:tc>
        <w:tc>
          <w:tcPr>
            <w:tcW w:w="1367" w:type="dxa"/>
          </w:tcPr>
          <w:p w14:paraId="783FEC86" w14:textId="77777777" w:rsidR="00900D9E" w:rsidRDefault="00900D9E">
            <w:pPr>
              <w:adjustRightInd w:val="0"/>
              <w:ind w:right="144"/>
              <w:rPr>
                <w:sz w:val="20"/>
              </w:rPr>
            </w:pPr>
            <w:r>
              <w:rPr>
                <w:sz w:val="20"/>
                <w:szCs w:val="20"/>
              </w:rPr>
              <w:t>14</w:t>
            </w:r>
          </w:p>
        </w:tc>
        <w:tc>
          <w:tcPr>
            <w:tcW w:w="144" w:type="dxa"/>
          </w:tcPr>
          <w:p w14:paraId="4761D155" w14:textId="77777777" w:rsidR="00900D9E" w:rsidRDefault="00900D9E">
            <w:pPr>
              <w:adjustRightInd w:val="0"/>
              <w:ind w:right="144"/>
              <w:rPr>
                <w:sz w:val="20"/>
              </w:rPr>
            </w:pPr>
            <w:r>
              <w:t> </w:t>
            </w:r>
          </w:p>
        </w:tc>
        <w:tc>
          <w:tcPr>
            <w:tcW w:w="4823" w:type="dxa"/>
            <w:gridSpan w:val="4"/>
          </w:tcPr>
          <w:p w14:paraId="0EA87F13" w14:textId="77777777" w:rsidR="00900D9E" w:rsidRDefault="00900D9E">
            <w:pPr>
              <w:adjustRightInd w:val="0"/>
              <w:ind w:right="144"/>
              <w:rPr>
                <w:sz w:val="20"/>
              </w:rPr>
            </w:pPr>
            <w:r>
              <w:rPr>
                <w:sz w:val="20"/>
                <w:szCs w:val="20"/>
              </w:rPr>
              <w:t>Unknown Security Originator</w:t>
            </w:r>
          </w:p>
        </w:tc>
      </w:tr>
      <w:tr w:rsidR="00900D9E" w14:paraId="482B2BD7" w14:textId="77777777">
        <w:trPr>
          <w:gridAfter w:val="1"/>
          <w:wAfter w:w="331" w:type="dxa"/>
        </w:trPr>
        <w:tc>
          <w:tcPr>
            <w:tcW w:w="3168" w:type="dxa"/>
            <w:gridSpan w:val="4"/>
          </w:tcPr>
          <w:p w14:paraId="6A9D2B1F" w14:textId="77777777" w:rsidR="00900D9E" w:rsidRDefault="00900D9E">
            <w:pPr>
              <w:adjustRightInd w:val="0"/>
              <w:ind w:right="144"/>
              <w:rPr>
                <w:sz w:val="20"/>
              </w:rPr>
            </w:pPr>
            <w:r>
              <w:rPr>
                <w:sz w:val="20"/>
                <w:szCs w:val="20"/>
              </w:rPr>
              <w:t xml:space="preserve"> </w:t>
            </w:r>
          </w:p>
        </w:tc>
        <w:tc>
          <w:tcPr>
            <w:tcW w:w="1367" w:type="dxa"/>
          </w:tcPr>
          <w:p w14:paraId="2A8C21B3" w14:textId="77777777" w:rsidR="00900D9E" w:rsidRDefault="00900D9E">
            <w:pPr>
              <w:adjustRightInd w:val="0"/>
              <w:ind w:right="144"/>
              <w:rPr>
                <w:sz w:val="20"/>
              </w:rPr>
            </w:pPr>
            <w:r>
              <w:rPr>
                <w:sz w:val="20"/>
                <w:szCs w:val="20"/>
              </w:rPr>
              <w:t>15</w:t>
            </w:r>
          </w:p>
        </w:tc>
        <w:tc>
          <w:tcPr>
            <w:tcW w:w="144" w:type="dxa"/>
          </w:tcPr>
          <w:p w14:paraId="5CF596E8" w14:textId="77777777" w:rsidR="00900D9E" w:rsidRDefault="00900D9E">
            <w:pPr>
              <w:adjustRightInd w:val="0"/>
              <w:ind w:right="144"/>
              <w:rPr>
                <w:sz w:val="20"/>
              </w:rPr>
            </w:pPr>
            <w:r>
              <w:t> </w:t>
            </w:r>
          </w:p>
        </w:tc>
        <w:tc>
          <w:tcPr>
            <w:tcW w:w="4823" w:type="dxa"/>
            <w:gridSpan w:val="4"/>
          </w:tcPr>
          <w:p w14:paraId="54AB3C0A" w14:textId="77777777" w:rsidR="00900D9E" w:rsidRDefault="00900D9E">
            <w:pPr>
              <w:adjustRightInd w:val="0"/>
              <w:ind w:right="144"/>
              <w:rPr>
                <w:sz w:val="20"/>
              </w:rPr>
            </w:pPr>
            <w:r>
              <w:rPr>
                <w:sz w:val="20"/>
                <w:szCs w:val="20"/>
              </w:rPr>
              <w:t>Syntax Error in Decrypted Text</w:t>
            </w:r>
          </w:p>
        </w:tc>
      </w:tr>
      <w:tr w:rsidR="00900D9E" w14:paraId="1804B913" w14:textId="77777777">
        <w:trPr>
          <w:gridAfter w:val="1"/>
          <w:wAfter w:w="331" w:type="dxa"/>
        </w:trPr>
        <w:tc>
          <w:tcPr>
            <w:tcW w:w="3168" w:type="dxa"/>
            <w:gridSpan w:val="4"/>
          </w:tcPr>
          <w:p w14:paraId="3B3DB9A3" w14:textId="77777777" w:rsidR="00900D9E" w:rsidRDefault="00900D9E">
            <w:pPr>
              <w:adjustRightInd w:val="0"/>
              <w:ind w:right="144"/>
              <w:rPr>
                <w:sz w:val="20"/>
              </w:rPr>
            </w:pPr>
            <w:r>
              <w:rPr>
                <w:sz w:val="20"/>
                <w:szCs w:val="20"/>
              </w:rPr>
              <w:t xml:space="preserve"> </w:t>
            </w:r>
          </w:p>
        </w:tc>
        <w:tc>
          <w:tcPr>
            <w:tcW w:w="1367" w:type="dxa"/>
          </w:tcPr>
          <w:p w14:paraId="4A077695" w14:textId="77777777" w:rsidR="00900D9E" w:rsidRDefault="00900D9E">
            <w:pPr>
              <w:adjustRightInd w:val="0"/>
              <w:ind w:right="144"/>
              <w:rPr>
                <w:sz w:val="20"/>
              </w:rPr>
            </w:pPr>
            <w:r>
              <w:rPr>
                <w:sz w:val="20"/>
                <w:szCs w:val="20"/>
              </w:rPr>
              <w:t>16</w:t>
            </w:r>
          </w:p>
        </w:tc>
        <w:tc>
          <w:tcPr>
            <w:tcW w:w="144" w:type="dxa"/>
          </w:tcPr>
          <w:p w14:paraId="1B5D2033" w14:textId="77777777" w:rsidR="00900D9E" w:rsidRDefault="00900D9E">
            <w:pPr>
              <w:adjustRightInd w:val="0"/>
              <w:ind w:right="144"/>
              <w:rPr>
                <w:sz w:val="20"/>
              </w:rPr>
            </w:pPr>
            <w:r>
              <w:t> </w:t>
            </w:r>
          </w:p>
        </w:tc>
        <w:tc>
          <w:tcPr>
            <w:tcW w:w="4823" w:type="dxa"/>
            <w:gridSpan w:val="4"/>
          </w:tcPr>
          <w:p w14:paraId="5EA917D9" w14:textId="77777777" w:rsidR="00900D9E" w:rsidRDefault="00900D9E">
            <w:pPr>
              <w:adjustRightInd w:val="0"/>
              <w:ind w:right="144"/>
              <w:rPr>
                <w:sz w:val="20"/>
              </w:rPr>
            </w:pPr>
            <w:r>
              <w:rPr>
                <w:sz w:val="20"/>
                <w:szCs w:val="20"/>
              </w:rPr>
              <w:t>Security Not Supported</w:t>
            </w:r>
          </w:p>
        </w:tc>
      </w:tr>
      <w:tr w:rsidR="00900D9E" w14:paraId="2DCC1210" w14:textId="77777777">
        <w:trPr>
          <w:gridAfter w:val="1"/>
          <w:wAfter w:w="331" w:type="dxa"/>
        </w:trPr>
        <w:tc>
          <w:tcPr>
            <w:tcW w:w="3168" w:type="dxa"/>
            <w:gridSpan w:val="4"/>
          </w:tcPr>
          <w:p w14:paraId="083CCE32" w14:textId="77777777" w:rsidR="00900D9E" w:rsidRDefault="00900D9E">
            <w:pPr>
              <w:adjustRightInd w:val="0"/>
              <w:ind w:right="144"/>
              <w:rPr>
                <w:sz w:val="20"/>
              </w:rPr>
            </w:pPr>
            <w:r>
              <w:rPr>
                <w:sz w:val="20"/>
                <w:szCs w:val="20"/>
              </w:rPr>
              <w:lastRenderedPageBreak/>
              <w:t xml:space="preserve"> </w:t>
            </w:r>
          </w:p>
        </w:tc>
        <w:tc>
          <w:tcPr>
            <w:tcW w:w="1367" w:type="dxa"/>
          </w:tcPr>
          <w:p w14:paraId="1FBF01CC" w14:textId="77777777" w:rsidR="00900D9E" w:rsidRDefault="00900D9E">
            <w:pPr>
              <w:adjustRightInd w:val="0"/>
              <w:ind w:right="144"/>
              <w:rPr>
                <w:sz w:val="20"/>
              </w:rPr>
            </w:pPr>
            <w:r>
              <w:rPr>
                <w:sz w:val="20"/>
                <w:szCs w:val="20"/>
              </w:rPr>
              <w:t>17</w:t>
            </w:r>
          </w:p>
        </w:tc>
        <w:tc>
          <w:tcPr>
            <w:tcW w:w="144" w:type="dxa"/>
          </w:tcPr>
          <w:p w14:paraId="7DB4BA55" w14:textId="77777777" w:rsidR="00900D9E" w:rsidRDefault="00900D9E">
            <w:pPr>
              <w:adjustRightInd w:val="0"/>
              <w:ind w:right="144"/>
              <w:rPr>
                <w:sz w:val="20"/>
              </w:rPr>
            </w:pPr>
            <w:r>
              <w:t> </w:t>
            </w:r>
          </w:p>
        </w:tc>
        <w:tc>
          <w:tcPr>
            <w:tcW w:w="4823" w:type="dxa"/>
            <w:gridSpan w:val="4"/>
          </w:tcPr>
          <w:p w14:paraId="195D5D2C" w14:textId="77777777" w:rsidR="00900D9E" w:rsidRDefault="00900D9E">
            <w:pPr>
              <w:adjustRightInd w:val="0"/>
              <w:ind w:right="144"/>
              <w:rPr>
                <w:sz w:val="20"/>
              </w:rPr>
            </w:pPr>
            <w:r>
              <w:rPr>
                <w:sz w:val="20"/>
                <w:szCs w:val="20"/>
              </w:rPr>
              <w:t>Incorrect Message Length (Encryption Only)</w:t>
            </w:r>
          </w:p>
        </w:tc>
      </w:tr>
      <w:tr w:rsidR="00900D9E" w14:paraId="73BD313D" w14:textId="77777777">
        <w:trPr>
          <w:gridAfter w:val="1"/>
          <w:wAfter w:w="331" w:type="dxa"/>
        </w:trPr>
        <w:tc>
          <w:tcPr>
            <w:tcW w:w="3168" w:type="dxa"/>
            <w:gridSpan w:val="4"/>
          </w:tcPr>
          <w:p w14:paraId="08DDC8AE" w14:textId="77777777" w:rsidR="00900D9E" w:rsidRDefault="00900D9E">
            <w:pPr>
              <w:adjustRightInd w:val="0"/>
              <w:ind w:right="144"/>
              <w:rPr>
                <w:sz w:val="20"/>
              </w:rPr>
            </w:pPr>
            <w:r>
              <w:rPr>
                <w:sz w:val="20"/>
                <w:szCs w:val="20"/>
              </w:rPr>
              <w:t xml:space="preserve"> </w:t>
            </w:r>
          </w:p>
        </w:tc>
        <w:tc>
          <w:tcPr>
            <w:tcW w:w="1367" w:type="dxa"/>
          </w:tcPr>
          <w:p w14:paraId="3F687F05" w14:textId="77777777" w:rsidR="00900D9E" w:rsidRDefault="00900D9E">
            <w:pPr>
              <w:adjustRightInd w:val="0"/>
              <w:ind w:right="144"/>
              <w:rPr>
                <w:sz w:val="20"/>
              </w:rPr>
            </w:pPr>
            <w:r>
              <w:rPr>
                <w:sz w:val="20"/>
                <w:szCs w:val="20"/>
              </w:rPr>
              <w:t>18</w:t>
            </w:r>
          </w:p>
        </w:tc>
        <w:tc>
          <w:tcPr>
            <w:tcW w:w="144" w:type="dxa"/>
          </w:tcPr>
          <w:p w14:paraId="26DDCB6B" w14:textId="77777777" w:rsidR="00900D9E" w:rsidRDefault="00900D9E">
            <w:pPr>
              <w:adjustRightInd w:val="0"/>
              <w:ind w:right="144"/>
              <w:rPr>
                <w:sz w:val="20"/>
              </w:rPr>
            </w:pPr>
            <w:r>
              <w:t> </w:t>
            </w:r>
          </w:p>
        </w:tc>
        <w:tc>
          <w:tcPr>
            <w:tcW w:w="4823" w:type="dxa"/>
            <w:gridSpan w:val="4"/>
          </w:tcPr>
          <w:p w14:paraId="25D1913A" w14:textId="77777777" w:rsidR="00900D9E" w:rsidRDefault="00900D9E">
            <w:pPr>
              <w:adjustRightInd w:val="0"/>
              <w:ind w:right="144"/>
              <w:rPr>
                <w:sz w:val="20"/>
              </w:rPr>
            </w:pPr>
            <w:r>
              <w:rPr>
                <w:sz w:val="20"/>
                <w:szCs w:val="20"/>
              </w:rPr>
              <w:t>Message Authentication Code Failed</w:t>
            </w:r>
          </w:p>
        </w:tc>
      </w:tr>
      <w:tr w:rsidR="00900D9E" w14:paraId="79B4E13D" w14:textId="77777777">
        <w:trPr>
          <w:gridAfter w:val="1"/>
          <w:wAfter w:w="331" w:type="dxa"/>
        </w:trPr>
        <w:tc>
          <w:tcPr>
            <w:tcW w:w="3168" w:type="dxa"/>
            <w:gridSpan w:val="4"/>
          </w:tcPr>
          <w:p w14:paraId="3C16E2D4" w14:textId="77777777" w:rsidR="00900D9E" w:rsidRDefault="00900D9E">
            <w:pPr>
              <w:adjustRightInd w:val="0"/>
              <w:ind w:right="144"/>
              <w:rPr>
                <w:sz w:val="20"/>
              </w:rPr>
            </w:pPr>
            <w:r>
              <w:rPr>
                <w:sz w:val="20"/>
                <w:szCs w:val="20"/>
              </w:rPr>
              <w:t xml:space="preserve"> </w:t>
            </w:r>
          </w:p>
        </w:tc>
        <w:tc>
          <w:tcPr>
            <w:tcW w:w="1367" w:type="dxa"/>
          </w:tcPr>
          <w:p w14:paraId="5508A79F" w14:textId="77777777" w:rsidR="00900D9E" w:rsidRDefault="00900D9E">
            <w:pPr>
              <w:adjustRightInd w:val="0"/>
              <w:ind w:right="144"/>
              <w:rPr>
                <w:sz w:val="20"/>
              </w:rPr>
            </w:pPr>
            <w:r>
              <w:rPr>
                <w:sz w:val="20"/>
                <w:szCs w:val="20"/>
              </w:rPr>
              <w:t>19</w:t>
            </w:r>
          </w:p>
        </w:tc>
        <w:tc>
          <w:tcPr>
            <w:tcW w:w="144" w:type="dxa"/>
          </w:tcPr>
          <w:p w14:paraId="481358FA" w14:textId="77777777" w:rsidR="00900D9E" w:rsidRDefault="00900D9E">
            <w:pPr>
              <w:adjustRightInd w:val="0"/>
              <w:ind w:right="144"/>
              <w:rPr>
                <w:sz w:val="20"/>
              </w:rPr>
            </w:pPr>
            <w:r>
              <w:t> </w:t>
            </w:r>
          </w:p>
        </w:tc>
        <w:tc>
          <w:tcPr>
            <w:tcW w:w="4823" w:type="dxa"/>
            <w:gridSpan w:val="4"/>
          </w:tcPr>
          <w:p w14:paraId="29493CF9" w14:textId="77777777" w:rsidR="00900D9E" w:rsidRDefault="00900D9E">
            <w:pPr>
              <w:adjustRightInd w:val="0"/>
              <w:ind w:right="144"/>
              <w:rPr>
                <w:sz w:val="20"/>
              </w:rPr>
            </w:pPr>
            <w:r>
              <w:rPr>
                <w:sz w:val="20"/>
                <w:szCs w:val="20"/>
              </w:rPr>
              <w:t>S1E Security End Segment Missing for S1S Security Start Segment</w:t>
            </w:r>
          </w:p>
        </w:tc>
      </w:tr>
      <w:tr w:rsidR="00900D9E" w14:paraId="2D78A8DC" w14:textId="77777777">
        <w:trPr>
          <w:gridAfter w:val="1"/>
          <w:wAfter w:w="331" w:type="dxa"/>
        </w:trPr>
        <w:tc>
          <w:tcPr>
            <w:tcW w:w="3168" w:type="dxa"/>
            <w:gridSpan w:val="4"/>
          </w:tcPr>
          <w:p w14:paraId="2B31D7A0" w14:textId="77777777" w:rsidR="00900D9E" w:rsidRDefault="00900D9E">
            <w:pPr>
              <w:adjustRightInd w:val="0"/>
              <w:ind w:right="144"/>
              <w:rPr>
                <w:sz w:val="20"/>
              </w:rPr>
            </w:pPr>
            <w:r>
              <w:rPr>
                <w:sz w:val="20"/>
                <w:szCs w:val="20"/>
              </w:rPr>
              <w:t xml:space="preserve"> </w:t>
            </w:r>
          </w:p>
        </w:tc>
        <w:tc>
          <w:tcPr>
            <w:tcW w:w="1367" w:type="dxa"/>
          </w:tcPr>
          <w:p w14:paraId="3229CF58" w14:textId="77777777" w:rsidR="00900D9E" w:rsidRDefault="00900D9E">
            <w:pPr>
              <w:adjustRightInd w:val="0"/>
              <w:ind w:right="144"/>
              <w:rPr>
                <w:sz w:val="20"/>
              </w:rPr>
            </w:pPr>
            <w:r>
              <w:rPr>
                <w:sz w:val="20"/>
                <w:szCs w:val="20"/>
              </w:rPr>
              <w:t>20</w:t>
            </w:r>
          </w:p>
        </w:tc>
        <w:tc>
          <w:tcPr>
            <w:tcW w:w="144" w:type="dxa"/>
          </w:tcPr>
          <w:p w14:paraId="090441FB" w14:textId="77777777" w:rsidR="00900D9E" w:rsidRDefault="00900D9E">
            <w:pPr>
              <w:adjustRightInd w:val="0"/>
              <w:ind w:right="144"/>
              <w:rPr>
                <w:sz w:val="20"/>
              </w:rPr>
            </w:pPr>
            <w:r>
              <w:t> </w:t>
            </w:r>
          </w:p>
        </w:tc>
        <w:tc>
          <w:tcPr>
            <w:tcW w:w="4823" w:type="dxa"/>
            <w:gridSpan w:val="4"/>
          </w:tcPr>
          <w:p w14:paraId="0363F9F4" w14:textId="77777777" w:rsidR="00900D9E" w:rsidRDefault="00900D9E">
            <w:pPr>
              <w:adjustRightInd w:val="0"/>
              <w:ind w:right="144"/>
              <w:rPr>
                <w:sz w:val="20"/>
              </w:rPr>
            </w:pPr>
            <w:r>
              <w:rPr>
                <w:sz w:val="20"/>
                <w:szCs w:val="20"/>
              </w:rPr>
              <w:t>S1S Security Start Segment Missing for S1E End Segment</w:t>
            </w:r>
          </w:p>
        </w:tc>
      </w:tr>
      <w:tr w:rsidR="00900D9E" w14:paraId="2FC6A715" w14:textId="77777777">
        <w:trPr>
          <w:gridAfter w:val="1"/>
          <w:wAfter w:w="331" w:type="dxa"/>
        </w:trPr>
        <w:tc>
          <w:tcPr>
            <w:tcW w:w="3168" w:type="dxa"/>
            <w:gridSpan w:val="4"/>
          </w:tcPr>
          <w:p w14:paraId="08F2C1A3" w14:textId="77777777" w:rsidR="00900D9E" w:rsidRDefault="00900D9E">
            <w:pPr>
              <w:adjustRightInd w:val="0"/>
              <w:ind w:right="144"/>
              <w:rPr>
                <w:sz w:val="20"/>
              </w:rPr>
            </w:pPr>
            <w:r>
              <w:rPr>
                <w:sz w:val="20"/>
                <w:szCs w:val="20"/>
              </w:rPr>
              <w:t xml:space="preserve"> </w:t>
            </w:r>
          </w:p>
        </w:tc>
        <w:tc>
          <w:tcPr>
            <w:tcW w:w="1367" w:type="dxa"/>
          </w:tcPr>
          <w:p w14:paraId="63FB4927" w14:textId="77777777" w:rsidR="00900D9E" w:rsidRDefault="00900D9E">
            <w:pPr>
              <w:adjustRightInd w:val="0"/>
              <w:ind w:right="144"/>
              <w:rPr>
                <w:sz w:val="20"/>
              </w:rPr>
            </w:pPr>
            <w:r>
              <w:rPr>
                <w:sz w:val="20"/>
                <w:szCs w:val="20"/>
              </w:rPr>
              <w:t>21</w:t>
            </w:r>
          </w:p>
        </w:tc>
        <w:tc>
          <w:tcPr>
            <w:tcW w:w="144" w:type="dxa"/>
          </w:tcPr>
          <w:p w14:paraId="3A324D30" w14:textId="77777777" w:rsidR="00900D9E" w:rsidRDefault="00900D9E">
            <w:pPr>
              <w:adjustRightInd w:val="0"/>
              <w:ind w:right="144"/>
              <w:rPr>
                <w:sz w:val="20"/>
              </w:rPr>
            </w:pPr>
            <w:r>
              <w:t> </w:t>
            </w:r>
          </w:p>
        </w:tc>
        <w:tc>
          <w:tcPr>
            <w:tcW w:w="4823" w:type="dxa"/>
            <w:gridSpan w:val="4"/>
          </w:tcPr>
          <w:p w14:paraId="36C7F31E" w14:textId="77777777" w:rsidR="00900D9E" w:rsidRDefault="00900D9E">
            <w:pPr>
              <w:adjustRightInd w:val="0"/>
              <w:ind w:right="144"/>
              <w:rPr>
                <w:sz w:val="20"/>
              </w:rPr>
            </w:pPr>
            <w:r>
              <w:rPr>
                <w:sz w:val="20"/>
                <w:szCs w:val="20"/>
              </w:rPr>
              <w:t>S2E Security End Segment Missing for S2S Security Start Segment</w:t>
            </w:r>
          </w:p>
        </w:tc>
      </w:tr>
      <w:tr w:rsidR="00900D9E" w14:paraId="2A6EA9B3" w14:textId="77777777">
        <w:trPr>
          <w:gridAfter w:val="1"/>
          <w:wAfter w:w="331" w:type="dxa"/>
        </w:trPr>
        <w:tc>
          <w:tcPr>
            <w:tcW w:w="3168" w:type="dxa"/>
            <w:gridSpan w:val="4"/>
          </w:tcPr>
          <w:p w14:paraId="73049AA8" w14:textId="77777777" w:rsidR="00900D9E" w:rsidRDefault="00900D9E">
            <w:pPr>
              <w:adjustRightInd w:val="0"/>
              <w:ind w:right="144"/>
              <w:rPr>
                <w:sz w:val="20"/>
              </w:rPr>
            </w:pPr>
            <w:r>
              <w:rPr>
                <w:sz w:val="20"/>
                <w:szCs w:val="20"/>
              </w:rPr>
              <w:t xml:space="preserve"> </w:t>
            </w:r>
          </w:p>
        </w:tc>
        <w:tc>
          <w:tcPr>
            <w:tcW w:w="1367" w:type="dxa"/>
          </w:tcPr>
          <w:p w14:paraId="12AE0A8E" w14:textId="77777777" w:rsidR="00900D9E" w:rsidRDefault="00900D9E">
            <w:pPr>
              <w:adjustRightInd w:val="0"/>
              <w:ind w:right="144"/>
              <w:rPr>
                <w:sz w:val="20"/>
              </w:rPr>
            </w:pPr>
            <w:r>
              <w:rPr>
                <w:sz w:val="20"/>
                <w:szCs w:val="20"/>
              </w:rPr>
              <w:t>22</w:t>
            </w:r>
          </w:p>
        </w:tc>
        <w:tc>
          <w:tcPr>
            <w:tcW w:w="144" w:type="dxa"/>
          </w:tcPr>
          <w:p w14:paraId="39D7B63D" w14:textId="77777777" w:rsidR="00900D9E" w:rsidRDefault="00900D9E">
            <w:pPr>
              <w:adjustRightInd w:val="0"/>
              <w:ind w:right="144"/>
              <w:rPr>
                <w:sz w:val="20"/>
              </w:rPr>
            </w:pPr>
            <w:r>
              <w:t> </w:t>
            </w:r>
          </w:p>
        </w:tc>
        <w:tc>
          <w:tcPr>
            <w:tcW w:w="4823" w:type="dxa"/>
            <w:gridSpan w:val="4"/>
          </w:tcPr>
          <w:p w14:paraId="23771508" w14:textId="77777777" w:rsidR="00900D9E" w:rsidRDefault="00900D9E">
            <w:pPr>
              <w:adjustRightInd w:val="0"/>
              <w:ind w:right="144"/>
              <w:rPr>
                <w:sz w:val="20"/>
              </w:rPr>
            </w:pPr>
            <w:r>
              <w:rPr>
                <w:sz w:val="20"/>
                <w:szCs w:val="20"/>
              </w:rPr>
              <w:t>S2S Security Start Segment Missing for S2E Security End Segment</w:t>
            </w:r>
          </w:p>
        </w:tc>
      </w:tr>
      <w:tr w:rsidR="00900D9E" w14:paraId="2CF43FA5" w14:textId="77777777">
        <w:trPr>
          <w:gridAfter w:val="1"/>
          <w:wAfter w:w="331" w:type="dxa"/>
        </w:trPr>
        <w:tc>
          <w:tcPr>
            <w:tcW w:w="3168" w:type="dxa"/>
            <w:gridSpan w:val="4"/>
          </w:tcPr>
          <w:p w14:paraId="7271110A" w14:textId="77777777" w:rsidR="00900D9E" w:rsidRDefault="00900D9E">
            <w:pPr>
              <w:adjustRightInd w:val="0"/>
              <w:ind w:right="144"/>
              <w:rPr>
                <w:sz w:val="20"/>
              </w:rPr>
            </w:pPr>
            <w:r>
              <w:rPr>
                <w:sz w:val="20"/>
                <w:szCs w:val="20"/>
              </w:rPr>
              <w:t xml:space="preserve"> </w:t>
            </w:r>
          </w:p>
        </w:tc>
        <w:tc>
          <w:tcPr>
            <w:tcW w:w="1367" w:type="dxa"/>
          </w:tcPr>
          <w:p w14:paraId="76A7A4BD" w14:textId="77777777" w:rsidR="00900D9E" w:rsidRDefault="00900D9E">
            <w:pPr>
              <w:adjustRightInd w:val="0"/>
              <w:ind w:right="144"/>
              <w:rPr>
                <w:sz w:val="20"/>
              </w:rPr>
            </w:pPr>
            <w:r>
              <w:rPr>
                <w:sz w:val="20"/>
                <w:szCs w:val="20"/>
              </w:rPr>
              <w:t>23</w:t>
            </w:r>
          </w:p>
        </w:tc>
        <w:tc>
          <w:tcPr>
            <w:tcW w:w="144" w:type="dxa"/>
          </w:tcPr>
          <w:p w14:paraId="1867ED75" w14:textId="77777777" w:rsidR="00900D9E" w:rsidRDefault="00900D9E">
            <w:pPr>
              <w:adjustRightInd w:val="0"/>
              <w:ind w:right="144"/>
              <w:rPr>
                <w:sz w:val="20"/>
              </w:rPr>
            </w:pPr>
            <w:r>
              <w:t> </w:t>
            </w:r>
          </w:p>
        </w:tc>
        <w:tc>
          <w:tcPr>
            <w:tcW w:w="4823" w:type="dxa"/>
            <w:gridSpan w:val="4"/>
          </w:tcPr>
          <w:p w14:paraId="660D72A6" w14:textId="77777777" w:rsidR="00900D9E" w:rsidRDefault="00900D9E">
            <w:pPr>
              <w:adjustRightInd w:val="0"/>
              <w:ind w:right="144"/>
              <w:rPr>
                <w:sz w:val="20"/>
              </w:rPr>
            </w:pPr>
            <w:r>
              <w:rPr>
                <w:sz w:val="20"/>
                <w:szCs w:val="20"/>
              </w:rPr>
              <w:t>S3E Security End Segment Missing for S3S Security Start Segment</w:t>
            </w:r>
          </w:p>
        </w:tc>
      </w:tr>
      <w:tr w:rsidR="00900D9E" w14:paraId="06AC81ED" w14:textId="77777777">
        <w:trPr>
          <w:gridAfter w:val="1"/>
          <w:wAfter w:w="331" w:type="dxa"/>
        </w:trPr>
        <w:tc>
          <w:tcPr>
            <w:tcW w:w="3168" w:type="dxa"/>
            <w:gridSpan w:val="4"/>
          </w:tcPr>
          <w:p w14:paraId="313A61A7" w14:textId="77777777" w:rsidR="00900D9E" w:rsidRDefault="00900D9E">
            <w:pPr>
              <w:adjustRightInd w:val="0"/>
              <w:ind w:right="144"/>
              <w:rPr>
                <w:sz w:val="20"/>
              </w:rPr>
            </w:pPr>
            <w:r>
              <w:rPr>
                <w:sz w:val="20"/>
                <w:szCs w:val="20"/>
              </w:rPr>
              <w:t xml:space="preserve"> </w:t>
            </w:r>
          </w:p>
        </w:tc>
        <w:tc>
          <w:tcPr>
            <w:tcW w:w="1367" w:type="dxa"/>
          </w:tcPr>
          <w:p w14:paraId="27C10CCD" w14:textId="77777777" w:rsidR="00900D9E" w:rsidRDefault="00900D9E">
            <w:pPr>
              <w:adjustRightInd w:val="0"/>
              <w:ind w:right="144"/>
              <w:rPr>
                <w:sz w:val="20"/>
              </w:rPr>
            </w:pPr>
            <w:r>
              <w:rPr>
                <w:sz w:val="20"/>
                <w:szCs w:val="20"/>
              </w:rPr>
              <w:t>24</w:t>
            </w:r>
          </w:p>
        </w:tc>
        <w:tc>
          <w:tcPr>
            <w:tcW w:w="144" w:type="dxa"/>
          </w:tcPr>
          <w:p w14:paraId="3414D2BD" w14:textId="77777777" w:rsidR="00900D9E" w:rsidRDefault="00900D9E">
            <w:pPr>
              <w:adjustRightInd w:val="0"/>
              <w:ind w:right="144"/>
              <w:rPr>
                <w:sz w:val="20"/>
              </w:rPr>
            </w:pPr>
            <w:r>
              <w:t> </w:t>
            </w:r>
          </w:p>
        </w:tc>
        <w:tc>
          <w:tcPr>
            <w:tcW w:w="4823" w:type="dxa"/>
            <w:gridSpan w:val="4"/>
          </w:tcPr>
          <w:p w14:paraId="1DE57454" w14:textId="77777777" w:rsidR="00900D9E" w:rsidRDefault="00900D9E">
            <w:pPr>
              <w:adjustRightInd w:val="0"/>
              <w:ind w:right="144"/>
              <w:rPr>
                <w:sz w:val="20"/>
              </w:rPr>
            </w:pPr>
            <w:r>
              <w:rPr>
                <w:sz w:val="20"/>
                <w:szCs w:val="20"/>
              </w:rPr>
              <w:t>S3S Security Start Segment Missing for S3E End Segment</w:t>
            </w:r>
          </w:p>
        </w:tc>
      </w:tr>
      <w:tr w:rsidR="00900D9E" w14:paraId="26AF9602" w14:textId="77777777">
        <w:trPr>
          <w:gridAfter w:val="1"/>
          <w:wAfter w:w="331" w:type="dxa"/>
        </w:trPr>
        <w:tc>
          <w:tcPr>
            <w:tcW w:w="3168" w:type="dxa"/>
            <w:gridSpan w:val="4"/>
          </w:tcPr>
          <w:p w14:paraId="2301188C" w14:textId="77777777" w:rsidR="00900D9E" w:rsidRDefault="00900D9E">
            <w:pPr>
              <w:adjustRightInd w:val="0"/>
              <w:ind w:right="144"/>
              <w:rPr>
                <w:sz w:val="20"/>
              </w:rPr>
            </w:pPr>
            <w:r>
              <w:rPr>
                <w:sz w:val="20"/>
                <w:szCs w:val="20"/>
              </w:rPr>
              <w:t xml:space="preserve"> </w:t>
            </w:r>
          </w:p>
        </w:tc>
        <w:tc>
          <w:tcPr>
            <w:tcW w:w="1367" w:type="dxa"/>
          </w:tcPr>
          <w:p w14:paraId="7C177637" w14:textId="77777777" w:rsidR="00900D9E" w:rsidRDefault="00900D9E">
            <w:pPr>
              <w:adjustRightInd w:val="0"/>
              <w:ind w:right="144"/>
              <w:rPr>
                <w:sz w:val="20"/>
              </w:rPr>
            </w:pPr>
            <w:r>
              <w:rPr>
                <w:sz w:val="20"/>
                <w:szCs w:val="20"/>
              </w:rPr>
              <w:t>25</w:t>
            </w:r>
          </w:p>
        </w:tc>
        <w:tc>
          <w:tcPr>
            <w:tcW w:w="144" w:type="dxa"/>
          </w:tcPr>
          <w:p w14:paraId="2B1F2780" w14:textId="77777777" w:rsidR="00900D9E" w:rsidRDefault="00900D9E">
            <w:pPr>
              <w:adjustRightInd w:val="0"/>
              <w:ind w:right="144"/>
              <w:rPr>
                <w:sz w:val="20"/>
              </w:rPr>
            </w:pPr>
            <w:r>
              <w:t> </w:t>
            </w:r>
          </w:p>
        </w:tc>
        <w:tc>
          <w:tcPr>
            <w:tcW w:w="4823" w:type="dxa"/>
            <w:gridSpan w:val="4"/>
          </w:tcPr>
          <w:p w14:paraId="653B155E" w14:textId="77777777" w:rsidR="00900D9E" w:rsidRDefault="00900D9E">
            <w:pPr>
              <w:adjustRightInd w:val="0"/>
              <w:ind w:right="144"/>
              <w:rPr>
                <w:sz w:val="20"/>
              </w:rPr>
            </w:pPr>
            <w:r>
              <w:rPr>
                <w:sz w:val="20"/>
                <w:szCs w:val="20"/>
              </w:rPr>
              <w:t>S4E Security End Segment Missing for S4S Security Start Segment</w:t>
            </w:r>
          </w:p>
        </w:tc>
      </w:tr>
      <w:tr w:rsidR="00900D9E" w14:paraId="58187E1C" w14:textId="77777777">
        <w:trPr>
          <w:gridAfter w:val="1"/>
          <w:wAfter w:w="331" w:type="dxa"/>
        </w:trPr>
        <w:tc>
          <w:tcPr>
            <w:tcW w:w="3168" w:type="dxa"/>
            <w:gridSpan w:val="4"/>
          </w:tcPr>
          <w:p w14:paraId="391AA2EB" w14:textId="77777777" w:rsidR="00900D9E" w:rsidRDefault="00900D9E">
            <w:pPr>
              <w:adjustRightInd w:val="0"/>
              <w:ind w:right="144"/>
              <w:rPr>
                <w:sz w:val="20"/>
              </w:rPr>
            </w:pPr>
            <w:r>
              <w:rPr>
                <w:sz w:val="20"/>
                <w:szCs w:val="20"/>
              </w:rPr>
              <w:t xml:space="preserve"> </w:t>
            </w:r>
          </w:p>
        </w:tc>
        <w:tc>
          <w:tcPr>
            <w:tcW w:w="1367" w:type="dxa"/>
          </w:tcPr>
          <w:p w14:paraId="4DE8E331" w14:textId="77777777" w:rsidR="00900D9E" w:rsidRDefault="00900D9E">
            <w:pPr>
              <w:adjustRightInd w:val="0"/>
              <w:ind w:right="144"/>
              <w:rPr>
                <w:sz w:val="20"/>
              </w:rPr>
            </w:pPr>
            <w:r>
              <w:rPr>
                <w:sz w:val="20"/>
                <w:szCs w:val="20"/>
              </w:rPr>
              <w:t>26</w:t>
            </w:r>
          </w:p>
        </w:tc>
        <w:tc>
          <w:tcPr>
            <w:tcW w:w="144" w:type="dxa"/>
          </w:tcPr>
          <w:p w14:paraId="7A60B620" w14:textId="77777777" w:rsidR="00900D9E" w:rsidRDefault="00900D9E">
            <w:pPr>
              <w:adjustRightInd w:val="0"/>
              <w:ind w:right="144"/>
              <w:rPr>
                <w:sz w:val="20"/>
              </w:rPr>
            </w:pPr>
            <w:r>
              <w:t> </w:t>
            </w:r>
          </w:p>
        </w:tc>
        <w:tc>
          <w:tcPr>
            <w:tcW w:w="4823" w:type="dxa"/>
            <w:gridSpan w:val="4"/>
          </w:tcPr>
          <w:p w14:paraId="6B37D5F8" w14:textId="77777777" w:rsidR="00900D9E" w:rsidRDefault="00900D9E">
            <w:pPr>
              <w:adjustRightInd w:val="0"/>
              <w:ind w:right="144"/>
              <w:rPr>
                <w:sz w:val="20"/>
              </w:rPr>
            </w:pPr>
            <w:r>
              <w:rPr>
                <w:sz w:val="20"/>
                <w:szCs w:val="20"/>
              </w:rPr>
              <w:t>S4S Security Start Segment Missing for S4E Security End Segment</w:t>
            </w:r>
          </w:p>
        </w:tc>
      </w:tr>
      <w:tr w:rsidR="00900D9E" w14:paraId="6716FD98" w14:textId="77777777">
        <w:tc>
          <w:tcPr>
            <w:tcW w:w="1260" w:type="dxa"/>
            <w:tcBorders>
              <w:top w:val="nil"/>
              <w:left w:val="nil"/>
              <w:bottom w:val="nil"/>
              <w:right w:val="nil"/>
            </w:tcBorders>
            <w:vAlign w:val="center"/>
          </w:tcPr>
          <w:p w14:paraId="3EAACB1E"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393F1AA9"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44EE9A4A" w14:textId="77777777" w:rsidR="00900D9E" w:rsidRDefault="00900D9E">
            <w:pPr>
              <w:rPr>
                <w:rFonts w:ascii="Arial Unicode MS" w:eastAsia="Arial Unicode MS" w:hAnsi="Arial Unicode MS" w:cs="Arial Unicode MS"/>
                <w:sz w:val="0"/>
              </w:rPr>
            </w:pPr>
          </w:p>
        </w:tc>
        <w:tc>
          <w:tcPr>
            <w:tcW w:w="240" w:type="dxa"/>
            <w:tcBorders>
              <w:top w:val="nil"/>
              <w:left w:val="nil"/>
              <w:bottom w:val="nil"/>
              <w:right w:val="nil"/>
            </w:tcBorders>
            <w:vAlign w:val="center"/>
          </w:tcPr>
          <w:p w14:paraId="10A1DB02" w14:textId="77777777" w:rsidR="00900D9E" w:rsidRDefault="00900D9E">
            <w:pPr>
              <w:rPr>
                <w:rFonts w:ascii="Arial Unicode MS" w:eastAsia="Arial Unicode MS" w:hAnsi="Arial Unicode MS" w:cs="Arial Unicode MS"/>
                <w:sz w:val="0"/>
              </w:rPr>
            </w:pPr>
          </w:p>
        </w:tc>
        <w:tc>
          <w:tcPr>
            <w:tcW w:w="1710" w:type="dxa"/>
            <w:tcBorders>
              <w:top w:val="nil"/>
              <w:left w:val="nil"/>
              <w:bottom w:val="nil"/>
              <w:right w:val="nil"/>
            </w:tcBorders>
            <w:vAlign w:val="center"/>
          </w:tcPr>
          <w:p w14:paraId="2C5B9233" w14:textId="77777777" w:rsidR="00900D9E" w:rsidRDefault="00900D9E">
            <w:pPr>
              <w:rPr>
                <w:rFonts w:ascii="Arial Unicode MS" w:eastAsia="Arial Unicode MS" w:hAnsi="Arial Unicode MS" w:cs="Arial Unicode MS"/>
                <w:sz w:val="0"/>
              </w:rPr>
            </w:pPr>
          </w:p>
        </w:tc>
        <w:tc>
          <w:tcPr>
            <w:tcW w:w="180" w:type="dxa"/>
            <w:tcBorders>
              <w:top w:val="nil"/>
              <w:left w:val="nil"/>
              <w:bottom w:val="nil"/>
              <w:right w:val="nil"/>
            </w:tcBorders>
            <w:vAlign w:val="center"/>
          </w:tcPr>
          <w:p w14:paraId="50048A64" w14:textId="77777777" w:rsidR="00900D9E" w:rsidRDefault="00900D9E">
            <w:pPr>
              <w:rPr>
                <w:rFonts w:ascii="Arial Unicode MS" w:eastAsia="Arial Unicode MS" w:hAnsi="Arial Unicode MS" w:cs="Arial Unicode MS"/>
                <w:sz w:val="0"/>
              </w:rPr>
            </w:pPr>
          </w:p>
        </w:tc>
        <w:tc>
          <w:tcPr>
            <w:tcW w:w="4080" w:type="dxa"/>
            <w:tcBorders>
              <w:top w:val="nil"/>
              <w:left w:val="nil"/>
              <w:bottom w:val="nil"/>
              <w:right w:val="nil"/>
            </w:tcBorders>
            <w:vAlign w:val="center"/>
          </w:tcPr>
          <w:p w14:paraId="593DEC54"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37A02FBA"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1753CAEA"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049C2C68"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76604A80" w14:textId="77777777" w:rsidR="00900D9E" w:rsidRDefault="00900D9E">
            <w:pPr>
              <w:rPr>
                <w:rFonts w:ascii="Arial Unicode MS" w:eastAsia="Arial Unicode MS" w:hAnsi="Arial Unicode MS" w:cs="Arial Unicode MS"/>
                <w:sz w:val="0"/>
              </w:rPr>
            </w:pPr>
          </w:p>
        </w:tc>
      </w:tr>
    </w:tbl>
    <w:p w14:paraId="780B9C0A" w14:textId="77777777" w:rsidR="00900D9E" w:rsidRDefault="00900D9E">
      <w:pPr>
        <w:tabs>
          <w:tab w:val="right" w:pos="1800"/>
          <w:tab w:val="left" w:pos="2160"/>
        </w:tabs>
        <w:adjustRightInd w:val="0"/>
        <w:ind w:left="2160" w:hanging="2160"/>
        <w:rPr>
          <w:b/>
          <w:bCs/>
          <w:sz w:val="20"/>
          <w:szCs w:val="20"/>
        </w:rPr>
      </w:pPr>
      <w:r>
        <w:rPr>
          <w:sz w:val="20"/>
          <w:szCs w:val="20"/>
        </w:rPr>
        <w:br w:type="page"/>
      </w:r>
      <w:r>
        <w:rPr>
          <w:b/>
          <w:bCs/>
          <w:sz w:val="20"/>
          <w:szCs w:val="20"/>
        </w:rPr>
        <w:lastRenderedPageBreak/>
        <w:tab/>
        <w:t>Segment:</w:t>
      </w:r>
      <w:r>
        <w:rPr>
          <w:b/>
          <w:bCs/>
          <w:sz w:val="20"/>
          <w:szCs w:val="20"/>
        </w:rPr>
        <w:tab/>
      </w:r>
      <w:r>
        <w:rPr>
          <w:b/>
          <w:bCs/>
          <w:sz w:val="40"/>
          <w:szCs w:val="40"/>
        </w:rPr>
        <w:t xml:space="preserve">SE </w:t>
      </w:r>
      <w:r>
        <w:rPr>
          <w:b/>
          <w:bCs/>
          <w:sz w:val="20"/>
          <w:szCs w:val="20"/>
        </w:rPr>
        <w:t>Transaction Set Trailer</w:t>
      </w:r>
    </w:p>
    <w:p w14:paraId="706E1415" w14:textId="77777777" w:rsidR="00900D9E" w:rsidRDefault="00900D9E">
      <w:pPr>
        <w:tabs>
          <w:tab w:val="right" w:pos="1800"/>
          <w:tab w:val="left" w:pos="2160"/>
        </w:tabs>
        <w:adjustRightInd w:val="0"/>
        <w:ind w:left="2160" w:hanging="2160"/>
        <w:rPr>
          <w:sz w:val="20"/>
          <w:szCs w:val="20"/>
        </w:rPr>
      </w:pPr>
      <w:r>
        <w:rPr>
          <w:b/>
          <w:bCs/>
          <w:sz w:val="20"/>
          <w:szCs w:val="20"/>
        </w:rPr>
        <w:tab/>
        <w:t>Position:</w:t>
      </w:r>
      <w:r>
        <w:rPr>
          <w:b/>
          <w:bCs/>
          <w:sz w:val="20"/>
          <w:szCs w:val="20"/>
        </w:rPr>
        <w:tab/>
      </w:r>
      <w:r>
        <w:rPr>
          <w:sz w:val="20"/>
          <w:szCs w:val="20"/>
        </w:rPr>
        <w:t>080</w:t>
      </w:r>
    </w:p>
    <w:p w14:paraId="4A054B8F" w14:textId="77777777" w:rsidR="00900D9E" w:rsidRDefault="00900D9E">
      <w:pPr>
        <w:tabs>
          <w:tab w:val="right" w:pos="1800"/>
          <w:tab w:val="left" w:pos="2160"/>
        </w:tabs>
        <w:adjustRightInd w:val="0"/>
        <w:ind w:left="2160" w:hanging="2160"/>
        <w:rPr>
          <w:sz w:val="20"/>
          <w:szCs w:val="20"/>
        </w:rPr>
      </w:pPr>
      <w:r>
        <w:rPr>
          <w:sz w:val="20"/>
          <w:szCs w:val="20"/>
        </w:rPr>
        <w:tab/>
      </w:r>
      <w:smartTag w:uri="urn:schemas-microsoft-com:office:smarttags" w:element="place">
        <w:r>
          <w:rPr>
            <w:b/>
            <w:bCs/>
            <w:sz w:val="20"/>
            <w:szCs w:val="20"/>
          </w:rPr>
          <w:t>Loop</w:t>
        </w:r>
      </w:smartTag>
      <w:r>
        <w:rPr>
          <w:b/>
          <w:bCs/>
          <w:sz w:val="20"/>
          <w:szCs w:val="20"/>
        </w:rPr>
        <w:t>:</w:t>
      </w:r>
    </w:p>
    <w:p w14:paraId="48309660"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Level:</w:t>
      </w:r>
      <w:r>
        <w:rPr>
          <w:sz w:val="20"/>
          <w:szCs w:val="20"/>
        </w:rPr>
        <w:tab/>
      </w:r>
    </w:p>
    <w:p w14:paraId="0B05AA29"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Usage:</w:t>
      </w:r>
      <w:r>
        <w:rPr>
          <w:sz w:val="20"/>
          <w:szCs w:val="20"/>
        </w:rPr>
        <w:tab/>
        <w:t>Mandatory</w:t>
      </w:r>
    </w:p>
    <w:p w14:paraId="735D8CBB"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Max Use:</w:t>
      </w:r>
      <w:r>
        <w:rPr>
          <w:sz w:val="20"/>
          <w:szCs w:val="20"/>
        </w:rPr>
        <w:tab/>
        <w:t>1</w:t>
      </w:r>
    </w:p>
    <w:p w14:paraId="66ECD7B8" w14:textId="77777777" w:rsidR="00900D9E" w:rsidRDefault="00900D9E">
      <w:pPr>
        <w:tabs>
          <w:tab w:val="right" w:pos="1800"/>
          <w:tab w:val="left" w:pos="2160"/>
        </w:tabs>
        <w:adjustRightInd w:val="0"/>
        <w:ind w:left="2160" w:hanging="2160"/>
        <w:rPr>
          <w:sz w:val="20"/>
          <w:szCs w:val="20"/>
        </w:rPr>
      </w:pPr>
      <w:r>
        <w:rPr>
          <w:sz w:val="20"/>
          <w:szCs w:val="20"/>
        </w:rPr>
        <w:tab/>
      </w:r>
      <w:r>
        <w:rPr>
          <w:b/>
          <w:bCs/>
          <w:sz w:val="20"/>
          <w:szCs w:val="20"/>
        </w:rPr>
        <w:t>Purpose:</w:t>
      </w:r>
      <w:r>
        <w:rPr>
          <w:sz w:val="20"/>
          <w:szCs w:val="20"/>
        </w:rPr>
        <w:tab/>
        <w:t>To indicate the end of the transaction set and provide the count of the transmitted segments (including the beginning (ST) and ending (SE) segments)</w:t>
      </w:r>
    </w:p>
    <w:p w14:paraId="271C9C5D"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Syntax Notes:</w:t>
      </w:r>
    </w:p>
    <w:p w14:paraId="0FA7728E"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Semantic Notes:</w:t>
      </w:r>
    </w:p>
    <w:p w14:paraId="25E2721A" w14:textId="77777777" w:rsidR="00900D9E" w:rsidRDefault="00900D9E">
      <w:pPr>
        <w:tabs>
          <w:tab w:val="right" w:pos="1800"/>
          <w:tab w:val="left" w:pos="2160"/>
          <w:tab w:val="left" w:pos="2520"/>
        </w:tabs>
        <w:adjustRightInd w:val="0"/>
        <w:ind w:left="2520" w:hanging="2520"/>
        <w:rPr>
          <w:sz w:val="20"/>
          <w:szCs w:val="20"/>
        </w:rPr>
      </w:pPr>
      <w:r>
        <w:rPr>
          <w:sz w:val="20"/>
          <w:szCs w:val="20"/>
        </w:rPr>
        <w:tab/>
      </w:r>
      <w:r>
        <w:rPr>
          <w:b/>
          <w:bCs/>
          <w:sz w:val="20"/>
          <w:szCs w:val="20"/>
        </w:rPr>
        <w:t>Comments:</w:t>
      </w:r>
      <w:r>
        <w:rPr>
          <w:sz w:val="20"/>
          <w:szCs w:val="20"/>
        </w:rPr>
        <w:tab/>
      </w:r>
      <w:r>
        <w:rPr>
          <w:b/>
          <w:bCs/>
          <w:sz w:val="20"/>
          <w:szCs w:val="20"/>
        </w:rPr>
        <w:t>1</w:t>
      </w:r>
      <w:r>
        <w:rPr>
          <w:sz w:val="20"/>
          <w:szCs w:val="20"/>
        </w:rPr>
        <w:tab/>
        <w:t>SE is the last segment of each transaction set.</w:t>
      </w:r>
    </w:p>
    <w:p w14:paraId="7B4011FA" w14:textId="77777777" w:rsidR="00900D9E" w:rsidRDefault="00900D9E">
      <w:pPr>
        <w:adjustRightInd w:val="0"/>
        <w:rPr>
          <w:sz w:val="20"/>
          <w:szCs w:val="20"/>
        </w:rPr>
      </w:pPr>
      <w:r>
        <w:rPr>
          <w:sz w:val="20"/>
          <w:szCs w:val="20"/>
        </w:rPr>
        <w:t> </w:t>
      </w:r>
    </w:p>
    <w:p w14:paraId="63FEAF69" w14:textId="77777777" w:rsidR="00900D9E" w:rsidRDefault="00900D9E">
      <w:pPr>
        <w:adjustRightInd w:val="0"/>
        <w:rPr>
          <w:sz w:val="20"/>
          <w:szCs w:val="20"/>
        </w:rPr>
      </w:pPr>
      <w:r>
        <w:rPr>
          <w:sz w:val="20"/>
          <w:szCs w:val="20"/>
        </w:rPr>
        <w:t> </w:t>
      </w:r>
    </w:p>
    <w:p w14:paraId="3C9C3845" w14:textId="77777777" w:rsidR="00900D9E" w:rsidRDefault="00900D9E">
      <w:pPr>
        <w:adjustRightInd w:val="0"/>
        <w:jc w:val="center"/>
        <w:rPr>
          <w:b/>
          <w:bCs/>
          <w:sz w:val="20"/>
          <w:szCs w:val="20"/>
        </w:rPr>
      </w:pPr>
      <w:r>
        <w:rPr>
          <w:b/>
          <w:bCs/>
          <w:sz w:val="20"/>
          <w:szCs w:val="20"/>
        </w:rPr>
        <w:t>Data Element Summary</w:t>
      </w:r>
    </w:p>
    <w:p w14:paraId="502782D6" w14:textId="77777777" w:rsidR="00900D9E" w:rsidRDefault="00900D9E">
      <w:pPr>
        <w:tabs>
          <w:tab w:val="center" w:pos="1440"/>
          <w:tab w:val="center" w:pos="2448"/>
          <w:tab w:val="left" w:pos="2988"/>
          <w:tab w:val="left" w:pos="7956"/>
          <w:tab w:val="left" w:pos="9432"/>
          <w:tab w:val="left" w:pos="10080"/>
        </w:tabs>
        <w:adjustRightInd w:val="0"/>
        <w:rPr>
          <w:b/>
          <w:bCs/>
          <w:sz w:val="20"/>
          <w:szCs w:val="20"/>
        </w:rPr>
      </w:pPr>
      <w:r>
        <w:rPr>
          <w:b/>
          <w:bCs/>
          <w:sz w:val="20"/>
          <w:szCs w:val="20"/>
        </w:rPr>
        <w:tab/>
        <w:t>Ref.</w:t>
      </w:r>
      <w:r>
        <w:rPr>
          <w:b/>
          <w:bCs/>
          <w:sz w:val="20"/>
          <w:szCs w:val="20"/>
        </w:rPr>
        <w:tab/>
        <w:t>Data</w:t>
      </w:r>
      <w:r>
        <w:rPr>
          <w:b/>
          <w:bCs/>
          <w:sz w:val="20"/>
          <w:szCs w:val="20"/>
        </w:rPr>
        <w:tab/>
      </w:r>
    </w:p>
    <w:p w14:paraId="16D3286E" w14:textId="77777777" w:rsidR="00900D9E" w:rsidRDefault="00900D9E">
      <w:pPr>
        <w:tabs>
          <w:tab w:val="center" w:pos="1440"/>
          <w:tab w:val="center" w:pos="2448"/>
          <w:tab w:val="left" w:pos="2988"/>
          <w:tab w:val="left" w:pos="7956"/>
          <w:tab w:val="left" w:pos="9432"/>
          <w:tab w:val="left" w:pos="10080"/>
        </w:tabs>
        <w:adjustRightInd w:val="0"/>
        <w:rPr>
          <w:sz w:val="20"/>
          <w:szCs w:val="20"/>
        </w:rPr>
      </w:pPr>
      <w:r>
        <w:rPr>
          <w:b/>
          <w:bCs/>
          <w:sz w:val="20"/>
          <w:szCs w:val="20"/>
          <w:u w:val="single"/>
        </w:rPr>
        <w:tab/>
        <w:t>Des.</w:t>
      </w:r>
      <w:r>
        <w:rPr>
          <w:b/>
          <w:bCs/>
          <w:sz w:val="20"/>
          <w:szCs w:val="20"/>
          <w:u w:val="single"/>
        </w:rPr>
        <w:tab/>
        <w:t>Element</w:t>
      </w:r>
      <w:r>
        <w:rPr>
          <w:b/>
          <w:bCs/>
          <w:sz w:val="20"/>
          <w:szCs w:val="20"/>
          <w:u w:val="single"/>
        </w:rPr>
        <w:tab/>
        <w:t>Name</w:t>
      </w:r>
      <w:r>
        <w:rPr>
          <w:b/>
          <w:bCs/>
          <w:sz w:val="20"/>
          <w:szCs w:val="20"/>
          <w:u w:val="single"/>
        </w:rPr>
        <w:tab/>
        <w:t>Attributes</w:t>
      </w:r>
    </w:p>
    <w:tbl>
      <w:tblPr>
        <w:tblW w:w="0" w:type="auto"/>
        <w:tblCellMar>
          <w:left w:w="0" w:type="dxa"/>
          <w:right w:w="0" w:type="dxa"/>
        </w:tblCellMar>
        <w:tblLook w:val="0000" w:firstRow="0" w:lastRow="0" w:firstColumn="0" w:lastColumn="0" w:noHBand="0" w:noVBand="0"/>
      </w:tblPr>
      <w:tblGrid>
        <w:gridCol w:w="963"/>
        <w:gridCol w:w="1012"/>
        <w:gridCol w:w="814"/>
        <w:gridCol w:w="3976"/>
        <w:gridCol w:w="448"/>
        <w:gridCol w:w="204"/>
        <w:gridCol w:w="955"/>
        <w:gridCol w:w="268"/>
      </w:tblGrid>
      <w:tr w:rsidR="00900D9E" w14:paraId="3763EA30" w14:textId="77777777">
        <w:tc>
          <w:tcPr>
            <w:tcW w:w="1007" w:type="dxa"/>
          </w:tcPr>
          <w:p w14:paraId="3DC2D1E3" w14:textId="77777777" w:rsidR="00900D9E" w:rsidRDefault="00900D9E">
            <w:pPr>
              <w:tabs>
                <w:tab w:val="center" w:pos="1440"/>
                <w:tab w:val="center" w:pos="2448"/>
                <w:tab w:val="left" w:pos="2988"/>
                <w:tab w:val="left" w:pos="7956"/>
                <w:tab w:val="left" w:pos="9432"/>
                <w:tab w:val="left" w:pos="10080"/>
              </w:tabs>
              <w:adjustRightInd w:val="0"/>
              <w:ind w:right="144"/>
              <w:rPr>
                <w:sz w:val="20"/>
              </w:rPr>
            </w:pPr>
            <w:r>
              <w:rPr>
                <w:b/>
                <w:bCs/>
                <w:sz w:val="20"/>
                <w:szCs w:val="20"/>
              </w:rPr>
              <w:t>Must Use</w:t>
            </w:r>
          </w:p>
        </w:tc>
        <w:tc>
          <w:tcPr>
            <w:tcW w:w="1080" w:type="dxa"/>
          </w:tcPr>
          <w:p w14:paraId="75FAC7B4" w14:textId="77777777" w:rsidR="00900D9E" w:rsidRDefault="00900D9E">
            <w:pPr>
              <w:adjustRightInd w:val="0"/>
              <w:ind w:right="144"/>
              <w:jc w:val="center"/>
              <w:rPr>
                <w:sz w:val="20"/>
              </w:rPr>
            </w:pPr>
            <w:r>
              <w:rPr>
                <w:b/>
                <w:bCs/>
                <w:sz w:val="20"/>
                <w:szCs w:val="20"/>
              </w:rPr>
              <w:t>SE01</w:t>
            </w:r>
          </w:p>
        </w:tc>
        <w:tc>
          <w:tcPr>
            <w:tcW w:w="892" w:type="dxa"/>
          </w:tcPr>
          <w:p w14:paraId="30CC4737" w14:textId="77777777" w:rsidR="00900D9E" w:rsidRDefault="00900D9E">
            <w:pPr>
              <w:adjustRightInd w:val="0"/>
              <w:ind w:right="144"/>
              <w:jc w:val="center"/>
              <w:rPr>
                <w:sz w:val="20"/>
              </w:rPr>
            </w:pPr>
            <w:r>
              <w:rPr>
                <w:b/>
                <w:bCs/>
                <w:sz w:val="20"/>
                <w:szCs w:val="20"/>
              </w:rPr>
              <w:t>96</w:t>
            </w:r>
          </w:p>
        </w:tc>
        <w:tc>
          <w:tcPr>
            <w:tcW w:w="4968" w:type="dxa"/>
          </w:tcPr>
          <w:p w14:paraId="27D4E884" w14:textId="77777777" w:rsidR="00900D9E" w:rsidRDefault="00900D9E">
            <w:pPr>
              <w:adjustRightInd w:val="0"/>
              <w:ind w:right="144"/>
              <w:rPr>
                <w:sz w:val="20"/>
              </w:rPr>
            </w:pPr>
            <w:r>
              <w:rPr>
                <w:b/>
                <w:bCs/>
                <w:sz w:val="20"/>
                <w:szCs w:val="20"/>
              </w:rPr>
              <w:t>Number of Included Segments</w:t>
            </w:r>
          </w:p>
        </w:tc>
        <w:tc>
          <w:tcPr>
            <w:tcW w:w="432" w:type="dxa"/>
          </w:tcPr>
          <w:p w14:paraId="2DE8DA22" w14:textId="77777777" w:rsidR="00900D9E" w:rsidRDefault="00900D9E">
            <w:pPr>
              <w:adjustRightInd w:val="0"/>
              <w:ind w:right="144"/>
              <w:jc w:val="center"/>
              <w:rPr>
                <w:sz w:val="20"/>
              </w:rPr>
            </w:pPr>
            <w:r>
              <w:rPr>
                <w:b/>
                <w:bCs/>
                <w:sz w:val="20"/>
                <w:szCs w:val="20"/>
              </w:rPr>
              <w:t>M</w:t>
            </w:r>
          </w:p>
        </w:tc>
        <w:tc>
          <w:tcPr>
            <w:tcW w:w="144" w:type="dxa"/>
          </w:tcPr>
          <w:p w14:paraId="59051D72" w14:textId="77777777" w:rsidR="00900D9E" w:rsidRDefault="00900D9E">
            <w:pPr>
              <w:adjustRightInd w:val="0"/>
              <w:ind w:right="144"/>
              <w:jc w:val="center"/>
              <w:rPr>
                <w:sz w:val="20"/>
              </w:rPr>
            </w:pPr>
            <w:r>
              <w:t> </w:t>
            </w:r>
          </w:p>
        </w:tc>
        <w:tc>
          <w:tcPr>
            <w:tcW w:w="1440" w:type="dxa"/>
            <w:gridSpan w:val="2"/>
          </w:tcPr>
          <w:p w14:paraId="3447891D" w14:textId="77777777" w:rsidR="00900D9E" w:rsidRDefault="00900D9E">
            <w:pPr>
              <w:adjustRightInd w:val="0"/>
              <w:ind w:right="144"/>
              <w:rPr>
                <w:sz w:val="20"/>
              </w:rPr>
            </w:pPr>
            <w:r>
              <w:rPr>
                <w:b/>
                <w:bCs/>
                <w:sz w:val="20"/>
                <w:szCs w:val="20"/>
              </w:rPr>
              <w:t>N0 1/10</w:t>
            </w:r>
          </w:p>
        </w:tc>
      </w:tr>
      <w:tr w:rsidR="00900D9E" w14:paraId="240CECCA" w14:textId="77777777">
        <w:trPr>
          <w:gridAfter w:val="1"/>
          <w:wAfter w:w="330" w:type="dxa"/>
        </w:trPr>
        <w:tc>
          <w:tcPr>
            <w:tcW w:w="2980" w:type="dxa"/>
            <w:gridSpan w:val="3"/>
          </w:tcPr>
          <w:p w14:paraId="0F1C0650" w14:textId="77777777" w:rsidR="00900D9E" w:rsidRDefault="00900D9E">
            <w:pPr>
              <w:adjustRightInd w:val="0"/>
              <w:ind w:right="144"/>
              <w:rPr>
                <w:sz w:val="20"/>
              </w:rPr>
            </w:pPr>
            <w:r>
              <w:t> </w:t>
            </w:r>
          </w:p>
        </w:tc>
        <w:tc>
          <w:tcPr>
            <w:tcW w:w="6523" w:type="dxa"/>
            <w:gridSpan w:val="4"/>
          </w:tcPr>
          <w:p w14:paraId="412ADA7E" w14:textId="77777777" w:rsidR="00900D9E" w:rsidRDefault="00900D9E">
            <w:pPr>
              <w:adjustRightInd w:val="0"/>
              <w:ind w:right="144"/>
              <w:rPr>
                <w:sz w:val="20"/>
              </w:rPr>
            </w:pPr>
            <w:r>
              <w:rPr>
                <w:sz w:val="20"/>
                <w:szCs w:val="20"/>
              </w:rPr>
              <w:t>Total number of segments included in a transaction set including ST and SE segments</w:t>
            </w:r>
          </w:p>
        </w:tc>
      </w:tr>
      <w:tr w:rsidR="00900D9E" w14:paraId="15458C35" w14:textId="77777777">
        <w:tc>
          <w:tcPr>
            <w:tcW w:w="1007" w:type="dxa"/>
          </w:tcPr>
          <w:p w14:paraId="1EE4D322" w14:textId="77777777" w:rsidR="00900D9E" w:rsidRDefault="00900D9E">
            <w:pPr>
              <w:adjustRightInd w:val="0"/>
              <w:ind w:right="144"/>
              <w:rPr>
                <w:sz w:val="20"/>
              </w:rPr>
            </w:pPr>
            <w:r>
              <w:rPr>
                <w:b/>
                <w:bCs/>
                <w:sz w:val="20"/>
                <w:szCs w:val="20"/>
              </w:rPr>
              <w:t>Must Use</w:t>
            </w:r>
          </w:p>
        </w:tc>
        <w:tc>
          <w:tcPr>
            <w:tcW w:w="1080" w:type="dxa"/>
          </w:tcPr>
          <w:p w14:paraId="4B847958" w14:textId="77777777" w:rsidR="00900D9E" w:rsidRDefault="00900D9E">
            <w:pPr>
              <w:adjustRightInd w:val="0"/>
              <w:ind w:right="144"/>
              <w:jc w:val="center"/>
              <w:rPr>
                <w:sz w:val="20"/>
              </w:rPr>
            </w:pPr>
            <w:r>
              <w:rPr>
                <w:b/>
                <w:bCs/>
                <w:sz w:val="20"/>
                <w:szCs w:val="20"/>
              </w:rPr>
              <w:t>SE02</w:t>
            </w:r>
          </w:p>
        </w:tc>
        <w:tc>
          <w:tcPr>
            <w:tcW w:w="892" w:type="dxa"/>
          </w:tcPr>
          <w:p w14:paraId="34301570" w14:textId="77777777" w:rsidR="00900D9E" w:rsidRDefault="00900D9E">
            <w:pPr>
              <w:adjustRightInd w:val="0"/>
              <w:ind w:right="144"/>
              <w:jc w:val="center"/>
              <w:rPr>
                <w:sz w:val="20"/>
              </w:rPr>
            </w:pPr>
            <w:r>
              <w:rPr>
                <w:b/>
                <w:bCs/>
                <w:sz w:val="20"/>
                <w:szCs w:val="20"/>
              </w:rPr>
              <w:t>329</w:t>
            </w:r>
          </w:p>
        </w:tc>
        <w:tc>
          <w:tcPr>
            <w:tcW w:w="4968" w:type="dxa"/>
          </w:tcPr>
          <w:p w14:paraId="33B335D1" w14:textId="77777777" w:rsidR="00900D9E" w:rsidRDefault="00900D9E">
            <w:pPr>
              <w:adjustRightInd w:val="0"/>
              <w:ind w:right="144"/>
              <w:rPr>
                <w:sz w:val="20"/>
              </w:rPr>
            </w:pPr>
            <w:r>
              <w:rPr>
                <w:b/>
                <w:bCs/>
                <w:sz w:val="20"/>
                <w:szCs w:val="20"/>
              </w:rPr>
              <w:t>Transaction Set Control Number</w:t>
            </w:r>
          </w:p>
        </w:tc>
        <w:tc>
          <w:tcPr>
            <w:tcW w:w="432" w:type="dxa"/>
          </w:tcPr>
          <w:p w14:paraId="7D245B61" w14:textId="77777777" w:rsidR="00900D9E" w:rsidRDefault="00900D9E">
            <w:pPr>
              <w:adjustRightInd w:val="0"/>
              <w:ind w:right="144"/>
              <w:jc w:val="center"/>
              <w:rPr>
                <w:sz w:val="20"/>
              </w:rPr>
            </w:pPr>
            <w:r>
              <w:rPr>
                <w:b/>
                <w:bCs/>
                <w:sz w:val="20"/>
                <w:szCs w:val="20"/>
              </w:rPr>
              <w:t>M</w:t>
            </w:r>
          </w:p>
        </w:tc>
        <w:tc>
          <w:tcPr>
            <w:tcW w:w="144" w:type="dxa"/>
          </w:tcPr>
          <w:p w14:paraId="76D28AE0" w14:textId="77777777" w:rsidR="00900D9E" w:rsidRDefault="00900D9E">
            <w:pPr>
              <w:adjustRightInd w:val="0"/>
              <w:ind w:right="144"/>
              <w:jc w:val="center"/>
              <w:rPr>
                <w:sz w:val="20"/>
              </w:rPr>
            </w:pPr>
            <w:r>
              <w:t> </w:t>
            </w:r>
          </w:p>
        </w:tc>
        <w:tc>
          <w:tcPr>
            <w:tcW w:w="1440" w:type="dxa"/>
            <w:gridSpan w:val="2"/>
          </w:tcPr>
          <w:p w14:paraId="0626B049" w14:textId="77777777" w:rsidR="00900D9E" w:rsidRDefault="00900D9E">
            <w:pPr>
              <w:adjustRightInd w:val="0"/>
              <w:ind w:right="144"/>
              <w:rPr>
                <w:sz w:val="20"/>
              </w:rPr>
            </w:pPr>
            <w:r>
              <w:rPr>
                <w:b/>
                <w:bCs/>
                <w:sz w:val="20"/>
                <w:szCs w:val="20"/>
              </w:rPr>
              <w:t>AN 4/9</w:t>
            </w:r>
          </w:p>
        </w:tc>
      </w:tr>
      <w:tr w:rsidR="00900D9E" w14:paraId="3454C27E" w14:textId="77777777">
        <w:trPr>
          <w:gridAfter w:val="1"/>
          <w:wAfter w:w="330" w:type="dxa"/>
        </w:trPr>
        <w:tc>
          <w:tcPr>
            <w:tcW w:w="2980" w:type="dxa"/>
            <w:gridSpan w:val="3"/>
          </w:tcPr>
          <w:p w14:paraId="28207CC3" w14:textId="77777777" w:rsidR="00900D9E" w:rsidRDefault="00900D9E">
            <w:pPr>
              <w:adjustRightInd w:val="0"/>
              <w:ind w:right="144"/>
              <w:rPr>
                <w:sz w:val="20"/>
              </w:rPr>
            </w:pPr>
            <w:r>
              <w:t> </w:t>
            </w:r>
          </w:p>
        </w:tc>
        <w:tc>
          <w:tcPr>
            <w:tcW w:w="6523" w:type="dxa"/>
            <w:gridSpan w:val="4"/>
          </w:tcPr>
          <w:p w14:paraId="015EFE77" w14:textId="77777777" w:rsidR="00900D9E" w:rsidRDefault="00900D9E">
            <w:pPr>
              <w:adjustRightInd w:val="0"/>
              <w:ind w:right="144"/>
              <w:rPr>
                <w:sz w:val="20"/>
              </w:rPr>
            </w:pPr>
            <w:r>
              <w:rPr>
                <w:sz w:val="20"/>
                <w:szCs w:val="20"/>
              </w:rPr>
              <w:t>Identifying control number that must be unique within the transaction set functional group assigned by the originator for a transaction set</w:t>
            </w:r>
          </w:p>
        </w:tc>
      </w:tr>
      <w:tr w:rsidR="00900D9E" w14:paraId="366C4D93" w14:textId="77777777">
        <w:tc>
          <w:tcPr>
            <w:tcW w:w="1260" w:type="dxa"/>
            <w:tcBorders>
              <w:top w:val="nil"/>
              <w:left w:val="nil"/>
              <w:bottom w:val="nil"/>
              <w:right w:val="nil"/>
            </w:tcBorders>
            <w:vAlign w:val="center"/>
          </w:tcPr>
          <w:p w14:paraId="32B63C82" w14:textId="77777777" w:rsidR="00900D9E" w:rsidRDefault="00900D9E">
            <w:pPr>
              <w:rPr>
                <w:rFonts w:ascii="Arial Unicode MS" w:eastAsia="Arial Unicode MS" w:hAnsi="Arial Unicode MS" w:cs="Arial Unicode MS"/>
                <w:sz w:val="0"/>
              </w:rPr>
            </w:pPr>
          </w:p>
        </w:tc>
        <w:tc>
          <w:tcPr>
            <w:tcW w:w="1350" w:type="dxa"/>
            <w:tcBorders>
              <w:top w:val="nil"/>
              <w:left w:val="nil"/>
              <w:bottom w:val="nil"/>
              <w:right w:val="nil"/>
            </w:tcBorders>
            <w:vAlign w:val="center"/>
          </w:tcPr>
          <w:p w14:paraId="143C1950" w14:textId="77777777" w:rsidR="00900D9E" w:rsidRDefault="00900D9E">
            <w:pPr>
              <w:rPr>
                <w:rFonts w:ascii="Arial Unicode MS" w:eastAsia="Arial Unicode MS" w:hAnsi="Arial Unicode MS" w:cs="Arial Unicode MS"/>
                <w:sz w:val="0"/>
              </w:rPr>
            </w:pPr>
          </w:p>
        </w:tc>
        <w:tc>
          <w:tcPr>
            <w:tcW w:w="1110" w:type="dxa"/>
            <w:tcBorders>
              <w:top w:val="nil"/>
              <w:left w:val="nil"/>
              <w:bottom w:val="nil"/>
              <w:right w:val="nil"/>
            </w:tcBorders>
            <w:vAlign w:val="center"/>
          </w:tcPr>
          <w:p w14:paraId="60A3D83B" w14:textId="77777777" w:rsidR="00900D9E" w:rsidRDefault="00900D9E">
            <w:pPr>
              <w:rPr>
                <w:rFonts w:ascii="Arial Unicode MS" w:eastAsia="Arial Unicode MS" w:hAnsi="Arial Unicode MS" w:cs="Arial Unicode MS"/>
                <w:sz w:val="0"/>
              </w:rPr>
            </w:pPr>
          </w:p>
        </w:tc>
        <w:tc>
          <w:tcPr>
            <w:tcW w:w="6210" w:type="dxa"/>
            <w:tcBorders>
              <w:top w:val="nil"/>
              <w:left w:val="nil"/>
              <w:bottom w:val="nil"/>
              <w:right w:val="nil"/>
            </w:tcBorders>
            <w:vAlign w:val="center"/>
          </w:tcPr>
          <w:p w14:paraId="08AB408B" w14:textId="77777777" w:rsidR="00900D9E" w:rsidRDefault="00900D9E">
            <w:pPr>
              <w:rPr>
                <w:rFonts w:ascii="Arial Unicode MS" w:eastAsia="Arial Unicode MS" w:hAnsi="Arial Unicode MS" w:cs="Arial Unicode MS"/>
                <w:sz w:val="0"/>
              </w:rPr>
            </w:pPr>
          </w:p>
        </w:tc>
        <w:tc>
          <w:tcPr>
            <w:tcW w:w="540" w:type="dxa"/>
            <w:tcBorders>
              <w:top w:val="nil"/>
              <w:left w:val="nil"/>
              <w:bottom w:val="nil"/>
              <w:right w:val="nil"/>
            </w:tcBorders>
            <w:vAlign w:val="center"/>
          </w:tcPr>
          <w:p w14:paraId="2CD7BBE9" w14:textId="77777777" w:rsidR="00900D9E" w:rsidRDefault="00900D9E">
            <w:pPr>
              <w:rPr>
                <w:rFonts w:ascii="Arial Unicode MS" w:eastAsia="Arial Unicode MS" w:hAnsi="Arial Unicode MS" w:cs="Arial Unicode MS"/>
                <w:sz w:val="0"/>
              </w:rPr>
            </w:pPr>
          </w:p>
        </w:tc>
        <w:tc>
          <w:tcPr>
            <w:tcW w:w="144" w:type="dxa"/>
            <w:tcBorders>
              <w:top w:val="nil"/>
              <w:left w:val="nil"/>
              <w:bottom w:val="nil"/>
              <w:right w:val="nil"/>
            </w:tcBorders>
            <w:vAlign w:val="center"/>
          </w:tcPr>
          <w:p w14:paraId="6B50A1F3" w14:textId="77777777" w:rsidR="00900D9E" w:rsidRDefault="00900D9E">
            <w:pPr>
              <w:rPr>
                <w:rFonts w:ascii="Arial Unicode MS" w:eastAsia="Arial Unicode MS" w:hAnsi="Arial Unicode MS" w:cs="Arial Unicode MS"/>
                <w:sz w:val="0"/>
              </w:rPr>
            </w:pPr>
          </w:p>
        </w:tc>
        <w:tc>
          <w:tcPr>
            <w:tcW w:w="1380" w:type="dxa"/>
            <w:tcBorders>
              <w:top w:val="nil"/>
              <w:left w:val="nil"/>
              <w:bottom w:val="nil"/>
              <w:right w:val="nil"/>
            </w:tcBorders>
            <w:vAlign w:val="center"/>
          </w:tcPr>
          <w:p w14:paraId="0F61CBFC" w14:textId="77777777" w:rsidR="00900D9E" w:rsidRDefault="00900D9E">
            <w:pPr>
              <w:rPr>
                <w:rFonts w:ascii="Arial Unicode MS" w:eastAsia="Arial Unicode MS" w:hAnsi="Arial Unicode MS" w:cs="Arial Unicode MS"/>
                <w:sz w:val="0"/>
              </w:rPr>
            </w:pPr>
          </w:p>
        </w:tc>
        <w:tc>
          <w:tcPr>
            <w:tcW w:w="420" w:type="dxa"/>
            <w:tcBorders>
              <w:top w:val="nil"/>
              <w:left w:val="nil"/>
              <w:bottom w:val="nil"/>
              <w:right w:val="nil"/>
            </w:tcBorders>
            <w:vAlign w:val="center"/>
          </w:tcPr>
          <w:p w14:paraId="35DB3AD2" w14:textId="77777777" w:rsidR="00900D9E" w:rsidRDefault="00900D9E">
            <w:pPr>
              <w:rPr>
                <w:rFonts w:ascii="Arial Unicode MS" w:eastAsia="Arial Unicode MS" w:hAnsi="Arial Unicode MS" w:cs="Arial Unicode MS"/>
                <w:sz w:val="0"/>
              </w:rPr>
            </w:pPr>
          </w:p>
        </w:tc>
      </w:tr>
    </w:tbl>
    <w:p w14:paraId="73E8DE96" w14:textId="77777777" w:rsidR="00900D9E" w:rsidRDefault="00900D9E">
      <w:r>
        <w:t> </w:t>
      </w:r>
    </w:p>
    <w:p w14:paraId="47B006B2" w14:textId="77777777" w:rsidR="00900D9E" w:rsidRDefault="00900D9E"/>
    <w:sectPr w:rsidR="00900D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3C1"/>
    <w:rsid w:val="005613AD"/>
    <w:rsid w:val="00900D9E"/>
    <w:rsid w:val="00923317"/>
    <w:rsid w:val="00C40B1D"/>
    <w:rsid w:val="00C606BB"/>
    <w:rsid w:val="00DE43C1"/>
    <w:rsid w:val="00E10B5B"/>
    <w:rsid w:val="00FA2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4:docId w14:val="0C9E1A93"/>
  <w15:chartTrackingRefBased/>
  <w15:docId w15:val="{CC3206FE-B228-4D7F-B7E2-7D326804B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widowControl w:val="0"/>
      <w:adjustRightInd w:val="0"/>
      <w:outlineLvl w:val="0"/>
    </w:pPr>
    <w:rPr>
      <w:b/>
      <w:bCs/>
      <w:sz w:val="40"/>
      <w:szCs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35D2C-D1DD-41C5-8798-F8BB4442E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4165</Words>
  <Characters>23746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AK9 Functional Group Response Trailer</vt:lpstr>
    </vt:vector>
  </TitlesOfParts>
  <Company> </Company>
  <LinksUpToDate>false</LinksUpToDate>
  <CharactersWithSpaces>27856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AK9 Functional Group Response Trailer</dc:title>
  <dc:subject/>
  <dc:creator>mmalinak</dc:creator>
  <cp:keywords/>
  <dc:description/>
  <cp:lastModifiedBy>ERCOT</cp:lastModifiedBy>
  <cp:revision>2</cp:revision>
  <dcterms:created xsi:type="dcterms:W3CDTF">2023-02-02T20:03:00Z</dcterms:created>
  <dcterms:modified xsi:type="dcterms:W3CDTF">2023-02-02T20:03:00Z</dcterms:modified>
</cp:coreProperties>
</file>