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rsidRPr="00C31A8D"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Pr="00C31A8D" w:rsidRDefault="005B7DD5" w:rsidP="000A38C1">
            <w:pPr>
              <w:pStyle w:val="Header"/>
              <w:spacing w:before="120" w:after="120"/>
              <w:rPr>
                <w:rFonts w:cs="Arial"/>
              </w:rPr>
            </w:pPr>
            <w:r w:rsidRPr="00C31A8D">
              <w:rPr>
                <w:rFonts w:cs="Arial"/>
              </w:rP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302CC9C4" w:rsidR="005B7DD5" w:rsidRPr="00C31A8D" w:rsidRDefault="00800908" w:rsidP="000C0D46">
            <w:pPr>
              <w:pStyle w:val="Header"/>
              <w:jc w:val="center"/>
              <w:rPr>
                <w:rFonts w:cs="Arial"/>
              </w:rPr>
            </w:pPr>
            <w:hyperlink r:id="rId8" w:history="1">
              <w:r w:rsidR="00447E63" w:rsidRPr="00C31A8D">
                <w:rPr>
                  <w:rStyle w:val="Hyperlink"/>
                  <w:rFonts w:cs="Arial"/>
                </w:rPr>
                <w:t>1250</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Pr="00C31A8D" w:rsidRDefault="005B7DD5" w:rsidP="000C0D46">
            <w:pPr>
              <w:pStyle w:val="Header"/>
              <w:rPr>
                <w:rFonts w:cs="Arial"/>
              </w:rPr>
            </w:pPr>
            <w:r w:rsidRPr="00C31A8D">
              <w:rPr>
                <w:rFonts w:cs="Arial"/>
              </w:rP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36616484" w:rsidR="005B7DD5" w:rsidRPr="00C31A8D" w:rsidRDefault="00091CE3" w:rsidP="005B7DD5">
            <w:pPr>
              <w:pStyle w:val="Header"/>
              <w:spacing w:before="120" w:after="120"/>
              <w:rPr>
                <w:rFonts w:cs="Arial"/>
              </w:rPr>
            </w:pPr>
            <w:r w:rsidRPr="00C31A8D">
              <w:rPr>
                <w:rFonts w:cs="Arial"/>
              </w:rPr>
              <w:t xml:space="preserve">RPS </w:t>
            </w:r>
            <w:r w:rsidR="0030582E" w:rsidRPr="00C31A8D">
              <w:rPr>
                <w:rFonts w:cs="Arial"/>
              </w:rPr>
              <w:t xml:space="preserve">Mandatory </w:t>
            </w:r>
            <w:r w:rsidRPr="00C31A8D">
              <w:rPr>
                <w:rFonts w:cs="Arial"/>
              </w:rPr>
              <w:t>Program Termination</w:t>
            </w:r>
          </w:p>
        </w:tc>
      </w:tr>
      <w:tr w:rsidR="005B7DD5" w:rsidRPr="00C31A8D" w14:paraId="51EAEFF2" w14:textId="77777777" w:rsidTr="005B7DD5">
        <w:trPr>
          <w:trHeight w:val="539"/>
        </w:trPr>
        <w:tc>
          <w:tcPr>
            <w:tcW w:w="2880" w:type="dxa"/>
            <w:gridSpan w:val="2"/>
            <w:shd w:val="clear" w:color="auto" w:fill="FFFFFF"/>
            <w:vAlign w:val="center"/>
          </w:tcPr>
          <w:p w14:paraId="3BF54C8A" w14:textId="706277C0" w:rsidR="005B7DD5" w:rsidRPr="00C31A8D" w:rsidRDefault="005B7DD5" w:rsidP="000C0D46">
            <w:pPr>
              <w:pStyle w:val="Header"/>
              <w:rPr>
                <w:rFonts w:cs="Arial"/>
                <w:bCs w:val="0"/>
              </w:rPr>
            </w:pPr>
            <w:r w:rsidRPr="00C31A8D">
              <w:rPr>
                <w:rFonts w:cs="Arial"/>
                <w:bCs w:val="0"/>
              </w:rPr>
              <w:t xml:space="preserve">Date </w:t>
            </w:r>
            <w:r w:rsidR="008F7E80" w:rsidRPr="00C31A8D">
              <w:rPr>
                <w:rFonts w:cs="Arial"/>
                <w:bCs w:val="0"/>
              </w:rPr>
              <w:t>of Decision</w:t>
            </w:r>
          </w:p>
        </w:tc>
        <w:tc>
          <w:tcPr>
            <w:tcW w:w="7560" w:type="dxa"/>
            <w:gridSpan w:val="2"/>
            <w:shd w:val="clear" w:color="auto" w:fill="FFFFFF"/>
            <w:vAlign w:val="center"/>
          </w:tcPr>
          <w:p w14:paraId="4C86294B" w14:textId="4F669D1E" w:rsidR="005B7DD5" w:rsidRPr="00C31A8D" w:rsidRDefault="008F7E80" w:rsidP="000C0D46">
            <w:pPr>
              <w:pStyle w:val="NormalArial"/>
              <w:rPr>
                <w:rFonts w:cs="Arial"/>
              </w:rPr>
            </w:pPr>
            <w:r w:rsidRPr="00C31A8D">
              <w:rPr>
                <w:rFonts w:cs="Arial"/>
              </w:rPr>
              <w:t>September 12</w:t>
            </w:r>
            <w:r w:rsidR="00533918" w:rsidRPr="00C31A8D">
              <w:rPr>
                <w:rFonts w:cs="Arial"/>
              </w:rPr>
              <w:t>, 2024</w:t>
            </w:r>
          </w:p>
        </w:tc>
      </w:tr>
      <w:tr w:rsidR="008F7E80" w:rsidRPr="00C31A8D" w14:paraId="2D544480" w14:textId="77777777" w:rsidTr="005B7DD5">
        <w:trPr>
          <w:trHeight w:val="539"/>
        </w:trPr>
        <w:tc>
          <w:tcPr>
            <w:tcW w:w="2880" w:type="dxa"/>
            <w:gridSpan w:val="2"/>
            <w:shd w:val="clear" w:color="auto" w:fill="FFFFFF"/>
            <w:vAlign w:val="center"/>
          </w:tcPr>
          <w:p w14:paraId="53BB61D9" w14:textId="18467261" w:rsidR="008F7E80" w:rsidRPr="00C31A8D" w:rsidRDefault="008F7E80" w:rsidP="000C0D46">
            <w:pPr>
              <w:pStyle w:val="Header"/>
              <w:rPr>
                <w:rFonts w:cs="Arial"/>
                <w:bCs w:val="0"/>
              </w:rPr>
            </w:pPr>
            <w:r w:rsidRPr="00C31A8D">
              <w:rPr>
                <w:rFonts w:cs="Arial"/>
                <w:bCs w:val="0"/>
              </w:rPr>
              <w:t>Action</w:t>
            </w:r>
          </w:p>
        </w:tc>
        <w:tc>
          <w:tcPr>
            <w:tcW w:w="7560" w:type="dxa"/>
            <w:gridSpan w:val="2"/>
            <w:shd w:val="clear" w:color="auto" w:fill="FFFFFF"/>
            <w:vAlign w:val="center"/>
          </w:tcPr>
          <w:p w14:paraId="56A5AFC0" w14:textId="117E4F11" w:rsidR="008F7E80" w:rsidRPr="00C31A8D" w:rsidRDefault="00304D17" w:rsidP="000C0D46">
            <w:pPr>
              <w:pStyle w:val="NormalArial"/>
              <w:rPr>
                <w:rFonts w:cs="Arial"/>
              </w:rPr>
            </w:pPr>
            <w:r>
              <w:rPr>
                <w:rFonts w:cs="Arial"/>
              </w:rPr>
              <w:t>Tabled</w:t>
            </w:r>
          </w:p>
        </w:tc>
      </w:tr>
      <w:tr w:rsidR="008F7E80" w:rsidRPr="00C31A8D" w14:paraId="4325FAF6" w14:textId="77777777" w:rsidTr="00D30659">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98C27D" w14:textId="0E0515E8" w:rsidR="008F7E80" w:rsidRPr="00C31A8D" w:rsidRDefault="008F7E80" w:rsidP="008F7E80">
            <w:pPr>
              <w:pStyle w:val="Header"/>
              <w:rPr>
                <w:rFonts w:cs="Arial"/>
                <w:bCs w:val="0"/>
              </w:rPr>
            </w:pPr>
            <w:r w:rsidRPr="00C31A8D">
              <w:rPr>
                <w:rFonts w:cs="Arial"/>
              </w:rPr>
              <w:t xml:space="preserve">Timeline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69FD43" w14:textId="58C15C82" w:rsidR="008F7E80" w:rsidRPr="00C31A8D" w:rsidRDefault="008F7E80" w:rsidP="008F7E80">
            <w:pPr>
              <w:pStyle w:val="NormalArial"/>
              <w:rPr>
                <w:rFonts w:cs="Arial"/>
              </w:rPr>
            </w:pPr>
            <w:r w:rsidRPr="00C31A8D">
              <w:rPr>
                <w:rFonts w:cs="Arial"/>
              </w:rPr>
              <w:t xml:space="preserve">Normal </w:t>
            </w:r>
          </w:p>
        </w:tc>
      </w:tr>
      <w:tr w:rsidR="008F7E80" w:rsidRPr="00C31A8D" w14:paraId="7AA2B1C1" w14:textId="77777777" w:rsidTr="005B7DD5">
        <w:trPr>
          <w:trHeight w:val="539"/>
        </w:trPr>
        <w:tc>
          <w:tcPr>
            <w:tcW w:w="2880" w:type="dxa"/>
            <w:gridSpan w:val="2"/>
            <w:shd w:val="clear" w:color="auto" w:fill="FFFFFF"/>
            <w:vAlign w:val="center"/>
          </w:tcPr>
          <w:p w14:paraId="7C7F9BF6" w14:textId="17DD6048" w:rsidR="008F7E80" w:rsidRPr="00C31A8D" w:rsidRDefault="008F7E80" w:rsidP="00DE31FB">
            <w:pPr>
              <w:pStyle w:val="Header"/>
              <w:spacing w:before="120" w:after="120"/>
              <w:rPr>
                <w:rFonts w:cs="Arial"/>
                <w:bCs w:val="0"/>
              </w:rPr>
            </w:pPr>
            <w:r w:rsidRPr="00C31A8D">
              <w:rPr>
                <w:rFonts w:cs="Arial"/>
                <w:bCs w:val="0"/>
              </w:rPr>
              <w:t>Proposed Effective Date</w:t>
            </w:r>
          </w:p>
        </w:tc>
        <w:tc>
          <w:tcPr>
            <w:tcW w:w="7560" w:type="dxa"/>
            <w:gridSpan w:val="2"/>
            <w:shd w:val="clear" w:color="auto" w:fill="FFFFFF"/>
            <w:vAlign w:val="center"/>
          </w:tcPr>
          <w:p w14:paraId="468F1844" w14:textId="2A1F811B" w:rsidR="008F7E80" w:rsidRPr="00C31A8D" w:rsidRDefault="008F7E80" w:rsidP="000C0D46">
            <w:pPr>
              <w:pStyle w:val="NormalArial"/>
              <w:rPr>
                <w:rFonts w:cs="Arial"/>
              </w:rPr>
            </w:pPr>
            <w:r w:rsidRPr="00C31A8D">
              <w:rPr>
                <w:rFonts w:cs="Arial"/>
              </w:rPr>
              <w:t>To be determined</w:t>
            </w:r>
          </w:p>
        </w:tc>
      </w:tr>
      <w:tr w:rsidR="008F7E80" w:rsidRPr="00C31A8D" w14:paraId="13320590" w14:textId="77777777" w:rsidTr="005B7DD5">
        <w:trPr>
          <w:trHeight w:val="539"/>
        </w:trPr>
        <w:tc>
          <w:tcPr>
            <w:tcW w:w="2880" w:type="dxa"/>
            <w:gridSpan w:val="2"/>
            <w:shd w:val="clear" w:color="auto" w:fill="FFFFFF"/>
            <w:vAlign w:val="center"/>
          </w:tcPr>
          <w:p w14:paraId="778A941C" w14:textId="5EAA2E3B" w:rsidR="008F7E80" w:rsidRPr="00C31A8D" w:rsidRDefault="008F7E80" w:rsidP="00DE31FB">
            <w:pPr>
              <w:pStyle w:val="Header"/>
              <w:spacing w:before="120" w:after="120"/>
              <w:rPr>
                <w:rFonts w:cs="Arial"/>
                <w:bCs w:val="0"/>
              </w:rPr>
            </w:pPr>
            <w:r w:rsidRPr="00C31A8D">
              <w:rPr>
                <w:rFonts w:cs="Arial"/>
                <w:bCs w:val="0"/>
              </w:rPr>
              <w:t>Priority and Rank Assigned</w:t>
            </w:r>
          </w:p>
        </w:tc>
        <w:tc>
          <w:tcPr>
            <w:tcW w:w="7560" w:type="dxa"/>
            <w:gridSpan w:val="2"/>
            <w:shd w:val="clear" w:color="auto" w:fill="FFFFFF"/>
            <w:vAlign w:val="center"/>
          </w:tcPr>
          <w:p w14:paraId="1A60EB5D" w14:textId="7E3484F9" w:rsidR="008F7E80" w:rsidRPr="00C31A8D" w:rsidRDefault="008F7E80" w:rsidP="000C0D46">
            <w:pPr>
              <w:pStyle w:val="NormalArial"/>
              <w:rPr>
                <w:rFonts w:cs="Arial"/>
              </w:rPr>
            </w:pPr>
            <w:r w:rsidRPr="00C31A8D">
              <w:rPr>
                <w:rFonts w:cs="Arial"/>
              </w:rPr>
              <w:t>To be determined</w:t>
            </w:r>
          </w:p>
        </w:tc>
      </w:tr>
      <w:tr w:rsidR="008F7E80" w:rsidRPr="00C31A8D" w14:paraId="5DC800E9"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5733B" w14:textId="142AB5BE" w:rsidR="008F7E80" w:rsidRPr="00C31A8D" w:rsidRDefault="008F7E80" w:rsidP="008F7E80">
            <w:pPr>
              <w:pStyle w:val="Header"/>
              <w:rPr>
                <w:rFonts w:cs="Arial"/>
                <w:bCs w:val="0"/>
              </w:rPr>
            </w:pPr>
            <w:r w:rsidRPr="00C31A8D">
              <w:rPr>
                <w:rFonts w:cs="Arial"/>
              </w:rPr>
              <w:t xml:space="preserve">Nodal Protocol Sections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8B0028" w14:textId="77777777" w:rsidR="008F7E80" w:rsidRPr="00C31A8D" w:rsidRDefault="008F7E80" w:rsidP="008F7E80">
            <w:pPr>
              <w:spacing w:before="120"/>
              <w:rPr>
                <w:rFonts w:ascii="Arial" w:hAnsi="Arial" w:cs="Arial"/>
                <w:bCs/>
              </w:rPr>
            </w:pPr>
            <w:r w:rsidRPr="00C31A8D">
              <w:rPr>
                <w:rFonts w:ascii="Arial" w:hAnsi="Arial" w:cs="Arial"/>
                <w:bCs/>
              </w:rPr>
              <w:t>1.3.1.1, Items Considered Protected Information</w:t>
            </w:r>
          </w:p>
          <w:p w14:paraId="0091D8F9" w14:textId="77777777" w:rsidR="008F7E80" w:rsidRPr="00C31A8D" w:rsidRDefault="008F7E80" w:rsidP="008F7E80">
            <w:pPr>
              <w:rPr>
                <w:rFonts w:ascii="Arial" w:hAnsi="Arial" w:cs="Arial"/>
                <w:bCs/>
              </w:rPr>
            </w:pPr>
            <w:r w:rsidRPr="00C31A8D">
              <w:rPr>
                <w:rFonts w:ascii="Arial" w:hAnsi="Arial" w:cs="Arial"/>
                <w:bCs/>
              </w:rPr>
              <w:t>2.1, Definitions</w:t>
            </w:r>
          </w:p>
          <w:p w14:paraId="763D8525" w14:textId="77777777" w:rsidR="008F7E80" w:rsidRPr="00C31A8D" w:rsidRDefault="008F7E80" w:rsidP="008F7E80">
            <w:pPr>
              <w:rPr>
                <w:rFonts w:ascii="Arial" w:hAnsi="Arial" w:cs="Arial"/>
                <w:bCs/>
              </w:rPr>
            </w:pPr>
            <w:r w:rsidRPr="00C31A8D">
              <w:rPr>
                <w:rFonts w:ascii="Arial" w:hAnsi="Arial" w:cs="Arial"/>
                <w:bCs/>
              </w:rPr>
              <w:t xml:space="preserve">2.2, </w:t>
            </w:r>
            <w:r w:rsidRPr="00C31A8D">
              <w:rPr>
                <w:rFonts w:ascii="Arial" w:hAnsi="Arial" w:cs="Arial"/>
              </w:rPr>
              <w:t>Acronyms and Abbreviations</w:t>
            </w:r>
          </w:p>
          <w:p w14:paraId="3129E197" w14:textId="77777777" w:rsidR="008F7E80" w:rsidRPr="00C31A8D" w:rsidRDefault="008F7E80" w:rsidP="008F7E80">
            <w:pPr>
              <w:rPr>
                <w:rFonts w:ascii="Arial" w:hAnsi="Arial" w:cs="Arial"/>
                <w:bCs/>
              </w:rPr>
            </w:pPr>
            <w:r w:rsidRPr="00C31A8D">
              <w:rPr>
                <w:rFonts w:ascii="Arial" w:hAnsi="Arial" w:cs="Arial"/>
                <w:bCs/>
              </w:rPr>
              <w:t>14.1, Overview</w:t>
            </w:r>
          </w:p>
          <w:p w14:paraId="2EC03AB1" w14:textId="77777777" w:rsidR="008F7E80" w:rsidRPr="00C31A8D" w:rsidRDefault="008F7E80" w:rsidP="008F7E80">
            <w:pPr>
              <w:rPr>
                <w:rFonts w:ascii="Arial" w:hAnsi="Arial" w:cs="Arial"/>
                <w:bCs/>
              </w:rPr>
            </w:pPr>
            <w:r w:rsidRPr="00C31A8D">
              <w:rPr>
                <w:rFonts w:ascii="Arial" w:hAnsi="Arial" w:cs="Arial"/>
                <w:bCs/>
              </w:rPr>
              <w:t>14.2, Duties of ERCOT</w:t>
            </w:r>
          </w:p>
          <w:p w14:paraId="1F98742A" w14:textId="77777777" w:rsidR="008F7E80" w:rsidRPr="00C31A8D" w:rsidRDefault="008F7E80" w:rsidP="008F7E80">
            <w:pPr>
              <w:rPr>
                <w:rFonts w:ascii="Arial" w:hAnsi="Arial" w:cs="Arial"/>
                <w:bCs/>
              </w:rPr>
            </w:pPr>
            <w:r w:rsidRPr="00C31A8D">
              <w:rPr>
                <w:rFonts w:ascii="Arial" w:hAnsi="Arial" w:cs="Arial"/>
                <w:bCs/>
              </w:rPr>
              <w:t>14.3.2, Attributes of Renewable Energy Credits and Compliance Premiums</w:t>
            </w:r>
          </w:p>
          <w:p w14:paraId="36AD3D42" w14:textId="77777777" w:rsidR="008F7E80" w:rsidRPr="00C31A8D" w:rsidRDefault="008F7E80" w:rsidP="008F7E80">
            <w:pPr>
              <w:rPr>
                <w:rFonts w:ascii="Arial" w:hAnsi="Arial" w:cs="Arial"/>
                <w:bCs/>
              </w:rPr>
            </w:pPr>
            <w:r w:rsidRPr="00C31A8D">
              <w:rPr>
                <w:rFonts w:ascii="Arial" w:hAnsi="Arial" w:cs="Arial"/>
                <w:bCs/>
              </w:rPr>
              <w:t>14.5.2, Retail Entities (delete)</w:t>
            </w:r>
          </w:p>
          <w:p w14:paraId="2F13EA30" w14:textId="77777777" w:rsidR="008F7E80" w:rsidRPr="00C31A8D" w:rsidRDefault="008F7E80" w:rsidP="008F7E80">
            <w:pPr>
              <w:rPr>
                <w:rFonts w:ascii="Arial" w:hAnsi="Arial" w:cs="Arial"/>
                <w:bCs/>
              </w:rPr>
            </w:pPr>
            <w:r w:rsidRPr="00C31A8D">
              <w:rPr>
                <w:rFonts w:ascii="Arial" w:hAnsi="Arial" w:cs="Arial"/>
                <w:bCs/>
              </w:rPr>
              <w:t>14.5.3, End-Use Customers (delete)</w:t>
            </w:r>
          </w:p>
          <w:p w14:paraId="2A0C0BC8" w14:textId="77777777" w:rsidR="008F7E80" w:rsidRPr="00C31A8D" w:rsidRDefault="008F7E80" w:rsidP="008F7E80">
            <w:pPr>
              <w:rPr>
                <w:rFonts w:ascii="Arial" w:hAnsi="Arial" w:cs="Arial"/>
                <w:bCs/>
              </w:rPr>
            </w:pPr>
            <w:r w:rsidRPr="00C31A8D">
              <w:rPr>
                <w:rFonts w:ascii="Arial" w:hAnsi="Arial" w:cs="Arial"/>
                <w:bCs/>
              </w:rPr>
              <w:t>14.6.2, Awarding of Compliance Premiums (delete)</w:t>
            </w:r>
          </w:p>
          <w:p w14:paraId="2B2CB10E" w14:textId="77777777" w:rsidR="008F7E80" w:rsidRPr="00C31A8D" w:rsidRDefault="008F7E80" w:rsidP="008F7E80">
            <w:pPr>
              <w:rPr>
                <w:rFonts w:ascii="Arial" w:hAnsi="Arial" w:cs="Arial"/>
                <w:bCs/>
              </w:rPr>
            </w:pPr>
            <w:r w:rsidRPr="00C31A8D">
              <w:rPr>
                <w:rFonts w:ascii="Arial" w:hAnsi="Arial" w:cs="Arial"/>
                <w:bCs/>
              </w:rPr>
              <w:t>14.8, Renewable Energy Credit Offsets (delete)</w:t>
            </w:r>
          </w:p>
          <w:p w14:paraId="6C911ECE" w14:textId="77777777" w:rsidR="008F7E80" w:rsidRPr="00C31A8D" w:rsidRDefault="008F7E80" w:rsidP="008F7E80">
            <w:pPr>
              <w:rPr>
                <w:rFonts w:ascii="Arial" w:hAnsi="Arial" w:cs="Arial"/>
                <w:bCs/>
              </w:rPr>
            </w:pPr>
            <w:r w:rsidRPr="00C31A8D">
              <w:rPr>
                <w:rFonts w:ascii="Arial" w:hAnsi="Arial" w:cs="Arial"/>
                <w:bCs/>
              </w:rPr>
              <w:t>14.9, Allocation of Statewide Renewable Portfolio Standard Requirement Among Retail Entities (delete)</w:t>
            </w:r>
          </w:p>
          <w:p w14:paraId="1657B1EF" w14:textId="77777777" w:rsidR="008F7E80" w:rsidRPr="00C31A8D" w:rsidRDefault="008F7E80" w:rsidP="008F7E80">
            <w:pPr>
              <w:rPr>
                <w:rFonts w:ascii="Arial" w:hAnsi="Arial" w:cs="Arial"/>
                <w:bCs/>
              </w:rPr>
            </w:pPr>
            <w:r w:rsidRPr="00C31A8D">
              <w:rPr>
                <w:rFonts w:ascii="Arial" w:hAnsi="Arial" w:cs="Arial"/>
                <w:bCs/>
              </w:rPr>
              <w:t>14.9.1, Annual Capacity Targets (delete)</w:t>
            </w:r>
          </w:p>
          <w:p w14:paraId="3D51E349" w14:textId="77777777" w:rsidR="008F7E80" w:rsidRPr="00C31A8D" w:rsidRDefault="008F7E80" w:rsidP="008F7E80">
            <w:pPr>
              <w:rPr>
                <w:rFonts w:ascii="Arial" w:hAnsi="Arial" w:cs="Arial"/>
                <w:bCs/>
              </w:rPr>
            </w:pPr>
            <w:r w:rsidRPr="00C31A8D">
              <w:rPr>
                <w:rFonts w:ascii="Arial" w:hAnsi="Arial" w:cs="Arial"/>
                <w:bCs/>
              </w:rPr>
              <w:t>14.9.2, Capacity Conversion Factor (delete)</w:t>
            </w:r>
          </w:p>
          <w:p w14:paraId="0989299C" w14:textId="77777777" w:rsidR="008F7E80" w:rsidRPr="00C31A8D" w:rsidRDefault="008F7E80" w:rsidP="008F7E80">
            <w:pPr>
              <w:rPr>
                <w:rFonts w:ascii="Arial" w:hAnsi="Arial" w:cs="Arial"/>
                <w:bCs/>
              </w:rPr>
            </w:pPr>
            <w:r w:rsidRPr="00C31A8D">
              <w:rPr>
                <w:rFonts w:ascii="Arial" w:hAnsi="Arial" w:cs="Arial"/>
                <w:bCs/>
              </w:rPr>
              <w:t>14.9.3, Statewide Renewable Portfolio Standard Requirement (delete)</w:t>
            </w:r>
          </w:p>
          <w:p w14:paraId="6E0E0116" w14:textId="77777777" w:rsidR="008F7E80" w:rsidRPr="00C31A8D" w:rsidRDefault="008F7E80" w:rsidP="008F7E80">
            <w:pPr>
              <w:rPr>
                <w:rFonts w:ascii="Arial" w:hAnsi="Arial" w:cs="Arial"/>
                <w:bCs/>
              </w:rPr>
            </w:pPr>
            <w:r w:rsidRPr="00C31A8D">
              <w:rPr>
                <w:rFonts w:ascii="Arial" w:hAnsi="Arial" w:cs="Arial"/>
                <w:bCs/>
              </w:rPr>
              <w:t>14.9.3.1, Preliminary Renewable Portfolio Standard Requirement for Retail Entities (delete)</w:t>
            </w:r>
          </w:p>
          <w:p w14:paraId="2A4CAAC5" w14:textId="77777777" w:rsidR="008F7E80" w:rsidRPr="00C31A8D" w:rsidRDefault="008F7E80" w:rsidP="008F7E80">
            <w:pPr>
              <w:rPr>
                <w:rFonts w:ascii="Arial" w:hAnsi="Arial" w:cs="Arial"/>
                <w:bCs/>
              </w:rPr>
            </w:pPr>
            <w:r w:rsidRPr="00C31A8D">
              <w:rPr>
                <w:rFonts w:ascii="Arial" w:hAnsi="Arial" w:cs="Arial"/>
                <w:bCs/>
              </w:rPr>
              <w:t>14.9.4, Application of Offsets - Adjusted Renewable Portfolio Standard Requirement (delete)</w:t>
            </w:r>
          </w:p>
          <w:p w14:paraId="5A40121E" w14:textId="77777777" w:rsidR="008F7E80" w:rsidRPr="00C31A8D" w:rsidRDefault="008F7E80" w:rsidP="008F7E80">
            <w:pPr>
              <w:rPr>
                <w:rFonts w:ascii="Arial" w:hAnsi="Arial" w:cs="Arial"/>
                <w:bCs/>
              </w:rPr>
            </w:pPr>
            <w:r w:rsidRPr="00C31A8D">
              <w:rPr>
                <w:rFonts w:ascii="Arial" w:hAnsi="Arial" w:cs="Arial"/>
                <w:bCs/>
              </w:rPr>
              <w:t>14.9.5, Final Renewable Portfolio Standard Requirement (delete)</w:t>
            </w:r>
          </w:p>
          <w:p w14:paraId="6703FED5" w14:textId="77777777" w:rsidR="008F7E80" w:rsidRPr="00C31A8D" w:rsidRDefault="008F7E80" w:rsidP="008F7E80">
            <w:pPr>
              <w:rPr>
                <w:rFonts w:ascii="Arial" w:hAnsi="Arial" w:cs="Arial"/>
                <w:bCs/>
              </w:rPr>
            </w:pPr>
            <w:r w:rsidRPr="00C31A8D">
              <w:rPr>
                <w:rFonts w:ascii="Arial" w:hAnsi="Arial" w:cs="Arial"/>
                <w:bCs/>
              </w:rPr>
              <w:t>14.10.1, Mandatory Retirement (delete)</w:t>
            </w:r>
          </w:p>
          <w:p w14:paraId="1F542DD6" w14:textId="77777777" w:rsidR="008F7E80" w:rsidRPr="00C31A8D" w:rsidRDefault="008F7E80" w:rsidP="008F7E80">
            <w:pPr>
              <w:rPr>
                <w:rFonts w:ascii="Arial" w:hAnsi="Arial" w:cs="Arial"/>
                <w:bCs/>
              </w:rPr>
            </w:pPr>
            <w:r w:rsidRPr="00C31A8D">
              <w:rPr>
                <w:rFonts w:ascii="Arial" w:hAnsi="Arial" w:cs="Arial"/>
                <w:bCs/>
              </w:rPr>
              <w:t>14.10.2, Voluntary Retirement</w:t>
            </w:r>
          </w:p>
          <w:p w14:paraId="7D0256C7" w14:textId="7B6F3944" w:rsidR="008F7E80" w:rsidRPr="00C31A8D" w:rsidRDefault="008F7E80" w:rsidP="00DE31FB">
            <w:pPr>
              <w:pStyle w:val="NormalArial"/>
              <w:spacing w:after="120"/>
              <w:rPr>
                <w:rFonts w:cs="Arial"/>
              </w:rPr>
            </w:pPr>
            <w:r w:rsidRPr="00C31A8D">
              <w:rPr>
                <w:rFonts w:cs="Arial"/>
                <w:bCs/>
              </w:rPr>
              <w:t>14.13, Submit Annual Report to Public Utility Commission of Texas</w:t>
            </w:r>
          </w:p>
        </w:tc>
      </w:tr>
      <w:tr w:rsidR="008F7E80" w:rsidRPr="00C31A8D" w14:paraId="0946020B"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C8BD7" w14:textId="3012BC82" w:rsidR="008F7E80" w:rsidRPr="00C31A8D" w:rsidRDefault="008F7E80" w:rsidP="00DE31FB">
            <w:pPr>
              <w:pStyle w:val="Header"/>
              <w:spacing w:before="120" w:after="120"/>
              <w:rPr>
                <w:rFonts w:cs="Arial"/>
              </w:rPr>
            </w:pPr>
            <w:r w:rsidRPr="00C31A8D">
              <w:rPr>
                <w:rFonts w:cs="Arial"/>
              </w:rPr>
              <w:t xml:space="preserve">Related Documents Requiring </w:t>
            </w:r>
            <w:r w:rsidRPr="00C31A8D">
              <w:rPr>
                <w:rFonts w:cs="Arial"/>
              </w:rPr>
              <w:lastRenderedPageBreak/>
              <w:t>Revision/Related Revision Requests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4D8077" w14:textId="59D6A017" w:rsidR="008F7E80" w:rsidRPr="00C31A8D" w:rsidRDefault="008F7E80" w:rsidP="008F7E80">
            <w:pPr>
              <w:spacing w:before="120"/>
              <w:rPr>
                <w:rFonts w:ascii="Arial" w:hAnsi="Arial" w:cs="Arial"/>
                <w:bCs/>
              </w:rPr>
            </w:pPr>
            <w:r w:rsidRPr="00C31A8D">
              <w:rPr>
                <w:rFonts w:ascii="Arial" w:hAnsi="Arial" w:cs="Arial"/>
              </w:rPr>
              <w:lastRenderedPageBreak/>
              <w:t>None</w:t>
            </w:r>
          </w:p>
        </w:tc>
      </w:tr>
      <w:tr w:rsidR="008F7E80" w:rsidRPr="00C31A8D" w14:paraId="160FADE7"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FFED17" w14:textId="1D45600D" w:rsidR="008F7E80" w:rsidRPr="00C31A8D" w:rsidRDefault="008F7E80" w:rsidP="008F7E80">
            <w:pPr>
              <w:pStyle w:val="Header"/>
              <w:rPr>
                <w:rFonts w:cs="Arial"/>
              </w:rPr>
            </w:pPr>
            <w:r w:rsidRPr="00C31A8D">
              <w:rPr>
                <w:rFonts w:cs="Arial"/>
              </w:rP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375DA0" w14:textId="098284B4" w:rsidR="008F7E80" w:rsidRPr="00C31A8D" w:rsidRDefault="008F7E80" w:rsidP="00DE31FB">
            <w:pPr>
              <w:spacing w:before="120" w:after="120"/>
              <w:rPr>
                <w:rFonts w:ascii="Arial" w:hAnsi="Arial" w:cs="Arial"/>
                <w:bCs/>
              </w:rPr>
            </w:pPr>
            <w:r w:rsidRPr="00C31A8D">
              <w:rPr>
                <w:rFonts w:ascii="Arial" w:hAnsi="Arial" w:cs="Arial"/>
              </w:rPr>
              <w:t xml:space="preserve">This Nodal Protocol Revision Request (NPRR) </w:t>
            </w:r>
            <w:r w:rsidRPr="00C31A8D">
              <w:rPr>
                <w:rFonts w:ascii="Arial" w:hAnsi="Arial" w:cs="Arial"/>
                <w:iCs/>
                <w:kern w:val="24"/>
              </w:rPr>
              <w:t xml:space="preserve">updates the Protocols to comply with House Bill 1500 </w:t>
            </w:r>
            <w:bookmarkStart w:id="0" w:name="_Hlk170463242"/>
            <w:r w:rsidRPr="00C31A8D">
              <w:rPr>
                <w:rFonts w:ascii="Arial" w:hAnsi="Arial" w:cs="Arial"/>
                <w:iCs/>
                <w:kern w:val="24"/>
              </w:rPr>
              <w:t xml:space="preserve">in the retiring of the </w:t>
            </w:r>
            <w:r w:rsidRPr="00C31A8D">
              <w:rPr>
                <w:rFonts w:ascii="Arial" w:hAnsi="Arial" w:cs="Arial"/>
              </w:rPr>
              <w:t xml:space="preserve">Renewable Portfolio Standard (RPS) </w:t>
            </w:r>
            <w:r w:rsidRPr="00C31A8D">
              <w:rPr>
                <w:rFonts w:ascii="Arial" w:hAnsi="Arial" w:cs="Arial"/>
                <w:iCs/>
                <w:kern w:val="24"/>
              </w:rPr>
              <w:t>program</w:t>
            </w:r>
            <w:bookmarkEnd w:id="0"/>
            <w:r w:rsidRPr="00C31A8D">
              <w:rPr>
                <w:rFonts w:ascii="Arial" w:hAnsi="Arial" w:cs="Arial"/>
                <w:iCs/>
                <w:kern w:val="24"/>
              </w:rPr>
              <w:t xml:space="preserve">.  ERCOT will continue to administer a </w:t>
            </w:r>
            <w:r w:rsidRPr="00C31A8D">
              <w:rPr>
                <w:rFonts w:ascii="Arial" w:hAnsi="Arial" w:cs="Arial"/>
              </w:rPr>
              <w:t xml:space="preserve">Renewable Energy Credit (REC) Trading Program that is voluntary. </w:t>
            </w:r>
          </w:p>
        </w:tc>
      </w:tr>
      <w:tr w:rsidR="008F7E80" w:rsidRPr="00C31A8D" w14:paraId="18E271C5"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567C24" w14:textId="629ACD9F" w:rsidR="008F7E80" w:rsidRPr="00C31A8D" w:rsidRDefault="008F7E80" w:rsidP="008F7E80">
            <w:pPr>
              <w:pStyle w:val="Header"/>
              <w:rPr>
                <w:rFonts w:cs="Arial"/>
              </w:rPr>
            </w:pPr>
            <w:r w:rsidRPr="00C31A8D">
              <w:rPr>
                <w:rFonts w:cs="Arial"/>
              </w:rPr>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5EBE8F" w14:textId="0BD3E85D"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67CF3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6pt;height:15pt" o:ole="">
                  <v:imagedata r:id="rId9" o:title=""/>
                </v:shape>
                <w:control r:id="rId10" w:name="TextBox112" w:shapeid="_x0000_i1045"/>
              </w:object>
            </w:r>
            <w:r w:rsidRPr="00C31A8D">
              <w:rPr>
                <w:rFonts w:cs="Arial"/>
              </w:rPr>
              <w:t xml:space="preserve">  </w:t>
            </w:r>
            <w:hyperlink r:id="rId11" w:history="1">
              <w:r w:rsidRPr="00C31A8D">
                <w:rPr>
                  <w:rStyle w:val="Hyperlink"/>
                  <w:rFonts w:cs="Arial"/>
                </w:rPr>
                <w:t>Strategic Plan</w:t>
              </w:r>
            </w:hyperlink>
            <w:r w:rsidRPr="00C31A8D">
              <w:rPr>
                <w:rFonts w:cs="Arial"/>
                <w:color w:val="000000"/>
              </w:rPr>
              <w:t xml:space="preserve"> Objective 1 – Be an industry leader for grid reliability and resilience</w:t>
            </w:r>
          </w:p>
          <w:p w14:paraId="09C16DA3" w14:textId="70CDC6A3"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13E5B2A4">
                <v:shape id="_x0000_i1047" type="#_x0000_t75" style="width:15.6pt;height:15pt" o:ole="">
                  <v:imagedata r:id="rId9" o:title=""/>
                </v:shape>
                <w:control r:id="rId12" w:name="TextBox17" w:shapeid="_x0000_i1047"/>
              </w:object>
            </w:r>
            <w:r w:rsidRPr="00C31A8D">
              <w:rPr>
                <w:rFonts w:cs="Arial"/>
              </w:rPr>
              <w:t xml:space="preserve">  </w:t>
            </w:r>
            <w:hyperlink r:id="rId13" w:history="1">
              <w:r w:rsidRPr="00C31A8D">
                <w:rPr>
                  <w:rStyle w:val="Hyperlink"/>
                  <w:rFonts w:cs="Arial"/>
                </w:rPr>
                <w:t>Strategic Plan</w:t>
              </w:r>
            </w:hyperlink>
            <w:r w:rsidRPr="00C31A8D">
              <w:rPr>
                <w:rFonts w:cs="Arial"/>
                <w:color w:val="000000"/>
              </w:rPr>
              <w:t xml:space="preserve"> Objective 2 - Enhance the ERCOT region’s economic competitiveness with respect to trends in wholesale power rates and retail electricity prices to consumers</w:t>
            </w:r>
          </w:p>
          <w:p w14:paraId="5C97B917" w14:textId="0E518F12" w:rsidR="008F7E80" w:rsidRPr="00C31A8D" w:rsidRDefault="008F7E80" w:rsidP="008F7E80">
            <w:pPr>
              <w:pStyle w:val="NormalArial"/>
              <w:spacing w:before="120"/>
              <w:ind w:left="432" w:hanging="432"/>
              <w:rPr>
                <w:rFonts w:cs="Arial"/>
                <w:color w:val="000000"/>
              </w:rPr>
            </w:pPr>
            <w:r w:rsidRPr="00C31A8D">
              <w:rPr>
                <w:rFonts w:cs="Arial"/>
              </w:rPr>
              <w:object w:dxaOrig="225" w:dyaOrig="225" w14:anchorId="6E0307E8">
                <v:shape id="_x0000_i1049" type="#_x0000_t75" style="width:15.6pt;height:15pt" o:ole="">
                  <v:imagedata r:id="rId9" o:title=""/>
                </v:shape>
                <w:control r:id="rId14" w:name="TextBox122" w:shapeid="_x0000_i1049"/>
              </w:object>
            </w:r>
            <w:r w:rsidRPr="00C31A8D">
              <w:rPr>
                <w:rFonts w:cs="Arial"/>
              </w:rPr>
              <w:t xml:space="preserve">  </w:t>
            </w:r>
            <w:hyperlink r:id="rId15" w:history="1">
              <w:r w:rsidRPr="00C31A8D">
                <w:rPr>
                  <w:rStyle w:val="Hyperlink"/>
                  <w:rFonts w:cs="Arial"/>
                </w:rPr>
                <w:t>Strategic Plan</w:t>
              </w:r>
            </w:hyperlink>
            <w:r w:rsidRPr="00C31A8D">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3A48E02" w14:textId="3644DD00" w:rsidR="008F7E80" w:rsidRPr="00C31A8D" w:rsidRDefault="008F7E80" w:rsidP="008F7E80">
            <w:pPr>
              <w:pStyle w:val="NormalArial"/>
              <w:spacing w:before="120"/>
              <w:rPr>
                <w:rFonts w:cs="Arial"/>
                <w:iCs/>
                <w:kern w:val="24"/>
              </w:rPr>
            </w:pPr>
            <w:r w:rsidRPr="00C31A8D">
              <w:rPr>
                <w:rFonts w:cs="Arial"/>
              </w:rPr>
              <w:object w:dxaOrig="225" w:dyaOrig="225" w14:anchorId="05533051">
                <v:shape id="_x0000_i1051" type="#_x0000_t75" style="width:15.6pt;height:15pt" o:ole="">
                  <v:imagedata r:id="rId9" o:title=""/>
                </v:shape>
                <w:control r:id="rId16" w:name="TextBox13" w:shapeid="_x0000_i1051"/>
              </w:object>
            </w:r>
            <w:r w:rsidRPr="00C31A8D">
              <w:rPr>
                <w:rFonts w:cs="Arial"/>
              </w:rPr>
              <w:t xml:space="preserve">  </w:t>
            </w:r>
            <w:r w:rsidRPr="00C31A8D">
              <w:rPr>
                <w:rFonts w:cs="Arial"/>
                <w:iCs/>
                <w:kern w:val="24"/>
              </w:rPr>
              <w:t>General system and/or process improvements</w:t>
            </w:r>
          </w:p>
          <w:p w14:paraId="1AE8B6B9" w14:textId="32110FA1" w:rsidR="008F7E80" w:rsidRPr="00C31A8D" w:rsidRDefault="008F7E80" w:rsidP="008F7E80">
            <w:pPr>
              <w:pStyle w:val="NormalArial"/>
              <w:spacing w:before="120"/>
              <w:rPr>
                <w:rFonts w:cs="Arial"/>
                <w:iCs/>
                <w:kern w:val="24"/>
              </w:rPr>
            </w:pPr>
            <w:r w:rsidRPr="00C31A8D">
              <w:rPr>
                <w:rFonts w:cs="Arial"/>
              </w:rPr>
              <w:object w:dxaOrig="225" w:dyaOrig="225" w14:anchorId="63714F97">
                <v:shape id="_x0000_i1053" type="#_x0000_t75" style="width:15.6pt;height:15pt" o:ole="">
                  <v:imagedata r:id="rId9" o:title=""/>
                </v:shape>
                <w:control r:id="rId17" w:name="TextBox14" w:shapeid="_x0000_i1053"/>
              </w:object>
            </w:r>
            <w:r w:rsidRPr="00C31A8D">
              <w:rPr>
                <w:rFonts w:cs="Arial"/>
              </w:rPr>
              <w:t xml:space="preserve">  </w:t>
            </w:r>
            <w:r w:rsidRPr="00C31A8D">
              <w:rPr>
                <w:rFonts w:cs="Arial"/>
                <w:iCs/>
                <w:kern w:val="24"/>
              </w:rPr>
              <w:t>Regulatory requirements</w:t>
            </w:r>
          </w:p>
          <w:p w14:paraId="6CB6A26F" w14:textId="309F8D22" w:rsidR="008F7E80" w:rsidRPr="00C31A8D" w:rsidRDefault="008F7E80" w:rsidP="008F7E80">
            <w:pPr>
              <w:pStyle w:val="NormalArial"/>
              <w:spacing w:before="120"/>
              <w:rPr>
                <w:rFonts w:cs="Arial"/>
                <w:color w:val="000000"/>
              </w:rPr>
            </w:pPr>
            <w:r w:rsidRPr="00C31A8D">
              <w:rPr>
                <w:rFonts w:cs="Arial"/>
              </w:rPr>
              <w:object w:dxaOrig="225" w:dyaOrig="225" w14:anchorId="0D074E97">
                <v:shape id="_x0000_i1055" type="#_x0000_t75" style="width:15.6pt;height:15pt" o:ole="">
                  <v:imagedata r:id="rId18" o:title=""/>
                </v:shape>
                <w:control r:id="rId19" w:name="TextBox15" w:shapeid="_x0000_i1055"/>
              </w:object>
            </w:r>
            <w:r w:rsidRPr="00C31A8D">
              <w:rPr>
                <w:rFonts w:cs="Arial"/>
              </w:rPr>
              <w:t xml:space="preserve">  </w:t>
            </w:r>
            <w:r w:rsidRPr="00C31A8D">
              <w:rPr>
                <w:rFonts w:cs="Arial"/>
                <w:color w:val="000000"/>
              </w:rPr>
              <w:t>ERCOT Board/PUCT Directive</w:t>
            </w:r>
          </w:p>
          <w:p w14:paraId="35826440" w14:textId="77777777" w:rsidR="008F7E80" w:rsidRPr="00C31A8D" w:rsidRDefault="008F7E80" w:rsidP="008F7E80">
            <w:pPr>
              <w:pStyle w:val="NormalArial"/>
              <w:rPr>
                <w:rFonts w:cs="Arial"/>
                <w:i/>
                <w:sz w:val="20"/>
                <w:szCs w:val="20"/>
              </w:rPr>
            </w:pPr>
          </w:p>
          <w:p w14:paraId="0AE54706" w14:textId="664CC2B0" w:rsidR="008F7E80" w:rsidRPr="00C31A8D" w:rsidRDefault="008F7E80" w:rsidP="00DE31FB">
            <w:pPr>
              <w:spacing w:before="120" w:after="120"/>
              <w:rPr>
                <w:rFonts w:ascii="Arial" w:hAnsi="Arial" w:cs="Arial"/>
                <w:bCs/>
              </w:rPr>
            </w:pPr>
            <w:r w:rsidRPr="00C31A8D">
              <w:rPr>
                <w:rFonts w:ascii="Arial" w:hAnsi="Arial" w:cs="Arial"/>
                <w:i/>
                <w:sz w:val="20"/>
                <w:szCs w:val="20"/>
              </w:rPr>
              <w:t>(please select ONLY ONE – if more than one apply, please select the ONE that is most relevant)</w:t>
            </w:r>
          </w:p>
        </w:tc>
      </w:tr>
      <w:tr w:rsidR="008F7E80" w:rsidRPr="00C31A8D" w14:paraId="26A51A60"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CC8549" w14:textId="250FFD5E" w:rsidR="008F7E80" w:rsidRPr="00C31A8D" w:rsidRDefault="008F7E80" w:rsidP="00DE31FB">
            <w:pPr>
              <w:pStyle w:val="Header"/>
              <w:spacing w:before="120" w:after="120"/>
              <w:rPr>
                <w:rFonts w:cs="Arial"/>
              </w:rPr>
            </w:pPr>
            <w:r w:rsidRPr="00C31A8D">
              <w:rPr>
                <w:rFonts w:cs="Arial"/>
              </w:rP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223701" w14:textId="7177D490" w:rsidR="008F7E80" w:rsidRPr="00C31A8D" w:rsidRDefault="008F7E80" w:rsidP="00DE31FB">
            <w:pPr>
              <w:rPr>
                <w:rFonts w:ascii="Arial" w:hAnsi="Arial" w:cs="Arial"/>
              </w:rPr>
            </w:pPr>
            <w:r w:rsidRPr="00DE31FB">
              <w:rPr>
                <w:rFonts w:ascii="Arial" w:hAnsi="Arial" w:cs="Arial"/>
              </w:rPr>
              <w:t>Alignment between Protocols and Public Utility Commission of Texas (PUCT) Substantive Rules is necessary and proper.</w:t>
            </w:r>
          </w:p>
        </w:tc>
      </w:tr>
      <w:tr w:rsidR="00C31A8D" w:rsidRPr="00C31A8D" w14:paraId="22106391"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90EEB0" w14:textId="35266A4A" w:rsidR="00C31A8D" w:rsidRPr="00C31A8D" w:rsidRDefault="00C31A8D" w:rsidP="008F7E80">
            <w:pPr>
              <w:pStyle w:val="Header"/>
              <w:rPr>
                <w:rFonts w:cs="Arial"/>
              </w:rPr>
            </w:pPr>
            <w:r>
              <w:rPr>
                <w:rFonts w:cs="Arial"/>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21BB04" w14:textId="12996CBB" w:rsidR="00C31A8D" w:rsidRPr="00C31A8D" w:rsidRDefault="00C31A8D" w:rsidP="00DE31FB">
            <w:pPr>
              <w:spacing w:before="120" w:after="120"/>
              <w:rPr>
                <w:rFonts w:cs="Arial"/>
                <w:iCs/>
                <w:kern w:val="24"/>
              </w:rPr>
            </w:pPr>
            <w:r w:rsidRPr="00DE31FB">
              <w:rPr>
                <w:rFonts w:ascii="Arial" w:hAnsi="Arial" w:cs="Arial"/>
              </w:rPr>
              <w:t>On 9/12/24, PRS voted unanimously to table NPRR1250 and refer the issue to WMS.  All Market Segments participated in the vote.</w:t>
            </w:r>
          </w:p>
        </w:tc>
      </w:tr>
      <w:tr w:rsidR="00C31A8D" w:rsidRPr="00C31A8D" w14:paraId="177A79DA"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2C1284" w14:textId="2AE79A23" w:rsidR="00C31A8D" w:rsidRPr="00C31A8D" w:rsidRDefault="00C31A8D" w:rsidP="008F7E80">
            <w:pPr>
              <w:pStyle w:val="Header"/>
              <w:rPr>
                <w:rFonts w:cs="Arial"/>
              </w:rPr>
            </w:pPr>
            <w:r>
              <w:rPr>
                <w:rFonts w:cs="Arial"/>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CF0833" w14:textId="37635619" w:rsidR="00C31A8D" w:rsidRPr="00DE31FB" w:rsidRDefault="00C31A8D" w:rsidP="00DE31FB">
            <w:pPr>
              <w:spacing w:before="120" w:after="120"/>
              <w:rPr>
                <w:rFonts w:ascii="Arial" w:hAnsi="Arial" w:cs="Arial"/>
                <w:iCs/>
                <w:kern w:val="24"/>
              </w:rPr>
            </w:pPr>
            <w:r w:rsidRPr="00DE31FB">
              <w:rPr>
                <w:rFonts w:ascii="Arial" w:hAnsi="Arial" w:cs="Arial"/>
              </w:rPr>
              <w:t>On 9/12/24, participants</w:t>
            </w:r>
            <w:r>
              <w:rPr>
                <w:rFonts w:cs="Arial"/>
                <w:iCs/>
                <w:kern w:val="24"/>
              </w:rPr>
              <w:t xml:space="preserve"> </w:t>
            </w:r>
            <w:r w:rsidR="004E1139">
              <w:rPr>
                <w:rFonts w:ascii="Arial" w:hAnsi="Arial" w:cs="Arial"/>
                <w:iCs/>
                <w:kern w:val="24"/>
              </w:rPr>
              <w:t xml:space="preserve">expressed concern regarding the timing of NPRR1250 implementation in relation to House Bill 1500; other participants requested NPRR1250 </w:t>
            </w:r>
            <w:r w:rsidR="001E608C">
              <w:rPr>
                <w:rFonts w:ascii="Arial" w:hAnsi="Arial" w:cs="Arial"/>
                <w:iCs/>
                <w:kern w:val="24"/>
              </w:rPr>
              <w:t>retain</w:t>
            </w:r>
            <w:r w:rsidR="00EA7BF5">
              <w:rPr>
                <w:rFonts w:ascii="Arial" w:hAnsi="Arial" w:cs="Arial"/>
                <w:iCs/>
                <w:kern w:val="24"/>
              </w:rPr>
              <w:t xml:space="preserve"> </w:t>
            </w:r>
            <w:r w:rsidR="004E1139">
              <w:rPr>
                <w:rFonts w:ascii="Arial" w:hAnsi="Arial" w:cs="Arial"/>
                <w:iCs/>
                <w:kern w:val="24"/>
              </w:rPr>
              <w:t xml:space="preserve">confidentiality </w:t>
            </w:r>
            <w:r w:rsidR="00EA7BF5">
              <w:rPr>
                <w:rFonts w:ascii="Arial" w:hAnsi="Arial" w:cs="Arial"/>
                <w:iCs/>
                <w:kern w:val="24"/>
              </w:rPr>
              <w:t>statu</w:t>
            </w:r>
            <w:r w:rsidR="001E608C">
              <w:rPr>
                <w:rFonts w:ascii="Arial" w:hAnsi="Arial" w:cs="Arial"/>
                <w:iCs/>
                <w:kern w:val="24"/>
              </w:rPr>
              <w:t>s</w:t>
            </w:r>
            <w:r w:rsidR="004E1139">
              <w:rPr>
                <w:rFonts w:ascii="Arial" w:hAnsi="Arial" w:cs="Arial"/>
                <w:iCs/>
                <w:kern w:val="24"/>
              </w:rPr>
              <w:t>.</w:t>
            </w:r>
          </w:p>
        </w:tc>
      </w:tr>
    </w:tbl>
    <w:p w14:paraId="238E19ED" w14:textId="77777777" w:rsidR="00113268" w:rsidRDefault="00113268" w:rsidP="004E04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174FA" w:rsidRPr="001D0AB6" w14:paraId="45E73A8A" w14:textId="77777777" w:rsidTr="00664B83">
        <w:trPr>
          <w:trHeight w:val="432"/>
        </w:trPr>
        <w:tc>
          <w:tcPr>
            <w:tcW w:w="10440" w:type="dxa"/>
            <w:gridSpan w:val="2"/>
            <w:shd w:val="clear" w:color="auto" w:fill="FFFFFF"/>
            <w:vAlign w:val="center"/>
          </w:tcPr>
          <w:p w14:paraId="7849E51B" w14:textId="77777777" w:rsidR="000174FA" w:rsidRPr="001D0AB6" w:rsidRDefault="000174FA" w:rsidP="00664B83">
            <w:pPr>
              <w:ind w:hanging="2"/>
              <w:jc w:val="center"/>
              <w:rPr>
                <w:rFonts w:ascii="Arial" w:hAnsi="Arial"/>
                <w:b/>
              </w:rPr>
            </w:pPr>
            <w:r w:rsidRPr="001D0AB6">
              <w:rPr>
                <w:rFonts w:ascii="Arial" w:hAnsi="Arial"/>
                <w:b/>
              </w:rPr>
              <w:t>Opinions</w:t>
            </w:r>
          </w:p>
        </w:tc>
      </w:tr>
      <w:tr w:rsidR="000174FA" w:rsidRPr="001D0AB6" w14:paraId="388B41C0" w14:textId="77777777" w:rsidTr="00664B83">
        <w:trPr>
          <w:trHeight w:val="432"/>
        </w:trPr>
        <w:tc>
          <w:tcPr>
            <w:tcW w:w="2880" w:type="dxa"/>
            <w:shd w:val="clear" w:color="auto" w:fill="FFFFFF"/>
            <w:vAlign w:val="center"/>
          </w:tcPr>
          <w:p w14:paraId="52BD922E"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D9DC494" w14:textId="77777777" w:rsidR="000174FA" w:rsidRPr="001D0AB6" w:rsidRDefault="000174FA" w:rsidP="00664B83">
            <w:pPr>
              <w:spacing w:before="120" w:after="120"/>
              <w:ind w:hanging="2"/>
              <w:rPr>
                <w:rFonts w:ascii="Arial" w:hAnsi="Arial"/>
              </w:rPr>
            </w:pPr>
            <w:r w:rsidRPr="001D0AB6">
              <w:rPr>
                <w:rFonts w:ascii="Arial" w:hAnsi="Arial"/>
              </w:rPr>
              <w:t>To be determined</w:t>
            </w:r>
          </w:p>
        </w:tc>
      </w:tr>
      <w:tr w:rsidR="000174FA" w:rsidRPr="001D0AB6" w14:paraId="2AA92E42" w14:textId="77777777" w:rsidTr="00664B83">
        <w:trPr>
          <w:trHeight w:val="432"/>
        </w:trPr>
        <w:tc>
          <w:tcPr>
            <w:tcW w:w="2880" w:type="dxa"/>
            <w:shd w:val="clear" w:color="auto" w:fill="FFFFFF"/>
            <w:vAlign w:val="center"/>
          </w:tcPr>
          <w:p w14:paraId="51663060"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lastRenderedPageBreak/>
              <w:t>Independent Market Monitor Opinion</w:t>
            </w:r>
          </w:p>
        </w:tc>
        <w:tc>
          <w:tcPr>
            <w:tcW w:w="7560" w:type="dxa"/>
            <w:vAlign w:val="center"/>
          </w:tcPr>
          <w:p w14:paraId="585AB39B"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r w:rsidR="000174FA" w:rsidRPr="001D0AB6" w14:paraId="3A06570C" w14:textId="77777777" w:rsidTr="00664B83">
        <w:trPr>
          <w:trHeight w:val="432"/>
        </w:trPr>
        <w:tc>
          <w:tcPr>
            <w:tcW w:w="2880" w:type="dxa"/>
            <w:shd w:val="clear" w:color="auto" w:fill="FFFFFF"/>
            <w:vAlign w:val="center"/>
          </w:tcPr>
          <w:p w14:paraId="37605180"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52365D5"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r w:rsidR="000174FA" w:rsidRPr="001D0AB6" w14:paraId="38CEF658" w14:textId="77777777" w:rsidTr="00664B83">
        <w:trPr>
          <w:trHeight w:val="432"/>
        </w:trPr>
        <w:tc>
          <w:tcPr>
            <w:tcW w:w="2880" w:type="dxa"/>
            <w:shd w:val="clear" w:color="auto" w:fill="FFFFFF"/>
            <w:vAlign w:val="center"/>
          </w:tcPr>
          <w:p w14:paraId="204649D1"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38AA454"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bl>
    <w:p w14:paraId="24A37CE2" w14:textId="77777777" w:rsidR="000174FA" w:rsidRDefault="000174FA"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800908" w:rsidP="000C0D46">
            <w:pPr>
              <w:pStyle w:val="NormalArial"/>
            </w:pPr>
            <w:hyperlink r:id="rId20"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t>Market Rules Staff Contact</w:t>
            </w:r>
          </w:p>
        </w:tc>
      </w:tr>
      <w:tr w:rsidR="00AA6E1F" w:rsidRPr="00D56D61" w14:paraId="46A8149A" w14:textId="77777777" w:rsidTr="00113268">
        <w:trPr>
          <w:cantSplit/>
          <w:trHeight w:val="432"/>
        </w:trPr>
        <w:tc>
          <w:tcPr>
            <w:tcW w:w="2993" w:type="dxa"/>
            <w:vAlign w:val="center"/>
          </w:tcPr>
          <w:p w14:paraId="188BB559" w14:textId="77777777" w:rsidR="00AA6E1F" w:rsidRPr="007C199B" w:rsidRDefault="00AA6E1F" w:rsidP="00AA6E1F">
            <w:pPr>
              <w:pStyle w:val="NormalArial"/>
              <w:rPr>
                <w:b/>
              </w:rPr>
            </w:pPr>
            <w:r w:rsidRPr="007C199B">
              <w:rPr>
                <w:b/>
              </w:rPr>
              <w:t>Name</w:t>
            </w:r>
          </w:p>
        </w:tc>
        <w:tc>
          <w:tcPr>
            <w:tcW w:w="7447" w:type="dxa"/>
            <w:vAlign w:val="center"/>
          </w:tcPr>
          <w:p w14:paraId="42B8CD48" w14:textId="7D3EB33A" w:rsidR="00AA6E1F" w:rsidRPr="00D56D61" w:rsidRDefault="00AA6E1F" w:rsidP="00AA6E1F">
            <w:pPr>
              <w:pStyle w:val="NormalArial"/>
            </w:pPr>
            <w:r>
              <w:t>Jordan Troublefield</w:t>
            </w:r>
          </w:p>
        </w:tc>
      </w:tr>
      <w:tr w:rsidR="00AA6E1F" w:rsidRPr="00D56D61" w14:paraId="76E6EDDE" w14:textId="77777777" w:rsidTr="00113268">
        <w:trPr>
          <w:cantSplit/>
          <w:trHeight w:val="432"/>
        </w:trPr>
        <w:tc>
          <w:tcPr>
            <w:tcW w:w="2993" w:type="dxa"/>
            <w:vAlign w:val="center"/>
          </w:tcPr>
          <w:p w14:paraId="392B42CB" w14:textId="77777777" w:rsidR="00AA6E1F" w:rsidRPr="007C199B" w:rsidRDefault="00AA6E1F" w:rsidP="00AA6E1F">
            <w:pPr>
              <w:pStyle w:val="NormalArial"/>
              <w:rPr>
                <w:b/>
              </w:rPr>
            </w:pPr>
            <w:r w:rsidRPr="007C199B">
              <w:rPr>
                <w:b/>
              </w:rPr>
              <w:t>E-Mail Address</w:t>
            </w:r>
          </w:p>
        </w:tc>
        <w:tc>
          <w:tcPr>
            <w:tcW w:w="7447" w:type="dxa"/>
            <w:vAlign w:val="center"/>
          </w:tcPr>
          <w:p w14:paraId="4BAE4056" w14:textId="696EBB58" w:rsidR="00AA6E1F" w:rsidRPr="00D56D61" w:rsidRDefault="00800908" w:rsidP="00AA6E1F">
            <w:pPr>
              <w:pStyle w:val="NormalArial"/>
            </w:pPr>
            <w:hyperlink r:id="rId21" w:history="1">
              <w:r w:rsidR="00AA6E1F" w:rsidRPr="00D466F0">
                <w:rPr>
                  <w:rStyle w:val="Hyperlink"/>
                </w:rPr>
                <w:t>Jordan.Troublefield@ercot.com</w:t>
              </w:r>
            </w:hyperlink>
          </w:p>
        </w:tc>
      </w:tr>
      <w:tr w:rsidR="00AA6E1F" w:rsidRPr="005370B5" w14:paraId="1536DBB9" w14:textId="77777777" w:rsidTr="00113268">
        <w:trPr>
          <w:cantSplit/>
          <w:trHeight w:val="432"/>
        </w:trPr>
        <w:tc>
          <w:tcPr>
            <w:tcW w:w="2993" w:type="dxa"/>
            <w:vAlign w:val="center"/>
          </w:tcPr>
          <w:p w14:paraId="14405A8F" w14:textId="77777777" w:rsidR="00AA6E1F" w:rsidRPr="007C199B" w:rsidRDefault="00AA6E1F" w:rsidP="00AA6E1F">
            <w:pPr>
              <w:pStyle w:val="NormalArial"/>
              <w:rPr>
                <w:b/>
              </w:rPr>
            </w:pPr>
            <w:r w:rsidRPr="007C199B">
              <w:rPr>
                <w:b/>
              </w:rPr>
              <w:t>Phone Number</w:t>
            </w:r>
          </w:p>
        </w:tc>
        <w:tc>
          <w:tcPr>
            <w:tcW w:w="7447" w:type="dxa"/>
            <w:vAlign w:val="center"/>
          </w:tcPr>
          <w:p w14:paraId="03DECBA3" w14:textId="581601CC" w:rsidR="00AA6E1F" w:rsidRDefault="00AA6E1F" w:rsidP="00AA6E1F">
            <w:pPr>
              <w:pStyle w:val="NormalArial"/>
            </w:pPr>
            <w:r w:rsidRPr="007927CE">
              <w:t>512-248-6521</w:t>
            </w:r>
          </w:p>
        </w:tc>
      </w:tr>
    </w:tbl>
    <w:p w14:paraId="05320E3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174FA" w:rsidRPr="001D0AB6" w14:paraId="04DCC96D" w14:textId="77777777" w:rsidTr="00664B8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B9E17" w14:textId="77777777" w:rsidR="000174FA" w:rsidRPr="001D0AB6" w:rsidRDefault="000174FA" w:rsidP="00664B83">
            <w:pPr>
              <w:ind w:hanging="2"/>
              <w:jc w:val="center"/>
              <w:rPr>
                <w:rFonts w:ascii="Arial" w:hAnsi="Arial"/>
                <w:b/>
              </w:rPr>
            </w:pPr>
            <w:r w:rsidRPr="001D0AB6">
              <w:rPr>
                <w:rFonts w:ascii="Arial" w:hAnsi="Arial"/>
                <w:b/>
              </w:rPr>
              <w:t>Comments Received</w:t>
            </w:r>
          </w:p>
        </w:tc>
      </w:tr>
      <w:tr w:rsidR="000174FA" w:rsidRPr="001D0AB6" w14:paraId="0F52E570"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2811BF" w14:textId="77777777" w:rsidR="000174FA" w:rsidRPr="001D0AB6" w:rsidRDefault="000174FA" w:rsidP="00664B8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3D9A3E" w14:textId="77777777" w:rsidR="000174FA" w:rsidRPr="001D0AB6" w:rsidRDefault="000174FA" w:rsidP="00664B83">
            <w:pPr>
              <w:ind w:hanging="2"/>
              <w:rPr>
                <w:rFonts w:ascii="Arial" w:hAnsi="Arial"/>
                <w:b/>
              </w:rPr>
            </w:pPr>
            <w:r w:rsidRPr="001D0AB6">
              <w:rPr>
                <w:rFonts w:ascii="Arial" w:hAnsi="Arial"/>
                <w:b/>
              </w:rPr>
              <w:t>Comment Summary</w:t>
            </w:r>
          </w:p>
        </w:tc>
      </w:tr>
      <w:tr w:rsidR="000174FA" w:rsidRPr="001D0AB6" w14:paraId="6D43BF02"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38B3E7" w14:textId="56AE6958" w:rsidR="000174FA" w:rsidRPr="001D0AB6" w:rsidRDefault="000174FA" w:rsidP="00664B83">
            <w:pPr>
              <w:tabs>
                <w:tab w:val="center" w:pos="4320"/>
                <w:tab w:val="right" w:pos="8640"/>
              </w:tabs>
              <w:rPr>
                <w:rFonts w:ascii="Arial" w:hAnsi="Arial"/>
              </w:rPr>
            </w:pPr>
            <w:r>
              <w:rPr>
                <w:rFonts w:ascii="Arial" w:hAnsi="Arial"/>
              </w:rPr>
              <w:t>SEIA 091024</w:t>
            </w:r>
          </w:p>
        </w:tc>
        <w:tc>
          <w:tcPr>
            <w:tcW w:w="7560" w:type="dxa"/>
            <w:tcBorders>
              <w:top w:val="single" w:sz="4" w:space="0" w:color="auto"/>
              <w:left w:val="single" w:sz="4" w:space="0" w:color="auto"/>
              <w:bottom w:val="single" w:sz="4" w:space="0" w:color="auto"/>
              <w:right w:val="single" w:sz="4" w:space="0" w:color="auto"/>
            </w:tcBorders>
            <w:vAlign w:val="center"/>
          </w:tcPr>
          <w:p w14:paraId="6C5AAA4A" w14:textId="4EA1137D" w:rsidR="000174FA" w:rsidRPr="001D0AB6" w:rsidRDefault="005D056F" w:rsidP="000174FA">
            <w:pPr>
              <w:spacing w:before="120" w:after="120"/>
              <w:rPr>
                <w:rFonts w:ascii="Arial" w:hAnsi="Arial"/>
              </w:rPr>
            </w:pPr>
            <w:r>
              <w:rPr>
                <w:rFonts w:ascii="Arial" w:hAnsi="Arial"/>
              </w:rPr>
              <w:t>Requested that NPRR1250 not be implemented until September 1, 2025 to allow the Solar Renewable Portfolio Standard (SRPS) to remain temporarily in effect as intended by the 88</w:t>
            </w:r>
            <w:r w:rsidRPr="00DB7EDD">
              <w:rPr>
                <w:rFonts w:ascii="Arial" w:hAnsi="Arial"/>
                <w:vertAlign w:val="superscript"/>
              </w:rPr>
              <w:t>th</w:t>
            </w:r>
            <w:r>
              <w:rPr>
                <w:rFonts w:ascii="Arial" w:hAnsi="Arial"/>
              </w:rPr>
              <w:t xml:space="preserve"> Texas Legislature in House Bill 1500</w:t>
            </w:r>
          </w:p>
        </w:tc>
      </w:tr>
    </w:tbl>
    <w:p w14:paraId="7C4CFB0E" w14:textId="77777777" w:rsidR="000174FA" w:rsidRDefault="000174FA">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4160" w14:paraId="602913E1" w14:textId="77777777" w:rsidTr="003723AB">
        <w:trPr>
          <w:trHeight w:val="350"/>
        </w:trPr>
        <w:tc>
          <w:tcPr>
            <w:tcW w:w="10440" w:type="dxa"/>
            <w:tcBorders>
              <w:bottom w:val="single" w:sz="4" w:space="0" w:color="auto"/>
            </w:tcBorders>
            <w:shd w:val="clear" w:color="auto" w:fill="FFFFFF"/>
            <w:vAlign w:val="center"/>
          </w:tcPr>
          <w:p w14:paraId="293B39E7" w14:textId="77777777" w:rsidR="00234160" w:rsidRDefault="00234160" w:rsidP="00F42151">
            <w:pPr>
              <w:pStyle w:val="Header"/>
              <w:jc w:val="center"/>
            </w:pPr>
            <w:r>
              <w:t>Market Rules Notes</w:t>
            </w:r>
          </w:p>
        </w:tc>
      </w:tr>
    </w:tbl>
    <w:p w14:paraId="24E86ACE" w14:textId="687566B5" w:rsidR="001A5AEC" w:rsidRDefault="001A5AEC" w:rsidP="001A5AEC">
      <w:pPr>
        <w:tabs>
          <w:tab w:val="num" w:pos="0"/>
        </w:tabs>
        <w:spacing w:before="120" w:after="120"/>
        <w:rPr>
          <w:rFonts w:ascii="Arial" w:hAnsi="Arial" w:cs="Arial"/>
        </w:rPr>
      </w:pPr>
      <w:r>
        <w:rPr>
          <w:rFonts w:ascii="Arial" w:hAnsi="Arial" w:cs="Arial"/>
        </w:rPr>
        <w:t xml:space="preserve">Please note that the following NPRR(s) also proposes revisions to the following section(s): </w:t>
      </w:r>
    </w:p>
    <w:p w14:paraId="67A0977E" w14:textId="57C947BD" w:rsidR="00234160" w:rsidRDefault="00234160" w:rsidP="00234160">
      <w:pPr>
        <w:numPr>
          <w:ilvl w:val="0"/>
          <w:numId w:val="5"/>
        </w:numPr>
        <w:rPr>
          <w:rFonts w:ascii="Arial" w:hAnsi="Arial" w:cs="Arial"/>
        </w:rPr>
      </w:pPr>
      <w:r>
        <w:rPr>
          <w:rFonts w:ascii="Arial" w:hAnsi="Arial" w:cs="Arial"/>
        </w:rPr>
        <w:t>NPRR</w:t>
      </w:r>
      <w:r w:rsidR="001A5AEC">
        <w:rPr>
          <w:rFonts w:ascii="Arial" w:hAnsi="Arial" w:cs="Arial"/>
        </w:rPr>
        <w:t>1188</w:t>
      </w:r>
      <w:r>
        <w:rPr>
          <w:rFonts w:ascii="Arial" w:hAnsi="Arial" w:cs="Arial"/>
        </w:rPr>
        <w:t xml:space="preserve">, </w:t>
      </w:r>
      <w:r w:rsidR="001A5AEC" w:rsidRPr="001A5AEC">
        <w:rPr>
          <w:rFonts w:ascii="Arial" w:hAnsi="Arial" w:cs="Arial"/>
        </w:rPr>
        <w:t>Implement Nodal Dispatch and Energy Settlement for Controllable Load Resources</w:t>
      </w:r>
    </w:p>
    <w:p w14:paraId="412EB0E8" w14:textId="6B4635C3" w:rsidR="00234160" w:rsidRPr="001A5AEC" w:rsidRDefault="00234160" w:rsidP="00800908">
      <w:pPr>
        <w:pStyle w:val="ListParagraph"/>
        <w:numPr>
          <w:ilvl w:val="1"/>
          <w:numId w:val="5"/>
        </w:numPr>
        <w:tabs>
          <w:tab w:val="num" w:pos="0"/>
        </w:tabs>
        <w:spacing w:after="120"/>
        <w:rPr>
          <w:rFonts w:ascii="Arial" w:hAnsi="Arial" w:cs="Arial"/>
        </w:rPr>
      </w:pPr>
      <w:r w:rsidRPr="001A5AEC">
        <w:rPr>
          <w:rFonts w:ascii="Arial" w:hAnsi="Arial" w:cs="Arial"/>
        </w:rPr>
        <w:lastRenderedPageBreak/>
        <w:t xml:space="preserve">Section </w:t>
      </w:r>
      <w:r w:rsidR="001A5AEC" w:rsidRPr="001A5AEC">
        <w:rPr>
          <w:rFonts w:ascii="Arial" w:hAnsi="Arial" w:cs="Arial"/>
        </w:rPr>
        <w:t>1.3.1.1</w:t>
      </w:r>
    </w:p>
    <w:p w14:paraId="11F5ED17" w14:textId="1786BB35" w:rsidR="0030140F" w:rsidRDefault="0030140F" w:rsidP="0030140F">
      <w:pPr>
        <w:numPr>
          <w:ilvl w:val="0"/>
          <w:numId w:val="5"/>
        </w:numPr>
        <w:rPr>
          <w:rFonts w:ascii="Arial" w:hAnsi="Arial" w:cs="Arial"/>
        </w:rPr>
      </w:pPr>
      <w:r>
        <w:rPr>
          <w:rFonts w:ascii="Arial" w:hAnsi="Arial" w:cs="Arial"/>
        </w:rPr>
        <w:t xml:space="preserve">NPRR1246, </w:t>
      </w:r>
      <w:r w:rsidRPr="0030140F">
        <w:rPr>
          <w:rFonts w:ascii="Arial" w:hAnsi="Arial" w:cs="Arial"/>
        </w:rPr>
        <w:t>Energy Storage Resource Terminology Alignment for the Single-Model Era</w:t>
      </w:r>
    </w:p>
    <w:p w14:paraId="22953DC9" w14:textId="77777777" w:rsidR="0030140F" w:rsidRPr="001A5AEC" w:rsidRDefault="0030140F" w:rsidP="00800908">
      <w:pPr>
        <w:pStyle w:val="ListParagraph"/>
        <w:numPr>
          <w:ilvl w:val="1"/>
          <w:numId w:val="5"/>
        </w:numPr>
        <w:tabs>
          <w:tab w:val="num" w:pos="0"/>
        </w:tabs>
        <w:spacing w:after="120"/>
        <w:rPr>
          <w:rFonts w:ascii="Arial" w:hAnsi="Arial" w:cs="Arial"/>
        </w:rPr>
      </w:pPr>
      <w:r w:rsidRPr="001A5AEC">
        <w:rPr>
          <w:rFonts w:ascii="Arial" w:hAnsi="Arial" w:cs="Arial"/>
        </w:rPr>
        <w:t>Section 1.3.1.1</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rsidTr="002001F2">
        <w:trPr>
          <w:trHeight w:val="350"/>
        </w:trPr>
        <w:tc>
          <w:tcPr>
            <w:tcW w:w="10440" w:type="dxa"/>
            <w:tcBorders>
              <w:bottom w:val="single" w:sz="4" w:space="0" w:color="auto"/>
            </w:tcBorders>
            <w:shd w:val="clear" w:color="auto" w:fill="FFFFFF"/>
            <w:vAlign w:val="center"/>
          </w:tcPr>
          <w:p w14:paraId="6C57818F" w14:textId="28B70BD5" w:rsidR="009A3772" w:rsidRDefault="00E364C1" w:rsidP="00800908">
            <w:pPr>
              <w:pStyle w:val="Header"/>
              <w:tabs>
                <w:tab w:val="left" w:pos="2220"/>
              </w:tabs>
              <w:jc w:val="center"/>
            </w:pPr>
            <w:r>
              <w:t>Proposed Protocol Language</w:t>
            </w:r>
            <w:r w:rsidR="00702C13">
              <w:t xml:space="preserve"> Revision</w:t>
            </w:r>
          </w:p>
        </w:tc>
      </w:tr>
    </w:tbl>
    <w:p w14:paraId="5E231C8D" w14:textId="77777777" w:rsidR="0061101A" w:rsidRDefault="0061101A" w:rsidP="00BC5E1A">
      <w:pPr>
        <w:spacing w:after="240"/>
        <w:ind w:left="720" w:hanging="720"/>
        <w:rPr>
          <w:iCs/>
        </w:rPr>
      </w:pPr>
      <w:bookmarkStart w:id="1" w:name="_2_DEFINITIONS_AND_ACRONYMS"/>
      <w:bookmarkStart w:id="2" w:name="_DEFINITIONS"/>
      <w:bookmarkEnd w:id="1"/>
      <w:bookmarkEnd w:id="2"/>
    </w:p>
    <w:p w14:paraId="0C4499B5" w14:textId="77777777" w:rsidR="000E4F4A" w:rsidRPr="000E4F4A" w:rsidRDefault="000E4F4A" w:rsidP="000E4F4A">
      <w:pPr>
        <w:keepNext/>
        <w:widowControl w:val="0"/>
        <w:tabs>
          <w:tab w:val="left" w:pos="1260"/>
        </w:tabs>
        <w:spacing w:before="240" w:after="240"/>
        <w:ind w:left="1260" w:hanging="1260"/>
        <w:outlineLvl w:val="3"/>
        <w:rPr>
          <w:b/>
          <w:bCs/>
          <w:snapToGrid w:val="0"/>
          <w:szCs w:val="20"/>
        </w:rPr>
      </w:pPr>
      <w:bookmarkStart w:id="3" w:name="_Toc141685007"/>
      <w:bookmarkStart w:id="4" w:name="_Toc73088718"/>
      <w:commentRangeStart w:id="5"/>
      <w:r w:rsidRPr="000E4F4A">
        <w:rPr>
          <w:b/>
          <w:bCs/>
          <w:snapToGrid w:val="0"/>
          <w:szCs w:val="20"/>
        </w:rPr>
        <w:t>1.3.1.1</w:t>
      </w:r>
      <w:commentRangeEnd w:id="5"/>
      <w:r w:rsidR="004C5A7D">
        <w:rPr>
          <w:rStyle w:val="CommentReference"/>
        </w:rPr>
        <w:commentReference w:id="5"/>
      </w:r>
      <w:r w:rsidRPr="000E4F4A">
        <w:rPr>
          <w:b/>
          <w:bCs/>
          <w:snapToGrid w:val="0"/>
          <w:szCs w:val="20"/>
        </w:rPr>
        <w:tab/>
        <w:t>Items Considered Protected Information</w:t>
      </w:r>
      <w:bookmarkEnd w:id="3"/>
      <w:bookmarkEnd w:id="4"/>
      <w:r w:rsidRPr="000E4F4A">
        <w:rPr>
          <w:b/>
          <w:bCs/>
          <w:snapToGrid w:val="0"/>
          <w:szCs w:val="20"/>
        </w:rPr>
        <w:t xml:space="preserve"> </w:t>
      </w:r>
    </w:p>
    <w:p w14:paraId="3EC96AED" w14:textId="77777777" w:rsidR="000E4F4A" w:rsidRPr="000E4F4A" w:rsidRDefault="000E4F4A" w:rsidP="000E4F4A">
      <w:pPr>
        <w:spacing w:after="240"/>
        <w:ind w:left="720" w:hanging="720"/>
        <w:rPr>
          <w:iCs/>
          <w:szCs w:val="20"/>
        </w:rPr>
      </w:pPr>
      <w:r w:rsidRPr="000E4F4A">
        <w:rPr>
          <w:iCs/>
          <w:szCs w:val="20"/>
        </w:rPr>
        <w:t>(1)</w:t>
      </w:r>
      <w:r w:rsidRPr="000E4F4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5017EC73" w14:textId="77777777" w:rsidR="000E4F4A" w:rsidRPr="000E4F4A" w:rsidRDefault="000E4F4A" w:rsidP="000E4F4A">
      <w:pPr>
        <w:spacing w:after="240"/>
        <w:ind w:left="1440" w:hanging="720"/>
        <w:rPr>
          <w:szCs w:val="20"/>
        </w:rPr>
      </w:pPr>
      <w:r w:rsidRPr="000E4F4A">
        <w:rPr>
          <w:szCs w:val="20"/>
        </w:rPr>
        <w:t>(a)</w:t>
      </w:r>
      <w:r w:rsidRPr="000E4F4A">
        <w:rPr>
          <w:szCs w:val="20"/>
        </w:rPr>
        <w:tab/>
        <w:t>Base Points, as calculated by ERCOT.  The Protected Information status of this information shall expire 60 days after the applicable Operating Day;</w:t>
      </w:r>
    </w:p>
    <w:p w14:paraId="40D6D643" w14:textId="77777777" w:rsidR="000E4F4A" w:rsidRPr="000E4F4A" w:rsidRDefault="000E4F4A" w:rsidP="000E4F4A">
      <w:pPr>
        <w:spacing w:after="240"/>
        <w:ind w:left="1440" w:hanging="720"/>
        <w:rPr>
          <w:szCs w:val="20"/>
        </w:rPr>
      </w:pPr>
      <w:r w:rsidRPr="000E4F4A">
        <w:rPr>
          <w:szCs w:val="20"/>
        </w:rPr>
        <w:t>(b)</w:t>
      </w:r>
      <w:r w:rsidRPr="000E4F4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CE6A40E" w14:textId="77777777" w:rsidR="000E4F4A" w:rsidRPr="000E4F4A" w:rsidRDefault="000E4F4A" w:rsidP="000E4F4A">
      <w:pPr>
        <w:spacing w:after="240"/>
        <w:ind w:left="2160" w:hanging="720"/>
        <w:rPr>
          <w:szCs w:val="20"/>
        </w:rPr>
      </w:pPr>
      <w:r w:rsidRPr="000E4F4A">
        <w:rPr>
          <w:szCs w:val="20"/>
        </w:rPr>
        <w:t>(i)</w:t>
      </w:r>
      <w:r w:rsidRPr="000E4F4A">
        <w:rPr>
          <w:szCs w:val="20"/>
        </w:rPr>
        <w:tab/>
        <w:t>Ancillary Service Offers by Operating Hour for each Resource for all Ancillary Services submitted for the Day-Ahead Market (DAM) or any Supplemental Ancillary Services Market (SASM);</w:t>
      </w:r>
    </w:p>
    <w:p w14:paraId="07306D27" w14:textId="77777777" w:rsidR="000E4F4A" w:rsidRPr="000E4F4A" w:rsidRDefault="000E4F4A" w:rsidP="000E4F4A">
      <w:pPr>
        <w:spacing w:after="240"/>
        <w:ind w:left="2160" w:hanging="720"/>
        <w:rPr>
          <w:szCs w:val="20"/>
        </w:rPr>
      </w:pPr>
      <w:r w:rsidRPr="000E4F4A">
        <w:rPr>
          <w:szCs w:val="20"/>
        </w:rPr>
        <w:t>(ii)</w:t>
      </w:r>
      <w:r w:rsidRPr="000E4F4A">
        <w:rPr>
          <w:szCs w:val="20"/>
        </w:rPr>
        <w:tab/>
        <w:t>The quantity of Ancillary Service offered by Operating Hour for each Resource for all Ancillary Service submitted for the DAM or any SASM; and</w:t>
      </w:r>
    </w:p>
    <w:p w14:paraId="67D83041" w14:textId="77777777" w:rsidR="000E4F4A" w:rsidRPr="000E4F4A" w:rsidRDefault="000E4F4A" w:rsidP="000E4F4A">
      <w:pPr>
        <w:spacing w:after="240"/>
        <w:ind w:left="2160" w:hanging="720"/>
        <w:rPr>
          <w:szCs w:val="20"/>
        </w:rPr>
      </w:pPr>
      <w:r w:rsidRPr="000E4F4A">
        <w:rPr>
          <w:szCs w:val="20"/>
        </w:rPr>
        <w:t>(iii)</w:t>
      </w:r>
      <w:r w:rsidRPr="000E4F4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78FE044C"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6BC02B91" w14:textId="77777777" w:rsidR="000E4F4A" w:rsidRPr="000E4F4A" w:rsidRDefault="000E4F4A" w:rsidP="000E4F4A">
            <w:pPr>
              <w:spacing w:before="120" w:after="240"/>
              <w:rPr>
                <w:b/>
                <w:i/>
                <w:szCs w:val="20"/>
              </w:rPr>
            </w:pPr>
            <w:r w:rsidRPr="000E4F4A">
              <w:rPr>
                <w:b/>
                <w:i/>
                <w:szCs w:val="20"/>
              </w:rPr>
              <w:t>[NPRR1013:  Replace paragraph (b) above with the following upon system implementation of the Real-Time Co-Optimization (RTC) project:]</w:t>
            </w:r>
          </w:p>
          <w:p w14:paraId="4654407A" w14:textId="77777777" w:rsidR="000E4F4A" w:rsidRPr="000E4F4A" w:rsidRDefault="000E4F4A" w:rsidP="000E4F4A">
            <w:pPr>
              <w:spacing w:after="240"/>
              <w:ind w:left="1440" w:hanging="720"/>
              <w:rPr>
                <w:szCs w:val="20"/>
              </w:rPr>
            </w:pPr>
            <w:r w:rsidRPr="000E4F4A">
              <w:rPr>
                <w:szCs w:val="20"/>
              </w:rPr>
              <w:t>(b)</w:t>
            </w:r>
            <w:r w:rsidRPr="000E4F4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93A6A41" w14:textId="77777777" w:rsidR="000E4F4A" w:rsidRPr="000E4F4A" w:rsidRDefault="000E4F4A" w:rsidP="000E4F4A">
            <w:pPr>
              <w:spacing w:after="240"/>
              <w:ind w:left="2160" w:hanging="720"/>
              <w:rPr>
                <w:szCs w:val="20"/>
              </w:rPr>
            </w:pPr>
            <w:r w:rsidRPr="000E4F4A">
              <w:rPr>
                <w:szCs w:val="20"/>
              </w:rPr>
              <w:lastRenderedPageBreak/>
              <w:t>(i)</w:t>
            </w:r>
            <w:r w:rsidRPr="000E4F4A">
              <w:rPr>
                <w:szCs w:val="20"/>
              </w:rPr>
              <w:tab/>
              <w:t>Ancillary Service Offers by Operating Hour or Security-Constrained Economic Dispatch (SCED) interval for each Resource for all Ancillary Services submitted for the Day-Ahead Market (DAM) or Real-Time Market (RTM);</w:t>
            </w:r>
          </w:p>
          <w:p w14:paraId="410B0299" w14:textId="77777777" w:rsidR="000E4F4A" w:rsidRPr="000E4F4A" w:rsidRDefault="000E4F4A" w:rsidP="000E4F4A">
            <w:pPr>
              <w:spacing w:after="240"/>
              <w:ind w:left="2160" w:hanging="720"/>
              <w:rPr>
                <w:szCs w:val="20"/>
              </w:rPr>
            </w:pPr>
            <w:r w:rsidRPr="000E4F4A">
              <w:rPr>
                <w:szCs w:val="20"/>
              </w:rPr>
              <w:t>(ii)</w:t>
            </w:r>
            <w:r w:rsidRPr="000E4F4A">
              <w:rPr>
                <w:szCs w:val="20"/>
              </w:rPr>
              <w:tab/>
              <w:t>The quantity of Ancillary Service offered by Operating Hour or SCED interval for each Resource for all Ancillary Service submitted for the DAM or RTM; and</w:t>
            </w:r>
          </w:p>
          <w:p w14:paraId="5E6F9041" w14:textId="77777777" w:rsidR="000E4F4A" w:rsidRPr="000E4F4A" w:rsidRDefault="000E4F4A" w:rsidP="000E4F4A">
            <w:pPr>
              <w:spacing w:after="240"/>
              <w:ind w:left="2160" w:hanging="720"/>
              <w:rPr>
                <w:szCs w:val="20"/>
              </w:rPr>
            </w:pPr>
            <w:r w:rsidRPr="000E4F4A">
              <w:rPr>
                <w:szCs w:val="20"/>
              </w:rPr>
              <w:t>(iii)</w:t>
            </w:r>
            <w:r w:rsidRPr="000E4F4A">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3F7CD06" w14:textId="77777777" w:rsidR="000E4F4A" w:rsidRPr="000E4F4A" w:rsidRDefault="000E4F4A" w:rsidP="000E4F4A">
      <w:pPr>
        <w:spacing w:before="240" w:after="240"/>
        <w:ind w:left="1440" w:hanging="720"/>
        <w:rPr>
          <w:szCs w:val="20"/>
        </w:rPr>
      </w:pPr>
      <w:r w:rsidRPr="000E4F4A">
        <w:rPr>
          <w:szCs w:val="20"/>
        </w:rPr>
        <w:lastRenderedPageBreak/>
        <w:t>(c)</w:t>
      </w:r>
      <w:r w:rsidRPr="000E4F4A">
        <w:rPr>
          <w:szCs w:val="20"/>
        </w:rPr>
        <w:tab/>
        <w:t>Status of Resources, including Outages, limitations, or scheduled or metered Resource data.  The Protected Information status of this information shall expire as follows:</w:t>
      </w:r>
    </w:p>
    <w:p w14:paraId="14812AEF" w14:textId="77777777" w:rsidR="000E4F4A" w:rsidRPr="000E4F4A" w:rsidRDefault="000E4F4A" w:rsidP="000E4F4A">
      <w:pPr>
        <w:spacing w:after="240"/>
        <w:ind w:left="2160" w:hanging="720"/>
        <w:rPr>
          <w:szCs w:val="20"/>
        </w:rPr>
      </w:pPr>
      <w:r w:rsidRPr="000E4F4A">
        <w:rPr>
          <w:szCs w:val="20"/>
        </w:rPr>
        <w:t>(i)</w:t>
      </w:r>
      <w:r w:rsidRPr="000E4F4A">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A58DECD" w14:textId="77777777" w:rsidR="000E4F4A" w:rsidRPr="000E4F4A" w:rsidRDefault="000E4F4A" w:rsidP="000E4F4A">
      <w:pPr>
        <w:spacing w:after="240"/>
        <w:ind w:left="2880" w:hanging="720"/>
        <w:rPr>
          <w:szCs w:val="20"/>
        </w:rPr>
      </w:pPr>
      <w:r w:rsidRPr="000E4F4A">
        <w:rPr>
          <w:szCs w:val="20"/>
        </w:rPr>
        <w:t>(A)</w:t>
      </w:r>
      <w:r w:rsidRPr="000E4F4A">
        <w:rPr>
          <w:szCs w:val="20"/>
        </w:rPr>
        <w:tab/>
        <w:t xml:space="preserve">The name and unit code of the Resource affected; </w:t>
      </w:r>
    </w:p>
    <w:p w14:paraId="7E683F5A" w14:textId="77777777" w:rsidR="000E4F4A" w:rsidRPr="000E4F4A" w:rsidRDefault="000E4F4A" w:rsidP="000E4F4A">
      <w:pPr>
        <w:spacing w:after="240"/>
        <w:ind w:left="2880" w:hanging="720"/>
        <w:rPr>
          <w:szCs w:val="20"/>
        </w:rPr>
      </w:pPr>
      <w:r w:rsidRPr="000E4F4A">
        <w:rPr>
          <w:szCs w:val="20"/>
        </w:rPr>
        <w:t>(B)</w:t>
      </w:r>
      <w:r w:rsidRPr="000E4F4A">
        <w:rPr>
          <w:szCs w:val="20"/>
        </w:rPr>
        <w:tab/>
        <w:t>The Resource’s fuel type;</w:t>
      </w:r>
    </w:p>
    <w:p w14:paraId="00535A95" w14:textId="77777777" w:rsidR="000E4F4A" w:rsidRPr="000E4F4A" w:rsidRDefault="000E4F4A" w:rsidP="000E4F4A">
      <w:pPr>
        <w:spacing w:after="240"/>
        <w:ind w:left="2880" w:hanging="720"/>
        <w:rPr>
          <w:szCs w:val="20"/>
        </w:rPr>
      </w:pPr>
      <w:r w:rsidRPr="000E4F4A">
        <w:rPr>
          <w:szCs w:val="20"/>
        </w:rPr>
        <w:t>(C)</w:t>
      </w:r>
      <w:r w:rsidRPr="000E4F4A">
        <w:rPr>
          <w:szCs w:val="20"/>
        </w:rPr>
        <w:tab/>
        <w:t xml:space="preserve">The type of Outage or derate; </w:t>
      </w:r>
    </w:p>
    <w:p w14:paraId="18C6B569" w14:textId="77777777" w:rsidR="000E4F4A" w:rsidRPr="000E4F4A" w:rsidRDefault="000E4F4A" w:rsidP="000E4F4A">
      <w:pPr>
        <w:spacing w:after="240"/>
        <w:ind w:left="2880" w:hanging="720"/>
        <w:rPr>
          <w:szCs w:val="20"/>
        </w:rPr>
      </w:pPr>
      <w:r w:rsidRPr="000E4F4A">
        <w:rPr>
          <w:szCs w:val="20"/>
        </w:rPr>
        <w:t>(D)</w:t>
      </w:r>
      <w:r w:rsidRPr="000E4F4A">
        <w:rPr>
          <w:szCs w:val="20"/>
        </w:rPr>
        <w:tab/>
        <w:t xml:space="preserve">The start date/time and the planned and actual end date/time; </w:t>
      </w:r>
    </w:p>
    <w:p w14:paraId="1A2A483A" w14:textId="77777777" w:rsidR="000E4F4A" w:rsidRPr="000E4F4A" w:rsidRDefault="000E4F4A" w:rsidP="000E4F4A">
      <w:pPr>
        <w:spacing w:after="240"/>
        <w:ind w:left="2880" w:hanging="720"/>
        <w:rPr>
          <w:szCs w:val="20"/>
        </w:rPr>
      </w:pPr>
      <w:r w:rsidRPr="000E4F4A">
        <w:rPr>
          <w:szCs w:val="20"/>
        </w:rPr>
        <w:t>(E)</w:t>
      </w:r>
      <w:r w:rsidRPr="000E4F4A">
        <w:rPr>
          <w:szCs w:val="20"/>
        </w:rPr>
        <w:tab/>
        <w:t>The Resource’s applicable Seasonal net maximum sustainable rating;</w:t>
      </w:r>
    </w:p>
    <w:p w14:paraId="63219B10" w14:textId="77777777" w:rsidR="000E4F4A" w:rsidRPr="000E4F4A" w:rsidRDefault="000E4F4A" w:rsidP="000E4F4A">
      <w:pPr>
        <w:spacing w:after="240"/>
        <w:ind w:left="2880" w:hanging="720"/>
        <w:rPr>
          <w:szCs w:val="20"/>
        </w:rPr>
      </w:pPr>
      <w:r w:rsidRPr="000E4F4A">
        <w:rPr>
          <w:szCs w:val="20"/>
        </w:rPr>
        <w:t>(F)</w:t>
      </w:r>
      <w:r w:rsidRPr="000E4F4A">
        <w:rPr>
          <w:szCs w:val="20"/>
        </w:rPr>
        <w:tab/>
        <w:t xml:space="preserve">The available and </w:t>
      </w:r>
      <w:proofErr w:type="spellStart"/>
      <w:r w:rsidRPr="000E4F4A">
        <w:rPr>
          <w:szCs w:val="20"/>
        </w:rPr>
        <w:t>outaged</w:t>
      </w:r>
      <w:proofErr w:type="spellEnd"/>
      <w:r w:rsidRPr="000E4F4A">
        <w:rPr>
          <w:szCs w:val="20"/>
        </w:rPr>
        <w:t xml:space="preserve"> MW during the Outage or derate; and </w:t>
      </w:r>
    </w:p>
    <w:p w14:paraId="1B46977A" w14:textId="77777777" w:rsidR="000E4F4A" w:rsidRPr="000E4F4A" w:rsidRDefault="000E4F4A" w:rsidP="000E4F4A">
      <w:pPr>
        <w:spacing w:after="240"/>
        <w:ind w:left="2880" w:hanging="720"/>
        <w:rPr>
          <w:szCs w:val="20"/>
        </w:rPr>
      </w:pPr>
      <w:r w:rsidRPr="000E4F4A">
        <w:rPr>
          <w:szCs w:val="20"/>
        </w:rPr>
        <w:t>(G)</w:t>
      </w:r>
      <w:r w:rsidRPr="000E4F4A">
        <w:rPr>
          <w:szCs w:val="20"/>
        </w:rPr>
        <w:tab/>
        <w:t>The entry in the “nature of work” field in the Outage Scheduler and any other information concerning the cause of the Outage or derate;</w:t>
      </w:r>
    </w:p>
    <w:p w14:paraId="7E2DE720" w14:textId="77777777" w:rsidR="000E4F4A" w:rsidRPr="000E4F4A" w:rsidRDefault="000E4F4A" w:rsidP="000E4F4A">
      <w:pPr>
        <w:spacing w:after="240"/>
        <w:ind w:left="2160" w:hanging="720"/>
        <w:rPr>
          <w:szCs w:val="20"/>
        </w:rPr>
      </w:pPr>
      <w:r w:rsidRPr="000E4F4A">
        <w:rPr>
          <w:szCs w:val="20"/>
        </w:rPr>
        <w:lastRenderedPageBreak/>
        <w:t>(ii)</w:t>
      </w:r>
      <w:r w:rsidRPr="000E4F4A">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4208C597" w14:textId="77777777" w:rsidR="000E4F4A" w:rsidRPr="000E4F4A" w:rsidRDefault="000E4F4A" w:rsidP="000E4F4A">
      <w:pPr>
        <w:spacing w:after="240"/>
        <w:ind w:left="2160" w:hanging="720"/>
        <w:rPr>
          <w:szCs w:val="20"/>
        </w:rPr>
      </w:pPr>
      <w:r w:rsidRPr="000E4F4A">
        <w:rPr>
          <w:szCs w:val="20"/>
        </w:rPr>
        <w:t>(iii)</w:t>
      </w:r>
      <w:r w:rsidRPr="000E4F4A">
        <w:rPr>
          <w:szCs w:val="20"/>
        </w:rPr>
        <w:tab/>
        <w:t>For all other information, the Protected Information status shall expire 60 days after the applicable Operating Day;</w:t>
      </w:r>
    </w:p>
    <w:p w14:paraId="6590FB35" w14:textId="77777777" w:rsidR="000E4F4A" w:rsidRPr="000E4F4A" w:rsidRDefault="000E4F4A" w:rsidP="000E4F4A">
      <w:pPr>
        <w:spacing w:after="240"/>
        <w:ind w:left="1440" w:hanging="720"/>
        <w:rPr>
          <w:szCs w:val="20"/>
        </w:rPr>
      </w:pPr>
      <w:r w:rsidRPr="000E4F4A">
        <w:rPr>
          <w:szCs w:val="20"/>
        </w:rPr>
        <w:t>(d)</w:t>
      </w:r>
      <w:r w:rsidRPr="000E4F4A">
        <w:rPr>
          <w:szCs w:val="20"/>
        </w:rPr>
        <w:tab/>
        <w:t>Current Operating Plans (COPs).  The Protected Information status of this information shall expire 60 days after the applicable Operating Day;</w:t>
      </w:r>
    </w:p>
    <w:p w14:paraId="060219CB" w14:textId="77777777" w:rsidR="000E4F4A" w:rsidRPr="000E4F4A" w:rsidRDefault="000E4F4A" w:rsidP="000E4F4A">
      <w:pPr>
        <w:spacing w:after="240"/>
        <w:ind w:left="1440" w:hanging="720"/>
        <w:rPr>
          <w:szCs w:val="20"/>
        </w:rPr>
      </w:pPr>
      <w:r w:rsidRPr="000E4F4A">
        <w:rPr>
          <w:szCs w:val="20"/>
        </w:rPr>
        <w:t>(e)</w:t>
      </w:r>
      <w:r w:rsidRPr="000E4F4A">
        <w:rPr>
          <w:szCs w:val="20"/>
        </w:rPr>
        <w:tab/>
        <w:t>Ancillary Service Trades, Energy Trades, and Capacity Trades identifiable to a specific QSE or Resource.  The Protected Information status of this information shall expire 180 days after the applicable Operating Day;</w:t>
      </w:r>
    </w:p>
    <w:p w14:paraId="19A425B0" w14:textId="77777777" w:rsidR="000E4F4A" w:rsidRPr="000E4F4A" w:rsidRDefault="000E4F4A" w:rsidP="000E4F4A">
      <w:pPr>
        <w:spacing w:after="240"/>
        <w:ind w:left="1440" w:hanging="720"/>
        <w:rPr>
          <w:szCs w:val="20"/>
        </w:rPr>
      </w:pPr>
      <w:r w:rsidRPr="000E4F4A">
        <w:rPr>
          <w:szCs w:val="20"/>
        </w:rPr>
        <w:t>(f)</w:t>
      </w:r>
      <w:r w:rsidRPr="000E4F4A">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56550160"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49469978" w14:textId="77777777" w:rsidR="000E4F4A" w:rsidRPr="000E4F4A" w:rsidRDefault="000E4F4A" w:rsidP="000E4F4A">
            <w:pPr>
              <w:spacing w:before="120" w:after="240"/>
              <w:rPr>
                <w:b/>
                <w:i/>
                <w:szCs w:val="20"/>
              </w:rPr>
            </w:pPr>
            <w:r w:rsidRPr="000E4F4A">
              <w:rPr>
                <w:b/>
                <w:i/>
                <w:szCs w:val="20"/>
              </w:rPr>
              <w:t>[NPRR1013:  Replace paragraph (f) above with the following upon system implementation of the Real-Time Co-Optimization (RTC) project:]</w:t>
            </w:r>
          </w:p>
          <w:p w14:paraId="347A63D7" w14:textId="77777777" w:rsidR="000E4F4A" w:rsidRPr="000E4F4A" w:rsidRDefault="000E4F4A" w:rsidP="000E4F4A">
            <w:pPr>
              <w:spacing w:after="240"/>
              <w:ind w:left="1440" w:hanging="720"/>
              <w:rPr>
                <w:szCs w:val="20"/>
              </w:rPr>
            </w:pPr>
            <w:r w:rsidRPr="000E4F4A">
              <w:rPr>
                <w:szCs w:val="20"/>
              </w:rPr>
              <w:t>(f)</w:t>
            </w:r>
            <w:r w:rsidRPr="000E4F4A">
              <w:rPr>
                <w:szCs w:val="20"/>
              </w:rPr>
              <w:tab/>
              <w:t>Ancillary Service awards identifiable to a specific QSE or Resource.  The Protected Information status of this information shall expire 60 days after the applicable Operating Day;</w:t>
            </w:r>
          </w:p>
        </w:tc>
      </w:tr>
    </w:tbl>
    <w:p w14:paraId="1622AAA7" w14:textId="77777777" w:rsidR="000E4F4A" w:rsidRPr="000E4F4A" w:rsidRDefault="000E4F4A" w:rsidP="000E4F4A">
      <w:pPr>
        <w:spacing w:before="240" w:after="240"/>
        <w:ind w:left="1440" w:hanging="720"/>
        <w:rPr>
          <w:szCs w:val="20"/>
        </w:rPr>
      </w:pPr>
      <w:r w:rsidRPr="000E4F4A">
        <w:rPr>
          <w:szCs w:val="20"/>
        </w:rPr>
        <w:t>(g)</w:t>
      </w:r>
      <w:r w:rsidRPr="000E4F4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AF975ED" w14:textId="77777777" w:rsidR="000E4F4A" w:rsidRPr="000E4F4A" w:rsidRDefault="000E4F4A" w:rsidP="000E4F4A">
      <w:pPr>
        <w:spacing w:after="240"/>
        <w:ind w:left="1440" w:hanging="720"/>
        <w:rPr>
          <w:szCs w:val="20"/>
        </w:rPr>
      </w:pPr>
      <w:r w:rsidRPr="000E4F4A">
        <w:rPr>
          <w:szCs w:val="20"/>
        </w:rPr>
        <w:t>(h)</w:t>
      </w:r>
      <w:r w:rsidRPr="000E4F4A">
        <w:rPr>
          <w:szCs w:val="20"/>
        </w:rPr>
        <w:tab/>
        <w:t>Raw and Adjusted Metered Load (AML) data (demand and energy) identifiable to:</w:t>
      </w:r>
    </w:p>
    <w:p w14:paraId="5F2DD3D9" w14:textId="77777777" w:rsidR="000E4F4A" w:rsidRPr="000E4F4A" w:rsidRDefault="000E4F4A" w:rsidP="000E4F4A">
      <w:pPr>
        <w:spacing w:after="240"/>
        <w:ind w:left="2160" w:hanging="720"/>
        <w:rPr>
          <w:szCs w:val="20"/>
        </w:rPr>
      </w:pPr>
      <w:r w:rsidRPr="000E4F4A">
        <w:rPr>
          <w:szCs w:val="20"/>
        </w:rPr>
        <w:t>(i)</w:t>
      </w:r>
      <w:r w:rsidRPr="000E4F4A">
        <w:rPr>
          <w:szCs w:val="20"/>
        </w:rPr>
        <w:tab/>
        <w:t>A specific QSE or Load Serving Entity (LSE).  The Protected Information status of this information shall expire 180 days after the applicable Operating Day; or</w:t>
      </w:r>
    </w:p>
    <w:p w14:paraId="7C2501FF" w14:textId="77777777" w:rsidR="000E4F4A" w:rsidRPr="000E4F4A" w:rsidRDefault="000E4F4A" w:rsidP="000E4F4A">
      <w:pPr>
        <w:spacing w:after="240"/>
        <w:ind w:left="2160" w:hanging="720"/>
        <w:rPr>
          <w:szCs w:val="20"/>
        </w:rPr>
      </w:pPr>
      <w:r w:rsidRPr="000E4F4A">
        <w:rPr>
          <w:szCs w:val="20"/>
        </w:rPr>
        <w:t>(ii)</w:t>
      </w:r>
      <w:r w:rsidRPr="000E4F4A">
        <w:rPr>
          <w:szCs w:val="20"/>
        </w:rPr>
        <w:tab/>
        <w:t>A specific Customer or Electric Service Identifier (ESI ID);</w:t>
      </w:r>
    </w:p>
    <w:p w14:paraId="32CA8F7F" w14:textId="77777777" w:rsidR="000E4F4A" w:rsidRPr="000E4F4A" w:rsidRDefault="000E4F4A" w:rsidP="000E4F4A">
      <w:pPr>
        <w:spacing w:before="240" w:after="240"/>
        <w:ind w:left="1440" w:hanging="720"/>
        <w:rPr>
          <w:szCs w:val="20"/>
        </w:rPr>
      </w:pPr>
      <w:r w:rsidRPr="000E4F4A">
        <w:rPr>
          <w:szCs w:val="20"/>
        </w:rPr>
        <w:lastRenderedPageBreak/>
        <w:t>(i)</w:t>
      </w:r>
      <w:r w:rsidRPr="000E4F4A">
        <w:rPr>
          <w:szCs w:val="20"/>
        </w:rPr>
        <w:tab/>
        <w:t xml:space="preserve">Wholesale Storage Load (WSL) data identifiable to a specific QSE.  The Protected Information status of this information shall expire 60 days after the applicable Operating Day; </w:t>
      </w:r>
    </w:p>
    <w:p w14:paraId="1FEFB85B" w14:textId="77777777" w:rsidR="000E4F4A" w:rsidRPr="000E4F4A" w:rsidRDefault="000E4F4A" w:rsidP="000E4F4A">
      <w:pPr>
        <w:spacing w:after="240"/>
        <w:ind w:left="1440" w:hanging="720"/>
        <w:rPr>
          <w:szCs w:val="20"/>
        </w:rPr>
      </w:pPr>
      <w:r w:rsidRPr="000E4F4A">
        <w:rPr>
          <w:szCs w:val="20"/>
        </w:rPr>
        <w:t>(j)</w:t>
      </w:r>
      <w:r w:rsidRPr="000E4F4A">
        <w:rPr>
          <w:szCs w:val="20"/>
        </w:rPr>
        <w:tab/>
        <w:t>Settlement Statements and Invoices identifiable to a specific QSE.  The Protected Information status of this information shall expire 180 days after the applicable Operating Day;</w:t>
      </w:r>
    </w:p>
    <w:p w14:paraId="4A803DE5" w14:textId="77777777" w:rsidR="000E4F4A" w:rsidRPr="000E4F4A" w:rsidRDefault="000E4F4A" w:rsidP="000E4F4A">
      <w:pPr>
        <w:spacing w:after="240"/>
        <w:ind w:left="1440" w:hanging="720"/>
        <w:rPr>
          <w:szCs w:val="20"/>
        </w:rPr>
      </w:pPr>
      <w:r w:rsidRPr="000E4F4A">
        <w:rPr>
          <w:szCs w:val="20"/>
        </w:rPr>
        <w:t>(k)</w:t>
      </w:r>
      <w:r w:rsidRPr="000E4F4A">
        <w:rPr>
          <w:szCs w:val="20"/>
        </w:rPr>
        <w:tab/>
        <w:t>Number of ESI IDs identifiable to a specific LSE.  The Protected Information status of this information shall expire 365 days after the applicable Operating Day;</w:t>
      </w:r>
    </w:p>
    <w:p w14:paraId="34D354EE" w14:textId="77777777" w:rsidR="000E4F4A" w:rsidRPr="000E4F4A" w:rsidRDefault="000E4F4A" w:rsidP="000E4F4A">
      <w:pPr>
        <w:spacing w:after="240"/>
        <w:ind w:left="1440" w:hanging="720"/>
        <w:rPr>
          <w:szCs w:val="20"/>
        </w:rPr>
      </w:pPr>
      <w:r w:rsidRPr="000E4F4A">
        <w:rPr>
          <w:szCs w:val="20"/>
        </w:rPr>
        <w:t>(l)</w:t>
      </w:r>
      <w:r w:rsidRPr="000E4F4A">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0E4F4A">
        <w:t>1.3.1.4, Expiration of Protected Information Status</w:t>
      </w:r>
      <w:r w:rsidRPr="000E4F4A">
        <w:rPr>
          <w:szCs w:val="20"/>
        </w:rPr>
        <w:t>;</w:t>
      </w:r>
    </w:p>
    <w:p w14:paraId="2A6E0707" w14:textId="77777777" w:rsidR="000E4F4A" w:rsidRPr="000E4F4A" w:rsidRDefault="000E4F4A" w:rsidP="000E4F4A">
      <w:pPr>
        <w:spacing w:after="240"/>
        <w:ind w:left="1440" w:hanging="720"/>
        <w:rPr>
          <w:szCs w:val="20"/>
        </w:rPr>
      </w:pPr>
      <w:r w:rsidRPr="000E4F4A">
        <w:rPr>
          <w:szCs w:val="20"/>
        </w:rPr>
        <w:t>(m)</w:t>
      </w:r>
      <w:r w:rsidRPr="000E4F4A">
        <w:rPr>
          <w:szCs w:val="20"/>
        </w:rPr>
        <w:tab/>
        <w:t>Resource-specific costs, design and engineering data, including such data submitted in connection with a verifiable cost appeal;</w:t>
      </w:r>
    </w:p>
    <w:p w14:paraId="5A1065D7" w14:textId="77777777" w:rsidR="000E4F4A" w:rsidRPr="000E4F4A" w:rsidRDefault="000E4F4A" w:rsidP="000E4F4A">
      <w:pPr>
        <w:spacing w:after="240"/>
        <w:ind w:left="1440" w:hanging="720"/>
        <w:rPr>
          <w:szCs w:val="20"/>
        </w:rPr>
      </w:pPr>
      <w:r w:rsidRPr="000E4F4A">
        <w:rPr>
          <w:szCs w:val="20"/>
        </w:rPr>
        <w:t>(n)</w:t>
      </w:r>
      <w:r w:rsidRPr="000E4F4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21FE231" w14:textId="77777777" w:rsidR="000E4F4A" w:rsidRPr="000E4F4A" w:rsidRDefault="000E4F4A" w:rsidP="000E4F4A">
      <w:pPr>
        <w:spacing w:after="240"/>
        <w:ind w:left="2160" w:hanging="720"/>
        <w:rPr>
          <w:szCs w:val="20"/>
        </w:rPr>
      </w:pPr>
      <w:r w:rsidRPr="000E4F4A">
        <w:rPr>
          <w:szCs w:val="20"/>
        </w:rPr>
        <w:t>(i)</w:t>
      </w:r>
      <w:r w:rsidRPr="000E4F4A">
        <w:rPr>
          <w:szCs w:val="20"/>
        </w:rPr>
        <w:tab/>
        <w:t>The Protected Information status of the identities of CRR bidders that become CRR Owners and the number and type of CRRs that they each own shall expire at the end of the CRR Auction in which the CRRs were first sold; and</w:t>
      </w:r>
    </w:p>
    <w:p w14:paraId="5C3539A8" w14:textId="77777777" w:rsidR="000E4F4A" w:rsidRPr="000E4F4A" w:rsidRDefault="000E4F4A" w:rsidP="000E4F4A">
      <w:pPr>
        <w:spacing w:after="240"/>
        <w:ind w:left="2160" w:hanging="720"/>
        <w:rPr>
          <w:szCs w:val="20"/>
        </w:rPr>
      </w:pPr>
      <w:r w:rsidRPr="000E4F4A">
        <w:rPr>
          <w:szCs w:val="20"/>
        </w:rPr>
        <w:t>(ii)</w:t>
      </w:r>
      <w:r w:rsidRPr="000E4F4A">
        <w:rPr>
          <w:szCs w:val="20"/>
        </w:rPr>
        <w:tab/>
        <w:t>The Protected Information status of all other CRR information identified above in item (n) shall expire six months after the end of the year in which the CRR was effective.</w:t>
      </w:r>
    </w:p>
    <w:p w14:paraId="00F1C34B" w14:textId="77777777" w:rsidR="000E4F4A" w:rsidRPr="000E4F4A" w:rsidRDefault="000E4F4A" w:rsidP="000E4F4A">
      <w:pPr>
        <w:spacing w:after="240"/>
        <w:ind w:left="1440" w:hanging="720"/>
        <w:rPr>
          <w:szCs w:val="20"/>
        </w:rPr>
      </w:pPr>
      <w:r w:rsidRPr="000E4F4A">
        <w:rPr>
          <w:szCs w:val="20"/>
        </w:rPr>
        <w:t>(o)</w:t>
      </w:r>
      <w:r w:rsidRPr="000E4F4A">
        <w:rPr>
          <w:szCs w:val="20"/>
        </w:rPr>
        <w:tab/>
        <w:t>Renewable Energy Credit (REC) account balances.  The Protected Information status of this information shall expire three years after the REC Settlement period ends;</w:t>
      </w:r>
    </w:p>
    <w:p w14:paraId="55DDBEE1" w14:textId="77777777" w:rsidR="000E4F4A" w:rsidRPr="000E4F4A" w:rsidRDefault="000E4F4A" w:rsidP="000E4F4A">
      <w:pPr>
        <w:spacing w:after="240"/>
        <w:ind w:left="1440" w:hanging="720"/>
        <w:rPr>
          <w:szCs w:val="20"/>
        </w:rPr>
      </w:pPr>
      <w:r w:rsidRPr="000E4F4A">
        <w:rPr>
          <w:szCs w:val="20"/>
        </w:rPr>
        <w:t>(p)</w:t>
      </w:r>
      <w:r w:rsidRPr="000E4F4A">
        <w:rPr>
          <w:szCs w:val="20"/>
        </w:rPr>
        <w:tab/>
        <w:t>Credit limits identifiable to a specific QSE;</w:t>
      </w:r>
    </w:p>
    <w:p w14:paraId="36F0A524" w14:textId="77777777" w:rsidR="000E4F4A" w:rsidRPr="000E4F4A" w:rsidRDefault="000E4F4A" w:rsidP="000E4F4A">
      <w:pPr>
        <w:spacing w:after="240"/>
        <w:ind w:left="1440" w:hanging="720"/>
        <w:rPr>
          <w:szCs w:val="20"/>
        </w:rPr>
      </w:pPr>
      <w:r w:rsidRPr="000E4F4A">
        <w:rPr>
          <w:szCs w:val="20"/>
        </w:rPr>
        <w:t>(q)</w:t>
      </w:r>
      <w:r w:rsidRPr="000E4F4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48FC2E7E" w14:textId="77777777" w:rsidR="000E4F4A" w:rsidRPr="000E4F4A" w:rsidRDefault="000E4F4A" w:rsidP="000E4F4A">
      <w:pPr>
        <w:spacing w:after="240"/>
        <w:ind w:left="1440" w:hanging="720"/>
        <w:rPr>
          <w:szCs w:val="20"/>
        </w:rPr>
      </w:pPr>
      <w:r w:rsidRPr="000E4F4A">
        <w:rPr>
          <w:szCs w:val="20"/>
        </w:rPr>
        <w:lastRenderedPageBreak/>
        <w:t>(r)</w:t>
      </w:r>
      <w:r w:rsidRPr="000E4F4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D907E81" w14:textId="77777777" w:rsidR="000E4F4A" w:rsidRPr="000E4F4A" w:rsidRDefault="000E4F4A" w:rsidP="000E4F4A">
      <w:pPr>
        <w:spacing w:after="240"/>
        <w:ind w:left="1440" w:hanging="720"/>
        <w:rPr>
          <w:szCs w:val="20"/>
        </w:rPr>
      </w:pPr>
      <w:r w:rsidRPr="000E4F4A">
        <w:rPr>
          <w:szCs w:val="20"/>
        </w:rPr>
        <w:t>(s)</w:t>
      </w:r>
      <w:r w:rsidRPr="000E4F4A">
        <w:rPr>
          <w:szCs w:val="20"/>
        </w:rPr>
        <w:tab/>
        <w:t>Any software, products of software, or other vendor information that ERCOT is required to keep confidential under its agreements;</w:t>
      </w:r>
    </w:p>
    <w:p w14:paraId="7B51CF76" w14:textId="77777777" w:rsidR="000E4F4A" w:rsidRPr="000E4F4A" w:rsidRDefault="000E4F4A" w:rsidP="000E4F4A">
      <w:pPr>
        <w:spacing w:after="240"/>
        <w:ind w:left="1440" w:hanging="720"/>
        <w:rPr>
          <w:szCs w:val="20"/>
        </w:rPr>
      </w:pPr>
      <w:r w:rsidRPr="000E4F4A">
        <w:rPr>
          <w:szCs w:val="20"/>
        </w:rPr>
        <w:t>(t)</w:t>
      </w:r>
      <w:r w:rsidRPr="000E4F4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7F2ACE35"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0C90CF57" w14:textId="77777777" w:rsidR="000E4F4A" w:rsidRPr="000E4F4A" w:rsidRDefault="000E4F4A" w:rsidP="000E4F4A">
            <w:pPr>
              <w:spacing w:before="120" w:after="240"/>
              <w:rPr>
                <w:b/>
                <w:i/>
                <w:szCs w:val="20"/>
              </w:rPr>
            </w:pPr>
            <w:r w:rsidRPr="000E4F4A">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A6EFE9E" w14:textId="77777777" w:rsidR="000E4F4A" w:rsidRPr="000E4F4A" w:rsidRDefault="000E4F4A" w:rsidP="000E4F4A">
            <w:pPr>
              <w:spacing w:after="240"/>
              <w:ind w:left="1440" w:hanging="720"/>
              <w:rPr>
                <w:szCs w:val="20"/>
              </w:rPr>
            </w:pPr>
            <w:r w:rsidRPr="000E4F4A">
              <w:rPr>
                <w:szCs w:val="20"/>
              </w:rPr>
              <w:t>(t)</w:t>
            </w:r>
            <w:r w:rsidRPr="000E4F4A">
              <w:rPr>
                <w:szCs w:val="20"/>
              </w:rPr>
              <w:tab/>
              <w:t>QSE, Transmission Service Provider (TSP), Direct Current Tie Operator (DCTO), and Distribution Service Provider (DSP) backup plans collected by ERCOT under the Protocols or Other Binding Documents;</w:t>
            </w:r>
          </w:p>
        </w:tc>
      </w:tr>
    </w:tbl>
    <w:p w14:paraId="2835CD27" w14:textId="77777777" w:rsidR="000E4F4A" w:rsidRPr="000E4F4A" w:rsidRDefault="000E4F4A" w:rsidP="000E4F4A">
      <w:pPr>
        <w:spacing w:before="240" w:after="240"/>
        <w:ind w:left="1440" w:hanging="720"/>
        <w:rPr>
          <w:szCs w:val="20"/>
        </w:rPr>
      </w:pPr>
      <w:r w:rsidRPr="000E4F4A">
        <w:rPr>
          <w:szCs w:val="20"/>
        </w:rPr>
        <w:t>(u)</w:t>
      </w:r>
      <w:r w:rsidRPr="000E4F4A">
        <w:rPr>
          <w:szCs w:val="20"/>
        </w:rPr>
        <w:tab/>
        <w:t xml:space="preserve">Direct Current Tie (DC Tie) Schedule information.  The Protected Information status of this information shall expire on the date on which ERCOT files the report with the PUCT that is required by P.U.C. </w:t>
      </w:r>
      <w:r w:rsidRPr="000E4F4A">
        <w:rPr>
          <w:iCs/>
          <w:smallCaps/>
          <w:szCs w:val="20"/>
        </w:rPr>
        <w:t>Subst</w:t>
      </w:r>
      <w:r w:rsidRPr="000E4F4A">
        <w:rPr>
          <w:iCs/>
          <w:szCs w:val="20"/>
        </w:rPr>
        <w:t>. R.</w:t>
      </w:r>
      <w:r w:rsidRPr="000E4F4A">
        <w:rPr>
          <w:szCs w:val="20"/>
        </w:rPr>
        <w:t xml:space="preserve"> 25.192, Transmission Rates for Export from ERCOT, relating to energy imported and exported over DC Ties interconnected to the ERCOT System; </w:t>
      </w:r>
    </w:p>
    <w:p w14:paraId="330C1B6C" w14:textId="77777777" w:rsidR="000E4F4A" w:rsidRPr="000E4F4A" w:rsidRDefault="000E4F4A" w:rsidP="000E4F4A">
      <w:pPr>
        <w:spacing w:after="240"/>
        <w:ind w:left="1440" w:hanging="720"/>
        <w:rPr>
          <w:szCs w:val="20"/>
        </w:rPr>
      </w:pPr>
      <w:r w:rsidRPr="000E4F4A">
        <w:rPr>
          <w:szCs w:val="20"/>
        </w:rPr>
        <w:t>(v)</w:t>
      </w:r>
      <w:r w:rsidRPr="000E4F4A">
        <w:rPr>
          <w:szCs w:val="20"/>
        </w:rPr>
        <w:tab/>
        <w:t xml:space="preserve">Any Texas Standard Electronic Transaction (TX SET) transaction submitted by an LSE to ERCOT or received by an LSE from ERCOT.  This paragraph does not apply to ERCOT’s compliance with: </w:t>
      </w:r>
    </w:p>
    <w:p w14:paraId="7284D84C" w14:textId="77777777" w:rsidR="000E4F4A" w:rsidRPr="000E4F4A" w:rsidRDefault="000E4F4A" w:rsidP="000E4F4A">
      <w:pPr>
        <w:spacing w:after="240"/>
        <w:ind w:left="2160" w:hanging="720"/>
        <w:rPr>
          <w:szCs w:val="20"/>
        </w:rPr>
      </w:pPr>
      <w:r w:rsidRPr="000E4F4A">
        <w:rPr>
          <w:szCs w:val="20"/>
        </w:rPr>
        <w:lastRenderedPageBreak/>
        <w:t>(i)</w:t>
      </w:r>
      <w:r w:rsidRPr="000E4F4A">
        <w:rPr>
          <w:szCs w:val="20"/>
        </w:rPr>
        <w:tab/>
        <w:t xml:space="preserve">PUCT Substantive Rules on performance measure reporting; </w:t>
      </w:r>
    </w:p>
    <w:p w14:paraId="6D6AC22F" w14:textId="77777777" w:rsidR="000E4F4A" w:rsidRPr="000E4F4A" w:rsidRDefault="000E4F4A" w:rsidP="000E4F4A">
      <w:pPr>
        <w:spacing w:after="240"/>
        <w:ind w:left="2160" w:hanging="720"/>
        <w:rPr>
          <w:szCs w:val="20"/>
        </w:rPr>
      </w:pPr>
      <w:r w:rsidRPr="000E4F4A">
        <w:rPr>
          <w:szCs w:val="20"/>
        </w:rPr>
        <w:t>(ii)</w:t>
      </w:r>
      <w:r w:rsidRPr="000E4F4A">
        <w:rPr>
          <w:szCs w:val="20"/>
        </w:rPr>
        <w:tab/>
        <w:t xml:space="preserve">These Protocols or Other Binding Documents; or </w:t>
      </w:r>
    </w:p>
    <w:p w14:paraId="33A8788A" w14:textId="77777777" w:rsidR="000E4F4A" w:rsidRPr="000E4F4A" w:rsidRDefault="000E4F4A" w:rsidP="000E4F4A">
      <w:pPr>
        <w:spacing w:after="240"/>
        <w:ind w:left="2160" w:hanging="720"/>
        <w:rPr>
          <w:szCs w:val="20"/>
        </w:rPr>
      </w:pPr>
      <w:r w:rsidRPr="000E4F4A">
        <w:rPr>
          <w:szCs w:val="20"/>
        </w:rPr>
        <w:t>(iii)</w:t>
      </w:r>
      <w:r w:rsidRPr="000E4F4A">
        <w:rPr>
          <w:szCs w:val="20"/>
        </w:rPr>
        <w:tab/>
        <w:t>Any Technical Advisory Committee (TAC)-approved reporting requirements;</w:t>
      </w:r>
    </w:p>
    <w:p w14:paraId="61251C86" w14:textId="77777777" w:rsidR="000E4F4A" w:rsidRPr="000E4F4A" w:rsidRDefault="000E4F4A" w:rsidP="000E4F4A">
      <w:pPr>
        <w:spacing w:after="240"/>
        <w:ind w:left="1440" w:hanging="720"/>
        <w:rPr>
          <w:szCs w:val="20"/>
        </w:rPr>
      </w:pPr>
      <w:r w:rsidRPr="000E4F4A">
        <w:rPr>
          <w:szCs w:val="20"/>
        </w:rPr>
        <w:t>(w)</w:t>
      </w:r>
      <w:r w:rsidRPr="000E4F4A">
        <w:rPr>
          <w:szCs w:val="20"/>
        </w:rPr>
        <w:tab/>
        <w:t>Information concerning a Mothballed Generation Resource’s probability of return to service and expected lead time for returning to service submitted pursuant to Section 3.14.1.9, Generation Resource Status Updates;</w:t>
      </w:r>
    </w:p>
    <w:p w14:paraId="67C42B13" w14:textId="77777777" w:rsidR="000E4F4A" w:rsidRPr="000E4F4A" w:rsidRDefault="000E4F4A" w:rsidP="000E4F4A">
      <w:pPr>
        <w:spacing w:after="240"/>
        <w:ind w:left="1440" w:hanging="720"/>
        <w:rPr>
          <w:szCs w:val="20"/>
        </w:rPr>
      </w:pPr>
      <w:r w:rsidRPr="000E4F4A">
        <w:rPr>
          <w:szCs w:val="20"/>
        </w:rPr>
        <w:t>(x)</w:t>
      </w:r>
      <w:r w:rsidRPr="000E4F4A">
        <w:rPr>
          <w:szCs w:val="20"/>
        </w:rPr>
        <w:tab/>
        <w:t>Information provided by Entities under Section 10.3.2.4, Reporting of Net Generation Capacity;</w:t>
      </w:r>
    </w:p>
    <w:p w14:paraId="6BB57568" w14:textId="77777777" w:rsidR="000E4F4A" w:rsidRPr="000E4F4A" w:rsidRDefault="000E4F4A" w:rsidP="000E4F4A">
      <w:pPr>
        <w:spacing w:after="240"/>
        <w:ind w:left="1440" w:hanging="720"/>
        <w:rPr>
          <w:szCs w:val="20"/>
        </w:rPr>
      </w:pPr>
      <w:r w:rsidRPr="000E4F4A">
        <w:rPr>
          <w:szCs w:val="20"/>
        </w:rPr>
        <w:t>(y)</w:t>
      </w:r>
      <w:r w:rsidRPr="000E4F4A">
        <w:rPr>
          <w:szCs w:val="20"/>
        </w:rPr>
        <w:tab/>
        <w:t>Alternative fuel reserve capability and firm gas availability information submitted pursuant to Section 6.5.9.3.1, Operating Condition Notice, Section 6.5.9.3.2, Advisory, and Section 6.5.9.3.3, Watch, and as defined by the Operating Guides;</w:t>
      </w:r>
    </w:p>
    <w:p w14:paraId="2B65FA23" w14:textId="77777777" w:rsidR="000E4F4A" w:rsidRPr="000E4F4A" w:rsidRDefault="000E4F4A" w:rsidP="000E4F4A">
      <w:pPr>
        <w:spacing w:after="240"/>
        <w:ind w:left="1440" w:hanging="720"/>
        <w:rPr>
          <w:szCs w:val="20"/>
        </w:rPr>
      </w:pPr>
      <w:r w:rsidRPr="000E4F4A">
        <w:rPr>
          <w:szCs w:val="20"/>
        </w:rPr>
        <w:t>(z)</w:t>
      </w:r>
      <w:r w:rsidRPr="000E4F4A">
        <w:rPr>
          <w:szCs w:val="20"/>
        </w:rPr>
        <w:tab/>
        <w:t xml:space="preserve">Non-public financial information provided by a Counter-Party to ERCOT pursuant to meeting its credit qualification requirements as well as the QSE’s form of credit support; </w:t>
      </w:r>
    </w:p>
    <w:p w14:paraId="0239E52A" w14:textId="0ED9F5D7" w:rsidR="000E4F4A" w:rsidRPr="000E4F4A" w:rsidRDefault="000E4F4A" w:rsidP="000E4F4A">
      <w:pPr>
        <w:spacing w:after="240"/>
        <w:ind w:left="1440" w:hanging="720"/>
        <w:rPr>
          <w:iCs/>
          <w:szCs w:val="20"/>
        </w:rPr>
      </w:pPr>
      <w:del w:id="6" w:author="ERCOT" w:date="2024-07-30T14:56:00Z">
        <w:r w:rsidRPr="000E4F4A" w:rsidDel="00000F13">
          <w:rPr>
            <w:szCs w:val="20"/>
          </w:rPr>
          <w:delText>(aa)</w:delText>
        </w:r>
        <w:r w:rsidRPr="000E4F4A" w:rsidDel="00000F13">
          <w:rPr>
            <w:szCs w:val="20"/>
          </w:rPr>
          <w:tab/>
        </w:r>
        <w:r w:rsidRPr="000E4F4A" w:rsidDel="00000F13">
          <w:rPr>
            <w:iCs/>
            <w:szCs w:val="20"/>
          </w:rPr>
          <w:delTex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(f) of P.U.C. </w:delText>
        </w:r>
        <w:r w:rsidRPr="000E4F4A" w:rsidDel="00000F13">
          <w:rPr>
            <w:iCs/>
            <w:smallCaps/>
            <w:szCs w:val="20"/>
          </w:rPr>
          <w:delText>Subst</w:delText>
        </w:r>
        <w:r w:rsidRPr="000E4F4A" w:rsidDel="00000F13">
          <w:rPr>
            <w:iCs/>
            <w:szCs w:val="20"/>
          </w:rPr>
          <w:delText>. R. 25.173, Renewable Energy Credit Program;</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rsidDel="00000F13" w14:paraId="2E2148C6" w14:textId="4297A00B" w:rsidTr="00F42151">
        <w:trPr>
          <w:del w:id="7" w:author="ERCOT" w:date="2024-07-30T14:57: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02192493" w14:textId="32166620" w:rsidR="000E4F4A" w:rsidRPr="000E4F4A" w:rsidDel="00000F13" w:rsidRDefault="000E4F4A" w:rsidP="000E4F4A">
            <w:pPr>
              <w:spacing w:before="120" w:after="240"/>
              <w:rPr>
                <w:del w:id="8" w:author="ERCOT" w:date="2024-07-30T14:57:00Z"/>
                <w:b/>
                <w:i/>
                <w:szCs w:val="20"/>
              </w:rPr>
            </w:pPr>
            <w:del w:id="9" w:author="ERCOT" w:date="2024-07-30T14:57:00Z">
              <w:r w:rsidRPr="000E4F4A" w:rsidDel="00000F13">
                <w:rPr>
                  <w:b/>
                  <w:i/>
                  <w:szCs w:val="20"/>
                </w:rPr>
                <w:delText>[NPRR1218:  Replace paragraph (aa) above with the following upon system implementation:]</w:delText>
              </w:r>
            </w:del>
          </w:p>
          <w:p w14:paraId="199CC43E" w14:textId="5EECEEF2" w:rsidR="000E4F4A" w:rsidRPr="000E4F4A" w:rsidDel="00000F13" w:rsidRDefault="000E4F4A" w:rsidP="000E4F4A">
            <w:pPr>
              <w:spacing w:after="240"/>
              <w:ind w:left="1440" w:hanging="720"/>
              <w:rPr>
                <w:del w:id="10" w:author="ERCOT" w:date="2024-07-30T14:57:00Z"/>
                <w:iCs/>
                <w:szCs w:val="20"/>
              </w:rPr>
            </w:pPr>
            <w:del w:id="11" w:author="ERCOT" w:date="2024-07-30T14:57:00Z">
              <w:r w:rsidRPr="000E4F4A" w:rsidDel="00000F13">
                <w:rPr>
                  <w:szCs w:val="20"/>
                </w:rPr>
                <w:delText>(aa)</w:delText>
              </w:r>
              <w:r w:rsidRPr="000E4F4A" w:rsidDel="00000F13">
                <w:rPr>
                  <w:szCs w:val="20"/>
                </w:rPr>
                <w:tab/>
              </w:r>
              <w:r w:rsidRPr="000E4F4A" w:rsidDel="00000F13">
                <w:rPr>
                  <w:iCs/>
                  <w:szCs w:val="20"/>
                </w:rPr>
                <w:delTex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delText>
              </w:r>
              <w:r w:rsidRPr="000E4F4A" w:rsidDel="00000F13">
                <w:rPr>
                  <w:iCs/>
                  <w:smallCaps/>
                  <w:szCs w:val="20"/>
                </w:rPr>
                <w:delText>Subst</w:delText>
              </w:r>
              <w:r w:rsidRPr="000E4F4A" w:rsidDel="00000F13">
                <w:rPr>
                  <w:iCs/>
                  <w:szCs w:val="20"/>
                </w:rPr>
                <w:delText xml:space="preserve">. R. 25.173, Renewable Energy Credit Program, or the Renewable Portfolio Standard (RPS) calculation consistent with subsection (j) of P.U.C. </w:delText>
              </w:r>
              <w:r w:rsidRPr="000E4F4A" w:rsidDel="00000F13">
                <w:rPr>
                  <w:iCs/>
                  <w:smallCaps/>
                  <w:szCs w:val="20"/>
                </w:rPr>
                <w:delText>Subst</w:delText>
              </w:r>
              <w:r w:rsidRPr="000E4F4A" w:rsidDel="00000F13">
                <w:rPr>
                  <w:iCs/>
                  <w:szCs w:val="20"/>
                </w:rPr>
                <w:delText>. R. 25.173 as it was effective until December 31, 2023;</w:delText>
              </w:r>
            </w:del>
          </w:p>
        </w:tc>
      </w:tr>
    </w:tbl>
    <w:p w14:paraId="4DF1A65E" w14:textId="270D6551" w:rsidR="000E4F4A" w:rsidRPr="000E4F4A" w:rsidRDefault="000E4F4A" w:rsidP="000E4F4A">
      <w:pPr>
        <w:spacing w:before="240" w:after="240"/>
        <w:ind w:left="1440" w:hanging="720"/>
        <w:rPr>
          <w:iCs/>
          <w:szCs w:val="20"/>
        </w:rPr>
      </w:pPr>
      <w:r w:rsidRPr="000E4F4A">
        <w:rPr>
          <w:iCs/>
          <w:szCs w:val="20"/>
        </w:rPr>
        <w:t>(</w:t>
      </w:r>
      <w:del w:id="12" w:author="ERCOT" w:date="2024-07-30T14:57:00Z">
        <w:r w:rsidRPr="000E4F4A" w:rsidDel="00000F13">
          <w:rPr>
            <w:iCs/>
            <w:szCs w:val="20"/>
          </w:rPr>
          <w:delText>bb</w:delText>
        </w:r>
      </w:del>
      <w:ins w:id="13" w:author="ERCOT" w:date="2024-07-30T14:57:00Z">
        <w:r w:rsidR="00000F13">
          <w:rPr>
            <w:iCs/>
            <w:szCs w:val="20"/>
          </w:rPr>
          <w:t>aa</w:t>
        </w:r>
      </w:ins>
      <w:r w:rsidRPr="000E4F4A">
        <w:rPr>
          <w:iCs/>
          <w:szCs w:val="20"/>
        </w:rPr>
        <w:t>)</w:t>
      </w:r>
      <w:r w:rsidRPr="000E4F4A">
        <w:rPr>
          <w:iCs/>
          <w:szCs w:val="20"/>
        </w:rPr>
        <w:tab/>
        <w:t xml:space="preserve">Emergency operations plans submitted pursuant to </w:t>
      </w:r>
      <w:r w:rsidRPr="000E4F4A">
        <w:rPr>
          <w:szCs w:val="20"/>
        </w:rPr>
        <w:t xml:space="preserve">P.U.C. </w:t>
      </w:r>
      <w:r w:rsidRPr="000E4F4A">
        <w:rPr>
          <w:iCs/>
          <w:smallCaps/>
          <w:szCs w:val="20"/>
        </w:rPr>
        <w:t>Subst</w:t>
      </w:r>
      <w:r w:rsidRPr="000E4F4A">
        <w:rPr>
          <w:iCs/>
          <w:szCs w:val="20"/>
        </w:rPr>
        <w:t>. R.</w:t>
      </w:r>
      <w:r w:rsidRPr="000E4F4A">
        <w:rPr>
          <w:szCs w:val="20"/>
        </w:rPr>
        <w:t xml:space="preserve"> 25.53, Electric Service Emergency Operations Plans</w:t>
      </w:r>
      <w:r w:rsidRPr="000E4F4A">
        <w:rPr>
          <w:iCs/>
          <w:szCs w:val="20"/>
        </w:rPr>
        <w:t xml:space="preserve">; </w:t>
      </w:r>
    </w:p>
    <w:p w14:paraId="4A8854FD" w14:textId="385CB969" w:rsidR="000E4F4A" w:rsidRPr="000E4F4A" w:rsidRDefault="000E4F4A" w:rsidP="000E4F4A">
      <w:pPr>
        <w:spacing w:after="240"/>
        <w:ind w:left="1440" w:hanging="720"/>
      </w:pPr>
      <w:r w:rsidRPr="000E4F4A">
        <w:rPr>
          <w:iCs/>
          <w:szCs w:val="20"/>
        </w:rPr>
        <w:t>(</w:t>
      </w:r>
      <w:del w:id="14" w:author="ERCOT" w:date="2024-07-30T14:57:00Z">
        <w:r w:rsidRPr="000E4F4A" w:rsidDel="00000F13">
          <w:rPr>
            <w:iCs/>
            <w:szCs w:val="20"/>
          </w:rPr>
          <w:delText>cc</w:delText>
        </w:r>
      </w:del>
      <w:ins w:id="15" w:author="ERCOT" w:date="2024-07-30T14:57:00Z">
        <w:r w:rsidR="00000F13">
          <w:rPr>
            <w:iCs/>
            <w:szCs w:val="20"/>
          </w:rPr>
          <w:t>bb</w:t>
        </w:r>
      </w:ins>
      <w:r w:rsidRPr="000E4F4A">
        <w:rPr>
          <w:iCs/>
          <w:szCs w:val="20"/>
        </w:rPr>
        <w:t>)</w:t>
      </w:r>
      <w:r w:rsidRPr="000E4F4A">
        <w:rPr>
          <w:szCs w:val="20"/>
        </w:rPr>
        <w:tab/>
        <w:t xml:space="preserve">Information provided by a Counter-Party under Section 16.16.3, </w:t>
      </w:r>
      <w:r w:rsidRPr="000E4F4A">
        <w:t>Verification of Risk Management Framework;</w:t>
      </w:r>
    </w:p>
    <w:p w14:paraId="6B315CE0" w14:textId="528BC693" w:rsidR="000E4F4A" w:rsidRPr="000E4F4A" w:rsidRDefault="000E4F4A" w:rsidP="000E4F4A">
      <w:pPr>
        <w:spacing w:after="240"/>
        <w:ind w:left="1440" w:hanging="720"/>
        <w:rPr>
          <w:szCs w:val="20"/>
        </w:rPr>
      </w:pPr>
      <w:r w:rsidRPr="000E4F4A">
        <w:rPr>
          <w:szCs w:val="20"/>
        </w:rPr>
        <w:lastRenderedPageBreak/>
        <w:t>(</w:t>
      </w:r>
      <w:del w:id="16" w:author="ERCOT" w:date="2024-07-30T14:57:00Z">
        <w:r w:rsidRPr="000E4F4A" w:rsidDel="00000F13">
          <w:rPr>
            <w:szCs w:val="20"/>
          </w:rPr>
          <w:delText>dd</w:delText>
        </w:r>
      </w:del>
      <w:ins w:id="17" w:author="ERCOT" w:date="2024-07-30T14:57:00Z">
        <w:r w:rsidR="00000F13">
          <w:rPr>
            <w:szCs w:val="20"/>
          </w:rPr>
          <w:t>cc</w:t>
        </w:r>
      </w:ins>
      <w:r w:rsidRPr="000E4F4A">
        <w:rPr>
          <w:szCs w:val="20"/>
        </w:rPr>
        <w:t>)</w:t>
      </w:r>
      <w:r w:rsidRPr="000E4F4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5FC4FDF3" w14:textId="58DF4BCA" w:rsidR="000E4F4A" w:rsidRPr="000E4F4A" w:rsidRDefault="000E4F4A" w:rsidP="000E4F4A">
      <w:pPr>
        <w:spacing w:after="240"/>
        <w:ind w:left="1440" w:hanging="720"/>
        <w:rPr>
          <w:szCs w:val="20"/>
        </w:rPr>
      </w:pPr>
      <w:r w:rsidRPr="000E4F4A">
        <w:rPr>
          <w:iCs/>
          <w:szCs w:val="20"/>
        </w:rPr>
        <w:t>(</w:t>
      </w:r>
      <w:del w:id="18" w:author="ERCOT" w:date="2024-07-30T14:57:00Z">
        <w:r w:rsidRPr="000E4F4A" w:rsidDel="00000F13">
          <w:rPr>
            <w:iCs/>
            <w:szCs w:val="20"/>
          </w:rPr>
          <w:delText>ee</w:delText>
        </w:r>
      </w:del>
      <w:ins w:id="19" w:author="ERCOT" w:date="2024-07-30T14:57:00Z">
        <w:r w:rsidR="00000F13">
          <w:rPr>
            <w:iCs/>
            <w:szCs w:val="20"/>
          </w:rPr>
          <w:t>dd</w:t>
        </w:r>
      </w:ins>
      <w:r w:rsidRPr="000E4F4A">
        <w:rPr>
          <w:iCs/>
          <w:szCs w:val="20"/>
        </w:rPr>
        <w:t>)</w:t>
      </w:r>
      <w:r w:rsidRPr="000E4F4A">
        <w:rPr>
          <w:iCs/>
          <w:szCs w:val="20"/>
        </w:rPr>
        <w:tab/>
      </w:r>
      <w:r w:rsidRPr="000E4F4A">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1C9B6082"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234F47CB" w14:textId="7E49A9BD" w:rsidR="000E4F4A" w:rsidRPr="000E4F4A" w:rsidRDefault="000E4F4A" w:rsidP="000E4F4A">
            <w:pPr>
              <w:spacing w:before="120" w:after="240"/>
              <w:rPr>
                <w:b/>
                <w:i/>
                <w:szCs w:val="20"/>
              </w:rPr>
            </w:pPr>
            <w:r w:rsidRPr="000E4F4A">
              <w:rPr>
                <w:b/>
                <w:i/>
                <w:szCs w:val="20"/>
              </w:rPr>
              <w:t>[NPRR829 and NPRR995:  Replace applicable portions of paragraph (</w:t>
            </w:r>
            <w:del w:id="20" w:author="ERCOT" w:date="2024-07-30T14:57:00Z">
              <w:r w:rsidRPr="000E4F4A" w:rsidDel="00000F13">
                <w:rPr>
                  <w:b/>
                  <w:i/>
                  <w:szCs w:val="20"/>
                </w:rPr>
                <w:delText>ee</w:delText>
              </w:r>
            </w:del>
            <w:ins w:id="21" w:author="ERCOT" w:date="2024-07-30T14:57:00Z">
              <w:r w:rsidR="00000F13">
                <w:rPr>
                  <w:b/>
                  <w:i/>
                  <w:szCs w:val="20"/>
                </w:rPr>
                <w:t>dd</w:t>
              </w:r>
            </w:ins>
            <w:r w:rsidRPr="000E4F4A">
              <w:rPr>
                <w:b/>
                <w:i/>
                <w:szCs w:val="20"/>
              </w:rPr>
              <w:t>) above with the following upon system implementation:]</w:t>
            </w:r>
          </w:p>
          <w:p w14:paraId="3381FB88" w14:textId="18225129" w:rsidR="000E4F4A" w:rsidRPr="000E4F4A" w:rsidRDefault="000E4F4A" w:rsidP="000E4F4A">
            <w:pPr>
              <w:spacing w:after="240"/>
              <w:ind w:left="1440" w:hanging="720"/>
              <w:rPr>
                <w:szCs w:val="20"/>
              </w:rPr>
            </w:pPr>
            <w:r w:rsidRPr="000E4F4A">
              <w:rPr>
                <w:iCs/>
                <w:szCs w:val="20"/>
              </w:rPr>
              <w:t>(</w:t>
            </w:r>
            <w:del w:id="22" w:author="ERCOT" w:date="2024-07-30T14:58:00Z">
              <w:r w:rsidRPr="000E4F4A" w:rsidDel="00000F13">
                <w:rPr>
                  <w:iCs/>
                  <w:szCs w:val="20"/>
                </w:rPr>
                <w:delText>ee</w:delText>
              </w:r>
            </w:del>
            <w:ins w:id="23" w:author="ERCOT" w:date="2024-07-30T14:58:00Z">
              <w:r w:rsidR="00000F13">
                <w:rPr>
                  <w:iCs/>
                  <w:szCs w:val="20"/>
                </w:rPr>
                <w:t>dd</w:t>
              </w:r>
            </w:ins>
            <w:r w:rsidRPr="000E4F4A">
              <w:rPr>
                <w:iCs/>
                <w:szCs w:val="20"/>
              </w:rPr>
              <w:t>)</w:t>
            </w:r>
            <w:r w:rsidRPr="000E4F4A">
              <w:rPr>
                <w:iCs/>
                <w:szCs w:val="20"/>
              </w:rPr>
              <w:tab/>
            </w:r>
            <w:r w:rsidRPr="000E4F4A">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FD21560" w14:textId="73065F5C" w:rsidR="000E4F4A" w:rsidRPr="000E4F4A" w:rsidRDefault="000E4F4A" w:rsidP="000E4F4A">
      <w:pPr>
        <w:spacing w:before="240" w:after="240"/>
        <w:ind w:left="1440" w:hanging="720"/>
        <w:rPr>
          <w:szCs w:val="20"/>
        </w:rPr>
      </w:pPr>
      <w:r w:rsidRPr="000E4F4A">
        <w:rPr>
          <w:szCs w:val="20"/>
        </w:rPr>
        <w:t>(</w:t>
      </w:r>
      <w:del w:id="24" w:author="ERCOT" w:date="2024-07-30T14:58:00Z">
        <w:r w:rsidRPr="000E4F4A" w:rsidDel="00000F13">
          <w:rPr>
            <w:szCs w:val="20"/>
          </w:rPr>
          <w:delText>ff</w:delText>
        </w:r>
      </w:del>
      <w:ins w:id="25" w:author="ERCOT" w:date="2024-07-30T14:58:00Z">
        <w:r w:rsidR="00000F13">
          <w:rPr>
            <w:szCs w:val="20"/>
          </w:rPr>
          <w:t>ee</w:t>
        </w:r>
      </w:ins>
      <w:r w:rsidRPr="000E4F4A">
        <w:rPr>
          <w:szCs w:val="20"/>
        </w:rPr>
        <w:t>)</w:t>
      </w:r>
      <w:r w:rsidRPr="000E4F4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098AB58E" w14:textId="1FD9E37C" w:rsidR="000E4F4A" w:rsidRPr="000E4F4A" w:rsidRDefault="000E4F4A" w:rsidP="000E4F4A">
      <w:pPr>
        <w:spacing w:after="240"/>
        <w:ind w:left="1440" w:hanging="720"/>
        <w:rPr>
          <w:szCs w:val="20"/>
        </w:rPr>
      </w:pPr>
      <w:r w:rsidRPr="000E4F4A">
        <w:rPr>
          <w:szCs w:val="20"/>
        </w:rPr>
        <w:t>(</w:t>
      </w:r>
      <w:del w:id="26" w:author="ERCOT" w:date="2024-07-30T14:58:00Z">
        <w:r w:rsidRPr="000E4F4A" w:rsidDel="00000F13">
          <w:rPr>
            <w:szCs w:val="20"/>
          </w:rPr>
          <w:delText>gg</w:delText>
        </w:r>
      </w:del>
      <w:ins w:id="27" w:author="ERCOT" w:date="2024-07-30T14:58:00Z">
        <w:r w:rsidR="00000F13">
          <w:rPr>
            <w:szCs w:val="20"/>
          </w:rPr>
          <w:t>ff</w:t>
        </w:r>
      </w:ins>
      <w:r w:rsidRPr="000E4F4A">
        <w:rPr>
          <w:szCs w:val="20"/>
        </w:rPr>
        <w:t>)</w:t>
      </w:r>
      <w:r w:rsidRPr="000E4F4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963CC79" w14:textId="65C370A6" w:rsidR="000E4F4A" w:rsidRPr="000E4F4A" w:rsidRDefault="000E4F4A" w:rsidP="000E4F4A">
      <w:pPr>
        <w:spacing w:after="240"/>
        <w:ind w:left="1440" w:hanging="720"/>
        <w:rPr>
          <w:szCs w:val="20"/>
        </w:rPr>
      </w:pPr>
      <w:r w:rsidRPr="000E4F4A">
        <w:rPr>
          <w:szCs w:val="20"/>
        </w:rPr>
        <w:t>(</w:t>
      </w:r>
      <w:del w:id="28" w:author="ERCOT" w:date="2024-07-30T14:58:00Z">
        <w:r w:rsidRPr="000E4F4A" w:rsidDel="00000F13">
          <w:rPr>
            <w:szCs w:val="20"/>
          </w:rPr>
          <w:delText>hh</w:delText>
        </w:r>
      </w:del>
      <w:ins w:id="29" w:author="ERCOT" w:date="2024-07-30T14:58:00Z">
        <w:r w:rsidR="00000F13">
          <w:rPr>
            <w:szCs w:val="20"/>
          </w:rPr>
          <w:t>gg</w:t>
        </w:r>
      </w:ins>
      <w:r w:rsidRPr="000E4F4A">
        <w:rPr>
          <w:szCs w:val="20"/>
        </w:rPr>
        <w:t>)</w:t>
      </w:r>
      <w:r w:rsidRPr="000E4F4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74A80729" w14:textId="6C07C0CB" w:rsidR="000E4F4A" w:rsidRPr="000E4F4A" w:rsidRDefault="000E4F4A" w:rsidP="000E4F4A">
      <w:pPr>
        <w:spacing w:after="240"/>
        <w:ind w:left="1440" w:hanging="720"/>
        <w:rPr>
          <w:szCs w:val="20"/>
        </w:rPr>
      </w:pPr>
      <w:r w:rsidRPr="000E4F4A">
        <w:rPr>
          <w:szCs w:val="20"/>
        </w:rPr>
        <w:lastRenderedPageBreak/>
        <w:t>(</w:t>
      </w:r>
      <w:del w:id="30" w:author="ERCOT" w:date="2024-07-30T14:58:00Z">
        <w:r w:rsidRPr="000E4F4A" w:rsidDel="00000F13">
          <w:rPr>
            <w:szCs w:val="20"/>
          </w:rPr>
          <w:delText>ii</w:delText>
        </w:r>
      </w:del>
      <w:ins w:id="31" w:author="ERCOT" w:date="2024-07-30T14:58:00Z">
        <w:r w:rsidR="00000F13">
          <w:rPr>
            <w:szCs w:val="20"/>
          </w:rPr>
          <w:t>hh</w:t>
        </w:r>
      </w:ins>
      <w:r w:rsidRPr="000E4F4A">
        <w:rPr>
          <w:szCs w:val="20"/>
        </w:rPr>
        <w:t>)</w:t>
      </w:r>
      <w:r w:rsidRPr="000E4F4A">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D279B7D" w14:textId="63BDF8C8" w:rsidR="000E4F4A" w:rsidRPr="000E4F4A" w:rsidRDefault="000E4F4A" w:rsidP="000E4F4A">
      <w:pPr>
        <w:spacing w:after="240"/>
        <w:ind w:left="1440" w:hanging="720"/>
        <w:rPr>
          <w:szCs w:val="20"/>
        </w:rPr>
      </w:pPr>
      <w:r w:rsidRPr="000E4F4A">
        <w:rPr>
          <w:szCs w:val="20"/>
        </w:rPr>
        <w:t>(</w:t>
      </w:r>
      <w:del w:id="32" w:author="ERCOT" w:date="2024-07-30T14:58:00Z">
        <w:r w:rsidRPr="000E4F4A" w:rsidDel="00000F13">
          <w:rPr>
            <w:szCs w:val="20"/>
          </w:rPr>
          <w:delText>jj</w:delText>
        </w:r>
      </w:del>
      <w:ins w:id="33" w:author="ERCOT" w:date="2024-07-30T14:58:00Z">
        <w:r w:rsidR="00000F13">
          <w:rPr>
            <w:szCs w:val="20"/>
          </w:rPr>
          <w:t>ii</w:t>
        </w:r>
      </w:ins>
      <w:r w:rsidRPr="000E4F4A">
        <w:rPr>
          <w:szCs w:val="20"/>
        </w:rPr>
        <w:t>)</w:t>
      </w:r>
      <w:r w:rsidRPr="000E4F4A">
        <w:rPr>
          <w:szCs w:val="20"/>
        </w:rPr>
        <w:tab/>
        <w:t xml:space="preserve">Information concerning weatherization activities submitted to, obtained by, or generated by ERCOT in connection with P.U.C. </w:t>
      </w:r>
      <w:r w:rsidRPr="000E4F4A">
        <w:rPr>
          <w:iCs/>
          <w:smallCaps/>
          <w:szCs w:val="20"/>
        </w:rPr>
        <w:t>Subst</w:t>
      </w:r>
      <w:r w:rsidRPr="000E4F4A">
        <w:rPr>
          <w:iCs/>
          <w:szCs w:val="20"/>
        </w:rPr>
        <w:t xml:space="preserve">. R. </w:t>
      </w:r>
      <w:r w:rsidRPr="000E4F4A">
        <w:rPr>
          <w:szCs w:val="20"/>
        </w:rPr>
        <w:t>25.55, Weather Emergency Preparedness, if such information allows the identification of any Resource or Resource Entity;</w:t>
      </w:r>
    </w:p>
    <w:p w14:paraId="23850452" w14:textId="7D9DB8EE" w:rsidR="000E4F4A" w:rsidRPr="000E4F4A" w:rsidRDefault="000E4F4A" w:rsidP="000E4F4A">
      <w:pPr>
        <w:spacing w:after="240"/>
        <w:ind w:left="1440" w:hanging="720"/>
        <w:rPr>
          <w:szCs w:val="20"/>
        </w:rPr>
      </w:pPr>
      <w:r w:rsidRPr="000E4F4A">
        <w:rPr>
          <w:szCs w:val="20"/>
        </w:rPr>
        <w:t>(</w:t>
      </w:r>
      <w:del w:id="34" w:author="ERCOT" w:date="2024-07-30T14:58:00Z">
        <w:r w:rsidRPr="000E4F4A" w:rsidDel="00000F13">
          <w:rPr>
            <w:szCs w:val="20"/>
          </w:rPr>
          <w:delText>kk</w:delText>
        </w:r>
      </w:del>
      <w:ins w:id="35" w:author="ERCOT" w:date="2024-07-30T14:58:00Z">
        <w:r w:rsidR="00000F13">
          <w:rPr>
            <w:szCs w:val="20"/>
          </w:rPr>
          <w:t>jj</w:t>
        </w:r>
      </w:ins>
      <w:r w:rsidRPr="000E4F4A">
        <w:rPr>
          <w:szCs w:val="20"/>
        </w:rPr>
        <w:t>)</w:t>
      </w:r>
      <w:r w:rsidRPr="000E4F4A">
        <w:rPr>
          <w:szCs w:val="20"/>
        </w:rPr>
        <w:tab/>
        <w:t xml:space="preserve">Information provided to ERCOT: </w:t>
      </w:r>
    </w:p>
    <w:p w14:paraId="410385A5" w14:textId="77777777" w:rsidR="000E4F4A" w:rsidRPr="000E4F4A" w:rsidRDefault="000E4F4A" w:rsidP="000E4F4A">
      <w:pPr>
        <w:spacing w:after="240"/>
        <w:ind w:left="2160" w:hanging="720"/>
        <w:rPr>
          <w:szCs w:val="20"/>
        </w:rPr>
      </w:pPr>
      <w:r w:rsidRPr="000E4F4A">
        <w:rPr>
          <w:szCs w:val="20"/>
        </w:rPr>
        <w:t>(i)</w:t>
      </w:r>
      <w:r w:rsidRPr="000E4F4A">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3F2AEC33" w14:textId="77777777" w:rsidR="000E4F4A" w:rsidRPr="000E4F4A" w:rsidRDefault="000E4F4A" w:rsidP="000E4F4A">
      <w:pPr>
        <w:spacing w:after="240"/>
        <w:ind w:left="2160" w:hanging="720"/>
        <w:rPr>
          <w:szCs w:val="20"/>
        </w:rPr>
      </w:pPr>
      <w:r w:rsidRPr="000E4F4A">
        <w:rPr>
          <w:szCs w:val="20"/>
        </w:rPr>
        <w:t>(ii)</w:t>
      </w:r>
      <w:r w:rsidRPr="000E4F4A">
        <w:rPr>
          <w:szCs w:val="20"/>
        </w:rPr>
        <w:tab/>
        <w:t>By a Resource Entity under paragraph (2) of Section 8.1.1.2.1.6, Firm Fuel Supply Service Resource Qualification, Testing, and Decertification, as part of the voluntary process for ERCOT certification of a FFSS Qualified Contract; or</w:t>
      </w:r>
    </w:p>
    <w:p w14:paraId="6CB43186" w14:textId="77777777" w:rsidR="000E4F4A" w:rsidRPr="000E4F4A" w:rsidRDefault="000E4F4A" w:rsidP="000E4F4A">
      <w:pPr>
        <w:spacing w:after="240"/>
        <w:ind w:left="2160" w:hanging="720"/>
        <w:rPr>
          <w:szCs w:val="20"/>
        </w:rPr>
      </w:pPr>
      <w:r w:rsidRPr="000E4F4A">
        <w:rPr>
          <w:szCs w:val="20"/>
        </w:rPr>
        <w:t>(iii)</w:t>
      </w:r>
      <w:r w:rsidRPr="000E4F4A">
        <w:rPr>
          <w:szCs w:val="20"/>
        </w:rPr>
        <w:tab/>
        <w:t>By a Resource Entity in a Force Majeure Event report required under paragraph (14) of Section 8.1.1.2.6;</w:t>
      </w:r>
    </w:p>
    <w:p w14:paraId="57DCC914" w14:textId="43A7B561" w:rsidR="000E4F4A" w:rsidRPr="000E4F4A" w:rsidRDefault="000E4F4A" w:rsidP="000E4F4A">
      <w:pPr>
        <w:spacing w:after="240"/>
        <w:ind w:left="1440" w:hanging="720"/>
        <w:rPr>
          <w:szCs w:val="20"/>
        </w:rPr>
      </w:pPr>
      <w:r w:rsidRPr="000E4F4A">
        <w:rPr>
          <w:szCs w:val="20"/>
        </w:rPr>
        <w:t>(</w:t>
      </w:r>
      <w:del w:id="36" w:author="ERCOT" w:date="2024-07-30T14:58:00Z">
        <w:r w:rsidRPr="000E4F4A" w:rsidDel="00000F13">
          <w:rPr>
            <w:szCs w:val="20"/>
          </w:rPr>
          <w:delText>ll</w:delText>
        </w:r>
      </w:del>
      <w:ins w:id="37" w:author="ERCOT" w:date="2024-07-30T14:58:00Z">
        <w:r w:rsidR="00000F13">
          <w:rPr>
            <w:szCs w:val="20"/>
          </w:rPr>
          <w:t>kk</w:t>
        </w:r>
      </w:ins>
      <w:r w:rsidRPr="000E4F4A">
        <w:rPr>
          <w:szCs w:val="20"/>
        </w:rPr>
        <w:t>)</w:t>
      </w:r>
      <w:r w:rsidRPr="000E4F4A">
        <w:rPr>
          <w:szCs w:val="20"/>
        </w:rPr>
        <w:tab/>
        <w:t>Information provided to ERCOT pursuant to Section 16.2.1.1, QSE Background Check Process, or Section 16.8.1.1, CRR Account Holder Background Check Process; and</w:t>
      </w:r>
    </w:p>
    <w:p w14:paraId="4C1AF794" w14:textId="416BB08A" w:rsidR="000E4F4A" w:rsidRPr="000E4F4A" w:rsidRDefault="000E4F4A" w:rsidP="000E4F4A">
      <w:pPr>
        <w:spacing w:after="240"/>
        <w:ind w:left="1440" w:hanging="720"/>
        <w:rPr>
          <w:szCs w:val="20"/>
        </w:rPr>
      </w:pPr>
      <w:r w:rsidRPr="000E4F4A">
        <w:rPr>
          <w:szCs w:val="20"/>
        </w:rPr>
        <w:t>(</w:t>
      </w:r>
      <w:del w:id="38" w:author="ERCOT" w:date="2024-07-30T14:58:00Z">
        <w:r w:rsidRPr="000E4F4A" w:rsidDel="00000F13">
          <w:rPr>
            <w:szCs w:val="20"/>
          </w:rPr>
          <w:delText>mm</w:delText>
        </w:r>
      </w:del>
      <w:ins w:id="39" w:author="ERCOT" w:date="2024-07-30T14:58:00Z">
        <w:r w:rsidR="00000F13">
          <w:rPr>
            <w:szCs w:val="20"/>
          </w:rPr>
          <w:t>ll</w:t>
        </w:r>
      </w:ins>
      <w:r w:rsidRPr="000E4F4A">
        <w:rPr>
          <w:szCs w:val="20"/>
        </w:rPr>
        <w:t>)</w:t>
      </w:r>
      <w:r w:rsidRPr="000E4F4A">
        <w:rPr>
          <w:szCs w:val="20"/>
        </w:rPr>
        <w:tab/>
        <w:t>Information concerning coal or lignite inventory provided by a QSE under Section 3.24, Notification of Low Coal and Lignite Inventory Levels.</w:t>
      </w:r>
    </w:p>
    <w:p w14:paraId="153851F2" w14:textId="6B336326" w:rsidR="000E4F4A" w:rsidRDefault="000E4F4A" w:rsidP="000E4F4A">
      <w:pPr>
        <w:keepNext/>
        <w:tabs>
          <w:tab w:val="left" w:pos="720"/>
        </w:tabs>
        <w:spacing w:before="240" w:after="240"/>
        <w:outlineLvl w:val="1"/>
        <w:rPr>
          <w:b/>
          <w:szCs w:val="20"/>
        </w:rPr>
      </w:pPr>
      <w:bookmarkStart w:id="40" w:name="_Toc73847662"/>
      <w:bookmarkStart w:id="41" w:name="_Toc118224377"/>
      <w:bookmarkStart w:id="42" w:name="_Toc118909445"/>
      <w:bookmarkStart w:id="43" w:name="_Toc205190238"/>
      <w:bookmarkStart w:id="44" w:name="_Toc205190281"/>
      <w:r w:rsidRPr="000E4F4A">
        <w:rPr>
          <w:b/>
          <w:szCs w:val="20"/>
        </w:rPr>
        <w:t>2.1</w:t>
      </w:r>
      <w:r w:rsidRPr="000E4F4A">
        <w:rPr>
          <w:b/>
          <w:szCs w:val="20"/>
        </w:rPr>
        <w:tab/>
        <w:t>DEFINITIONS</w:t>
      </w:r>
      <w:bookmarkEnd w:id="40"/>
      <w:bookmarkEnd w:id="41"/>
      <w:bookmarkEnd w:id="42"/>
      <w:bookmarkEnd w:id="43"/>
    </w:p>
    <w:p w14:paraId="69C15E22" w14:textId="514D1555" w:rsidR="000E4F4A" w:rsidRPr="000E4F4A" w:rsidRDefault="000E4F4A" w:rsidP="000E4F4A">
      <w:pPr>
        <w:keepNext/>
        <w:tabs>
          <w:tab w:val="left" w:pos="900"/>
        </w:tabs>
        <w:spacing w:before="240" w:after="240"/>
        <w:ind w:left="900" w:hanging="900"/>
        <w:outlineLvl w:val="1"/>
        <w:rPr>
          <w:b/>
          <w:szCs w:val="20"/>
        </w:rPr>
      </w:pPr>
      <w:r w:rsidRPr="000E4F4A">
        <w:rPr>
          <w:b/>
          <w:szCs w:val="20"/>
        </w:rPr>
        <w:t>Compliance Premium</w:t>
      </w:r>
      <w:bookmarkEnd w:id="44"/>
    </w:p>
    <w:p w14:paraId="3A451D10" w14:textId="2F19B859" w:rsidR="000E4F4A" w:rsidRPr="000E4F4A" w:rsidRDefault="000E4F4A" w:rsidP="000E4F4A">
      <w:pPr>
        <w:spacing w:after="240"/>
        <w:rPr>
          <w:iCs/>
          <w:szCs w:val="20"/>
        </w:rPr>
      </w:pPr>
      <w:r w:rsidRPr="000E4F4A">
        <w:rPr>
          <w:iCs/>
          <w:szCs w:val="20"/>
        </w:rPr>
        <w:t>A payment awarded by the Program Administrator in conjunction with a Renewable Energy Credit (REC) that is generated by a renewable energy source that is not powered by wind and meets the criteria of subsection (e) of P.U.C. S</w:t>
      </w:r>
      <w:r w:rsidRPr="000E4F4A">
        <w:rPr>
          <w:iCs/>
          <w:smallCaps/>
        </w:rPr>
        <w:t>ubst</w:t>
      </w:r>
      <w:r w:rsidRPr="000E4F4A">
        <w:rPr>
          <w:iCs/>
          <w:szCs w:val="20"/>
        </w:rPr>
        <w:t xml:space="preserve">. R. 25.173, </w:t>
      </w:r>
      <w:bookmarkStart w:id="45" w:name="_Hlk171519895"/>
      <w:r w:rsidRPr="000E4F4A">
        <w:rPr>
          <w:iCs/>
          <w:szCs w:val="20"/>
        </w:rPr>
        <w:t>Renewable Energy Credit Program</w:t>
      </w:r>
      <w:bookmarkEnd w:id="45"/>
      <w:r w:rsidRPr="000E4F4A">
        <w:rPr>
          <w:iCs/>
          <w:szCs w:val="20"/>
        </w:rPr>
        <w:t xml:space="preserve">.  </w:t>
      </w:r>
      <w:del w:id="46" w:author="ERCOT" w:date="2024-07-30T14:54:00Z">
        <w:r w:rsidRPr="000E4F4A" w:rsidDel="00E06A36">
          <w:rPr>
            <w:iCs/>
            <w:szCs w:val="20"/>
          </w:rPr>
          <w:delText xml:space="preserve">For the purpose of the Renewable Portfolio Standard (RPS) requirements, one </w:delText>
        </w:r>
        <w:r w:rsidRPr="000E4F4A" w:rsidDel="00E06A36">
          <w:rPr>
            <w:iCs/>
            <w:szCs w:val="20"/>
          </w:rPr>
          <w:lastRenderedPageBreak/>
          <w:delText>Compliance Premium is equal to one REC.</w:delText>
        </w:r>
      </w:del>
      <w:ins w:id="47" w:author="ERCOT" w:date="2024-07-30T14:54:00Z">
        <w:r w:rsidR="00E06A36" w:rsidRPr="00E06A36">
          <w:rPr>
            <w:iCs/>
            <w:szCs w:val="20"/>
          </w:rPr>
          <w:t>Note that Compliance Premiums will not be awarded after December 31, 2024, and all unused Compliance Premiums will expire by December 31, 2027.</w:t>
        </w:r>
      </w:ins>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14:paraId="64EF74AF" w14:textId="77777777" w:rsidTr="00F42151">
        <w:tc>
          <w:tcPr>
            <w:tcW w:w="9558" w:type="dxa"/>
            <w:tcBorders>
              <w:top w:val="single" w:sz="4" w:space="0" w:color="auto"/>
              <w:left w:val="single" w:sz="4" w:space="0" w:color="auto"/>
              <w:bottom w:val="single" w:sz="4" w:space="0" w:color="auto"/>
              <w:right w:val="single" w:sz="4" w:space="0" w:color="auto"/>
            </w:tcBorders>
            <w:shd w:val="clear" w:color="auto" w:fill="D9D9D9"/>
          </w:tcPr>
          <w:p w14:paraId="0878B912" w14:textId="77777777" w:rsidR="000E4F4A" w:rsidRPr="000E4F4A" w:rsidRDefault="000E4F4A" w:rsidP="000E4F4A">
            <w:pPr>
              <w:spacing w:before="120" w:after="240"/>
              <w:rPr>
                <w:b/>
                <w:i/>
                <w:szCs w:val="20"/>
              </w:rPr>
            </w:pPr>
            <w:r w:rsidRPr="000E4F4A">
              <w:rPr>
                <w:b/>
                <w:i/>
                <w:szCs w:val="20"/>
              </w:rPr>
              <w:t>[NPRR1218:  Replace the definition “Compliance Premium” above with the following upon system implementation:]</w:t>
            </w:r>
          </w:p>
          <w:p w14:paraId="1A609B3E" w14:textId="77777777" w:rsidR="000E4F4A" w:rsidRPr="000E4F4A" w:rsidRDefault="000E4F4A" w:rsidP="000E4F4A">
            <w:pPr>
              <w:keepNext/>
              <w:tabs>
                <w:tab w:val="left" w:pos="900"/>
              </w:tabs>
              <w:spacing w:after="240"/>
              <w:ind w:left="900" w:hanging="900"/>
              <w:outlineLvl w:val="1"/>
              <w:rPr>
                <w:b/>
                <w:szCs w:val="20"/>
              </w:rPr>
            </w:pPr>
            <w:r w:rsidRPr="000E4F4A">
              <w:rPr>
                <w:b/>
                <w:szCs w:val="20"/>
              </w:rPr>
              <w:t>Compliance Premium</w:t>
            </w:r>
          </w:p>
          <w:p w14:paraId="073059BE" w14:textId="63928DDF" w:rsidR="000E4F4A" w:rsidRPr="000E4F4A" w:rsidRDefault="000E4F4A" w:rsidP="000E4F4A">
            <w:pPr>
              <w:spacing w:after="240"/>
              <w:rPr>
                <w:iCs/>
                <w:szCs w:val="20"/>
              </w:rPr>
            </w:pPr>
            <w:r w:rsidRPr="000E4F4A">
              <w:rPr>
                <w:iCs/>
                <w:szCs w:val="20"/>
              </w:rPr>
              <w:t xml:space="preserve">A payment awarded by the Program Administrator in conjunction with a </w:t>
            </w:r>
            <w:r w:rsidRPr="000E4F4A">
              <w:rPr>
                <w:bCs/>
                <w:iCs/>
                <w:szCs w:val="20"/>
              </w:rPr>
              <w:t xml:space="preserve">Solar </w:t>
            </w:r>
            <w:r w:rsidRPr="000E4F4A">
              <w:rPr>
                <w:iCs/>
                <w:szCs w:val="20"/>
              </w:rPr>
              <w:t>Renewable Energy Credit (SREC) that is generated by a renewable energy source that meets the criteria of subsection (e) of P.U.C. S</w:t>
            </w:r>
            <w:r w:rsidRPr="000E4F4A">
              <w:rPr>
                <w:iCs/>
                <w:smallCaps/>
              </w:rPr>
              <w:t>ubst</w:t>
            </w:r>
            <w:r w:rsidRPr="000E4F4A">
              <w:rPr>
                <w:iCs/>
                <w:szCs w:val="20"/>
              </w:rPr>
              <w:t xml:space="preserve">. R. 25.173, Renewable Energy Credit Program.  </w:t>
            </w:r>
            <w:del w:id="48" w:author="ERCOT" w:date="2024-07-30T14:55:00Z">
              <w:r w:rsidRPr="000E4F4A" w:rsidDel="00E06A36">
                <w:rPr>
                  <w:iCs/>
                  <w:szCs w:val="20"/>
                </w:rPr>
                <w:delText>For the purpose of the Solar Renewable Portfolio Standard (SRPS) requirements, one Compliance Premium is equal to one SREC.</w:delText>
              </w:r>
            </w:del>
            <w:ins w:id="49" w:author="ERCOT" w:date="2024-07-30T14:55:00Z">
              <w:r w:rsidR="00E06A36" w:rsidRPr="00E06A36">
                <w:rPr>
                  <w:iCs/>
                  <w:szCs w:val="20"/>
                </w:rPr>
                <w:t>Note that Compliance Premiums will not be awarded after December 31, 2024, and all unused Compliance Premiums will expire by December 31, 2027.</w:t>
              </w:r>
            </w:ins>
          </w:p>
        </w:tc>
      </w:tr>
    </w:tbl>
    <w:p w14:paraId="69925555" w14:textId="77777777" w:rsidR="000E4F4A" w:rsidRDefault="000E4F4A" w:rsidP="00BC5E1A">
      <w:pPr>
        <w:spacing w:after="240"/>
        <w:ind w:left="720" w:hanging="720"/>
        <w:rPr>
          <w:iCs/>
        </w:rPr>
      </w:pPr>
    </w:p>
    <w:p w14:paraId="6B7B52FA" w14:textId="0D2F1F10" w:rsidR="000E4F4A" w:rsidRPr="000E4F4A" w:rsidDel="00F42439" w:rsidRDefault="000E4F4A" w:rsidP="000E4F4A">
      <w:pPr>
        <w:keepNext/>
        <w:tabs>
          <w:tab w:val="left" w:pos="900"/>
        </w:tabs>
        <w:spacing w:before="240" w:after="240"/>
        <w:ind w:left="900" w:hanging="900"/>
        <w:outlineLvl w:val="1"/>
        <w:rPr>
          <w:del w:id="50" w:author="ERCOT" w:date="2024-07-31T15:41:00Z"/>
          <w:b/>
          <w:szCs w:val="20"/>
        </w:rPr>
      </w:pPr>
      <w:del w:id="51" w:author="ERCOT" w:date="2024-07-31T15:41:00Z">
        <w:r w:rsidRPr="000E4F4A" w:rsidDel="00F42439">
          <w:rPr>
            <w:b/>
            <w:szCs w:val="20"/>
          </w:rPr>
          <w:delText>Renewable Portfolio Standard (RPS)</w:delText>
        </w:r>
      </w:del>
    </w:p>
    <w:p w14:paraId="752B321C" w14:textId="05906112" w:rsidR="000E4F4A" w:rsidRPr="000E4F4A" w:rsidRDefault="000E4F4A" w:rsidP="000E4F4A">
      <w:pPr>
        <w:spacing w:after="240"/>
        <w:rPr>
          <w:iCs/>
          <w:szCs w:val="20"/>
        </w:rPr>
      </w:pPr>
      <w:del w:id="52" w:author="ERCOT" w:date="2024-07-31T15:41:00Z">
        <w:r w:rsidRPr="000E4F4A" w:rsidDel="00F42439">
          <w:rPr>
            <w:iCs/>
            <w:szCs w:val="20"/>
          </w:rPr>
          <w:delText xml:space="preserve">The amount of capacity required to meet the requirements of Public Utility Regulatory Act (PURA), </w:delText>
        </w:r>
        <w:r w:rsidRPr="000E4F4A" w:rsidDel="00F42439">
          <w:rPr>
            <w:iCs/>
            <w:smallCaps/>
            <w:szCs w:val="20"/>
          </w:rPr>
          <w:delText xml:space="preserve">Tex. Util. Code Ann. </w:delText>
        </w:r>
        <w:r w:rsidRPr="000E4F4A" w:rsidDel="00F42439">
          <w:rPr>
            <w:iCs/>
            <w:szCs w:val="20"/>
          </w:rPr>
          <w:delText>§ 39.904 (Vernon 1998 &amp; Supp. 2007) and subsection (f) of P.U.C. S</w:delText>
        </w:r>
        <w:r w:rsidRPr="000E4F4A" w:rsidDel="00F42439">
          <w:rPr>
            <w:iCs/>
            <w:smallCaps/>
          </w:rPr>
          <w:delText>ubst</w:delText>
        </w:r>
        <w:r w:rsidRPr="000E4F4A" w:rsidDel="00F42439">
          <w:rPr>
            <w:iCs/>
            <w:szCs w:val="20"/>
          </w:rPr>
          <w:delText>. R. 25.173, Renewable Energy Credit Program.</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0E4F4A" w:rsidDel="00E06A36" w14:paraId="2ACCCE0F" w14:textId="7761EAE0" w:rsidTr="00F42151">
        <w:trPr>
          <w:del w:id="53" w:author="ERCOT" w:date="2024-07-30T14:53: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152E4E97" w14:textId="033A10B5" w:rsidR="000E4F4A" w:rsidRPr="000E4F4A" w:rsidDel="00E06A36" w:rsidRDefault="000E4F4A" w:rsidP="000E4F4A">
            <w:pPr>
              <w:spacing w:before="120" w:after="240"/>
              <w:rPr>
                <w:del w:id="54" w:author="ERCOT" w:date="2024-07-30T14:53:00Z"/>
                <w:b/>
                <w:i/>
                <w:szCs w:val="20"/>
              </w:rPr>
            </w:pPr>
            <w:del w:id="55" w:author="ERCOT" w:date="2024-07-30T14:53:00Z">
              <w:r w:rsidRPr="000E4F4A" w:rsidDel="00E06A36">
                <w:rPr>
                  <w:b/>
                  <w:i/>
                  <w:szCs w:val="20"/>
                </w:rPr>
                <w:delText>[NPRR1218:  Replace the definition “Renewable Portfolio Standard (RPS)” above with the following upon system implementation:]</w:delText>
              </w:r>
            </w:del>
          </w:p>
          <w:p w14:paraId="2C89B86B" w14:textId="3599BEE3" w:rsidR="000E4F4A" w:rsidRPr="000E4F4A" w:rsidDel="00E06A36" w:rsidRDefault="000E4F4A" w:rsidP="000E4F4A">
            <w:pPr>
              <w:keepNext/>
              <w:tabs>
                <w:tab w:val="left" w:pos="900"/>
              </w:tabs>
              <w:spacing w:after="240"/>
              <w:ind w:left="900" w:hanging="900"/>
              <w:outlineLvl w:val="1"/>
              <w:rPr>
                <w:del w:id="56" w:author="ERCOT" w:date="2024-07-30T14:53:00Z"/>
                <w:szCs w:val="20"/>
              </w:rPr>
            </w:pPr>
            <w:del w:id="57" w:author="ERCOT" w:date="2024-07-30T14:53:00Z">
              <w:r w:rsidRPr="000E4F4A" w:rsidDel="00E06A36">
                <w:rPr>
                  <w:b/>
                  <w:szCs w:val="20"/>
                </w:rPr>
                <w:delText>Solar Renewable Portfolio Standard (SRPS)</w:delText>
              </w:r>
            </w:del>
          </w:p>
          <w:p w14:paraId="3A74B83D" w14:textId="5985A6EE" w:rsidR="000E4F4A" w:rsidRPr="000E4F4A" w:rsidDel="00E06A36" w:rsidRDefault="000E4F4A" w:rsidP="000E4F4A">
            <w:pPr>
              <w:spacing w:after="240"/>
              <w:rPr>
                <w:del w:id="58" w:author="ERCOT" w:date="2024-07-30T14:53:00Z"/>
              </w:rPr>
            </w:pPr>
            <w:del w:id="59" w:author="ERCOT" w:date="2024-07-30T14:53:00Z">
              <w:r w:rsidRPr="000E4F4A" w:rsidDel="00E06A36">
                <w:delText>The amount of solar capacity required to meet the requirements of subsection (f) of P.U.C. S</w:delText>
              </w:r>
              <w:r w:rsidRPr="000E4F4A" w:rsidDel="00E06A36">
                <w:rPr>
                  <w:smallCaps/>
                </w:rPr>
                <w:delText>ubst</w:delText>
              </w:r>
              <w:r w:rsidRPr="000E4F4A" w:rsidDel="00E06A36">
                <w:delText>. R. 25.173, Renewable Energy Credit Program.</w:delText>
              </w:r>
            </w:del>
          </w:p>
        </w:tc>
      </w:tr>
    </w:tbl>
    <w:p w14:paraId="2D8B9C4E" w14:textId="77777777" w:rsidR="000E4F4A" w:rsidRDefault="000E4F4A" w:rsidP="00BC5E1A">
      <w:pPr>
        <w:spacing w:after="240"/>
        <w:ind w:left="720" w:hanging="720"/>
        <w:rPr>
          <w:i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E4F4A" w:rsidRPr="00F36D71" w:rsidDel="00E06A36" w14:paraId="513C6DA7" w14:textId="6957E00A" w:rsidTr="00F42151">
        <w:trPr>
          <w:del w:id="60" w:author="ERCOT" w:date="2024-07-30T14:53:00Z"/>
        </w:trPr>
        <w:tc>
          <w:tcPr>
            <w:tcW w:w="9558" w:type="dxa"/>
            <w:tcBorders>
              <w:top w:val="single" w:sz="4" w:space="0" w:color="auto"/>
              <w:left w:val="single" w:sz="4" w:space="0" w:color="auto"/>
              <w:bottom w:val="single" w:sz="4" w:space="0" w:color="auto"/>
              <w:right w:val="single" w:sz="4" w:space="0" w:color="auto"/>
            </w:tcBorders>
            <w:shd w:val="clear" w:color="auto" w:fill="D9D9D9"/>
          </w:tcPr>
          <w:p w14:paraId="49EDDB5C" w14:textId="1E7048E2" w:rsidR="000E4F4A" w:rsidDel="00E06A36" w:rsidRDefault="000E4F4A" w:rsidP="00F42151">
            <w:pPr>
              <w:spacing w:before="120" w:after="240"/>
              <w:rPr>
                <w:del w:id="61" w:author="ERCOT" w:date="2024-07-30T14:53:00Z"/>
                <w:b/>
                <w:i/>
              </w:rPr>
            </w:pPr>
            <w:del w:id="62" w:author="ERCOT" w:date="2024-07-30T14:53:00Z">
              <w:r w:rsidDel="00E06A36">
                <w:rPr>
                  <w:b/>
                  <w:i/>
                </w:rPr>
                <w:delText>[NPRR1218</w:delText>
              </w:r>
              <w:r w:rsidRPr="004B0726" w:rsidDel="00E06A36">
                <w:rPr>
                  <w:b/>
                  <w:i/>
                </w:rPr>
                <w:delText xml:space="preserve">: </w:delText>
              </w:r>
              <w:r w:rsidDel="00E06A36">
                <w:rPr>
                  <w:b/>
                  <w:i/>
                </w:rPr>
                <w:delText xml:space="preserve"> Insert the definition “</w:delText>
              </w:r>
              <w:r w:rsidRPr="0058795B" w:rsidDel="00E06A36">
                <w:rPr>
                  <w:b/>
                  <w:i/>
                </w:rPr>
                <w:delText>Solar Renewable Energy Credit (SREC)</w:delText>
              </w:r>
              <w:r w:rsidDel="00E06A36">
                <w:rPr>
                  <w:b/>
                  <w:i/>
                </w:rPr>
                <w:delText>” below upon system implementation:</w:delText>
              </w:r>
              <w:r w:rsidRPr="004B0726" w:rsidDel="00E06A36">
                <w:rPr>
                  <w:b/>
                  <w:i/>
                </w:rPr>
                <w:delText>]</w:delText>
              </w:r>
            </w:del>
          </w:p>
          <w:p w14:paraId="450539AE" w14:textId="1D342430" w:rsidR="000E4F4A" w:rsidRPr="0058795B" w:rsidDel="00E06A36" w:rsidRDefault="000E4F4A" w:rsidP="00F42151">
            <w:pPr>
              <w:keepNext/>
              <w:tabs>
                <w:tab w:val="left" w:pos="900"/>
              </w:tabs>
              <w:spacing w:after="240"/>
              <w:ind w:left="900" w:hanging="900"/>
              <w:outlineLvl w:val="1"/>
              <w:rPr>
                <w:del w:id="63" w:author="ERCOT" w:date="2024-07-30T14:53:00Z"/>
              </w:rPr>
            </w:pPr>
            <w:del w:id="64" w:author="ERCOT" w:date="2024-07-30T14:53:00Z">
              <w:r w:rsidRPr="0058795B" w:rsidDel="00E06A36">
                <w:rPr>
                  <w:b/>
                  <w:bCs/>
                </w:rPr>
                <w:delText xml:space="preserve">Solar </w:delText>
              </w:r>
              <w:r w:rsidRPr="0058795B" w:rsidDel="00E06A36">
                <w:rPr>
                  <w:b/>
                </w:rPr>
                <w:delText>Renewable Energy Credit (</w:delText>
              </w:r>
              <w:r w:rsidRPr="0058795B" w:rsidDel="00E06A36">
                <w:rPr>
                  <w:b/>
                  <w:bCs/>
                </w:rPr>
                <w:delText>S</w:delText>
              </w:r>
              <w:r w:rsidRPr="0058795B" w:rsidDel="00E06A36">
                <w:rPr>
                  <w:b/>
                </w:rPr>
                <w:delText>REC)</w:delText>
              </w:r>
            </w:del>
          </w:p>
          <w:p w14:paraId="74829935" w14:textId="305288D3" w:rsidR="000E4F4A" w:rsidRPr="00F36D71" w:rsidDel="00E06A36" w:rsidRDefault="000E4F4A" w:rsidP="00F42151">
            <w:pPr>
              <w:spacing w:after="240"/>
              <w:rPr>
                <w:del w:id="65" w:author="ERCOT" w:date="2024-07-30T14:53:00Z"/>
              </w:rPr>
            </w:pPr>
            <w:del w:id="66" w:author="ERCOT" w:date="2024-07-30T14:53:00Z">
              <w:r w:rsidRPr="0058795B" w:rsidDel="00E06A36">
                <w:delText>A tradable instrument that represents all of the renewable attributes associated with one MWh of production from a certified solar renewable generator.</w:delText>
              </w:r>
            </w:del>
          </w:p>
        </w:tc>
      </w:tr>
    </w:tbl>
    <w:p w14:paraId="078FE80A" w14:textId="77777777" w:rsidR="000E4F4A" w:rsidRDefault="000E4F4A" w:rsidP="00BC5E1A">
      <w:pPr>
        <w:spacing w:after="240"/>
        <w:ind w:left="720" w:hanging="720"/>
        <w:rPr>
          <w:iCs/>
        </w:rPr>
      </w:pPr>
    </w:p>
    <w:p w14:paraId="7863C1A4" w14:textId="77777777" w:rsidR="000E4F4A" w:rsidRDefault="000E4F4A" w:rsidP="000E4F4A">
      <w:pPr>
        <w:pStyle w:val="Heading2"/>
        <w:numPr>
          <w:ilvl w:val="0"/>
          <w:numId w:val="0"/>
        </w:numPr>
        <w:spacing w:after="360"/>
      </w:pPr>
      <w:bookmarkStart w:id="67" w:name="_Toc118224650"/>
      <w:bookmarkStart w:id="68" w:name="_Toc118909718"/>
      <w:bookmarkStart w:id="69" w:name="_Toc205190567"/>
      <w:r>
        <w:lastRenderedPageBreak/>
        <w:t>2.2</w:t>
      </w:r>
      <w:r>
        <w:tab/>
        <w:t>ACRONYMS AND ABBREVIATIONS</w:t>
      </w:r>
      <w:bookmarkEnd w:id="67"/>
      <w:bookmarkEnd w:id="68"/>
      <w:bookmarkEnd w:id="69"/>
    </w:p>
    <w:p w14:paraId="2608968F" w14:textId="77777777" w:rsidR="000E4F4A" w:rsidRPr="00FC588B" w:rsidDel="001F4A27" w:rsidRDefault="000E4F4A" w:rsidP="000E4F4A">
      <w:pPr>
        <w:pStyle w:val="Acronym"/>
        <w:tabs>
          <w:tab w:val="clear" w:pos="1440"/>
          <w:tab w:val="left" w:pos="2160"/>
        </w:tabs>
        <w:rPr>
          <w:del w:id="70" w:author="ERCOT" w:date="2024-06-11T17:24:00Z"/>
        </w:rPr>
      </w:pPr>
      <w:del w:id="71" w:author="ERCOT" w:date="2024-06-11T17:24:00Z">
        <w:r w:rsidRPr="00B4380F" w:rsidDel="001F4A27">
          <w:rPr>
            <w:b/>
          </w:rPr>
          <w:delText>ARR</w:delText>
        </w:r>
        <w:r w:rsidDel="001F4A27">
          <w:tab/>
          <w:delText>Adjusted SRPS Requirement</w:delText>
        </w:r>
      </w:del>
    </w:p>
    <w:p w14:paraId="3284A7AB" w14:textId="77777777" w:rsidR="000E4F4A" w:rsidRPr="00134EB2" w:rsidDel="001F4A27" w:rsidRDefault="000E4F4A" w:rsidP="000E4F4A">
      <w:pPr>
        <w:tabs>
          <w:tab w:val="left" w:pos="2160"/>
          <w:tab w:val="left" w:pos="5540"/>
        </w:tabs>
        <w:rPr>
          <w:del w:id="72" w:author="ERCOT" w:date="2024-06-11T17:24:00Z"/>
        </w:rPr>
      </w:pPr>
      <w:del w:id="73" w:author="ERCOT" w:date="2024-06-11T17:24:00Z">
        <w:r w:rsidRPr="00B4380F" w:rsidDel="001F4A27">
          <w:rPr>
            <w:b/>
          </w:rPr>
          <w:delText>F</w:delText>
        </w:r>
        <w:r w:rsidDel="001F4A27">
          <w:rPr>
            <w:b/>
          </w:rPr>
          <w:delText>S</w:delText>
        </w:r>
        <w:r w:rsidRPr="00B4380F" w:rsidDel="001F4A27">
          <w:rPr>
            <w:b/>
          </w:rPr>
          <w:delText>RR</w:delText>
        </w:r>
        <w:r w:rsidDel="001F4A27">
          <w:tab/>
          <w:delText>Final SRPS Requirement</w:delText>
        </w:r>
      </w:del>
    </w:p>
    <w:p w14:paraId="26211C0C" w14:textId="77777777" w:rsidR="000E4F4A" w:rsidRPr="00AC09C0" w:rsidDel="001F4A27" w:rsidRDefault="000E4F4A" w:rsidP="000E4F4A">
      <w:pPr>
        <w:tabs>
          <w:tab w:val="left" w:pos="2160"/>
        </w:tabs>
        <w:rPr>
          <w:del w:id="74" w:author="ERCOT" w:date="2024-06-11T17:24:00Z"/>
        </w:rPr>
      </w:pPr>
      <w:del w:id="75" w:author="ERCOT" w:date="2024-06-11T17:24:00Z">
        <w:r w:rsidDel="001F4A27">
          <w:rPr>
            <w:b/>
          </w:rPr>
          <w:delText>SRPS</w:delText>
        </w:r>
        <w:r w:rsidDel="001F4A27">
          <w:tab/>
          <w:delText>Solar Renewable Portfolio Standard</w:delText>
        </w:r>
      </w:del>
    </w:p>
    <w:p w14:paraId="5F3DB26D" w14:textId="77777777" w:rsidR="000E4F4A" w:rsidRPr="00AC09C0" w:rsidDel="001F4A27" w:rsidRDefault="000E4F4A" w:rsidP="000E4F4A">
      <w:pPr>
        <w:tabs>
          <w:tab w:val="left" w:pos="2160"/>
        </w:tabs>
        <w:rPr>
          <w:del w:id="76" w:author="ERCOT" w:date="2024-06-11T17:24:00Z"/>
          <w:b/>
        </w:rPr>
      </w:pPr>
      <w:del w:id="77" w:author="ERCOT" w:date="2024-06-11T17:24:00Z">
        <w:r w:rsidDel="001F4A27">
          <w:rPr>
            <w:b/>
          </w:rPr>
          <w:delText>SREC</w:delText>
        </w:r>
        <w:r w:rsidRPr="00BF7A52" w:rsidDel="001F4A27">
          <w:rPr>
            <w:bCs/>
          </w:rPr>
          <w:tab/>
          <w:delText>Solar Renewable Energy Credit</w:delText>
        </w:r>
      </w:del>
    </w:p>
    <w:p w14:paraId="5CF2F708" w14:textId="77777777" w:rsidR="000E4F4A" w:rsidRDefault="000E4F4A" w:rsidP="000E4F4A">
      <w:pPr>
        <w:tabs>
          <w:tab w:val="left" w:pos="2160"/>
        </w:tabs>
      </w:pPr>
      <w:del w:id="78" w:author="ERCOT" w:date="2024-06-11T17:24:00Z">
        <w:r w:rsidDel="001F4A27">
          <w:rPr>
            <w:b/>
          </w:rPr>
          <w:delText>S</w:delText>
        </w:r>
        <w:r w:rsidRPr="00B4380F" w:rsidDel="001F4A27">
          <w:rPr>
            <w:b/>
          </w:rPr>
          <w:delText>SRR</w:delText>
        </w:r>
        <w:r w:rsidDel="001F4A27">
          <w:tab/>
          <w:delText>Statewide SRPS Requirement</w:delText>
        </w:r>
      </w:del>
    </w:p>
    <w:p w14:paraId="3C561A13" w14:textId="77777777" w:rsidR="000E4F4A" w:rsidRDefault="000E4F4A" w:rsidP="00BC5E1A">
      <w:pPr>
        <w:spacing w:after="240"/>
        <w:ind w:left="720" w:hanging="720"/>
        <w:rPr>
          <w:iCs/>
        </w:rPr>
      </w:pPr>
    </w:p>
    <w:p w14:paraId="048B1FF3" w14:textId="77777777" w:rsidR="001768D7" w:rsidRPr="001768D7" w:rsidRDefault="001768D7" w:rsidP="001768D7">
      <w:pPr>
        <w:keepNext/>
        <w:tabs>
          <w:tab w:val="left" w:pos="900"/>
        </w:tabs>
        <w:spacing w:before="240" w:after="240"/>
        <w:ind w:left="900" w:hanging="900"/>
        <w:outlineLvl w:val="1"/>
        <w:rPr>
          <w:b/>
          <w:szCs w:val="20"/>
        </w:rPr>
      </w:pPr>
      <w:bookmarkStart w:id="79" w:name="_Toc239073016"/>
      <w:bookmarkStart w:id="80" w:name="_Toc440463356"/>
      <w:r w:rsidRPr="001768D7">
        <w:rPr>
          <w:b/>
          <w:szCs w:val="20"/>
        </w:rPr>
        <w:t>14.1</w:t>
      </w:r>
      <w:r w:rsidRPr="001768D7">
        <w:rPr>
          <w:b/>
          <w:szCs w:val="20"/>
        </w:rPr>
        <w:tab/>
        <w:t>Overview</w:t>
      </w:r>
      <w:bookmarkEnd w:id="79"/>
      <w:bookmarkEnd w:id="80"/>
    </w:p>
    <w:p w14:paraId="6855512A" w14:textId="77777777" w:rsidR="001768D7" w:rsidRPr="001768D7" w:rsidRDefault="001768D7" w:rsidP="001768D7">
      <w:pPr>
        <w:spacing w:after="240"/>
        <w:ind w:left="720" w:hanging="720"/>
      </w:pPr>
      <w:r w:rsidRPr="001768D7">
        <w:t>(1)</w:t>
      </w:r>
      <w:r w:rsidRPr="001768D7">
        <w:tab/>
        <w:t xml:space="preserve">On May 9, 2000, the Public Utility Commission of Texas (PUCT) appointed ERCOT as Program Administrator of the Renewable Energy Credits (REC) Trading Program described in subsection (h) of P.U.C. </w:t>
      </w:r>
      <w:r w:rsidRPr="001768D7">
        <w:rPr>
          <w:smallCaps/>
        </w:rPr>
        <w:t>Subst.</w:t>
      </w:r>
      <w:r w:rsidRPr="001768D7">
        <w:t xml:space="preserve"> R. 25.173, Renewable Energy Credit Program.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3080BD32"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2C17B8B0" w14:textId="77777777" w:rsidR="001768D7" w:rsidRPr="001768D7" w:rsidRDefault="001768D7" w:rsidP="001768D7">
            <w:pPr>
              <w:spacing w:before="120" w:after="240"/>
              <w:rPr>
                <w:b/>
                <w:i/>
              </w:rPr>
            </w:pPr>
            <w:r w:rsidRPr="001768D7">
              <w:rPr>
                <w:b/>
                <w:i/>
              </w:rPr>
              <w:t>[NPRR1218:  Replace paragraph (1) above with the following upon system implementation:]</w:t>
            </w:r>
          </w:p>
          <w:p w14:paraId="2514F827" w14:textId="10C3AC4F" w:rsidR="001768D7" w:rsidRPr="001768D7" w:rsidRDefault="001768D7" w:rsidP="001768D7">
            <w:pPr>
              <w:spacing w:after="240"/>
              <w:ind w:left="720" w:hanging="720"/>
            </w:pPr>
            <w:r w:rsidRPr="001768D7">
              <w:t>(1)</w:t>
            </w:r>
            <w:r w:rsidRPr="001768D7">
              <w:tab/>
              <w:t xml:space="preserve">On May 9, 2000, the Public Utility Commission of Texas (PUCT) appointed ERCOT as Program Administrator of the Renewable Energy Credits (REC) Trading Program described in subsection (h) of P.U.C. </w:t>
            </w:r>
            <w:r w:rsidRPr="001768D7">
              <w:rPr>
                <w:smallCaps/>
              </w:rPr>
              <w:t>Subst.</w:t>
            </w:r>
            <w:r w:rsidRPr="001768D7">
              <w:t xml:space="preserve"> R. 25.173, Renewable Energy Credit Program.  On November 30, 2023, the PUCT reaffirmed ERCOT as Program Administrator of the REC Trading Program described in subsection (a)(2) of P.U.C. </w:t>
            </w:r>
            <w:r w:rsidRPr="001768D7">
              <w:rPr>
                <w:smallCaps/>
              </w:rPr>
              <w:t>Subst.</w:t>
            </w:r>
            <w:r w:rsidRPr="001768D7">
              <w:t xml:space="preserve"> R. 25.173.  </w:t>
            </w:r>
            <w:del w:id="81" w:author="ERCOT" w:date="2024-07-30T12:59:00Z">
              <w:r w:rsidRPr="001768D7" w:rsidDel="00A55471">
                <w:delText xml:space="preserve">The PUCT also established a Solar Renewable Portfolio Standard (SRPS) pursuant to Section 53 of House Bill 1500, enacted by the 88th Texas Legislature, Regular Session, to be phased out by September 1, 2025.  </w:delText>
              </w:r>
            </w:del>
            <w:r w:rsidRPr="001768D7">
              <w:t xml:space="preserve">Public Utility Regulatory Act (PURA) § 39.9113, adopted by the 88th Texas Legislature and implemented by the PUCT in P.U.C. </w:t>
            </w:r>
            <w:r w:rsidRPr="001768D7">
              <w:rPr>
                <w:smallCaps/>
              </w:rPr>
              <w:t>Subst.</w:t>
            </w:r>
            <w:r w:rsidRPr="001768D7">
              <w:t xml:space="preserve"> R. 25.173, require that ERCOT administer a voluntary trading program on an ongoing basis.</w:t>
            </w:r>
          </w:p>
        </w:tc>
      </w:tr>
    </w:tbl>
    <w:p w14:paraId="55E6F683" w14:textId="77777777" w:rsidR="001768D7" w:rsidRPr="001768D7" w:rsidRDefault="001768D7" w:rsidP="001768D7">
      <w:pPr>
        <w:spacing w:before="240" w:after="240"/>
        <w:ind w:left="720" w:hanging="720"/>
      </w:pPr>
      <w:r w:rsidRPr="001768D7">
        <w:t>(2)</w:t>
      </w:r>
      <w:r w:rsidRPr="001768D7">
        <w:tab/>
        <w:t xml:space="preserve">The purposes of the REC Trading Program are: </w:t>
      </w:r>
    </w:p>
    <w:p w14:paraId="188BE725" w14:textId="54DC4E83" w:rsidR="001768D7" w:rsidRPr="001768D7" w:rsidDel="00A55471" w:rsidRDefault="001768D7" w:rsidP="001768D7">
      <w:pPr>
        <w:spacing w:after="240"/>
        <w:ind w:left="1440" w:hanging="720"/>
        <w:rPr>
          <w:del w:id="82" w:author="ERCOT" w:date="2024-07-30T13:00:00Z"/>
          <w:szCs w:val="20"/>
        </w:rPr>
      </w:pPr>
      <w:del w:id="83" w:author="ERCOT" w:date="2024-07-30T13:00:00Z">
        <w:r w:rsidRPr="001768D7" w:rsidDel="00A55471">
          <w:rPr>
            <w:szCs w:val="20"/>
          </w:rPr>
          <w:delText>(a)</w:delText>
        </w:r>
        <w:r w:rsidRPr="001768D7" w:rsidDel="00A55471">
          <w:rPr>
            <w:szCs w:val="20"/>
          </w:rPr>
          <w:tab/>
          <w:delText xml:space="preserve">To ensure that the cumulative installed generating capacity from renewable energy technologies in this state totals 2,280 megawatts (MW) by January 1, 2007, 3,272 MW by January 1, 2009, 4,264 MW by January 1, 2011, 5,256 MW by January 1, 2013, and 5,880 MW by January 1, 2015, with a target of at least 500 MW of the total installed renewable capacity after September 1, 2005, coming from a renewable energy technology other than a source using wind energy, and that the means exist for the state to achieve a target of 10,000 MW of installed renewable capacity by January 1, 2025;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55471" w14:paraId="4BFDBFDB" w14:textId="6B576606" w:rsidTr="00F42151">
        <w:trPr>
          <w:del w:id="84" w:author="ERCOT" w:date="2024-07-30T13:0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A2F2AF7" w14:textId="6C0C6E52" w:rsidR="001768D7" w:rsidRPr="001768D7" w:rsidDel="00A55471" w:rsidRDefault="001768D7" w:rsidP="001768D7">
            <w:pPr>
              <w:spacing w:before="120" w:after="240"/>
              <w:rPr>
                <w:del w:id="85" w:author="ERCOT" w:date="2024-07-30T13:00:00Z"/>
                <w:b/>
                <w:i/>
              </w:rPr>
            </w:pPr>
            <w:del w:id="86" w:author="ERCOT" w:date="2024-07-30T13:00:00Z">
              <w:r w:rsidRPr="001768D7" w:rsidDel="00A55471">
                <w:rPr>
                  <w:b/>
                  <w:i/>
                </w:rPr>
                <w:lastRenderedPageBreak/>
                <w:delText>[NPRR1218:  Replace paragraph (a) above with the following upon system implementation:]</w:delText>
              </w:r>
            </w:del>
          </w:p>
          <w:p w14:paraId="0E902C3C" w14:textId="47A6F6D0" w:rsidR="001768D7" w:rsidRPr="001768D7" w:rsidDel="00A55471" w:rsidRDefault="001768D7" w:rsidP="001768D7">
            <w:pPr>
              <w:spacing w:after="240"/>
              <w:ind w:left="1440" w:hanging="720"/>
              <w:rPr>
                <w:del w:id="87" w:author="ERCOT" w:date="2024-07-30T13:00:00Z"/>
                <w:szCs w:val="20"/>
              </w:rPr>
            </w:pPr>
            <w:del w:id="88" w:author="ERCOT" w:date="2024-07-30T13:00:00Z">
              <w:r w:rsidRPr="001768D7" w:rsidDel="00A55471">
                <w:rPr>
                  <w:szCs w:val="20"/>
                </w:rPr>
                <w:delText>(a)</w:delText>
              </w:r>
              <w:r w:rsidRPr="001768D7" w:rsidDel="00A55471">
                <w:rPr>
                  <w:szCs w:val="20"/>
                </w:rPr>
                <w:tab/>
                <w:delText>To ensure that the total amount of installed generating capacity from new solar renewable energy technologies in this state totals 1,310 megawatts (MW) by January 1, 2024 and 655 MW by January 1, 2025;</w:delText>
              </w:r>
            </w:del>
          </w:p>
        </w:tc>
      </w:tr>
    </w:tbl>
    <w:p w14:paraId="60B60807" w14:textId="769314B5" w:rsidR="001768D7" w:rsidRPr="001768D7" w:rsidRDefault="001768D7" w:rsidP="001768D7">
      <w:pPr>
        <w:spacing w:before="240" w:after="240"/>
        <w:ind w:left="1440" w:hanging="720"/>
        <w:rPr>
          <w:szCs w:val="20"/>
        </w:rPr>
      </w:pPr>
      <w:r w:rsidRPr="001768D7">
        <w:rPr>
          <w:szCs w:val="20"/>
        </w:rPr>
        <w:t>(</w:t>
      </w:r>
      <w:del w:id="89" w:author="ERCOT" w:date="2024-07-30T13:00:00Z">
        <w:r w:rsidRPr="001768D7" w:rsidDel="00A55471">
          <w:rPr>
            <w:szCs w:val="20"/>
          </w:rPr>
          <w:delText>b</w:delText>
        </w:r>
      </w:del>
      <w:ins w:id="90" w:author="ERCOT" w:date="2024-07-30T13:00:00Z">
        <w:r w:rsidR="00A55471">
          <w:rPr>
            <w:szCs w:val="20"/>
          </w:rPr>
          <w:t>a</w:t>
        </w:r>
      </w:ins>
      <w:r w:rsidRPr="001768D7">
        <w:rPr>
          <w:szCs w:val="20"/>
        </w:rPr>
        <w:t>)</w:t>
      </w:r>
      <w:r w:rsidRPr="001768D7">
        <w:rPr>
          <w:szCs w:val="20"/>
        </w:rPr>
        <w:tab/>
        <w:t>To provide for a REC Trading Program by which the renewable energy requirements established by the Public Utility Regulatory Act</w:t>
      </w:r>
      <w:r w:rsidRPr="001768D7">
        <w:rPr>
          <w:iCs/>
          <w:szCs w:val="20"/>
        </w:rPr>
        <w:t xml:space="preserve">, </w:t>
      </w:r>
      <w:r w:rsidRPr="001768D7">
        <w:rPr>
          <w:szCs w:val="20"/>
        </w:rPr>
        <w:t>T</w:t>
      </w:r>
      <w:r w:rsidRPr="001768D7">
        <w:rPr>
          <w:sz w:val="19"/>
          <w:szCs w:val="19"/>
        </w:rPr>
        <w:t>EX</w:t>
      </w:r>
      <w:r w:rsidRPr="001768D7">
        <w:rPr>
          <w:szCs w:val="20"/>
        </w:rPr>
        <w:t>. U</w:t>
      </w:r>
      <w:r w:rsidRPr="001768D7">
        <w:rPr>
          <w:sz w:val="19"/>
          <w:szCs w:val="19"/>
        </w:rPr>
        <w:t>TIL</w:t>
      </w:r>
      <w:r w:rsidRPr="001768D7">
        <w:rPr>
          <w:szCs w:val="20"/>
        </w:rPr>
        <w:t>. C</w:t>
      </w:r>
      <w:r w:rsidRPr="001768D7">
        <w:rPr>
          <w:sz w:val="19"/>
          <w:szCs w:val="19"/>
        </w:rPr>
        <w:t xml:space="preserve">ODE </w:t>
      </w:r>
      <w:r w:rsidRPr="001768D7">
        <w:rPr>
          <w:szCs w:val="20"/>
        </w:rPr>
        <w:t>A</w:t>
      </w:r>
      <w:r w:rsidRPr="001768D7">
        <w:rPr>
          <w:sz w:val="19"/>
          <w:szCs w:val="19"/>
        </w:rPr>
        <w:t>NN</w:t>
      </w:r>
      <w:r w:rsidRPr="001768D7">
        <w:rPr>
          <w:szCs w:val="20"/>
        </w:rPr>
        <w:t xml:space="preserve">. § 39.904(a) (Vernon 1998 &amp; Supp. 2007) (PURA)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02B6925C"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425EDBB8" w14:textId="402E484F" w:rsidR="001768D7" w:rsidRPr="001768D7" w:rsidRDefault="001768D7" w:rsidP="001768D7">
            <w:pPr>
              <w:spacing w:before="120" w:after="240"/>
              <w:rPr>
                <w:b/>
                <w:i/>
              </w:rPr>
            </w:pPr>
            <w:r w:rsidRPr="001768D7">
              <w:rPr>
                <w:b/>
                <w:i/>
              </w:rPr>
              <w:t>[NPRR1218:  Replace paragraph (</w:t>
            </w:r>
            <w:del w:id="91" w:author="ERCOT" w:date="2024-07-30T13:00:00Z">
              <w:r w:rsidRPr="001768D7" w:rsidDel="00A55471">
                <w:rPr>
                  <w:b/>
                  <w:i/>
                </w:rPr>
                <w:delText>b</w:delText>
              </w:r>
            </w:del>
            <w:ins w:id="92" w:author="ERCOT" w:date="2024-07-30T13:00:00Z">
              <w:r w:rsidR="00A55471">
                <w:rPr>
                  <w:b/>
                  <w:i/>
                </w:rPr>
                <w:t>a</w:t>
              </w:r>
            </w:ins>
            <w:r w:rsidRPr="001768D7">
              <w:rPr>
                <w:b/>
                <w:i/>
              </w:rPr>
              <w:t>) above with the following upon system implementation:]</w:t>
            </w:r>
          </w:p>
          <w:p w14:paraId="4C200041" w14:textId="7B43339C" w:rsidR="001768D7" w:rsidRPr="001768D7" w:rsidRDefault="001768D7" w:rsidP="001768D7">
            <w:pPr>
              <w:spacing w:after="240"/>
              <w:ind w:left="1440" w:hanging="720"/>
              <w:rPr>
                <w:szCs w:val="20"/>
              </w:rPr>
            </w:pPr>
            <w:r w:rsidRPr="001768D7">
              <w:rPr>
                <w:szCs w:val="20"/>
              </w:rPr>
              <w:t>(</w:t>
            </w:r>
            <w:del w:id="93" w:author="ERCOT" w:date="2024-07-30T13:00:00Z">
              <w:r w:rsidRPr="001768D7" w:rsidDel="00A55471">
                <w:rPr>
                  <w:szCs w:val="20"/>
                </w:rPr>
                <w:delText>b</w:delText>
              </w:r>
            </w:del>
            <w:ins w:id="94" w:author="ERCOT" w:date="2024-07-30T13:00:00Z">
              <w:r w:rsidR="00A55471">
                <w:rPr>
                  <w:szCs w:val="20"/>
                </w:rPr>
                <w:t>a</w:t>
              </w:r>
            </w:ins>
            <w:r w:rsidRPr="001768D7">
              <w:rPr>
                <w:szCs w:val="20"/>
              </w:rPr>
              <w:t>)</w:t>
            </w:r>
            <w:r w:rsidRPr="001768D7">
              <w:rPr>
                <w:szCs w:val="20"/>
              </w:rPr>
              <w:tab/>
              <w:t>To provide for a REC Trading Program to facilitate voluntary trading under subsection (g) of P.U.C. S</w:t>
            </w:r>
            <w:r w:rsidRPr="001768D7">
              <w:rPr>
                <w:smallCaps/>
                <w:szCs w:val="20"/>
              </w:rPr>
              <w:t>ubst</w:t>
            </w:r>
            <w:r w:rsidRPr="001768D7">
              <w:rPr>
                <w:szCs w:val="20"/>
              </w:rPr>
              <w:t xml:space="preserve">. R. 25.173 and PURA </w:t>
            </w:r>
            <w:bookmarkStart w:id="95" w:name="_Hlk163071517"/>
            <w:r w:rsidRPr="001768D7">
              <w:rPr>
                <w:szCs w:val="20"/>
              </w:rPr>
              <w:t>§</w:t>
            </w:r>
            <w:bookmarkEnd w:id="95"/>
            <w:r w:rsidRPr="001768D7">
              <w:rPr>
                <w:szCs w:val="20"/>
              </w:rPr>
              <w:t xml:space="preserve"> 39.9113, </w:t>
            </w:r>
            <w:del w:id="96" w:author="ERCOT" w:date="2024-07-30T13:01:00Z">
              <w:r w:rsidRPr="001768D7" w:rsidDel="00A55471">
                <w:rPr>
                  <w:szCs w:val="20"/>
                </w:rPr>
                <w:delText xml:space="preserve">and by which the solar renewable energy requirements established by subsection (f) of P.U.C. </w:delText>
              </w:r>
              <w:r w:rsidRPr="001768D7" w:rsidDel="00A55471">
                <w:rPr>
                  <w:smallCaps/>
                  <w:szCs w:val="20"/>
                </w:rPr>
                <w:delText>Subst.</w:delText>
              </w:r>
              <w:r w:rsidRPr="001768D7" w:rsidDel="00A55471">
                <w:rPr>
                  <w:szCs w:val="20"/>
                </w:rPr>
                <w:delText xml:space="preserve"> R. 25.173 may be achieved </w:delText>
              </w:r>
            </w:del>
            <w:r w:rsidRPr="001768D7">
              <w:rPr>
                <w:szCs w:val="20"/>
              </w:rPr>
              <w:t>in the most efficient and economical manner</w:t>
            </w:r>
            <w:del w:id="97" w:author="ERCOT" w:date="2024-07-30T13:02:00Z">
              <w:r w:rsidRPr="001768D7" w:rsidDel="00A55471">
                <w:rPr>
                  <w:szCs w:val="20"/>
                </w:rPr>
                <w:delText>;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w:delText>
              </w:r>
            </w:del>
            <w:r w:rsidRPr="001768D7">
              <w:rPr>
                <w:szCs w:val="20"/>
              </w:rPr>
              <w:t>; and</w:t>
            </w:r>
          </w:p>
        </w:tc>
      </w:tr>
    </w:tbl>
    <w:p w14:paraId="3119979C" w14:textId="491C7938" w:rsidR="001768D7" w:rsidRPr="001768D7" w:rsidRDefault="001768D7" w:rsidP="001768D7">
      <w:pPr>
        <w:spacing w:before="240" w:after="240"/>
        <w:ind w:left="1440" w:hanging="720"/>
        <w:rPr>
          <w:szCs w:val="20"/>
        </w:rPr>
      </w:pPr>
      <w:r w:rsidRPr="001768D7">
        <w:rPr>
          <w:szCs w:val="20"/>
        </w:rPr>
        <w:t>(</w:t>
      </w:r>
      <w:del w:id="98" w:author="ERCOT" w:date="2024-07-30T13:00:00Z">
        <w:r w:rsidRPr="001768D7" w:rsidDel="00A55471">
          <w:rPr>
            <w:szCs w:val="20"/>
          </w:rPr>
          <w:delText>c</w:delText>
        </w:r>
      </w:del>
      <w:ins w:id="99" w:author="ERCOT" w:date="2024-07-30T13:00:00Z">
        <w:r w:rsidR="00A55471">
          <w:rPr>
            <w:szCs w:val="20"/>
          </w:rPr>
          <w:t>b</w:t>
        </w:r>
      </w:ins>
      <w:r w:rsidRPr="001768D7">
        <w:rPr>
          <w:szCs w:val="20"/>
        </w:rPr>
        <w:t>)</w:t>
      </w:r>
      <w:r w:rsidRPr="001768D7">
        <w:rPr>
          <w:szCs w:val="20"/>
        </w:rPr>
        <w:tab/>
        <w:t>To ensure that all Customers have access to providers of energy generated by renewable energy Resources pursuant to PURA § 39.101(b)(3).</w:t>
      </w:r>
    </w:p>
    <w:p w14:paraId="3DD9FA64" w14:textId="77777777" w:rsidR="001768D7" w:rsidRPr="001768D7" w:rsidRDefault="001768D7" w:rsidP="001768D7">
      <w:pPr>
        <w:spacing w:after="240"/>
        <w:ind w:left="720" w:hanging="720"/>
      </w:pPr>
      <w:r w:rsidRPr="001768D7">
        <w:t>(3)</w:t>
      </w:r>
      <w:r w:rsidRPr="001768D7">
        <w:tab/>
        <w:t xml:space="preserve">ERCOT shall administer the REC Trading Program, which became effective </w:t>
      </w:r>
      <w:smartTag w:uri="urn:schemas-microsoft-com:office:smarttags" w:element="date">
        <w:smartTagPr>
          <w:attr w:name="Month" w:val="7"/>
          <w:attr w:name="Day" w:val="1"/>
          <w:attr w:name="Year" w:val="2001"/>
        </w:smartTagPr>
        <w:r w:rsidRPr="001768D7">
          <w:t>July 1, 2001</w:t>
        </w:r>
      </w:smartTag>
      <w:r w:rsidRPr="001768D7">
        <w:t>.  Entities participating in the REC Trading Program must register with and execute the appropriate agreements with ERCOT.</w:t>
      </w:r>
    </w:p>
    <w:p w14:paraId="6E679A14" w14:textId="77777777" w:rsidR="001768D7" w:rsidRPr="001768D7" w:rsidRDefault="001768D7" w:rsidP="001768D7">
      <w:pPr>
        <w:keepNext/>
        <w:tabs>
          <w:tab w:val="left" w:pos="900"/>
        </w:tabs>
        <w:spacing w:before="480" w:after="240"/>
        <w:ind w:left="907" w:hanging="907"/>
        <w:outlineLvl w:val="1"/>
        <w:rPr>
          <w:b/>
          <w:szCs w:val="20"/>
        </w:rPr>
      </w:pPr>
      <w:bookmarkStart w:id="100" w:name="_Toc239073017"/>
      <w:bookmarkStart w:id="101" w:name="_Toc440463357"/>
      <w:r w:rsidRPr="001768D7">
        <w:rPr>
          <w:b/>
          <w:szCs w:val="20"/>
        </w:rPr>
        <w:t>14.2</w:t>
      </w:r>
      <w:r w:rsidRPr="001768D7">
        <w:rPr>
          <w:b/>
          <w:szCs w:val="20"/>
        </w:rPr>
        <w:tab/>
        <w:t>Duties of ERCOT</w:t>
      </w:r>
      <w:bookmarkEnd w:id="100"/>
      <w:bookmarkEnd w:id="101"/>
    </w:p>
    <w:p w14:paraId="178EE39C" w14:textId="77777777" w:rsidR="001768D7" w:rsidRPr="001768D7" w:rsidRDefault="001768D7" w:rsidP="001768D7">
      <w:pPr>
        <w:spacing w:after="240"/>
        <w:ind w:left="720" w:hanging="720"/>
        <w:rPr>
          <w:iCs/>
        </w:rPr>
      </w:pPr>
      <w:r w:rsidRPr="001768D7">
        <w:t>(1)</w:t>
      </w:r>
      <w:r w:rsidRPr="001768D7">
        <w:tab/>
      </w:r>
      <w:r w:rsidRPr="001768D7">
        <w:rPr>
          <w:iCs/>
        </w:rPr>
        <w:t xml:space="preserve">As </w:t>
      </w:r>
      <w:r w:rsidRPr="001768D7">
        <w:t>described</w:t>
      </w:r>
      <w:r w:rsidRPr="001768D7">
        <w:rPr>
          <w:iCs/>
        </w:rPr>
        <w:t xml:space="preserve"> in more detail in this Section, ERCOT shall:</w:t>
      </w:r>
    </w:p>
    <w:p w14:paraId="5FBE9257" w14:textId="77777777" w:rsidR="001768D7" w:rsidRPr="001768D7" w:rsidRDefault="001768D7" w:rsidP="001768D7">
      <w:pPr>
        <w:spacing w:after="240"/>
        <w:ind w:left="1440" w:hanging="720"/>
        <w:rPr>
          <w:szCs w:val="20"/>
        </w:rPr>
      </w:pPr>
      <w:r w:rsidRPr="001768D7">
        <w:rPr>
          <w:szCs w:val="20"/>
        </w:rPr>
        <w:lastRenderedPageBreak/>
        <w:t>(a)</w:t>
      </w:r>
      <w:r w:rsidRPr="001768D7">
        <w:rPr>
          <w:szCs w:val="20"/>
        </w:rPr>
        <w:tab/>
        <w:t>Register renewable energy generators;</w:t>
      </w:r>
    </w:p>
    <w:p w14:paraId="2D00F610" w14:textId="77777777" w:rsidR="001768D7" w:rsidRPr="001768D7" w:rsidRDefault="001768D7" w:rsidP="001768D7">
      <w:pPr>
        <w:spacing w:after="240"/>
        <w:ind w:left="1440" w:hanging="720"/>
        <w:rPr>
          <w:szCs w:val="20"/>
        </w:rPr>
      </w:pPr>
      <w:r w:rsidRPr="001768D7">
        <w:rPr>
          <w:szCs w:val="20"/>
        </w:rPr>
        <w:t>(b)</w:t>
      </w:r>
      <w:r w:rsidRPr="001768D7">
        <w:rPr>
          <w:szCs w:val="20"/>
        </w:rPr>
        <w:tab/>
        <w:t>Register offset generators;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468BB6CF"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18EC9137" w14:textId="77777777" w:rsidR="001768D7" w:rsidRPr="001768D7" w:rsidRDefault="001768D7" w:rsidP="001768D7">
            <w:pPr>
              <w:spacing w:before="120" w:after="240"/>
              <w:rPr>
                <w:b/>
                <w:i/>
              </w:rPr>
            </w:pPr>
            <w:r w:rsidRPr="001768D7">
              <w:rPr>
                <w:b/>
                <w:i/>
              </w:rPr>
              <w:t>[NPRR1218:  Delete paragraph (b) above upon system implementation and renumber accordingly.]</w:t>
            </w:r>
          </w:p>
        </w:tc>
      </w:tr>
    </w:tbl>
    <w:p w14:paraId="78F0F624" w14:textId="77777777" w:rsidR="001768D7" w:rsidRPr="001768D7" w:rsidRDefault="001768D7" w:rsidP="001768D7">
      <w:pPr>
        <w:spacing w:before="240" w:after="240"/>
        <w:ind w:left="1440" w:hanging="720"/>
        <w:rPr>
          <w:szCs w:val="20"/>
        </w:rPr>
      </w:pPr>
      <w:r w:rsidRPr="001768D7">
        <w:rPr>
          <w:szCs w:val="20"/>
        </w:rPr>
        <w:t>(c)</w:t>
      </w:r>
      <w:r w:rsidRPr="001768D7">
        <w:rPr>
          <w:szCs w:val="20"/>
        </w:rPr>
        <w:tab/>
        <w:t xml:space="preserve">Register Retail Entities;   </w:t>
      </w:r>
    </w:p>
    <w:p w14:paraId="4F1FC634" w14:textId="77777777" w:rsidR="001768D7" w:rsidRPr="001768D7" w:rsidRDefault="001768D7" w:rsidP="001768D7">
      <w:pPr>
        <w:spacing w:after="240"/>
        <w:ind w:left="1440" w:hanging="720"/>
        <w:rPr>
          <w:szCs w:val="20"/>
        </w:rPr>
      </w:pPr>
      <w:r w:rsidRPr="001768D7">
        <w:rPr>
          <w:szCs w:val="20"/>
        </w:rPr>
        <w:t>(d)</w:t>
      </w:r>
      <w:r w:rsidRPr="001768D7">
        <w:rPr>
          <w:szCs w:val="20"/>
        </w:rPr>
        <w:tab/>
        <w:t>Register other Entities choosing to participate in the Renewable Energy Credit (REC) Trading Program;</w:t>
      </w:r>
    </w:p>
    <w:p w14:paraId="11038DF0" w14:textId="654FA381" w:rsidR="001768D7" w:rsidRPr="001768D7" w:rsidRDefault="001768D7" w:rsidP="001768D7">
      <w:pPr>
        <w:spacing w:after="240"/>
        <w:ind w:left="1440" w:hanging="720"/>
        <w:rPr>
          <w:szCs w:val="20"/>
        </w:rPr>
      </w:pPr>
      <w:r w:rsidRPr="001768D7">
        <w:rPr>
          <w:szCs w:val="20"/>
        </w:rPr>
        <w:t>(e)</w:t>
      </w:r>
      <w:r w:rsidRPr="001768D7">
        <w:rPr>
          <w:szCs w:val="20"/>
        </w:rPr>
        <w:tab/>
        <w:t>Create and maintain REC trading accounts for REC Trading Program participants;</w:t>
      </w:r>
    </w:p>
    <w:p w14:paraId="5068E9E2" w14:textId="56A9D2BE" w:rsidR="001768D7" w:rsidRPr="001768D7" w:rsidDel="00472424" w:rsidRDefault="001768D7" w:rsidP="001768D7">
      <w:pPr>
        <w:spacing w:after="240"/>
        <w:ind w:left="1440" w:hanging="720"/>
        <w:rPr>
          <w:del w:id="102" w:author="ERCOT" w:date="2024-07-30T12:54:00Z"/>
          <w:szCs w:val="20"/>
        </w:rPr>
      </w:pPr>
      <w:del w:id="103" w:author="ERCOT" w:date="2024-07-30T12:54:00Z">
        <w:r w:rsidRPr="001768D7" w:rsidDel="00472424">
          <w:rPr>
            <w:szCs w:val="20"/>
          </w:rPr>
          <w:delText>(f)</w:delText>
        </w:r>
        <w:r w:rsidRPr="001768D7" w:rsidDel="00472424">
          <w:rPr>
            <w:szCs w:val="20"/>
          </w:rPr>
          <w:tab/>
          <w:delText>Determine the annual Renewable Portfolio Standard (RPS) requirement for each Retail Entity in Texas using the formulas set forth in this Section;</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08F27EC1" w14:textId="63AA2BC2" w:rsidTr="00F42151">
        <w:trPr>
          <w:del w:id="104" w:author="ERCOT" w:date="2024-07-30T12:54: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3E157B2" w14:textId="278617F4" w:rsidR="001768D7" w:rsidRPr="001768D7" w:rsidDel="00472424" w:rsidRDefault="001768D7" w:rsidP="001768D7">
            <w:pPr>
              <w:spacing w:before="120" w:after="240"/>
              <w:rPr>
                <w:del w:id="105" w:author="ERCOT" w:date="2024-07-30T12:54:00Z"/>
                <w:b/>
                <w:i/>
              </w:rPr>
            </w:pPr>
            <w:del w:id="106" w:author="ERCOT" w:date="2024-07-30T12:54:00Z">
              <w:r w:rsidRPr="001768D7" w:rsidDel="00472424">
                <w:rPr>
                  <w:b/>
                  <w:i/>
                </w:rPr>
                <w:delText>[NPRR1218:  Replace paragraph (f) above with the following upon system implementation:]</w:delText>
              </w:r>
            </w:del>
          </w:p>
          <w:p w14:paraId="56EE2446" w14:textId="1C32CB33" w:rsidR="001768D7" w:rsidRPr="001768D7" w:rsidDel="00472424" w:rsidRDefault="001768D7" w:rsidP="001768D7">
            <w:pPr>
              <w:spacing w:after="240"/>
              <w:ind w:left="1440" w:hanging="720"/>
              <w:rPr>
                <w:del w:id="107" w:author="ERCOT" w:date="2024-07-30T12:54:00Z"/>
                <w:szCs w:val="20"/>
              </w:rPr>
            </w:pPr>
            <w:del w:id="108" w:author="ERCOT" w:date="2024-07-30T12:54:00Z">
              <w:r w:rsidRPr="001768D7" w:rsidDel="00472424">
                <w:rPr>
                  <w:szCs w:val="20"/>
                </w:rPr>
                <w:delText>(e)</w:delText>
              </w:r>
              <w:r w:rsidRPr="001768D7" w:rsidDel="00472424">
                <w:rPr>
                  <w:szCs w:val="20"/>
                </w:rPr>
                <w:tab/>
                <w:delText>Determine the annual Solar Renewable Portfolio Standard (SRPS) requirement for each Retail Entity in Texas using the formulas set forth in this Section;</w:delText>
              </w:r>
            </w:del>
          </w:p>
        </w:tc>
      </w:tr>
    </w:tbl>
    <w:p w14:paraId="59F5661D" w14:textId="0AC4860F" w:rsidR="001768D7" w:rsidRPr="001768D7" w:rsidRDefault="001768D7" w:rsidP="001768D7">
      <w:pPr>
        <w:spacing w:before="240" w:after="240"/>
        <w:ind w:left="1440" w:hanging="720"/>
        <w:rPr>
          <w:szCs w:val="20"/>
        </w:rPr>
      </w:pPr>
      <w:r w:rsidRPr="001768D7">
        <w:rPr>
          <w:szCs w:val="20"/>
        </w:rPr>
        <w:t>(</w:t>
      </w:r>
      <w:del w:id="109" w:author="ERCOT" w:date="2024-07-30T12:57:00Z">
        <w:r w:rsidRPr="001768D7" w:rsidDel="00E3458F">
          <w:rPr>
            <w:szCs w:val="20"/>
          </w:rPr>
          <w:delText>g</w:delText>
        </w:r>
      </w:del>
      <w:ins w:id="110" w:author="ERCOT" w:date="2024-07-30T12:57:00Z">
        <w:r w:rsidR="00E3458F">
          <w:rPr>
            <w:szCs w:val="20"/>
          </w:rPr>
          <w:t>f</w:t>
        </w:r>
      </w:ins>
      <w:r w:rsidRPr="001768D7">
        <w:rPr>
          <w:szCs w:val="20"/>
        </w:rPr>
        <w:t>)</w:t>
      </w:r>
      <w:r w:rsidRPr="001768D7">
        <w:rPr>
          <w:szCs w:val="20"/>
        </w:rPr>
        <w:tab/>
        <w:t xml:space="preserve">On a quarterly basis, award RECs </w:t>
      </w:r>
      <w:del w:id="111" w:author="ERCOT" w:date="2024-07-30T12:55:00Z">
        <w:r w:rsidRPr="001768D7" w:rsidDel="00472424">
          <w:rPr>
            <w:szCs w:val="20"/>
          </w:rPr>
          <w:delText xml:space="preserve">or Compliance Premiums </w:delText>
        </w:r>
      </w:del>
      <w:r w:rsidRPr="001768D7">
        <w:rPr>
          <w:szCs w:val="20"/>
        </w:rPr>
        <w:t>earned by REC generators based on verified MWh production data;</w:t>
      </w:r>
    </w:p>
    <w:p w14:paraId="365B429F" w14:textId="02EDD8D5" w:rsidR="001768D7" w:rsidRPr="001768D7" w:rsidDel="00472424" w:rsidRDefault="001768D7" w:rsidP="001768D7">
      <w:pPr>
        <w:spacing w:after="240"/>
        <w:ind w:left="1440" w:hanging="720"/>
        <w:rPr>
          <w:del w:id="112" w:author="ERCOT" w:date="2024-07-30T12:55:00Z"/>
          <w:szCs w:val="20"/>
        </w:rPr>
      </w:pPr>
      <w:del w:id="113" w:author="ERCOT" w:date="2024-07-30T12:55:00Z">
        <w:r w:rsidRPr="001768D7" w:rsidDel="00472424">
          <w:rPr>
            <w:szCs w:val="20"/>
          </w:rPr>
          <w:delText>(h)</w:delText>
        </w:r>
        <w:r w:rsidRPr="001768D7" w:rsidDel="00472424">
          <w:rPr>
            <w:szCs w:val="20"/>
          </w:rPr>
          <w:tab/>
          <w:delText>Verify that Retail Entities meet annual REC compliance requirements;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2251E38F" w14:textId="4B03AF1B" w:rsidTr="00F42151">
        <w:trPr>
          <w:del w:id="114" w:author="ERCOT" w:date="2024-07-30T12:55: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617B0AA" w14:textId="2F4AC02E" w:rsidR="001768D7" w:rsidRPr="001768D7" w:rsidDel="00472424" w:rsidRDefault="001768D7" w:rsidP="001768D7">
            <w:pPr>
              <w:spacing w:before="120" w:after="240"/>
              <w:rPr>
                <w:del w:id="115" w:author="ERCOT" w:date="2024-07-30T12:55:00Z"/>
                <w:b/>
                <w:i/>
              </w:rPr>
            </w:pPr>
            <w:del w:id="116" w:author="ERCOT" w:date="2024-07-30T12:55:00Z">
              <w:r w:rsidRPr="001768D7" w:rsidDel="00472424">
                <w:rPr>
                  <w:b/>
                  <w:i/>
                </w:rPr>
                <w:delText>[NPRR1218:  Replace paragraph (h) above with the following upon system implementation:]</w:delText>
              </w:r>
            </w:del>
          </w:p>
          <w:p w14:paraId="35E160F8" w14:textId="7A027306" w:rsidR="001768D7" w:rsidRPr="001768D7" w:rsidDel="00472424" w:rsidRDefault="001768D7" w:rsidP="001768D7">
            <w:pPr>
              <w:spacing w:after="240"/>
              <w:ind w:left="1440" w:hanging="720"/>
              <w:rPr>
                <w:del w:id="117" w:author="ERCOT" w:date="2024-07-30T12:55:00Z"/>
                <w:szCs w:val="20"/>
              </w:rPr>
            </w:pPr>
            <w:del w:id="118" w:author="ERCOT" w:date="2024-07-30T12:55:00Z">
              <w:r w:rsidRPr="001768D7" w:rsidDel="00472424">
                <w:rPr>
                  <w:szCs w:val="20"/>
                </w:rPr>
                <w:delText>(g)</w:delText>
              </w:r>
              <w:r w:rsidRPr="001768D7" w:rsidDel="00472424">
                <w:rPr>
                  <w:szCs w:val="20"/>
                </w:rPr>
                <w:tab/>
                <w:delText>Verify that Retail Entities meet annual SREC compliance requirements;</w:delText>
              </w:r>
            </w:del>
          </w:p>
        </w:tc>
      </w:tr>
    </w:tbl>
    <w:p w14:paraId="3A93BA25" w14:textId="142BF4A5" w:rsidR="001768D7" w:rsidRPr="001768D7" w:rsidRDefault="001768D7" w:rsidP="001768D7">
      <w:pPr>
        <w:spacing w:before="240" w:after="240"/>
        <w:ind w:left="1440" w:hanging="720"/>
        <w:rPr>
          <w:szCs w:val="20"/>
        </w:rPr>
      </w:pPr>
      <w:r w:rsidRPr="001768D7">
        <w:rPr>
          <w:szCs w:val="20"/>
        </w:rPr>
        <w:t>(</w:t>
      </w:r>
      <w:del w:id="119" w:author="ERCOT" w:date="2024-07-30T12:57:00Z">
        <w:r w:rsidRPr="001768D7" w:rsidDel="00E3458F">
          <w:rPr>
            <w:szCs w:val="20"/>
          </w:rPr>
          <w:delText>i</w:delText>
        </w:r>
      </w:del>
      <w:ins w:id="120" w:author="ERCOT" w:date="2024-07-30T12:57:00Z">
        <w:r w:rsidR="00E3458F">
          <w:rPr>
            <w:szCs w:val="20"/>
          </w:rPr>
          <w:t>g</w:t>
        </w:r>
      </w:ins>
      <w:r w:rsidRPr="001768D7">
        <w:rPr>
          <w:szCs w:val="20"/>
        </w:rPr>
        <w:t>)</w:t>
      </w:r>
      <w:r w:rsidRPr="001768D7">
        <w:rPr>
          <w:szCs w:val="20"/>
        </w:rPr>
        <w:tab/>
        <w:t>Retire RECs or Compliance Premiums as directed by REC Trading Program participants;</w:t>
      </w:r>
    </w:p>
    <w:p w14:paraId="5058E512" w14:textId="49DC6D8D" w:rsidR="001768D7" w:rsidRPr="001768D7" w:rsidRDefault="001768D7" w:rsidP="001768D7">
      <w:pPr>
        <w:spacing w:after="240"/>
        <w:ind w:left="1440" w:hanging="720"/>
        <w:rPr>
          <w:szCs w:val="20"/>
        </w:rPr>
      </w:pPr>
      <w:r w:rsidRPr="001768D7">
        <w:rPr>
          <w:szCs w:val="20"/>
        </w:rPr>
        <w:t>(</w:t>
      </w:r>
      <w:del w:id="121" w:author="ERCOT" w:date="2024-07-30T12:57:00Z">
        <w:r w:rsidRPr="001768D7" w:rsidDel="00E3458F">
          <w:rPr>
            <w:szCs w:val="20"/>
          </w:rPr>
          <w:delText>j</w:delText>
        </w:r>
      </w:del>
      <w:ins w:id="122" w:author="ERCOT" w:date="2024-07-30T12:57:00Z">
        <w:r w:rsidR="00E3458F">
          <w:rPr>
            <w:szCs w:val="20"/>
          </w:rPr>
          <w:t>h</w:t>
        </w:r>
      </w:ins>
      <w:r w:rsidRPr="001768D7">
        <w:rPr>
          <w:szCs w:val="20"/>
        </w:rPr>
        <w:t>)</w:t>
      </w:r>
      <w:r w:rsidRPr="001768D7">
        <w:rPr>
          <w:szCs w:val="20"/>
        </w:rPr>
        <w:tab/>
        <w:t>Retire RECs or Compliance Premiums as they expire;</w:t>
      </w:r>
    </w:p>
    <w:p w14:paraId="7D58D640" w14:textId="1769789F" w:rsidR="001768D7" w:rsidRPr="001768D7" w:rsidRDefault="001768D7" w:rsidP="001768D7">
      <w:pPr>
        <w:spacing w:after="240"/>
        <w:ind w:left="1440" w:hanging="720"/>
        <w:rPr>
          <w:szCs w:val="20"/>
        </w:rPr>
      </w:pPr>
      <w:r w:rsidRPr="001768D7">
        <w:rPr>
          <w:szCs w:val="20"/>
        </w:rPr>
        <w:t>(</w:t>
      </w:r>
      <w:del w:id="123" w:author="ERCOT" w:date="2024-07-30T12:57:00Z">
        <w:r w:rsidRPr="001768D7" w:rsidDel="00E3458F">
          <w:rPr>
            <w:szCs w:val="20"/>
          </w:rPr>
          <w:delText>k</w:delText>
        </w:r>
      </w:del>
      <w:ins w:id="124" w:author="ERCOT" w:date="2024-07-30T12:57:00Z">
        <w:r w:rsidR="00E3458F">
          <w:rPr>
            <w:szCs w:val="20"/>
          </w:rPr>
          <w:t>i</w:t>
        </w:r>
      </w:ins>
      <w:r w:rsidRPr="001768D7">
        <w:rPr>
          <w:szCs w:val="20"/>
        </w:rPr>
        <w:t>)</w:t>
      </w:r>
      <w:r w:rsidRPr="001768D7">
        <w:rPr>
          <w:szCs w:val="20"/>
        </w:rPr>
        <w:tab/>
        <w:t>On a monthly basis, make public the aggregated total MWh competitive energy sales in Texas;</w:t>
      </w:r>
    </w:p>
    <w:p w14:paraId="542058F9" w14:textId="4FCBB632" w:rsidR="001768D7" w:rsidRPr="001768D7" w:rsidRDefault="001768D7" w:rsidP="001768D7">
      <w:pPr>
        <w:spacing w:after="240"/>
        <w:ind w:left="1440" w:hanging="720"/>
        <w:rPr>
          <w:szCs w:val="20"/>
        </w:rPr>
      </w:pPr>
      <w:r w:rsidRPr="001768D7">
        <w:rPr>
          <w:szCs w:val="20"/>
        </w:rPr>
        <w:lastRenderedPageBreak/>
        <w:t>(</w:t>
      </w:r>
      <w:del w:id="125" w:author="ERCOT" w:date="2024-07-30T12:57:00Z">
        <w:r w:rsidRPr="001768D7" w:rsidDel="00E3458F">
          <w:rPr>
            <w:szCs w:val="20"/>
          </w:rPr>
          <w:delText>l</w:delText>
        </w:r>
      </w:del>
      <w:ins w:id="126" w:author="ERCOT" w:date="2024-07-30T12:57:00Z">
        <w:r w:rsidR="00E3458F">
          <w:rPr>
            <w:szCs w:val="20"/>
          </w:rPr>
          <w:t>j</w:t>
        </w:r>
      </w:ins>
      <w:r w:rsidRPr="001768D7">
        <w:rPr>
          <w:szCs w:val="20"/>
        </w:rPr>
        <w:t>)</w:t>
      </w:r>
      <w:r w:rsidRPr="001768D7">
        <w:rPr>
          <w:szCs w:val="20"/>
        </w:rPr>
        <w:tab/>
        <w:t>Make public a list of REC Account Holders with contact information (e-mail, address, and telephone number) so as to facilitate REC or Compliance Premium trading;</w:t>
      </w:r>
    </w:p>
    <w:p w14:paraId="78022EE2" w14:textId="080CB4DB" w:rsidR="001768D7" w:rsidRPr="001768D7" w:rsidRDefault="001768D7" w:rsidP="001768D7">
      <w:pPr>
        <w:spacing w:after="240"/>
        <w:ind w:left="1440" w:hanging="720"/>
        <w:rPr>
          <w:szCs w:val="20"/>
        </w:rPr>
      </w:pPr>
      <w:r w:rsidRPr="001768D7">
        <w:rPr>
          <w:szCs w:val="20"/>
        </w:rPr>
        <w:t>(</w:t>
      </w:r>
      <w:del w:id="127" w:author="ERCOT" w:date="2024-07-30T12:57:00Z">
        <w:r w:rsidRPr="001768D7" w:rsidDel="00E3458F">
          <w:rPr>
            <w:szCs w:val="20"/>
          </w:rPr>
          <w:delText>m</w:delText>
        </w:r>
      </w:del>
      <w:ins w:id="128" w:author="ERCOT" w:date="2024-07-30T12:57:00Z">
        <w:r w:rsidR="00E3458F">
          <w:rPr>
            <w:szCs w:val="20"/>
          </w:rPr>
          <w:t>k</w:t>
        </w:r>
      </w:ins>
      <w:r w:rsidRPr="001768D7">
        <w:rPr>
          <w:szCs w:val="20"/>
        </w:rPr>
        <w:t>)</w:t>
      </w:r>
      <w:r w:rsidRPr="001768D7">
        <w:rPr>
          <w:szCs w:val="20"/>
        </w:rPr>
        <w:tab/>
        <w:t>Maintain a list of offset generators and the Retail Entities to whom such a generator’s offsets were awarded by the Public Utility Commission of Texas (PUCT);</w:t>
      </w:r>
    </w:p>
    <w:p w14:paraId="06CD798F" w14:textId="3D7F9D17" w:rsidR="001768D7" w:rsidRPr="001768D7" w:rsidRDefault="001768D7" w:rsidP="001768D7">
      <w:pPr>
        <w:spacing w:after="240"/>
        <w:ind w:left="1440" w:hanging="720"/>
        <w:rPr>
          <w:szCs w:val="20"/>
        </w:rPr>
      </w:pPr>
      <w:r w:rsidRPr="001768D7">
        <w:rPr>
          <w:szCs w:val="20"/>
        </w:rPr>
        <w:t>(</w:t>
      </w:r>
      <w:del w:id="129" w:author="ERCOT" w:date="2024-07-30T12:58:00Z">
        <w:r w:rsidRPr="001768D7" w:rsidDel="00E3458F">
          <w:rPr>
            <w:szCs w:val="20"/>
          </w:rPr>
          <w:delText>n</w:delText>
        </w:r>
      </w:del>
      <w:ins w:id="130" w:author="ERCOT" w:date="2024-07-30T12:58:00Z">
        <w:r w:rsidR="00E3458F">
          <w:rPr>
            <w:szCs w:val="20"/>
          </w:rPr>
          <w:t>l</w:t>
        </w:r>
      </w:ins>
      <w:r w:rsidRPr="001768D7">
        <w:rPr>
          <w:szCs w:val="20"/>
        </w:rPr>
        <w:t>)</w:t>
      </w:r>
      <w:r w:rsidRPr="001768D7">
        <w:rPr>
          <w:szCs w:val="20"/>
        </w:rPr>
        <w:tab/>
        <w:t>Conduct a REC Trading Program Settlement process annually;</w:t>
      </w:r>
    </w:p>
    <w:p w14:paraId="13BD1454" w14:textId="68351B06" w:rsidR="001768D7" w:rsidRPr="001768D7" w:rsidRDefault="001768D7" w:rsidP="001768D7">
      <w:pPr>
        <w:spacing w:after="240"/>
        <w:ind w:left="1440" w:hanging="720"/>
        <w:rPr>
          <w:szCs w:val="20"/>
        </w:rPr>
      </w:pPr>
      <w:r w:rsidRPr="001768D7">
        <w:rPr>
          <w:szCs w:val="20"/>
        </w:rPr>
        <w:t>(</w:t>
      </w:r>
      <w:del w:id="131" w:author="ERCOT" w:date="2024-07-30T12:58:00Z">
        <w:r w:rsidRPr="001768D7" w:rsidDel="00E3458F">
          <w:rPr>
            <w:szCs w:val="20"/>
          </w:rPr>
          <w:delText>o</w:delText>
        </w:r>
      </w:del>
      <w:ins w:id="132" w:author="ERCOT" w:date="2024-07-30T12:58:00Z">
        <w:r w:rsidR="00E3458F">
          <w:rPr>
            <w:szCs w:val="20"/>
          </w:rPr>
          <w:t>m</w:t>
        </w:r>
      </w:ins>
      <w:r w:rsidRPr="001768D7">
        <w:rPr>
          <w:szCs w:val="20"/>
        </w:rPr>
        <w:t>)</w:t>
      </w:r>
      <w:r w:rsidRPr="001768D7">
        <w:rPr>
          <w:szCs w:val="20"/>
        </w:rPr>
        <w:tab/>
        <w:t xml:space="preserve">File an annual report with the PUCT as specified in subsection (h)(11) of P.U.C. </w:t>
      </w:r>
      <w:r w:rsidRPr="001768D7">
        <w:rPr>
          <w:smallCaps/>
        </w:rPr>
        <w:t>Subst</w:t>
      </w:r>
      <w:r w:rsidRPr="001768D7">
        <w:rPr>
          <w:szCs w:val="20"/>
        </w:rPr>
        <w:t xml:space="preserve">. R. 25.173, </w:t>
      </w:r>
      <w:r w:rsidRPr="001768D7">
        <w:rPr>
          <w:iCs/>
          <w:szCs w:val="20"/>
        </w:rPr>
        <w:t>Renewable Energy Credit Program</w:t>
      </w:r>
      <w:r w:rsidRPr="001768D7">
        <w:rPr>
          <w:szCs w:val="20"/>
        </w:rPr>
        <w:t>;</w:t>
      </w:r>
    </w:p>
    <w:p w14:paraId="57C1A8E4" w14:textId="1B86346F" w:rsidR="001768D7" w:rsidRPr="001768D7" w:rsidRDefault="001768D7" w:rsidP="001768D7">
      <w:pPr>
        <w:spacing w:after="240"/>
        <w:ind w:left="1440" w:hanging="720"/>
        <w:rPr>
          <w:szCs w:val="20"/>
        </w:rPr>
      </w:pPr>
      <w:r w:rsidRPr="001768D7">
        <w:rPr>
          <w:szCs w:val="20"/>
        </w:rPr>
        <w:t>(</w:t>
      </w:r>
      <w:del w:id="133" w:author="ERCOT" w:date="2024-07-30T12:58:00Z">
        <w:r w:rsidRPr="001768D7" w:rsidDel="00E3458F">
          <w:rPr>
            <w:szCs w:val="20"/>
          </w:rPr>
          <w:delText>p</w:delText>
        </w:r>
      </w:del>
      <w:ins w:id="134" w:author="ERCOT" w:date="2024-07-30T12:58:00Z">
        <w:r w:rsidR="00E3458F">
          <w:rPr>
            <w:szCs w:val="20"/>
          </w:rPr>
          <w:t>n</w:t>
        </w:r>
      </w:ins>
      <w:r w:rsidRPr="001768D7">
        <w:rPr>
          <w:szCs w:val="20"/>
        </w:rPr>
        <w:t>)</w:t>
      </w:r>
      <w:r w:rsidRPr="001768D7">
        <w:rPr>
          <w:szCs w:val="20"/>
        </w:rPr>
        <w:tab/>
        <w:t>Monitor the operational status of participating renewable energy generation facilities in Texas and record retirements;</w:t>
      </w:r>
    </w:p>
    <w:p w14:paraId="3B790C85" w14:textId="4E3E74F8" w:rsidR="001768D7" w:rsidRPr="001768D7" w:rsidDel="00472424" w:rsidRDefault="001768D7" w:rsidP="001768D7">
      <w:pPr>
        <w:spacing w:after="240"/>
        <w:ind w:left="1440" w:hanging="720"/>
        <w:rPr>
          <w:del w:id="135" w:author="ERCOT" w:date="2024-07-30T12:56:00Z"/>
          <w:szCs w:val="20"/>
        </w:rPr>
      </w:pPr>
      <w:del w:id="136" w:author="ERCOT" w:date="2024-07-30T12:56:00Z">
        <w:r w:rsidRPr="001768D7" w:rsidDel="00472424">
          <w:rPr>
            <w:szCs w:val="20"/>
          </w:rPr>
          <w:delText>(q)</w:delText>
        </w:r>
        <w:r w:rsidRPr="001768D7" w:rsidDel="00472424">
          <w:rPr>
            <w:szCs w:val="20"/>
          </w:rPr>
          <w:tab/>
          <w:delText>Compute and apply a revised Capacity Conversion Factor (CCF) (as described in Section 14.9.2, Capacity Conversion Factor) every two years;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7FC87288" w14:textId="10CD86E9" w:rsidTr="00F42151">
        <w:trPr>
          <w:del w:id="137" w:author="ERCOT" w:date="2024-07-30T12:5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DE20E0E" w14:textId="74A35DCC" w:rsidR="001768D7" w:rsidRPr="001768D7" w:rsidDel="00472424" w:rsidRDefault="001768D7" w:rsidP="001768D7">
            <w:pPr>
              <w:spacing w:before="120" w:after="240"/>
              <w:rPr>
                <w:del w:id="138" w:author="ERCOT" w:date="2024-07-30T12:56:00Z"/>
                <w:b/>
                <w:i/>
              </w:rPr>
            </w:pPr>
            <w:del w:id="139" w:author="ERCOT" w:date="2024-07-30T12:56:00Z">
              <w:r w:rsidRPr="001768D7" w:rsidDel="00472424">
                <w:rPr>
                  <w:b/>
                  <w:i/>
                </w:rPr>
                <w:delText>[NPRR1218:  Replace paragraph (q) above with the following upon system implementation:]</w:delText>
              </w:r>
            </w:del>
          </w:p>
          <w:p w14:paraId="5441EA5A" w14:textId="68D00E9D" w:rsidR="001768D7" w:rsidRPr="001768D7" w:rsidDel="00472424" w:rsidRDefault="001768D7" w:rsidP="001768D7">
            <w:pPr>
              <w:spacing w:after="240"/>
              <w:ind w:left="1440" w:hanging="720"/>
              <w:rPr>
                <w:del w:id="140" w:author="ERCOT" w:date="2024-07-30T12:56:00Z"/>
                <w:szCs w:val="20"/>
              </w:rPr>
            </w:pPr>
            <w:del w:id="141" w:author="ERCOT" w:date="2024-07-30T12:56:00Z">
              <w:r w:rsidRPr="001768D7" w:rsidDel="00472424">
                <w:rPr>
                  <w:szCs w:val="20"/>
                </w:rPr>
                <w:delText>(p)</w:delText>
              </w:r>
              <w:r w:rsidRPr="001768D7" w:rsidDel="00472424">
                <w:rPr>
                  <w:szCs w:val="20"/>
                </w:rPr>
                <w:tab/>
                <w:delText>Compute and apply a revised Capacity Conversion Factor (CCF) (as described in Section 14.9.2, Capacity Conversion Factor);</w:delText>
              </w:r>
            </w:del>
          </w:p>
        </w:tc>
      </w:tr>
    </w:tbl>
    <w:p w14:paraId="47DEC491" w14:textId="05A322A8" w:rsidR="001768D7" w:rsidRPr="001768D7" w:rsidRDefault="001768D7" w:rsidP="001768D7">
      <w:pPr>
        <w:spacing w:before="240" w:after="240"/>
        <w:ind w:left="1440" w:hanging="720"/>
        <w:rPr>
          <w:szCs w:val="20"/>
        </w:rPr>
      </w:pPr>
      <w:r w:rsidRPr="001768D7">
        <w:rPr>
          <w:szCs w:val="20"/>
        </w:rPr>
        <w:t>(</w:t>
      </w:r>
      <w:del w:id="142" w:author="ERCOT" w:date="2024-07-30T12:58:00Z">
        <w:r w:rsidRPr="001768D7" w:rsidDel="00E3458F">
          <w:rPr>
            <w:szCs w:val="20"/>
          </w:rPr>
          <w:delText>r</w:delText>
        </w:r>
      </w:del>
      <w:ins w:id="143" w:author="ERCOT" w:date="2024-07-30T12:58:00Z">
        <w:r w:rsidR="00E3458F">
          <w:rPr>
            <w:szCs w:val="20"/>
          </w:rPr>
          <w:t>o</w:t>
        </w:r>
      </w:ins>
      <w:r w:rsidRPr="001768D7">
        <w:rPr>
          <w:szCs w:val="20"/>
        </w:rPr>
        <w:t>)</w:t>
      </w:r>
      <w:r w:rsidRPr="001768D7">
        <w:rPr>
          <w:szCs w:val="20"/>
        </w:rPr>
        <w:tab/>
        <w:t>Audit MWh production data from certified REC generating facilities;</w:t>
      </w:r>
    </w:p>
    <w:p w14:paraId="4827BD93" w14:textId="2CCC573B" w:rsidR="001768D7" w:rsidRPr="001768D7" w:rsidRDefault="001768D7" w:rsidP="001768D7">
      <w:pPr>
        <w:spacing w:after="240"/>
        <w:ind w:left="1440" w:hanging="720"/>
        <w:rPr>
          <w:szCs w:val="20"/>
        </w:rPr>
      </w:pPr>
      <w:r w:rsidRPr="001768D7">
        <w:rPr>
          <w:szCs w:val="20"/>
        </w:rPr>
        <w:t>(</w:t>
      </w:r>
      <w:del w:id="144" w:author="ERCOT" w:date="2024-07-30T12:58:00Z">
        <w:r w:rsidRPr="001768D7" w:rsidDel="00E3458F">
          <w:rPr>
            <w:szCs w:val="20"/>
          </w:rPr>
          <w:delText>s</w:delText>
        </w:r>
      </w:del>
      <w:ins w:id="145" w:author="ERCOT" w:date="2024-07-30T12:58:00Z">
        <w:r w:rsidR="00E3458F">
          <w:rPr>
            <w:szCs w:val="20"/>
          </w:rPr>
          <w:t>p</w:t>
        </w:r>
      </w:ins>
      <w:r w:rsidRPr="001768D7">
        <w:rPr>
          <w:szCs w:val="20"/>
        </w:rPr>
        <w:t>)</w:t>
      </w:r>
      <w:r w:rsidRPr="001768D7">
        <w:rPr>
          <w:szCs w:val="20"/>
        </w:rPr>
        <w:tab/>
        <w:t>Audit MWh production from renewable energy generation facilities producing offsets for Retail Entities on an annual basis;</w:t>
      </w:r>
      <w:ins w:id="146" w:author="ERCOT" w:date="2024-07-30T15:36:00Z">
        <w:r w:rsidR="001D233B">
          <w:rPr>
            <w:szCs w:val="20"/>
          </w:rPr>
          <w:t xml:space="preserve"> and</w:t>
        </w:r>
      </w:ins>
    </w:p>
    <w:p w14:paraId="37A09482" w14:textId="47A582FF" w:rsidR="001768D7" w:rsidRPr="001768D7" w:rsidRDefault="001768D7" w:rsidP="001768D7">
      <w:pPr>
        <w:spacing w:after="240"/>
        <w:ind w:left="1440" w:hanging="720"/>
        <w:rPr>
          <w:szCs w:val="20"/>
        </w:rPr>
      </w:pPr>
      <w:r w:rsidRPr="001768D7">
        <w:rPr>
          <w:szCs w:val="20"/>
        </w:rPr>
        <w:t>(</w:t>
      </w:r>
      <w:del w:id="147" w:author="ERCOT" w:date="2024-07-30T12:58:00Z">
        <w:r w:rsidRPr="001768D7" w:rsidDel="00E3458F">
          <w:rPr>
            <w:szCs w:val="20"/>
          </w:rPr>
          <w:delText>t</w:delText>
        </w:r>
      </w:del>
      <w:ins w:id="148" w:author="ERCOT" w:date="2024-07-30T12:58:00Z">
        <w:r w:rsidR="00E3458F">
          <w:rPr>
            <w:szCs w:val="20"/>
          </w:rPr>
          <w:t>q</w:t>
        </w:r>
      </w:ins>
      <w:r w:rsidRPr="001768D7">
        <w:rPr>
          <w:szCs w:val="20"/>
        </w:rPr>
        <w:t>)</w:t>
      </w:r>
      <w:r w:rsidRPr="001768D7">
        <w:rPr>
          <w:szCs w:val="20"/>
        </w:rPr>
        <w:tab/>
        <w:t>Post a list of Facility Identification Numbers, and the associated renewable energy generation facility name, location, type, and noncompetitive certification data on the ERCOT website</w:t>
      </w:r>
      <w:del w:id="149" w:author="ERCOT" w:date="2024-07-30T15:36:00Z">
        <w:r w:rsidRPr="001768D7" w:rsidDel="001D233B">
          <w:rPr>
            <w:szCs w:val="20"/>
          </w:rPr>
          <w:delText>; and</w:delText>
        </w:r>
      </w:del>
      <w:ins w:id="150" w:author="ERCOT" w:date="2024-07-30T15:36:00Z">
        <w:r w:rsidR="001D233B">
          <w:rPr>
            <w:szCs w:val="20"/>
          </w:rPr>
          <w:t>.</w:t>
        </w:r>
      </w:ins>
    </w:p>
    <w:p w14:paraId="266E0C7B" w14:textId="0AA96F93" w:rsidR="001768D7" w:rsidRPr="001768D7" w:rsidDel="00472424" w:rsidRDefault="001768D7" w:rsidP="001768D7">
      <w:pPr>
        <w:spacing w:after="240"/>
        <w:ind w:left="1440" w:hanging="720"/>
        <w:rPr>
          <w:del w:id="151" w:author="ERCOT" w:date="2024-07-30T12:56:00Z"/>
          <w:szCs w:val="20"/>
        </w:rPr>
      </w:pPr>
      <w:del w:id="152" w:author="ERCOT" w:date="2024-07-30T12:56:00Z">
        <w:r w:rsidRPr="001768D7" w:rsidDel="00472424">
          <w:rPr>
            <w:szCs w:val="20"/>
          </w:rPr>
          <w:delText>(u)</w:delText>
        </w:r>
        <w:r w:rsidRPr="001768D7" w:rsidDel="00472424">
          <w:rPr>
            <w:szCs w:val="20"/>
          </w:rPr>
          <w:tab/>
          <w:delText xml:space="preserve">Receive, implement and protect the confidentiality of Electric Service Identifiers (ESI IDs), identity of Retail Electric Provider (REP), and consumption data associated with transmission-level Customers that choose to have their Load excluded from the RPS calculation consistent with Section 14.5.3, End-Use Customers, and subsection (f) of P.U.C. </w:delText>
        </w:r>
        <w:r w:rsidRPr="001768D7" w:rsidDel="00472424">
          <w:rPr>
            <w:iCs/>
            <w:smallCaps/>
            <w:szCs w:val="20"/>
          </w:rPr>
          <w:delText>Subst</w:delText>
        </w:r>
        <w:r w:rsidRPr="001768D7" w:rsidDel="00472424">
          <w:rPr>
            <w:iCs/>
            <w:szCs w:val="20"/>
          </w:rPr>
          <w:delText>. R. 25.173.</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472424" w14:paraId="64D75EDE" w14:textId="306FB418" w:rsidTr="00F42151">
        <w:trPr>
          <w:del w:id="153" w:author="ERCOT" w:date="2024-07-30T12:5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6E18893" w14:textId="1625556D" w:rsidR="001768D7" w:rsidRPr="001768D7" w:rsidDel="00472424" w:rsidRDefault="001768D7" w:rsidP="001768D7">
            <w:pPr>
              <w:spacing w:before="120" w:after="240"/>
              <w:rPr>
                <w:del w:id="154" w:author="ERCOT" w:date="2024-07-30T12:56:00Z"/>
                <w:b/>
                <w:i/>
              </w:rPr>
            </w:pPr>
            <w:del w:id="155" w:author="ERCOT" w:date="2024-07-30T12:56:00Z">
              <w:r w:rsidRPr="001768D7" w:rsidDel="00472424">
                <w:rPr>
                  <w:b/>
                  <w:i/>
                </w:rPr>
                <w:delText>[NPRR1218:  Replace paragraph (u) above with the following upon system implementation:]</w:delText>
              </w:r>
            </w:del>
          </w:p>
          <w:p w14:paraId="75414A96" w14:textId="35C70DF8" w:rsidR="001768D7" w:rsidRPr="001768D7" w:rsidDel="00472424" w:rsidRDefault="001768D7" w:rsidP="001768D7">
            <w:pPr>
              <w:spacing w:after="240"/>
              <w:ind w:left="1440" w:hanging="720"/>
              <w:rPr>
                <w:del w:id="156" w:author="ERCOT" w:date="2024-07-30T12:56:00Z"/>
                <w:szCs w:val="20"/>
              </w:rPr>
            </w:pPr>
            <w:del w:id="157" w:author="ERCOT" w:date="2024-07-30T12:56:00Z">
              <w:r w:rsidRPr="001768D7" w:rsidDel="00472424">
                <w:rPr>
                  <w:szCs w:val="20"/>
                </w:rPr>
                <w:lastRenderedPageBreak/>
                <w:delText>(t)</w:delText>
              </w:r>
              <w:r w:rsidRPr="001768D7" w:rsidDel="00472424">
                <w:rPr>
                  <w:szCs w:val="20"/>
                </w:rPr>
                <w:tab/>
                <w:delText xml:space="preserve">Receive, implement and protect the confidentiality of Electric Service Identifiers (ESI IDs), identity of Retail Electric Provider (REP), and consumption data associated with transmission-level Customers that choose to have their Load excluded from the SRPS calculation consistent with Section 14.5.3, End-Use Customers, and subsection (f) of P.U.C. </w:delText>
              </w:r>
              <w:r w:rsidRPr="001768D7" w:rsidDel="00472424">
                <w:rPr>
                  <w:iCs/>
                  <w:smallCaps/>
                  <w:szCs w:val="20"/>
                </w:rPr>
                <w:delText>Subst</w:delText>
              </w:r>
              <w:r w:rsidRPr="001768D7" w:rsidDel="00472424">
                <w:rPr>
                  <w:iCs/>
                  <w:szCs w:val="20"/>
                </w:rPr>
                <w:delText>. R. 25.173.</w:delText>
              </w:r>
            </w:del>
          </w:p>
        </w:tc>
      </w:tr>
    </w:tbl>
    <w:p w14:paraId="5165814C" w14:textId="77777777" w:rsidR="000E4F4A" w:rsidRDefault="000E4F4A" w:rsidP="00BC5E1A">
      <w:pPr>
        <w:spacing w:after="240"/>
        <w:ind w:left="720" w:hanging="720"/>
        <w:rPr>
          <w:iCs/>
        </w:rPr>
      </w:pPr>
    </w:p>
    <w:p w14:paraId="06CF1AC7" w14:textId="77777777" w:rsidR="001768D7" w:rsidRPr="001768D7" w:rsidRDefault="001768D7" w:rsidP="001768D7">
      <w:pPr>
        <w:keepNext/>
        <w:tabs>
          <w:tab w:val="left" w:pos="1080"/>
        </w:tabs>
        <w:spacing w:before="240" w:after="240"/>
        <w:ind w:left="1080" w:hanging="1080"/>
        <w:outlineLvl w:val="2"/>
        <w:rPr>
          <w:b/>
          <w:bCs/>
          <w:i/>
        </w:rPr>
      </w:pPr>
      <w:bookmarkStart w:id="158" w:name="_Toc239073021"/>
      <w:bookmarkStart w:id="159" w:name="_Toc440463361"/>
      <w:r w:rsidRPr="001768D7">
        <w:rPr>
          <w:b/>
          <w:bCs/>
          <w:i/>
        </w:rPr>
        <w:t>14.3.2</w:t>
      </w:r>
      <w:r w:rsidRPr="001768D7">
        <w:rPr>
          <w:b/>
          <w:bCs/>
          <w:i/>
        </w:rPr>
        <w:tab/>
        <w:t>Attributes of Renewable Energy Credits and Compliance Premiums</w:t>
      </w:r>
      <w:bookmarkEnd w:id="158"/>
      <w:bookmarkEnd w:id="159"/>
    </w:p>
    <w:p w14:paraId="5242F200" w14:textId="77777777" w:rsidR="001768D7" w:rsidRPr="001768D7" w:rsidRDefault="001768D7" w:rsidP="001768D7">
      <w:pPr>
        <w:spacing w:after="240"/>
        <w:ind w:left="720" w:hanging="720"/>
      </w:pPr>
      <w:r w:rsidRPr="001768D7">
        <w:t>(1)</w:t>
      </w:r>
      <w:r w:rsidRPr="001768D7">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6D4ABC32" w14:textId="38A1F951" w:rsidR="001768D7" w:rsidRPr="001768D7" w:rsidDel="00976652" w:rsidRDefault="001768D7" w:rsidP="001768D7">
      <w:pPr>
        <w:spacing w:after="240"/>
        <w:ind w:left="720" w:hanging="720"/>
        <w:rPr>
          <w:del w:id="160" w:author="ERCOT" w:date="2024-07-30T12:46:00Z"/>
          <w:iCs/>
        </w:rPr>
      </w:pPr>
      <w:del w:id="161" w:author="ERCOT" w:date="2024-07-30T12:46:00Z">
        <w:r w:rsidRPr="001768D7" w:rsidDel="00976652">
          <w:rPr>
            <w:iCs/>
          </w:rPr>
          <w:delText>(2)</w:delText>
        </w:r>
        <w:r w:rsidRPr="001768D7" w:rsidDel="00976652">
          <w:rPr>
            <w:iCs/>
          </w:rPr>
          <w:tab/>
          <w:delText xml:space="preserve">Compliance Premiums are awarded by the Program Administrator in conjunction with a REC that is generated by a renewable energy Resource that is not powered by wind and meets the criteria of subsection (e) of P.U.C. </w:delText>
        </w:r>
        <w:r w:rsidRPr="001768D7" w:rsidDel="00976652">
          <w:rPr>
            <w:iCs/>
            <w:smallCaps/>
          </w:rPr>
          <w:delText>Subst.</w:delText>
        </w:r>
        <w:r w:rsidRPr="001768D7" w:rsidDel="00976652">
          <w:rPr>
            <w:iCs/>
          </w:rPr>
          <w:delText xml:space="preserve"> R. 25.173, Renewable Energy Credit Program.  For the purpose of the Renewable Portfolio Standard (RPS) requirements, one Compliance Premium is equal to one REC.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976652" w14:paraId="0F70121F" w14:textId="2227D46F" w:rsidTr="00F42151">
        <w:trPr>
          <w:del w:id="162" w:author="ERCOT" w:date="2024-07-30T12:4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722ADF7" w14:textId="2712EDFF" w:rsidR="001768D7" w:rsidRPr="001768D7" w:rsidDel="00976652" w:rsidRDefault="001768D7" w:rsidP="001768D7">
            <w:pPr>
              <w:spacing w:before="120" w:after="240"/>
              <w:rPr>
                <w:del w:id="163" w:author="ERCOT" w:date="2024-07-30T12:46:00Z"/>
                <w:b/>
                <w:i/>
              </w:rPr>
            </w:pPr>
            <w:del w:id="164" w:author="ERCOT" w:date="2024-07-30T12:46:00Z">
              <w:r w:rsidRPr="001768D7" w:rsidDel="00976652">
                <w:rPr>
                  <w:b/>
                  <w:i/>
                </w:rPr>
                <w:delText>[NPRR1218:  Replace paragraph (2) above with the following upon system implementation:]</w:delText>
              </w:r>
            </w:del>
          </w:p>
          <w:p w14:paraId="3878DAD6" w14:textId="5CF0EFAE" w:rsidR="001768D7" w:rsidRPr="001768D7" w:rsidDel="00976652" w:rsidRDefault="001768D7" w:rsidP="001768D7">
            <w:pPr>
              <w:spacing w:after="240"/>
              <w:ind w:left="720" w:hanging="720"/>
              <w:rPr>
                <w:del w:id="165" w:author="ERCOT" w:date="2024-07-30T12:46:00Z"/>
                <w:iCs/>
              </w:rPr>
            </w:pPr>
            <w:del w:id="166" w:author="ERCOT" w:date="2024-07-30T12:46:00Z">
              <w:r w:rsidRPr="001768D7" w:rsidDel="00976652">
                <w:rPr>
                  <w:iCs/>
                </w:rPr>
                <w:delText>(2)</w:delText>
              </w:r>
              <w:r w:rsidRPr="001768D7" w:rsidDel="00976652">
                <w:rPr>
                  <w:iCs/>
                </w:rPr>
                <w:tab/>
                <w:delText xml:space="preserve">Compliance Premiums are awarded by the Program Administrator in conjunction with an SREC that is generated by a renewable energy Resource that meets the criteria of subsection (e) of P.U.C. </w:delText>
              </w:r>
              <w:r w:rsidRPr="001768D7" w:rsidDel="00976652">
                <w:rPr>
                  <w:iCs/>
                  <w:smallCaps/>
                </w:rPr>
                <w:delText>Subst.</w:delText>
              </w:r>
              <w:r w:rsidRPr="001768D7" w:rsidDel="00976652">
                <w:rPr>
                  <w:iCs/>
                </w:rPr>
                <w:delText xml:space="preserve"> R. 25.173, </w:delText>
              </w:r>
              <w:r w:rsidRPr="001768D7" w:rsidDel="00976652">
                <w:delText>Renewable Energy Credit Program</w:delText>
              </w:r>
              <w:r w:rsidRPr="001768D7" w:rsidDel="00976652">
                <w:rPr>
                  <w:iCs/>
                </w:rPr>
                <w:delText>.  For the purpose of the Solar Renewable Portfolio Standard (SRPS) requirements, one Compliance Premium is equal to one REC.  Compliance Premiums will not be awarded after December 31, 2024.</w:delText>
              </w:r>
            </w:del>
          </w:p>
        </w:tc>
      </w:tr>
    </w:tbl>
    <w:p w14:paraId="5973E296" w14:textId="683F6D26" w:rsidR="001768D7" w:rsidRPr="001768D7" w:rsidRDefault="001768D7" w:rsidP="001768D7">
      <w:pPr>
        <w:spacing w:before="240" w:after="240"/>
        <w:ind w:left="720" w:hanging="720"/>
        <w:rPr>
          <w:iCs/>
        </w:rPr>
      </w:pPr>
      <w:r w:rsidRPr="001768D7">
        <w:rPr>
          <w:iCs/>
        </w:rPr>
        <w:t>(</w:t>
      </w:r>
      <w:del w:id="167" w:author="ERCOT" w:date="2024-07-30T12:47:00Z">
        <w:r w:rsidRPr="001768D7" w:rsidDel="00976652">
          <w:rPr>
            <w:iCs/>
          </w:rPr>
          <w:delText>3</w:delText>
        </w:r>
      </w:del>
      <w:ins w:id="168" w:author="ERCOT" w:date="2024-07-30T12:47:00Z">
        <w:r w:rsidR="00976652">
          <w:rPr>
            <w:iCs/>
          </w:rPr>
          <w:t>2</w:t>
        </w:r>
      </w:ins>
      <w:r w:rsidRPr="001768D7">
        <w:rPr>
          <w:iCs/>
        </w:rPr>
        <w:t>)</w:t>
      </w:r>
      <w:r w:rsidRPr="001768D7">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1768D7" w:rsidRPr="001768D7" w14:paraId="2908C743" w14:textId="77777777" w:rsidTr="00F42151">
        <w:tc>
          <w:tcPr>
            <w:tcW w:w="2700" w:type="dxa"/>
            <w:tcBorders>
              <w:top w:val="single" w:sz="18" w:space="0" w:color="auto"/>
              <w:bottom w:val="double" w:sz="4" w:space="0" w:color="auto"/>
            </w:tcBorders>
            <w:vAlign w:val="bottom"/>
          </w:tcPr>
          <w:p w14:paraId="4DC87E97" w14:textId="77777777" w:rsidR="001768D7" w:rsidRPr="001768D7" w:rsidRDefault="001768D7" w:rsidP="001768D7">
            <w:pPr>
              <w:jc w:val="center"/>
              <w:rPr>
                <w:b/>
              </w:rPr>
            </w:pPr>
            <w:r w:rsidRPr="001768D7">
              <w:rPr>
                <w:b/>
              </w:rPr>
              <w:t>REC Information</w:t>
            </w:r>
          </w:p>
        </w:tc>
        <w:tc>
          <w:tcPr>
            <w:tcW w:w="1260" w:type="dxa"/>
            <w:tcBorders>
              <w:top w:val="single" w:sz="18" w:space="0" w:color="auto"/>
              <w:bottom w:val="double" w:sz="4" w:space="0" w:color="auto"/>
            </w:tcBorders>
            <w:vAlign w:val="bottom"/>
          </w:tcPr>
          <w:p w14:paraId="1FAD487D" w14:textId="77777777" w:rsidR="001768D7" w:rsidRPr="001768D7" w:rsidRDefault="001768D7" w:rsidP="001768D7">
            <w:pPr>
              <w:jc w:val="center"/>
              <w:rPr>
                <w:b/>
              </w:rPr>
            </w:pPr>
            <w:r w:rsidRPr="001768D7">
              <w:rPr>
                <w:b/>
              </w:rPr>
              <w:t>Field Length</w:t>
            </w:r>
          </w:p>
        </w:tc>
        <w:tc>
          <w:tcPr>
            <w:tcW w:w="3870" w:type="dxa"/>
            <w:tcBorders>
              <w:top w:val="single" w:sz="18" w:space="0" w:color="auto"/>
              <w:bottom w:val="double" w:sz="4" w:space="0" w:color="auto"/>
            </w:tcBorders>
            <w:vAlign w:val="bottom"/>
          </w:tcPr>
          <w:p w14:paraId="55C2B0E3" w14:textId="77777777" w:rsidR="001768D7" w:rsidRPr="001768D7" w:rsidRDefault="001768D7" w:rsidP="001768D7">
            <w:pPr>
              <w:jc w:val="center"/>
              <w:rPr>
                <w:b/>
              </w:rPr>
            </w:pPr>
            <w:r w:rsidRPr="001768D7">
              <w:rPr>
                <w:b/>
              </w:rPr>
              <w:t>Description</w:t>
            </w:r>
          </w:p>
        </w:tc>
      </w:tr>
      <w:tr w:rsidR="001768D7" w:rsidRPr="001768D7" w14:paraId="7D3709B1" w14:textId="77777777" w:rsidTr="00F42151">
        <w:tc>
          <w:tcPr>
            <w:tcW w:w="2700" w:type="dxa"/>
            <w:tcBorders>
              <w:top w:val="double" w:sz="4" w:space="0" w:color="auto"/>
              <w:bottom w:val="single" w:sz="4" w:space="0" w:color="auto"/>
              <w:right w:val="single" w:sz="4" w:space="0" w:color="auto"/>
            </w:tcBorders>
          </w:tcPr>
          <w:p w14:paraId="50D1242A" w14:textId="77777777" w:rsidR="001768D7" w:rsidRPr="001768D7" w:rsidRDefault="001768D7" w:rsidP="001768D7">
            <w:r w:rsidRPr="001768D7">
              <w:t>Year</w:t>
            </w:r>
          </w:p>
        </w:tc>
        <w:tc>
          <w:tcPr>
            <w:tcW w:w="1260" w:type="dxa"/>
            <w:tcBorders>
              <w:top w:val="double" w:sz="4" w:space="0" w:color="auto"/>
              <w:left w:val="single" w:sz="4" w:space="0" w:color="auto"/>
              <w:bottom w:val="single" w:sz="4" w:space="0" w:color="auto"/>
              <w:right w:val="single" w:sz="4" w:space="0" w:color="auto"/>
            </w:tcBorders>
          </w:tcPr>
          <w:p w14:paraId="02653C66" w14:textId="77777777" w:rsidR="001768D7" w:rsidRPr="001768D7" w:rsidRDefault="001768D7" w:rsidP="001768D7">
            <w:r w:rsidRPr="001768D7">
              <w:t>4 Digits</w:t>
            </w:r>
          </w:p>
        </w:tc>
        <w:tc>
          <w:tcPr>
            <w:tcW w:w="3870" w:type="dxa"/>
            <w:tcBorders>
              <w:top w:val="double" w:sz="4" w:space="0" w:color="auto"/>
              <w:left w:val="single" w:sz="4" w:space="0" w:color="auto"/>
              <w:bottom w:val="single" w:sz="4" w:space="0" w:color="auto"/>
            </w:tcBorders>
          </w:tcPr>
          <w:p w14:paraId="00CAC011" w14:textId="77777777" w:rsidR="001768D7" w:rsidRPr="001768D7" w:rsidRDefault="001768D7" w:rsidP="001768D7">
            <w:r w:rsidRPr="001768D7">
              <w:t>Year REC was issued.</w:t>
            </w:r>
          </w:p>
        </w:tc>
      </w:tr>
      <w:tr w:rsidR="001768D7" w:rsidRPr="001768D7" w14:paraId="7334DEBE" w14:textId="77777777" w:rsidTr="00F42151">
        <w:tc>
          <w:tcPr>
            <w:tcW w:w="2700" w:type="dxa"/>
            <w:tcBorders>
              <w:top w:val="single" w:sz="4" w:space="0" w:color="auto"/>
              <w:bottom w:val="single" w:sz="4" w:space="0" w:color="auto"/>
              <w:right w:val="single" w:sz="4" w:space="0" w:color="auto"/>
            </w:tcBorders>
          </w:tcPr>
          <w:p w14:paraId="437BC102" w14:textId="77777777" w:rsidR="001768D7" w:rsidRPr="001768D7" w:rsidRDefault="001768D7" w:rsidP="001768D7">
            <w:r w:rsidRPr="001768D7">
              <w:t>Quarter</w:t>
            </w:r>
          </w:p>
        </w:tc>
        <w:tc>
          <w:tcPr>
            <w:tcW w:w="1260" w:type="dxa"/>
            <w:tcBorders>
              <w:top w:val="single" w:sz="4" w:space="0" w:color="auto"/>
              <w:left w:val="single" w:sz="4" w:space="0" w:color="auto"/>
              <w:bottom w:val="single" w:sz="4" w:space="0" w:color="auto"/>
              <w:right w:val="single" w:sz="4" w:space="0" w:color="auto"/>
            </w:tcBorders>
          </w:tcPr>
          <w:p w14:paraId="7DA83E2B" w14:textId="77777777" w:rsidR="001768D7" w:rsidRPr="001768D7" w:rsidRDefault="001768D7" w:rsidP="001768D7">
            <w:r w:rsidRPr="001768D7">
              <w:t>1 Digit</w:t>
            </w:r>
          </w:p>
        </w:tc>
        <w:tc>
          <w:tcPr>
            <w:tcW w:w="3870" w:type="dxa"/>
            <w:tcBorders>
              <w:top w:val="single" w:sz="4" w:space="0" w:color="auto"/>
              <w:left w:val="single" w:sz="4" w:space="0" w:color="auto"/>
              <w:bottom w:val="single" w:sz="4" w:space="0" w:color="auto"/>
            </w:tcBorders>
          </w:tcPr>
          <w:p w14:paraId="3A65ECA9" w14:textId="77777777" w:rsidR="001768D7" w:rsidRPr="001768D7" w:rsidRDefault="001768D7" w:rsidP="001768D7">
            <w:r w:rsidRPr="001768D7">
              <w:t>Quarter REC was issued.</w:t>
            </w:r>
          </w:p>
        </w:tc>
      </w:tr>
      <w:tr w:rsidR="001768D7" w:rsidRPr="001768D7" w14:paraId="1A74E8CF" w14:textId="77777777" w:rsidTr="00F42151">
        <w:tc>
          <w:tcPr>
            <w:tcW w:w="2700" w:type="dxa"/>
            <w:tcBorders>
              <w:top w:val="single" w:sz="4" w:space="0" w:color="auto"/>
              <w:bottom w:val="single" w:sz="4" w:space="0" w:color="auto"/>
              <w:right w:val="single" w:sz="4" w:space="0" w:color="auto"/>
            </w:tcBorders>
          </w:tcPr>
          <w:p w14:paraId="4E520693" w14:textId="77777777" w:rsidR="001768D7" w:rsidRPr="001768D7" w:rsidRDefault="001768D7" w:rsidP="001768D7">
            <w:r w:rsidRPr="001768D7">
              <w:t>Type of Renewable Resource</w:t>
            </w:r>
          </w:p>
        </w:tc>
        <w:tc>
          <w:tcPr>
            <w:tcW w:w="1260" w:type="dxa"/>
            <w:tcBorders>
              <w:top w:val="single" w:sz="4" w:space="0" w:color="auto"/>
              <w:left w:val="single" w:sz="4" w:space="0" w:color="auto"/>
              <w:bottom w:val="single" w:sz="4" w:space="0" w:color="auto"/>
              <w:right w:val="single" w:sz="4" w:space="0" w:color="auto"/>
            </w:tcBorders>
          </w:tcPr>
          <w:p w14:paraId="3BD31071" w14:textId="77777777" w:rsidR="001768D7" w:rsidRPr="001768D7" w:rsidRDefault="001768D7" w:rsidP="001768D7">
            <w:r w:rsidRPr="001768D7">
              <w:t>20 Characters</w:t>
            </w:r>
          </w:p>
        </w:tc>
        <w:tc>
          <w:tcPr>
            <w:tcW w:w="3870" w:type="dxa"/>
            <w:tcBorders>
              <w:top w:val="single" w:sz="4" w:space="0" w:color="auto"/>
              <w:left w:val="single" w:sz="4" w:space="0" w:color="auto"/>
              <w:bottom w:val="single" w:sz="4" w:space="0" w:color="auto"/>
            </w:tcBorders>
          </w:tcPr>
          <w:p w14:paraId="2B2A8D21" w14:textId="77777777" w:rsidR="001768D7" w:rsidRPr="001768D7" w:rsidRDefault="001768D7" w:rsidP="001768D7">
            <w:r w:rsidRPr="001768D7">
              <w:t>Reference to type of renewable Resource:  Solar, wind, biomass, tidal, geothermal, hydro, landfill gas, other.</w:t>
            </w:r>
          </w:p>
        </w:tc>
      </w:tr>
      <w:tr w:rsidR="001768D7" w:rsidRPr="001768D7" w14:paraId="0453E7C7" w14:textId="77777777" w:rsidTr="00F42151">
        <w:tc>
          <w:tcPr>
            <w:tcW w:w="2700" w:type="dxa"/>
            <w:tcBorders>
              <w:top w:val="single" w:sz="4" w:space="0" w:color="auto"/>
              <w:bottom w:val="single" w:sz="4" w:space="0" w:color="auto"/>
              <w:right w:val="single" w:sz="4" w:space="0" w:color="auto"/>
            </w:tcBorders>
          </w:tcPr>
          <w:p w14:paraId="1213FB0F" w14:textId="77777777" w:rsidR="001768D7" w:rsidRPr="001768D7" w:rsidRDefault="001768D7" w:rsidP="001768D7">
            <w:r w:rsidRPr="001768D7">
              <w:lastRenderedPageBreak/>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23932839" w14:textId="77777777" w:rsidR="001768D7" w:rsidRPr="001768D7" w:rsidRDefault="001768D7" w:rsidP="001768D7">
            <w:r w:rsidRPr="001768D7">
              <w:t>5 Digits</w:t>
            </w:r>
          </w:p>
        </w:tc>
        <w:tc>
          <w:tcPr>
            <w:tcW w:w="3870" w:type="dxa"/>
            <w:tcBorders>
              <w:top w:val="single" w:sz="4" w:space="0" w:color="auto"/>
              <w:left w:val="single" w:sz="4" w:space="0" w:color="auto"/>
              <w:bottom w:val="single" w:sz="4" w:space="0" w:color="auto"/>
            </w:tcBorders>
          </w:tcPr>
          <w:p w14:paraId="5F7AC7E8" w14:textId="77777777" w:rsidR="001768D7" w:rsidRPr="001768D7" w:rsidRDefault="001768D7" w:rsidP="001768D7">
            <w:r w:rsidRPr="001768D7">
              <w:t>Number to be assigned by ERCOT.</w:t>
            </w:r>
          </w:p>
        </w:tc>
      </w:tr>
      <w:tr w:rsidR="001768D7" w:rsidRPr="001768D7" w14:paraId="0FB1F585" w14:textId="77777777" w:rsidTr="00F42151">
        <w:tc>
          <w:tcPr>
            <w:tcW w:w="2700" w:type="dxa"/>
            <w:tcBorders>
              <w:top w:val="single" w:sz="4" w:space="0" w:color="auto"/>
              <w:bottom w:val="single" w:sz="18" w:space="0" w:color="auto"/>
              <w:right w:val="single" w:sz="4" w:space="0" w:color="auto"/>
            </w:tcBorders>
          </w:tcPr>
          <w:p w14:paraId="21EF5E43" w14:textId="77777777" w:rsidR="001768D7" w:rsidRPr="001768D7" w:rsidRDefault="001768D7" w:rsidP="001768D7">
            <w:r w:rsidRPr="001768D7">
              <w:t>REC Number</w:t>
            </w:r>
          </w:p>
        </w:tc>
        <w:tc>
          <w:tcPr>
            <w:tcW w:w="1260" w:type="dxa"/>
            <w:tcBorders>
              <w:top w:val="single" w:sz="4" w:space="0" w:color="auto"/>
              <w:left w:val="single" w:sz="4" w:space="0" w:color="auto"/>
              <w:bottom w:val="single" w:sz="18" w:space="0" w:color="auto"/>
              <w:right w:val="single" w:sz="4" w:space="0" w:color="auto"/>
            </w:tcBorders>
          </w:tcPr>
          <w:p w14:paraId="7700072E" w14:textId="77777777" w:rsidR="001768D7" w:rsidRPr="001768D7" w:rsidRDefault="001768D7" w:rsidP="001768D7">
            <w:r w:rsidRPr="001768D7">
              <w:t>8 Digits</w:t>
            </w:r>
          </w:p>
        </w:tc>
        <w:tc>
          <w:tcPr>
            <w:tcW w:w="3870" w:type="dxa"/>
            <w:tcBorders>
              <w:top w:val="single" w:sz="4" w:space="0" w:color="auto"/>
              <w:left w:val="single" w:sz="4" w:space="0" w:color="auto"/>
              <w:bottom w:val="single" w:sz="18" w:space="0" w:color="auto"/>
            </w:tcBorders>
          </w:tcPr>
          <w:p w14:paraId="57205D8E" w14:textId="77777777" w:rsidR="001768D7" w:rsidRPr="001768D7" w:rsidRDefault="001768D7" w:rsidP="001768D7">
            <w:r w:rsidRPr="001768D7">
              <w:t xml:space="preserve">REC Number 1 through the number of MWh generated by the facility during the quarter. </w:t>
            </w:r>
          </w:p>
        </w:tc>
      </w:tr>
    </w:tbl>
    <w:p w14:paraId="39249621" w14:textId="77777777" w:rsidR="001768D7" w:rsidRPr="001768D7" w:rsidRDefault="001768D7" w:rsidP="001768D7">
      <w:pPr>
        <w:rPr>
          <w:szCs w:val="20"/>
        </w:rPr>
      </w:pPr>
    </w:p>
    <w:p w14:paraId="4BA04D46" w14:textId="6885E3D4" w:rsidR="001768D7" w:rsidRPr="001768D7" w:rsidRDefault="001768D7" w:rsidP="001768D7">
      <w:pPr>
        <w:spacing w:after="240"/>
        <w:ind w:left="720" w:hanging="720"/>
        <w:rPr>
          <w:iCs/>
        </w:rPr>
      </w:pPr>
      <w:r w:rsidRPr="001768D7">
        <w:rPr>
          <w:iCs/>
        </w:rPr>
        <w:t>(</w:t>
      </w:r>
      <w:del w:id="169" w:author="ERCOT" w:date="2024-07-30T12:47:00Z">
        <w:r w:rsidRPr="001768D7" w:rsidDel="00976652">
          <w:rPr>
            <w:iCs/>
          </w:rPr>
          <w:delText>4</w:delText>
        </w:r>
      </w:del>
      <w:ins w:id="170" w:author="ERCOT" w:date="2024-07-30T12:47:00Z">
        <w:r w:rsidR="00976652">
          <w:rPr>
            <w:iCs/>
          </w:rPr>
          <w:t>3</w:t>
        </w:r>
      </w:ins>
      <w:r w:rsidRPr="001768D7">
        <w:rPr>
          <w:iCs/>
        </w:rPr>
        <w:t>)</w:t>
      </w:r>
      <w:r w:rsidRPr="001768D7">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5FC155BD" w14:textId="645399DA" w:rsidR="001768D7" w:rsidRPr="001768D7" w:rsidRDefault="001768D7" w:rsidP="001768D7">
      <w:pPr>
        <w:spacing w:after="240"/>
        <w:ind w:left="720" w:hanging="720"/>
        <w:rPr>
          <w:iCs/>
        </w:rPr>
      </w:pPr>
      <w:r w:rsidRPr="001768D7">
        <w:rPr>
          <w:iCs/>
        </w:rPr>
        <w:t>(</w:t>
      </w:r>
      <w:del w:id="171" w:author="ERCOT" w:date="2024-07-30T12:47:00Z">
        <w:r w:rsidRPr="001768D7" w:rsidDel="00976652">
          <w:rPr>
            <w:iCs/>
          </w:rPr>
          <w:delText>5</w:delText>
        </w:r>
      </w:del>
      <w:ins w:id="172" w:author="ERCOT" w:date="2024-07-30T12:47:00Z">
        <w:r w:rsidR="00976652">
          <w:rPr>
            <w:iCs/>
          </w:rPr>
          <w:t>4</w:t>
        </w:r>
      </w:ins>
      <w:r w:rsidRPr="001768D7">
        <w:rPr>
          <w:iCs/>
        </w:rPr>
        <w:t>)</w:t>
      </w:r>
      <w:r w:rsidRPr="001768D7">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17030F4D" w14:textId="129435A4" w:rsidR="001768D7" w:rsidRPr="001768D7" w:rsidRDefault="001768D7" w:rsidP="001768D7">
      <w:pPr>
        <w:spacing w:after="240"/>
        <w:ind w:left="720" w:hanging="720"/>
        <w:rPr>
          <w:iCs/>
        </w:rPr>
      </w:pPr>
      <w:r w:rsidRPr="001768D7">
        <w:rPr>
          <w:iCs/>
        </w:rPr>
        <w:t>(</w:t>
      </w:r>
      <w:del w:id="173" w:author="ERCOT" w:date="2024-07-30T12:47:00Z">
        <w:r w:rsidRPr="001768D7" w:rsidDel="00976652">
          <w:rPr>
            <w:iCs/>
          </w:rPr>
          <w:delText>6</w:delText>
        </w:r>
      </w:del>
      <w:ins w:id="174" w:author="ERCOT" w:date="2024-07-30T12:47:00Z">
        <w:r w:rsidR="00976652">
          <w:rPr>
            <w:iCs/>
          </w:rPr>
          <w:t>5</w:t>
        </w:r>
      </w:ins>
      <w:r w:rsidRPr="001768D7">
        <w:rPr>
          <w:iCs/>
        </w:rPr>
        <w:t>)</w:t>
      </w:r>
      <w:r w:rsidRPr="001768D7">
        <w:rPr>
          <w:iCs/>
        </w:rPr>
        <w:tab/>
        <w:t>A REC or Compliance Premium will have an issue date of the Compliance Period in which it is generated.</w:t>
      </w:r>
    </w:p>
    <w:p w14:paraId="6B6EB611" w14:textId="6D3A240B" w:rsidR="001768D7" w:rsidRPr="001768D7" w:rsidRDefault="001768D7" w:rsidP="001768D7">
      <w:pPr>
        <w:spacing w:after="240"/>
        <w:ind w:left="720" w:hanging="720"/>
        <w:rPr>
          <w:iCs/>
        </w:rPr>
      </w:pPr>
      <w:r w:rsidRPr="001768D7">
        <w:rPr>
          <w:iCs/>
        </w:rPr>
        <w:t>(</w:t>
      </w:r>
      <w:del w:id="175" w:author="ERCOT" w:date="2024-07-30T12:47:00Z">
        <w:r w:rsidRPr="001768D7" w:rsidDel="00976652">
          <w:rPr>
            <w:iCs/>
          </w:rPr>
          <w:delText>7</w:delText>
        </w:r>
      </w:del>
      <w:ins w:id="176" w:author="ERCOT" w:date="2024-07-30T12:47:00Z">
        <w:r w:rsidR="00976652">
          <w:rPr>
            <w:iCs/>
          </w:rPr>
          <w:t>6</w:t>
        </w:r>
      </w:ins>
      <w:r w:rsidRPr="001768D7">
        <w:rPr>
          <w:iCs/>
        </w:rPr>
        <w:t>)</w:t>
      </w:r>
      <w:r w:rsidRPr="001768D7">
        <w:rPr>
          <w:iCs/>
        </w:rPr>
        <w:tab/>
        <w:t xml:space="preserve">RECs and Compliance Premiums have a useful life of three Compliance Periods.  For example, a qualifying MWh of renewable energy generated on </w:t>
      </w:r>
      <w:smartTag w:uri="urn:schemas-microsoft-com:office:smarttags" w:element="date">
        <w:smartTagPr>
          <w:attr w:name="Month" w:val="12"/>
          <w:attr w:name="Day" w:val="31"/>
          <w:attr w:name="Year" w:val="2006"/>
        </w:smartTagPr>
        <w:r w:rsidRPr="001768D7">
          <w:rPr>
            <w:iCs/>
          </w:rPr>
          <w:t>December 31, 2006</w:t>
        </w:r>
      </w:smartTag>
      <w:r w:rsidRPr="001768D7">
        <w:rPr>
          <w:iCs/>
        </w:rPr>
        <w:t xml:space="preserve"> will be the basis for a REC having an issue date of 2006.  The three Compliance Periods for which this REC may be used are 2006, 2007, and 2008.  This REC will expire one Business Day after </w:t>
      </w:r>
      <w:smartTag w:uri="urn:schemas-microsoft-com:office:smarttags" w:element="date">
        <w:smartTagPr>
          <w:attr w:name="Year" w:val="2009"/>
          <w:attr w:name="Day" w:val="31"/>
          <w:attr w:name="Month" w:val="3"/>
        </w:smartTagPr>
        <w:r w:rsidRPr="001768D7">
          <w:rPr>
            <w:iCs/>
          </w:rPr>
          <w:t>March 31, 2009</w:t>
        </w:r>
      </w:smartTag>
      <w:r w:rsidRPr="001768D7">
        <w:rPr>
          <w:iCs/>
        </w:rPr>
        <w:t xml:space="preserve">.  March 31 is the date by which a Retail Entity must submit its annual REC compliance retirement information to ERCOT.  </w:t>
      </w:r>
      <w:ins w:id="177" w:author="ERCOT" w:date="2024-07-30T12:48:00Z">
        <w:r w:rsidR="00976652" w:rsidRPr="00976652">
          <w:rPr>
            <w:iCs/>
          </w:rPr>
          <w:t>As Compliance Premiums were last awarded December 31, 2024, all unused Compliance Premiums will expire by December 31, 2027.</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14:paraId="3357E4ED" w14:textId="77777777" w:rsidTr="00F42151">
        <w:tc>
          <w:tcPr>
            <w:tcW w:w="9332" w:type="dxa"/>
            <w:tcBorders>
              <w:top w:val="single" w:sz="4" w:space="0" w:color="auto"/>
              <w:left w:val="single" w:sz="4" w:space="0" w:color="auto"/>
              <w:bottom w:val="single" w:sz="4" w:space="0" w:color="auto"/>
              <w:right w:val="single" w:sz="4" w:space="0" w:color="auto"/>
            </w:tcBorders>
            <w:shd w:val="clear" w:color="auto" w:fill="D9D9D9"/>
          </w:tcPr>
          <w:p w14:paraId="114B93C1" w14:textId="1048E630" w:rsidR="001768D7" w:rsidRPr="001768D7" w:rsidRDefault="001768D7" w:rsidP="001768D7">
            <w:pPr>
              <w:spacing w:before="120" w:after="240"/>
              <w:rPr>
                <w:b/>
                <w:i/>
              </w:rPr>
            </w:pPr>
            <w:r w:rsidRPr="001768D7">
              <w:rPr>
                <w:b/>
                <w:i/>
              </w:rPr>
              <w:t>[NPRR1218:  Replace paragraph (</w:t>
            </w:r>
            <w:del w:id="178" w:author="ERCOT" w:date="2024-07-30T12:48:00Z">
              <w:r w:rsidRPr="001768D7" w:rsidDel="00976652">
                <w:rPr>
                  <w:b/>
                  <w:i/>
                </w:rPr>
                <w:delText>7</w:delText>
              </w:r>
            </w:del>
            <w:ins w:id="179" w:author="ERCOT" w:date="2024-07-30T12:48:00Z">
              <w:r w:rsidR="00976652">
                <w:rPr>
                  <w:b/>
                  <w:i/>
                </w:rPr>
                <w:t>6</w:t>
              </w:r>
            </w:ins>
            <w:r w:rsidRPr="001768D7">
              <w:rPr>
                <w:b/>
                <w:i/>
              </w:rPr>
              <w:t>) above with the following upon system implementation:]</w:t>
            </w:r>
          </w:p>
          <w:p w14:paraId="1B70040B" w14:textId="303775E8" w:rsidR="001768D7" w:rsidRPr="001768D7" w:rsidRDefault="001768D7" w:rsidP="001768D7">
            <w:pPr>
              <w:spacing w:after="240"/>
              <w:ind w:left="720" w:hanging="720"/>
              <w:rPr>
                <w:iCs/>
              </w:rPr>
            </w:pPr>
            <w:r w:rsidRPr="001768D7">
              <w:rPr>
                <w:iCs/>
              </w:rPr>
              <w:t>(</w:t>
            </w:r>
            <w:del w:id="180" w:author="ERCOT" w:date="2024-07-30T12:47:00Z">
              <w:r w:rsidRPr="001768D7" w:rsidDel="00976652">
                <w:rPr>
                  <w:iCs/>
                </w:rPr>
                <w:delText>7</w:delText>
              </w:r>
            </w:del>
            <w:ins w:id="181" w:author="ERCOT" w:date="2024-07-30T12:47:00Z">
              <w:r w:rsidR="00976652">
                <w:rPr>
                  <w:iCs/>
                </w:rPr>
                <w:t>6</w:t>
              </w:r>
            </w:ins>
            <w:r w:rsidRPr="001768D7">
              <w:rPr>
                <w:iCs/>
              </w:rPr>
              <w:t>)</w:t>
            </w:r>
            <w:r w:rsidRPr="001768D7">
              <w:rPr>
                <w:iCs/>
              </w:rPr>
              <w:tab/>
              <w:t>RECs and Compliance Premiums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w:t>
            </w:r>
            <w:ins w:id="182" w:author="ERCOT" w:date="2024-07-30T12:48:00Z">
              <w:r w:rsidR="00976652">
                <w:rPr>
                  <w:iCs/>
                </w:rPr>
                <w:t xml:space="preserve">  As Compliance Premiums were last awarded December 31, 2024, all unused Compliance Premiums will expire by December 31, 2027.</w:t>
              </w:r>
            </w:ins>
          </w:p>
        </w:tc>
      </w:tr>
    </w:tbl>
    <w:p w14:paraId="7C3A588E" w14:textId="77777777" w:rsidR="001768D7" w:rsidRDefault="001768D7" w:rsidP="00BC5E1A">
      <w:pPr>
        <w:spacing w:after="240"/>
        <w:ind w:left="720" w:hanging="720"/>
        <w:rPr>
          <w:iCs/>
        </w:rPr>
      </w:pPr>
    </w:p>
    <w:p w14:paraId="1A3466DB" w14:textId="7C9879D5" w:rsidR="001768D7" w:rsidRPr="001768D7" w:rsidDel="008E244B" w:rsidRDefault="001768D7" w:rsidP="001768D7">
      <w:pPr>
        <w:tabs>
          <w:tab w:val="left" w:pos="1080"/>
        </w:tabs>
        <w:spacing w:before="240" w:after="240"/>
        <w:ind w:left="1080" w:hanging="1080"/>
        <w:outlineLvl w:val="2"/>
        <w:rPr>
          <w:del w:id="183" w:author="ERCOT" w:date="2024-07-30T12:46:00Z"/>
          <w:b/>
          <w:bCs/>
          <w:i/>
        </w:rPr>
      </w:pPr>
      <w:bookmarkStart w:id="184" w:name="_Toc239073025"/>
      <w:bookmarkStart w:id="185" w:name="_Toc440463365"/>
      <w:bookmarkStart w:id="186" w:name="_Toc175576133"/>
      <w:del w:id="187" w:author="ERCOT" w:date="2024-07-30T12:46:00Z">
        <w:r w:rsidRPr="001768D7" w:rsidDel="008E244B">
          <w:rPr>
            <w:b/>
            <w:bCs/>
            <w:i/>
          </w:rPr>
          <w:delText>14.5.2</w:delText>
        </w:r>
        <w:r w:rsidRPr="001768D7" w:rsidDel="008E244B">
          <w:rPr>
            <w:b/>
            <w:bCs/>
            <w:i/>
          </w:rPr>
          <w:tab/>
          <w:delText>Retail Entities</w:delText>
        </w:r>
        <w:bookmarkEnd w:id="184"/>
        <w:bookmarkEnd w:id="185"/>
      </w:del>
    </w:p>
    <w:p w14:paraId="675A92CF" w14:textId="5EE626A6" w:rsidR="001768D7" w:rsidRPr="001768D7" w:rsidDel="008E244B" w:rsidRDefault="001768D7" w:rsidP="001768D7">
      <w:pPr>
        <w:spacing w:after="240"/>
        <w:ind w:left="720" w:hanging="720"/>
        <w:rPr>
          <w:del w:id="188" w:author="ERCOT" w:date="2024-07-30T12:46:00Z"/>
          <w:iCs/>
        </w:rPr>
      </w:pPr>
      <w:del w:id="189" w:author="ERCOT" w:date="2024-07-30T12:46:00Z">
        <w:r w:rsidRPr="001768D7" w:rsidDel="008E244B">
          <w:rPr>
            <w:iCs/>
          </w:rPr>
          <w:lastRenderedPageBreak/>
          <w:delText>(1)</w:delText>
        </w:r>
        <w:r w:rsidRPr="001768D7" w:rsidDel="008E244B">
          <w:rPr>
            <w:iCs/>
          </w:rPr>
          <w:tab/>
          <w:delText>To enable Retail Entities the ability to calculate their Renewable Portfolio Standard (RPS) requirements, all Retail Entities serving Load in the state of Texas shall provide Load data to ERCOT on a monthly basis, and no later than the 38</w:delText>
        </w:r>
        <w:r w:rsidRPr="001768D7" w:rsidDel="008E244B">
          <w:rPr>
            <w:iCs/>
            <w:vertAlign w:val="superscript"/>
          </w:rPr>
          <w:delText>th</w:delText>
        </w:r>
        <w:r w:rsidRPr="001768D7" w:rsidDel="008E244B">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3057322B" w14:textId="1D6405D0" w:rsidTr="00F42151">
        <w:trPr>
          <w:del w:id="190" w:author="ERCOT" w:date="2024-07-30T12:4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18BEF255" w14:textId="1EA5F2F3" w:rsidR="001768D7" w:rsidRPr="001768D7" w:rsidDel="008E244B" w:rsidRDefault="001768D7" w:rsidP="001768D7">
            <w:pPr>
              <w:spacing w:before="120" w:after="240"/>
              <w:rPr>
                <w:del w:id="191" w:author="ERCOT" w:date="2024-07-30T12:46:00Z"/>
                <w:b/>
                <w:i/>
              </w:rPr>
            </w:pPr>
            <w:del w:id="192" w:author="ERCOT" w:date="2024-07-30T12:46:00Z">
              <w:r w:rsidRPr="001768D7" w:rsidDel="008E244B">
                <w:rPr>
                  <w:b/>
                  <w:i/>
                </w:rPr>
                <w:delText>[NPRR1218:  Replace paragraph (1) above with the following upon system implementation:]</w:delText>
              </w:r>
            </w:del>
          </w:p>
          <w:p w14:paraId="70636644" w14:textId="703ADE03" w:rsidR="001768D7" w:rsidRPr="001768D7" w:rsidDel="008E244B" w:rsidRDefault="001768D7" w:rsidP="001768D7">
            <w:pPr>
              <w:spacing w:after="240"/>
              <w:ind w:left="720" w:hanging="720"/>
              <w:rPr>
                <w:del w:id="193" w:author="ERCOT" w:date="2024-07-30T12:46:00Z"/>
                <w:iCs/>
              </w:rPr>
            </w:pPr>
            <w:del w:id="194" w:author="ERCOT" w:date="2024-07-30T12:46:00Z">
              <w:r w:rsidRPr="001768D7" w:rsidDel="008E244B">
                <w:rPr>
                  <w:iCs/>
                </w:rPr>
                <w:delText>(1)</w:delText>
              </w:r>
              <w:r w:rsidRPr="001768D7" w:rsidDel="008E244B">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RPr="001768D7" w:rsidDel="008E244B">
                <w:rPr>
                  <w:iCs/>
                  <w:vertAlign w:val="superscript"/>
                </w:rPr>
                <w:delText>th</w:delText>
              </w:r>
              <w:r w:rsidRPr="001768D7" w:rsidDel="008E244B">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tc>
      </w:tr>
    </w:tbl>
    <w:p w14:paraId="1C2C7204" w14:textId="0E7A473D" w:rsidR="001768D7" w:rsidRPr="001768D7" w:rsidDel="008E244B" w:rsidRDefault="001768D7" w:rsidP="001768D7">
      <w:pPr>
        <w:spacing w:before="240" w:after="240"/>
        <w:ind w:left="1440" w:hanging="720"/>
        <w:rPr>
          <w:del w:id="195" w:author="ERCOT" w:date="2024-07-30T12:46:00Z"/>
        </w:rPr>
      </w:pPr>
      <w:del w:id="196" w:author="ERCOT" w:date="2024-07-30T12:46:00Z">
        <w:r w:rsidRPr="001768D7" w:rsidDel="008E244B">
          <w:delText>(a)</w:delText>
        </w:r>
        <w:r w:rsidRPr="001768D7" w:rsidDel="008E244B">
          <w:tab/>
          <w:delText>Retail Entities serving Load located within ERCOT shall have this function performed for them by ERCOT for the Load served within ERCOT.  The data supplied by ERCOT shall be Settlement Quality Meter Data extracted from the ERCOT Settlement system; or</w:delText>
        </w:r>
      </w:del>
    </w:p>
    <w:p w14:paraId="701EC77C" w14:textId="0E708B52" w:rsidR="001768D7" w:rsidRPr="001768D7" w:rsidDel="008E244B" w:rsidRDefault="001768D7" w:rsidP="001768D7">
      <w:pPr>
        <w:spacing w:after="240"/>
        <w:ind w:left="1440" w:hanging="720"/>
        <w:rPr>
          <w:del w:id="197" w:author="ERCOT" w:date="2024-07-30T12:46:00Z"/>
        </w:rPr>
      </w:pPr>
      <w:del w:id="198" w:author="ERCOT" w:date="2024-07-30T12:46:00Z">
        <w:r w:rsidRPr="001768D7" w:rsidDel="008E244B">
          <w:delText>(b)</w:delText>
        </w:r>
        <w:r w:rsidRPr="001768D7" w:rsidDel="008E244B">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67D7DD8D" w14:textId="07D59D81" w:rsidR="001768D7" w:rsidRPr="001768D7" w:rsidDel="008E244B" w:rsidRDefault="001768D7" w:rsidP="001768D7">
      <w:pPr>
        <w:spacing w:after="240"/>
        <w:ind w:left="2160" w:hanging="720"/>
        <w:rPr>
          <w:del w:id="199" w:author="ERCOT" w:date="2024-07-30T12:46:00Z"/>
        </w:rPr>
      </w:pPr>
      <w:del w:id="200" w:author="ERCOT" w:date="2024-07-30T12:46:00Z">
        <w:r w:rsidRPr="001768D7" w:rsidDel="008E244B">
          <w:delText>(i)</w:delText>
        </w:r>
        <w:r w:rsidRPr="001768D7" w:rsidDel="008E244B">
          <w:tab/>
          <w:delText xml:space="preserve">Entities reporting under paragraph (b) shall not include any MWhs served to a location for which a Customer has submitted a notice letter pursuant to subsection (f) of P.U.C. </w:delText>
        </w:r>
        <w:r w:rsidRPr="001768D7" w:rsidDel="008E244B">
          <w:rPr>
            <w:smallCaps/>
          </w:rPr>
          <w:delText>Subst</w:delText>
        </w:r>
        <w:r w:rsidRPr="001768D7" w:rsidDel="008E244B">
          <w:delText>. R 25.173, Renewable Energy Credit Program.</w:delText>
        </w:r>
      </w:del>
    </w:p>
    <w:p w14:paraId="5F5B4DA7" w14:textId="365D011C" w:rsidR="001768D7" w:rsidRPr="001768D7" w:rsidDel="008E244B" w:rsidRDefault="001768D7" w:rsidP="001768D7">
      <w:pPr>
        <w:spacing w:after="240"/>
        <w:ind w:left="2160" w:hanging="720"/>
        <w:rPr>
          <w:del w:id="201" w:author="ERCOT" w:date="2024-07-30T12:46:00Z"/>
        </w:rPr>
      </w:pPr>
      <w:del w:id="202" w:author="ERCOT" w:date="2024-07-30T12:46:00Z">
        <w:r w:rsidRPr="001768D7" w:rsidDel="008E244B">
          <w:delText>(ii)</w:delText>
        </w:r>
        <w:r w:rsidRPr="001768D7" w:rsidDel="008E244B">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RPr="001768D7" w:rsidDel="008E244B">
          <w:rPr>
            <w:smallCaps/>
          </w:rPr>
          <w:delText>Subst.</w:delText>
        </w:r>
        <w:r w:rsidRPr="001768D7" w:rsidDel="008E244B">
          <w:delText xml:space="preserve"> R. 25.173.</w:delText>
        </w:r>
      </w:del>
    </w:p>
    <w:p w14:paraId="4CBEDAEE" w14:textId="26ACDEC1" w:rsidR="001768D7" w:rsidRPr="001768D7" w:rsidDel="008E244B" w:rsidRDefault="001768D7" w:rsidP="001768D7">
      <w:pPr>
        <w:spacing w:after="240"/>
        <w:ind w:left="720" w:hanging="720"/>
        <w:rPr>
          <w:del w:id="203" w:author="ERCOT" w:date="2024-07-30T12:46:00Z"/>
          <w:iCs/>
        </w:rPr>
      </w:pPr>
      <w:del w:id="204" w:author="ERCOT" w:date="2024-07-30T12:46:00Z">
        <w:r w:rsidRPr="001768D7" w:rsidDel="008E244B">
          <w:rPr>
            <w:iCs/>
          </w:rPr>
          <w:delText>(2)</w:delText>
        </w:r>
        <w:r w:rsidRPr="001768D7" w:rsidDel="008E244B">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50E1BF71" w14:textId="59B9CC5E" w:rsidR="001768D7" w:rsidRPr="001768D7" w:rsidDel="008E244B" w:rsidRDefault="001768D7" w:rsidP="001768D7">
      <w:pPr>
        <w:spacing w:after="240"/>
        <w:ind w:left="720" w:hanging="720"/>
        <w:rPr>
          <w:del w:id="205" w:author="ERCOT" w:date="2024-07-30T12:46:00Z"/>
          <w:iCs/>
        </w:rPr>
      </w:pPr>
      <w:del w:id="206" w:author="ERCOT" w:date="2024-07-30T12:46:00Z">
        <w:r w:rsidRPr="001768D7" w:rsidDel="008E244B">
          <w:rPr>
            <w:iCs/>
          </w:rPr>
          <w:lastRenderedPageBreak/>
          <w:delText>(3)</w:delText>
        </w:r>
        <w:r w:rsidRPr="001768D7" w:rsidDel="008E244B">
          <w:rPr>
            <w:iCs/>
          </w:rPr>
          <w:tab/>
          <w:delText>The failure of a Retail Entity to report required Load data (including Load data for Electric Service Identifiers (ESI IDs) or accounts covered by notice, as specified in Section 14.5.3) in accordance with the Protocols shall result in estimation of Load data for the applicable Retail Entity by ERCOT for purposes of allocation of annual RPS requirements.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30D72BEB" w14:textId="6F7A523F" w:rsidTr="00F42151">
        <w:trPr>
          <w:del w:id="207" w:author="ERCOT" w:date="2024-07-30T12:46: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7F7A29DD" w14:textId="5410CB0E" w:rsidR="001768D7" w:rsidRPr="001768D7" w:rsidDel="008E244B" w:rsidRDefault="001768D7" w:rsidP="001768D7">
            <w:pPr>
              <w:spacing w:before="120" w:after="240"/>
              <w:rPr>
                <w:del w:id="208" w:author="ERCOT" w:date="2024-07-30T12:46:00Z"/>
                <w:b/>
                <w:i/>
              </w:rPr>
            </w:pPr>
            <w:bookmarkStart w:id="209" w:name="_Toc440463366"/>
            <w:del w:id="210" w:author="ERCOT" w:date="2024-07-30T12:46:00Z">
              <w:r w:rsidRPr="001768D7" w:rsidDel="008E244B">
                <w:rPr>
                  <w:b/>
                  <w:i/>
                </w:rPr>
                <w:delText>[NPRR1218:  Replace paragraph (3) above with the following upon system implementation:]</w:delText>
              </w:r>
            </w:del>
          </w:p>
          <w:p w14:paraId="0CA4FEFF" w14:textId="420FB407" w:rsidR="001768D7" w:rsidRPr="001768D7" w:rsidDel="008E244B" w:rsidRDefault="001768D7" w:rsidP="001768D7">
            <w:pPr>
              <w:spacing w:after="240"/>
              <w:ind w:left="720" w:hanging="720"/>
              <w:rPr>
                <w:del w:id="211" w:author="ERCOT" w:date="2024-07-30T12:46:00Z"/>
                <w:iCs/>
              </w:rPr>
            </w:pPr>
            <w:del w:id="212" w:author="ERCOT" w:date="2024-07-30T12:46:00Z">
              <w:r w:rsidRPr="001768D7" w:rsidDel="008E244B">
                <w:rPr>
                  <w:iCs/>
                </w:rPr>
                <w:delText>(3)</w:delText>
              </w:r>
              <w:r w:rsidRPr="001768D7" w:rsidDel="008E244B">
                <w:rPr>
                  <w:iCs/>
                </w:rPr>
                <w:tab/>
                <w:delText>The failure of a Retail Entity to report required Load data (including Load data for Electric Service Identifiers (ESI IDs) or accounts covered by notice, as specified in Section 14.5.3) in accordance with the Protocols shall result in estimation of Load data for the applicable Retail Entity by ERCOT for purposes of allocation of annual SRPS requirements.</w:delText>
              </w:r>
            </w:del>
          </w:p>
        </w:tc>
      </w:tr>
    </w:tbl>
    <w:p w14:paraId="49BCA173" w14:textId="44E26C9C" w:rsidR="001768D7" w:rsidRPr="001768D7" w:rsidDel="008E244B" w:rsidRDefault="001768D7" w:rsidP="001768D7">
      <w:pPr>
        <w:tabs>
          <w:tab w:val="left" w:pos="1080"/>
        </w:tabs>
        <w:spacing w:before="480" w:after="240"/>
        <w:ind w:left="1080" w:hanging="1080"/>
        <w:outlineLvl w:val="2"/>
        <w:rPr>
          <w:del w:id="213" w:author="ERCOT" w:date="2024-07-30T12:43:00Z"/>
          <w:b/>
          <w:i/>
          <w:szCs w:val="20"/>
        </w:rPr>
      </w:pPr>
      <w:del w:id="214" w:author="ERCOT" w:date="2024-07-30T12:43:00Z">
        <w:r w:rsidRPr="001768D7" w:rsidDel="008E244B">
          <w:rPr>
            <w:b/>
            <w:bCs/>
            <w:i/>
            <w:szCs w:val="20"/>
          </w:rPr>
          <w:delText>14</w:delText>
        </w:r>
        <w:r w:rsidRPr="001768D7" w:rsidDel="008E244B">
          <w:rPr>
            <w:b/>
            <w:i/>
            <w:szCs w:val="20"/>
          </w:rPr>
          <w:delText>.5.3</w:delText>
        </w:r>
        <w:r w:rsidRPr="001768D7" w:rsidDel="008E244B">
          <w:rPr>
            <w:b/>
            <w:i/>
            <w:szCs w:val="20"/>
          </w:rPr>
          <w:tab/>
          <w:delText>End-Use Customers</w:delText>
        </w:r>
        <w:bookmarkEnd w:id="209"/>
      </w:del>
    </w:p>
    <w:p w14:paraId="648A92C4" w14:textId="0350B12C" w:rsidR="001768D7" w:rsidRPr="001768D7" w:rsidDel="008E244B" w:rsidRDefault="001768D7" w:rsidP="001768D7">
      <w:pPr>
        <w:spacing w:after="240"/>
        <w:ind w:left="720" w:hanging="720"/>
        <w:rPr>
          <w:del w:id="215" w:author="ERCOT" w:date="2024-07-30T12:43:00Z"/>
          <w:iCs/>
        </w:rPr>
      </w:pPr>
      <w:del w:id="216" w:author="ERCOT" w:date="2024-07-30T12:43:00Z">
        <w:r w:rsidRPr="001768D7" w:rsidDel="008E244B">
          <w:delText>(1)</w:delText>
        </w:r>
        <w:r w:rsidRPr="001768D7" w:rsidDel="008E244B">
          <w:tab/>
          <w:delText xml:space="preserve">To enable ERCOT to determine the total retail sales of all Retail Entities and the retail sales of a specific Retail Entity for Section 14.9.3.1, Preliminary Renewable Portfolio Standard Requirement for Retail Entities, and Section 14.9.5, Final Renewable Portfolio Standard Requirement, a transmission-level voltage Customer that wishes to have its Load excluded from RPS calculations pursuant to </w:delText>
        </w:r>
        <w:r w:rsidRPr="001768D7" w:rsidDel="008E244B">
          <w:rPr>
            <w:iCs/>
          </w:rPr>
          <w:delText xml:space="preserve">subsection (f) of </w:delText>
        </w:r>
        <w:r w:rsidRPr="001768D7" w:rsidDel="008E244B">
          <w:delText xml:space="preserve">P.U.C. </w:delText>
        </w:r>
        <w:r w:rsidRPr="001768D7" w:rsidDel="008E244B">
          <w:rPr>
            <w:smallCaps/>
          </w:rPr>
          <w:delText>Subst</w:delText>
        </w:r>
        <w:r w:rsidRPr="001768D7" w:rsidDel="008E244B">
          <w:delText>. R. 25.173, Renewable Energy Credit Program, must submit the information in accordance with the rule.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56402917" w14:textId="3E1B8351" w:rsidTr="00F42151">
        <w:trPr>
          <w:del w:id="217" w:author="ERCOT" w:date="2024-07-30T12:43:00Z"/>
        </w:trPr>
        <w:tc>
          <w:tcPr>
            <w:tcW w:w="9332" w:type="dxa"/>
            <w:tcBorders>
              <w:top w:val="single" w:sz="4" w:space="0" w:color="auto"/>
              <w:left w:val="single" w:sz="4" w:space="0" w:color="auto"/>
              <w:bottom w:val="single" w:sz="4" w:space="0" w:color="auto"/>
              <w:right w:val="single" w:sz="4" w:space="0" w:color="auto"/>
            </w:tcBorders>
            <w:shd w:val="clear" w:color="auto" w:fill="D9D9D9"/>
          </w:tcPr>
          <w:bookmarkEnd w:id="186"/>
          <w:p w14:paraId="332D48D0" w14:textId="2F8D0748" w:rsidR="001768D7" w:rsidRPr="001768D7" w:rsidDel="008E244B" w:rsidRDefault="001768D7" w:rsidP="001768D7">
            <w:pPr>
              <w:spacing w:before="120" w:after="240"/>
              <w:rPr>
                <w:del w:id="218" w:author="ERCOT" w:date="2024-07-30T12:43:00Z"/>
                <w:b/>
                <w:i/>
              </w:rPr>
            </w:pPr>
            <w:del w:id="219" w:author="ERCOT" w:date="2024-07-30T12:43:00Z">
              <w:r w:rsidRPr="001768D7" w:rsidDel="008E244B">
                <w:rPr>
                  <w:b/>
                  <w:i/>
                </w:rPr>
                <w:delText>[NPRR1218:  Replace paragraph (1) above with the following upon system implementation:]</w:delText>
              </w:r>
            </w:del>
          </w:p>
          <w:p w14:paraId="6B4F24B5" w14:textId="2C5B1AAF" w:rsidR="001768D7" w:rsidRPr="001768D7" w:rsidDel="008E244B" w:rsidRDefault="001768D7" w:rsidP="001768D7">
            <w:pPr>
              <w:spacing w:after="240"/>
              <w:ind w:left="720" w:hanging="720"/>
              <w:rPr>
                <w:del w:id="220" w:author="ERCOT" w:date="2024-07-30T12:43:00Z"/>
                <w:iCs/>
              </w:rPr>
            </w:pPr>
            <w:del w:id="221" w:author="ERCOT" w:date="2024-07-30T12:43:00Z">
              <w:r w:rsidRPr="001768D7" w:rsidDel="008E244B">
                <w:delText>(1)</w:delText>
              </w:r>
              <w:r w:rsidRPr="001768D7" w:rsidDel="008E244B">
                <w:tab/>
                <w:delText xml:space="preserve">To enable ERCOT to determine the total retail sales of all Retail Entities and the retail sales of a specific Retail Entity for Section 14.9.3.1, Preliminary Solar Renewable Portfolio Standard Requirement for Retail Entities, and Section 14.9.5, Final Solar Renewable Portfolio Standard Requirement, a transmission-level voltage Customer that wishes to have its Load excluded from SRPS calculations pursuant to </w:delText>
              </w:r>
              <w:r w:rsidRPr="001768D7" w:rsidDel="008E244B">
                <w:rPr>
                  <w:iCs/>
                </w:rPr>
                <w:delText xml:space="preserve">subsection (f) of </w:delText>
              </w:r>
              <w:r w:rsidRPr="001768D7" w:rsidDel="008E244B">
                <w:delText xml:space="preserve">P.U.C. </w:delText>
              </w:r>
              <w:r w:rsidRPr="001768D7" w:rsidDel="008E244B">
                <w:rPr>
                  <w:smallCaps/>
                </w:rPr>
                <w:delText>Subst</w:delText>
              </w:r>
              <w:r w:rsidRPr="001768D7" w:rsidDel="008E244B">
                <w:delText>. R. 25.173, Renewable Energy Credit Program, must submit the information in accordance with the rule.</w:delText>
              </w:r>
            </w:del>
          </w:p>
        </w:tc>
      </w:tr>
    </w:tbl>
    <w:p w14:paraId="16B7C592" w14:textId="77777777" w:rsidR="001768D7" w:rsidRDefault="001768D7" w:rsidP="00BC5E1A">
      <w:pPr>
        <w:spacing w:after="240"/>
        <w:ind w:left="720" w:hanging="720"/>
        <w:rPr>
          <w:iCs/>
        </w:rPr>
      </w:pPr>
    </w:p>
    <w:p w14:paraId="16EA2957" w14:textId="1E8AA932" w:rsidR="001768D7" w:rsidRPr="001768D7" w:rsidDel="008E244B" w:rsidRDefault="001768D7" w:rsidP="001768D7">
      <w:pPr>
        <w:keepNext/>
        <w:tabs>
          <w:tab w:val="left" w:pos="1080"/>
        </w:tabs>
        <w:spacing w:before="240" w:after="240"/>
        <w:ind w:left="1080" w:hanging="1080"/>
        <w:outlineLvl w:val="2"/>
        <w:rPr>
          <w:del w:id="222" w:author="ERCOT" w:date="2024-07-30T12:43:00Z"/>
          <w:b/>
          <w:bCs/>
          <w:i/>
          <w:szCs w:val="20"/>
        </w:rPr>
      </w:pPr>
      <w:bookmarkStart w:id="223" w:name="_Toc175576135"/>
      <w:bookmarkStart w:id="224" w:name="_Toc440463369"/>
      <w:del w:id="225" w:author="ERCOT" w:date="2024-07-30T12:43:00Z">
        <w:r w:rsidRPr="001768D7" w:rsidDel="008E244B">
          <w:rPr>
            <w:b/>
            <w:bCs/>
            <w:i/>
            <w:szCs w:val="20"/>
          </w:rPr>
          <w:delText>14.6.2</w:delText>
        </w:r>
        <w:r w:rsidRPr="001768D7" w:rsidDel="008E244B">
          <w:rPr>
            <w:b/>
            <w:bCs/>
            <w:i/>
            <w:szCs w:val="20"/>
          </w:rPr>
          <w:tab/>
          <w:delText>Awarding of Compliance Premiums</w:delText>
        </w:r>
        <w:bookmarkEnd w:id="223"/>
        <w:bookmarkEnd w:id="224"/>
      </w:del>
    </w:p>
    <w:p w14:paraId="3040AE5F" w14:textId="1CE644BB" w:rsidR="001768D7" w:rsidRPr="001768D7" w:rsidDel="008E244B" w:rsidRDefault="001768D7" w:rsidP="001768D7">
      <w:pPr>
        <w:spacing w:after="240"/>
        <w:ind w:left="720" w:hanging="720"/>
        <w:rPr>
          <w:del w:id="226" w:author="ERCOT" w:date="2024-07-30T12:43:00Z"/>
          <w:iCs/>
        </w:rPr>
      </w:pPr>
      <w:del w:id="227" w:author="ERCOT" w:date="2024-07-30T12:43:00Z">
        <w:r w:rsidRPr="001768D7" w:rsidDel="008E244B">
          <w:rPr>
            <w:iCs/>
          </w:rPr>
          <w:delText>(1)</w:delText>
        </w:r>
        <w:r w:rsidRPr="001768D7" w:rsidDel="008E244B">
          <w:rPr>
            <w:iCs/>
          </w:rPr>
          <w:tab/>
          <w:delText xml:space="preserve">A Compliance Premium is awarded by the Program Administrator in conjunction with a REC that is generated by a renewable energy Resource installed and certified after </w:delText>
        </w:r>
        <w:smartTag w:uri="urn:schemas-microsoft-com:office:smarttags" w:element="date">
          <w:smartTagPr>
            <w:attr w:name="Month" w:val="9"/>
            <w:attr w:name="Day" w:val="1"/>
            <w:attr w:name="Year" w:val="2005"/>
          </w:smartTagPr>
          <w:r w:rsidRPr="001768D7" w:rsidDel="008E244B">
            <w:rPr>
              <w:iCs/>
            </w:rPr>
            <w:lastRenderedPageBreak/>
            <w:delText>September 1, 2005</w:delText>
          </w:r>
        </w:smartTag>
        <w:r w:rsidRPr="001768D7" w:rsidDel="008E244B">
          <w:rPr>
            <w:iCs/>
          </w:rPr>
          <w:delText xml:space="preserve"> that is not powered by wind.  For the purpose of the Renewable Portfolio Standard (RPS) requirements, one Compliance Premium is equal to one REC.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76432F43" w14:textId="202F17F5" w:rsidTr="00F42151">
        <w:trPr>
          <w:del w:id="228" w:author="ERCOT" w:date="2024-07-30T12:43: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6E3C18" w14:textId="1985AD95" w:rsidR="001768D7" w:rsidRPr="001768D7" w:rsidDel="008E244B" w:rsidRDefault="001768D7" w:rsidP="001768D7">
            <w:pPr>
              <w:spacing w:before="120" w:after="240"/>
              <w:rPr>
                <w:del w:id="229" w:author="ERCOT" w:date="2024-07-30T12:43:00Z"/>
                <w:b/>
                <w:i/>
              </w:rPr>
            </w:pPr>
            <w:del w:id="230" w:author="ERCOT" w:date="2024-07-30T12:43:00Z">
              <w:r w:rsidRPr="001768D7" w:rsidDel="008E244B">
                <w:rPr>
                  <w:b/>
                  <w:i/>
                </w:rPr>
                <w:delText>[NPRR1218:  Replace paragraph (1) above with the following upon system implementation:]</w:delText>
              </w:r>
            </w:del>
          </w:p>
          <w:p w14:paraId="6C04266E" w14:textId="5F782BA4" w:rsidR="001768D7" w:rsidRPr="001768D7" w:rsidDel="008E244B" w:rsidRDefault="001768D7" w:rsidP="001768D7">
            <w:pPr>
              <w:spacing w:after="240"/>
              <w:ind w:left="720" w:hanging="720"/>
              <w:rPr>
                <w:del w:id="231" w:author="ERCOT" w:date="2024-07-30T12:43:00Z"/>
                <w:iCs/>
              </w:rPr>
            </w:pPr>
            <w:del w:id="232" w:author="ERCOT" w:date="2024-07-30T12:43:00Z">
              <w:r w:rsidRPr="001768D7" w:rsidDel="008E244B">
                <w:rPr>
                  <w:iCs/>
                </w:rPr>
                <w:delText>(1)</w:delText>
              </w:r>
              <w:r w:rsidRPr="001768D7" w:rsidDel="008E244B">
                <w:rPr>
                  <w:iCs/>
                </w:rPr>
                <w:tab/>
                <w:delText xml:space="preserve">A Compliance Premium is awarded by the Program Administrator in conjunction with a REC that is generated by a renewable energy Resource installed and certified after </w:delText>
              </w:r>
              <w:smartTag w:uri="urn:schemas-microsoft-com:office:smarttags" w:element="date">
                <w:smartTagPr>
                  <w:attr w:name="Year" w:val="2005"/>
                  <w:attr w:name="Day" w:val="1"/>
                  <w:attr w:name="Month" w:val="9"/>
                </w:smartTagPr>
                <w:r w:rsidRPr="001768D7" w:rsidDel="008E244B">
                  <w:rPr>
                    <w:iCs/>
                  </w:rPr>
                  <w:delText>September 1, 2005</w:delText>
                </w:r>
              </w:smartTag>
              <w:r w:rsidRPr="001768D7" w:rsidDel="008E244B">
                <w:rPr>
                  <w:iCs/>
                </w:rPr>
                <w:delText xml:space="preserve"> that is not powered by wind.  For the purpose of the Solar Renewable Portfolio Standard (SRPS) requirements, one Compliance Premium is equal to one REC.</w:delText>
              </w:r>
            </w:del>
          </w:p>
        </w:tc>
      </w:tr>
    </w:tbl>
    <w:p w14:paraId="0A790D5C" w14:textId="74E550EA" w:rsidR="001768D7" w:rsidRPr="001768D7" w:rsidDel="008E244B" w:rsidRDefault="001768D7" w:rsidP="001768D7">
      <w:pPr>
        <w:tabs>
          <w:tab w:val="left" w:pos="0"/>
        </w:tabs>
        <w:spacing w:before="240" w:after="240"/>
        <w:ind w:left="720" w:hanging="720"/>
        <w:rPr>
          <w:del w:id="233" w:author="ERCOT" w:date="2024-07-30T12:43:00Z"/>
        </w:rPr>
      </w:pPr>
      <w:del w:id="234" w:author="ERCOT" w:date="2024-07-30T12:43:00Z">
        <w:r w:rsidRPr="001768D7" w:rsidDel="008E244B">
          <w:rPr>
            <w:iCs/>
          </w:rPr>
          <w:delText>(2)</w:delText>
        </w:r>
        <w:r w:rsidRPr="001768D7" w:rsidDel="008E244B">
          <w:rPr>
            <w:iCs/>
          </w:rPr>
          <w:tab/>
          <w:delText xml:space="preserve">One Compliance Premium shall be awarded for each REC awarded for energy generated after </w:delText>
        </w:r>
        <w:smartTag w:uri="urn:schemas-microsoft-com:office:smarttags" w:element="date">
          <w:smartTagPr>
            <w:attr w:name="Month" w:val="12"/>
            <w:attr w:name="Day" w:val="31"/>
            <w:attr w:name="Year" w:val="2007"/>
          </w:smartTagPr>
          <w:r w:rsidRPr="001768D7" w:rsidDel="008E244B">
            <w:rPr>
              <w:iCs/>
            </w:rPr>
            <w:delText>December 31, 2007</w:delText>
          </w:r>
        </w:smartTag>
        <w:r w:rsidRPr="001768D7" w:rsidDel="008E244B">
          <w:rPr>
            <w:iCs/>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8E244B" w14:paraId="2D132569" w14:textId="0B11ECF4" w:rsidTr="00F42151">
        <w:trPr>
          <w:del w:id="235" w:author="ERCOT" w:date="2024-07-30T12:43: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61024B2D" w14:textId="4F7D68C9" w:rsidR="001768D7" w:rsidRPr="001768D7" w:rsidDel="008E244B" w:rsidRDefault="001768D7" w:rsidP="001768D7">
            <w:pPr>
              <w:spacing w:before="120" w:after="240"/>
              <w:rPr>
                <w:del w:id="236" w:author="ERCOT" w:date="2024-07-30T12:43:00Z"/>
                <w:b/>
                <w:i/>
              </w:rPr>
            </w:pPr>
            <w:del w:id="237" w:author="ERCOT" w:date="2024-07-30T12:43:00Z">
              <w:r w:rsidRPr="001768D7" w:rsidDel="008E244B">
                <w:rPr>
                  <w:b/>
                  <w:i/>
                </w:rPr>
                <w:delText>[NPRR1218:  Replace paragraph (2) above with the following upon system implementation:]</w:delText>
              </w:r>
            </w:del>
          </w:p>
          <w:p w14:paraId="300AE580" w14:textId="2CBDDE9D" w:rsidR="001768D7" w:rsidRPr="001768D7" w:rsidDel="008E244B" w:rsidRDefault="001768D7" w:rsidP="001768D7">
            <w:pPr>
              <w:tabs>
                <w:tab w:val="left" w:pos="0"/>
              </w:tabs>
              <w:spacing w:after="240"/>
              <w:ind w:left="720" w:hanging="720"/>
              <w:rPr>
                <w:del w:id="238" w:author="ERCOT" w:date="2024-07-30T12:43:00Z"/>
              </w:rPr>
            </w:pPr>
            <w:del w:id="239" w:author="ERCOT" w:date="2024-07-30T12:43:00Z">
              <w:r w:rsidRPr="001768D7" w:rsidDel="008E244B">
                <w:rPr>
                  <w:iCs/>
                </w:rPr>
                <w:delText>(2)</w:delText>
              </w:r>
              <w:r w:rsidRPr="001768D7" w:rsidDel="008E244B">
                <w:rPr>
                  <w:iCs/>
                </w:rPr>
                <w:tab/>
                <w:delText>One Compliance Premium shall be awarded for each REC awarded for energy generated until December 31, 2024.</w:delText>
              </w:r>
            </w:del>
          </w:p>
        </w:tc>
      </w:tr>
    </w:tbl>
    <w:p w14:paraId="4FDF97CC" w14:textId="77777777" w:rsidR="001768D7" w:rsidRDefault="001768D7" w:rsidP="00BC5E1A">
      <w:pPr>
        <w:spacing w:after="240"/>
        <w:ind w:left="720" w:hanging="720"/>
        <w:rPr>
          <w:iCs/>
        </w:rPr>
      </w:pPr>
    </w:p>
    <w:p w14:paraId="1E875F7A" w14:textId="2928BC19" w:rsidR="001768D7" w:rsidRPr="001768D7" w:rsidDel="00A861BC" w:rsidRDefault="001768D7" w:rsidP="001768D7">
      <w:pPr>
        <w:keepNext/>
        <w:tabs>
          <w:tab w:val="left" w:pos="900"/>
        </w:tabs>
        <w:spacing w:before="240" w:after="240"/>
        <w:ind w:left="900" w:hanging="900"/>
        <w:outlineLvl w:val="1"/>
        <w:rPr>
          <w:del w:id="240" w:author="ERCOT" w:date="2024-07-30T12:30:00Z"/>
          <w:b/>
        </w:rPr>
      </w:pPr>
      <w:bookmarkStart w:id="241" w:name="_Toc175576137"/>
      <w:bookmarkStart w:id="242" w:name="_Toc239073030"/>
      <w:bookmarkStart w:id="243" w:name="_Toc440463371"/>
      <w:bookmarkStart w:id="244" w:name="_Toc175576138"/>
      <w:r w:rsidRPr="001768D7">
        <w:rPr>
          <w:b/>
        </w:rPr>
        <w:t>14.8</w:t>
      </w:r>
      <w:r w:rsidRPr="001768D7">
        <w:rPr>
          <w:b/>
        </w:rPr>
        <w:tab/>
      </w:r>
      <w:ins w:id="245" w:author="ERCOT" w:date="2024-08-27T09:20:00Z">
        <w:r w:rsidR="00F8666B" w:rsidRPr="00F8666B">
          <w:rPr>
            <w:b/>
            <w:i/>
            <w:iCs/>
          </w:rPr>
          <w:t>[RESERVED]</w:t>
        </w:r>
      </w:ins>
      <w:del w:id="246" w:author="ERCOT" w:date="2024-07-30T12:30:00Z">
        <w:r w:rsidRPr="001768D7" w:rsidDel="00A861BC">
          <w:rPr>
            <w:b/>
          </w:rPr>
          <w:delText>Renewable Energy Credit Offsets</w:delText>
        </w:r>
        <w:bookmarkEnd w:id="241"/>
        <w:bookmarkEnd w:id="242"/>
        <w:bookmarkEnd w:id="243"/>
      </w:del>
    </w:p>
    <w:p w14:paraId="4A6696C6" w14:textId="2EC6D258" w:rsidR="001768D7" w:rsidRPr="001768D7" w:rsidDel="00A861BC" w:rsidRDefault="001768D7" w:rsidP="001768D7">
      <w:pPr>
        <w:spacing w:after="240"/>
        <w:ind w:left="720" w:hanging="720"/>
        <w:rPr>
          <w:del w:id="247" w:author="ERCOT" w:date="2024-07-30T12:30:00Z"/>
          <w:iCs/>
        </w:rPr>
      </w:pPr>
      <w:del w:id="248" w:author="ERCOT" w:date="2024-07-30T12:30:00Z">
        <w:r w:rsidRPr="001768D7" w:rsidDel="00A861BC">
          <w:rPr>
            <w:iCs/>
          </w:rPr>
          <w:delText>(1)</w:delText>
        </w:r>
        <w:r w:rsidRPr="001768D7" w:rsidDel="00A861BC">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5CB30EC8" w14:textId="4049E581" w:rsidR="001768D7" w:rsidRPr="001768D7" w:rsidDel="00A861BC" w:rsidRDefault="001768D7" w:rsidP="001768D7">
      <w:pPr>
        <w:spacing w:after="240"/>
        <w:ind w:left="720" w:hanging="720"/>
        <w:rPr>
          <w:del w:id="249" w:author="ERCOT" w:date="2024-07-30T12:30:00Z"/>
          <w:iCs/>
        </w:rPr>
      </w:pPr>
      <w:del w:id="250" w:author="ERCOT" w:date="2024-07-30T12:30:00Z">
        <w:r w:rsidRPr="001768D7" w:rsidDel="00A861BC">
          <w:rPr>
            <w:iCs/>
          </w:rPr>
          <w:delText>(2)</w:delText>
        </w:r>
        <w:r w:rsidRPr="001768D7" w:rsidDel="00A861BC">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RPS Requirements (FRRs).  REC offsets are not transferable.  REC offsets will be considered valid until ERCOT receives Notification from the PUCT that the offset is no longer valid.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3CCF4441" w14:textId="0542028D" w:rsidTr="00F42151">
        <w:trPr>
          <w:del w:id="251"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5C4AFB3A" w14:textId="27D04A88" w:rsidR="001768D7" w:rsidRPr="001768D7" w:rsidDel="00A861BC" w:rsidRDefault="001768D7" w:rsidP="001768D7">
            <w:pPr>
              <w:spacing w:before="120" w:after="240"/>
              <w:rPr>
                <w:del w:id="252" w:author="ERCOT" w:date="2024-07-30T12:30:00Z"/>
                <w:b/>
                <w:i/>
              </w:rPr>
            </w:pPr>
            <w:del w:id="253" w:author="ERCOT" w:date="2024-07-30T12:30:00Z">
              <w:r w:rsidRPr="001768D7" w:rsidDel="00A861BC">
                <w:rPr>
                  <w:b/>
                  <w:i/>
                </w:rPr>
                <w:lastRenderedPageBreak/>
                <w:delText>[NPRR1218:  Replace paragraph (2) above with the following upon system implementation:]</w:delText>
              </w:r>
            </w:del>
          </w:p>
          <w:p w14:paraId="4394C17A" w14:textId="2FFFD959" w:rsidR="001768D7" w:rsidRPr="001768D7" w:rsidDel="00A861BC" w:rsidRDefault="001768D7" w:rsidP="001768D7">
            <w:pPr>
              <w:spacing w:after="240"/>
              <w:ind w:left="720" w:hanging="720"/>
              <w:rPr>
                <w:del w:id="254" w:author="ERCOT" w:date="2024-07-30T12:30:00Z"/>
                <w:iCs/>
              </w:rPr>
            </w:pPr>
            <w:del w:id="255" w:author="ERCOT" w:date="2024-07-30T12:30:00Z">
              <w:r w:rsidRPr="001768D7" w:rsidDel="00A861BC">
                <w:rPr>
                  <w:iCs/>
                </w:rPr>
                <w:delText>(2)</w:delText>
              </w:r>
              <w:r w:rsidRPr="001768D7" w:rsidDel="00A861BC">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tc>
      </w:tr>
    </w:tbl>
    <w:p w14:paraId="767A50C5" w14:textId="37646A89" w:rsidR="001768D7" w:rsidRPr="001768D7" w:rsidDel="00A861BC" w:rsidRDefault="001768D7" w:rsidP="001768D7">
      <w:pPr>
        <w:spacing w:before="240" w:after="240"/>
        <w:ind w:left="720" w:hanging="720"/>
        <w:rPr>
          <w:del w:id="256" w:author="ERCOT" w:date="2024-07-30T12:30:00Z"/>
          <w:iCs/>
        </w:rPr>
      </w:pPr>
      <w:del w:id="257" w:author="ERCOT" w:date="2024-07-30T12:30:00Z">
        <w:r w:rsidRPr="001768D7" w:rsidDel="00A861BC">
          <w:rPr>
            <w:iCs/>
          </w:rPr>
          <w:delText>(3)</w:delText>
        </w:r>
        <w:r w:rsidRPr="001768D7" w:rsidDel="00A861BC">
          <w:rPr>
            <w:iCs/>
          </w:rPr>
          <w:tab/>
          <w:delText>For purposes of P.U.C.</w:delText>
        </w:r>
        <w:r w:rsidRPr="001768D7" w:rsidDel="00A861BC">
          <w:rPr>
            <w:iCs/>
            <w:smallCaps/>
          </w:rPr>
          <w:delText xml:space="preserve"> Subst. R</w:delText>
        </w:r>
        <w:r w:rsidRPr="001768D7" w:rsidDel="00A861BC">
          <w:rPr>
            <w:iCs/>
          </w:rPr>
          <w:delText>. 25.173, Renewable Energy Credit Program,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Renewable Portfolio Standard (RPS) requirements.  The sharing of the REC offsets of the generation and transmission cooperative among its distribution cooperatives shall not affect the cumulative total of the RPS requirements of the distribution cooperative members, or its affiliated cooperative members in meeting their share of the state’s goals for renewable energy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3C4C7322" w14:textId="09275A18" w:rsidTr="00F42151">
        <w:trPr>
          <w:del w:id="258"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D7989A1" w14:textId="1B1F9C06" w:rsidR="001768D7" w:rsidRPr="001768D7" w:rsidDel="00A861BC" w:rsidRDefault="001768D7" w:rsidP="001768D7">
            <w:pPr>
              <w:spacing w:before="120" w:after="240"/>
              <w:rPr>
                <w:del w:id="259" w:author="ERCOT" w:date="2024-07-30T12:30:00Z"/>
                <w:b/>
                <w:i/>
              </w:rPr>
            </w:pPr>
            <w:bookmarkStart w:id="260" w:name="_Toc239073031"/>
            <w:bookmarkStart w:id="261" w:name="_Toc440463372"/>
            <w:bookmarkEnd w:id="244"/>
            <w:del w:id="262" w:author="ERCOT" w:date="2024-07-30T12:30:00Z">
              <w:r w:rsidRPr="001768D7" w:rsidDel="00A861BC">
                <w:rPr>
                  <w:b/>
                  <w:i/>
                </w:rPr>
                <w:delText>[NPRR1218:  Replace paragraph (3) above with the following upon system implementation:]</w:delText>
              </w:r>
            </w:del>
          </w:p>
          <w:p w14:paraId="4AA1CD43" w14:textId="083C376F" w:rsidR="001768D7" w:rsidRPr="001768D7" w:rsidDel="00A861BC" w:rsidRDefault="001768D7" w:rsidP="001768D7">
            <w:pPr>
              <w:spacing w:after="240"/>
              <w:ind w:left="720" w:hanging="720"/>
              <w:rPr>
                <w:del w:id="263" w:author="ERCOT" w:date="2024-07-30T12:30:00Z"/>
                <w:iCs/>
              </w:rPr>
            </w:pPr>
            <w:del w:id="264" w:author="ERCOT" w:date="2024-07-30T12:30:00Z">
              <w:r w:rsidRPr="001768D7" w:rsidDel="00A861BC">
                <w:rPr>
                  <w:iCs/>
                </w:rPr>
                <w:delText>(3)</w:delText>
              </w:r>
              <w:r w:rsidRPr="001768D7" w:rsidDel="00A861BC">
                <w:rPr>
                  <w:iCs/>
                </w:rPr>
                <w:tab/>
                <w:delText>For purposes of P.U.C.</w:delText>
              </w:r>
              <w:r w:rsidRPr="001768D7" w:rsidDel="00A861BC">
                <w:rPr>
                  <w:iCs/>
                  <w:smallCaps/>
                </w:rPr>
                <w:delText xml:space="preserve"> Subst. R</w:delText>
              </w:r>
              <w:r w:rsidRPr="001768D7" w:rsidDel="00A861BC">
                <w:rPr>
                  <w:iCs/>
                </w:rPr>
                <w:delText xml:space="preserve">. 25.173, </w:delText>
              </w:r>
              <w:r w:rsidRPr="001768D7" w:rsidDel="00A861BC">
                <w:delText>Renewable Energy Credit Program</w:delText>
              </w:r>
              <w:r w:rsidRPr="001768D7" w:rsidDel="00A861BC">
                <w:rPr>
                  <w:iCs/>
                </w:rPr>
                <w:delTex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tc>
      </w:tr>
    </w:tbl>
    <w:p w14:paraId="5BE9B97D" w14:textId="43F2F205" w:rsidR="001768D7" w:rsidRPr="001768D7" w:rsidDel="00A861BC" w:rsidRDefault="001768D7" w:rsidP="001768D7">
      <w:pPr>
        <w:keepNext/>
        <w:tabs>
          <w:tab w:val="left" w:pos="900"/>
        </w:tabs>
        <w:spacing w:before="480" w:after="240"/>
        <w:ind w:left="900" w:hanging="900"/>
        <w:outlineLvl w:val="1"/>
        <w:rPr>
          <w:del w:id="265" w:author="ERCOT" w:date="2024-07-30T12:30:00Z"/>
          <w:b/>
        </w:rPr>
      </w:pPr>
      <w:r w:rsidRPr="001768D7">
        <w:rPr>
          <w:b/>
        </w:rPr>
        <w:lastRenderedPageBreak/>
        <w:t>14.9</w:t>
      </w:r>
      <w:r w:rsidRPr="001768D7">
        <w:rPr>
          <w:b/>
        </w:rPr>
        <w:tab/>
      </w:r>
      <w:ins w:id="266" w:author="ERCOT" w:date="2024-08-27T09:21:00Z">
        <w:r w:rsidR="00F8666B" w:rsidRPr="00F8666B">
          <w:rPr>
            <w:b/>
            <w:i/>
            <w:iCs/>
          </w:rPr>
          <w:t>[RESERVED]</w:t>
        </w:r>
      </w:ins>
      <w:del w:id="267" w:author="ERCOT" w:date="2024-07-30T12:30:00Z">
        <w:r w:rsidRPr="001768D7" w:rsidDel="00A861BC">
          <w:rPr>
            <w:b/>
          </w:rPr>
          <w:delText>Allocation of Statewide Renewable Portfolio Standard Requirement Among Retail Entities</w:delText>
        </w:r>
        <w:bookmarkEnd w:id="260"/>
        <w:bookmarkEnd w:id="261"/>
      </w:del>
    </w:p>
    <w:p w14:paraId="307DDDF5" w14:textId="710D22AD" w:rsidR="001768D7" w:rsidRPr="001768D7" w:rsidDel="00A861BC" w:rsidRDefault="001768D7" w:rsidP="001768D7">
      <w:pPr>
        <w:spacing w:after="240"/>
        <w:ind w:left="720" w:hanging="720"/>
        <w:rPr>
          <w:del w:id="268" w:author="ERCOT" w:date="2024-07-30T12:30:00Z"/>
          <w:iCs/>
        </w:rPr>
      </w:pPr>
      <w:del w:id="269" w:author="ERCOT" w:date="2024-07-30T12:30:00Z">
        <w:r w:rsidRPr="001768D7" w:rsidDel="00A861BC">
          <w:delText>(1)</w:delText>
        </w:r>
        <w:r w:rsidRPr="001768D7" w:rsidDel="00A861BC">
          <w:tab/>
        </w:r>
        <w:r w:rsidRPr="001768D7" w:rsidDel="00A861BC">
          <w:rPr>
            <w:iCs/>
          </w:rPr>
          <w:delText>The first quarter of each year shall be the Settlement period for the preceding Compliance Period.  During this Settlement period each year the following actions shall occur:</w:delText>
        </w:r>
      </w:del>
    </w:p>
    <w:p w14:paraId="67B8C8E8" w14:textId="3856A194" w:rsidR="001768D7" w:rsidRPr="001768D7" w:rsidDel="00A861BC" w:rsidRDefault="001768D7" w:rsidP="001768D7">
      <w:pPr>
        <w:spacing w:after="240"/>
        <w:ind w:left="1440" w:hanging="720"/>
        <w:rPr>
          <w:del w:id="270" w:author="ERCOT" w:date="2024-07-30T12:30:00Z"/>
        </w:rPr>
      </w:pPr>
      <w:del w:id="271" w:author="ERCOT" w:date="2024-07-30T12:30:00Z">
        <w:r w:rsidRPr="001768D7" w:rsidDel="00A861BC">
          <w:delText>(a)</w:delText>
        </w:r>
        <w:r w:rsidRPr="001768D7" w:rsidDel="00A861BC">
          <w:tab/>
          <w:delText xml:space="preserve">No later than the date set forth in P.U.C. </w:delText>
        </w:r>
        <w:r w:rsidRPr="001768D7" w:rsidDel="00A861BC">
          <w:rPr>
            <w:smallCaps/>
          </w:rPr>
          <w:delText>Subst</w:delText>
        </w:r>
        <w:r w:rsidRPr="001768D7" w:rsidDel="00A861BC">
          <w:delText xml:space="preserve">. R. 25.173, </w:delText>
        </w:r>
        <w:r w:rsidRPr="001768D7" w:rsidDel="00A861BC">
          <w:rPr>
            <w:iCs/>
          </w:rPr>
          <w:delText>Renewable Energy Credit Program,</w:delText>
        </w:r>
        <w:r w:rsidRPr="001768D7" w:rsidDel="00A861BC">
          <w:delText xml:space="preserve"> the Program Administrator shall allocate the Statewide RPS Requirement (SRR) for the previous year’s Compliance Period among all Retail Entities in the state.  This allocation represents the Renewable Energy Credit (REC) compliance requirements for the preceding Compliance Period.  To perform this calculation, ERCOT shall use Load data provided to it as set forth in these Protocols.</w:delText>
        </w:r>
      </w:del>
    </w:p>
    <w:p w14:paraId="3700625E" w14:textId="02054C02" w:rsidR="001768D7" w:rsidRPr="001768D7" w:rsidDel="00A861BC" w:rsidRDefault="001768D7" w:rsidP="001768D7">
      <w:pPr>
        <w:spacing w:after="240"/>
        <w:ind w:left="1440" w:hanging="720"/>
        <w:rPr>
          <w:del w:id="272" w:author="ERCOT" w:date="2024-07-30T12:30:00Z"/>
        </w:rPr>
      </w:pPr>
      <w:del w:id="273" w:author="ERCOT" w:date="2024-07-30T12:30:00Z">
        <w:r w:rsidRPr="001768D7" w:rsidDel="00A861BC">
          <w:delText>(b)</w:delText>
        </w:r>
        <w:r w:rsidRPr="001768D7" w:rsidDel="00A861BC">
          <w:tab/>
          <w:delText xml:space="preserve">By the date set forth in P.U.C. </w:delText>
        </w:r>
        <w:r w:rsidRPr="001768D7" w:rsidDel="00A861BC">
          <w:rPr>
            <w:smallCaps/>
          </w:rPr>
          <w:delText>Subst.</w:delText>
        </w:r>
        <w:r w:rsidRPr="001768D7" w:rsidDel="00A861BC">
          <w:delText xml:space="preserve"> R. 25.173, the Program Administrator shall notify each Retail Entity of its Final RPS Requirement (FRR) for the previous Compliance Period.</w:delText>
        </w:r>
      </w:del>
    </w:p>
    <w:p w14:paraId="24CA942E" w14:textId="7FDA1ED5" w:rsidR="001768D7" w:rsidRPr="001768D7" w:rsidDel="00A861BC" w:rsidRDefault="001768D7" w:rsidP="001768D7">
      <w:pPr>
        <w:spacing w:after="240"/>
        <w:ind w:left="1440" w:hanging="720"/>
        <w:rPr>
          <w:del w:id="274" w:author="ERCOT" w:date="2024-07-30T12:30:00Z"/>
        </w:rPr>
      </w:pPr>
      <w:del w:id="275" w:author="ERCOT" w:date="2024-07-30T12:30:00Z">
        <w:r w:rsidRPr="001768D7" w:rsidDel="00A861BC">
          <w:delText>(c)</w:delText>
        </w:r>
        <w:r w:rsidRPr="001768D7" w:rsidDel="00A861BC">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Renewable Portfolio Standard (RPS) requirements.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42F66FB4" w14:textId="0A07A409" w:rsidTr="00F42151">
        <w:trPr>
          <w:del w:id="276"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0AA36EFF" w14:textId="3F4E3360" w:rsidR="001768D7" w:rsidRPr="001768D7" w:rsidDel="00A861BC" w:rsidRDefault="001768D7" w:rsidP="001768D7">
            <w:pPr>
              <w:spacing w:before="120" w:after="240"/>
              <w:rPr>
                <w:del w:id="277" w:author="ERCOT" w:date="2024-07-30T12:30:00Z"/>
                <w:b/>
                <w:i/>
              </w:rPr>
            </w:pPr>
            <w:bookmarkStart w:id="278" w:name="_Toc440463373"/>
            <w:del w:id="279" w:author="ERCOT" w:date="2024-07-30T12:30:00Z">
              <w:r w:rsidRPr="001768D7" w:rsidDel="00A861BC">
                <w:rPr>
                  <w:b/>
                  <w:i/>
                </w:rPr>
                <w:delText>[NPRR1218:  Replace Section 14.9 above with the following upon system implementation:]</w:delText>
              </w:r>
            </w:del>
          </w:p>
          <w:p w14:paraId="3AE5EEA6" w14:textId="0E4177C1" w:rsidR="001768D7" w:rsidRPr="001768D7" w:rsidDel="00A861BC" w:rsidRDefault="001768D7" w:rsidP="001768D7">
            <w:pPr>
              <w:keepNext/>
              <w:tabs>
                <w:tab w:val="left" w:pos="900"/>
              </w:tabs>
              <w:spacing w:before="240" w:after="240"/>
              <w:ind w:left="900" w:hanging="900"/>
              <w:outlineLvl w:val="1"/>
              <w:rPr>
                <w:del w:id="280" w:author="ERCOT" w:date="2024-07-30T12:30:00Z"/>
                <w:b/>
              </w:rPr>
            </w:pPr>
            <w:del w:id="281" w:author="ERCOT" w:date="2024-07-30T12:30:00Z">
              <w:r w:rsidRPr="001768D7" w:rsidDel="00A861BC">
                <w:rPr>
                  <w:b/>
                </w:rPr>
                <w:delText>14.9</w:delText>
              </w:r>
              <w:r w:rsidRPr="001768D7" w:rsidDel="00A861BC">
                <w:rPr>
                  <w:b/>
                </w:rPr>
                <w:tab/>
                <w:delText>Allocation of Statewide Solar Renewable Portfolio Standard Requirement Among Retail Entities</w:delText>
              </w:r>
            </w:del>
          </w:p>
          <w:p w14:paraId="2201311F" w14:textId="7B99E738" w:rsidR="001768D7" w:rsidRPr="001768D7" w:rsidDel="00A861BC" w:rsidRDefault="001768D7" w:rsidP="001768D7">
            <w:pPr>
              <w:spacing w:after="240"/>
              <w:ind w:left="720" w:hanging="720"/>
              <w:rPr>
                <w:del w:id="282" w:author="ERCOT" w:date="2024-07-30T12:30:00Z"/>
                <w:iCs/>
              </w:rPr>
            </w:pPr>
            <w:del w:id="283" w:author="ERCOT" w:date="2024-07-30T12:30:00Z">
              <w:r w:rsidRPr="001768D7" w:rsidDel="00A861BC">
                <w:delText>(1)</w:delText>
              </w:r>
              <w:r w:rsidRPr="001768D7" w:rsidDel="00A861BC">
                <w:tab/>
              </w:r>
              <w:r w:rsidRPr="001768D7" w:rsidDel="00A861BC">
                <w:rPr>
                  <w:iCs/>
                </w:rPr>
                <w:delText>The first quarter of each year shall be the Settlement period for the preceding Compliance Period.  During this Settlement period each year the following actions shall occur:</w:delText>
              </w:r>
            </w:del>
          </w:p>
          <w:p w14:paraId="22C62B6F" w14:textId="5BC3E870" w:rsidR="001768D7" w:rsidRPr="001768D7" w:rsidDel="00A861BC" w:rsidRDefault="001768D7" w:rsidP="001768D7">
            <w:pPr>
              <w:spacing w:after="240"/>
              <w:ind w:left="1440" w:hanging="720"/>
              <w:rPr>
                <w:del w:id="284" w:author="ERCOT" w:date="2024-07-30T12:30:00Z"/>
              </w:rPr>
            </w:pPr>
            <w:del w:id="285" w:author="ERCOT" w:date="2024-07-30T12:30:00Z">
              <w:r w:rsidRPr="001768D7" w:rsidDel="00A861BC">
                <w:delText>(a)</w:delText>
              </w:r>
              <w:r w:rsidRPr="001768D7" w:rsidDel="00A861BC">
                <w:tab/>
                <w:delText xml:space="preserve">No later than the date set forth in P.U.C. </w:delText>
              </w:r>
              <w:r w:rsidRPr="001768D7" w:rsidDel="00A861BC">
                <w:rPr>
                  <w:smallCaps/>
                </w:rPr>
                <w:delText>Subst</w:delText>
              </w:r>
              <w:r w:rsidRPr="001768D7" w:rsidDel="00A861BC">
                <w:delText>. R. 25.173, Renewable Energy Credit Program</w:delText>
              </w:r>
              <w:r w:rsidRPr="001768D7" w:rsidDel="00A861BC">
                <w:rPr>
                  <w:iCs/>
                </w:rPr>
                <w:delText>,</w:delText>
              </w:r>
              <w:r w:rsidRPr="001768D7" w:rsidDel="00A861BC">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277D0B81" w14:textId="24A3934A" w:rsidR="001768D7" w:rsidRPr="001768D7" w:rsidDel="00A861BC" w:rsidRDefault="001768D7" w:rsidP="001768D7">
            <w:pPr>
              <w:spacing w:after="240"/>
              <w:ind w:left="1440" w:hanging="720"/>
              <w:rPr>
                <w:del w:id="286" w:author="ERCOT" w:date="2024-07-30T12:30:00Z"/>
              </w:rPr>
            </w:pPr>
            <w:del w:id="287" w:author="ERCOT" w:date="2024-07-30T12:30:00Z">
              <w:r w:rsidRPr="001768D7" w:rsidDel="00A861BC">
                <w:lastRenderedPageBreak/>
                <w:delText>(b)</w:delText>
              </w:r>
              <w:r w:rsidRPr="001768D7" w:rsidDel="00A861BC">
                <w:tab/>
                <w:delText xml:space="preserve">By the date set forth in P.U.C. </w:delText>
              </w:r>
              <w:r w:rsidRPr="001768D7" w:rsidDel="00A861BC">
                <w:rPr>
                  <w:smallCaps/>
                </w:rPr>
                <w:delText>Subst.</w:delText>
              </w:r>
              <w:r w:rsidRPr="001768D7" w:rsidDel="00A861BC">
                <w:delText xml:space="preserve"> R. 25.173, the Program Administrator shall notify each Retail Entity of its Final SRPS Requirement (FSRR) for the previous Compliance Period.</w:delText>
              </w:r>
            </w:del>
          </w:p>
          <w:p w14:paraId="032F26F6" w14:textId="777CCE6A" w:rsidR="001768D7" w:rsidRPr="001768D7" w:rsidDel="00A861BC" w:rsidRDefault="001768D7" w:rsidP="001768D7">
            <w:pPr>
              <w:spacing w:after="240"/>
              <w:ind w:left="1440" w:hanging="720"/>
              <w:rPr>
                <w:del w:id="288" w:author="ERCOT" w:date="2024-07-30T12:30:00Z"/>
              </w:rPr>
            </w:pPr>
            <w:del w:id="289" w:author="ERCOT" w:date="2024-07-30T12:30:00Z">
              <w:r w:rsidRPr="001768D7" w:rsidDel="00A861BC">
                <w:delText>(c)</w:delText>
              </w:r>
              <w:r w:rsidRPr="001768D7" w:rsidDel="00A861BC">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tc>
      </w:tr>
    </w:tbl>
    <w:p w14:paraId="0328190C" w14:textId="4B9773A5" w:rsidR="001768D7" w:rsidRPr="001768D7" w:rsidDel="00A861BC" w:rsidRDefault="001768D7" w:rsidP="001768D7">
      <w:pPr>
        <w:keepNext/>
        <w:tabs>
          <w:tab w:val="left" w:pos="1080"/>
        </w:tabs>
        <w:spacing w:before="480" w:after="240"/>
        <w:ind w:left="1080" w:hanging="1080"/>
        <w:outlineLvl w:val="2"/>
        <w:rPr>
          <w:del w:id="290" w:author="ERCOT" w:date="2024-07-30T12:30:00Z"/>
          <w:b/>
          <w:bCs/>
          <w:i/>
          <w:szCs w:val="20"/>
        </w:rPr>
      </w:pPr>
      <w:del w:id="291" w:author="ERCOT" w:date="2024-07-30T12:30:00Z">
        <w:r w:rsidRPr="001768D7" w:rsidDel="00A861BC">
          <w:rPr>
            <w:b/>
            <w:bCs/>
            <w:i/>
            <w:szCs w:val="20"/>
          </w:rPr>
          <w:lastRenderedPageBreak/>
          <w:delText>14.9.1</w:delText>
        </w:r>
        <w:r w:rsidRPr="001768D7" w:rsidDel="00A861BC">
          <w:rPr>
            <w:b/>
            <w:bCs/>
            <w:i/>
            <w:szCs w:val="20"/>
          </w:rPr>
          <w:tab/>
          <w:delText>Annual Capacity Targets</w:delText>
        </w:r>
        <w:bookmarkEnd w:id="278"/>
      </w:del>
    </w:p>
    <w:p w14:paraId="3455A4DF" w14:textId="013D0A4D" w:rsidR="001768D7" w:rsidRPr="001768D7" w:rsidDel="00A861BC" w:rsidRDefault="001768D7" w:rsidP="001768D7">
      <w:pPr>
        <w:keepNext/>
        <w:spacing w:after="240"/>
        <w:rPr>
          <w:del w:id="292" w:author="ERCOT" w:date="2024-07-30T12:30:00Z"/>
          <w:iCs/>
        </w:rPr>
      </w:pPr>
      <w:del w:id="293" w:author="ERCOT" w:date="2024-07-30T12:30:00Z">
        <w:r w:rsidRPr="001768D7" w:rsidDel="00A861BC">
          <w:rPr>
            <w:iCs/>
          </w:rPr>
          <w:delText>(1)</w:delText>
        </w:r>
        <w:r w:rsidRPr="001768D7" w:rsidDel="00A861BC">
          <w:rPr>
            <w:iCs/>
          </w:rPr>
          <w:tab/>
          <w:delText>The renewable energy capacity targets (in megawatts) for each year are as follows:</w:delText>
        </w:r>
      </w:del>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1768D7" w:rsidRPr="001768D7" w:rsidDel="00A861BC" w14:paraId="50A036C8" w14:textId="6F54735F" w:rsidTr="00F42151">
        <w:trPr>
          <w:jc w:val="center"/>
          <w:del w:id="294" w:author="ERCOT" w:date="2024-07-30T12:30:00Z"/>
        </w:trPr>
        <w:tc>
          <w:tcPr>
            <w:tcW w:w="1980" w:type="dxa"/>
            <w:tcBorders>
              <w:top w:val="single" w:sz="12" w:space="0" w:color="auto"/>
              <w:bottom w:val="double" w:sz="4" w:space="0" w:color="auto"/>
            </w:tcBorders>
            <w:vAlign w:val="bottom"/>
          </w:tcPr>
          <w:p w14:paraId="54A2CBBD" w14:textId="08ED6B9D" w:rsidR="001768D7" w:rsidRPr="001768D7" w:rsidDel="00A861BC" w:rsidRDefault="001768D7" w:rsidP="001768D7">
            <w:pPr>
              <w:jc w:val="center"/>
              <w:rPr>
                <w:del w:id="295" w:author="ERCOT" w:date="2024-07-30T12:30:00Z"/>
                <w:b/>
              </w:rPr>
            </w:pPr>
            <w:del w:id="296" w:author="ERCOT" w:date="2024-07-30T12:30:00Z">
              <w:r w:rsidRPr="001768D7" w:rsidDel="00A861BC">
                <w:rPr>
                  <w:b/>
                </w:rPr>
                <w:delText>Annual Capacity Target</w:delText>
              </w:r>
            </w:del>
          </w:p>
          <w:p w14:paraId="046F0282" w14:textId="766BE269" w:rsidR="001768D7" w:rsidRPr="001768D7" w:rsidDel="00A861BC" w:rsidRDefault="001768D7" w:rsidP="001768D7">
            <w:pPr>
              <w:jc w:val="center"/>
              <w:rPr>
                <w:del w:id="297" w:author="ERCOT" w:date="2024-07-30T12:30:00Z"/>
                <w:b/>
              </w:rPr>
            </w:pPr>
            <w:del w:id="298" w:author="ERCOT" w:date="2024-07-30T12:30:00Z">
              <w:r w:rsidRPr="001768D7" w:rsidDel="00A861BC">
                <w:rPr>
                  <w:b/>
                </w:rPr>
                <w:delText xml:space="preserve"> (MW)</w:delText>
              </w:r>
            </w:del>
          </w:p>
        </w:tc>
        <w:tc>
          <w:tcPr>
            <w:tcW w:w="1980" w:type="dxa"/>
            <w:tcBorders>
              <w:top w:val="single" w:sz="12" w:space="0" w:color="auto"/>
              <w:bottom w:val="double" w:sz="4" w:space="0" w:color="auto"/>
            </w:tcBorders>
            <w:vAlign w:val="bottom"/>
          </w:tcPr>
          <w:p w14:paraId="31BFD778" w14:textId="768C7B5A" w:rsidR="001768D7" w:rsidRPr="001768D7" w:rsidDel="00A861BC" w:rsidRDefault="001768D7" w:rsidP="001768D7">
            <w:pPr>
              <w:jc w:val="center"/>
              <w:rPr>
                <w:del w:id="299" w:author="ERCOT" w:date="2024-07-30T12:30:00Z"/>
                <w:b/>
              </w:rPr>
            </w:pPr>
            <w:del w:id="300" w:author="ERCOT" w:date="2024-07-30T12:30:00Z">
              <w:r w:rsidRPr="001768D7" w:rsidDel="00A861BC">
                <w:rPr>
                  <w:b/>
                </w:rPr>
                <w:delText>Existing Renewable Capacity (MW)</w:delText>
              </w:r>
            </w:del>
          </w:p>
        </w:tc>
        <w:tc>
          <w:tcPr>
            <w:tcW w:w="1800" w:type="dxa"/>
            <w:tcBorders>
              <w:top w:val="single" w:sz="12" w:space="0" w:color="auto"/>
              <w:bottom w:val="double" w:sz="4" w:space="0" w:color="auto"/>
            </w:tcBorders>
            <w:vAlign w:val="bottom"/>
          </w:tcPr>
          <w:p w14:paraId="27B9F0CF" w14:textId="7015E1F6" w:rsidR="001768D7" w:rsidRPr="001768D7" w:rsidDel="00A861BC" w:rsidRDefault="001768D7" w:rsidP="001768D7">
            <w:pPr>
              <w:jc w:val="center"/>
              <w:rPr>
                <w:del w:id="301" w:author="ERCOT" w:date="2024-07-30T12:30:00Z"/>
                <w:b/>
              </w:rPr>
            </w:pPr>
            <w:del w:id="302" w:author="ERCOT" w:date="2024-07-30T12:30:00Z">
              <w:r w:rsidRPr="001768D7" w:rsidDel="00A861BC">
                <w:rPr>
                  <w:b/>
                </w:rPr>
                <w:delText>Total Renewable Capacity Target (MW)</w:delText>
              </w:r>
            </w:del>
          </w:p>
        </w:tc>
        <w:tc>
          <w:tcPr>
            <w:tcW w:w="1800" w:type="dxa"/>
            <w:tcBorders>
              <w:top w:val="single" w:sz="12" w:space="0" w:color="auto"/>
              <w:bottom w:val="double" w:sz="4" w:space="0" w:color="auto"/>
            </w:tcBorders>
            <w:vAlign w:val="bottom"/>
          </w:tcPr>
          <w:p w14:paraId="2358035A" w14:textId="66B26EE4" w:rsidR="001768D7" w:rsidRPr="001768D7" w:rsidDel="00A861BC" w:rsidRDefault="001768D7" w:rsidP="001768D7">
            <w:pPr>
              <w:jc w:val="center"/>
              <w:rPr>
                <w:del w:id="303" w:author="ERCOT" w:date="2024-07-30T12:30:00Z"/>
                <w:b/>
              </w:rPr>
            </w:pPr>
            <w:del w:id="304" w:author="ERCOT" w:date="2024-07-30T12:30:00Z">
              <w:r w:rsidRPr="001768D7" w:rsidDel="00A861BC">
                <w:rPr>
                  <w:b/>
                </w:rPr>
                <w:delText>Compliance Period</w:delText>
              </w:r>
            </w:del>
          </w:p>
          <w:p w14:paraId="0285587C" w14:textId="66A55255" w:rsidR="001768D7" w:rsidRPr="001768D7" w:rsidDel="00A861BC" w:rsidRDefault="001768D7" w:rsidP="001768D7">
            <w:pPr>
              <w:jc w:val="center"/>
              <w:rPr>
                <w:del w:id="305" w:author="ERCOT" w:date="2024-07-30T12:30:00Z"/>
                <w:b/>
              </w:rPr>
            </w:pPr>
            <w:del w:id="306" w:author="ERCOT" w:date="2024-07-30T12:30:00Z">
              <w:r w:rsidRPr="001768D7" w:rsidDel="00A861BC">
                <w:rPr>
                  <w:b/>
                </w:rPr>
                <w:delText>(Years)</w:delText>
              </w:r>
            </w:del>
          </w:p>
        </w:tc>
      </w:tr>
      <w:tr w:rsidR="001768D7" w:rsidRPr="001768D7" w:rsidDel="00A861BC" w14:paraId="42C44D79" w14:textId="00213531" w:rsidTr="00F42151">
        <w:trPr>
          <w:jc w:val="center"/>
          <w:del w:id="307" w:author="ERCOT" w:date="2024-07-30T12:30:00Z"/>
        </w:trPr>
        <w:tc>
          <w:tcPr>
            <w:tcW w:w="1980" w:type="dxa"/>
            <w:tcBorders>
              <w:top w:val="double" w:sz="4" w:space="0" w:color="auto"/>
            </w:tcBorders>
          </w:tcPr>
          <w:p w14:paraId="2D62772B" w14:textId="0E415432" w:rsidR="001768D7" w:rsidRPr="001768D7" w:rsidDel="00A861BC" w:rsidRDefault="001768D7" w:rsidP="001768D7">
            <w:pPr>
              <w:jc w:val="center"/>
              <w:rPr>
                <w:del w:id="308" w:author="ERCOT" w:date="2024-07-30T12:30:00Z"/>
              </w:rPr>
            </w:pPr>
            <w:del w:id="309" w:author="ERCOT" w:date="2024-07-30T12:30:00Z">
              <w:r w:rsidRPr="001768D7" w:rsidDel="00A861BC">
                <w:delText>400</w:delText>
              </w:r>
            </w:del>
          </w:p>
        </w:tc>
        <w:tc>
          <w:tcPr>
            <w:tcW w:w="1980" w:type="dxa"/>
            <w:tcBorders>
              <w:top w:val="double" w:sz="4" w:space="0" w:color="auto"/>
            </w:tcBorders>
          </w:tcPr>
          <w:p w14:paraId="3582754D" w14:textId="0AD931B1" w:rsidR="001768D7" w:rsidRPr="001768D7" w:rsidDel="00A861BC" w:rsidRDefault="001768D7" w:rsidP="001768D7">
            <w:pPr>
              <w:jc w:val="center"/>
              <w:rPr>
                <w:del w:id="310" w:author="ERCOT" w:date="2024-07-30T12:30:00Z"/>
              </w:rPr>
            </w:pPr>
            <w:del w:id="311" w:author="ERCOT" w:date="2024-07-30T12:30:00Z">
              <w:r w:rsidRPr="001768D7" w:rsidDel="00A861BC">
                <w:delText>880</w:delText>
              </w:r>
            </w:del>
          </w:p>
        </w:tc>
        <w:tc>
          <w:tcPr>
            <w:tcW w:w="1800" w:type="dxa"/>
            <w:tcBorders>
              <w:top w:val="double" w:sz="4" w:space="0" w:color="auto"/>
            </w:tcBorders>
          </w:tcPr>
          <w:p w14:paraId="68DAEC27" w14:textId="371097EA" w:rsidR="001768D7" w:rsidRPr="001768D7" w:rsidDel="00A861BC" w:rsidRDefault="001768D7" w:rsidP="001768D7">
            <w:pPr>
              <w:jc w:val="center"/>
              <w:rPr>
                <w:del w:id="312" w:author="ERCOT" w:date="2024-07-30T12:30:00Z"/>
              </w:rPr>
            </w:pPr>
            <w:del w:id="313" w:author="ERCOT" w:date="2024-07-30T12:30:00Z">
              <w:r w:rsidRPr="001768D7" w:rsidDel="00A861BC">
                <w:delText>1280</w:delText>
              </w:r>
            </w:del>
          </w:p>
        </w:tc>
        <w:tc>
          <w:tcPr>
            <w:tcW w:w="1800" w:type="dxa"/>
            <w:tcBorders>
              <w:top w:val="double" w:sz="4" w:space="0" w:color="auto"/>
            </w:tcBorders>
          </w:tcPr>
          <w:p w14:paraId="31A28490" w14:textId="3C6B6C29" w:rsidR="001768D7" w:rsidRPr="001768D7" w:rsidDel="00A861BC" w:rsidRDefault="001768D7" w:rsidP="001768D7">
            <w:pPr>
              <w:jc w:val="center"/>
              <w:rPr>
                <w:del w:id="314" w:author="ERCOT" w:date="2024-07-30T12:30:00Z"/>
              </w:rPr>
            </w:pPr>
            <w:del w:id="315" w:author="ERCOT" w:date="2024-07-30T12:30:00Z">
              <w:r w:rsidRPr="001768D7" w:rsidDel="00A861BC">
                <w:delText>2002, 2003</w:delText>
              </w:r>
            </w:del>
          </w:p>
        </w:tc>
      </w:tr>
      <w:tr w:rsidR="001768D7" w:rsidRPr="001768D7" w:rsidDel="00A861BC" w14:paraId="62C7BED2" w14:textId="571F0F62" w:rsidTr="00F42151">
        <w:trPr>
          <w:jc w:val="center"/>
          <w:del w:id="316" w:author="ERCOT" w:date="2024-07-30T12:30:00Z"/>
        </w:trPr>
        <w:tc>
          <w:tcPr>
            <w:tcW w:w="1980" w:type="dxa"/>
          </w:tcPr>
          <w:p w14:paraId="7FDCE788" w14:textId="1631DA94" w:rsidR="001768D7" w:rsidRPr="001768D7" w:rsidDel="00A861BC" w:rsidRDefault="001768D7" w:rsidP="001768D7">
            <w:pPr>
              <w:jc w:val="center"/>
              <w:rPr>
                <w:del w:id="317" w:author="ERCOT" w:date="2024-07-30T12:30:00Z"/>
              </w:rPr>
            </w:pPr>
            <w:del w:id="318" w:author="ERCOT" w:date="2024-07-30T12:30:00Z">
              <w:r w:rsidRPr="001768D7" w:rsidDel="00A861BC">
                <w:delText>850</w:delText>
              </w:r>
            </w:del>
          </w:p>
        </w:tc>
        <w:tc>
          <w:tcPr>
            <w:tcW w:w="1980" w:type="dxa"/>
          </w:tcPr>
          <w:p w14:paraId="58AB3EAC" w14:textId="073FD415" w:rsidR="001768D7" w:rsidRPr="001768D7" w:rsidDel="00A861BC" w:rsidRDefault="001768D7" w:rsidP="001768D7">
            <w:pPr>
              <w:jc w:val="center"/>
              <w:rPr>
                <w:del w:id="319" w:author="ERCOT" w:date="2024-07-30T12:30:00Z"/>
              </w:rPr>
            </w:pPr>
            <w:del w:id="320" w:author="ERCOT" w:date="2024-07-30T12:30:00Z">
              <w:r w:rsidRPr="001768D7" w:rsidDel="00A861BC">
                <w:delText>880</w:delText>
              </w:r>
            </w:del>
          </w:p>
        </w:tc>
        <w:tc>
          <w:tcPr>
            <w:tcW w:w="1800" w:type="dxa"/>
          </w:tcPr>
          <w:p w14:paraId="3C902679" w14:textId="46E00C0E" w:rsidR="001768D7" w:rsidRPr="001768D7" w:rsidDel="00A861BC" w:rsidRDefault="001768D7" w:rsidP="001768D7">
            <w:pPr>
              <w:jc w:val="center"/>
              <w:rPr>
                <w:del w:id="321" w:author="ERCOT" w:date="2024-07-30T12:30:00Z"/>
              </w:rPr>
            </w:pPr>
            <w:del w:id="322" w:author="ERCOT" w:date="2024-07-30T12:30:00Z">
              <w:r w:rsidRPr="001768D7" w:rsidDel="00A861BC">
                <w:delText>1730</w:delText>
              </w:r>
            </w:del>
          </w:p>
        </w:tc>
        <w:tc>
          <w:tcPr>
            <w:tcW w:w="1800" w:type="dxa"/>
          </w:tcPr>
          <w:p w14:paraId="0120CF92" w14:textId="2B9A3CE6" w:rsidR="001768D7" w:rsidRPr="001768D7" w:rsidDel="00A861BC" w:rsidRDefault="001768D7" w:rsidP="001768D7">
            <w:pPr>
              <w:jc w:val="center"/>
              <w:rPr>
                <w:del w:id="323" w:author="ERCOT" w:date="2024-07-30T12:30:00Z"/>
              </w:rPr>
            </w:pPr>
            <w:del w:id="324" w:author="ERCOT" w:date="2024-07-30T12:30:00Z">
              <w:r w:rsidRPr="001768D7" w:rsidDel="00A861BC">
                <w:delText>2004, 2005</w:delText>
              </w:r>
            </w:del>
          </w:p>
        </w:tc>
      </w:tr>
      <w:tr w:rsidR="001768D7" w:rsidRPr="001768D7" w:rsidDel="00A861BC" w14:paraId="50D23815" w14:textId="4C4C4A17" w:rsidTr="00F42151">
        <w:trPr>
          <w:jc w:val="center"/>
          <w:del w:id="325" w:author="ERCOT" w:date="2024-07-30T12:30:00Z"/>
        </w:trPr>
        <w:tc>
          <w:tcPr>
            <w:tcW w:w="1980" w:type="dxa"/>
          </w:tcPr>
          <w:p w14:paraId="23F073A1" w14:textId="0FE1D8A0" w:rsidR="001768D7" w:rsidRPr="001768D7" w:rsidDel="00A861BC" w:rsidRDefault="001768D7" w:rsidP="001768D7">
            <w:pPr>
              <w:jc w:val="center"/>
              <w:rPr>
                <w:del w:id="326" w:author="ERCOT" w:date="2024-07-30T12:30:00Z"/>
              </w:rPr>
            </w:pPr>
            <w:del w:id="327" w:author="ERCOT" w:date="2024-07-30T12:30:00Z">
              <w:r w:rsidRPr="001768D7" w:rsidDel="00A861BC">
                <w:delText>1400</w:delText>
              </w:r>
            </w:del>
          </w:p>
        </w:tc>
        <w:tc>
          <w:tcPr>
            <w:tcW w:w="1980" w:type="dxa"/>
          </w:tcPr>
          <w:p w14:paraId="5A90B7A9" w14:textId="45319F27" w:rsidR="001768D7" w:rsidRPr="001768D7" w:rsidDel="00A861BC" w:rsidRDefault="001768D7" w:rsidP="001768D7">
            <w:pPr>
              <w:jc w:val="center"/>
              <w:rPr>
                <w:del w:id="328" w:author="ERCOT" w:date="2024-07-30T12:30:00Z"/>
              </w:rPr>
            </w:pPr>
            <w:del w:id="329" w:author="ERCOT" w:date="2024-07-30T12:30:00Z">
              <w:r w:rsidRPr="001768D7" w:rsidDel="00A861BC">
                <w:delText>880</w:delText>
              </w:r>
            </w:del>
          </w:p>
        </w:tc>
        <w:tc>
          <w:tcPr>
            <w:tcW w:w="1800" w:type="dxa"/>
          </w:tcPr>
          <w:p w14:paraId="7CE2B5DE" w14:textId="4F0F9A3A" w:rsidR="001768D7" w:rsidRPr="001768D7" w:rsidDel="00A861BC" w:rsidRDefault="001768D7" w:rsidP="001768D7">
            <w:pPr>
              <w:jc w:val="center"/>
              <w:rPr>
                <w:del w:id="330" w:author="ERCOT" w:date="2024-07-30T12:30:00Z"/>
              </w:rPr>
            </w:pPr>
            <w:del w:id="331" w:author="ERCOT" w:date="2024-07-30T12:30:00Z">
              <w:r w:rsidRPr="001768D7" w:rsidDel="00A861BC">
                <w:delText>2280</w:delText>
              </w:r>
            </w:del>
          </w:p>
        </w:tc>
        <w:tc>
          <w:tcPr>
            <w:tcW w:w="1800" w:type="dxa"/>
          </w:tcPr>
          <w:p w14:paraId="2067FFEF" w14:textId="20AA9CC1" w:rsidR="001768D7" w:rsidRPr="001768D7" w:rsidDel="00A861BC" w:rsidRDefault="001768D7" w:rsidP="001768D7">
            <w:pPr>
              <w:jc w:val="center"/>
              <w:rPr>
                <w:del w:id="332" w:author="ERCOT" w:date="2024-07-30T12:30:00Z"/>
              </w:rPr>
            </w:pPr>
            <w:del w:id="333" w:author="ERCOT" w:date="2024-07-30T12:30:00Z">
              <w:r w:rsidRPr="001768D7" w:rsidDel="00A861BC">
                <w:delText>2006, 2007</w:delText>
              </w:r>
            </w:del>
          </w:p>
        </w:tc>
      </w:tr>
      <w:tr w:rsidR="001768D7" w:rsidRPr="001768D7" w:rsidDel="00A861BC" w14:paraId="21976E69" w14:textId="056A8C4F" w:rsidTr="00F42151">
        <w:trPr>
          <w:trHeight w:val="80"/>
          <w:jc w:val="center"/>
          <w:del w:id="334" w:author="ERCOT" w:date="2024-07-30T12:30:00Z"/>
        </w:trPr>
        <w:tc>
          <w:tcPr>
            <w:tcW w:w="1980" w:type="dxa"/>
          </w:tcPr>
          <w:p w14:paraId="2BBE69AD" w14:textId="4CB31B9E" w:rsidR="001768D7" w:rsidRPr="001768D7" w:rsidDel="00A861BC" w:rsidRDefault="001768D7" w:rsidP="001768D7">
            <w:pPr>
              <w:jc w:val="center"/>
              <w:rPr>
                <w:del w:id="335" w:author="ERCOT" w:date="2024-07-30T12:30:00Z"/>
              </w:rPr>
            </w:pPr>
            <w:del w:id="336" w:author="ERCOT" w:date="2024-07-30T12:30:00Z">
              <w:r w:rsidRPr="001768D7" w:rsidDel="00A861BC">
                <w:delText>2392</w:delText>
              </w:r>
            </w:del>
          </w:p>
        </w:tc>
        <w:tc>
          <w:tcPr>
            <w:tcW w:w="1980" w:type="dxa"/>
          </w:tcPr>
          <w:p w14:paraId="42E8E8D7" w14:textId="7ED6F297" w:rsidR="001768D7" w:rsidRPr="001768D7" w:rsidDel="00A861BC" w:rsidRDefault="001768D7" w:rsidP="001768D7">
            <w:pPr>
              <w:jc w:val="center"/>
              <w:rPr>
                <w:del w:id="337" w:author="ERCOT" w:date="2024-07-30T12:30:00Z"/>
              </w:rPr>
            </w:pPr>
            <w:del w:id="338" w:author="ERCOT" w:date="2024-07-30T12:30:00Z">
              <w:r w:rsidRPr="001768D7" w:rsidDel="00A861BC">
                <w:delText>880</w:delText>
              </w:r>
            </w:del>
          </w:p>
        </w:tc>
        <w:tc>
          <w:tcPr>
            <w:tcW w:w="1800" w:type="dxa"/>
          </w:tcPr>
          <w:p w14:paraId="7C395585" w14:textId="1885170E" w:rsidR="001768D7" w:rsidRPr="001768D7" w:rsidDel="00A861BC" w:rsidRDefault="001768D7" w:rsidP="001768D7">
            <w:pPr>
              <w:jc w:val="center"/>
              <w:rPr>
                <w:del w:id="339" w:author="ERCOT" w:date="2024-07-30T12:30:00Z"/>
              </w:rPr>
            </w:pPr>
            <w:del w:id="340" w:author="ERCOT" w:date="2024-07-30T12:30:00Z">
              <w:r w:rsidRPr="001768D7" w:rsidDel="00A861BC">
                <w:delText>3272</w:delText>
              </w:r>
            </w:del>
          </w:p>
        </w:tc>
        <w:tc>
          <w:tcPr>
            <w:tcW w:w="1800" w:type="dxa"/>
          </w:tcPr>
          <w:p w14:paraId="3E92D237" w14:textId="4F979637" w:rsidR="001768D7" w:rsidRPr="001768D7" w:rsidDel="00A861BC" w:rsidRDefault="001768D7" w:rsidP="001768D7">
            <w:pPr>
              <w:jc w:val="center"/>
              <w:rPr>
                <w:del w:id="341" w:author="ERCOT" w:date="2024-07-30T12:30:00Z"/>
              </w:rPr>
            </w:pPr>
            <w:del w:id="342" w:author="ERCOT" w:date="2024-07-30T12:30:00Z">
              <w:r w:rsidRPr="001768D7" w:rsidDel="00A861BC">
                <w:delText>2008, 2009</w:delText>
              </w:r>
            </w:del>
          </w:p>
        </w:tc>
      </w:tr>
      <w:tr w:rsidR="001768D7" w:rsidRPr="001768D7" w:rsidDel="00A861BC" w14:paraId="742FA4B3" w14:textId="29FFFEBF" w:rsidTr="00F42151">
        <w:trPr>
          <w:trHeight w:val="80"/>
          <w:jc w:val="center"/>
          <w:del w:id="343" w:author="ERCOT" w:date="2024-07-30T12:30:00Z"/>
        </w:trPr>
        <w:tc>
          <w:tcPr>
            <w:tcW w:w="1980" w:type="dxa"/>
          </w:tcPr>
          <w:p w14:paraId="4973713C" w14:textId="73DFB0A4" w:rsidR="001768D7" w:rsidRPr="001768D7" w:rsidDel="00A861BC" w:rsidRDefault="001768D7" w:rsidP="001768D7">
            <w:pPr>
              <w:jc w:val="center"/>
              <w:rPr>
                <w:del w:id="344" w:author="ERCOT" w:date="2024-07-30T12:30:00Z"/>
              </w:rPr>
            </w:pPr>
            <w:del w:id="345" w:author="ERCOT" w:date="2024-07-30T12:30:00Z">
              <w:r w:rsidRPr="001768D7" w:rsidDel="00A861BC">
                <w:delText>3384</w:delText>
              </w:r>
            </w:del>
          </w:p>
        </w:tc>
        <w:tc>
          <w:tcPr>
            <w:tcW w:w="1980" w:type="dxa"/>
          </w:tcPr>
          <w:p w14:paraId="6CCBE263" w14:textId="7815455A" w:rsidR="001768D7" w:rsidRPr="001768D7" w:rsidDel="00A861BC" w:rsidRDefault="001768D7" w:rsidP="001768D7">
            <w:pPr>
              <w:jc w:val="center"/>
              <w:rPr>
                <w:del w:id="346" w:author="ERCOT" w:date="2024-07-30T12:30:00Z"/>
              </w:rPr>
            </w:pPr>
            <w:del w:id="347" w:author="ERCOT" w:date="2024-07-30T12:30:00Z">
              <w:r w:rsidRPr="001768D7" w:rsidDel="00A861BC">
                <w:delText>880</w:delText>
              </w:r>
            </w:del>
          </w:p>
        </w:tc>
        <w:tc>
          <w:tcPr>
            <w:tcW w:w="1800" w:type="dxa"/>
          </w:tcPr>
          <w:p w14:paraId="64B8D6C4" w14:textId="5A0B6007" w:rsidR="001768D7" w:rsidRPr="001768D7" w:rsidDel="00A861BC" w:rsidRDefault="001768D7" w:rsidP="001768D7">
            <w:pPr>
              <w:jc w:val="center"/>
              <w:rPr>
                <w:del w:id="348" w:author="ERCOT" w:date="2024-07-30T12:30:00Z"/>
              </w:rPr>
            </w:pPr>
            <w:del w:id="349" w:author="ERCOT" w:date="2024-07-30T12:30:00Z">
              <w:r w:rsidRPr="001768D7" w:rsidDel="00A861BC">
                <w:delText>4264</w:delText>
              </w:r>
            </w:del>
          </w:p>
        </w:tc>
        <w:tc>
          <w:tcPr>
            <w:tcW w:w="1800" w:type="dxa"/>
          </w:tcPr>
          <w:p w14:paraId="2213FF23" w14:textId="3909048A" w:rsidR="001768D7" w:rsidRPr="001768D7" w:rsidDel="00A861BC" w:rsidRDefault="001768D7" w:rsidP="001768D7">
            <w:pPr>
              <w:jc w:val="center"/>
              <w:rPr>
                <w:del w:id="350" w:author="ERCOT" w:date="2024-07-30T12:30:00Z"/>
              </w:rPr>
            </w:pPr>
            <w:del w:id="351" w:author="ERCOT" w:date="2024-07-30T12:30:00Z">
              <w:r w:rsidRPr="001768D7" w:rsidDel="00A861BC">
                <w:delText>2010, 2011</w:delText>
              </w:r>
            </w:del>
          </w:p>
        </w:tc>
      </w:tr>
      <w:tr w:rsidR="001768D7" w:rsidRPr="001768D7" w:rsidDel="00A861BC" w14:paraId="45437934" w14:textId="2B7519EB" w:rsidTr="00F42151">
        <w:trPr>
          <w:trHeight w:val="80"/>
          <w:jc w:val="center"/>
          <w:del w:id="352" w:author="ERCOT" w:date="2024-07-30T12:30:00Z"/>
        </w:trPr>
        <w:tc>
          <w:tcPr>
            <w:tcW w:w="1980" w:type="dxa"/>
          </w:tcPr>
          <w:p w14:paraId="62CE4FB3" w14:textId="1A84528C" w:rsidR="001768D7" w:rsidRPr="001768D7" w:rsidDel="00A861BC" w:rsidRDefault="001768D7" w:rsidP="001768D7">
            <w:pPr>
              <w:jc w:val="center"/>
              <w:rPr>
                <w:del w:id="353" w:author="ERCOT" w:date="2024-07-30T12:30:00Z"/>
              </w:rPr>
            </w:pPr>
            <w:del w:id="354" w:author="ERCOT" w:date="2024-07-30T12:30:00Z">
              <w:r w:rsidRPr="001768D7" w:rsidDel="00A861BC">
                <w:delText>4376</w:delText>
              </w:r>
            </w:del>
          </w:p>
        </w:tc>
        <w:tc>
          <w:tcPr>
            <w:tcW w:w="1980" w:type="dxa"/>
          </w:tcPr>
          <w:p w14:paraId="1FD47CCA" w14:textId="2A2D43A9" w:rsidR="001768D7" w:rsidRPr="001768D7" w:rsidDel="00A861BC" w:rsidRDefault="001768D7" w:rsidP="001768D7">
            <w:pPr>
              <w:jc w:val="center"/>
              <w:rPr>
                <w:del w:id="355" w:author="ERCOT" w:date="2024-07-30T12:30:00Z"/>
              </w:rPr>
            </w:pPr>
            <w:del w:id="356" w:author="ERCOT" w:date="2024-07-30T12:30:00Z">
              <w:r w:rsidRPr="001768D7" w:rsidDel="00A861BC">
                <w:delText>880</w:delText>
              </w:r>
            </w:del>
          </w:p>
        </w:tc>
        <w:tc>
          <w:tcPr>
            <w:tcW w:w="1800" w:type="dxa"/>
          </w:tcPr>
          <w:p w14:paraId="35C42767" w14:textId="2607B5F7" w:rsidR="001768D7" w:rsidRPr="001768D7" w:rsidDel="00A861BC" w:rsidRDefault="001768D7" w:rsidP="001768D7">
            <w:pPr>
              <w:jc w:val="center"/>
              <w:rPr>
                <w:del w:id="357" w:author="ERCOT" w:date="2024-07-30T12:30:00Z"/>
              </w:rPr>
            </w:pPr>
            <w:del w:id="358" w:author="ERCOT" w:date="2024-07-30T12:30:00Z">
              <w:r w:rsidRPr="001768D7" w:rsidDel="00A861BC">
                <w:delText>5256</w:delText>
              </w:r>
            </w:del>
          </w:p>
        </w:tc>
        <w:tc>
          <w:tcPr>
            <w:tcW w:w="1800" w:type="dxa"/>
          </w:tcPr>
          <w:p w14:paraId="412861FA" w14:textId="76FEE3C6" w:rsidR="001768D7" w:rsidRPr="001768D7" w:rsidDel="00A861BC" w:rsidRDefault="001768D7" w:rsidP="001768D7">
            <w:pPr>
              <w:jc w:val="center"/>
              <w:rPr>
                <w:del w:id="359" w:author="ERCOT" w:date="2024-07-30T12:30:00Z"/>
              </w:rPr>
            </w:pPr>
            <w:del w:id="360" w:author="ERCOT" w:date="2024-07-30T12:30:00Z">
              <w:r w:rsidRPr="001768D7" w:rsidDel="00A861BC">
                <w:delText>2012, 2013</w:delText>
              </w:r>
            </w:del>
          </w:p>
        </w:tc>
      </w:tr>
      <w:tr w:rsidR="001768D7" w:rsidRPr="001768D7" w:rsidDel="00A861BC" w14:paraId="15C1BCE0" w14:textId="26876DCE" w:rsidTr="00F42151">
        <w:trPr>
          <w:trHeight w:val="80"/>
          <w:jc w:val="center"/>
          <w:del w:id="361" w:author="ERCOT" w:date="2024-07-30T12:30:00Z"/>
        </w:trPr>
        <w:tc>
          <w:tcPr>
            <w:tcW w:w="1980" w:type="dxa"/>
          </w:tcPr>
          <w:p w14:paraId="488DA15F" w14:textId="54465C04" w:rsidR="001768D7" w:rsidRPr="001768D7" w:rsidDel="00A861BC" w:rsidRDefault="001768D7" w:rsidP="001768D7">
            <w:pPr>
              <w:jc w:val="center"/>
              <w:rPr>
                <w:del w:id="362" w:author="ERCOT" w:date="2024-07-30T12:30:00Z"/>
              </w:rPr>
            </w:pPr>
            <w:del w:id="363" w:author="ERCOT" w:date="2024-07-30T12:30:00Z">
              <w:r w:rsidRPr="001768D7" w:rsidDel="00A861BC">
                <w:delText>5000</w:delText>
              </w:r>
            </w:del>
          </w:p>
        </w:tc>
        <w:tc>
          <w:tcPr>
            <w:tcW w:w="1980" w:type="dxa"/>
          </w:tcPr>
          <w:p w14:paraId="7C749F69" w14:textId="32113112" w:rsidR="001768D7" w:rsidRPr="001768D7" w:rsidDel="00A861BC" w:rsidRDefault="001768D7" w:rsidP="001768D7">
            <w:pPr>
              <w:jc w:val="center"/>
              <w:rPr>
                <w:del w:id="364" w:author="ERCOT" w:date="2024-07-30T12:30:00Z"/>
              </w:rPr>
            </w:pPr>
            <w:del w:id="365" w:author="ERCOT" w:date="2024-07-30T12:30:00Z">
              <w:r w:rsidRPr="001768D7" w:rsidDel="00A861BC">
                <w:delText>880</w:delText>
              </w:r>
            </w:del>
          </w:p>
        </w:tc>
        <w:tc>
          <w:tcPr>
            <w:tcW w:w="1800" w:type="dxa"/>
          </w:tcPr>
          <w:p w14:paraId="2114808C" w14:textId="4C80C391" w:rsidR="001768D7" w:rsidRPr="001768D7" w:rsidDel="00A861BC" w:rsidRDefault="001768D7" w:rsidP="001768D7">
            <w:pPr>
              <w:jc w:val="center"/>
              <w:rPr>
                <w:del w:id="366" w:author="ERCOT" w:date="2024-07-30T12:30:00Z"/>
              </w:rPr>
            </w:pPr>
            <w:del w:id="367" w:author="ERCOT" w:date="2024-07-30T12:30:00Z">
              <w:r w:rsidRPr="001768D7" w:rsidDel="00A861BC">
                <w:delText>5880</w:delText>
              </w:r>
            </w:del>
          </w:p>
        </w:tc>
        <w:tc>
          <w:tcPr>
            <w:tcW w:w="1800" w:type="dxa"/>
          </w:tcPr>
          <w:p w14:paraId="2A944903" w14:textId="388A23AD" w:rsidR="001768D7" w:rsidRPr="001768D7" w:rsidDel="00A861BC" w:rsidRDefault="001768D7" w:rsidP="001768D7">
            <w:pPr>
              <w:jc w:val="center"/>
              <w:rPr>
                <w:del w:id="368" w:author="ERCOT" w:date="2024-07-30T12:30:00Z"/>
              </w:rPr>
            </w:pPr>
            <w:del w:id="369" w:author="ERCOT" w:date="2024-07-30T12:30:00Z">
              <w:r w:rsidRPr="001768D7" w:rsidDel="00A861BC">
                <w:delText>2014, and each year after 2014</w:delText>
              </w:r>
            </w:del>
          </w:p>
        </w:tc>
      </w:tr>
    </w:tbl>
    <w:p w14:paraId="4477AD79" w14:textId="348C4D08" w:rsidR="001768D7" w:rsidRPr="001768D7" w:rsidDel="00A861BC" w:rsidRDefault="001768D7" w:rsidP="001768D7">
      <w:pPr>
        <w:rPr>
          <w:del w:id="370"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4BC45CA3" w14:textId="02B88A30" w:rsidTr="00F42151">
        <w:trPr>
          <w:del w:id="371"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E46DB77" w14:textId="771069F6" w:rsidR="001768D7" w:rsidRPr="001768D7" w:rsidDel="00A861BC" w:rsidRDefault="001768D7" w:rsidP="001768D7">
            <w:pPr>
              <w:spacing w:before="120" w:after="240"/>
              <w:rPr>
                <w:del w:id="372" w:author="ERCOT" w:date="2024-07-30T12:30:00Z"/>
                <w:b/>
                <w:i/>
              </w:rPr>
            </w:pPr>
            <w:del w:id="373" w:author="ERCOT" w:date="2024-07-30T12:30:00Z">
              <w:r w:rsidRPr="001768D7" w:rsidDel="00A861BC">
                <w:rPr>
                  <w:b/>
                  <w:i/>
                </w:rPr>
                <w:delText>[NPRR1218:  Replace paragraph (1) above with the following upon system implementation:]</w:delText>
              </w:r>
            </w:del>
          </w:p>
          <w:p w14:paraId="3F5E3C46" w14:textId="545B6270" w:rsidR="001768D7" w:rsidRPr="001768D7" w:rsidDel="00A861BC" w:rsidRDefault="001768D7" w:rsidP="001768D7">
            <w:pPr>
              <w:spacing w:after="240"/>
              <w:ind w:left="720" w:hanging="720"/>
              <w:rPr>
                <w:del w:id="374" w:author="ERCOT" w:date="2024-07-30T12:30:00Z"/>
                <w:iCs/>
              </w:rPr>
            </w:pPr>
            <w:del w:id="375" w:author="ERCOT" w:date="2024-07-30T12:30:00Z">
              <w:r w:rsidRPr="001768D7" w:rsidDel="00A861BC">
                <w:rPr>
                  <w:iCs/>
                </w:rPr>
                <w:delText>(1)</w:delText>
              </w:r>
              <w:r w:rsidRPr="001768D7" w:rsidDel="00A861BC">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1768D7" w:rsidRPr="001768D7" w:rsidDel="00A861BC" w14:paraId="35D65DEA" w14:textId="19332C18" w:rsidTr="00F42151">
              <w:trPr>
                <w:del w:id="376" w:author="ERCOT" w:date="2024-07-30T12:30:00Z"/>
              </w:trPr>
              <w:tc>
                <w:tcPr>
                  <w:tcW w:w="1980" w:type="dxa"/>
                  <w:tcBorders>
                    <w:top w:val="single" w:sz="12" w:space="0" w:color="auto"/>
                    <w:bottom w:val="double" w:sz="4" w:space="0" w:color="auto"/>
                  </w:tcBorders>
                  <w:vAlign w:val="bottom"/>
                </w:tcPr>
                <w:p w14:paraId="1D3B0D51" w14:textId="2F5AD291" w:rsidR="001768D7" w:rsidRPr="001768D7" w:rsidDel="00A861BC" w:rsidRDefault="001768D7" w:rsidP="001768D7">
                  <w:pPr>
                    <w:jc w:val="center"/>
                    <w:rPr>
                      <w:del w:id="377" w:author="ERCOT" w:date="2024-07-30T12:30:00Z"/>
                      <w:b/>
                    </w:rPr>
                  </w:pPr>
                  <w:del w:id="378" w:author="ERCOT" w:date="2024-07-30T12:30:00Z">
                    <w:r w:rsidRPr="001768D7" w:rsidDel="00A861BC">
                      <w:rPr>
                        <w:b/>
                      </w:rPr>
                      <w:delText>Annual Capacity Target</w:delText>
                    </w:r>
                  </w:del>
                </w:p>
                <w:p w14:paraId="7D7AA5A1" w14:textId="7DF94E0D" w:rsidR="001768D7" w:rsidRPr="001768D7" w:rsidDel="00A861BC" w:rsidRDefault="001768D7" w:rsidP="001768D7">
                  <w:pPr>
                    <w:jc w:val="center"/>
                    <w:rPr>
                      <w:del w:id="379" w:author="ERCOT" w:date="2024-07-30T12:30:00Z"/>
                      <w:b/>
                    </w:rPr>
                  </w:pPr>
                  <w:del w:id="380" w:author="ERCOT" w:date="2024-07-30T12:30:00Z">
                    <w:r w:rsidRPr="001768D7" w:rsidDel="00A861BC">
                      <w:rPr>
                        <w:b/>
                      </w:rPr>
                      <w:delText xml:space="preserve"> (MW)</w:delText>
                    </w:r>
                  </w:del>
                </w:p>
              </w:tc>
              <w:tc>
                <w:tcPr>
                  <w:tcW w:w="1800" w:type="dxa"/>
                  <w:tcBorders>
                    <w:top w:val="single" w:sz="12" w:space="0" w:color="auto"/>
                    <w:bottom w:val="double" w:sz="4" w:space="0" w:color="auto"/>
                  </w:tcBorders>
                  <w:vAlign w:val="bottom"/>
                </w:tcPr>
                <w:p w14:paraId="6530FD15" w14:textId="4E4C3B89" w:rsidR="001768D7" w:rsidRPr="001768D7" w:rsidDel="00A861BC" w:rsidRDefault="001768D7" w:rsidP="001768D7">
                  <w:pPr>
                    <w:jc w:val="center"/>
                    <w:rPr>
                      <w:del w:id="381" w:author="ERCOT" w:date="2024-07-30T12:30:00Z"/>
                      <w:b/>
                    </w:rPr>
                  </w:pPr>
                  <w:del w:id="382" w:author="ERCOT" w:date="2024-07-30T12:30:00Z">
                    <w:r w:rsidRPr="001768D7" w:rsidDel="00A861BC">
                      <w:rPr>
                        <w:b/>
                      </w:rPr>
                      <w:delText>Compliance Period</w:delText>
                    </w:r>
                  </w:del>
                </w:p>
                <w:p w14:paraId="236A088A" w14:textId="30CBE594" w:rsidR="001768D7" w:rsidRPr="001768D7" w:rsidDel="00A861BC" w:rsidRDefault="001768D7" w:rsidP="001768D7">
                  <w:pPr>
                    <w:jc w:val="center"/>
                    <w:rPr>
                      <w:del w:id="383" w:author="ERCOT" w:date="2024-07-30T12:30:00Z"/>
                      <w:b/>
                    </w:rPr>
                  </w:pPr>
                  <w:del w:id="384" w:author="ERCOT" w:date="2024-07-30T12:30:00Z">
                    <w:r w:rsidRPr="001768D7" w:rsidDel="00A861BC">
                      <w:rPr>
                        <w:b/>
                      </w:rPr>
                      <w:delText>(Years)</w:delText>
                    </w:r>
                  </w:del>
                </w:p>
              </w:tc>
            </w:tr>
            <w:tr w:rsidR="001768D7" w:rsidRPr="001768D7" w:rsidDel="00A861BC" w14:paraId="463B7299" w14:textId="68FD8B1F" w:rsidTr="00F42151">
              <w:trPr>
                <w:del w:id="385" w:author="ERCOT" w:date="2024-07-30T12:30:00Z"/>
              </w:trPr>
              <w:tc>
                <w:tcPr>
                  <w:tcW w:w="1980" w:type="dxa"/>
                  <w:tcBorders>
                    <w:top w:val="double" w:sz="4" w:space="0" w:color="auto"/>
                  </w:tcBorders>
                </w:tcPr>
                <w:p w14:paraId="7BDDB44B" w14:textId="428C59D5" w:rsidR="001768D7" w:rsidRPr="001768D7" w:rsidDel="00A861BC" w:rsidRDefault="001768D7" w:rsidP="001768D7">
                  <w:pPr>
                    <w:jc w:val="center"/>
                    <w:rPr>
                      <w:del w:id="386" w:author="ERCOT" w:date="2024-07-30T12:30:00Z"/>
                    </w:rPr>
                  </w:pPr>
                  <w:del w:id="387" w:author="ERCOT" w:date="2024-07-30T12:30:00Z">
                    <w:r w:rsidRPr="001768D7" w:rsidDel="00A861BC">
                      <w:delText>1,310</w:delText>
                    </w:r>
                  </w:del>
                </w:p>
              </w:tc>
              <w:tc>
                <w:tcPr>
                  <w:tcW w:w="1800" w:type="dxa"/>
                  <w:tcBorders>
                    <w:top w:val="double" w:sz="4" w:space="0" w:color="auto"/>
                  </w:tcBorders>
                </w:tcPr>
                <w:p w14:paraId="035A9CBB" w14:textId="64DF639E" w:rsidR="001768D7" w:rsidRPr="001768D7" w:rsidDel="00A861BC" w:rsidRDefault="001768D7" w:rsidP="001768D7">
                  <w:pPr>
                    <w:jc w:val="center"/>
                    <w:rPr>
                      <w:del w:id="388" w:author="ERCOT" w:date="2024-07-30T12:30:00Z"/>
                    </w:rPr>
                  </w:pPr>
                  <w:del w:id="389" w:author="ERCOT" w:date="2024-07-30T12:30:00Z">
                    <w:r w:rsidRPr="001768D7" w:rsidDel="00A861BC">
                      <w:delText>2024</w:delText>
                    </w:r>
                  </w:del>
                </w:p>
              </w:tc>
            </w:tr>
            <w:tr w:rsidR="001768D7" w:rsidRPr="001768D7" w:rsidDel="00A861BC" w14:paraId="62926269" w14:textId="27E99363" w:rsidTr="00F42151">
              <w:trPr>
                <w:del w:id="390" w:author="ERCOT" w:date="2024-07-30T12:30:00Z"/>
              </w:trPr>
              <w:tc>
                <w:tcPr>
                  <w:tcW w:w="1980" w:type="dxa"/>
                </w:tcPr>
                <w:p w14:paraId="71A8280D" w14:textId="62E1D8F6" w:rsidR="001768D7" w:rsidRPr="001768D7" w:rsidDel="00A861BC" w:rsidRDefault="001768D7" w:rsidP="001768D7">
                  <w:pPr>
                    <w:jc w:val="center"/>
                    <w:rPr>
                      <w:del w:id="391" w:author="ERCOT" w:date="2024-07-30T12:30:00Z"/>
                    </w:rPr>
                  </w:pPr>
                  <w:del w:id="392" w:author="ERCOT" w:date="2024-07-30T12:30:00Z">
                    <w:r w:rsidRPr="001768D7" w:rsidDel="00A861BC">
                      <w:delText>655</w:delText>
                    </w:r>
                  </w:del>
                </w:p>
              </w:tc>
              <w:tc>
                <w:tcPr>
                  <w:tcW w:w="1800" w:type="dxa"/>
                </w:tcPr>
                <w:p w14:paraId="5B157E12" w14:textId="67439CF7" w:rsidR="001768D7" w:rsidRPr="001768D7" w:rsidDel="00A861BC" w:rsidRDefault="001768D7" w:rsidP="001768D7">
                  <w:pPr>
                    <w:jc w:val="center"/>
                    <w:rPr>
                      <w:del w:id="393" w:author="ERCOT" w:date="2024-07-30T12:30:00Z"/>
                    </w:rPr>
                  </w:pPr>
                  <w:del w:id="394" w:author="ERCOT" w:date="2024-07-30T12:30:00Z">
                    <w:r w:rsidRPr="001768D7" w:rsidDel="00A861BC">
                      <w:delText>2025</w:delText>
                    </w:r>
                  </w:del>
                </w:p>
              </w:tc>
            </w:tr>
          </w:tbl>
          <w:p w14:paraId="24D6493D" w14:textId="46C806C5" w:rsidR="001768D7" w:rsidRPr="001768D7" w:rsidDel="00A861BC" w:rsidRDefault="001768D7" w:rsidP="001768D7">
            <w:pPr>
              <w:spacing w:after="240"/>
              <w:ind w:left="720" w:hanging="720"/>
              <w:rPr>
                <w:del w:id="395" w:author="ERCOT" w:date="2024-07-30T12:30:00Z"/>
                <w:iCs/>
              </w:rPr>
            </w:pPr>
          </w:p>
        </w:tc>
      </w:tr>
    </w:tbl>
    <w:p w14:paraId="4722AAE3" w14:textId="7127DCFD" w:rsidR="001768D7" w:rsidRPr="001768D7" w:rsidDel="00A861BC" w:rsidRDefault="001768D7" w:rsidP="001768D7">
      <w:pPr>
        <w:spacing w:before="240" w:after="240"/>
        <w:ind w:left="720" w:hanging="720"/>
        <w:rPr>
          <w:del w:id="396" w:author="ERCOT" w:date="2024-07-30T12:30:00Z"/>
          <w:iCs/>
        </w:rPr>
      </w:pPr>
      <w:del w:id="397" w:author="ERCOT" w:date="2024-07-30T12:30:00Z">
        <w:r w:rsidRPr="001768D7" w:rsidDel="00A861BC">
          <w:rPr>
            <w:iCs/>
          </w:rPr>
          <w:delText>(2)</w:delText>
        </w:r>
        <w:r w:rsidRPr="001768D7" w:rsidDel="00A861BC">
          <w:rPr>
            <w:iCs/>
          </w:rPr>
          <w:tab/>
          <w:delText>ERCOT shall increase the new renewable energy capacity target for all future Compliance Periods to account for:</w:delText>
        </w:r>
      </w:del>
    </w:p>
    <w:p w14:paraId="18029FDB" w14:textId="724967A1" w:rsidR="001768D7" w:rsidRPr="001768D7" w:rsidDel="00A861BC" w:rsidRDefault="001768D7" w:rsidP="001768D7">
      <w:pPr>
        <w:spacing w:after="240"/>
        <w:ind w:left="1440" w:hanging="720"/>
        <w:rPr>
          <w:del w:id="398" w:author="ERCOT" w:date="2024-07-30T12:30:00Z"/>
          <w:iCs/>
        </w:rPr>
      </w:pPr>
      <w:del w:id="399" w:author="ERCOT" w:date="2024-07-30T12:30:00Z">
        <w:r w:rsidRPr="001768D7" w:rsidDel="00A861BC">
          <w:rPr>
            <w:iCs/>
          </w:rPr>
          <w:lastRenderedPageBreak/>
          <w:delText>(a)</w:delText>
        </w:r>
        <w:r w:rsidRPr="001768D7" w:rsidDel="00A861BC">
          <w:rPr>
            <w:iCs/>
          </w:rPr>
          <w:tab/>
          <w:delText>Capacity producing RECs from eligible qualifying out-of-state facilities metered in Texas; and</w:delText>
        </w:r>
      </w:del>
    </w:p>
    <w:p w14:paraId="37BB62C9" w14:textId="20071874" w:rsidR="001768D7" w:rsidRPr="001768D7" w:rsidDel="00A861BC" w:rsidRDefault="001768D7" w:rsidP="001768D7">
      <w:pPr>
        <w:spacing w:after="240"/>
        <w:ind w:left="1440" w:hanging="720"/>
        <w:rPr>
          <w:del w:id="400" w:author="ERCOT" w:date="2024-07-30T12:30:00Z"/>
          <w:iCs/>
        </w:rPr>
      </w:pPr>
      <w:del w:id="401" w:author="ERCOT" w:date="2024-07-30T12:30:00Z">
        <w:r w:rsidRPr="001768D7" w:rsidDel="00A861BC">
          <w:rPr>
            <w:iCs/>
          </w:rPr>
          <w:delText>(b)</w:delText>
        </w:r>
        <w:r w:rsidRPr="001768D7" w:rsidDel="00A861BC">
          <w:rPr>
            <w:iCs/>
          </w:rPr>
          <w:tab/>
          <w:delText>Capacity from a renewable energy generator placed in service before September 1, 1999 that has been retired or otherwise removed from the program and results in a statewide existing renewable capacity of less than 880 MW.</w:delText>
        </w:r>
      </w:del>
    </w:p>
    <w:p w14:paraId="2AC984C6" w14:textId="16AE819F" w:rsidR="001768D7" w:rsidRPr="001768D7" w:rsidDel="00A861BC" w:rsidRDefault="001768D7" w:rsidP="001768D7">
      <w:pPr>
        <w:spacing w:after="240"/>
        <w:ind w:left="720"/>
        <w:rPr>
          <w:del w:id="402" w:author="ERCOT" w:date="2024-07-30T12:30:00Z"/>
          <w:iCs/>
        </w:rPr>
      </w:pPr>
      <w:del w:id="403" w:author="ERCOT" w:date="2024-07-30T12:30:00Z">
        <w:r w:rsidRPr="001768D7" w:rsidDel="00A861BC">
          <w:rPr>
            <w:iCs/>
          </w:rPr>
          <w:delText>ERCOT shall apply any such changes for out-of-state capacity and retirements at such time the revised Capacity Conversion Factor (CCF) is computed and applied.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68D7" w:rsidRPr="001768D7" w:rsidDel="00A861BC" w14:paraId="21F3842A" w14:textId="20992C76" w:rsidTr="00F42151">
        <w:trPr>
          <w:del w:id="404" w:author="ERCOT" w:date="2024-07-30T12:30: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0FF76BE9" w14:textId="05DD9491" w:rsidR="001768D7" w:rsidRPr="001768D7" w:rsidDel="00A861BC" w:rsidRDefault="001768D7" w:rsidP="001768D7">
            <w:pPr>
              <w:spacing w:before="120" w:after="240"/>
              <w:rPr>
                <w:del w:id="405" w:author="ERCOT" w:date="2024-07-30T12:30:00Z"/>
                <w:b/>
                <w:i/>
              </w:rPr>
            </w:pPr>
            <w:del w:id="406" w:author="ERCOT" w:date="2024-07-30T12:30:00Z">
              <w:r w:rsidRPr="001768D7" w:rsidDel="00A861BC">
                <w:rPr>
                  <w:b/>
                  <w:i/>
                </w:rPr>
                <w:delText>[NPRR1218:  Delete paragraph (2) above upon system implementation and renumber accordingly.]</w:delText>
              </w:r>
            </w:del>
          </w:p>
        </w:tc>
      </w:tr>
    </w:tbl>
    <w:p w14:paraId="162213C8" w14:textId="57D6DEF3" w:rsidR="001768D7" w:rsidRPr="001768D7" w:rsidDel="00A861BC" w:rsidRDefault="001768D7" w:rsidP="001768D7">
      <w:pPr>
        <w:spacing w:before="240" w:after="240"/>
        <w:ind w:left="720" w:hanging="720"/>
        <w:rPr>
          <w:del w:id="407" w:author="ERCOT" w:date="2024-07-30T12:30:00Z"/>
          <w:iCs/>
        </w:rPr>
      </w:pPr>
      <w:del w:id="408" w:author="ERCOT" w:date="2024-07-30T12:30:00Z">
        <w:r w:rsidRPr="001768D7" w:rsidDel="00A861BC">
          <w:rPr>
            <w:iCs/>
          </w:rPr>
          <w:delText>(3)</w:delText>
        </w:r>
        <w:r w:rsidRPr="001768D7" w:rsidDel="00A861BC">
          <w:rPr>
            <w:iCs/>
          </w:rPr>
          <w:tab/>
          <w:delText>RECs may be produced by generators certified by the PUCT which are not located in Texas if:</w:delText>
        </w:r>
      </w:del>
    </w:p>
    <w:p w14:paraId="345D8EF0" w14:textId="0B2A2A39" w:rsidR="001768D7" w:rsidRPr="001768D7" w:rsidDel="00A861BC" w:rsidRDefault="001768D7" w:rsidP="001768D7">
      <w:pPr>
        <w:spacing w:after="240"/>
        <w:ind w:left="720"/>
        <w:rPr>
          <w:del w:id="409" w:author="ERCOT" w:date="2024-07-30T12:30:00Z"/>
          <w:iCs/>
        </w:rPr>
      </w:pPr>
      <w:del w:id="410" w:author="ERCOT" w:date="2024-07-30T12:30:00Z">
        <w:r w:rsidRPr="001768D7" w:rsidDel="00A861BC">
          <w:rPr>
            <w:iCs/>
          </w:rPr>
          <w:delText>(a)</w:delText>
        </w:r>
        <w:r w:rsidRPr="001768D7" w:rsidDel="00A861BC">
          <w:rPr>
            <w:iCs/>
          </w:rPr>
          <w:tab/>
          <w:delText>The first metering point for such generation is in Texas; and</w:delText>
        </w:r>
      </w:del>
    </w:p>
    <w:p w14:paraId="04415845" w14:textId="56D3FD73" w:rsidR="001768D7" w:rsidRPr="001768D7" w:rsidDel="00A861BC" w:rsidRDefault="001768D7" w:rsidP="001768D7">
      <w:pPr>
        <w:spacing w:after="240"/>
        <w:ind w:left="1440" w:hanging="720"/>
        <w:rPr>
          <w:del w:id="411" w:author="ERCOT" w:date="2024-07-30T12:30:00Z"/>
          <w:iCs/>
        </w:rPr>
      </w:pPr>
      <w:del w:id="412" w:author="ERCOT" w:date="2024-07-30T12:30:00Z">
        <w:r w:rsidRPr="001768D7" w:rsidDel="00A861BC">
          <w:rPr>
            <w:iCs/>
          </w:rPr>
          <w:delText>(b)</w:delText>
        </w:r>
        <w:r w:rsidRPr="001768D7" w:rsidDel="00A861BC">
          <w:rPr>
            <w:iCs/>
          </w:rPr>
          <w:tab/>
          <w:delText>All generation metered at the location of injection into the Texas grid comes from that generator.</w:delText>
        </w:r>
      </w:del>
    </w:p>
    <w:p w14:paraId="59E402B1" w14:textId="588C63E0" w:rsidR="001768D7" w:rsidRPr="001768D7" w:rsidDel="00A861BC" w:rsidRDefault="001768D7" w:rsidP="001768D7">
      <w:pPr>
        <w:spacing w:after="240"/>
        <w:ind w:left="720" w:hanging="720"/>
        <w:rPr>
          <w:del w:id="413" w:author="ERCOT" w:date="2024-07-30T12:30:00Z"/>
          <w:iCs/>
        </w:rPr>
      </w:pPr>
      <w:del w:id="414" w:author="ERCOT" w:date="2024-07-30T12:30:00Z">
        <w:r w:rsidRPr="001768D7" w:rsidDel="00A861BC">
          <w:rPr>
            <w:iCs/>
          </w:rPr>
          <w:delText>(4)</w:delText>
        </w:r>
        <w:r w:rsidRPr="001768D7" w:rsidDel="00A861BC">
          <w:rPr>
            <w:iCs/>
          </w:rPr>
          <w:tab/>
          <w:delTex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1B481FE9" w14:textId="3A9F1EAD" w:rsidR="001768D7" w:rsidRPr="001768D7" w:rsidDel="00A861BC" w:rsidRDefault="001768D7" w:rsidP="001768D7">
      <w:pPr>
        <w:keepNext/>
        <w:tabs>
          <w:tab w:val="left" w:pos="1080"/>
        </w:tabs>
        <w:spacing w:before="240" w:after="240"/>
        <w:ind w:left="1080" w:hanging="1080"/>
        <w:outlineLvl w:val="2"/>
        <w:rPr>
          <w:del w:id="415" w:author="ERCOT" w:date="2024-07-30T12:30:00Z"/>
          <w:b/>
          <w:bCs/>
          <w:i/>
          <w:szCs w:val="20"/>
        </w:rPr>
      </w:pPr>
      <w:bookmarkStart w:id="416" w:name="_Toc440463374"/>
      <w:del w:id="417" w:author="ERCOT" w:date="2024-07-30T12:30:00Z">
        <w:r w:rsidRPr="001768D7" w:rsidDel="00A861BC">
          <w:rPr>
            <w:b/>
            <w:bCs/>
            <w:i/>
            <w:szCs w:val="20"/>
          </w:rPr>
          <w:delText>14.9.2</w:delText>
        </w:r>
        <w:r w:rsidRPr="001768D7" w:rsidDel="00A861BC">
          <w:rPr>
            <w:b/>
            <w:bCs/>
            <w:i/>
            <w:szCs w:val="20"/>
          </w:rPr>
          <w:tab/>
          <w:delText>Capacity Conversion Factor</w:delText>
        </w:r>
        <w:bookmarkEnd w:id="416"/>
      </w:del>
    </w:p>
    <w:p w14:paraId="38FCFECB" w14:textId="281C4F9E" w:rsidR="001768D7" w:rsidRPr="001768D7" w:rsidDel="00A861BC" w:rsidRDefault="001768D7" w:rsidP="001768D7">
      <w:pPr>
        <w:keepNext/>
        <w:spacing w:after="240"/>
        <w:ind w:left="720" w:hanging="720"/>
        <w:rPr>
          <w:del w:id="418" w:author="ERCOT" w:date="2024-07-30T12:30:00Z"/>
          <w:iCs/>
        </w:rPr>
      </w:pPr>
      <w:del w:id="419" w:author="ERCOT" w:date="2024-07-30T12:30:00Z">
        <w:r w:rsidRPr="001768D7" w:rsidDel="00A861BC">
          <w:rPr>
            <w:iCs/>
          </w:rPr>
          <w:delText>(1)</w:delText>
        </w:r>
        <w:r w:rsidRPr="001768D7" w:rsidDel="00A861BC">
          <w:rPr>
            <w:iCs/>
          </w:rPr>
          <w:tab/>
          <w:delText>ERCOT shall set the CCF to allocate credits to Retail Entities.  The CCF shall be calculated during the fourth quarter of each odd numbered compliance year.  ERCOT shall determine a new CCF as follows:</w:delText>
        </w:r>
      </w:del>
    </w:p>
    <w:p w14:paraId="5CC780B8" w14:textId="78458F6F" w:rsidR="001768D7" w:rsidRPr="001768D7" w:rsidDel="00A861BC" w:rsidRDefault="001768D7" w:rsidP="001768D7">
      <w:pPr>
        <w:tabs>
          <w:tab w:val="left" w:pos="2340"/>
          <w:tab w:val="left" w:pos="3420"/>
        </w:tabs>
        <w:spacing w:after="240"/>
        <w:ind w:left="3420" w:hanging="2700"/>
        <w:rPr>
          <w:del w:id="420" w:author="ERCOT" w:date="2024-07-30T12:30:00Z"/>
          <w:b/>
          <w:bCs/>
        </w:rPr>
      </w:pPr>
      <w:del w:id="421" w:author="ERCOT" w:date="2024-07-30T12:30:00Z">
        <w:r w:rsidRPr="001768D7" w:rsidDel="00A861BC">
          <w:rPr>
            <w:b/>
            <w:bCs/>
          </w:rPr>
          <w:delText xml:space="preserve">Individual Facility CCF </w:delText>
        </w:r>
        <w:r w:rsidRPr="001768D7" w:rsidDel="00A861BC">
          <w:rPr>
            <w:b/>
            <w:bCs/>
            <w:i/>
            <w:vertAlign w:val="subscript"/>
          </w:rPr>
          <w:delText xml:space="preserve">i </w:delText>
        </w:r>
        <w:r w:rsidRPr="001768D7" w:rsidDel="00A861BC">
          <w:rPr>
            <w:b/>
            <w:bCs/>
            <w:i/>
          </w:rPr>
          <w:delText xml:space="preserve">= </w:delText>
        </w:r>
        <w:r w:rsidRPr="001768D7" w:rsidDel="00A861BC">
          <w:rPr>
            <w:b/>
            <w:bCs/>
          </w:rPr>
          <w:delText>(12/n)*</w:delText>
        </w:r>
        <w:r w:rsidRPr="001768D7" w:rsidDel="00A861BC">
          <w:rPr>
            <w:b/>
            <w:bCs/>
            <w:position w:val="-20"/>
          </w:rPr>
          <w:object w:dxaOrig="260" w:dyaOrig="580" w14:anchorId="71704B8C">
            <v:shape id="_x0000_i1037" type="#_x0000_t75" style="width:12pt;height:28.8pt" o:ole="">
              <v:imagedata r:id="rId26" o:title=""/>
            </v:shape>
            <o:OLEObject Type="Embed" ProgID="Equation.3" ShapeID="_x0000_i1037" DrawAspect="Content" ObjectID="_1788027870" r:id="rId27"/>
          </w:object>
        </w:r>
        <w:r w:rsidRPr="001768D7" w:rsidDel="00A861BC">
          <w:rPr>
            <w:b/>
            <w:bCs/>
          </w:rPr>
          <w:delText xml:space="preserve">HO </w:delText>
        </w:r>
        <w:r w:rsidRPr="001768D7" w:rsidDel="00A861BC">
          <w:rPr>
            <w:b/>
            <w:bCs/>
            <w:i/>
            <w:vertAlign w:val="subscript"/>
          </w:rPr>
          <w:delText>i, t</w:delText>
        </w:r>
        <w:r w:rsidRPr="001768D7" w:rsidDel="00A861BC">
          <w:rPr>
            <w:b/>
            <w:bCs/>
          </w:rPr>
          <w:delText xml:space="preserve"> / (HC </w:delText>
        </w:r>
        <w:r w:rsidRPr="001768D7" w:rsidDel="00A861BC">
          <w:rPr>
            <w:b/>
            <w:bCs/>
            <w:i/>
            <w:vertAlign w:val="subscript"/>
          </w:rPr>
          <w:delText xml:space="preserve">i, t </w:delText>
        </w:r>
        <w:r w:rsidRPr="001768D7" w:rsidDel="00A861BC">
          <w:rPr>
            <w:b/>
            <w:bCs/>
          </w:rPr>
          <w:delText>*</w:delText>
        </w:r>
        <w:r w:rsidRPr="001768D7" w:rsidDel="00A861BC">
          <w:rPr>
            <w:b/>
            <w:bCs/>
            <w:i/>
            <w:vertAlign w:val="subscript"/>
          </w:rPr>
          <w:delText xml:space="preserve"> </w:delText>
        </w:r>
        <w:r w:rsidRPr="001768D7" w:rsidDel="00A861BC">
          <w:rPr>
            <w:b/>
            <w:bCs/>
          </w:rPr>
          <w:delText xml:space="preserve">8760) </w:delText>
        </w:r>
      </w:del>
    </w:p>
    <w:p w14:paraId="6CA1FDEA" w14:textId="36566533" w:rsidR="001768D7" w:rsidRPr="001768D7" w:rsidDel="00A861BC" w:rsidRDefault="001768D7" w:rsidP="001768D7">
      <w:pPr>
        <w:spacing w:before="120"/>
        <w:rPr>
          <w:del w:id="422" w:author="ERCOT" w:date="2024-07-30T12:30:00Z"/>
        </w:rPr>
      </w:pPr>
      <w:del w:id="423"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40A27170" w14:textId="69FE1A57" w:rsidTr="00F42151">
        <w:trPr>
          <w:trHeight w:val="548"/>
          <w:del w:id="424" w:author="ERCOT" w:date="2024-07-30T12:30:00Z"/>
        </w:trPr>
        <w:tc>
          <w:tcPr>
            <w:tcW w:w="979" w:type="dxa"/>
          </w:tcPr>
          <w:p w14:paraId="1D96E981" w14:textId="4AF46BD1" w:rsidR="001768D7" w:rsidRPr="001768D7" w:rsidDel="00A861BC" w:rsidRDefault="001768D7" w:rsidP="001768D7">
            <w:pPr>
              <w:spacing w:after="60"/>
              <w:rPr>
                <w:del w:id="425" w:author="ERCOT" w:date="2024-07-30T12:30:00Z"/>
                <w:b/>
                <w:iCs/>
                <w:sz w:val="20"/>
                <w:szCs w:val="20"/>
              </w:rPr>
            </w:pPr>
            <w:del w:id="426" w:author="ERCOT" w:date="2024-07-30T12:30:00Z">
              <w:r w:rsidRPr="001768D7" w:rsidDel="00A861BC">
                <w:rPr>
                  <w:b/>
                  <w:iCs/>
                  <w:sz w:val="20"/>
                  <w:szCs w:val="20"/>
                </w:rPr>
                <w:delText>Variable</w:delText>
              </w:r>
            </w:del>
          </w:p>
        </w:tc>
        <w:tc>
          <w:tcPr>
            <w:tcW w:w="797" w:type="dxa"/>
          </w:tcPr>
          <w:p w14:paraId="4188B821" w14:textId="2D86EFF5" w:rsidR="001768D7" w:rsidRPr="001768D7" w:rsidDel="00A861BC" w:rsidRDefault="001768D7" w:rsidP="001768D7">
            <w:pPr>
              <w:spacing w:after="60"/>
              <w:rPr>
                <w:del w:id="427" w:author="ERCOT" w:date="2024-07-30T12:30:00Z"/>
                <w:b/>
                <w:iCs/>
                <w:sz w:val="20"/>
                <w:szCs w:val="20"/>
              </w:rPr>
            </w:pPr>
            <w:del w:id="428" w:author="ERCOT" w:date="2024-07-30T12:30:00Z">
              <w:r w:rsidRPr="001768D7" w:rsidDel="00A861BC">
                <w:rPr>
                  <w:b/>
                  <w:iCs/>
                  <w:sz w:val="20"/>
                  <w:szCs w:val="20"/>
                </w:rPr>
                <w:delText>Unit</w:delText>
              </w:r>
            </w:del>
          </w:p>
        </w:tc>
        <w:tc>
          <w:tcPr>
            <w:tcW w:w="6715" w:type="dxa"/>
          </w:tcPr>
          <w:p w14:paraId="350CA1A8" w14:textId="05DC282E" w:rsidR="001768D7" w:rsidRPr="001768D7" w:rsidDel="00A861BC" w:rsidRDefault="001768D7" w:rsidP="001768D7">
            <w:pPr>
              <w:spacing w:after="60"/>
              <w:rPr>
                <w:del w:id="429" w:author="ERCOT" w:date="2024-07-30T12:30:00Z"/>
                <w:b/>
                <w:iCs/>
                <w:sz w:val="20"/>
                <w:szCs w:val="20"/>
              </w:rPr>
            </w:pPr>
            <w:del w:id="430" w:author="ERCOT" w:date="2024-07-30T12:30:00Z">
              <w:r w:rsidRPr="001768D7" w:rsidDel="00A861BC">
                <w:rPr>
                  <w:b/>
                  <w:iCs/>
                  <w:sz w:val="20"/>
                  <w:szCs w:val="20"/>
                </w:rPr>
                <w:delText>Description</w:delText>
              </w:r>
            </w:del>
          </w:p>
        </w:tc>
      </w:tr>
      <w:tr w:rsidR="001768D7" w:rsidRPr="001768D7" w:rsidDel="00A861BC" w14:paraId="3CE1BBFC" w14:textId="60F0FCD7" w:rsidTr="00F42151">
        <w:trPr>
          <w:trHeight w:val="323"/>
          <w:del w:id="431" w:author="ERCOT" w:date="2024-07-30T12:30:00Z"/>
        </w:trPr>
        <w:tc>
          <w:tcPr>
            <w:tcW w:w="979" w:type="dxa"/>
          </w:tcPr>
          <w:p w14:paraId="32E6B380" w14:textId="067AFF18" w:rsidR="001768D7" w:rsidRPr="001768D7" w:rsidDel="00A861BC" w:rsidRDefault="001768D7" w:rsidP="001768D7">
            <w:pPr>
              <w:spacing w:after="60"/>
              <w:rPr>
                <w:del w:id="432" w:author="ERCOT" w:date="2024-07-30T12:30:00Z"/>
                <w:i/>
                <w:iCs/>
                <w:sz w:val="20"/>
                <w:szCs w:val="20"/>
              </w:rPr>
            </w:pPr>
            <w:del w:id="433" w:author="ERCOT" w:date="2024-07-30T12:30:00Z">
              <w:r w:rsidRPr="001768D7" w:rsidDel="00A861BC">
                <w:rPr>
                  <w:i/>
                  <w:iCs/>
                  <w:sz w:val="20"/>
                  <w:szCs w:val="20"/>
                </w:rPr>
                <w:delText>i</w:delText>
              </w:r>
            </w:del>
          </w:p>
        </w:tc>
        <w:tc>
          <w:tcPr>
            <w:tcW w:w="797" w:type="dxa"/>
          </w:tcPr>
          <w:p w14:paraId="5780F8DC" w14:textId="00BE471C" w:rsidR="001768D7" w:rsidRPr="001768D7" w:rsidDel="00A861BC" w:rsidRDefault="001768D7" w:rsidP="001768D7">
            <w:pPr>
              <w:spacing w:after="60"/>
              <w:rPr>
                <w:del w:id="434" w:author="ERCOT" w:date="2024-07-30T12:30:00Z"/>
                <w:iCs/>
                <w:sz w:val="20"/>
                <w:szCs w:val="20"/>
              </w:rPr>
            </w:pPr>
            <w:del w:id="435" w:author="ERCOT" w:date="2024-07-30T12:30:00Z">
              <w:r w:rsidRPr="001768D7" w:rsidDel="00A861BC">
                <w:rPr>
                  <w:iCs/>
                  <w:sz w:val="20"/>
                  <w:szCs w:val="20"/>
                </w:rPr>
                <w:delText>None</w:delText>
              </w:r>
            </w:del>
          </w:p>
        </w:tc>
        <w:tc>
          <w:tcPr>
            <w:tcW w:w="6715" w:type="dxa"/>
          </w:tcPr>
          <w:p w14:paraId="09D7F514" w14:textId="7868A0E2" w:rsidR="001768D7" w:rsidRPr="001768D7" w:rsidDel="00A861BC" w:rsidRDefault="001768D7" w:rsidP="001768D7">
            <w:pPr>
              <w:spacing w:after="60"/>
              <w:rPr>
                <w:del w:id="436" w:author="ERCOT" w:date="2024-07-30T12:30:00Z"/>
                <w:iCs/>
                <w:sz w:val="20"/>
                <w:szCs w:val="20"/>
              </w:rPr>
            </w:pPr>
            <w:del w:id="437" w:author="ERCOT" w:date="2024-07-30T12:30:00Z">
              <w:r w:rsidRPr="001768D7" w:rsidDel="00A861BC">
                <w:rPr>
                  <w:sz w:val="20"/>
                  <w:szCs w:val="20"/>
                </w:rPr>
                <w:delText>Individual renewable energy generation facility</w:delText>
              </w:r>
            </w:del>
          </w:p>
        </w:tc>
      </w:tr>
      <w:tr w:rsidR="001768D7" w:rsidRPr="001768D7" w:rsidDel="00A861BC" w14:paraId="23C6098E" w14:textId="3ED7BF13" w:rsidTr="00F42151">
        <w:trPr>
          <w:trHeight w:val="530"/>
          <w:del w:id="438" w:author="ERCOT" w:date="2024-07-30T12:30:00Z"/>
        </w:trPr>
        <w:tc>
          <w:tcPr>
            <w:tcW w:w="979" w:type="dxa"/>
          </w:tcPr>
          <w:p w14:paraId="3AF58378" w14:textId="3AA22D2F" w:rsidR="001768D7" w:rsidRPr="001768D7" w:rsidDel="00A861BC" w:rsidRDefault="001768D7" w:rsidP="001768D7">
            <w:pPr>
              <w:spacing w:after="60"/>
              <w:rPr>
                <w:del w:id="439" w:author="ERCOT" w:date="2024-07-30T12:30:00Z"/>
                <w:iCs/>
                <w:sz w:val="20"/>
                <w:szCs w:val="20"/>
              </w:rPr>
            </w:pPr>
            <w:del w:id="440" w:author="ERCOT" w:date="2024-07-30T12:30:00Z">
              <w:r w:rsidRPr="001768D7" w:rsidDel="00A861BC">
                <w:rPr>
                  <w:iCs/>
                  <w:sz w:val="20"/>
                  <w:szCs w:val="20"/>
                </w:rPr>
                <w:delText>n</w:delText>
              </w:r>
            </w:del>
          </w:p>
        </w:tc>
        <w:tc>
          <w:tcPr>
            <w:tcW w:w="797" w:type="dxa"/>
          </w:tcPr>
          <w:p w14:paraId="77C17306" w14:textId="3C8B0EC9" w:rsidR="001768D7" w:rsidRPr="001768D7" w:rsidDel="00A861BC" w:rsidRDefault="001768D7" w:rsidP="001768D7">
            <w:pPr>
              <w:spacing w:after="60"/>
              <w:rPr>
                <w:del w:id="441" w:author="ERCOT" w:date="2024-07-30T12:30:00Z"/>
                <w:iCs/>
                <w:sz w:val="20"/>
                <w:szCs w:val="20"/>
              </w:rPr>
            </w:pPr>
            <w:del w:id="442" w:author="ERCOT" w:date="2024-07-30T12:30:00Z">
              <w:r w:rsidRPr="001768D7" w:rsidDel="00A861BC">
                <w:rPr>
                  <w:iCs/>
                  <w:sz w:val="20"/>
                  <w:szCs w:val="20"/>
                </w:rPr>
                <w:delText>None</w:delText>
              </w:r>
            </w:del>
          </w:p>
        </w:tc>
        <w:tc>
          <w:tcPr>
            <w:tcW w:w="6715" w:type="dxa"/>
          </w:tcPr>
          <w:p w14:paraId="5366A49D" w14:textId="2857795D" w:rsidR="001768D7" w:rsidRPr="001768D7" w:rsidDel="00A861BC" w:rsidRDefault="001768D7" w:rsidP="001768D7">
            <w:pPr>
              <w:spacing w:after="60"/>
              <w:rPr>
                <w:del w:id="443" w:author="ERCOT" w:date="2024-07-30T12:30:00Z"/>
                <w:iCs/>
                <w:sz w:val="20"/>
                <w:szCs w:val="20"/>
              </w:rPr>
            </w:pPr>
            <w:del w:id="444" w:author="ERCOT" w:date="2024-07-30T12:30:00Z">
              <w:r w:rsidRPr="001768D7" w:rsidDel="00A861BC">
                <w:rPr>
                  <w:sz w:val="20"/>
                  <w:szCs w:val="20"/>
                </w:rPr>
                <w:delText xml:space="preserve">Number of months a specific renewable energy generation facility was in operation over the past 24 months.  </w:delText>
              </w:r>
              <w:r w:rsidRPr="001768D7" w:rsidDel="00A861BC">
                <w:rPr>
                  <w:i/>
                  <w:sz w:val="20"/>
                  <w:szCs w:val="20"/>
                </w:rPr>
                <w:delText>n</w:delText>
              </w:r>
              <w:r w:rsidRPr="001768D7" w:rsidDel="00A861BC">
                <w:rPr>
                  <w:sz w:val="20"/>
                  <w:szCs w:val="20"/>
                </w:rPr>
                <w:delText xml:space="preserve"> must be greater than or equal to 12 and less than or equal to 24.</w:delText>
              </w:r>
            </w:del>
          </w:p>
        </w:tc>
      </w:tr>
      <w:tr w:rsidR="001768D7" w:rsidRPr="001768D7" w:rsidDel="00A861BC" w14:paraId="2BE26B4A" w14:textId="625478BE" w:rsidTr="00F42151">
        <w:trPr>
          <w:trHeight w:val="530"/>
          <w:del w:id="445" w:author="ERCOT" w:date="2024-07-30T12:30:00Z"/>
        </w:trPr>
        <w:tc>
          <w:tcPr>
            <w:tcW w:w="979" w:type="dxa"/>
          </w:tcPr>
          <w:p w14:paraId="7F696359" w14:textId="4C80EA75" w:rsidR="001768D7" w:rsidRPr="001768D7" w:rsidDel="00A861BC" w:rsidRDefault="001768D7" w:rsidP="001768D7">
            <w:pPr>
              <w:spacing w:after="60"/>
              <w:rPr>
                <w:del w:id="446" w:author="ERCOT" w:date="2024-07-30T12:30:00Z"/>
                <w:iCs/>
                <w:sz w:val="20"/>
                <w:szCs w:val="20"/>
              </w:rPr>
            </w:pPr>
            <w:del w:id="447" w:author="ERCOT" w:date="2024-07-30T12:30:00Z">
              <w:r w:rsidRPr="001768D7" w:rsidDel="00A861BC">
                <w:rPr>
                  <w:sz w:val="20"/>
                  <w:szCs w:val="20"/>
                </w:rPr>
                <w:lastRenderedPageBreak/>
                <w:delText xml:space="preserve">HO </w:delText>
              </w:r>
              <w:r w:rsidRPr="001768D7" w:rsidDel="00A861BC">
                <w:rPr>
                  <w:i/>
                  <w:sz w:val="20"/>
                  <w:szCs w:val="20"/>
                  <w:vertAlign w:val="subscript"/>
                </w:rPr>
                <w:delText>i, t</w:delText>
              </w:r>
            </w:del>
          </w:p>
        </w:tc>
        <w:tc>
          <w:tcPr>
            <w:tcW w:w="797" w:type="dxa"/>
          </w:tcPr>
          <w:p w14:paraId="09155A93" w14:textId="4E751570" w:rsidR="001768D7" w:rsidRPr="001768D7" w:rsidDel="00A861BC" w:rsidRDefault="001768D7" w:rsidP="001768D7">
            <w:pPr>
              <w:spacing w:after="60"/>
              <w:rPr>
                <w:del w:id="448" w:author="ERCOT" w:date="2024-07-30T12:30:00Z"/>
                <w:iCs/>
                <w:sz w:val="20"/>
                <w:szCs w:val="20"/>
              </w:rPr>
            </w:pPr>
            <w:del w:id="449" w:author="ERCOT" w:date="2024-07-30T12:30:00Z">
              <w:r w:rsidRPr="001768D7" w:rsidDel="00A861BC">
                <w:rPr>
                  <w:iCs/>
                  <w:sz w:val="20"/>
                  <w:szCs w:val="20"/>
                </w:rPr>
                <w:delText>MWh</w:delText>
              </w:r>
            </w:del>
          </w:p>
        </w:tc>
        <w:tc>
          <w:tcPr>
            <w:tcW w:w="6715" w:type="dxa"/>
          </w:tcPr>
          <w:p w14:paraId="13407C04" w14:textId="24977AF3" w:rsidR="001768D7" w:rsidRPr="001768D7" w:rsidDel="00A861BC" w:rsidRDefault="001768D7" w:rsidP="001768D7">
            <w:pPr>
              <w:spacing w:after="60"/>
              <w:rPr>
                <w:del w:id="450" w:author="ERCOT" w:date="2024-07-30T12:30:00Z"/>
                <w:sz w:val="20"/>
                <w:szCs w:val="20"/>
              </w:rPr>
            </w:pPr>
            <w:del w:id="451" w:author="ERCOT" w:date="2024-07-30T12:30:00Z">
              <w:r w:rsidRPr="001768D7" w:rsidDel="00A861BC">
                <w:rPr>
                  <w:sz w:val="20"/>
                  <w:szCs w:val="20"/>
                </w:rPr>
                <w:delText xml:space="preserve">Total production by participating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r w:rsidR="001768D7" w:rsidRPr="001768D7" w:rsidDel="00A861BC" w14:paraId="4294C87B" w14:textId="39312E6A" w:rsidTr="00F42151">
        <w:trPr>
          <w:trHeight w:val="530"/>
          <w:del w:id="452" w:author="ERCOT" w:date="2024-07-30T12:30:00Z"/>
        </w:trPr>
        <w:tc>
          <w:tcPr>
            <w:tcW w:w="979" w:type="dxa"/>
          </w:tcPr>
          <w:p w14:paraId="283AB473" w14:textId="4DB68387" w:rsidR="001768D7" w:rsidRPr="001768D7" w:rsidDel="00A861BC" w:rsidRDefault="001768D7" w:rsidP="001768D7">
            <w:pPr>
              <w:spacing w:after="60"/>
              <w:rPr>
                <w:del w:id="453" w:author="ERCOT" w:date="2024-07-30T12:30:00Z"/>
                <w:sz w:val="20"/>
                <w:szCs w:val="20"/>
              </w:rPr>
            </w:pPr>
            <w:del w:id="454" w:author="ERCOT" w:date="2024-07-30T12:30:00Z">
              <w:r w:rsidRPr="001768D7" w:rsidDel="00A861BC">
                <w:rPr>
                  <w:sz w:val="20"/>
                  <w:szCs w:val="20"/>
                </w:rPr>
                <w:delText xml:space="preserve">HC </w:delText>
              </w:r>
              <w:r w:rsidRPr="001768D7" w:rsidDel="00A861BC">
                <w:rPr>
                  <w:i/>
                  <w:sz w:val="20"/>
                  <w:szCs w:val="20"/>
                  <w:vertAlign w:val="subscript"/>
                </w:rPr>
                <w:delText>i, t</w:delText>
              </w:r>
            </w:del>
          </w:p>
        </w:tc>
        <w:tc>
          <w:tcPr>
            <w:tcW w:w="797" w:type="dxa"/>
          </w:tcPr>
          <w:p w14:paraId="6F296CF3" w14:textId="607C3FC5" w:rsidR="001768D7" w:rsidRPr="001768D7" w:rsidDel="00A861BC" w:rsidRDefault="001768D7" w:rsidP="001768D7">
            <w:pPr>
              <w:spacing w:after="60"/>
              <w:rPr>
                <w:del w:id="455" w:author="ERCOT" w:date="2024-07-30T12:30:00Z"/>
                <w:iCs/>
                <w:sz w:val="20"/>
                <w:szCs w:val="20"/>
              </w:rPr>
            </w:pPr>
            <w:del w:id="456" w:author="ERCOT" w:date="2024-07-30T12:30:00Z">
              <w:r w:rsidRPr="001768D7" w:rsidDel="00A861BC">
                <w:rPr>
                  <w:iCs/>
                  <w:sz w:val="20"/>
                  <w:szCs w:val="20"/>
                </w:rPr>
                <w:delText>MW</w:delText>
              </w:r>
            </w:del>
          </w:p>
        </w:tc>
        <w:tc>
          <w:tcPr>
            <w:tcW w:w="6715" w:type="dxa"/>
          </w:tcPr>
          <w:p w14:paraId="2345A9EE" w14:textId="694FE5D6" w:rsidR="001768D7" w:rsidRPr="001768D7" w:rsidDel="00A861BC" w:rsidRDefault="001768D7" w:rsidP="001768D7">
            <w:pPr>
              <w:spacing w:after="60"/>
              <w:rPr>
                <w:del w:id="457" w:author="ERCOT" w:date="2024-07-30T12:30:00Z"/>
                <w:sz w:val="20"/>
                <w:szCs w:val="20"/>
              </w:rPr>
            </w:pPr>
            <w:del w:id="458" w:author="ERCOT" w:date="2024-07-30T12:30:00Z">
              <w:r w:rsidRPr="001768D7" w:rsidDel="00A861BC">
                <w:rPr>
                  <w:sz w:val="20"/>
                  <w:szCs w:val="20"/>
                </w:rPr>
                <w:delText xml:space="preserve">Average total generation capacity by participating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bl>
    <w:p w14:paraId="60DBF94A" w14:textId="2ECE7306" w:rsidR="001768D7" w:rsidRPr="001768D7" w:rsidDel="00A861BC" w:rsidRDefault="001768D7" w:rsidP="001768D7">
      <w:pPr>
        <w:tabs>
          <w:tab w:val="left" w:pos="2520"/>
        </w:tabs>
        <w:spacing w:before="120" w:after="240"/>
        <w:ind w:left="3240" w:hanging="1080"/>
        <w:contextualSpacing/>
        <w:rPr>
          <w:del w:id="459" w:author="ERCOT" w:date="2024-07-30T12:30:00Z"/>
        </w:rPr>
      </w:pPr>
    </w:p>
    <w:p w14:paraId="71F76738" w14:textId="6E38C2C4" w:rsidR="001768D7" w:rsidRPr="001768D7" w:rsidDel="00A861BC" w:rsidRDefault="001768D7" w:rsidP="001768D7">
      <w:pPr>
        <w:ind w:firstLine="720"/>
        <w:rPr>
          <w:del w:id="460" w:author="ERCOT" w:date="2024-07-30T12:30:00Z"/>
          <w:szCs w:val="20"/>
        </w:rPr>
      </w:pPr>
      <w:del w:id="461" w:author="ERCOT" w:date="2024-07-30T12:30:00Z">
        <w:r w:rsidRPr="001768D7" w:rsidDel="00A861BC">
          <w:rPr>
            <w:szCs w:val="20"/>
          </w:rPr>
          <w:delText xml:space="preserve">and </w:delText>
        </w:r>
      </w:del>
    </w:p>
    <w:p w14:paraId="3B3FB94B" w14:textId="307890BB" w:rsidR="001768D7" w:rsidRPr="001768D7" w:rsidDel="00A861BC" w:rsidRDefault="001768D7" w:rsidP="001768D7">
      <w:pPr>
        <w:tabs>
          <w:tab w:val="left" w:pos="2340"/>
          <w:tab w:val="left" w:pos="3420"/>
        </w:tabs>
        <w:spacing w:after="240"/>
        <w:ind w:left="3420" w:hanging="2700"/>
        <w:rPr>
          <w:del w:id="462" w:author="ERCOT" w:date="2024-07-30T12:30:00Z"/>
          <w:b/>
          <w:bCs/>
        </w:rPr>
      </w:pPr>
      <w:del w:id="463" w:author="ERCOT" w:date="2024-07-30T12:30:00Z">
        <w:r w:rsidRPr="001768D7" w:rsidDel="00A861BC">
          <w:rPr>
            <w:b/>
            <w:bCs/>
          </w:rPr>
          <w:delText xml:space="preserve">CCF = </w:delText>
        </w:r>
        <w:r w:rsidRPr="001768D7" w:rsidDel="00A861BC">
          <w:rPr>
            <w:b/>
            <w:bCs/>
            <w:position w:val="-20"/>
          </w:rPr>
          <w:object w:dxaOrig="260" w:dyaOrig="580" w14:anchorId="7C0F2933">
            <v:shape id="_x0000_i1038" type="#_x0000_t75" style="width:12pt;height:28.8pt" o:ole="">
              <v:imagedata r:id="rId28" o:title=""/>
            </v:shape>
            <o:OLEObject Type="Embed" ProgID="Equation.3" ShapeID="_x0000_i1038" DrawAspect="Content" ObjectID="_1788027871" r:id="rId29"/>
          </w:object>
        </w:r>
        <w:r w:rsidRPr="001768D7" w:rsidDel="00A861BC">
          <w:rPr>
            <w:b/>
            <w:bCs/>
          </w:rPr>
          <w:delText xml:space="preserve"> (CCF </w:delText>
        </w:r>
        <w:r w:rsidRPr="001768D7" w:rsidDel="00A861BC">
          <w:rPr>
            <w:b/>
            <w:bCs/>
            <w:i/>
            <w:vertAlign w:val="subscript"/>
          </w:rPr>
          <w:delText>i</w:delText>
        </w:r>
        <w:r w:rsidRPr="001768D7" w:rsidDel="00A861BC">
          <w:rPr>
            <w:b/>
            <w:bCs/>
          </w:rPr>
          <w:delText xml:space="preserve"> * PC </w:delText>
        </w:r>
        <w:r w:rsidRPr="001768D7" w:rsidDel="00A861BC">
          <w:rPr>
            <w:b/>
            <w:bCs/>
            <w:i/>
            <w:vertAlign w:val="subscript"/>
          </w:rPr>
          <w:delText>i</w:delText>
        </w:r>
        <w:r w:rsidRPr="001768D7" w:rsidDel="00A861BC">
          <w:rPr>
            <w:b/>
            <w:bCs/>
          </w:rPr>
          <w:delText xml:space="preserve">) / </w:delText>
        </w:r>
        <w:r w:rsidRPr="001768D7" w:rsidDel="00A861BC">
          <w:rPr>
            <w:b/>
            <w:bCs/>
            <w:position w:val="-20"/>
          </w:rPr>
          <w:object w:dxaOrig="260" w:dyaOrig="580" w14:anchorId="6CAC86BB">
            <v:shape id="_x0000_i1039" type="#_x0000_t75" style="width:12pt;height:28.8pt" o:ole="">
              <v:imagedata r:id="rId30" o:title=""/>
            </v:shape>
            <o:OLEObject Type="Embed" ProgID="Equation.3" ShapeID="_x0000_i1039" DrawAspect="Content" ObjectID="_1788027872" r:id="rId31"/>
          </w:object>
        </w:r>
        <w:r w:rsidRPr="001768D7" w:rsidDel="00A861BC">
          <w:rPr>
            <w:b/>
            <w:bCs/>
          </w:rPr>
          <w:delText xml:space="preserve">PC </w:delText>
        </w:r>
        <w:r w:rsidRPr="001768D7" w:rsidDel="00A861BC">
          <w:rPr>
            <w:b/>
            <w:bCs/>
            <w:i/>
            <w:vertAlign w:val="subscript"/>
          </w:rPr>
          <w:delText>i</w:delText>
        </w:r>
        <w:r w:rsidRPr="001768D7" w:rsidDel="00A861BC">
          <w:rPr>
            <w:b/>
            <w:bCs/>
          </w:rPr>
          <w:delText xml:space="preserve"> </w:delText>
        </w:r>
      </w:del>
    </w:p>
    <w:p w14:paraId="16B44618" w14:textId="708B1F2A" w:rsidR="001768D7" w:rsidRPr="001768D7" w:rsidDel="00A861BC" w:rsidRDefault="001768D7" w:rsidP="001768D7">
      <w:pPr>
        <w:spacing w:before="120"/>
        <w:rPr>
          <w:del w:id="464" w:author="ERCOT" w:date="2024-07-30T12:30:00Z"/>
        </w:rPr>
      </w:pPr>
      <w:del w:id="465"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3F9FF924" w14:textId="30690215" w:rsidTr="00F42151">
        <w:trPr>
          <w:trHeight w:val="548"/>
          <w:del w:id="466" w:author="ERCOT" w:date="2024-07-30T12:30:00Z"/>
        </w:trPr>
        <w:tc>
          <w:tcPr>
            <w:tcW w:w="1070" w:type="dxa"/>
          </w:tcPr>
          <w:p w14:paraId="1CF1C403" w14:textId="7E75E3D2" w:rsidR="001768D7" w:rsidRPr="001768D7" w:rsidDel="00A861BC" w:rsidRDefault="001768D7" w:rsidP="001768D7">
            <w:pPr>
              <w:spacing w:after="60"/>
              <w:rPr>
                <w:del w:id="467" w:author="ERCOT" w:date="2024-07-30T12:30:00Z"/>
                <w:b/>
                <w:iCs/>
                <w:sz w:val="20"/>
                <w:szCs w:val="20"/>
              </w:rPr>
            </w:pPr>
            <w:del w:id="468" w:author="ERCOT" w:date="2024-07-30T12:30:00Z">
              <w:r w:rsidRPr="001768D7" w:rsidDel="00A861BC">
                <w:rPr>
                  <w:b/>
                  <w:iCs/>
                  <w:sz w:val="20"/>
                  <w:szCs w:val="20"/>
                </w:rPr>
                <w:delText>Variable</w:delText>
              </w:r>
            </w:del>
          </w:p>
        </w:tc>
        <w:tc>
          <w:tcPr>
            <w:tcW w:w="870" w:type="dxa"/>
          </w:tcPr>
          <w:p w14:paraId="01F970E6" w14:textId="4354B112" w:rsidR="001768D7" w:rsidRPr="001768D7" w:rsidDel="00A861BC" w:rsidRDefault="001768D7" w:rsidP="001768D7">
            <w:pPr>
              <w:spacing w:after="60"/>
              <w:rPr>
                <w:del w:id="469" w:author="ERCOT" w:date="2024-07-30T12:30:00Z"/>
                <w:b/>
                <w:iCs/>
                <w:sz w:val="20"/>
                <w:szCs w:val="20"/>
              </w:rPr>
            </w:pPr>
            <w:del w:id="470" w:author="ERCOT" w:date="2024-07-30T12:30:00Z">
              <w:r w:rsidRPr="001768D7" w:rsidDel="00A861BC">
                <w:rPr>
                  <w:b/>
                  <w:iCs/>
                  <w:sz w:val="20"/>
                  <w:szCs w:val="20"/>
                </w:rPr>
                <w:delText>Unit</w:delText>
              </w:r>
            </w:del>
          </w:p>
        </w:tc>
        <w:tc>
          <w:tcPr>
            <w:tcW w:w="7334" w:type="dxa"/>
          </w:tcPr>
          <w:p w14:paraId="596CD7CF" w14:textId="3202CC6B" w:rsidR="001768D7" w:rsidRPr="001768D7" w:rsidDel="00A861BC" w:rsidRDefault="001768D7" w:rsidP="001768D7">
            <w:pPr>
              <w:spacing w:after="60"/>
              <w:rPr>
                <w:del w:id="471" w:author="ERCOT" w:date="2024-07-30T12:30:00Z"/>
                <w:b/>
                <w:iCs/>
                <w:sz w:val="20"/>
                <w:szCs w:val="20"/>
              </w:rPr>
            </w:pPr>
            <w:del w:id="472" w:author="ERCOT" w:date="2024-07-30T12:30:00Z">
              <w:r w:rsidRPr="001768D7" w:rsidDel="00A861BC">
                <w:rPr>
                  <w:b/>
                  <w:iCs/>
                  <w:sz w:val="20"/>
                  <w:szCs w:val="20"/>
                </w:rPr>
                <w:delText>Description</w:delText>
              </w:r>
            </w:del>
          </w:p>
        </w:tc>
      </w:tr>
      <w:tr w:rsidR="001768D7" w:rsidRPr="001768D7" w:rsidDel="00A861BC" w14:paraId="4AC38CC2" w14:textId="6BE8A1DF" w:rsidTr="00F42151">
        <w:trPr>
          <w:trHeight w:val="448"/>
          <w:del w:id="473" w:author="ERCOT" w:date="2024-07-30T12:30:00Z"/>
        </w:trPr>
        <w:tc>
          <w:tcPr>
            <w:tcW w:w="1070" w:type="dxa"/>
          </w:tcPr>
          <w:p w14:paraId="7725BBDB" w14:textId="567B84DA" w:rsidR="001768D7" w:rsidRPr="001768D7" w:rsidDel="00A861BC" w:rsidRDefault="001768D7" w:rsidP="001768D7">
            <w:pPr>
              <w:spacing w:after="60"/>
              <w:rPr>
                <w:del w:id="474" w:author="ERCOT" w:date="2024-07-30T12:30:00Z"/>
                <w:i/>
                <w:iCs/>
                <w:sz w:val="20"/>
                <w:szCs w:val="20"/>
              </w:rPr>
            </w:pPr>
            <w:del w:id="475" w:author="ERCOT" w:date="2024-07-30T12:30:00Z">
              <w:r w:rsidRPr="001768D7" w:rsidDel="00A861BC">
                <w:rPr>
                  <w:i/>
                  <w:iCs/>
                  <w:sz w:val="20"/>
                  <w:szCs w:val="20"/>
                </w:rPr>
                <w:delText>q</w:delText>
              </w:r>
            </w:del>
          </w:p>
        </w:tc>
        <w:tc>
          <w:tcPr>
            <w:tcW w:w="870" w:type="dxa"/>
          </w:tcPr>
          <w:p w14:paraId="7DA4C255" w14:textId="508D56E3" w:rsidR="001768D7" w:rsidRPr="001768D7" w:rsidDel="00A861BC" w:rsidRDefault="001768D7" w:rsidP="001768D7">
            <w:pPr>
              <w:spacing w:after="60"/>
              <w:rPr>
                <w:del w:id="476" w:author="ERCOT" w:date="2024-07-30T12:30:00Z"/>
                <w:iCs/>
                <w:sz w:val="20"/>
                <w:szCs w:val="20"/>
              </w:rPr>
            </w:pPr>
            <w:del w:id="477" w:author="ERCOT" w:date="2024-07-30T12:30:00Z">
              <w:r w:rsidRPr="001768D7" w:rsidDel="00A861BC">
                <w:rPr>
                  <w:iCs/>
                  <w:sz w:val="20"/>
                  <w:szCs w:val="20"/>
                </w:rPr>
                <w:delText>None</w:delText>
              </w:r>
            </w:del>
          </w:p>
        </w:tc>
        <w:tc>
          <w:tcPr>
            <w:tcW w:w="7334" w:type="dxa"/>
          </w:tcPr>
          <w:p w14:paraId="34C027CC" w14:textId="343B8EF8" w:rsidR="001768D7" w:rsidRPr="001768D7" w:rsidDel="00A861BC" w:rsidRDefault="001768D7" w:rsidP="001768D7">
            <w:pPr>
              <w:spacing w:after="60"/>
              <w:rPr>
                <w:del w:id="478" w:author="ERCOT" w:date="2024-07-30T12:30:00Z"/>
                <w:iCs/>
                <w:sz w:val="20"/>
                <w:szCs w:val="20"/>
              </w:rPr>
            </w:pPr>
            <w:del w:id="479" w:author="ERCOT" w:date="2024-07-30T12:30:00Z">
              <w:r w:rsidRPr="001768D7" w:rsidDel="00A861BC">
                <w:rPr>
                  <w:sz w:val="20"/>
                  <w:szCs w:val="20"/>
                </w:rPr>
                <w:delText>The total number of renewable energy generation facilities in the REC Trading Program</w:delText>
              </w:r>
            </w:del>
          </w:p>
        </w:tc>
      </w:tr>
      <w:tr w:rsidR="001768D7" w:rsidRPr="001768D7" w:rsidDel="00A861BC" w14:paraId="762BE5E6" w14:textId="7727BF8E" w:rsidTr="00F42151">
        <w:trPr>
          <w:trHeight w:val="814"/>
          <w:del w:id="480" w:author="ERCOT" w:date="2024-07-30T12:30:00Z"/>
        </w:trPr>
        <w:tc>
          <w:tcPr>
            <w:tcW w:w="1070" w:type="dxa"/>
          </w:tcPr>
          <w:p w14:paraId="4AFBCB8A" w14:textId="1B912AC4" w:rsidR="001768D7" w:rsidRPr="001768D7" w:rsidDel="00A861BC" w:rsidRDefault="001768D7" w:rsidP="001768D7">
            <w:pPr>
              <w:spacing w:after="60"/>
              <w:rPr>
                <w:del w:id="481" w:author="ERCOT" w:date="2024-07-30T12:30:00Z"/>
                <w:iCs/>
                <w:sz w:val="20"/>
                <w:szCs w:val="20"/>
              </w:rPr>
            </w:pPr>
            <w:del w:id="482" w:author="ERCOT" w:date="2024-07-30T12:30:00Z">
              <w:r w:rsidRPr="001768D7" w:rsidDel="00A861BC">
                <w:rPr>
                  <w:sz w:val="20"/>
                  <w:szCs w:val="20"/>
                </w:rPr>
                <w:delText xml:space="preserve">PC </w:delText>
              </w:r>
              <w:r w:rsidRPr="001768D7" w:rsidDel="00A861BC">
                <w:rPr>
                  <w:i/>
                  <w:sz w:val="20"/>
                  <w:szCs w:val="20"/>
                  <w:vertAlign w:val="subscript"/>
                </w:rPr>
                <w:delText>i</w:delText>
              </w:r>
            </w:del>
          </w:p>
        </w:tc>
        <w:tc>
          <w:tcPr>
            <w:tcW w:w="870" w:type="dxa"/>
          </w:tcPr>
          <w:p w14:paraId="38BC378A" w14:textId="5E8D6F17" w:rsidR="001768D7" w:rsidRPr="001768D7" w:rsidDel="00A861BC" w:rsidRDefault="001768D7" w:rsidP="001768D7">
            <w:pPr>
              <w:spacing w:after="60"/>
              <w:rPr>
                <w:del w:id="483" w:author="ERCOT" w:date="2024-07-30T12:30:00Z"/>
                <w:iCs/>
                <w:sz w:val="20"/>
                <w:szCs w:val="20"/>
              </w:rPr>
            </w:pPr>
            <w:del w:id="484" w:author="ERCOT" w:date="2024-07-30T12:30:00Z">
              <w:r w:rsidRPr="001768D7" w:rsidDel="00A861BC">
                <w:rPr>
                  <w:iCs/>
                  <w:sz w:val="20"/>
                  <w:szCs w:val="20"/>
                </w:rPr>
                <w:delText>MW</w:delText>
              </w:r>
            </w:del>
          </w:p>
        </w:tc>
        <w:tc>
          <w:tcPr>
            <w:tcW w:w="7334" w:type="dxa"/>
          </w:tcPr>
          <w:p w14:paraId="27AB6AC6" w14:textId="1DF2655F" w:rsidR="001768D7" w:rsidRPr="001768D7" w:rsidDel="00A861BC" w:rsidRDefault="001768D7" w:rsidP="001768D7">
            <w:pPr>
              <w:spacing w:after="60"/>
              <w:rPr>
                <w:del w:id="485" w:author="ERCOT" w:date="2024-07-30T12:30:00Z"/>
                <w:iCs/>
                <w:sz w:val="20"/>
                <w:szCs w:val="20"/>
              </w:rPr>
            </w:pPr>
            <w:del w:id="486" w:author="ERCOT" w:date="2024-07-30T12:30:00Z">
              <w:r w:rsidRPr="001768D7" w:rsidDel="00A861BC">
                <w:rPr>
                  <w:sz w:val="20"/>
                  <w:szCs w:val="20"/>
                </w:rPr>
                <w:delText xml:space="preserve">Participating Capacity as of September 30 of the year the revised CCF is calculated for renewable energy generation facility </w:delText>
              </w:r>
              <w:r w:rsidRPr="001768D7" w:rsidDel="00A861BC">
                <w:rPr>
                  <w:i/>
                  <w:sz w:val="20"/>
                  <w:szCs w:val="20"/>
                </w:rPr>
                <w:delText>i</w:delText>
              </w:r>
              <w:r w:rsidRPr="001768D7" w:rsidDel="00A861BC">
                <w:rPr>
                  <w:sz w:val="20"/>
                  <w:szCs w:val="20"/>
                </w:rPr>
                <w:delText xml:space="preserve"> in the state of Texas participating in the REC Trading Program for which at least 12 months of operating data are available.</w:delText>
              </w:r>
            </w:del>
          </w:p>
        </w:tc>
      </w:tr>
    </w:tbl>
    <w:p w14:paraId="0D1F9CB2" w14:textId="4AECA6D1" w:rsidR="001768D7" w:rsidRPr="001768D7" w:rsidDel="00A861BC" w:rsidRDefault="001768D7" w:rsidP="001768D7">
      <w:pPr>
        <w:tabs>
          <w:tab w:val="left" w:pos="2520"/>
        </w:tabs>
        <w:spacing w:before="120" w:after="240"/>
        <w:ind w:left="3240" w:hanging="1080"/>
        <w:contextualSpacing/>
        <w:rPr>
          <w:del w:id="487"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0834A731" w14:textId="1E8251E6" w:rsidTr="00F42151">
        <w:trPr>
          <w:del w:id="488"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0CB211F" w14:textId="53D3F25C" w:rsidR="001768D7" w:rsidRPr="001768D7" w:rsidDel="00A861BC" w:rsidRDefault="001768D7" w:rsidP="001768D7">
            <w:pPr>
              <w:spacing w:before="120" w:after="240"/>
              <w:rPr>
                <w:del w:id="489" w:author="ERCOT" w:date="2024-07-30T12:30:00Z"/>
                <w:b/>
                <w:i/>
              </w:rPr>
            </w:pPr>
            <w:del w:id="490" w:author="ERCOT" w:date="2024-07-30T12:30:00Z">
              <w:r w:rsidRPr="001768D7" w:rsidDel="00A861BC">
                <w:rPr>
                  <w:b/>
                  <w:i/>
                </w:rPr>
                <w:delText>[NPRR1218:  Replace paragraph (1) above with the following upon system implementation:]</w:delText>
              </w:r>
            </w:del>
          </w:p>
          <w:p w14:paraId="5BC26E8A" w14:textId="4387384D" w:rsidR="001768D7" w:rsidRPr="001768D7" w:rsidDel="00A861BC" w:rsidRDefault="001768D7" w:rsidP="001768D7">
            <w:pPr>
              <w:keepNext/>
              <w:spacing w:after="240"/>
              <w:ind w:left="720" w:hanging="720"/>
              <w:rPr>
                <w:del w:id="491" w:author="ERCOT" w:date="2024-07-30T12:30:00Z"/>
                <w:iCs/>
              </w:rPr>
            </w:pPr>
            <w:del w:id="492" w:author="ERCOT" w:date="2024-07-30T12:30:00Z">
              <w:r w:rsidRPr="001768D7" w:rsidDel="00A861BC">
                <w:rPr>
                  <w:iCs/>
                </w:rPr>
                <w:delText>(1)</w:delText>
              </w:r>
              <w:r w:rsidRPr="001768D7" w:rsidDel="00A861BC">
                <w:rPr>
                  <w:iCs/>
                </w:rPr>
                <w:tab/>
                <w:delText>ERCOT shall set the Capacity Conversion Factor (CCF) to allocate credits to Retail Entities.  ERCOT shall determine a new CCF as follows:</w:delText>
              </w:r>
            </w:del>
          </w:p>
          <w:p w14:paraId="4D177A86" w14:textId="7679D41C" w:rsidR="001768D7" w:rsidRPr="001768D7" w:rsidDel="00A861BC" w:rsidRDefault="001768D7" w:rsidP="001768D7">
            <w:pPr>
              <w:tabs>
                <w:tab w:val="left" w:pos="2340"/>
                <w:tab w:val="left" w:pos="3420"/>
              </w:tabs>
              <w:spacing w:after="240"/>
              <w:ind w:left="3420" w:hanging="2700"/>
              <w:rPr>
                <w:del w:id="493" w:author="ERCOT" w:date="2024-07-30T12:30:00Z"/>
                <w:b/>
                <w:bCs/>
              </w:rPr>
            </w:pPr>
            <w:del w:id="494" w:author="ERCOT" w:date="2024-07-30T12:30:00Z">
              <w:r w:rsidRPr="001768D7" w:rsidDel="00A861BC">
                <w:rPr>
                  <w:b/>
                  <w:bCs/>
                </w:rPr>
                <w:delText xml:space="preserve">Individual Facility CCF </w:delText>
              </w:r>
              <w:r w:rsidRPr="001768D7" w:rsidDel="00A861BC">
                <w:rPr>
                  <w:b/>
                  <w:bCs/>
                  <w:i/>
                  <w:vertAlign w:val="subscript"/>
                </w:rPr>
                <w:delText xml:space="preserve">i </w:delText>
              </w:r>
              <w:r w:rsidRPr="001768D7" w:rsidDel="00A861BC">
                <w:rPr>
                  <w:b/>
                  <w:bCs/>
                  <w:i/>
                </w:rPr>
                <w:delText xml:space="preserve">= </w:delText>
              </w:r>
              <w:r w:rsidRPr="001768D7" w:rsidDel="00A861BC">
                <w:rPr>
                  <w:b/>
                  <w:bCs/>
                </w:rPr>
                <w:delText>(12/n)*</w:delText>
              </w:r>
              <w:r w:rsidRPr="001768D7" w:rsidDel="00A861BC">
                <w:rPr>
                  <w:b/>
                  <w:bCs/>
                  <w:position w:val="-20"/>
                </w:rPr>
                <w:object w:dxaOrig="260" w:dyaOrig="580" w14:anchorId="31B9A1DB">
                  <v:shape id="_x0000_i1040" type="#_x0000_t75" style="width:12pt;height:29.4pt" o:ole="">
                    <v:imagedata r:id="rId26" o:title=""/>
                  </v:shape>
                  <o:OLEObject Type="Embed" ProgID="Equation.3" ShapeID="_x0000_i1040" DrawAspect="Content" ObjectID="_1788027873" r:id="rId32"/>
                </w:object>
              </w:r>
              <w:r w:rsidRPr="001768D7" w:rsidDel="00A861BC">
                <w:rPr>
                  <w:b/>
                  <w:bCs/>
                </w:rPr>
                <w:delText xml:space="preserve">HO </w:delText>
              </w:r>
              <w:r w:rsidRPr="001768D7" w:rsidDel="00A861BC">
                <w:rPr>
                  <w:b/>
                  <w:bCs/>
                  <w:i/>
                  <w:vertAlign w:val="subscript"/>
                </w:rPr>
                <w:delText>l, t</w:delText>
              </w:r>
              <w:r w:rsidRPr="001768D7" w:rsidDel="00A861BC">
                <w:rPr>
                  <w:b/>
                  <w:bCs/>
                </w:rPr>
                <w:delText xml:space="preserve"> / (HC </w:delText>
              </w:r>
              <w:r w:rsidRPr="001768D7" w:rsidDel="00A861BC">
                <w:rPr>
                  <w:b/>
                  <w:bCs/>
                  <w:i/>
                  <w:vertAlign w:val="subscript"/>
                </w:rPr>
                <w:delText xml:space="preserve">i, t </w:delText>
              </w:r>
              <w:r w:rsidRPr="001768D7" w:rsidDel="00A861BC">
                <w:rPr>
                  <w:b/>
                  <w:bCs/>
                </w:rPr>
                <w:delText>*</w:delText>
              </w:r>
              <w:r w:rsidRPr="001768D7" w:rsidDel="00A861BC">
                <w:rPr>
                  <w:b/>
                  <w:bCs/>
                  <w:i/>
                  <w:vertAlign w:val="subscript"/>
                </w:rPr>
                <w:delText xml:space="preserve"> </w:delText>
              </w:r>
              <w:r w:rsidRPr="001768D7" w:rsidDel="00A861BC">
                <w:rPr>
                  <w:b/>
                  <w:bCs/>
                </w:rPr>
                <w:delText xml:space="preserve">h) </w:delText>
              </w:r>
            </w:del>
          </w:p>
          <w:p w14:paraId="18C45115" w14:textId="1D097FA1" w:rsidR="001768D7" w:rsidRPr="001768D7" w:rsidDel="00A861BC" w:rsidRDefault="001768D7" w:rsidP="001768D7">
            <w:pPr>
              <w:rPr>
                <w:del w:id="495" w:author="ERCOT" w:date="2024-07-30T12:30:00Z"/>
              </w:rPr>
            </w:pPr>
            <w:del w:id="496"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527C6AD4" w14:textId="50541E62" w:rsidTr="00F42151">
              <w:trPr>
                <w:trHeight w:val="548"/>
                <w:del w:id="497" w:author="ERCOT" w:date="2024-07-30T12:30:00Z"/>
              </w:trPr>
              <w:tc>
                <w:tcPr>
                  <w:tcW w:w="1070" w:type="dxa"/>
                </w:tcPr>
                <w:p w14:paraId="3E674368" w14:textId="0249AECF" w:rsidR="001768D7" w:rsidRPr="001768D7" w:rsidDel="00A861BC" w:rsidRDefault="001768D7" w:rsidP="001768D7">
                  <w:pPr>
                    <w:spacing w:after="60"/>
                    <w:rPr>
                      <w:del w:id="498" w:author="ERCOT" w:date="2024-07-30T12:30:00Z"/>
                      <w:b/>
                      <w:iCs/>
                      <w:sz w:val="20"/>
                      <w:szCs w:val="20"/>
                    </w:rPr>
                  </w:pPr>
                  <w:del w:id="499" w:author="ERCOT" w:date="2024-07-30T12:30:00Z">
                    <w:r w:rsidRPr="001768D7" w:rsidDel="00A861BC">
                      <w:rPr>
                        <w:b/>
                        <w:iCs/>
                        <w:sz w:val="20"/>
                        <w:szCs w:val="20"/>
                      </w:rPr>
                      <w:delText>Variable</w:delText>
                    </w:r>
                  </w:del>
                </w:p>
              </w:tc>
              <w:tc>
                <w:tcPr>
                  <w:tcW w:w="870" w:type="dxa"/>
                </w:tcPr>
                <w:p w14:paraId="1A91D024" w14:textId="7849AFCE" w:rsidR="001768D7" w:rsidRPr="001768D7" w:rsidDel="00A861BC" w:rsidRDefault="001768D7" w:rsidP="001768D7">
                  <w:pPr>
                    <w:spacing w:after="60"/>
                    <w:rPr>
                      <w:del w:id="500" w:author="ERCOT" w:date="2024-07-30T12:30:00Z"/>
                      <w:b/>
                      <w:iCs/>
                      <w:sz w:val="20"/>
                      <w:szCs w:val="20"/>
                    </w:rPr>
                  </w:pPr>
                  <w:del w:id="501" w:author="ERCOT" w:date="2024-07-30T12:30:00Z">
                    <w:r w:rsidRPr="001768D7" w:rsidDel="00A861BC">
                      <w:rPr>
                        <w:b/>
                        <w:iCs/>
                        <w:sz w:val="20"/>
                        <w:szCs w:val="20"/>
                      </w:rPr>
                      <w:delText>Unit</w:delText>
                    </w:r>
                  </w:del>
                </w:p>
              </w:tc>
              <w:tc>
                <w:tcPr>
                  <w:tcW w:w="7025" w:type="dxa"/>
                </w:tcPr>
                <w:p w14:paraId="66EAA302" w14:textId="679B6A91" w:rsidR="001768D7" w:rsidRPr="001768D7" w:rsidDel="00A861BC" w:rsidRDefault="001768D7" w:rsidP="001768D7">
                  <w:pPr>
                    <w:spacing w:after="60"/>
                    <w:rPr>
                      <w:del w:id="502" w:author="ERCOT" w:date="2024-07-30T12:30:00Z"/>
                      <w:b/>
                      <w:iCs/>
                      <w:sz w:val="20"/>
                      <w:szCs w:val="20"/>
                    </w:rPr>
                  </w:pPr>
                  <w:del w:id="503" w:author="ERCOT" w:date="2024-07-30T12:30:00Z">
                    <w:r w:rsidRPr="001768D7" w:rsidDel="00A861BC">
                      <w:rPr>
                        <w:b/>
                        <w:iCs/>
                        <w:sz w:val="20"/>
                        <w:szCs w:val="20"/>
                      </w:rPr>
                      <w:delText>Description</w:delText>
                    </w:r>
                  </w:del>
                </w:p>
              </w:tc>
            </w:tr>
            <w:tr w:rsidR="001768D7" w:rsidRPr="001768D7" w:rsidDel="00A861BC" w14:paraId="2956F164" w14:textId="33F04DF4" w:rsidTr="00F42151">
              <w:trPr>
                <w:trHeight w:val="323"/>
                <w:del w:id="504" w:author="ERCOT" w:date="2024-07-30T12:30:00Z"/>
              </w:trPr>
              <w:tc>
                <w:tcPr>
                  <w:tcW w:w="1070" w:type="dxa"/>
                </w:tcPr>
                <w:p w14:paraId="0A1B1E76" w14:textId="17D71D09" w:rsidR="001768D7" w:rsidRPr="001768D7" w:rsidDel="00A861BC" w:rsidRDefault="001768D7" w:rsidP="001768D7">
                  <w:pPr>
                    <w:spacing w:after="60"/>
                    <w:rPr>
                      <w:del w:id="505" w:author="ERCOT" w:date="2024-07-30T12:30:00Z"/>
                      <w:sz w:val="20"/>
                      <w:szCs w:val="20"/>
                    </w:rPr>
                  </w:pPr>
                  <w:del w:id="506" w:author="ERCOT" w:date="2024-07-30T12:30:00Z">
                    <w:r w:rsidRPr="001768D7" w:rsidDel="00A861BC">
                      <w:rPr>
                        <w:sz w:val="20"/>
                        <w:szCs w:val="20"/>
                      </w:rPr>
                      <w:delText>h</w:delText>
                    </w:r>
                  </w:del>
                </w:p>
              </w:tc>
              <w:tc>
                <w:tcPr>
                  <w:tcW w:w="870" w:type="dxa"/>
                </w:tcPr>
                <w:p w14:paraId="4D6C475E" w14:textId="34822236" w:rsidR="001768D7" w:rsidRPr="001768D7" w:rsidDel="00A861BC" w:rsidRDefault="001768D7" w:rsidP="001768D7">
                  <w:pPr>
                    <w:spacing w:after="60"/>
                    <w:rPr>
                      <w:del w:id="507" w:author="ERCOT" w:date="2024-07-30T12:30:00Z"/>
                      <w:iCs/>
                      <w:sz w:val="20"/>
                      <w:szCs w:val="20"/>
                    </w:rPr>
                  </w:pPr>
                  <w:del w:id="508" w:author="ERCOT" w:date="2024-07-30T12:30:00Z">
                    <w:r w:rsidRPr="001768D7" w:rsidDel="00A861BC">
                      <w:rPr>
                        <w:iCs/>
                        <w:sz w:val="20"/>
                        <w:szCs w:val="20"/>
                      </w:rPr>
                      <w:delText>None</w:delText>
                    </w:r>
                  </w:del>
                </w:p>
              </w:tc>
              <w:tc>
                <w:tcPr>
                  <w:tcW w:w="7025" w:type="dxa"/>
                </w:tcPr>
                <w:p w14:paraId="4DFACB52" w14:textId="1336AF50" w:rsidR="001768D7" w:rsidRPr="001768D7" w:rsidDel="00A861BC" w:rsidRDefault="001768D7" w:rsidP="001768D7">
                  <w:pPr>
                    <w:spacing w:after="60"/>
                    <w:rPr>
                      <w:del w:id="509" w:author="ERCOT" w:date="2024-07-30T12:30:00Z"/>
                      <w:sz w:val="20"/>
                      <w:szCs w:val="20"/>
                    </w:rPr>
                  </w:pPr>
                  <w:del w:id="510" w:author="ERCOT" w:date="2024-07-30T12:30:00Z">
                    <w:r w:rsidRPr="001768D7" w:rsidDel="00A861BC">
                      <w:rPr>
                        <w:sz w:val="20"/>
                        <w:szCs w:val="20"/>
                      </w:rPr>
                      <w:delText>Number of hours in the Compliance Period.  h = 8,760 for the 2024 Compliance Period and 5,840 for the 2025 Compliance Period.</w:delText>
                    </w:r>
                  </w:del>
                </w:p>
              </w:tc>
            </w:tr>
            <w:tr w:rsidR="001768D7" w:rsidRPr="001768D7" w:rsidDel="00A861BC" w14:paraId="2BD7D6D5" w14:textId="5395CC00" w:rsidTr="00F42151">
              <w:trPr>
                <w:trHeight w:val="323"/>
                <w:del w:id="511" w:author="ERCOT" w:date="2024-07-30T12:30:00Z"/>
              </w:trPr>
              <w:tc>
                <w:tcPr>
                  <w:tcW w:w="1070" w:type="dxa"/>
                </w:tcPr>
                <w:p w14:paraId="077752B0" w14:textId="7587F506" w:rsidR="001768D7" w:rsidRPr="001768D7" w:rsidDel="00A861BC" w:rsidRDefault="001768D7" w:rsidP="001768D7">
                  <w:pPr>
                    <w:spacing w:after="60"/>
                    <w:rPr>
                      <w:del w:id="512" w:author="ERCOT" w:date="2024-07-30T12:30:00Z"/>
                      <w:i/>
                      <w:iCs/>
                      <w:sz w:val="20"/>
                      <w:szCs w:val="20"/>
                    </w:rPr>
                  </w:pPr>
                  <w:del w:id="513" w:author="ERCOT" w:date="2024-07-30T12:30:00Z">
                    <w:r w:rsidRPr="001768D7" w:rsidDel="00A861BC">
                      <w:rPr>
                        <w:i/>
                        <w:iCs/>
                        <w:sz w:val="20"/>
                        <w:szCs w:val="20"/>
                      </w:rPr>
                      <w:delText>i</w:delText>
                    </w:r>
                  </w:del>
                </w:p>
              </w:tc>
              <w:tc>
                <w:tcPr>
                  <w:tcW w:w="870" w:type="dxa"/>
                </w:tcPr>
                <w:p w14:paraId="07ABD6C0" w14:textId="723CE8B9" w:rsidR="001768D7" w:rsidRPr="001768D7" w:rsidDel="00A861BC" w:rsidRDefault="001768D7" w:rsidP="001768D7">
                  <w:pPr>
                    <w:spacing w:after="60"/>
                    <w:rPr>
                      <w:del w:id="514" w:author="ERCOT" w:date="2024-07-30T12:30:00Z"/>
                      <w:iCs/>
                      <w:sz w:val="20"/>
                      <w:szCs w:val="20"/>
                    </w:rPr>
                  </w:pPr>
                  <w:del w:id="515" w:author="ERCOT" w:date="2024-07-30T12:30:00Z">
                    <w:r w:rsidRPr="001768D7" w:rsidDel="00A861BC">
                      <w:rPr>
                        <w:iCs/>
                        <w:sz w:val="20"/>
                        <w:szCs w:val="20"/>
                      </w:rPr>
                      <w:delText>None</w:delText>
                    </w:r>
                  </w:del>
                </w:p>
              </w:tc>
              <w:tc>
                <w:tcPr>
                  <w:tcW w:w="7025" w:type="dxa"/>
                </w:tcPr>
                <w:p w14:paraId="665A28B0" w14:textId="46696007" w:rsidR="001768D7" w:rsidRPr="001768D7" w:rsidDel="00A861BC" w:rsidRDefault="001768D7" w:rsidP="001768D7">
                  <w:pPr>
                    <w:spacing w:after="60"/>
                    <w:rPr>
                      <w:del w:id="516" w:author="ERCOT" w:date="2024-07-30T12:30:00Z"/>
                      <w:iCs/>
                      <w:sz w:val="20"/>
                      <w:szCs w:val="20"/>
                    </w:rPr>
                  </w:pPr>
                  <w:del w:id="517" w:author="ERCOT" w:date="2024-07-30T12:30:00Z">
                    <w:r w:rsidRPr="001768D7" w:rsidDel="00A861BC">
                      <w:rPr>
                        <w:sz w:val="20"/>
                        <w:szCs w:val="20"/>
                      </w:rPr>
                      <w:delText>Individual solar renewable energy generation facility</w:delText>
                    </w:r>
                  </w:del>
                </w:p>
              </w:tc>
            </w:tr>
            <w:tr w:rsidR="001768D7" w:rsidRPr="001768D7" w:rsidDel="00A861BC" w14:paraId="455CF9DA" w14:textId="0F254A30" w:rsidTr="00F42151">
              <w:trPr>
                <w:trHeight w:val="530"/>
                <w:del w:id="518" w:author="ERCOT" w:date="2024-07-30T12:30:00Z"/>
              </w:trPr>
              <w:tc>
                <w:tcPr>
                  <w:tcW w:w="1070" w:type="dxa"/>
                </w:tcPr>
                <w:p w14:paraId="12597CA1" w14:textId="45A2AF9E" w:rsidR="001768D7" w:rsidRPr="001768D7" w:rsidDel="00A861BC" w:rsidRDefault="001768D7" w:rsidP="001768D7">
                  <w:pPr>
                    <w:spacing w:after="60"/>
                    <w:rPr>
                      <w:del w:id="519" w:author="ERCOT" w:date="2024-07-30T12:30:00Z"/>
                      <w:iCs/>
                      <w:sz w:val="20"/>
                      <w:szCs w:val="20"/>
                    </w:rPr>
                  </w:pPr>
                  <w:del w:id="520" w:author="ERCOT" w:date="2024-07-30T12:30:00Z">
                    <w:r w:rsidRPr="001768D7" w:rsidDel="00A861BC">
                      <w:rPr>
                        <w:iCs/>
                        <w:sz w:val="20"/>
                        <w:szCs w:val="20"/>
                      </w:rPr>
                      <w:delText>n</w:delText>
                    </w:r>
                  </w:del>
                </w:p>
              </w:tc>
              <w:tc>
                <w:tcPr>
                  <w:tcW w:w="870" w:type="dxa"/>
                </w:tcPr>
                <w:p w14:paraId="0E0ED866" w14:textId="3ECBCB61" w:rsidR="001768D7" w:rsidRPr="001768D7" w:rsidDel="00A861BC" w:rsidRDefault="001768D7" w:rsidP="001768D7">
                  <w:pPr>
                    <w:spacing w:after="60"/>
                    <w:rPr>
                      <w:del w:id="521" w:author="ERCOT" w:date="2024-07-30T12:30:00Z"/>
                      <w:iCs/>
                      <w:sz w:val="20"/>
                      <w:szCs w:val="20"/>
                    </w:rPr>
                  </w:pPr>
                  <w:del w:id="522" w:author="ERCOT" w:date="2024-07-30T12:30:00Z">
                    <w:r w:rsidRPr="001768D7" w:rsidDel="00A861BC">
                      <w:rPr>
                        <w:iCs/>
                        <w:sz w:val="20"/>
                        <w:szCs w:val="20"/>
                      </w:rPr>
                      <w:delText>None</w:delText>
                    </w:r>
                  </w:del>
                </w:p>
              </w:tc>
              <w:tc>
                <w:tcPr>
                  <w:tcW w:w="7025" w:type="dxa"/>
                </w:tcPr>
                <w:p w14:paraId="6A908576" w14:textId="57E88AE5" w:rsidR="001768D7" w:rsidRPr="001768D7" w:rsidDel="00A861BC" w:rsidRDefault="001768D7" w:rsidP="001768D7">
                  <w:pPr>
                    <w:spacing w:after="60"/>
                    <w:rPr>
                      <w:del w:id="523" w:author="ERCOT" w:date="2024-07-30T12:30:00Z"/>
                      <w:iCs/>
                      <w:sz w:val="20"/>
                      <w:szCs w:val="20"/>
                    </w:rPr>
                  </w:pPr>
                  <w:del w:id="524" w:author="ERCOT" w:date="2024-07-30T12:30:00Z">
                    <w:r w:rsidRPr="001768D7" w:rsidDel="00A861BC">
                      <w:rPr>
                        <w:sz w:val="20"/>
                        <w:szCs w:val="20"/>
                      </w:rPr>
                      <w:delText xml:space="preserve">Number of months a specific solar renewable energy generation facility was in operation over the past 24 months.  </w:delText>
                    </w:r>
                    <w:r w:rsidRPr="001768D7" w:rsidDel="00A861BC">
                      <w:rPr>
                        <w:i/>
                        <w:sz w:val="20"/>
                        <w:szCs w:val="20"/>
                      </w:rPr>
                      <w:delText>n</w:delText>
                    </w:r>
                    <w:r w:rsidRPr="001768D7" w:rsidDel="00A861BC">
                      <w:rPr>
                        <w:sz w:val="20"/>
                        <w:szCs w:val="20"/>
                      </w:rPr>
                      <w:delText xml:space="preserve"> must be greater than or equal to 12 and less than or equal to 24.</w:delText>
                    </w:r>
                  </w:del>
                </w:p>
              </w:tc>
            </w:tr>
            <w:tr w:rsidR="001768D7" w:rsidRPr="001768D7" w:rsidDel="00A861BC" w14:paraId="4162C7C4" w14:textId="532F999E" w:rsidTr="00F42151">
              <w:trPr>
                <w:trHeight w:val="530"/>
                <w:del w:id="525" w:author="ERCOT" w:date="2024-07-30T12:30:00Z"/>
              </w:trPr>
              <w:tc>
                <w:tcPr>
                  <w:tcW w:w="1070" w:type="dxa"/>
                </w:tcPr>
                <w:p w14:paraId="1AE9EEF3" w14:textId="68E67234" w:rsidR="001768D7" w:rsidRPr="001768D7" w:rsidDel="00A861BC" w:rsidRDefault="001768D7" w:rsidP="001768D7">
                  <w:pPr>
                    <w:spacing w:after="60"/>
                    <w:rPr>
                      <w:del w:id="526" w:author="ERCOT" w:date="2024-07-30T12:30:00Z"/>
                      <w:iCs/>
                      <w:sz w:val="20"/>
                      <w:szCs w:val="20"/>
                    </w:rPr>
                  </w:pPr>
                  <w:del w:id="527" w:author="ERCOT" w:date="2024-07-30T12:30:00Z">
                    <w:r w:rsidRPr="001768D7" w:rsidDel="00A861BC">
                      <w:rPr>
                        <w:sz w:val="20"/>
                        <w:szCs w:val="20"/>
                      </w:rPr>
                      <w:delText xml:space="preserve">HO </w:delText>
                    </w:r>
                    <w:r w:rsidRPr="001768D7" w:rsidDel="00A861BC">
                      <w:rPr>
                        <w:i/>
                        <w:sz w:val="20"/>
                        <w:szCs w:val="20"/>
                        <w:vertAlign w:val="subscript"/>
                      </w:rPr>
                      <w:delText>l, t</w:delText>
                    </w:r>
                  </w:del>
                </w:p>
              </w:tc>
              <w:tc>
                <w:tcPr>
                  <w:tcW w:w="870" w:type="dxa"/>
                </w:tcPr>
                <w:p w14:paraId="1B809016" w14:textId="15218829" w:rsidR="001768D7" w:rsidRPr="001768D7" w:rsidDel="00A861BC" w:rsidRDefault="001768D7" w:rsidP="001768D7">
                  <w:pPr>
                    <w:spacing w:after="60"/>
                    <w:rPr>
                      <w:del w:id="528" w:author="ERCOT" w:date="2024-07-30T12:30:00Z"/>
                      <w:iCs/>
                      <w:sz w:val="20"/>
                      <w:szCs w:val="20"/>
                    </w:rPr>
                  </w:pPr>
                  <w:del w:id="529" w:author="ERCOT" w:date="2024-07-30T12:30:00Z">
                    <w:r w:rsidRPr="001768D7" w:rsidDel="00A861BC">
                      <w:rPr>
                        <w:iCs/>
                        <w:sz w:val="20"/>
                        <w:szCs w:val="20"/>
                      </w:rPr>
                      <w:delText>MWh</w:delText>
                    </w:r>
                  </w:del>
                </w:p>
              </w:tc>
              <w:tc>
                <w:tcPr>
                  <w:tcW w:w="7025" w:type="dxa"/>
                </w:tcPr>
                <w:p w14:paraId="2E244B20" w14:textId="095D165D" w:rsidR="001768D7" w:rsidRPr="001768D7" w:rsidDel="00A861BC" w:rsidRDefault="001768D7" w:rsidP="001768D7">
                  <w:pPr>
                    <w:spacing w:after="60"/>
                    <w:rPr>
                      <w:del w:id="530" w:author="ERCOT" w:date="2024-07-30T12:30:00Z"/>
                      <w:sz w:val="20"/>
                      <w:szCs w:val="20"/>
                    </w:rPr>
                  </w:pPr>
                  <w:del w:id="531" w:author="ERCOT" w:date="2024-07-30T12:30:00Z">
                    <w:r w:rsidRPr="001768D7" w:rsidDel="00A861BC">
                      <w:rPr>
                        <w:sz w:val="20"/>
                        <w:szCs w:val="20"/>
                      </w:rPr>
                      <w:delText xml:space="preserve">Total production by participating solar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r w:rsidR="001768D7" w:rsidRPr="001768D7" w:rsidDel="00A861BC" w14:paraId="53BA7E99" w14:textId="6374CF99" w:rsidTr="00F42151">
              <w:trPr>
                <w:trHeight w:val="530"/>
                <w:del w:id="532" w:author="ERCOT" w:date="2024-07-30T12:30:00Z"/>
              </w:trPr>
              <w:tc>
                <w:tcPr>
                  <w:tcW w:w="1070" w:type="dxa"/>
                </w:tcPr>
                <w:p w14:paraId="05968C70" w14:textId="69E8C539" w:rsidR="001768D7" w:rsidRPr="001768D7" w:rsidDel="00A861BC" w:rsidRDefault="001768D7" w:rsidP="001768D7">
                  <w:pPr>
                    <w:spacing w:after="60"/>
                    <w:rPr>
                      <w:del w:id="533" w:author="ERCOT" w:date="2024-07-30T12:30:00Z"/>
                      <w:sz w:val="20"/>
                      <w:szCs w:val="20"/>
                    </w:rPr>
                  </w:pPr>
                  <w:del w:id="534" w:author="ERCOT" w:date="2024-07-30T12:30:00Z">
                    <w:r w:rsidRPr="001768D7" w:rsidDel="00A861BC">
                      <w:rPr>
                        <w:sz w:val="20"/>
                        <w:szCs w:val="20"/>
                      </w:rPr>
                      <w:delText xml:space="preserve">HC </w:delText>
                    </w:r>
                    <w:r w:rsidRPr="001768D7" w:rsidDel="00A861BC">
                      <w:rPr>
                        <w:i/>
                        <w:sz w:val="20"/>
                        <w:szCs w:val="20"/>
                        <w:vertAlign w:val="subscript"/>
                      </w:rPr>
                      <w:delText>i, t</w:delText>
                    </w:r>
                  </w:del>
                </w:p>
              </w:tc>
              <w:tc>
                <w:tcPr>
                  <w:tcW w:w="870" w:type="dxa"/>
                </w:tcPr>
                <w:p w14:paraId="7B965D2E" w14:textId="20ACD9F7" w:rsidR="001768D7" w:rsidRPr="001768D7" w:rsidDel="00A861BC" w:rsidRDefault="001768D7" w:rsidP="001768D7">
                  <w:pPr>
                    <w:spacing w:after="60"/>
                    <w:rPr>
                      <w:del w:id="535" w:author="ERCOT" w:date="2024-07-30T12:30:00Z"/>
                      <w:iCs/>
                      <w:sz w:val="20"/>
                      <w:szCs w:val="20"/>
                    </w:rPr>
                  </w:pPr>
                  <w:del w:id="536" w:author="ERCOT" w:date="2024-07-30T12:30:00Z">
                    <w:r w:rsidRPr="001768D7" w:rsidDel="00A861BC">
                      <w:rPr>
                        <w:iCs/>
                        <w:sz w:val="20"/>
                        <w:szCs w:val="20"/>
                      </w:rPr>
                      <w:delText>MW</w:delText>
                    </w:r>
                  </w:del>
                </w:p>
              </w:tc>
              <w:tc>
                <w:tcPr>
                  <w:tcW w:w="7025" w:type="dxa"/>
                </w:tcPr>
                <w:p w14:paraId="5281AC44" w14:textId="361F2254" w:rsidR="001768D7" w:rsidRPr="001768D7" w:rsidDel="00A861BC" w:rsidRDefault="001768D7" w:rsidP="001768D7">
                  <w:pPr>
                    <w:spacing w:after="60"/>
                    <w:rPr>
                      <w:del w:id="537" w:author="ERCOT" w:date="2024-07-30T12:30:00Z"/>
                      <w:sz w:val="20"/>
                      <w:szCs w:val="20"/>
                    </w:rPr>
                  </w:pPr>
                  <w:del w:id="538" w:author="ERCOT" w:date="2024-07-30T12:30:00Z">
                    <w:r w:rsidRPr="001768D7" w:rsidDel="00A861BC">
                      <w:rPr>
                        <w:sz w:val="20"/>
                        <w:szCs w:val="20"/>
                      </w:rPr>
                      <w:delText xml:space="preserve">Average total generation capacity by participating solar renewable generator </w:delText>
                    </w:r>
                    <w:r w:rsidRPr="001768D7" w:rsidDel="00A861BC">
                      <w:rPr>
                        <w:i/>
                        <w:sz w:val="20"/>
                        <w:szCs w:val="20"/>
                      </w:rPr>
                      <w:delText>i</w:delText>
                    </w:r>
                    <w:r w:rsidRPr="001768D7" w:rsidDel="00A861BC">
                      <w:rPr>
                        <w:sz w:val="20"/>
                        <w:szCs w:val="20"/>
                      </w:rPr>
                      <w:delText xml:space="preserve"> during Compliance Period </w:delText>
                    </w:r>
                    <w:r w:rsidRPr="001768D7" w:rsidDel="00A861BC">
                      <w:rPr>
                        <w:i/>
                        <w:sz w:val="20"/>
                        <w:szCs w:val="20"/>
                      </w:rPr>
                      <w:delText>t</w:delText>
                    </w:r>
                    <w:r w:rsidRPr="001768D7" w:rsidDel="00A861BC">
                      <w:rPr>
                        <w:sz w:val="20"/>
                        <w:szCs w:val="20"/>
                      </w:rPr>
                      <w:delText>.</w:delText>
                    </w:r>
                  </w:del>
                </w:p>
              </w:tc>
            </w:tr>
          </w:tbl>
          <w:p w14:paraId="3497A1E1" w14:textId="0E1291AC" w:rsidR="001768D7" w:rsidRPr="001768D7" w:rsidDel="00A861BC" w:rsidRDefault="001768D7" w:rsidP="001768D7">
            <w:pPr>
              <w:spacing w:before="240"/>
              <w:ind w:firstLine="720"/>
              <w:rPr>
                <w:del w:id="539" w:author="ERCOT" w:date="2024-07-30T12:30:00Z"/>
                <w:szCs w:val="20"/>
              </w:rPr>
            </w:pPr>
            <w:del w:id="540" w:author="ERCOT" w:date="2024-07-30T12:30:00Z">
              <w:r w:rsidRPr="001768D7" w:rsidDel="00A861BC">
                <w:rPr>
                  <w:szCs w:val="20"/>
                </w:rPr>
                <w:delText xml:space="preserve">and </w:delText>
              </w:r>
            </w:del>
          </w:p>
          <w:p w14:paraId="3829F69A" w14:textId="2BDA9691" w:rsidR="001768D7" w:rsidRPr="001768D7" w:rsidDel="00A861BC" w:rsidRDefault="001768D7" w:rsidP="001768D7">
            <w:pPr>
              <w:tabs>
                <w:tab w:val="left" w:pos="2340"/>
                <w:tab w:val="left" w:pos="3420"/>
              </w:tabs>
              <w:spacing w:after="240"/>
              <w:ind w:left="3420" w:hanging="2700"/>
              <w:rPr>
                <w:del w:id="541" w:author="ERCOT" w:date="2024-07-30T12:30:00Z"/>
                <w:b/>
                <w:bCs/>
              </w:rPr>
            </w:pPr>
            <w:del w:id="542" w:author="ERCOT" w:date="2024-07-30T12:30:00Z">
              <w:r w:rsidRPr="001768D7" w:rsidDel="00A861BC">
                <w:rPr>
                  <w:b/>
                  <w:bCs/>
                </w:rPr>
                <w:delText xml:space="preserve">CCF = </w:delText>
              </w:r>
              <w:r w:rsidRPr="001768D7" w:rsidDel="00A861BC">
                <w:rPr>
                  <w:b/>
                  <w:bCs/>
                  <w:position w:val="-20"/>
                </w:rPr>
                <w:object w:dxaOrig="260" w:dyaOrig="580" w14:anchorId="39831405">
                  <v:shape id="_x0000_i1041" type="#_x0000_t75" style="width:12pt;height:29.4pt" o:ole="">
                    <v:imagedata r:id="rId28" o:title=""/>
                  </v:shape>
                  <o:OLEObject Type="Embed" ProgID="Equation.3" ShapeID="_x0000_i1041" DrawAspect="Content" ObjectID="_1788027874" r:id="rId33"/>
                </w:object>
              </w:r>
              <w:r w:rsidRPr="001768D7" w:rsidDel="00A861BC">
                <w:rPr>
                  <w:b/>
                  <w:bCs/>
                </w:rPr>
                <w:delText xml:space="preserve"> (CCF </w:delText>
              </w:r>
              <w:r w:rsidRPr="001768D7" w:rsidDel="00A861BC">
                <w:rPr>
                  <w:b/>
                  <w:bCs/>
                  <w:i/>
                  <w:vertAlign w:val="subscript"/>
                </w:rPr>
                <w:delText>i</w:delText>
              </w:r>
              <w:r w:rsidRPr="001768D7" w:rsidDel="00A861BC">
                <w:rPr>
                  <w:b/>
                  <w:bCs/>
                </w:rPr>
                <w:delText xml:space="preserve"> * PC </w:delText>
              </w:r>
              <w:r w:rsidRPr="001768D7" w:rsidDel="00A861BC">
                <w:rPr>
                  <w:b/>
                  <w:bCs/>
                  <w:i/>
                  <w:vertAlign w:val="subscript"/>
                </w:rPr>
                <w:delText>i</w:delText>
              </w:r>
              <w:r w:rsidRPr="001768D7" w:rsidDel="00A861BC">
                <w:rPr>
                  <w:b/>
                  <w:bCs/>
                </w:rPr>
                <w:delText xml:space="preserve">) / </w:delText>
              </w:r>
              <w:r w:rsidRPr="001768D7" w:rsidDel="00A861BC">
                <w:rPr>
                  <w:b/>
                  <w:bCs/>
                  <w:position w:val="-20"/>
                </w:rPr>
                <w:object w:dxaOrig="260" w:dyaOrig="580" w14:anchorId="74A3C5E6">
                  <v:shape id="_x0000_i1042" type="#_x0000_t75" style="width:12pt;height:29.4pt" o:ole="">
                    <v:imagedata r:id="rId30" o:title=""/>
                  </v:shape>
                  <o:OLEObject Type="Embed" ProgID="Equation.3" ShapeID="_x0000_i1042" DrawAspect="Content" ObjectID="_1788027875" r:id="rId34"/>
                </w:object>
              </w:r>
              <w:r w:rsidRPr="001768D7" w:rsidDel="00A861BC">
                <w:rPr>
                  <w:b/>
                  <w:bCs/>
                </w:rPr>
                <w:delText xml:space="preserve">PC </w:delText>
              </w:r>
              <w:r w:rsidRPr="001768D7" w:rsidDel="00A861BC">
                <w:rPr>
                  <w:b/>
                  <w:bCs/>
                  <w:i/>
                  <w:vertAlign w:val="subscript"/>
                </w:rPr>
                <w:delText>i</w:delText>
              </w:r>
              <w:r w:rsidRPr="001768D7" w:rsidDel="00A861BC">
                <w:rPr>
                  <w:b/>
                  <w:bCs/>
                </w:rPr>
                <w:delText xml:space="preserve"> </w:delText>
              </w:r>
            </w:del>
          </w:p>
          <w:p w14:paraId="3CE63ED2" w14:textId="4EDB8818" w:rsidR="001768D7" w:rsidRPr="001768D7" w:rsidDel="00A861BC" w:rsidRDefault="001768D7" w:rsidP="001768D7">
            <w:pPr>
              <w:spacing w:before="120"/>
              <w:rPr>
                <w:del w:id="543" w:author="ERCOT" w:date="2024-07-30T12:30:00Z"/>
              </w:rPr>
            </w:pPr>
            <w:del w:id="544" w:author="ERCOT" w:date="2024-07-30T12:30:00Z">
              <w:r w:rsidRPr="001768D7" w:rsidDel="00A861BC">
                <w:lastRenderedPageBreak/>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3BC481F6" w14:textId="1873A674" w:rsidTr="00F42151">
              <w:trPr>
                <w:trHeight w:val="548"/>
                <w:del w:id="545" w:author="ERCOT" w:date="2024-07-30T12:30:00Z"/>
              </w:trPr>
              <w:tc>
                <w:tcPr>
                  <w:tcW w:w="1070" w:type="dxa"/>
                </w:tcPr>
                <w:p w14:paraId="6804E610" w14:textId="586B5EFF" w:rsidR="001768D7" w:rsidRPr="001768D7" w:rsidDel="00A861BC" w:rsidRDefault="001768D7" w:rsidP="001768D7">
                  <w:pPr>
                    <w:spacing w:after="60"/>
                    <w:rPr>
                      <w:del w:id="546" w:author="ERCOT" w:date="2024-07-30T12:30:00Z"/>
                      <w:b/>
                      <w:iCs/>
                      <w:sz w:val="20"/>
                      <w:szCs w:val="20"/>
                    </w:rPr>
                  </w:pPr>
                  <w:del w:id="547" w:author="ERCOT" w:date="2024-07-30T12:30:00Z">
                    <w:r w:rsidRPr="001768D7" w:rsidDel="00A861BC">
                      <w:rPr>
                        <w:b/>
                        <w:iCs/>
                        <w:sz w:val="20"/>
                        <w:szCs w:val="20"/>
                      </w:rPr>
                      <w:delText>Variable</w:delText>
                    </w:r>
                  </w:del>
                </w:p>
              </w:tc>
              <w:tc>
                <w:tcPr>
                  <w:tcW w:w="870" w:type="dxa"/>
                </w:tcPr>
                <w:p w14:paraId="1EFAE39C" w14:textId="66BB5597" w:rsidR="001768D7" w:rsidRPr="001768D7" w:rsidDel="00A861BC" w:rsidRDefault="001768D7" w:rsidP="001768D7">
                  <w:pPr>
                    <w:spacing w:after="60"/>
                    <w:rPr>
                      <w:del w:id="548" w:author="ERCOT" w:date="2024-07-30T12:30:00Z"/>
                      <w:b/>
                      <w:iCs/>
                      <w:sz w:val="20"/>
                      <w:szCs w:val="20"/>
                    </w:rPr>
                  </w:pPr>
                  <w:del w:id="549" w:author="ERCOT" w:date="2024-07-30T12:30:00Z">
                    <w:r w:rsidRPr="001768D7" w:rsidDel="00A861BC">
                      <w:rPr>
                        <w:b/>
                        <w:iCs/>
                        <w:sz w:val="20"/>
                        <w:szCs w:val="20"/>
                      </w:rPr>
                      <w:delText>Unit</w:delText>
                    </w:r>
                  </w:del>
                </w:p>
              </w:tc>
              <w:tc>
                <w:tcPr>
                  <w:tcW w:w="7025" w:type="dxa"/>
                </w:tcPr>
                <w:p w14:paraId="19FA8B73" w14:textId="1F5EF1EC" w:rsidR="001768D7" w:rsidRPr="001768D7" w:rsidDel="00A861BC" w:rsidRDefault="001768D7" w:rsidP="001768D7">
                  <w:pPr>
                    <w:spacing w:after="60"/>
                    <w:rPr>
                      <w:del w:id="550" w:author="ERCOT" w:date="2024-07-30T12:30:00Z"/>
                      <w:b/>
                      <w:iCs/>
                      <w:sz w:val="20"/>
                      <w:szCs w:val="20"/>
                    </w:rPr>
                  </w:pPr>
                  <w:del w:id="551" w:author="ERCOT" w:date="2024-07-30T12:30:00Z">
                    <w:r w:rsidRPr="001768D7" w:rsidDel="00A861BC">
                      <w:rPr>
                        <w:b/>
                        <w:iCs/>
                        <w:sz w:val="20"/>
                        <w:szCs w:val="20"/>
                      </w:rPr>
                      <w:delText>Description</w:delText>
                    </w:r>
                  </w:del>
                </w:p>
              </w:tc>
            </w:tr>
            <w:tr w:rsidR="001768D7" w:rsidRPr="001768D7" w:rsidDel="00A861BC" w14:paraId="43EBBACF" w14:textId="79418944" w:rsidTr="00F42151">
              <w:trPr>
                <w:trHeight w:val="448"/>
                <w:del w:id="552" w:author="ERCOT" w:date="2024-07-30T12:30:00Z"/>
              </w:trPr>
              <w:tc>
                <w:tcPr>
                  <w:tcW w:w="1070" w:type="dxa"/>
                </w:tcPr>
                <w:p w14:paraId="7CBA8345" w14:textId="5EF5233E" w:rsidR="001768D7" w:rsidRPr="001768D7" w:rsidDel="00A861BC" w:rsidRDefault="001768D7" w:rsidP="001768D7">
                  <w:pPr>
                    <w:spacing w:after="60"/>
                    <w:rPr>
                      <w:del w:id="553" w:author="ERCOT" w:date="2024-07-30T12:30:00Z"/>
                      <w:i/>
                      <w:iCs/>
                      <w:sz w:val="20"/>
                      <w:szCs w:val="20"/>
                    </w:rPr>
                  </w:pPr>
                  <w:del w:id="554" w:author="ERCOT" w:date="2024-07-30T12:30:00Z">
                    <w:r w:rsidRPr="001768D7" w:rsidDel="00A861BC">
                      <w:rPr>
                        <w:i/>
                        <w:iCs/>
                        <w:sz w:val="20"/>
                        <w:szCs w:val="20"/>
                      </w:rPr>
                      <w:delText>q</w:delText>
                    </w:r>
                  </w:del>
                </w:p>
              </w:tc>
              <w:tc>
                <w:tcPr>
                  <w:tcW w:w="870" w:type="dxa"/>
                </w:tcPr>
                <w:p w14:paraId="1A4AE428" w14:textId="663CBD5F" w:rsidR="001768D7" w:rsidRPr="001768D7" w:rsidDel="00A861BC" w:rsidRDefault="001768D7" w:rsidP="001768D7">
                  <w:pPr>
                    <w:spacing w:after="60"/>
                    <w:rPr>
                      <w:del w:id="555" w:author="ERCOT" w:date="2024-07-30T12:30:00Z"/>
                      <w:iCs/>
                      <w:sz w:val="20"/>
                      <w:szCs w:val="20"/>
                    </w:rPr>
                  </w:pPr>
                  <w:del w:id="556" w:author="ERCOT" w:date="2024-07-30T12:30:00Z">
                    <w:r w:rsidRPr="001768D7" w:rsidDel="00A861BC">
                      <w:rPr>
                        <w:iCs/>
                        <w:sz w:val="20"/>
                        <w:szCs w:val="20"/>
                      </w:rPr>
                      <w:delText>None</w:delText>
                    </w:r>
                  </w:del>
                </w:p>
              </w:tc>
              <w:tc>
                <w:tcPr>
                  <w:tcW w:w="7025" w:type="dxa"/>
                </w:tcPr>
                <w:p w14:paraId="461F9032" w14:textId="1CA4CC62" w:rsidR="001768D7" w:rsidRPr="001768D7" w:rsidDel="00A861BC" w:rsidRDefault="001768D7" w:rsidP="001768D7">
                  <w:pPr>
                    <w:spacing w:after="60"/>
                    <w:rPr>
                      <w:del w:id="557" w:author="ERCOT" w:date="2024-07-30T12:30:00Z"/>
                      <w:iCs/>
                      <w:sz w:val="20"/>
                      <w:szCs w:val="20"/>
                    </w:rPr>
                  </w:pPr>
                  <w:del w:id="558" w:author="ERCOT" w:date="2024-07-30T12:30:00Z">
                    <w:r w:rsidRPr="001768D7" w:rsidDel="00A861BC">
                      <w:rPr>
                        <w:sz w:val="20"/>
                        <w:szCs w:val="20"/>
                      </w:rPr>
                      <w:delText>The total number of solar renewable energy generation facilities in the REC Trading Program</w:delText>
                    </w:r>
                  </w:del>
                </w:p>
              </w:tc>
            </w:tr>
            <w:tr w:rsidR="001768D7" w:rsidRPr="001768D7" w:rsidDel="00A861BC" w14:paraId="7CA40821" w14:textId="3BC43957" w:rsidTr="00F42151">
              <w:trPr>
                <w:trHeight w:val="814"/>
                <w:del w:id="559" w:author="ERCOT" w:date="2024-07-30T12:30:00Z"/>
              </w:trPr>
              <w:tc>
                <w:tcPr>
                  <w:tcW w:w="1070" w:type="dxa"/>
                </w:tcPr>
                <w:p w14:paraId="456A7F93" w14:textId="4DC8B24F" w:rsidR="001768D7" w:rsidRPr="001768D7" w:rsidDel="00A861BC" w:rsidRDefault="001768D7" w:rsidP="001768D7">
                  <w:pPr>
                    <w:spacing w:after="60"/>
                    <w:rPr>
                      <w:del w:id="560" w:author="ERCOT" w:date="2024-07-30T12:30:00Z"/>
                      <w:iCs/>
                      <w:sz w:val="20"/>
                      <w:szCs w:val="20"/>
                    </w:rPr>
                  </w:pPr>
                  <w:del w:id="561" w:author="ERCOT" w:date="2024-07-30T12:30:00Z">
                    <w:r w:rsidRPr="001768D7" w:rsidDel="00A861BC">
                      <w:rPr>
                        <w:sz w:val="20"/>
                        <w:szCs w:val="20"/>
                      </w:rPr>
                      <w:delText xml:space="preserve">PC </w:delText>
                    </w:r>
                    <w:r w:rsidRPr="001768D7" w:rsidDel="00A861BC">
                      <w:rPr>
                        <w:i/>
                        <w:sz w:val="20"/>
                        <w:szCs w:val="20"/>
                        <w:vertAlign w:val="subscript"/>
                      </w:rPr>
                      <w:delText>i</w:delText>
                    </w:r>
                  </w:del>
                </w:p>
              </w:tc>
              <w:tc>
                <w:tcPr>
                  <w:tcW w:w="870" w:type="dxa"/>
                </w:tcPr>
                <w:p w14:paraId="21AD0538" w14:textId="28D57634" w:rsidR="001768D7" w:rsidRPr="001768D7" w:rsidDel="00A861BC" w:rsidRDefault="001768D7" w:rsidP="001768D7">
                  <w:pPr>
                    <w:spacing w:after="60"/>
                    <w:rPr>
                      <w:del w:id="562" w:author="ERCOT" w:date="2024-07-30T12:30:00Z"/>
                      <w:iCs/>
                      <w:sz w:val="20"/>
                      <w:szCs w:val="20"/>
                    </w:rPr>
                  </w:pPr>
                  <w:del w:id="563" w:author="ERCOT" w:date="2024-07-30T12:30:00Z">
                    <w:r w:rsidRPr="001768D7" w:rsidDel="00A861BC">
                      <w:rPr>
                        <w:iCs/>
                        <w:sz w:val="20"/>
                        <w:szCs w:val="20"/>
                      </w:rPr>
                      <w:delText>MW</w:delText>
                    </w:r>
                  </w:del>
                </w:p>
              </w:tc>
              <w:tc>
                <w:tcPr>
                  <w:tcW w:w="7025" w:type="dxa"/>
                </w:tcPr>
                <w:p w14:paraId="05ADEE85" w14:textId="08017A79" w:rsidR="001768D7" w:rsidRPr="001768D7" w:rsidDel="00A861BC" w:rsidRDefault="001768D7" w:rsidP="001768D7">
                  <w:pPr>
                    <w:spacing w:after="60"/>
                    <w:rPr>
                      <w:del w:id="564" w:author="ERCOT" w:date="2024-07-30T12:30:00Z"/>
                      <w:iCs/>
                      <w:sz w:val="20"/>
                      <w:szCs w:val="20"/>
                    </w:rPr>
                  </w:pPr>
                  <w:del w:id="565" w:author="ERCOT" w:date="2024-07-30T12:30:00Z">
                    <w:r w:rsidRPr="001768D7" w:rsidDel="00A861BC">
                      <w:rPr>
                        <w:sz w:val="20"/>
                        <w:szCs w:val="20"/>
                      </w:rPr>
                      <w:delText xml:space="preserve">Participating Capacity as of September 30 of the year the revised CCF is calculated for solar renewable energy generation facility </w:delText>
                    </w:r>
                    <w:r w:rsidRPr="001768D7" w:rsidDel="00A861BC">
                      <w:rPr>
                        <w:i/>
                        <w:sz w:val="20"/>
                        <w:szCs w:val="20"/>
                      </w:rPr>
                      <w:delText>i</w:delText>
                    </w:r>
                    <w:r w:rsidRPr="001768D7" w:rsidDel="00A861BC">
                      <w:rPr>
                        <w:sz w:val="20"/>
                        <w:szCs w:val="20"/>
                      </w:rPr>
                      <w:delText xml:space="preserve"> in the state of Texas participating in the REC Trading Program for which at least 12 months of operating data are available.</w:delText>
                    </w:r>
                  </w:del>
                </w:p>
              </w:tc>
            </w:tr>
          </w:tbl>
          <w:p w14:paraId="3BD8D373" w14:textId="71D8A016" w:rsidR="001768D7" w:rsidRPr="001768D7" w:rsidDel="00A861BC" w:rsidRDefault="001768D7" w:rsidP="001768D7">
            <w:pPr>
              <w:spacing w:after="240"/>
              <w:ind w:left="720" w:hanging="720"/>
              <w:rPr>
                <w:del w:id="566" w:author="ERCOT" w:date="2024-07-30T12:30:00Z"/>
                <w:iCs/>
              </w:rPr>
            </w:pPr>
          </w:p>
        </w:tc>
      </w:tr>
    </w:tbl>
    <w:p w14:paraId="66FEB00E" w14:textId="14DF3A83" w:rsidR="001768D7" w:rsidRPr="001768D7" w:rsidDel="00A861BC" w:rsidRDefault="001768D7" w:rsidP="001768D7">
      <w:pPr>
        <w:spacing w:before="240" w:line="360" w:lineRule="auto"/>
        <w:ind w:left="720" w:hanging="720"/>
        <w:rPr>
          <w:del w:id="567" w:author="ERCOT" w:date="2024-07-30T12:30:00Z"/>
        </w:rPr>
      </w:pPr>
      <w:del w:id="568" w:author="ERCOT" w:date="2024-07-30T12:30:00Z">
        <w:r w:rsidRPr="001768D7" w:rsidDel="00A861BC">
          <w:lastRenderedPageBreak/>
          <w:delText>(2)</w:delText>
        </w:r>
        <w:r w:rsidRPr="001768D7" w:rsidDel="00A861BC">
          <w:tab/>
          <w:delText>The CCF shall:</w:delText>
        </w:r>
      </w:del>
    </w:p>
    <w:p w14:paraId="53B4FE33" w14:textId="3B0F7700" w:rsidR="001768D7" w:rsidRPr="001768D7" w:rsidDel="00A861BC" w:rsidRDefault="001768D7" w:rsidP="001768D7">
      <w:pPr>
        <w:ind w:left="1440" w:hanging="720"/>
        <w:rPr>
          <w:del w:id="569" w:author="ERCOT" w:date="2024-07-30T12:30:00Z"/>
        </w:rPr>
      </w:pPr>
      <w:del w:id="570" w:author="ERCOT" w:date="2024-07-30T12:30:00Z">
        <w:r w:rsidRPr="001768D7" w:rsidDel="00A861BC">
          <w:delText>(a)</w:delText>
        </w:r>
        <w:r w:rsidRPr="001768D7" w:rsidDel="00A861BC">
          <w:tab/>
          <w:delText>Be based on actual generator performance data for the previous two years for all renewable Resources in the REC Trading Program during that period for which at least 12 months of performance data are available;</w:delText>
        </w:r>
      </w:del>
    </w:p>
    <w:p w14:paraId="6188C0B1" w14:textId="4A88637F" w:rsidR="001768D7" w:rsidRPr="001768D7" w:rsidDel="00A861BC" w:rsidRDefault="001768D7" w:rsidP="001768D7">
      <w:pPr>
        <w:spacing w:before="120" w:after="120"/>
        <w:ind w:left="720"/>
        <w:rPr>
          <w:del w:id="571" w:author="ERCOT" w:date="2024-07-30T12:30:00Z"/>
        </w:rPr>
      </w:pPr>
      <w:del w:id="572" w:author="ERCOT" w:date="2024-07-30T12:30:00Z">
        <w:r w:rsidRPr="001768D7" w:rsidDel="00A861BC">
          <w:delText>(b)</w:delText>
        </w:r>
        <w:r w:rsidRPr="001768D7" w:rsidDel="00A861BC">
          <w:tab/>
          <w:delText>Represent a weighted average of generator performance; and</w:delText>
        </w:r>
      </w:del>
    </w:p>
    <w:p w14:paraId="56554228" w14:textId="45DF1E6B" w:rsidR="001768D7" w:rsidRPr="001768D7" w:rsidDel="00A861BC" w:rsidRDefault="001768D7" w:rsidP="001768D7">
      <w:pPr>
        <w:ind w:left="1440" w:hanging="720"/>
        <w:rPr>
          <w:del w:id="573" w:author="ERCOT" w:date="2024-07-30T12:30:00Z"/>
        </w:rPr>
      </w:pPr>
      <w:del w:id="574" w:author="ERCOT" w:date="2024-07-30T12:30:00Z">
        <w:r w:rsidRPr="001768D7" w:rsidDel="00A861BC">
          <w:delText>(c)</w:delText>
        </w:r>
        <w:r w:rsidRPr="001768D7" w:rsidDel="00A861BC">
          <w:tab/>
          <w:delText>Use all actual generator performance data that are available for each renewable Resource, excluding data for testing periods.</w:delText>
        </w:r>
      </w:del>
    </w:p>
    <w:p w14:paraId="1FD7DC0A" w14:textId="1B9ED0F4" w:rsidR="001768D7" w:rsidRPr="001768D7" w:rsidDel="00A861BC" w:rsidRDefault="001768D7" w:rsidP="001768D7">
      <w:pPr>
        <w:ind w:left="720" w:hanging="720"/>
        <w:jc w:val="both"/>
        <w:rPr>
          <w:del w:id="575"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27A39773" w14:textId="3CE24D11" w:rsidTr="00F42151">
        <w:trPr>
          <w:del w:id="576"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7212780" w14:textId="6F6DE6CA" w:rsidR="001768D7" w:rsidRPr="001768D7" w:rsidDel="00A861BC" w:rsidRDefault="001768D7" w:rsidP="001768D7">
            <w:pPr>
              <w:spacing w:before="120" w:after="240"/>
              <w:rPr>
                <w:del w:id="577" w:author="ERCOT" w:date="2024-07-30T12:30:00Z"/>
                <w:b/>
                <w:i/>
              </w:rPr>
            </w:pPr>
            <w:del w:id="578" w:author="ERCOT" w:date="2024-07-30T12:30:00Z">
              <w:r w:rsidRPr="001768D7" w:rsidDel="00A861BC">
                <w:rPr>
                  <w:b/>
                  <w:i/>
                </w:rPr>
                <w:delText>[NPRR1218:  Replace paragraph (2) above with the following upon system implementation:]</w:delText>
              </w:r>
            </w:del>
          </w:p>
          <w:p w14:paraId="0DF5385D" w14:textId="1CB2FB63" w:rsidR="001768D7" w:rsidRPr="001768D7" w:rsidDel="00A861BC" w:rsidRDefault="001768D7" w:rsidP="001768D7">
            <w:pPr>
              <w:spacing w:after="240" w:line="360" w:lineRule="auto"/>
              <w:ind w:left="720" w:hanging="720"/>
              <w:rPr>
                <w:del w:id="579" w:author="ERCOT" w:date="2024-07-30T12:30:00Z"/>
              </w:rPr>
            </w:pPr>
            <w:del w:id="580" w:author="ERCOT" w:date="2024-07-30T12:30:00Z">
              <w:r w:rsidRPr="001768D7" w:rsidDel="00A861BC">
                <w:delText>(2)</w:delText>
              </w:r>
              <w:r w:rsidRPr="001768D7" w:rsidDel="00A861BC">
                <w:tab/>
                <w:delText>The CCF shall:</w:delText>
              </w:r>
            </w:del>
          </w:p>
          <w:p w14:paraId="137FF99E" w14:textId="69A7C266" w:rsidR="001768D7" w:rsidRPr="001768D7" w:rsidDel="00A861BC" w:rsidRDefault="001768D7" w:rsidP="001768D7">
            <w:pPr>
              <w:spacing w:after="240"/>
              <w:ind w:left="1440" w:hanging="720"/>
              <w:rPr>
                <w:del w:id="581" w:author="ERCOT" w:date="2024-07-30T12:30:00Z"/>
              </w:rPr>
            </w:pPr>
            <w:del w:id="582" w:author="ERCOT" w:date="2024-07-30T12:30:00Z">
              <w:r w:rsidRPr="001768D7" w:rsidDel="00A861BC">
                <w:delText>(a)</w:delText>
              </w:r>
              <w:r w:rsidRPr="001768D7" w:rsidDel="00A861BC">
                <w:tab/>
                <w:delText>Be based on actual solar generator performance data for calendar years 2022 and 2023 all solar renewable Resources in the REC Trading Program during that period for which at least 12 months of performance data are available;</w:delText>
              </w:r>
            </w:del>
          </w:p>
          <w:p w14:paraId="2F97CDDC" w14:textId="324D21DC" w:rsidR="001768D7" w:rsidRPr="001768D7" w:rsidDel="00A861BC" w:rsidRDefault="001768D7" w:rsidP="001768D7">
            <w:pPr>
              <w:spacing w:after="240"/>
              <w:ind w:left="720"/>
              <w:rPr>
                <w:del w:id="583" w:author="ERCOT" w:date="2024-07-30T12:30:00Z"/>
              </w:rPr>
            </w:pPr>
            <w:del w:id="584" w:author="ERCOT" w:date="2024-07-30T12:30:00Z">
              <w:r w:rsidRPr="001768D7" w:rsidDel="00A861BC">
                <w:delText>(b)</w:delText>
              </w:r>
              <w:r w:rsidRPr="001768D7" w:rsidDel="00A861BC">
                <w:tab/>
                <w:delText>Represent a weighted average of generator performance; and</w:delText>
              </w:r>
            </w:del>
          </w:p>
          <w:p w14:paraId="6DC131E2" w14:textId="547C3AA2" w:rsidR="001768D7" w:rsidRPr="001768D7" w:rsidDel="00A861BC" w:rsidRDefault="001768D7" w:rsidP="001768D7">
            <w:pPr>
              <w:spacing w:after="240"/>
              <w:ind w:left="1440" w:hanging="720"/>
              <w:rPr>
                <w:del w:id="585" w:author="ERCOT" w:date="2024-07-30T12:30:00Z"/>
              </w:rPr>
            </w:pPr>
            <w:del w:id="586" w:author="ERCOT" w:date="2024-07-30T12:30:00Z">
              <w:r w:rsidRPr="001768D7" w:rsidDel="00A861BC">
                <w:delText>(c)</w:delText>
              </w:r>
              <w:r w:rsidRPr="001768D7" w:rsidDel="00A861BC">
                <w:tab/>
                <w:delText>Use all actual generator performance data that are available for each solar renewable Resource, excluding data for testing periods.</w:delText>
              </w:r>
            </w:del>
          </w:p>
        </w:tc>
      </w:tr>
    </w:tbl>
    <w:p w14:paraId="49F5E36E" w14:textId="5B03C86E" w:rsidR="001768D7" w:rsidRPr="001768D7" w:rsidDel="00A861BC" w:rsidRDefault="001768D7" w:rsidP="001768D7">
      <w:pPr>
        <w:spacing w:before="240" w:after="240"/>
        <w:ind w:left="720" w:hanging="720"/>
        <w:rPr>
          <w:del w:id="587" w:author="ERCOT" w:date="2024-07-30T12:30:00Z"/>
          <w:iCs/>
        </w:rPr>
      </w:pPr>
      <w:del w:id="588" w:author="ERCOT" w:date="2024-07-30T12:30:00Z">
        <w:r w:rsidRPr="001768D7" w:rsidDel="00A861BC">
          <w:rPr>
            <w:iCs/>
          </w:rPr>
          <w:delText>(3)</w:delText>
        </w:r>
        <w:r w:rsidRPr="001768D7" w:rsidDel="00A861BC">
          <w:rPr>
            <w:iCs/>
          </w:rPr>
          <w:tab/>
          <w:delText>For purposes of calculating historical output from renewable capacity, ERCOT shall keep a list of renewable generators, REC certification dates, and annual MWh generation totals.</w:delText>
        </w:r>
      </w:del>
    </w:p>
    <w:p w14:paraId="7922C5D4" w14:textId="203E5473" w:rsidR="001768D7" w:rsidRPr="001768D7" w:rsidDel="00A861BC" w:rsidRDefault="001768D7" w:rsidP="001768D7">
      <w:pPr>
        <w:spacing w:after="240"/>
        <w:ind w:left="720" w:hanging="720"/>
        <w:rPr>
          <w:del w:id="589" w:author="ERCOT" w:date="2024-07-30T12:30:00Z"/>
          <w:iCs/>
        </w:rPr>
      </w:pPr>
      <w:del w:id="590" w:author="ERCOT" w:date="2024-07-30T12:30:00Z">
        <w:r w:rsidRPr="001768D7" w:rsidDel="00A861BC">
          <w:rPr>
            <w:iCs/>
          </w:rPr>
          <w:delText>(4)</w:delText>
        </w:r>
        <w:r w:rsidRPr="001768D7" w:rsidDel="00A861BC">
          <w:rPr>
            <w:iCs/>
          </w:rPr>
          <w:tab/>
          <w:delText>ERCOT shall use this revised CCF for the two Compliance Periods immediately after it is set.  If the PUCT has determined that the REC Trading Program is failing to meet the statutory targets for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1A1C209F" w14:textId="60C67A01" w:rsidTr="00F42151">
        <w:trPr>
          <w:del w:id="591"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60C522C" w14:textId="309DFFED" w:rsidR="001768D7" w:rsidRPr="001768D7" w:rsidDel="00A861BC" w:rsidRDefault="001768D7" w:rsidP="001768D7">
            <w:pPr>
              <w:spacing w:before="120" w:after="240"/>
              <w:rPr>
                <w:del w:id="592" w:author="ERCOT" w:date="2024-07-30T12:30:00Z"/>
                <w:b/>
                <w:i/>
              </w:rPr>
            </w:pPr>
            <w:bookmarkStart w:id="593" w:name="_Toc239073034"/>
            <w:bookmarkStart w:id="594" w:name="_Toc440463375"/>
            <w:del w:id="595" w:author="ERCOT" w:date="2024-07-30T12:30:00Z">
              <w:r w:rsidRPr="001768D7" w:rsidDel="00A861BC">
                <w:rPr>
                  <w:b/>
                  <w:i/>
                </w:rPr>
                <w:lastRenderedPageBreak/>
                <w:delText>[NPRR1218:  Replace paragraph (4) above with the following upon system implementation:]</w:delText>
              </w:r>
            </w:del>
          </w:p>
          <w:p w14:paraId="61B93B13" w14:textId="7A35107D" w:rsidR="001768D7" w:rsidRPr="001768D7" w:rsidDel="00A861BC" w:rsidRDefault="001768D7" w:rsidP="001768D7">
            <w:pPr>
              <w:spacing w:after="240"/>
              <w:ind w:left="720" w:hanging="720"/>
              <w:rPr>
                <w:del w:id="596" w:author="ERCOT" w:date="2024-07-30T12:30:00Z"/>
                <w:iCs/>
              </w:rPr>
            </w:pPr>
            <w:del w:id="597" w:author="ERCOT" w:date="2024-07-30T12:30:00Z">
              <w:r w:rsidRPr="001768D7" w:rsidDel="00A861BC">
                <w:rPr>
                  <w:iCs/>
                </w:rPr>
                <w:delText>(4)</w:delText>
              </w:r>
              <w:r w:rsidRPr="001768D7" w:rsidDel="00A861BC">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tc>
      </w:tr>
    </w:tbl>
    <w:p w14:paraId="441C29A3" w14:textId="6912C128" w:rsidR="001768D7" w:rsidRPr="001768D7" w:rsidDel="00A861BC" w:rsidRDefault="001768D7" w:rsidP="001768D7">
      <w:pPr>
        <w:keepNext/>
        <w:tabs>
          <w:tab w:val="left" w:pos="1080"/>
        </w:tabs>
        <w:spacing w:before="480" w:after="240"/>
        <w:ind w:left="1080" w:hanging="1080"/>
        <w:outlineLvl w:val="2"/>
        <w:rPr>
          <w:del w:id="598" w:author="ERCOT" w:date="2024-07-30T12:30:00Z"/>
          <w:b/>
          <w:bCs/>
          <w:i/>
        </w:rPr>
      </w:pPr>
      <w:del w:id="599" w:author="ERCOT" w:date="2024-07-30T12:30:00Z">
        <w:r w:rsidRPr="001768D7" w:rsidDel="00A861BC">
          <w:rPr>
            <w:b/>
            <w:bCs/>
            <w:i/>
          </w:rPr>
          <w:delText>14.9.3</w:delText>
        </w:r>
        <w:r w:rsidRPr="001768D7" w:rsidDel="00A861BC">
          <w:rPr>
            <w:b/>
            <w:bCs/>
            <w:i/>
          </w:rPr>
          <w:tab/>
          <w:delText>Statewide Renewable Portfolio Standard Requirement</w:delText>
        </w:r>
        <w:bookmarkEnd w:id="593"/>
        <w:bookmarkEnd w:id="594"/>
      </w:del>
    </w:p>
    <w:p w14:paraId="07761CB3" w14:textId="1B6B575C" w:rsidR="001768D7" w:rsidRPr="001768D7" w:rsidDel="00A861BC" w:rsidRDefault="001768D7" w:rsidP="001768D7">
      <w:pPr>
        <w:keepNext/>
        <w:spacing w:after="240"/>
        <w:ind w:left="720" w:hanging="720"/>
        <w:rPr>
          <w:del w:id="600" w:author="ERCOT" w:date="2024-07-30T12:30:00Z"/>
          <w:iCs/>
        </w:rPr>
      </w:pPr>
      <w:del w:id="601" w:author="ERCOT" w:date="2024-07-30T12:30:00Z">
        <w:r w:rsidRPr="001768D7" w:rsidDel="00A861BC">
          <w:delText>(1)</w:delText>
        </w:r>
        <w:r w:rsidRPr="001768D7" w:rsidDel="00A861BC">
          <w:tab/>
        </w:r>
        <w:r w:rsidRPr="001768D7" w:rsidDel="00A861BC">
          <w:rPr>
            <w:iCs/>
          </w:rPr>
          <w:delText>ERCOT shall determine the SRR for a particular Compliance Period as follows:</w:delText>
        </w:r>
      </w:del>
    </w:p>
    <w:p w14:paraId="5937A145" w14:textId="6AA6850A" w:rsidR="001768D7" w:rsidRPr="001768D7" w:rsidDel="00A861BC" w:rsidRDefault="001768D7" w:rsidP="001768D7">
      <w:pPr>
        <w:tabs>
          <w:tab w:val="left" w:pos="2340"/>
          <w:tab w:val="left" w:pos="3420"/>
        </w:tabs>
        <w:spacing w:after="240"/>
        <w:ind w:left="3420" w:hanging="2700"/>
        <w:rPr>
          <w:del w:id="602" w:author="ERCOT" w:date="2024-07-30T12:30:00Z"/>
          <w:b/>
          <w:bCs/>
        </w:rPr>
      </w:pPr>
      <w:del w:id="603" w:author="ERCOT" w:date="2024-07-30T12:30:00Z">
        <w:r w:rsidRPr="001768D7" w:rsidDel="00A861BC">
          <w:rPr>
            <w:b/>
            <w:bCs/>
          </w:rPr>
          <w:delText xml:space="preserve">SRR = (ACT </w:delText>
        </w:r>
        <w:r w:rsidRPr="001768D7" w:rsidDel="00A861BC">
          <w:rPr>
            <w:rFonts w:ascii="Symbol" w:hAnsi="Symbol"/>
            <w:b/>
            <w:bCs/>
          </w:rPr>
          <w:delText></w:delText>
        </w:r>
        <w:r w:rsidRPr="001768D7" w:rsidDel="00A861BC">
          <w:rPr>
            <w:b/>
            <w:bCs/>
          </w:rPr>
          <w:delText xml:space="preserve"> 8760 </w:delText>
        </w:r>
        <w:r w:rsidRPr="001768D7" w:rsidDel="00A861BC">
          <w:rPr>
            <w:rFonts w:ascii="Symbol" w:hAnsi="Symbol"/>
            <w:b/>
            <w:bCs/>
          </w:rPr>
          <w:delText></w:delText>
        </w:r>
        <w:r w:rsidRPr="001768D7" w:rsidDel="00A861BC">
          <w:rPr>
            <w:b/>
            <w:bCs/>
          </w:rPr>
          <w:delText xml:space="preserve"> CCF) + RCP</w:delText>
        </w:r>
      </w:del>
    </w:p>
    <w:p w14:paraId="4632AE48" w14:textId="7D4BDE25" w:rsidR="001768D7" w:rsidRPr="001768D7" w:rsidDel="00A861BC" w:rsidRDefault="001768D7" w:rsidP="001768D7">
      <w:pPr>
        <w:spacing w:before="120"/>
        <w:rPr>
          <w:del w:id="604" w:author="ERCOT" w:date="2024-07-30T12:30:00Z"/>
        </w:rPr>
      </w:pPr>
      <w:del w:id="605"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65D0D5F2" w14:textId="1D60AF9B" w:rsidTr="00F42151">
        <w:trPr>
          <w:trHeight w:val="548"/>
          <w:del w:id="606" w:author="ERCOT" w:date="2024-07-30T12:30:00Z"/>
        </w:trPr>
        <w:tc>
          <w:tcPr>
            <w:tcW w:w="1070" w:type="dxa"/>
          </w:tcPr>
          <w:p w14:paraId="2154CE4F" w14:textId="366E7F1A" w:rsidR="001768D7" w:rsidRPr="001768D7" w:rsidDel="00A861BC" w:rsidRDefault="001768D7" w:rsidP="001768D7">
            <w:pPr>
              <w:spacing w:after="60"/>
              <w:rPr>
                <w:del w:id="607" w:author="ERCOT" w:date="2024-07-30T12:30:00Z"/>
                <w:b/>
                <w:iCs/>
                <w:sz w:val="20"/>
                <w:szCs w:val="20"/>
              </w:rPr>
            </w:pPr>
            <w:del w:id="608" w:author="ERCOT" w:date="2024-07-30T12:30:00Z">
              <w:r w:rsidRPr="001768D7" w:rsidDel="00A861BC">
                <w:rPr>
                  <w:b/>
                  <w:iCs/>
                  <w:sz w:val="20"/>
                  <w:szCs w:val="20"/>
                </w:rPr>
                <w:delText>Variable</w:delText>
              </w:r>
            </w:del>
          </w:p>
        </w:tc>
        <w:tc>
          <w:tcPr>
            <w:tcW w:w="870" w:type="dxa"/>
          </w:tcPr>
          <w:p w14:paraId="4D7B717C" w14:textId="7BD595AA" w:rsidR="001768D7" w:rsidRPr="001768D7" w:rsidDel="00A861BC" w:rsidRDefault="001768D7" w:rsidP="001768D7">
            <w:pPr>
              <w:spacing w:after="60"/>
              <w:rPr>
                <w:del w:id="609" w:author="ERCOT" w:date="2024-07-30T12:30:00Z"/>
                <w:b/>
                <w:iCs/>
                <w:sz w:val="20"/>
                <w:szCs w:val="20"/>
              </w:rPr>
            </w:pPr>
            <w:del w:id="610" w:author="ERCOT" w:date="2024-07-30T12:30:00Z">
              <w:r w:rsidRPr="001768D7" w:rsidDel="00A861BC">
                <w:rPr>
                  <w:b/>
                  <w:iCs/>
                  <w:sz w:val="20"/>
                  <w:szCs w:val="20"/>
                </w:rPr>
                <w:delText>Unit</w:delText>
              </w:r>
            </w:del>
          </w:p>
        </w:tc>
        <w:tc>
          <w:tcPr>
            <w:tcW w:w="7334" w:type="dxa"/>
          </w:tcPr>
          <w:p w14:paraId="13BD7226" w14:textId="43B1F715" w:rsidR="001768D7" w:rsidRPr="001768D7" w:rsidDel="00A861BC" w:rsidRDefault="001768D7" w:rsidP="001768D7">
            <w:pPr>
              <w:spacing w:after="60"/>
              <w:rPr>
                <w:del w:id="611" w:author="ERCOT" w:date="2024-07-30T12:30:00Z"/>
                <w:b/>
                <w:iCs/>
                <w:sz w:val="20"/>
                <w:szCs w:val="20"/>
              </w:rPr>
            </w:pPr>
            <w:del w:id="612" w:author="ERCOT" w:date="2024-07-30T12:30:00Z">
              <w:r w:rsidRPr="001768D7" w:rsidDel="00A861BC">
                <w:rPr>
                  <w:b/>
                  <w:iCs/>
                  <w:sz w:val="20"/>
                  <w:szCs w:val="20"/>
                </w:rPr>
                <w:delText>Description</w:delText>
              </w:r>
            </w:del>
          </w:p>
        </w:tc>
      </w:tr>
      <w:tr w:rsidR="001768D7" w:rsidRPr="001768D7" w:rsidDel="00A861BC" w14:paraId="5E1E6051" w14:textId="1AE7C1B1" w:rsidTr="00F42151">
        <w:trPr>
          <w:trHeight w:val="448"/>
          <w:del w:id="613" w:author="ERCOT" w:date="2024-07-30T12:30:00Z"/>
        </w:trPr>
        <w:tc>
          <w:tcPr>
            <w:tcW w:w="1070" w:type="dxa"/>
          </w:tcPr>
          <w:p w14:paraId="17ACA352" w14:textId="521792F2" w:rsidR="001768D7" w:rsidRPr="001768D7" w:rsidDel="00A861BC" w:rsidRDefault="001768D7" w:rsidP="001768D7">
            <w:pPr>
              <w:spacing w:after="60"/>
              <w:rPr>
                <w:del w:id="614" w:author="ERCOT" w:date="2024-07-30T12:30:00Z"/>
                <w:iCs/>
                <w:sz w:val="20"/>
                <w:szCs w:val="20"/>
              </w:rPr>
            </w:pPr>
            <w:del w:id="615" w:author="ERCOT" w:date="2024-07-30T12:30:00Z">
              <w:r w:rsidRPr="001768D7" w:rsidDel="00A861BC">
                <w:rPr>
                  <w:iCs/>
                  <w:sz w:val="20"/>
                  <w:szCs w:val="20"/>
                </w:rPr>
                <w:delText>ACT</w:delText>
              </w:r>
            </w:del>
          </w:p>
        </w:tc>
        <w:tc>
          <w:tcPr>
            <w:tcW w:w="870" w:type="dxa"/>
          </w:tcPr>
          <w:p w14:paraId="550244AC" w14:textId="1138D62A" w:rsidR="001768D7" w:rsidRPr="001768D7" w:rsidDel="00A861BC" w:rsidRDefault="001768D7" w:rsidP="001768D7">
            <w:pPr>
              <w:spacing w:after="60"/>
              <w:rPr>
                <w:del w:id="616" w:author="ERCOT" w:date="2024-07-30T12:30:00Z"/>
                <w:iCs/>
                <w:sz w:val="20"/>
                <w:szCs w:val="20"/>
              </w:rPr>
            </w:pPr>
            <w:del w:id="617" w:author="ERCOT" w:date="2024-07-30T12:30:00Z">
              <w:r w:rsidRPr="001768D7" w:rsidDel="00A861BC">
                <w:rPr>
                  <w:iCs/>
                  <w:sz w:val="20"/>
                  <w:szCs w:val="20"/>
                </w:rPr>
                <w:delText>MW</w:delText>
              </w:r>
            </w:del>
          </w:p>
        </w:tc>
        <w:tc>
          <w:tcPr>
            <w:tcW w:w="7334" w:type="dxa"/>
          </w:tcPr>
          <w:p w14:paraId="53116A0D" w14:textId="6916632E" w:rsidR="001768D7" w:rsidRPr="001768D7" w:rsidDel="00A861BC" w:rsidRDefault="001768D7" w:rsidP="001768D7">
            <w:pPr>
              <w:spacing w:after="60"/>
              <w:rPr>
                <w:del w:id="618" w:author="ERCOT" w:date="2024-07-30T12:30:00Z"/>
                <w:iCs/>
                <w:sz w:val="20"/>
                <w:szCs w:val="20"/>
              </w:rPr>
            </w:pPr>
            <w:del w:id="619" w:author="ERCOT" w:date="2024-07-30T12:30:00Z">
              <w:r w:rsidRPr="001768D7" w:rsidDel="00A861BC">
                <w:rPr>
                  <w:sz w:val="20"/>
                  <w:szCs w:val="20"/>
                </w:rPr>
                <w:delText>Annual Capacity Target for new renewable energy generation facilities.</w:delText>
              </w:r>
            </w:del>
          </w:p>
        </w:tc>
      </w:tr>
      <w:tr w:rsidR="001768D7" w:rsidRPr="001768D7" w:rsidDel="00A861BC" w14:paraId="6595C4B6" w14:textId="6B640296" w:rsidTr="00F42151">
        <w:trPr>
          <w:trHeight w:val="341"/>
          <w:del w:id="620" w:author="ERCOT" w:date="2024-07-30T12:30:00Z"/>
        </w:trPr>
        <w:tc>
          <w:tcPr>
            <w:tcW w:w="1070" w:type="dxa"/>
          </w:tcPr>
          <w:p w14:paraId="4E61FD55" w14:textId="048D33DF" w:rsidR="001768D7" w:rsidRPr="001768D7" w:rsidDel="00A861BC" w:rsidRDefault="001768D7" w:rsidP="001768D7">
            <w:pPr>
              <w:spacing w:after="60"/>
              <w:rPr>
                <w:del w:id="621" w:author="ERCOT" w:date="2024-07-30T12:30:00Z"/>
                <w:iCs/>
                <w:sz w:val="20"/>
                <w:szCs w:val="20"/>
              </w:rPr>
            </w:pPr>
            <w:del w:id="622" w:author="ERCOT" w:date="2024-07-30T12:30:00Z">
              <w:r w:rsidRPr="001768D7" w:rsidDel="00A861BC">
                <w:rPr>
                  <w:sz w:val="20"/>
                  <w:szCs w:val="20"/>
                </w:rPr>
                <w:delText>8760</w:delText>
              </w:r>
            </w:del>
          </w:p>
        </w:tc>
        <w:tc>
          <w:tcPr>
            <w:tcW w:w="870" w:type="dxa"/>
          </w:tcPr>
          <w:p w14:paraId="20409407" w14:textId="33738B97" w:rsidR="001768D7" w:rsidRPr="001768D7" w:rsidDel="00A861BC" w:rsidRDefault="001768D7" w:rsidP="001768D7">
            <w:pPr>
              <w:spacing w:after="60"/>
              <w:rPr>
                <w:del w:id="623" w:author="ERCOT" w:date="2024-07-30T12:30:00Z"/>
                <w:iCs/>
                <w:sz w:val="20"/>
                <w:szCs w:val="20"/>
              </w:rPr>
            </w:pPr>
            <w:del w:id="624" w:author="ERCOT" w:date="2024-07-30T12:30:00Z">
              <w:r w:rsidRPr="001768D7" w:rsidDel="00A861BC">
                <w:rPr>
                  <w:iCs/>
                  <w:sz w:val="20"/>
                  <w:szCs w:val="20"/>
                </w:rPr>
                <w:delText>None</w:delText>
              </w:r>
            </w:del>
          </w:p>
        </w:tc>
        <w:tc>
          <w:tcPr>
            <w:tcW w:w="7334" w:type="dxa"/>
          </w:tcPr>
          <w:p w14:paraId="687B8477" w14:textId="2158EC0A" w:rsidR="001768D7" w:rsidRPr="001768D7" w:rsidDel="00A861BC" w:rsidRDefault="001768D7" w:rsidP="001768D7">
            <w:pPr>
              <w:spacing w:after="60"/>
              <w:rPr>
                <w:del w:id="625" w:author="ERCOT" w:date="2024-07-30T12:30:00Z"/>
                <w:iCs/>
                <w:sz w:val="20"/>
                <w:szCs w:val="20"/>
              </w:rPr>
            </w:pPr>
            <w:del w:id="626" w:author="ERCOT" w:date="2024-07-30T12:30:00Z">
              <w:r w:rsidRPr="001768D7" w:rsidDel="00A861BC">
                <w:rPr>
                  <w:sz w:val="20"/>
                  <w:szCs w:val="20"/>
                </w:rPr>
                <w:delText>The number of hours in a year.</w:delText>
              </w:r>
            </w:del>
          </w:p>
        </w:tc>
      </w:tr>
      <w:tr w:rsidR="001768D7" w:rsidRPr="001768D7" w:rsidDel="00A861BC" w14:paraId="7F746B25" w14:textId="5D456BE4" w:rsidTr="00F42151">
        <w:trPr>
          <w:trHeight w:val="260"/>
          <w:del w:id="627" w:author="ERCOT" w:date="2024-07-30T12:30:00Z"/>
        </w:trPr>
        <w:tc>
          <w:tcPr>
            <w:tcW w:w="1070" w:type="dxa"/>
          </w:tcPr>
          <w:p w14:paraId="3DA86125" w14:textId="603A8194" w:rsidR="001768D7" w:rsidRPr="001768D7" w:rsidDel="00A861BC" w:rsidRDefault="001768D7" w:rsidP="001768D7">
            <w:pPr>
              <w:spacing w:after="60"/>
              <w:rPr>
                <w:del w:id="628" w:author="ERCOT" w:date="2024-07-30T12:30:00Z"/>
                <w:sz w:val="20"/>
                <w:szCs w:val="20"/>
              </w:rPr>
            </w:pPr>
            <w:del w:id="629" w:author="ERCOT" w:date="2024-07-30T12:30:00Z">
              <w:r w:rsidRPr="001768D7" w:rsidDel="00A861BC">
                <w:rPr>
                  <w:sz w:val="20"/>
                  <w:szCs w:val="20"/>
                </w:rPr>
                <w:delText>CCF</w:delText>
              </w:r>
            </w:del>
          </w:p>
        </w:tc>
        <w:tc>
          <w:tcPr>
            <w:tcW w:w="870" w:type="dxa"/>
          </w:tcPr>
          <w:p w14:paraId="7FA398E9" w14:textId="2B893826" w:rsidR="001768D7" w:rsidRPr="001768D7" w:rsidDel="00A861BC" w:rsidRDefault="001768D7" w:rsidP="001768D7">
            <w:pPr>
              <w:spacing w:after="60"/>
              <w:rPr>
                <w:del w:id="630" w:author="ERCOT" w:date="2024-07-30T12:30:00Z"/>
                <w:iCs/>
                <w:sz w:val="20"/>
                <w:szCs w:val="20"/>
              </w:rPr>
            </w:pPr>
            <w:del w:id="631" w:author="ERCOT" w:date="2024-07-30T12:30:00Z">
              <w:r w:rsidRPr="001768D7" w:rsidDel="00A861BC">
                <w:rPr>
                  <w:iCs/>
                  <w:sz w:val="20"/>
                  <w:szCs w:val="20"/>
                </w:rPr>
                <w:delText>None</w:delText>
              </w:r>
            </w:del>
          </w:p>
        </w:tc>
        <w:tc>
          <w:tcPr>
            <w:tcW w:w="7334" w:type="dxa"/>
          </w:tcPr>
          <w:p w14:paraId="422E25FE" w14:textId="76094914" w:rsidR="001768D7" w:rsidRPr="001768D7" w:rsidDel="00A861BC" w:rsidRDefault="001768D7" w:rsidP="001768D7">
            <w:pPr>
              <w:spacing w:after="60"/>
              <w:rPr>
                <w:del w:id="632" w:author="ERCOT" w:date="2024-07-30T12:30:00Z"/>
                <w:sz w:val="20"/>
                <w:szCs w:val="20"/>
              </w:rPr>
            </w:pPr>
            <w:del w:id="633" w:author="ERCOT" w:date="2024-07-30T12:30:00Z">
              <w:r w:rsidRPr="001768D7" w:rsidDel="00A861BC">
                <w:rPr>
                  <w:sz w:val="20"/>
                  <w:szCs w:val="20"/>
                </w:rPr>
                <w:delText>Capacity Conversion Factor.</w:delText>
              </w:r>
            </w:del>
          </w:p>
        </w:tc>
      </w:tr>
      <w:tr w:rsidR="001768D7" w:rsidRPr="001768D7" w:rsidDel="00A861BC" w14:paraId="338F6557" w14:textId="378444A1" w:rsidTr="00F42151">
        <w:trPr>
          <w:trHeight w:val="314"/>
          <w:del w:id="634" w:author="ERCOT" w:date="2024-07-30T12:30:00Z"/>
        </w:trPr>
        <w:tc>
          <w:tcPr>
            <w:tcW w:w="1070" w:type="dxa"/>
          </w:tcPr>
          <w:p w14:paraId="303F5D88" w14:textId="47895AD3" w:rsidR="001768D7" w:rsidRPr="001768D7" w:rsidDel="00A861BC" w:rsidRDefault="001768D7" w:rsidP="001768D7">
            <w:pPr>
              <w:spacing w:after="60"/>
              <w:rPr>
                <w:del w:id="635" w:author="ERCOT" w:date="2024-07-30T12:30:00Z"/>
                <w:sz w:val="20"/>
                <w:szCs w:val="20"/>
              </w:rPr>
            </w:pPr>
            <w:del w:id="636" w:author="ERCOT" w:date="2024-07-30T12:30:00Z">
              <w:r w:rsidRPr="001768D7" w:rsidDel="00A861BC">
                <w:rPr>
                  <w:sz w:val="20"/>
                  <w:szCs w:val="20"/>
                </w:rPr>
                <w:delText>RCP</w:delText>
              </w:r>
            </w:del>
          </w:p>
        </w:tc>
        <w:tc>
          <w:tcPr>
            <w:tcW w:w="870" w:type="dxa"/>
          </w:tcPr>
          <w:p w14:paraId="09F40440" w14:textId="4E9A1BD7" w:rsidR="001768D7" w:rsidRPr="001768D7" w:rsidDel="00A861BC" w:rsidRDefault="001768D7" w:rsidP="001768D7">
            <w:pPr>
              <w:spacing w:after="60"/>
              <w:rPr>
                <w:del w:id="637" w:author="ERCOT" w:date="2024-07-30T12:30:00Z"/>
                <w:iCs/>
                <w:sz w:val="20"/>
                <w:szCs w:val="20"/>
              </w:rPr>
            </w:pPr>
            <w:del w:id="638" w:author="ERCOT" w:date="2024-07-30T12:30:00Z">
              <w:r w:rsidRPr="001768D7" w:rsidDel="00A861BC">
                <w:rPr>
                  <w:iCs/>
                  <w:sz w:val="20"/>
                  <w:szCs w:val="20"/>
                </w:rPr>
                <w:delText>None</w:delText>
              </w:r>
            </w:del>
          </w:p>
        </w:tc>
        <w:tc>
          <w:tcPr>
            <w:tcW w:w="7334" w:type="dxa"/>
          </w:tcPr>
          <w:p w14:paraId="7153B68E" w14:textId="4B668835" w:rsidR="001768D7" w:rsidRPr="001768D7" w:rsidDel="00A861BC" w:rsidRDefault="001768D7" w:rsidP="001768D7">
            <w:pPr>
              <w:spacing w:after="60"/>
              <w:rPr>
                <w:del w:id="639" w:author="ERCOT" w:date="2024-07-30T12:30:00Z"/>
                <w:sz w:val="20"/>
                <w:szCs w:val="20"/>
              </w:rPr>
            </w:pPr>
            <w:del w:id="640" w:author="ERCOT" w:date="2024-07-30T12:30:00Z">
              <w:r w:rsidRPr="001768D7" w:rsidDel="00A861BC">
                <w:rPr>
                  <w:sz w:val="20"/>
                  <w:szCs w:val="20"/>
                </w:rPr>
                <w:delText>The number of Compliance Premiums retired during the previous Compliance Period.</w:delText>
              </w:r>
            </w:del>
          </w:p>
        </w:tc>
      </w:tr>
    </w:tbl>
    <w:p w14:paraId="1F2F88E8" w14:textId="68499320" w:rsidR="001768D7" w:rsidRPr="001768D7" w:rsidDel="00A861BC" w:rsidRDefault="001768D7" w:rsidP="001768D7">
      <w:pPr>
        <w:tabs>
          <w:tab w:val="left" w:pos="2520"/>
        </w:tabs>
        <w:spacing w:before="120" w:after="240"/>
        <w:ind w:left="3240" w:hanging="1080"/>
        <w:contextualSpacing/>
        <w:rPr>
          <w:del w:id="641" w:author="ERCOT" w:date="2024-07-30T12:3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501CC520" w14:textId="1499F5C5" w:rsidTr="00F42151">
        <w:trPr>
          <w:del w:id="642"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7DA3FF00" w14:textId="2DB2099B" w:rsidR="001768D7" w:rsidRPr="001768D7" w:rsidDel="00A861BC" w:rsidRDefault="001768D7" w:rsidP="001768D7">
            <w:pPr>
              <w:spacing w:before="120" w:after="240"/>
              <w:rPr>
                <w:del w:id="643" w:author="ERCOT" w:date="2024-07-30T12:30:00Z"/>
                <w:b/>
                <w:i/>
              </w:rPr>
            </w:pPr>
            <w:del w:id="644" w:author="ERCOT" w:date="2024-07-30T12:30:00Z">
              <w:r w:rsidRPr="001768D7" w:rsidDel="00A861BC">
                <w:rPr>
                  <w:b/>
                  <w:i/>
                </w:rPr>
                <w:delText>[NPRR1218:  Replace Section 14.9.3 above with the following upon system implementation:]</w:delText>
              </w:r>
            </w:del>
          </w:p>
          <w:p w14:paraId="177A9139" w14:textId="56D98369" w:rsidR="001768D7" w:rsidRPr="001768D7" w:rsidDel="00A861BC" w:rsidRDefault="001768D7" w:rsidP="001768D7">
            <w:pPr>
              <w:keepNext/>
              <w:tabs>
                <w:tab w:val="left" w:pos="1080"/>
              </w:tabs>
              <w:spacing w:after="240"/>
              <w:ind w:left="1080" w:hanging="1080"/>
              <w:outlineLvl w:val="2"/>
              <w:rPr>
                <w:del w:id="645" w:author="ERCOT" w:date="2024-07-30T12:30:00Z"/>
                <w:b/>
                <w:bCs/>
                <w:i/>
              </w:rPr>
            </w:pPr>
            <w:del w:id="646" w:author="ERCOT" w:date="2024-07-30T12:30:00Z">
              <w:r w:rsidRPr="001768D7" w:rsidDel="00A861BC">
                <w:rPr>
                  <w:b/>
                  <w:bCs/>
                  <w:i/>
                </w:rPr>
                <w:delText>14.9.3</w:delText>
              </w:r>
              <w:r w:rsidRPr="001768D7" w:rsidDel="00A861BC">
                <w:rPr>
                  <w:b/>
                  <w:bCs/>
                  <w:i/>
                </w:rPr>
                <w:tab/>
                <w:delText>Statewide Solar Renewable Portfolio Standard Requirement</w:delText>
              </w:r>
            </w:del>
          </w:p>
          <w:p w14:paraId="5421F2AD" w14:textId="067B1238" w:rsidR="001768D7" w:rsidRPr="001768D7" w:rsidDel="00A861BC" w:rsidRDefault="001768D7" w:rsidP="001768D7">
            <w:pPr>
              <w:keepNext/>
              <w:spacing w:after="240"/>
              <w:ind w:left="720" w:hanging="720"/>
              <w:rPr>
                <w:del w:id="647" w:author="ERCOT" w:date="2024-07-30T12:30:00Z"/>
                <w:iCs/>
              </w:rPr>
            </w:pPr>
            <w:del w:id="648" w:author="ERCOT" w:date="2024-07-30T12:30:00Z">
              <w:r w:rsidRPr="001768D7" w:rsidDel="00A861BC">
                <w:delText>(1)</w:delText>
              </w:r>
              <w:r w:rsidRPr="001768D7" w:rsidDel="00A861BC">
                <w:tab/>
              </w:r>
              <w:r w:rsidRPr="001768D7" w:rsidDel="00A861BC">
                <w:rPr>
                  <w:iCs/>
                </w:rPr>
                <w:delText>ERCOT shall determine the SSRR for a particular Compliance Period as follows:</w:delText>
              </w:r>
            </w:del>
          </w:p>
          <w:p w14:paraId="3567AED0" w14:textId="7A5E7F61" w:rsidR="001768D7" w:rsidRPr="001768D7" w:rsidDel="00A861BC" w:rsidRDefault="001768D7" w:rsidP="001768D7">
            <w:pPr>
              <w:tabs>
                <w:tab w:val="left" w:pos="2340"/>
                <w:tab w:val="left" w:pos="3420"/>
              </w:tabs>
              <w:spacing w:after="240"/>
              <w:ind w:left="3420" w:hanging="2700"/>
              <w:rPr>
                <w:del w:id="649" w:author="ERCOT" w:date="2024-07-30T12:30:00Z"/>
                <w:b/>
                <w:bCs/>
              </w:rPr>
            </w:pPr>
            <w:del w:id="650" w:author="ERCOT" w:date="2024-07-30T12:30:00Z">
              <w:r w:rsidRPr="001768D7" w:rsidDel="00A861BC">
                <w:rPr>
                  <w:b/>
                  <w:bCs/>
                </w:rPr>
                <w:delText xml:space="preserve">SSRR = (ACT </w:delText>
              </w:r>
              <w:r w:rsidRPr="001768D7" w:rsidDel="00A861BC">
                <w:rPr>
                  <w:rFonts w:ascii="Symbol" w:hAnsi="Symbol"/>
                  <w:b/>
                  <w:bCs/>
                </w:rPr>
                <w:delText></w:delText>
              </w:r>
              <w:r w:rsidRPr="001768D7" w:rsidDel="00A861BC">
                <w:rPr>
                  <w:b/>
                  <w:bCs/>
                </w:rPr>
                <w:delText xml:space="preserve"> h </w:delText>
              </w:r>
              <w:r w:rsidRPr="001768D7" w:rsidDel="00A861BC">
                <w:rPr>
                  <w:rFonts w:ascii="Symbol" w:hAnsi="Symbol"/>
                  <w:b/>
                  <w:bCs/>
                </w:rPr>
                <w:delText></w:delText>
              </w:r>
              <w:r w:rsidRPr="001768D7" w:rsidDel="00A861BC">
                <w:rPr>
                  <w:b/>
                  <w:bCs/>
                </w:rPr>
                <w:delText xml:space="preserve"> CCF) + RCP</w:delText>
              </w:r>
            </w:del>
          </w:p>
          <w:p w14:paraId="65AA44D7" w14:textId="7B92DFBD" w:rsidR="001768D7" w:rsidRPr="001768D7" w:rsidDel="00A861BC" w:rsidRDefault="001768D7" w:rsidP="001768D7">
            <w:pPr>
              <w:rPr>
                <w:del w:id="651" w:author="ERCOT" w:date="2024-07-30T12:30:00Z"/>
              </w:rPr>
            </w:pPr>
            <w:del w:id="652"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29BF3F6F" w14:textId="56079557" w:rsidTr="00F42151">
              <w:trPr>
                <w:trHeight w:val="548"/>
                <w:del w:id="653" w:author="ERCOT" w:date="2024-07-30T12:30:00Z"/>
              </w:trPr>
              <w:tc>
                <w:tcPr>
                  <w:tcW w:w="1070" w:type="dxa"/>
                </w:tcPr>
                <w:p w14:paraId="501FDFCB" w14:textId="6E5FB2EA" w:rsidR="001768D7" w:rsidRPr="001768D7" w:rsidDel="00A861BC" w:rsidRDefault="001768D7" w:rsidP="001768D7">
                  <w:pPr>
                    <w:spacing w:after="60"/>
                    <w:rPr>
                      <w:del w:id="654" w:author="ERCOT" w:date="2024-07-30T12:30:00Z"/>
                      <w:b/>
                      <w:iCs/>
                      <w:sz w:val="20"/>
                      <w:szCs w:val="20"/>
                    </w:rPr>
                  </w:pPr>
                  <w:del w:id="655" w:author="ERCOT" w:date="2024-07-30T12:30:00Z">
                    <w:r w:rsidRPr="001768D7" w:rsidDel="00A861BC">
                      <w:rPr>
                        <w:b/>
                        <w:iCs/>
                        <w:sz w:val="20"/>
                        <w:szCs w:val="20"/>
                      </w:rPr>
                      <w:delText>Variable</w:delText>
                    </w:r>
                  </w:del>
                </w:p>
              </w:tc>
              <w:tc>
                <w:tcPr>
                  <w:tcW w:w="870" w:type="dxa"/>
                </w:tcPr>
                <w:p w14:paraId="71D959F7" w14:textId="37ACE5AF" w:rsidR="001768D7" w:rsidRPr="001768D7" w:rsidDel="00A861BC" w:rsidRDefault="001768D7" w:rsidP="001768D7">
                  <w:pPr>
                    <w:spacing w:after="60"/>
                    <w:rPr>
                      <w:del w:id="656" w:author="ERCOT" w:date="2024-07-30T12:30:00Z"/>
                      <w:b/>
                      <w:iCs/>
                      <w:sz w:val="20"/>
                      <w:szCs w:val="20"/>
                    </w:rPr>
                  </w:pPr>
                  <w:del w:id="657" w:author="ERCOT" w:date="2024-07-30T12:30:00Z">
                    <w:r w:rsidRPr="001768D7" w:rsidDel="00A861BC">
                      <w:rPr>
                        <w:b/>
                        <w:iCs/>
                        <w:sz w:val="20"/>
                        <w:szCs w:val="20"/>
                      </w:rPr>
                      <w:delText>Unit</w:delText>
                    </w:r>
                  </w:del>
                </w:p>
              </w:tc>
              <w:tc>
                <w:tcPr>
                  <w:tcW w:w="7025" w:type="dxa"/>
                </w:tcPr>
                <w:p w14:paraId="3A5D5629" w14:textId="7A2E1C7B" w:rsidR="001768D7" w:rsidRPr="001768D7" w:rsidDel="00A861BC" w:rsidRDefault="001768D7" w:rsidP="001768D7">
                  <w:pPr>
                    <w:spacing w:after="60"/>
                    <w:rPr>
                      <w:del w:id="658" w:author="ERCOT" w:date="2024-07-30T12:30:00Z"/>
                      <w:b/>
                      <w:iCs/>
                      <w:sz w:val="20"/>
                      <w:szCs w:val="20"/>
                    </w:rPr>
                  </w:pPr>
                  <w:del w:id="659" w:author="ERCOT" w:date="2024-07-30T12:30:00Z">
                    <w:r w:rsidRPr="001768D7" w:rsidDel="00A861BC">
                      <w:rPr>
                        <w:b/>
                        <w:iCs/>
                        <w:sz w:val="20"/>
                        <w:szCs w:val="20"/>
                      </w:rPr>
                      <w:delText>Description</w:delText>
                    </w:r>
                  </w:del>
                </w:p>
              </w:tc>
            </w:tr>
            <w:tr w:rsidR="001768D7" w:rsidRPr="001768D7" w:rsidDel="00A861BC" w14:paraId="2B02D178" w14:textId="5668B2DF" w:rsidTr="00F42151">
              <w:trPr>
                <w:trHeight w:val="448"/>
                <w:del w:id="660" w:author="ERCOT" w:date="2024-07-30T12:30:00Z"/>
              </w:trPr>
              <w:tc>
                <w:tcPr>
                  <w:tcW w:w="1070" w:type="dxa"/>
                </w:tcPr>
                <w:p w14:paraId="28F14551" w14:textId="1D2C0411" w:rsidR="001768D7" w:rsidRPr="001768D7" w:rsidDel="00A861BC" w:rsidRDefault="001768D7" w:rsidP="001768D7">
                  <w:pPr>
                    <w:spacing w:after="60"/>
                    <w:rPr>
                      <w:del w:id="661" w:author="ERCOT" w:date="2024-07-30T12:30:00Z"/>
                      <w:iCs/>
                      <w:sz w:val="20"/>
                      <w:szCs w:val="20"/>
                    </w:rPr>
                  </w:pPr>
                  <w:del w:id="662" w:author="ERCOT" w:date="2024-07-30T12:30:00Z">
                    <w:r w:rsidRPr="001768D7" w:rsidDel="00A861BC">
                      <w:rPr>
                        <w:iCs/>
                        <w:sz w:val="20"/>
                        <w:szCs w:val="20"/>
                      </w:rPr>
                      <w:delText>ACT</w:delText>
                    </w:r>
                  </w:del>
                </w:p>
              </w:tc>
              <w:tc>
                <w:tcPr>
                  <w:tcW w:w="870" w:type="dxa"/>
                </w:tcPr>
                <w:p w14:paraId="4AFCEC8C" w14:textId="1A8925EC" w:rsidR="001768D7" w:rsidRPr="001768D7" w:rsidDel="00A861BC" w:rsidRDefault="001768D7" w:rsidP="001768D7">
                  <w:pPr>
                    <w:spacing w:after="60"/>
                    <w:rPr>
                      <w:del w:id="663" w:author="ERCOT" w:date="2024-07-30T12:30:00Z"/>
                      <w:iCs/>
                      <w:sz w:val="20"/>
                      <w:szCs w:val="20"/>
                    </w:rPr>
                  </w:pPr>
                  <w:del w:id="664" w:author="ERCOT" w:date="2024-07-30T12:30:00Z">
                    <w:r w:rsidRPr="001768D7" w:rsidDel="00A861BC">
                      <w:rPr>
                        <w:iCs/>
                        <w:sz w:val="20"/>
                        <w:szCs w:val="20"/>
                      </w:rPr>
                      <w:delText>MW</w:delText>
                    </w:r>
                  </w:del>
                </w:p>
              </w:tc>
              <w:tc>
                <w:tcPr>
                  <w:tcW w:w="7025" w:type="dxa"/>
                </w:tcPr>
                <w:p w14:paraId="640B9292" w14:textId="50BF4FE4" w:rsidR="001768D7" w:rsidRPr="001768D7" w:rsidDel="00A861BC" w:rsidRDefault="001768D7" w:rsidP="001768D7">
                  <w:pPr>
                    <w:spacing w:after="60"/>
                    <w:rPr>
                      <w:del w:id="665" w:author="ERCOT" w:date="2024-07-30T12:30:00Z"/>
                      <w:iCs/>
                      <w:sz w:val="20"/>
                      <w:szCs w:val="20"/>
                    </w:rPr>
                  </w:pPr>
                  <w:del w:id="666" w:author="ERCOT" w:date="2024-07-30T12:30:00Z">
                    <w:r w:rsidRPr="001768D7" w:rsidDel="00A861BC">
                      <w:rPr>
                        <w:sz w:val="20"/>
                        <w:szCs w:val="20"/>
                      </w:rPr>
                      <w:delText>Annual Capacity Target for new solar renewable energy generation facilities.</w:delText>
                    </w:r>
                  </w:del>
                </w:p>
              </w:tc>
            </w:tr>
            <w:tr w:rsidR="001768D7" w:rsidRPr="001768D7" w:rsidDel="00A861BC" w14:paraId="58FAE761" w14:textId="75A7CF8E" w:rsidTr="00F42151">
              <w:trPr>
                <w:trHeight w:val="341"/>
                <w:del w:id="667" w:author="ERCOT" w:date="2024-07-30T12:30:00Z"/>
              </w:trPr>
              <w:tc>
                <w:tcPr>
                  <w:tcW w:w="1070" w:type="dxa"/>
                </w:tcPr>
                <w:p w14:paraId="262AA7AF" w14:textId="4BA08822" w:rsidR="001768D7" w:rsidRPr="001768D7" w:rsidDel="00A861BC" w:rsidRDefault="001768D7" w:rsidP="001768D7">
                  <w:pPr>
                    <w:spacing w:after="60"/>
                    <w:rPr>
                      <w:del w:id="668" w:author="ERCOT" w:date="2024-07-30T12:30:00Z"/>
                      <w:iCs/>
                      <w:sz w:val="20"/>
                      <w:szCs w:val="20"/>
                    </w:rPr>
                  </w:pPr>
                  <w:del w:id="669" w:author="ERCOT" w:date="2024-07-30T12:30:00Z">
                    <w:r w:rsidRPr="001768D7" w:rsidDel="00A861BC">
                      <w:rPr>
                        <w:sz w:val="20"/>
                        <w:szCs w:val="20"/>
                      </w:rPr>
                      <w:delText>h</w:delText>
                    </w:r>
                  </w:del>
                </w:p>
              </w:tc>
              <w:tc>
                <w:tcPr>
                  <w:tcW w:w="870" w:type="dxa"/>
                </w:tcPr>
                <w:p w14:paraId="4D6FBC2A" w14:textId="786236AF" w:rsidR="001768D7" w:rsidRPr="001768D7" w:rsidDel="00A861BC" w:rsidRDefault="001768D7" w:rsidP="001768D7">
                  <w:pPr>
                    <w:spacing w:after="60"/>
                    <w:rPr>
                      <w:del w:id="670" w:author="ERCOT" w:date="2024-07-30T12:30:00Z"/>
                      <w:iCs/>
                      <w:sz w:val="20"/>
                      <w:szCs w:val="20"/>
                    </w:rPr>
                  </w:pPr>
                  <w:del w:id="671" w:author="ERCOT" w:date="2024-07-30T12:30:00Z">
                    <w:r w:rsidRPr="001768D7" w:rsidDel="00A861BC">
                      <w:rPr>
                        <w:iCs/>
                        <w:sz w:val="20"/>
                        <w:szCs w:val="20"/>
                      </w:rPr>
                      <w:delText>None</w:delText>
                    </w:r>
                  </w:del>
                </w:p>
              </w:tc>
              <w:tc>
                <w:tcPr>
                  <w:tcW w:w="7025" w:type="dxa"/>
                </w:tcPr>
                <w:p w14:paraId="52927E0F" w14:textId="35CF882C" w:rsidR="001768D7" w:rsidRPr="001768D7" w:rsidDel="00A861BC" w:rsidRDefault="001768D7" w:rsidP="001768D7">
                  <w:pPr>
                    <w:spacing w:after="60"/>
                    <w:rPr>
                      <w:del w:id="672" w:author="ERCOT" w:date="2024-07-30T12:30:00Z"/>
                      <w:iCs/>
                      <w:sz w:val="20"/>
                      <w:szCs w:val="20"/>
                    </w:rPr>
                  </w:pPr>
                  <w:del w:id="673" w:author="ERCOT" w:date="2024-07-30T12:30:00Z">
                    <w:r w:rsidRPr="001768D7" w:rsidDel="00A861BC">
                      <w:rPr>
                        <w:sz w:val="20"/>
                        <w:szCs w:val="20"/>
                      </w:rPr>
                      <w:delText>Number of hours in the Compliance Period.  h = 8,760 for the 2024 Compliance Period and 5,840 for the 2025 Compliance Period.</w:delText>
                    </w:r>
                  </w:del>
                </w:p>
              </w:tc>
            </w:tr>
            <w:tr w:rsidR="001768D7" w:rsidRPr="001768D7" w:rsidDel="00A861BC" w14:paraId="7F163BF6" w14:textId="0CB64B33" w:rsidTr="00F42151">
              <w:trPr>
                <w:trHeight w:val="260"/>
                <w:del w:id="674" w:author="ERCOT" w:date="2024-07-30T12:30:00Z"/>
              </w:trPr>
              <w:tc>
                <w:tcPr>
                  <w:tcW w:w="1070" w:type="dxa"/>
                </w:tcPr>
                <w:p w14:paraId="2C8B5D97" w14:textId="422DAF99" w:rsidR="001768D7" w:rsidRPr="001768D7" w:rsidDel="00A861BC" w:rsidRDefault="001768D7" w:rsidP="001768D7">
                  <w:pPr>
                    <w:spacing w:after="60"/>
                    <w:rPr>
                      <w:del w:id="675" w:author="ERCOT" w:date="2024-07-30T12:30:00Z"/>
                      <w:sz w:val="20"/>
                      <w:szCs w:val="20"/>
                    </w:rPr>
                  </w:pPr>
                  <w:del w:id="676" w:author="ERCOT" w:date="2024-07-30T12:30:00Z">
                    <w:r w:rsidRPr="001768D7" w:rsidDel="00A861BC">
                      <w:rPr>
                        <w:sz w:val="20"/>
                        <w:szCs w:val="20"/>
                      </w:rPr>
                      <w:delText>CCF</w:delText>
                    </w:r>
                  </w:del>
                </w:p>
              </w:tc>
              <w:tc>
                <w:tcPr>
                  <w:tcW w:w="870" w:type="dxa"/>
                </w:tcPr>
                <w:p w14:paraId="79922C2A" w14:textId="0514314D" w:rsidR="001768D7" w:rsidRPr="001768D7" w:rsidDel="00A861BC" w:rsidRDefault="001768D7" w:rsidP="001768D7">
                  <w:pPr>
                    <w:spacing w:after="60"/>
                    <w:rPr>
                      <w:del w:id="677" w:author="ERCOT" w:date="2024-07-30T12:30:00Z"/>
                      <w:iCs/>
                      <w:sz w:val="20"/>
                      <w:szCs w:val="20"/>
                    </w:rPr>
                  </w:pPr>
                  <w:del w:id="678" w:author="ERCOT" w:date="2024-07-30T12:30:00Z">
                    <w:r w:rsidRPr="001768D7" w:rsidDel="00A861BC">
                      <w:rPr>
                        <w:iCs/>
                        <w:sz w:val="20"/>
                        <w:szCs w:val="20"/>
                      </w:rPr>
                      <w:delText>None</w:delText>
                    </w:r>
                  </w:del>
                </w:p>
              </w:tc>
              <w:tc>
                <w:tcPr>
                  <w:tcW w:w="7025" w:type="dxa"/>
                </w:tcPr>
                <w:p w14:paraId="77B53DF1" w14:textId="015A9FEF" w:rsidR="001768D7" w:rsidRPr="001768D7" w:rsidDel="00A861BC" w:rsidRDefault="001768D7" w:rsidP="001768D7">
                  <w:pPr>
                    <w:spacing w:after="60"/>
                    <w:rPr>
                      <w:del w:id="679" w:author="ERCOT" w:date="2024-07-30T12:30:00Z"/>
                      <w:sz w:val="20"/>
                      <w:szCs w:val="20"/>
                    </w:rPr>
                  </w:pPr>
                  <w:del w:id="680" w:author="ERCOT" w:date="2024-07-30T12:30:00Z">
                    <w:r w:rsidRPr="001768D7" w:rsidDel="00A861BC">
                      <w:rPr>
                        <w:sz w:val="20"/>
                        <w:szCs w:val="20"/>
                      </w:rPr>
                      <w:delText>Capacity Conversion Factor.</w:delText>
                    </w:r>
                  </w:del>
                </w:p>
              </w:tc>
            </w:tr>
            <w:tr w:rsidR="001768D7" w:rsidRPr="001768D7" w:rsidDel="00A861BC" w14:paraId="5FB54E38" w14:textId="4C35738C" w:rsidTr="00F42151">
              <w:trPr>
                <w:trHeight w:val="314"/>
                <w:del w:id="681" w:author="ERCOT" w:date="2024-07-30T12:30:00Z"/>
              </w:trPr>
              <w:tc>
                <w:tcPr>
                  <w:tcW w:w="1070" w:type="dxa"/>
                </w:tcPr>
                <w:p w14:paraId="13073E7C" w14:textId="7D56EF25" w:rsidR="001768D7" w:rsidRPr="001768D7" w:rsidDel="00A861BC" w:rsidRDefault="001768D7" w:rsidP="001768D7">
                  <w:pPr>
                    <w:spacing w:after="60"/>
                    <w:rPr>
                      <w:del w:id="682" w:author="ERCOT" w:date="2024-07-30T12:30:00Z"/>
                      <w:sz w:val="20"/>
                      <w:szCs w:val="20"/>
                    </w:rPr>
                  </w:pPr>
                  <w:del w:id="683" w:author="ERCOT" w:date="2024-07-30T12:30:00Z">
                    <w:r w:rsidRPr="001768D7" w:rsidDel="00A861BC">
                      <w:rPr>
                        <w:sz w:val="20"/>
                        <w:szCs w:val="20"/>
                      </w:rPr>
                      <w:delText>RCP</w:delText>
                    </w:r>
                  </w:del>
                </w:p>
              </w:tc>
              <w:tc>
                <w:tcPr>
                  <w:tcW w:w="870" w:type="dxa"/>
                </w:tcPr>
                <w:p w14:paraId="17F4E71A" w14:textId="17DA2CE7" w:rsidR="001768D7" w:rsidRPr="001768D7" w:rsidDel="00A861BC" w:rsidRDefault="001768D7" w:rsidP="001768D7">
                  <w:pPr>
                    <w:spacing w:after="60"/>
                    <w:rPr>
                      <w:del w:id="684" w:author="ERCOT" w:date="2024-07-30T12:30:00Z"/>
                      <w:iCs/>
                      <w:sz w:val="20"/>
                      <w:szCs w:val="20"/>
                    </w:rPr>
                  </w:pPr>
                  <w:del w:id="685" w:author="ERCOT" w:date="2024-07-30T12:30:00Z">
                    <w:r w:rsidRPr="001768D7" w:rsidDel="00A861BC">
                      <w:rPr>
                        <w:iCs/>
                        <w:sz w:val="20"/>
                        <w:szCs w:val="20"/>
                      </w:rPr>
                      <w:delText>None</w:delText>
                    </w:r>
                  </w:del>
                </w:p>
              </w:tc>
              <w:tc>
                <w:tcPr>
                  <w:tcW w:w="7025" w:type="dxa"/>
                </w:tcPr>
                <w:p w14:paraId="295291EF" w14:textId="25DDE20A" w:rsidR="001768D7" w:rsidRPr="001768D7" w:rsidDel="00A861BC" w:rsidRDefault="001768D7" w:rsidP="001768D7">
                  <w:pPr>
                    <w:spacing w:after="60"/>
                    <w:rPr>
                      <w:del w:id="686" w:author="ERCOT" w:date="2024-07-30T12:30:00Z"/>
                      <w:sz w:val="20"/>
                      <w:szCs w:val="20"/>
                    </w:rPr>
                  </w:pPr>
                  <w:del w:id="687" w:author="ERCOT" w:date="2024-07-30T12:30:00Z">
                    <w:r w:rsidRPr="001768D7" w:rsidDel="00A861BC">
                      <w:rPr>
                        <w:sz w:val="20"/>
                        <w:szCs w:val="20"/>
                      </w:rPr>
                      <w:delText>The number of Compliance Premiums retired from solar Resources only during the previous Compliance Period.</w:delText>
                    </w:r>
                  </w:del>
                </w:p>
              </w:tc>
            </w:tr>
          </w:tbl>
          <w:p w14:paraId="4986B6B9" w14:textId="399E9A80" w:rsidR="001768D7" w:rsidRPr="001768D7" w:rsidDel="00A861BC" w:rsidRDefault="001768D7" w:rsidP="001768D7">
            <w:pPr>
              <w:spacing w:after="240"/>
              <w:ind w:left="720" w:hanging="720"/>
              <w:rPr>
                <w:del w:id="688" w:author="ERCOT" w:date="2024-07-30T12:30:00Z"/>
                <w:iCs/>
              </w:rPr>
            </w:pPr>
          </w:p>
        </w:tc>
      </w:tr>
    </w:tbl>
    <w:p w14:paraId="7AC3485E" w14:textId="2948FAEF" w:rsidR="001768D7" w:rsidRPr="001768D7" w:rsidDel="00A861BC" w:rsidRDefault="001768D7" w:rsidP="001768D7">
      <w:pPr>
        <w:keepNext/>
        <w:widowControl w:val="0"/>
        <w:tabs>
          <w:tab w:val="left" w:pos="1260"/>
        </w:tabs>
        <w:spacing w:before="480" w:after="240"/>
        <w:ind w:left="1260" w:hanging="1260"/>
        <w:outlineLvl w:val="3"/>
        <w:rPr>
          <w:del w:id="689" w:author="ERCOT" w:date="2024-07-30T12:30:00Z"/>
          <w:b/>
          <w:bCs/>
          <w:snapToGrid w:val="0"/>
        </w:rPr>
      </w:pPr>
      <w:del w:id="690" w:author="ERCOT" w:date="2024-07-30T12:30:00Z">
        <w:r w:rsidRPr="001768D7" w:rsidDel="00A861BC">
          <w:rPr>
            <w:b/>
            <w:bCs/>
            <w:snapToGrid w:val="0"/>
          </w:rPr>
          <w:lastRenderedPageBreak/>
          <w:delText>14.9.3.1</w:delText>
        </w:r>
        <w:r w:rsidRPr="001768D7" w:rsidDel="00A861BC">
          <w:rPr>
            <w:b/>
            <w:bCs/>
            <w:snapToGrid w:val="0"/>
          </w:rPr>
          <w:tab/>
          <w:delText>Preliminary Renewable Portfolio Standard Requirement for Retail Entities</w:delText>
        </w:r>
      </w:del>
    </w:p>
    <w:p w14:paraId="30BC45FF" w14:textId="05929C93" w:rsidR="001768D7" w:rsidRPr="001768D7" w:rsidDel="00A861BC" w:rsidRDefault="001768D7" w:rsidP="001768D7">
      <w:pPr>
        <w:keepNext/>
        <w:spacing w:after="240"/>
        <w:ind w:left="720" w:hanging="720"/>
        <w:rPr>
          <w:del w:id="691" w:author="ERCOT" w:date="2024-07-30T12:30:00Z"/>
          <w:iCs/>
        </w:rPr>
      </w:pPr>
      <w:del w:id="692" w:author="ERCOT" w:date="2024-07-30T12:30:00Z">
        <w:r w:rsidRPr="001768D7" w:rsidDel="00A861BC">
          <w:rPr>
            <w:iCs/>
          </w:rPr>
          <w:delText>(1)</w:delText>
        </w:r>
        <w:r w:rsidRPr="001768D7" w:rsidDel="00A861BC">
          <w:rPr>
            <w:iCs/>
          </w:rPr>
          <w:tab/>
          <w:delText>ERCOT shall determine each Retail Entity’s Preliminary RPS Requirement as follows:</w:delText>
        </w:r>
      </w:del>
    </w:p>
    <w:p w14:paraId="41D60740" w14:textId="07B9DAA4" w:rsidR="001768D7" w:rsidRPr="001768D7" w:rsidDel="00A861BC" w:rsidRDefault="001768D7" w:rsidP="001768D7">
      <w:pPr>
        <w:tabs>
          <w:tab w:val="left" w:pos="2340"/>
          <w:tab w:val="left" w:pos="3420"/>
        </w:tabs>
        <w:spacing w:after="240"/>
        <w:ind w:left="3420" w:hanging="2700"/>
        <w:rPr>
          <w:del w:id="693" w:author="ERCOT" w:date="2024-07-30T12:30:00Z"/>
          <w:b/>
          <w:bCs/>
        </w:rPr>
      </w:pPr>
      <w:del w:id="694" w:author="ERCOT" w:date="2024-07-30T12:30:00Z">
        <w:r w:rsidRPr="001768D7" w:rsidDel="00A861BC">
          <w:rPr>
            <w:b/>
            <w:bCs/>
          </w:rPr>
          <w:delText xml:space="preserve">Preliminary RPS Requirement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SRR * (CRSRES </w:delText>
        </w:r>
        <w:r w:rsidRPr="001768D7" w:rsidDel="00A861BC">
          <w:rPr>
            <w:b/>
            <w:bCs/>
            <w:i/>
            <w:vertAlign w:val="subscript"/>
          </w:rPr>
          <w:delText>i</w:delText>
        </w:r>
        <w:r w:rsidRPr="001768D7" w:rsidDel="00A861BC">
          <w:rPr>
            <w:b/>
            <w:bCs/>
          </w:rPr>
          <w:delText xml:space="preserve"> / TS)</w:delText>
        </w:r>
      </w:del>
    </w:p>
    <w:p w14:paraId="4AE10442" w14:textId="6E499103" w:rsidR="001768D7" w:rsidRPr="001768D7" w:rsidDel="00A861BC" w:rsidRDefault="001768D7" w:rsidP="001768D7">
      <w:pPr>
        <w:spacing w:before="120"/>
        <w:rPr>
          <w:del w:id="695" w:author="ERCOT" w:date="2024-07-30T12:30:00Z"/>
        </w:rPr>
      </w:pPr>
      <w:del w:id="696"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504B11B2" w14:textId="02C264E1" w:rsidTr="00F42151">
        <w:trPr>
          <w:trHeight w:val="548"/>
          <w:del w:id="697" w:author="ERCOT" w:date="2024-07-30T12:30:00Z"/>
        </w:trPr>
        <w:tc>
          <w:tcPr>
            <w:tcW w:w="1070" w:type="dxa"/>
          </w:tcPr>
          <w:p w14:paraId="356D21EF" w14:textId="03614DDB" w:rsidR="001768D7" w:rsidRPr="001768D7" w:rsidDel="00A861BC" w:rsidRDefault="001768D7" w:rsidP="001768D7">
            <w:pPr>
              <w:spacing w:after="60"/>
              <w:rPr>
                <w:del w:id="698" w:author="ERCOT" w:date="2024-07-30T12:30:00Z"/>
                <w:b/>
                <w:iCs/>
                <w:sz w:val="20"/>
                <w:szCs w:val="20"/>
              </w:rPr>
            </w:pPr>
            <w:del w:id="699" w:author="ERCOT" w:date="2024-07-30T12:30:00Z">
              <w:r w:rsidRPr="001768D7" w:rsidDel="00A861BC">
                <w:rPr>
                  <w:b/>
                  <w:iCs/>
                  <w:sz w:val="20"/>
                  <w:szCs w:val="20"/>
                </w:rPr>
                <w:delText>Variable</w:delText>
              </w:r>
            </w:del>
          </w:p>
        </w:tc>
        <w:tc>
          <w:tcPr>
            <w:tcW w:w="870" w:type="dxa"/>
          </w:tcPr>
          <w:p w14:paraId="36BB8C04" w14:textId="2B43A013" w:rsidR="001768D7" w:rsidRPr="001768D7" w:rsidDel="00A861BC" w:rsidRDefault="001768D7" w:rsidP="001768D7">
            <w:pPr>
              <w:spacing w:after="60"/>
              <w:rPr>
                <w:del w:id="700" w:author="ERCOT" w:date="2024-07-30T12:30:00Z"/>
                <w:b/>
                <w:iCs/>
                <w:sz w:val="20"/>
                <w:szCs w:val="20"/>
              </w:rPr>
            </w:pPr>
            <w:del w:id="701" w:author="ERCOT" w:date="2024-07-30T12:30:00Z">
              <w:r w:rsidRPr="001768D7" w:rsidDel="00A861BC">
                <w:rPr>
                  <w:b/>
                  <w:iCs/>
                  <w:sz w:val="20"/>
                  <w:szCs w:val="20"/>
                </w:rPr>
                <w:delText>Unit</w:delText>
              </w:r>
            </w:del>
          </w:p>
        </w:tc>
        <w:tc>
          <w:tcPr>
            <w:tcW w:w="7334" w:type="dxa"/>
          </w:tcPr>
          <w:p w14:paraId="53F74626" w14:textId="06F5120E" w:rsidR="001768D7" w:rsidRPr="001768D7" w:rsidDel="00A861BC" w:rsidRDefault="001768D7" w:rsidP="001768D7">
            <w:pPr>
              <w:spacing w:after="60"/>
              <w:rPr>
                <w:del w:id="702" w:author="ERCOT" w:date="2024-07-30T12:30:00Z"/>
                <w:b/>
                <w:iCs/>
                <w:sz w:val="20"/>
                <w:szCs w:val="20"/>
              </w:rPr>
            </w:pPr>
            <w:del w:id="703" w:author="ERCOT" w:date="2024-07-30T12:30:00Z">
              <w:r w:rsidRPr="001768D7" w:rsidDel="00A861BC">
                <w:rPr>
                  <w:b/>
                  <w:iCs/>
                  <w:sz w:val="20"/>
                  <w:szCs w:val="20"/>
                </w:rPr>
                <w:delText>Description</w:delText>
              </w:r>
            </w:del>
          </w:p>
        </w:tc>
      </w:tr>
      <w:tr w:rsidR="001768D7" w:rsidRPr="001768D7" w:rsidDel="00A861BC" w14:paraId="26CF4EAC" w14:textId="5ECCD92E" w:rsidTr="00F42151">
        <w:trPr>
          <w:trHeight w:val="448"/>
          <w:del w:id="704" w:author="ERCOT" w:date="2024-07-30T12:30:00Z"/>
        </w:trPr>
        <w:tc>
          <w:tcPr>
            <w:tcW w:w="1070" w:type="dxa"/>
          </w:tcPr>
          <w:p w14:paraId="6AF2B719" w14:textId="264BD50F" w:rsidR="001768D7" w:rsidRPr="001768D7" w:rsidDel="00A861BC" w:rsidRDefault="001768D7" w:rsidP="001768D7">
            <w:pPr>
              <w:spacing w:after="60"/>
              <w:rPr>
                <w:del w:id="705" w:author="ERCOT" w:date="2024-07-30T12:30:00Z"/>
                <w:i/>
                <w:iCs/>
                <w:sz w:val="20"/>
                <w:szCs w:val="20"/>
              </w:rPr>
            </w:pPr>
            <w:del w:id="706" w:author="ERCOT" w:date="2024-07-30T12:30:00Z">
              <w:r w:rsidRPr="001768D7" w:rsidDel="00A861BC">
                <w:rPr>
                  <w:i/>
                  <w:iCs/>
                  <w:sz w:val="20"/>
                  <w:szCs w:val="20"/>
                </w:rPr>
                <w:delText>i</w:delText>
              </w:r>
            </w:del>
          </w:p>
        </w:tc>
        <w:tc>
          <w:tcPr>
            <w:tcW w:w="870" w:type="dxa"/>
          </w:tcPr>
          <w:p w14:paraId="7C672753" w14:textId="2146F1E9" w:rsidR="001768D7" w:rsidRPr="001768D7" w:rsidDel="00A861BC" w:rsidRDefault="001768D7" w:rsidP="001768D7">
            <w:pPr>
              <w:spacing w:after="60"/>
              <w:rPr>
                <w:del w:id="707" w:author="ERCOT" w:date="2024-07-30T12:30:00Z"/>
                <w:iCs/>
                <w:sz w:val="20"/>
                <w:szCs w:val="20"/>
              </w:rPr>
            </w:pPr>
            <w:del w:id="708" w:author="ERCOT" w:date="2024-07-30T12:30:00Z">
              <w:r w:rsidRPr="001768D7" w:rsidDel="00A861BC">
                <w:rPr>
                  <w:iCs/>
                  <w:sz w:val="20"/>
                  <w:szCs w:val="20"/>
                </w:rPr>
                <w:delText>None</w:delText>
              </w:r>
            </w:del>
          </w:p>
        </w:tc>
        <w:tc>
          <w:tcPr>
            <w:tcW w:w="7334" w:type="dxa"/>
          </w:tcPr>
          <w:p w14:paraId="1C5C9510" w14:textId="5C3E5843" w:rsidR="001768D7" w:rsidRPr="001768D7" w:rsidDel="00A861BC" w:rsidRDefault="001768D7" w:rsidP="001768D7">
            <w:pPr>
              <w:spacing w:after="60"/>
              <w:rPr>
                <w:del w:id="709" w:author="ERCOT" w:date="2024-07-30T12:30:00Z"/>
                <w:iCs/>
                <w:sz w:val="20"/>
                <w:szCs w:val="20"/>
              </w:rPr>
            </w:pPr>
            <w:del w:id="710" w:author="ERCOT" w:date="2024-07-30T12:30:00Z">
              <w:r w:rsidRPr="001768D7" w:rsidDel="00A861BC">
                <w:rPr>
                  <w:sz w:val="20"/>
                  <w:szCs w:val="20"/>
                </w:rPr>
                <w:delText>Specific Retail Entity.</w:delText>
              </w:r>
            </w:del>
          </w:p>
        </w:tc>
      </w:tr>
      <w:tr w:rsidR="001768D7" w:rsidRPr="001768D7" w:rsidDel="00A861BC" w14:paraId="191E5F5A" w14:textId="1D2A91D4" w:rsidTr="00F42151">
        <w:trPr>
          <w:trHeight w:val="341"/>
          <w:del w:id="711" w:author="ERCOT" w:date="2024-07-30T12:30:00Z"/>
        </w:trPr>
        <w:tc>
          <w:tcPr>
            <w:tcW w:w="1070" w:type="dxa"/>
          </w:tcPr>
          <w:p w14:paraId="7A09D760" w14:textId="748CD75D" w:rsidR="001768D7" w:rsidRPr="001768D7" w:rsidDel="00A861BC" w:rsidRDefault="001768D7" w:rsidP="001768D7">
            <w:pPr>
              <w:spacing w:after="60"/>
              <w:rPr>
                <w:del w:id="712" w:author="ERCOT" w:date="2024-07-30T12:30:00Z"/>
                <w:iCs/>
                <w:sz w:val="20"/>
                <w:szCs w:val="20"/>
              </w:rPr>
            </w:pPr>
            <w:del w:id="713" w:author="ERCOT" w:date="2024-07-30T12:30:00Z">
              <w:r w:rsidRPr="001768D7" w:rsidDel="00A861BC">
                <w:rPr>
                  <w:sz w:val="20"/>
                  <w:szCs w:val="20"/>
                </w:rPr>
                <w:delText>SRR</w:delText>
              </w:r>
            </w:del>
          </w:p>
        </w:tc>
        <w:tc>
          <w:tcPr>
            <w:tcW w:w="870" w:type="dxa"/>
          </w:tcPr>
          <w:p w14:paraId="6698753C" w14:textId="55CBCB70" w:rsidR="001768D7" w:rsidRPr="001768D7" w:rsidDel="00A861BC" w:rsidRDefault="001768D7" w:rsidP="001768D7">
            <w:pPr>
              <w:spacing w:after="60"/>
              <w:rPr>
                <w:del w:id="714" w:author="ERCOT" w:date="2024-07-30T12:30:00Z"/>
                <w:iCs/>
                <w:sz w:val="20"/>
                <w:szCs w:val="20"/>
              </w:rPr>
            </w:pPr>
            <w:del w:id="715" w:author="ERCOT" w:date="2024-07-30T12:30:00Z">
              <w:r w:rsidRPr="001768D7" w:rsidDel="00A861BC">
                <w:rPr>
                  <w:iCs/>
                  <w:sz w:val="20"/>
                  <w:szCs w:val="20"/>
                </w:rPr>
                <w:delText>REC</w:delText>
              </w:r>
            </w:del>
          </w:p>
        </w:tc>
        <w:tc>
          <w:tcPr>
            <w:tcW w:w="7334" w:type="dxa"/>
          </w:tcPr>
          <w:p w14:paraId="01D66647" w14:textId="22F49CA8" w:rsidR="001768D7" w:rsidRPr="001768D7" w:rsidDel="00A861BC" w:rsidRDefault="001768D7" w:rsidP="001768D7">
            <w:pPr>
              <w:spacing w:after="60"/>
              <w:rPr>
                <w:del w:id="716" w:author="ERCOT" w:date="2024-07-30T12:30:00Z"/>
                <w:iCs/>
                <w:sz w:val="20"/>
                <w:szCs w:val="20"/>
              </w:rPr>
            </w:pPr>
            <w:del w:id="717" w:author="ERCOT" w:date="2024-07-30T12:30:00Z">
              <w:r w:rsidRPr="001768D7" w:rsidDel="00A861BC">
                <w:rPr>
                  <w:sz w:val="20"/>
                  <w:szCs w:val="20"/>
                </w:rPr>
                <w:delText>Statewide RPS requirement.</w:delText>
              </w:r>
            </w:del>
          </w:p>
        </w:tc>
      </w:tr>
      <w:tr w:rsidR="001768D7" w:rsidRPr="001768D7" w:rsidDel="00A861BC" w14:paraId="52D24550" w14:textId="615AB070" w:rsidTr="00F42151">
        <w:trPr>
          <w:trHeight w:val="260"/>
          <w:del w:id="718" w:author="ERCOT" w:date="2024-07-30T12:30:00Z"/>
        </w:trPr>
        <w:tc>
          <w:tcPr>
            <w:tcW w:w="1070" w:type="dxa"/>
          </w:tcPr>
          <w:p w14:paraId="3D3CC3F5" w14:textId="7717C888" w:rsidR="001768D7" w:rsidRPr="001768D7" w:rsidDel="00A861BC" w:rsidRDefault="001768D7" w:rsidP="001768D7">
            <w:pPr>
              <w:spacing w:after="60"/>
              <w:rPr>
                <w:del w:id="719" w:author="ERCOT" w:date="2024-07-30T12:30:00Z"/>
                <w:sz w:val="20"/>
                <w:szCs w:val="20"/>
              </w:rPr>
            </w:pPr>
            <w:del w:id="720" w:author="ERCOT" w:date="2024-07-30T12:30:00Z">
              <w:r w:rsidRPr="001768D7" w:rsidDel="00A861BC">
                <w:rPr>
                  <w:iCs/>
                  <w:sz w:val="20"/>
                  <w:szCs w:val="20"/>
                </w:rPr>
                <w:delText xml:space="preserve">CRSRES </w:delText>
              </w:r>
              <w:r w:rsidRPr="001768D7" w:rsidDel="00A861BC">
                <w:rPr>
                  <w:iCs/>
                  <w:sz w:val="20"/>
                  <w:szCs w:val="20"/>
                  <w:vertAlign w:val="subscript"/>
                </w:rPr>
                <w:delText>i</w:delText>
              </w:r>
            </w:del>
          </w:p>
        </w:tc>
        <w:tc>
          <w:tcPr>
            <w:tcW w:w="870" w:type="dxa"/>
          </w:tcPr>
          <w:p w14:paraId="5F366AB0" w14:textId="33A80FDD" w:rsidR="001768D7" w:rsidRPr="001768D7" w:rsidDel="00A861BC" w:rsidRDefault="001768D7" w:rsidP="001768D7">
            <w:pPr>
              <w:spacing w:after="60"/>
              <w:rPr>
                <w:del w:id="721" w:author="ERCOT" w:date="2024-07-30T12:30:00Z"/>
                <w:iCs/>
                <w:sz w:val="20"/>
                <w:szCs w:val="20"/>
              </w:rPr>
            </w:pPr>
            <w:del w:id="722" w:author="ERCOT" w:date="2024-07-30T12:30:00Z">
              <w:r w:rsidRPr="001768D7" w:rsidDel="00A861BC">
                <w:rPr>
                  <w:iCs/>
                  <w:sz w:val="20"/>
                  <w:szCs w:val="20"/>
                </w:rPr>
                <w:delText>MWh</w:delText>
              </w:r>
            </w:del>
          </w:p>
        </w:tc>
        <w:tc>
          <w:tcPr>
            <w:tcW w:w="7334" w:type="dxa"/>
          </w:tcPr>
          <w:p w14:paraId="45A7D63A" w14:textId="61F3CF0A" w:rsidR="001768D7" w:rsidRPr="001768D7" w:rsidDel="00A861BC" w:rsidRDefault="001768D7" w:rsidP="001768D7">
            <w:pPr>
              <w:spacing w:after="60"/>
              <w:rPr>
                <w:del w:id="723" w:author="ERCOT" w:date="2024-07-30T12:30:00Z"/>
                <w:sz w:val="20"/>
                <w:szCs w:val="20"/>
              </w:rPr>
            </w:pPr>
            <w:del w:id="724" w:author="ERCOT" w:date="2024-07-30T12:30:00Z">
              <w:r w:rsidRPr="001768D7" w:rsidDel="00A861BC">
                <w:rPr>
                  <w:iCs/>
                  <w:sz w:val="20"/>
                  <w:szCs w:val="20"/>
                </w:rPr>
                <w:delText xml:space="preserve">Retail sales of the specific Retail Entity to Texas Customers during the Compliance Period, excluding sales by the specific Retail Entity to any Electric Service Identifiers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 Renewable Energy Credit Program.</w:delText>
              </w:r>
            </w:del>
          </w:p>
        </w:tc>
      </w:tr>
      <w:tr w:rsidR="001768D7" w:rsidRPr="001768D7" w:rsidDel="00A861BC" w14:paraId="04CF3236" w14:textId="533BD8C7" w:rsidTr="00F42151">
        <w:trPr>
          <w:trHeight w:val="314"/>
          <w:del w:id="725" w:author="ERCOT" w:date="2024-07-30T12:30:00Z"/>
        </w:trPr>
        <w:tc>
          <w:tcPr>
            <w:tcW w:w="1070" w:type="dxa"/>
          </w:tcPr>
          <w:p w14:paraId="67B9EA86" w14:textId="0EEFB866" w:rsidR="001768D7" w:rsidRPr="001768D7" w:rsidDel="00A861BC" w:rsidRDefault="001768D7" w:rsidP="001768D7">
            <w:pPr>
              <w:spacing w:after="60"/>
              <w:rPr>
                <w:del w:id="726" w:author="ERCOT" w:date="2024-07-30T12:30:00Z"/>
                <w:sz w:val="20"/>
                <w:szCs w:val="20"/>
              </w:rPr>
            </w:pPr>
            <w:del w:id="727" w:author="ERCOT" w:date="2024-07-30T12:30:00Z">
              <w:r w:rsidRPr="001768D7" w:rsidDel="00A861BC">
                <w:rPr>
                  <w:iCs/>
                  <w:sz w:val="20"/>
                  <w:szCs w:val="20"/>
                </w:rPr>
                <w:delText>TS</w:delText>
              </w:r>
            </w:del>
          </w:p>
        </w:tc>
        <w:tc>
          <w:tcPr>
            <w:tcW w:w="870" w:type="dxa"/>
          </w:tcPr>
          <w:p w14:paraId="6266F610" w14:textId="1AFC5D79" w:rsidR="001768D7" w:rsidRPr="001768D7" w:rsidDel="00A861BC" w:rsidRDefault="001768D7" w:rsidP="001768D7">
            <w:pPr>
              <w:spacing w:after="60"/>
              <w:rPr>
                <w:del w:id="728" w:author="ERCOT" w:date="2024-07-30T12:30:00Z"/>
                <w:iCs/>
                <w:sz w:val="20"/>
                <w:szCs w:val="20"/>
              </w:rPr>
            </w:pPr>
            <w:del w:id="729" w:author="ERCOT" w:date="2024-07-30T12:30:00Z">
              <w:r w:rsidRPr="001768D7" w:rsidDel="00A861BC">
                <w:rPr>
                  <w:iCs/>
                  <w:sz w:val="20"/>
                  <w:szCs w:val="20"/>
                </w:rPr>
                <w:delText>MWh</w:delText>
              </w:r>
            </w:del>
          </w:p>
        </w:tc>
        <w:tc>
          <w:tcPr>
            <w:tcW w:w="7334" w:type="dxa"/>
          </w:tcPr>
          <w:p w14:paraId="22FAA66C" w14:textId="5F51767F" w:rsidR="001768D7" w:rsidRPr="001768D7" w:rsidDel="00A861BC" w:rsidRDefault="001768D7" w:rsidP="001768D7">
            <w:pPr>
              <w:spacing w:after="60"/>
              <w:rPr>
                <w:del w:id="730" w:author="ERCOT" w:date="2024-07-30T12:30:00Z"/>
                <w:sz w:val="20"/>
                <w:szCs w:val="20"/>
              </w:rPr>
            </w:pPr>
            <w:del w:id="731" w:author="ERCOT" w:date="2024-07-30T12:30:00Z">
              <w:r w:rsidRPr="001768D7" w:rsidDel="00A861BC">
                <w:rPr>
                  <w:iCs/>
                  <w:sz w:val="20"/>
                  <w:szCs w:val="20"/>
                </w:rPr>
                <w:delText xml:space="preserve">Total retail sales of all Retail Entities to Texas Customers during the Compliance Period, excluding all sales of all Retail Entities to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1BC60534" w14:textId="39F820B0" w:rsidR="001768D7" w:rsidRPr="001768D7" w:rsidDel="00A861BC" w:rsidRDefault="001768D7" w:rsidP="001768D7">
      <w:pPr>
        <w:rPr>
          <w:del w:id="732" w:author="ERCOT" w:date="2024-07-30T12:30:00Z"/>
          <w:szCs w:val="20"/>
        </w:rPr>
      </w:pPr>
    </w:p>
    <w:p w14:paraId="16C26F97" w14:textId="3B41671A" w:rsidR="001768D7" w:rsidRPr="001768D7" w:rsidDel="00A861BC" w:rsidRDefault="001768D7" w:rsidP="001768D7">
      <w:pPr>
        <w:spacing w:after="240"/>
        <w:ind w:left="720" w:hanging="720"/>
        <w:rPr>
          <w:del w:id="733" w:author="ERCOT" w:date="2024-07-30T12:30:00Z"/>
          <w:iCs/>
        </w:rPr>
      </w:pPr>
      <w:del w:id="734" w:author="ERCOT" w:date="2024-07-30T12:30:00Z">
        <w:r w:rsidRPr="001768D7" w:rsidDel="00A861BC">
          <w:rPr>
            <w:iCs/>
          </w:rPr>
          <w:delText>(2)</w:delText>
        </w:r>
        <w:r w:rsidRPr="001768D7" w:rsidDel="00A861BC">
          <w:rPr>
            <w:iCs/>
          </w:rPr>
          <w:tab/>
          <w:delText>The sum of the Preliminary RPS Requirements for all Retail Entities shall be equal to the SRR.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383A20A2" w14:textId="2C18E76F" w:rsidTr="00F42151">
        <w:trPr>
          <w:del w:id="735"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C3FA336" w14:textId="46F73F43" w:rsidR="001768D7" w:rsidRPr="001768D7" w:rsidDel="00A861BC" w:rsidRDefault="001768D7" w:rsidP="001768D7">
            <w:pPr>
              <w:spacing w:before="120" w:after="240"/>
              <w:rPr>
                <w:del w:id="736" w:author="ERCOT" w:date="2024-07-30T12:30:00Z"/>
                <w:b/>
                <w:i/>
              </w:rPr>
            </w:pPr>
            <w:bookmarkStart w:id="737" w:name="_Toc239073035"/>
            <w:bookmarkStart w:id="738" w:name="_Toc440463376"/>
            <w:del w:id="739" w:author="ERCOT" w:date="2024-07-30T12:30:00Z">
              <w:r w:rsidRPr="001768D7" w:rsidDel="00A861BC">
                <w:rPr>
                  <w:b/>
                  <w:i/>
                </w:rPr>
                <w:delText>[NPRR1218:  Replace Section 14.9.3.1 above with the following upon system implementation:]</w:delText>
              </w:r>
            </w:del>
          </w:p>
          <w:p w14:paraId="706520A9" w14:textId="1C55B093" w:rsidR="001768D7" w:rsidRPr="001768D7" w:rsidDel="00A861BC" w:rsidRDefault="001768D7" w:rsidP="001768D7">
            <w:pPr>
              <w:keepNext/>
              <w:widowControl w:val="0"/>
              <w:tabs>
                <w:tab w:val="left" w:pos="1260"/>
              </w:tabs>
              <w:spacing w:after="240"/>
              <w:ind w:left="1260" w:hanging="1260"/>
              <w:outlineLvl w:val="3"/>
              <w:rPr>
                <w:del w:id="740" w:author="ERCOT" w:date="2024-07-30T12:30:00Z"/>
                <w:b/>
                <w:bCs/>
                <w:snapToGrid w:val="0"/>
              </w:rPr>
            </w:pPr>
            <w:del w:id="741" w:author="ERCOT" w:date="2024-07-30T12:30:00Z">
              <w:r w:rsidRPr="001768D7" w:rsidDel="00A861BC">
                <w:rPr>
                  <w:b/>
                  <w:bCs/>
                  <w:snapToGrid w:val="0"/>
                </w:rPr>
                <w:delText>14.9.3.1</w:delText>
              </w:r>
              <w:r w:rsidRPr="001768D7" w:rsidDel="00A861BC">
                <w:rPr>
                  <w:b/>
                  <w:bCs/>
                  <w:snapToGrid w:val="0"/>
                </w:rPr>
                <w:tab/>
                <w:delText>Preliminary Solar Renewable Portfolio Standard Requirement for Retail Entities</w:delText>
              </w:r>
            </w:del>
          </w:p>
          <w:p w14:paraId="72A2EF9F" w14:textId="5569CB39" w:rsidR="001768D7" w:rsidRPr="001768D7" w:rsidDel="00A861BC" w:rsidRDefault="001768D7" w:rsidP="001768D7">
            <w:pPr>
              <w:keepNext/>
              <w:spacing w:after="240"/>
              <w:ind w:left="720" w:hanging="720"/>
              <w:rPr>
                <w:del w:id="742" w:author="ERCOT" w:date="2024-07-30T12:30:00Z"/>
                <w:iCs/>
              </w:rPr>
            </w:pPr>
            <w:del w:id="743" w:author="ERCOT" w:date="2024-07-30T12:30:00Z">
              <w:r w:rsidRPr="001768D7" w:rsidDel="00A861BC">
                <w:rPr>
                  <w:iCs/>
                </w:rPr>
                <w:delText>(1)</w:delText>
              </w:r>
              <w:r w:rsidRPr="001768D7" w:rsidDel="00A861BC">
                <w:rPr>
                  <w:iCs/>
                </w:rPr>
                <w:tab/>
                <w:delText>ERCOT shall determine each Retail Entity’s Preliminary SRPS Requirement as follows:</w:delText>
              </w:r>
            </w:del>
          </w:p>
          <w:p w14:paraId="6FCFAD41" w14:textId="750E9244" w:rsidR="001768D7" w:rsidRPr="001768D7" w:rsidDel="00A861BC" w:rsidRDefault="001768D7" w:rsidP="001768D7">
            <w:pPr>
              <w:tabs>
                <w:tab w:val="left" w:pos="2340"/>
                <w:tab w:val="left" w:pos="3420"/>
              </w:tabs>
              <w:spacing w:after="240"/>
              <w:ind w:left="3420" w:hanging="2700"/>
              <w:rPr>
                <w:del w:id="744" w:author="ERCOT" w:date="2024-07-30T12:30:00Z"/>
                <w:b/>
                <w:bCs/>
              </w:rPr>
            </w:pPr>
            <w:del w:id="745" w:author="ERCOT" w:date="2024-07-30T12:30:00Z">
              <w:r w:rsidRPr="001768D7" w:rsidDel="00A861BC">
                <w:rPr>
                  <w:b/>
                  <w:bCs/>
                </w:rPr>
                <w:delText xml:space="preserve">Preliminary SRPS Requirement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SSRR * (CRSRES </w:delText>
              </w:r>
              <w:r w:rsidRPr="001768D7" w:rsidDel="00A861BC">
                <w:rPr>
                  <w:b/>
                  <w:bCs/>
                  <w:i/>
                  <w:vertAlign w:val="subscript"/>
                </w:rPr>
                <w:delText>i</w:delText>
              </w:r>
              <w:r w:rsidRPr="001768D7" w:rsidDel="00A861BC">
                <w:rPr>
                  <w:b/>
                  <w:bCs/>
                </w:rPr>
                <w:delText xml:space="preserve"> / TS)</w:delText>
              </w:r>
            </w:del>
          </w:p>
          <w:p w14:paraId="0D36989E" w14:textId="7B612EC0" w:rsidR="001768D7" w:rsidRPr="001768D7" w:rsidDel="00A861BC" w:rsidRDefault="001768D7" w:rsidP="001768D7">
            <w:pPr>
              <w:rPr>
                <w:del w:id="746" w:author="ERCOT" w:date="2024-07-30T12:30:00Z"/>
              </w:rPr>
            </w:pPr>
            <w:del w:id="747"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5D941E63" w14:textId="1F571595" w:rsidTr="00F42151">
              <w:trPr>
                <w:trHeight w:val="548"/>
                <w:del w:id="748" w:author="ERCOT" w:date="2024-07-30T12:30:00Z"/>
              </w:trPr>
              <w:tc>
                <w:tcPr>
                  <w:tcW w:w="1070" w:type="dxa"/>
                </w:tcPr>
                <w:p w14:paraId="02899E93" w14:textId="1B77C1A1" w:rsidR="001768D7" w:rsidRPr="001768D7" w:rsidDel="00A861BC" w:rsidRDefault="001768D7" w:rsidP="001768D7">
                  <w:pPr>
                    <w:spacing w:after="60"/>
                    <w:rPr>
                      <w:del w:id="749" w:author="ERCOT" w:date="2024-07-30T12:30:00Z"/>
                      <w:b/>
                      <w:iCs/>
                      <w:sz w:val="20"/>
                      <w:szCs w:val="20"/>
                    </w:rPr>
                  </w:pPr>
                  <w:del w:id="750" w:author="ERCOT" w:date="2024-07-30T12:30:00Z">
                    <w:r w:rsidRPr="001768D7" w:rsidDel="00A861BC">
                      <w:rPr>
                        <w:b/>
                        <w:iCs/>
                        <w:sz w:val="20"/>
                        <w:szCs w:val="20"/>
                      </w:rPr>
                      <w:delText>Variable</w:delText>
                    </w:r>
                  </w:del>
                </w:p>
              </w:tc>
              <w:tc>
                <w:tcPr>
                  <w:tcW w:w="870" w:type="dxa"/>
                </w:tcPr>
                <w:p w14:paraId="74951137" w14:textId="6CE2F1CD" w:rsidR="001768D7" w:rsidRPr="001768D7" w:rsidDel="00A861BC" w:rsidRDefault="001768D7" w:rsidP="001768D7">
                  <w:pPr>
                    <w:spacing w:after="60"/>
                    <w:rPr>
                      <w:del w:id="751" w:author="ERCOT" w:date="2024-07-30T12:30:00Z"/>
                      <w:b/>
                      <w:iCs/>
                      <w:sz w:val="20"/>
                      <w:szCs w:val="20"/>
                    </w:rPr>
                  </w:pPr>
                  <w:del w:id="752" w:author="ERCOT" w:date="2024-07-30T12:30:00Z">
                    <w:r w:rsidRPr="001768D7" w:rsidDel="00A861BC">
                      <w:rPr>
                        <w:b/>
                        <w:iCs/>
                        <w:sz w:val="20"/>
                        <w:szCs w:val="20"/>
                      </w:rPr>
                      <w:delText>Unit</w:delText>
                    </w:r>
                  </w:del>
                </w:p>
              </w:tc>
              <w:tc>
                <w:tcPr>
                  <w:tcW w:w="7025" w:type="dxa"/>
                </w:tcPr>
                <w:p w14:paraId="15C26472" w14:textId="4B6FE954" w:rsidR="001768D7" w:rsidRPr="001768D7" w:rsidDel="00A861BC" w:rsidRDefault="001768D7" w:rsidP="001768D7">
                  <w:pPr>
                    <w:spacing w:after="60"/>
                    <w:rPr>
                      <w:del w:id="753" w:author="ERCOT" w:date="2024-07-30T12:30:00Z"/>
                      <w:b/>
                      <w:iCs/>
                      <w:sz w:val="20"/>
                      <w:szCs w:val="20"/>
                    </w:rPr>
                  </w:pPr>
                  <w:del w:id="754" w:author="ERCOT" w:date="2024-07-30T12:30:00Z">
                    <w:r w:rsidRPr="001768D7" w:rsidDel="00A861BC">
                      <w:rPr>
                        <w:b/>
                        <w:iCs/>
                        <w:sz w:val="20"/>
                        <w:szCs w:val="20"/>
                      </w:rPr>
                      <w:delText>Description</w:delText>
                    </w:r>
                  </w:del>
                </w:p>
              </w:tc>
            </w:tr>
            <w:tr w:rsidR="001768D7" w:rsidRPr="001768D7" w:rsidDel="00A861BC" w14:paraId="10F07439" w14:textId="6D5B09A3" w:rsidTr="00F42151">
              <w:trPr>
                <w:trHeight w:val="448"/>
                <w:del w:id="755" w:author="ERCOT" w:date="2024-07-30T12:30:00Z"/>
              </w:trPr>
              <w:tc>
                <w:tcPr>
                  <w:tcW w:w="1070" w:type="dxa"/>
                </w:tcPr>
                <w:p w14:paraId="165EA5EB" w14:textId="3CB0BDFF" w:rsidR="001768D7" w:rsidRPr="001768D7" w:rsidDel="00A861BC" w:rsidRDefault="001768D7" w:rsidP="001768D7">
                  <w:pPr>
                    <w:spacing w:after="60"/>
                    <w:rPr>
                      <w:del w:id="756" w:author="ERCOT" w:date="2024-07-30T12:30:00Z"/>
                      <w:i/>
                      <w:iCs/>
                      <w:sz w:val="20"/>
                      <w:szCs w:val="20"/>
                    </w:rPr>
                  </w:pPr>
                  <w:del w:id="757" w:author="ERCOT" w:date="2024-07-30T12:30:00Z">
                    <w:r w:rsidRPr="001768D7" w:rsidDel="00A861BC">
                      <w:rPr>
                        <w:i/>
                        <w:iCs/>
                        <w:sz w:val="20"/>
                        <w:szCs w:val="20"/>
                      </w:rPr>
                      <w:delText>i</w:delText>
                    </w:r>
                  </w:del>
                </w:p>
              </w:tc>
              <w:tc>
                <w:tcPr>
                  <w:tcW w:w="870" w:type="dxa"/>
                </w:tcPr>
                <w:p w14:paraId="480FD5B4" w14:textId="34C6E119" w:rsidR="001768D7" w:rsidRPr="001768D7" w:rsidDel="00A861BC" w:rsidRDefault="001768D7" w:rsidP="001768D7">
                  <w:pPr>
                    <w:spacing w:after="60"/>
                    <w:rPr>
                      <w:del w:id="758" w:author="ERCOT" w:date="2024-07-30T12:30:00Z"/>
                      <w:iCs/>
                      <w:sz w:val="20"/>
                      <w:szCs w:val="20"/>
                    </w:rPr>
                  </w:pPr>
                  <w:del w:id="759" w:author="ERCOT" w:date="2024-07-30T12:30:00Z">
                    <w:r w:rsidRPr="001768D7" w:rsidDel="00A861BC">
                      <w:rPr>
                        <w:iCs/>
                        <w:sz w:val="20"/>
                        <w:szCs w:val="20"/>
                      </w:rPr>
                      <w:delText>None</w:delText>
                    </w:r>
                  </w:del>
                </w:p>
              </w:tc>
              <w:tc>
                <w:tcPr>
                  <w:tcW w:w="7025" w:type="dxa"/>
                </w:tcPr>
                <w:p w14:paraId="2286301C" w14:textId="0A334E99" w:rsidR="001768D7" w:rsidRPr="001768D7" w:rsidDel="00A861BC" w:rsidRDefault="001768D7" w:rsidP="001768D7">
                  <w:pPr>
                    <w:spacing w:after="60"/>
                    <w:rPr>
                      <w:del w:id="760" w:author="ERCOT" w:date="2024-07-30T12:30:00Z"/>
                      <w:iCs/>
                      <w:sz w:val="20"/>
                      <w:szCs w:val="20"/>
                    </w:rPr>
                  </w:pPr>
                  <w:del w:id="761" w:author="ERCOT" w:date="2024-07-30T12:30:00Z">
                    <w:r w:rsidRPr="001768D7" w:rsidDel="00A861BC">
                      <w:rPr>
                        <w:sz w:val="20"/>
                        <w:szCs w:val="20"/>
                      </w:rPr>
                      <w:delText>Specific Retail Entity.</w:delText>
                    </w:r>
                  </w:del>
                </w:p>
              </w:tc>
            </w:tr>
            <w:tr w:rsidR="001768D7" w:rsidRPr="001768D7" w:rsidDel="00A861BC" w14:paraId="4F1A23B7" w14:textId="1B201D62" w:rsidTr="00F42151">
              <w:trPr>
                <w:trHeight w:val="341"/>
                <w:del w:id="762" w:author="ERCOT" w:date="2024-07-30T12:30:00Z"/>
              </w:trPr>
              <w:tc>
                <w:tcPr>
                  <w:tcW w:w="1070" w:type="dxa"/>
                </w:tcPr>
                <w:p w14:paraId="73A75E35" w14:textId="4E0E2FAF" w:rsidR="001768D7" w:rsidRPr="001768D7" w:rsidDel="00A861BC" w:rsidRDefault="001768D7" w:rsidP="001768D7">
                  <w:pPr>
                    <w:spacing w:after="60"/>
                    <w:rPr>
                      <w:del w:id="763" w:author="ERCOT" w:date="2024-07-30T12:30:00Z"/>
                      <w:iCs/>
                      <w:sz w:val="20"/>
                      <w:szCs w:val="20"/>
                    </w:rPr>
                  </w:pPr>
                  <w:del w:id="764" w:author="ERCOT" w:date="2024-07-30T12:30:00Z">
                    <w:r w:rsidRPr="001768D7" w:rsidDel="00A861BC">
                      <w:rPr>
                        <w:sz w:val="20"/>
                        <w:szCs w:val="20"/>
                      </w:rPr>
                      <w:delText>SSRR</w:delText>
                    </w:r>
                  </w:del>
                </w:p>
              </w:tc>
              <w:tc>
                <w:tcPr>
                  <w:tcW w:w="870" w:type="dxa"/>
                </w:tcPr>
                <w:p w14:paraId="76D61D99" w14:textId="1ABC823D" w:rsidR="001768D7" w:rsidRPr="001768D7" w:rsidDel="00A861BC" w:rsidRDefault="001768D7" w:rsidP="001768D7">
                  <w:pPr>
                    <w:spacing w:after="60"/>
                    <w:rPr>
                      <w:del w:id="765" w:author="ERCOT" w:date="2024-07-30T12:30:00Z"/>
                      <w:iCs/>
                      <w:sz w:val="20"/>
                      <w:szCs w:val="20"/>
                    </w:rPr>
                  </w:pPr>
                  <w:del w:id="766" w:author="ERCOT" w:date="2024-07-30T12:30:00Z">
                    <w:r w:rsidRPr="001768D7" w:rsidDel="00A861BC">
                      <w:rPr>
                        <w:iCs/>
                        <w:sz w:val="20"/>
                        <w:szCs w:val="20"/>
                      </w:rPr>
                      <w:delText>REC</w:delText>
                    </w:r>
                  </w:del>
                </w:p>
              </w:tc>
              <w:tc>
                <w:tcPr>
                  <w:tcW w:w="7025" w:type="dxa"/>
                </w:tcPr>
                <w:p w14:paraId="0F3A6AA6" w14:textId="5A982DC1" w:rsidR="001768D7" w:rsidRPr="001768D7" w:rsidDel="00A861BC" w:rsidRDefault="001768D7" w:rsidP="001768D7">
                  <w:pPr>
                    <w:spacing w:after="60"/>
                    <w:rPr>
                      <w:del w:id="767" w:author="ERCOT" w:date="2024-07-30T12:30:00Z"/>
                      <w:iCs/>
                      <w:sz w:val="20"/>
                      <w:szCs w:val="20"/>
                    </w:rPr>
                  </w:pPr>
                  <w:del w:id="768" w:author="ERCOT" w:date="2024-07-30T12:30:00Z">
                    <w:r w:rsidRPr="001768D7" w:rsidDel="00A861BC">
                      <w:rPr>
                        <w:sz w:val="20"/>
                        <w:szCs w:val="20"/>
                      </w:rPr>
                      <w:delText>Statewide SRPS Requirement.</w:delText>
                    </w:r>
                  </w:del>
                </w:p>
              </w:tc>
            </w:tr>
            <w:tr w:rsidR="001768D7" w:rsidRPr="001768D7" w:rsidDel="00A861BC" w14:paraId="614009C3" w14:textId="1468762F" w:rsidTr="00F42151">
              <w:trPr>
                <w:trHeight w:val="260"/>
                <w:del w:id="769" w:author="ERCOT" w:date="2024-07-30T12:30:00Z"/>
              </w:trPr>
              <w:tc>
                <w:tcPr>
                  <w:tcW w:w="1070" w:type="dxa"/>
                </w:tcPr>
                <w:p w14:paraId="38D91346" w14:textId="23D5E21C" w:rsidR="001768D7" w:rsidRPr="001768D7" w:rsidDel="00A861BC" w:rsidRDefault="001768D7" w:rsidP="001768D7">
                  <w:pPr>
                    <w:spacing w:after="60"/>
                    <w:rPr>
                      <w:del w:id="770" w:author="ERCOT" w:date="2024-07-30T12:30:00Z"/>
                      <w:sz w:val="20"/>
                      <w:szCs w:val="20"/>
                    </w:rPr>
                  </w:pPr>
                  <w:del w:id="771" w:author="ERCOT" w:date="2024-07-30T12:30:00Z">
                    <w:r w:rsidRPr="001768D7" w:rsidDel="00A861BC">
                      <w:rPr>
                        <w:iCs/>
                        <w:sz w:val="20"/>
                        <w:szCs w:val="20"/>
                      </w:rPr>
                      <w:delText xml:space="preserve">CRSRES </w:delText>
                    </w:r>
                    <w:r w:rsidRPr="001768D7" w:rsidDel="00A861BC">
                      <w:rPr>
                        <w:iCs/>
                        <w:sz w:val="20"/>
                        <w:szCs w:val="20"/>
                        <w:vertAlign w:val="subscript"/>
                      </w:rPr>
                      <w:delText>i</w:delText>
                    </w:r>
                  </w:del>
                </w:p>
              </w:tc>
              <w:tc>
                <w:tcPr>
                  <w:tcW w:w="870" w:type="dxa"/>
                </w:tcPr>
                <w:p w14:paraId="7AC53E91" w14:textId="1E484FDD" w:rsidR="001768D7" w:rsidRPr="001768D7" w:rsidDel="00A861BC" w:rsidRDefault="001768D7" w:rsidP="001768D7">
                  <w:pPr>
                    <w:spacing w:after="60"/>
                    <w:rPr>
                      <w:del w:id="772" w:author="ERCOT" w:date="2024-07-30T12:30:00Z"/>
                      <w:iCs/>
                      <w:sz w:val="20"/>
                      <w:szCs w:val="20"/>
                    </w:rPr>
                  </w:pPr>
                  <w:del w:id="773" w:author="ERCOT" w:date="2024-07-30T12:30:00Z">
                    <w:r w:rsidRPr="001768D7" w:rsidDel="00A861BC">
                      <w:rPr>
                        <w:iCs/>
                        <w:sz w:val="20"/>
                        <w:szCs w:val="20"/>
                      </w:rPr>
                      <w:delText>MWh</w:delText>
                    </w:r>
                  </w:del>
                </w:p>
              </w:tc>
              <w:tc>
                <w:tcPr>
                  <w:tcW w:w="7025" w:type="dxa"/>
                </w:tcPr>
                <w:p w14:paraId="7BFE2E38" w14:textId="4B44406D" w:rsidR="001768D7" w:rsidRPr="001768D7" w:rsidDel="00A861BC" w:rsidRDefault="001768D7" w:rsidP="001768D7">
                  <w:pPr>
                    <w:spacing w:after="60"/>
                    <w:rPr>
                      <w:del w:id="774" w:author="ERCOT" w:date="2024-07-30T12:30:00Z"/>
                      <w:sz w:val="20"/>
                      <w:szCs w:val="20"/>
                    </w:rPr>
                  </w:pPr>
                  <w:del w:id="775" w:author="ERCOT" w:date="2024-07-30T12:30:00Z">
                    <w:r w:rsidRPr="001768D7" w:rsidDel="00A861BC">
                      <w:rPr>
                        <w:iCs/>
                        <w:sz w:val="20"/>
                        <w:szCs w:val="20"/>
                      </w:rPr>
                      <w:delText xml:space="preserve">Retail sales of the specific Retail Entity to Texas Customers during the Compliance Period, excluding sales by the specific Retail Entity to any Electric Service Identifiers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 Renewable Energy Credit Program.</w:delText>
                    </w:r>
                  </w:del>
                </w:p>
              </w:tc>
            </w:tr>
            <w:tr w:rsidR="001768D7" w:rsidRPr="001768D7" w:rsidDel="00A861BC" w14:paraId="3E6DEC49" w14:textId="5D2FB86E" w:rsidTr="00F42151">
              <w:trPr>
                <w:trHeight w:val="314"/>
                <w:del w:id="776" w:author="ERCOT" w:date="2024-07-30T12:30:00Z"/>
              </w:trPr>
              <w:tc>
                <w:tcPr>
                  <w:tcW w:w="1070" w:type="dxa"/>
                </w:tcPr>
                <w:p w14:paraId="70C35B93" w14:textId="0F6AF5F9" w:rsidR="001768D7" w:rsidRPr="001768D7" w:rsidDel="00A861BC" w:rsidRDefault="001768D7" w:rsidP="001768D7">
                  <w:pPr>
                    <w:spacing w:after="60"/>
                    <w:rPr>
                      <w:del w:id="777" w:author="ERCOT" w:date="2024-07-30T12:30:00Z"/>
                      <w:sz w:val="20"/>
                      <w:szCs w:val="20"/>
                    </w:rPr>
                  </w:pPr>
                  <w:del w:id="778" w:author="ERCOT" w:date="2024-07-30T12:30:00Z">
                    <w:r w:rsidRPr="001768D7" w:rsidDel="00A861BC">
                      <w:rPr>
                        <w:iCs/>
                        <w:sz w:val="20"/>
                        <w:szCs w:val="20"/>
                      </w:rPr>
                      <w:lastRenderedPageBreak/>
                      <w:delText>TS</w:delText>
                    </w:r>
                  </w:del>
                </w:p>
              </w:tc>
              <w:tc>
                <w:tcPr>
                  <w:tcW w:w="870" w:type="dxa"/>
                </w:tcPr>
                <w:p w14:paraId="119CF929" w14:textId="48F91058" w:rsidR="001768D7" w:rsidRPr="001768D7" w:rsidDel="00A861BC" w:rsidRDefault="001768D7" w:rsidP="001768D7">
                  <w:pPr>
                    <w:spacing w:after="60"/>
                    <w:rPr>
                      <w:del w:id="779" w:author="ERCOT" w:date="2024-07-30T12:30:00Z"/>
                      <w:iCs/>
                      <w:sz w:val="20"/>
                      <w:szCs w:val="20"/>
                    </w:rPr>
                  </w:pPr>
                  <w:del w:id="780" w:author="ERCOT" w:date="2024-07-30T12:30:00Z">
                    <w:r w:rsidRPr="001768D7" w:rsidDel="00A861BC">
                      <w:rPr>
                        <w:iCs/>
                        <w:sz w:val="20"/>
                        <w:szCs w:val="20"/>
                      </w:rPr>
                      <w:delText>MWh</w:delText>
                    </w:r>
                  </w:del>
                </w:p>
              </w:tc>
              <w:tc>
                <w:tcPr>
                  <w:tcW w:w="7025" w:type="dxa"/>
                </w:tcPr>
                <w:p w14:paraId="4E0F5CF4" w14:textId="10AD234B" w:rsidR="001768D7" w:rsidRPr="001768D7" w:rsidDel="00A861BC" w:rsidRDefault="001768D7" w:rsidP="001768D7">
                  <w:pPr>
                    <w:spacing w:after="60"/>
                    <w:rPr>
                      <w:del w:id="781" w:author="ERCOT" w:date="2024-07-30T12:30:00Z"/>
                      <w:sz w:val="20"/>
                      <w:szCs w:val="20"/>
                    </w:rPr>
                  </w:pPr>
                  <w:del w:id="782" w:author="ERCOT" w:date="2024-07-30T12:30:00Z">
                    <w:r w:rsidRPr="001768D7" w:rsidDel="00A861BC">
                      <w:rPr>
                        <w:iCs/>
                        <w:sz w:val="20"/>
                        <w:szCs w:val="20"/>
                      </w:rPr>
                      <w:delText xml:space="preserve">Total retail sales of all Retail Entities to Texas Customers during the Compliance Period, excluding all sales of all Retail Entities to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1A0E78B9" w14:textId="7E700FBE" w:rsidR="001768D7" w:rsidRPr="001768D7" w:rsidDel="00A861BC" w:rsidRDefault="001768D7" w:rsidP="001768D7">
            <w:pPr>
              <w:spacing w:before="240" w:after="240"/>
              <w:ind w:left="720" w:hanging="720"/>
              <w:rPr>
                <w:del w:id="783" w:author="ERCOT" w:date="2024-07-30T12:30:00Z"/>
                <w:iCs/>
              </w:rPr>
            </w:pPr>
            <w:del w:id="784" w:author="ERCOT" w:date="2024-07-30T12:30:00Z">
              <w:r w:rsidRPr="001768D7" w:rsidDel="00A861BC">
                <w:rPr>
                  <w:iCs/>
                </w:rPr>
                <w:delText>(2)</w:delText>
              </w:r>
              <w:r w:rsidRPr="001768D7" w:rsidDel="00A861BC">
                <w:rPr>
                  <w:iCs/>
                </w:rPr>
                <w:tab/>
                <w:delText>The sum of the Preliminary SRPS Requirements for all Retail Entities shall be equal to the SSRR.</w:delText>
              </w:r>
            </w:del>
          </w:p>
        </w:tc>
      </w:tr>
    </w:tbl>
    <w:p w14:paraId="2902AF02" w14:textId="170EF8A4" w:rsidR="001768D7" w:rsidRPr="001768D7" w:rsidDel="00A861BC" w:rsidRDefault="001768D7" w:rsidP="001768D7">
      <w:pPr>
        <w:keepNext/>
        <w:tabs>
          <w:tab w:val="left" w:pos="1080"/>
        </w:tabs>
        <w:spacing w:before="480" w:after="240"/>
        <w:ind w:left="1080" w:hanging="1080"/>
        <w:outlineLvl w:val="2"/>
        <w:rPr>
          <w:del w:id="785" w:author="ERCOT" w:date="2024-07-30T12:30:00Z"/>
          <w:b/>
          <w:bCs/>
          <w:i/>
        </w:rPr>
      </w:pPr>
      <w:del w:id="786" w:author="ERCOT" w:date="2024-07-30T12:30:00Z">
        <w:r w:rsidRPr="001768D7" w:rsidDel="00A861BC">
          <w:rPr>
            <w:b/>
            <w:bCs/>
            <w:i/>
          </w:rPr>
          <w:lastRenderedPageBreak/>
          <w:delText>14.9.4</w:delText>
        </w:r>
        <w:r w:rsidRPr="001768D7" w:rsidDel="00A861BC">
          <w:rPr>
            <w:b/>
            <w:bCs/>
            <w:i/>
          </w:rPr>
          <w:tab/>
          <w:delText>Application of Offsets - Adjusted Renewable Portfolio Standard Requirement</w:delText>
        </w:r>
        <w:bookmarkEnd w:id="737"/>
        <w:bookmarkEnd w:id="738"/>
      </w:del>
    </w:p>
    <w:p w14:paraId="6700B67E" w14:textId="59A26F93" w:rsidR="001768D7" w:rsidRPr="001768D7" w:rsidDel="00A861BC" w:rsidRDefault="001768D7" w:rsidP="001768D7">
      <w:pPr>
        <w:spacing w:after="240"/>
        <w:ind w:left="720" w:hanging="720"/>
        <w:rPr>
          <w:del w:id="787" w:author="ERCOT" w:date="2024-07-30T12:30:00Z"/>
          <w:iCs/>
        </w:rPr>
      </w:pPr>
      <w:del w:id="788" w:author="ERCOT" w:date="2024-07-30T12:30:00Z">
        <w:r w:rsidRPr="001768D7" w:rsidDel="00A861BC">
          <w:rPr>
            <w:iCs/>
          </w:rPr>
          <w:delText>(1)</w:delText>
        </w:r>
        <w:r w:rsidRPr="001768D7" w:rsidDel="00A861BC">
          <w:rPr>
            <w:iCs/>
          </w:rPr>
          <w:tab/>
          <w:delText>For a Retail Entity that has been awarded offsets by the PUCT, ERCOT shall subtract the REC offset amount from the Preliminary RPS Requirement.  The reduction shall not exceed what would be necessary for the Final RPS Requirement to be zero.  The total MWh reduction in the Preliminary RPS Requirement for all Retail Entities constitutes Total Useable Offsets (TUOs).</w:delText>
        </w:r>
      </w:del>
    </w:p>
    <w:p w14:paraId="2165E6A7" w14:textId="5510D78E" w:rsidR="001768D7" w:rsidRPr="001768D7" w:rsidDel="00A861BC" w:rsidRDefault="001768D7" w:rsidP="001768D7">
      <w:pPr>
        <w:keepNext/>
        <w:spacing w:after="240"/>
        <w:ind w:left="720" w:hanging="720"/>
        <w:rPr>
          <w:del w:id="789" w:author="ERCOT" w:date="2024-07-30T12:30:00Z"/>
          <w:iCs/>
        </w:rPr>
      </w:pPr>
      <w:del w:id="790" w:author="ERCOT" w:date="2024-07-30T12:30:00Z">
        <w:r w:rsidRPr="001768D7" w:rsidDel="00A861BC">
          <w:rPr>
            <w:iCs/>
          </w:rPr>
          <w:delText>(2)</w:delText>
        </w:r>
        <w:r w:rsidRPr="001768D7" w:rsidDel="00A861BC">
          <w:rPr>
            <w:iCs/>
          </w:rPr>
          <w:tab/>
          <w:delText>ERCOT shall determine each Retail Entity’s Adjusted RPS Requirement (ARR) as follows:</w:delText>
        </w:r>
      </w:del>
    </w:p>
    <w:p w14:paraId="5D4E5734" w14:textId="4554FC3F" w:rsidR="001768D7" w:rsidRPr="001768D7" w:rsidDel="00A861BC" w:rsidRDefault="001768D7" w:rsidP="001768D7">
      <w:pPr>
        <w:tabs>
          <w:tab w:val="left" w:pos="2340"/>
          <w:tab w:val="left" w:pos="3420"/>
        </w:tabs>
        <w:spacing w:after="240"/>
        <w:ind w:left="3420" w:hanging="2700"/>
        <w:rPr>
          <w:del w:id="791" w:author="ERCOT" w:date="2024-07-30T12:30:00Z"/>
          <w:b/>
          <w:bCs/>
          <w:iCs/>
        </w:rPr>
      </w:pPr>
      <w:del w:id="792" w:author="ERCOT" w:date="2024-07-30T12:30:00Z">
        <w:r w:rsidRPr="001768D7" w:rsidDel="00A861BC">
          <w:rPr>
            <w:b/>
            <w:bCs/>
          </w:rPr>
          <w:delText xml:space="preserve">ARR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Preliminary RPS Requirement </w:delText>
        </w:r>
        <w:r w:rsidRPr="001768D7" w:rsidDel="00A861BC">
          <w:rPr>
            <w:b/>
            <w:bCs/>
            <w:i/>
            <w:vertAlign w:val="subscript"/>
          </w:rPr>
          <w:delText>i</w:delText>
        </w:r>
        <w:r w:rsidRPr="001768D7" w:rsidDel="00A861BC">
          <w:rPr>
            <w:b/>
            <w:bCs/>
          </w:rPr>
          <w:delText xml:space="preserve"> – EO </w:delText>
        </w:r>
        <w:r w:rsidRPr="001768D7" w:rsidDel="00A861BC">
          <w:rPr>
            <w:b/>
            <w:bCs/>
            <w:i/>
            <w:vertAlign w:val="subscript"/>
          </w:rPr>
          <w:delText>i</w:delText>
        </w:r>
      </w:del>
    </w:p>
    <w:p w14:paraId="21744B1F" w14:textId="718DC00D" w:rsidR="001768D7" w:rsidRPr="001768D7" w:rsidDel="00A861BC" w:rsidRDefault="001768D7" w:rsidP="001768D7">
      <w:pPr>
        <w:spacing w:before="120"/>
        <w:rPr>
          <w:del w:id="793" w:author="ERCOT" w:date="2024-07-30T12:30:00Z"/>
        </w:rPr>
      </w:pPr>
      <w:del w:id="794"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02407375" w14:textId="541F5097" w:rsidTr="00F42151">
        <w:trPr>
          <w:trHeight w:val="548"/>
          <w:del w:id="795" w:author="ERCOT" w:date="2024-07-30T12:30:00Z"/>
        </w:trPr>
        <w:tc>
          <w:tcPr>
            <w:tcW w:w="1070" w:type="dxa"/>
          </w:tcPr>
          <w:p w14:paraId="0572A6F4" w14:textId="365102F3" w:rsidR="001768D7" w:rsidRPr="001768D7" w:rsidDel="00A861BC" w:rsidRDefault="001768D7" w:rsidP="001768D7">
            <w:pPr>
              <w:spacing w:after="60"/>
              <w:rPr>
                <w:del w:id="796" w:author="ERCOT" w:date="2024-07-30T12:30:00Z"/>
                <w:b/>
                <w:iCs/>
                <w:sz w:val="20"/>
                <w:szCs w:val="20"/>
              </w:rPr>
            </w:pPr>
            <w:del w:id="797" w:author="ERCOT" w:date="2024-07-30T12:30:00Z">
              <w:r w:rsidRPr="001768D7" w:rsidDel="00A861BC">
                <w:rPr>
                  <w:b/>
                  <w:iCs/>
                  <w:sz w:val="20"/>
                  <w:szCs w:val="20"/>
                </w:rPr>
                <w:delText>Variable</w:delText>
              </w:r>
            </w:del>
          </w:p>
        </w:tc>
        <w:tc>
          <w:tcPr>
            <w:tcW w:w="870" w:type="dxa"/>
          </w:tcPr>
          <w:p w14:paraId="1A7B8515" w14:textId="3CB0C741" w:rsidR="001768D7" w:rsidRPr="001768D7" w:rsidDel="00A861BC" w:rsidRDefault="001768D7" w:rsidP="001768D7">
            <w:pPr>
              <w:spacing w:after="60"/>
              <w:rPr>
                <w:del w:id="798" w:author="ERCOT" w:date="2024-07-30T12:30:00Z"/>
                <w:b/>
                <w:iCs/>
                <w:sz w:val="20"/>
                <w:szCs w:val="20"/>
              </w:rPr>
            </w:pPr>
            <w:del w:id="799" w:author="ERCOT" w:date="2024-07-30T12:30:00Z">
              <w:r w:rsidRPr="001768D7" w:rsidDel="00A861BC">
                <w:rPr>
                  <w:b/>
                  <w:iCs/>
                  <w:sz w:val="20"/>
                  <w:szCs w:val="20"/>
                </w:rPr>
                <w:delText>Unit</w:delText>
              </w:r>
            </w:del>
          </w:p>
        </w:tc>
        <w:tc>
          <w:tcPr>
            <w:tcW w:w="7334" w:type="dxa"/>
          </w:tcPr>
          <w:p w14:paraId="0FAD3114" w14:textId="6E913807" w:rsidR="001768D7" w:rsidRPr="001768D7" w:rsidDel="00A861BC" w:rsidRDefault="001768D7" w:rsidP="001768D7">
            <w:pPr>
              <w:spacing w:after="60"/>
              <w:rPr>
                <w:del w:id="800" w:author="ERCOT" w:date="2024-07-30T12:30:00Z"/>
                <w:b/>
                <w:iCs/>
                <w:sz w:val="20"/>
                <w:szCs w:val="20"/>
              </w:rPr>
            </w:pPr>
            <w:del w:id="801" w:author="ERCOT" w:date="2024-07-30T12:30:00Z">
              <w:r w:rsidRPr="001768D7" w:rsidDel="00A861BC">
                <w:rPr>
                  <w:b/>
                  <w:iCs/>
                  <w:sz w:val="20"/>
                  <w:szCs w:val="20"/>
                </w:rPr>
                <w:delText>Description</w:delText>
              </w:r>
            </w:del>
          </w:p>
        </w:tc>
      </w:tr>
      <w:tr w:rsidR="001768D7" w:rsidRPr="001768D7" w:rsidDel="00A861BC" w14:paraId="558A8A98" w14:textId="7DCB2E11" w:rsidTr="00F42151">
        <w:trPr>
          <w:trHeight w:val="448"/>
          <w:del w:id="802" w:author="ERCOT" w:date="2024-07-30T12:30:00Z"/>
        </w:trPr>
        <w:tc>
          <w:tcPr>
            <w:tcW w:w="1070" w:type="dxa"/>
          </w:tcPr>
          <w:p w14:paraId="7D9A02E7" w14:textId="156524FF" w:rsidR="001768D7" w:rsidRPr="001768D7" w:rsidDel="00A861BC" w:rsidRDefault="001768D7" w:rsidP="001768D7">
            <w:pPr>
              <w:spacing w:after="60"/>
              <w:rPr>
                <w:del w:id="803" w:author="ERCOT" w:date="2024-07-30T12:30:00Z"/>
                <w:i/>
                <w:iCs/>
                <w:sz w:val="20"/>
                <w:szCs w:val="20"/>
              </w:rPr>
            </w:pPr>
            <w:del w:id="804" w:author="ERCOT" w:date="2024-07-30T12:30:00Z">
              <w:r w:rsidRPr="001768D7" w:rsidDel="00A861BC">
                <w:rPr>
                  <w:i/>
                  <w:iCs/>
                  <w:sz w:val="20"/>
                  <w:szCs w:val="20"/>
                </w:rPr>
                <w:delText>i</w:delText>
              </w:r>
            </w:del>
          </w:p>
        </w:tc>
        <w:tc>
          <w:tcPr>
            <w:tcW w:w="870" w:type="dxa"/>
          </w:tcPr>
          <w:p w14:paraId="186E48FD" w14:textId="5E74B9C7" w:rsidR="001768D7" w:rsidRPr="001768D7" w:rsidDel="00A861BC" w:rsidRDefault="001768D7" w:rsidP="001768D7">
            <w:pPr>
              <w:spacing w:after="60"/>
              <w:rPr>
                <w:del w:id="805" w:author="ERCOT" w:date="2024-07-30T12:30:00Z"/>
                <w:iCs/>
                <w:sz w:val="20"/>
                <w:szCs w:val="20"/>
              </w:rPr>
            </w:pPr>
            <w:del w:id="806" w:author="ERCOT" w:date="2024-07-30T12:30:00Z">
              <w:r w:rsidRPr="001768D7" w:rsidDel="00A861BC">
                <w:rPr>
                  <w:iCs/>
                  <w:sz w:val="20"/>
                  <w:szCs w:val="20"/>
                </w:rPr>
                <w:delText>None</w:delText>
              </w:r>
            </w:del>
          </w:p>
        </w:tc>
        <w:tc>
          <w:tcPr>
            <w:tcW w:w="7334" w:type="dxa"/>
          </w:tcPr>
          <w:p w14:paraId="59F2E00F" w14:textId="2BF8AB2A" w:rsidR="001768D7" w:rsidRPr="001768D7" w:rsidDel="00A861BC" w:rsidRDefault="001768D7" w:rsidP="001768D7">
            <w:pPr>
              <w:spacing w:after="60"/>
              <w:rPr>
                <w:del w:id="807" w:author="ERCOT" w:date="2024-07-30T12:30:00Z"/>
                <w:iCs/>
                <w:sz w:val="20"/>
                <w:szCs w:val="20"/>
              </w:rPr>
            </w:pPr>
            <w:del w:id="808" w:author="ERCOT" w:date="2024-07-30T12:30:00Z">
              <w:r w:rsidRPr="001768D7" w:rsidDel="00A861BC">
                <w:rPr>
                  <w:sz w:val="20"/>
                  <w:szCs w:val="20"/>
                </w:rPr>
                <w:delText>Specific Retail Entity.</w:delText>
              </w:r>
            </w:del>
          </w:p>
        </w:tc>
      </w:tr>
      <w:tr w:rsidR="001768D7" w:rsidRPr="001768D7" w:rsidDel="00A861BC" w14:paraId="66907059" w14:textId="28485945" w:rsidTr="00F42151">
        <w:trPr>
          <w:trHeight w:val="260"/>
          <w:del w:id="809" w:author="ERCOT" w:date="2024-07-30T12:30:00Z"/>
        </w:trPr>
        <w:tc>
          <w:tcPr>
            <w:tcW w:w="1070" w:type="dxa"/>
          </w:tcPr>
          <w:p w14:paraId="3EF3DFAE" w14:textId="66987F7E" w:rsidR="001768D7" w:rsidRPr="001768D7" w:rsidDel="00A861BC" w:rsidRDefault="001768D7" w:rsidP="001768D7">
            <w:pPr>
              <w:spacing w:after="60"/>
              <w:rPr>
                <w:del w:id="810" w:author="ERCOT" w:date="2024-07-30T12:30:00Z"/>
                <w:sz w:val="20"/>
                <w:szCs w:val="20"/>
                <w:vertAlign w:val="subscript"/>
              </w:rPr>
            </w:pPr>
            <w:del w:id="811" w:author="ERCOT" w:date="2024-07-30T12:30:00Z">
              <w:r w:rsidRPr="001768D7" w:rsidDel="00A861BC">
                <w:rPr>
                  <w:iCs/>
                  <w:sz w:val="20"/>
                  <w:szCs w:val="20"/>
                </w:rPr>
                <w:delText xml:space="preserve">EO </w:delText>
              </w:r>
              <w:r w:rsidRPr="001768D7" w:rsidDel="00A861BC">
                <w:rPr>
                  <w:i/>
                  <w:iCs/>
                  <w:sz w:val="20"/>
                  <w:szCs w:val="20"/>
                  <w:vertAlign w:val="subscript"/>
                </w:rPr>
                <w:delText>i</w:delText>
              </w:r>
              <w:r w:rsidRPr="001768D7" w:rsidDel="00A861BC">
                <w:rPr>
                  <w:iCs/>
                  <w:sz w:val="20"/>
                  <w:szCs w:val="20"/>
                  <w:vertAlign w:val="subscript"/>
                </w:rPr>
                <w:delText xml:space="preserve"> </w:delText>
              </w:r>
            </w:del>
          </w:p>
        </w:tc>
        <w:tc>
          <w:tcPr>
            <w:tcW w:w="870" w:type="dxa"/>
          </w:tcPr>
          <w:p w14:paraId="2CD8F6B8" w14:textId="1275A17C" w:rsidR="001768D7" w:rsidRPr="001768D7" w:rsidDel="00A861BC" w:rsidRDefault="001768D7" w:rsidP="001768D7">
            <w:pPr>
              <w:spacing w:after="60"/>
              <w:rPr>
                <w:del w:id="812" w:author="ERCOT" w:date="2024-07-30T12:30:00Z"/>
                <w:iCs/>
                <w:sz w:val="20"/>
                <w:szCs w:val="20"/>
              </w:rPr>
            </w:pPr>
            <w:del w:id="813" w:author="ERCOT" w:date="2024-07-30T12:30:00Z">
              <w:r w:rsidRPr="001768D7" w:rsidDel="00A861BC">
                <w:rPr>
                  <w:iCs/>
                  <w:sz w:val="20"/>
                  <w:szCs w:val="20"/>
                </w:rPr>
                <w:delText>None</w:delText>
              </w:r>
            </w:del>
          </w:p>
        </w:tc>
        <w:tc>
          <w:tcPr>
            <w:tcW w:w="7334" w:type="dxa"/>
          </w:tcPr>
          <w:p w14:paraId="1A7DC8E3" w14:textId="0DBD0A7F" w:rsidR="001768D7" w:rsidRPr="001768D7" w:rsidDel="00A861BC" w:rsidRDefault="001768D7" w:rsidP="001768D7">
            <w:pPr>
              <w:spacing w:after="60"/>
              <w:rPr>
                <w:del w:id="814" w:author="ERCOT" w:date="2024-07-30T12:30:00Z"/>
                <w:sz w:val="20"/>
                <w:szCs w:val="20"/>
              </w:rPr>
            </w:pPr>
            <w:del w:id="815" w:author="ERCOT" w:date="2024-07-30T12:30:00Z">
              <w:r w:rsidRPr="001768D7" w:rsidDel="00A861BC">
                <w:rPr>
                  <w:iCs/>
                  <w:sz w:val="20"/>
                  <w:szCs w:val="20"/>
                </w:rPr>
                <w:delText>Total offsets the Retail Entity is entitled to receive during the Compliance Period (not to exceed the Retail Entity’s FRR before adjustment for any previous Compliance Period).</w:delText>
              </w:r>
            </w:del>
          </w:p>
        </w:tc>
      </w:tr>
    </w:tbl>
    <w:p w14:paraId="4E32F5E6" w14:textId="6DD68BFB" w:rsidR="001768D7" w:rsidRPr="001768D7" w:rsidDel="00A861BC" w:rsidRDefault="001768D7" w:rsidP="001768D7">
      <w:pPr>
        <w:keepNext/>
        <w:spacing w:before="240" w:after="240"/>
        <w:rPr>
          <w:del w:id="816" w:author="ERCOT" w:date="2024-07-30T12:30:00Z"/>
          <w:iCs/>
        </w:rPr>
      </w:pPr>
      <w:del w:id="817" w:author="ERCOT" w:date="2024-07-30T12:30:00Z">
        <w:r w:rsidRPr="001768D7" w:rsidDel="00A861BC">
          <w:rPr>
            <w:iCs/>
          </w:rPr>
          <w:delText>(3)</w:delText>
        </w:r>
        <w:r w:rsidRPr="001768D7" w:rsidDel="00A861BC">
          <w:rPr>
            <w:iCs/>
          </w:rPr>
          <w:tab/>
          <w:delText xml:space="preserve">ERCOT shall determine TUOs as follows: </w:delText>
        </w:r>
      </w:del>
    </w:p>
    <w:p w14:paraId="14106428" w14:textId="70DA73C2" w:rsidR="001768D7" w:rsidRPr="001768D7" w:rsidDel="00A861BC" w:rsidRDefault="001768D7" w:rsidP="001768D7">
      <w:pPr>
        <w:tabs>
          <w:tab w:val="left" w:pos="2340"/>
          <w:tab w:val="left" w:pos="3420"/>
        </w:tabs>
        <w:spacing w:after="240"/>
        <w:ind w:left="3420" w:hanging="2700"/>
        <w:rPr>
          <w:del w:id="818" w:author="ERCOT" w:date="2024-07-30T12:30:00Z"/>
          <w:b/>
          <w:bCs/>
        </w:rPr>
      </w:pPr>
      <w:del w:id="819" w:author="ERCOT" w:date="2024-07-30T12:30:00Z">
        <w:r w:rsidRPr="001768D7" w:rsidDel="00A861BC">
          <w:rPr>
            <w:b/>
            <w:bCs/>
          </w:rPr>
          <w:delText xml:space="preserve">TUO = SRR – </w:delText>
        </w:r>
        <w:r w:rsidRPr="001768D7" w:rsidDel="00A861BC">
          <w:rPr>
            <w:b/>
            <w:bCs/>
            <w:position w:val="-20"/>
          </w:rPr>
          <w:object w:dxaOrig="260" w:dyaOrig="580" w14:anchorId="49EC10B3">
            <v:shape id="_x0000_i1043" type="#_x0000_t75" style="width:12pt;height:28.8pt" o:ole="">
              <v:imagedata r:id="rId35" o:title=""/>
            </v:shape>
            <o:OLEObject Type="Embed" ProgID="Equation.3" ShapeID="_x0000_i1043" DrawAspect="Content" ObjectID="_1788027876" r:id="rId36"/>
          </w:object>
        </w:r>
        <w:r w:rsidRPr="001768D7" w:rsidDel="00A861BC">
          <w:rPr>
            <w:b/>
            <w:bCs/>
          </w:rPr>
          <w:delText xml:space="preserve">ARR </w:delText>
        </w:r>
        <w:r w:rsidRPr="001768D7" w:rsidDel="00A861BC">
          <w:rPr>
            <w:b/>
            <w:bCs/>
            <w:i/>
            <w:vertAlign w:val="subscript"/>
          </w:rPr>
          <w:delText>i</w:delText>
        </w:r>
        <w:r w:rsidRPr="001768D7" w:rsidDel="00A861BC">
          <w:rPr>
            <w:b/>
            <w:bCs/>
          </w:rPr>
          <w:delText xml:space="preserve"> </w:delText>
        </w:r>
      </w:del>
    </w:p>
    <w:p w14:paraId="53DEFFB6" w14:textId="62DAEFC1" w:rsidR="001768D7" w:rsidRPr="001768D7" w:rsidDel="00A861BC" w:rsidRDefault="001768D7" w:rsidP="001768D7">
      <w:pPr>
        <w:spacing w:before="120"/>
        <w:rPr>
          <w:del w:id="820" w:author="ERCOT" w:date="2024-07-30T12:30:00Z"/>
        </w:rPr>
      </w:pPr>
      <w:del w:id="821"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194C5956" w14:textId="47D37B9F" w:rsidTr="00F42151">
        <w:trPr>
          <w:trHeight w:val="548"/>
          <w:del w:id="822" w:author="ERCOT" w:date="2024-07-30T12:30:00Z"/>
        </w:trPr>
        <w:tc>
          <w:tcPr>
            <w:tcW w:w="1070" w:type="dxa"/>
          </w:tcPr>
          <w:p w14:paraId="2D04D743" w14:textId="42E2818A" w:rsidR="001768D7" w:rsidRPr="001768D7" w:rsidDel="00A861BC" w:rsidRDefault="001768D7" w:rsidP="001768D7">
            <w:pPr>
              <w:spacing w:after="60"/>
              <w:rPr>
                <w:del w:id="823" w:author="ERCOT" w:date="2024-07-30T12:30:00Z"/>
                <w:b/>
                <w:iCs/>
                <w:sz w:val="20"/>
                <w:szCs w:val="20"/>
              </w:rPr>
            </w:pPr>
            <w:del w:id="824" w:author="ERCOT" w:date="2024-07-30T12:30:00Z">
              <w:r w:rsidRPr="001768D7" w:rsidDel="00A861BC">
                <w:rPr>
                  <w:b/>
                  <w:iCs/>
                  <w:sz w:val="20"/>
                  <w:szCs w:val="20"/>
                </w:rPr>
                <w:delText>Variable</w:delText>
              </w:r>
            </w:del>
          </w:p>
        </w:tc>
        <w:tc>
          <w:tcPr>
            <w:tcW w:w="870" w:type="dxa"/>
          </w:tcPr>
          <w:p w14:paraId="2DC2FFA1" w14:textId="6B846161" w:rsidR="001768D7" w:rsidRPr="001768D7" w:rsidDel="00A861BC" w:rsidRDefault="001768D7" w:rsidP="001768D7">
            <w:pPr>
              <w:spacing w:after="60"/>
              <w:rPr>
                <w:del w:id="825" w:author="ERCOT" w:date="2024-07-30T12:30:00Z"/>
                <w:b/>
                <w:iCs/>
                <w:sz w:val="20"/>
                <w:szCs w:val="20"/>
              </w:rPr>
            </w:pPr>
            <w:del w:id="826" w:author="ERCOT" w:date="2024-07-30T12:30:00Z">
              <w:r w:rsidRPr="001768D7" w:rsidDel="00A861BC">
                <w:rPr>
                  <w:b/>
                  <w:iCs/>
                  <w:sz w:val="20"/>
                  <w:szCs w:val="20"/>
                </w:rPr>
                <w:delText>Unit</w:delText>
              </w:r>
            </w:del>
          </w:p>
        </w:tc>
        <w:tc>
          <w:tcPr>
            <w:tcW w:w="7334" w:type="dxa"/>
          </w:tcPr>
          <w:p w14:paraId="2CD5989C" w14:textId="0C2D7AFA" w:rsidR="001768D7" w:rsidRPr="001768D7" w:rsidDel="00A861BC" w:rsidRDefault="001768D7" w:rsidP="001768D7">
            <w:pPr>
              <w:spacing w:after="60"/>
              <w:rPr>
                <w:del w:id="827" w:author="ERCOT" w:date="2024-07-30T12:30:00Z"/>
                <w:b/>
                <w:iCs/>
                <w:sz w:val="20"/>
                <w:szCs w:val="20"/>
              </w:rPr>
            </w:pPr>
            <w:del w:id="828" w:author="ERCOT" w:date="2024-07-30T12:30:00Z">
              <w:r w:rsidRPr="001768D7" w:rsidDel="00A861BC">
                <w:rPr>
                  <w:b/>
                  <w:iCs/>
                  <w:sz w:val="20"/>
                  <w:szCs w:val="20"/>
                </w:rPr>
                <w:delText>Description</w:delText>
              </w:r>
            </w:del>
          </w:p>
        </w:tc>
      </w:tr>
      <w:tr w:rsidR="001768D7" w:rsidRPr="001768D7" w:rsidDel="00A861BC" w14:paraId="3095D4AA" w14:textId="301A9F34" w:rsidTr="00F42151">
        <w:trPr>
          <w:trHeight w:val="448"/>
          <w:del w:id="829" w:author="ERCOT" w:date="2024-07-30T12:30:00Z"/>
        </w:trPr>
        <w:tc>
          <w:tcPr>
            <w:tcW w:w="1070" w:type="dxa"/>
          </w:tcPr>
          <w:p w14:paraId="210C08B8" w14:textId="35DF8788" w:rsidR="001768D7" w:rsidRPr="001768D7" w:rsidDel="00A861BC" w:rsidRDefault="001768D7" w:rsidP="001768D7">
            <w:pPr>
              <w:spacing w:after="60"/>
              <w:rPr>
                <w:del w:id="830" w:author="ERCOT" w:date="2024-07-30T12:30:00Z"/>
                <w:i/>
                <w:iCs/>
                <w:sz w:val="20"/>
                <w:szCs w:val="20"/>
              </w:rPr>
            </w:pPr>
            <w:del w:id="831" w:author="ERCOT" w:date="2024-07-30T12:30:00Z">
              <w:r w:rsidRPr="001768D7" w:rsidDel="00A861BC">
                <w:rPr>
                  <w:i/>
                  <w:iCs/>
                  <w:sz w:val="20"/>
                  <w:szCs w:val="20"/>
                </w:rPr>
                <w:delText>i</w:delText>
              </w:r>
            </w:del>
          </w:p>
        </w:tc>
        <w:tc>
          <w:tcPr>
            <w:tcW w:w="870" w:type="dxa"/>
          </w:tcPr>
          <w:p w14:paraId="65B73177" w14:textId="6ED7CA6C" w:rsidR="001768D7" w:rsidRPr="001768D7" w:rsidDel="00A861BC" w:rsidRDefault="001768D7" w:rsidP="001768D7">
            <w:pPr>
              <w:spacing w:after="60"/>
              <w:rPr>
                <w:del w:id="832" w:author="ERCOT" w:date="2024-07-30T12:30:00Z"/>
                <w:iCs/>
                <w:sz w:val="20"/>
                <w:szCs w:val="20"/>
              </w:rPr>
            </w:pPr>
            <w:del w:id="833" w:author="ERCOT" w:date="2024-07-30T12:30:00Z">
              <w:r w:rsidRPr="001768D7" w:rsidDel="00A861BC">
                <w:rPr>
                  <w:iCs/>
                  <w:sz w:val="20"/>
                  <w:szCs w:val="20"/>
                </w:rPr>
                <w:delText>None</w:delText>
              </w:r>
            </w:del>
          </w:p>
        </w:tc>
        <w:tc>
          <w:tcPr>
            <w:tcW w:w="7334" w:type="dxa"/>
          </w:tcPr>
          <w:p w14:paraId="3FF18C08" w14:textId="54392A5A" w:rsidR="001768D7" w:rsidRPr="001768D7" w:rsidDel="00A861BC" w:rsidRDefault="001768D7" w:rsidP="001768D7">
            <w:pPr>
              <w:spacing w:after="60"/>
              <w:rPr>
                <w:del w:id="834" w:author="ERCOT" w:date="2024-07-30T12:30:00Z"/>
                <w:iCs/>
                <w:sz w:val="20"/>
                <w:szCs w:val="20"/>
              </w:rPr>
            </w:pPr>
            <w:del w:id="835" w:author="ERCOT" w:date="2024-07-30T12:30:00Z">
              <w:r w:rsidRPr="001768D7" w:rsidDel="00A861BC">
                <w:rPr>
                  <w:sz w:val="20"/>
                  <w:szCs w:val="20"/>
                </w:rPr>
                <w:delText>Specific Retail Entity.</w:delText>
              </w:r>
            </w:del>
          </w:p>
        </w:tc>
      </w:tr>
      <w:tr w:rsidR="001768D7" w:rsidRPr="001768D7" w:rsidDel="00A861BC" w14:paraId="0A5D949D" w14:textId="4F2415CD" w:rsidTr="00F42151">
        <w:trPr>
          <w:trHeight w:val="341"/>
          <w:del w:id="836" w:author="ERCOT" w:date="2024-07-30T12:30:00Z"/>
        </w:trPr>
        <w:tc>
          <w:tcPr>
            <w:tcW w:w="1070" w:type="dxa"/>
          </w:tcPr>
          <w:p w14:paraId="7F0C5BB7" w14:textId="0F0545B6" w:rsidR="001768D7" w:rsidRPr="001768D7" w:rsidDel="00A861BC" w:rsidRDefault="001768D7" w:rsidP="001768D7">
            <w:pPr>
              <w:spacing w:after="60"/>
              <w:rPr>
                <w:del w:id="837" w:author="ERCOT" w:date="2024-07-30T12:30:00Z"/>
                <w:i/>
                <w:iCs/>
                <w:sz w:val="20"/>
                <w:szCs w:val="20"/>
              </w:rPr>
            </w:pPr>
            <w:del w:id="838" w:author="ERCOT" w:date="2024-07-30T12:30:00Z">
              <w:r w:rsidRPr="001768D7" w:rsidDel="00A861BC">
                <w:rPr>
                  <w:i/>
                  <w:iCs/>
                  <w:sz w:val="20"/>
                  <w:szCs w:val="20"/>
                </w:rPr>
                <w:delText>n</w:delText>
              </w:r>
            </w:del>
          </w:p>
        </w:tc>
        <w:tc>
          <w:tcPr>
            <w:tcW w:w="870" w:type="dxa"/>
          </w:tcPr>
          <w:p w14:paraId="18277325" w14:textId="14F4D564" w:rsidR="001768D7" w:rsidRPr="001768D7" w:rsidDel="00A861BC" w:rsidRDefault="001768D7" w:rsidP="001768D7">
            <w:pPr>
              <w:spacing w:after="60"/>
              <w:rPr>
                <w:del w:id="839" w:author="ERCOT" w:date="2024-07-30T12:30:00Z"/>
                <w:iCs/>
                <w:sz w:val="20"/>
                <w:szCs w:val="20"/>
              </w:rPr>
            </w:pPr>
            <w:del w:id="840" w:author="ERCOT" w:date="2024-07-30T12:30:00Z">
              <w:r w:rsidRPr="001768D7" w:rsidDel="00A861BC">
                <w:rPr>
                  <w:iCs/>
                  <w:sz w:val="20"/>
                  <w:szCs w:val="20"/>
                </w:rPr>
                <w:delText>None</w:delText>
              </w:r>
            </w:del>
          </w:p>
        </w:tc>
        <w:tc>
          <w:tcPr>
            <w:tcW w:w="7334" w:type="dxa"/>
          </w:tcPr>
          <w:p w14:paraId="3C790911" w14:textId="2FBF0B5F" w:rsidR="001768D7" w:rsidRPr="001768D7" w:rsidDel="00A861BC" w:rsidRDefault="001768D7" w:rsidP="001768D7">
            <w:pPr>
              <w:spacing w:after="60"/>
              <w:rPr>
                <w:del w:id="841" w:author="ERCOT" w:date="2024-07-30T12:30:00Z"/>
                <w:iCs/>
                <w:sz w:val="20"/>
                <w:szCs w:val="20"/>
              </w:rPr>
            </w:pPr>
            <w:del w:id="842" w:author="ERCOT" w:date="2024-07-30T12:30:00Z">
              <w:r w:rsidRPr="001768D7" w:rsidDel="00A861BC">
                <w:rPr>
                  <w:iCs/>
                  <w:sz w:val="20"/>
                  <w:szCs w:val="20"/>
                </w:rPr>
                <w:delText>Number of Retail Entities.</w:delText>
              </w:r>
            </w:del>
          </w:p>
        </w:tc>
      </w:tr>
      <w:tr w:rsidR="001768D7" w:rsidRPr="001768D7" w:rsidDel="00A861BC" w14:paraId="4B3FFDA3" w14:textId="0D83D505" w:rsidTr="00F42151">
        <w:trPr>
          <w:trHeight w:val="260"/>
          <w:del w:id="843" w:author="ERCOT" w:date="2024-07-30T12:30:00Z"/>
        </w:trPr>
        <w:tc>
          <w:tcPr>
            <w:tcW w:w="1070" w:type="dxa"/>
          </w:tcPr>
          <w:p w14:paraId="431B10CB" w14:textId="62B93DE1" w:rsidR="001768D7" w:rsidRPr="001768D7" w:rsidDel="00A861BC" w:rsidRDefault="001768D7" w:rsidP="001768D7">
            <w:pPr>
              <w:spacing w:after="60"/>
              <w:rPr>
                <w:del w:id="844" w:author="ERCOT" w:date="2024-07-30T12:30:00Z"/>
                <w:sz w:val="20"/>
                <w:szCs w:val="20"/>
                <w:vertAlign w:val="subscript"/>
              </w:rPr>
            </w:pPr>
            <w:del w:id="845" w:author="ERCOT" w:date="2024-07-30T12:30:00Z">
              <w:r w:rsidRPr="001768D7" w:rsidDel="00A861BC">
                <w:rPr>
                  <w:iCs/>
                  <w:sz w:val="20"/>
                  <w:szCs w:val="20"/>
                </w:rPr>
                <w:delText>SRR</w:delText>
              </w:r>
            </w:del>
          </w:p>
        </w:tc>
        <w:tc>
          <w:tcPr>
            <w:tcW w:w="870" w:type="dxa"/>
          </w:tcPr>
          <w:p w14:paraId="006019B6" w14:textId="3165FF64" w:rsidR="001768D7" w:rsidRPr="001768D7" w:rsidDel="00A861BC" w:rsidRDefault="001768D7" w:rsidP="001768D7">
            <w:pPr>
              <w:spacing w:after="60"/>
              <w:rPr>
                <w:del w:id="846" w:author="ERCOT" w:date="2024-07-30T12:30:00Z"/>
                <w:iCs/>
                <w:sz w:val="20"/>
                <w:szCs w:val="20"/>
              </w:rPr>
            </w:pPr>
            <w:del w:id="847" w:author="ERCOT" w:date="2024-07-30T12:30:00Z">
              <w:r w:rsidRPr="001768D7" w:rsidDel="00A861BC">
                <w:rPr>
                  <w:iCs/>
                  <w:sz w:val="20"/>
                  <w:szCs w:val="20"/>
                </w:rPr>
                <w:delText>None</w:delText>
              </w:r>
            </w:del>
          </w:p>
        </w:tc>
        <w:tc>
          <w:tcPr>
            <w:tcW w:w="7334" w:type="dxa"/>
          </w:tcPr>
          <w:p w14:paraId="01C7060E" w14:textId="42212B38" w:rsidR="001768D7" w:rsidRPr="001768D7" w:rsidDel="00A861BC" w:rsidRDefault="001768D7" w:rsidP="001768D7">
            <w:pPr>
              <w:spacing w:after="60"/>
              <w:rPr>
                <w:del w:id="848" w:author="ERCOT" w:date="2024-07-30T12:30:00Z"/>
                <w:sz w:val="20"/>
                <w:szCs w:val="20"/>
              </w:rPr>
            </w:pPr>
            <w:del w:id="849" w:author="ERCOT" w:date="2024-07-30T12:30:00Z">
              <w:r w:rsidRPr="001768D7" w:rsidDel="00A861BC">
                <w:rPr>
                  <w:iCs/>
                  <w:sz w:val="20"/>
                  <w:szCs w:val="20"/>
                </w:rPr>
                <w:delText>Statewide RPS Requirement.</w:delText>
              </w:r>
            </w:del>
          </w:p>
        </w:tc>
      </w:tr>
      <w:tr w:rsidR="001768D7" w:rsidRPr="001768D7" w:rsidDel="00A861BC" w14:paraId="382C6506" w14:textId="6761AF04" w:rsidTr="00F42151">
        <w:trPr>
          <w:trHeight w:val="260"/>
          <w:del w:id="850" w:author="ERCOT" w:date="2024-07-30T12:30:00Z"/>
        </w:trPr>
        <w:tc>
          <w:tcPr>
            <w:tcW w:w="1070" w:type="dxa"/>
          </w:tcPr>
          <w:p w14:paraId="70F2210E" w14:textId="38CC1F6B" w:rsidR="001768D7" w:rsidRPr="001768D7" w:rsidDel="00A861BC" w:rsidRDefault="001768D7" w:rsidP="001768D7">
            <w:pPr>
              <w:spacing w:after="60"/>
              <w:rPr>
                <w:del w:id="851" w:author="ERCOT" w:date="2024-07-30T12:30:00Z"/>
                <w:iCs/>
                <w:sz w:val="20"/>
                <w:szCs w:val="20"/>
              </w:rPr>
            </w:pPr>
            <w:del w:id="852"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13EB019C" w14:textId="2845C0B7" w:rsidR="001768D7" w:rsidRPr="001768D7" w:rsidDel="00A861BC" w:rsidRDefault="001768D7" w:rsidP="001768D7">
            <w:pPr>
              <w:spacing w:after="60"/>
              <w:rPr>
                <w:del w:id="853" w:author="ERCOT" w:date="2024-07-30T12:30:00Z"/>
                <w:iCs/>
                <w:sz w:val="20"/>
                <w:szCs w:val="20"/>
              </w:rPr>
            </w:pPr>
            <w:del w:id="854" w:author="ERCOT" w:date="2024-07-30T12:30:00Z">
              <w:r w:rsidRPr="001768D7" w:rsidDel="00A861BC">
                <w:rPr>
                  <w:iCs/>
                  <w:sz w:val="20"/>
                  <w:szCs w:val="20"/>
                </w:rPr>
                <w:delText>None</w:delText>
              </w:r>
            </w:del>
          </w:p>
        </w:tc>
        <w:tc>
          <w:tcPr>
            <w:tcW w:w="7334" w:type="dxa"/>
          </w:tcPr>
          <w:p w14:paraId="39A98A53" w14:textId="4FD632A4" w:rsidR="001768D7" w:rsidRPr="001768D7" w:rsidDel="00A861BC" w:rsidRDefault="001768D7" w:rsidP="001768D7">
            <w:pPr>
              <w:spacing w:after="60"/>
              <w:rPr>
                <w:del w:id="855" w:author="ERCOT" w:date="2024-07-30T12:30:00Z"/>
                <w:iCs/>
                <w:sz w:val="20"/>
                <w:szCs w:val="20"/>
              </w:rPr>
            </w:pPr>
            <w:del w:id="856" w:author="ERCOT" w:date="2024-07-30T12:30:00Z">
              <w:r w:rsidRPr="001768D7" w:rsidDel="00A861BC">
                <w:rPr>
                  <w:iCs/>
                  <w:sz w:val="20"/>
                  <w:szCs w:val="20"/>
                </w:rPr>
                <w:delText>Adjusted RPS Requirement for a specific Retail Entity.</w:delText>
              </w:r>
            </w:del>
          </w:p>
        </w:tc>
      </w:tr>
    </w:tbl>
    <w:p w14:paraId="1A2C6CFA" w14:textId="29842CCF" w:rsidR="001768D7" w:rsidRPr="001768D7" w:rsidDel="00A861BC" w:rsidRDefault="001768D7" w:rsidP="001768D7">
      <w:pPr>
        <w:rPr>
          <w:del w:id="857" w:author="ERCOT" w:date="2024-07-30T12:30:00Z"/>
        </w:rPr>
      </w:pPr>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5"/>
      </w:tblGrid>
      <w:tr w:rsidR="001768D7" w:rsidRPr="001768D7" w:rsidDel="00A861BC" w14:paraId="5280A75E" w14:textId="37738ADB" w:rsidTr="00F42151">
        <w:trPr>
          <w:del w:id="858"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6579" w14:textId="7086F216" w:rsidR="001768D7" w:rsidRPr="001768D7" w:rsidDel="00A861BC" w:rsidRDefault="001768D7" w:rsidP="001768D7">
            <w:pPr>
              <w:spacing w:before="120" w:after="240"/>
              <w:rPr>
                <w:del w:id="859" w:author="ERCOT" w:date="2024-07-30T12:30:00Z"/>
                <w:b/>
                <w:i/>
              </w:rPr>
            </w:pPr>
            <w:bookmarkStart w:id="860" w:name="_Toc239073036"/>
            <w:bookmarkStart w:id="861" w:name="_Toc440463377"/>
            <w:del w:id="862" w:author="ERCOT" w:date="2024-07-30T12:30:00Z">
              <w:r w:rsidRPr="001768D7" w:rsidDel="00A861BC">
                <w:rPr>
                  <w:b/>
                  <w:i/>
                </w:rPr>
                <w:lastRenderedPageBreak/>
                <w:delText>[NPRR1218:  Replace Section 14.9.4 above with the following upon system implementation:]</w:delText>
              </w:r>
            </w:del>
          </w:p>
          <w:p w14:paraId="5B0AA4B4" w14:textId="2C3EF449" w:rsidR="001768D7" w:rsidRPr="001768D7" w:rsidDel="00A861BC" w:rsidRDefault="001768D7" w:rsidP="001768D7">
            <w:pPr>
              <w:keepNext/>
              <w:tabs>
                <w:tab w:val="left" w:pos="1080"/>
              </w:tabs>
              <w:spacing w:after="240"/>
              <w:ind w:left="1080" w:hanging="1080"/>
              <w:outlineLvl w:val="2"/>
              <w:rPr>
                <w:del w:id="863" w:author="ERCOT" w:date="2024-07-30T12:30:00Z"/>
                <w:b/>
                <w:bCs/>
                <w:i/>
              </w:rPr>
            </w:pPr>
            <w:del w:id="864" w:author="ERCOT" w:date="2024-07-30T12:30:00Z">
              <w:r w:rsidRPr="001768D7" w:rsidDel="00A861BC">
                <w:rPr>
                  <w:b/>
                  <w:bCs/>
                  <w:i/>
                </w:rPr>
                <w:delText>14.9.4</w:delText>
              </w:r>
              <w:r w:rsidRPr="001768D7" w:rsidDel="00A861BC">
                <w:rPr>
                  <w:b/>
                  <w:bCs/>
                  <w:i/>
                </w:rPr>
                <w:tab/>
                <w:delText>Application of Offsets - Adjusted Solar Renewable Portfolio Standard Requirement</w:delText>
              </w:r>
            </w:del>
          </w:p>
          <w:p w14:paraId="425D6DC0" w14:textId="5F66937B" w:rsidR="001768D7" w:rsidRPr="001768D7" w:rsidDel="00A861BC" w:rsidRDefault="001768D7" w:rsidP="001768D7">
            <w:pPr>
              <w:spacing w:after="240"/>
              <w:ind w:left="720" w:hanging="720"/>
              <w:rPr>
                <w:del w:id="865" w:author="ERCOT" w:date="2024-07-30T12:30:00Z"/>
                <w:iCs/>
              </w:rPr>
            </w:pPr>
            <w:del w:id="866" w:author="ERCOT" w:date="2024-07-30T12:30:00Z">
              <w:r w:rsidRPr="001768D7" w:rsidDel="00A861BC">
                <w:rPr>
                  <w:iCs/>
                </w:rPr>
                <w:delText>(1)</w:delText>
              </w:r>
              <w:r w:rsidRPr="001768D7" w:rsidDel="00A861BC">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154828DB" w14:textId="6B01C50C" w:rsidR="001768D7" w:rsidRPr="001768D7" w:rsidDel="00A861BC" w:rsidRDefault="001768D7" w:rsidP="001768D7">
            <w:pPr>
              <w:keepNext/>
              <w:spacing w:after="240"/>
              <w:ind w:left="720" w:hanging="720"/>
              <w:rPr>
                <w:del w:id="867" w:author="ERCOT" w:date="2024-07-30T12:30:00Z"/>
                <w:iCs/>
              </w:rPr>
            </w:pPr>
            <w:del w:id="868" w:author="ERCOT" w:date="2024-07-30T12:30:00Z">
              <w:r w:rsidRPr="001768D7" w:rsidDel="00A861BC">
                <w:rPr>
                  <w:iCs/>
                </w:rPr>
                <w:delText>(2)</w:delText>
              </w:r>
              <w:r w:rsidRPr="001768D7" w:rsidDel="00A861BC">
                <w:rPr>
                  <w:iCs/>
                </w:rPr>
                <w:tab/>
                <w:delText>ERCOT shall determine each Retail Entity’s Adjusted SRPS Requirement (ARR) as follows:</w:delText>
              </w:r>
            </w:del>
          </w:p>
          <w:p w14:paraId="0C5425B0" w14:textId="62426CF8" w:rsidR="001768D7" w:rsidRPr="001768D7" w:rsidDel="00A861BC" w:rsidRDefault="001768D7" w:rsidP="001768D7">
            <w:pPr>
              <w:tabs>
                <w:tab w:val="left" w:pos="2340"/>
                <w:tab w:val="left" w:pos="3420"/>
              </w:tabs>
              <w:spacing w:after="240"/>
              <w:ind w:left="3420" w:hanging="2700"/>
              <w:rPr>
                <w:del w:id="869" w:author="ERCOT" w:date="2024-07-30T12:30:00Z"/>
                <w:b/>
                <w:bCs/>
                <w:iCs/>
              </w:rPr>
            </w:pPr>
            <w:del w:id="870" w:author="ERCOT" w:date="2024-07-30T12:30:00Z">
              <w:r w:rsidRPr="001768D7" w:rsidDel="00A861BC">
                <w:rPr>
                  <w:b/>
                  <w:bCs/>
                </w:rPr>
                <w:delText xml:space="preserve">ARR </w:delText>
              </w:r>
              <w:r w:rsidRPr="001768D7" w:rsidDel="00A861BC">
                <w:rPr>
                  <w:b/>
                  <w:bCs/>
                  <w:i/>
                  <w:vertAlign w:val="subscript"/>
                </w:rPr>
                <w:delText>i</w:delText>
              </w:r>
              <w:r w:rsidRPr="001768D7" w:rsidDel="00A861BC">
                <w:rPr>
                  <w:b/>
                  <w:bCs/>
                  <w:vertAlign w:val="subscript"/>
                </w:rPr>
                <w:delText xml:space="preserve"> </w:delText>
              </w:r>
              <w:r w:rsidRPr="001768D7" w:rsidDel="00A861BC">
                <w:rPr>
                  <w:b/>
                  <w:bCs/>
                </w:rPr>
                <w:delText xml:space="preserve">= Preliminary SRPS Requirement </w:delText>
              </w:r>
              <w:r w:rsidRPr="001768D7" w:rsidDel="00A861BC">
                <w:rPr>
                  <w:b/>
                  <w:bCs/>
                  <w:i/>
                  <w:vertAlign w:val="subscript"/>
                </w:rPr>
                <w:delText>i</w:delText>
              </w:r>
              <w:r w:rsidRPr="001768D7" w:rsidDel="00A861BC">
                <w:rPr>
                  <w:b/>
                  <w:bCs/>
                </w:rPr>
                <w:delText xml:space="preserve"> – EO </w:delText>
              </w:r>
              <w:r w:rsidRPr="001768D7" w:rsidDel="00A861BC">
                <w:rPr>
                  <w:b/>
                  <w:bCs/>
                  <w:i/>
                  <w:vertAlign w:val="subscript"/>
                </w:rPr>
                <w:delText>i</w:delText>
              </w:r>
            </w:del>
          </w:p>
          <w:p w14:paraId="13369965" w14:textId="31FA6896" w:rsidR="001768D7" w:rsidRPr="001768D7" w:rsidDel="00A861BC" w:rsidRDefault="001768D7" w:rsidP="001768D7">
            <w:pPr>
              <w:rPr>
                <w:del w:id="871" w:author="ERCOT" w:date="2024-07-30T12:30:00Z"/>
              </w:rPr>
            </w:pPr>
            <w:del w:id="872"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31489E8F" w14:textId="73024F57" w:rsidTr="00F42151">
              <w:trPr>
                <w:trHeight w:val="395"/>
                <w:del w:id="873" w:author="ERCOT" w:date="2024-07-30T12:30:00Z"/>
              </w:trPr>
              <w:tc>
                <w:tcPr>
                  <w:tcW w:w="1070" w:type="dxa"/>
                </w:tcPr>
                <w:p w14:paraId="30A783F8" w14:textId="664CC2C5" w:rsidR="001768D7" w:rsidRPr="001768D7" w:rsidDel="00A861BC" w:rsidRDefault="001768D7" w:rsidP="001768D7">
                  <w:pPr>
                    <w:spacing w:after="60"/>
                    <w:rPr>
                      <w:del w:id="874" w:author="ERCOT" w:date="2024-07-30T12:30:00Z"/>
                      <w:b/>
                      <w:iCs/>
                      <w:sz w:val="20"/>
                      <w:szCs w:val="20"/>
                    </w:rPr>
                  </w:pPr>
                  <w:del w:id="875" w:author="ERCOT" w:date="2024-07-30T12:30:00Z">
                    <w:r w:rsidRPr="001768D7" w:rsidDel="00A861BC">
                      <w:rPr>
                        <w:b/>
                        <w:iCs/>
                        <w:sz w:val="20"/>
                        <w:szCs w:val="20"/>
                      </w:rPr>
                      <w:delText>Variable</w:delText>
                    </w:r>
                  </w:del>
                </w:p>
              </w:tc>
              <w:tc>
                <w:tcPr>
                  <w:tcW w:w="870" w:type="dxa"/>
                </w:tcPr>
                <w:p w14:paraId="257E977D" w14:textId="0163A213" w:rsidR="001768D7" w:rsidRPr="001768D7" w:rsidDel="00A861BC" w:rsidRDefault="001768D7" w:rsidP="001768D7">
                  <w:pPr>
                    <w:spacing w:after="60"/>
                    <w:rPr>
                      <w:del w:id="876" w:author="ERCOT" w:date="2024-07-30T12:30:00Z"/>
                      <w:b/>
                      <w:iCs/>
                      <w:sz w:val="20"/>
                      <w:szCs w:val="20"/>
                    </w:rPr>
                  </w:pPr>
                  <w:del w:id="877" w:author="ERCOT" w:date="2024-07-30T12:30:00Z">
                    <w:r w:rsidRPr="001768D7" w:rsidDel="00A861BC">
                      <w:rPr>
                        <w:b/>
                        <w:iCs/>
                        <w:sz w:val="20"/>
                        <w:szCs w:val="20"/>
                      </w:rPr>
                      <w:delText>Unit</w:delText>
                    </w:r>
                  </w:del>
                </w:p>
              </w:tc>
              <w:tc>
                <w:tcPr>
                  <w:tcW w:w="7025" w:type="dxa"/>
                </w:tcPr>
                <w:p w14:paraId="04865A73" w14:textId="42CAA3FF" w:rsidR="001768D7" w:rsidRPr="001768D7" w:rsidDel="00A861BC" w:rsidRDefault="001768D7" w:rsidP="001768D7">
                  <w:pPr>
                    <w:spacing w:after="60"/>
                    <w:rPr>
                      <w:del w:id="878" w:author="ERCOT" w:date="2024-07-30T12:30:00Z"/>
                      <w:b/>
                      <w:iCs/>
                      <w:sz w:val="20"/>
                      <w:szCs w:val="20"/>
                    </w:rPr>
                  </w:pPr>
                  <w:del w:id="879" w:author="ERCOT" w:date="2024-07-30T12:30:00Z">
                    <w:r w:rsidRPr="001768D7" w:rsidDel="00A861BC">
                      <w:rPr>
                        <w:b/>
                        <w:iCs/>
                        <w:sz w:val="20"/>
                        <w:szCs w:val="20"/>
                      </w:rPr>
                      <w:delText>Description</w:delText>
                    </w:r>
                  </w:del>
                </w:p>
              </w:tc>
            </w:tr>
            <w:tr w:rsidR="001768D7" w:rsidRPr="001768D7" w:rsidDel="00A861BC" w14:paraId="0782D27C" w14:textId="5602E03F" w:rsidTr="00F42151">
              <w:trPr>
                <w:trHeight w:val="448"/>
                <w:del w:id="880" w:author="ERCOT" w:date="2024-07-30T12:30:00Z"/>
              </w:trPr>
              <w:tc>
                <w:tcPr>
                  <w:tcW w:w="1070" w:type="dxa"/>
                </w:tcPr>
                <w:p w14:paraId="49F790F1" w14:textId="424B2C42" w:rsidR="001768D7" w:rsidRPr="001768D7" w:rsidDel="00A861BC" w:rsidRDefault="001768D7" w:rsidP="001768D7">
                  <w:pPr>
                    <w:spacing w:after="60"/>
                    <w:rPr>
                      <w:del w:id="881" w:author="ERCOT" w:date="2024-07-30T12:30:00Z"/>
                      <w:i/>
                      <w:iCs/>
                      <w:sz w:val="20"/>
                      <w:szCs w:val="20"/>
                    </w:rPr>
                  </w:pPr>
                  <w:del w:id="882" w:author="ERCOT" w:date="2024-07-30T12:30:00Z">
                    <w:r w:rsidRPr="001768D7" w:rsidDel="00A861BC">
                      <w:rPr>
                        <w:i/>
                        <w:iCs/>
                        <w:sz w:val="20"/>
                        <w:szCs w:val="20"/>
                      </w:rPr>
                      <w:delText>i</w:delText>
                    </w:r>
                  </w:del>
                </w:p>
              </w:tc>
              <w:tc>
                <w:tcPr>
                  <w:tcW w:w="870" w:type="dxa"/>
                </w:tcPr>
                <w:p w14:paraId="398041D9" w14:textId="32717EF0" w:rsidR="001768D7" w:rsidRPr="001768D7" w:rsidDel="00A861BC" w:rsidRDefault="001768D7" w:rsidP="001768D7">
                  <w:pPr>
                    <w:spacing w:after="60"/>
                    <w:rPr>
                      <w:del w:id="883" w:author="ERCOT" w:date="2024-07-30T12:30:00Z"/>
                      <w:iCs/>
                      <w:sz w:val="20"/>
                      <w:szCs w:val="20"/>
                    </w:rPr>
                  </w:pPr>
                  <w:del w:id="884" w:author="ERCOT" w:date="2024-07-30T12:30:00Z">
                    <w:r w:rsidRPr="001768D7" w:rsidDel="00A861BC">
                      <w:rPr>
                        <w:iCs/>
                        <w:sz w:val="20"/>
                        <w:szCs w:val="20"/>
                      </w:rPr>
                      <w:delText>None</w:delText>
                    </w:r>
                  </w:del>
                </w:p>
              </w:tc>
              <w:tc>
                <w:tcPr>
                  <w:tcW w:w="7025" w:type="dxa"/>
                </w:tcPr>
                <w:p w14:paraId="086AE293" w14:textId="1DA4CAC0" w:rsidR="001768D7" w:rsidRPr="001768D7" w:rsidDel="00A861BC" w:rsidRDefault="001768D7" w:rsidP="001768D7">
                  <w:pPr>
                    <w:spacing w:after="60"/>
                    <w:rPr>
                      <w:del w:id="885" w:author="ERCOT" w:date="2024-07-30T12:30:00Z"/>
                      <w:iCs/>
                      <w:sz w:val="20"/>
                      <w:szCs w:val="20"/>
                    </w:rPr>
                  </w:pPr>
                  <w:del w:id="886" w:author="ERCOT" w:date="2024-07-30T12:30:00Z">
                    <w:r w:rsidRPr="001768D7" w:rsidDel="00A861BC">
                      <w:rPr>
                        <w:sz w:val="20"/>
                        <w:szCs w:val="20"/>
                      </w:rPr>
                      <w:delText>Specific Retail Entity.</w:delText>
                    </w:r>
                  </w:del>
                </w:p>
              </w:tc>
            </w:tr>
            <w:tr w:rsidR="001768D7" w:rsidRPr="001768D7" w:rsidDel="00A861BC" w14:paraId="364FB595" w14:textId="3CC78F0A" w:rsidTr="00F42151">
              <w:trPr>
                <w:trHeight w:val="260"/>
                <w:del w:id="887" w:author="ERCOT" w:date="2024-07-30T12:30:00Z"/>
              </w:trPr>
              <w:tc>
                <w:tcPr>
                  <w:tcW w:w="1070" w:type="dxa"/>
                </w:tcPr>
                <w:p w14:paraId="40D1918C" w14:textId="2F35FCC6" w:rsidR="001768D7" w:rsidRPr="001768D7" w:rsidDel="00A861BC" w:rsidRDefault="001768D7" w:rsidP="001768D7">
                  <w:pPr>
                    <w:spacing w:after="60"/>
                    <w:rPr>
                      <w:del w:id="888" w:author="ERCOT" w:date="2024-07-30T12:30:00Z"/>
                      <w:sz w:val="20"/>
                      <w:szCs w:val="20"/>
                      <w:vertAlign w:val="subscript"/>
                    </w:rPr>
                  </w:pPr>
                  <w:del w:id="889" w:author="ERCOT" w:date="2024-07-30T12:30:00Z">
                    <w:r w:rsidRPr="001768D7" w:rsidDel="00A861BC">
                      <w:rPr>
                        <w:iCs/>
                        <w:sz w:val="20"/>
                        <w:szCs w:val="20"/>
                      </w:rPr>
                      <w:delText xml:space="preserve">EO </w:delText>
                    </w:r>
                    <w:r w:rsidRPr="001768D7" w:rsidDel="00A861BC">
                      <w:rPr>
                        <w:i/>
                        <w:iCs/>
                        <w:sz w:val="20"/>
                        <w:szCs w:val="20"/>
                        <w:vertAlign w:val="subscript"/>
                      </w:rPr>
                      <w:delText>i</w:delText>
                    </w:r>
                    <w:r w:rsidRPr="001768D7" w:rsidDel="00A861BC">
                      <w:rPr>
                        <w:iCs/>
                        <w:sz w:val="20"/>
                        <w:szCs w:val="20"/>
                        <w:vertAlign w:val="subscript"/>
                      </w:rPr>
                      <w:delText xml:space="preserve"> </w:delText>
                    </w:r>
                  </w:del>
                </w:p>
              </w:tc>
              <w:tc>
                <w:tcPr>
                  <w:tcW w:w="870" w:type="dxa"/>
                </w:tcPr>
                <w:p w14:paraId="42C99208" w14:textId="37C9DB42" w:rsidR="001768D7" w:rsidRPr="001768D7" w:rsidDel="00A861BC" w:rsidRDefault="001768D7" w:rsidP="001768D7">
                  <w:pPr>
                    <w:spacing w:after="60"/>
                    <w:rPr>
                      <w:del w:id="890" w:author="ERCOT" w:date="2024-07-30T12:30:00Z"/>
                      <w:iCs/>
                      <w:sz w:val="20"/>
                      <w:szCs w:val="20"/>
                    </w:rPr>
                  </w:pPr>
                  <w:del w:id="891" w:author="ERCOT" w:date="2024-07-30T12:30:00Z">
                    <w:r w:rsidRPr="001768D7" w:rsidDel="00A861BC">
                      <w:rPr>
                        <w:iCs/>
                        <w:sz w:val="20"/>
                        <w:szCs w:val="20"/>
                      </w:rPr>
                      <w:delText>None</w:delText>
                    </w:r>
                  </w:del>
                </w:p>
              </w:tc>
              <w:tc>
                <w:tcPr>
                  <w:tcW w:w="7025" w:type="dxa"/>
                </w:tcPr>
                <w:p w14:paraId="49F42582" w14:textId="033253DA" w:rsidR="001768D7" w:rsidRPr="001768D7" w:rsidDel="00A861BC" w:rsidRDefault="001768D7" w:rsidP="001768D7">
                  <w:pPr>
                    <w:spacing w:after="60"/>
                    <w:rPr>
                      <w:del w:id="892" w:author="ERCOT" w:date="2024-07-30T12:30:00Z"/>
                      <w:sz w:val="20"/>
                      <w:szCs w:val="20"/>
                    </w:rPr>
                  </w:pPr>
                  <w:del w:id="893" w:author="ERCOT" w:date="2024-07-30T12:30:00Z">
                    <w:r w:rsidRPr="001768D7" w:rsidDel="00A861BC">
                      <w:rPr>
                        <w:iCs/>
                        <w:sz w:val="20"/>
                        <w:szCs w:val="20"/>
                      </w:rPr>
                      <w:delText>Total offsets the Retail Entity is entitled to receive during the Compliance Period (not to exceed the Retail Entity’s FSRR before adjustment for any previous Compliance Period).</w:delText>
                    </w:r>
                  </w:del>
                </w:p>
              </w:tc>
            </w:tr>
          </w:tbl>
          <w:p w14:paraId="2AF5E84D" w14:textId="4BE24842" w:rsidR="001768D7" w:rsidRPr="001768D7" w:rsidDel="00A861BC" w:rsidRDefault="001768D7" w:rsidP="001768D7">
            <w:pPr>
              <w:keepNext/>
              <w:spacing w:before="240" w:after="240"/>
              <w:rPr>
                <w:del w:id="894" w:author="ERCOT" w:date="2024-07-30T12:30:00Z"/>
                <w:iCs/>
              </w:rPr>
            </w:pPr>
            <w:del w:id="895" w:author="ERCOT" w:date="2024-07-30T12:30:00Z">
              <w:r w:rsidRPr="001768D7" w:rsidDel="00A861BC">
                <w:rPr>
                  <w:iCs/>
                </w:rPr>
                <w:delText>(3)</w:delText>
              </w:r>
              <w:r w:rsidRPr="001768D7" w:rsidDel="00A861BC">
                <w:rPr>
                  <w:iCs/>
                </w:rPr>
                <w:tab/>
                <w:delText xml:space="preserve">ERCOT shall determine TUOs as follows: </w:delText>
              </w:r>
            </w:del>
          </w:p>
          <w:p w14:paraId="36DD9D47" w14:textId="59BDA3C4" w:rsidR="001768D7" w:rsidRPr="001768D7" w:rsidDel="00A861BC" w:rsidRDefault="001768D7" w:rsidP="001768D7">
            <w:pPr>
              <w:tabs>
                <w:tab w:val="left" w:pos="2340"/>
                <w:tab w:val="left" w:pos="3420"/>
              </w:tabs>
              <w:spacing w:after="240"/>
              <w:ind w:left="3420" w:hanging="2700"/>
              <w:rPr>
                <w:del w:id="896" w:author="ERCOT" w:date="2024-07-30T12:30:00Z"/>
                <w:b/>
                <w:bCs/>
              </w:rPr>
            </w:pPr>
            <w:del w:id="897" w:author="ERCOT" w:date="2024-07-30T12:30:00Z">
              <w:r w:rsidRPr="001768D7" w:rsidDel="00A861BC">
                <w:rPr>
                  <w:b/>
                  <w:bCs/>
                </w:rPr>
                <w:delText xml:space="preserve">TUO = SSRR – </w:delText>
              </w:r>
              <w:r w:rsidRPr="001768D7" w:rsidDel="00A861BC">
                <w:rPr>
                  <w:b/>
                  <w:bCs/>
                  <w:position w:val="-20"/>
                </w:rPr>
                <w:object w:dxaOrig="260" w:dyaOrig="580" w14:anchorId="00497E85">
                  <v:shape id="_x0000_i1044" type="#_x0000_t75" style="width:12pt;height:29.4pt" o:ole="">
                    <v:imagedata r:id="rId35" o:title=""/>
                  </v:shape>
                  <o:OLEObject Type="Embed" ProgID="Equation.3" ShapeID="_x0000_i1044" DrawAspect="Content" ObjectID="_1788027877" r:id="rId37"/>
                </w:object>
              </w:r>
              <w:r w:rsidRPr="001768D7" w:rsidDel="00A861BC">
                <w:rPr>
                  <w:b/>
                  <w:bCs/>
                </w:rPr>
                <w:delText xml:space="preserve">ARR </w:delText>
              </w:r>
              <w:r w:rsidRPr="001768D7" w:rsidDel="00A861BC">
                <w:rPr>
                  <w:b/>
                  <w:bCs/>
                  <w:i/>
                  <w:vertAlign w:val="subscript"/>
                </w:rPr>
                <w:delText>i</w:delText>
              </w:r>
              <w:r w:rsidRPr="001768D7" w:rsidDel="00A861BC">
                <w:rPr>
                  <w:b/>
                  <w:bCs/>
                </w:rPr>
                <w:delText xml:space="preserve"> </w:delText>
              </w:r>
            </w:del>
          </w:p>
          <w:p w14:paraId="6EE77552" w14:textId="52BDE02B" w:rsidR="001768D7" w:rsidRPr="001768D7" w:rsidDel="00A861BC" w:rsidRDefault="001768D7" w:rsidP="001768D7">
            <w:pPr>
              <w:rPr>
                <w:del w:id="898" w:author="ERCOT" w:date="2024-07-30T12:30:00Z"/>
              </w:rPr>
            </w:pPr>
            <w:del w:id="899" w:author="ERCOT" w:date="2024-07-30T12:30:00Z">
              <w:r w:rsidRPr="001768D7" w:rsidDel="00A861BC">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768D7" w:rsidRPr="001768D7" w:rsidDel="00A861BC" w14:paraId="1AE87AC3" w14:textId="7DF9939D" w:rsidTr="00F42151">
              <w:trPr>
                <w:trHeight w:val="332"/>
                <w:del w:id="900" w:author="ERCOT" w:date="2024-07-30T12:30:00Z"/>
              </w:trPr>
              <w:tc>
                <w:tcPr>
                  <w:tcW w:w="1070" w:type="dxa"/>
                </w:tcPr>
                <w:p w14:paraId="408CC466" w14:textId="12532F94" w:rsidR="001768D7" w:rsidRPr="001768D7" w:rsidDel="00A861BC" w:rsidRDefault="001768D7" w:rsidP="001768D7">
                  <w:pPr>
                    <w:spacing w:after="60"/>
                    <w:rPr>
                      <w:del w:id="901" w:author="ERCOT" w:date="2024-07-30T12:30:00Z"/>
                      <w:b/>
                      <w:iCs/>
                      <w:sz w:val="20"/>
                      <w:szCs w:val="20"/>
                    </w:rPr>
                  </w:pPr>
                  <w:del w:id="902" w:author="ERCOT" w:date="2024-07-30T12:30:00Z">
                    <w:r w:rsidRPr="001768D7" w:rsidDel="00A861BC">
                      <w:rPr>
                        <w:b/>
                        <w:iCs/>
                        <w:sz w:val="20"/>
                        <w:szCs w:val="20"/>
                      </w:rPr>
                      <w:delText>Variable</w:delText>
                    </w:r>
                  </w:del>
                </w:p>
              </w:tc>
              <w:tc>
                <w:tcPr>
                  <w:tcW w:w="870" w:type="dxa"/>
                </w:tcPr>
                <w:p w14:paraId="73574F66" w14:textId="03F0EBC4" w:rsidR="001768D7" w:rsidRPr="001768D7" w:rsidDel="00A861BC" w:rsidRDefault="001768D7" w:rsidP="001768D7">
                  <w:pPr>
                    <w:spacing w:after="60"/>
                    <w:rPr>
                      <w:del w:id="903" w:author="ERCOT" w:date="2024-07-30T12:30:00Z"/>
                      <w:b/>
                      <w:iCs/>
                      <w:sz w:val="20"/>
                      <w:szCs w:val="20"/>
                    </w:rPr>
                  </w:pPr>
                  <w:del w:id="904" w:author="ERCOT" w:date="2024-07-30T12:30:00Z">
                    <w:r w:rsidRPr="001768D7" w:rsidDel="00A861BC">
                      <w:rPr>
                        <w:b/>
                        <w:iCs/>
                        <w:sz w:val="20"/>
                        <w:szCs w:val="20"/>
                      </w:rPr>
                      <w:delText>Unit</w:delText>
                    </w:r>
                  </w:del>
                </w:p>
              </w:tc>
              <w:tc>
                <w:tcPr>
                  <w:tcW w:w="7025" w:type="dxa"/>
                </w:tcPr>
                <w:p w14:paraId="778DEDCB" w14:textId="02D9F0DA" w:rsidR="001768D7" w:rsidRPr="001768D7" w:rsidDel="00A861BC" w:rsidRDefault="001768D7" w:rsidP="001768D7">
                  <w:pPr>
                    <w:spacing w:after="60"/>
                    <w:rPr>
                      <w:del w:id="905" w:author="ERCOT" w:date="2024-07-30T12:30:00Z"/>
                      <w:b/>
                      <w:iCs/>
                      <w:sz w:val="20"/>
                      <w:szCs w:val="20"/>
                    </w:rPr>
                  </w:pPr>
                  <w:del w:id="906" w:author="ERCOT" w:date="2024-07-30T12:30:00Z">
                    <w:r w:rsidRPr="001768D7" w:rsidDel="00A861BC">
                      <w:rPr>
                        <w:b/>
                        <w:iCs/>
                        <w:sz w:val="20"/>
                        <w:szCs w:val="20"/>
                      </w:rPr>
                      <w:delText>Description</w:delText>
                    </w:r>
                  </w:del>
                </w:p>
              </w:tc>
            </w:tr>
            <w:tr w:rsidR="001768D7" w:rsidRPr="001768D7" w:rsidDel="00A861BC" w14:paraId="0360842F" w14:textId="098309A1" w:rsidTr="00F42151">
              <w:trPr>
                <w:trHeight w:val="448"/>
                <w:del w:id="907" w:author="ERCOT" w:date="2024-07-30T12:30:00Z"/>
              </w:trPr>
              <w:tc>
                <w:tcPr>
                  <w:tcW w:w="1070" w:type="dxa"/>
                </w:tcPr>
                <w:p w14:paraId="63BA419C" w14:textId="3995F1C8" w:rsidR="001768D7" w:rsidRPr="001768D7" w:rsidDel="00A861BC" w:rsidRDefault="001768D7" w:rsidP="001768D7">
                  <w:pPr>
                    <w:spacing w:after="60"/>
                    <w:rPr>
                      <w:del w:id="908" w:author="ERCOT" w:date="2024-07-30T12:30:00Z"/>
                      <w:i/>
                      <w:iCs/>
                      <w:sz w:val="20"/>
                      <w:szCs w:val="20"/>
                    </w:rPr>
                  </w:pPr>
                  <w:del w:id="909" w:author="ERCOT" w:date="2024-07-30T12:30:00Z">
                    <w:r w:rsidRPr="001768D7" w:rsidDel="00A861BC">
                      <w:rPr>
                        <w:i/>
                        <w:iCs/>
                        <w:sz w:val="20"/>
                        <w:szCs w:val="20"/>
                      </w:rPr>
                      <w:delText>i</w:delText>
                    </w:r>
                  </w:del>
                </w:p>
              </w:tc>
              <w:tc>
                <w:tcPr>
                  <w:tcW w:w="870" w:type="dxa"/>
                </w:tcPr>
                <w:p w14:paraId="7B73F567" w14:textId="0F27E9CD" w:rsidR="001768D7" w:rsidRPr="001768D7" w:rsidDel="00A861BC" w:rsidRDefault="001768D7" w:rsidP="001768D7">
                  <w:pPr>
                    <w:spacing w:after="60"/>
                    <w:rPr>
                      <w:del w:id="910" w:author="ERCOT" w:date="2024-07-30T12:30:00Z"/>
                      <w:iCs/>
                      <w:sz w:val="20"/>
                      <w:szCs w:val="20"/>
                    </w:rPr>
                  </w:pPr>
                  <w:del w:id="911" w:author="ERCOT" w:date="2024-07-30T12:30:00Z">
                    <w:r w:rsidRPr="001768D7" w:rsidDel="00A861BC">
                      <w:rPr>
                        <w:iCs/>
                        <w:sz w:val="20"/>
                        <w:szCs w:val="20"/>
                      </w:rPr>
                      <w:delText>None</w:delText>
                    </w:r>
                  </w:del>
                </w:p>
              </w:tc>
              <w:tc>
                <w:tcPr>
                  <w:tcW w:w="7025" w:type="dxa"/>
                </w:tcPr>
                <w:p w14:paraId="2A9A7AAA" w14:textId="21565EE4" w:rsidR="001768D7" w:rsidRPr="001768D7" w:rsidDel="00A861BC" w:rsidRDefault="001768D7" w:rsidP="001768D7">
                  <w:pPr>
                    <w:spacing w:after="60"/>
                    <w:rPr>
                      <w:del w:id="912" w:author="ERCOT" w:date="2024-07-30T12:30:00Z"/>
                      <w:iCs/>
                      <w:sz w:val="20"/>
                      <w:szCs w:val="20"/>
                    </w:rPr>
                  </w:pPr>
                  <w:del w:id="913" w:author="ERCOT" w:date="2024-07-30T12:30:00Z">
                    <w:r w:rsidRPr="001768D7" w:rsidDel="00A861BC">
                      <w:rPr>
                        <w:sz w:val="20"/>
                        <w:szCs w:val="20"/>
                      </w:rPr>
                      <w:delText>Specific Retail Entity.</w:delText>
                    </w:r>
                  </w:del>
                </w:p>
              </w:tc>
            </w:tr>
            <w:tr w:rsidR="001768D7" w:rsidRPr="001768D7" w:rsidDel="00A861BC" w14:paraId="1044D90A" w14:textId="692A075A" w:rsidTr="00F42151">
              <w:trPr>
                <w:trHeight w:val="341"/>
                <w:del w:id="914" w:author="ERCOT" w:date="2024-07-30T12:30:00Z"/>
              </w:trPr>
              <w:tc>
                <w:tcPr>
                  <w:tcW w:w="1070" w:type="dxa"/>
                </w:tcPr>
                <w:p w14:paraId="28BBA9EF" w14:textId="5999E25A" w:rsidR="001768D7" w:rsidRPr="001768D7" w:rsidDel="00A861BC" w:rsidRDefault="001768D7" w:rsidP="001768D7">
                  <w:pPr>
                    <w:spacing w:after="60"/>
                    <w:rPr>
                      <w:del w:id="915" w:author="ERCOT" w:date="2024-07-30T12:30:00Z"/>
                      <w:i/>
                      <w:iCs/>
                      <w:sz w:val="20"/>
                      <w:szCs w:val="20"/>
                    </w:rPr>
                  </w:pPr>
                  <w:del w:id="916" w:author="ERCOT" w:date="2024-07-30T12:30:00Z">
                    <w:r w:rsidRPr="001768D7" w:rsidDel="00A861BC">
                      <w:rPr>
                        <w:i/>
                        <w:iCs/>
                        <w:sz w:val="20"/>
                        <w:szCs w:val="20"/>
                      </w:rPr>
                      <w:delText>n</w:delText>
                    </w:r>
                  </w:del>
                </w:p>
              </w:tc>
              <w:tc>
                <w:tcPr>
                  <w:tcW w:w="870" w:type="dxa"/>
                </w:tcPr>
                <w:p w14:paraId="42730BC4" w14:textId="72620694" w:rsidR="001768D7" w:rsidRPr="001768D7" w:rsidDel="00A861BC" w:rsidRDefault="001768D7" w:rsidP="001768D7">
                  <w:pPr>
                    <w:spacing w:after="60"/>
                    <w:rPr>
                      <w:del w:id="917" w:author="ERCOT" w:date="2024-07-30T12:30:00Z"/>
                      <w:iCs/>
                      <w:sz w:val="20"/>
                      <w:szCs w:val="20"/>
                    </w:rPr>
                  </w:pPr>
                  <w:del w:id="918" w:author="ERCOT" w:date="2024-07-30T12:30:00Z">
                    <w:r w:rsidRPr="001768D7" w:rsidDel="00A861BC">
                      <w:rPr>
                        <w:iCs/>
                        <w:sz w:val="20"/>
                        <w:szCs w:val="20"/>
                      </w:rPr>
                      <w:delText>None</w:delText>
                    </w:r>
                  </w:del>
                </w:p>
              </w:tc>
              <w:tc>
                <w:tcPr>
                  <w:tcW w:w="7025" w:type="dxa"/>
                </w:tcPr>
                <w:p w14:paraId="52974527" w14:textId="52D8FB35" w:rsidR="001768D7" w:rsidRPr="001768D7" w:rsidDel="00A861BC" w:rsidRDefault="001768D7" w:rsidP="001768D7">
                  <w:pPr>
                    <w:spacing w:after="60"/>
                    <w:rPr>
                      <w:del w:id="919" w:author="ERCOT" w:date="2024-07-30T12:30:00Z"/>
                      <w:iCs/>
                      <w:sz w:val="20"/>
                      <w:szCs w:val="20"/>
                    </w:rPr>
                  </w:pPr>
                  <w:del w:id="920" w:author="ERCOT" w:date="2024-07-30T12:30:00Z">
                    <w:r w:rsidRPr="001768D7" w:rsidDel="00A861BC">
                      <w:rPr>
                        <w:iCs/>
                        <w:sz w:val="20"/>
                        <w:szCs w:val="20"/>
                      </w:rPr>
                      <w:delText>Number of Retail Entities.</w:delText>
                    </w:r>
                  </w:del>
                </w:p>
              </w:tc>
            </w:tr>
            <w:tr w:rsidR="001768D7" w:rsidRPr="001768D7" w:rsidDel="00A861BC" w14:paraId="40E4A7D1" w14:textId="681C128A" w:rsidTr="00F42151">
              <w:trPr>
                <w:trHeight w:val="260"/>
                <w:del w:id="921" w:author="ERCOT" w:date="2024-07-30T12:30:00Z"/>
              </w:trPr>
              <w:tc>
                <w:tcPr>
                  <w:tcW w:w="1070" w:type="dxa"/>
                </w:tcPr>
                <w:p w14:paraId="3C470F61" w14:textId="3404D85E" w:rsidR="001768D7" w:rsidRPr="001768D7" w:rsidDel="00A861BC" w:rsidRDefault="001768D7" w:rsidP="001768D7">
                  <w:pPr>
                    <w:spacing w:after="60"/>
                    <w:rPr>
                      <w:del w:id="922" w:author="ERCOT" w:date="2024-07-30T12:30:00Z"/>
                      <w:sz w:val="20"/>
                      <w:szCs w:val="20"/>
                      <w:vertAlign w:val="subscript"/>
                    </w:rPr>
                  </w:pPr>
                  <w:del w:id="923" w:author="ERCOT" w:date="2024-07-30T12:30:00Z">
                    <w:r w:rsidRPr="001768D7" w:rsidDel="00A861BC">
                      <w:rPr>
                        <w:iCs/>
                        <w:sz w:val="20"/>
                        <w:szCs w:val="20"/>
                      </w:rPr>
                      <w:delText>SSRR</w:delText>
                    </w:r>
                  </w:del>
                </w:p>
              </w:tc>
              <w:tc>
                <w:tcPr>
                  <w:tcW w:w="870" w:type="dxa"/>
                </w:tcPr>
                <w:p w14:paraId="0D25BF4D" w14:textId="036E0C9C" w:rsidR="001768D7" w:rsidRPr="001768D7" w:rsidDel="00A861BC" w:rsidRDefault="001768D7" w:rsidP="001768D7">
                  <w:pPr>
                    <w:spacing w:after="60"/>
                    <w:rPr>
                      <w:del w:id="924" w:author="ERCOT" w:date="2024-07-30T12:30:00Z"/>
                      <w:iCs/>
                      <w:sz w:val="20"/>
                      <w:szCs w:val="20"/>
                    </w:rPr>
                  </w:pPr>
                  <w:del w:id="925" w:author="ERCOT" w:date="2024-07-30T12:30:00Z">
                    <w:r w:rsidRPr="001768D7" w:rsidDel="00A861BC">
                      <w:rPr>
                        <w:iCs/>
                        <w:sz w:val="20"/>
                        <w:szCs w:val="20"/>
                      </w:rPr>
                      <w:delText>None</w:delText>
                    </w:r>
                  </w:del>
                </w:p>
              </w:tc>
              <w:tc>
                <w:tcPr>
                  <w:tcW w:w="7025" w:type="dxa"/>
                </w:tcPr>
                <w:p w14:paraId="7C28B640" w14:textId="2F082FBC" w:rsidR="001768D7" w:rsidRPr="001768D7" w:rsidDel="00A861BC" w:rsidRDefault="001768D7" w:rsidP="001768D7">
                  <w:pPr>
                    <w:spacing w:after="60"/>
                    <w:rPr>
                      <w:del w:id="926" w:author="ERCOT" w:date="2024-07-30T12:30:00Z"/>
                      <w:sz w:val="20"/>
                      <w:szCs w:val="20"/>
                    </w:rPr>
                  </w:pPr>
                  <w:del w:id="927" w:author="ERCOT" w:date="2024-07-30T12:30:00Z">
                    <w:r w:rsidRPr="001768D7" w:rsidDel="00A861BC">
                      <w:rPr>
                        <w:iCs/>
                        <w:sz w:val="20"/>
                        <w:szCs w:val="20"/>
                      </w:rPr>
                      <w:delText>Statewide SRPS Requirement.</w:delText>
                    </w:r>
                  </w:del>
                </w:p>
              </w:tc>
            </w:tr>
            <w:tr w:rsidR="001768D7" w:rsidRPr="001768D7" w:rsidDel="00A861BC" w14:paraId="35815173" w14:textId="372AFD19" w:rsidTr="00F42151">
              <w:trPr>
                <w:trHeight w:val="260"/>
                <w:del w:id="928" w:author="ERCOT" w:date="2024-07-30T12:30:00Z"/>
              </w:trPr>
              <w:tc>
                <w:tcPr>
                  <w:tcW w:w="1070" w:type="dxa"/>
                </w:tcPr>
                <w:p w14:paraId="1F06CC6D" w14:textId="0BFA7F72" w:rsidR="001768D7" w:rsidRPr="001768D7" w:rsidDel="00A861BC" w:rsidRDefault="001768D7" w:rsidP="001768D7">
                  <w:pPr>
                    <w:spacing w:after="60"/>
                    <w:rPr>
                      <w:del w:id="929" w:author="ERCOT" w:date="2024-07-30T12:30:00Z"/>
                      <w:iCs/>
                      <w:sz w:val="20"/>
                      <w:szCs w:val="20"/>
                    </w:rPr>
                  </w:pPr>
                  <w:del w:id="930"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62DD40B8" w14:textId="7777EEA3" w:rsidR="001768D7" w:rsidRPr="001768D7" w:rsidDel="00A861BC" w:rsidRDefault="001768D7" w:rsidP="001768D7">
                  <w:pPr>
                    <w:spacing w:after="60"/>
                    <w:rPr>
                      <w:del w:id="931" w:author="ERCOT" w:date="2024-07-30T12:30:00Z"/>
                      <w:iCs/>
                      <w:sz w:val="20"/>
                      <w:szCs w:val="20"/>
                    </w:rPr>
                  </w:pPr>
                  <w:del w:id="932" w:author="ERCOT" w:date="2024-07-30T12:30:00Z">
                    <w:r w:rsidRPr="001768D7" w:rsidDel="00A861BC">
                      <w:rPr>
                        <w:iCs/>
                        <w:sz w:val="20"/>
                        <w:szCs w:val="20"/>
                      </w:rPr>
                      <w:delText>None</w:delText>
                    </w:r>
                  </w:del>
                </w:p>
              </w:tc>
              <w:tc>
                <w:tcPr>
                  <w:tcW w:w="7025" w:type="dxa"/>
                </w:tcPr>
                <w:p w14:paraId="5D08CBDA" w14:textId="6F1C991E" w:rsidR="001768D7" w:rsidRPr="001768D7" w:rsidDel="00A861BC" w:rsidRDefault="001768D7" w:rsidP="001768D7">
                  <w:pPr>
                    <w:spacing w:after="60"/>
                    <w:rPr>
                      <w:del w:id="933" w:author="ERCOT" w:date="2024-07-30T12:30:00Z"/>
                      <w:iCs/>
                      <w:sz w:val="20"/>
                      <w:szCs w:val="20"/>
                    </w:rPr>
                  </w:pPr>
                  <w:del w:id="934" w:author="ERCOT" w:date="2024-07-30T12:30:00Z">
                    <w:r w:rsidRPr="001768D7" w:rsidDel="00A861BC">
                      <w:rPr>
                        <w:iCs/>
                        <w:sz w:val="20"/>
                        <w:szCs w:val="20"/>
                      </w:rPr>
                      <w:delText>Adjusted SRPS Requirement for a specific Retail Entity.</w:delText>
                    </w:r>
                  </w:del>
                </w:p>
              </w:tc>
            </w:tr>
          </w:tbl>
          <w:p w14:paraId="3D1E67CB" w14:textId="073C82D3" w:rsidR="001768D7" w:rsidRPr="001768D7" w:rsidDel="00A861BC" w:rsidRDefault="001768D7" w:rsidP="001768D7">
            <w:pPr>
              <w:spacing w:before="240" w:after="240"/>
              <w:ind w:left="720" w:hanging="720"/>
              <w:rPr>
                <w:del w:id="935" w:author="ERCOT" w:date="2024-07-30T12:30:00Z"/>
                <w:iCs/>
              </w:rPr>
            </w:pPr>
          </w:p>
        </w:tc>
      </w:tr>
    </w:tbl>
    <w:p w14:paraId="2CA1AC13" w14:textId="2B4F87D1" w:rsidR="001768D7" w:rsidRPr="001768D7" w:rsidDel="00A861BC" w:rsidRDefault="001768D7" w:rsidP="001768D7">
      <w:pPr>
        <w:keepNext/>
        <w:tabs>
          <w:tab w:val="left" w:pos="1080"/>
        </w:tabs>
        <w:spacing w:before="480" w:after="240"/>
        <w:outlineLvl w:val="2"/>
        <w:rPr>
          <w:del w:id="936" w:author="ERCOT" w:date="2024-07-30T12:30:00Z"/>
          <w:b/>
          <w:bCs/>
          <w:i/>
        </w:rPr>
      </w:pPr>
      <w:del w:id="937" w:author="ERCOT" w:date="2024-07-30T12:30:00Z">
        <w:r w:rsidRPr="001768D7" w:rsidDel="00A861BC">
          <w:rPr>
            <w:b/>
            <w:bCs/>
            <w:i/>
          </w:rPr>
          <w:lastRenderedPageBreak/>
          <w:delText>14.9.5</w:delText>
        </w:r>
        <w:r w:rsidRPr="001768D7" w:rsidDel="00A861BC">
          <w:rPr>
            <w:b/>
            <w:bCs/>
            <w:i/>
          </w:rPr>
          <w:tab/>
          <w:delText>Final Renewable Portfolio Standard Requirement</w:delText>
        </w:r>
        <w:bookmarkEnd w:id="860"/>
        <w:bookmarkEnd w:id="861"/>
      </w:del>
    </w:p>
    <w:p w14:paraId="51531018" w14:textId="7A97CD9D" w:rsidR="001768D7" w:rsidRPr="001768D7" w:rsidDel="00A861BC" w:rsidRDefault="001768D7" w:rsidP="001768D7">
      <w:pPr>
        <w:keepNext/>
        <w:spacing w:after="240"/>
        <w:ind w:left="720" w:hanging="720"/>
        <w:rPr>
          <w:del w:id="938" w:author="ERCOT" w:date="2024-07-30T12:30:00Z"/>
          <w:iCs/>
        </w:rPr>
      </w:pPr>
      <w:del w:id="939" w:author="ERCOT" w:date="2024-07-30T12:30:00Z">
        <w:r w:rsidRPr="001768D7" w:rsidDel="00A861BC">
          <w:rPr>
            <w:iCs/>
          </w:rPr>
          <w:delText>(1)</w:delText>
        </w:r>
        <w:r w:rsidRPr="001768D7" w:rsidDel="00A861BC">
          <w:rPr>
            <w:iCs/>
          </w:rPr>
          <w:tab/>
          <w:delText>ERCOT shall redistribute the TUO amount over all Retail Entities to determine the FRRs.  ERCOT shall determine each Retail Entity’s FRR as follows:</w:delText>
        </w:r>
      </w:del>
    </w:p>
    <w:p w14:paraId="7A9D5596" w14:textId="437416BA" w:rsidR="001768D7" w:rsidRPr="001768D7" w:rsidDel="00A861BC" w:rsidRDefault="001768D7" w:rsidP="001768D7">
      <w:pPr>
        <w:tabs>
          <w:tab w:val="left" w:pos="2340"/>
          <w:tab w:val="left" w:pos="3420"/>
        </w:tabs>
        <w:spacing w:after="240"/>
        <w:ind w:left="3420" w:hanging="2700"/>
        <w:rPr>
          <w:del w:id="940" w:author="ERCOT" w:date="2024-07-30T12:30:00Z"/>
          <w:b/>
          <w:bCs/>
        </w:rPr>
      </w:pPr>
      <w:del w:id="941" w:author="ERCOT" w:date="2024-07-30T12:30:00Z">
        <w:r w:rsidRPr="001768D7" w:rsidDel="00A861BC">
          <w:rPr>
            <w:b/>
            <w:bCs/>
          </w:rPr>
          <w:delText xml:space="preserve">FRR = ARR </w:delText>
        </w:r>
        <w:r w:rsidRPr="001768D7" w:rsidDel="00A861BC">
          <w:rPr>
            <w:b/>
            <w:bCs/>
            <w:i/>
            <w:vertAlign w:val="subscript"/>
          </w:rPr>
          <w:delText>i</w:delText>
        </w:r>
        <w:r w:rsidRPr="001768D7" w:rsidDel="00A861BC">
          <w:rPr>
            <w:b/>
            <w:bCs/>
          </w:rPr>
          <w:delText xml:space="preserve"> + (TUO </w:delText>
        </w:r>
        <w:r w:rsidRPr="001768D7" w:rsidDel="00A861BC">
          <w:rPr>
            <w:b/>
            <w:bCs/>
          </w:rPr>
          <w:sym w:font="Symbol" w:char="F0B4"/>
        </w:r>
        <w:r w:rsidRPr="001768D7" w:rsidDel="00A861BC">
          <w:rPr>
            <w:b/>
            <w:bCs/>
          </w:rPr>
          <w:delText xml:space="preserve"> (CRSRES </w:delText>
        </w:r>
        <w:r w:rsidRPr="001768D7" w:rsidDel="00A861BC">
          <w:rPr>
            <w:b/>
            <w:bCs/>
            <w:i/>
            <w:vertAlign w:val="subscript"/>
          </w:rPr>
          <w:delText xml:space="preserve">i </w:delText>
        </w:r>
        <w:r w:rsidRPr="001768D7" w:rsidDel="00A861BC">
          <w:rPr>
            <w:b/>
            <w:bCs/>
          </w:rPr>
          <w:delText>/ TS)) +/- Previous Year(s) FRR adjustment (recalculated in accordance with subsection (f)(2) of P.U.C. S</w:delText>
        </w:r>
        <w:r w:rsidRPr="001768D7" w:rsidDel="00A861BC">
          <w:rPr>
            <w:b/>
            <w:bCs/>
            <w:sz w:val="20"/>
          </w:rPr>
          <w:delText>UBST</w:delText>
        </w:r>
        <w:r w:rsidRPr="001768D7" w:rsidDel="00A861BC">
          <w:rPr>
            <w:b/>
            <w:bCs/>
          </w:rPr>
          <w:delText>. R. 25.173, Renewable Energy Credit Program)</w:delText>
        </w:r>
      </w:del>
    </w:p>
    <w:p w14:paraId="00E958C7" w14:textId="18342F28" w:rsidR="001768D7" w:rsidRPr="001768D7" w:rsidDel="00A861BC" w:rsidRDefault="001768D7" w:rsidP="001768D7">
      <w:pPr>
        <w:spacing w:before="120"/>
        <w:rPr>
          <w:del w:id="942" w:author="ERCOT" w:date="2024-07-30T12:30:00Z"/>
        </w:rPr>
      </w:pPr>
      <w:del w:id="943"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413535E3" w14:textId="308FB95E" w:rsidTr="00F42151">
        <w:trPr>
          <w:cantSplit/>
          <w:trHeight w:val="548"/>
          <w:tblHeader/>
          <w:del w:id="944" w:author="ERCOT" w:date="2024-07-30T12:30:00Z"/>
        </w:trPr>
        <w:tc>
          <w:tcPr>
            <w:tcW w:w="1070" w:type="dxa"/>
          </w:tcPr>
          <w:p w14:paraId="12FF7262" w14:textId="51627EB7" w:rsidR="001768D7" w:rsidRPr="001768D7" w:rsidDel="00A861BC" w:rsidRDefault="001768D7" w:rsidP="001768D7">
            <w:pPr>
              <w:spacing w:after="60"/>
              <w:rPr>
                <w:del w:id="945" w:author="ERCOT" w:date="2024-07-30T12:30:00Z"/>
                <w:b/>
                <w:iCs/>
                <w:sz w:val="20"/>
                <w:szCs w:val="20"/>
              </w:rPr>
            </w:pPr>
            <w:del w:id="946" w:author="ERCOT" w:date="2024-07-30T12:30:00Z">
              <w:r w:rsidRPr="001768D7" w:rsidDel="00A861BC">
                <w:rPr>
                  <w:b/>
                  <w:iCs/>
                  <w:sz w:val="20"/>
                  <w:szCs w:val="20"/>
                </w:rPr>
                <w:delText>Variable</w:delText>
              </w:r>
            </w:del>
          </w:p>
        </w:tc>
        <w:tc>
          <w:tcPr>
            <w:tcW w:w="870" w:type="dxa"/>
          </w:tcPr>
          <w:p w14:paraId="6CD3D3E5" w14:textId="133A0ECD" w:rsidR="001768D7" w:rsidRPr="001768D7" w:rsidDel="00A861BC" w:rsidRDefault="001768D7" w:rsidP="001768D7">
            <w:pPr>
              <w:spacing w:after="60"/>
              <w:rPr>
                <w:del w:id="947" w:author="ERCOT" w:date="2024-07-30T12:30:00Z"/>
                <w:b/>
                <w:iCs/>
                <w:sz w:val="20"/>
                <w:szCs w:val="20"/>
              </w:rPr>
            </w:pPr>
            <w:del w:id="948" w:author="ERCOT" w:date="2024-07-30T12:30:00Z">
              <w:r w:rsidRPr="001768D7" w:rsidDel="00A861BC">
                <w:rPr>
                  <w:b/>
                  <w:iCs/>
                  <w:sz w:val="20"/>
                  <w:szCs w:val="20"/>
                </w:rPr>
                <w:delText>Unit</w:delText>
              </w:r>
            </w:del>
          </w:p>
        </w:tc>
        <w:tc>
          <w:tcPr>
            <w:tcW w:w="7334" w:type="dxa"/>
          </w:tcPr>
          <w:p w14:paraId="1574E9AC" w14:textId="519086C9" w:rsidR="001768D7" w:rsidRPr="001768D7" w:rsidDel="00A861BC" w:rsidRDefault="001768D7" w:rsidP="001768D7">
            <w:pPr>
              <w:spacing w:after="60"/>
              <w:rPr>
                <w:del w:id="949" w:author="ERCOT" w:date="2024-07-30T12:30:00Z"/>
                <w:b/>
                <w:iCs/>
                <w:sz w:val="20"/>
                <w:szCs w:val="20"/>
              </w:rPr>
            </w:pPr>
            <w:del w:id="950" w:author="ERCOT" w:date="2024-07-30T12:30:00Z">
              <w:r w:rsidRPr="001768D7" w:rsidDel="00A861BC">
                <w:rPr>
                  <w:b/>
                  <w:iCs/>
                  <w:sz w:val="20"/>
                  <w:szCs w:val="20"/>
                </w:rPr>
                <w:delText>Description</w:delText>
              </w:r>
            </w:del>
          </w:p>
        </w:tc>
      </w:tr>
      <w:tr w:rsidR="001768D7" w:rsidRPr="001768D7" w:rsidDel="00A861BC" w14:paraId="1228FE99" w14:textId="554A0CD9" w:rsidTr="00F42151">
        <w:trPr>
          <w:cantSplit/>
          <w:trHeight w:val="260"/>
          <w:del w:id="951" w:author="ERCOT" w:date="2024-07-30T12:30:00Z"/>
        </w:trPr>
        <w:tc>
          <w:tcPr>
            <w:tcW w:w="1070" w:type="dxa"/>
          </w:tcPr>
          <w:p w14:paraId="31612D77" w14:textId="094CBFFC" w:rsidR="001768D7" w:rsidRPr="001768D7" w:rsidDel="00A861BC" w:rsidRDefault="001768D7" w:rsidP="001768D7">
            <w:pPr>
              <w:spacing w:after="60"/>
              <w:rPr>
                <w:del w:id="952" w:author="ERCOT" w:date="2024-07-30T12:30:00Z"/>
                <w:iCs/>
                <w:sz w:val="20"/>
                <w:szCs w:val="20"/>
              </w:rPr>
            </w:pPr>
            <w:del w:id="953"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781A0C90" w14:textId="71158C91" w:rsidR="001768D7" w:rsidRPr="001768D7" w:rsidDel="00A861BC" w:rsidRDefault="001768D7" w:rsidP="001768D7">
            <w:pPr>
              <w:spacing w:after="60"/>
              <w:rPr>
                <w:del w:id="954" w:author="ERCOT" w:date="2024-07-30T12:30:00Z"/>
                <w:iCs/>
                <w:sz w:val="20"/>
                <w:szCs w:val="20"/>
              </w:rPr>
            </w:pPr>
            <w:del w:id="955" w:author="ERCOT" w:date="2024-07-30T12:30:00Z">
              <w:r w:rsidRPr="001768D7" w:rsidDel="00A861BC">
                <w:rPr>
                  <w:iCs/>
                  <w:sz w:val="20"/>
                  <w:szCs w:val="20"/>
                </w:rPr>
                <w:delText>None</w:delText>
              </w:r>
            </w:del>
          </w:p>
        </w:tc>
        <w:tc>
          <w:tcPr>
            <w:tcW w:w="7334" w:type="dxa"/>
          </w:tcPr>
          <w:p w14:paraId="1A60E474" w14:textId="40569976" w:rsidR="001768D7" w:rsidRPr="001768D7" w:rsidDel="00A861BC" w:rsidRDefault="001768D7" w:rsidP="001768D7">
            <w:pPr>
              <w:spacing w:after="60"/>
              <w:rPr>
                <w:del w:id="956" w:author="ERCOT" w:date="2024-07-30T12:30:00Z"/>
                <w:iCs/>
                <w:sz w:val="20"/>
                <w:szCs w:val="20"/>
              </w:rPr>
            </w:pPr>
            <w:del w:id="957" w:author="ERCOT" w:date="2024-07-30T12:30:00Z">
              <w:r w:rsidRPr="001768D7" w:rsidDel="00A861BC">
                <w:rPr>
                  <w:iCs/>
                  <w:sz w:val="20"/>
                  <w:szCs w:val="20"/>
                </w:rPr>
                <w:delText>Adjusted RPS Requirement for a specific Retail Entity.</w:delText>
              </w:r>
            </w:del>
          </w:p>
        </w:tc>
      </w:tr>
      <w:tr w:rsidR="001768D7" w:rsidRPr="001768D7" w:rsidDel="00A861BC" w14:paraId="7C652A01" w14:textId="73755055" w:rsidTr="00F42151">
        <w:trPr>
          <w:cantSplit/>
          <w:trHeight w:val="260"/>
          <w:del w:id="958" w:author="ERCOT" w:date="2024-07-30T12:30:00Z"/>
        </w:trPr>
        <w:tc>
          <w:tcPr>
            <w:tcW w:w="1070" w:type="dxa"/>
          </w:tcPr>
          <w:p w14:paraId="49BBFFDC" w14:textId="4C1C6F96" w:rsidR="001768D7" w:rsidRPr="001768D7" w:rsidDel="00A861BC" w:rsidRDefault="001768D7" w:rsidP="001768D7">
            <w:pPr>
              <w:spacing w:after="60"/>
              <w:rPr>
                <w:del w:id="959" w:author="ERCOT" w:date="2024-07-30T12:30:00Z"/>
                <w:iCs/>
                <w:sz w:val="20"/>
                <w:szCs w:val="20"/>
              </w:rPr>
            </w:pPr>
            <w:del w:id="960" w:author="ERCOT" w:date="2024-07-30T12:30:00Z">
              <w:r w:rsidRPr="001768D7" w:rsidDel="00A861BC">
                <w:rPr>
                  <w:iCs/>
                  <w:sz w:val="20"/>
                  <w:szCs w:val="20"/>
                </w:rPr>
                <w:delText>TUO</w:delText>
              </w:r>
            </w:del>
          </w:p>
        </w:tc>
        <w:tc>
          <w:tcPr>
            <w:tcW w:w="870" w:type="dxa"/>
          </w:tcPr>
          <w:p w14:paraId="4C537150" w14:textId="498D1871" w:rsidR="001768D7" w:rsidRPr="001768D7" w:rsidDel="00A861BC" w:rsidRDefault="001768D7" w:rsidP="001768D7">
            <w:pPr>
              <w:spacing w:after="60"/>
              <w:rPr>
                <w:del w:id="961" w:author="ERCOT" w:date="2024-07-30T12:30:00Z"/>
                <w:iCs/>
                <w:sz w:val="20"/>
                <w:szCs w:val="20"/>
              </w:rPr>
            </w:pPr>
            <w:del w:id="962" w:author="ERCOT" w:date="2024-07-30T12:30:00Z">
              <w:r w:rsidRPr="001768D7" w:rsidDel="00A861BC">
                <w:rPr>
                  <w:iCs/>
                  <w:sz w:val="20"/>
                  <w:szCs w:val="20"/>
                </w:rPr>
                <w:delText>None</w:delText>
              </w:r>
            </w:del>
          </w:p>
        </w:tc>
        <w:tc>
          <w:tcPr>
            <w:tcW w:w="7334" w:type="dxa"/>
          </w:tcPr>
          <w:p w14:paraId="382EF476" w14:textId="3604DBE9" w:rsidR="001768D7" w:rsidRPr="001768D7" w:rsidDel="00A861BC" w:rsidRDefault="001768D7" w:rsidP="001768D7">
            <w:pPr>
              <w:spacing w:after="60"/>
              <w:rPr>
                <w:del w:id="963" w:author="ERCOT" w:date="2024-07-30T12:30:00Z"/>
                <w:iCs/>
                <w:sz w:val="20"/>
                <w:szCs w:val="20"/>
              </w:rPr>
            </w:pPr>
            <w:del w:id="964" w:author="ERCOT" w:date="2024-07-30T12:30:00Z">
              <w:r w:rsidRPr="001768D7" w:rsidDel="00A861BC">
                <w:rPr>
                  <w:iCs/>
                  <w:sz w:val="20"/>
                  <w:szCs w:val="20"/>
                </w:rPr>
                <w:delText>Total Usable Offsets.</w:delText>
              </w:r>
            </w:del>
          </w:p>
        </w:tc>
      </w:tr>
      <w:tr w:rsidR="001768D7" w:rsidRPr="001768D7" w:rsidDel="00A861BC" w14:paraId="3AF92BF7" w14:textId="233B584A" w:rsidTr="00F42151">
        <w:trPr>
          <w:cantSplit/>
          <w:trHeight w:val="260"/>
          <w:del w:id="965" w:author="ERCOT" w:date="2024-07-30T12:30:00Z"/>
        </w:trPr>
        <w:tc>
          <w:tcPr>
            <w:tcW w:w="1070" w:type="dxa"/>
          </w:tcPr>
          <w:p w14:paraId="50097215" w14:textId="555F9494" w:rsidR="001768D7" w:rsidRPr="001768D7" w:rsidDel="00A861BC" w:rsidRDefault="001768D7" w:rsidP="001768D7">
            <w:pPr>
              <w:spacing w:after="60"/>
              <w:rPr>
                <w:del w:id="966" w:author="ERCOT" w:date="2024-07-30T12:30:00Z"/>
                <w:iCs/>
                <w:sz w:val="20"/>
                <w:szCs w:val="20"/>
              </w:rPr>
            </w:pPr>
            <w:del w:id="967" w:author="ERCOT" w:date="2024-07-30T12:30:00Z">
              <w:r w:rsidRPr="001768D7" w:rsidDel="00A861BC">
                <w:rPr>
                  <w:iCs/>
                  <w:sz w:val="20"/>
                  <w:szCs w:val="20"/>
                </w:rPr>
                <w:delText xml:space="preserve">CRSRES </w:delText>
              </w:r>
              <w:r w:rsidRPr="001768D7" w:rsidDel="00A861BC">
                <w:rPr>
                  <w:i/>
                  <w:iCs/>
                  <w:sz w:val="20"/>
                  <w:szCs w:val="20"/>
                  <w:vertAlign w:val="subscript"/>
                </w:rPr>
                <w:delText>i</w:delText>
              </w:r>
            </w:del>
          </w:p>
        </w:tc>
        <w:tc>
          <w:tcPr>
            <w:tcW w:w="870" w:type="dxa"/>
          </w:tcPr>
          <w:p w14:paraId="156A6413" w14:textId="3210BE9F" w:rsidR="001768D7" w:rsidRPr="001768D7" w:rsidDel="00A861BC" w:rsidRDefault="001768D7" w:rsidP="001768D7">
            <w:pPr>
              <w:spacing w:after="60"/>
              <w:rPr>
                <w:del w:id="968" w:author="ERCOT" w:date="2024-07-30T12:30:00Z"/>
                <w:iCs/>
                <w:sz w:val="20"/>
                <w:szCs w:val="20"/>
              </w:rPr>
            </w:pPr>
            <w:del w:id="969" w:author="ERCOT" w:date="2024-07-30T12:30:00Z">
              <w:r w:rsidRPr="001768D7" w:rsidDel="00A861BC">
                <w:rPr>
                  <w:iCs/>
                  <w:sz w:val="20"/>
                  <w:szCs w:val="20"/>
                </w:rPr>
                <w:delText>MWh</w:delText>
              </w:r>
            </w:del>
          </w:p>
        </w:tc>
        <w:tc>
          <w:tcPr>
            <w:tcW w:w="7334" w:type="dxa"/>
          </w:tcPr>
          <w:p w14:paraId="2D8DFB94" w14:textId="045DF2E1" w:rsidR="001768D7" w:rsidRPr="001768D7" w:rsidDel="00A861BC" w:rsidRDefault="001768D7" w:rsidP="001768D7">
            <w:pPr>
              <w:spacing w:after="60"/>
              <w:rPr>
                <w:del w:id="970" w:author="ERCOT" w:date="2024-07-30T12:30:00Z"/>
                <w:iCs/>
                <w:sz w:val="20"/>
                <w:szCs w:val="20"/>
              </w:rPr>
            </w:pPr>
            <w:del w:id="971" w:author="ERCOT" w:date="2024-07-30T12:30:00Z">
              <w:r w:rsidRPr="001768D7" w:rsidDel="00A861BC">
                <w:rPr>
                  <w:iCs/>
                  <w:sz w:val="20"/>
                  <w:szCs w:val="20"/>
                </w:rPr>
                <w:delText xml:space="preserve">Retail sales of the Retail Entity to Texas Customers during the Compliance Period, excluding sales by the specific Retail Entity to any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r w:rsidR="001768D7" w:rsidRPr="001768D7" w:rsidDel="00A861BC" w14:paraId="066AC9D9" w14:textId="43483051" w:rsidTr="00F42151">
        <w:trPr>
          <w:cantSplit/>
          <w:trHeight w:val="260"/>
          <w:del w:id="972" w:author="ERCOT" w:date="2024-07-30T12:30:00Z"/>
        </w:trPr>
        <w:tc>
          <w:tcPr>
            <w:tcW w:w="1070" w:type="dxa"/>
          </w:tcPr>
          <w:p w14:paraId="04187C59" w14:textId="1DA40594" w:rsidR="001768D7" w:rsidRPr="001768D7" w:rsidDel="00A861BC" w:rsidRDefault="001768D7" w:rsidP="001768D7">
            <w:pPr>
              <w:spacing w:after="60"/>
              <w:rPr>
                <w:del w:id="973" w:author="ERCOT" w:date="2024-07-30T12:30:00Z"/>
                <w:iCs/>
                <w:sz w:val="20"/>
                <w:szCs w:val="20"/>
              </w:rPr>
            </w:pPr>
            <w:del w:id="974" w:author="ERCOT" w:date="2024-07-30T12:30:00Z">
              <w:r w:rsidRPr="001768D7" w:rsidDel="00A861BC">
                <w:rPr>
                  <w:iCs/>
                  <w:sz w:val="20"/>
                  <w:szCs w:val="20"/>
                </w:rPr>
                <w:delText>TS</w:delText>
              </w:r>
            </w:del>
          </w:p>
        </w:tc>
        <w:tc>
          <w:tcPr>
            <w:tcW w:w="870" w:type="dxa"/>
          </w:tcPr>
          <w:p w14:paraId="3A671F19" w14:textId="3D307FBB" w:rsidR="001768D7" w:rsidRPr="001768D7" w:rsidDel="00A861BC" w:rsidRDefault="001768D7" w:rsidP="001768D7">
            <w:pPr>
              <w:spacing w:after="60"/>
              <w:rPr>
                <w:del w:id="975" w:author="ERCOT" w:date="2024-07-30T12:30:00Z"/>
                <w:iCs/>
                <w:sz w:val="20"/>
                <w:szCs w:val="20"/>
              </w:rPr>
            </w:pPr>
            <w:del w:id="976" w:author="ERCOT" w:date="2024-07-30T12:30:00Z">
              <w:r w:rsidRPr="001768D7" w:rsidDel="00A861BC">
                <w:rPr>
                  <w:iCs/>
                  <w:sz w:val="20"/>
                  <w:szCs w:val="20"/>
                </w:rPr>
                <w:delText>MWh</w:delText>
              </w:r>
            </w:del>
          </w:p>
        </w:tc>
        <w:tc>
          <w:tcPr>
            <w:tcW w:w="7334" w:type="dxa"/>
          </w:tcPr>
          <w:p w14:paraId="2120E7D6" w14:textId="453CA9BA" w:rsidR="001768D7" w:rsidRPr="001768D7" w:rsidDel="00A861BC" w:rsidRDefault="001768D7" w:rsidP="001768D7">
            <w:pPr>
              <w:spacing w:after="60"/>
              <w:rPr>
                <w:del w:id="977" w:author="ERCOT" w:date="2024-07-30T12:30:00Z"/>
                <w:iCs/>
                <w:sz w:val="20"/>
                <w:szCs w:val="20"/>
              </w:rPr>
            </w:pPr>
            <w:del w:id="978" w:author="ERCOT" w:date="2024-07-30T12:30:00Z">
              <w:r w:rsidRPr="001768D7" w:rsidDel="00A861BC">
                <w:rPr>
                  <w:iCs/>
                  <w:sz w:val="20"/>
                  <w:szCs w:val="20"/>
                </w:rPr>
                <w:delText xml:space="preserve">Total retail sales of all Retail Entities to Texas Customers during the Compliance Period, excluding all sales or accounts of all Retail Entities to ESI IDs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49CE39C9" w14:textId="437274E8" w:rsidR="001768D7" w:rsidRPr="001768D7" w:rsidDel="00A861BC" w:rsidRDefault="001768D7" w:rsidP="001768D7">
      <w:pPr>
        <w:rPr>
          <w:del w:id="979" w:author="ERCOT" w:date="2024-07-30T12:30:00Z"/>
          <w:szCs w:val="20"/>
        </w:rPr>
      </w:pPr>
    </w:p>
    <w:p w14:paraId="078BB774" w14:textId="0F21BC1E" w:rsidR="001768D7" w:rsidRPr="001768D7" w:rsidDel="00A861BC" w:rsidRDefault="001768D7" w:rsidP="001768D7">
      <w:pPr>
        <w:spacing w:after="240"/>
        <w:ind w:left="720" w:hanging="720"/>
        <w:rPr>
          <w:del w:id="980" w:author="ERCOT" w:date="2024-07-30T12:30:00Z"/>
          <w:iCs/>
        </w:rPr>
      </w:pPr>
      <w:del w:id="981" w:author="ERCOT" w:date="2024-07-30T12:30:00Z">
        <w:r w:rsidRPr="001768D7" w:rsidDel="00A861BC">
          <w:rPr>
            <w:iCs/>
          </w:rPr>
          <w:delText>(2)</w:delText>
        </w:r>
        <w:r w:rsidRPr="001768D7" w:rsidDel="00A861BC">
          <w:rPr>
            <w:iCs/>
          </w:rPr>
          <w:tab/>
          <w:delText>This process will be an iterative process that will solve until the optimal allocation is reached with all FRRs resolved to the nearest whole REC.</w:delText>
        </w:r>
      </w:del>
    </w:p>
    <w:p w14:paraId="1609920B" w14:textId="27DC508B" w:rsidR="001768D7" w:rsidRPr="001768D7" w:rsidDel="00A861BC" w:rsidRDefault="001768D7" w:rsidP="001768D7">
      <w:pPr>
        <w:spacing w:after="240"/>
        <w:ind w:left="720" w:hanging="720"/>
        <w:rPr>
          <w:del w:id="982" w:author="ERCOT" w:date="2024-07-30T12:30:00Z"/>
          <w:iCs/>
        </w:rPr>
      </w:pPr>
      <w:del w:id="983" w:author="ERCOT" w:date="2024-07-30T12:30:00Z">
        <w:r w:rsidRPr="001768D7" w:rsidDel="00A861BC">
          <w:rPr>
            <w:iCs/>
          </w:rPr>
          <w:delText>(3)</w:delText>
        </w:r>
        <w:r w:rsidRPr="001768D7" w:rsidDel="00A861BC">
          <w:rPr>
            <w:iCs/>
          </w:rPr>
          <w:tab/>
          <w:delText xml:space="preserve">ERCOT shall notify each Retail Entity of its FRR for the previous Compliance Period no later than the date set forth for such Notification in subsection (i)(l) of P.U.C. </w:delText>
        </w:r>
        <w:r w:rsidRPr="001768D7" w:rsidDel="00A861BC">
          <w:rPr>
            <w:iCs/>
            <w:smallCaps/>
          </w:rPr>
          <w:delText>Subst</w:delText>
        </w:r>
        <w:r w:rsidRPr="001768D7" w:rsidDel="00A861BC">
          <w:rPr>
            <w:iCs/>
          </w:rPr>
          <w:delText>. R. 25.173.</w:delText>
        </w:r>
      </w:del>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5"/>
      </w:tblGrid>
      <w:tr w:rsidR="001768D7" w:rsidRPr="001768D7" w:rsidDel="00A861BC" w14:paraId="5142540F" w14:textId="6F9FABE9" w:rsidTr="00F42151">
        <w:trPr>
          <w:del w:id="984"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8346C9E" w14:textId="717A6401" w:rsidR="001768D7" w:rsidRPr="001768D7" w:rsidDel="00A861BC" w:rsidRDefault="001768D7" w:rsidP="001768D7">
            <w:pPr>
              <w:spacing w:before="120" w:after="240"/>
              <w:rPr>
                <w:del w:id="985" w:author="ERCOT" w:date="2024-07-30T12:30:00Z"/>
                <w:b/>
                <w:i/>
              </w:rPr>
            </w:pPr>
            <w:del w:id="986" w:author="ERCOT" w:date="2024-07-30T12:30:00Z">
              <w:r w:rsidRPr="001768D7" w:rsidDel="00A861BC">
                <w:rPr>
                  <w:b/>
                  <w:i/>
                </w:rPr>
                <w:delText>[NPRR1218:  Replace Section 14.9.5 above with the following upon system implementation:]</w:delText>
              </w:r>
            </w:del>
          </w:p>
          <w:p w14:paraId="5E379AD9" w14:textId="71159A0B" w:rsidR="001768D7" w:rsidRPr="001768D7" w:rsidDel="00A861BC" w:rsidRDefault="001768D7" w:rsidP="001768D7">
            <w:pPr>
              <w:keepNext/>
              <w:tabs>
                <w:tab w:val="left" w:pos="1080"/>
              </w:tabs>
              <w:spacing w:before="240" w:after="240"/>
              <w:outlineLvl w:val="2"/>
              <w:rPr>
                <w:del w:id="987" w:author="ERCOT" w:date="2024-07-30T12:30:00Z"/>
                <w:b/>
                <w:bCs/>
                <w:i/>
              </w:rPr>
            </w:pPr>
            <w:del w:id="988" w:author="ERCOT" w:date="2024-07-30T12:30:00Z">
              <w:r w:rsidRPr="001768D7" w:rsidDel="00A861BC">
                <w:rPr>
                  <w:b/>
                  <w:bCs/>
                  <w:i/>
                </w:rPr>
                <w:delText>14.9.5</w:delText>
              </w:r>
              <w:r w:rsidRPr="001768D7" w:rsidDel="00A861BC">
                <w:rPr>
                  <w:b/>
                  <w:bCs/>
                  <w:i/>
                </w:rPr>
                <w:tab/>
                <w:delText>Final Solar Renewable Portfolio Standard Requirement</w:delText>
              </w:r>
            </w:del>
          </w:p>
          <w:p w14:paraId="163C728B" w14:textId="0C026EA7" w:rsidR="001768D7" w:rsidRPr="001768D7" w:rsidDel="00A861BC" w:rsidRDefault="001768D7" w:rsidP="001768D7">
            <w:pPr>
              <w:keepNext/>
              <w:spacing w:after="240"/>
              <w:ind w:left="720" w:hanging="720"/>
              <w:rPr>
                <w:del w:id="989" w:author="ERCOT" w:date="2024-07-30T12:30:00Z"/>
                <w:iCs/>
              </w:rPr>
            </w:pPr>
            <w:del w:id="990" w:author="ERCOT" w:date="2024-07-30T12:30:00Z">
              <w:r w:rsidRPr="001768D7" w:rsidDel="00A861BC">
                <w:rPr>
                  <w:iCs/>
                </w:rPr>
                <w:delText>(1)</w:delText>
              </w:r>
              <w:r w:rsidRPr="001768D7" w:rsidDel="00A861BC">
                <w:rPr>
                  <w:iCs/>
                </w:rPr>
                <w:tab/>
                <w:delText>ERCOT shall redistribute the TUO amount over all Retail Entities to determine the FSRRs.  ERCOT shall determine each Retail Entity’s FSRR as follows:</w:delText>
              </w:r>
            </w:del>
          </w:p>
          <w:p w14:paraId="2802EDB4" w14:textId="29B1B41D" w:rsidR="001768D7" w:rsidRPr="001768D7" w:rsidDel="00A861BC" w:rsidRDefault="001768D7" w:rsidP="001768D7">
            <w:pPr>
              <w:tabs>
                <w:tab w:val="left" w:pos="2340"/>
                <w:tab w:val="left" w:pos="3420"/>
              </w:tabs>
              <w:spacing w:after="240"/>
              <w:ind w:left="3420" w:hanging="2700"/>
              <w:rPr>
                <w:del w:id="991" w:author="ERCOT" w:date="2024-07-30T12:30:00Z"/>
                <w:b/>
                <w:bCs/>
              </w:rPr>
            </w:pPr>
            <w:del w:id="992" w:author="ERCOT" w:date="2024-07-30T12:30:00Z">
              <w:r w:rsidRPr="001768D7" w:rsidDel="00A861BC">
                <w:rPr>
                  <w:b/>
                  <w:bCs/>
                </w:rPr>
                <w:delText xml:space="preserve">FSRR = ARR </w:delText>
              </w:r>
              <w:r w:rsidRPr="001768D7" w:rsidDel="00A861BC">
                <w:rPr>
                  <w:b/>
                  <w:bCs/>
                  <w:i/>
                  <w:vertAlign w:val="subscript"/>
                </w:rPr>
                <w:delText>i</w:delText>
              </w:r>
              <w:r w:rsidRPr="001768D7" w:rsidDel="00A861BC">
                <w:rPr>
                  <w:b/>
                  <w:bCs/>
                </w:rPr>
                <w:delText xml:space="preserve"> + (TUO </w:delText>
              </w:r>
              <w:r w:rsidRPr="001768D7" w:rsidDel="00A861BC">
                <w:rPr>
                  <w:b/>
                  <w:bCs/>
                </w:rPr>
                <w:sym w:font="Symbol" w:char="F0B4"/>
              </w:r>
              <w:r w:rsidRPr="001768D7" w:rsidDel="00A861BC">
                <w:rPr>
                  <w:b/>
                  <w:bCs/>
                </w:rPr>
                <w:delText xml:space="preserve"> (CRSRES </w:delText>
              </w:r>
              <w:r w:rsidRPr="001768D7" w:rsidDel="00A861BC">
                <w:rPr>
                  <w:b/>
                  <w:bCs/>
                  <w:i/>
                  <w:vertAlign w:val="subscript"/>
                </w:rPr>
                <w:delText xml:space="preserve">i </w:delText>
              </w:r>
              <w:r w:rsidRPr="001768D7" w:rsidDel="00A861BC">
                <w:rPr>
                  <w:b/>
                  <w:bCs/>
                </w:rPr>
                <w:delText>/ TS)) +/- Previous Year(s) FSRR adjustment (recalculated in accordance with subsection (f)(2) of P.U.C. S</w:delText>
              </w:r>
              <w:r w:rsidRPr="001768D7" w:rsidDel="00A861BC">
                <w:rPr>
                  <w:b/>
                  <w:bCs/>
                  <w:sz w:val="20"/>
                </w:rPr>
                <w:delText>UBST</w:delText>
              </w:r>
              <w:r w:rsidRPr="001768D7" w:rsidDel="00A861BC">
                <w:rPr>
                  <w:b/>
                  <w:bCs/>
                </w:rPr>
                <w:delText>. R. 25.173, Renewable Energy Credit Program)</w:delText>
              </w:r>
            </w:del>
          </w:p>
          <w:p w14:paraId="1365D681" w14:textId="45ADD915" w:rsidR="001768D7" w:rsidRPr="001768D7" w:rsidDel="00A861BC" w:rsidRDefault="001768D7" w:rsidP="001768D7">
            <w:pPr>
              <w:spacing w:before="120"/>
              <w:rPr>
                <w:del w:id="993" w:author="ERCOT" w:date="2024-07-30T12:30:00Z"/>
              </w:rPr>
            </w:pPr>
            <w:del w:id="994" w:author="ERCOT" w:date="2024-07-30T12:30:00Z">
              <w:r w:rsidRPr="001768D7" w:rsidDel="00A861BC">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768D7" w:rsidRPr="001768D7" w:rsidDel="00A861BC" w14:paraId="2341EEDC" w14:textId="152C8390" w:rsidTr="00F42151">
              <w:trPr>
                <w:cantSplit/>
                <w:trHeight w:val="548"/>
                <w:tblHeader/>
                <w:del w:id="995" w:author="ERCOT" w:date="2024-07-30T12:30:00Z"/>
              </w:trPr>
              <w:tc>
                <w:tcPr>
                  <w:tcW w:w="1070" w:type="dxa"/>
                </w:tcPr>
                <w:p w14:paraId="44E2CA9C" w14:textId="45297504" w:rsidR="001768D7" w:rsidRPr="001768D7" w:rsidDel="00A861BC" w:rsidRDefault="001768D7" w:rsidP="001768D7">
                  <w:pPr>
                    <w:spacing w:after="60"/>
                    <w:rPr>
                      <w:del w:id="996" w:author="ERCOT" w:date="2024-07-30T12:30:00Z"/>
                      <w:b/>
                      <w:iCs/>
                      <w:sz w:val="20"/>
                      <w:szCs w:val="20"/>
                    </w:rPr>
                  </w:pPr>
                  <w:del w:id="997" w:author="ERCOT" w:date="2024-07-30T12:30:00Z">
                    <w:r w:rsidRPr="001768D7" w:rsidDel="00A861BC">
                      <w:rPr>
                        <w:b/>
                        <w:iCs/>
                        <w:sz w:val="20"/>
                        <w:szCs w:val="20"/>
                      </w:rPr>
                      <w:lastRenderedPageBreak/>
                      <w:delText>Variable</w:delText>
                    </w:r>
                  </w:del>
                </w:p>
              </w:tc>
              <w:tc>
                <w:tcPr>
                  <w:tcW w:w="870" w:type="dxa"/>
                </w:tcPr>
                <w:p w14:paraId="4B83A1E8" w14:textId="22930C11" w:rsidR="001768D7" w:rsidRPr="001768D7" w:rsidDel="00A861BC" w:rsidRDefault="001768D7" w:rsidP="001768D7">
                  <w:pPr>
                    <w:spacing w:after="60"/>
                    <w:rPr>
                      <w:del w:id="998" w:author="ERCOT" w:date="2024-07-30T12:30:00Z"/>
                      <w:b/>
                      <w:iCs/>
                      <w:sz w:val="20"/>
                      <w:szCs w:val="20"/>
                    </w:rPr>
                  </w:pPr>
                  <w:del w:id="999" w:author="ERCOT" w:date="2024-07-30T12:30:00Z">
                    <w:r w:rsidRPr="001768D7" w:rsidDel="00A861BC">
                      <w:rPr>
                        <w:b/>
                        <w:iCs/>
                        <w:sz w:val="20"/>
                        <w:szCs w:val="20"/>
                      </w:rPr>
                      <w:delText>Unit</w:delText>
                    </w:r>
                  </w:del>
                </w:p>
              </w:tc>
              <w:tc>
                <w:tcPr>
                  <w:tcW w:w="7334" w:type="dxa"/>
                </w:tcPr>
                <w:p w14:paraId="13E715F4" w14:textId="5E0C33CF" w:rsidR="001768D7" w:rsidRPr="001768D7" w:rsidDel="00A861BC" w:rsidRDefault="001768D7" w:rsidP="001768D7">
                  <w:pPr>
                    <w:spacing w:after="60"/>
                    <w:rPr>
                      <w:del w:id="1000" w:author="ERCOT" w:date="2024-07-30T12:30:00Z"/>
                      <w:b/>
                      <w:iCs/>
                      <w:sz w:val="20"/>
                      <w:szCs w:val="20"/>
                    </w:rPr>
                  </w:pPr>
                  <w:del w:id="1001" w:author="ERCOT" w:date="2024-07-30T12:30:00Z">
                    <w:r w:rsidRPr="001768D7" w:rsidDel="00A861BC">
                      <w:rPr>
                        <w:b/>
                        <w:iCs/>
                        <w:sz w:val="20"/>
                        <w:szCs w:val="20"/>
                      </w:rPr>
                      <w:delText>Description</w:delText>
                    </w:r>
                  </w:del>
                </w:p>
              </w:tc>
            </w:tr>
            <w:tr w:rsidR="001768D7" w:rsidRPr="001768D7" w:rsidDel="00A861BC" w14:paraId="4CBCCC29" w14:textId="63830D0E" w:rsidTr="00F42151">
              <w:trPr>
                <w:cantSplit/>
                <w:trHeight w:val="260"/>
                <w:del w:id="1002" w:author="ERCOT" w:date="2024-07-30T12:30:00Z"/>
              </w:trPr>
              <w:tc>
                <w:tcPr>
                  <w:tcW w:w="1070" w:type="dxa"/>
                </w:tcPr>
                <w:p w14:paraId="337530C2" w14:textId="157479B0" w:rsidR="001768D7" w:rsidRPr="001768D7" w:rsidDel="00A861BC" w:rsidRDefault="001768D7" w:rsidP="001768D7">
                  <w:pPr>
                    <w:spacing w:after="60"/>
                    <w:rPr>
                      <w:del w:id="1003" w:author="ERCOT" w:date="2024-07-30T12:30:00Z"/>
                      <w:iCs/>
                      <w:sz w:val="20"/>
                      <w:szCs w:val="20"/>
                    </w:rPr>
                  </w:pPr>
                  <w:del w:id="1004" w:author="ERCOT" w:date="2024-07-30T12:30:00Z">
                    <w:r w:rsidRPr="001768D7" w:rsidDel="00A861BC">
                      <w:rPr>
                        <w:iCs/>
                        <w:sz w:val="20"/>
                        <w:szCs w:val="20"/>
                      </w:rPr>
                      <w:delText xml:space="preserve">ARR </w:delText>
                    </w:r>
                    <w:r w:rsidRPr="001768D7" w:rsidDel="00A861BC">
                      <w:rPr>
                        <w:i/>
                        <w:iCs/>
                        <w:sz w:val="20"/>
                        <w:szCs w:val="20"/>
                        <w:vertAlign w:val="subscript"/>
                      </w:rPr>
                      <w:delText>i</w:delText>
                    </w:r>
                  </w:del>
                </w:p>
              </w:tc>
              <w:tc>
                <w:tcPr>
                  <w:tcW w:w="870" w:type="dxa"/>
                </w:tcPr>
                <w:p w14:paraId="31DC5D37" w14:textId="6494BD66" w:rsidR="001768D7" w:rsidRPr="001768D7" w:rsidDel="00A861BC" w:rsidRDefault="001768D7" w:rsidP="001768D7">
                  <w:pPr>
                    <w:spacing w:after="60"/>
                    <w:rPr>
                      <w:del w:id="1005" w:author="ERCOT" w:date="2024-07-30T12:30:00Z"/>
                      <w:iCs/>
                      <w:sz w:val="20"/>
                      <w:szCs w:val="20"/>
                    </w:rPr>
                  </w:pPr>
                  <w:del w:id="1006" w:author="ERCOT" w:date="2024-07-30T12:30:00Z">
                    <w:r w:rsidRPr="001768D7" w:rsidDel="00A861BC">
                      <w:rPr>
                        <w:iCs/>
                        <w:sz w:val="20"/>
                        <w:szCs w:val="20"/>
                      </w:rPr>
                      <w:delText>None</w:delText>
                    </w:r>
                  </w:del>
                </w:p>
              </w:tc>
              <w:tc>
                <w:tcPr>
                  <w:tcW w:w="7334" w:type="dxa"/>
                </w:tcPr>
                <w:p w14:paraId="6DF0DF8B" w14:textId="6F31C5ED" w:rsidR="001768D7" w:rsidRPr="001768D7" w:rsidDel="00A861BC" w:rsidRDefault="001768D7" w:rsidP="001768D7">
                  <w:pPr>
                    <w:spacing w:after="60"/>
                    <w:rPr>
                      <w:del w:id="1007" w:author="ERCOT" w:date="2024-07-30T12:30:00Z"/>
                      <w:iCs/>
                      <w:sz w:val="20"/>
                      <w:szCs w:val="20"/>
                    </w:rPr>
                  </w:pPr>
                  <w:del w:id="1008" w:author="ERCOT" w:date="2024-07-30T12:30:00Z">
                    <w:r w:rsidRPr="001768D7" w:rsidDel="00A861BC">
                      <w:rPr>
                        <w:iCs/>
                        <w:sz w:val="20"/>
                        <w:szCs w:val="20"/>
                      </w:rPr>
                      <w:delText>Adjusted SRPS Requirement for a specific Retail Entity.</w:delText>
                    </w:r>
                  </w:del>
                </w:p>
              </w:tc>
            </w:tr>
            <w:tr w:rsidR="001768D7" w:rsidRPr="001768D7" w:rsidDel="00A861BC" w14:paraId="5FB44537" w14:textId="2D1C2256" w:rsidTr="00F42151">
              <w:trPr>
                <w:cantSplit/>
                <w:trHeight w:val="260"/>
                <w:del w:id="1009" w:author="ERCOT" w:date="2024-07-30T12:30:00Z"/>
              </w:trPr>
              <w:tc>
                <w:tcPr>
                  <w:tcW w:w="1070" w:type="dxa"/>
                </w:tcPr>
                <w:p w14:paraId="01F113B2" w14:textId="41AE7F3B" w:rsidR="001768D7" w:rsidRPr="001768D7" w:rsidDel="00A861BC" w:rsidRDefault="001768D7" w:rsidP="001768D7">
                  <w:pPr>
                    <w:spacing w:after="60"/>
                    <w:rPr>
                      <w:del w:id="1010" w:author="ERCOT" w:date="2024-07-30T12:30:00Z"/>
                      <w:iCs/>
                      <w:sz w:val="20"/>
                      <w:szCs w:val="20"/>
                    </w:rPr>
                  </w:pPr>
                  <w:del w:id="1011" w:author="ERCOT" w:date="2024-07-30T12:30:00Z">
                    <w:r w:rsidRPr="001768D7" w:rsidDel="00A861BC">
                      <w:rPr>
                        <w:iCs/>
                        <w:sz w:val="20"/>
                        <w:szCs w:val="20"/>
                      </w:rPr>
                      <w:delText>TUO</w:delText>
                    </w:r>
                  </w:del>
                </w:p>
              </w:tc>
              <w:tc>
                <w:tcPr>
                  <w:tcW w:w="870" w:type="dxa"/>
                </w:tcPr>
                <w:p w14:paraId="188D3C21" w14:textId="4E3A732C" w:rsidR="001768D7" w:rsidRPr="001768D7" w:rsidDel="00A861BC" w:rsidRDefault="001768D7" w:rsidP="001768D7">
                  <w:pPr>
                    <w:spacing w:after="60"/>
                    <w:rPr>
                      <w:del w:id="1012" w:author="ERCOT" w:date="2024-07-30T12:30:00Z"/>
                      <w:iCs/>
                      <w:sz w:val="20"/>
                      <w:szCs w:val="20"/>
                    </w:rPr>
                  </w:pPr>
                  <w:del w:id="1013" w:author="ERCOT" w:date="2024-07-30T12:30:00Z">
                    <w:r w:rsidRPr="001768D7" w:rsidDel="00A861BC">
                      <w:rPr>
                        <w:iCs/>
                        <w:sz w:val="20"/>
                        <w:szCs w:val="20"/>
                      </w:rPr>
                      <w:delText>None</w:delText>
                    </w:r>
                  </w:del>
                </w:p>
              </w:tc>
              <w:tc>
                <w:tcPr>
                  <w:tcW w:w="7334" w:type="dxa"/>
                </w:tcPr>
                <w:p w14:paraId="7D4874C3" w14:textId="376B5EAF" w:rsidR="001768D7" w:rsidRPr="001768D7" w:rsidDel="00A861BC" w:rsidRDefault="001768D7" w:rsidP="001768D7">
                  <w:pPr>
                    <w:spacing w:after="60"/>
                    <w:rPr>
                      <w:del w:id="1014" w:author="ERCOT" w:date="2024-07-30T12:30:00Z"/>
                      <w:iCs/>
                      <w:sz w:val="20"/>
                      <w:szCs w:val="20"/>
                    </w:rPr>
                  </w:pPr>
                  <w:del w:id="1015" w:author="ERCOT" w:date="2024-07-30T12:30:00Z">
                    <w:r w:rsidRPr="001768D7" w:rsidDel="00A861BC">
                      <w:rPr>
                        <w:iCs/>
                        <w:sz w:val="20"/>
                        <w:szCs w:val="20"/>
                      </w:rPr>
                      <w:delText>Total Usable Offsets.</w:delText>
                    </w:r>
                  </w:del>
                </w:p>
              </w:tc>
            </w:tr>
            <w:tr w:rsidR="001768D7" w:rsidRPr="001768D7" w:rsidDel="00A861BC" w14:paraId="4A647A8A" w14:textId="28FAE506" w:rsidTr="00F42151">
              <w:trPr>
                <w:cantSplit/>
                <w:trHeight w:val="260"/>
                <w:del w:id="1016" w:author="ERCOT" w:date="2024-07-30T12:30:00Z"/>
              </w:trPr>
              <w:tc>
                <w:tcPr>
                  <w:tcW w:w="1070" w:type="dxa"/>
                </w:tcPr>
                <w:p w14:paraId="21D029DF" w14:textId="1722AC39" w:rsidR="001768D7" w:rsidRPr="001768D7" w:rsidDel="00A861BC" w:rsidRDefault="001768D7" w:rsidP="001768D7">
                  <w:pPr>
                    <w:spacing w:after="60"/>
                    <w:rPr>
                      <w:del w:id="1017" w:author="ERCOT" w:date="2024-07-30T12:30:00Z"/>
                      <w:iCs/>
                      <w:sz w:val="20"/>
                      <w:szCs w:val="20"/>
                    </w:rPr>
                  </w:pPr>
                  <w:del w:id="1018" w:author="ERCOT" w:date="2024-07-30T12:30:00Z">
                    <w:r w:rsidRPr="001768D7" w:rsidDel="00A861BC">
                      <w:rPr>
                        <w:iCs/>
                        <w:sz w:val="20"/>
                        <w:szCs w:val="20"/>
                      </w:rPr>
                      <w:delText xml:space="preserve">CRSRES </w:delText>
                    </w:r>
                    <w:r w:rsidRPr="001768D7" w:rsidDel="00A861BC">
                      <w:rPr>
                        <w:i/>
                        <w:iCs/>
                        <w:sz w:val="20"/>
                        <w:szCs w:val="20"/>
                        <w:vertAlign w:val="subscript"/>
                      </w:rPr>
                      <w:delText>i</w:delText>
                    </w:r>
                  </w:del>
                </w:p>
              </w:tc>
              <w:tc>
                <w:tcPr>
                  <w:tcW w:w="870" w:type="dxa"/>
                </w:tcPr>
                <w:p w14:paraId="49E31026" w14:textId="2FAA74F4" w:rsidR="001768D7" w:rsidRPr="001768D7" w:rsidDel="00A861BC" w:rsidRDefault="001768D7" w:rsidP="001768D7">
                  <w:pPr>
                    <w:spacing w:after="60"/>
                    <w:rPr>
                      <w:del w:id="1019" w:author="ERCOT" w:date="2024-07-30T12:30:00Z"/>
                      <w:iCs/>
                      <w:sz w:val="20"/>
                      <w:szCs w:val="20"/>
                    </w:rPr>
                  </w:pPr>
                  <w:del w:id="1020" w:author="ERCOT" w:date="2024-07-30T12:30:00Z">
                    <w:r w:rsidRPr="001768D7" w:rsidDel="00A861BC">
                      <w:rPr>
                        <w:iCs/>
                        <w:sz w:val="20"/>
                        <w:szCs w:val="20"/>
                      </w:rPr>
                      <w:delText>MWh</w:delText>
                    </w:r>
                  </w:del>
                </w:p>
              </w:tc>
              <w:tc>
                <w:tcPr>
                  <w:tcW w:w="7334" w:type="dxa"/>
                </w:tcPr>
                <w:p w14:paraId="26EF6E3A" w14:textId="063B38B3" w:rsidR="001768D7" w:rsidRPr="001768D7" w:rsidDel="00A861BC" w:rsidRDefault="001768D7" w:rsidP="001768D7">
                  <w:pPr>
                    <w:spacing w:after="60"/>
                    <w:rPr>
                      <w:del w:id="1021" w:author="ERCOT" w:date="2024-07-30T12:30:00Z"/>
                      <w:iCs/>
                      <w:sz w:val="20"/>
                      <w:szCs w:val="20"/>
                    </w:rPr>
                  </w:pPr>
                  <w:del w:id="1022" w:author="ERCOT" w:date="2024-07-30T12:30:00Z">
                    <w:r w:rsidRPr="001768D7" w:rsidDel="00A861BC">
                      <w:rPr>
                        <w:iCs/>
                        <w:sz w:val="20"/>
                        <w:szCs w:val="20"/>
                      </w:rPr>
                      <w:delText xml:space="preserve">Retail sales of the Retail Entity to Texas Customers during the Compliance Period, excluding sales by the specific Retail Entity to any ESI IDs or accounts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r w:rsidR="001768D7" w:rsidRPr="001768D7" w:rsidDel="00A861BC" w14:paraId="0277C98F" w14:textId="63826576" w:rsidTr="00F42151">
              <w:trPr>
                <w:cantSplit/>
                <w:trHeight w:val="260"/>
                <w:del w:id="1023" w:author="ERCOT" w:date="2024-07-30T12:30:00Z"/>
              </w:trPr>
              <w:tc>
                <w:tcPr>
                  <w:tcW w:w="1070" w:type="dxa"/>
                </w:tcPr>
                <w:p w14:paraId="0BBDE750" w14:textId="3A3F79A6" w:rsidR="001768D7" w:rsidRPr="001768D7" w:rsidDel="00A861BC" w:rsidRDefault="001768D7" w:rsidP="001768D7">
                  <w:pPr>
                    <w:spacing w:after="60"/>
                    <w:rPr>
                      <w:del w:id="1024" w:author="ERCOT" w:date="2024-07-30T12:30:00Z"/>
                      <w:iCs/>
                      <w:sz w:val="20"/>
                      <w:szCs w:val="20"/>
                    </w:rPr>
                  </w:pPr>
                  <w:del w:id="1025" w:author="ERCOT" w:date="2024-07-30T12:30:00Z">
                    <w:r w:rsidRPr="001768D7" w:rsidDel="00A861BC">
                      <w:rPr>
                        <w:iCs/>
                        <w:sz w:val="20"/>
                        <w:szCs w:val="20"/>
                      </w:rPr>
                      <w:delText>TS</w:delText>
                    </w:r>
                  </w:del>
                </w:p>
              </w:tc>
              <w:tc>
                <w:tcPr>
                  <w:tcW w:w="870" w:type="dxa"/>
                </w:tcPr>
                <w:p w14:paraId="0F5FA01D" w14:textId="6DF30E1D" w:rsidR="001768D7" w:rsidRPr="001768D7" w:rsidDel="00A861BC" w:rsidRDefault="001768D7" w:rsidP="001768D7">
                  <w:pPr>
                    <w:spacing w:after="60"/>
                    <w:rPr>
                      <w:del w:id="1026" w:author="ERCOT" w:date="2024-07-30T12:30:00Z"/>
                      <w:iCs/>
                      <w:sz w:val="20"/>
                      <w:szCs w:val="20"/>
                    </w:rPr>
                  </w:pPr>
                  <w:del w:id="1027" w:author="ERCOT" w:date="2024-07-30T12:30:00Z">
                    <w:r w:rsidRPr="001768D7" w:rsidDel="00A861BC">
                      <w:rPr>
                        <w:iCs/>
                        <w:sz w:val="20"/>
                        <w:szCs w:val="20"/>
                      </w:rPr>
                      <w:delText>MWh</w:delText>
                    </w:r>
                  </w:del>
                </w:p>
              </w:tc>
              <w:tc>
                <w:tcPr>
                  <w:tcW w:w="7334" w:type="dxa"/>
                </w:tcPr>
                <w:p w14:paraId="628E26EA" w14:textId="2BD3481E" w:rsidR="001768D7" w:rsidRPr="001768D7" w:rsidDel="00A861BC" w:rsidRDefault="001768D7" w:rsidP="001768D7">
                  <w:pPr>
                    <w:spacing w:after="60"/>
                    <w:rPr>
                      <w:del w:id="1028" w:author="ERCOT" w:date="2024-07-30T12:30:00Z"/>
                      <w:iCs/>
                      <w:sz w:val="20"/>
                      <w:szCs w:val="20"/>
                    </w:rPr>
                  </w:pPr>
                  <w:del w:id="1029" w:author="ERCOT" w:date="2024-07-30T12:30:00Z">
                    <w:r w:rsidRPr="001768D7" w:rsidDel="00A861BC">
                      <w:rPr>
                        <w:iCs/>
                        <w:sz w:val="20"/>
                        <w:szCs w:val="20"/>
                      </w:rPr>
                      <w:delText xml:space="preserve">Total retail sales of all Retail Entities to Texas Customers during the Compliance Period, excluding all sales or accounts of all Retail Entities to ESI IDs for which an opt-out notice has been submitted under subsection (f) of P.U.C. </w:delText>
                    </w:r>
                    <w:r w:rsidRPr="001768D7" w:rsidDel="00A861BC">
                      <w:rPr>
                        <w:iCs/>
                        <w:smallCaps/>
                        <w:sz w:val="20"/>
                        <w:szCs w:val="20"/>
                      </w:rPr>
                      <w:delText>Subst</w:delText>
                    </w:r>
                    <w:r w:rsidRPr="001768D7" w:rsidDel="00A861BC">
                      <w:rPr>
                        <w:iCs/>
                        <w:sz w:val="20"/>
                        <w:szCs w:val="20"/>
                      </w:rPr>
                      <w:delText>. R. 25.173.</w:delText>
                    </w:r>
                  </w:del>
                </w:p>
              </w:tc>
            </w:tr>
          </w:tbl>
          <w:p w14:paraId="487C31AA" w14:textId="03925D7D" w:rsidR="001768D7" w:rsidRPr="001768D7" w:rsidDel="00A861BC" w:rsidRDefault="001768D7" w:rsidP="001768D7">
            <w:pPr>
              <w:spacing w:before="240" w:after="240"/>
              <w:ind w:left="720" w:hanging="720"/>
              <w:rPr>
                <w:del w:id="1030" w:author="ERCOT" w:date="2024-07-30T12:30:00Z"/>
                <w:iCs/>
              </w:rPr>
            </w:pPr>
            <w:del w:id="1031" w:author="ERCOT" w:date="2024-07-30T12:30:00Z">
              <w:r w:rsidRPr="001768D7" w:rsidDel="00A861BC">
                <w:rPr>
                  <w:iCs/>
                </w:rPr>
                <w:delText>(2)</w:delText>
              </w:r>
              <w:r w:rsidRPr="001768D7" w:rsidDel="00A861BC">
                <w:rPr>
                  <w:iCs/>
                </w:rPr>
                <w:tab/>
                <w:delText>This process will be an iterative process that will solve until the optimal allocation is reached with all FSRRs resolved to the nearest whole REC.</w:delText>
              </w:r>
            </w:del>
          </w:p>
          <w:p w14:paraId="5F8A21DF" w14:textId="205B74E1" w:rsidR="001768D7" w:rsidRPr="001768D7" w:rsidDel="00A861BC" w:rsidRDefault="001768D7" w:rsidP="001768D7">
            <w:pPr>
              <w:spacing w:after="240"/>
              <w:ind w:left="720" w:hanging="720"/>
              <w:rPr>
                <w:del w:id="1032" w:author="ERCOT" w:date="2024-07-30T12:30:00Z"/>
                <w:iCs/>
              </w:rPr>
            </w:pPr>
            <w:del w:id="1033" w:author="ERCOT" w:date="2024-07-30T12:30:00Z">
              <w:r w:rsidRPr="001768D7" w:rsidDel="00A861BC">
                <w:rPr>
                  <w:iCs/>
                </w:rPr>
                <w:delText>(3)</w:delText>
              </w:r>
              <w:r w:rsidRPr="001768D7" w:rsidDel="00A861BC">
                <w:rPr>
                  <w:iCs/>
                </w:rPr>
                <w:tab/>
                <w:delText xml:space="preserve">ERCOT shall notify each Retail Entity of its FSRR for the previous Compliance Period no later than the date set forth for such Notification in subsection (i)(l) of P.U.C. </w:delText>
              </w:r>
              <w:r w:rsidRPr="001768D7" w:rsidDel="00A861BC">
                <w:rPr>
                  <w:iCs/>
                  <w:smallCaps/>
                </w:rPr>
                <w:delText>Subst</w:delText>
              </w:r>
              <w:r w:rsidRPr="001768D7" w:rsidDel="00A861BC">
                <w:rPr>
                  <w:iCs/>
                </w:rPr>
                <w:delText>. R. 25.173.</w:delText>
              </w:r>
            </w:del>
          </w:p>
        </w:tc>
      </w:tr>
    </w:tbl>
    <w:p w14:paraId="4D6B4F14" w14:textId="5B92F11F" w:rsidR="001768D7" w:rsidDel="00A861BC" w:rsidRDefault="001768D7" w:rsidP="00BC5E1A">
      <w:pPr>
        <w:spacing w:after="240"/>
        <w:ind w:left="720" w:hanging="720"/>
        <w:rPr>
          <w:del w:id="1034" w:author="ERCOT" w:date="2024-07-30T12:30:00Z"/>
          <w:iCs/>
        </w:rPr>
      </w:pPr>
    </w:p>
    <w:p w14:paraId="4F47CF68" w14:textId="03EC584C" w:rsidR="001768D7" w:rsidRPr="001768D7" w:rsidDel="00A861BC" w:rsidRDefault="001768D7" w:rsidP="001768D7">
      <w:pPr>
        <w:keepNext/>
        <w:tabs>
          <w:tab w:val="left" w:pos="1080"/>
        </w:tabs>
        <w:spacing w:before="240" w:after="240"/>
        <w:ind w:left="1080" w:hanging="1080"/>
        <w:outlineLvl w:val="2"/>
        <w:rPr>
          <w:del w:id="1035" w:author="ERCOT" w:date="2024-07-30T12:30:00Z"/>
          <w:b/>
          <w:bCs/>
          <w:i/>
        </w:rPr>
      </w:pPr>
      <w:bookmarkStart w:id="1036" w:name="_Toc239073038"/>
      <w:bookmarkStart w:id="1037" w:name="_Toc440463379"/>
      <w:del w:id="1038" w:author="ERCOT" w:date="2024-07-30T12:30:00Z">
        <w:r w:rsidRPr="001768D7" w:rsidDel="00A861BC">
          <w:rPr>
            <w:b/>
            <w:bCs/>
            <w:i/>
          </w:rPr>
          <w:delText>14.10.1</w:delText>
        </w:r>
        <w:r w:rsidRPr="001768D7" w:rsidDel="00A861BC">
          <w:rPr>
            <w:b/>
            <w:bCs/>
            <w:i/>
          </w:rPr>
          <w:tab/>
          <w:delText>Mandatory Retirement</w:delText>
        </w:r>
        <w:bookmarkEnd w:id="1036"/>
        <w:bookmarkEnd w:id="1037"/>
      </w:del>
    </w:p>
    <w:p w14:paraId="10ECB62E" w14:textId="53A0853E" w:rsidR="001768D7" w:rsidRPr="001768D7" w:rsidDel="00A861BC" w:rsidRDefault="001768D7" w:rsidP="001768D7">
      <w:pPr>
        <w:spacing w:after="240"/>
        <w:ind w:left="720" w:hanging="720"/>
        <w:rPr>
          <w:del w:id="1039" w:author="ERCOT" w:date="2024-07-30T12:30:00Z"/>
          <w:iCs/>
        </w:rPr>
      </w:pPr>
      <w:del w:id="1040" w:author="ERCOT" w:date="2024-07-30T12:30:00Z">
        <w:r w:rsidRPr="001768D7" w:rsidDel="00A861BC">
          <w:rPr>
            <w:iCs/>
          </w:rPr>
          <w:delText>(1)</w:delText>
        </w:r>
        <w:r w:rsidRPr="001768D7" w:rsidDel="00A861BC">
          <w:rPr>
            <w:iCs/>
          </w:rPr>
          <w:tab/>
          <w:delText xml:space="preserve">For each Compliance Period, by the date set forth in subsection (i)(2) of P.U.C. </w:delText>
        </w:r>
        <w:r w:rsidRPr="001768D7" w:rsidDel="00A861BC">
          <w:rPr>
            <w:iCs/>
            <w:smallCaps/>
          </w:rPr>
          <w:delText>Subst</w:delText>
        </w:r>
        <w:r w:rsidRPr="001768D7" w:rsidDel="00A861BC">
          <w:rPr>
            <w:iCs/>
          </w:rPr>
          <w:delText>. R. 25.173, Renewable Energy Credit Program, each Retail Entity’s Designated Representative shall notify ERCOT of the RECs or Compliance Premiums in its REC trading account to be used (retired) to satisfy its Final RPS Requirement (FRR) for the Compliance Period being settled.  Each REC or Compliance Premium that is not used will remain in the holder’s REC trading account until it is transferred to another party’s account, expires, or is otherwise retired.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A861BC" w14:paraId="63B365A0" w14:textId="3C3CFAA9" w:rsidTr="00F42151">
        <w:trPr>
          <w:del w:id="1041" w:author="ERCOT" w:date="2024-07-30T12:3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415BDAD" w14:textId="669AEC1C" w:rsidR="001768D7" w:rsidRPr="001768D7" w:rsidDel="00A861BC" w:rsidRDefault="001768D7" w:rsidP="001768D7">
            <w:pPr>
              <w:spacing w:before="120" w:after="240"/>
              <w:rPr>
                <w:del w:id="1042" w:author="ERCOT" w:date="2024-07-30T12:30:00Z"/>
                <w:b/>
                <w:i/>
              </w:rPr>
            </w:pPr>
            <w:del w:id="1043" w:author="ERCOT" w:date="2024-07-30T12:30:00Z">
              <w:r w:rsidRPr="001768D7" w:rsidDel="00A861BC">
                <w:rPr>
                  <w:b/>
                  <w:i/>
                </w:rPr>
                <w:delText>[NPRR1218:  Replace paragraph (1) above with the following upon system implementation:]</w:delText>
              </w:r>
            </w:del>
          </w:p>
          <w:p w14:paraId="311A942E" w14:textId="3F22FC7C" w:rsidR="001768D7" w:rsidRPr="001768D7" w:rsidDel="00A861BC" w:rsidRDefault="001768D7" w:rsidP="001768D7">
            <w:pPr>
              <w:spacing w:after="240"/>
              <w:ind w:left="720" w:hanging="720"/>
              <w:rPr>
                <w:del w:id="1044" w:author="ERCOT" w:date="2024-07-30T12:30:00Z"/>
                <w:iCs/>
              </w:rPr>
            </w:pPr>
            <w:del w:id="1045" w:author="ERCOT" w:date="2024-07-30T12:30:00Z">
              <w:r w:rsidRPr="001768D7" w:rsidDel="00A861BC">
                <w:rPr>
                  <w:iCs/>
                </w:rPr>
                <w:delText>(1)</w:delText>
              </w:r>
              <w:r w:rsidRPr="001768D7" w:rsidDel="00A861BC">
                <w:rPr>
                  <w:iCs/>
                </w:rPr>
                <w:tab/>
                <w:delText xml:space="preserve">For each Compliance Period, by the date set forth in subsection (i)(2) of P.U.C. </w:delText>
              </w:r>
              <w:r w:rsidRPr="001768D7" w:rsidDel="00A861BC">
                <w:rPr>
                  <w:iCs/>
                  <w:smallCaps/>
                </w:rPr>
                <w:delText>Subst</w:delText>
              </w:r>
              <w:r w:rsidRPr="001768D7" w:rsidDel="00A861BC">
                <w:rPr>
                  <w:iCs/>
                </w:rPr>
                <w:delText xml:space="preserve">. R. 25.173, </w:delText>
              </w:r>
              <w:r w:rsidRPr="001768D7" w:rsidDel="00A861BC">
                <w:delText>Renewable Energy Credit Program</w:delText>
              </w:r>
              <w:r w:rsidRPr="001768D7" w:rsidDel="00A861BC">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tc>
      </w:tr>
    </w:tbl>
    <w:p w14:paraId="744E9ED0" w14:textId="26AF7AFF" w:rsidR="001768D7" w:rsidRPr="001768D7" w:rsidRDefault="001768D7" w:rsidP="001768D7">
      <w:pPr>
        <w:spacing w:before="240" w:after="240"/>
        <w:ind w:left="720" w:hanging="720"/>
        <w:rPr>
          <w:iCs/>
        </w:rPr>
      </w:pPr>
      <w:del w:id="1046" w:author="ERCOT" w:date="2024-07-30T12:30:00Z">
        <w:r w:rsidRPr="001768D7" w:rsidDel="00A861BC">
          <w:rPr>
            <w:iCs/>
          </w:rPr>
          <w:delText>(2)</w:delText>
        </w:r>
        <w:r w:rsidRPr="001768D7" w:rsidDel="00A861BC">
          <w:rPr>
            <w:iCs/>
          </w:rPr>
          <w:tab/>
          <w:delText>Failure to provide sufficient RECs or Compliance Premiums by the date set forth in subsection (i)(2) of P.U.C. S</w:delText>
        </w:r>
        <w:r w:rsidRPr="001768D7" w:rsidDel="00A861BC">
          <w:rPr>
            <w:iCs/>
            <w:smallCaps/>
          </w:rPr>
          <w:delText>ubst</w:delText>
        </w:r>
        <w:r w:rsidRPr="001768D7" w:rsidDel="00A861BC">
          <w:rPr>
            <w:iCs/>
          </w:rPr>
          <w:delText xml:space="preserve">. R. 25.173 shall be considered a failure of that Retail Entity to meet its REC retirement obligations.  ERCOT shall notify the Public Utility </w:delText>
        </w:r>
        <w:r w:rsidRPr="001768D7" w:rsidDel="00A861BC">
          <w:rPr>
            <w:iCs/>
          </w:rPr>
          <w:lastRenderedPageBreak/>
          <w:delText>Commission of Texas (PUCT) when any Retail Entity fails to meet its REC retirement obligations.</w:delText>
        </w:r>
      </w:del>
    </w:p>
    <w:p w14:paraId="072F7CCA" w14:textId="0D270D69" w:rsidR="001768D7" w:rsidRPr="001768D7" w:rsidRDefault="001768D7" w:rsidP="001768D7">
      <w:pPr>
        <w:keepNext/>
        <w:tabs>
          <w:tab w:val="left" w:pos="1080"/>
        </w:tabs>
        <w:spacing w:before="240" w:after="240"/>
        <w:ind w:left="1080" w:hanging="1080"/>
        <w:outlineLvl w:val="2"/>
        <w:rPr>
          <w:b/>
          <w:bCs/>
          <w:i/>
        </w:rPr>
      </w:pPr>
      <w:bookmarkStart w:id="1047" w:name="_Toc440463380"/>
      <w:r w:rsidRPr="001768D7">
        <w:rPr>
          <w:b/>
          <w:bCs/>
          <w:i/>
        </w:rPr>
        <w:t>14.10.</w:t>
      </w:r>
      <w:del w:id="1048" w:author="ERCOT" w:date="2024-08-27T09:22:00Z">
        <w:r w:rsidRPr="001768D7" w:rsidDel="00F8666B">
          <w:rPr>
            <w:b/>
            <w:bCs/>
            <w:i/>
          </w:rPr>
          <w:delText>2</w:delText>
        </w:r>
      </w:del>
      <w:ins w:id="1049" w:author="ERCOT" w:date="2024-08-27T09:22:00Z">
        <w:r w:rsidR="00F8666B">
          <w:rPr>
            <w:b/>
            <w:bCs/>
            <w:i/>
          </w:rPr>
          <w:t>1</w:t>
        </w:r>
      </w:ins>
      <w:r w:rsidRPr="001768D7">
        <w:rPr>
          <w:b/>
          <w:bCs/>
          <w:i/>
        </w:rPr>
        <w:tab/>
        <w:t>Voluntary Retirement</w:t>
      </w:r>
      <w:bookmarkEnd w:id="1047"/>
    </w:p>
    <w:p w14:paraId="43D30229" w14:textId="2A18451F" w:rsidR="001768D7" w:rsidRPr="001768D7" w:rsidRDefault="001768D7" w:rsidP="001768D7">
      <w:pPr>
        <w:spacing w:after="240"/>
        <w:ind w:left="720" w:hanging="720"/>
        <w:rPr>
          <w:iCs/>
        </w:rPr>
      </w:pPr>
      <w:r w:rsidRPr="001768D7">
        <w:t>(1)</w:t>
      </w:r>
      <w:r w:rsidRPr="001768D7">
        <w:tab/>
      </w:r>
      <w:r w:rsidRPr="001768D7">
        <w:rPr>
          <w:iCs/>
        </w:rPr>
        <w:t>At the request of a REC Account Holder, ERCOT shall retire RECs and Compliance Premiums</w:t>
      </w:r>
      <w:del w:id="1050" w:author="ERCOT" w:date="2024-07-30T12:28:00Z">
        <w:r w:rsidRPr="001768D7" w:rsidDel="00EF6EBD">
          <w:rPr>
            <w:iCs/>
          </w:rPr>
          <w:delText xml:space="preserve"> for reasons other than for meeting the mandated Renewable Portfolio Standard (RPS) requirements.  Voluntarily retired RECs and Compliance Premiums may not be used to satisfy a Retail Entity’s RPS requirement</w:delText>
        </w:r>
      </w:del>
      <w:r w:rsidRPr="001768D7">
        <w:rPr>
          <w:iCs/>
        </w:rPr>
        <w:t>.  ERCOT shall include information concerning RECs and Compliance Premiums retired voluntarily in its annual report to the PUCT.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14:paraId="5FB0EC99" w14:textId="77777777" w:rsidTr="00F42151">
        <w:tc>
          <w:tcPr>
            <w:tcW w:w="9445" w:type="dxa"/>
            <w:tcBorders>
              <w:top w:val="single" w:sz="4" w:space="0" w:color="auto"/>
              <w:left w:val="single" w:sz="4" w:space="0" w:color="auto"/>
              <w:bottom w:val="single" w:sz="4" w:space="0" w:color="auto"/>
              <w:right w:val="single" w:sz="4" w:space="0" w:color="auto"/>
            </w:tcBorders>
            <w:shd w:val="clear" w:color="auto" w:fill="D9D9D9"/>
          </w:tcPr>
          <w:p w14:paraId="1106C241" w14:textId="77777777" w:rsidR="001768D7" w:rsidRPr="001768D7" w:rsidRDefault="001768D7" w:rsidP="001768D7">
            <w:pPr>
              <w:spacing w:before="120" w:after="240"/>
              <w:rPr>
                <w:b/>
                <w:i/>
              </w:rPr>
            </w:pPr>
            <w:r w:rsidRPr="001768D7">
              <w:rPr>
                <w:b/>
                <w:i/>
              </w:rPr>
              <w:t>[NPRR1218:  Replace paragraph (1) above with the following upon system implementation:]</w:t>
            </w:r>
          </w:p>
          <w:p w14:paraId="4B56E58B" w14:textId="50513286" w:rsidR="001768D7" w:rsidRPr="001768D7" w:rsidRDefault="001768D7" w:rsidP="001768D7">
            <w:pPr>
              <w:spacing w:after="240"/>
              <w:ind w:left="720" w:hanging="720"/>
              <w:rPr>
                <w:iCs/>
              </w:rPr>
            </w:pPr>
            <w:r w:rsidRPr="001768D7">
              <w:t>(1)</w:t>
            </w:r>
            <w:r w:rsidRPr="001768D7">
              <w:tab/>
            </w:r>
            <w:r w:rsidRPr="001768D7">
              <w:rPr>
                <w:iCs/>
              </w:rPr>
              <w:t>At the request of a REC Account Holder, ERCOT shall retire RECs and Compliance Premiums</w:t>
            </w:r>
            <w:del w:id="1051" w:author="ERCOT" w:date="2024-07-30T12:28:00Z">
              <w:r w:rsidRPr="001768D7" w:rsidDel="00EF6EBD">
                <w:rPr>
                  <w:iCs/>
                </w:rPr>
                <w:delText xml:space="preserve"> for reasons other than for meeting the mandated SRPS requirements.  Voluntarily retired RECs and Compliance Premiums may not be used to satisfy a Retail Entity’s SRPS requirement</w:delText>
              </w:r>
            </w:del>
            <w:r w:rsidRPr="001768D7">
              <w:rPr>
                <w:iCs/>
              </w:rPr>
              <w:t>.  ERCOT shall include information concerning RECs and Compliance Premiums retired voluntarily in its annual report to the PUCT.</w:t>
            </w:r>
          </w:p>
        </w:tc>
      </w:tr>
    </w:tbl>
    <w:p w14:paraId="7FCFF67D" w14:textId="77777777" w:rsidR="001768D7" w:rsidRDefault="001768D7" w:rsidP="00BC5E1A">
      <w:pPr>
        <w:spacing w:after="240"/>
        <w:ind w:left="720" w:hanging="720"/>
        <w:rPr>
          <w:iCs/>
        </w:rPr>
      </w:pPr>
    </w:p>
    <w:p w14:paraId="138BBDF4" w14:textId="77777777" w:rsidR="001768D7" w:rsidRPr="001768D7" w:rsidRDefault="001768D7" w:rsidP="001768D7">
      <w:pPr>
        <w:keepNext/>
        <w:tabs>
          <w:tab w:val="left" w:pos="900"/>
        </w:tabs>
        <w:spacing w:before="240" w:after="240"/>
        <w:ind w:left="900" w:hanging="900"/>
        <w:outlineLvl w:val="1"/>
        <w:rPr>
          <w:b/>
        </w:rPr>
      </w:pPr>
      <w:bookmarkStart w:id="1052" w:name="_Toc239073043"/>
      <w:bookmarkStart w:id="1053" w:name="_Toc440463384"/>
      <w:r w:rsidRPr="001768D7">
        <w:rPr>
          <w:b/>
        </w:rPr>
        <w:t>14.13</w:t>
      </w:r>
      <w:r w:rsidRPr="001768D7">
        <w:rPr>
          <w:b/>
        </w:rPr>
        <w:tab/>
        <w:t xml:space="preserve">Submit Annual Report to Public Utility Commission of </w:t>
      </w:r>
      <w:smartTag w:uri="urn:schemas-microsoft-com:office:smarttags" w:element="place">
        <w:smartTag w:uri="urn:schemas-microsoft-com:office:smarttags" w:element="State">
          <w:r w:rsidRPr="001768D7">
            <w:rPr>
              <w:b/>
            </w:rPr>
            <w:t>Texas</w:t>
          </w:r>
        </w:smartTag>
      </w:smartTag>
      <w:bookmarkEnd w:id="1052"/>
      <w:bookmarkEnd w:id="1053"/>
    </w:p>
    <w:p w14:paraId="7303071D" w14:textId="77777777" w:rsidR="001768D7" w:rsidRPr="001768D7" w:rsidRDefault="001768D7" w:rsidP="001768D7">
      <w:pPr>
        <w:spacing w:after="240"/>
        <w:ind w:left="720" w:hanging="720"/>
        <w:rPr>
          <w:iCs/>
        </w:rPr>
      </w:pPr>
      <w:r w:rsidRPr="001768D7">
        <w:t>(1)</w:t>
      </w:r>
      <w:r w:rsidRPr="001768D7">
        <w:tab/>
      </w:r>
      <w:r w:rsidRPr="001768D7">
        <w:rPr>
          <w:iCs/>
        </w:rPr>
        <w:t xml:space="preserve">Beginning in 2002, ERCOT shall submit an annual report to the Public Utility Commission of Texas (PUCT) on or before the date set forth for such report in subsection (h)(11) of P.U.C. </w:t>
      </w:r>
      <w:r w:rsidRPr="001768D7">
        <w:rPr>
          <w:iCs/>
          <w:smallCaps/>
        </w:rPr>
        <w:t>Subst.</w:t>
      </w:r>
      <w:r w:rsidRPr="001768D7">
        <w:rPr>
          <w:iCs/>
        </w:rPr>
        <w:t xml:space="preserve"> R. 25.173, Renewable Energy Credit Program.  Such report shall contain the following information pertaining to program operation for the previous Compliance Period:</w:t>
      </w:r>
    </w:p>
    <w:p w14:paraId="5634DCB1" w14:textId="77777777" w:rsidR="001768D7" w:rsidRPr="001768D7" w:rsidRDefault="001768D7" w:rsidP="001768D7">
      <w:pPr>
        <w:spacing w:after="240"/>
        <w:ind w:left="1440" w:hanging="720"/>
      </w:pPr>
      <w:r w:rsidRPr="001768D7">
        <w:t>(a)</w:t>
      </w:r>
      <w:r w:rsidRPr="001768D7">
        <w:tab/>
        <w:t xml:space="preserve">MW of existing renewable capacity installed in </w:t>
      </w:r>
      <w:smartTag w:uri="urn:schemas-microsoft-com:office:smarttags" w:element="place">
        <w:smartTag w:uri="urn:schemas-microsoft-com:office:smarttags" w:element="State">
          <w:r w:rsidRPr="001768D7">
            <w:t>Texas</w:t>
          </w:r>
        </w:smartTag>
      </w:smartTag>
      <w:r w:rsidRPr="001768D7">
        <w:t>, by technology type;</w:t>
      </w:r>
    </w:p>
    <w:p w14:paraId="45036790" w14:textId="77777777" w:rsidR="001768D7" w:rsidRPr="001768D7" w:rsidRDefault="001768D7" w:rsidP="001768D7">
      <w:pPr>
        <w:spacing w:after="240"/>
        <w:ind w:left="1440" w:hanging="720"/>
      </w:pPr>
      <w:r w:rsidRPr="001768D7">
        <w:t>(b)</w:t>
      </w:r>
      <w:r w:rsidRPr="001768D7">
        <w:tab/>
        <w:t xml:space="preserve">MW of new renewable energy capacity installed in </w:t>
      </w:r>
      <w:smartTag w:uri="urn:schemas-microsoft-com:office:smarttags" w:element="place">
        <w:smartTag w:uri="urn:schemas-microsoft-com:office:smarttags" w:element="State">
          <w:r w:rsidRPr="001768D7">
            <w:t>Texas</w:t>
          </w:r>
        </w:smartTag>
      </w:smartTag>
      <w:r w:rsidRPr="001768D7">
        <w:t>, by technology type;</w:t>
      </w:r>
    </w:p>
    <w:p w14:paraId="2EA8E36B" w14:textId="77777777" w:rsidR="001768D7" w:rsidRPr="001768D7" w:rsidRDefault="001768D7" w:rsidP="001768D7">
      <w:pPr>
        <w:spacing w:after="240"/>
        <w:ind w:left="1440" w:hanging="720"/>
      </w:pPr>
      <w:r w:rsidRPr="001768D7">
        <w:t>(c)</w:t>
      </w:r>
      <w:r w:rsidRPr="001768D7">
        <w:tab/>
        <w:t>List of eligible non-Texas capacity participating in the program, by technology type;</w:t>
      </w:r>
    </w:p>
    <w:p w14:paraId="20294D20" w14:textId="77777777" w:rsidR="001768D7" w:rsidRPr="001768D7" w:rsidRDefault="001768D7" w:rsidP="001768D7">
      <w:pPr>
        <w:spacing w:after="240"/>
        <w:ind w:left="1440" w:hanging="720"/>
      </w:pPr>
      <w:r w:rsidRPr="001768D7">
        <w:t>(d)</w:t>
      </w:r>
      <w:r w:rsidRPr="001768D7">
        <w:tab/>
        <w:t>Summary of Renewable Energy Credit (REC) aggregator activities, submitted in a format specified by the PUCT;</w:t>
      </w:r>
    </w:p>
    <w:p w14:paraId="6B808283" w14:textId="77777777" w:rsidR="001768D7" w:rsidRPr="001768D7" w:rsidRDefault="001768D7" w:rsidP="001768D7">
      <w:pPr>
        <w:spacing w:after="240"/>
        <w:ind w:left="1440" w:hanging="720"/>
      </w:pPr>
      <w:r w:rsidRPr="001768D7">
        <w:t>(e)</w:t>
      </w:r>
      <w:r w:rsidRPr="001768D7">
        <w:tab/>
        <w:t>Owner/operator of each REC generating facility;</w:t>
      </w:r>
    </w:p>
    <w:p w14:paraId="3C1BDD24" w14:textId="77777777" w:rsidR="001768D7" w:rsidRPr="001768D7" w:rsidRDefault="001768D7" w:rsidP="001768D7">
      <w:pPr>
        <w:spacing w:after="240"/>
        <w:ind w:left="1440" w:hanging="720"/>
      </w:pPr>
      <w:r w:rsidRPr="001768D7">
        <w:t>(f)</w:t>
      </w:r>
      <w:r w:rsidRPr="001768D7">
        <w:tab/>
        <w:t>Date each new renewable energy facility began to produce energy;</w:t>
      </w:r>
    </w:p>
    <w:p w14:paraId="13FF8A2B" w14:textId="77777777" w:rsidR="001768D7" w:rsidRPr="001768D7" w:rsidRDefault="001768D7" w:rsidP="001768D7">
      <w:pPr>
        <w:spacing w:after="240"/>
        <w:ind w:left="1440" w:hanging="720"/>
      </w:pPr>
      <w:r w:rsidRPr="001768D7">
        <w:lastRenderedPageBreak/>
        <w:t>(g)</w:t>
      </w:r>
      <w:r w:rsidRPr="001768D7">
        <w:tab/>
        <w:t>MWh of energy generated by renewable energy Resources as demonstrated through data supplied in accordance with these Protocols;</w:t>
      </w:r>
    </w:p>
    <w:p w14:paraId="4D64502A" w14:textId="77777777" w:rsidR="001768D7" w:rsidRPr="001768D7" w:rsidRDefault="001768D7" w:rsidP="001768D7">
      <w:pPr>
        <w:spacing w:after="240"/>
        <w:ind w:left="1440" w:hanging="720"/>
      </w:pPr>
      <w:r w:rsidRPr="001768D7">
        <w:t>(h)</w:t>
      </w:r>
      <w:r w:rsidRPr="001768D7">
        <w:tab/>
        <w:t>List of renewable energy unit retirements;</w:t>
      </w:r>
    </w:p>
    <w:p w14:paraId="1C642C1C" w14:textId="77777777" w:rsidR="001768D7" w:rsidRPr="001768D7" w:rsidRDefault="001768D7" w:rsidP="001768D7">
      <w:pPr>
        <w:spacing w:after="240"/>
        <w:ind w:left="1440" w:hanging="720"/>
      </w:pPr>
      <w:r w:rsidRPr="001768D7">
        <w:t>(i)</w:t>
      </w:r>
      <w:r w:rsidRPr="001768D7">
        <w:tab/>
        <w:t>List of all Retail Entities participating in the REC Trading Program;</w:t>
      </w:r>
    </w:p>
    <w:p w14:paraId="49FCE146" w14:textId="5E8A0641" w:rsidR="001768D7" w:rsidRPr="001768D7" w:rsidDel="00EF6EBD" w:rsidRDefault="001768D7" w:rsidP="001768D7">
      <w:pPr>
        <w:spacing w:after="240"/>
        <w:ind w:left="1440" w:hanging="720"/>
        <w:rPr>
          <w:del w:id="1054" w:author="ERCOT" w:date="2024-07-30T12:25:00Z"/>
        </w:rPr>
      </w:pPr>
      <w:del w:id="1055" w:author="ERCOT" w:date="2024-07-30T12:25:00Z">
        <w:r w:rsidRPr="001768D7" w:rsidDel="00EF6EBD">
          <w:delText>(j)</w:delText>
        </w:r>
        <w:r w:rsidRPr="001768D7" w:rsidDel="00EF6EBD">
          <w:tab/>
          <w:delText>Final RPS Requirement (FRR) of each Retail Entity;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EF6EBD" w14:paraId="0BBBC2D5" w14:textId="60589AE5" w:rsidTr="00F42151">
        <w:trPr>
          <w:del w:id="1056" w:author="ERCOT" w:date="2024-07-30T12:2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55B0FA1" w14:textId="5D674CA3" w:rsidR="001768D7" w:rsidRPr="001768D7" w:rsidDel="00EF6EBD" w:rsidRDefault="001768D7" w:rsidP="001768D7">
            <w:pPr>
              <w:spacing w:before="120" w:after="240"/>
              <w:rPr>
                <w:del w:id="1057" w:author="ERCOT" w:date="2024-07-30T12:25:00Z"/>
                <w:b/>
                <w:i/>
              </w:rPr>
            </w:pPr>
            <w:del w:id="1058" w:author="ERCOT" w:date="2024-07-30T12:25:00Z">
              <w:r w:rsidRPr="001768D7" w:rsidDel="00EF6EBD">
                <w:rPr>
                  <w:b/>
                  <w:i/>
                </w:rPr>
                <w:delText>[NPRR1218:  Replace paragraph (j) above with the following upon system implementation:]</w:delText>
              </w:r>
            </w:del>
          </w:p>
          <w:p w14:paraId="117334C2" w14:textId="4D8E1F6E" w:rsidR="001768D7" w:rsidRPr="001768D7" w:rsidDel="00EF6EBD" w:rsidRDefault="001768D7" w:rsidP="001768D7">
            <w:pPr>
              <w:spacing w:after="240"/>
              <w:ind w:left="1440" w:hanging="720"/>
              <w:rPr>
                <w:del w:id="1059" w:author="ERCOT" w:date="2024-07-30T12:25:00Z"/>
              </w:rPr>
            </w:pPr>
            <w:del w:id="1060" w:author="ERCOT" w:date="2024-07-30T12:25:00Z">
              <w:r w:rsidRPr="001768D7" w:rsidDel="00EF6EBD">
                <w:delText>(j)</w:delText>
              </w:r>
              <w:r w:rsidRPr="001768D7" w:rsidDel="00EF6EBD">
                <w:tab/>
                <w:delText>Final Solar Renewable Portfolio Standard (SRPS) Requirement (FSRR) of each Retail Entity;</w:delText>
              </w:r>
            </w:del>
          </w:p>
        </w:tc>
      </w:tr>
    </w:tbl>
    <w:p w14:paraId="3D2E1C60" w14:textId="7A4BC7EC" w:rsidR="001768D7" w:rsidRPr="001768D7" w:rsidRDefault="001768D7" w:rsidP="001768D7">
      <w:pPr>
        <w:spacing w:before="240" w:after="240"/>
        <w:ind w:left="1440" w:hanging="720"/>
      </w:pPr>
      <w:r w:rsidRPr="001768D7">
        <w:t>(</w:t>
      </w:r>
      <w:del w:id="1061" w:author="ERCOT" w:date="2024-07-30T12:25:00Z">
        <w:r w:rsidRPr="001768D7" w:rsidDel="00EF6EBD">
          <w:delText>k</w:delText>
        </w:r>
      </w:del>
      <w:ins w:id="1062" w:author="ERCOT" w:date="2024-07-30T12:25:00Z">
        <w:r w:rsidR="00EF6EBD">
          <w:t>j</w:t>
        </w:r>
      </w:ins>
      <w:r w:rsidRPr="001768D7">
        <w:t>)</w:t>
      </w:r>
      <w:r w:rsidRPr="001768D7">
        <w:tab/>
        <w:t>Number of REC offsets used by each Retail Entity;</w:t>
      </w:r>
    </w:p>
    <w:p w14:paraId="2D037527" w14:textId="7305C4A8" w:rsidR="001768D7" w:rsidRPr="001768D7" w:rsidRDefault="001768D7" w:rsidP="001768D7">
      <w:pPr>
        <w:spacing w:after="240"/>
        <w:ind w:left="1440" w:hanging="720"/>
      </w:pPr>
      <w:r w:rsidRPr="001768D7">
        <w:t>(</w:t>
      </w:r>
      <w:del w:id="1063" w:author="ERCOT" w:date="2024-07-30T12:25:00Z">
        <w:r w:rsidRPr="001768D7" w:rsidDel="00EF6EBD">
          <w:delText>l</w:delText>
        </w:r>
      </w:del>
      <w:ins w:id="1064" w:author="ERCOT" w:date="2024-07-30T12:25:00Z">
        <w:r w:rsidR="00EF6EBD">
          <w:t>k</w:t>
        </w:r>
      </w:ins>
      <w:r w:rsidRPr="001768D7">
        <w:t>)</w:t>
      </w:r>
      <w:r w:rsidRPr="001768D7">
        <w:tab/>
        <w:t>A list of REC offset generators, REC offsets awarded and MWh production from each such generator on an annual basis;</w:t>
      </w:r>
    </w:p>
    <w:p w14:paraId="78B230AE" w14:textId="722E9795" w:rsidR="001768D7" w:rsidRPr="001768D7" w:rsidRDefault="001768D7" w:rsidP="001768D7">
      <w:pPr>
        <w:spacing w:after="240"/>
        <w:ind w:left="1440" w:hanging="720"/>
      </w:pPr>
      <w:r w:rsidRPr="001768D7">
        <w:t>(</w:t>
      </w:r>
      <w:del w:id="1065" w:author="ERCOT" w:date="2024-07-30T12:25:00Z">
        <w:r w:rsidRPr="001768D7" w:rsidDel="00EF6EBD">
          <w:delText>m</w:delText>
        </w:r>
      </w:del>
      <w:ins w:id="1066" w:author="ERCOT" w:date="2024-07-30T12:25:00Z">
        <w:r w:rsidR="00EF6EBD">
          <w:t>l</w:t>
        </w:r>
      </w:ins>
      <w:r w:rsidRPr="001768D7">
        <w:t>)</w:t>
      </w:r>
      <w:r w:rsidRPr="001768D7">
        <w:tab/>
        <w:t>Number of RECs retired by each program participant by category (mandatory compliance, voluntary retirement, expiration, and total retirements);</w:t>
      </w:r>
      <w:ins w:id="1067" w:author="ERCOT" w:date="2024-07-30T12:24:00Z">
        <w:r w:rsidR="00EF6EBD">
          <w:t xml:space="preserve"> and</w:t>
        </w:r>
      </w:ins>
    </w:p>
    <w:p w14:paraId="67028968" w14:textId="3F2DEA52" w:rsidR="001768D7" w:rsidRPr="001768D7" w:rsidDel="00EF6EBD" w:rsidRDefault="001768D7" w:rsidP="00841075">
      <w:pPr>
        <w:spacing w:after="240"/>
        <w:ind w:left="1440" w:hanging="720"/>
        <w:rPr>
          <w:del w:id="1068" w:author="ERCOT" w:date="2024-07-30T12:24:00Z"/>
        </w:rPr>
      </w:pPr>
      <w:r w:rsidRPr="001768D7">
        <w:t>(</w:t>
      </w:r>
      <w:del w:id="1069" w:author="ERCOT" w:date="2024-07-30T12:25:00Z">
        <w:r w:rsidRPr="001768D7" w:rsidDel="00EF6EBD">
          <w:delText>n</w:delText>
        </w:r>
      </w:del>
      <w:ins w:id="1070" w:author="ERCOT" w:date="2024-07-30T12:25:00Z">
        <w:r w:rsidR="00EF6EBD">
          <w:t>m</w:t>
        </w:r>
      </w:ins>
      <w:r w:rsidRPr="001768D7">
        <w:t>)</w:t>
      </w:r>
      <w:r w:rsidRPr="001768D7">
        <w:tab/>
        <w:t>Number of Compliance Premiums retired by each program participant by category (mandatory compliance, expiration, and total retirements)</w:t>
      </w:r>
      <w:ins w:id="1071" w:author="ERCOT" w:date="2024-07-30T12:24:00Z">
        <w:r>
          <w:t>.</w:t>
        </w:r>
        <w:r w:rsidR="00EF6EBD" w:rsidRPr="001768D7" w:rsidDel="00EF6EBD">
          <w:t xml:space="preserve"> </w:t>
        </w:r>
      </w:ins>
      <w:del w:id="1072" w:author="ERCOT" w:date="2024-07-30T12:24:00Z">
        <w:r w:rsidRPr="001768D7" w:rsidDel="00EF6EBD">
          <w:delText xml:space="preserve">; </w:delText>
        </w:r>
      </w:del>
    </w:p>
    <w:p w14:paraId="675E40E8" w14:textId="50282E0F" w:rsidR="001768D7" w:rsidRPr="001768D7" w:rsidDel="00EF6EBD" w:rsidRDefault="001768D7" w:rsidP="00841075">
      <w:pPr>
        <w:spacing w:after="240"/>
        <w:ind w:left="1440" w:hanging="720"/>
        <w:rPr>
          <w:del w:id="1073" w:author="ERCOT" w:date="2024-07-30T12:24:00Z"/>
        </w:rPr>
      </w:pPr>
      <w:del w:id="1074" w:author="ERCOT" w:date="2024-07-30T12:24:00Z">
        <w:r w:rsidRPr="001768D7" w:rsidDel="00EF6EBD">
          <w:delText>(o)</w:delText>
        </w:r>
        <w:r w:rsidRPr="001768D7" w:rsidDel="00EF6EBD">
          <w:tab/>
          <w:delText>List of all Retail Entities in compliance with Renewable Portfolio Standard (RPS) requirement;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EF6EBD" w14:paraId="6410DBF5" w14:textId="377DA5C8" w:rsidTr="00F42151">
        <w:trPr>
          <w:del w:id="1075" w:author="ERCOT" w:date="2024-07-30T12:2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5ECF43A" w14:textId="6DABFA9D" w:rsidR="001768D7" w:rsidRPr="001768D7" w:rsidDel="00EF6EBD" w:rsidRDefault="001768D7" w:rsidP="00841075">
            <w:pPr>
              <w:spacing w:before="120" w:after="240"/>
              <w:ind w:left="1440" w:hanging="720"/>
              <w:rPr>
                <w:del w:id="1076" w:author="ERCOT" w:date="2024-07-30T12:24:00Z"/>
                <w:b/>
                <w:i/>
              </w:rPr>
            </w:pPr>
            <w:del w:id="1077" w:author="ERCOT" w:date="2024-07-30T12:24:00Z">
              <w:r w:rsidRPr="001768D7" w:rsidDel="00EF6EBD">
                <w:rPr>
                  <w:b/>
                  <w:i/>
                </w:rPr>
                <w:delText>[NPRR1218:  Replace paragraph (o) above with the following upon system implementation:]</w:delText>
              </w:r>
            </w:del>
          </w:p>
          <w:p w14:paraId="0E6216C9" w14:textId="7860DFFB" w:rsidR="001768D7" w:rsidRPr="001768D7" w:rsidDel="00EF6EBD" w:rsidRDefault="001768D7" w:rsidP="00841075">
            <w:pPr>
              <w:spacing w:after="240"/>
              <w:ind w:left="1440" w:hanging="720"/>
              <w:rPr>
                <w:del w:id="1078" w:author="ERCOT" w:date="2024-07-30T12:24:00Z"/>
              </w:rPr>
            </w:pPr>
            <w:del w:id="1079" w:author="ERCOT" w:date="2024-07-30T12:24:00Z">
              <w:r w:rsidRPr="001768D7" w:rsidDel="00EF6EBD">
                <w:delText>(o)</w:delText>
              </w:r>
              <w:r w:rsidRPr="001768D7" w:rsidDel="00EF6EBD">
                <w:tab/>
                <w:delText>List of all Retail Entities in compliance with SRPS requirement; and</w:delText>
              </w:r>
            </w:del>
          </w:p>
        </w:tc>
      </w:tr>
    </w:tbl>
    <w:p w14:paraId="75D33605" w14:textId="4244AE06" w:rsidR="001768D7" w:rsidRPr="001768D7" w:rsidDel="00EF6EBD" w:rsidRDefault="001768D7" w:rsidP="00841075">
      <w:pPr>
        <w:spacing w:before="240" w:after="240"/>
        <w:ind w:left="1440" w:hanging="720"/>
        <w:rPr>
          <w:del w:id="1080" w:author="ERCOT" w:date="2024-07-30T12:24:00Z"/>
        </w:rPr>
      </w:pPr>
      <w:del w:id="1081" w:author="ERCOT" w:date="2024-07-30T12:24:00Z">
        <w:r w:rsidRPr="001768D7" w:rsidDel="00EF6EBD">
          <w:delText>(p)</w:delText>
        </w:r>
        <w:r w:rsidRPr="001768D7" w:rsidDel="00EF6EBD">
          <w:tab/>
          <w:delText>List of all Retail Entities not in compliance with RPS requirement including the number of RECs by which they were deficient.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68D7" w:rsidRPr="001768D7" w:rsidDel="00EF6EBD" w14:paraId="43781694" w14:textId="2375F822" w:rsidTr="00F42151">
        <w:trPr>
          <w:del w:id="1082" w:author="ERCOT" w:date="2024-07-30T12:2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2CC4CDC" w14:textId="37FB790E" w:rsidR="001768D7" w:rsidRPr="001768D7" w:rsidDel="00EF6EBD" w:rsidRDefault="001768D7" w:rsidP="00841075">
            <w:pPr>
              <w:spacing w:before="120" w:after="240"/>
              <w:ind w:left="1440" w:hanging="720"/>
              <w:rPr>
                <w:del w:id="1083" w:author="ERCOT" w:date="2024-07-30T12:24:00Z"/>
                <w:b/>
                <w:i/>
              </w:rPr>
            </w:pPr>
            <w:del w:id="1084" w:author="ERCOT" w:date="2024-07-30T12:24:00Z">
              <w:r w:rsidRPr="001768D7" w:rsidDel="00EF6EBD">
                <w:rPr>
                  <w:b/>
                  <w:i/>
                </w:rPr>
                <w:delText>[NPRR1218:  Replace paragraph (p) above with the following upon system implementation:]</w:delText>
              </w:r>
            </w:del>
          </w:p>
          <w:p w14:paraId="32AD7541" w14:textId="39DE6282" w:rsidR="001768D7" w:rsidRPr="001768D7" w:rsidDel="00EF6EBD" w:rsidRDefault="001768D7" w:rsidP="00841075">
            <w:pPr>
              <w:spacing w:after="240"/>
              <w:ind w:left="1440" w:hanging="720"/>
              <w:rPr>
                <w:del w:id="1085" w:author="ERCOT" w:date="2024-07-30T12:24:00Z"/>
              </w:rPr>
            </w:pPr>
            <w:del w:id="1086" w:author="ERCOT" w:date="2024-07-30T12:24:00Z">
              <w:r w:rsidRPr="001768D7" w:rsidDel="00EF6EBD">
                <w:delText>(p)</w:delText>
              </w:r>
              <w:r w:rsidRPr="001768D7" w:rsidDel="00EF6EBD">
                <w:tab/>
                <w:delText>List of all Retail Entities not in compliance with SRPS requirement including the number of RECs by which they were deficient.</w:delText>
              </w:r>
            </w:del>
          </w:p>
        </w:tc>
      </w:tr>
    </w:tbl>
    <w:p w14:paraId="462664FB" w14:textId="77777777" w:rsidR="001768D7" w:rsidRDefault="001768D7" w:rsidP="00841075">
      <w:pPr>
        <w:spacing w:after="240"/>
        <w:ind w:left="1440" w:hanging="720"/>
        <w:rPr>
          <w:iCs/>
        </w:rPr>
      </w:pPr>
    </w:p>
    <w:sectPr w:rsidR="001768D7">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4-07-30T15:27:00Z" w:initials="JT">
    <w:p w14:paraId="26270535" w14:textId="6EB0A5F6" w:rsidR="004C5A7D" w:rsidRDefault="004C5A7D" w:rsidP="00633C1D">
      <w:pPr>
        <w:pStyle w:val="CommentText"/>
      </w:pPr>
      <w:r>
        <w:rPr>
          <w:rStyle w:val="CommentReference"/>
        </w:rPr>
        <w:annotationRef/>
      </w:r>
      <w:r>
        <w:t>Please note NPRR</w:t>
      </w:r>
      <w:r w:rsidR="0030140F">
        <w:t xml:space="preserve"> </w:t>
      </w:r>
      <w:r>
        <w:t>1188</w:t>
      </w:r>
      <w:r w:rsidR="0030140F">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2705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84E9" w16cex:dateUtc="2024-07-30T2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270535" w16cid:durableId="2A5384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7DEC" w14:textId="77777777" w:rsidR="00142C42" w:rsidRDefault="00142C42">
      <w:r>
        <w:separator/>
      </w:r>
    </w:p>
  </w:endnote>
  <w:endnote w:type="continuationSeparator" w:id="0">
    <w:p w14:paraId="7977C329" w14:textId="77777777" w:rsidR="00142C42" w:rsidRDefault="0014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6DBF9E67" w:rsidR="00D176CF" w:rsidRDefault="00447E63">
    <w:pPr>
      <w:pStyle w:val="Footer"/>
      <w:tabs>
        <w:tab w:val="clear" w:pos="4320"/>
        <w:tab w:val="clear" w:pos="8640"/>
        <w:tab w:val="right" w:pos="9360"/>
      </w:tabs>
      <w:rPr>
        <w:rFonts w:ascii="Arial" w:hAnsi="Arial" w:cs="Arial"/>
        <w:sz w:val="18"/>
      </w:rPr>
    </w:pPr>
    <w:bookmarkStart w:id="1087" w:name="_Hlk156809847"/>
    <w:r>
      <w:rPr>
        <w:rFonts w:ascii="Arial" w:hAnsi="Arial" w:cs="Arial"/>
        <w:sz w:val="18"/>
      </w:rPr>
      <w:t>1250</w:t>
    </w:r>
    <w:r w:rsidR="0052087E">
      <w:rPr>
        <w:rFonts w:ascii="Arial" w:hAnsi="Arial" w:cs="Arial"/>
        <w:sz w:val="18"/>
      </w:rPr>
      <w:t>NPRR</w:t>
    </w:r>
    <w:r w:rsidR="00A738BB">
      <w:rPr>
        <w:rFonts w:ascii="Arial" w:hAnsi="Arial" w:cs="Arial"/>
        <w:sz w:val="18"/>
      </w:rPr>
      <w:t>-</w:t>
    </w:r>
    <w:r w:rsidR="00E87F3C">
      <w:rPr>
        <w:rFonts w:ascii="Arial" w:hAnsi="Arial" w:cs="Arial"/>
        <w:sz w:val="18"/>
      </w:rPr>
      <w:t>05 PRS Report</w:t>
    </w:r>
    <w:r w:rsidR="00512DA4">
      <w:rPr>
        <w:rFonts w:ascii="Arial" w:hAnsi="Arial" w:cs="Arial"/>
        <w:sz w:val="18"/>
      </w:rPr>
      <w:t xml:space="preserve"> </w:t>
    </w:r>
    <w:bookmarkEnd w:id="1087"/>
    <w:r w:rsidR="00E87F3C">
      <w:rPr>
        <w:rFonts w:ascii="Arial" w:hAnsi="Arial" w:cs="Arial"/>
        <w:sz w:val="18"/>
      </w:rPr>
      <w:t>091224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08004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0A351918" w14:textId="77777777" w:rsidR="0032405A" w:rsidRDefault="0032405A"/>
  <w:p w14:paraId="32105A01" w14:textId="77777777" w:rsidR="0032405A" w:rsidRDefault="0032405A"/>
  <w:p w14:paraId="38599941" w14:textId="77777777" w:rsidR="0071088E" w:rsidRDefault="0071088E"/>
  <w:p w14:paraId="605911A0" w14:textId="77777777" w:rsidR="0071088E" w:rsidRDefault="007108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2C2B9" w14:textId="77777777" w:rsidR="00142C42" w:rsidRDefault="00142C42">
      <w:r>
        <w:separator/>
      </w:r>
    </w:p>
  </w:footnote>
  <w:footnote w:type="continuationSeparator" w:id="0">
    <w:p w14:paraId="19DDFDC6" w14:textId="77777777" w:rsidR="00142C42" w:rsidRDefault="0014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79CA636A" w:rsidR="00A738BB" w:rsidRPr="00A738BB" w:rsidRDefault="00E87F3C" w:rsidP="00A738B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6"/>
  </w:num>
  <w:num w:numId="2" w16cid:durableId="1651399212">
    <w:abstractNumId w:val="0"/>
  </w:num>
  <w:num w:numId="3" w16cid:durableId="283385689">
    <w:abstractNumId w:val="5"/>
  </w:num>
  <w:num w:numId="4" w16cid:durableId="1401633024">
    <w:abstractNumId w:val="2"/>
  </w:num>
  <w:num w:numId="5" w16cid:durableId="1937513586">
    <w:abstractNumId w:val="3"/>
  </w:num>
  <w:num w:numId="6" w16cid:durableId="1303540838">
    <w:abstractNumId w:val="4"/>
  </w:num>
  <w:num w:numId="7" w16cid:durableId="1088190527">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F13"/>
    <w:rsid w:val="00001F56"/>
    <w:rsid w:val="00002F2B"/>
    <w:rsid w:val="00004DDE"/>
    <w:rsid w:val="00006711"/>
    <w:rsid w:val="000109B5"/>
    <w:rsid w:val="00011970"/>
    <w:rsid w:val="00016B31"/>
    <w:rsid w:val="000174FA"/>
    <w:rsid w:val="00017BE3"/>
    <w:rsid w:val="00021153"/>
    <w:rsid w:val="00022079"/>
    <w:rsid w:val="00022ECD"/>
    <w:rsid w:val="00023DD4"/>
    <w:rsid w:val="00023F88"/>
    <w:rsid w:val="00035D2F"/>
    <w:rsid w:val="000542B2"/>
    <w:rsid w:val="00060A5A"/>
    <w:rsid w:val="00063383"/>
    <w:rsid w:val="000638FA"/>
    <w:rsid w:val="00064B44"/>
    <w:rsid w:val="00067FE2"/>
    <w:rsid w:val="00071FC5"/>
    <w:rsid w:val="000739B4"/>
    <w:rsid w:val="00073E6C"/>
    <w:rsid w:val="0007682E"/>
    <w:rsid w:val="00083DF8"/>
    <w:rsid w:val="00091CE3"/>
    <w:rsid w:val="00093FB1"/>
    <w:rsid w:val="000A348A"/>
    <w:rsid w:val="000A38C1"/>
    <w:rsid w:val="000C0BC4"/>
    <w:rsid w:val="000C3DE0"/>
    <w:rsid w:val="000C65E9"/>
    <w:rsid w:val="000D1AEB"/>
    <w:rsid w:val="000D20A1"/>
    <w:rsid w:val="000D3E64"/>
    <w:rsid w:val="000D4CB7"/>
    <w:rsid w:val="000D4EF4"/>
    <w:rsid w:val="000E4F4A"/>
    <w:rsid w:val="000E6581"/>
    <w:rsid w:val="000E70FF"/>
    <w:rsid w:val="000F0A54"/>
    <w:rsid w:val="000F13C5"/>
    <w:rsid w:val="000F41C5"/>
    <w:rsid w:val="001017A9"/>
    <w:rsid w:val="00101965"/>
    <w:rsid w:val="00105A36"/>
    <w:rsid w:val="00107135"/>
    <w:rsid w:val="00110602"/>
    <w:rsid w:val="00113268"/>
    <w:rsid w:val="001201B0"/>
    <w:rsid w:val="00121B24"/>
    <w:rsid w:val="00123DF6"/>
    <w:rsid w:val="001313B4"/>
    <w:rsid w:val="00131F5A"/>
    <w:rsid w:val="001340C8"/>
    <w:rsid w:val="00134B53"/>
    <w:rsid w:val="00134EB2"/>
    <w:rsid w:val="00142C42"/>
    <w:rsid w:val="0014546D"/>
    <w:rsid w:val="001500D9"/>
    <w:rsid w:val="00156DB7"/>
    <w:rsid w:val="00156F2E"/>
    <w:rsid w:val="00157228"/>
    <w:rsid w:val="00157B0E"/>
    <w:rsid w:val="00157D14"/>
    <w:rsid w:val="00160C3C"/>
    <w:rsid w:val="0017331F"/>
    <w:rsid w:val="001763A8"/>
    <w:rsid w:val="001768D7"/>
    <w:rsid w:val="0017783C"/>
    <w:rsid w:val="0018431C"/>
    <w:rsid w:val="001851D4"/>
    <w:rsid w:val="001872BF"/>
    <w:rsid w:val="001913FC"/>
    <w:rsid w:val="0019314C"/>
    <w:rsid w:val="001A0626"/>
    <w:rsid w:val="001A1F3C"/>
    <w:rsid w:val="001A526C"/>
    <w:rsid w:val="001A5AEC"/>
    <w:rsid w:val="001B5576"/>
    <w:rsid w:val="001C3F96"/>
    <w:rsid w:val="001D0F69"/>
    <w:rsid w:val="001D233B"/>
    <w:rsid w:val="001E029C"/>
    <w:rsid w:val="001E1CF7"/>
    <w:rsid w:val="001E2B6B"/>
    <w:rsid w:val="001E608C"/>
    <w:rsid w:val="001E75E3"/>
    <w:rsid w:val="001E7DF4"/>
    <w:rsid w:val="001F38F0"/>
    <w:rsid w:val="001F4A27"/>
    <w:rsid w:val="001F4D14"/>
    <w:rsid w:val="002001F2"/>
    <w:rsid w:val="00203B30"/>
    <w:rsid w:val="002143C4"/>
    <w:rsid w:val="00216E2F"/>
    <w:rsid w:val="002202D2"/>
    <w:rsid w:val="00233A7D"/>
    <w:rsid w:val="00234160"/>
    <w:rsid w:val="00237430"/>
    <w:rsid w:val="00243C8F"/>
    <w:rsid w:val="0025343B"/>
    <w:rsid w:val="0026307D"/>
    <w:rsid w:val="00264FB3"/>
    <w:rsid w:val="00276A99"/>
    <w:rsid w:val="002808D7"/>
    <w:rsid w:val="00286AD9"/>
    <w:rsid w:val="00287C44"/>
    <w:rsid w:val="002966F3"/>
    <w:rsid w:val="002A1F33"/>
    <w:rsid w:val="002A3406"/>
    <w:rsid w:val="002B1DD2"/>
    <w:rsid w:val="002B2C06"/>
    <w:rsid w:val="002B69F3"/>
    <w:rsid w:val="002B75DE"/>
    <w:rsid w:val="002B763A"/>
    <w:rsid w:val="002C3DA0"/>
    <w:rsid w:val="002D382A"/>
    <w:rsid w:val="002E08D0"/>
    <w:rsid w:val="002E6C87"/>
    <w:rsid w:val="002F1EDD"/>
    <w:rsid w:val="003013F2"/>
    <w:rsid w:val="0030140F"/>
    <w:rsid w:val="0030232A"/>
    <w:rsid w:val="00304D17"/>
    <w:rsid w:val="0030582E"/>
    <w:rsid w:val="00306769"/>
    <w:rsid w:val="0030694A"/>
    <w:rsid w:val="003069F4"/>
    <w:rsid w:val="00316D76"/>
    <w:rsid w:val="00320DA8"/>
    <w:rsid w:val="00322438"/>
    <w:rsid w:val="0032405A"/>
    <w:rsid w:val="00327E75"/>
    <w:rsid w:val="003359E7"/>
    <w:rsid w:val="003424BC"/>
    <w:rsid w:val="00350F62"/>
    <w:rsid w:val="00351E5F"/>
    <w:rsid w:val="00356DBA"/>
    <w:rsid w:val="0035766F"/>
    <w:rsid w:val="00360920"/>
    <w:rsid w:val="00362563"/>
    <w:rsid w:val="00365D86"/>
    <w:rsid w:val="003723AB"/>
    <w:rsid w:val="00374CE7"/>
    <w:rsid w:val="00384709"/>
    <w:rsid w:val="00386467"/>
    <w:rsid w:val="00386C35"/>
    <w:rsid w:val="00387FA0"/>
    <w:rsid w:val="00390C15"/>
    <w:rsid w:val="0039665E"/>
    <w:rsid w:val="003A037F"/>
    <w:rsid w:val="003A3AE8"/>
    <w:rsid w:val="003A3D77"/>
    <w:rsid w:val="003A757B"/>
    <w:rsid w:val="003B13C3"/>
    <w:rsid w:val="003B16BB"/>
    <w:rsid w:val="003B5AED"/>
    <w:rsid w:val="003C2D37"/>
    <w:rsid w:val="003C4AF6"/>
    <w:rsid w:val="003C6B7B"/>
    <w:rsid w:val="003D77BC"/>
    <w:rsid w:val="003F1486"/>
    <w:rsid w:val="003F25D0"/>
    <w:rsid w:val="003F7E8C"/>
    <w:rsid w:val="00406352"/>
    <w:rsid w:val="0041129C"/>
    <w:rsid w:val="004135BD"/>
    <w:rsid w:val="004165E3"/>
    <w:rsid w:val="00423060"/>
    <w:rsid w:val="004302A4"/>
    <w:rsid w:val="00431CE2"/>
    <w:rsid w:val="00433F43"/>
    <w:rsid w:val="00437328"/>
    <w:rsid w:val="00441605"/>
    <w:rsid w:val="004441A1"/>
    <w:rsid w:val="004442B7"/>
    <w:rsid w:val="00444F57"/>
    <w:rsid w:val="004463BA"/>
    <w:rsid w:val="00447D31"/>
    <w:rsid w:val="00447E63"/>
    <w:rsid w:val="0045532B"/>
    <w:rsid w:val="00466124"/>
    <w:rsid w:val="00472424"/>
    <w:rsid w:val="004746B3"/>
    <w:rsid w:val="00476C4F"/>
    <w:rsid w:val="004822D4"/>
    <w:rsid w:val="0049290B"/>
    <w:rsid w:val="00493AEF"/>
    <w:rsid w:val="0049677E"/>
    <w:rsid w:val="00496D7A"/>
    <w:rsid w:val="004A0DA0"/>
    <w:rsid w:val="004A4451"/>
    <w:rsid w:val="004B1FCA"/>
    <w:rsid w:val="004B3523"/>
    <w:rsid w:val="004B6455"/>
    <w:rsid w:val="004C0143"/>
    <w:rsid w:val="004C5A7D"/>
    <w:rsid w:val="004D3958"/>
    <w:rsid w:val="004E04E5"/>
    <w:rsid w:val="004E1139"/>
    <w:rsid w:val="004E131D"/>
    <w:rsid w:val="004E2903"/>
    <w:rsid w:val="004E4F81"/>
    <w:rsid w:val="004F2C23"/>
    <w:rsid w:val="004F750F"/>
    <w:rsid w:val="005008DF"/>
    <w:rsid w:val="00500FBD"/>
    <w:rsid w:val="005045D0"/>
    <w:rsid w:val="00512DA4"/>
    <w:rsid w:val="00513419"/>
    <w:rsid w:val="0051371D"/>
    <w:rsid w:val="0052087E"/>
    <w:rsid w:val="00521485"/>
    <w:rsid w:val="00522943"/>
    <w:rsid w:val="00527745"/>
    <w:rsid w:val="00533651"/>
    <w:rsid w:val="00533918"/>
    <w:rsid w:val="00534C6C"/>
    <w:rsid w:val="00534F82"/>
    <w:rsid w:val="00536886"/>
    <w:rsid w:val="00541B1A"/>
    <w:rsid w:val="00555554"/>
    <w:rsid w:val="00556E47"/>
    <w:rsid w:val="00564E60"/>
    <w:rsid w:val="005661BB"/>
    <w:rsid w:val="00567AC4"/>
    <w:rsid w:val="00567BE7"/>
    <w:rsid w:val="00571743"/>
    <w:rsid w:val="005745A2"/>
    <w:rsid w:val="005841C0"/>
    <w:rsid w:val="00586704"/>
    <w:rsid w:val="0059260F"/>
    <w:rsid w:val="005A7837"/>
    <w:rsid w:val="005A7E33"/>
    <w:rsid w:val="005B7DD5"/>
    <w:rsid w:val="005C0327"/>
    <w:rsid w:val="005D056F"/>
    <w:rsid w:val="005D25C0"/>
    <w:rsid w:val="005D7B5B"/>
    <w:rsid w:val="005E2FE6"/>
    <w:rsid w:val="005E4DE8"/>
    <w:rsid w:val="005E5074"/>
    <w:rsid w:val="005E72E0"/>
    <w:rsid w:val="005F7B42"/>
    <w:rsid w:val="0060724D"/>
    <w:rsid w:val="0061101A"/>
    <w:rsid w:val="006125B8"/>
    <w:rsid w:val="00612E4F"/>
    <w:rsid w:val="00615D5E"/>
    <w:rsid w:val="00616DC9"/>
    <w:rsid w:val="006228C8"/>
    <w:rsid w:val="00622E99"/>
    <w:rsid w:val="006248A2"/>
    <w:rsid w:val="00625E5D"/>
    <w:rsid w:val="00637F2F"/>
    <w:rsid w:val="0064014B"/>
    <w:rsid w:val="006432BD"/>
    <w:rsid w:val="00655DD7"/>
    <w:rsid w:val="00657C61"/>
    <w:rsid w:val="006636C3"/>
    <w:rsid w:val="0066370F"/>
    <w:rsid w:val="0066609B"/>
    <w:rsid w:val="0067117E"/>
    <w:rsid w:val="00671D28"/>
    <w:rsid w:val="0067365A"/>
    <w:rsid w:val="00695557"/>
    <w:rsid w:val="006A0120"/>
    <w:rsid w:val="006A0784"/>
    <w:rsid w:val="006A15F4"/>
    <w:rsid w:val="006A3130"/>
    <w:rsid w:val="006A4D66"/>
    <w:rsid w:val="006A697B"/>
    <w:rsid w:val="006A72AC"/>
    <w:rsid w:val="006B2037"/>
    <w:rsid w:val="006B4DDE"/>
    <w:rsid w:val="006B541F"/>
    <w:rsid w:val="006C4F84"/>
    <w:rsid w:val="006D4D56"/>
    <w:rsid w:val="006D66FC"/>
    <w:rsid w:val="006E2B66"/>
    <w:rsid w:val="006E3570"/>
    <w:rsid w:val="006E4597"/>
    <w:rsid w:val="006F41C5"/>
    <w:rsid w:val="00700267"/>
    <w:rsid w:val="007003CB"/>
    <w:rsid w:val="0070147B"/>
    <w:rsid w:val="00702C13"/>
    <w:rsid w:val="0070735A"/>
    <w:rsid w:val="00710191"/>
    <w:rsid w:val="0071088E"/>
    <w:rsid w:val="00722102"/>
    <w:rsid w:val="0073221F"/>
    <w:rsid w:val="00737F80"/>
    <w:rsid w:val="007400E2"/>
    <w:rsid w:val="0074080D"/>
    <w:rsid w:val="00743968"/>
    <w:rsid w:val="00751093"/>
    <w:rsid w:val="0075294D"/>
    <w:rsid w:val="00761BA8"/>
    <w:rsid w:val="00765870"/>
    <w:rsid w:val="00765EFC"/>
    <w:rsid w:val="007757D0"/>
    <w:rsid w:val="00781B49"/>
    <w:rsid w:val="00785415"/>
    <w:rsid w:val="007858C0"/>
    <w:rsid w:val="00785F27"/>
    <w:rsid w:val="00791CB9"/>
    <w:rsid w:val="007929A4"/>
    <w:rsid w:val="00792B04"/>
    <w:rsid w:val="00793130"/>
    <w:rsid w:val="00793588"/>
    <w:rsid w:val="00797510"/>
    <w:rsid w:val="00797DEE"/>
    <w:rsid w:val="007A18F7"/>
    <w:rsid w:val="007A1BE1"/>
    <w:rsid w:val="007A61E9"/>
    <w:rsid w:val="007B033B"/>
    <w:rsid w:val="007B0AFD"/>
    <w:rsid w:val="007B2677"/>
    <w:rsid w:val="007B3233"/>
    <w:rsid w:val="007B5A42"/>
    <w:rsid w:val="007B5CC0"/>
    <w:rsid w:val="007C199B"/>
    <w:rsid w:val="007C2A10"/>
    <w:rsid w:val="007C55C0"/>
    <w:rsid w:val="007D05E5"/>
    <w:rsid w:val="007D3073"/>
    <w:rsid w:val="007D4698"/>
    <w:rsid w:val="007D64B9"/>
    <w:rsid w:val="007D72D4"/>
    <w:rsid w:val="007D78C1"/>
    <w:rsid w:val="007E0452"/>
    <w:rsid w:val="007E4FB2"/>
    <w:rsid w:val="00800908"/>
    <w:rsid w:val="00804AE0"/>
    <w:rsid w:val="008070C0"/>
    <w:rsid w:val="00811C12"/>
    <w:rsid w:val="00824319"/>
    <w:rsid w:val="00826009"/>
    <w:rsid w:val="00831E41"/>
    <w:rsid w:val="00834A9E"/>
    <w:rsid w:val="00837473"/>
    <w:rsid w:val="00841075"/>
    <w:rsid w:val="00845778"/>
    <w:rsid w:val="00855066"/>
    <w:rsid w:val="00856CAF"/>
    <w:rsid w:val="00867263"/>
    <w:rsid w:val="00876E2C"/>
    <w:rsid w:val="00887E28"/>
    <w:rsid w:val="00890FC7"/>
    <w:rsid w:val="00892EB8"/>
    <w:rsid w:val="008975B5"/>
    <w:rsid w:val="008B0E11"/>
    <w:rsid w:val="008B207B"/>
    <w:rsid w:val="008B2148"/>
    <w:rsid w:val="008B712C"/>
    <w:rsid w:val="008C2E6D"/>
    <w:rsid w:val="008C49A4"/>
    <w:rsid w:val="008C505A"/>
    <w:rsid w:val="008C6C18"/>
    <w:rsid w:val="008D4F5A"/>
    <w:rsid w:val="008D5C3A"/>
    <w:rsid w:val="008D6A15"/>
    <w:rsid w:val="008D714F"/>
    <w:rsid w:val="008E244B"/>
    <w:rsid w:val="008E2870"/>
    <w:rsid w:val="008E6DA2"/>
    <w:rsid w:val="008F6DD5"/>
    <w:rsid w:val="008F7E80"/>
    <w:rsid w:val="00900229"/>
    <w:rsid w:val="009069AC"/>
    <w:rsid w:val="00907583"/>
    <w:rsid w:val="00907B1E"/>
    <w:rsid w:val="00910776"/>
    <w:rsid w:val="009203F2"/>
    <w:rsid w:val="009234BD"/>
    <w:rsid w:val="009276AF"/>
    <w:rsid w:val="00943AFD"/>
    <w:rsid w:val="009470F4"/>
    <w:rsid w:val="00952DAD"/>
    <w:rsid w:val="0095549B"/>
    <w:rsid w:val="00957384"/>
    <w:rsid w:val="00963A51"/>
    <w:rsid w:val="00966DA1"/>
    <w:rsid w:val="00970053"/>
    <w:rsid w:val="00976485"/>
    <w:rsid w:val="00976652"/>
    <w:rsid w:val="00980041"/>
    <w:rsid w:val="009825EB"/>
    <w:rsid w:val="00983B6E"/>
    <w:rsid w:val="009936F8"/>
    <w:rsid w:val="00994701"/>
    <w:rsid w:val="00995434"/>
    <w:rsid w:val="009A0442"/>
    <w:rsid w:val="009A3772"/>
    <w:rsid w:val="009A60BF"/>
    <w:rsid w:val="009B107E"/>
    <w:rsid w:val="009B2AAC"/>
    <w:rsid w:val="009C711E"/>
    <w:rsid w:val="009D17F0"/>
    <w:rsid w:val="009D408A"/>
    <w:rsid w:val="009D4C99"/>
    <w:rsid w:val="009D6253"/>
    <w:rsid w:val="009E2604"/>
    <w:rsid w:val="009E35BA"/>
    <w:rsid w:val="009E37D6"/>
    <w:rsid w:val="009E50B7"/>
    <w:rsid w:val="009E7572"/>
    <w:rsid w:val="00A1217F"/>
    <w:rsid w:val="00A143A4"/>
    <w:rsid w:val="00A255B9"/>
    <w:rsid w:val="00A27D09"/>
    <w:rsid w:val="00A27EC7"/>
    <w:rsid w:val="00A42796"/>
    <w:rsid w:val="00A5311D"/>
    <w:rsid w:val="00A55471"/>
    <w:rsid w:val="00A56CAE"/>
    <w:rsid w:val="00A635FC"/>
    <w:rsid w:val="00A650AC"/>
    <w:rsid w:val="00A65F5C"/>
    <w:rsid w:val="00A71C2F"/>
    <w:rsid w:val="00A72C3A"/>
    <w:rsid w:val="00A738BB"/>
    <w:rsid w:val="00A76151"/>
    <w:rsid w:val="00A77E75"/>
    <w:rsid w:val="00A819D1"/>
    <w:rsid w:val="00A82C20"/>
    <w:rsid w:val="00A84E27"/>
    <w:rsid w:val="00A861BC"/>
    <w:rsid w:val="00AA1C49"/>
    <w:rsid w:val="00AA4D97"/>
    <w:rsid w:val="00AA6E1F"/>
    <w:rsid w:val="00AA759F"/>
    <w:rsid w:val="00AB319D"/>
    <w:rsid w:val="00AB3949"/>
    <w:rsid w:val="00AB5B7D"/>
    <w:rsid w:val="00AC09BB"/>
    <w:rsid w:val="00AC09C0"/>
    <w:rsid w:val="00AC0A39"/>
    <w:rsid w:val="00AC1F92"/>
    <w:rsid w:val="00AD39D2"/>
    <w:rsid w:val="00AD3B58"/>
    <w:rsid w:val="00AD709A"/>
    <w:rsid w:val="00AD79BC"/>
    <w:rsid w:val="00AE0D4C"/>
    <w:rsid w:val="00AE11E8"/>
    <w:rsid w:val="00AE3F97"/>
    <w:rsid w:val="00AE71FE"/>
    <w:rsid w:val="00AF477D"/>
    <w:rsid w:val="00AF56C6"/>
    <w:rsid w:val="00AF59BE"/>
    <w:rsid w:val="00AF7CB2"/>
    <w:rsid w:val="00B00720"/>
    <w:rsid w:val="00B032E8"/>
    <w:rsid w:val="00B055DE"/>
    <w:rsid w:val="00B0756C"/>
    <w:rsid w:val="00B07B98"/>
    <w:rsid w:val="00B127F8"/>
    <w:rsid w:val="00B2285E"/>
    <w:rsid w:val="00B35D96"/>
    <w:rsid w:val="00B471E6"/>
    <w:rsid w:val="00B57F96"/>
    <w:rsid w:val="00B62A6C"/>
    <w:rsid w:val="00B67892"/>
    <w:rsid w:val="00B751FD"/>
    <w:rsid w:val="00B9430E"/>
    <w:rsid w:val="00B94C97"/>
    <w:rsid w:val="00BA1647"/>
    <w:rsid w:val="00BA4208"/>
    <w:rsid w:val="00BA4D33"/>
    <w:rsid w:val="00BA6044"/>
    <w:rsid w:val="00BB04FE"/>
    <w:rsid w:val="00BC0FD8"/>
    <w:rsid w:val="00BC1D3D"/>
    <w:rsid w:val="00BC2D06"/>
    <w:rsid w:val="00BC3830"/>
    <w:rsid w:val="00BC5E1A"/>
    <w:rsid w:val="00BD5B60"/>
    <w:rsid w:val="00BE381C"/>
    <w:rsid w:val="00BE3A42"/>
    <w:rsid w:val="00BE5902"/>
    <w:rsid w:val="00BE65F6"/>
    <w:rsid w:val="00BF7A52"/>
    <w:rsid w:val="00C074E3"/>
    <w:rsid w:val="00C23DF6"/>
    <w:rsid w:val="00C254A5"/>
    <w:rsid w:val="00C31A8D"/>
    <w:rsid w:val="00C32834"/>
    <w:rsid w:val="00C36668"/>
    <w:rsid w:val="00C742E0"/>
    <w:rsid w:val="00C744EB"/>
    <w:rsid w:val="00C76A39"/>
    <w:rsid w:val="00C8078A"/>
    <w:rsid w:val="00C83668"/>
    <w:rsid w:val="00C90702"/>
    <w:rsid w:val="00C917FF"/>
    <w:rsid w:val="00C92242"/>
    <w:rsid w:val="00C92FA3"/>
    <w:rsid w:val="00C939DE"/>
    <w:rsid w:val="00C93C79"/>
    <w:rsid w:val="00C96751"/>
    <w:rsid w:val="00C9766A"/>
    <w:rsid w:val="00CA60A4"/>
    <w:rsid w:val="00CA6393"/>
    <w:rsid w:val="00CB09DC"/>
    <w:rsid w:val="00CB1E35"/>
    <w:rsid w:val="00CB6D61"/>
    <w:rsid w:val="00CC04DC"/>
    <w:rsid w:val="00CC0611"/>
    <w:rsid w:val="00CC4F39"/>
    <w:rsid w:val="00CD07F3"/>
    <w:rsid w:val="00CD544C"/>
    <w:rsid w:val="00CD7791"/>
    <w:rsid w:val="00CE071D"/>
    <w:rsid w:val="00CF4256"/>
    <w:rsid w:val="00CF6F8E"/>
    <w:rsid w:val="00D04FE8"/>
    <w:rsid w:val="00D11217"/>
    <w:rsid w:val="00D176CF"/>
    <w:rsid w:val="00D17AD5"/>
    <w:rsid w:val="00D21088"/>
    <w:rsid w:val="00D271E3"/>
    <w:rsid w:val="00D32497"/>
    <w:rsid w:val="00D41445"/>
    <w:rsid w:val="00D47A80"/>
    <w:rsid w:val="00D51D39"/>
    <w:rsid w:val="00D5577A"/>
    <w:rsid w:val="00D56644"/>
    <w:rsid w:val="00D62A71"/>
    <w:rsid w:val="00D6540A"/>
    <w:rsid w:val="00D67BDC"/>
    <w:rsid w:val="00D7408E"/>
    <w:rsid w:val="00D84CD4"/>
    <w:rsid w:val="00D85807"/>
    <w:rsid w:val="00D87349"/>
    <w:rsid w:val="00D91EE9"/>
    <w:rsid w:val="00D9627A"/>
    <w:rsid w:val="00D97220"/>
    <w:rsid w:val="00DA3E63"/>
    <w:rsid w:val="00DB3171"/>
    <w:rsid w:val="00DB7EDD"/>
    <w:rsid w:val="00DC4D57"/>
    <w:rsid w:val="00DC6599"/>
    <w:rsid w:val="00DD228A"/>
    <w:rsid w:val="00DD467E"/>
    <w:rsid w:val="00DE1005"/>
    <w:rsid w:val="00DE31FB"/>
    <w:rsid w:val="00DE37EA"/>
    <w:rsid w:val="00DE4C37"/>
    <w:rsid w:val="00DE55EC"/>
    <w:rsid w:val="00E03394"/>
    <w:rsid w:val="00E06A36"/>
    <w:rsid w:val="00E134ED"/>
    <w:rsid w:val="00E14D47"/>
    <w:rsid w:val="00E1641C"/>
    <w:rsid w:val="00E17BA7"/>
    <w:rsid w:val="00E20912"/>
    <w:rsid w:val="00E22E9E"/>
    <w:rsid w:val="00E26708"/>
    <w:rsid w:val="00E3203E"/>
    <w:rsid w:val="00E33D60"/>
    <w:rsid w:val="00E3458F"/>
    <w:rsid w:val="00E34958"/>
    <w:rsid w:val="00E364C1"/>
    <w:rsid w:val="00E37AB0"/>
    <w:rsid w:val="00E5080B"/>
    <w:rsid w:val="00E55FF2"/>
    <w:rsid w:val="00E5701A"/>
    <w:rsid w:val="00E6304C"/>
    <w:rsid w:val="00E6661E"/>
    <w:rsid w:val="00E71C39"/>
    <w:rsid w:val="00E73D65"/>
    <w:rsid w:val="00E74FC5"/>
    <w:rsid w:val="00E75E9B"/>
    <w:rsid w:val="00E82759"/>
    <w:rsid w:val="00E83EAB"/>
    <w:rsid w:val="00E872A8"/>
    <w:rsid w:val="00E87F3C"/>
    <w:rsid w:val="00E91A03"/>
    <w:rsid w:val="00E928C2"/>
    <w:rsid w:val="00E97462"/>
    <w:rsid w:val="00EA56E6"/>
    <w:rsid w:val="00EA694D"/>
    <w:rsid w:val="00EA760A"/>
    <w:rsid w:val="00EA7BF5"/>
    <w:rsid w:val="00EB19DD"/>
    <w:rsid w:val="00EB34F6"/>
    <w:rsid w:val="00EC335F"/>
    <w:rsid w:val="00EC48FB"/>
    <w:rsid w:val="00EC50FF"/>
    <w:rsid w:val="00EC5BC0"/>
    <w:rsid w:val="00ED1AFB"/>
    <w:rsid w:val="00ED2CFB"/>
    <w:rsid w:val="00ED339C"/>
    <w:rsid w:val="00ED7B22"/>
    <w:rsid w:val="00EE07C1"/>
    <w:rsid w:val="00EE1F7A"/>
    <w:rsid w:val="00EE240C"/>
    <w:rsid w:val="00EE64DE"/>
    <w:rsid w:val="00EE687A"/>
    <w:rsid w:val="00EF12F7"/>
    <w:rsid w:val="00EF232A"/>
    <w:rsid w:val="00EF2934"/>
    <w:rsid w:val="00EF2961"/>
    <w:rsid w:val="00EF4657"/>
    <w:rsid w:val="00EF50F9"/>
    <w:rsid w:val="00EF6EBD"/>
    <w:rsid w:val="00F05A69"/>
    <w:rsid w:val="00F105E7"/>
    <w:rsid w:val="00F10DDF"/>
    <w:rsid w:val="00F11BB7"/>
    <w:rsid w:val="00F13F1C"/>
    <w:rsid w:val="00F2133C"/>
    <w:rsid w:val="00F27CC3"/>
    <w:rsid w:val="00F31486"/>
    <w:rsid w:val="00F42439"/>
    <w:rsid w:val="00F43FFD"/>
    <w:rsid w:val="00F44236"/>
    <w:rsid w:val="00F4438A"/>
    <w:rsid w:val="00F516A1"/>
    <w:rsid w:val="00F52517"/>
    <w:rsid w:val="00F5391D"/>
    <w:rsid w:val="00F75FE7"/>
    <w:rsid w:val="00F819F0"/>
    <w:rsid w:val="00F84EE3"/>
    <w:rsid w:val="00F8666B"/>
    <w:rsid w:val="00F8711D"/>
    <w:rsid w:val="00FA3E7F"/>
    <w:rsid w:val="00FA57B2"/>
    <w:rsid w:val="00FA658A"/>
    <w:rsid w:val="00FA7C50"/>
    <w:rsid w:val="00FB0146"/>
    <w:rsid w:val="00FB0DF2"/>
    <w:rsid w:val="00FB509B"/>
    <w:rsid w:val="00FC3D4B"/>
    <w:rsid w:val="00FC3D81"/>
    <w:rsid w:val="00FC5700"/>
    <w:rsid w:val="00FC588B"/>
    <w:rsid w:val="00FC6312"/>
    <w:rsid w:val="00FD1A22"/>
    <w:rsid w:val="00FE1798"/>
    <w:rsid w:val="00FE2C13"/>
    <w:rsid w:val="00FE36E3"/>
    <w:rsid w:val="00FE5286"/>
    <w:rsid w:val="00FE6B01"/>
    <w:rsid w:val="00FF249F"/>
    <w:rsid w:val="00FF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date"/>
  <w:shapeDefaults>
    <o:shapedefaults v:ext="edit" spidmax="2064"/>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101A"/>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E20912"/>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Char2 Char Char1,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 w:type="paragraph" w:styleId="ListParagraph">
    <w:name w:val="List Paragraph"/>
    <w:basedOn w:val="Normal"/>
    <w:uiPriority w:val="34"/>
    <w:qFormat/>
    <w:rsid w:val="001A5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570773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1573318">
      <w:bodyDiv w:val="1"/>
      <w:marLeft w:val="0"/>
      <w:marRight w:val="0"/>
      <w:marTop w:val="0"/>
      <w:marBottom w:val="0"/>
      <w:divBdr>
        <w:top w:val="none" w:sz="0" w:space="0" w:color="auto"/>
        <w:left w:val="none" w:sz="0" w:space="0" w:color="auto"/>
        <w:bottom w:val="none" w:sz="0" w:space="0" w:color="auto"/>
        <w:right w:val="none" w:sz="0" w:space="0" w:color="auto"/>
      </w:divBdr>
    </w:div>
    <w:div w:id="651254917">
      <w:bodyDiv w:val="1"/>
      <w:marLeft w:val="0"/>
      <w:marRight w:val="0"/>
      <w:marTop w:val="0"/>
      <w:marBottom w:val="0"/>
      <w:divBdr>
        <w:top w:val="none" w:sz="0" w:space="0" w:color="auto"/>
        <w:left w:val="none" w:sz="0" w:space="0" w:color="auto"/>
        <w:bottom w:val="none" w:sz="0" w:space="0" w:color="auto"/>
        <w:right w:val="none" w:sz="0" w:space="0" w:color="auto"/>
      </w:divBdr>
    </w:div>
    <w:div w:id="724790974">
      <w:bodyDiv w:val="1"/>
      <w:marLeft w:val="0"/>
      <w:marRight w:val="0"/>
      <w:marTop w:val="0"/>
      <w:marBottom w:val="0"/>
      <w:divBdr>
        <w:top w:val="none" w:sz="0" w:space="0" w:color="auto"/>
        <w:left w:val="none" w:sz="0" w:space="0" w:color="auto"/>
        <w:bottom w:val="none" w:sz="0" w:space="0" w:color="auto"/>
        <w:right w:val="none" w:sz="0" w:space="0" w:color="auto"/>
      </w:divBdr>
    </w:div>
    <w:div w:id="856508749">
      <w:bodyDiv w:val="1"/>
      <w:marLeft w:val="0"/>
      <w:marRight w:val="0"/>
      <w:marTop w:val="0"/>
      <w:marBottom w:val="0"/>
      <w:divBdr>
        <w:top w:val="none" w:sz="0" w:space="0" w:color="auto"/>
        <w:left w:val="none" w:sz="0" w:space="0" w:color="auto"/>
        <w:bottom w:val="none" w:sz="0" w:space="0" w:color="auto"/>
        <w:right w:val="none" w:sz="0" w:space="0" w:color="auto"/>
      </w:divBdr>
    </w:div>
    <w:div w:id="1211528904">
      <w:bodyDiv w:val="1"/>
      <w:marLeft w:val="0"/>
      <w:marRight w:val="0"/>
      <w:marTop w:val="0"/>
      <w:marBottom w:val="0"/>
      <w:divBdr>
        <w:top w:val="none" w:sz="0" w:space="0" w:color="auto"/>
        <w:left w:val="none" w:sz="0" w:space="0" w:color="auto"/>
        <w:bottom w:val="none" w:sz="0" w:space="0" w:color="auto"/>
        <w:right w:val="none" w:sz="0" w:space="0" w:color="auto"/>
      </w:divBdr>
    </w:div>
    <w:div w:id="13541852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 w:id="183129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3.wmf"/><Relationship Id="rId39" Type="http://schemas.openxmlformats.org/officeDocument/2006/relationships/footer" Target="footer1.xml"/><Relationship Id="rId21" Type="http://schemas.openxmlformats.org/officeDocument/2006/relationships/hyperlink" Target="mailto:Jordan.Troublefield@ercot.com" TargetMode="External"/><Relationship Id="rId34" Type="http://schemas.openxmlformats.org/officeDocument/2006/relationships/oleObject" Target="embeddings/oleObject6.bin"/><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lvin.Opheim@ercot.com" TargetMode="External"/><Relationship Id="rId29" Type="http://schemas.openxmlformats.org/officeDocument/2006/relationships/oleObject" Target="embeddings/oleObject2.bin"/><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image" Target="media/image4.wmf"/><Relationship Id="rId36" Type="http://schemas.openxmlformats.org/officeDocument/2006/relationships/oleObject" Target="embeddings/oleObject7.bin"/><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3.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image" Target="media/image6.wmf"/><Relationship Id="rId43" Type="http://schemas.microsoft.com/office/2011/relationships/people" Target="people.xml"/><Relationship Id="rId8" Type="http://schemas.openxmlformats.org/officeDocument/2006/relationships/hyperlink" Target="https://www.ercot.com/mktrules/issues/NPRR125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oleObject" Target="embeddings/oleObject5.bin"/><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4511</Words>
  <Characters>64467</Characters>
  <Application>Microsoft Office Word</Application>
  <DocSecurity>0</DocSecurity>
  <Lines>537</Lines>
  <Paragraphs>137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68841</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2024-09-17T01:36:00Z</dcterms:created>
  <dcterms:modified xsi:type="dcterms:W3CDTF">2024-09-17T01:36:00Z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