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027C6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3027C6" w:rsidRDefault="003027C6" w:rsidP="003027C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217DDAC3" w:rsidR="003027C6" w:rsidRDefault="005E08F2" w:rsidP="003027C6">
            <w:pPr>
              <w:pStyle w:val="Header"/>
              <w:spacing w:before="120" w:after="120"/>
              <w:jc w:val="center"/>
            </w:pPr>
            <w:hyperlink r:id="rId7" w:history="1">
              <w:r w:rsidR="00A421D2" w:rsidRPr="00270C79">
                <w:rPr>
                  <w:rStyle w:val="Hyperlink"/>
                </w:rPr>
                <w:t>1238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3027C6" w:rsidRDefault="003027C6" w:rsidP="003027C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2E2FEC20" w:rsidR="003027C6" w:rsidRPr="00E518B5" w:rsidRDefault="00A421D2" w:rsidP="003027C6">
            <w:pPr>
              <w:pStyle w:val="Header"/>
              <w:spacing w:before="120" w:after="120"/>
            </w:pPr>
            <w:r>
              <w:t>Voluntary Registration of Loads with Curtailable Load Capabilities</w:t>
            </w:r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748D706C" w:rsidR="003027C6" w:rsidRDefault="00A421D2" w:rsidP="003027C6">
            <w:pPr>
              <w:pStyle w:val="NormalArial"/>
            </w:pPr>
            <w:r>
              <w:t>July</w:t>
            </w:r>
            <w:r w:rsidR="003027C6">
              <w:t xml:space="preserve"> </w:t>
            </w:r>
            <w:r w:rsidR="005E08F2">
              <w:t>11</w:t>
            </w:r>
            <w:r w:rsidR="003027C6">
              <w:t>, 2024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027C6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3027C6" w:rsidRPr="00EC55B3" w:rsidRDefault="003027C6" w:rsidP="003027C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3027C6" w:rsidRDefault="003027C6" w:rsidP="003027C6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3027C6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3027C6" w:rsidRPr="00EC55B3" w:rsidRDefault="003027C6" w:rsidP="003027C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0C828C8" w:rsidR="003027C6" w:rsidRDefault="003027C6" w:rsidP="003027C6">
            <w:pPr>
              <w:pStyle w:val="NormalArial"/>
            </w:pPr>
            <w:r w:rsidRPr="004B7D0B">
              <w:t>Katie.Rich@vistracorp.com</w:t>
            </w:r>
          </w:p>
        </w:tc>
      </w:tr>
      <w:tr w:rsidR="003027C6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3027C6" w:rsidRPr="00EC55B3" w:rsidRDefault="003027C6" w:rsidP="003027C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3027C6" w:rsidRDefault="003027C6" w:rsidP="003027C6">
            <w:pPr>
              <w:pStyle w:val="NormalArial"/>
            </w:pPr>
            <w:r>
              <w:t>Luminant Generation</w:t>
            </w:r>
          </w:p>
        </w:tc>
      </w:tr>
      <w:tr w:rsidR="003027C6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3027C6" w:rsidRPr="00AC3482" w:rsidRDefault="003027C6" w:rsidP="003027C6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3027C6" w:rsidRDefault="003027C6" w:rsidP="003027C6">
            <w:pPr>
              <w:pStyle w:val="NormalArial"/>
            </w:pPr>
          </w:p>
        </w:tc>
      </w:tr>
      <w:tr w:rsidR="003027C6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3027C6" w:rsidRPr="00AC3482" w:rsidRDefault="003027C6" w:rsidP="003027C6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3027C6" w:rsidRDefault="00AC3482" w:rsidP="003027C6">
            <w:pPr>
              <w:pStyle w:val="NormalArial"/>
            </w:pPr>
            <w:r w:rsidRPr="00AC3482">
              <w:t>(737) 313-9351</w:t>
            </w:r>
          </w:p>
        </w:tc>
      </w:tr>
      <w:tr w:rsidR="003027C6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3027C6" w:rsidRPr="00AC3482" w:rsidDel="00075A94" w:rsidRDefault="003027C6" w:rsidP="003027C6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3027C6" w:rsidRDefault="003027C6" w:rsidP="003027C6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2ABCC416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A421D2">
        <w:rPr>
          <w:rFonts w:ascii="Arial" w:hAnsi="Arial" w:cs="Arial"/>
        </w:rPr>
        <w:t>July 11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A421D2">
        <w:rPr>
          <w:rFonts w:ascii="Arial" w:hAnsi="Arial" w:cs="Arial"/>
        </w:rPr>
        <w:t>38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>request PRS table NPRR1</w:t>
      </w:r>
      <w:r w:rsidR="00A421D2">
        <w:rPr>
          <w:rFonts w:ascii="Arial" w:hAnsi="Arial" w:cs="Arial"/>
        </w:rPr>
        <w:t>238</w:t>
      </w:r>
      <w:r w:rsidR="0042515C">
        <w:rPr>
          <w:rFonts w:ascii="Arial" w:hAnsi="Arial" w:cs="Arial"/>
        </w:rPr>
        <w:t xml:space="preserve"> for further review by the Operations Working Group (OWG).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7813CD6D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A421D2">
      <w:rPr>
        <w:rFonts w:ascii="Arial" w:hAnsi="Arial"/>
        <w:sz w:val="18"/>
      </w:rPr>
      <w:t>38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5E08F2">
      <w:rPr>
        <w:rFonts w:ascii="Arial" w:hAnsi="Arial"/>
        <w:sz w:val="18"/>
      </w:rPr>
      <w:t>03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A421D2">
      <w:rPr>
        <w:rFonts w:ascii="Arial" w:hAnsi="Arial"/>
        <w:sz w:val="18"/>
      </w:rPr>
      <w:t>7</w:t>
    </w:r>
    <w:r w:rsidR="005E08F2">
      <w:rPr>
        <w:rFonts w:ascii="Arial" w:hAnsi="Arial"/>
        <w:sz w:val="18"/>
      </w:rPr>
      <w:t>11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C5F87"/>
    <w:rsid w:val="003010C0"/>
    <w:rsid w:val="003027C6"/>
    <w:rsid w:val="00331898"/>
    <w:rsid w:val="00332A97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631B3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08F2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421D2"/>
    <w:rsid w:val="00AB2CF1"/>
    <w:rsid w:val="00AB74DC"/>
    <w:rsid w:val="00AC3482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0156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758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2001-06-20T16:28:00Z</cp:lastPrinted>
  <dcterms:created xsi:type="dcterms:W3CDTF">2024-07-11T21:58:00Z</dcterms:created>
  <dcterms:modified xsi:type="dcterms:W3CDTF">2024-07-11T22:00:00Z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