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9AD7B33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68816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38C7C6" w14:textId="5803986F" w:rsidR="00152993" w:rsidRDefault="00F030E3" w:rsidP="00F030E3">
            <w:pPr>
              <w:pStyle w:val="Header"/>
            </w:pPr>
            <w:hyperlink r:id="rId7" w:history="1">
              <w:r w:rsidR="00C91617" w:rsidRPr="00C91617">
                <w:rPr>
                  <w:rStyle w:val="Hyperlink"/>
                </w:rPr>
                <w:t>1202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54C6BA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F58B891" w14:textId="029D0FC5" w:rsidR="00152993" w:rsidRDefault="00C91617">
            <w:pPr>
              <w:pStyle w:val="Header"/>
            </w:pPr>
            <w:r w:rsidRPr="00C91617">
              <w:t>Refundable Deposits for Large Load Interconnection Studies</w:t>
            </w:r>
          </w:p>
        </w:tc>
      </w:tr>
      <w:tr w:rsidR="00152993" w14:paraId="0A90E1ED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5C3C4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814715" w14:textId="77777777" w:rsidR="00152993" w:rsidRDefault="00152993">
            <w:pPr>
              <w:pStyle w:val="NormalArial"/>
            </w:pPr>
          </w:p>
        </w:tc>
      </w:tr>
      <w:tr w:rsidR="00152993" w14:paraId="3264FF90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E6C9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94DF" w14:textId="22B4020F" w:rsidR="00152993" w:rsidRDefault="00C07584">
            <w:pPr>
              <w:pStyle w:val="NormalArial"/>
            </w:pPr>
            <w:r>
              <w:t xml:space="preserve">December </w:t>
            </w:r>
            <w:r w:rsidR="00F030E3">
              <w:t>8</w:t>
            </w:r>
            <w:r w:rsidR="00161457">
              <w:t>, 2023</w:t>
            </w:r>
          </w:p>
        </w:tc>
      </w:tr>
      <w:tr w:rsidR="00152993" w14:paraId="2BC7DEB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ACF4E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C2798" w14:textId="77777777" w:rsidR="00152993" w:rsidRDefault="00152993">
            <w:pPr>
              <w:pStyle w:val="NormalArial"/>
            </w:pPr>
          </w:p>
        </w:tc>
      </w:tr>
      <w:tr w:rsidR="00152993" w14:paraId="0408D66E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DB7ECEC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862AE5" w14:paraId="0BD7F69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216F261" w14:textId="77777777" w:rsidR="00862AE5" w:rsidRPr="00EC55B3" w:rsidRDefault="00862AE5" w:rsidP="00862AE5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55D6AD3" w14:textId="2F23DE28" w:rsidR="00862AE5" w:rsidRDefault="00862AE5" w:rsidP="00862AE5">
            <w:pPr>
              <w:pStyle w:val="NormalArial"/>
            </w:pPr>
            <w:r>
              <w:t>Eric Blakey on behalf of the Wholesale Market Subcommittee (WMS)</w:t>
            </w:r>
          </w:p>
        </w:tc>
      </w:tr>
      <w:tr w:rsidR="00862AE5" w14:paraId="7F71459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1C0C2B" w14:textId="77777777" w:rsidR="00862AE5" w:rsidRPr="00EC55B3" w:rsidRDefault="00862AE5" w:rsidP="00862AE5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A0BBD7E" w14:textId="5BF3611D" w:rsidR="00862AE5" w:rsidRDefault="00F030E3" w:rsidP="00862AE5">
            <w:pPr>
              <w:pStyle w:val="NormalArial"/>
            </w:pPr>
            <w:hyperlink r:id="rId8" w:history="1">
              <w:r w:rsidR="00862AE5">
                <w:rPr>
                  <w:rStyle w:val="Hyperlink"/>
                </w:rPr>
                <w:t>Eric.Blakey@peci.com</w:t>
              </w:r>
            </w:hyperlink>
            <w:r w:rsidR="00862AE5">
              <w:t xml:space="preserve"> </w:t>
            </w:r>
          </w:p>
        </w:tc>
      </w:tr>
      <w:tr w:rsidR="00862AE5" w14:paraId="5DFC26B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787A240" w14:textId="77777777" w:rsidR="00862AE5" w:rsidRPr="00EC55B3" w:rsidRDefault="00862AE5" w:rsidP="00862AE5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9683668" w14:textId="41AD972E" w:rsidR="00862AE5" w:rsidRDefault="00862AE5" w:rsidP="00862AE5">
            <w:pPr>
              <w:pStyle w:val="NormalArial"/>
            </w:pPr>
            <w:r>
              <w:t>Pedernales Electric Cooperative (PEC)</w:t>
            </w:r>
          </w:p>
        </w:tc>
      </w:tr>
      <w:tr w:rsidR="00862AE5" w14:paraId="15A7ABA3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66531C" w14:textId="77777777" w:rsidR="00862AE5" w:rsidRPr="00EC55B3" w:rsidRDefault="00862AE5" w:rsidP="00862AE5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98F3316" w14:textId="4134944F" w:rsidR="00862AE5" w:rsidRDefault="00862AE5" w:rsidP="00862AE5">
            <w:pPr>
              <w:pStyle w:val="NormalArial"/>
            </w:pPr>
            <w:r>
              <w:t>830-225-7777</w:t>
            </w:r>
          </w:p>
        </w:tc>
      </w:tr>
      <w:tr w:rsidR="00862AE5" w14:paraId="7C44008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C703B1E" w14:textId="77777777" w:rsidR="00862AE5" w:rsidRPr="00EC55B3" w:rsidRDefault="00862AE5" w:rsidP="00862AE5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5898E2DC" w14:textId="77777777" w:rsidR="00862AE5" w:rsidRDefault="00862AE5" w:rsidP="00862AE5">
            <w:pPr>
              <w:pStyle w:val="NormalArial"/>
            </w:pPr>
          </w:p>
        </w:tc>
      </w:tr>
      <w:tr w:rsidR="00862AE5" w14:paraId="5AFFD67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D4A5B0" w14:textId="77777777" w:rsidR="00862AE5" w:rsidRPr="00EC55B3" w:rsidDel="00075A94" w:rsidRDefault="00862AE5" w:rsidP="00862AE5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3E533C5" w14:textId="43A9D4B0" w:rsidR="00862AE5" w:rsidRDefault="00862AE5" w:rsidP="00862AE5">
            <w:pPr>
              <w:pStyle w:val="NormalArial"/>
            </w:pPr>
            <w:r>
              <w:t xml:space="preserve">Not </w:t>
            </w:r>
            <w:r w:rsidR="00F030E3">
              <w:t>a</w:t>
            </w:r>
            <w:r>
              <w:t>pplicable</w:t>
            </w:r>
          </w:p>
        </w:tc>
      </w:tr>
    </w:tbl>
    <w:p w14:paraId="64DD21D1" w14:textId="1A2050AD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515E1" w14:paraId="2FAE3560" w14:textId="77777777" w:rsidTr="00BC4B28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3CFC77" w14:textId="23E9FFB4" w:rsidR="00D515E1" w:rsidRDefault="00D515E1" w:rsidP="00BC4B28">
            <w:pPr>
              <w:pStyle w:val="Header"/>
              <w:jc w:val="center"/>
            </w:pPr>
            <w:r>
              <w:t>Comments</w:t>
            </w:r>
          </w:p>
        </w:tc>
      </w:tr>
    </w:tbl>
    <w:p w14:paraId="79CFA757" w14:textId="3D260875" w:rsidR="00833DB6" w:rsidRPr="00862AE5" w:rsidRDefault="00862AE5" w:rsidP="00862AE5">
      <w:pPr>
        <w:spacing w:before="120"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On December 6, 2023, WMS reviewed Nodal Protocol Revision Request (NPRR) 1202.  WMS voted unanimously to request PRS continue to table NPRR1202 for further review by </w:t>
      </w:r>
      <w:r w:rsidRPr="00AB74DC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Wholesale Market</w:t>
      </w:r>
      <w:r w:rsidRPr="003C0FC2">
        <w:rPr>
          <w:rFonts w:ascii="Arial" w:hAnsi="Arial" w:cs="Arial"/>
        </w:rPr>
        <w:t xml:space="preserve"> Working Group (</w:t>
      </w:r>
      <w:r>
        <w:rPr>
          <w:rFonts w:ascii="Arial" w:hAnsi="Arial" w:cs="Arial"/>
        </w:rPr>
        <w:t>W</w:t>
      </w:r>
      <w:r w:rsidRPr="003C0FC2">
        <w:rPr>
          <w:rFonts w:ascii="Arial" w:hAnsi="Arial" w:cs="Arial"/>
        </w:rPr>
        <w:t>MWG).  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21A575AC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9531D5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EC41A81" w14:textId="1925888F" w:rsidR="00E07B54" w:rsidRDefault="00833DB6" w:rsidP="00833DB6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252F83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01D4F0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8A362FB" w14:textId="1DD80EE2" w:rsidR="00152993" w:rsidRDefault="00833DB6" w:rsidP="00833DB6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C4134" w14:textId="77777777" w:rsidR="00505F14" w:rsidRDefault="00505F14">
      <w:r>
        <w:separator/>
      </w:r>
    </w:p>
  </w:endnote>
  <w:endnote w:type="continuationSeparator" w:id="0">
    <w:p w14:paraId="7706F0ED" w14:textId="77777777" w:rsidR="00505F14" w:rsidRDefault="00505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EFBE8" w14:textId="4C285FBB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030E3">
      <w:rPr>
        <w:rFonts w:ascii="Arial" w:hAnsi="Arial"/>
        <w:noProof/>
        <w:sz w:val="18"/>
      </w:rPr>
      <w:t>1202NPRR-08 WMS Comments 120823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31B2AF6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2034C" w14:textId="77777777" w:rsidR="00505F14" w:rsidRDefault="00505F14">
      <w:r>
        <w:separator/>
      </w:r>
    </w:p>
  </w:footnote>
  <w:footnote w:type="continuationSeparator" w:id="0">
    <w:p w14:paraId="1F164E25" w14:textId="77777777" w:rsidR="00505F14" w:rsidRDefault="00505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7DDA1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63E2102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70739868">
    <w:abstractNumId w:val="0"/>
  </w:num>
  <w:num w:numId="2" w16cid:durableId="787773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9B7"/>
    <w:rsid w:val="00037668"/>
    <w:rsid w:val="00075A94"/>
    <w:rsid w:val="00132855"/>
    <w:rsid w:val="00152993"/>
    <w:rsid w:val="00156B3C"/>
    <w:rsid w:val="00161457"/>
    <w:rsid w:val="00170297"/>
    <w:rsid w:val="001A227D"/>
    <w:rsid w:val="001E2032"/>
    <w:rsid w:val="00227259"/>
    <w:rsid w:val="002E6243"/>
    <w:rsid w:val="003010C0"/>
    <w:rsid w:val="00332A97"/>
    <w:rsid w:val="00350C00"/>
    <w:rsid w:val="00366113"/>
    <w:rsid w:val="003C270C"/>
    <w:rsid w:val="003D0994"/>
    <w:rsid w:val="00423824"/>
    <w:rsid w:val="0043567D"/>
    <w:rsid w:val="004B7B90"/>
    <w:rsid w:val="004E2C19"/>
    <w:rsid w:val="00505F14"/>
    <w:rsid w:val="005239B5"/>
    <w:rsid w:val="005D284C"/>
    <w:rsid w:val="00602AD9"/>
    <w:rsid w:val="00604512"/>
    <w:rsid w:val="00633E23"/>
    <w:rsid w:val="00673B94"/>
    <w:rsid w:val="00680AC6"/>
    <w:rsid w:val="006835D8"/>
    <w:rsid w:val="006C316E"/>
    <w:rsid w:val="006D0F7C"/>
    <w:rsid w:val="00710C32"/>
    <w:rsid w:val="007269C4"/>
    <w:rsid w:val="0074209E"/>
    <w:rsid w:val="007E61B9"/>
    <w:rsid w:val="007F2CA8"/>
    <w:rsid w:val="007F7161"/>
    <w:rsid w:val="00833DB6"/>
    <w:rsid w:val="0085559E"/>
    <w:rsid w:val="00862AE5"/>
    <w:rsid w:val="00896B1B"/>
    <w:rsid w:val="008C50C4"/>
    <w:rsid w:val="008E559E"/>
    <w:rsid w:val="00916080"/>
    <w:rsid w:val="00921A68"/>
    <w:rsid w:val="00934DB4"/>
    <w:rsid w:val="00A015C4"/>
    <w:rsid w:val="00A15172"/>
    <w:rsid w:val="00A52BF3"/>
    <w:rsid w:val="00B5080A"/>
    <w:rsid w:val="00B943AE"/>
    <w:rsid w:val="00BA4C15"/>
    <w:rsid w:val="00BD7258"/>
    <w:rsid w:val="00C0598D"/>
    <w:rsid w:val="00C07584"/>
    <w:rsid w:val="00C11956"/>
    <w:rsid w:val="00C602E5"/>
    <w:rsid w:val="00C748FD"/>
    <w:rsid w:val="00C91617"/>
    <w:rsid w:val="00CF5C93"/>
    <w:rsid w:val="00D4046E"/>
    <w:rsid w:val="00D42308"/>
    <w:rsid w:val="00D4362F"/>
    <w:rsid w:val="00D515E1"/>
    <w:rsid w:val="00DB54D0"/>
    <w:rsid w:val="00DD4739"/>
    <w:rsid w:val="00DE5F33"/>
    <w:rsid w:val="00E07B54"/>
    <w:rsid w:val="00E11F78"/>
    <w:rsid w:val="00E24BC9"/>
    <w:rsid w:val="00E621E1"/>
    <w:rsid w:val="00EC55B3"/>
    <w:rsid w:val="00ED441D"/>
    <w:rsid w:val="00EE6681"/>
    <w:rsid w:val="00F030E3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C74096"/>
  <w15:chartTrackingRefBased/>
  <w15:docId w15:val="{4CE8366B-E14C-4D63-8F67-DE2955C4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9161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23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c.Blakey@peci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0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120823</cp:lastModifiedBy>
  <cp:revision>5</cp:revision>
  <cp:lastPrinted>2001-06-20T16:28:00Z</cp:lastPrinted>
  <dcterms:created xsi:type="dcterms:W3CDTF">2023-12-07T20:48:00Z</dcterms:created>
  <dcterms:modified xsi:type="dcterms:W3CDTF">2023-12-08T14:49:00Z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2023-10-03T14:19:36Z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aaa1b708-13dd-4894-ac62-8d47c7f3e72b</vt:lpwstr>
  </property>
  <property fmtid="{D5CDD505-2E9C-101B-9397-08002B2CF9AE}" pid="8" name="MSIP_Label_7084cbda-52b8-46fb-a7b7-cb5bd465ed85_ContentBits">
    <vt:lpwstr>0</vt:lpwstr>
  </property>
</Properties>
</file>