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82C46D5" w14:textId="77777777" w:rsidTr="009F2A00">
        <w:tc>
          <w:tcPr>
            <w:tcW w:w="1620" w:type="dxa"/>
            <w:tcBorders>
              <w:bottom w:val="single" w:sz="4" w:space="0" w:color="auto"/>
            </w:tcBorders>
            <w:shd w:val="clear" w:color="auto" w:fill="FFFFFF"/>
            <w:vAlign w:val="center"/>
          </w:tcPr>
          <w:p w14:paraId="264FBCD3" w14:textId="77777777" w:rsidR="00067FE2" w:rsidRDefault="009F2A00" w:rsidP="009E5F2F">
            <w:pPr>
              <w:pStyle w:val="Header"/>
              <w:spacing w:before="120" w:after="120"/>
            </w:pPr>
            <w:r>
              <w:t>VCM</w:t>
            </w:r>
            <w:r w:rsidR="00067FE2">
              <w:t>RR Number</w:t>
            </w:r>
          </w:p>
        </w:tc>
        <w:tc>
          <w:tcPr>
            <w:tcW w:w="1260" w:type="dxa"/>
            <w:tcBorders>
              <w:bottom w:val="single" w:sz="4" w:space="0" w:color="auto"/>
            </w:tcBorders>
            <w:vAlign w:val="center"/>
          </w:tcPr>
          <w:p w14:paraId="5C0BA8B1" w14:textId="648CA954" w:rsidR="00067FE2" w:rsidRDefault="002E3CC2" w:rsidP="009E5F2F">
            <w:pPr>
              <w:pStyle w:val="Header"/>
              <w:spacing w:before="120" w:after="120"/>
              <w:jc w:val="center"/>
            </w:pPr>
            <w:hyperlink r:id="rId11" w:history="1">
              <w:r w:rsidR="00BC35DD" w:rsidRPr="00BC35DD">
                <w:rPr>
                  <w:rStyle w:val="Hyperlink"/>
                </w:rPr>
                <w:t>042</w:t>
              </w:r>
            </w:hyperlink>
          </w:p>
        </w:tc>
        <w:tc>
          <w:tcPr>
            <w:tcW w:w="1170" w:type="dxa"/>
            <w:tcBorders>
              <w:bottom w:val="single" w:sz="4" w:space="0" w:color="auto"/>
            </w:tcBorders>
            <w:shd w:val="clear" w:color="auto" w:fill="FFFFFF"/>
            <w:vAlign w:val="center"/>
          </w:tcPr>
          <w:p w14:paraId="4653776D" w14:textId="77777777" w:rsidR="00067FE2" w:rsidRDefault="009F2A00" w:rsidP="009E5F2F">
            <w:pPr>
              <w:pStyle w:val="Header"/>
              <w:spacing w:before="120" w:after="120"/>
            </w:pPr>
            <w:r>
              <w:t>VCM</w:t>
            </w:r>
            <w:r w:rsidR="00067FE2">
              <w:t>RR Title</w:t>
            </w:r>
          </w:p>
        </w:tc>
        <w:tc>
          <w:tcPr>
            <w:tcW w:w="6390" w:type="dxa"/>
            <w:tcBorders>
              <w:bottom w:val="single" w:sz="4" w:space="0" w:color="auto"/>
            </w:tcBorders>
            <w:vAlign w:val="center"/>
          </w:tcPr>
          <w:p w14:paraId="0B19645F" w14:textId="442BC17A" w:rsidR="00067FE2" w:rsidRPr="00827A78" w:rsidRDefault="00827A78" w:rsidP="009E5F2F">
            <w:pPr>
              <w:pStyle w:val="Header"/>
              <w:spacing w:before="120" w:after="120"/>
            </w:pPr>
            <w:r>
              <w:t>SO</w:t>
            </w:r>
            <w:r>
              <w:rPr>
                <w:vertAlign w:val="subscript"/>
              </w:rPr>
              <w:t xml:space="preserve">2 </w:t>
            </w:r>
            <w:r>
              <w:t>and NO</w:t>
            </w:r>
            <w:r>
              <w:rPr>
                <w:vertAlign w:val="subscript"/>
              </w:rPr>
              <w:t xml:space="preserve">x </w:t>
            </w:r>
            <w:r>
              <w:t>Emission Index Prices Used in Verifiable Cost Calculations</w:t>
            </w:r>
          </w:p>
        </w:tc>
      </w:tr>
      <w:tr w:rsidR="00172EB5" w:rsidRPr="00E01925" w14:paraId="57031F3F" w14:textId="77777777" w:rsidTr="00BC2D06">
        <w:trPr>
          <w:trHeight w:val="518"/>
        </w:trPr>
        <w:tc>
          <w:tcPr>
            <w:tcW w:w="2880" w:type="dxa"/>
            <w:gridSpan w:val="2"/>
            <w:shd w:val="clear" w:color="auto" w:fill="FFFFFF"/>
            <w:vAlign w:val="center"/>
          </w:tcPr>
          <w:p w14:paraId="05A64DAC" w14:textId="31E552D7" w:rsidR="00172EB5" w:rsidRPr="00E01925" w:rsidRDefault="00172EB5" w:rsidP="00172EB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7FE6F5D" w14:textId="0DC27668" w:rsidR="00172EB5" w:rsidRPr="00E01925" w:rsidRDefault="00172EB5" w:rsidP="00172EB5">
            <w:pPr>
              <w:pStyle w:val="NormalArial"/>
              <w:spacing w:before="120" w:after="120"/>
            </w:pPr>
            <w:r>
              <w:t>August 7, 2024</w:t>
            </w:r>
          </w:p>
        </w:tc>
      </w:tr>
      <w:tr w:rsidR="00172EB5" w:rsidRPr="00E01925" w14:paraId="0C69510E" w14:textId="77777777" w:rsidTr="00BC2D06">
        <w:trPr>
          <w:trHeight w:val="518"/>
        </w:trPr>
        <w:tc>
          <w:tcPr>
            <w:tcW w:w="2880" w:type="dxa"/>
            <w:gridSpan w:val="2"/>
            <w:shd w:val="clear" w:color="auto" w:fill="FFFFFF"/>
            <w:vAlign w:val="center"/>
          </w:tcPr>
          <w:p w14:paraId="3B4A0B50" w14:textId="195624EE" w:rsidR="00172EB5" w:rsidRPr="00E01925" w:rsidRDefault="00172EB5" w:rsidP="00172EB5">
            <w:pPr>
              <w:pStyle w:val="Header"/>
              <w:spacing w:before="120" w:after="120"/>
              <w:rPr>
                <w:bCs w:val="0"/>
              </w:rPr>
            </w:pPr>
            <w:r w:rsidRPr="003355C2">
              <w:rPr>
                <w:bCs w:val="0"/>
              </w:rPr>
              <w:t>Action</w:t>
            </w:r>
          </w:p>
        </w:tc>
        <w:tc>
          <w:tcPr>
            <w:tcW w:w="7560" w:type="dxa"/>
            <w:gridSpan w:val="2"/>
            <w:vAlign w:val="center"/>
          </w:tcPr>
          <w:p w14:paraId="22A0C319" w14:textId="17510B4D" w:rsidR="00172EB5" w:rsidRDefault="003355C2" w:rsidP="00172EB5">
            <w:pPr>
              <w:pStyle w:val="NormalArial"/>
              <w:spacing w:before="120" w:after="120"/>
            </w:pPr>
            <w:r>
              <w:t>Tabled</w:t>
            </w:r>
          </w:p>
        </w:tc>
      </w:tr>
      <w:tr w:rsidR="00172EB5" w:rsidRPr="00E01925" w14:paraId="42FE351C" w14:textId="77777777" w:rsidTr="00BC2D06">
        <w:trPr>
          <w:trHeight w:val="518"/>
        </w:trPr>
        <w:tc>
          <w:tcPr>
            <w:tcW w:w="2880" w:type="dxa"/>
            <w:gridSpan w:val="2"/>
            <w:shd w:val="clear" w:color="auto" w:fill="FFFFFF"/>
            <w:vAlign w:val="center"/>
          </w:tcPr>
          <w:p w14:paraId="745FB7AB" w14:textId="18D36C78" w:rsidR="00172EB5" w:rsidRPr="00E01925" w:rsidRDefault="00172EB5" w:rsidP="00172EB5">
            <w:pPr>
              <w:pStyle w:val="Header"/>
              <w:spacing w:before="120" w:after="120"/>
              <w:rPr>
                <w:bCs w:val="0"/>
              </w:rPr>
            </w:pPr>
            <w:r>
              <w:rPr>
                <w:bCs w:val="0"/>
              </w:rPr>
              <w:t>Timeline</w:t>
            </w:r>
          </w:p>
        </w:tc>
        <w:tc>
          <w:tcPr>
            <w:tcW w:w="7560" w:type="dxa"/>
            <w:gridSpan w:val="2"/>
            <w:vAlign w:val="center"/>
          </w:tcPr>
          <w:p w14:paraId="17160659" w14:textId="4AAB03EA" w:rsidR="00172EB5" w:rsidRDefault="00172EB5" w:rsidP="00172EB5">
            <w:pPr>
              <w:pStyle w:val="NormalArial"/>
              <w:spacing w:before="120" w:after="120"/>
            </w:pPr>
            <w:r>
              <w:t>Normal</w:t>
            </w:r>
          </w:p>
        </w:tc>
      </w:tr>
      <w:tr w:rsidR="00172EB5" w:rsidRPr="00E01925" w14:paraId="63023B15" w14:textId="77777777" w:rsidTr="00BC2D06">
        <w:trPr>
          <w:trHeight w:val="518"/>
        </w:trPr>
        <w:tc>
          <w:tcPr>
            <w:tcW w:w="2880" w:type="dxa"/>
            <w:gridSpan w:val="2"/>
            <w:shd w:val="clear" w:color="auto" w:fill="FFFFFF"/>
            <w:vAlign w:val="center"/>
          </w:tcPr>
          <w:p w14:paraId="7D9FC357" w14:textId="01F4FF4E" w:rsidR="00172EB5" w:rsidRPr="00E01925" w:rsidRDefault="00172EB5" w:rsidP="00172EB5">
            <w:pPr>
              <w:pStyle w:val="Header"/>
              <w:spacing w:before="120" w:after="120"/>
              <w:rPr>
                <w:bCs w:val="0"/>
              </w:rPr>
            </w:pPr>
            <w:r>
              <w:rPr>
                <w:bCs w:val="0"/>
              </w:rPr>
              <w:t>Proposed Effective Date</w:t>
            </w:r>
          </w:p>
        </w:tc>
        <w:tc>
          <w:tcPr>
            <w:tcW w:w="7560" w:type="dxa"/>
            <w:gridSpan w:val="2"/>
            <w:vAlign w:val="center"/>
          </w:tcPr>
          <w:p w14:paraId="7515DE68" w14:textId="11FC7476" w:rsidR="00172EB5" w:rsidRDefault="00172EB5" w:rsidP="00172EB5">
            <w:pPr>
              <w:pStyle w:val="NormalArial"/>
              <w:spacing w:before="120" w:after="120"/>
            </w:pPr>
            <w:r>
              <w:t>To be determined</w:t>
            </w:r>
          </w:p>
        </w:tc>
      </w:tr>
      <w:tr w:rsidR="00172EB5" w:rsidRPr="00E01925" w14:paraId="0D9841CC" w14:textId="77777777" w:rsidTr="00BC2D06">
        <w:trPr>
          <w:trHeight w:val="518"/>
        </w:trPr>
        <w:tc>
          <w:tcPr>
            <w:tcW w:w="2880" w:type="dxa"/>
            <w:gridSpan w:val="2"/>
            <w:shd w:val="clear" w:color="auto" w:fill="FFFFFF"/>
            <w:vAlign w:val="center"/>
          </w:tcPr>
          <w:p w14:paraId="0B7BEEFC" w14:textId="2EF3004B" w:rsidR="00172EB5" w:rsidRPr="00E01925" w:rsidRDefault="00172EB5" w:rsidP="00172EB5">
            <w:pPr>
              <w:pStyle w:val="Header"/>
              <w:spacing w:before="120" w:after="120"/>
              <w:rPr>
                <w:bCs w:val="0"/>
              </w:rPr>
            </w:pPr>
            <w:r>
              <w:rPr>
                <w:bCs w:val="0"/>
              </w:rPr>
              <w:t>Priority and Rank Assigned</w:t>
            </w:r>
          </w:p>
        </w:tc>
        <w:tc>
          <w:tcPr>
            <w:tcW w:w="7560" w:type="dxa"/>
            <w:gridSpan w:val="2"/>
            <w:vAlign w:val="center"/>
          </w:tcPr>
          <w:p w14:paraId="2C8BE335" w14:textId="0E54DDFF" w:rsidR="00172EB5" w:rsidRDefault="00172EB5" w:rsidP="00172EB5">
            <w:pPr>
              <w:pStyle w:val="NormalArial"/>
              <w:spacing w:before="120" w:after="120"/>
            </w:pPr>
            <w:r>
              <w:t>To be determined</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Default="009F2A00" w:rsidP="009E5F2F">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4AF9DADA" w14:textId="77777777" w:rsidR="008C429A" w:rsidRPr="008C429A" w:rsidRDefault="008C429A" w:rsidP="008C429A">
            <w:pPr>
              <w:pStyle w:val="NormalArial"/>
              <w:spacing w:before="120"/>
              <w:rPr>
                <w:color w:val="000000"/>
              </w:rPr>
            </w:pPr>
            <w:bookmarkStart w:id="0" w:name="_Toc67045629"/>
            <w:r w:rsidRPr="008C429A">
              <w:rPr>
                <w:color w:val="000000"/>
              </w:rPr>
              <w:t>2.6, Additional Rules for Submitting Emission Costs</w:t>
            </w:r>
            <w:bookmarkEnd w:id="0"/>
          </w:p>
          <w:p w14:paraId="671C655A" w14:textId="6E4DCA70" w:rsidR="009D17F0" w:rsidRPr="00FB509B" w:rsidRDefault="008C429A" w:rsidP="009E5F2F">
            <w:pPr>
              <w:pStyle w:val="NormalArial"/>
              <w:spacing w:after="120"/>
            </w:pPr>
            <w:r w:rsidRPr="008C429A">
              <w:rPr>
                <w:color w:val="000000"/>
              </w:rPr>
              <w:t>Appendix 5, Specification of Relevant Equations</w:t>
            </w:r>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Default="00625E5D" w:rsidP="009E5F2F">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A6CAB71" w14:textId="24DB87B7" w:rsidR="00C9766A" w:rsidRPr="00FB509B" w:rsidRDefault="008C429A" w:rsidP="00E71C39">
            <w:pPr>
              <w:pStyle w:val="NormalArial"/>
            </w:pPr>
            <w:r>
              <w:t>N</w:t>
            </w:r>
            <w:r w:rsidR="009E5F2F">
              <w:t>odal Protocol Revision Request (N</w:t>
            </w:r>
            <w:r>
              <w:t>PRR</w:t>
            </w:r>
            <w:r w:rsidR="009E5F2F">
              <w:t xml:space="preserve">) </w:t>
            </w:r>
            <w:r w:rsidR="00BC35DD">
              <w:t>1242</w:t>
            </w:r>
            <w:r w:rsidR="00827A78">
              <w:t xml:space="preserve">, </w:t>
            </w:r>
            <w:r w:rsidR="009E5F2F">
              <w:t>Related to VCMRR</w:t>
            </w:r>
            <w:r w:rsidR="00BC35DD">
              <w:t>042</w:t>
            </w:r>
            <w:r w:rsidR="009E5F2F">
              <w:t>, SO</w:t>
            </w:r>
            <w:r w:rsidR="009E5F2F">
              <w:rPr>
                <w:vertAlign w:val="subscript"/>
              </w:rPr>
              <w:t xml:space="preserve">2 </w:t>
            </w:r>
            <w:r w:rsidR="009E5F2F">
              <w:t>and NO</w:t>
            </w:r>
            <w:r w:rsidR="009E5F2F">
              <w:rPr>
                <w:vertAlign w:val="subscript"/>
              </w:rPr>
              <w:t xml:space="preserve">x </w:t>
            </w:r>
            <w:r w:rsidR="009E5F2F">
              <w:t>Emission Index Prices Used in Verifiable Cost Calculations</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9E5F2F">
            <w:pPr>
              <w:pStyle w:val="Header"/>
              <w:spacing w:before="120" w:after="120"/>
            </w:pPr>
            <w:r>
              <w:t>Revision Description</w:t>
            </w:r>
          </w:p>
        </w:tc>
        <w:tc>
          <w:tcPr>
            <w:tcW w:w="7560" w:type="dxa"/>
            <w:gridSpan w:val="2"/>
            <w:tcBorders>
              <w:bottom w:val="single" w:sz="4" w:space="0" w:color="auto"/>
            </w:tcBorders>
            <w:vAlign w:val="center"/>
          </w:tcPr>
          <w:p w14:paraId="442C00C7" w14:textId="4CF0FF8C" w:rsidR="009D17F0" w:rsidRPr="00FB509B" w:rsidRDefault="008C429A" w:rsidP="009E5F2F">
            <w:pPr>
              <w:pStyle w:val="NormalArial"/>
              <w:spacing w:before="120" w:after="120"/>
            </w:pPr>
            <w:r>
              <w:t xml:space="preserve">This Verifiable Cost Manual Revision Request (VCMRR) adds the use of seasonal </w:t>
            </w:r>
            <w:r w:rsidRPr="00D776A7">
              <w:t>sulfur dioxide (SO</w:t>
            </w:r>
            <w:r w:rsidRPr="00D776A7">
              <w:rPr>
                <w:vertAlign w:val="subscript"/>
              </w:rPr>
              <w:t>2</w:t>
            </w:r>
            <w:r w:rsidRPr="00D776A7">
              <w:t>) and nitrogen oxide (NO</w:t>
            </w:r>
            <w:r>
              <w:rPr>
                <w:vertAlign w:val="subscript"/>
              </w:rPr>
              <w:t>X</w:t>
            </w:r>
            <w:r w:rsidRPr="00D776A7">
              <w:t>)</w:t>
            </w:r>
            <w:r>
              <w:t xml:space="preserve"> prices obtained from indices to calculate emission costs from May through September.  Annual prices would continue to be used </w:t>
            </w:r>
            <w:r w:rsidR="004B21AA">
              <w:t>from October through April.</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9E5F2F">
            <w:pPr>
              <w:pStyle w:val="Header"/>
              <w:spacing w:before="120" w:after="120"/>
            </w:pPr>
            <w:r>
              <w:t>Reason for Revision</w:t>
            </w:r>
          </w:p>
        </w:tc>
        <w:tc>
          <w:tcPr>
            <w:tcW w:w="7560" w:type="dxa"/>
            <w:gridSpan w:val="2"/>
            <w:vAlign w:val="center"/>
          </w:tcPr>
          <w:p w14:paraId="1E7A53BF" w14:textId="314E6A8B" w:rsidR="00930C49" w:rsidRDefault="00930C49" w:rsidP="00930C49">
            <w:pPr>
              <w:pStyle w:val="NormalArial"/>
              <w:tabs>
                <w:tab w:val="left" w:pos="432"/>
              </w:tabs>
              <w:spacing w:before="120"/>
              <w:ind w:left="432" w:hanging="432"/>
              <w:rPr>
                <w:rFonts w:cs="Arial"/>
                <w:color w:val="000000"/>
              </w:rPr>
            </w:pPr>
            <w:r w:rsidRPr="006629C8">
              <w:object w:dxaOrig="225" w:dyaOrig="225"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5EB7FDB" w14:textId="4F3618A5" w:rsidR="00930C49" w:rsidRPr="00BD53C5" w:rsidRDefault="00930C49" w:rsidP="00930C49">
            <w:pPr>
              <w:pStyle w:val="NormalArial"/>
              <w:tabs>
                <w:tab w:val="left" w:pos="432"/>
              </w:tabs>
              <w:spacing w:before="120"/>
              <w:ind w:left="432" w:hanging="432"/>
              <w:rPr>
                <w:rFonts w:cs="Arial"/>
                <w:color w:val="000000"/>
              </w:rPr>
            </w:pPr>
            <w:r w:rsidRPr="00CD242D">
              <w:object w:dxaOrig="225" w:dyaOrig="225" w14:anchorId="7E337B1B">
                <v:shape id="_x0000_i1039" type="#_x0000_t75" style="width:15.75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94DA9C" w14:textId="7DCD6BA6" w:rsidR="00930C49" w:rsidRPr="00BD53C5" w:rsidRDefault="00930C49" w:rsidP="00930C49">
            <w:pPr>
              <w:pStyle w:val="NormalArial"/>
              <w:spacing w:before="120"/>
              <w:ind w:left="432" w:hanging="432"/>
              <w:rPr>
                <w:rFonts w:cs="Arial"/>
                <w:color w:val="000000"/>
              </w:rPr>
            </w:pPr>
            <w:r w:rsidRPr="006629C8">
              <w:object w:dxaOrig="225" w:dyaOrig="225" w14:anchorId="1806A9A1">
                <v:shape id="_x0000_i1041" type="#_x0000_t75" style="width:15.75pt;height:15pt" o:ole="">
                  <v:imagedata r:id="rId12"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937BA5" w14:textId="6335407D" w:rsidR="00930C49" w:rsidRDefault="00930C49" w:rsidP="00930C49">
            <w:pPr>
              <w:pStyle w:val="NormalArial"/>
              <w:spacing w:before="120"/>
              <w:rPr>
                <w:iCs/>
                <w:kern w:val="24"/>
              </w:rPr>
            </w:pPr>
            <w:r w:rsidRPr="006629C8">
              <w:object w:dxaOrig="225" w:dyaOrig="225" w14:anchorId="52A651D7">
                <v:shape id="_x0000_i1043" type="#_x0000_t75" style="width:15.75pt;height:15pt" o:ole="">
                  <v:imagedata r:id="rId12" o:title=""/>
                </v:shape>
                <w:control r:id="rId20" w:name="TextBox13" w:shapeid="_x0000_i1043"/>
              </w:object>
            </w:r>
            <w:r w:rsidRPr="006629C8">
              <w:t xml:space="preserve">  </w:t>
            </w:r>
            <w:r>
              <w:rPr>
                <w:iCs/>
                <w:kern w:val="24"/>
              </w:rPr>
              <w:t>Administrative</w:t>
            </w:r>
          </w:p>
          <w:p w14:paraId="4FFB5523" w14:textId="7F64F4D4" w:rsidR="00930C49" w:rsidRDefault="00930C49" w:rsidP="00930C49">
            <w:pPr>
              <w:pStyle w:val="NormalArial"/>
              <w:spacing w:before="120"/>
              <w:rPr>
                <w:iCs/>
                <w:kern w:val="24"/>
              </w:rPr>
            </w:pPr>
            <w:r w:rsidRPr="006629C8">
              <w:object w:dxaOrig="225" w:dyaOrig="225" w14:anchorId="519E8277">
                <v:shape id="_x0000_i1045" type="#_x0000_t75" style="width:15.75pt;height:15pt" o:ole="">
                  <v:imagedata r:id="rId12" o:title=""/>
                </v:shape>
                <w:control r:id="rId21" w:name="TextBox14" w:shapeid="_x0000_i1045"/>
              </w:object>
            </w:r>
            <w:r w:rsidRPr="006629C8">
              <w:t xml:space="preserve">  </w:t>
            </w:r>
            <w:r>
              <w:rPr>
                <w:iCs/>
                <w:kern w:val="24"/>
              </w:rPr>
              <w:t>Regulatory requirements</w:t>
            </w:r>
          </w:p>
          <w:p w14:paraId="77FE04A4" w14:textId="1C70549D" w:rsidR="00930C49" w:rsidRPr="00CD242D" w:rsidRDefault="00930C49" w:rsidP="00930C49">
            <w:pPr>
              <w:pStyle w:val="NormalArial"/>
              <w:spacing w:before="120"/>
              <w:rPr>
                <w:rFonts w:cs="Arial"/>
                <w:color w:val="000000"/>
              </w:rPr>
            </w:pPr>
            <w:r w:rsidRPr="006629C8">
              <w:object w:dxaOrig="225" w:dyaOrig="225" w14:anchorId="48FFF582">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6704FB1E" w14:textId="77777777" w:rsidR="00930C49" w:rsidRDefault="00930C49" w:rsidP="00930C49">
            <w:pPr>
              <w:pStyle w:val="NormalArial"/>
              <w:rPr>
                <w:i/>
                <w:sz w:val="20"/>
                <w:szCs w:val="20"/>
              </w:rPr>
            </w:pPr>
          </w:p>
          <w:p w14:paraId="6CE21E4A" w14:textId="042FC5AF" w:rsidR="00FC3D4B" w:rsidRPr="009E5F2F" w:rsidRDefault="00930C49" w:rsidP="009E5F2F">
            <w:pPr>
              <w:pStyle w:val="NormalArial"/>
              <w:spacing w:after="120"/>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tc>
      </w:tr>
      <w:tr w:rsidR="00930C49" w14:paraId="5FB8E0CC" w14:textId="77777777" w:rsidTr="00172EB5">
        <w:trPr>
          <w:trHeight w:val="518"/>
        </w:trPr>
        <w:tc>
          <w:tcPr>
            <w:tcW w:w="2880" w:type="dxa"/>
            <w:gridSpan w:val="2"/>
            <w:shd w:val="clear" w:color="auto" w:fill="FFFFFF"/>
            <w:vAlign w:val="center"/>
          </w:tcPr>
          <w:p w14:paraId="53CD9F0D" w14:textId="77CF693C" w:rsidR="00930C49" w:rsidRDefault="00930C49" w:rsidP="009E5F2F">
            <w:pPr>
              <w:pStyle w:val="Header"/>
              <w:spacing w:before="120" w:after="120"/>
            </w:pPr>
            <w:r>
              <w:lastRenderedPageBreak/>
              <w:t>Justification of Reason for Revision and Market Impacts</w:t>
            </w:r>
          </w:p>
        </w:tc>
        <w:tc>
          <w:tcPr>
            <w:tcW w:w="7560" w:type="dxa"/>
            <w:gridSpan w:val="2"/>
            <w:vAlign w:val="center"/>
          </w:tcPr>
          <w:p w14:paraId="032C0D6F" w14:textId="25B262BA" w:rsidR="00930C49" w:rsidRDefault="00B17E86" w:rsidP="009E5F2F">
            <w:pPr>
              <w:pStyle w:val="NormalArial"/>
              <w:spacing w:before="120" w:after="120"/>
              <w:rPr>
                <w:lang w:eastAsia="x-none"/>
              </w:rPr>
            </w:pPr>
            <w:r>
              <w:rPr>
                <w:iCs/>
                <w:kern w:val="24"/>
              </w:rPr>
              <w:t xml:space="preserve">This VCMRR is needed to ensure ERCOT has access to seasonal emissions data due to volatility in index prices as a result of reductions in allowances and reliance on the market to meet compliance obligations.  The swings in index prices are particularly impactful on </w:t>
            </w:r>
            <w:r w:rsidRPr="00B17E86">
              <w:rPr>
                <w:lang w:eastAsia="x-none"/>
              </w:rPr>
              <w:t xml:space="preserve">Verifiable Startup Emission Costs and Verifiable Minimum-Energy Emission Costs, outlined in </w:t>
            </w:r>
            <w:r w:rsidR="009E5F2F" w:rsidRPr="008C429A">
              <w:rPr>
                <w:color w:val="000000"/>
              </w:rPr>
              <w:t>Appendix 5, Specification of Relevant Equations</w:t>
            </w:r>
            <w:r w:rsidR="00A37B1C">
              <w:rPr>
                <w:color w:val="000000"/>
              </w:rPr>
              <w:t>,</w:t>
            </w:r>
            <w:r w:rsidR="00A37B1C">
              <w:rPr>
                <w:lang w:eastAsia="x-none"/>
              </w:rPr>
              <w:t xml:space="preserve"> and</w:t>
            </w:r>
            <w:r w:rsidR="00D95B9B">
              <w:rPr>
                <w:lang w:eastAsia="x-none"/>
              </w:rPr>
              <w:t xml:space="preserve"> need to be taken into account in Generation Resources’ offer curves.</w:t>
            </w:r>
          </w:p>
          <w:p w14:paraId="4BCF951F" w14:textId="18D96234" w:rsidR="00945823" w:rsidRDefault="00945823" w:rsidP="009E5F2F">
            <w:pPr>
              <w:pStyle w:val="NormalArial"/>
              <w:spacing w:before="120" w:after="120"/>
              <w:rPr>
                <w:iCs/>
                <w:kern w:val="24"/>
              </w:rPr>
            </w:pPr>
            <w:r w:rsidRPr="00945823">
              <w:rPr>
                <w:iCs/>
                <w:kern w:val="24"/>
              </w:rPr>
              <w:t xml:space="preserve">While there has been attention on the Environmental Protection Agency (EPA) rules and a recent Supreme Court ruling on the Good Neighbor Rule, this does not eliminate seasonal index prices.  Further, it seems appropriate for ERCOT to maintain access to the vendor data needed to include seasonal index prices as EPA is expected to reinstate prior </w:t>
            </w:r>
            <w:r w:rsidR="00A37B1C">
              <w:rPr>
                <w:iCs/>
                <w:kern w:val="24"/>
              </w:rPr>
              <w:t>Cross-State Air Pollution Rule (</w:t>
            </w:r>
            <w:r w:rsidRPr="00945823">
              <w:rPr>
                <w:iCs/>
                <w:kern w:val="24"/>
              </w:rPr>
              <w:t>CSAPR</w:t>
            </w:r>
            <w:r w:rsidR="00A37B1C">
              <w:rPr>
                <w:iCs/>
                <w:kern w:val="24"/>
              </w:rPr>
              <w:t>)</w:t>
            </w:r>
            <w:r w:rsidRPr="00945823">
              <w:rPr>
                <w:iCs/>
                <w:kern w:val="24"/>
              </w:rPr>
              <w:t xml:space="preserve"> obligations while the legal challenge to the Good Neighbor Rule continues to be litigated.  Although trading has temporarily been suspended, obligations to hold and obtain sufficient allowances consistent with CSAPR obligations are expected to be clarified with relative speed.  Eliminating the need to engage in a new vendor selection process allows ERCOT to quickly respond to the changes in the emissions allowances and resulting prices.</w:t>
            </w:r>
          </w:p>
          <w:p w14:paraId="125B9D94" w14:textId="4DD5F059" w:rsidR="00945823" w:rsidRPr="00625E5D" w:rsidRDefault="00945823" w:rsidP="009E5F2F">
            <w:pPr>
              <w:pStyle w:val="NormalArial"/>
              <w:spacing w:before="120" w:after="120"/>
              <w:rPr>
                <w:iCs/>
                <w:kern w:val="24"/>
              </w:rPr>
            </w:pPr>
            <w:r>
              <w:rPr>
                <w:iCs/>
                <w:kern w:val="24"/>
              </w:rPr>
              <w:t xml:space="preserve">Further, the inventory of allowances is reflected in terms of opportunity costs.  They can be used by Luminant to meet compliance </w:t>
            </w:r>
            <w:r w:rsidR="002A794D">
              <w:rPr>
                <w:iCs/>
                <w:kern w:val="24"/>
              </w:rPr>
              <w:t>obligations</w:t>
            </w:r>
            <w:r>
              <w:rPr>
                <w:iCs/>
                <w:kern w:val="24"/>
              </w:rPr>
              <w:t xml:space="preserve"> or sold if there are potential excess allowances.  Therefore, there is a value attached to them even absent trading.</w:t>
            </w:r>
          </w:p>
        </w:tc>
      </w:tr>
      <w:tr w:rsidR="00172EB5" w14:paraId="2691B999" w14:textId="77777777" w:rsidTr="00172EB5">
        <w:trPr>
          <w:trHeight w:val="518"/>
        </w:trPr>
        <w:tc>
          <w:tcPr>
            <w:tcW w:w="2880" w:type="dxa"/>
            <w:gridSpan w:val="2"/>
            <w:shd w:val="clear" w:color="auto" w:fill="FFFFFF"/>
            <w:vAlign w:val="center"/>
          </w:tcPr>
          <w:p w14:paraId="1A600543" w14:textId="006D9D3B" w:rsidR="00172EB5" w:rsidRPr="003355C2" w:rsidRDefault="00172EB5" w:rsidP="00172EB5">
            <w:pPr>
              <w:pStyle w:val="Header"/>
              <w:spacing w:before="120" w:after="120"/>
            </w:pPr>
            <w:r w:rsidRPr="003355C2">
              <w:t>WMS Decision</w:t>
            </w:r>
          </w:p>
        </w:tc>
        <w:tc>
          <w:tcPr>
            <w:tcW w:w="7560" w:type="dxa"/>
            <w:gridSpan w:val="2"/>
            <w:vAlign w:val="center"/>
          </w:tcPr>
          <w:p w14:paraId="70B68ED0" w14:textId="22B43A50" w:rsidR="00172EB5" w:rsidRDefault="00172EB5" w:rsidP="00172EB5">
            <w:pPr>
              <w:pStyle w:val="NormalArial"/>
              <w:spacing w:before="120" w:after="120"/>
              <w:rPr>
                <w:iCs/>
                <w:kern w:val="24"/>
              </w:rPr>
            </w:pPr>
            <w:r>
              <w:rPr>
                <w:iCs/>
                <w:kern w:val="24"/>
              </w:rPr>
              <w:t>On 8/7/24, WMS</w:t>
            </w:r>
            <w:r w:rsidR="003355C2">
              <w:rPr>
                <w:iCs/>
                <w:kern w:val="24"/>
              </w:rPr>
              <w:t xml:space="preserve"> voted </w:t>
            </w:r>
            <w:r w:rsidR="00BC4554">
              <w:rPr>
                <w:iCs/>
                <w:kern w:val="24"/>
              </w:rPr>
              <w:t xml:space="preserve">unanimously </w:t>
            </w:r>
            <w:r w:rsidR="003355C2">
              <w:rPr>
                <w:iCs/>
                <w:kern w:val="24"/>
              </w:rPr>
              <w:t>t</w:t>
            </w:r>
            <w:r w:rsidR="003355C2" w:rsidRPr="003355C2">
              <w:rPr>
                <w:iCs/>
                <w:kern w:val="24"/>
              </w:rPr>
              <w:t xml:space="preserve">o table VCMRR042 and refer the issue to </w:t>
            </w:r>
            <w:r w:rsidR="003355C2">
              <w:rPr>
                <w:iCs/>
                <w:kern w:val="24"/>
              </w:rPr>
              <w:t>the Resource Cost Working Group (</w:t>
            </w:r>
            <w:r w:rsidR="003355C2" w:rsidRPr="003355C2">
              <w:rPr>
                <w:iCs/>
                <w:kern w:val="24"/>
              </w:rPr>
              <w:t>RCWG</w:t>
            </w:r>
            <w:r w:rsidR="003355C2">
              <w:rPr>
                <w:iCs/>
                <w:kern w:val="24"/>
              </w:rPr>
              <w:t>).  All Market Segments participated in the vote.</w:t>
            </w:r>
          </w:p>
        </w:tc>
      </w:tr>
      <w:tr w:rsidR="00172EB5" w14:paraId="4D877965" w14:textId="77777777" w:rsidTr="00BC2D06">
        <w:trPr>
          <w:trHeight w:val="518"/>
        </w:trPr>
        <w:tc>
          <w:tcPr>
            <w:tcW w:w="2880" w:type="dxa"/>
            <w:gridSpan w:val="2"/>
            <w:tcBorders>
              <w:bottom w:val="single" w:sz="4" w:space="0" w:color="auto"/>
            </w:tcBorders>
            <w:shd w:val="clear" w:color="auto" w:fill="FFFFFF"/>
            <w:vAlign w:val="center"/>
          </w:tcPr>
          <w:p w14:paraId="5001D21B" w14:textId="08359F4D" w:rsidR="00172EB5" w:rsidRPr="003355C2" w:rsidRDefault="00172EB5" w:rsidP="00172EB5">
            <w:pPr>
              <w:pStyle w:val="Header"/>
              <w:spacing w:before="120" w:after="120"/>
            </w:pPr>
            <w:r w:rsidRPr="003355C2">
              <w:t>Summary of WMS Discussion</w:t>
            </w:r>
          </w:p>
        </w:tc>
        <w:tc>
          <w:tcPr>
            <w:tcW w:w="7560" w:type="dxa"/>
            <w:gridSpan w:val="2"/>
            <w:tcBorders>
              <w:bottom w:val="single" w:sz="4" w:space="0" w:color="auto"/>
            </w:tcBorders>
            <w:vAlign w:val="center"/>
          </w:tcPr>
          <w:p w14:paraId="70E648E5" w14:textId="5EA67AE9" w:rsidR="00172EB5" w:rsidRDefault="00172EB5" w:rsidP="00172EB5">
            <w:pPr>
              <w:pStyle w:val="NormalArial"/>
              <w:spacing w:before="120" w:after="120"/>
              <w:rPr>
                <w:iCs/>
                <w:kern w:val="24"/>
              </w:rPr>
            </w:pPr>
            <w:r>
              <w:rPr>
                <w:iCs/>
                <w:kern w:val="24"/>
              </w:rPr>
              <w:t xml:space="preserve">On 8/7/24, </w:t>
            </w:r>
            <w:r w:rsidR="003355C2">
              <w:rPr>
                <w:iCs/>
                <w:kern w:val="24"/>
              </w:rPr>
              <w:t xml:space="preserve">participants </w:t>
            </w:r>
            <w:r w:rsidR="00C21306">
              <w:rPr>
                <w:iCs/>
                <w:kern w:val="24"/>
              </w:rPr>
              <w:t xml:space="preserve">supported the concept of using seasonal index values and </w:t>
            </w:r>
            <w:r w:rsidR="003355C2">
              <w:rPr>
                <w:iCs/>
                <w:kern w:val="24"/>
              </w:rPr>
              <w:t>requested additional review by the RCWG.</w:t>
            </w:r>
          </w:p>
        </w:tc>
      </w:tr>
    </w:tbl>
    <w:p w14:paraId="45304E0C" w14:textId="77777777" w:rsidR="00172EB5" w:rsidRDefault="00172EB5"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72EB5" w:rsidRPr="00F93D76" w14:paraId="37857120" w14:textId="77777777" w:rsidTr="001E51AF">
        <w:trPr>
          <w:trHeight w:val="432"/>
        </w:trPr>
        <w:tc>
          <w:tcPr>
            <w:tcW w:w="10440" w:type="dxa"/>
            <w:gridSpan w:val="2"/>
            <w:shd w:val="clear" w:color="auto" w:fill="FFFFFF"/>
            <w:vAlign w:val="center"/>
          </w:tcPr>
          <w:p w14:paraId="6169EBBC" w14:textId="77777777" w:rsidR="00172EB5" w:rsidRPr="00F93D76" w:rsidRDefault="00172EB5" w:rsidP="001E51AF">
            <w:pPr>
              <w:spacing w:before="120" w:after="120"/>
              <w:jc w:val="center"/>
              <w:rPr>
                <w:rFonts w:ascii="Arial" w:hAnsi="Arial" w:cs="Arial"/>
                <w:b/>
              </w:rPr>
            </w:pPr>
            <w:r w:rsidRPr="00F93D76">
              <w:rPr>
                <w:rFonts w:ascii="Arial" w:hAnsi="Arial" w:cs="Arial"/>
                <w:b/>
              </w:rPr>
              <w:t>Opinions</w:t>
            </w:r>
          </w:p>
        </w:tc>
      </w:tr>
      <w:tr w:rsidR="00172EB5" w:rsidRPr="00F93D76" w14:paraId="3256ADBA" w14:textId="77777777" w:rsidTr="001E51AF">
        <w:trPr>
          <w:trHeight w:val="432"/>
        </w:trPr>
        <w:tc>
          <w:tcPr>
            <w:tcW w:w="2880" w:type="dxa"/>
            <w:shd w:val="clear" w:color="auto" w:fill="FFFFFF"/>
            <w:vAlign w:val="center"/>
          </w:tcPr>
          <w:p w14:paraId="1551ACB3" w14:textId="77777777" w:rsidR="00172EB5" w:rsidRPr="00F93D76" w:rsidRDefault="00172EB5" w:rsidP="001E51AF">
            <w:pPr>
              <w:spacing w:before="120" w:after="120"/>
              <w:rPr>
                <w:rFonts w:ascii="Arial" w:hAnsi="Arial" w:cs="Arial"/>
                <w:b/>
                <w:bCs/>
              </w:rPr>
            </w:pPr>
            <w:r w:rsidRPr="00F93D76">
              <w:rPr>
                <w:rFonts w:ascii="Arial" w:hAnsi="Arial" w:cs="Arial"/>
                <w:b/>
                <w:bCs/>
              </w:rPr>
              <w:t>Credit Review</w:t>
            </w:r>
          </w:p>
        </w:tc>
        <w:tc>
          <w:tcPr>
            <w:tcW w:w="7560" w:type="dxa"/>
            <w:vAlign w:val="center"/>
          </w:tcPr>
          <w:p w14:paraId="795AFADB" w14:textId="4C290761" w:rsidR="00172EB5" w:rsidRPr="0034421C" w:rsidRDefault="00172EB5" w:rsidP="001E51AF">
            <w:pPr>
              <w:spacing w:before="120" w:after="120"/>
              <w:rPr>
                <w:rFonts w:ascii="Arial" w:hAnsi="Arial" w:cs="Arial"/>
              </w:rPr>
            </w:pPr>
            <w:r>
              <w:rPr>
                <w:rFonts w:ascii="Arial" w:hAnsi="Arial" w:cs="Arial"/>
              </w:rPr>
              <w:t xml:space="preserve">Not </w:t>
            </w:r>
            <w:r w:rsidR="003355C2">
              <w:rPr>
                <w:rFonts w:ascii="Arial" w:hAnsi="Arial" w:cs="Arial"/>
              </w:rPr>
              <w:t>a</w:t>
            </w:r>
            <w:r>
              <w:rPr>
                <w:rFonts w:ascii="Arial" w:hAnsi="Arial" w:cs="Arial"/>
              </w:rPr>
              <w:t>pplicable</w:t>
            </w:r>
          </w:p>
        </w:tc>
      </w:tr>
      <w:tr w:rsidR="00172EB5" w:rsidRPr="00F93D76" w14:paraId="562D7160" w14:textId="77777777" w:rsidTr="001E51AF">
        <w:trPr>
          <w:trHeight w:val="432"/>
        </w:trPr>
        <w:tc>
          <w:tcPr>
            <w:tcW w:w="2880" w:type="dxa"/>
            <w:shd w:val="clear" w:color="auto" w:fill="FFFFFF"/>
            <w:vAlign w:val="center"/>
          </w:tcPr>
          <w:p w14:paraId="42539050" w14:textId="77777777" w:rsidR="00172EB5" w:rsidRPr="00F93D76" w:rsidRDefault="00172EB5" w:rsidP="001E51AF">
            <w:pPr>
              <w:spacing w:before="120" w:after="120"/>
              <w:rPr>
                <w:rFonts w:ascii="Arial" w:hAnsi="Arial" w:cs="Arial"/>
                <w:b/>
                <w:bCs/>
              </w:rPr>
            </w:pPr>
            <w:r w:rsidRPr="00F93D76">
              <w:rPr>
                <w:rFonts w:ascii="Arial" w:hAnsi="Arial" w:cs="Arial"/>
                <w:b/>
                <w:bCs/>
              </w:rPr>
              <w:t>Independent Market Monitor Opinion</w:t>
            </w:r>
          </w:p>
        </w:tc>
        <w:tc>
          <w:tcPr>
            <w:tcW w:w="7560" w:type="dxa"/>
            <w:vAlign w:val="center"/>
          </w:tcPr>
          <w:p w14:paraId="1AD41B71" w14:textId="77777777" w:rsidR="00172EB5" w:rsidRPr="0034421C" w:rsidRDefault="00172EB5" w:rsidP="001E51AF">
            <w:pPr>
              <w:spacing w:before="120" w:after="120"/>
              <w:rPr>
                <w:rFonts w:ascii="Arial" w:hAnsi="Arial" w:cs="Arial"/>
                <w:b/>
                <w:bCs/>
              </w:rPr>
            </w:pPr>
            <w:r w:rsidRPr="0034421C">
              <w:rPr>
                <w:rFonts w:ascii="Arial" w:hAnsi="Arial" w:cs="Arial"/>
              </w:rPr>
              <w:t>To be determined</w:t>
            </w:r>
          </w:p>
        </w:tc>
      </w:tr>
      <w:tr w:rsidR="00172EB5" w:rsidRPr="00F93D76" w14:paraId="656E4AD4" w14:textId="77777777" w:rsidTr="001E51AF">
        <w:trPr>
          <w:trHeight w:val="432"/>
        </w:trPr>
        <w:tc>
          <w:tcPr>
            <w:tcW w:w="2880" w:type="dxa"/>
            <w:shd w:val="clear" w:color="auto" w:fill="FFFFFF"/>
            <w:vAlign w:val="center"/>
          </w:tcPr>
          <w:p w14:paraId="286359FA" w14:textId="77777777" w:rsidR="00172EB5" w:rsidRPr="00F93D76" w:rsidRDefault="00172EB5" w:rsidP="001E51AF">
            <w:pPr>
              <w:spacing w:before="120" w:after="120"/>
              <w:rPr>
                <w:rFonts w:ascii="Arial" w:hAnsi="Arial" w:cs="Arial"/>
                <w:b/>
                <w:bCs/>
              </w:rPr>
            </w:pPr>
            <w:r w:rsidRPr="00F93D76">
              <w:rPr>
                <w:rFonts w:ascii="Arial" w:hAnsi="Arial" w:cs="Arial"/>
                <w:b/>
                <w:bCs/>
              </w:rPr>
              <w:t>ERCOT Opinion</w:t>
            </w:r>
          </w:p>
        </w:tc>
        <w:tc>
          <w:tcPr>
            <w:tcW w:w="7560" w:type="dxa"/>
            <w:vAlign w:val="center"/>
          </w:tcPr>
          <w:p w14:paraId="067F8718" w14:textId="77777777" w:rsidR="00172EB5" w:rsidRPr="0034421C" w:rsidRDefault="00172EB5" w:rsidP="001E51AF">
            <w:pPr>
              <w:spacing w:before="120" w:after="120"/>
              <w:rPr>
                <w:rFonts w:ascii="Arial" w:hAnsi="Arial" w:cs="Arial"/>
                <w:b/>
                <w:bCs/>
              </w:rPr>
            </w:pPr>
            <w:r w:rsidRPr="0034421C">
              <w:rPr>
                <w:rFonts w:ascii="Arial" w:hAnsi="Arial" w:cs="Arial"/>
              </w:rPr>
              <w:t>To be determined</w:t>
            </w:r>
          </w:p>
        </w:tc>
      </w:tr>
      <w:tr w:rsidR="00172EB5" w:rsidRPr="00F93D76" w14:paraId="1B7A4E1F" w14:textId="77777777" w:rsidTr="001E51AF">
        <w:trPr>
          <w:trHeight w:val="432"/>
        </w:trPr>
        <w:tc>
          <w:tcPr>
            <w:tcW w:w="2880" w:type="dxa"/>
            <w:shd w:val="clear" w:color="auto" w:fill="FFFFFF"/>
            <w:vAlign w:val="center"/>
          </w:tcPr>
          <w:p w14:paraId="5339A02C" w14:textId="77777777" w:rsidR="00172EB5" w:rsidRPr="00F93D76" w:rsidRDefault="00172EB5" w:rsidP="001E51AF">
            <w:pPr>
              <w:spacing w:before="120" w:after="120"/>
              <w:rPr>
                <w:rFonts w:ascii="Arial" w:hAnsi="Arial" w:cs="Arial"/>
                <w:b/>
                <w:bCs/>
              </w:rPr>
            </w:pPr>
            <w:r w:rsidRPr="00F93D76">
              <w:rPr>
                <w:rFonts w:ascii="Arial" w:hAnsi="Arial" w:cs="Arial"/>
                <w:b/>
                <w:bCs/>
              </w:rPr>
              <w:lastRenderedPageBreak/>
              <w:t>ERCOT Market Impact Statement</w:t>
            </w:r>
          </w:p>
        </w:tc>
        <w:tc>
          <w:tcPr>
            <w:tcW w:w="7560" w:type="dxa"/>
            <w:vAlign w:val="center"/>
          </w:tcPr>
          <w:p w14:paraId="64C2AD2C" w14:textId="77777777" w:rsidR="00172EB5" w:rsidRPr="0034421C" w:rsidRDefault="00172EB5" w:rsidP="001E51AF">
            <w:pPr>
              <w:spacing w:line="252" w:lineRule="auto"/>
              <w:rPr>
                <w:rFonts w:ascii="Arial" w:hAnsi="Arial" w:cs="Arial"/>
              </w:rPr>
            </w:pPr>
            <w:r w:rsidRPr="0034421C">
              <w:rPr>
                <w:rFonts w:ascii="Arial" w:hAnsi="Arial" w:cs="Arial"/>
              </w:rPr>
              <w:t>To be determined</w:t>
            </w:r>
          </w:p>
        </w:tc>
      </w:tr>
    </w:tbl>
    <w:p w14:paraId="5CF105BE" w14:textId="77777777" w:rsidR="00172EB5" w:rsidRDefault="00172EB5"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rsidRPr="00A37B1C"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77777777" w:rsidR="00127985" w:rsidRPr="00A37B1C" w:rsidRDefault="00127985" w:rsidP="009A7D32">
            <w:pPr>
              <w:pStyle w:val="Header"/>
              <w:jc w:val="center"/>
            </w:pPr>
            <w:bookmarkStart w:id="1" w:name="_Hlk154568842"/>
            <w:r w:rsidRPr="00A37B1C">
              <w:t>Sponsor</w:t>
            </w:r>
          </w:p>
        </w:tc>
      </w:tr>
      <w:tr w:rsidR="00127985" w:rsidRPr="00A37B1C" w14:paraId="6BA950AA" w14:textId="77777777" w:rsidTr="009A7D32">
        <w:trPr>
          <w:cantSplit/>
          <w:trHeight w:val="432"/>
        </w:trPr>
        <w:tc>
          <w:tcPr>
            <w:tcW w:w="2880" w:type="dxa"/>
            <w:shd w:val="clear" w:color="auto" w:fill="FFFFFF"/>
            <w:vAlign w:val="center"/>
          </w:tcPr>
          <w:p w14:paraId="2C90F123" w14:textId="77777777" w:rsidR="00127985" w:rsidRPr="00A37B1C" w:rsidRDefault="00127985" w:rsidP="009A7D32">
            <w:pPr>
              <w:pStyle w:val="Header"/>
              <w:rPr>
                <w:bCs w:val="0"/>
              </w:rPr>
            </w:pPr>
            <w:r w:rsidRPr="00A37B1C">
              <w:rPr>
                <w:bCs w:val="0"/>
              </w:rPr>
              <w:t>Name</w:t>
            </w:r>
          </w:p>
        </w:tc>
        <w:tc>
          <w:tcPr>
            <w:tcW w:w="7560" w:type="dxa"/>
            <w:vAlign w:val="center"/>
          </w:tcPr>
          <w:p w14:paraId="4F7F8F4D" w14:textId="04E570BB" w:rsidR="00127985" w:rsidRPr="00A37B1C" w:rsidRDefault="008C429A" w:rsidP="009A7D32">
            <w:pPr>
              <w:pStyle w:val="NormalArial"/>
            </w:pPr>
            <w:r w:rsidRPr="00A37B1C">
              <w:t>Katie Rich</w:t>
            </w:r>
          </w:p>
        </w:tc>
      </w:tr>
      <w:tr w:rsidR="00127985" w:rsidRPr="00A37B1C" w14:paraId="7B4CBD08" w14:textId="77777777" w:rsidTr="009A7D32">
        <w:trPr>
          <w:cantSplit/>
          <w:trHeight w:val="432"/>
        </w:trPr>
        <w:tc>
          <w:tcPr>
            <w:tcW w:w="2880" w:type="dxa"/>
            <w:shd w:val="clear" w:color="auto" w:fill="FFFFFF"/>
            <w:vAlign w:val="center"/>
          </w:tcPr>
          <w:p w14:paraId="598885D6" w14:textId="77777777" w:rsidR="00127985" w:rsidRPr="00A37B1C" w:rsidRDefault="00127985" w:rsidP="009A7D32">
            <w:pPr>
              <w:pStyle w:val="Header"/>
              <w:rPr>
                <w:bCs w:val="0"/>
              </w:rPr>
            </w:pPr>
            <w:r w:rsidRPr="00A37B1C">
              <w:rPr>
                <w:bCs w:val="0"/>
              </w:rPr>
              <w:t>E-mail Address</w:t>
            </w:r>
          </w:p>
        </w:tc>
        <w:tc>
          <w:tcPr>
            <w:tcW w:w="7560" w:type="dxa"/>
            <w:vAlign w:val="center"/>
          </w:tcPr>
          <w:p w14:paraId="65835B26" w14:textId="2452E34D" w:rsidR="00127985" w:rsidRPr="00A37B1C" w:rsidRDefault="002E3CC2" w:rsidP="009A7D32">
            <w:pPr>
              <w:pStyle w:val="NormalArial"/>
            </w:pPr>
            <w:hyperlink r:id="rId23" w:history="1">
              <w:r w:rsidR="007E0236" w:rsidRPr="00A37B1C">
                <w:rPr>
                  <w:rStyle w:val="Hyperlink"/>
                </w:rPr>
                <w:t>katie.rich@vistracorp.com</w:t>
              </w:r>
            </w:hyperlink>
          </w:p>
        </w:tc>
      </w:tr>
      <w:tr w:rsidR="00127985" w:rsidRPr="00A37B1C" w14:paraId="3352D5C4" w14:textId="77777777" w:rsidTr="009A7D32">
        <w:trPr>
          <w:cantSplit/>
          <w:trHeight w:val="432"/>
        </w:trPr>
        <w:tc>
          <w:tcPr>
            <w:tcW w:w="2880" w:type="dxa"/>
            <w:shd w:val="clear" w:color="auto" w:fill="FFFFFF"/>
            <w:vAlign w:val="center"/>
          </w:tcPr>
          <w:p w14:paraId="49FCE241" w14:textId="77777777" w:rsidR="00127985" w:rsidRPr="00A37B1C" w:rsidRDefault="00127985" w:rsidP="009A7D32">
            <w:pPr>
              <w:pStyle w:val="Header"/>
              <w:rPr>
                <w:bCs w:val="0"/>
              </w:rPr>
            </w:pPr>
            <w:r w:rsidRPr="00A37B1C">
              <w:rPr>
                <w:bCs w:val="0"/>
              </w:rPr>
              <w:t>Company</w:t>
            </w:r>
          </w:p>
        </w:tc>
        <w:tc>
          <w:tcPr>
            <w:tcW w:w="7560" w:type="dxa"/>
            <w:vAlign w:val="center"/>
          </w:tcPr>
          <w:p w14:paraId="0580A551" w14:textId="6B76AEBF" w:rsidR="00127985" w:rsidRPr="00A37B1C" w:rsidRDefault="008C429A" w:rsidP="009A7D32">
            <w:pPr>
              <w:pStyle w:val="NormalArial"/>
            </w:pPr>
            <w:r w:rsidRPr="00A37B1C">
              <w:rPr>
                <w:color w:val="000000"/>
              </w:rPr>
              <w:t>Luminant Generation Company LLC</w:t>
            </w:r>
          </w:p>
        </w:tc>
      </w:tr>
      <w:tr w:rsidR="00127985" w:rsidRPr="00A37B1C"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127985" w:rsidRPr="00A37B1C" w:rsidRDefault="00127985" w:rsidP="009A7D32">
            <w:pPr>
              <w:pStyle w:val="Header"/>
              <w:rPr>
                <w:bCs w:val="0"/>
              </w:rPr>
            </w:pPr>
            <w:r w:rsidRPr="00A37B1C">
              <w:rPr>
                <w:bCs w:val="0"/>
              </w:rPr>
              <w:t>Phone Number</w:t>
            </w:r>
          </w:p>
        </w:tc>
        <w:tc>
          <w:tcPr>
            <w:tcW w:w="7560" w:type="dxa"/>
            <w:tcBorders>
              <w:bottom w:val="single" w:sz="4" w:space="0" w:color="auto"/>
            </w:tcBorders>
            <w:vAlign w:val="center"/>
          </w:tcPr>
          <w:p w14:paraId="18A49205" w14:textId="77777777" w:rsidR="00127985" w:rsidRPr="00A37B1C" w:rsidRDefault="00127985" w:rsidP="009A7D32">
            <w:pPr>
              <w:pStyle w:val="NormalArial"/>
            </w:pPr>
          </w:p>
        </w:tc>
      </w:tr>
      <w:tr w:rsidR="00127985" w:rsidRPr="00A37B1C" w14:paraId="52561A61" w14:textId="77777777" w:rsidTr="009A7D32">
        <w:trPr>
          <w:cantSplit/>
          <w:trHeight w:val="432"/>
        </w:trPr>
        <w:tc>
          <w:tcPr>
            <w:tcW w:w="2880" w:type="dxa"/>
            <w:shd w:val="clear" w:color="auto" w:fill="FFFFFF"/>
            <w:vAlign w:val="center"/>
          </w:tcPr>
          <w:p w14:paraId="37F3168D" w14:textId="77777777" w:rsidR="00127985" w:rsidRPr="00A37B1C" w:rsidRDefault="00127985" w:rsidP="009A7D32">
            <w:pPr>
              <w:pStyle w:val="Header"/>
              <w:rPr>
                <w:bCs w:val="0"/>
              </w:rPr>
            </w:pPr>
            <w:r w:rsidRPr="00A37B1C">
              <w:rPr>
                <w:bCs w:val="0"/>
              </w:rPr>
              <w:t>Cell Number</w:t>
            </w:r>
          </w:p>
        </w:tc>
        <w:tc>
          <w:tcPr>
            <w:tcW w:w="7560" w:type="dxa"/>
            <w:vAlign w:val="center"/>
          </w:tcPr>
          <w:p w14:paraId="03B5038E" w14:textId="13E6C14E" w:rsidR="00127985" w:rsidRPr="00A37B1C" w:rsidRDefault="008C429A" w:rsidP="009A7D32">
            <w:pPr>
              <w:pStyle w:val="NormalArial"/>
            </w:pPr>
            <w:r w:rsidRPr="00A37B1C">
              <w:rPr>
                <w:color w:val="000000"/>
              </w:rPr>
              <w:t>737-313-9351</w:t>
            </w:r>
          </w:p>
        </w:tc>
      </w:tr>
      <w:tr w:rsidR="00127985" w:rsidRPr="00A37B1C"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127985" w:rsidRPr="00A37B1C" w:rsidRDefault="00127985" w:rsidP="009A7D32">
            <w:pPr>
              <w:pStyle w:val="Header"/>
              <w:rPr>
                <w:bCs w:val="0"/>
              </w:rPr>
            </w:pPr>
            <w:r w:rsidRPr="00A37B1C">
              <w:rPr>
                <w:bCs w:val="0"/>
              </w:rPr>
              <w:t>Market Segment</w:t>
            </w:r>
          </w:p>
        </w:tc>
        <w:tc>
          <w:tcPr>
            <w:tcW w:w="7560" w:type="dxa"/>
            <w:tcBorders>
              <w:bottom w:val="single" w:sz="4" w:space="0" w:color="auto"/>
            </w:tcBorders>
            <w:vAlign w:val="center"/>
          </w:tcPr>
          <w:p w14:paraId="2136754D" w14:textId="7F834A0A" w:rsidR="00127985" w:rsidRPr="00A37B1C" w:rsidRDefault="008C429A" w:rsidP="009A7D32">
            <w:pPr>
              <w:pStyle w:val="NormalArial"/>
            </w:pPr>
            <w:r w:rsidRPr="00A37B1C">
              <w:rPr>
                <w:color w:val="000000"/>
              </w:rPr>
              <w:t>Independent Generator</w:t>
            </w:r>
          </w:p>
        </w:tc>
      </w:tr>
      <w:bookmarkEnd w:id="1"/>
    </w:tbl>
    <w:p w14:paraId="24A08F85" w14:textId="77777777" w:rsidR="009A3772" w:rsidRPr="00A37B1C"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A37B1C" w14:paraId="4F4C0AD8" w14:textId="77777777" w:rsidTr="00D176CF">
        <w:trPr>
          <w:cantSplit/>
          <w:trHeight w:val="432"/>
        </w:trPr>
        <w:tc>
          <w:tcPr>
            <w:tcW w:w="10440" w:type="dxa"/>
            <w:gridSpan w:val="2"/>
            <w:vAlign w:val="center"/>
          </w:tcPr>
          <w:p w14:paraId="3EAEB46A" w14:textId="0CD461AA" w:rsidR="009E5F2F" w:rsidRPr="00A37B1C" w:rsidRDefault="009A3772" w:rsidP="009E5F2F">
            <w:pPr>
              <w:pStyle w:val="NormalArial"/>
              <w:jc w:val="center"/>
            </w:pPr>
            <w:r w:rsidRPr="00A37B1C">
              <w:rPr>
                <w:b/>
              </w:rPr>
              <w:t>Market Rules Staff Contact</w:t>
            </w:r>
          </w:p>
        </w:tc>
      </w:tr>
      <w:tr w:rsidR="009A3772" w:rsidRPr="00A37B1C" w14:paraId="7EBC7B24" w14:textId="77777777" w:rsidTr="00D176CF">
        <w:trPr>
          <w:cantSplit/>
          <w:trHeight w:val="432"/>
        </w:trPr>
        <w:tc>
          <w:tcPr>
            <w:tcW w:w="2880" w:type="dxa"/>
            <w:vAlign w:val="center"/>
          </w:tcPr>
          <w:p w14:paraId="3348CD1F" w14:textId="77777777" w:rsidR="009A3772" w:rsidRPr="00A37B1C" w:rsidRDefault="009A3772">
            <w:pPr>
              <w:pStyle w:val="NormalArial"/>
              <w:rPr>
                <w:b/>
              </w:rPr>
            </w:pPr>
            <w:r w:rsidRPr="00A37B1C">
              <w:rPr>
                <w:b/>
              </w:rPr>
              <w:t>Name</w:t>
            </w:r>
          </w:p>
        </w:tc>
        <w:tc>
          <w:tcPr>
            <w:tcW w:w="7560" w:type="dxa"/>
            <w:vAlign w:val="center"/>
          </w:tcPr>
          <w:p w14:paraId="0AF1F123" w14:textId="73559371" w:rsidR="009E5F2F" w:rsidRPr="00A37B1C" w:rsidRDefault="009E5F2F" w:rsidP="009E5F2F">
            <w:pPr>
              <w:rPr>
                <w:rFonts w:ascii="Arial" w:hAnsi="Arial" w:cs="Arial"/>
              </w:rPr>
            </w:pPr>
            <w:r w:rsidRPr="00A37B1C">
              <w:rPr>
                <w:rFonts w:ascii="Arial" w:hAnsi="Arial" w:cs="Arial"/>
              </w:rPr>
              <w:t>Brittney Albracht</w:t>
            </w:r>
          </w:p>
        </w:tc>
      </w:tr>
      <w:tr w:rsidR="009A3772" w:rsidRPr="00A37B1C" w14:paraId="0284149D" w14:textId="77777777" w:rsidTr="00D176CF">
        <w:trPr>
          <w:cantSplit/>
          <w:trHeight w:val="432"/>
        </w:trPr>
        <w:tc>
          <w:tcPr>
            <w:tcW w:w="2880" w:type="dxa"/>
            <w:vAlign w:val="center"/>
          </w:tcPr>
          <w:p w14:paraId="1FCD1375" w14:textId="77777777" w:rsidR="009A3772" w:rsidRPr="00A37B1C" w:rsidRDefault="009A3772">
            <w:pPr>
              <w:pStyle w:val="NormalArial"/>
              <w:rPr>
                <w:b/>
              </w:rPr>
            </w:pPr>
            <w:r w:rsidRPr="00A37B1C">
              <w:rPr>
                <w:b/>
              </w:rPr>
              <w:t>E-Mail Address</w:t>
            </w:r>
          </w:p>
        </w:tc>
        <w:tc>
          <w:tcPr>
            <w:tcW w:w="7560" w:type="dxa"/>
            <w:vAlign w:val="center"/>
          </w:tcPr>
          <w:p w14:paraId="19704141" w14:textId="3DD4994C" w:rsidR="009E5F2F" w:rsidRPr="00A37B1C" w:rsidRDefault="002E3CC2" w:rsidP="009E5F2F">
            <w:pPr>
              <w:rPr>
                <w:rFonts w:ascii="Arial" w:hAnsi="Arial" w:cs="Arial"/>
              </w:rPr>
            </w:pPr>
            <w:hyperlink r:id="rId24" w:history="1">
              <w:r w:rsidR="009E5F2F" w:rsidRPr="00A37B1C">
                <w:rPr>
                  <w:rStyle w:val="Hyperlink"/>
                  <w:rFonts w:ascii="Arial" w:hAnsi="Arial" w:cs="Arial"/>
                </w:rPr>
                <w:t>Brittney.Albracht@ercot.com</w:t>
              </w:r>
            </w:hyperlink>
            <w:r w:rsidR="009E5F2F" w:rsidRPr="00A37B1C">
              <w:rPr>
                <w:rFonts w:ascii="Arial" w:hAnsi="Arial" w:cs="Arial"/>
              </w:rPr>
              <w:t xml:space="preserve"> </w:t>
            </w:r>
          </w:p>
        </w:tc>
      </w:tr>
      <w:tr w:rsidR="009A3772" w:rsidRPr="00A37B1C" w14:paraId="5DA7D2B1" w14:textId="77777777" w:rsidTr="00D176CF">
        <w:trPr>
          <w:cantSplit/>
          <w:trHeight w:val="432"/>
        </w:trPr>
        <w:tc>
          <w:tcPr>
            <w:tcW w:w="2880" w:type="dxa"/>
            <w:vAlign w:val="center"/>
          </w:tcPr>
          <w:p w14:paraId="20176EC7" w14:textId="77777777" w:rsidR="009A3772" w:rsidRPr="00A37B1C" w:rsidRDefault="009A3772">
            <w:pPr>
              <w:pStyle w:val="NormalArial"/>
              <w:rPr>
                <w:b/>
              </w:rPr>
            </w:pPr>
            <w:r w:rsidRPr="00A37B1C">
              <w:rPr>
                <w:b/>
              </w:rPr>
              <w:t>Phone Number</w:t>
            </w:r>
          </w:p>
        </w:tc>
        <w:tc>
          <w:tcPr>
            <w:tcW w:w="7560" w:type="dxa"/>
            <w:vAlign w:val="center"/>
          </w:tcPr>
          <w:p w14:paraId="3E01946C" w14:textId="5745EEAA" w:rsidR="009E5F2F" w:rsidRPr="00A37B1C" w:rsidRDefault="009E5F2F" w:rsidP="009E5F2F">
            <w:pPr>
              <w:rPr>
                <w:rFonts w:ascii="Arial" w:hAnsi="Arial" w:cs="Arial"/>
              </w:rPr>
            </w:pPr>
            <w:r w:rsidRPr="00A37B1C">
              <w:rPr>
                <w:rFonts w:ascii="Arial" w:hAnsi="Arial" w:cs="Arial"/>
              </w:rPr>
              <w:t>512-225-7027</w:t>
            </w:r>
          </w:p>
        </w:tc>
      </w:tr>
    </w:tbl>
    <w:p w14:paraId="7E28940C" w14:textId="77777777" w:rsidR="00172EB5" w:rsidRDefault="00172EB5" w:rsidP="00172E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72EB5" w14:paraId="129422EC" w14:textId="77777777" w:rsidTr="001E51A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5C49BA6" w14:textId="77777777" w:rsidR="00172EB5" w:rsidRDefault="00172EB5" w:rsidP="001E51AF">
            <w:pPr>
              <w:pStyle w:val="NormalArial"/>
              <w:ind w:hanging="2"/>
              <w:jc w:val="center"/>
              <w:rPr>
                <w:b/>
              </w:rPr>
            </w:pPr>
            <w:r>
              <w:rPr>
                <w:b/>
              </w:rPr>
              <w:t>Comments Received</w:t>
            </w:r>
          </w:p>
        </w:tc>
      </w:tr>
      <w:tr w:rsidR="00172EB5" w14:paraId="7C8780F6" w14:textId="77777777" w:rsidTr="001E51A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0C75B3" w14:textId="77777777" w:rsidR="00172EB5" w:rsidRDefault="00172EB5" w:rsidP="001E51AF">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10C362E" w14:textId="77777777" w:rsidR="00172EB5" w:rsidRDefault="00172EB5" w:rsidP="001E51AF">
            <w:pPr>
              <w:pStyle w:val="NormalArial"/>
              <w:ind w:hanging="2"/>
              <w:rPr>
                <w:b/>
              </w:rPr>
            </w:pPr>
            <w:r>
              <w:rPr>
                <w:b/>
              </w:rPr>
              <w:t>Comment Summary</w:t>
            </w:r>
          </w:p>
        </w:tc>
      </w:tr>
      <w:tr w:rsidR="00172EB5" w14:paraId="1A80BEBD" w14:textId="77777777" w:rsidTr="001E51A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6B601D" w14:textId="30D16FB2" w:rsidR="00172EB5" w:rsidRDefault="00EA1B97" w:rsidP="001E51AF">
            <w:pPr>
              <w:pStyle w:val="Header"/>
              <w:rPr>
                <w:b w:val="0"/>
                <w:bCs w:val="0"/>
              </w:rPr>
            </w:pPr>
            <w:r>
              <w:rPr>
                <w:b w:val="0"/>
                <w:bCs w:val="0"/>
              </w:rPr>
              <w:t>ERCOT 080224</w:t>
            </w:r>
          </w:p>
        </w:tc>
        <w:tc>
          <w:tcPr>
            <w:tcW w:w="7560" w:type="dxa"/>
            <w:tcBorders>
              <w:top w:val="single" w:sz="4" w:space="0" w:color="auto"/>
              <w:left w:val="single" w:sz="4" w:space="0" w:color="auto"/>
              <w:bottom w:val="single" w:sz="4" w:space="0" w:color="auto"/>
              <w:right w:val="single" w:sz="4" w:space="0" w:color="auto"/>
            </w:tcBorders>
            <w:vAlign w:val="center"/>
          </w:tcPr>
          <w:p w14:paraId="33533764" w14:textId="2538B2AB" w:rsidR="00172EB5" w:rsidRDefault="00EA1B97" w:rsidP="00EA1B97">
            <w:pPr>
              <w:pStyle w:val="NormalArial"/>
              <w:spacing w:before="120" w:after="120"/>
            </w:pPr>
            <w:r>
              <w:t xml:space="preserve">Noted that, as written, VCMRR042 conflicts with VCMRR041, </w:t>
            </w:r>
            <w:r>
              <w:rPr>
                <w:rFonts w:cs="Arial"/>
                <w:color w:val="212529"/>
                <w:shd w:val="clear" w:color="auto" w:fill="FFFFFF"/>
              </w:rPr>
              <w:t>SO</w:t>
            </w:r>
            <w:r w:rsidRPr="008157AC">
              <w:rPr>
                <w:vertAlign w:val="subscript"/>
              </w:rPr>
              <w:t>2</w:t>
            </w:r>
            <w:r>
              <w:rPr>
                <w:rFonts w:cs="Arial"/>
                <w:color w:val="212529"/>
                <w:shd w:val="clear" w:color="auto" w:fill="FFFFFF"/>
              </w:rPr>
              <w:t xml:space="preserve"> and NO</w:t>
            </w:r>
            <w:r w:rsidRPr="002E3CC2">
              <w:rPr>
                <w:rFonts w:cs="Arial"/>
                <w:color w:val="212529"/>
                <w:shd w:val="clear" w:color="auto" w:fill="FFFFFF"/>
                <w:vertAlign w:val="subscript"/>
              </w:rPr>
              <w:t>x</w:t>
            </w:r>
            <w:r>
              <w:rPr>
                <w:rFonts w:cs="Arial"/>
                <w:color w:val="212529"/>
                <w:shd w:val="clear" w:color="auto" w:fill="FFFFFF"/>
              </w:rPr>
              <w:t xml:space="preserve"> Emission Prices Used in Verifiable Cost Calculations, and that both cannot be implemented if approved</w:t>
            </w:r>
            <w:r w:rsidR="00363E3A">
              <w:rPr>
                <w:rFonts w:cs="Arial"/>
                <w:color w:val="212529"/>
                <w:shd w:val="clear" w:color="auto" w:fill="FFFFFF"/>
              </w:rPr>
              <w:t xml:space="preserve">; and that </w:t>
            </w:r>
            <w:r>
              <w:t>VCMRR042 eliminates the current manual process to calculate monthly arithmetic average values for annual emission prices without providing an alternative methodology</w:t>
            </w:r>
          </w:p>
        </w:tc>
      </w:tr>
    </w:tbl>
    <w:p w14:paraId="2DF16F24" w14:textId="77777777" w:rsidR="00172EB5" w:rsidRDefault="00172EB5" w:rsidP="00A06E6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A06E64" w14:paraId="200D2E16" w14:textId="77777777" w:rsidTr="00A06E64">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F87E2B" w14:textId="77777777" w:rsidR="00A06E64" w:rsidRDefault="00A06E64">
            <w:pPr>
              <w:pStyle w:val="Header"/>
              <w:jc w:val="center"/>
            </w:pPr>
            <w:r>
              <w:t>Market Rules Notes</w:t>
            </w:r>
          </w:p>
        </w:tc>
      </w:tr>
    </w:tbl>
    <w:p w14:paraId="57186E15" w14:textId="31B88621" w:rsidR="00A06E64" w:rsidRPr="00A06E64" w:rsidRDefault="003355C2" w:rsidP="00A06E64">
      <w:pPr>
        <w:numPr>
          <w:ilvl w:val="1"/>
          <w:numId w:val="21"/>
        </w:numPr>
        <w:spacing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6953DAFF" w14:textId="77777777" w:rsidR="00A7200E" w:rsidRPr="00F52DF3" w:rsidRDefault="00A7200E" w:rsidP="00A7200E">
      <w:pPr>
        <w:keepNext/>
        <w:tabs>
          <w:tab w:val="left" w:pos="900"/>
        </w:tabs>
        <w:spacing w:before="480" w:after="240"/>
        <w:ind w:left="900" w:hanging="900"/>
        <w:outlineLvl w:val="1"/>
        <w:rPr>
          <w:b/>
        </w:rPr>
      </w:pPr>
      <w:bookmarkStart w:id="2" w:name="_Toc467153230"/>
      <w:bookmarkStart w:id="3" w:name="_Toc136293561"/>
      <w:r w:rsidRPr="00F52DF3">
        <w:rPr>
          <w:b/>
        </w:rPr>
        <w:t>2.6</w:t>
      </w:r>
      <w:r w:rsidRPr="00F52DF3">
        <w:rPr>
          <w:b/>
        </w:rPr>
        <w:tab/>
      </w:r>
      <w:bookmarkStart w:id="4" w:name="_Toc378853647"/>
      <w:r w:rsidRPr="00F52DF3">
        <w:rPr>
          <w:b/>
        </w:rPr>
        <w:t>Additional Rules for Submitting Emission Costs</w:t>
      </w:r>
      <w:bookmarkEnd w:id="2"/>
      <w:bookmarkEnd w:id="3"/>
      <w:bookmarkEnd w:id="4"/>
    </w:p>
    <w:p w14:paraId="5105628B" w14:textId="77777777" w:rsidR="00A7200E" w:rsidRPr="00F52DF3" w:rsidRDefault="00A7200E" w:rsidP="00A7200E">
      <w:pPr>
        <w:spacing w:before="120" w:after="120"/>
        <w:ind w:left="720" w:hanging="720"/>
      </w:pPr>
      <w:r w:rsidRPr="00F52DF3">
        <w:t>(1)</w:t>
      </w:r>
      <w:r w:rsidRPr="00F52DF3">
        <w:tab/>
        <w:t xml:space="preserve">Verifiable cost data may include the cost of purchasing emission credits but only to the extent necessary to meet environmental regulations associated with the operation of the specific Resource.  ERCOT will not approve emission costs of any type unless they are </w:t>
      </w:r>
      <w:r w:rsidRPr="00F52DF3">
        <w:lastRenderedPageBreak/>
        <w:t>sufficiently documented.  When submitting emission costs the following procedures apply:</w:t>
      </w:r>
    </w:p>
    <w:p w14:paraId="56A25CA4" w14:textId="77777777" w:rsidR="00A7200E" w:rsidRPr="00F52DF3" w:rsidRDefault="00A7200E" w:rsidP="00A7200E">
      <w:pPr>
        <w:spacing w:before="120" w:after="120"/>
        <w:ind w:left="1440" w:hanging="720"/>
      </w:pPr>
      <w:r w:rsidRPr="00F52DF3">
        <w:t>(a)</w:t>
      </w:r>
      <w:r w:rsidRPr="00F52DF3">
        <w:tab/>
        <w:t xml:space="preserve">Filing Entities submitting emission costs per-start must do so for each start type, cold, hot and intermediate.   ERCOT will calculate Verifiable Startup Emission Costs ($/start) for a Resource by using Equation 4 described in Section 14, </w:t>
      </w:r>
      <w:r>
        <w:t xml:space="preserve">Appendices, </w:t>
      </w:r>
      <w:r w:rsidRPr="00F52DF3">
        <w:t>Appendix 5, Specification of Relevant Equations.</w:t>
      </w:r>
    </w:p>
    <w:p w14:paraId="2DC8D9DE" w14:textId="77777777" w:rsidR="00A7200E" w:rsidRPr="00F52DF3" w:rsidRDefault="00A7200E" w:rsidP="00A7200E">
      <w:pPr>
        <w:spacing w:before="120" w:after="120"/>
        <w:ind w:left="1440" w:hanging="720"/>
      </w:pPr>
      <w:r w:rsidRPr="00F52DF3">
        <w:t>(b)</w:t>
      </w:r>
      <w:r w:rsidRPr="00F52DF3">
        <w:tab/>
        <w:t xml:space="preserve">Emission costs incurred while operating the Resource at the Minimum-Energy level or above </w:t>
      </w:r>
      <w:r>
        <w:t>Low Sustained Limit (</w:t>
      </w:r>
      <w:r w:rsidRPr="00F52DF3">
        <w:t>LSL</w:t>
      </w:r>
      <w:r>
        <w:t>)</w:t>
      </w:r>
      <w:r w:rsidRPr="00F52DF3">
        <w:t xml:space="preserve"> are calculated on a $/MWh basis.  ERCOT will calculate Verifiable emission costs ($/MWh) at LSL by using Equation 5 described in Section 14, </w:t>
      </w:r>
      <w:r>
        <w:t xml:space="preserve">Appendices, </w:t>
      </w:r>
      <w:r w:rsidRPr="00F52DF3">
        <w:t>Appendix 5.</w:t>
      </w:r>
    </w:p>
    <w:p w14:paraId="0D5AEEC5" w14:textId="77777777" w:rsidR="00A7200E" w:rsidRPr="00F52DF3" w:rsidRDefault="00A7200E" w:rsidP="00A7200E">
      <w:pPr>
        <w:spacing w:before="120" w:after="120"/>
        <w:ind w:left="1440" w:hanging="720"/>
      </w:pPr>
      <w:r w:rsidRPr="00F52DF3">
        <w:t>(c)</w:t>
      </w:r>
      <w:r w:rsidRPr="00F52DF3">
        <w:tab/>
        <w:t>Resources may include the cost of NOx, and SO2 emissions requirements as part of the verifiable cost for:</w:t>
      </w:r>
    </w:p>
    <w:p w14:paraId="7486BC3A" w14:textId="77777777" w:rsidR="00A7200E" w:rsidRPr="00F52DF3" w:rsidRDefault="00A7200E" w:rsidP="00A7200E">
      <w:pPr>
        <w:spacing w:before="120" w:after="120"/>
        <w:ind w:left="2160" w:hanging="720"/>
      </w:pPr>
      <w:r w:rsidRPr="00F52DF3">
        <w:t>(i)</w:t>
      </w:r>
      <w:r w:rsidRPr="00F52DF3">
        <w:tab/>
        <w:t>Non-attainment Area for NOx in Houston-Galveston-Brazoria</w:t>
      </w:r>
    </w:p>
    <w:p w14:paraId="6FEFF3E7" w14:textId="002B9385" w:rsidR="00A7200E" w:rsidRPr="00F52DF3" w:rsidRDefault="00A7200E" w:rsidP="00A7200E">
      <w:pPr>
        <w:spacing w:before="120" w:after="120"/>
        <w:ind w:left="2160" w:hanging="720"/>
      </w:pPr>
      <w:r w:rsidRPr="00F52DF3">
        <w:t>(ii)</w:t>
      </w:r>
      <w:r w:rsidRPr="00F52DF3">
        <w:tab/>
        <w:t>The</w:t>
      </w:r>
      <w:ins w:id="5" w:author="Luminant" w:date="2024-06-26T11:11:00Z">
        <w:r w:rsidR="004B21AA">
          <w:t xml:space="preserve"> Cross-State Air </w:t>
        </w:r>
      </w:ins>
      <w:ins w:id="6" w:author="Luminant" w:date="2024-07-23T14:27:00Z">
        <w:r w:rsidR="00FF6398">
          <w:t>Pollution</w:t>
        </w:r>
      </w:ins>
      <w:ins w:id="7" w:author="Luminant" w:date="2024-06-26T11:12:00Z">
        <w:r w:rsidR="004B21AA">
          <w:t xml:space="preserve"> Rule (CASPR)</w:t>
        </w:r>
      </w:ins>
      <w:r w:rsidRPr="00F52DF3">
        <w:t xml:space="preserve"> </w:t>
      </w:r>
      <w:del w:id="8" w:author="Luminant" w:date="2024-06-26T11:12:00Z">
        <w:r w:rsidRPr="00F52DF3" w:rsidDel="004B21AA">
          <w:delText>Clean Air Interstate Rule (CAIR)</w:delText>
        </w:r>
      </w:del>
      <w:r w:rsidRPr="00F52DF3">
        <w:t xml:space="preserve"> or other federal regulations for NOx and SO2, using Equations 4 and 5 as described in Section 14, </w:t>
      </w:r>
      <w:r>
        <w:t xml:space="preserve">Appendices, </w:t>
      </w:r>
      <w:r w:rsidRPr="00F52DF3">
        <w:t>Appendix 5.</w:t>
      </w:r>
    </w:p>
    <w:p w14:paraId="636CE86A" w14:textId="77777777" w:rsidR="00A7200E" w:rsidRPr="00F52DF3" w:rsidRDefault="00A7200E" w:rsidP="00A7200E">
      <w:pPr>
        <w:spacing w:before="120" w:after="120"/>
        <w:ind w:left="1440" w:hanging="720"/>
      </w:pPr>
      <w:r w:rsidRPr="00F52DF3">
        <w:t>(d)</w:t>
      </w:r>
      <w:r w:rsidRPr="00F52DF3">
        <w:tab/>
        <w:t xml:space="preserve">For verifying the emission rates, the Filing Entity may submit the historic calendar annual average for the unit-specific emission rates reported to </w:t>
      </w:r>
      <w:r>
        <w:t>Texas Commission on Environmental Quality (</w:t>
      </w:r>
      <w:r w:rsidRPr="00F52DF3">
        <w:t>TCEQ</w:t>
      </w:r>
      <w:r>
        <w:t>)</w:t>
      </w:r>
      <w:r w:rsidRPr="00F52DF3">
        <w:t xml:space="preserve"> and or E</w:t>
      </w:r>
      <w:r>
        <w:t>nvironmental Protection Agency (EPA)</w:t>
      </w:r>
      <w:r w:rsidRPr="00F52DF3">
        <w:t xml:space="preserve"> by April 30 of the applicable year, if deemed necessary by the Filing Entity.</w:t>
      </w:r>
    </w:p>
    <w:p w14:paraId="641D2251" w14:textId="02982E48" w:rsidR="00A7200E" w:rsidRPr="00F52DF3" w:rsidRDefault="00A7200E" w:rsidP="00A7200E">
      <w:pPr>
        <w:spacing w:before="120" w:after="120"/>
        <w:ind w:left="1440" w:hanging="720"/>
      </w:pPr>
      <w:r w:rsidRPr="00F52DF3">
        <w:t>(e)</w:t>
      </w:r>
      <w:r w:rsidRPr="00F52DF3">
        <w:tab/>
        <w:t xml:space="preserve">Emission prices for </w:t>
      </w:r>
      <w:bookmarkStart w:id="9" w:name="OLE_LINK11"/>
      <w:bookmarkStart w:id="10" w:name="OLE_LINK14"/>
      <w:r w:rsidRPr="00F52DF3">
        <w:t>SO2</w:t>
      </w:r>
      <w:bookmarkEnd w:id="9"/>
      <w:bookmarkEnd w:id="10"/>
      <w:r w:rsidRPr="00F52DF3">
        <w:t xml:space="preserve"> and NOx will be obtained by ERCOT and will be based on </w:t>
      </w:r>
      <w:ins w:id="11" w:author="Luminant" w:date="2024-06-26T11:04:00Z">
        <w:r w:rsidR="004B21AA">
          <w:t xml:space="preserve">seasonal index prices for the months May through September and annual index </w:t>
        </w:r>
      </w:ins>
      <w:ins w:id="12" w:author="Luminant" w:date="2024-06-26T11:05:00Z">
        <w:r w:rsidR="004B21AA">
          <w:t xml:space="preserve">prices for October through April </w:t>
        </w:r>
      </w:ins>
      <w:del w:id="13" w:author="Luminant" w:date="2024-06-26T11:05:00Z">
        <w:r w:rsidRPr="00F52DF3" w:rsidDel="004B21AA">
          <w:delText xml:space="preserve">average monthly index prices </w:delText>
        </w:r>
      </w:del>
      <w:r w:rsidRPr="00F52DF3">
        <w:t xml:space="preserve">selected by ERCOT that are generally accepted in the industry and regularly published.  </w:t>
      </w:r>
      <w:del w:id="14" w:author="Luminant" w:date="2024-06-26T11:05:00Z">
        <w:r w:rsidRPr="00F52DF3" w:rsidDel="004B21AA">
          <w:delText>ERCOT will calculate monthly indices using the arithmetic average of the prices published during business days for the first 15 days of the month prior to the effective month.</w:delText>
        </w:r>
      </w:del>
      <w:r w:rsidRPr="00F52DF3">
        <w:t xml:space="preserve">  </w:t>
      </w:r>
    </w:p>
    <w:p w14:paraId="4CBA6846" w14:textId="77777777" w:rsidR="00A7200E" w:rsidRPr="00F52DF3" w:rsidRDefault="00A7200E" w:rsidP="00A7200E">
      <w:pPr>
        <w:spacing w:before="120" w:after="120"/>
        <w:ind w:left="1440" w:hanging="720"/>
      </w:pPr>
      <w:r w:rsidRPr="00F52DF3">
        <w:t>(f)</w:t>
      </w:r>
      <w:r w:rsidRPr="00F52DF3">
        <w:tab/>
        <w:t xml:space="preserve">ERCOT will disclose to Market Participants the source of its selected price indices, along with descriptions of the nature and derivation of the indices as available from the publishers of those indices.  In the event that an ERCOT selected index becomes unavailable or unsuitable for the intended purpose, ERCOT will select a substitute index source.  ERCOT will notify Market Participants of any change in the index, along with a description of the nature and derivation of the substitute index and a summary of the reasons for the change, </w:t>
      </w:r>
      <w:r>
        <w:t>60</w:t>
      </w:r>
      <w:r w:rsidRPr="00F52DF3">
        <w:t xml:space="preserve"> days prior to the beginning of its use.  However, in the event that </w:t>
      </w:r>
      <w:r>
        <w:t>6</w:t>
      </w:r>
      <w:r w:rsidRPr="00F52DF3">
        <w:t>0 days notice cannot be given for any reason, ERCOT will notify Market Participants as far prior to use as practical.</w:t>
      </w:r>
    </w:p>
    <w:p w14:paraId="263F2005" w14:textId="1C54D4E0" w:rsidR="00A7200E" w:rsidRPr="00F52DF3" w:rsidRDefault="00A7200E" w:rsidP="00A7200E">
      <w:pPr>
        <w:spacing w:before="120" w:after="120"/>
        <w:ind w:left="1440" w:hanging="720"/>
      </w:pPr>
      <w:r w:rsidRPr="00F52DF3">
        <w:t>(g)</w:t>
      </w:r>
      <w:r w:rsidRPr="00F52DF3">
        <w:tab/>
        <w:t xml:space="preserve">On a monthly basis, ERCOT will recalculate each Resource’s emission costs for SO2 and NOx utilizing the emission prices taken from the indices described </w:t>
      </w:r>
      <w:ins w:id="15" w:author="Luminant" w:date="2024-06-26T11:06:00Z">
        <w:r w:rsidR="004B21AA">
          <w:t>in</w:t>
        </w:r>
      </w:ins>
      <w:ins w:id="16" w:author="Luminant" w:date="2024-07-23T14:28:00Z">
        <w:r w:rsidR="00FF6398">
          <w:t xml:space="preserve"> paragraph</w:t>
        </w:r>
      </w:ins>
      <w:ins w:id="17" w:author="Luminant" w:date="2024-06-26T11:06:00Z">
        <w:r w:rsidR="004B21AA">
          <w:t xml:space="preserve"> 1(e) </w:t>
        </w:r>
      </w:ins>
      <w:r w:rsidRPr="00F52DF3">
        <w:t xml:space="preserve">above. The new emission costs will replace the emission costs in the previously approved </w:t>
      </w:r>
      <w:r>
        <w:t>Operations &amp; Maintenance (</w:t>
      </w:r>
      <w:r w:rsidRPr="00F52DF3">
        <w:t>O&amp;M</w:t>
      </w:r>
      <w:r>
        <w:t>)</w:t>
      </w:r>
      <w:r w:rsidRPr="00F52DF3">
        <w:t xml:space="preserve"> Verifiable Costs totals.  </w:t>
      </w:r>
    </w:p>
    <w:p w14:paraId="5EBC2A72" w14:textId="77777777" w:rsidR="00A7200E" w:rsidRPr="00F52DF3" w:rsidRDefault="368B0A77" w:rsidP="00A7200E">
      <w:pPr>
        <w:spacing w:before="120" w:after="120"/>
        <w:ind w:left="1440" w:hanging="720"/>
      </w:pPr>
      <w:r>
        <w:lastRenderedPageBreak/>
        <w:t>(h)</w:t>
      </w:r>
      <w:bookmarkStart w:id="18" w:name="OLE_LINK15"/>
      <w:bookmarkStart w:id="19" w:name="OLE_LINK16"/>
      <w:r w:rsidR="00A7200E">
        <w:tab/>
      </w:r>
      <w:r>
        <w:t>ERCOT emission cost calculations for each Resource will be completed</w:t>
      </w:r>
      <w:r w:rsidR="00A7200E">
        <w:t xml:space="preserve"> by</w:t>
      </w:r>
      <w:r>
        <w:t xml:space="preserve"> and the new approved O&amp;M Verifiable Costs will be made available to Filing Entities eight days prior to the first day of each effective month.  The effective period for use of these new emission costs will be the first day of each calendar month through the end of the same month.</w:t>
      </w:r>
    </w:p>
    <w:p w14:paraId="73B52DF4" w14:textId="679177AC" w:rsidR="00A7200E" w:rsidRPr="00F52DF3" w:rsidRDefault="00A7200E" w:rsidP="00A7200E">
      <w:pPr>
        <w:spacing w:before="120" w:after="240"/>
        <w:ind w:left="1440" w:hanging="720"/>
      </w:pPr>
      <w:r w:rsidRPr="00F52DF3">
        <w:t>(i)</w:t>
      </w:r>
      <w:r w:rsidRPr="00F52DF3">
        <w:tab/>
        <w:t xml:space="preserve">As a trading market develops pertaining to emissions limits at a state and or regional level, the costs associated </w:t>
      </w:r>
      <w:ins w:id="20" w:author="Luminant" w:date="2024-06-26T11:08:00Z">
        <w:r w:rsidR="004B21AA">
          <w:t>with</w:t>
        </w:r>
      </w:ins>
      <w:del w:id="21" w:author="Luminant" w:date="2024-06-26T11:08:00Z">
        <w:r w:rsidRPr="00F52DF3" w:rsidDel="004B21AA">
          <w:delText>to</w:delText>
        </w:r>
      </w:del>
      <w:r w:rsidRPr="00F52DF3">
        <w:t xml:space="preserve"> comply</w:t>
      </w:r>
      <w:ins w:id="22" w:author="Luminant" w:date="2024-06-26T11:08:00Z">
        <w:r w:rsidR="004B21AA">
          <w:t>ing</w:t>
        </w:r>
      </w:ins>
      <w:r w:rsidRPr="00F52DF3">
        <w:t xml:space="preserve"> with emission restrictions may be eligible to be recovered and be part of the verifiable cost methodology.  At the appropriate time, any market participant may propose a methodology to the </w:t>
      </w:r>
      <w:r>
        <w:t>Resource</w:t>
      </w:r>
      <w:r w:rsidRPr="00F52DF3">
        <w:t xml:space="preserve"> Cost Working Group</w:t>
      </w:r>
      <w:r>
        <w:t xml:space="preserve"> (RCWG)</w:t>
      </w:r>
      <w:r w:rsidRPr="00F52DF3">
        <w:t xml:space="preserve"> to recuperate the emission costs in the applicable non-attainment area, which will be addressed in the Verifiable Cost </w:t>
      </w:r>
      <w:r>
        <w:t>M</w:t>
      </w:r>
      <w:r w:rsidRPr="00F52DF3">
        <w:t>anual.</w:t>
      </w:r>
    </w:p>
    <w:p w14:paraId="49D4BD46" w14:textId="06C03350" w:rsidR="00A7200E" w:rsidRPr="00F52DF3" w:rsidRDefault="00945015" w:rsidP="00A7200E">
      <w:pPr>
        <w:keepNext/>
        <w:outlineLvl w:val="0"/>
        <w:rPr>
          <w:rFonts w:ascii="Arial" w:hAnsi="Arial" w:cs="Arial"/>
          <w:bCs/>
          <w:kern w:val="32"/>
          <w:sz w:val="32"/>
          <w:szCs w:val="32"/>
        </w:rPr>
      </w:pPr>
      <w:bookmarkStart w:id="23" w:name="_Toc378853731"/>
      <w:bookmarkStart w:id="24" w:name="_Toc467153325"/>
      <w:bookmarkStart w:id="25" w:name="_Toc136293655"/>
      <w:bookmarkEnd w:id="18"/>
      <w:bookmarkEnd w:id="19"/>
      <w:ins w:id="26" w:author="Luminant" w:date="2024-06-26T11:17:00Z">
        <w:r>
          <w:rPr>
            <w:b/>
            <w:bCs/>
            <w:kern w:val="32"/>
            <w:sz w:val="32"/>
            <w:szCs w:val="32"/>
          </w:rPr>
          <w:br w:type="page"/>
        </w:r>
      </w:ins>
      <w:r w:rsidR="00A7200E" w:rsidRPr="00F52DF3">
        <w:rPr>
          <w:b/>
          <w:bCs/>
          <w:kern w:val="32"/>
          <w:sz w:val="32"/>
          <w:szCs w:val="32"/>
        </w:rPr>
        <w:lastRenderedPageBreak/>
        <w:t>Appendix 5:  Specification of Relevant Equations</w:t>
      </w:r>
      <w:bookmarkEnd w:id="23"/>
      <w:bookmarkEnd w:id="24"/>
      <w:bookmarkEnd w:id="25"/>
    </w:p>
    <w:p w14:paraId="016DF209" w14:textId="77777777" w:rsidR="00A7200E" w:rsidRPr="00F02810" w:rsidRDefault="00A7200E" w:rsidP="00A7200E">
      <w:pPr>
        <w:keepNext/>
        <w:spacing w:before="240" w:after="240"/>
        <w:outlineLvl w:val="2"/>
        <w:rPr>
          <w:b/>
          <w:bCs/>
          <w:lang w:eastAsia="x-none"/>
        </w:rPr>
      </w:pPr>
      <w:bookmarkStart w:id="27" w:name="_Toc136293656"/>
      <w:r w:rsidRPr="00F02810">
        <w:rPr>
          <w:b/>
          <w:bCs/>
          <w:lang w:eastAsia="x-none"/>
        </w:rPr>
        <w:t>Equation 1:  Verifiable Startup Offer Cap ($/Start)</w:t>
      </w:r>
      <w:bookmarkEnd w:id="27"/>
    </w:p>
    <w:p w14:paraId="71EB014F" w14:textId="77777777" w:rsidR="00A7200E" w:rsidRPr="00F52DF3" w:rsidRDefault="00A7200E" w:rsidP="00A7200E"/>
    <w:p w14:paraId="5F9E1CD3" w14:textId="77777777" w:rsidR="00A7200E" w:rsidRPr="00F52DF3" w:rsidRDefault="00A7200E" w:rsidP="00A7200E">
      <w:r w:rsidRPr="00F52DF3">
        <w:t>Verifiable Startup Offer Cap ($/Start) = DAFCRS (MMBtu/Start) * [(GASPERSU*FIP + OILPERSU*FOP)/100] + VOMS</w:t>
      </w:r>
    </w:p>
    <w:p w14:paraId="4FC4AA09" w14:textId="77777777" w:rsidR="00A7200E" w:rsidRPr="00F52DF3" w:rsidRDefault="00A7200E" w:rsidP="00A7200E"/>
    <w:p w14:paraId="46BBFDE0" w14:textId="77777777" w:rsidR="00A7200E" w:rsidRPr="00F52DF3" w:rsidRDefault="00A7200E" w:rsidP="00A7200E">
      <w:pPr>
        <w:ind w:left="1440" w:hanging="1440"/>
      </w:pPr>
      <w:r w:rsidRPr="00F52DF3">
        <w:t>Where:</w:t>
      </w:r>
      <w:r w:rsidRPr="00F52DF3">
        <w:tab/>
        <w:t>DAFCRS = Total Fuel * (1+VOX</w:t>
      </w:r>
      <w:r>
        <w:t>R</w:t>
      </w:r>
      <w:r w:rsidRPr="00F52DF3">
        <w:t xml:space="preserve">) </w:t>
      </w:r>
    </w:p>
    <w:p w14:paraId="350755B7" w14:textId="77777777" w:rsidR="00A7200E" w:rsidRPr="00F52DF3" w:rsidRDefault="00A7200E" w:rsidP="00A7200E">
      <w:pPr>
        <w:ind w:left="1440" w:hanging="1440"/>
      </w:pPr>
      <w:r w:rsidRPr="00F52DF3">
        <w:tab/>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75701110" w14:textId="77777777" w:rsidR="00A7200E" w:rsidRPr="00F52DF3" w:rsidRDefault="00A7200E" w:rsidP="00A7200E">
      <w:pPr>
        <w:ind w:left="1440" w:hanging="1440"/>
      </w:pPr>
    </w:p>
    <w:p w14:paraId="674B8CDE" w14:textId="77777777" w:rsidR="00A7200E" w:rsidRPr="00F52DF3" w:rsidRDefault="00A7200E" w:rsidP="00A7200E">
      <w:r w:rsidRPr="00F52DF3">
        <w:t xml:space="preserve">The bill determinants utilized above are defined as: </w:t>
      </w:r>
    </w:p>
    <w:p w14:paraId="58681CCE" w14:textId="77777777" w:rsidR="00A7200E" w:rsidRPr="00F52DF3" w:rsidRDefault="00A7200E" w:rsidP="00A7200E"/>
    <w:p w14:paraId="2D25E3DA" w14:textId="77777777" w:rsidR="00A7200E" w:rsidRPr="00F52DF3" w:rsidRDefault="00A7200E" w:rsidP="00A7200E">
      <w:pPr>
        <w:ind w:left="1440"/>
      </w:pPr>
      <w:r w:rsidRPr="00F52DF3">
        <w:t>DAFCRS = the adjusted verified fuel consumption for the start type (MMBtu/Start)</w:t>
      </w:r>
    </w:p>
    <w:p w14:paraId="21A2F3F2" w14:textId="77777777" w:rsidR="00A7200E" w:rsidRPr="00F52DF3" w:rsidRDefault="00A7200E" w:rsidP="00A7200E">
      <w:r w:rsidRPr="00F52DF3">
        <w:tab/>
      </w:r>
      <w:r w:rsidRPr="00F52DF3">
        <w:tab/>
        <w:t>GASPERSU = Percentage of natural gas used for a start</w:t>
      </w:r>
    </w:p>
    <w:p w14:paraId="037544EA" w14:textId="77777777" w:rsidR="00A7200E" w:rsidRPr="00F52DF3" w:rsidRDefault="00A7200E" w:rsidP="00A7200E">
      <w:r w:rsidRPr="00F52DF3">
        <w:tab/>
      </w:r>
      <w:r w:rsidRPr="00F52DF3">
        <w:tab/>
        <w:t>FIP = Fuel Index Price ($/MMBtu)</w:t>
      </w:r>
    </w:p>
    <w:p w14:paraId="44E168C0" w14:textId="77777777" w:rsidR="00A7200E" w:rsidRPr="00F52DF3" w:rsidRDefault="00A7200E" w:rsidP="00A7200E">
      <w:r w:rsidRPr="00F52DF3">
        <w:tab/>
      </w:r>
      <w:r w:rsidRPr="00F52DF3">
        <w:tab/>
        <w:t>OILPERSU = Percentage of oil used for a start</w:t>
      </w:r>
    </w:p>
    <w:p w14:paraId="167C59E1" w14:textId="77777777" w:rsidR="00A7200E" w:rsidRPr="00F52DF3" w:rsidRDefault="00A7200E" w:rsidP="00A7200E">
      <w:r w:rsidRPr="00F52DF3">
        <w:tab/>
      </w:r>
      <w:r w:rsidRPr="00F52DF3">
        <w:tab/>
        <w:t>FOP = Fuel Oil Price ($/MMBtu)</w:t>
      </w:r>
    </w:p>
    <w:p w14:paraId="3B90D532" w14:textId="77777777" w:rsidR="00A7200E" w:rsidRPr="00F52DF3" w:rsidRDefault="00A7200E" w:rsidP="00A7200E">
      <w:pPr>
        <w:ind w:left="1440"/>
      </w:pPr>
      <w:r w:rsidRPr="00F52DF3">
        <w:t>VOMS = the verified O&amp;M cost for a hot start ($/Start)</w:t>
      </w:r>
    </w:p>
    <w:p w14:paraId="3E4FAB71" w14:textId="77777777" w:rsidR="00A7200E" w:rsidRPr="00F52DF3" w:rsidRDefault="00A7200E" w:rsidP="00A7200E">
      <w:pPr>
        <w:ind w:left="1440"/>
      </w:pPr>
      <w:r w:rsidRPr="00F52DF3">
        <w:t>VOX</w:t>
      </w:r>
      <w:r>
        <w:t>R</w:t>
      </w:r>
      <w:r w:rsidRPr="00F52DF3">
        <w:t>= Value of X</w:t>
      </w:r>
      <w:r>
        <w:t xml:space="preserve"> for the Resource</w:t>
      </w:r>
      <w:r w:rsidRPr="00F52DF3">
        <w:t xml:space="preserve"> </w:t>
      </w:r>
    </w:p>
    <w:p w14:paraId="1170E472" w14:textId="77777777" w:rsidR="00A7200E" w:rsidRPr="00F52DF3" w:rsidRDefault="00A7200E" w:rsidP="00A7200E">
      <w:pPr>
        <w:ind w:left="1440"/>
      </w:pPr>
      <w:r w:rsidRPr="00F52DF3">
        <w:t>Fuel</w:t>
      </w:r>
      <w:r w:rsidRPr="00F52DF3">
        <w:rPr>
          <w:vertAlign w:val="subscript"/>
        </w:rPr>
        <w:t>Startup-BC</w:t>
      </w:r>
      <w:r w:rsidRPr="00F52DF3">
        <w:t>= Fuel quantity required to bring Resource from Startup to Breaker Close (MMBtu)</w:t>
      </w:r>
    </w:p>
    <w:p w14:paraId="32F8AD73" w14:textId="77777777" w:rsidR="00A7200E" w:rsidRPr="00F52DF3" w:rsidRDefault="00A7200E" w:rsidP="00A7200E">
      <w:pPr>
        <w:ind w:left="1440"/>
      </w:pPr>
      <w:r w:rsidRPr="00F52DF3">
        <w:t>Fuel</w:t>
      </w:r>
      <w:r w:rsidRPr="00F52DF3">
        <w:rPr>
          <w:vertAlign w:val="subscript"/>
        </w:rPr>
        <w:t>BC-LSL</w:t>
      </w:r>
      <w:r w:rsidRPr="00F52DF3">
        <w:t>= Fuel quantity required to bring Resource from Breaker Close to Minimum Energy at LSL (MMBtu)</w:t>
      </w:r>
    </w:p>
    <w:p w14:paraId="0922EBEC" w14:textId="77777777" w:rsidR="00A7200E" w:rsidRPr="00F52DF3" w:rsidRDefault="00A7200E" w:rsidP="00A7200E">
      <w:pPr>
        <w:ind w:left="1440"/>
      </w:pPr>
      <w:r w:rsidRPr="00F52DF3">
        <w:t>Fuel</w:t>
      </w:r>
      <w:r w:rsidRPr="00F52DF3">
        <w:rPr>
          <w:vertAlign w:val="subscript"/>
        </w:rPr>
        <w:t>BO-Shutdown</w:t>
      </w:r>
      <w:r w:rsidRPr="00F52DF3">
        <w:t>= Fuel quantity required to take Resource from Breaker Open to Shutdown (MMBtu)</w:t>
      </w:r>
    </w:p>
    <w:p w14:paraId="1BC179BB" w14:textId="77777777" w:rsidR="00A7200E" w:rsidRPr="00F52DF3" w:rsidRDefault="00A7200E" w:rsidP="00A7200E"/>
    <w:p w14:paraId="6867A8DD" w14:textId="77777777" w:rsidR="00A7200E" w:rsidRPr="00F52DF3" w:rsidRDefault="00A7200E" w:rsidP="00A7200E">
      <w:r w:rsidRPr="00F52DF3">
        <w:t>Note 1: GASPERSU and OILPERSU are decimal percentages in the Settlements equations and will be multiplied by 100 during the Integration process.</w:t>
      </w:r>
    </w:p>
    <w:p w14:paraId="6BC60D62" w14:textId="77777777" w:rsidR="00A7200E" w:rsidRPr="00F52DF3" w:rsidRDefault="00A7200E" w:rsidP="00A7200E"/>
    <w:p w14:paraId="27FC6668" w14:textId="77777777" w:rsidR="00A7200E" w:rsidRPr="00F52DF3" w:rsidRDefault="00A7200E" w:rsidP="00A7200E">
      <w:r w:rsidRPr="00F52DF3">
        <w:t>Note 2: ERCOT will use the solid fuel price and percentages to create Startup offers when no offer is submitted by the QSE for solid fuel Resources.</w:t>
      </w:r>
    </w:p>
    <w:p w14:paraId="18F17CB9" w14:textId="77777777" w:rsidR="00A7200E" w:rsidRPr="00F52DF3" w:rsidRDefault="00A7200E" w:rsidP="00A7200E"/>
    <w:p w14:paraId="034A8FFD" w14:textId="77777777" w:rsidR="00A7200E" w:rsidRPr="00F52DF3" w:rsidRDefault="00A7200E" w:rsidP="00A7200E">
      <w:r w:rsidRPr="00F52DF3">
        <w:t>Note 3: This equation does not include any adjustments made to the final calculation of the Startup Offer cap, as described in Protocol Section 4.4.9.2.1, Startup Offer and Minimum-Energy Offer Criteria</w:t>
      </w:r>
      <w:r w:rsidRPr="00F52DF3">
        <w:rPr>
          <w:i/>
        </w:rPr>
        <w:t>.</w:t>
      </w:r>
    </w:p>
    <w:p w14:paraId="5E829B06" w14:textId="77777777" w:rsidR="00A7200E" w:rsidRPr="00F52DF3" w:rsidRDefault="00A7200E" w:rsidP="00A7200E"/>
    <w:p w14:paraId="53822546" w14:textId="77777777" w:rsidR="00A7200E" w:rsidRPr="007E66C1" w:rsidRDefault="00A7200E" w:rsidP="00A7200E">
      <w:pPr>
        <w:keepNext/>
        <w:spacing w:before="240" w:after="240"/>
        <w:outlineLvl w:val="2"/>
        <w:rPr>
          <w:b/>
        </w:rPr>
      </w:pPr>
      <w:bookmarkStart w:id="28" w:name="_Toc136293657"/>
      <w:r w:rsidRPr="00F02810">
        <w:rPr>
          <w:b/>
          <w:bCs/>
          <w:lang w:eastAsia="x-none"/>
        </w:rPr>
        <w:t>Equation 2:  Verifiable Minimum-Energy Offer Cap ($/MWh)</w:t>
      </w:r>
      <w:bookmarkEnd w:id="28"/>
    </w:p>
    <w:p w14:paraId="42DCD515" w14:textId="77777777" w:rsidR="00A7200E" w:rsidRPr="00F52DF3" w:rsidRDefault="00A7200E" w:rsidP="00A7200E"/>
    <w:p w14:paraId="2CE75AA0" w14:textId="77777777" w:rsidR="00A7200E" w:rsidRPr="00F52DF3" w:rsidRDefault="00A7200E" w:rsidP="00A7200E">
      <w:r w:rsidRPr="00F52DF3">
        <w:t>Verifiable Minimum-Energy Offer Cap ($/MWh) = AHR*[(GASPERME*FIP + OILPERME*FOP)/100] + VOMLSL</w:t>
      </w:r>
    </w:p>
    <w:p w14:paraId="428C775A" w14:textId="77777777" w:rsidR="00A7200E" w:rsidRPr="00F52DF3" w:rsidRDefault="00A7200E" w:rsidP="00A7200E"/>
    <w:p w14:paraId="21CB9F9F" w14:textId="77777777" w:rsidR="00A7200E" w:rsidRPr="00F52DF3" w:rsidRDefault="00A7200E" w:rsidP="00A7200E">
      <w:pPr>
        <w:ind w:left="1440" w:hanging="1440"/>
      </w:pPr>
      <w:r w:rsidRPr="00F52DF3">
        <w:t>Where:</w:t>
      </w:r>
      <w:r w:rsidRPr="00F52DF3">
        <w:tab/>
        <w:t>AHR</w:t>
      </w:r>
      <w:r w:rsidRPr="00F52DF3">
        <w:rPr>
          <w:vertAlign w:val="superscript"/>
        </w:rPr>
        <w:t>(1)</w:t>
      </w:r>
      <w:r w:rsidRPr="00F52DF3">
        <w:t>= Fuel Rate (MMBtu/Hour) divided by LSL (MW)</w:t>
      </w:r>
    </w:p>
    <w:p w14:paraId="1BB76E21" w14:textId="77777777" w:rsidR="00A7200E" w:rsidRPr="00F52DF3" w:rsidRDefault="00A7200E" w:rsidP="00A7200E">
      <w:pPr>
        <w:ind w:left="1440" w:hanging="1440"/>
      </w:pPr>
      <w:r w:rsidRPr="00F52DF3">
        <w:tab/>
        <w:t>GASPERME = Percentage of natural gas used at LSL</w:t>
      </w:r>
    </w:p>
    <w:p w14:paraId="6708B9E2" w14:textId="77777777" w:rsidR="00A7200E" w:rsidRPr="00F52DF3" w:rsidRDefault="00A7200E" w:rsidP="00A7200E">
      <w:pPr>
        <w:ind w:left="1440" w:hanging="1440"/>
      </w:pPr>
      <w:r w:rsidRPr="00F52DF3">
        <w:lastRenderedPageBreak/>
        <w:tab/>
        <w:t>FIP = Fuel Index Price ($/MMBtu)</w:t>
      </w:r>
    </w:p>
    <w:p w14:paraId="54D00165" w14:textId="77777777" w:rsidR="00A7200E" w:rsidRPr="00F52DF3" w:rsidRDefault="00A7200E" w:rsidP="00A7200E">
      <w:pPr>
        <w:ind w:left="1440" w:hanging="1440"/>
      </w:pPr>
      <w:r w:rsidRPr="00F52DF3">
        <w:tab/>
        <w:t>OILPERME = Percentage of oil used at LSL</w:t>
      </w:r>
    </w:p>
    <w:p w14:paraId="4AD267EB" w14:textId="77777777" w:rsidR="00A7200E" w:rsidRPr="00F52DF3" w:rsidRDefault="00A7200E" w:rsidP="00A7200E">
      <w:pPr>
        <w:ind w:left="1440" w:hanging="1440"/>
      </w:pPr>
      <w:r w:rsidRPr="00F52DF3">
        <w:tab/>
        <w:t>FOP = Fuel Oil Price ($/MMBtu)</w:t>
      </w:r>
    </w:p>
    <w:p w14:paraId="04E96F40" w14:textId="77777777" w:rsidR="00A7200E" w:rsidRPr="00F52DF3" w:rsidRDefault="00A7200E" w:rsidP="00A7200E">
      <w:pPr>
        <w:ind w:left="1440"/>
      </w:pPr>
      <w:r w:rsidRPr="00F52DF3">
        <w:t xml:space="preserve">VOMLSL = the verified O&amp;M cost at Minimum-Energy ($/MWh) </w:t>
      </w:r>
    </w:p>
    <w:p w14:paraId="0A5DABAA" w14:textId="77777777" w:rsidR="00A7200E" w:rsidRPr="00F52DF3" w:rsidRDefault="00A7200E" w:rsidP="00A7200E"/>
    <w:p w14:paraId="468F6230" w14:textId="77777777" w:rsidR="00A7200E" w:rsidRPr="00F52DF3" w:rsidRDefault="00A7200E" w:rsidP="00A7200E">
      <w:r w:rsidRPr="00F52DF3">
        <w:rPr>
          <w:vertAlign w:val="superscript"/>
        </w:rPr>
        <w:t xml:space="preserve">(1)  </w:t>
      </w:r>
      <w:r w:rsidRPr="00F52DF3">
        <w:t>Adjusted by VOX</w:t>
      </w:r>
      <w:r>
        <w:t>R</w:t>
      </w:r>
      <w:r w:rsidRPr="00F52DF3">
        <w:t xml:space="preserve"> </w:t>
      </w:r>
    </w:p>
    <w:p w14:paraId="05B6A595" w14:textId="77777777" w:rsidR="00A7200E" w:rsidRPr="00F52DF3" w:rsidRDefault="00A7200E" w:rsidP="00A7200E"/>
    <w:p w14:paraId="4AFAE5F2" w14:textId="77777777" w:rsidR="00A7200E" w:rsidRPr="00F52DF3" w:rsidRDefault="00A7200E" w:rsidP="00A7200E">
      <w:r w:rsidRPr="00F52DF3">
        <w:t>And:</w:t>
      </w:r>
      <w:r w:rsidRPr="00F52DF3">
        <w:tab/>
      </w:r>
      <w:r w:rsidRPr="00F52DF3">
        <w:tab/>
        <w:t>AHR= (verified fuel consumption/LSL)*(1+VOX</w:t>
      </w:r>
      <w:r>
        <w:t>R</w:t>
      </w:r>
      <w:r w:rsidRPr="00F52DF3">
        <w:t>)</w:t>
      </w:r>
    </w:p>
    <w:p w14:paraId="1654642F" w14:textId="77777777" w:rsidR="00A7200E" w:rsidRPr="00F52DF3" w:rsidRDefault="00A7200E" w:rsidP="00A7200E">
      <w:pPr>
        <w:ind w:left="720" w:firstLine="720"/>
      </w:pPr>
    </w:p>
    <w:p w14:paraId="3E942ECC" w14:textId="77777777" w:rsidR="00A7200E" w:rsidRPr="00F52DF3" w:rsidRDefault="00A7200E" w:rsidP="00A7200E">
      <w:r w:rsidRPr="00F52DF3">
        <w:t>Note 1: GASPERME and OILPERME are decimal percentages in the Settlements equations and will be multiplied by 100 during the Integration process.</w:t>
      </w:r>
    </w:p>
    <w:p w14:paraId="55D42C23" w14:textId="77777777" w:rsidR="00A7200E" w:rsidRPr="00F52DF3" w:rsidRDefault="00A7200E" w:rsidP="00A7200E"/>
    <w:p w14:paraId="47AE275C" w14:textId="77777777" w:rsidR="00A7200E" w:rsidRPr="00F52DF3" w:rsidRDefault="00A7200E" w:rsidP="00A7200E">
      <w:r w:rsidRPr="00F52DF3">
        <w:t>Note 2:  ERCOT will use the solid fuel price and percentages to create Startup offers when no offer is submitted by the QSE for solid fuel Resources.</w:t>
      </w:r>
    </w:p>
    <w:p w14:paraId="7F28DCCB" w14:textId="77777777" w:rsidR="00A7200E" w:rsidRPr="00F52DF3" w:rsidRDefault="00A7200E" w:rsidP="00A7200E">
      <w:pPr>
        <w:ind w:left="990" w:hanging="540"/>
      </w:pPr>
    </w:p>
    <w:p w14:paraId="5DAB58EC" w14:textId="77777777" w:rsidR="00A7200E" w:rsidRPr="00F52DF3" w:rsidRDefault="00A7200E" w:rsidP="00A7200E">
      <w:r w:rsidRPr="00F52DF3">
        <w:t>Note 3: This equation does not include any adjustments made to the final calculation of the Minimum-Energy Offer cap, as described in Protocol Section 4.4.9.2.1, Startup Offer and Minimum-Energy Offer Criteria</w:t>
      </w:r>
      <w:r w:rsidRPr="00F52DF3">
        <w:rPr>
          <w:i/>
        </w:rPr>
        <w:t xml:space="preserve">. </w:t>
      </w:r>
    </w:p>
    <w:p w14:paraId="117F3545" w14:textId="77777777" w:rsidR="00A7200E" w:rsidRPr="00F52DF3" w:rsidRDefault="00A7200E" w:rsidP="00A7200E">
      <w:pPr>
        <w:rPr>
          <w:b/>
        </w:rPr>
      </w:pPr>
    </w:p>
    <w:p w14:paraId="582B623F" w14:textId="77777777" w:rsidR="00A7200E" w:rsidRPr="00BA37A0" w:rsidRDefault="00A7200E" w:rsidP="00A7200E">
      <w:pPr>
        <w:keepNext/>
        <w:spacing w:before="240" w:after="240"/>
        <w:outlineLvl w:val="2"/>
        <w:rPr>
          <w:b/>
        </w:rPr>
      </w:pPr>
      <w:bookmarkStart w:id="29" w:name="_Toc136293658"/>
      <w:r w:rsidRPr="00F02810">
        <w:rPr>
          <w:b/>
          <w:bCs/>
          <w:lang w:eastAsia="x-none"/>
        </w:rPr>
        <w:t>Equation 3:  Calculation of Composite Unit Parameters using Alternate Unit Specifications</w:t>
      </w:r>
      <w:bookmarkEnd w:id="29"/>
    </w:p>
    <w:p w14:paraId="1364DDFC" w14:textId="77777777" w:rsidR="00A7200E" w:rsidRPr="00F52DF3" w:rsidRDefault="00A7200E" w:rsidP="00A7200E"/>
    <w:p w14:paraId="1FA4D0E2" w14:textId="77777777" w:rsidR="00A7200E" w:rsidRPr="00F52DF3" w:rsidRDefault="00A7200E" w:rsidP="00A7200E">
      <w:pPr>
        <w:rPr>
          <w:lang w:val="fr-FR"/>
        </w:rPr>
      </w:pPr>
      <w:r w:rsidRPr="00F52DF3">
        <w:rPr>
          <w:lang w:val="fr-FR"/>
        </w:rPr>
        <w:t>Composite Unit Parameter = [Alt_Unit_Par*Alt_Unit_HSL +  Non_Alt_Unit_Par* Non_Alt_Unit_HSL] / [Alt_Unit_HSL + Non_Alt_Unit_HSL]</w:t>
      </w:r>
    </w:p>
    <w:p w14:paraId="10EE3AC2" w14:textId="77777777" w:rsidR="00A7200E" w:rsidRPr="00F52DF3" w:rsidRDefault="00A7200E" w:rsidP="00A7200E">
      <w:pPr>
        <w:rPr>
          <w:lang w:val="fr-FR"/>
        </w:rPr>
      </w:pPr>
    </w:p>
    <w:p w14:paraId="1E50D0FD" w14:textId="77777777" w:rsidR="00A7200E" w:rsidRPr="00F52DF3" w:rsidRDefault="00A7200E" w:rsidP="00A7200E">
      <w:r w:rsidRPr="00F52DF3">
        <w:t>Where:</w:t>
      </w:r>
      <w:r w:rsidRPr="00F52DF3">
        <w:tab/>
      </w:r>
      <w:r w:rsidRPr="00F52DF3">
        <w:tab/>
        <w:t>Alt_Unit_Par = Relevant parameter of Alternate Unit</w:t>
      </w:r>
    </w:p>
    <w:p w14:paraId="1D6E2958" w14:textId="77777777" w:rsidR="00A7200E" w:rsidRPr="00F52DF3" w:rsidRDefault="00A7200E" w:rsidP="00A7200E">
      <w:pPr>
        <w:ind w:left="720" w:firstLine="720"/>
      </w:pPr>
      <w:r w:rsidRPr="00F52DF3">
        <w:t>Alt_Unit_HSL = High Sustained Limit of Alternate Unit</w:t>
      </w:r>
    </w:p>
    <w:p w14:paraId="2634C79F" w14:textId="77777777" w:rsidR="00A7200E" w:rsidRPr="00F52DF3" w:rsidRDefault="00A7200E" w:rsidP="00A7200E">
      <w:pPr>
        <w:ind w:left="720" w:firstLine="720"/>
      </w:pPr>
      <w:r w:rsidRPr="00F52DF3">
        <w:t>Non_Alt_Unit_Par = Relevant parameter of non-Alternate Unit</w:t>
      </w:r>
    </w:p>
    <w:p w14:paraId="51DAF082" w14:textId="77777777" w:rsidR="00A7200E" w:rsidRPr="00F52DF3" w:rsidRDefault="00A7200E" w:rsidP="00A7200E">
      <w:pPr>
        <w:ind w:left="720" w:firstLine="720"/>
      </w:pPr>
      <w:r w:rsidRPr="00F52DF3">
        <w:t>Non_Alt_Unit_HSL = High Sustained Limit of non-Alternate Unit</w:t>
      </w:r>
    </w:p>
    <w:p w14:paraId="57498B95" w14:textId="77777777" w:rsidR="00A7200E" w:rsidRPr="00F52DF3" w:rsidRDefault="00A7200E" w:rsidP="00A7200E"/>
    <w:p w14:paraId="3B7CC399" w14:textId="77777777" w:rsidR="00A7200E" w:rsidRPr="00F52DF3" w:rsidRDefault="00A7200E" w:rsidP="00A7200E">
      <w:r w:rsidRPr="00F52DF3">
        <w:t xml:space="preserve">This calculation would be executed for all relevant parameters of the alternate and non-alternate units.  This would include for example Startup Cost data, Minimum-Energy Cost data and heat rate data. </w:t>
      </w:r>
    </w:p>
    <w:p w14:paraId="3C6890B6" w14:textId="77777777" w:rsidR="00A7200E" w:rsidRPr="00F52DF3" w:rsidRDefault="00A7200E" w:rsidP="00A7200E"/>
    <w:p w14:paraId="12845E93" w14:textId="77777777" w:rsidR="00A7200E" w:rsidRPr="00BA37A0" w:rsidRDefault="00A7200E" w:rsidP="00A7200E">
      <w:pPr>
        <w:keepNext/>
        <w:spacing w:before="240" w:after="240"/>
        <w:outlineLvl w:val="2"/>
        <w:rPr>
          <w:b/>
        </w:rPr>
      </w:pPr>
      <w:bookmarkStart w:id="30" w:name="_Toc136293659"/>
      <w:r w:rsidRPr="00F02810">
        <w:rPr>
          <w:b/>
          <w:bCs/>
          <w:lang w:eastAsia="x-none"/>
        </w:rPr>
        <w:t>Equation 4:  Equation for Calculation of Verifiable Startup Emission Costs</w:t>
      </w:r>
      <w:bookmarkEnd w:id="30"/>
    </w:p>
    <w:p w14:paraId="7B2CF9AD" w14:textId="77777777" w:rsidR="00A7200E" w:rsidRPr="00F52DF3" w:rsidRDefault="00A7200E" w:rsidP="00A7200E"/>
    <w:p w14:paraId="07735E9B" w14:textId="495644D7" w:rsidR="00A7200E" w:rsidRPr="00272C75" w:rsidRDefault="00A7200E" w:rsidP="00A7200E">
      <w:pPr>
        <w:rPr>
          <w:bCs/>
          <w:vertAlign w:val="subscript"/>
        </w:rPr>
      </w:pPr>
      <w:r w:rsidRPr="00F52DF3">
        <w:t>Verifiable Startup Emission Cost ($/Start) = RAFCRS * ∑Emission Rate i * Emission Cost Index i</w:t>
      </w:r>
      <w:ins w:id="31" w:author="Luminant" w:date="2024-06-28T10:12:00Z">
        <w:r w:rsidR="00272C75">
          <w:rPr>
            <w:vertAlign w:val="subscript"/>
          </w:rPr>
          <w:t>m</w:t>
        </w:r>
      </w:ins>
    </w:p>
    <w:p w14:paraId="7001246A" w14:textId="77777777" w:rsidR="00A7200E" w:rsidRPr="00F52DF3" w:rsidRDefault="00A7200E" w:rsidP="00A7200E">
      <w:pPr>
        <w:rPr>
          <w:bCs/>
        </w:rPr>
      </w:pPr>
    </w:p>
    <w:p w14:paraId="76DEFAFA" w14:textId="77777777" w:rsidR="00A7200E" w:rsidRPr="00F52DF3" w:rsidRDefault="00A7200E" w:rsidP="00A7200E">
      <w:pPr>
        <w:ind w:left="1350" w:hanging="1350"/>
      </w:pPr>
      <w:r w:rsidRPr="00F52DF3">
        <w:rPr>
          <w:bCs/>
        </w:rPr>
        <w:t>Where            RAFCRS</w:t>
      </w:r>
      <w:r w:rsidRPr="00F52DF3">
        <w:rPr>
          <w:b/>
          <w:bCs/>
        </w:rPr>
        <w:t xml:space="preserve"> = </w:t>
      </w:r>
      <w:r w:rsidRPr="00F52DF3">
        <w:t>Quantity of approved startup fuel consumed by Resource (including fuel used to shutdown Resource (MMBtu/Start)</w:t>
      </w:r>
    </w:p>
    <w:p w14:paraId="634F4E6A" w14:textId="7CC70D8F" w:rsidR="00A7200E" w:rsidRPr="00F52DF3" w:rsidRDefault="00A7200E" w:rsidP="00A7200E">
      <w:pPr>
        <w:ind w:left="1350" w:hanging="1350"/>
      </w:pPr>
      <w:r w:rsidRPr="00F52DF3">
        <w:tab/>
        <w:t xml:space="preserve">Emission Rate i = Quantity of emission </w:t>
      </w:r>
      <w:r w:rsidR="00945015">
        <w:t xml:space="preserve">i </w:t>
      </w:r>
      <w:r w:rsidRPr="00F52DF3">
        <w:t>emitted by resource (lbs/MMBtu)</w:t>
      </w:r>
    </w:p>
    <w:p w14:paraId="7480339D" w14:textId="3D700849" w:rsidR="00A7200E" w:rsidRPr="00F52DF3" w:rsidRDefault="368B0A77" w:rsidP="00A7200E">
      <w:pPr>
        <w:ind w:left="1350"/>
      </w:pPr>
      <w:r>
        <w:t>Emission Cost Index</w:t>
      </w:r>
      <w:r w:rsidRPr="69D33D46">
        <w:rPr>
          <w:b/>
          <w:bCs/>
        </w:rPr>
        <w:t xml:space="preserve"> </w:t>
      </w:r>
      <w:r>
        <w:t>i</w:t>
      </w:r>
      <w:ins w:id="32" w:author="Luminant" w:date="2024-06-28T10:14:00Z">
        <w:r w:rsidR="00272C75">
          <w:rPr>
            <w:vertAlign w:val="subscript"/>
          </w:rPr>
          <w:t>m</w:t>
        </w:r>
      </w:ins>
      <w:r>
        <w:t xml:space="preserve"> </w:t>
      </w:r>
      <w:r w:rsidRPr="69D33D46">
        <w:rPr>
          <w:b/>
          <w:bCs/>
        </w:rPr>
        <w:t>=</w:t>
      </w:r>
      <w:r>
        <w:t xml:space="preserve"> Published cost index of emission i</w:t>
      </w:r>
      <w:ins w:id="33" w:author="Luminant" w:date="2024-06-28T10:14:00Z">
        <w:r w:rsidR="00272C75">
          <w:rPr>
            <w:vertAlign w:val="subscript"/>
          </w:rPr>
          <w:t>m</w:t>
        </w:r>
      </w:ins>
      <w:ins w:id="34" w:author="Luminant" w:date="2024-06-26T11:15:00Z">
        <w:r w:rsidR="33312BEB">
          <w:t xml:space="preserve"> </w:t>
        </w:r>
      </w:ins>
      <w:r>
        <w:t xml:space="preserve">($/lb) </w:t>
      </w:r>
      <w:r w:rsidR="00272C75" w:rsidRPr="00F52DF3">
        <w:t xml:space="preserve"> </w:t>
      </w:r>
    </w:p>
    <w:p w14:paraId="7548F895" w14:textId="04BA2A48" w:rsidR="00A7200E" w:rsidRDefault="00272C75" w:rsidP="00A7200E">
      <w:pPr>
        <w:ind w:left="1350"/>
        <w:rPr>
          <w:ins w:id="35" w:author="Luminant" w:date="2024-06-28T10:14:00Z"/>
        </w:rPr>
      </w:pPr>
      <w:r w:rsidRPr="00F52DF3">
        <w:t>I</w:t>
      </w:r>
      <w:ins w:id="36" w:author="Luminant" w:date="2024-06-28T10:14:00Z">
        <w:r>
          <w:rPr>
            <w:vertAlign w:val="subscript"/>
          </w:rPr>
          <w:t>m</w:t>
        </w:r>
      </w:ins>
      <w:r w:rsidR="00A7200E" w:rsidRPr="00F52DF3">
        <w:t xml:space="preserve"> = Index for each emittent approved for inclusion in Startup Cost</w:t>
      </w:r>
      <w:r w:rsidR="00A7200E" w:rsidRPr="00F52DF3" w:rsidDel="00BB2230">
        <w:t xml:space="preserve"> </w:t>
      </w:r>
    </w:p>
    <w:p w14:paraId="48B6F3C9" w14:textId="7780A0E8" w:rsidR="00272C75" w:rsidRPr="00F52DF3" w:rsidRDefault="00272C75" w:rsidP="00A7200E">
      <w:pPr>
        <w:ind w:left="1350"/>
      </w:pPr>
      <w:ins w:id="37" w:author="Luminant" w:date="2024-06-28T10:14:00Z">
        <w:r>
          <w:lastRenderedPageBreak/>
          <w:t>m = Determinant for the use of seasonal prices for months of May throug</w:t>
        </w:r>
      </w:ins>
      <w:ins w:id="38" w:author="Luminant" w:date="2024-06-28T10:15:00Z">
        <w:r>
          <w:t>h September or annual index prices for October through April</w:t>
        </w:r>
      </w:ins>
    </w:p>
    <w:p w14:paraId="0B75515C" w14:textId="77777777" w:rsidR="00A7200E" w:rsidRPr="00F52DF3" w:rsidRDefault="00A7200E" w:rsidP="00A7200E">
      <w:pPr>
        <w:rPr>
          <w:b/>
        </w:rPr>
      </w:pPr>
    </w:p>
    <w:p w14:paraId="2EBEF92F" w14:textId="77777777" w:rsidR="00A7200E" w:rsidRPr="00BA37A0" w:rsidRDefault="00A7200E" w:rsidP="00A7200E">
      <w:pPr>
        <w:keepNext/>
        <w:spacing w:before="240" w:after="240"/>
        <w:outlineLvl w:val="2"/>
        <w:rPr>
          <w:b/>
        </w:rPr>
      </w:pPr>
      <w:bookmarkStart w:id="39" w:name="_Toc136293660"/>
      <w:r w:rsidRPr="00F02810">
        <w:rPr>
          <w:b/>
          <w:bCs/>
          <w:lang w:eastAsia="x-none"/>
        </w:rPr>
        <w:t>Equation 5:  Equation for Calculation of Verifiable Minimum-Energy Emission Costs</w:t>
      </w:r>
      <w:bookmarkEnd w:id="39"/>
    </w:p>
    <w:p w14:paraId="6F6A53D7" w14:textId="77777777" w:rsidR="00A7200E" w:rsidRPr="00F52DF3" w:rsidRDefault="00A7200E" w:rsidP="00A7200E">
      <w:r w:rsidRPr="00F52DF3">
        <w:t xml:space="preserve">Verifiable Minimum-Energy Emission Costs ($/MWh) = </w:t>
      </w:r>
    </w:p>
    <w:p w14:paraId="5D1F6227" w14:textId="0A984D25" w:rsidR="00A7200E" w:rsidRPr="00272C75" w:rsidRDefault="00A7200E" w:rsidP="00A7200E">
      <w:pPr>
        <w:rPr>
          <w:vertAlign w:val="subscript"/>
        </w:rPr>
      </w:pPr>
      <w:r w:rsidRPr="00F52DF3">
        <w:tab/>
        <w:t>[AHR] * ∑Emission Rate i * Emission Cost Index i</w:t>
      </w:r>
      <w:ins w:id="40" w:author="Luminant" w:date="2024-06-28T10:16:00Z">
        <w:r w:rsidR="00272C75">
          <w:rPr>
            <w:vertAlign w:val="subscript"/>
          </w:rPr>
          <w:t>m</w:t>
        </w:r>
      </w:ins>
    </w:p>
    <w:p w14:paraId="18056689" w14:textId="77777777" w:rsidR="00A7200E" w:rsidRPr="00F52DF3" w:rsidRDefault="00A7200E" w:rsidP="00A7200E"/>
    <w:p w14:paraId="223B4C9F" w14:textId="77777777" w:rsidR="00A7200E" w:rsidRPr="00F52DF3" w:rsidRDefault="00A7200E" w:rsidP="00A7200E">
      <w:r w:rsidRPr="00F52DF3">
        <w:t>Where</w:t>
      </w:r>
      <w:r w:rsidRPr="00F52DF3">
        <w:tab/>
      </w:r>
      <w:r w:rsidRPr="00F52DF3">
        <w:tab/>
        <w:t>AHR = Average heat rate at Minimum Energy (MMBtu/Hr)</w:t>
      </w:r>
    </w:p>
    <w:p w14:paraId="57F721BD" w14:textId="77777777" w:rsidR="00A7200E" w:rsidRPr="00F52DF3" w:rsidRDefault="00A7200E" w:rsidP="00A7200E">
      <w:r w:rsidRPr="00F52DF3">
        <w:tab/>
      </w:r>
      <w:r w:rsidRPr="00F52DF3">
        <w:tab/>
        <w:t>Emission Rate i = Quantity of emission i emitted by resource (lbs/MMBtu)</w:t>
      </w:r>
    </w:p>
    <w:p w14:paraId="3ED62F6B" w14:textId="7A3ADB98" w:rsidR="00A7200E" w:rsidRPr="00272C75" w:rsidRDefault="00A7200E" w:rsidP="00272C75">
      <w:pPr>
        <w:ind w:left="1350"/>
        <w:rPr>
          <w:vertAlign w:val="subscript"/>
        </w:rPr>
      </w:pPr>
      <w:r w:rsidRPr="00F52DF3">
        <w:tab/>
        <w:t>Emission Cost Index i</w:t>
      </w:r>
      <w:ins w:id="41" w:author="Luminant" w:date="2024-06-28T10:17:00Z">
        <w:r w:rsidR="00272C75">
          <w:rPr>
            <w:vertAlign w:val="subscript"/>
          </w:rPr>
          <w:t>m</w:t>
        </w:r>
      </w:ins>
      <w:r w:rsidRPr="00F52DF3">
        <w:t xml:space="preserve"> = Published cost index of emission i</w:t>
      </w:r>
      <w:ins w:id="42" w:author="Luminant" w:date="2024-06-28T10:17:00Z">
        <w:r w:rsidR="00272C75">
          <w:rPr>
            <w:vertAlign w:val="subscript"/>
          </w:rPr>
          <w:t>m</w:t>
        </w:r>
      </w:ins>
    </w:p>
    <w:p w14:paraId="39E5FAF5" w14:textId="5513F234" w:rsidR="00A7200E" w:rsidRDefault="00A7200E" w:rsidP="00A7200E">
      <w:pPr>
        <w:rPr>
          <w:ins w:id="43" w:author="Luminant" w:date="2024-06-28T10:15:00Z"/>
        </w:rPr>
      </w:pPr>
      <w:r w:rsidRPr="00F52DF3">
        <w:tab/>
      </w:r>
      <w:r w:rsidRPr="00F52DF3">
        <w:tab/>
      </w:r>
      <w:r w:rsidR="00272C75" w:rsidRPr="00F52DF3">
        <w:t>I</w:t>
      </w:r>
      <w:ins w:id="44" w:author="Luminant" w:date="2024-06-28T10:17:00Z">
        <w:r w:rsidR="00272C75">
          <w:rPr>
            <w:vertAlign w:val="subscript"/>
          </w:rPr>
          <w:t>m</w:t>
        </w:r>
      </w:ins>
      <w:r w:rsidRPr="00F52DF3">
        <w:t xml:space="preserve"> = Index of each emittent approved for inclusion in Minimum-Energy Cost</w:t>
      </w:r>
      <w:r w:rsidRPr="00F52DF3" w:rsidDel="00BB2230">
        <w:t xml:space="preserve"> </w:t>
      </w:r>
    </w:p>
    <w:p w14:paraId="328C2DBE" w14:textId="77777777" w:rsidR="00272C75" w:rsidRDefault="00272C75" w:rsidP="00272C75">
      <w:pPr>
        <w:ind w:left="1350"/>
        <w:rPr>
          <w:ins w:id="45" w:author="Luminant" w:date="2024-06-28T10:17:00Z"/>
        </w:rPr>
      </w:pPr>
      <w:ins w:id="46" w:author="Luminant" w:date="2024-06-28T10:17:00Z">
        <w:r>
          <w:t xml:space="preserve"> </w:t>
        </w:r>
      </w:ins>
      <w:ins w:id="47" w:author="Luminant" w:date="2024-06-28T10:15:00Z">
        <w:r>
          <w:t xml:space="preserve">m = Determinant for the use of seasonal prices for months of May through </w:t>
        </w:r>
      </w:ins>
      <w:ins w:id="48" w:author="Luminant" w:date="2024-06-28T10:17:00Z">
        <w:r>
          <w:t xml:space="preserve">  </w:t>
        </w:r>
      </w:ins>
    </w:p>
    <w:p w14:paraId="2DB0B20F" w14:textId="1FF88ABC" w:rsidR="00272C75" w:rsidRPr="00F52DF3" w:rsidRDefault="00272C75" w:rsidP="00272C75">
      <w:pPr>
        <w:ind w:left="1350"/>
        <w:rPr>
          <w:ins w:id="49" w:author="Luminant" w:date="2024-06-28T10:15:00Z"/>
        </w:rPr>
      </w:pPr>
      <w:ins w:id="50" w:author="Luminant" w:date="2024-06-28T10:17:00Z">
        <w:r>
          <w:t xml:space="preserve"> </w:t>
        </w:r>
      </w:ins>
      <w:ins w:id="51" w:author="Luminant" w:date="2024-06-28T10:15:00Z">
        <w:r>
          <w:t>September or annual index prices for October through April</w:t>
        </w:r>
      </w:ins>
    </w:p>
    <w:p w14:paraId="2B1A579E" w14:textId="77777777" w:rsidR="00272C75" w:rsidRPr="00F52DF3" w:rsidRDefault="00272C75" w:rsidP="00A7200E"/>
    <w:p w14:paraId="46D94FBC" w14:textId="77777777" w:rsidR="00A7200E" w:rsidRPr="00F52DF3" w:rsidRDefault="00A7200E" w:rsidP="00A7200E"/>
    <w:p w14:paraId="19D4CB1F" w14:textId="77777777" w:rsidR="00A7200E" w:rsidRPr="00F02810" w:rsidRDefault="00A7200E" w:rsidP="00A7200E">
      <w:pPr>
        <w:keepNext/>
        <w:spacing w:before="240" w:after="240"/>
        <w:outlineLvl w:val="2"/>
        <w:rPr>
          <w:b/>
          <w:bCs/>
          <w:lang w:eastAsia="x-none"/>
        </w:rPr>
      </w:pPr>
      <w:bookmarkStart w:id="52" w:name="_Toc136293661"/>
      <w:r w:rsidRPr="00F02810">
        <w:rPr>
          <w:b/>
          <w:bCs/>
          <w:lang w:eastAsia="x-none"/>
        </w:rPr>
        <w:t>Equation 6:  Verifiable Startup Costs (VERISU)  ($/Start)</w:t>
      </w:r>
      <w:bookmarkEnd w:id="52"/>
    </w:p>
    <w:p w14:paraId="1381265A" w14:textId="77777777" w:rsidR="00A7200E" w:rsidRPr="00F52DF3" w:rsidRDefault="00A7200E" w:rsidP="00A7200E">
      <w:pPr>
        <w:ind w:left="720"/>
      </w:pPr>
    </w:p>
    <w:p w14:paraId="5CA9061D" w14:textId="77777777" w:rsidR="00A7200E" w:rsidRPr="00F52DF3" w:rsidRDefault="00A7200E" w:rsidP="00A7200E">
      <w:pPr>
        <w:ind w:left="720" w:hanging="360"/>
      </w:pPr>
      <w:r w:rsidRPr="00F52DF3">
        <w:t>A)</w:t>
      </w:r>
      <w:r w:rsidRPr="00F52DF3">
        <w:tab/>
        <w:t xml:space="preserve">For RUC Settlements, the Verifiable Startup Costs are calculated as follows: </w:t>
      </w:r>
    </w:p>
    <w:p w14:paraId="5B5C61F2" w14:textId="77777777" w:rsidR="00A7200E" w:rsidRPr="00F52DF3" w:rsidRDefault="00A7200E" w:rsidP="00A7200E">
      <w:pPr>
        <w:rPr>
          <w:b/>
        </w:rPr>
      </w:pPr>
    </w:p>
    <w:p w14:paraId="022671D6" w14:textId="77777777" w:rsidR="00A7200E" w:rsidRPr="00F52DF3" w:rsidRDefault="00A7200E" w:rsidP="00A7200E">
      <w:pPr>
        <w:ind w:left="720"/>
      </w:pPr>
      <w:r w:rsidRPr="00F52DF3">
        <w:t>VERISU = AFCRS + VOMS</w:t>
      </w:r>
    </w:p>
    <w:p w14:paraId="17E9C7F5" w14:textId="77777777" w:rsidR="00A7200E" w:rsidRPr="00F52DF3" w:rsidRDefault="00A7200E" w:rsidP="00A7200E">
      <w:pPr>
        <w:rPr>
          <w:sz w:val="22"/>
          <w:szCs w:val="22"/>
        </w:rPr>
      </w:pPr>
      <w:r w:rsidRPr="00F52DF3">
        <w:rPr>
          <w:sz w:val="22"/>
          <w:szCs w:val="22"/>
        </w:rPr>
        <w:t xml:space="preserve"> </w:t>
      </w:r>
    </w:p>
    <w:p w14:paraId="7EA8B1BB" w14:textId="77777777" w:rsidR="00A7200E" w:rsidRPr="00F52DF3" w:rsidRDefault="00A7200E" w:rsidP="00A7200E">
      <w:pPr>
        <w:ind w:left="1440" w:hanging="1440"/>
      </w:pPr>
      <w:r w:rsidRPr="00F52DF3">
        <w:t>Where</w:t>
      </w:r>
      <w:r w:rsidRPr="00F52DF3">
        <w:tab/>
        <w:t>AFCRS = [Total Fuel - PHR * AVGEN + Total Fuel*VOX</w:t>
      </w:r>
      <w:r>
        <w:t>R</w:t>
      </w:r>
      <w:r w:rsidRPr="00F52DF3">
        <w:t>]</w:t>
      </w:r>
      <w:r w:rsidRPr="00F52DF3">
        <w:rPr>
          <w:vertAlign w:val="subscript"/>
        </w:rPr>
        <w:t xml:space="preserve"> * </w:t>
      </w:r>
      <w:r w:rsidRPr="00F52DF3">
        <w:t>[FIP*GASPERSU(%) + FOP*OILPERSU(%) + SFP*SFPERSU(%)]</w:t>
      </w:r>
    </w:p>
    <w:p w14:paraId="28B75ED4" w14:textId="77777777" w:rsidR="00A7200E" w:rsidRPr="00F52DF3" w:rsidRDefault="00A7200E" w:rsidP="00A7200E">
      <w:pPr>
        <w:ind w:left="720" w:firstLine="720"/>
      </w:pPr>
    </w:p>
    <w:p w14:paraId="1DBDA34A"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F2E112C" w14:textId="77777777" w:rsidR="00A7200E" w:rsidRPr="00F52DF3" w:rsidRDefault="00A7200E" w:rsidP="00A7200E">
      <w:pPr>
        <w:ind w:left="720" w:firstLine="720"/>
      </w:pPr>
    </w:p>
    <w:p w14:paraId="75557CCE"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xml:space="preserve">+ Verifiable Startup Emission Costs </w:t>
      </w:r>
    </w:p>
    <w:p w14:paraId="6BA1D109" w14:textId="77777777" w:rsidR="00A7200E" w:rsidRPr="00F52DF3" w:rsidRDefault="00A7200E" w:rsidP="00A7200E">
      <w:pPr>
        <w:ind w:left="720" w:firstLine="720"/>
      </w:pPr>
    </w:p>
    <w:p w14:paraId="39DD3D2E" w14:textId="77777777" w:rsidR="00A7200E" w:rsidRPr="00F52DF3" w:rsidRDefault="00A7200E" w:rsidP="00A7200E">
      <w:pPr>
        <w:ind w:left="720" w:hanging="360"/>
      </w:pPr>
      <w:r w:rsidRPr="00F52DF3">
        <w:t>B)</w:t>
      </w:r>
      <w:r w:rsidRPr="00F52DF3">
        <w:tab/>
        <w:t xml:space="preserve">For DAM Make-Whole Payments, the Verifiable Startup Costs are calculated as follows: </w:t>
      </w:r>
    </w:p>
    <w:p w14:paraId="7780F1BD" w14:textId="77777777" w:rsidR="00A7200E" w:rsidRPr="00F52DF3" w:rsidRDefault="00A7200E" w:rsidP="00A7200E">
      <w:pPr>
        <w:ind w:left="720"/>
      </w:pPr>
    </w:p>
    <w:p w14:paraId="28C6CC4F" w14:textId="77777777" w:rsidR="00A7200E" w:rsidRPr="00F52DF3" w:rsidRDefault="00A7200E" w:rsidP="00A7200E">
      <w:pPr>
        <w:ind w:left="720"/>
      </w:pPr>
      <w:r w:rsidRPr="00F52DF3">
        <w:t>VERISU = DAFCRS + VOMS</w:t>
      </w:r>
    </w:p>
    <w:p w14:paraId="6D98B4DC" w14:textId="77777777" w:rsidR="00A7200E" w:rsidRPr="00F52DF3" w:rsidRDefault="00A7200E" w:rsidP="00A7200E">
      <w:pPr>
        <w:ind w:left="720"/>
        <w:rPr>
          <w:sz w:val="22"/>
          <w:szCs w:val="22"/>
        </w:rPr>
      </w:pPr>
    </w:p>
    <w:p w14:paraId="165F44AD" w14:textId="77777777" w:rsidR="00A7200E" w:rsidRPr="00F52DF3" w:rsidRDefault="00A7200E" w:rsidP="00A7200E">
      <w:pPr>
        <w:ind w:left="1440" w:hanging="1440"/>
      </w:pPr>
      <w:r w:rsidRPr="00F52DF3">
        <w:t>Where</w:t>
      </w:r>
      <w:r w:rsidRPr="00F52DF3">
        <w:tab/>
        <w:t>DAFCRS = [Total Fuel + Total Fuel*VOX</w:t>
      </w:r>
      <w:r>
        <w:t>R</w:t>
      </w:r>
      <w:r w:rsidRPr="00F52DF3">
        <w:t>]</w:t>
      </w:r>
      <w:r w:rsidRPr="00F52DF3">
        <w:rPr>
          <w:vertAlign w:val="subscript"/>
        </w:rPr>
        <w:t xml:space="preserve"> * </w:t>
      </w:r>
      <w:r w:rsidRPr="00F52DF3">
        <w:t>[FIP*GASPERSU(%) + FOP*OILPERSU(%) + SFP*SFPERSU(%)]</w:t>
      </w:r>
    </w:p>
    <w:p w14:paraId="5FDA51ED" w14:textId="77777777" w:rsidR="00A7200E" w:rsidRPr="00F52DF3" w:rsidRDefault="00A7200E" w:rsidP="00A7200E">
      <w:pPr>
        <w:ind w:left="720"/>
      </w:pPr>
    </w:p>
    <w:p w14:paraId="5585C9F6" w14:textId="77777777" w:rsidR="00A7200E" w:rsidRPr="00F52DF3" w:rsidRDefault="00A7200E" w:rsidP="00A7200E">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8A1CC8B" w14:textId="77777777" w:rsidR="00A7200E" w:rsidRPr="00F52DF3" w:rsidRDefault="00A7200E" w:rsidP="00A7200E">
      <w:pPr>
        <w:ind w:left="720"/>
      </w:pPr>
    </w:p>
    <w:p w14:paraId="4230B2BC" w14:textId="77777777" w:rsidR="00A7200E" w:rsidRPr="00F52DF3" w:rsidRDefault="00A7200E" w:rsidP="00A7200E">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Verifiable Startup Emission Costs</w:t>
      </w:r>
    </w:p>
    <w:p w14:paraId="61459FA6" w14:textId="77777777" w:rsidR="00A7200E" w:rsidRPr="00F52DF3" w:rsidRDefault="00A7200E" w:rsidP="00A7200E"/>
    <w:p w14:paraId="470A9CD7" w14:textId="77777777" w:rsidR="00A7200E" w:rsidRPr="00F52DF3" w:rsidRDefault="00A7200E" w:rsidP="00A7200E">
      <w:r w:rsidRPr="00F52DF3">
        <w:t>The bill determinants utilized above are defined as:</w:t>
      </w:r>
    </w:p>
    <w:p w14:paraId="7D2FAF68" w14:textId="77777777" w:rsidR="00A7200E" w:rsidRPr="00F52DF3" w:rsidRDefault="00A7200E" w:rsidP="00A7200E">
      <w:pPr>
        <w:ind w:left="1440"/>
      </w:pPr>
      <w:r w:rsidRPr="00F52DF3">
        <w:t>VERISU = Verifiable Startup Costs ($/Start)</w:t>
      </w:r>
    </w:p>
    <w:p w14:paraId="296917AD" w14:textId="77777777" w:rsidR="00A7200E" w:rsidRPr="00F52DF3" w:rsidRDefault="00A7200E" w:rsidP="00A7200E">
      <w:pPr>
        <w:ind w:left="1440"/>
      </w:pPr>
      <w:r w:rsidRPr="00F52DF3">
        <w:t>AFCRS = Verifiable Startup Fuel Costs adjusted by VOX</w:t>
      </w:r>
      <w:r>
        <w:t>R</w:t>
      </w:r>
      <w:r w:rsidRPr="00F52DF3">
        <w:t xml:space="preserve"> and PHR ($/Start)</w:t>
      </w:r>
    </w:p>
    <w:p w14:paraId="3FBE1B18" w14:textId="77777777" w:rsidR="00A7200E" w:rsidRPr="00F52DF3" w:rsidRDefault="00A7200E" w:rsidP="00A7200E">
      <w:pPr>
        <w:ind w:left="1440"/>
      </w:pPr>
      <w:r w:rsidRPr="00F52DF3">
        <w:lastRenderedPageBreak/>
        <w:t>DAFCRS = the adjusted verified fuel consumption rate for the start type (MMBtu/Start)</w:t>
      </w:r>
    </w:p>
    <w:p w14:paraId="7B2239FD" w14:textId="77777777" w:rsidR="00A7200E" w:rsidRPr="00F52DF3" w:rsidRDefault="00A7200E" w:rsidP="00A7200E">
      <w:pPr>
        <w:ind w:left="1440"/>
      </w:pPr>
      <w:r w:rsidRPr="00F52DF3">
        <w:t>VOMS = Verifiable Operations and Maintenance Costs ($/Start)</w:t>
      </w:r>
    </w:p>
    <w:p w14:paraId="6B1789AE" w14:textId="77777777" w:rsidR="00A7200E" w:rsidRPr="00F52DF3" w:rsidRDefault="00A7200E" w:rsidP="00A7200E">
      <w:pPr>
        <w:ind w:left="1440"/>
      </w:pPr>
      <w:r w:rsidRPr="00F52DF3">
        <w:t>Fuel</w:t>
      </w:r>
      <w:r w:rsidRPr="00F52DF3">
        <w:rPr>
          <w:vertAlign w:val="subscript"/>
        </w:rPr>
        <w:t xml:space="preserve">Startup-BC </w:t>
      </w:r>
      <w:r w:rsidRPr="00F52DF3">
        <w:t>= Fuel Quantity required to bring Resource from Startup to Breaker Close (MMBtu)</w:t>
      </w:r>
    </w:p>
    <w:p w14:paraId="0109D246" w14:textId="77777777" w:rsidR="00A7200E" w:rsidRPr="00F52DF3" w:rsidRDefault="00A7200E" w:rsidP="00A7200E">
      <w:pPr>
        <w:ind w:left="1440"/>
      </w:pPr>
      <w:r w:rsidRPr="00F52DF3">
        <w:t>Fuel</w:t>
      </w:r>
      <w:r w:rsidRPr="00F52DF3">
        <w:rPr>
          <w:vertAlign w:val="subscript"/>
        </w:rPr>
        <w:t xml:space="preserve">BC-LSL </w:t>
      </w:r>
      <w:r w:rsidRPr="00F52DF3">
        <w:t>= Fuel Quantity required to bring Resource from Breaker Close to Minimum Energy at LSL (MMBtu)</w:t>
      </w:r>
    </w:p>
    <w:p w14:paraId="70D476DB" w14:textId="77777777" w:rsidR="00A7200E" w:rsidRPr="00F52DF3" w:rsidRDefault="00A7200E" w:rsidP="00A7200E">
      <w:pPr>
        <w:ind w:left="1440"/>
      </w:pPr>
      <w:r w:rsidRPr="00F52DF3">
        <w:t>Fuel</w:t>
      </w:r>
      <w:r w:rsidRPr="00F52DF3">
        <w:rPr>
          <w:vertAlign w:val="subscript"/>
        </w:rPr>
        <w:t xml:space="preserve">BO-Shutdown </w:t>
      </w:r>
      <w:r w:rsidRPr="00F52DF3">
        <w:t>= Fuel Quantity required to take Resource from Breaker Open to Shutdown (MMBtu)</w:t>
      </w:r>
    </w:p>
    <w:p w14:paraId="21E0AEF1" w14:textId="77777777" w:rsidR="00A7200E" w:rsidRPr="00F52DF3" w:rsidRDefault="00A7200E" w:rsidP="00A7200E">
      <w:pPr>
        <w:ind w:left="1440"/>
      </w:pPr>
      <w:r w:rsidRPr="00F52DF3">
        <w:t>PHR = Proxy Heat Rate (MMBtu/MWh)</w:t>
      </w:r>
    </w:p>
    <w:p w14:paraId="43A40A79" w14:textId="77777777" w:rsidR="00A7200E" w:rsidRPr="00F52DF3" w:rsidRDefault="00A7200E" w:rsidP="00A7200E">
      <w:pPr>
        <w:ind w:left="1440"/>
      </w:pPr>
      <w:r w:rsidRPr="00F52DF3">
        <w:t xml:space="preserve">AVGEN = Average Generation between Breaker Close and LSL (MWh) </w:t>
      </w:r>
    </w:p>
    <w:p w14:paraId="0732A345" w14:textId="77777777" w:rsidR="00A7200E" w:rsidRPr="00F52DF3" w:rsidRDefault="00A7200E" w:rsidP="00A7200E">
      <w:pPr>
        <w:ind w:left="1440"/>
      </w:pPr>
      <w:r w:rsidRPr="00F52DF3">
        <w:t>VOX</w:t>
      </w:r>
      <w:r>
        <w:t>R</w:t>
      </w:r>
      <w:r w:rsidRPr="00F52DF3">
        <w:t xml:space="preserve"> = Value of X</w:t>
      </w:r>
      <w:r>
        <w:t xml:space="preserve"> for the Resource</w:t>
      </w:r>
    </w:p>
    <w:p w14:paraId="3CAE4357" w14:textId="77777777" w:rsidR="00A7200E" w:rsidRPr="00F52DF3" w:rsidRDefault="00A7200E" w:rsidP="00A7200E">
      <w:pPr>
        <w:ind w:left="1440"/>
      </w:pPr>
      <w:r w:rsidRPr="00F52DF3">
        <w:t>FIP = Fuel Price Index for gas ($/MMBtu)</w:t>
      </w:r>
    </w:p>
    <w:p w14:paraId="045A4011" w14:textId="77777777" w:rsidR="00A7200E" w:rsidRPr="00F52DF3" w:rsidRDefault="00A7200E" w:rsidP="00A7200E">
      <w:pPr>
        <w:ind w:left="1440"/>
      </w:pPr>
      <w:r w:rsidRPr="00F52DF3">
        <w:t>FOP = Fuel Price Index for oil ($/MMBtu)</w:t>
      </w:r>
    </w:p>
    <w:p w14:paraId="15588F64" w14:textId="77777777" w:rsidR="00A7200E" w:rsidRPr="00F52DF3" w:rsidRDefault="00A7200E" w:rsidP="00A7200E">
      <w:pPr>
        <w:ind w:left="1440"/>
      </w:pPr>
      <w:r w:rsidRPr="00F52DF3">
        <w:t>SFP = Fuel Price Index for solid fuel = $1.50/MMBtu</w:t>
      </w:r>
    </w:p>
    <w:p w14:paraId="0181A02F" w14:textId="77777777" w:rsidR="00A7200E" w:rsidRPr="00F52DF3" w:rsidRDefault="00A7200E" w:rsidP="00A7200E">
      <w:pPr>
        <w:ind w:left="1440"/>
      </w:pPr>
      <w:r w:rsidRPr="00F52DF3">
        <w:t>GASPERSU = Percent of gas used during startup</w:t>
      </w:r>
    </w:p>
    <w:p w14:paraId="64EAEF08" w14:textId="77777777" w:rsidR="00A7200E" w:rsidRPr="00F52DF3" w:rsidRDefault="00A7200E" w:rsidP="00A7200E">
      <w:pPr>
        <w:ind w:left="1440"/>
      </w:pPr>
      <w:r w:rsidRPr="00F52DF3">
        <w:t>OILPERSU = Percent of oil used during startup</w:t>
      </w:r>
    </w:p>
    <w:p w14:paraId="23E0FC72" w14:textId="77777777" w:rsidR="00A7200E" w:rsidRPr="00F52DF3" w:rsidRDefault="00A7200E" w:rsidP="00A7200E">
      <w:pPr>
        <w:ind w:left="1440"/>
      </w:pPr>
      <w:r w:rsidRPr="00F52DF3">
        <w:t>SFPERSU = Percent of solid fuel used during startup</w:t>
      </w:r>
    </w:p>
    <w:p w14:paraId="09416DFF" w14:textId="77777777" w:rsidR="00A7200E" w:rsidRPr="00F52DF3" w:rsidRDefault="00A7200E" w:rsidP="00A7200E">
      <w:pPr>
        <w:ind w:left="1440"/>
      </w:pPr>
      <w:r w:rsidRPr="00F52DF3">
        <w:t>IO&amp;M</w:t>
      </w:r>
      <w:r w:rsidRPr="00F52DF3">
        <w:rPr>
          <w:vertAlign w:val="subscript"/>
        </w:rPr>
        <w:t xml:space="preserve">Start-LSL </w:t>
      </w:r>
      <w:r w:rsidRPr="00F52DF3">
        <w:t>= Incremental O&amp;M costs incurred to bring Resource from Start to LSL ($/Start)</w:t>
      </w:r>
    </w:p>
    <w:p w14:paraId="2E25752D" w14:textId="77777777" w:rsidR="00A7200E" w:rsidRPr="00F52DF3" w:rsidRDefault="00A7200E" w:rsidP="00A7200E">
      <w:pPr>
        <w:ind w:left="1440"/>
      </w:pPr>
      <w:r w:rsidRPr="00F52DF3">
        <w:t>IO&amp;M</w:t>
      </w:r>
      <w:r w:rsidRPr="00F52DF3">
        <w:rPr>
          <w:vertAlign w:val="subscript"/>
        </w:rPr>
        <w:t xml:space="preserve">BO-Shutdown </w:t>
      </w:r>
      <w:r w:rsidRPr="00F52DF3">
        <w:t>= Incremental O&amp;M costs incurred to take Resource from Breaker Open to Shutdown ($/Start)</w:t>
      </w:r>
    </w:p>
    <w:p w14:paraId="6E0D1942" w14:textId="77777777" w:rsidR="00A7200E" w:rsidRPr="00F52DF3" w:rsidRDefault="00A7200E" w:rsidP="00A7200E">
      <w:pPr>
        <w:ind w:left="1440"/>
      </w:pPr>
      <w:r w:rsidRPr="00F52DF3">
        <w:t>Verifiable Startup Emission Costs = The allowable costs of acquiring emission credits required to start up Resource and defined in Equation 4 above.</w:t>
      </w:r>
    </w:p>
    <w:p w14:paraId="078EF7FC" w14:textId="77777777" w:rsidR="00A7200E" w:rsidRPr="00F52DF3" w:rsidRDefault="00A7200E" w:rsidP="00A7200E">
      <w:pPr>
        <w:rPr>
          <w:b/>
        </w:rPr>
      </w:pPr>
    </w:p>
    <w:p w14:paraId="12CC2D88" w14:textId="77777777" w:rsidR="00A7200E" w:rsidRPr="00F02810" w:rsidRDefault="00A7200E" w:rsidP="00A7200E">
      <w:pPr>
        <w:keepNext/>
        <w:spacing w:before="240" w:after="240"/>
        <w:outlineLvl w:val="2"/>
        <w:rPr>
          <w:b/>
          <w:bCs/>
          <w:lang w:eastAsia="x-none"/>
        </w:rPr>
      </w:pPr>
      <w:bookmarkStart w:id="53" w:name="_Toc136293662"/>
      <w:r w:rsidRPr="00F02810">
        <w:rPr>
          <w:b/>
          <w:bCs/>
          <w:lang w:eastAsia="x-none"/>
        </w:rPr>
        <w:t>Equation 7:  The Equation for calculating Verifiable Minimum Energy Costs ($/MWh)</w:t>
      </w:r>
      <w:bookmarkEnd w:id="53"/>
    </w:p>
    <w:p w14:paraId="3DFB699D" w14:textId="77777777" w:rsidR="00A7200E" w:rsidRPr="00F52DF3" w:rsidRDefault="00A7200E" w:rsidP="00A7200E">
      <w:pPr>
        <w:rPr>
          <w:b/>
        </w:rPr>
      </w:pPr>
    </w:p>
    <w:p w14:paraId="710F7024" w14:textId="77777777" w:rsidR="00A7200E" w:rsidRPr="00F52DF3" w:rsidRDefault="00A7200E" w:rsidP="00A7200E">
      <w:pPr>
        <w:rPr>
          <w:sz w:val="22"/>
          <w:szCs w:val="22"/>
        </w:rPr>
      </w:pPr>
      <w:r w:rsidRPr="00F52DF3">
        <w:rPr>
          <w:sz w:val="22"/>
          <w:szCs w:val="22"/>
        </w:rPr>
        <w:t>VERIME = FCLSL + VOMLSL</w:t>
      </w:r>
    </w:p>
    <w:p w14:paraId="784E198C" w14:textId="77777777" w:rsidR="00A7200E" w:rsidRPr="00F52DF3" w:rsidRDefault="00A7200E" w:rsidP="00A7200E"/>
    <w:p w14:paraId="67371574" w14:textId="77777777" w:rsidR="00A7200E" w:rsidRPr="00F52DF3" w:rsidRDefault="00A7200E" w:rsidP="00A7200E">
      <w:r w:rsidRPr="00F52DF3">
        <w:t xml:space="preserve">Where </w:t>
      </w:r>
      <w:r w:rsidRPr="00F52DF3">
        <w:tab/>
      </w:r>
      <w:r w:rsidRPr="00F52DF3">
        <w:tab/>
        <w:t>VERIME = Verifiable Minimum Energy Costs</w:t>
      </w:r>
    </w:p>
    <w:p w14:paraId="473EFE3F" w14:textId="77777777" w:rsidR="00A7200E" w:rsidRPr="00F52DF3" w:rsidRDefault="00A7200E" w:rsidP="00A7200E">
      <w:r w:rsidRPr="00F52DF3">
        <w:tab/>
      </w:r>
      <w:r w:rsidRPr="00F52DF3">
        <w:tab/>
        <w:t>FCLSL = Verifiable Fuel Costs at Minimum Energy</w:t>
      </w:r>
    </w:p>
    <w:p w14:paraId="56ACA16F" w14:textId="77777777" w:rsidR="00A7200E" w:rsidRPr="00F52DF3" w:rsidRDefault="00A7200E" w:rsidP="00A7200E">
      <w:r w:rsidRPr="00F52DF3">
        <w:tab/>
      </w:r>
      <w:r w:rsidRPr="00F52DF3">
        <w:tab/>
        <w:t>VOMLSL = Verifiable variable O&amp;M costs at Minimum Energy</w:t>
      </w:r>
    </w:p>
    <w:p w14:paraId="37BA0467" w14:textId="77777777" w:rsidR="00A7200E" w:rsidRPr="00F52DF3" w:rsidRDefault="00A7200E" w:rsidP="00A7200E"/>
    <w:p w14:paraId="7647BE87" w14:textId="77777777" w:rsidR="00A7200E" w:rsidRPr="00F52DF3" w:rsidRDefault="00A7200E" w:rsidP="00A7200E">
      <w:r w:rsidRPr="00F52DF3">
        <w:t>FCLSL = [(AHR)] * [FIP*GASPERME(%) + FOP*OILPERME(%) + SFP*SFPERME(%)]</w:t>
      </w:r>
    </w:p>
    <w:p w14:paraId="39653C73" w14:textId="77777777" w:rsidR="00A7200E" w:rsidRPr="00F52DF3" w:rsidRDefault="00A7200E" w:rsidP="00A7200E"/>
    <w:p w14:paraId="7BCCE7E8" w14:textId="77777777" w:rsidR="00A7200E" w:rsidRPr="00F52DF3" w:rsidRDefault="00A7200E" w:rsidP="00A7200E">
      <w:pPr>
        <w:tabs>
          <w:tab w:val="left" w:pos="720"/>
        </w:tabs>
        <w:ind w:left="1440" w:hanging="1440"/>
      </w:pPr>
      <w:r w:rsidRPr="00F52DF3">
        <w:t>Where</w:t>
      </w:r>
      <w:r w:rsidRPr="00F52DF3">
        <w:tab/>
      </w:r>
      <w:r w:rsidRPr="00F52DF3">
        <w:tab/>
        <w:t>AHR = Adjusted average heat rate at Minimum Energy (MMBtu/Hr)</w:t>
      </w:r>
    </w:p>
    <w:p w14:paraId="7EE9B134" w14:textId="77777777" w:rsidR="00A7200E" w:rsidRPr="00F52DF3" w:rsidRDefault="00A7200E" w:rsidP="00A7200E">
      <w:r w:rsidRPr="00F52DF3">
        <w:tab/>
      </w:r>
      <w:r w:rsidRPr="00F52DF3">
        <w:tab/>
        <w:t>FIP = Fuel Price Index for gas ($/MMBtu)</w:t>
      </w:r>
    </w:p>
    <w:p w14:paraId="664016E4" w14:textId="77777777" w:rsidR="00A7200E" w:rsidRPr="00F52DF3" w:rsidRDefault="00A7200E" w:rsidP="00A7200E">
      <w:r w:rsidRPr="00F52DF3">
        <w:tab/>
      </w:r>
      <w:r w:rsidRPr="00F52DF3">
        <w:tab/>
        <w:t>FOP = Fuel Price Index for oil ($/MMBtu)</w:t>
      </w:r>
    </w:p>
    <w:p w14:paraId="43BB2489" w14:textId="77777777" w:rsidR="00A7200E" w:rsidRPr="00F52DF3" w:rsidRDefault="00A7200E" w:rsidP="00A7200E">
      <w:r w:rsidRPr="00F52DF3">
        <w:tab/>
      </w:r>
      <w:r w:rsidRPr="00F52DF3">
        <w:tab/>
        <w:t>SFP = Fuel Price Index for solid fuel = $1.50/MMBtu</w:t>
      </w:r>
    </w:p>
    <w:p w14:paraId="7D757156" w14:textId="77777777" w:rsidR="00A7200E" w:rsidRPr="00F52DF3" w:rsidRDefault="00A7200E" w:rsidP="00A7200E">
      <w:r w:rsidRPr="00F52DF3">
        <w:tab/>
      </w:r>
      <w:r w:rsidRPr="00F52DF3">
        <w:tab/>
        <w:t>GASPERME = Percent of gas used at minimum energy</w:t>
      </w:r>
    </w:p>
    <w:p w14:paraId="1D89DAB8" w14:textId="77777777" w:rsidR="00A7200E" w:rsidRPr="00F52DF3" w:rsidRDefault="00A7200E" w:rsidP="00A7200E">
      <w:r w:rsidRPr="00F52DF3">
        <w:tab/>
      </w:r>
      <w:r w:rsidRPr="00F52DF3">
        <w:tab/>
        <w:t>OILPERME = Percent of oil used at minimum energy</w:t>
      </w:r>
    </w:p>
    <w:p w14:paraId="4C987CAA" w14:textId="77777777" w:rsidR="00A7200E" w:rsidRPr="00F52DF3" w:rsidRDefault="00A7200E" w:rsidP="00A7200E">
      <w:r w:rsidRPr="00F52DF3">
        <w:tab/>
      </w:r>
      <w:r w:rsidRPr="00F52DF3">
        <w:tab/>
        <w:t>SFPERME = Percent of solid fuel used at minimum energy</w:t>
      </w:r>
    </w:p>
    <w:p w14:paraId="10F36BF7" w14:textId="77777777" w:rsidR="00A7200E" w:rsidRPr="00F52DF3" w:rsidRDefault="00A7200E" w:rsidP="00A7200E"/>
    <w:p w14:paraId="65818CEA" w14:textId="77777777" w:rsidR="00A7200E" w:rsidRPr="00F52DF3" w:rsidRDefault="00A7200E" w:rsidP="00A7200E">
      <w:r w:rsidRPr="00F52DF3">
        <w:t>VOMLSL = IO&amp;M</w:t>
      </w:r>
      <w:r w:rsidRPr="00F52DF3">
        <w:rPr>
          <w:vertAlign w:val="subscript"/>
        </w:rPr>
        <w:t xml:space="preserve">LSL </w:t>
      </w:r>
      <w:r w:rsidRPr="00F52DF3">
        <w:t xml:space="preserve">+ Verifiable Emission Costs at Minimum Energy </w:t>
      </w:r>
    </w:p>
    <w:p w14:paraId="3607D0F7" w14:textId="77777777" w:rsidR="00A7200E" w:rsidRPr="00F52DF3" w:rsidRDefault="00A7200E" w:rsidP="00A7200E">
      <w:r w:rsidRPr="00F52DF3">
        <w:t>Where</w:t>
      </w:r>
      <w:r w:rsidRPr="00F52DF3">
        <w:tab/>
      </w:r>
      <w:r w:rsidRPr="00F52DF3">
        <w:tab/>
        <w:t>IO&amp;M</w:t>
      </w:r>
      <w:r w:rsidRPr="00F52DF3">
        <w:rPr>
          <w:vertAlign w:val="subscript"/>
        </w:rPr>
        <w:t xml:space="preserve">LSL </w:t>
      </w:r>
      <w:r w:rsidRPr="00F52DF3">
        <w:t>= Incremental O&amp;M costs at minimum energy</w:t>
      </w:r>
    </w:p>
    <w:p w14:paraId="64E8530B" w14:textId="77777777" w:rsidR="00A7200E" w:rsidRPr="00F52DF3" w:rsidRDefault="00A7200E" w:rsidP="00A7200E">
      <w:pPr>
        <w:ind w:left="1440"/>
      </w:pPr>
      <w:r w:rsidRPr="00F52DF3">
        <w:lastRenderedPageBreak/>
        <w:t>Verifiable Emission Costs at Minimum Energy = The allowable costs of acquiring emission credits required to operate Resource at minimum energy and defined in Equation 5 above.</w:t>
      </w:r>
    </w:p>
    <w:p w14:paraId="48CD451A" w14:textId="5A4656BB" w:rsidR="00A7200E" w:rsidRPr="00A7200E" w:rsidRDefault="00A7200E" w:rsidP="00A7200E">
      <w:pPr>
        <w:rPr>
          <w:rFonts w:ascii="Arial" w:hAnsi="Arial" w:cs="Arial"/>
          <w:bCs/>
          <w:iCs/>
          <w:color w:val="FF0000"/>
          <w:sz w:val="22"/>
          <w:szCs w:val="22"/>
        </w:rPr>
      </w:pPr>
    </w:p>
    <w:sectPr w:rsidR="00A7200E" w:rsidRPr="00A7200E">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5BB91E41" w:rsidR="00D176CF" w:rsidRPr="00BC35DD" w:rsidRDefault="00BC35DD">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042</w:t>
    </w:r>
    <w:r w:rsidR="009E5F2F" w:rsidRPr="00BC35DD">
      <w:rPr>
        <w:rFonts w:ascii="Arial" w:hAnsi="Arial" w:cs="Arial"/>
        <w:sz w:val="18"/>
        <w:szCs w:val="18"/>
      </w:rPr>
      <w:t>VCMRR-0</w:t>
    </w:r>
    <w:r w:rsidR="00172EB5">
      <w:rPr>
        <w:rFonts w:ascii="Arial" w:hAnsi="Arial" w:cs="Arial"/>
        <w:sz w:val="18"/>
        <w:szCs w:val="18"/>
      </w:rPr>
      <w:t>4</w:t>
    </w:r>
    <w:r w:rsidR="009E5F2F" w:rsidRPr="00BC35DD">
      <w:rPr>
        <w:rFonts w:ascii="Arial" w:hAnsi="Arial" w:cs="Arial"/>
        <w:sz w:val="18"/>
        <w:szCs w:val="18"/>
      </w:rPr>
      <w:t xml:space="preserve"> </w:t>
    </w:r>
    <w:r w:rsidR="00172EB5">
      <w:rPr>
        <w:rFonts w:ascii="Arial" w:hAnsi="Arial" w:cs="Arial"/>
        <w:sz w:val="18"/>
        <w:szCs w:val="18"/>
      </w:rPr>
      <w:t>WMS Report</w:t>
    </w:r>
    <w:r w:rsidR="009E5F2F" w:rsidRPr="00BC35DD">
      <w:rPr>
        <w:rFonts w:ascii="Arial" w:hAnsi="Arial" w:cs="Arial"/>
        <w:sz w:val="18"/>
        <w:szCs w:val="18"/>
      </w:rPr>
      <w:t xml:space="preserve"> </w:t>
    </w:r>
    <w:r w:rsidR="00172EB5">
      <w:rPr>
        <w:rFonts w:ascii="Arial" w:hAnsi="Arial" w:cs="Arial"/>
        <w:sz w:val="18"/>
        <w:szCs w:val="18"/>
      </w:rPr>
      <w:t>0807</w:t>
    </w:r>
    <w:r w:rsidR="009E5F2F" w:rsidRPr="00BC35DD">
      <w:rPr>
        <w:rFonts w:ascii="Arial" w:hAnsi="Arial" w:cs="Arial"/>
        <w:sz w:val="18"/>
        <w:szCs w:val="18"/>
      </w:rPr>
      <w:t>24</w:t>
    </w:r>
    <w:r w:rsidR="00D176CF" w:rsidRPr="00BC35DD">
      <w:rPr>
        <w:rFonts w:ascii="Arial" w:hAnsi="Arial" w:cs="Arial"/>
        <w:sz w:val="18"/>
        <w:szCs w:val="18"/>
      </w:rPr>
      <w:tab/>
      <w:t xml:space="preserve">Page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PAGE </w:instrText>
    </w:r>
    <w:r w:rsidR="00D176CF" w:rsidRPr="00BC35DD">
      <w:rPr>
        <w:rFonts w:ascii="Arial" w:hAnsi="Arial" w:cs="Arial"/>
        <w:sz w:val="18"/>
        <w:szCs w:val="18"/>
      </w:rPr>
      <w:fldChar w:fldCharType="separate"/>
    </w:r>
    <w:r w:rsidR="00ED4FBF" w:rsidRPr="00BC35DD">
      <w:rPr>
        <w:rFonts w:ascii="Arial" w:hAnsi="Arial" w:cs="Arial"/>
        <w:noProof/>
        <w:sz w:val="18"/>
        <w:szCs w:val="18"/>
      </w:rPr>
      <w:t>1</w:t>
    </w:r>
    <w:r w:rsidR="00D176CF" w:rsidRPr="00BC35DD">
      <w:rPr>
        <w:rFonts w:ascii="Arial" w:hAnsi="Arial" w:cs="Arial"/>
        <w:sz w:val="18"/>
        <w:szCs w:val="18"/>
      </w:rPr>
      <w:fldChar w:fldCharType="end"/>
    </w:r>
    <w:r w:rsidR="00D176CF" w:rsidRPr="00BC35DD">
      <w:rPr>
        <w:rFonts w:ascii="Arial" w:hAnsi="Arial" w:cs="Arial"/>
        <w:sz w:val="18"/>
        <w:szCs w:val="18"/>
      </w:rPr>
      <w:t xml:space="preserve"> of </w:t>
    </w:r>
    <w:r w:rsidR="00D176CF" w:rsidRPr="00BC35DD">
      <w:rPr>
        <w:rFonts w:ascii="Arial" w:hAnsi="Arial" w:cs="Arial"/>
        <w:sz w:val="18"/>
        <w:szCs w:val="18"/>
      </w:rPr>
      <w:fldChar w:fldCharType="begin"/>
    </w:r>
    <w:r w:rsidR="00D176CF" w:rsidRPr="00BC35DD">
      <w:rPr>
        <w:rFonts w:ascii="Arial" w:hAnsi="Arial" w:cs="Arial"/>
        <w:sz w:val="18"/>
        <w:szCs w:val="18"/>
      </w:rPr>
      <w:instrText xml:space="preserve"> NUMPAGES </w:instrText>
    </w:r>
    <w:r w:rsidR="00D176CF" w:rsidRPr="00BC35DD">
      <w:rPr>
        <w:rFonts w:ascii="Arial" w:hAnsi="Arial" w:cs="Arial"/>
        <w:sz w:val="18"/>
        <w:szCs w:val="18"/>
      </w:rPr>
      <w:fldChar w:fldCharType="separate"/>
    </w:r>
    <w:r w:rsidR="00ED4FBF" w:rsidRPr="00BC35DD">
      <w:rPr>
        <w:rFonts w:ascii="Arial" w:hAnsi="Arial" w:cs="Arial"/>
        <w:noProof/>
        <w:sz w:val="18"/>
        <w:szCs w:val="18"/>
      </w:rPr>
      <w:t>2</w:t>
    </w:r>
    <w:r w:rsidR="00D176CF" w:rsidRPr="00BC35DD">
      <w:rPr>
        <w:rFonts w:ascii="Arial" w:hAnsi="Arial" w:cs="Arial"/>
        <w:sz w:val="18"/>
        <w:szCs w:val="18"/>
      </w:rPr>
      <w:fldChar w:fldCharType="end"/>
    </w:r>
  </w:p>
  <w:p w14:paraId="2CB60848" w14:textId="77777777" w:rsidR="00D176CF" w:rsidRPr="00BC35DD" w:rsidRDefault="00D176CF">
    <w:pPr>
      <w:pStyle w:val="Footer"/>
      <w:tabs>
        <w:tab w:val="clear" w:pos="4320"/>
        <w:tab w:val="clear" w:pos="8640"/>
        <w:tab w:val="right" w:pos="9360"/>
      </w:tabs>
      <w:rPr>
        <w:rFonts w:ascii="Arial" w:hAnsi="Arial" w:cs="Arial"/>
        <w:sz w:val="18"/>
        <w:szCs w:val="18"/>
      </w:rPr>
    </w:pPr>
    <w:r w:rsidRPr="00BC35DD">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35BF494F" w:rsidR="00D176CF" w:rsidRDefault="00172EB5"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1"/>
  </w:num>
  <w:num w:numId="3" w16cid:durableId="199362140">
    <w:abstractNumId w:val="12"/>
  </w:num>
  <w:num w:numId="4" w16cid:durableId="93475814">
    <w:abstractNumId w:val="1"/>
  </w:num>
  <w:num w:numId="5" w16cid:durableId="94135086">
    <w:abstractNumId w:val="7"/>
  </w:num>
  <w:num w:numId="6" w16cid:durableId="967081564">
    <w:abstractNumId w:val="7"/>
  </w:num>
  <w:num w:numId="7" w16cid:durableId="591475041">
    <w:abstractNumId w:val="7"/>
  </w:num>
  <w:num w:numId="8" w16cid:durableId="1177619014">
    <w:abstractNumId w:val="7"/>
  </w:num>
  <w:num w:numId="9" w16cid:durableId="1365206747">
    <w:abstractNumId w:val="7"/>
  </w:num>
  <w:num w:numId="10" w16cid:durableId="6947540">
    <w:abstractNumId w:val="7"/>
  </w:num>
  <w:num w:numId="11" w16cid:durableId="620570879">
    <w:abstractNumId w:val="7"/>
  </w:num>
  <w:num w:numId="12" w16cid:durableId="1840537976">
    <w:abstractNumId w:val="7"/>
  </w:num>
  <w:num w:numId="13" w16cid:durableId="889531966">
    <w:abstractNumId w:val="7"/>
  </w:num>
  <w:num w:numId="14" w16cid:durableId="922106794">
    <w:abstractNumId w:val="3"/>
  </w:num>
  <w:num w:numId="15" w16cid:durableId="559563437">
    <w:abstractNumId w:val="6"/>
  </w:num>
  <w:num w:numId="16" w16cid:durableId="30543190">
    <w:abstractNumId w:val="9"/>
  </w:num>
  <w:num w:numId="17" w16cid:durableId="1958901407">
    <w:abstractNumId w:val="10"/>
  </w:num>
  <w:num w:numId="18" w16cid:durableId="1273435747">
    <w:abstractNumId w:val="4"/>
  </w:num>
  <w:num w:numId="19" w16cid:durableId="1844009090">
    <w:abstractNumId w:val="8"/>
  </w:num>
  <w:num w:numId="20" w16cid:durableId="1765689323">
    <w:abstractNumId w:val="2"/>
  </w:num>
  <w:num w:numId="21" w16cid:durableId="188332814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minant">
    <w15:presenceInfo w15:providerId="None" w15:userId="Lumin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B58BF"/>
    <w:rsid w:val="000D1AEB"/>
    <w:rsid w:val="000D3E64"/>
    <w:rsid w:val="000F13C5"/>
    <w:rsid w:val="00105A36"/>
    <w:rsid w:val="00127985"/>
    <w:rsid w:val="001313B4"/>
    <w:rsid w:val="0014546D"/>
    <w:rsid w:val="001500D9"/>
    <w:rsid w:val="00156DB7"/>
    <w:rsid w:val="00157228"/>
    <w:rsid w:val="00160C3C"/>
    <w:rsid w:val="00172EB5"/>
    <w:rsid w:val="0017783C"/>
    <w:rsid w:val="0019314C"/>
    <w:rsid w:val="001B3B85"/>
    <w:rsid w:val="001F38F0"/>
    <w:rsid w:val="00207D3A"/>
    <w:rsid w:val="00237430"/>
    <w:rsid w:val="00272C75"/>
    <w:rsid w:val="00276A99"/>
    <w:rsid w:val="00286AD9"/>
    <w:rsid w:val="002966F3"/>
    <w:rsid w:val="002A1E0E"/>
    <w:rsid w:val="002A794D"/>
    <w:rsid w:val="002B69F3"/>
    <w:rsid w:val="002B763A"/>
    <w:rsid w:val="002D382A"/>
    <w:rsid w:val="002E3CC2"/>
    <w:rsid w:val="002F1EDD"/>
    <w:rsid w:val="003013F2"/>
    <w:rsid w:val="003015DD"/>
    <w:rsid w:val="0030232A"/>
    <w:rsid w:val="0030694A"/>
    <w:rsid w:val="003069F4"/>
    <w:rsid w:val="003355C2"/>
    <w:rsid w:val="0035011E"/>
    <w:rsid w:val="00352B5D"/>
    <w:rsid w:val="00360920"/>
    <w:rsid w:val="00363E3A"/>
    <w:rsid w:val="0036496B"/>
    <w:rsid w:val="00367E09"/>
    <w:rsid w:val="00384709"/>
    <w:rsid w:val="00386C35"/>
    <w:rsid w:val="003A3D77"/>
    <w:rsid w:val="003B5AED"/>
    <w:rsid w:val="003C6B7B"/>
    <w:rsid w:val="003E4B22"/>
    <w:rsid w:val="003F0D10"/>
    <w:rsid w:val="004135BD"/>
    <w:rsid w:val="004302A4"/>
    <w:rsid w:val="00444A71"/>
    <w:rsid w:val="004463BA"/>
    <w:rsid w:val="004523CB"/>
    <w:rsid w:val="004822D4"/>
    <w:rsid w:val="0048500E"/>
    <w:rsid w:val="0049290B"/>
    <w:rsid w:val="004A4451"/>
    <w:rsid w:val="004B21AA"/>
    <w:rsid w:val="004D3958"/>
    <w:rsid w:val="004D4244"/>
    <w:rsid w:val="004E0DC1"/>
    <w:rsid w:val="005008DF"/>
    <w:rsid w:val="005045D0"/>
    <w:rsid w:val="00511333"/>
    <w:rsid w:val="00534C6C"/>
    <w:rsid w:val="005841C0"/>
    <w:rsid w:val="0059260F"/>
    <w:rsid w:val="005E5074"/>
    <w:rsid w:val="006101B5"/>
    <w:rsid w:val="00612E4F"/>
    <w:rsid w:val="00615D5E"/>
    <w:rsid w:val="00622E99"/>
    <w:rsid w:val="00625E5D"/>
    <w:rsid w:val="0066370F"/>
    <w:rsid w:val="006A0784"/>
    <w:rsid w:val="006A697B"/>
    <w:rsid w:val="006B4DDE"/>
    <w:rsid w:val="006F18F6"/>
    <w:rsid w:val="00743968"/>
    <w:rsid w:val="00777C2E"/>
    <w:rsid w:val="00785415"/>
    <w:rsid w:val="00791CB9"/>
    <w:rsid w:val="00793130"/>
    <w:rsid w:val="007B3233"/>
    <w:rsid w:val="007B5A42"/>
    <w:rsid w:val="007C199B"/>
    <w:rsid w:val="007D3073"/>
    <w:rsid w:val="007D64B9"/>
    <w:rsid w:val="007D72D4"/>
    <w:rsid w:val="007E0236"/>
    <w:rsid w:val="007E0452"/>
    <w:rsid w:val="007E6285"/>
    <w:rsid w:val="008070C0"/>
    <w:rsid w:val="00811C12"/>
    <w:rsid w:val="008209D7"/>
    <w:rsid w:val="00827A78"/>
    <w:rsid w:val="00845778"/>
    <w:rsid w:val="00860947"/>
    <w:rsid w:val="008667CD"/>
    <w:rsid w:val="00887E28"/>
    <w:rsid w:val="00892C6E"/>
    <w:rsid w:val="008C429A"/>
    <w:rsid w:val="008D5C3A"/>
    <w:rsid w:val="008E6DA2"/>
    <w:rsid w:val="00907B1E"/>
    <w:rsid w:val="00930C49"/>
    <w:rsid w:val="00943AFD"/>
    <w:rsid w:val="009440DD"/>
    <w:rsid w:val="00945015"/>
    <w:rsid w:val="00945823"/>
    <w:rsid w:val="009613C6"/>
    <w:rsid w:val="00963A51"/>
    <w:rsid w:val="009766C1"/>
    <w:rsid w:val="00983B6E"/>
    <w:rsid w:val="009936F8"/>
    <w:rsid w:val="0099604F"/>
    <w:rsid w:val="009A3772"/>
    <w:rsid w:val="009B0D99"/>
    <w:rsid w:val="009B778E"/>
    <w:rsid w:val="009C011B"/>
    <w:rsid w:val="009D17F0"/>
    <w:rsid w:val="009E5F2F"/>
    <w:rsid w:val="009F2A00"/>
    <w:rsid w:val="00A06E64"/>
    <w:rsid w:val="00A37B1C"/>
    <w:rsid w:val="00A42796"/>
    <w:rsid w:val="00A5311D"/>
    <w:rsid w:val="00A7200E"/>
    <w:rsid w:val="00A87F1F"/>
    <w:rsid w:val="00A95AA8"/>
    <w:rsid w:val="00AD3B58"/>
    <w:rsid w:val="00AF56C6"/>
    <w:rsid w:val="00B032E8"/>
    <w:rsid w:val="00B07C46"/>
    <w:rsid w:val="00B17E86"/>
    <w:rsid w:val="00B57F96"/>
    <w:rsid w:val="00B67892"/>
    <w:rsid w:val="00BA4D33"/>
    <w:rsid w:val="00BC2D06"/>
    <w:rsid w:val="00BC35DD"/>
    <w:rsid w:val="00BC4554"/>
    <w:rsid w:val="00C15A93"/>
    <w:rsid w:val="00C21306"/>
    <w:rsid w:val="00C744EB"/>
    <w:rsid w:val="00C90702"/>
    <w:rsid w:val="00C917FF"/>
    <w:rsid w:val="00C9766A"/>
    <w:rsid w:val="00CC4F39"/>
    <w:rsid w:val="00CD544C"/>
    <w:rsid w:val="00CF4256"/>
    <w:rsid w:val="00D04FE8"/>
    <w:rsid w:val="00D176CF"/>
    <w:rsid w:val="00D271E3"/>
    <w:rsid w:val="00D47A80"/>
    <w:rsid w:val="00D85807"/>
    <w:rsid w:val="00D86258"/>
    <w:rsid w:val="00D87349"/>
    <w:rsid w:val="00D91EE9"/>
    <w:rsid w:val="00D95B9B"/>
    <w:rsid w:val="00D97220"/>
    <w:rsid w:val="00E03698"/>
    <w:rsid w:val="00E14D47"/>
    <w:rsid w:val="00E1641C"/>
    <w:rsid w:val="00E26708"/>
    <w:rsid w:val="00E32035"/>
    <w:rsid w:val="00E34958"/>
    <w:rsid w:val="00E37AB0"/>
    <w:rsid w:val="00E523EE"/>
    <w:rsid w:val="00E71C39"/>
    <w:rsid w:val="00EA1B97"/>
    <w:rsid w:val="00EA56E6"/>
    <w:rsid w:val="00EC2851"/>
    <w:rsid w:val="00EC335F"/>
    <w:rsid w:val="00EC48FB"/>
    <w:rsid w:val="00ED4FBF"/>
    <w:rsid w:val="00EF232A"/>
    <w:rsid w:val="00F05A69"/>
    <w:rsid w:val="00F101AF"/>
    <w:rsid w:val="00F261EC"/>
    <w:rsid w:val="00F43FFD"/>
    <w:rsid w:val="00F44236"/>
    <w:rsid w:val="00F505B7"/>
    <w:rsid w:val="00F52517"/>
    <w:rsid w:val="00F91C40"/>
    <w:rsid w:val="00FA57B2"/>
    <w:rsid w:val="00FB0556"/>
    <w:rsid w:val="00FB509B"/>
    <w:rsid w:val="00FC3D4B"/>
    <w:rsid w:val="00FC6312"/>
    <w:rsid w:val="00FE36E3"/>
    <w:rsid w:val="00FE38D8"/>
    <w:rsid w:val="00FE42E7"/>
    <w:rsid w:val="00FE6B01"/>
    <w:rsid w:val="00FF6398"/>
    <w:rsid w:val="2E2E6C71"/>
    <w:rsid w:val="33312BEB"/>
    <w:rsid w:val="368B0A77"/>
    <w:rsid w:val="57A7194A"/>
    <w:rsid w:val="69D33D46"/>
    <w:rsid w:val="6FA3E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8C429A"/>
    <w:rPr>
      <w:color w:val="605E5C"/>
      <w:shd w:val="clear" w:color="auto" w:fill="E1DFDD"/>
    </w:rPr>
  </w:style>
  <w:style w:type="character" w:customStyle="1" w:styleId="normaltextrun">
    <w:name w:val="normaltextrun"/>
    <w:basedOn w:val="DefaultParagraphFont"/>
    <w:rsid w:val="00827A78"/>
  </w:style>
  <w:style w:type="character" w:customStyle="1" w:styleId="eop">
    <w:name w:val="eop"/>
    <w:basedOn w:val="DefaultParagraphFont"/>
    <w:rsid w:val="00827A78"/>
  </w:style>
  <w:style w:type="character" w:styleId="Mention">
    <w:name w:val="Mention"/>
    <w:basedOn w:val="DefaultParagraphFont"/>
    <w:uiPriority w:val="99"/>
    <w:unhideWhenUsed/>
    <w:rsid w:val="00E523EE"/>
    <w:rPr>
      <w:color w:val="2B579A"/>
      <w:shd w:val="clear" w:color="auto" w:fill="E1DFDD"/>
    </w:rPr>
  </w:style>
  <w:style w:type="character" w:customStyle="1" w:styleId="HeaderChar">
    <w:name w:val="Header Char"/>
    <w:basedOn w:val="DefaultParagraphFont"/>
    <w:link w:val="Header"/>
    <w:rsid w:val="00A06E6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777801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VCMRR042" TargetMode="External"/><Relationship Id="rId24" Type="http://schemas.openxmlformats.org/officeDocument/2006/relationships/hyperlink" Target="mailto:Brittney.Albracht@ercot.com" TargetMode="Externa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katie.rich@vistracorp.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4" ma:contentTypeDescription="Create a new document." ma:contentTypeScope="" ma:versionID="730522b9ceea1d96c11dfeadb37df5dc">
  <xsd:schema xmlns:xsd="http://www.w3.org/2001/XMLSchema" xmlns:xs="http://www.w3.org/2001/XMLSchema" xmlns:p="http://schemas.microsoft.com/office/2006/metadata/properties" xmlns:ns2="0e7f0178-c4f6-49ef-8e27-5f2d3e0fd230" targetNamespace="http://schemas.microsoft.com/office/2006/metadata/properties" ma:root="true" ma:fieldsID="1c50dbe5b11429fb3bb5ffce8ceea063" ns2:_="">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B408F8-5140-41A1-A94F-8AA76E5A1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49E4E3-C7C3-426F-B478-8E9E395B25E1}">
  <ds:schemaRefs>
    <ds:schemaRef ds:uri="http://schemas.microsoft.com/sharepoint/v3/contenttype/forms"/>
  </ds:schemaRefs>
</ds:datastoreItem>
</file>

<file path=customXml/itemProps3.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customXml/itemProps4.xml><?xml version="1.0" encoding="utf-8"?>
<ds:datastoreItem xmlns:ds="http://schemas.openxmlformats.org/officeDocument/2006/customXml" ds:itemID="{72D6FE70-D293-4963-ADB7-4DF37E02A6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2413</Words>
  <Characters>14380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2024-08-12T20:46:00Z</dcterms:created>
  <dcterms:modified xsi:type="dcterms:W3CDTF">2024-08-12T20:47:00Z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y fmtid="{D5CDD505-2E9C-101B-9397-08002B2CF9AE}" pid="9" name="ContentTypeId">
    <vt:lpwstr>0x0101004BEBFEBFDFFD3847B45188E2352039EE</vt:lpwstr>
  </property>
</Properties>
</file>