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1CFBE" w14:textId="77777777" w:rsidR="001055CA" w:rsidRDefault="001055CA" w:rsidP="00E300F6">
      <w:pPr>
        <w:jc w:val="right"/>
      </w:pPr>
    </w:p>
    <w:p w14:paraId="36EB7961" w14:textId="77777777" w:rsidR="00FD60B3" w:rsidRDefault="00FD60B3"/>
    <w:tbl>
      <w:tblPr>
        <w:tblW w:w="11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9"/>
        <w:gridCol w:w="1919"/>
      </w:tblGrid>
      <w:tr w:rsidR="00F62429" w14:paraId="00B03010" w14:textId="77777777" w:rsidTr="001055CA">
        <w:trPr>
          <w:trHeight w:val="332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519C" w14:textId="6123F1A8" w:rsidR="00F62429" w:rsidRDefault="00835BCE" w:rsidP="00F62429">
            <w:pPr>
              <w:pStyle w:val="Heading1"/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>Flight Sc</w:t>
            </w:r>
            <w:r w:rsidR="00F62429">
              <w:rPr>
                <w:rFonts w:ascii="Arial" w:hAnsi="Arial" w:cs="Arial"/>
                <w:b/>
                <w:sz w:val="28"/>
                <w:szCs w:val="28"/>
                <w:u w:val="none"/>
              </w:rPr>
              <w:t>hedule</w:t>
            </w:r>
            <w:r w:rsidR="00D35285"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 for Version </w:t>
            </w:r>
            <w:r w:rsidR="00E300F6"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5.0 </w:t>
            </w:r>
            <w:r w:rsidR="00D35285"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Flights in </w:t>
            </w:r>
            <w:r w:rsidR="00E300F6">
              <w:rPr>
                <w:rFonts w:ascii="Arial" w:hAnsi="Arial" w:cs="Arial"/>
                <w:b/>
                <w:sz w:val="28"/>
                <w:szCs w:val="28"/>
                <w:u w:val="none"/>
              </w:rPr>
              <w:t>2025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2AFD3" w14:textId="3B40F596" w:rsidR="00F62429" w:rsidRDefault="00D35285" w:rsidP="00F62429">
            <w:pPr>
              <w:pStyle w:val="Heading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022</w:t>
            </w:r>
            <w:r w:rsidR="00E300F6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F62429" w14:paraId="7B313D66" w14:textId="77777777" w:rsidTr="001055CA">
        <w:trPr>
          <w:trHeight w:val="3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0736A" w14:textId="2DD64569" w:rsidR="00F62429" w:rsidRDefault="00F62429" w:rsidP="00F624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Activity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5352" w14:textId="5A9DF1B4" w:rsidR="00F62429" w:rsidRDefault="00F62429" w:rsidP="00F62429">
            <w:pPr>
              <w:pStyle w:val="Heading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Calendar Date</w:t>
            </w:r>
          </w:p>
        </w:tc>
      </w:tr>
      <w:tr w:rsidR="00F62429" w14:paraId="6439F719" w14:textId="77777777" w:rsidTr="001055CA">
        <w:trPr>
          <w:trHeight w:val="737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60FA" w14:textId="77777777" w:rsidR="00F62429" w:rsidRPr="002D70A6" w:rsidRDefault="00F62429" w:rsidP="00F624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Notice from ERCOT </w:t>
            </w:r>
            <w:r w:rsidRPr="002D70A6">
              <w:rPr>
                <w:rFonts w:ascii="Arial" w:hAnsi="Arial" w:cs="Arial"/>
                <w:sz w:val="22"/>
                <w:szCs w:val="22"/>
              </w:rPr>
              <w:t>Client Services of the next flight for Retail Market Testing sent to ERCOT lists.ercot.com distribution</w:t>
            </w:r>
            <w:r>
              <w:rPr>
                <w:rFonts w:ascii="Arial" w:hAnsi="Arial" w:cs="Arial"/>
                <w:sz w:val="22"/>
                <w:szCs w:val="22"/>
              </w:rPr>
              <w:t xml:space="preserve">. Registration questions can be sent to </w:t>
            </w:r>
            <w:hyperlink r:id="rId7" w:history="1">
              <w:r w:rsidRPr="0074672C">
                <w:rPr>
                  <w:rStyle w:val="Hyperlink"/>
                  <w:rFonts w:ascii="Arial" w:hAnsi="Arial" w:cs="Arial"/>
                  <w:sz w:val="22"/>
                  <w:szCs w:val="22"/>
                </w:rPr>
                <w:t>clientservices@ercot.com</w:t>
              </w:r>
            </w:hyperlink>
          </w:p>
          <w:p w14:paraId="3BC18866" w14:textId="77777777" w:rsidR="00F62429" w:rsidRPr="00C2204A" w:rsidRDefault="00F62429" w:rsidP="00F62429">
            <w:pPr>
              <w:rPr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8055" w14:textId="1BFFA675" w:rsidR="00F62429" w:rsidRDefault="00FA7BEF" w:rsidP="00D35285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Dec</w:t>
            </w:r>
            <w:r w:rsidR="00F62429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="005D3E53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477519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D35285">
              <w:rPr>
                <w:rFonts w:ascii="Arial" w:hAnsi="Arial" w:cs="Arial"/>
                <w:color w:val="000000"/>
                <w:sz w:val="22"/>
                <w:szCs w:val="22"/>
              </w:rPr>
              <w:t>202</w:t>
            </w:r>
            <w:r w:rsidR="005D3E53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</w:tr>
      <w:tr w:rsidR="00F62429" w14:paraId="7B8D9BE5" w14:textId="77777777" w:rsidTr="001055CA">
        <w:trPr>
          <w:trHeight w:val="251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56DB" w14:textId="6BEB25E1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DUNS+4 entities 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(in flight </w:t>
            </w:r>
            <w:r w:rsidR="00BA6C19">
              <w:rPr>
                <w:rFonts w:ascii="Arial" w:hAnsi="Arial" w:cs="Arial"/>
                <w:color w:val="000000"/>
                <w:sz w:val="22"/>
                <w:szCs w:val="22"/>
              </w:rPr>
              <w:t>only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 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The following step must </w:t>
            </w:r>
            <w:proofErr w:type="gramStart"/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be completed</w:t>
            </w:r>
            <w:proofErr w:type="gramEnd"/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 by 5pm CPT</w:t>
            </w:r>
          </w:p>
          <w:p w14:paraId="5033E56D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71F56694" w14:textId="77777777" w:rsidR="00F62429" w:rsidRPr="00C2204A" w:rsidRDefault="00F62429" w:rsidP="00F62429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LSE Application and Fee must be submitted to ERCOT.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(New CR and new DUNS+4)</w:t>
            </w:r>
          </w:p>
          <w:p w14:paraId="6E6D2FC1" w14:textId="77777777" w:rsidR="00F62429" w:rsidRPr="00C2204A" w:rsidRDefault="00F62429" w:rsidP="00F62429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Must have filed for PUC REP Certification and have Docket number.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(New CR and if required, new DUNS+4)</w:t>
            </w:r>
          </w:p>
          <w:p w14:paraId="6DCDDFD8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0E114E7E" w14:textId="77777777" w:rsidR="00F62429" w:rsidRPr="00C2204A" w:rsidRDefault="00F62429" w:rsidP="00F62429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2204A">
              <w:rPr>
                <w:rFonts w:ascii="Arial" w:hAnsi="Arial" w:cs="Arial"/>
                <w:b/>
                <w:color w:val="FF0000"/>
                <w:sz w:val="22"/>
                <w:szCs w:val="22"/>
              </w:rPr>
              <w:t>NOTE: If new or existing CRs plan to test with a Service Provider who is not established in the ERCOT Market, name and contact information for that Service Provider must be given by this deadline.</w:t>
            </w:r>
          </w:p>
          <w:p w14:paraId="17DFC4F4" w14:textId="77777777" w:rsidR="00F62429" w:rsidRPr="00C2204A" w:rsidRDefault="00F62429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37F75" w14:textId="5636C8BF" w:rsidR="00F62429" w:rsidRDefault="00D35285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Jan. 1</w:t>
            </w:r>
            <w:r w:rsidR="005D3E5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color w:val="000000"/>
                <w:sz w:val="22"/>
                <w:szCs w:val="22"/>
              </w:rPr>
              <w:t>2025</w:t>
            </w:r>
          </w:p>
        </w:tc>
      </w:tr>
      <w:tr w:rsidR="00F62429" w14:paraId="4E187AD0" w14:textId="77777777" w:rsidTr="001055CA">
        <w:trPr>
          <w:trHeight w:val="14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B9F1" w14:textId="371910BD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 +4 entities </w:t>
            </w:r>
            <w:r w:rsidRPr="00507E04">
              <w:rPr>
                <w:rFonts w:ascii="Arial" w:hAnsi="Arial" w:cs="Arial"/>
                <w:color w:val="000000"/>
                <w:sz w:val="22"/>
                <w:szCs w:val="22"/>
              </w:rPr>
              <w:t xml:space="preserve">(in flight </w:t>
            </w:r>
            <w:r w:rsidR="00AF1FAC">
              <w:rPr>
                <w:rFonts w:ascii="Arial" w:hAnsi="Arial" w:cs="Arial"/>
                <w:color w:val="000000"/>
                <w:sz w:val="22"/>
                <w:szCs w:val="22"/>
              </w:rPr>
              <w:t>only</w:t>
            </w:r>
            <w:r w:rsidRPr="00507E04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  <w:p w14:paraId="28C631DC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5673A08F" w14:textId="77777777" w:rsidR="00F62429" w:rsidRDefault="00F62429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ERCOT Client Services will send out an email to the AR (Authorized Rep)/BAR (Backup Authorized Rep) requesting the contact information for the user that they would like to be set up in FlighTrak as the Admin. The AR/BAR will send that information to </w:t>
            </w:r>
            <w:hyperlink r:id="rId8" w:history="1">
              <w:r w:rsidRPr="00A14100">
                <w:rPr>
                  <w:rStyle w:val="Hyperlink"/>
                </w:rPr>
                <w:t>flighttesting@ercot.com</w:t>
              </w:r>
            </w:hyperlink>
          </w:p>
          <w:p w14:paraId="3862C33A" w14:textId="77777777" w:rsidR="00F62429" w:rsidRPr="00C2204A" w:rsidRDefault="00F62429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84E81" w14:textId="19C59521" w:rsidR="00F62429" w:rsidRDefault="00D35285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Jan. 1</w:t>
            </w:r>
            <w:r w:rsidR="005D3E5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FA7BE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color w:val="000000"/>
                <w:sz w:val="22"/>
                <w:szCs w:val="22"/>
              </w:rPr>
              <w:t>2025</w:t>
            </w:r>
          </w:p>
        </w:tc>
      </w:tr>
      <w:tr w:rsidR="00F62429" w14:paraId="4CD17252" w14:textId="77777777" w:rsidTr="001055CA">
        <w:trPr>
          <w:trHeight w:val="12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3247" w14:textId="77777777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Email sent to MP admin explaining that the following must happen before the deadline:</w:t>
            </w:r>
          </w:p>
          <w:p w14:paraId="5A8D91C0" w14:textId="77777777" w:rsidR="00F62429" w:rsidRDefault="00F62429" w:rsidP="00F62429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Admin creates user account for AR/BAR</w:t>
            </w:r>
          </w:p>
          <w:p w14:paraId="041D694A" w14:textId="77777777" w:rsidR="00F62429" w:rsidRDefault="00F62429" w:rsidP="00F62429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ERCOT, confirming that the AR/BAR set up match the contacts provided on the LSE application, assign the AR/BAR roles to the appropriate users</w:t>
            </w:r>
          </w:p>
          <w:p w14:paraId="3D207FFF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B2970" w14:textId="1FDC7E41" w:rsidR="00F62429" w:rsidRDefault="00D35285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Jan. 2</w:t>
            </w:r>
            <w:r w:rsidR="005D3E5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FA7BE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color w:val="000000"/>
                <w:sz w:val="22"/>
                <w:szCs w:val="22"/>
              </w:rPr>
              <w:t>2025</w:t>
            </w:r>
          </w:p>
        </w:tc>
      </w:tr>
      <w:tr w:rsidR="00F62429" w14:paraId="579988B7" w14:textId="77777777" w:rsidTr="001055CA">
        <w:trPr>
          <w:trHeight w:val="89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B035" w14:textId="77777777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IN-FLIGHT SIGNUP DEADLINE</w:t>
            </w:r>
          </w:p>
          <w:p w14:paraId="3712CD4D" w14:textId="77777777" w:rsidR="00F62429" w:rsidRPr="00C2204A" w:rsidRDefault="00F62429" w:rsidP="00F62429">
            <w:pPr>
              <w:tabs>
                <w:tab w:val="left" w:pos="3435"/>
              </w:tabs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ab/>
            </w:r>
          </w:p>
          <w:p w14:paraId="675ADA1D" w14:textId="77777777" w:rsidR="00F62429" w:rsidRDefault="00F62429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AR/BAR must submit their Flight Registration in FlighTrak by 5:00pm CPT.</w:t>
            </w:r>
          </w:p>
          <w:p w14:paraId="2D7D2F7D" w14:textId="77777777" w:rsidR="00F62429" w:rsidRPr="00C2204A" w:rsidRDefault="00F62429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9A77" w14:textId="164B469C" w:rsidR="00F62429" w:rsidRDefault="00595A63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</w:t>
            </w:r>
            <w:r w:rsidR="00D35285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="005D3E53">
              <w:rPr>
                <w:rFonts w:ascii="Arial" w:hAnsi="Arial" w:cs="Arial"/>
                <w:color w:val="000000"/>
                <w:sz w:val="22"/>
                <w:szCs w:val="22"/>
              </w:rPr>
              <w:t>29</w:t>
            </w:r>
            <w:r w:rsidR="00FA7BE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color w:val="000000"/>
                <w:sz w:val="22"/>
                <w:szCs w:val="22"/>
              </w:rPr>
              <w:t>2025</w:t>
            </w:r>
          </w:p>
        </w:tc>
      </w:tr>
      <w:tr w:rsidR="00D35285" w14:paraId="5AB5A482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1D3A" w14:textId="77777777" w:rsidR="00D35285" w:rsidRDefault="00D35285" w:rsidP="00D352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Final Testing Matrix Available for Flight</w:t>
            </w:r>
          </w:p>
          <w:p w14:paraId="765AB972" w14:textId="77777777" w:rsidR="00D35285" w:rsidRDefault="00D35285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48AC" w14:textId="79C802A1" w:rsidR="00D35285" w:rsidRPr="00E06B27" w:rsidRDefault="005D3E53" w:rsidP="00F62429">
            <w:pPr>
              <w:pStyle w:val="Heading3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Jan</w:t>
            </w:r>
            <w:r w:rsidR="0051389F" w:rsidRPr="00E06B2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31</w:t>
            </w:r>
            <w:r w:rsidR="0051389F" w:rsidRPr="00E06B2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2025</w:t>
            </w:r>
          </w:p>
        </w:tc>
      </w:tr>
      <w:tr w:rsidR="00F62429" w14:paraId="7BF79F0D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C45E" w14:textId="77777777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Testing Specifications are to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be submitted</w:t>
            </w:r>
            <w:proofErr w:type="gram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and approved in the FlighTrak tool</w:t>
            </w:r>
          </w:p>
          <w:p w14:paraId="381ECB3E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DF8B" w14:textId="06A0D7FA" w:rsidR="00F62429" w:rsidRDefault="00D35285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Feb. </w:t>
            </w:r>
            <w:r w:rsidR="005D3E53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FA7BE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color w:val="000000"/>
                <w:sz w:val="22"/>
                <w:szCs w:val="22"/>
              </w:rPr>
              <w:t>2025</w:t>
            </w:r>
          </w:p>
        </w:tc>
      </w:tr>
      <w:tr w:rsidR="00CC166D" w14:paraId="31388F09" w14:textId="77777777" w:rsidTr="001055CA">
        <w:trPr>
          <w:trHeight w:val="71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0924" w14:textId="77777777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TDSPs and ERCOT </w:t>
            </w:r>
            <w:r w:rsidRPr="00282D64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complete communication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of connectivity testing schedule to each Trading Partner </w:t>
            </w:r>
            <w:r w:rsidRPr="00C2204A">
              <w:rPr>
                <w:rFonts w:ascii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Connectivity and Penny (if applicable) Testing begins for all Testing Participants </w:t>
            </w:r>
          </w:p>
          <w:p w14:paraId="7225DE32" w14:textId="77777777" w:rsidR="00CC166D" w:rsidRPr="00320862" w:rsidRDefault="00CC166D" w:rsidP="00F62429">
            <w:pPr>
              <w:rPr>
                <w:rFonts w:ascii="Arial" w:hAnsi="Arial" w:cs="Arial"/>
                <w:b/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1947" w14:textId="358C351A" w:rsidR="00CC166D" w:rsidRDefault="0051389F" w:rsidP="00F62429">
            <w:pPr>
              <w:pStyle w:val="Heading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Feb. </w:t>
            </w:r>
            <w:r w:rsidR="005D3E53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CC166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color w:val="000000"/>
                <w:sz w:val="22"/>
                <w:szCs w:val="22"/>
              </w:rPr>
              <w:t>2025</w:t>
            </w:r>
          </w:p>
        </w:tc>
      </w:tr>
      <w:tr w:rsidR="00CC166D" w14:paraId="540D9F08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93C9" w14:textId="77777777" w:rsidR="00CC166D" w:rsidRDefault="00CC166D" w:rsidP="00F6242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TDSPs upload Test bed information to FlighTrak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  <w:p w14:paraId="61D428BB" w14:textId="77777777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6D52" w14:textId="486E6083" w:rsidR="00CC166D" w:rsidRDefault="0051389F" w:rsidP="00F62429">
            <w:pPr>
              <w:pStyle w:val="Heading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Feb. </w:t>
            </w:r>
            <w:r w:rsidR="00595A63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  <w:r w:rsidR="005D3E53">
              <w:rPr>
                <w:rFonts w:ascii="Arial" w:hAnsi="Arial" w:cs="Arial"/>
                <w:color w:val="auto"/>
                <w:sz w:val="22"/>
                <w:szCs w:val="22"/>
              </w:rPr>
              <w:t>8</w:t>
            </w:r>
            <w:r w:rsidR="00CC166D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color w:val="auto"/>
                <w:sz w:val="22"/>
                <w:szCs w:val="22"/>
              </w:rPr>
              <w:t>2025</w:t>
            </w:r>
          </w:p>
        </w:tc>
      </w:tr>
      <w:tr w:rsidR="00CC166D" w14:paraId="08E3C664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1B41" w14:textId="77777777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Day 1 Transactions flow</w:t>
            </w:r>
          </w:p>
          <w:p w14:paraId="335A2179" w14:textId="26352E94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2204A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F2A7" w14:textId="204CC078" w:rsidR="00CC166D" w:rsidRDefault="0051389F" w:rsidP="00F62429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Feb. 2</w:t>
            </w:r>
            <w:r w:rsidR="00E300F6">
              <w:rPr>
                <w:rFonts w:ascii="Arial" w:hAnsi="Arial" w:cs="Arial"/>
                <w:b/>
                <w:color w:val="auto"/>
                <w:sz w:val="22"/>
                <w:szCs w:val="22"/>
              </w:rPr>
              <w:t>4</w:t>
            </w:r>
            <w:r w:rsidR="00CC166D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b/>
                <w:color w:val="auto"/>
                <w:sz w:val="22"/>
                <w:szCs w:val="22"/>
              </w:rPr>
              <w:t>2025</w:t>
            </w:r>
          </w:p>
        </w:tc>
      </w:tr>
      <w:tr w:rsidR="00CC166D" w14:paraId="280B288B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4BC8" w14:textId="77777777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Flight scheduled to conclude </w:t>
            </w:r>
          </w:p>
          <w:p w14:paraId="68F69056" w14:textId="77777777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C1193" w14:textId="3B60AE1B" w:rsidR="00CC166D" w:rsidRDefault="0051389F" w:rsidP="00F62429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March </w:t>
            </w:r>
            <w:r w:rsidR="00E300F6"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  <w:r w:rsidR="00CC16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b/>
                <w:color w:val="000000"/>
                <w:sz w:val="22"/>
                <w:szCs w:val="22"/>
              </w:rPr>
              <w:t>2025</w:t>
            </w:r>
          </w:p>
        </w:tc>
      </w:tr>
      <w:tr w:rsidR="00CC166D" w14:paraId="115D2BE9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2287BE" w14:textId="2638BE18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Contingency Period begins with the Flight Administrator and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involved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TDSP’s approval</w:t>
            </w:r>
          </w:p>
          <w:p w14:paraId="78D3B12C" w14:textId="75F391EB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40E9FB" w14:textId="04F516D5" w:rsidR="00CC166D" w:rsidRPr="00C2204A" w:rsidRDefault="0051389F" w:rsidP="00F62429">
            <w:pPr>
              <w:pStyle w:val="Heading4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March 1</w:t>
            </w:r>
            <w:r w:rsidR="005D3E53">
              <w:rPr>
                <w:rFonts w:ascii="Arial" w:hAnsi="Arial" w:cs="Arial"/>
                <w:color w:val="auto"/>
                <w:sz w:val="22"/>
                <w:szCs w:val="22"/>
              </w:rPr>
              <w:t>0</w:t>
            </w:r>
            <w:r w:rsidR="00CC166D">
              <w:rPr>
                <w:rFonts w:ascii="Arial" w:hAnsi="Arial" w:cs="Arial"/>
                <w:color w:val="auto"/>
                <w:sz w:val="22"/>
                <w:szCs w:val="22"/>
              </w:rPr>
              <w:t>,</w:t>
            </w:r>
            <w:r w:rsidR="00CC166D" w:rsidRPr="00CC166D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E300F6">
              <w:rPr>
                <w:rFonts w:ascii="Arial" w:hAnsi="Arial" w:cs="Arial"/>
                <w:color w:val="auto"/>
                <w:sz w:val="22"/>
                <w:szCs w:val="22"/>
              </w:rPr>
              <w:t>2025</w:t>
            </w:r>
          </w:p>
        </w:tc>
      </w:tr>
      <w:tr w:rsidR="00CC166D" w14:paraId="57DD4406" w14:textId="77777777" w:rsidTr="001055CA">
        <w:trPr>
          <w:trHeight w:val="557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45111F" w14:textId="21768DB5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to conclude for Flight</w:t>
            </w:r>
          </w:p>
          <w:p w14:paraId="0E6C8C48" w14:textId="2AAE8C1C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2204A">
              <w:rPr>
                <w:rFonts w:ascii="Arial" w:hAnsi="Arial" w:cs="Arial"/>
                <w:b/>
                <w:color w:val="FF0000"/>
                <w:sz w:val="12"/>
                <w:szCs w:val="12"/>
              </w:rPr>
              <w:tab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4E4C97" w14:textId="5C26D0D6" w:rsidR="00CC166D" w:rsidRDefault="0051389F" w:rsidP="00F624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March 1</w:t>
            </w:r>
            <w:r w:rsidR="005D3E53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CC166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color w:val="000000"/>
                <w:sz w:val="22"/>
                <w:szCs w:val="22"/>
              </w:rPr>
              <w:t>2025</w:t>
            </w:r>
          </w:p>
        </w:tc>
      </w:tr>
    </w:tbl>
    <w:p w14:paraId="36CD5049" w14:textId="77777777" w:rsidR="00F62429" w:rsidRDefault="00F62429"/>
    <w:p w14:paraId="0C157E77" w14:textId="77777777" w:rsidR="006A4A74" w:rsidRDefault="006A4A74"/>
    <w:p w14:paraId="2FA152C1" w14:textId="77777777" w:rsidR="006A4A74" w:rsidRDefault="006A4A74"/>
    <w:p w14:paraId="4325FBD6" w14:textId="77777777" w:rsidR="001055CA" w:rsidRDefault="001055CA"/>
    <w:p w14:paraId="5FFF7E38" w14:textId="77777777" w:rsidR="00FD60B3" w:rsidRDefault="00FD60B3"/>
    <w:tbl>
      <w:tblPr>
        <w:tblW w:w="11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9"/>
        <w:gridCol w:w="1919"/>
      </w:tblGrid>
      <w:tr w:rsidR="006A4A74" w14:paraId="78BDD164" w14:textId="77777777" w:rsidTr="0019452B">
        <w:trPr>
          <w:trHeight w:val="332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C5015" w14:textId="76872738" w:rsidR="006A4A74" w:rsidRDefault="006A4A74" w:rsidP="00F37661">
            <w:pPr>
              <w:pStyle w:val="Heading1"/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Flight Schedule for Version </w:t>
            </w:r>
            <w:r w:rsidR="00804697">
              <w:rPr>
                <w:rFonts w:ascii="Arial" w:hAnsi="Arial" w:cs="Arial"/>
                <w:b/>
                <w:sz w:val="28"/>
                <w:szCs w:val="28"/>
                <w:u w:val="none"/>
              </w:rPr>
              <w:t>5</w:t>
            </w: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.0 Flights in </w:t>
            </w:r>
            <w:r w:rsidR="00E300F6">
              <w:rPr>
                <w:rFonts w:ascii="Arial" w:hAnsi="Arial" w:cs="Arial"/>
                <w:b/>
                <w:sz w:val="28"/>
                <w:szCs w:val="28"/>
                <w:u w:val="none"/>
              </w:rPr>
              <w:t>2025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91815" w14:textId="7CE37D0E" w:rsidR="006A4A74" w:rsidRDefault="00BE38D4" w:rsidP="00D6146A">
            <w:pPr>
              <w:pStyle w:val="Heading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06</w:t>
            </w:r>
            <w:r w:rsidR="002E498E">
              <w:rPr>
                <w:rFonts w:ascii="Arial" w:hAnsi="Arial" w:cs="Arial"/>
                <w:sz w:val="28"/>
                <w:szCs w:val="28"/>
              </w:rPr>
              <w:t>2</w:t>
            </w:r>
            <w:r w:rsidR="00E300F6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6A4A74" w14:paraId="3643F71A" w14:textId="77777777" w:rsidTr="0019452B">
        <w:trPr>
          <w:trHeight w:val="3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6DB85" w14:textId="77777777" w:rsidR="006A4A74" w:rsidRDefault="006A4A74" w:rsidP="00D614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Activity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05042" w14:textId="77777777" w:rsidR="006A4A74" w:rsidRDefault="006A4A74" w:rsidP="00D6146A">
            <w:pPr>
              <w:pStyle w:val="Heading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Calendar Date</w:t>
            </w:r>
          </w:p>
        </w:tc>
      </w:tr>
      <w:tr w:rsidR="006A4A74" w14:paraId="3AE69A20" w14:textId="77777777" w:rsidTr="0019452B">
        <w:trPr>
          <w:trHeight w:val="737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757D" w14:textId="77777777" w:rsidR="006A4A74" w:rsidRPr="002D70A6" w:rsidRDefault="006A4A74" w:rsidP="00D614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Notice from ERCOT </w:t>
            </w:r>
            <w:r w:rsidRPr="002D70A6">
              <w:rPr>
                <w:rFonts w:ascii="Arial" w:hAnsi="Arial" w:cs="Arial"/>
                <w:sz w:val="22"/>
                <w:szCs w:val="22"/>
              </w:rPr>
              <w:t>Client Services of the next flight for Retail Market Testing sent to ERCOT lists.ercot.com distribution</w:t>
            </w:r>
            <w:r>
              <w:rPr>
                <w:rFonts w:ascii="Arial" w:hAnsi="Arial" w:cs="Arial"/>
                <w:sz w:val="22"/>
                <w:szCs w:val="22"/>
              </w:rPr>
              <w:t xml:space="preserve">. Registration questions can be sent to </w:t>
            </w:r>
            <w:hyperlink r:id="rId9" w:history="1">
              <w:r w:rsidRPr="0074672C">
                <w:rPr>
                  <w:rStyle w:val="Hyperlink"/>
                  <w:rFonts w:ascii="Arial" w:hAnsi="Arial" w:cs="Arial"/>
                  <w:sz w:val="22"/>
                  <w:szCs w:val="22"/>
                </w:rPr>
                <w:t>clientservices@ercot.com</w:t>
              </w:r>
            </w:hyperlink>
          </w:p>
          <w:p w14:paraId="7D871C77" w14:textId="77777777" w:rsidR="006A4A74" w:rsidRPr="00C2204A" w:rsidRDefault="006A4A74" w:rsidP="00D6146A">
            <w:pPr>
              <w:rPr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BFC30" w14:textId="16219572" w:rsidR="006A4A74" w:rsidRDefault="00E06B27" w:rsidP="00D6146A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March 1</w:t>
            </w:r>
            <w:r w:rsidR="00015BB2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  <w:r w:rsidR="001C7C4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color w:val="000000"/>
                <w:sz w:val="22"/>
                <w:szCs w:val="22"/>
              </w:rPr>
              <w:t>2025</w:t>
            </w:r>
          </w:p>
        </w:tc>
      </w:tr>
      <w:tr w:rsidR="006A4A74" w14:paraId="02423A3A" w14:textId="77777777" w:rsidTr="0019452B">
        <w:trPr>
          <w:trHeight w:val="260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8B8D" w14:textId="441C0FF1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DUNS+4 entities </w:t>
            </w:r>
            <w:r w:rsidR="001055CA">
              <w:rPr>
                <w:rFonts w:ascii="Arial" w:hAnsi="Arial" w:cs="Arial"/>
                <w:color w:val="000000"/>
                <w:sz w:val="22"/>
                <w:szCs w:val="22"/>
              </w:rPr>
              <w:t>(in flight only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 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The following step must </w:t>
            </w:r>
            <w:proofErr w:type="gramStart"/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be completed</w:t>
            </w:r>
            <w:proofErr w:type="gramEnd"/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 by 5pm CPT</w:t>
            </w:r>
          </w:p>
          <w:p w14:paraId="71FD7676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23B68FB2" w14:textId="77777777" w:rsidR="006A4A74" w:rsidRPr="00C2204A" w:rsidRDefault="006A4A74" w:rsidP="005E7D8C">
            <w:pPr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LSE Application and Fee must be submitted to ERCOT.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(New CR and new DUNS+4)</w:t>
            </w:r>
          </w:p>
          <w:p w14:paraId="2DB358D6" w14:textId="77777777" w:rsidR="006A4A74" w:rsidRPr="00C2204A" w:rsidRDefault="006A4A74" w:rsidP="005E7D8C">
            <w:pPr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Must have filed for PUC REP Certification and have Docket number.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(New CR and if required, new DUNS+4)</w:t>
            </w:r>
          </w:p>
          <w:p w14:paraId="5463D3EC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14C5D7D5" w14:textId="77777777" w:rsidR="006A4A74" w:rsidRPr="00C2204A" w:rsidRDefault="006A4A74" w:rsidP="00D6146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2204A">
              <w:rPr>
                <w:rFonts w:ascii="Arial" w:hAnsi="Arial" w:cs="Arial"/>
                <w:b/>
                <w:color w:val="FF0000"/>
                <w:sz w:val="22"/>
                <w:szCs w:val="22"/>
              </w:rPr>
              <w:t>NOTE: If new or existing CRs plan to test with a Service Provider who is not established in the ERCOT Market, name and contact information for that Service Provider must be given by this deadline.</w:t>
            </w:r>
          </w:p>
          <w:p w14:paraId="04F5CAB8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E9B21" w14:textId="6BB6D61D" w:rsidR="006A4A74" w:rsidRDefault="00E06B27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April </w:t>
            </w:r>
            <w:r w:rsidR="00A9439A"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color w:val="000000"/>
                <w:sz w:val="22"/>
                <w:szCs w:val="22"/>
              </w:rPr>
              <w:t>2025</w:t>
            </w:r>
          </w:p>
        </w:tc>
      </w:tr>
      <w:tr w:rsidR="006A4A74" w14:paraId="61B575C9" w14:textId="77777777" w:rsidTr="0019452B">
        <w:trPr>
          <w:trHeight w:val="14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7280" w14:textId="34A0AF12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 +4 entities </w:t>
            </w:r>
            <w:r w:rsidR="001055CA">
              <w:rPr>
                <w:rFonts w:ascii="Arial" w:hAnsi="Arial" w:cs="Arial"/>
                <w:color w:val="000000"/>
                <w:sz w:val="22"/>
                <w:szCs w:val="22"/>
              </w:rPr>
              <w:t>(in flight only</w:t>
            </w:r>
            <w:r w:rsidRPr="00507E04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  <w:p w14:paraId="0EF57185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7910BDB3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ERCOT Client Services will send out an email to the AR (Authorized Rep)/BAR (Backup Authorized Rep) requesting the contact information for the user that they would like to be set up in FlighTrak as the Admin. The AR/BAR will send that information to </w:t>
            </w:r>
            <w:hyperlink r:id="rId10" w:history="1">
              <w:r w:rsidRPr="00A14100">
                <w:rPr>
                  <w:rStyle w:val="Hyperlink"/>
                </w:rPr>
                <w:t>flighttesting@ercot.com</w:t>
              </w:r>
            </w:hyperlink>
          </w:p>
          <w:p w14:paraId="124A79AF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AF994" w14:textId="105577D0" w:rsidR="006A4A74" w:rsidRDefault="00E06B27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April </w:t>
            </w:r>
            <w:r w:rsidR="00A9439A"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color w:val="000000"/>
                <w:sz w:val="22"/>
                <w:szCs w:val="22"/>
              </w:rPr>
              <w:t>2025</w:t>
            </w:r>
          </w:p>
        </w:tc>
      </w:tr>
      <w:tr w:rsidR="006A4A74" w14:paraId="2BF0D567" w14:textId="77777777" w:rsidTr="0019452B">
        <w:trPr>
          <w:trHeight w:val="12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83C1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Email sent to MP admin explaining that the following must happen before the deadline:</w:t>
            </w:r>
          </w:p>
          <w:p w14:paraId="55EF2D86" w14:textId="77777777" w:rsidR="006A4A74" w:rsidRDefault="006A4A74" w:rsidP="005E7D8C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Admin creates user account for AR/BAR</w:t>
            </w:r>
          </w:p>
          <w:p w14:paraId="53B2402D" w14:textId="77777777" w:rsidR="006A4A74" w:rsidRDefault="006A4A74" w:rsidP="005E7D8C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ERCOT, confirming that the AR/BAR set up match the contacts provided on the LSE application, assign the AR/BAR roles to the appropriate users</w:t>
            </w:r>
          </w:p>
          <w:p w14:paraId="7854D7A9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25C03" w14:textId="419EA956" w:rsidR="006A4A74" w:rsidRDefault="00E06B27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April </w:t>
            </w:r>
            <w:r w:rsidR="00A9439A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color w:val="000000"/>
                <w:sz w:val="22"/>
                <w:szCs w:val="22"/>
              </w:rPr>
              <w:t>2025</w:t>
            </w:r>
          </w:p>
        </w:tc>
      </w:tr>
      <w:tr w:rsidR="006A4A74" w14:paraId="7B09B22E" w14:textId="77777777" w:rsidTr="0019452B">
        <w:trPr>
          <w:trHeight w:val="89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A2FD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IN-FLIGHT SIGNUP DEADLINE</w:t>
            </w:r>
          </w:p>
          <w:p w14:paraId="5E74A431" w14:textId="77777777" w:rsidR="006A4A74" w:rsidRPr="00C2204A" w:rsidRDefault="006A4A74" w:rsidP="00D6146A">
            <w:pPr>
              <w:tabs>
                <w:tab w:val="left" w:pos="3435"/>
              </w:tabs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ab/>
            </w:r>
          </w:p>
          <w:p w14:paraId="3BCBD54D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AR/BAR must submit their Flight Registration in FlighTrak by 5:00pm CPT.</w:t>
            </w:r>
          </w:p>
          <w:p w14:paraId="15C2BB39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541C9" w14:textId="67BE37DA" w:rsidR="006A4A74" w:rsidRDefault="00A9439A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May 7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color w:val="000000"/>
                <w:sz w:val="22"/>
                <w:szCs w:val="22"/>
              </w:rPr>
              <w:t>2025</w:t>
            </w:r>
          </w:p>
        </w:tc>
      </w:tr>
      <w:tr w:rsidR="002E498E" w14:paraId="6364A240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EA04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Final Testing Matrix Available for Flight</w:t>
            </w:r>
          </w:p>
          <w:p w14:paraId="34F18399" w14:textId="77777777" w:rsidR="002E498E" w:rsidRDefault="002E498E" w:rsidP="002E498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611F" w14:textId="2AD34DB7" w:rsidR="002E498E" w:rsidRPr="00E06B27" w:rsidRDefault="00E06B27" w:rsidP="002E498E">
            <w:pPr>
              <w:pStyle w:val="Heading3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E06B2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May </w:t>
            </w:r>
            <w:r w:rsidR="00A9439A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9</w:t>
            </w:r>
            <w:r w:rsidR="002E498E" w:rsidRPr="00E06B2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2025</w:t>
            </w:r>
          </w:p>
        </w:tc>
      </w:tr>
      <w:tr w:rsidR="002E498E" w14:paraId="01712CF1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79B5" w14:textId="77777777" w:rsidR="002E498E" w:rsidRDefault="002E498E" w:rsidP="002E498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Testing Specifications are to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be submitted</w:t>
            </w:r>
            <w:proofErr w:type="gram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and approved in the FlighTrak tool</w:t>
            </w:r>
          </w:p>
          <w:p w14:paraId="731AFD47" w14:textId="77777777" w:rsidR="002E498E" w:rsidRPr="00C2204A" w:rsidRDefault="002E498E" w:rsidP="002E498E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758A" w14:textId="161F9671" w:rsidR="002E498E" w:rsidRDefault="00E06B27" w:rsidP="002E498E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May </w:t>
            </w:r>
            <w:r w:rsidR="00A9439A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color w:val="000000"/>
                <w:sz w:val="22"/>
                <w:szCs w:val="22"/>
              </w:rPr>
              <w:t>2025</w:t>
            </w:r>
          </w:p>
        </w:tc>
      </w:tr>
      <w:tr w:rsidR="002E498E" w14:paraId="7AC335B5" w14:textId="77777777" w:rsidTr="0019452B">
        <w:trPr>
          <w:trHeight w:val="80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4F17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TDSPs and ERCOT </w:t>
            </w:r>
            <w:r w:rsidRPr="00282D64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complete communication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of connectivity testing schedule to each Trading Partner </w:t>
            </w:r>
            <w:r w:rsidRPr="00C2204A">
              <w:rPr>
                <w:rFonts w:ascii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Connectivity and Penny (if applicable) Testing begins for all Testing Participants </w:t>
            </w:r>
          </w:p>
          <w:p w14:paraId="2976002C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15128" w14:textId="36191DC4" w:rsidR="002E498E" w:rsidRDefault="00E06B27" w:rsidP="002E498E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May </w:t>
            </w:r>
            <w:r w:rsidR="00A9439A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color w:val="000000"/>
                <w:sz w:val="22"/>
                <w:szCs w:val="22"/>
              </w:rPr>
              <w:t>2025</w:t>
            </w:r>
          </w:p>
        </w:tc>
      </w:tr>
      <w:tr w:rsidR="002E498E" w14:paraId="32FFC007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5A37" w14:textId="77777777" w:rsidR="002E498E" w:rsidRDefault="002E498E" w:rsidP="002E498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TDSPs upload Test bed information to FlighTrak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  <w:p w14:paraId="78C1B463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233F3" w14:textId="41BB25F6" w:rsidR="002E498E" w:rsidRDefault="00A9439A" w:rsidP="002E498E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June 3</w:t>
            </w:r>
            <w:r w:rsidR="002E498E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b/>
                <w:color w:val="auto"/>
                <w:sz w:val="22"/>
                <w:szCs w:val="22"/>
              </w:rPr>
              <w:t>2025</w:t>
            </w:r>
          </w:p>
        </w:tc>
      </w:tr>
      <w:tr w:rsidR="002E498E" w14:paraId="1BA5B195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A2B7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Day 1 Transactions flow</w:t>
            </w:r>
          </w:p>
          <w:p w14:paraId="1A4CF59D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2204A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452E" w14:textId="3CA0E12C" w:rsidR="002E498E" w:rsidRPr="00C2204A" w:rsidRDefault="002E498E" w:rsidP="002E498E">
            <w:pPr>
              <w:pStyle w:val="Heading4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June </w:t>
            </w:r>
            <w:r w:rsidR="00A9439A">
              <w:rPr>
                <w:rFonts w:ascii="Arial" w:hAnsi="Arial" w:cs="Arial"/>
                <w:b/>
                <w:color w:val="auto"/>
                <w:sz w:val="22"/>
                <w:szCs w:val="22"/>
              </w:rPr>
              <w:t>9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b/>
                <w:color w:val="auto"/>
                <w:sz w:val="22"/>
                <w:szCs w:val="22"/>
              </w:rPr>
              <w:t>2025</w:t>
            </w:r>
          </w:p>
        </w:tc>
      </w:tr>
      <w:tr w:rsidR="002E498E" w14:paraId="7E03F836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59A0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Flight tentatively scheduled to conclude </w:t>
            </w:r>
          </w:p>
          <w:p w14:paraId="426D2751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A203F" w14:textId="15953D2B" w:rsidR="002E498E" w:rsidRDefault="002E498E" w:rsidP="002E4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June </w:t>
            </w:r>
            <w:r w:rsidR="00A9439A">
              <w:rPr>
                <w:rFonts w:ascii="Arial" w:hAnsi="Arial" w:cs="Arial"/>
                <w:b/>
                <w:color w:val="000000"/>
                <w:sz w:val="22"/>
                <w:szCs w:val="22"/>
              </w:rPr>
              <w:t>20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b/>
                <w:color w:val="000000"/>
                <w:sz w:val="22"/>
                <w:szCs w:val="22"/>
              </w:rPr>
              <w:t>2025</w:t>
            </w:r>
          </w:p>
        </w:tc>
      </w:tr>
      <w:tr w:rsidR="002E498E" w14:paraId="53E4CF02" w14:textId="77777777" w:rsidTr="0019452B">
        <w:trPr>
          <w:trHeight w:val="62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BF631A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Contingency Period begins with the Flight Administrator and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involved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TDSP’s approval</w:t>
            </w:r>
          </w:p>
          <w:p w14:paraId="777E7F2D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E1CF91" w14:textId="7B495336" w:rsidR="002E498E" w:rsidRDefault="002E498E" w:rsidP="002E4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June </w:t>
            </w:r>
            <w:r w:rsidR="00A9439A">
              <w:rPr>
                <w:rFonts w:ascii="Arial" w:hAnsi="Arial" w:cs="Arial"/>
                <w:sz w:val="22"/>
                <w:szCs w:val="22"/>
              </w:rPr>
              <w:t>23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sz w:val="22"/>
                <w:szCs w:val="22"/>
              </w:rPr>
              <w:t>2025</w:t>
            </w:r>
          </w:p>
        </w:tc>
      </w:tr>
      <w:tr w:rsidR="002E498E" w14:paraId="16744219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AEA3B1" w14:textId="1690C24E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to conclude for Flight</w:t>
            </w:r>
            <w:r w:rsidR="00307C38">
              <w:rPr>
                <w:rFonts w:ascii="Arial" w:hAnsi="Arial" w:cs="Arial"/>
                <w:color w:val="000000"/>
                <w:sz w:val="22"/>
                <w:szCs w:val="22"/>
              </w:rPr>
              <w:t xml:space="preserve"> (Strictly enforced for this flight)</w:t>
            </w:r>
          </w:p>
          <w:p w14:paraId="2AF4D395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204A">
              <w:rPr>
                <w:rFonts w:ascii="Arial" w:hAnsi="Arial" w:cs="Arial"/>
                <w:b/>
                <w:color w:val="FF0000"/>
                <w:sz w:val="12"/>
                <w:szCs w:val="12"/>
              </w:rPr>
              <w:tab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65D39F" w14:textId="7040E2CA" w:rsidR="002E498E" w:rsidRPr="00264733" w:rsidRDefault="00E06B27" w:rsidP="002E498E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June 2</w:t>
            </w:r>
            <w:r w:rsidR="00A9439A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color w:val="000000"/>
                <w:sz w:val="22"/>
                <w:szCs w:val="22"/>
              </w:rPr>
              <w:t>2025</w:t>
            </w:r>
          </w:p>
        </w:tc>
      </w:tr>
    </w:tbl>
    <w:p w14:paraId="5AF08071" w14:textId="77777777" w:rsidR="006A4A74" w:rsidRDefault="006A4A74"/>
    <w:p w14:paraId="05186991" w14:textId="77777777" w:rsidR="006A4A74" w:rsidRDefault="006A4A74"/>
    <w:p w14:paraId="149680CC" w14:textId="77777777" w:rsidR="006A4A74" w:rsidRDefault="006A4A74"/>
    <w:p w14:paraId="635C9619" w14:textId="77777777" w:rsidR="001055CA" w:rsidRDefault="001055CA"/>
    <w:p w14:paraId="679A2466" w14:textId="77777777" w:rsidR="00FD60B3" w:rsidRDefault="00FD60B3"/>
    <w:tbl>
      <w:tblPr>
        <w:tblW w:w="11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9"/>
        <w:gridCol w:w="1919"/>
      </w:tblGrid>
      <w:tr w:rsidR="006A4A74" w14:paraId="4CE90522" w14:textId="77777777" w:rsidTr="0019452B">
        <w:trPr>
          <w:trHeight w:val="332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78A49" w14:textId="3FF113AA" w:rsidR="006A4A74" w:rsidRDefault="006A4A74" w:rsidP="00D6146A">
            <w:pPr>
              <w:pStyle w:val="Heading1"/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Flight Schedule for Version </w:t>
            </w:r>
            <w:r w:rsidR="00595A63">
              <w:rPr>
                <w:rFonts w:ascii="Arial" w:hAnsi="Arial" w:cs="Arial"/>
                <w:b/>
                <w:sz w:val="28"/>
                <w:szCs w:val="28"/>
                <w:u w:val="none"/>
              </w:rPr>
              <w:t>5.0</w:t>
            </w: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 Flights in </w:t>
            </w:r>
            <w:r w:rsidR="00E300F6">
              <w:rPr>
                <w:rFonts w:ascii="Arial" w:hAnsi="Arial" w:cs="Arial"/>
                <w:b/>
                <w:sz w:val="28"/>
                <w:szCs w:val="28"/>
                <w:u w:val="none"/>
              </w:rPr>
              <w:t>2025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0D1AF" w14:textId="700B1B41" w:rsidR="006A4A74" w:rsidRDefault="00BE38D4" w:rsidP="00D6146A">
            <w:pPr>
              <w:pStyle w:val="Heading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  <w:r w:rsidR="002E498E">
              <w:rPr>
                <w:rFonts w:ascii="Arial" w:hAnsi="Arial" w:cs="Arial"/>
                <w:sz w:val="28"/>
                <w:szCs w:val="28"/>
              </w:rPr>
              <w:t>2</w:t>
            </w:r>
            <w:r w:rsidR="00E300F6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6A4A74" w14:paraId="7E32CA71" w14:textId="77777777" w:rsidTr="004A4A82">
        <w:trPr>
          <w:trHeight w:val="45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6CC09" w14:textId="77777777" w:rsidR="006A4A74" w:rsidRDefault="006A4A74" w:rsidP="00D614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Activity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E3136" w14:textId="77777777" w:rsidR="006A4A74" w:rsidRDefault="006A4A74" w:rsidP="00D6146A">
            <w:pPr>
              <w:pStyle w:val="Heading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Calendar Date</w:t>
            </w:r>
          </w:p>
        </w:tc>
      </w:tr>
      <w:tr w:rsidR="006A4A74" w14:paraId="14992DE9" w14:textId="77777777" w:rsidTr="0019452B">
        <w:trPr>
          <w:trHeight w:val="72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4B7B" w14:textId="77777777" w:rsidR="006A4A74" w:rsidRPr="002D70A6" w:rsidRDefault="006A4A74" w:rsidP="00D614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Notice from ERCOT </w:t>
            </w:r>
            <w:r w:rsidRPr="002D70A6">
              <w:rPr>
                <w:rFonts w:ascii="Arial" w:hAnsi="Arial" w:cs="Arial"/>
                <w:sz w:val="22"/>
                <w:szCs w:val="22"/>
              </w:rPr>
              <w:t>Client Services of the next flight for Retail Market Testing sent to ERCOT lists.ercot.com distribution</w:t>
            </w:r>
            <w:r>
              <w:rPr>
                <w:rFonts w:ascii="Arial" w:hAnsi="Arial" w:cs="Arial"/>
                <w:sz w:val="22"/>
                <w:szCs w:val="22"/>
              </w:rPr>
              <w:t xml:space="preserve">. Registration questions can be sent to </w:t>
            </w:r>
            <w:hyperlink r:id="rId11" w:history="1">
              <w:r w:rsidRPr="0074672C">
                <w:rPr>
                  <w:rStyle w:val="Hyperlink"/>
                  <w:rFonts w:ascii="Arial" w:hAnsi="Arial" w:cs="Arial"/>
                  <w:sz w:val="22"/>
                  <w:szCs w:val="22"/>
                </w:rPr>
                <w:t>clientservices@ercot.com</w:t>
              </w:r>
            </w:hyperlink>
          </w:p>
          <w:p w14:paraId="3095A665" w14:textId="77777777" w:rsidR="006A4A74" w:rsidRPr="00C2204A" w:rsidRDefault="006A4A74" w:rsidP="00D6146A">
            <w:pPr>
              <w:rPr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D3C24" w14:textId="75A95FD2" w:rsidR="006A4A74" w:rsidRDefault="00124B41" w:rsidP="00D6146A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</w:t>
            </w:r>
            <w:r w:rsidR="00504844">
              <w:rPr>
                <w:rFonts w:ascii="Arial" w:hAnsi="Arial" w:cs="Arial"/>
                <w:color w:val="000000"/>
                <w:sz w:val="22"/>
                <w:szCs w:val="22"/>
              </w:rPr>
              <w:t>uly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2</w:t>
            </w:r>
            <w:r w:rsidR="00504844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017CE5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color w:val="000000"/>
                <w:sz w:val="22"/>
                <w:szCs w:val="22"/>
              </w:rPr>
              <w:t>2025</w:t>
            </w:r>
          </w:p>
        </w:tc>
      </w:tr>
      <w:tr w:rsidR="006A4A74" w14:paraId="34A94F3D" w14:textId="77777777" w:rsidTr="0019452B">
        <w:trPr>
          <w:trHeight w:val="260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0ECC" w14:textId="5B510C63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DUNS+4 entities </w:t>
            </w:r>
            <w:r w:rsidR="001055CA">
              <w:rPr>
                <w:rFonts w:ascii="Arial" w:hAnsi="Arial" w:cs="Arial"/>
                <w:color w:val="000000"/>
                <w:sz w:val="22"/>
                <w:szCs w:val="22"/>
              </w:rPr>
              <w:t>(in flight only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 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The following step must </w:t>
            </w:r>
            <w:proofErr w:type="gramStart"/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be completed</w:t>
            </w:r>
            <w:proofErr w:type="gramEnd"/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 by 5pm CPT</w:t>
            </w:r>
          </w:p>
          <w:p w14:paraId="65DB8911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32262CAA" w14:textId="77777777" w:rsidR="006A4A74" w:rsidRPr="00C2204A" w:rsidRDefault="006A4A74" w:rsidP="005E7D8C">
            <w:pPr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LSE Application and Fee must be submitted to ERCOT.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(New CR and new DUNS+4)</w:t>
            </w:r>
          </w:p>
          <w:p w14:paraId="7D8C4747" w14:textId="77777777" w:rsidR="006A4A74" w:rsidRPr="00C2204A" w:rsidRDefault="006A4A74" w:rsidP="005E7D8C">
            <w:pPr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Must have filed for PUC REP Certification and have Docket number.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(New CR and if required, new DUNS+4)</w:t>
            </w:r>
          </w:p>
          <w:p w14:paraId="0997609D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0F621738" w14:textId="77777777" w:rsidR="006A4A74" w:rsidRPr="00C2204A" w:rsidRDefault="006A4A74" w:rsidP="00D6146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2204A">
              <w:rPr>
                <w:rFonts w:ascii="Arial" w:hAnsi="Arial" w:cs="Arial"/>
                <w:b/>
                <w:color w:val="FF0000"/>
                <w:sz w:val="22"/>
                <w:szCs w:val="22"/>
              </w:rPr>
              <w:t>NOTE: If new or existing CRs plan to test with a Service Provider who is not established in the ERCOT Market, name and contact information for that Service Provider must be given by this deadline.</w:t>
            </w:r>
          </w:p>
          <w:p w14:paraId="41216AF4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0E18A" w14:textId="4C3B6CE4" w:rsidR="006A4A74" w:rsidRDefault="00504844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Aug. 20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color w:val="000000"/>
                <w:sz w:val="22"/>
                <w:szCs w:val="22"/>
              </w:rPr>
              <w:t>2025</w:t>
            </w:r>
          </w:p>
        </w:tc>
      </w:tr>
      <w:tr w:rsidR="006A4A74" w14:paraId="6623539C" w14:textId="77777777" w:rsidTr="0019452B">
        <w:trPr>
          <w:trHeight w:val="152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A469" w14:textId="0D5C47E2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 +4 entities </w:t>
            </w:r>
            <w:r w:rsidR="001055CA">
              <w:rPr>
                <w:rFonts w:ascii="Arial" w:hAnsi="Arial" w:cs="Arial"/>
                <w:color w:val="000000"/>
                <w:sz w:val="22"/>
                <w:szCs w:val="22"/>
              </w:rPr>
              <w:t>(in flight only</w:t>
            </w:r>
            <w:r w:rsidRPr="00507E04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  <w:p w14:paraId="7D1D3465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6470083E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ERCOT Client Services will send out an email to the AR (Authorized Rep)/BAR (Backup Authorized Rep) requesting the contact information for the user that they would like to be set up in FlighTrak as the Admin. The AR/BAR will send that information to </w:t>
            </w:r>
            <w:hyperlink r:id="rId12" w:history="1">
              <w:r w:rsidRPr="00A14100">
                <w:rPr>
                  <w:rStyle w:val="Hyperlink"/>
                </w:rPr>
                <w:t>flighttesting@ercot.com</w:t>
              </w:r>
            </w:hyperlink>
          </w:p>
          <w:p w14:paraId="38F90E9C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25994" w14:textId="7A8722EF" w:rsidR="006A4A74" w:rsidRDefault="00E57A8C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Aug. 27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color w:val="000000"/>
                <w:sz w:val="22"/>
                <w:szCs w:val="22"/>
              </w:rPr>
              <w:t>2025</w:t>
            </w:r>
          </w:p>
        </w:tc>
      </w:tr>
      <w:tr w:rsidR="006A4A74" w14:paraId="529E4C8D" w14:textId="77777777" w:rsidTr="0019452B">
        <w:trPr>
          <w:trHeight w:val="12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877F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Email sent to MP admin explaining that the following must happen before the deadline:</w:t>
            </w:r>
          </w:p>
          <w:p w14:paraId="109A0EB2" w14:textId="77777777" w:rsidR="006A4A74" w:rsidRDefault="006A4A74" w:rsidP="005E7D8C">
            <w:pPr>
              <w:numPr>
                <w:ilvl w:val="0"/>
                <w:numId w:val="18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Admin creates user account for AR/BAR</w:t>
            </w:r>
          </w:p>
          <w:p w14:paraId="01328A60" w14:textId="77777777" w:rsidR="006A4A74" w:rsidRDefault="006A4A74" w:rsidP="005E7D8C">
            <w:pPr>
              <w:numPr>
                <w:ilvl w:val="0"/>
                <w:numId w:val="18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ERCOT, confirming that the AR/BAR set up match the contacts provided on the LSE application, assign the AR/BAR roles to the appropriate users</w:t>
            </w:r>
          </w:p>
          <w:p w14:paraId="0AF331D6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B919F" w14:textId="4A475DFF" w:rsidR="006A4A74" w:rsidRDefault="00E57A8C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</w:t>
            </w:r>
            <w:r w:rsidR="00680EF8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color w:val="000000"/>
                <w:sz w:val="22"/>
                <w:szCs w:val="22"/>
              </w:rPr>
              <w:t>2025</w:t>
            </w:r>
          </w:p>
        </w:tc>
      </w:tr>
      <w:tr w:rsidR="006A4A74" w14:paraId="7CCD19E5" w14:textId="77777777" w:rsidTr="004A4A82">
        <w:trPr>
          <w:trHeight w:val="827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9FDE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IN-FLIGHT SIGNUP DEADLINE</w:t>
            </w:r>
          </w:p>
          <w:p w14:paraId="7360D353" w14:textId="77777777" w:rsidR="006A4A74" w:rsidRPr="00C2204A" w:rsidRDefault="006A4A74" w:rsidP="00D6146A">
            <w:pPr>
              <w:tabs>
                <w:tab w:val="left" w:pos="3435"/>
              </w:tabs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ab/>
            </w:r>
          </w:p>
          <w:p w14:paraId="64980286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AR/BAR must submit their Flight Registration in FlighTrak by 5:00pm CPT.</w:t>
            </w:r>
          </w:p>
          <w:p w14:paraId="36A5B3C2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DF498" w14:textId="75F7F9A0" w:rsidR="006A4A74" w:rsidRDefault="00E57A8C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</w:t>
            </w:r>
            <w:r w:rsidR="00124B4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86567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24B41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color w:val="000000"/>
                <w:sz w:val="22"/>
                <w:szCs w:val="22"/>
              </w:rPr>
              <w:t>2025</w:t>
            </w:r>
          </w:p>
        </w:tc>
      </w:tr>
      <w:tr w:rsidR="002E498E" w14:paraId="07C742E7" w14:textId="77777777" w:rsidTr="0019452B">
        <w:trPr>
          <w:trHeight w:val="54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0B45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Final Testing Matrix Available for Flight</w:t>
            </w:r>
          </w:p>
          <w:p w14:paraId="1BD9F3E4" w14:textId="77777777" w:rsidR="002E498E" w:rsidRDefault="002E498E" w:rsidP="002E498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412E" w14:textId="55DDEB42" w:rsidR="002E498E" w:rsidRDefault="00E57A8C" w:rsidP="002E498E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</w:t>
            </w:r>
            <w:r w:rsidR="0086567E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color w:val="000000"/>
                <w:sz w:val="22"/>
                <w:szCs w:val="22"/>
              </w:rPr>
              <w:t>2025</w:t>
            </w:r>
          </w:p>
        </w:tc>
      </w:tr>
      <w:tr w:rsidR="002E498E" w14:paraId="1EBAF830" w14:textId="77777777" w:rsidTr="0019452B">
        <w:trPr>
          <w:trHeight w:val="54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6C9C" w14:textId="77777777" w:rsidR="002E498E" w:rsidRDefault="002E498E" w:rsidP="002E498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Testing Specifications are to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be submitted</w:t>
            </w:r>
            <w:proofErr w:type="gram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and approved in the FlighTrak tool</w:t>
            </w:r>
          </w:p>
          <w:p w14:paraId="11BE97C8" w14:textId="77777777" w:rsidR="002E498E" w:rsidRPr="00C2204A" w:rsidRDefault="002E498E" w:rsidP="002E498E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97D7" w14:textId="524F0074" w:rsidR="002E498E" w:rsidRDefault="00E57A8C" w:rsidP="002E498E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</w:t>
            </w:r>
            <w:r w:rsidR="0086567E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color w:val="000000"/>
                <w:sz w:val="22"/>
                <w:szCs w:val="22"/>
              </w:rPr>
              <w:t>2025</w:t>
            </w:r>
          </w:p>
        </w:tc>
      </w:tr>
      <w:tr w:rsidR="002E498E" w14:paraId="1803FB28" w14:textId="77777777" w:rsidTr="0019452B">
        <w:trPr>
          <w:trHeight w:val="80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EAD4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TDSPs and ERCOT </w:t>
            </w:r>
            <w:r w:rsidRPr="00282D64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complete communication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of connectivity testing schedule to each Trading Partner </w:t>
            </w:r>
            <w:r w:rsidRPr="00C2204A">
              <w:rPr>
                <w:rFonts w:ascii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Connectivity and Penny (if applicable) Testing begins for all Testing Participants </w:t>
            </w:r>
          </w:p>
          <w:p w14:paraId="6B748F8B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3C11A" w14:textId="759CEBAD" w:rsidR="002E498E" w:rsidRDefault="00E57A8C" w:rsidP="002E498E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Sept. 16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color w:val="000000"/>
                <w:sz w:val="22"/>
                <w:szCs w:val="22"/>
              </w:rPr>
              <w:t>2025</w:t>
            </w:r>
          </w:p>
        </w:tc>
      </w:tr>
      <w:tr w:rsidR="002E498E" w14:paraId="7CE93143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F8FB" w14:textId="77777777" w:rsidR="002E498E" w:rsidRDefault="002E498E" w:rsidP="002E498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TDSPs upload Test bed information to FlighTrak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  <w:p w14:paraId="4B4AB204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0E9C" w14:textId="470E7B15" w:rsidR="002E498E" w:rsidRDefault="00D9744B" w:rsidP="002E498E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Oct. 7</w:t>
            </w:r>
            <w:r w:rsidR="002E498E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color w:val="auto"/>
                <w:sz w:val="22"/>
                <w:szCs w:val="22"/>
              </w:rPr>
              <w:t>2025</w:t>
            </w:r>
          </w:p>
        </w:tc>
      </w:tr>
      <w:tr w:rsidR="002E498E" w14:paraId="365B57AB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D931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Day 1 Transactions flow</w:t>
            </w:r>
          </w:p>
          <w:p w14:paraId="297FFE66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2204A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CB66A" w14:textId="4D50B0D8" w:rsidR="002E498E" w:rsidRDefault="00307C38" w:rsidP="002E498E">
            <w:pPr>
              <w:pStyle w:val="Heading4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Oct. </w:t>
            </w:r>
            <w:r w:rsidR="00D9744B">
              <w:rPr>
                <w:rFonts w:ascii="Arial" w:hAnsi="Arial" w:cs="Arial"/>
                <w:b/>
                <w:color w:val="auto"/>
                <w:sz w:val="22"/>
                <w:szCs w:val="22"/>
              </w:rPr>
              <w:t>1</w:t>
            </w:r>
            <w:r w:rsidR="00E57A8C">
              <w:rPr>
                <w:rFonts w:ascii="Arial" w:hAnsi="Arial" w:cs="Arial"/>
                <w:b/>
                <w:color w:val="auto"/>
                <w:sz w:val="22"/>
                <w:szCs w:val="22"/>
              </w:rPr>
              <w:t>3</w:t>
            </w:r>
            <w:r w:rsidR="002E498E" w:rsidRPr="009D7C68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b/>
                <w:color w:val="auto"/>
                <w:sz w:val="22"/>
                <w:szCs w:val="22"/>
              </w:rPr>
              <w:t>2025</w:t>
            </w:r>
          </w:p>
          <w:p w14:paraId="2E4F617A" w14:textId="68669852" w:rsidR="009D7C68" w:rsidRPr="009D7C68" w:rsidRDefault="009D7C68" w:rsidP="009D7C68">
            <w:pPr>
              <w:jc w:val="center"/>
            </w:pPr>
          </w:p>
        </w:tc>
      </w:tr>
      <w:tr w:rsidR="002E498E" w14:paraId="7F025D44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067F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Flight tentatively scheduled to conclude </w:t>
            </w:r>
          </w:p>
          <w:p w14:paraId="31E92C00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9CB20" w14:textId="498194F4" w:rsidR="002E498E" w:rsidRDefault="009D7C68" w:rsidP="002E4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Oct. </w:t>
            </w:r>
            <w:r w:rsidR="00D9744B"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  <w:r w:rsidR="00E57A8C"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  <w:r w:rsidR="002E498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b/>
                <w:color w:val="000000"/>
                <w:sz w:val="22"/>
                <w:szCs w:val="22"/>
              </w:rPr>
              <w:t>2025</w:t>
            </w:r>
          </w:p>
        </w:tc>
      </w:tr>
      <w:tr w:rsidR="002E498E" w14:paraId="1A504536" w14:textId="77777777" w:rsidTr="0019452B">
        <w:trPr>
          <w:trHeight w:val="44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DFE777" w14:textId="77777777" w:rsidR="002E498E" w:rsidRDefault="002E498E" w:rsidP="002E49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Contingency Period begins with the Flight Administrator and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involved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TDSP’s approval</w:t>
            </w:r>
          </w:p>
          <w:p w14:paraId="404293F4" w14:textId="77777777" w:rsidR="002E498E" w:rsidRPr="00C2204A" w:rsidRDefault="002E498E" w:rsidP="002E498E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2D633" w14:textId="200C2822" w:rsidR="002E498E" w:rsidRDefault="009D7C68" w:rsidP="002E4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Oct. </w:t>
            </w:r>
            <w:r w:rsidR="00307C38">
              <w:rPr>
                <w:rFonts w:ascii="Arial" w:hAnsi="Arial" w:cs="Arial"/>
                <w:sz w:val="22"/>
                <w:szCs w:val="22"/>
              </w:rPr>
              <w:t>2</w:t>
            </w:r>
            <w:r w:rsidR="00E57A8C">
              <w:rPr>
                <w:rFonts w:ascii="Arial" w:hAnsi="Arial" w:cs="Arial"/>
                <w:sz w:val="22"/>
                <w:szCs w:val="22"/>
              </w:rPr>
              <w:t>7</w:t>
            </w:r>
            <w:r w:rsidR="002E498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sz w:val="22"/>
                <w:szCs w:val="22"/>
              </w:rPr>
              <w:t>2025</w:t>
            </w:r>
          </w:p>
        </w:tc>
      </w:tr>
      <w:tr w:rsidR="002E498E" w14:paraId="30C15A14" w14:textId="77777777" w:rsidTr="0019452B">
        <w:trPr>
          <w:trHeight w:val="44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A8B395" w14:textId="5C271140" w:rsidR="002E498E" w:rsidRPr="00C2204A" w:rsidRDefault="002E498E" w:rsidP="002E498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to conclude for Flight</w:t>
            </w:r>
            <w:r w:rsidRPr="00C2204A">
              <w:rPr>
                <w:rFonts w:ascii="Arial" w:hAnsi="Arial" w:cs="Arial"/>
                <w:b/>
                <w:color w:val="FF0000"/>
                <w:sz w:val="12"/>
                <w:szCs w:val="12"/>
              </w:rPr>
              <w:tab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FE3844" w14:textId="0D14EB08" w:rsidR="002E498E" w:rsidRPr="00264733" w:rsidRDefault="00E57A8C" w:rsidP="002E498E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Oct. 31</w:t>
            </w:r>
            <w:r w:rsidR="002E49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300F6">
              <w:rPr>
                <w:rFonts w:ascii="Arial" w:hAnsi="Arial" w:cs="Arial"/>
                <w:color w:val="000000"/>
                <w:sz w:val="22"/>
                <w:szCs w:val="22"/>
              </w:rPr>
              <w:t>2025</w:t>
            </w:r>
          </w:p>
        </w:tc>
      </w:tr>
    </w:tbl>
    <w:p w14:paraId="6CD7D086" w14:textId="77777777" w:rsidR="006A4A74" w:rsidRDefault="006A4A74"/>
    <w:sectPr w:rsidR="006A4A74" w:rsidSect="00C2204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1440" w:bottom="245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DC45A" w14:textId="77777777" w:rsidR="00193F25" w:rsidRDefault="00193F25" w:rsidP="00F53DEB">
      <w:r>
        <w:separator/>
      </w:r>
    </w:p>
  </w:endnote>
  <w:endnote w:type="continuationSeparator" w:id="0">
    <w:p w14:paraId="75946DFD" w14:textId="77777777" w:rsidR="00193F25" w:rsidRDefault="00193F25" w:rsidP="00F5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226DD" w14:textId="77777777" w:rsidR="00831199" w:rsidRDefault="008311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C16B2" w14:textId="77777777" w:rsidR="00F53DEB" w:rsidRDefault="00F53DEB" w:rsidP="00F53DEB">
    <w:pPr>
      <w:pStyle w:val="Footer"/>
      <w:rPr>
        <w:b/>
        <w:bCs/>
        <w:color w:val="FF0000"/>
      </w:rPr>
    </w:pPr>
    <w:r>
      <w:rPr>
        <w:b/>
        <w:bCs/>
        <w:color w:val="FF0000"/>
      </w:rPr>
      <w:t>* The testing schedule may change if there are TX SET changes or a version upgrade</w:t>
    </w:r>
  </w:p>
  <w:p w14:paraId="57306250" w14:textId="77777777" w:rsidR="00F53DEB" w:rsidRDefault="00F53D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292CC" w14:textId="77777777" w:rsidR="00831199" w:rsidRDefault="008311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3F7DE" w14:textId="77777777" w:rsidR="00193F25" w:rsidRDefault="00193F25" w:rsidP="00F53DEB">
      <w:r>
        <w:separator/>
      </w:r>
    </w:p>
  </w:footnote>
  <w:footnote w:type="continuationSeparator" w:id="0">
    <w:p w14:paraId="77045FF4" w14:textId="77777777" w:rsidR="00193F25" w:rsidRDefault="00193F25" w:rsidP="00F53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D0BFA" w14:textId="77777777" w:rsidR="00831199" w:rsidRDefault="008311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0840463"/>
      <w:docPartObj>
        <w:docPartGallery w:val="Watermarks"/>
        <w:docPartUnique/>
      </w:docPartObj>
    </w:sdtPr>
    <w:sdtEndPr/>
    <w:sdtContent>
      <w:p w14:paraId="0E1F3223" w14:textId="6ED07252" w:rsidR="00831199" w:rsidRDefault="00372155">
        <w:pPr>
          <w:pStyle w:val="Header"/>
        </w:pPr>
        <w:r>
          <w:rPr>
            <w:noProof/>
          </w:rPr>
          <w:pict w14:anchorId="61F66A7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252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57779" w14:textId="77777777" w:rsidR="00831199" w:rsidRDefault="008311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A582C"/>
    <w:multiLevelType w:val="hybridMultilevel"/>
    <w:tmpl w:val="277AE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925DF4"/>
    <w:multiLevelType w:val="multilevel"/>
    <w:tmpl w:val="1868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397280"/>
    <w:multiLevelType w:val="hybridMultilevel"/>
    <w:tmpl w:val="6FD0D6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67C9C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ED07FD"/>
    <w:multiLevelType w:val="multilevel"/>
    <w:tmpl w:val="D26AE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F49E9"/>
    <w:multiLevelType w:val="hybridMultilevel"/>
    <w:tmpl w:val="018CC4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9A3564"/>
    <w:multiLevelType w:val="hybridMultilevel"/>
    <w:tmpl w:val="9FA05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53AE3"/>
    <w:multiLevelType w:val="hybridMultilevel"/>
    <w:tmpl w:val="9FA05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93BBD"/>
    <w:multiLevelType w:val="multilevel"/>
    <w:tmpl w:val="D26AE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0F68FB"/>
    <w:multiLevelType w:val="hybridMultilevel"/>
    <w:tmpl w:val="6FD0D6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2A3B28"/>
    <w:multiLevelType w:val="multilevel"/>
    <w:tmpl w:val="1868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F4416C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786DCE"/>
    <w:multiLevelType w:val="hybridMultilevel"/>
    <w:tmpl w:val="9FA05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F0442E"/>
    <w:multiLevelType w:val="multilevel"/>
    <w:tmpl w:val="E6EEB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457961"/>
    <w:multiLevelType w:val="multilevel"/>
    <w:tmpl w:val="1868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366565"/>
    <w:multiLevelType w:val="multilevel"/>
    <w:tmpl w:val="1868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7F19AE"/>
    <w:multiLevelType w:val="hybridMultilevel"/>
    <w:tmpl w:val="9FA05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810644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03737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60049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9821156">
    <w:abstractNumId w:val="8"/>
  </w:num>
  <w:num w:numId="5" w16cid:durableId="472715686">
    <w:abstractNumId w:val="7"/>
  </w:num>
  <w:num w:numId="6" w16cid:durableId="1660385116">
    <w:abstractNumId w:val="4"/>
  </w:num>
  <w:num w:numId="7" w16cid:durableId="1590847772">
    <w:abstractNumId w:val="3"/>
  </w:num>
  <w:num w:numId="8" w16cid:durableId="1663653247">
    <w:abstractNumId w:val="5"/>
  </w:num>
  <w:num w:numId="9" w16cid:durableId="375155620">
    <w:abstractNumId w:val="0"/>
  </w:num>
  <w:num w:numId="10" w16cid:durableId="1095200923">
    <w:abstractNumId w:val="11"/>
  </w:num>
  <w:num w:numId="11" w16cid:durableId="1699576988">
    <w:abstractNumId w:val="9"/>
  </w:num>
  <w:num w:numId="12" w16cid:durableId="1377777905">
    <w:abstractNumId w:val="2"/>
  </w:num>
  <w:num w:numId="13" w16cid:durableId="247539190">
    <w:abstractNumId w:val="16"/>
  </w:num>
  <w:num w:numId="14" w16cid:durableId="809132634">
    <w:abstractNumId w:val="14"/>
  </w:num>
  <w:num w:numId="15" w16cid:durableId="1367945067">
    <w:abstractNumId w:val="12"/>
  </w:num>
  <w:num w:numId="16" w16cid:durableId="727265017">
    <w:abstractNumId w:val="10"/>
  </w:num>
  <w:num w:numId="17" w16cid:durableId="110364908">
    <w:abstractNumId w:val="6"/>
  </w:num>
  <w:num w:numId="18" w16cid:durableId="8637078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2530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4FA"/>
    <w:rsid w:val="0000658A"/>
    <w:rsid w:val="000139F1"/>
    <w:rsid w:val="00015BB2"/>
    <w:rsid w:val="00017CE5"/>
    <w:rsid w:val="00080EF5"/>
    <w:rsid w:val="00090ABD"/>
    <w:rsid w:val="000B4AA5"/>
    <w:rsid w:val="001055CA"/>
    <w:rsid w:val="00124B41"/>
    <w:rsid w:val="0016000E"/>
    <w:rsid w:val="00165C65"/>
    <w:rsid w:val="00193F25"/>
    <w:rsid w:val="0019452B"/>
    <w:rsid w:val="001C7C4D"/>
    <w:rsid w:val="001D2366"/>
    <w:rsid w:val="002019F3"/>
    <w:rsid w:val="002136AC"/>
    <w:rsid w:val="00264733"/>
    <w:rsid w:val="00282D64"/>
    <w:rsid w:val="00286D76"/>
    <w:rsid w:val="002D56C2"/>
    <w:rsid w:val="002E498E"/>
    <w:rsid w:val="002F225F"/>
    <w:rsid w:val="00307C38"/>
    <w:rsid w:val="00320862"/>
    <w:rsid w:val="00372155"/>
    <w:rsid w:val="0037603E"/>
    <w:rsid w:val="003B1AF2"/>
    <w:rsid w:val="003D377D"/>
    <w:rsid w:val="003F7EAD"/>
    <w:rsid w:val="00404701"/>
    <w:rsid w:val="004205B4"/>
    <w:rsid w:val="0043795D"/>
    <w:rsid w:val="00462680"/>
    <w:rsid w:val="0046557B"/>
    <w:rsid w:val="00472019"/>
    <w:rsid w:val="00477519"/>
    <w:rsid w:val="004A4A82"/>
    <w:rsid w:val="004B614F"/>
    <w:rsid w:val="004D108D"/>
    <w:rsid w:val="004E3FA9"/>
    <w:rsid w:val="00504844"/>
    <w:rsid w:val="0051389F"/>
    <w:rsid w:val="00513E95"/>
    <w:rsid w:val="00556C4C"/>
    <w:rsid w:val="005826AD"/>
    <w:rsid w:val="00587B90"/>
    <w:rsid w:val="00595A63"/>
    <w:rsid w:val="005D3E53"/>
    <w:rsid w:val="005E7D8C"/>
    <w:rsid w:val="0061772B"/>
    <w:rsid w:val="00653C6F"/>
    <w:rsid w:val="00680EF8"/>
    <w:rsid w:val="00693B9B"/>
    <w:rsid w:val="006A4A74"/>
    <w:rsid w:val="006F0E34"/>
    <w:rsid w:val="00701752"/>
    <w:rsid w:val="007124D7"/>
    <w:rsid w:val="007731A9"/>
    <w:rsid w:val="00780ACE"/>
    <w:rsid w:val="007A434C"/>
    <w:rsid w:val="007C54FA"/>
    <w:rsid w:val="007D0289"/>
    <w:rsid w:val="00804697"/>
    <w:rsid w:val="00825B6B"/>
    <w:rsid w:val="00826431"/>
    <w:rsid w:val="00831199"/>
    <w:rsid w:val="00835BCE"/>
    <w:rsid w:val="00836A4E"/>
    <w:rsid w:val="0086567E"/>
    <w:rsid w:val="0089232B"/>
    <w:rsid w:val="00896D19"/>
    <w:rsid w:val="008A2459"/>
    <w:rsid w:val="008D2AA7"/>
    <w:rsid w:val="0097645A"/>
    <w:rsid w:val="009D05C4"/>
    <w:rsid w:val="009D06E3"/>
    <w:rsid w:val="009D4B54"/>
    <w:rsid w:val="009D7C68"/>
    <w:rsid w:val="00A16F50"/>
    <w:rsid w:val="00A7168F"/>
    <w:rsid w:val="00A83AF9"/>
    <w:rsid w:val="00A9439A"/>
    <w:rsid w:val="00AA61C4"/>
    <w:rsid w:val="00AB77FC"/>
    <w:rsid w:val="00AC557B"/>
    <w:rsid w:val="00AE53AF"/>
    <w:rsid w:val="00AF1FAC"/>
    <w:rsid w:val="00B014C7"/>
    <w:rsid w:val="00B84D23"/>
    <w:rsid w:val="00BA6C19"/>
    <w:rsid w:val="00BB5E0E"/>
    <w:rsid w:val="00BC16FE"/>
    <w:rsid w:val="00BD1270"/>
    <w:rsid w:val="00BD7E24"/>
    <w:rsid w:val="00BE38D4"/>
    <w:rsid w:val="00BE6632"/>
    <w:rsid w:val="00C04D54"/>
    <w:rsid w:val="00C16B17"/>
    <w:rsid w:val="00C20771"/>
    <w:rsid w:val="00C2204A"/>
    <w:rsid w:val="00C83DE8"/>
    <w:rsid w:val="00C857CC"/>
    <w:rsid w:val="00C919F6"/>
    <w:rsid w:val="00CA3169"/>
    <w:rsid w:val="00CC166D"/>
    <w:rsid w:val="00CD3884"/>
    <w:rsid w:val="00D0315F"/>
    <w:rsid w:val="00D35285"/>
    <w:rsid w:val="00D87F46"/>
    <w:rsid w:val="00D9744B"/>
    <w:rsid w:val="00DF5E37"/>
    <w:rsid w:val="00E0402D"/>
    <w:rsid w:val="00E06B27"/>
    <w:rsid w:val="00E176B4"/>
    <w:rsid w:val="00E23E6C"/>
    <w:rsid w:val="00E300F6"/>
    <w:rsid w:val="00E57A8C"/>
    <w:rsid w:val="00E7719A"/>
    <w:rsid w:val="00E85FF1"/>
    <w:rsid w:val="00EA725A"/>
    <w:rsid w:val="00F11E50"/>
    <w:rsid w:val="00F32216"/>
    <w:rsid w:val="00F37661"/>
    <w:rsid w:val="00F53DEB"/>
    <w:rsid w:val="00F62429"/>
    <w:rsid w:val="00F64AF2"/>
    <w:rsid w:val="00FA7BEF"/>
    <w:rsid w:val="00FD60B3"/>
    <w:rsid w:val="00FD64D6"/>
    <w:rsid w:val="00FF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  <w14:docId w14:val="0D60602D"/>
  <w15:docId w15:val="{A3719AA1-D532-454C-9F36-A8BA949C3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C54FA"/>
    <w:pPr>
      <w:keepNext/>
      <w:outlineLvl w:val="0"/>
    </w:pPr>
    <w:rPr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unhideWhenUsed/>
    <w:qFormat/>
    <w:rsid w:val="007C54FA"/>
    <w:pPr>
      <w:keepNext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7C54FA"/>
    <w:pPr>
      <w:keepNext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unhideWhenUsed/>
    <w:qFormat/>
    <w:rsid w:val="007C54FA"/>
    <w:pPr>
      <w:keepNext/>
      <w:outlineLvl w:val="3"/>
    </w:pPr>
    <w:rPr>
      <w:color w:val="00FF00"/>
      <w:szCs w:val="20"/>
    </w:rPr>
  </w:style>
  <w:style w:type="paragraph" w:styleId="Heading5">
    <w:name w:val="heading 5"/>
    <w:basedOn w:val="Normal"/>
    <w:next w:val="Normal"/>
    <w:link w:val="Heading5Char"/>
    <w:unhideWhenUsed/>
    <w:qFormat/>
    <w:rsid w:val="007C54FA"/>
    <w:pPr>
      <w:keepNext/>
      <w:outlineLvl w:val="4"/>
    </w:pPr>
    <w:rPr>
      <w:color w:val="008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54FA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7C54FA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7C54F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7C54FA"/>
    <w:rPr>
      <w:rFonts w:ascii="Times New Roman" w:eastAsia="Times New Roman" w:hAnsi="Times New Roman" w:cs="Times New Roman"/>
      <w:color w:val="00FF00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7C54FA"/>
    <w:rPr>
      <w:rFonts w:ascii="Times New Roman" w:eastAsia="Times New Roman" w:hAnsi="Times New Roman" w:cs="Times New Roman"/>
      <w:color w:val="008000"/>
      <w:sz w:val="24"/>
      <w:szCs w:val="20"/>
    </w:rPr>
  </w:style>
  <w:style w:type="character" w:styleId="Hyperlink">
    <w:name w:val="Hyperlink"/>
    <w:unhideWhenUsed/>
    <w:rsid w:val="007C54FA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unhideWhenUsed/>
    <w:rsid w:val="007C54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C54FA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semiHidden/>
    <w:unhideWhenUsed/>
    <w:rsid w:val="007C54F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54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4FA"/>
    <w:rPr>
      <w:rFonts w:ascii="Segoe UI" w:eastAsia="Times New Roman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26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26A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826AD"/>
    <w:pPr>
      <w:ind w:left="720"/>
      <w:contextualSpacing/>
    </w:pPr>
  </w:style>
  <w:style w:type="paragraph" w:styleId="Header">
    <w:name w:val="header"/>
    <w:basedOn w:val="Normal"/>
    <w:link w:val="HeaderChar"/>
    <w:rsid w:val="00EA72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A725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F53D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3DEB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F5E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6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19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lighttesting@ercot.co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clientservices@ercot.com" TargetMode="External"/><Relationship Id="rId12" Type="http://schemas.openxmlformats.org/officeDocument/2006/relationships/hyperlink" Target="mailto:flighttesting@ercot.com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lientservices@ercot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flighttesting@ercot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lientservices@ercot.co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Heselmeyer, Sarah</dc:creator>
  <cp:lastModifiedBy>Hanson, Pamela</cp:lastModifiedBy>
  <cp:revision>2</cp:revision>
  <cp:lastPrinted>2018-10-18T13:40:00Z</cp:lastPrinted>
  <dcterms:created xsi:type="dcterms:W3CDTF">2024-08-02T14:07:00Z</dcterms:created>
  <dcterms:modified xsi:type="dcterms:W3CDTF">2024-08-02T14:07:00Z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2024-07-09T15:12:36Z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3bb1bc4f-0887-4852-8f8e-9753bb744ab5</vt:lpwstr>
  </property>
  <property fmtid="{D5CDD505-2E9C-101B-9397-08002B2CF9AE}" pid="8" name="MSIP_Label_7084cbda-52b8-46fb-a7b7-cb5bd465ed85_ContentBits">
    <vt:lpwstr>0</vt:lpwstr>
  </property>
</Properties>
</file>