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D277D2">
        <w:tc>
          <w:tcPr>
            <w:tcW w:w="1620" w:type="dxa"/>
            <w:tcBorders>
              <w:bottom w:val="single" w:sz="4" w:space="0" w:color="auto"/>
            </w:tcBorders>
            <w:shd w:val="clear" w:color="auto" w:fill="FFFFFF"/>
            <w:vAlign w:val="center"/>
          </w:tcPr>
          <w:p w14:paraId="1DB23675" w14:textId="77777777" w:rsidR="00067FE2" w:rsidRDefault="00067FE2" w:rsidP="008C42A7">
            <w:pPr>
              <w:pStyle w:val="Header"/>
              <w:spacing w:before="120" w:after="120"/>
            </w:pPr>
            <w:r>
              <w:t>NPRR Number</w:t>
            </w:r>
          </w:p>
        </w:tc>
        <w:tc>
          <w:tcPr>
            <w:tcW w:w="1237" w:type="dxa"/>
            <w:tcBorders>
              <w:bottom w:val="single" w:sz="4" w:space="0" w:color="auto"/>
            </w:tcBorders>
            <w:vAlign w:val="center"/>
          </w:tcPr>
          <w:p w14:paraId="58DFDEEC" w14:textId="00CF7ACA" w:rsidR="00067FE2" w:rsidRDefault="00C15422" w:rsidP="00201212">
            <w:pPr>
              <w:pStyle w:val="Header"/>
              <w:jc w:val="center"/>
            </w:pPr>
            <w:hyperlink r:id="rId8" w:history="1">
              <w:r w:rsidR="005D2CE8" w:rsidRPr="005D2CE8">
                <w:rPr>
                  <w:rStyle w:val="Hyperlink"/>
                </w:rPr>
                <w:t>1237</w:t>
              </w:r>
            </w:hyperlink>
          </w:p>
        </w:tc>
        <w:tc>
          <w:tcPr>
            <w:tcW w:w="923"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61809D0" w:rsidR="00067FE2" w:rsidRDefault="005A6CA7" w:rsidP="00F44236">
            <w:pPr>
              <w:pStyle w:val="Header"/>
            </w:pPr>
            <w:r>
              <w:t xml:space="preserve">Retail Market Qualification Testing Requirements </w:t>
            </w:r>
            <w:r w:rsidR="00B03FEC" w:rsidRPr="00B03FEC">
              <w:t xml:space="preserve"> </w:t>
            </w:r>
          </w:p>
        </w:tc>
      </w:tr>
      <w:tr w:rsidR="00D277D2" w:rsidRPr="00E01925" w14:paraId="398BCBF4" w14:textId="77777777" w:rsidTr="00D277D2">
        <w:trPr>
          <w:trHeight w:val="539"/>
        </w:trPr>
        <w:tc>
          <w:tcPr>
            <w:tcW w:w="2857" w:type="dxa"/>
            <w:gridSpan w:val="2"/>
            <w:shd w:val="clear" w:color="auto" w:fill="FFFFFF"/>
            <w:vAlign w:val="center"/>
          </w:tcPr>
          <w:p w14:paraId="4A299C81" w14:textId="4F0B951A" w:rsidR="00D277D2" w:rsidRPr="00D277D2" w:rsidRDefault="00D277D2" w:rsidP="00E70667">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16A45634" w14:textId="1947A50D" w:rsidR="00D277D2" w:rsidRPr="00E01925" w:rsidRDefault="00D277D2" w:rsidP="00176375">
            <w:pPr>
              <w:pStyle w:val="NormalArial"/>
              <w:spacing w:before="120" w:after="120"/>
            </w:pPr>
            <w:r>
              <w:t>July 18, 2024</w:t>
            </w:r>
          </w:p>
        </w:tc>
      </w:tr>
      <w:tr w:rsidR="00D277D2" w:rsidRPr="00E01925" w14:paraId="794A152C" w14:textId="77777777" w:rsidTr="00D277D2">
        <w:trPr>
          <w:trHeight w:val="539"/>
        </w:trPr>
        <w:tc>
          <w:tcPr>
            <w:tcW w:w="2857" w:type="dxa"/>
            <w:gridSpan w:val="2"/>
            <w:shd w:val="clear" w:color="auto" w:fill="FFFFFF"/>
            <w:vAlign w:val="center"/>
          </w:tcPr>
          <w:p w14:paraId="05315537" w14:textId="480CF002" w:rsidR="00D277D2" w:rsidRPr="00E01925" w:rsidRDefault="00D277D2" w:rsidP="00E70667">
            <w:pPr>
              <w:pStyle w:val="Header"/>
              <w:spacing w:before="120" w:after="120"/>
              <w:rPr>
                <w:bCs w:val="0"/>
              </w:rPr>
            </w:pPr>
            <w:r>
              <w:rPr>
                <w:bCs w:val="0"/>
              </w:rPr>
              <w:t>Action</w:t>
            </w:r>
          </w:p>
        </w:tc>
        <w:tc>
          <w:tcPr>
            <w:tcW w:w="7583" w:type="dxa"/>
            <w:gridSpan w:val="2"/>
            <w:shd w:val="clear" w:color="auto" w:fill="FFFFFF"/>
            <w:vAlign w:val="center"/>
          </w:tcPr>
          <w:p w14:paraId="509EDB26" w14:textId="47E2840E" w:rsidR="00D277D2" w:rsidDel="00D277D2" w:rsidRDefault="00D277D2" w:rsidP="00176375">
            <w:pPr>
              <w:pStyle w:val="NormalArial"/>
              <w:spacing w:before="120" w:after="120"/>
            </w:pPr>
            <w:r>
              <w:t>Tabled</w:t>
            </w:r>
          </w:p>
        </w:tc>
      </w:tr>
      <w:tr w:rsidR="00D277D2" w:rsidRPr="00E01925" w14:paraId="3E96EEA7" w14:textId="77777777" w:rsidTr="00D277D2">
        <w:trPr>
          <w:trHeight w:val="611"/>
        </w:trPr>
        <w:tc>
          <w:tcPr>
            <w:tcW w:w="2857" w:type="dxa"/>
            <w:gridSpan w:val="2"/>
            <w:shd w:val="clear" w:color="auto" w:fill="FFFFFF"/>
            <w:vAlign w:val="center"/>
          </w:tcPr>
          <w:p w14:paraId="67687030" w14:textId="66A2288A" w:rsidR="00D277D2" w:rsidRPr="00D277D2" w:rsidRDefault="00D277D2" w:rsidP="00E70667">
            <w:pPr>
              <w:pStyle w:val="Header"/>
              <w:spacing w:before="120" w:after="120"/>
            </w:pPr>
            <w:r>
              <w:t>Timeline</w:t>
            </w:r>
            <w:r w:rsidRPr="00FB509B">
              <w:t xml:space="preserve"> </w:t>
            </w:r>
            <w:r>
              <w:t xml:space="preserve"> </w:t>
            </w:r>
          </w:p>
        </w:tc>
        <w:tc>
          <w:tcPr>
            <w:tcW w:w="7583" w:type="dxa"/>
            <w:gridSpan w:val="2"/>
            <w:shd w:val="clear" w:color="auto" w:fill="FFFFFF"/>
            <w:vAlign w:val="center"/>
          </w:tcPr>
          <w:p w14:paraId="20CB9EC7" w14:textId="77AFAF93" w:rsidR="00D277D2" w:rsidRPr="00D277D2" w:rsidRDefault="00D277D2" w:rsidP="00F44236">
            <w:pPr>
              <w:pStyle w:val="Header"/>
              <w:rPr>
                <w:b w:val="0"/>
              </w:rPr>
            </w:pPr>
            <w:r w:rsidRPr="00D277D2">
              <w:rPr>
                <w:b w:val="0"/>
              </w:rPr>
              <w:t>Normal</w:t>
            </w:r>
          </w:p>
        </w:tc>
      </w:tr>
      <w:tr w:rsidR="00D277D2" w:rsidRPr="00E01925" w14:paraId="6919FD07" w14:textId="77777777" w:rsidTr="00D277D2">
        <w:trPr>
          <w:trHeight w:val="611"/>
        </w:trPr>
        <w:tc>
          <w:tcPr>
            <w:tcW w:w="2857" w:type="dxa"/>
            <w:gridSpan w:val="2"/>
            <w:shd w:val="clear" w:color="auto" w:fill="FFFFFF"/>
            <w:vAlign w:val="center"/>
          </w:tcPr>
          <w:p w14:paraId="46FF6155" w14:textId="18450631" w:rsidR="00D277D2" w:rsidDel="00D277D2" w:rsidRDefault="00D277D2" w:rsidP="00E70667">
            <w:pPr>
              <w:pStyle w:val="Header"/>
              <w:spacing w:before="120" w:after="120"/>
            </w:pPr>
            <w:r>
              <w:t>Proposed Effective Date</w:t>
            </w:r>
          </w:p>
        </w:tc>
        <w:tc>
          <w:tcPr>
            <w:tcW w:w="7583" w:type="dxa"/>
            <w:gridSpan w:val="2"/>
            <w:shd w:val="clear" w:color="auto" w:fill="FFFFFF"/>
            <w:vAlign w:val="center"/>
          </w:tcPr>
          <w:p w14:paraId="4E45DC1C" w14:textId="50B3F429" w:rsidR="00D277D2" w:rsidRPr="00D277D2" w:rsidRDefault="00D277D2" w:rsidP="00F44236">
            <w:pPr>
              <w:pStyle w:val="Header"/>
              <w:rPr>
                <w:b w:val="0"/>
              </w:rPr>
            </w:pPr>
            <w:r>
              <w:rPr>
                <w:b w:val="0"/>
              </w:rPr>
              <w:t>To be determined</w:t>
            </w:r>
          </w:p>
        </w:tc>
      </w:tr>
      <w:tr w:rsidR="00D277D2" w:rsidRPr="00E01925" w14:paraId="04592663" w14:textId="77777777" w:rsidTr="00D277D2">
        <w:trPr>
          <w:trHeight w:val="611"/>
        </w:trPr>
        <w:tc>
          <w:tcPr>
            <w:tcW w:w="2857" w:type="dxa"/>
            <w:gridSpan w:val="2"/>
            <w:shd w:val="clear" w:color="auto" w:fill="FFFFFF"/>
            <w:vAlign w:val="center"/>
          </w:tcPr>
          <w:p w14:paraId="18E3693F" w14:textId="382A9B89" w:rsidR="00D277D2" w:rsidDel="00D277D2" w:rsidRDefault="00D277D2" w:rsidP="00E70667">
            <w:pPr>
              <w:pStyle w:val="Header"/>
              <w:spacing w:before="120" w:after="120"/>
            </w:pPr>
            <w:r>
              <w:t>Priority and Rank Assigned</w:t>
            </w:r>
          </w:p>
        </w:tc>
        <w:tc>
          <w:tcPr>
            <w:tcW w:w="7583" w:type="dxa"/>
            <w:gridSpan w:val="2"/>
            <w:shd w:val="clear" w:color="auto" w:fill="FFFFFF"/>
            <w:vAlign w:val="center"/>
          </w:tcPr>
          <w:p w14:paraId="67495BF1" w14:textId="4101632A" w:rsidR="00D277D2" w:rsidRPr="00D277D2" w:rsidRDefault="00E70667" w:rsidP="00F44236">
            <w:pPr>
              <w:pStyle w:val="Header"/>
              <w:rPr>
                <w:b w:val="0"/>
              </w:rPr>
            </w:pPr>
            <w:r>
              <w:rPr>
                <w:b w:val="0"/>
              </w:rPr>
              <w:t>To be determined</w:t>
            </w:r>
          </w:p>
        </w:tc>
      </w:tr>
      <w:tr w:rsidR="009D17F0" w14:paraId="117EEC9D" w14:textId="77777777" w:rsidTr="00D277D2">
        <w:trPr>
          <w:trHeight w:val="773"/>
        </w:trPr>
        <w:tc>
          <w:tcPr>
            <w:tcW w:w="2857" w:type="dxa"/>
            <w:gridSpan w:val="2"/>
            <w:tcBorders>
              <w:top w:val="single" w:sz="4" w:space="0" w:color="auto"/>
              <w:bottom w:val="single" w:sz="4" w:space="0" w:color="auto"/>
            </w:tcBorders>
            <w:shd w:val="clear" w:color="auto" w:fill="FFFFFF"/>
            <w:vAlign w:val="center"/>
          </w:tcPr>
          <w:p w14:paraId="598A8D29" w14:textId="77777777" w:rsidR="009D17F0" w:rsidRDefault="0007682E" w:rsidP="00201212">
            <w:pPr>
              <w:pStyle w:val="Header"/>
              <w:spacing w:before="120" w:after="120"/>
            </w:pPr>
            <w:r>
              <w:t>Nodal Protocol Sections</w:t>
            </w:r>
            <w:r w:rsidR="009D17F0">
              <w:t xml:space="preserve"> Requiring Revision </w:t>
            </w:r>
          </w:p>
        </w:tc>
        <w:tc>
          <w:tcPr>
            <w:tcW w:w="7583" w:type="dxa"/>
            <w:gridSpan w:val="2"/>
            <w:tcBorders>
              <w:top w:val="single" w:sz="4" w:space="0" w:color="auto"/>
            </w:tcBorders>
            <w:vAlign w:val="center"/>
          </w:tcPr>
          <w:p w14:paraId="3356516F" w14:textId="5F510ACD" w:rsidR="009D17F0" w:rsidRPr="00FB509B" w:rsidRDefault="0095786D" w:rsidP="00F44236">
            <w:pPr>
              <w:pStyle w:val="NormalArial"/>
            </w:pPr>
            <w:r>
              <w:t>19.8</w:t>
            </w:r>
            <w:r w:rsidR="008C42A7">
              <w:t>,</w:t>
            </w:r>
            <w:r>
              <w:t xml:space="preserve"> Retail Market Testing </w:t>
            </w:r>
          </w:p>
        </w:tc>
      </w:tr>
      <w:tr w:rsidR="00C9766A" w14:paraId="112502C0" w14:textId="77777777" w:rsidTr="00D277D2">
        <w:trPr>
          <w:trHeight w:val="518"/>
        </w:trPr>
        <w:tc>
          <w:tcPr>
            <w:tcW w:w="2857" w:type="dxa"/>
            <w:gridSpan w:val="2"/>
            <w:tcBorders>
              <w:bottom w:val="single" w:sz="4" w:space="0" w:color="auto"/>
            </w:tcBorders>
            <w:shd w:val="clear" w:color="auto" w:fill="FFFFFF"/>
            <w:vAlign w:val="center"/>
          </w:tcPr>
          <w:p w14:paraId="4D47FBFB" w14:textId="77777777" w:rsidR="00C9766A" w:rsidRDefault="00625E5D" w:rsidP="0020121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D9AA7D2" w14:textId="74E682F4" w:rsidR="00C9766A" w:rsidRPr="00FB509B" w:rsidRDefault="005B756B" w:rsidP="00176375">
            <w:pPr>
              <w:pStyle w:val="NormalArial"/>
              <w:spacing w:before="120" w:after="120"/>
            </w:pPr>
            <w:r>
              <w:t>N</w:t>
            </w:r>
            <w:r w:rsidR="001B5BE0">
              <w:t>one</w:t>
            </w:r>
          </w:p>
        </w:tc>
      </w:tr>
      <w:tr w:rsidR="009D17F0" w14:paraId="37367474" w14:textId="77777777" w:rsidTr="00D277D2">
        <w:trPr>
          <w:trHeight w:val="518"/>
        </w:trPr>
        <w:tc>
          <w:tcPr>
            <w:tcW w:w="2857"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6A00AE95" w14:textId="71F368B7" w:rsidR="009D17F0" w:rsidRPr="008C42A7" w:rsidRDefault="006E1F64" w:rsidP="00176375">
            <w:pPr>
              <w:pStyle w:val="NormalArial"/>
              <w:spacing w:before="120" w:after="120"/>
              <w:rPr>
                <w:rFonts w:cs="Arial"/>
              </w:rPr>
            </w:pPr>
            <w:r>
              <w:t xml:space="preserve">This Nodal Protocol Revision </w:t>
            </w:r>
            <w:r w:rsidR="00A94D85">
              <w:t xml:space="preserve">Request </w:t>
            </w:r>
            <w:r w:rsidR="00201212">
              <w:t xml:space="preserve">(NPRR) </w:t>
            </w:r>
            <w:r>
              <w:t xml:space="preserve">provides </w:t>
            </w:r>
            <w:r w:rsidR="00664654">
              <w:t>conditions</w:t>
            </w:r>
            <w:r w:rsidR="00D76DE7">
              <w:t xml:space="preserve"> in which</w:t>
            </w:r>
            <w:r w:rsidR="008447FD">
              <w:t xml:space="preserve"> ERCO</w:t>
            </w:r>
            <w:r w:rsidR="00C864AC">
              <w:t>T</w:t>
            </w:r>
            <w:r w:rsidR="00664654">
              <w:t xml:space="preserve"> </w:t>
            </w:r>
            <w:r w:rsidR="00D76DE7">
              <w:t>require</w:t>
            </w:r>
            <w:r w:rsidR="00C864AC">
              <w:t>s</w:t>
            </w:r>
            <w:r w:rsidR="005B756B">
              <w:t xml:space="preserve"> </w:t>
            </w:r>
            <w:r w:rsidR="00D76DE7">
              <w:t xml:space="preserve">all </w:t>
            </w:r>
            <w:r w:rsidR="008447FD">
              <w:t>Competitive Retailers (CRs)</w:t>
            </w:r>
            <w:r w:rsidR="00095A64">
              <w:t>, new and existing,</w:t>
            </w:r>
            <w:r w:rsidR="008447FD">
              <w:t xml:space="preserve"> and Transmission and/or Distribution Service Providers (TDSPs) to</w:t>
            </w:r>
            <w:r w:rsidR="00D76DE7">
              <w:t xml:space="preserve"> </w:t>
            </w:r>
            <w:r w:rsidR="008447FD">
              <w:t>successfully complete</w:t>
            </w:r>
            <w:r w:rsidR="005B756B">
              <w:t xml:space="preserve"> </w:t>
            </w:r>
            <w:r w:rsidR="00DC08DE">
              <w:rPr>
                <w:rFonts w:cs="Arial"/>
              </w:rPr>
              <w:t>r</w:t>
            </w:r>
            <w:r w:rsidR="00DC08DE" w:rsidRPr="008447FD">
              <w:rPr>
                <w:rFonts w:cs="Arial"/>
              </w:rPr>
              <w:t xml:space="preserve">etail </w:t>
            </w:r>
            <w:r w:rsidR="00DC08DE">
              <w:rPr>
                <w:rFonts w:cs="Arial"/>
              </w:rPr>
              <w:t>m</w:t>
            </w:r>
            <w:r w:rsidR="00DC08DE" w:rsidRPr="008447FD">
              <w:rPr>
                <w:rFonts w:cs="Arial"/>
              </w:rPr>
              <w:t xml:space="preserve">arket </w:t>
            </w:r>
            <w:r w:rsidR="00DC08DE">
              <w:rPr>
                <w:rFonts w:cs="Arial"/>
              </w:rPr>
              <w:t>q</w:t>
            </w:r>
            <w:r w:rsidR="00DC08DE" w:rsidRPr="008447FD">
              <w:rPr>
                <w:rFonts w:cs="Arial"/>
              </w:rPr>
              <w:t>ualification</w:t>
            </w:r>
            <w:r w:rsidR="00DC08DE">
              <w:rPr>
                <w:rFonts w:cs="Arial"/>
              </w:rPr>
              <w:t xml:space="preserve"> t</w:t>
            </w:r>
            <w:r w:rsidR="00DC08DE" w:rsidRPr="008447FD">
              <w:rPr>
                <w:rFonts w:cs="Arial"/>
              </w:rPr>
              <w:t>esting</w:t>
            </w:r>
            <w:r w:rsidR="005B756B">
              <w:rPr>
                <w:rFonts w:cs="Arial"/>
              </w:rPr>
              <w:t>.</w:t>
            </w:r>
          </w:p>
        </w:tc>
      </w:tr>
      <w:tr w:rsidR="009D17F0" w14:paraId="7C0519CA" w14:textId="77777777" w:rsidTr="00D277D2">
        <w:trPr>
          <w:trHeight w:val="518"/>
        </w:trPr>
        <w:tc>
          <w:tcPr>
            <w:tcW w:w="2857" w:type="dxa"/>
            <w:gridSpan w:val="2"/>
            <w:shd w:val="clear" w:color="auto" w:fill="FFFFFF"/>
            <w:vAlign w:val="center"/>
          </w:tcPr>
          <w:p w14:paraId="3F1E5650" w14:textId="77777777" w:rsidR="009D17F0" w:rsidRDefault="009D17F0" w:rsidP="00F44236">
            <w:pPr>
              <w:pStyle w:val="Header"/>
            </w:pPr>
            <w:r>
              <w:t>Reason for Revision</w:t>
            </w:r>
          </w:p>
        </w:tc>
        <w:tc>
          <w:tcPr>
            <w:tcW w:w="7583" w:type="dxa"/>
            <w:gridSpan w:val="2"/>
            <w:vAlign w:val="center"/>
          </w:tcPr>
          <w:p w14:paraId="43F2A15B" w14:textId="5596B056"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2CB64D2D"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61A1063B"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52342B86"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182FEE28"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733006C7"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lastRenderedPageBreak/>
              <w:t xml:space="preserve">(please select </w:t>
            </w:r>
            <w:r w:rsidR="00555554">
              <w:rPr>
                <w:i/>
                <w:sz w:val="20"/>
                <w:szCs w:val="20"/>
              </w:rPr>
              <w:t>ONLY ONE – if more than one apply, please select the ONE that is most relevant)</w:t>
            </w:r>
          </w:p>
        </w:tc>
      </w:tr>
      <w:tr w:rsidR="00625E5D" w14:paraId="3F80A5FA" w14:textId="77777777" w:rsidTr="00D277D2">
        <w:trPr>
          <w:trHeight w:val="518"/>
        </w:trPr>
        <w:tc>
          <w:tcPr>
            <w:tcW w:w="2857" w:type="dxa"/>
            <w:gridSpan w:val="2"/>
            <w:shd w:val="clear" w:color="auto" w:fill="FFFFFF"/>
            <w:vAlign w:val="center"/>
          </w:tcPr>
          <w:p w14:paraId="6ABB5F27" w14:textId="61EC6BB8" w:rsidR="00625E5D" w:rsidRDefault="00555554" w:rsidP="00A476AB">
            <w:pPr>
              <w:pStyle w:val="Header"/>
              <w:spacing w:before="120"/>
            </w:pPr>
            <w:r>
              <w:lastRenderedPageBreak/>
              <w:t>Justification of Reason for Revision and Market Impacts</w:t>
            </w:r>
          </w:p>
        </w:tc>
        <w:tc>
          <w:tcPr>
            <w:tcW w:w="7583" w:type="dxa"/>
            <w:gridSpan w:val="2"/>
            <w:vAlign w:val="center"/>
          </w:tcPr>
          <w:p w14:paraId="453CC2DC" w14:textId="61AF3781" w:rsidR="00F22C14" w:rsidRPr="008A6869" w:rsidRDefault="008E4920" w:rsidP="00851926">
            <w:pPr>
              <w:pStyle w:val="NormalWeb"/>
              <w:spacing w:before="120" w:beforeAutospacing="0"/>
              <w:rPr>
                <w:rFonts w:ascii="Arial" w:hAnsi="Arial" w:cs="Arial"/>
                <w:iCs/>
                <w:kern w:val="24"/>
              </w:rPr>
            </w:pPr>
            <w:r w:rsidRPr="00851926">
              <w:rPr>
                <w:rFonts w:ascii="Arial" w:hAnsi="Arial" w:cs="Arial"/>
                <w:iCs/>
                <w:kern w:val="24"/>
              </w:rPr>
              <w:t xml:space="preserve">This NPRR documents the scenarios in which Market Participants </w:t>
            </w:r>
            <w:r w:rsidR="000F6A52" w:rsidRPr="00851926">
              <w:rPr>
                <w:rFonts w:ascii="Arial" w:hAnsi="Arial" w:cs="Arial"/>
                <w:iCs/>
                <w:kern w:val="24"/>
              </w:rPr>
              <w:t>are</w:t>
            </w:r>
            <w:r w:rsidRPr="00851926">
              <w:rPr>
                <w:rFonts w:ascii="Arial" w:hAnsi="Arial" w:cs="Arial"/>
                <w:iCs/>
                <w:kern w:val="24"/>
              </w:rPr>
              <w:t xml:space="preserve"> required to </w:t>
            </w:r>
            <w:r w:rsidR="000F6A52" w:rsidRPr="00851926">
              <w:rPr>
                <w:rFonts w:ascii="Arial" w:hAnsi="Arial" w:cs="Arial"/>
                <w:iCs/>
                <w:kern w:val="24"/>
              </w:rPr>
              <w:t>successfully complete</w:t>
            </w:r>
            <w:r w:rsidRPr="00851926">
              <w:rPr>
                <w:rFonts w:ascii="Arial" w:hAnsi="Arial" w:cs="Arial"/>
                <w:iCs/>
                <w:kern w:val="24"/>
              </w:rPr>
              <w:t xml:space="preserve"> </w:t>
            </w:r>
            <w:r w:rsidR="00E72100" w:rsidRPr="00851926">
              <w:rPr>
                <w:rFonts w:ascii="Arial" w:hAnsi="Arial" w:cs="Arial"/>
                <w:iCs/>
                <w:kern w:val="24"/>
              </w:rPr>
              <w:t xml:space="preserve">retail qualification testing </w:t>
            </w:r>
            <w:r w:rsidR="008A6869" w:rsidRPr="008A6869">
              <w:rPr>
                <w:rStyle w:val="cf01"/>
                <w:rFonts w:ascii="Arial" w:hAnsi="Arial" w:cs="Arial"/>
                <w:sz w:val="24"/>
                <w:szCs w:val="24"/>
              </w:rPr>
              <w:t>regardless of whether Market Participants previously received their qualification letter from ERCOT as a result of prior retail flight testing</w:t>
            </w:r>
            <w:r w:rsidR="0041340D">
              <w:rPr>
                <w:rStyle w:val="cf01"/>
                <w:rFonts w:ascii="Arial" w:hAnsi="Arial" w:cs="Arial"/>
                <w:sz w:val="24"/>
                <w:szCs w:val="24"/>
              </w:rPr>
              <w:t>.</w:t>
            </w:r>
            <w:r w:rsidR="000F6A52" w:rsidRPr="008A6869">
              <w:rPr>
                <w:rFonts w:ascii="Arial" w:hAnsi="Arial" w:cs="Arial"/>
                <w:iCs/>
                <w:kern w:val="24"/>
              </w:rPr>
              <w:t xml:space="preserve"> </w:t>
            </w:r>
          </w:p>
          <w:p w14:paraId="313E5647" w14:textId="37941E34" w:rsidR="001B5BE0" w:rsidRPr="00851926" w:rsidRDefault="00DB554F" w:rsidP="00D277D2">
            <w:pPr>
              <w:pStyle w:val="NormalWeb"/>
              <w:spacing w:after="120" w:afterAutospacing="0"/>
              <w:rPr>
                <w:b/>
                <w:bCs/>
              </w:rPr>
            </w:pPr>
            <w:r>
              <w:rPr>
                <w:rFonts w:ascii="Arial" w:hAnsi="Arial" w:cs="Arial"/>
                <w:iCs/>
                <w:kern w:val="24"/>
              </w:rPr>
              <w:t>As part of ERCOT’s</w:t>
            </w:r>
            <w:r w:rsidR="00804D33">
              <w:rPr>
                <w:rFonts w:ascii="Arial" w:hAnsi="Arial" w:cs="Arial"/>
                <w:iCs/>
                <w:kern w:val="24"/>
              </w:rPr>
              <w:t xml:space="preserve"> Texas </w:t>
            </w:r>
            <w:r w:rsidR="0041340D" w:rsidRPr="0041340D">
              <w:rPr>
                <w:rFonts w:ascii="Arial" w:hAnsi="Arial" w:cs="Arial"/>
                <w:iCs/>
                <w:kern w:val="24"/>
              </w:rPr>
              <w:t xml:space="preserve">Standard Electronic Transaction </w:t>
            </w:r>
            <w:r w:rsidR="0041340D">
              <w:rPr>
                <w:rFonts w:ascii="Arial" w:hAnsi="Arial" w:cs="Arial"/>
                <w:iCs/>
                <w:kern w:val="24"/>
              </w:rPr>
              <w:t>(</w:t>
            </w:r>
            <w:r w:rsidR="00804D33">
              <w:rPr>
                <w:rFonts w:ascii="Arial" w:hAnsi="Arial" w:cs="Arial"/>
                <w:iCs/>
                <w:kern w:val="24"/>
              </w:rPr>
              <w:t>SET</w:t>
            </w:r>
            <w:r w:rsidR="0041340D">
              <w:rPr>
                <w:rFonts w:ascii="Arial" w:hAnsi="Arial" w:cs="Arial"/>
                <w:iCs/>
                <w:kern w:val="24"/>
              </w:rPr>
              <w:t>)</w:t>
            </w:r>
            <w:r w:rsidR="00804D33">
              <w:rPr>
                <w:rFonts w:ascii="Arial" w:hAnsi="Arial" w:cs="Arial"/>
                <w:iCs/>
                <w:kern w:val="24"/>
              </w:rPr>
              <w:t xml:space="preserve"> </w:t>
            </w:r>
            <w:r w:rsidR="0041340D">
              <w:rPr>
                <w:rFonts w:ascii="Arial" w:hAnsi="Arial" w:cs="Arial"/>
                <w:iCs/>
                <w:kern w:val="24"/>
              </w:rPr>
              <w:t>V5</w:t>
            </w:r>
            <w:r w:rsidR="00804D33">
              <w:rPr>
                <w:rFonts w:ascii="Arial" w:hAnsi="Arial" w:cs="Arial"/>
                <w:iCs/>
                <w:kern w:val="24"/>
              </w:rPr>
              <w:t xml:space="preserve">.0 project </w:t>
            </w:r>
            <w:r>
              <w:rPr>
                <w:rFonts w:ascii="Arial" w:hAnsi="Arial" w:cs="Arial"/>
                <w:iCs/>
                <w:kern w:val="24"/>
              </w:rPr>
              <w:t xml:space="preserve">market communications, </w:t>
            </w:r>
            <w:r w:rsidR="00E56CEE">
              <w:rPr>
                <w:rFonts w:ascii="Arial" w:hAnsi="Arial" w:cs="Arial"/>
                <w:iCs/>
                <w:kern w:val="24"/>
              </w:rPr>
              <w:t xml:space="preserve">on </w:t>
            </w:r>
            <w:r w:rsidR="008A6869" w:rsidRPr="008A6869">
              <w:rPr>
                <w:rFonts w:ascii="Arial" w:hAnsi="Arial" w:cs="Arial"/>
                <w:iCs/>
                <w:kern w:val="24"/>
              </w:rPr>
              <w:t>May 8, 2024</w:t>
            </w:r>
            <w:r w:rsidR="008A6869">
              <w:rPr>
                <w:rFonts w:ascii="Arial" w:hAnsi="Arial" w:cs="Arial"/>
                <w:iCs/>
                <w:kern w:val="24"/>
              </w:rPr>
              <w:t xml:space="preserve"> </w:t>
            </w:r>
            <w:r w:rsidR="008A6869" w:rsidRPr="008A6869">
              <w:rPr>
                <w:rFonts w:ascii="Arial" w:hAnsi="Arial" w:cs="Arial"/>
                <w:iCs/>
                <w:kern w:val="24"/>
              </w:rPr>
              <w:t>ERCOT issued a Market Notice stating retail market qualification testing requirements</w:t>
            </w:r>
            <w:r w:rsidR="008A6869">
              <w:rPr>
                <w:rFonts w:ascii="Arial" w:hAnsi="Arial" w:cs="Arial"/>
                <w:iCs/>
                <w:kern w:val="24"/>
              </w:rPr>
              <w:t xml:space="preserve"> </w:t>
            </w:r>
            <w:r w:rsidR="008A6869" w:rsidRPr="008A6869">
              <w:rPr>
                <w:rFonts w:ascii="Arial" w:hAnsi="Arial" w:cs="Arial"/>
                <w:iCs/>
                <w:kern w:val="24"/>
              </w:rPr>
              <w:t>that are not</w:t>
            </w:r>
            <w:r w:rsidR="00E56CEE">
              <w:rPr>
                <w:rFonts w:ascii="Arial" w:hAnsi="Arial" w:cs="Arial"/>
                <w:iCs/>
                <w:kern w:val="24"/>
              </w:rPr>
              <w:t xml:space="preserve"> specifically</w:t>
            </w:r>
            <w:r w:rsidR="008A6869" w:rsidRPr="008A6869">
              <w:rPr>
                <w:rFonts w:ascii="Arial" w:hAnsi="Arial" w:cs="Arial"/>
                <w:iCs/>
                <w:kern w:val="24"/>
              </w:rPr>
              <w:t xml:space="preserve"> </w:t>
            </w:r>
            <w:r>
              <w:rPr>
                <w:rFonts w:ascii="Arial" w:hAnsi="Arial" w:cs="Arial"/>
                <w:iCs/>
                <w:kern w:val="24"/>
              </w:rPr>
              <w:t>outlined</w:t>
            </w:r>
            <w:r w:rsidR="008A6869" w:rsidRPr="008A6869">
              <w:rPr>
                <w:rFonts w:ascii="Arial" w:hAnsi="Arial" w:cs="Arial"/>
                <w:iCs/>
                <w:kern w:val="24"/>
              </w:rPr>
              <w:t xml:space="preserve"> in the Protocols.</w:t>
            </w:r>
            <w:r w:rsidR="008A6869">
              <w:rPr>
                <w:rFonts w:ascii="Arial" w:hAnsi="Arial" w:cs="Arial"/>
                <w:iCs/>
                <w:kern w:val="24"/>
              </w:rPr>
              <w:t xml:space="preserve"> </w:t>
            </w:r>
            <w:r w:rsidR="0041340D">
              <w:rPr>
                <w:rFonts w:ascii="Arial" w:hAnsi="Arial" w:cs="Arial"/>
                <w:iCs/>
                <w:kern w:val="24"/>
              </w:rPr>
              <w:t xml:space="preserve"> </w:t>
            </w:r>
            <w:r w:rsidR="008A6869">
              <w:rPr>
                <w:rFonts w:ascii="Arial" w:hAnsi="Arial" w:cs="Arial"/>
                <w:iCs/>
                <w:kern w:val="24"/>
              </w:rPr>
              <w:t>M</w:t>
            </w:r>
            <w:r w:rsidR="005A023A" w:rsidRPr="00851926">
              <w:rPr>
                <w:rFonts w:ascii="Arial" w:hAnsi="Arial" w:cs="Arial"/>
                <w:iCs/>
                <w:kern w:val="24"/>
              </w:rPr>
              <w:t xml:space="preserve">emorializing these scenarios into Section 19.8 may </w:t>
            </w:r>
            <w:r w:rsidR="000F6A52" w:rsidRPr="00851926">
              <w:rPr>
                <w:rFonts w:ascii="Arial" w:hAnsi="Arial" w:cs="Arial"/>
                <w:iCs/>
                <w:kern w:val="24"/>
              </w:rPr>
              <w:t>preven</w:t>
            </w:r>
            <w:r w:rsidR="005A023A" w:rsidRPr="00851926">
              <w:rPr>
                <w:rFonts w:ascii="Arial" w:hAnsi="Arial" w:cs="Arial"/>
                <w:iCs/>
                <w:kern w:val="24"/>
              </w:rPr>
              <w:t xml:space="preserve">t </w:t>
            </w:r>
            <w:r>
              <w:rPr>
                <w:rFonts w:ascii="Arial" w:hAnsi="Arial" w:cs="Arial"/>
                <w:iCs/>
                <w:kern w:val="24"/>
              </w:rPr>
              <w:t xml:space="preserve">future </w:t>
            </w:r>
            <w:r w:rsidR="000F6A52" w:rsidRPr="00851926">
              <w:rPr>
                <w:rFonts w:ascii="Arial" w:hAnsi="Arial" w:cs="Arial"/>
                <w:iCs/>
                <w:kern w:val="24"/>
              </w:rPr>
              <w:t xml:space="preserve">disagreements between </w:t>
            </w:r>
            <w:r w:rsidR="005A023A" w:rsidRPr="00851926">
              <w:rPr>
                <w:rFonts w:ascii="Arial" w:hAnsi="Arial" w:cs="Arial"/>
                <w:iCs/>
                <w:kern w:val="24"/>
              </w:rPr>
              <w:t xml:space="preserve">ERCOT and </w:t>
            </w:r>
            <w:r w:rsidR="000F6A52" w:rsidRPr="00851926">
              <w:rPr>
                <w:rFonts w:ascii="Arial" w:hAnsi="Arial" w:cs="Arial"/>
                <w:iCs/>
                <w:kern w:val="24"/>
              </w:rPr>
              <w:t>Market Participants</w:t>
            </w:r>
            <w:r w:rsidR="00E5768B" w:rsidRPr="00851926">
              <w:rPr>
                <w:rFonts w:ascii="Arial" w:hAnsi="Arial" w:cs="Arial"/>
                <w:iCs/>
                <w:kern w:val="24"/>
              </w:rPr>
              <w:t>,</w:t>
            </w:r>
            <w:r w:rsidR="000F6A52" w:rsidRPr="00851926">
              <w:rPr>
                <w:rFonts w:ascii="Arial" w:hAnsi="Arial" w:cs="Arial"/>
                <w:iCs/>
                <w:kern w:val="24"/>
              </w:rPr>
              <w:t xml:space="preserve"> </w:t>
            </w:r>
            <w:r w:rsidR="00E5768B" w:rsidRPr="00851926">
              <w:rPr>
                <w:rFonts w:ascii="Arial" w:hAnsi="Arial" w:cs="Arial"/>
                <w:iCs/>
                <w:kern w:val="24"/>
              </w:rPr>
              <w:t>since</w:t>
            </w:r>
            <w:r w:rsidR="005A023A" w:rsidRPr="00851926">
              <w:rPr>
                <w:rFonts w:ascii="Arial" w:hAnsi="Arial" w:cs="Arial"/>
                <w:iCs/>
                <w:kern w:val="24"/>
              </w:rPr>
              <w:t xml:space="preserve"> this</w:t>
            </w:r>
            <w:r w:rsidR="00E5768B" w:rsidRPr="00851926">
              <w:rPr>
                <w:rFonts w:ascii="Arial" w:hAnsi="Arial" w:cs="Arial"/>
                <w:iCs/>
                <w:kern w:val="24"/>
              </w:rPr>
              <w:t xml:space="preserve"> retail qualification</w:t>
            </w:r>
            <w:r w:rsidR="005A023A" w:rsidRPr="00851926">
              <w:rPr>
                <w:rFonts w:ascii="Arial" w:hAnsi="Arial" w:cs="Arial"/>
                <w:iCs/>
                <w:kern w:val="24"/>
              </w:rPr>
              <w:t xml:space="preserve"> testing is </w:t>
            </w:r>
            <w:r w:rsidR="00F22C14" w:rsidRPr="00851926">
              <w:rPr>
                <w:rFonts w:ascii="Arial" w:hAnsi="Arial" w:cs="Arial"/>
                <w:iCs/>
                <w:kern w:val="24"/>
              </w:rPr>
              <w:t>mandatory in order</w:t>
            </w:r>
            <w:r w:rsidR="00171F1A">
              <w:rPr>
                <w:rFonts w:ascii="Arial" w:hAnsi="Arial" w:cs="Arial"/>
                <w:iCs/>
                <w:kern w:val="24"/>
              </w:rPr>
              <w:t xml:space="preserve"> </w:t>
            </w:r>
            <w:r w:rsidR="00804D33">
              <w:rPr>
                <w:rFonts w:ascii="Arial" w:hAnsi="Arial" w:cs="Arial"/>
                <w:iCs/>
                <w:kern w:val="24"/>
              </w:rPr>
              <w:t xml:space="preserve">that </w:t>
            </w:r>
            <w:r w:rsidR="00F22C14" w:rsidRPr="00851926">
              <w:rPr>
                <w:rFonts w:ascii="Arial" w:hAnsi="Arial" w:cs="Arial"/>
                <w:iCs/>
                <w:kern w:val="24"/>
              </w:rPr>
              <w:t xml:space="preserve">Market Participants </w:t>
            </w:r>
            <w:r w:rsidR="00804D33">
              <w:rPr>
                <w:rFonts w:ascii="Arial" w:hAnsi="Arial" w:cs="Arial"/>
                <w:iCs/>
                <w:kern w:val="24"/>
              </w:rPr>
              <w:t xml:space="preserve">can </w:t>
            </w:r>
            <w:r w:rsidR="00F22C14" w:rsidRPr="00851926">
              <w:rPr>
                <w:rFonts w:ascii="Arial" w:hAnsi="Arial" w:cs="Arial"/>
                <w:iCs/>
                <w:kern w:val="24"/>
              </w:rPr>
              <w:t xml:space="preserve">maintain </w:t>
            </w:r>
            <w:r w:rsidR="005A023A" w:rsidRPr="00851926">
              <w:rPr>
                <w:rFonts w:ascii="Arial" w:hAnsi="Arial" w:cs="Arial"/>
                <w:iCs/>
                <w:kern w:val="24"/>
              </w:rPr>
              <w:t>the</w:t>
            </w:r>
            <w:r w:rsidR="00E5768B" w:rsidRPr="00851926">
              <w:rPr>
                <w:rFonts w:ascii="Arial" w:hAnsi="Arial" w:cs="Arial"/>
                <w:iCs/>
                <w:kern w:val="24"/>
              </w:rPr>
              <w:t xml:space="preserve">ir </w:t>
            </w:r>
            <w:r w:rsidR="005A023A" w:rsidRPr="00851926">
              <w:rPr>
                <w:rFonts w:ascii="Arial" w:hAnsi="Arial" w:cs="Arial"/>
                <w:iCs/>
                <w:kern w:val="24"/>
              </w:rPr>
              <w:t>eligibility</w:t>
            </w:r>
            <w:r w:rsidR="005A023A" w:rsidRPr="00851926">
              <w:rPr>
                <w:rStyle w:val="Strong"/>
                <w:rFonts w:ascii="Arial" w:hAnsi="Arial" w:cs="Arial"/>
                <w:b w:val="0"/>
                <w:bCs w:val="0"/>
                <w:color w:val="000000"/>
              </w:rPr>
              <w:t xml:space="preserve"> to serve </w:t>
            </w:r>
            <w:r w:rsidR="008A6869">
              <w:rPr>
                <w:rStyle w:val="Strong"/>
                <w:rFonts w:ascii="Arial" w:hAnsi="Arial" w:cs="Arial"/>
                <w:b w:val="0"/>
                <w:bCs w:val="0"/>
                <w:color w:val="000000"/>
              </w:rPr>
              <w:t>C</w:t>
            </w:r>
            <w:r w:rsidR="005A023A" w:rsidRPr="00851926">
              <w:rPr>
                <w:rStyle w:val="Strong"/>
                <w:rFonts w:ascii="Arial" w:hAnsi="Arial" w:cs="Arial"/>
                <w:b w:val="0"/>
                <w:bCs w:val="0"/>
                <w:color w:val="000000"/>
              </w:rPr>
              <w:t>ustomers in the ERCOT Marke</w:t>
            </w:r>
            <w:r w:rsidR="00E7584D">
              <w:rPr>
                <w:rStyle w:val="Strong"/>
                <w:rFonts w:ascii="Arial" w:hAnsi="Arial" w:cs="Arial"/>
                <w:b w:val="0"/>
                <w:bCs w:val="0"/>
                <w:color w:val="000000"/>
              </w:rPr>
              <w:t xml:space="preserve">t. </w:t>
            </w:r>
            <w:r w:rsidR="001D4BFC">
              <w:rPr>
                <w:rStyle w:val="Strong"/>
                <w:rFonts w:ascii="Arial" w:hAnsi="Arial" w:cs="Arial"/>
                <w:b w:val="0"/>
                <w:bCs w:val="0"/>
                <w:color w:val="000000"/>
              </w:rPr>
              <w:t xml:space="preserve"> </w:t>
            </w:r>
            <w:r w:rsidR="00E7584D">
              <w:rPr>
                <w:rStyle w:val="Strong"/>
                <w:rFonts w:ascii="Arial" w:hAnsi="Arial" w:cs="Arial"/>
                <w:b w:val="0"/>
                <w:bCs w:val="0"/>
                <w:color w:val="000000"/>
              </w:rPr>
              <w:t>T</w:t>
            </w:r>
            <w:r w:rsidR="00F22C14" w:rsidRPr="00851926">
              <w:rPr>
                <w:rStyle w:val="Strong"/>
                <w:rFonts w:ascii="Arial" w:hAnsi="Arial" w:cs="Arial"/>
                <w:b w:val="0"/>
                <w:bCs w:val="0"/>
                <w:color w:val="000000"/>
              </w:rPr>
              <w:t xml:space="preserve">his requirement applies </w:t>
            </w:r>
            <w:r>
              <w:rPr>
                <w:rStyle w:val="Strong"/>
                <w:rFonts w:ascii="Arial" w:hAnsi="Arial" w:cs="Arial"/>
                <w:b w:val="0"/>
                <w:bCs w:val="0"/>
                <w:color w:val="000000"/>
              </w:rPr>
              <w:t xml:space="preserve">to all </w:t>
            </w:r>
            <w:r w:rsidR="001E6B22" w:rsidRPr="00851926">
              <w:rPr>
                <w:rStyle w:val="Strong"/>
                <w:rFonts w:ascii="Arial" w:hAnsi="Arial" w:cs="Arial"/>
                <w:b w:val="0"/>
                <w:bCs w:val="0"/>
                <w:color w:val="000000"/>
              </w:rPr>
              <w:t>Market Participant</w:t>
            </w:r>
            <w:r w:rsidR="00E7584D">
              <w:rPr>
                <w:rStyle w:val="Strong"/>
                <w:rFonts w:ascii="Arial" w:hAnsi="Arial" w:cs="Arial"/>
                <w:b w:val="0"/>
                <w:bCs w:val="0"/>
                <w:color w:val="000000"/>
              </w:rPr>
              <w:t>s regardless of if they are a</w:t>
            </w:r>
            <w:r w:rsidR="00171F1A">
              <w:rPr>
                <w:rStyle w:val="Strong"/>
                <w:rFonts w:ascii="Arial" w:hAnsi="Arial" w:cs="Arial"/>
                <w:b w:val="0"/>
                <w:bCs w:val="0"/>
                <w:color w:val="000000"/>
              </w:rPr>
              <w:t xml:space="preserve"> </w:t>
            </w:r>
            <w:r w:rsidR="001E6B22" w:rsidRPr="00851926">
              <w:rPr>
                <w:rStyle w:val="Strong"/>
                <w:rFonts w:ascii="Arial" w:hAnsi="Arial" w:cs="Arial"/>
                <w:b w:val="0"/>
                <w:bCs w:val="0"/>
                <w:color w:val="000000"/>
              </w:rPr>
              <w:t>new</w:t>
            </w:r>
            <w:r w:rsidR="00F22C14" w:rsidRPr="00851926">
              <w:rPr>
                <w:rStyle w:val="Strong"/>
                <w:rFonts w:ascii="Arial" w:hAnsi="Arial" w:cs="Arial"/>
                <w:b w:val="0"/>
                <w:bCs w:val="0"/>
                <w:color w:val="000000"/>
              </w:rPr>
              <w:t xml:space="preserve"> entrant</w:t>
            </w:r>
            <w:r w:rsidR="001E6B22" w:rsidRPr="00851926">
              <w:rPr>
                <w:rStyle w:val="Strong"/>
                <w:rFonts w:ascii="Arial" w:hAnsi="Arial" w:cs="Arial"/>
                <w:b w:val="0"/>
                <w:bCs w:val="0"/>
                <w:color w:val="000000"/>
              </w:rPr>
              <w:t xml:space="preserve"> or </w:t>
            </w:r>
            <w:r w:rsidR="00804D33">
              <w:rPr>
                <w:rStyle w:val="Strong"/>
                <w:rFonts w:ascii="Arial" w:hAnsi="Arial" w:cs="Arial"/>
                <w:b w:val="0"/>
                <w:bCs w:val="0"/>
                <w:color w:val="000000"/>
              </w:rPr>
              <w:t xml:space="preserve">an </w:t>
            </w:r>
            <w:r w:rsidR="001E6B22" w:rsidRPr="00851926">
              <w:rPr>
                <w:rStyle w:val="Strong"/>
                <w:rFonts w:ascii="Arial" w:hAnsi="Arial" w:cs="Arial"/>
                <w:b w:val="0"/>
                <w:bCs w:val="0"/>
                <w:color w:val="000000"/>
              </w:rPr>
              <w:t>existing</w:t>
            </w:r>
            <w:r w:rsidR="00171F1A">
              <w:rPr>
                <w:rStyle w:val="Strong"/>
                <w:rFonts w:ascii="Arial" w:hAnsi="Arial" w:cs="Arial"/>
                <w:b w:val="0"/>
                <w:bCs w:val="0"/>
                <w:color w:val="000000"/>
              </w:rPr>
              <w:t xml:space="preserve"> entity</w:t>
            </w:r>
            <w:r w:rsidR="005A023A" w:rsidRPr="00851926">
              <w:rPr>
                <w:rFonts w:ascii="Arial" w:hAnsi="Arial" w:cs="Arial"/>
                <w:b/>
                <w:bCs/>
                <w:color w:val="000000"/>
              </w:rPr>
              <w:t>.</w:t>
            </w:r>
          </w:p>
        </w:tc>
      </w:tr>
      <w:tr w:rsidR="00D277D2" w14:paraId="15EA8DD3" w14:textId="77777777" w:rsidTr="00D277D2">
        <w:trPr>
          <w:trHeight w:val="518"/>
        </w:trPr>
        <w:tc>
          <w:tcPr>
            <w:tcW w:w="2857" w:type="dxa"/>
            <w:gridSpan w:val="2"/>
            <w:shd w:val="clear" w:color="auto" w:fill="FFFFFF"/>
            <w:vAlign w:val="center"/>
          </w:tcPr>
          <w:p w14:paraId="2603EE56" w14:textId="5131E37C" w:rsidR="00D277D2" w:rsidRDefault="00D277D2" w:rsidP="00D277D2">
            <w:pPr>
              <w:pStyle w:val="Header"/>
            </w:pPr>
            <w:r>
              <w:t>PRS Decision</w:t>
            </w:r>
          </w:p>
        </w:tc>
        <w:tc>
          <w:tcPr>
            <w:tcW w:w="7583" w:type="dxa"/>
            <w:gridSpan w:val="2"/>
            <w:vAlign w:val="center"/>
          </w:tcPr>
          <w:p w14:paraId="7FDB2A16" w14:textId="435805FB" w:rsidR="00D277D2" w:rsidRPr="00851926" w:rsidRDefault="00D277D2" w:rsidP="00D277D2">
            <w:pPr>
              <w:pStyle w:val="NormalWeb"/>
              <w:spacing w:before="120" w:beforeAutospacing="0" w:after="120" w:afterAutospacing="0"/>
              <w:rPr>
                <w:rFonts w:ascii="Arial" w:hAnsi="Arial" w:cs="Arial"/>
                <w:iCs/>
                <w:kern w:val="24"/>
              </w:rPr>
            </w:pPr>
            <w:r>
              <w:rPr>
                <w:rFonts w:ascii="Arial" w:hAnsi="Arial" w:cs="Arial"/>
                <w:iCs/>
                <w:kern w:val="24"/>
              </w:rPr>
              <w:t xml:space="preserve">On 7/18/24, PRS voted unanimously to </w:t>
            </w:r>
            <w:r w:rsidRPr="00D277D2">
              <w:rPr>
                <w:rFonts w:ascii="Arial" w:hAnsi="Arial" w:cs="Arial"/>
                <w:iCs/>
                <w:kern w:val="24"/>
              </w:rPr>
              <w:t>table NPRR1237 and refer the issue to RMS</w:t>
            </w:r>
            <w:r>
              <w:rPr>
                <w:rFonts w:ascii="Arial" w:hAnsi="Arial" w:cs="Arial"/>
                <w:iCs/>
                <w:kern w:val="24"/>
              </w:rPr>
              <w:t>.  All Market Segments participated in the vote.</w:t>
            </w:r>
          </w:p>
        </w:tc>
      </w:tr>
      <w:tr w:rsidR="00D277D2" w14:paraId="632CB17F" w14:textId="77777777" w:rsidTr="00D277D2">
        <w:trPr>
          <w:trHeight w:val="518"/>
        </w:trPr>
        <w:tc>
          <w:tcPr>
            <w:tcW w:w="2857" w:type="dxa"/>
            <w:gridSpan w:val="2"/>
            <w:tcBorders>
              <w:bottom w:val="single" w:sz="4" w:space="0" w:color="auto"/>
            </w:tcBorders>
            <w:shd w:val="clear" w:color="auto" w:fill="FFFFFF"/>
            <w:vAlign w:val="center"/>
          </w:tcPr>
          <w:p w14:paraId="5A1E5558" w14:textId="74BFF384" w:rsidR="00D277D2" w:rsidRDefault="00D277D2" w:rsidP="00D277D2">
            <w:pPr>
              <w:pStyle w:val="Header"/>
              <w:spacing w:before="120" w:after="120"/>
            </w:pPr>
            <w:r>
              <w:t>Summary of PRS Discussion</w:t>
            </w:r>
          </w:p>
        </w:tc>
        <w:tc>
          <w:tcPr>
            <w:tcW w:w="7583" w:type="dxa"/>
            <w:gridSpan w:val="2"/>
            <w:tcBorders>
              <w:bottom w:val="single" w:sz="4" w:space="0" w:color="auto"/>
            </w:tcBorders>
            <w:vAlign w:val="center"/>
          </w:tcPr>
          <w:p w14:paraId="58BCEF14" w14:textId="643E8FEA" w:rsidR="00D277D2" w:rsidRPr="00851926" w:rsidRDefault="00D277D2" w:rsidP="00FD0338">
            <w:pPr>
              <w:pStyle w:val="NormalWeb"/>
              <w:spacing w:before="120" w:beforeAutospacing="0" w:after="120" w:afterAutospacing="0"/>
              <w:rPr>
                <w:rFonts w:ascii="Arial" w:hAnsi="Arial" w:cs="Arial"/>
                <w:iCs/>
                <w:kern w:val="24"/>
              </w:rPr>
            </w:pPr>
            <w:r>
              <w:rPr>
                <w:rFonts w:ascii="Arial" w:hAnsi="Arial" w:cs="Arial"/>
                <w:iCs/>
                <w:kern w:val="24"/>
              </w:rPr>
              <w:t xml:space="preserve">On 7/18/24, </w:t>
            </w:r>
            <w:r w:rsidR="00743638">
              <w:rPr>
                <w:rFonts w:ascii="Arial" w:hAnsi="Arial" w:cs="Arial"/>
                <w:iCs/>
                <w:kern w:val="24"/>
              </w:rPr>
              <w:t>the sponsor provided an overview of</w:t>
            </w:r>
            <w:r>
              <w:rPr>
                <w:rFonts w:ascii="Arial" w:hAnsi="Arial" w:cs="Arial"/>
                <w:iCs/>
                <w:kern w:val="24"/>
              </w:rPr>
              <w:t xml:space="preserve"> NPRR1237.</w:t>
            </w:r>
            <w:r w:rsidR="00FD0338">
              <w:rPr>
                <w:rFonts w:ascii="Arial" w:hAnsi="Arial" w:cs="Arial"/>
                <w:iCs/>
                <w:kern w:val="24"/>
              </w:rPr>
              <w:t xml:space="preserve">  Participants requested that NPRR1237 be tabled and referred to RMS.</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277D2" w:rsidRPr="001D0AB6" w14:paraId="13332174" w14:textId="77777777" w:rsidTr="00F42151">
        <w:trPr>
          <w:trHeight w:val="432"/>
        </w:trPr>
        <w:tc>
          <w:tcPr>
            <w:tcW w:w="10440" w:type="dxa"/>
            <w:gridSpan w:val="2"/>
            <w:shd w:val="clear" w:color="auto" w:fill="FFFFFF"/>
            <w:vAlign w:val="center"/>
          </w:tcPr>
          <w:p w14:paraId="0AEF238A" w14:textId="77777777" w:rsidR="00D277D2" w:rsidRPr="001D0AB6" w:rsidRDefault="00D277D2" w:rsidP="00F42151">
            <w:pPr>
              <w:ind w:hanging="2"/>
              <w:jc w:val="center"/>
              <w:rPr>
                <w:rFonts w:ascii="Arial" w:hAnsi="Arial"/>
                <w:b/>
              </w:rPr>
            </w:pPr>
            <w:r w:rsidRPr="001D0AB6">
              <w:rPr>
                <w:rFonts w:ascii="Arial" w:hAnsi="Arial"/>
                <w:b/>
              </w:rPr>
              <w:t>Opinions</w:t>
            </w:r>
          </w:p>
        </w:tc>
      </w:tr>
      <w:tr w:rsidR="00D277D2" w:rsidRPr="001D0AB6" w14:paraId="3F278E93" w14:textId="77777777" w:rsidTr="00F42151">
        <w:trPr>
          <w:trHeight w:val="432"/>
        </w:trPr>
        <w:tc>
          <w:tcPr>
            <w:tcW w:w="2880" w:type="dxa"/>
            <w:shd w:val="clear" w:color="auto" w:fill="FFFFFF"/>
            <w:vAlign w:val="center"/>
          </w:tcPr>
          <w:p w14:paraId="2B971B16" w14:textId="77777777" w:rsidR="00D277D2" w:rsidRPr="001D0AB6" w:rsidRDefault="00D277D2" w:rsidP="00F42151">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5EF6DA74" w14:textId="77777777" w:rsidR="00D277D2" w:rsidRPr="001D0AB6" w:rsidRDefault="00D277D2" w:rsidP="00F42151">
            <w:pPr>
              <w:spacing w:before="120" w:after="120"/>
              <w:ind w:hanging="2"/>
              <w:rPr>
                <w:rFonts w:ascii="Arial" w:hAnsi="Arial"/>
              </w:rPr>
            </w:pPr>
            <w:r w:rsidRPr="001D0AB6">
              <w:rPr>
                <w:rFonts w:ascii="Arial" w:hAnsi="Arial"/>
              </w:rPr>
              <w:t>To be determined</w:t>
            </w:r>
          </w:p>
        </w:tc>
      </w:tr>
      <w:tr w:rsidR="00D277D2" w:rsidRPr="001D0AB6" w14:paraId="646BC1B4" w14:textId="77777777" w:rsidTr="00F42151">
        <w:trPr>
          <w:trHeight w:val="432"/>
        </w:trPr>
        <w:tc>
          <w:tcPr>
            <w:tcW w:w="2880" w:type="dxa"/>
            <w:shd w:val="clear" w:color="auto" w:fill="FFFFFF"/>
            <w:vAlign w:val="center"/>
          </w:tcPr>
          <w:p w14:paraId="6B956F99" w14:textId="77777777" w:rsidR="00D277D2" w:rsidRPr="001D0AB6" w:rsidRDefault="00D277D2" w:rsidP="00F42151">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5EE72463" w14:textId="77777777" w:rsidR="00D277D2" w:rsidRPr="001D0AB6" w:rsidRDefault="00D277D2" w:rsidP="00F42151">
            <w:pPr>
              <w:spacing w:before="120" w:after="120"/>
              <w:ind w:hanging="2"/>
              <w:rPr>
                <w:rFonts w:ascii="Arial" w:hAnsi="Arial"/>
                <w:b/>
                <w:bCs/>
              </w:rPr>
            </w:pPr>
            <w:r w:rsidRPr="001D0AB6">
              <w:rPr>
                <w:rFonts w:ascii="Arial" w:hAnsi="Arial"/>
              </w:rPr>
              <w:t>To be determined</w:t>
            </w:r>
          </w:p>
        </w:tc>
      </w:tr>
      <w:tr w:rsidR="00D277D2" w:rsidRPr="001D0AB6" w14:paraId="2BB238F3" w14:textId="77777777" w:rsidTr="00F42151">
        <w:trPr>
          <w:trHeight w:val="432"/>
        </w:trPr>
        <w:tc>
          <w:tcPr>
            <w:tcW w:w="2880" w:type="dxa"/>
            <w:shd w:val="clear" w:color="auto" w:fill="FFFFFF"/>
            <w:vAlign w:val="center"/>
          </w:tcPr>
          <w:p w14:paraId="14F30B22" w14:textId="77777777" w:rsidR="00D277D2" w:rsidRPr="001D0AB6" w:rsidRDefault="00D277D2" w:rsidP="00F42151">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4AFECAAD" w14:textId="77777777" w:rsidR="00D277D2" w:rsidRPr="001D0AB6" w:rsidRDefault="00D277D2" w:rsidP="00F42151">
            <w:pPr>
              <w:spacing w:before="120" w:after="120"/>
              <w:ind w:hanging="2"/>
              <w:rPr>
                <w:rFonts w:ascii="Arial" w:hAnsi="Arial"/>
                <w:b/>
                <w:bCs/>
              </w:rPr>
            </w:pPr>
            <w:r w:rsidRPr="001D0AB6">
              <w:rPr>
                <w:rFonts w:ascii="Arial" w:hAnsi="Arial"/>
              </w:rPr>
              <w:t>To be determined</w:t>
            </w:r>
          </w:p>
        </w:tc>
      </w:tr>
      <w:tr w:rsidR="00D277D2" w:rsidRPr="001D0AB6" w14:paraId="7531832F" w14:textId="77777777" w:rsidTr="00F42151">
        <w:trPr>
          <w:trHeight w:val="432"/>
        </w:trPr>
        <w:tc>
          <w:tcPr>
            <w:tcW w:w="2880" w:type="dxa"/>
            <w:shd w:val="clear" w:color="auto" w:fill="FFFFFF"/>
            <w:vAlign w:val="center"/>
          </w:tcPr>
          <w:p w14:paraId="6F3F7D8B" w14:textId="77777777" w:rsidR="00D277D2" w:rsidRPr="001D0AB6" w:rsidRDefault="00D277D2" w:rsidP="00F42151">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71C03155" w14:textId="77777777" w:rsidR="00D277D2" w:rsidRPr="001D0AB6" w:rsidRDefault="00D277D2" w:rsidP="00F42151">
            <w:pPr>
              <w:spacing w:before="120" w:after="120"/>
              <w:ind w:hanging="2"/>
              <w:rPr>
                <w:rFonts w:ascii="Arial" w:hAnsi="Arial"/>
                <w:b/>
                <w:bCs/>
              </w:rPr>
            </w:pPr>
            <w:r w:rsidRPr="001D0AB6">
              <w:rPr>
                <w:rFonts w:ascii="Arial" w:hAnsi="Arial"/>
              </w:rPr>
              <w:t>To be determined</w:t>
            </w:r>
          </w:p>
        </w:tc>
      </w:tr>
    </w:tbl>
    <w:p w14:paraId="7038391D" w14:textId="77777777" w:rsidR="00D277D2" w:rsidRPr="00D85807" w:rsidRDefault="00D277D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708B8226" w:rsidR="009A3772" w:rsidRDefault="00CF7C4C">
            <w:pPr>
              <w:pStyle w:val="NormalArial"/>
            </w:pPr>
            <w:r>
              <w:t>Kathy Scott</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A70709D" w:rsidR="009A3772" w:rsidRDefault="00C15422">
            <w:pPr>
              <w:pStyle w:val="NormalArial"/>
            </w:pPr>
            <w:hyperlink r:id="rId20" w:history="1">
              <w:r w:rsidR="00CF7C4C" w:rsidRPr="0028026B">
                <w:rPr>
                  <w:rStyle w:val="Hyperlink"/>
                </w:rPr>
                <w:t>Kathy.Scott@CenterPointEnergy.com</w:t>
              </w:r>
            </w:hyperlink>
            <w:r w:rsidR="00CF7C4C">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9B53BB1" w:rsidR="009A3772" w:rsidRDefault="00CF7C4C">
            <w:pPr>
              <w:pStyle w:val="NormalArial"/>
            </w:pPr>
            <w:r>
              <w:t xml:space="preserve">CenterPoint Energy </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6AA68DD" w:rsidR="009A3772" w:rsidRDefault="00CF7C4C">
            <w:pPr>
              <w:pStyle w:val="NormalArial"/>
            </w:pPr>
            <w:r>
              <w:t>713-582-8654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lastRenderedPageBreak/>
              <w:t>Cell</w:t>
            </w:r>
            <w:r w:rsidRPr="00B93CA0">
              <w:rPr>
                <w:bCs w:val="0"/>
              </w:rPr>
              <w:t xml:space="preserve"> Number</w:t>
            </w:r>
          </w:p>
        </w:tc>
        <w:tc>
          <w:tcPr>
            <w:tcW w:w="7560" w:type="dxa"/>
            <w:vAlign w:val="center"/>
          </w:tcPr>
          <w:p w14:paraId="46237B5F" w14:textId="06DE3FA6" w:rsidR="009A3772" w:rsidRDefault="00CF7C4C">
            <w:pPr>
              <w:pStyle w:val="NormalArial"/>
            </w:pPr>
            <w:r>
              <w:t>713-582-8654</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BFCDC34" w:rsidR="009A3772" w:rsidRDefault="00CF7C4C">
            <w:pPr>
              <w:pStyle w:val="NormalArial"/>
            </w:pPr>
            <w:r>
              <w:t xml:space="preserve">Investor Owned Utility (IOU) </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8C42A7" w:rsidRPr="00D56D61" w14:paraId="10A3A547" w14:textId="77777777" w:rsidTr="00D176CF">
        <w:trPr>
          <w:cantSplit/>
          <w:trHeight w:val="432"/>
        </w:trPr>
        <w:tc>
          <w:tcPr>
            <w:tcW w:w="2880" w:type="dxa"/>
            <w:vAlign w:val="center"/>
          </w:tcPr>
          <w:p w14:paraId="7884BA3B" w14:textId="77777777" w:rsidR="008C42A7" w:rsidRPr="007C199B" w:rsidRDefault="008C42A7" w:rsidP="008C42A7">
            <w:pPr>
              <w:pStyle w:val="NormalArial"/>
              <w:rPr>
                <w:b/>
              </w:rPr>
            </w:pPr>
            <w:r w:rsidRPr="007C199B">
              <w:rPr>
                <w:b/>
              </w:rPr>
              <w:t>Name</w:t>
            </w:r>
          </w:p>
        </w:tc>
        <w:tc>
          <w:tcPr>
            <w:tcW w:w="7560" w:type="dxa"/>
            <w:vAlign w:val="center"/>
          </w:tcPr>
          <w:p w14:paraId="16E95662" w14:textId="5B75D1FB" w:rsidR="008C42A7" w:rsidRPr="00D56D61" w:rsidRDefault="008C42A7" w:rsidP="008C42A7">
            <w:pPr>
              <w:pStyle w:val="NormalArial"/>
            </w:pPr>
            <w:r>
              <w:t>Jordan Troublefield</w:t>
            </w:r>
          </w:p>
        </w:tc>
      </w:tr>
      <w:tr w:rsidR="008C42A7" w:rsidRPr="00D56D61" w14:paraId="6B648C6B" w14:textId="77777777" w:rsidTr="00D176CF">
        <w:trPr>
          <w:cantSplit/>
          <w:trHeight w:val="432"/>
        </w:trPr>
        <w:tc>
          <w:tcPr>
            <w:tcW w:w="2880" w:type="dxa"/>
            <w:vAlign w:val="center"/>
          </w:tcPr>
          <w:p w14:paraId="710846B1" w14:textId="77777777" w:rsidR="008C42A7" w:rsidRPr="007C199B" w:rsidRDefault="008C42A7" w:rsidP="008C42A7">
            <w:pPr>
              <w:pStyle w:val="NormalArial"/>
              <w:rPr>
                <w:b/>
              </w:rPr>
            </w:pPr>
            <w:r w:rsidRPr="007C199B">
              <w:rPr>
                <w:b/>
              </w:rPr>
              <w:t>E-Mail Address</w:t>
            </w:r>
          </w:p>
        </w:tc>
        <w:tc>
          <w:tcPr>
            <w:tcW w:w="7560" w:type="dxa"/>
            <w:vAlign w:val="center"/>
          </w:tcPr>
          <w:p w14:paraId="658CF374" w14:textId="24021D49" w:rsidR="008C42A7" w:rsidRPr="00D56D61" w:rsidRDefault="00C15422" w:rsidP="008C42A7">
            <w:pPr>
              <w:pStyle w:val="NormalArial"/>
            </w:pPr>
            <w:hyperlink r:id="rId21" w:history="1">
              <w:r w:rsidR="008C42A7" w:rsidRPr="00AE4AAE">
                <w:rPr>
                  <w:rStyle w:val="Hyperlink"/>
                </w:rPr>
                <w:t>Jordan.Troublefield@ercot.com</w:t>
              </w:r>
            </w:hyperlink>
            <w:r w:rsidR="008C42A7">
              <w:t xml:space="preserve"> </w:t>
            </w:r>
          </w:p>
        </w:tc>
      </w:tr>
      <w:tr w:rsidR="008C42A7" w:rsidRPr="005370B5" w14:paraId="4DE85C0D" w14:textId="77777777" w:rsidTr="00D176CF">
        <w:trPr>
          <w:cantSplit/>
          <w:trHeight w:val="432"/>
        </w:trPr>
        <w:tc>
          <w:tcPr>
            <w:tcW w:w="2880" w:type="dxa"/>
            <w:vAlign w:val="center"/>
          </w:tcPr>
          <w:p w14:paraId="0B6BD890" w14:textId="77777777" w:rsidR="008C42A7" w:rsidRPr="007C199B" w:rsidRDefault="008C42A7" w:rsidP="008C42A7">
            <w:pPr>
              <w:pStyle w:val="NormalArial"/>
              <w:rPr>
                <w:b/>
              </w:rPr>
            </w:pPr>
            <w:r w:rsidRPr="007C199B">
              <w:rPr>
                <w:b/>
              </w:rPr>
              <w:t>Phone Number</w:t>
            </w:r>
          </w:p>
        </w:tc>
        <w:tc>
          <w:tcPr>
            <w:tcW w:w="7560" w:type="dxa"/>
            <w:vAlign w:val="center"/>
          </w:tcPr>
          <w:p w14:paraId="435FD12C" w14:textId="37088741" w:rsidR="008C42A7" w:rsidRDefault="008C42A7" w:rsidP="008C42A7">
            <w:pPr>
              <w:pStyle w:val="NormalArial"/>
            </w:pPr>
            <w:r>
              <w:t>512-248-6521</w:t>
            </w:r>
          </w:p>
        </w:tc>
      </w:tr>
    </w:tbl>
    <w:p w14:paraId="237B7B8D" w14:textId="77777777" w:rsidR="00DA6988" w:rsidRDefault="00DA698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277D2" w:rsidRPr="001D0AB6" w14:paraId="47D055E0" w14:textId="77777777" w:rsidTr="00F4215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42F5B5A" w14:textId="77777777" w:rsidR="00D277D2" w:rsidRPr="001D0AB6" w:rsidRDefault="00D277D2" w:rsidP="00F42151">
            <w:pPr>
              <w:ind w:hanging="2"/>
              <w:jc w:val="center"/>
              <w:rPr>
                <w:rFonts w:ascii="Arial" w:hAnsi="Arial"/>
                <w:b/>
              </w:rPr>
            </w:pPr>
            <w:r w:rsidRPr="001D0AB6">
              <w:rPr>
                <w:rFonts w:ascii="Arial" w:hAnsi="Arial"/>
                <w:b/>
              </w:rPr>
              <w:t>Comments Received</w:t>
            </w:r>
          </w:p>
        </w:tc>
      </w:tr>
      <w:tr w:rsidR="00D277D2" w:rsidRPr="001D0AB6" w14:paraId="772FC4E5" w14:textId="77777777" w:rsidTr="00F4215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7B4579" w14:textId="77777777" w:rsidR="00D277D2" w:rsidRPr="001D0AB6" w:rsidRDefault="00D277D2" w:rsidP="00F42151">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A24F74A" w14:textId="77777777" w:rsidR="00D277D2" w:rsidRPr="001D0AB6" w:rsidRDefault="00D277D2" w:rsidP="00F42151">
            <w:pPr>
              <w:ind w:hanging="2"/>
              <w:rPr>
                <w:rFonts w:ascii="Arial" w:hAnsi="Arial"/>
                <w:b/>
              </w:rPr>
            </w:pPr>
            <w:r w:rsidRPr="001D0AB6">
              <w:rPr>
                <w:rFonts w:ascii="Arial" w:hAnsi="Arial"/>
                <w:b/>
              </w:rPr>
              <w:t>Comment Summary</w:t>
            </w:r>
          </w:p>
        </w:tc>
      </w:tr>
      <w:tr w:rsidR="00D277D2" w:rsidRPr="001D0AB6" w14:paraId="6031AC2D" w14:textId="77777777" w:rsidTr="00F4215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A17E7F" w14:textId="3F6175DA" w:rsidR="00D277D2" w:rsidRPr="001D0AB6" w:rsidRDefault="00D277D2" w:rsidP="00F42151">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47ED157" w14:textId="4FD5B25F" w:rsidR="00D277D2" w:rsidRPr="001D0AB6" w:rsidRDefault="00D277D2" w:rsidP="00F42151">
            <w:pPr>
              <w:spacing w:before="120" w:after="120"/>
              <w:rPr>
                <w:rFonts w:ascii="Arial" w:hAnsi="Arial"/>
              </w:rPr>
            </w:pPr>
          </w:p>
        </w:tc>
      </w:tr>
    </w:tbl>
    <w:p w14:paraId="553ACB67" w14:textId="77777777" w:rsidR="00D277D2" w:rsidRDefault="00D277D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277D2" w14:paraId="744DCC15" w14:textId="77777777" w:rsidTr="00F42151">
        <w:trPr>
          <w:trHeight w:val="350"/>
        </w:trPr>
        <w:tc>
          <w:tcPr>
            <w:tcW w:w="10440" w:type="dxa"/>
            <w:tcBorders>
              <w:bottom w:val="single" w:sz="4" w:space="0" w:color="auto"/>
            </w:tcBorders>
            <w:shd w:val="clear" w:color="auto" w:fill="FFFFFF"/>
            <w:vAlign w:val="center"/>
          </w:tcPr>
          <w:p w14:paraId="28879437" w14:textId="77777777" w:rsidR="00D277D2" w:rsidRDefault="00D277D2" w:rsidP="00F42151">
            <w:pPr>
              <w:pStyle w:val="Header"/>
              <w:jc w:val="center"/>
            </w:pPr>
            <w:r>
              <w:t>Market Rules Notes</w:t>
            </w:r>
          </w:p>
        </w:tc>
      </w:tr>
    </w:tbl>
    <w:p w14:paraId="73352FDD" w14:textId="3A8E713A" w:rsidR="00D277D2" w:rsidRPr="00D56D61" w:rsidRDefault="00D277D2" w:rsidP="00E70667">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672DA270" w14:textId="661B1A5F" w:rsidR="003C6CCD" w:rsidRDefault="003C6CCD" w:rsidP="003C6CCD">
      <w:pPr>
        <w:pStyle w:val="H2"/>
      </w:pPr>
      <w:bookmarkStart w:id="1" w:name="_Toc484510619"/>
      <w:bookmarkStart w:id="2" w:name="_Toc484510738"/>
      <w:r>
        <w:rPr>
          <w:szCs w:val="24"/>
        </w:rPr>
        <w:t>19.8</w:t>
      </w:r>
      <w:r>
        <w:rPr>
          <w:szCs w:val="24"/>
        </w:rPr>
        <w:tab/>
        <w:t>Retail Market Testing</w:t>
      </w:r>
      <w:bookmarkEnd w:id="1"/>
      <w:bookmarkEnd w:id="2"/>
      <w:r>
        <w:rPr>
          <w:szCs w:val="24"/>
        </w:rPr>
        <w:t xml:space="preserve"> </w:t>
      </w:r>
    </w:p>
    <w:p w14:paraId="610EFBE5" w14:textId="77777777" w:rsidR="003C6CCD" w:rsidRDefault="003C6CCD" w:rsidP="003C6CCD">
      <w:pPr>
        <w:pStyle w:val="BodyTextNumbered"/>
        <w:rPr>
          <w:ins w:id="3" w:author="CenterPoint Energy" w:date="2024-05-12T22:58:00Z"/>
        </w:rPr>
      </w:pPr>
      <w:r>
        <w:t>(1)</w:t>
      </w:r>
      <w:r>
        <w:tab/>
        <w:t xml:space="preserve">The Texas Standard Electronic Transaction (TX SET) Working Group </w:t>
      </w:r>
      <w:r w:rsidRPr="008E666F">
        <w:t xml:space="preserve">works with the ERCOT flight administrator to </w:t>
      </w:r>
      <w:r>
        <w:t xml:space="preserve">develop and maintain a test plan and related testing standards for all retail transactional changes within the ERCOT market.  </w:t>
      </w:r>
    </w:p>
    <w:p w14:paraId="7818BF4C" w14:textId="27A3746B" w:rsidR="003C6CCD" w:rsidRDefault="007D3712" w:rsidP="007D3712">
      <w:pPr>
        <w:pStyle w:val="BodyTextNumbered"/>
        <w:rPr>
          <w:ins w:id="4" w:author="CenterPoint Energy" w:date="2024-05-12T22:58:00Z"/>
        </w:rPr>
      </w:pPr>
      <w:ins w:id="5" w:author="CenterPoint Energy" w:date="2024-05-17T14:48:00Z">
        <w:r>
          <w:t>(2)</w:t>
        </w:r>
        <w:r>
          <w:tab/>
        </w:r>
      </w:ins>
      <w:ins w:id="6" w:author="CenterPoint Energy" w:date="2024-05-12T22:58:00Z">
        <w:r w:rsidR="003C6CCD">
          <w:t xml:space="preserve">There are events in the </w:t>
        </w:r>
      </w:ins>
      <w:ins w:id="7" w:author="CenterPoint Energy" w:date="2024-05-16T16:25:00Z">
        <w:r w:rsidR="00DC08DE">
          <w:t>r</w:t>
        </w:r>
      </w:ins>
      <w:ins w:id="8" w:author="CenterPoint Energy" w:date="2024-05-12T22:58:00Z">
        <w:r w:rsidR="003C6CCD">
          <w:t>etail market where market</w:t>
        </w:r>
      </w:ins>
      <w:ins w:id="9" w:author="CenterPoint Energy" w:date="2024-05-16T16:29:00Z">
        <w:r w:rsidR="00DC08DE">
          <w:t>-</w:t>
        </w:r>
      </w:ins>
      <w:ins w:id="10" w:author="CenterPoint Energy" w:date="2024-05-12T22:58:00Z">
        <w:r w:rsidR="003C6CCD">
          <w:t>facing</w:t>
        </w:r>
      </w:ins>
      <w:ins w:id="11" w:author="CenterPoint Energy" w:date="2024-05-17T15:19:00Z">
        <w:r w:rsidR="00872F0A">
          <w:t>, Technical Advisory Committee (TAC)</w:t>
        </w:r>
      </w:ins>
      <w:ins w:id="12" w:author="CenterPoint Energy" w:date="2024-05-17T15:20:00Z">
        <w:r w:rsidR="00872F0A">
          <w:t xml:space="preserve"> subcommittee-approved</w:t>
        </w:r>
      </w:ins>
      <w:ins w:id="13" w:author="CenterPoint Energy" w:date="2024-05-12T22:58:00Z">
        <w:r w:rsidR="003C6CCD">
          <w:t xml:space="preserve"> changes require Market Participants to successfully test</w:t>
        </w:r>
      </w:ins>
      <w:ins w:id="14" w:author="CenterPoint Energy" w:date="2024-05-12T23:39:00Z">
        <w:r w:rsidR="00F4493B">
          <w:t xml:space="preserve"> as </w:t>
        </w:r>
      </w:ins>
      <w:ins w:id="15" w:author="CenterPoint Energy" w:date="2024-05-12T23:40:00Z">
        <w:r w:rsidR="00F4493B">
          <w:t>a</w:t>
        </w:r>
      </w:ins>
      <w:ins w:id="16" w:author="CenterPoint Energy" w:date="2024-05-12T23:39:00Z">
        <w:r w:rsidR="00F4493B">
          <w:t xml:space="preserve"> means of</w:t>
        </w:r>
      </w:ins>
      <w:ins w:id="17" w:author="CenterPoint Energy" w:date="2024-05-12T22:58:00Z">
        <w:r w:rsidR="003C6CCD">
          <w:t xml:space="preserve"> confirming that each M</w:t>
        </w:r>
      </w:ins>
      <w:ins w:id="18" w:author="CenterPoint Energy" w:date="2024-05-17T10:18:00Z">
        <w:r w:rsidR="00796745">
          <w:t xml:space="preserve">arket </w:t>
        </w:r>
      </w:ins>
      <w:ins w:id="19" w:author="CenterPoint Energy" w:date="2024-05-12T22:58:00Z">
        <w:r w:rsidR="003C6CCD">
          <w:t>P</w:t>
        </w:r>
      </w:ins>
      <w:ins w:id="20" w:author="CenterPoint Energy" w:date="2024-05-17T10:18:00Z">
        <w:r w:rsidR="00796745">
          <w:t>articipant</w:t>
        </w:r>
      </w:ins>
      <w:ins w:id="21" w:author="CenterPoint Energy" w:date="2024-05-12T22:58:00Z">
        <w:r w:rsidR="003C6CCD">
          <w:t xml:space="preserve"> is qualified to transit TX SET transactions under the new standards</w:t>
        </w:r>
      </w:ins>
      <w:ins w:id="22" w:author="CenterPoint Energy" w:date="2024-05-12T23:40:00Z">
        <w:r w:rsidR="00F4493B">
          <w:t xml:space="preserve"> prior to production implementation</w:t>
        </w:r>
      </w:ins>
      <w:ins w:id="23" w:author="CenterPoint Energy" w:date="2024-05-12T22:58:00Z">
        <w:r w:rsidR="003C6CCD">
          <w:t>.</w:t>
        </w:r>
      </w:ins>
      <w:ins w:id="24" w:author="CenterPoint Energy" w:date="2024-05-17T15:21:00Z">
        <w:r w:rsidR="00872F0A">
          <w:t xml:space="preserve">  Some of these changes include, but may not be limited to:</w:t>
        </w:r>
      </w:ins>
    </w:p>
    <w:p w14:paraId="705B618A" w14:textId="41CD97C7" w:rsidR="00F4493B" w:rsidRDefault="004E1580" w:rsidP="005A2E11">
      <w:pPr>
        <w:pStyle w:val="BodyTextNumbered"/>
        <w:ind w:left="1440"/>
      </w:pPr>
      <w:ins w:id="25" w:author="CenterPoint Energy" w:date="2024-05-24T09:47:00Z">
        <w:r>
          <w:t xml:space="preserve">(a)        </w:t>
        </w:r>
      </w:ins>
      <w:ins w:id="26" w:author="CenterPoint Energy" w:date="2024-05-17T15:22:00Z">
        <w:r w:rsidR="00872F0A">
          <w:t>North American Energy Standards Board (NAESB) Practice Standards version</w:t>
        </w:r>
      </w:ins>
      <w:r w:rsidR="005275F2">
        <w:t xml:space="preserve"> </w:t>
      </w:r>
      <w:ins w:id="27" w:author="CenterPoint Energy" w:date="2024-05-17T15:22:00Z">
        <w:r w:rsidR="00872F0A">
          <w:t xml:space="preserve">upgrade(s) as outlined </w:t>
        </w:r>
      </w:ins>
      <w:ins w:id="28" w:author="CenterPoint Energy" w:date="2024-05-17T15:23:00Z">
        <w:r w:rsidR="00872F0A">
          <w:t>in the TDTMS NAESB E</w:t>
        </w:r>
      </w:ins>
      <w:ins w:id="29" w:author="CenterPoint Energy" w:date="2024-06-07T09:50:00Z">
        <w:r w:rsidR="005275F2">
          <w:t xml:space="preserve">lectronic </w:t>
        </w:r>
      </w:ins>
      <w:ins w:id="30" w:author="CenterPoint Energy" w:date="2024-05-17T15:23:00Z">
        <w:r w:rsidR="00872F0A">
          <w:t>D</w:t>
        </w:r>
      </w:ins>
      <w:ins w:id="31" w:author="CenterPoint Energy" w:date="2024-06-07T09:50:00Z">
        <w:r w:rsidR="005275F2">
          <w:t xml:space="preserve">elivery </w:t>
        </w:r>
      </w:ins>
      <w:ins w:id="32" w:author="CenterPoint Energy" w:date="2024-05-17T15:23:00Z">
        <w:r w:rsidR="00872F0A">
          <w:t>M</w:t>
        </w:r>
      </w:ins>
      <w:ins w:id="33" w:author="CenterPoint Energy" w:date="2024-06-07T09:50:00Z">
        <w:r w:rsidR="005275F2">
          <w:t>echanism</w:t>
        </w:r>
      </w:ins>
      <w:ins w:id="34" w:author="CenterPoint Energy" w:date="2024-05-17T15:23:00Z">
        <w:r w:rsidR="00872F0A">
          <w:t xml:space="preserve"> V 1.6</w:t>
        </w:r>
      </w:ins>
      <w:ins w:id="35" w:author="CenterPoint Energy" w:date="2024-06-07T09:54:00Z">
        <w:r w:rsidR="005A2E11">
          <w:t xml:space="preserve"> </w:t>
        </w:r>
      </w:ins>
      <w:ins w:id="36" w:author="CenterPoint Energy" w:date="2024-05-17T15:23:00Z">
        <w:r w:rsidR="00872F0A">
          <w:t>Implementation Guide</w:t>
        </w:r>
      </w:ins>
      <w:ins w:id="37" w:author="CenterPoint Energy" w:date="2024-05-12T23:45:00Z">
        <w:r w:rsidR="00F4493B">
          <w:t>;</w:t>
        </w:r>
      </w:ins>
      <w:ins w:id="38" w:author="CenterPoint Energy" w:date="2024-05-17T15:23:00Z">
        <w:r w:rsidR="00872F0A">
          <w:t xml:space="preserve"> and/or</w:t>
        </w:r>
      </w:ins>
    </w:p>
    <w:p w14:paraId="59C9ACA0" w14:textId="32FEBEFD" w:rsidR="00872F0A" w:rsidRDefault="005275F2" w:rsidP="005A2E11">
      <w:pPr>
        <w:pStyle w:val="BodyTextNumbered"/>
        <w:ind w:left="1440"/>
        <w:rPr>
          <w:ins w:id="39" w:author="CenterPoint Energy" w:date="2024-05-12T23:46:00Z"/>
        </w:rPr>
      </w:pPr>
      <w:ins w:id="40" w:author="CenterPoint Energy" w:date="2024-06-07T09:52:00Z">
        <w:r>
          <w:t>(b)</w:t>
        </w:r>
        <w:r>
          <w:tab/>
        </w:r>
      </w:ins>
      <w:ins w:id="41" w:author="CenterPoint Energy" w:date="2024-05-17T15:23:00Z">
        <w:r w:rsidR="00872F0A">
          <w:t>TX SET version release upgrade(s) as outlined in the Texas Standard Electronic Transaction Implementation Guides.</w:t>
        </w:r>
      </w:ins>
    </w:p>
    <w:p w14:paraId="4B5E2862" w14:textId="350107F8" w:rsidR="003C6CCD" w:rsidRDefault="007D3712" w:rsidP="007D3712">
      <w:pPr>
        <w:pStyle w:val="BodyTextNumbered"/>
        <w:rPr>
          <w:ins w:id="42" w:author="CenterPoint Energy" w:date="2024-05-12T22:58:00Z"/>
        </w:rPr>
      </w:pPr>
      <w:ins w:id="43" w:author="CenterPoint Energy" w:date="2024-05-17T14:51:00Z">
        <w:r>
          <w:t>(3)</w:t>
        </w:r>
        <w:r>
          <w:tab/>
        </w:r>
      </w:ins>
      <w:ins w:id="44" w:author="CenterPoint Energy" w:date="2024-05-12T22:58:00Z">
        <w:r w:rsidR="003C6CCD">
          <w:t xml:space="preserve">ERCOT </w:t>
        </w:r>
      </w:ins>
      <w:ins w:id="45" w:author="CenterPoint Energy" w:date="2024-05-13T00:11:00Z">
        <w:r w:rsidR="008C6923">
          <w:t>may</w:t>
        </w:r>
      </w:ins>
      <w:ins w:id="46" w:author="CenterPoint Energy" w:date="2024-05-13T00:15:00Z">
        <w:r w:rsidR="008C6923">
          <w:t xml:space="preserve"> also</w:t>
        </w:r>
      </w:ins>
      <w:ins w:id="47" w:author="CenterPoint Energy" w:date="2024-05-13T00:11:00Z">
        <w:r w:rsidR="008C6923">
          <w:t xml:space="preserve"> </w:t>
        </w:r>
      </w:ins>
      <w:ins w:id="48" w:author="CenterPoint Energy" w:date="2024-05-12T22:58:00Z">
        <w:r w:rsidR="003C6CCD">
          <w:t xml:space="preserve">deem testing </w:t>
        </w:r>
      </w:ins>
      <w:ins w:id="49" w:author="CenterPoint Energy" w:date="2024-05-17T14:19:00Z">
        <w:r w:rsidR="00DD75A9">
          <w:t>to</w:t>
        </w:r>
      </w:ins>
      <w:ins w:id="50" w:author="CenterPoint Energy" w:date="2024-05-13T00:14:00Z">
        <w:r w:rsidR="008C6923">
          <w:t xml:space="preserve"> be</w:t>
        </w:r>
      </w:ins>
      <w:ins w:id="51" w:author="CenterPoint Energy" w:date="2024-05-13T00:07:00Z">
        <w:r w:rsidR="00AA4C79">
          <w:t xml:space="preserve"> </w:t>
        </w:r>
        <w:r w:rsidR="00AA4C79" w:rsidRPr="00692311">
          <w:t>necessary</w:t>
        </w:r>
      </w:ins>
      <w:ins w:id="52" w:author="CenterPoint Energy" w:date="2024-05-13T21:59:00Z">
        <w:r w:rsidR="00692311" w:rsidRPr="00692311">
          <w:t xml:space="preserve"> </w:t>
        </w:r>
        <w:r w:rsidR="00692311">
          <w:t xml:space="preserve">by Market Participants </w:t>
        </w:r>
      </w:ins>
      <w:ins w:id="53" w:author="CenterPoint Energy" w:date="2024-05-12T22:58:00Z">
        <w:r w:rsidR="003C6CCD" w:rsidRPr="00692311">
          <w:t>in</w:t>
        </w:r>
        <w:r w:rsidR="003C6CCD">
          <w:t xml:space="preserve"> order</w:t>
        </w:r>
      </w:ins>
      <w:ins w:id="54" w:author="CenterPoint Energy" w:date="2024-05-13T21:59:00Z">
        <w:r w:rsidR="00692311">
          <w:t xml:space="preserve"> that</w:t>
        </w:r>
      </w:ins>
      <w:ins w:id="55" w:author="CenterPoint Energy" w:date="2024-05-12T22:58:00Z">
        <w:r w:rsidR="003C6CCD">
          <w:t xml:space="preserve"> ERCOT</w:t>
        </w:r>
      </w:ins>
      <w:ins w:id="56" w:author="CenterPoint Energy" w:date="2024-05-13T21:59:00Z">
        <w:r w:rsidR="00692311">
          <w:t xml:space="preserve"> may </w:t>
        </w:r>
      </w:ins>
      <w:ins w:id="57" w:author="CenterPoint Energy" w:date="2024-05-12T22:58:00Z">
        <w:r w:rsidR="003C6CCD">
          <w:t xml:space="preserve">maintain </w:t>
        </w:r>
      </w:ins>
      <w:ins w:id="58" w:author="CenterPoint Energy" w:date="2024-05-12T23:51:00Z">
        <w:r w:rsidR="003D2AEE">
          <w:t xml:space="preserve">mission critical retail systems’ </w:t>
        </w:r>
      </w:ins>
      <w:ins w:id="59" w:author="CenterPoint Energy" w:date="2024-05-12T22:58:00Z">
        <w:r w:rsidR="003C6CCD">
          <w:t>performance, reliability and</w:t>
        </w:r>
      </w:ins>
      <w:ins w:id="60" w:author="CenterPoint Energy" w:date="2024-05-13T00:17:00Z">
        <w:r w:rsidR="008617E8">
          <w:t xml:space="preserve"> </w:t>
        </w:r>
      </w:ins>
      <w:ins w:id="61" w:author="CenterPoint Energy" w:date="2024-05-12T22:58:00Z">
        <w:r w:rsidR="003C6CCD">
          <w:t>integrit</w:t>
        </w:r>
      </w:ins>
      <w:ins w:id="62" w:author="CenterPoint Energy" w:date="2024-05-13T00:18:00Z">
        <w:r w:rsidR="008617E8">
          <w:t>y</w:t>
        </w:r>
      </w:ins>
      <w:ins w:id="63" w:author="CenterPoint Energy" w:date="2024-05-12T22:58:00Z">
        <w:r w:rsidR="003C6CCD">
          <w:t xml:space="preserve"> as outlined in the </w:t>
        </w:r>
        <w:r w:rsidR="003C6CCD" w:rsidRPr="006D5F45">
          <w:rPr>
            <w:rStyle w:val="Hyperlink"/>
            <w:color w:val="auto"/>
            <w:u w:val="none"/>
          </w:rPr>
          <w:t xml:space="preserve">Retail and ListServ Market IT Services </w:t>
        </w:r>
      </w:ins>
      <w:ins w:id="64" w:author="CenterPoint Energy" w:date="2024-05-16T15:12:00Z">
        <w:r w:rsidR="005D4E38" w:rsidRPr="006D5F45">
          <w:rPr>
            <w:rStyle w:val="Hyperlink"/>
            <w:color w:val="auto"/>
            <w:u w:val="none"/>
          </w:rPr>
          <w:t xml:space="preserve">Service Level Agreement </w:t>
        </w:r>
      </w:ins>
      <w:ins w:id="65" w:author="CenterPoint Energy" w:date="2024-05-13T00:08:00Z">
        <w:r w:rsidR="008C6923" w:rsidRPr="006D5F45">
          <w:rPr>
            <w:rStyle w:val="Hyperlink"/>
            <w:color w:val="auto"/>
            <w:u w:val="none"/>
          </w:rPr>
          <w:t>and</w:t>
        </w:r>
      </w:ins>
      <w:ins w:id="66" w:author="CenterPoint Energy" w:date="2024-05-12T22:58:00Z">
        <w:r w:rsidR="003C6CCD" w:rsidRPr="006D5F45">
          <w:rPr>
            <w:rStyle w:val="Hyperlink"/>
            <w:color w:val="auto"/>
            <w:u w:val="none"/>
          </w:rPr>
          <w:t xml:space="preserve"> the </w:t>
        </w:r>
        <w:r w:rsidR="003C6CCD" w:rsidRPr="006D5F45">
          <w:t>Market Data Transparency Service Level Agreement</w:t>
        </w:r>
        <w:r w:rsidR="003C6CCD" w:rsidRPr="006D5F45">
          <w:rPr>
            <w:rStyle w:val="Hyperlink"/>
            <w:color w:val="auto"/>
            <w:u w:val="none"/>
          </w:rPr>
          <w:t>.</w:t>
        </w:r>
        <w:r w:rsidR="003C6CCD">
          <w:t xml:space="preserve">   </w:t>
        </w:r>
      </w:ins>
    </w:p>
    <w:p w14:paraId="5CBD7FAC" w14:textId="4CF45D9F" w:rsidR="003C6CCD" w:rsidRDefault="007D3712" w:rsidP="007D3712">
      <w:pPr>
        <w:pStyle w:val="BodyTextNumbered"/>
      </w:pPr>
      <w:ins w:id="67" w:author="CenterPoint Energy" w:date="2024-05-17T14:50:00Z">
        <w:r>
          <w:lastRenderedPageBreak/>
          <w:t>(4)</w:t>
        </w:r>
        <w:r>
          <w:tab/>
        </w:r>
      </w:ins>
      <w:r w:rsidR="003C6CCD">
        <w:t xml:space="preserve">Testing of these changes </w:t>
      </w:r>
      <w:del w:id="68" w:author="CenterPoint Energy" w:date="2024-05-12T22:59:00Z">
        <w:r w:rsidR="003C6CCD" w:rsidDel="003C6CCD">
          <w:delText xml:space="preserve">is </w:delText>
        </w:r>
      </w:del>
      <w:ins w:id="69" w:author="CenterPoint Energy" w:date="2024-05-12T23:08:00Z">
        <w:r w:rsidR="00013CA5">
          <w:t xml:space="preserve">shall </w:t>
        </w:r>
      </w:ins>
      <w:ins w:id="70" w:author="CenterPoint Energy" w:date="2024-05-12T22:59:00Z">
        <w:r w:rsidR="003C6CCD">
          <w:t xml:space="preserve">be </w:t>
        </w:r>
      </w:ins>
      <w:r w:rsidR="003C6CCD">
        <w:t>scheduled</w:t>
      </w:r>
      <w:ins w:id="71" w:author="CenterPoint Energy" w:date="2024-05-12T23:01:00Z">
        <w:r w:rsidR="00502448">
          <w:t xml:space="preserve"> by ERCOT</w:t>
        </w:r>
      </w:ins>
      <w:r w:rsidR="003C6CCD">
        <w:t xml:space="preserve"> to allow ERCOT and all </w:t>
      </w:r>
      <w:ins w:id="72" w:author="CenterPoint Energy" w:date="2024-05-13T21:57:00Z">
        <w:r w:rsidR="00692311">
          <w:t>impacted</w:t>
        </w:r>
      </w:ins>
      <w:ins w:id="73" w:author="CenterPoint Energy" w:date="2024-05-12T23:48:00Z">
        <w:r w:rsidR="001D7DAA">
          <w:t xml:space="preserve"> </w:t>
        </w:r>
      </w:ins>
      <w:r w:rsidR="003C6CCD">
        <w:t>Market Participants adequate time to modify their systems and participate in the testing process.  Testing processes, procedures</w:t>
      </w:r>
      <w:r w:rsidR="003C6CCD" w:rsidRPr="008E666F">
        <w:t>, schedules and success criteria</w:t>
      </w:r>
      <w:r w:rsidR="003C6CCD">
        <w:t xml:space="preserve"> are defined in the Texas Market Test Plan (TMTP) Guide and on the ERCOT website.  </w:t>
      </w:r>
      <w:r w:rsidR="003C6CCD" w:rsidRPr="008E666F">
        <w:t xml:space="preserve">The ERCOT flight administrator is the final authority on all levels of </w:t>
      </w:r>
      <w:r w:rsidR="003C6CCD">
        <w:t xml:space="preserve">retail </w:t>
      </w:r>
      <w:r w:rsidR="003C6CCD" w:rsidRPr="008E666F">
        <w:t xml:space="preserve">business process </w:t>
      </w:r>
      <w:r w:rsidR="003C6CCD">
        <w:t>qualification</w:t>
      </w:r>
      <w:r w:rsidR="003C6CCD" w:rsidRPr="008E666F">
        <w:t xml:space="preserve"> among trading partners.</w:t>
      </w:r>
      <w:r w:rsidR="003C6CCD">
        <w:t xml:space="preserve">  </w:t>
      </w:r>
    </w:p>
    <w:p w14:paraId="6CD7D348" w14:textId="087573C1" w:rsidR="003C6CCD" w:rsidRDefault="003C6CCD" w:rsidP="003C6CCD">
      <w:pPr>
        <w:pStyle w:val="BodyText"/>
        <w:ind w:left="720" w:hanging="720"/>
      </w:pPr>
      <w:r>
        <w:t>(</w:t>
      </w:r>
      <w:del w:id="74" w:author="CenterPoint Energy" w:date="2024-05-17T14:57:00Z">
        <w:r w:rsidDel="001D22DB">
          <w:delText>2</w:delText>
        </w:r>
      </w:del>
      <w:ins w:id="75" w:author="CenterPoint Energy" w:date="2024-05-17T14:57:00Z">
        <w:r w:rsidR="001D22DB">
          <w:t>5</w:t>
        </w:r>
      </w:ins>
      <w:r>
        <w:t>)</w:t>
      </w:r>
      <w:r>
        <w:tab/>
      </w:r>
      <w:r w:rsidRPr="00B14588">
        <w:t xml:space="preserve">ERCOT may enlist the services of an Independent Third Party Testing Administrator (ITPTA) </w:t>
      </w:r>
      <w:r>
        <w:t>for</w:t>
      </w:r>
      <w:r w:rsidRPr="00B14588">
        <w:t xml:space="preserve"> </w:t>
      </w:r>
      <w:del w:id="76" w:author="CenterPoint Energy" w:date="2024-05-12T23:00:00Z">
        <w:r w:rsidRPr="00B14588" w:rsidDel="003C6CCD">
          <w:delText xml:space="preserve">this </w:delText>
        </w:r>
      </w:del>
      <w:r w:rsidRPr="00B14588">
        <w:t xml:space="preserve">testing </w:t>
      </w:r>
      <w:ins w:id="77" w:author="CenterPoint Energy" w:date="2024-05-12T23:00:00Z">
        <w:r>
          <w:t xml:space="preserve">retail </w:t>
        </w:r>
      </w:ins>
      <w:r w:rsidRPr="00B14588">
        <w:t>process</w:t>
      </w:r>
      <w:ins w:id="78" w:author="CenterPoint Energy" w:date="2024-05-12T23:00:00Z">
        <w:r>
          <w:t>es</w:t>
        </w:r>
      </w:ins>
      <w:r w:rsidRPr="00B14588">
        <w:t>.</w:t>
      </w:r>
    </w:p>
    <w:p w14:paraId="035099FA" w14:textId="77777777" w:rsidR="009A3772" w:rsidRPr="00BA2009" w:rsidRDefault="009A3772" w:rsidP="00BC2D06"/>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496AE79" w:rsidR="00D176CF" w:rsidRDefault="005D2CE8">
    <w:pPr>
      <w:pStyle w:val="Footer"/>
      <w:tabs>
        <w:tab w:val="clear" w:pos="4320"/>
        <w:tab w:val="clear" w:pos="8640"/>
        <w:tab w:val="right" w:pos="9360"/>
      </w:tabs>
      <w:rPr>
        <w:rFonts w:ascii="Arial" w:hAnsi="Arial" w:cs="Arial"/>
        <w:sz w:val="18"/>
      </w:rPr>
    </w:pPr>
    <w:r>
      <w:rPr>
        <w:rFonts w:ascii="Arial" w:hAnsi="Arial" w:cs="Arial"/>
        <w:sz w:val="18"/>
      </w:rPr>
      <w:t>1237</w:t>
    </w:r>
    <w:r w:rsidR="00D176CF">
      <w:rPr>
        <w:rFonts w:ascii="Arial" w:hAnsi="Arial" w:cs="Arial"/>
        <w:sz w:val="18"/>
      </w:rPr>
      <w:t>NPRR</w:t>
    </w:r>
    <w:r w:rsidR="008C42A7">
      <w:rPr>
        <w:rFonts w:ascii="Arial" w:hAnsi="Arial" w:cs="Arial"/>
        <w:sz w:val="18"/>
      </w:rPr>
      <w:t>-</w:t>
    </w:r>
    <w:r w:rsidR="00D277D2">
      <w:rPr>
        <w:rFonts w:ascii="Arial" w:hAnsi="Arial" w:cs="Arial"/>
        <w:sz w:val="18"/>
      </w:rPr>
      <w:t>03 PRS Report</w:t>
    </w:r>
    <w:r w:rsidR="00D176CF">
      <w:rPr>
        <w:rFonts w:ascii="Arial" w:hAnsi="Arial" w:cs="Arial"/>
        <w:sz w:val="18"/>
      </w:rPr>
      <w:t xml:space="preserve"> </w:t>
    </w:r>
    <w:r w:rsidR="00D277D2">
      <w:rPr>
        <w:rFonts w:ascii="Arial" w:hAnsi="Arial" w:cs="Arial"/>
        <w:sz w:val="18"/>
      </w:rPr>
      <w:t>071824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C44792B" w:rsidR="00D176CF" w:rsidRDefault="00D277D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D02B63"/>
    <w:multiLevelType w:val="hybridMultilevel"/>
    <w:tmpl w:val="51E63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330321"/>
    <w:multiLevelType w:val="hybridMultilevel"/>
    <w:tmpl w:val="E6A8720E"/>
    <w:lvl w:ilvl="0" w:tplc="26FAB6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6D45F2"/>
    <w:multiLevelType w:val="hybridMultilevel"/>
    <w:tmpl w:val="D8609758"/>
    <w:lvl w:ilvl="0" w:tplc="7E6EDA86">
      <w:numFmt w:val="bullet"/>
      <w:lvlText w:val="•"/>
      <w:lvlJc w:val="left"/>
      <w:pPr>
        <w:ind w:left="1180" w:hanging="820"/>
      </w:pPr>
      <w:rPr>
        <w:rFonts w:ascii="Arial" w:eastAsia="Times New Roman" w:hAnsi="Aria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5E2844"/>
    <w:multiLevelType w:val="hybridMultilevel"/>
    <w:tmpl w:val="44DE853C"/>
    <w:lvl w:ilvl="0" w:tplc="04090001">
      <w:start w:val="1"/>
      <w:numFmt w:val="bullet"/>
      <w:lvlText w:val=""/>
      <w:lvlJc w:val="left"/>
      <w:pPr>
        <w:ind w:left="1080" w:hanging="360"/>
      </w:pPr>
      <w:rPr>
        <w:rFonts w:ascii="Symbol" w:hAnsi="Symbol" w:hint="default"/>
      </w:rPr>
    </w:lvl>
    <w:lvl w:ilvl="1" w:tplc="F5F43EC2">
      <w:start w:val="1"/>
      <w:numFmt w:val="lowerRoman"/>
      <w:lvlText w:val="(%2)"/>
      <w:lvlJc w:val="left"/>
      <w:pPr>
        <w:ind w:left="1800" w:hanging="360"/>
      </w:pPr>
      <w:rPr>
        <w:rFonts w:ascii="Times New Roman" w:eastAsia="Times New Roman" w:hAnsi="Times New Roman" w:cs="Times New Roman"/>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6" w15:restartNumberingAfterBreak="0">
    <w:nsid w:val="7BD144B9"/>
    <w:multiLevelType w:val="hybridMultilevel"/>
    <w:tmpl w:val="A11E7CE2"/>
    <w:lvl w:ilvl="0" w:tplc="BE8A3814">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C9E0289"/>
    <w:multiLevelType w:val="hybridMultilevel"/>
    <w:tmpl w:val="CC72BF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5"/>
  </w:num>
  <w:num w:numId="15" w16cid:durableId="1265773267">
    <w:abstractNumId w:val="8"/>
  </w:num>
  <w:num w:numId="16" w16cid:durableId="304939696">
    <w:abstractNumId w:val="12"/>
  </w:num>
  <w:num w:numId="17" w16cid:durableId="1837302691">
    <w:abstractNumId w:val="13"/>
  </w:num>
  <w:num w:numId="18" w16cid:durableId="2140175323">
    <w:abstractNumId w:val="6"/>
  </w:num>
  <w:num w:numId="19" w16cid:durableId="731661008">
    <w:abstractNumId w:val="10"/>
  </w:num>
  <w:num w:numId="20" w16cid:durableId="1512917052">
    <w:abstractNumId w:val="3"/>
  </w:num>
  <w:num w:numId="21" w16cid:durableId="357512627">
    <w:abstractNumId w:val="11"/>
  </w:num>
  <w:num w:numId="22" w16cid:durableId="236473869">
    <w:abstractNumId w:val="2"/>
  </w:num>
  <w:num w:numId="23" w16cid:durableId="1478719814">
    <w:abstractNumId w:val="7"/>
  </w:num>
  <w:num w:numId="24" w16cid:durableId="1192375092">
    <w:abstractNumId w:val="17"/>
  </w:num>
  <w:num w:numId="25" w16cid:durableId="1637565841">
    <w:abstractNumId w:val="4"/>
  </w:num>
  <w:num w:numId="26" w16cid:durableId="834805617">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nterPoint Energy">
    <w15:presenceInfo w15:providerId="None" w15:userId="CenterPoint Energ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2CD"/>
    <w:rsid w:val="00006711"/>
    <w:rsid w:val="00013CA5"/>
    <w:rsid w:val="00060A5A"/>
    <w:rsid w:val="00064B44"/>
    <w:rsid w:val="00067FE2"/>
    <w:rsid w:val="00072771"/>
    <w:rsid w:val="0007682E"/>
    <w:rsid w:val="00095A64"/>
    <w:rsid w:val="000D1AEB"/>
    <w:rsid w:val="000D3E64"/>
    <w:rsid w:val="000F13C5"/>
    <w:rsid w:val="000F6A52"/>
    <w:rsid w:val="001056FA"/>
    <w:rsid w:val="00105A36"/>
    <w:rsid w:val="001313B4"/>
    <w:rsid w:val="0014546D"/>
    <w:rsid w:val="001500D9"/>
    <w:rsid w:val="00150894"/>
    <w:rsid w:val="00151110"/>
    <w:rsid w:val="00156DB7"/>
    <w:rsid w:val="00157228"/>
    <w:rsid w:val="00160C3C"/>
    <w:rsid w:val="00165817"/>
    <w:rsid w:val="00171F1A"/>
    <w:rsid w:val="00176375"/>
    <w:rsid w:val="0017783C"/>
    <w:rsid w:val="0019314C"/>
    <w:rsid w:val="001B5BE0"/>
    <w:rsid w:val="001D22DB"/>
    <w:rsid w:val="001D4BFC"/>
    <w:rsid w:val="001D7DAA"/>
    <w:rsid w:val="001E6B22"/>
    <w:rsid w:val="001F38F0"/>
    <w:rsid w:val="00201212"/>
    <w:rsid w:val="00234F1F"/>
    <w:rsid w:val="00237430"/>
    <w:rsid w:val="0026307D"/>
    <w:rsid w:val="00276A99"/>
    <w:rsid w:val="00286AD9"/>
    <w:rsid w:val="002966F3"/>
    <w:rsid w:val="002B3004"/>
    <w:rsid w:val="002B69F3"/>
    <w:rsid w:val="002B763A"/>
    <w:rsid w:val="002D382A"/>
    <w:rsid w:val="002F1EDD"/>
    <w:rsid w:val="003013F2"/>
    <w:rsid w:val="0030232A"/>
    <w:rsid w:val="0030694A"/>
    <w:rsid w:val="003069F4"/>
    <w:rsid w:val="0030755A"/>
    <w:rsid w:val="003272B4"/>
    <w:rsid w:val="00357280"/>
    <w:rsid w:val="00360920"/>
    <w:rsid w:val="00384709"/>
    <w:rsid w:val="00386C35"/>
    <w:rsid w:val="003A3D77"/>
    <w:rsid w:val="003B5AED"/>
    <w:rsid w:val="003C6B7B"/>
    <w:rsid w:val="003C6CCD"/>
    <w:rsid w:val="003D28FE"/>
    <w:rsid w:val="003D2AEE"/>
    <w:rsid w:val="0041340D"/>
    <w:rsid w:val="004135BD"/>
    <w:rsid w:val="004302A4"/>
    <w:rsid w:val="004463BA"/>
    <w:rsid w:val="004739D2"/>
    <w:rsid w:val="004822D4"/>
    <w:rsid w:val="0049290B"/>
    <w:rsid w:val="004A4451"/>
    <w:rsid w:val="004B0A64"/>
    <w:rsid w:val="004B727D"/>
    <w:rsid w:val="004D2BF2"/>
    <w:rsid w:val="004D33BB"/>
    <w:rsid w:val="004D3958"/>
    <w:rsid w:val="004E1580"/>
    <w:rsid w:val="004F03A7"/>
    <w:rsid w:val="004F107D"/>
    <w:rsid w:val="005008DF"/>
    <w:rsid w:val="00502448"/>
    <w:rsid w:val="005045D0"/>
    <w:rsid w:val="005275F2"/>
    <w:rsid w:val="00534C6C"/>
    <w:rsid w:val="00555554"/>
    <w:rsid w:val="005841C0"/>
    <w:rsid w:val="0059260F"/>
    <w:rsid w:val="005A023A"/>
    <w:rsid w:val="005A2E11"/>
    <w:rsid w:val="005A6CA7"/>
    <w:rsid w:val="005B756B"/>
    <w:rsid w:val="005D2CE8"/>
    <w:rsid w:val="005D4E38"/>
    <w:rsid w:val="005E5074"/>
    <w:rsid w:val="005F1712"/>
    <w:rsid w:val="005F2594"/>
    <w:rsid w:val="00612E4F"/>
    <w:rsid w:val="00613501"/>
    <w:rsid w:val="00615D5E"/>
    <w:rsid w:val="00622E99"/>
    <w:rsid w:val="00625E5D"/>
    <w:rsid w:val="00657C61"/>
    <w:rsid w:val="00660C8B"/>
    <w:rsid w:val="0066370F"/>
    <w:rsid w:val="00664654"/>
    <w:rsid w:val="00692311"/>
    <w:rsid w:val="006A0784"/>
    <w:rsid w:val="006A697B"/>
    <w:rsid w:val="006B4DDE"/>
    <w:rsid w:val="006C398D"/>
    <w:rsid w:val="006C3B30"/>
    <w:rsid w:val="006D5F45"/>
    <w:rsid w:val="006E1F64"/>
    <w:rsid w:val="006E4597"/>
    <w:rsid w:val="00743638"/>
    <w:rsid w:val="00743968"/>
    <w:rsid w:val="00761A76"/>
    <w:rsid w:val="00773006"/>
    <w:rsid w:val="00775F16"/>
    <w:rsid w:val="00785415"/>
    <w:rsid w:val="00786294"/>
    <w:rsid w:val="00786962"/>
    <w:rsid w:val="00791CB9"/>
    <w:rsid w:val="00793130"/>
    <w:rsid w:val="00796745"/>
    <w:rsid w:val="00797DEE"/>
    <w:rsid w:val="007A1BE1"/>
    <w:rsid w:val="007B3233"/>
    <w:rsid w:val="007B5A42"/>
    <w:rsid w:val="007C199B"/>
    <w:rsid w:val="007D3073"/>
    <w:rsid w:val="007D3712"/>
    <w:rsid w:val="007D64B9"/>
    <w:rsid w:val="007D72D4"/>
    <w:rsid w:val="007E0452"/>
    <w:rsid w:val="00804D33"/>
    <w:rsid w:val="008070C0"/>
    <w:rsid w:val="00811C12"/>
    <w:rsid w:val="00823218"/>
    <w:rsid w:val="008447FD"/>
    <w:rsid w:val="0084572A"/>
    <w:rsid w:val="00845778"/>
    <w:rsid w:val="00846124"/>
    <w:rsid w:val="00851926"/>
    <w:rsid w:val="008551E4"/>
    <w:rsid w:val="008617E8"/>
    <w:rsid w:val="00872F0A"/>
    <w:rsid w:val="0088705A"/>
    <w:rsid w:val="00887E28"/>
    <w:rsid w:val="008A6869"/>
    <w:rsid w:val="008C42A7"/>
    <w:rsid w:val="008C6923"/>
    <w:rsid w:val="008D48C3"/>
    <w:rsid w:val="008D5C3A"/>
    <w:rsid w:val="008E2870"/>
    <w:rsid w:val="008E4920"/>
    <w:rsid w:val="008E6DA2"/>
    <w:rsid w:val="008F6A39"/>
    <w:rsid w:val="008F6DD5"/>
    <w:rsid w:val="00907B1E"/>
    <w:rsid w:val="00943AFD"/>
    <w:rsid w:val="0095786D"/>
    <w:rsid w:val="00963A51"/>
    <w:rsid w:val="00983B6E"/>
    <w:rsid w:val="00986968"/>
    <w:rsid w:val="009936F8"/>
    <w:rsid w:val="009A3772"/>
    <w:rsid w:val="009D17F0"/>
    <w:rsid w:val="00A42796"/>
    <w:rsid w:val="00A476AB"/>
    <w:rsid w:val="00A5311D"/>
    <w:rsid w:val="00A57A7E"/>
    <w:rsid w:val="00A61442"/>
    <w:rsid w:val="00A64452"/>
    <w:rsid w:val="00A8729A"/>
    <w:rsid w:val="00A94D85"/>
    <w:rsid w:val="00AA4C79"/>
    <w:rsid w:val="00AD3B58"/>
    <w:rsid w:val="00AE6EBF"/>
    <w:rsid w:val="00AF4246"/>
    <w:rsid w:val="00AF56C6"/>
    <w:rsid w:val="00AF7CB2"/>
    <w:rsid w:val="00B032E8"/>
    <w:rsid w:val="00B03FEC"/>
    <w:rsid w:val="00B23F2F"/>
    <w:rsid w:val="00B32D40"/>
    <w:rsid w:val="00B57F96"/>
    <w:rsid w:val="00B6512E"/>
    <w:rsid w:val="00B67892"/>
    <w:rsid w:val="00B95A6B"/>
    <w:rsid w:val="00B9692D"/>
    <w:rsid w:val="00BA4D33"/>
    <w:rsid w:val="00BC2D06"/>
    <w:rsid w:val="00BC4C6D"/>
    <w:rsid w:val="00C15422"/>
    <w:rsid w:val="00C423C8"/>
    <w:rsid w:val="00C50906"/>
    <w:rsid w:val="00C5096A"/>
    <w:rsid w:val="00C744EB"/>
    <w:rsid w:val="00C76CAD"/>
    <w:rsid w:val="00C80173"/>
    <w:rsid w:val="00C864AC"/>
    <w:rsid w:val="00C90702"/>
    <w:rsid w:val="00C90ADA"/>
    <w:rsid w:val="00C917FF"/>
    <w:rsid w:val="00C9766A"/>
    <w:rsid w:val="00CC4F39"/>
    <w:rsid w:val="00CD544C"/>
    <w:rsid w:val="00CE1108"/>
    <w:rsid w:val="00CF4256"/>
    <w:rsid w:val="00CF7C4C"/>
    <w:rsid w:val="00D04FE8"/>
    <w:rsid w:val="00D176CF"/>
    <w:rsid w:val="00D17AD5"/>
    <w:rsid w:val="00D271E3"/>
    <w:rsid w:val="00D277D2"/>
    <w:rsid w:val="00D47A80"/>
    <w:rsid w:val="00D76DE7"/>
    <w:rsid w:val="00D85807"/>
    <w:rsid w:val="00D87349"/>
    <w:rsid w:val="00D91EE9"/>
    <w:rsid w:val="00D9627A"/>
    <w:rsid w:val="00D97220"/>
    <w:rsid w:val="00DA6988"/>
    <w:rsid w:val="00DA6A2D"/>
    <w:rsid w:val="00DB554F"/>
    <w:rsid w:val="00DB7BBC"/>
    <w:rsid w:val="00DC08DE"/>
    <w:rsid w:val="00DD75A9"/>
    <w:rsid w:val="00DF450D"/>
    <w:rsid w:val="00E01EFE"/>
    <w:rsid w:val="00E05DB9"/>
    <w:rsid w:val="00E14D47"/>
    <w:rsid w:val="00E1641C"/>
    <w:rsid w:val="00E26708"/>
    <w:rsid w:val="00E34958"/>
    <w:rsid w:val="00E37AB0"/>
    <w:rsid w:val="00E56CEE"/>
    <w:rsid w:val="00E5768B"/>
    <w:rsid w:val="00E70667"/>
    <w:rsid w:val="00E70904"/>
    <w:rsid w:val="00E71C39"/>
    <w:rsid w:val="00E72100"/>
    <w:rsid w:val="00E7584D"/>
    <w:rsid w:val="00E76B48"/>
    <w:rsid w:val="00EA56E6"/>
    <w:rsid w:val="00EA694D"/>
    <w:rsid w:val="00EC2A26"/>
    <w:rsid w:val="00EC335F"/>
    <w:rsid w:val="00EC48FB"/>
    <w:rsid w:val="00ED3965"/>
    <w:rsid w:val="00EF232A"/>
    <w:rsid w:val="00F05A69"/>
    <w:rsid w:val="00F22C14"/>
    <w:rsid w:val="00F4131B"/>
    <w:rsid w:val="00F43FFD"/>
    <w:rsid w:val="00F44236"/>
    <w:rsid w:val="00F4493B"/>
    <w:rsid w:val="00F52517"/>
    <w:rsid w:val="00F57456"/>
    <w:rsid w:val="00F87718"/>
    <w:rsid w:val="00FA4B46"/>
    <w:rsid w:val="00FA57B2"/>
    <w:rsid w:val="00FB509B"/>
    <w:rsid w:val="00FC3D4B"/>
    <w:rsid w:val="00FC6312"/>
    <w:rsid w:val="00FD0338"/>
    <w:rsid w:val="00FD05B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H2Char">
    <w:name w:val="H2 Char"/>
    <w:link w:val="H2"/>
    <w:rsid w:val="003C6CCD"/>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C6CCD"/>
    <w:rPr>
      <w:sz w:val="24"/>
      <w:szCs w:val="24"/>
    </w:rPr>
  </w:style>
  <w:style w:type="paragraph" w:customStyle="1" w:styleId="BodyTextNumbered">
    <w:name w:val="Body Text Numbered"/>
    <w:basedOn w:val="BodyText"/>
    <w:link w:val="BodyTextNumberedChar"/>
    <w:rsid w:val="003C6CCD"/>
    <w:pPr>
      <w:ind w:left="720" w:hanging="720"/>
    </w:pPr>
    <w:rPr>
      <w:iCs/>
      <w:szCs w:val="20"/>
    </w:rPr>
  </w:style>
  <w:style w:type="character" w:customStyle="1" w:styleId="BodyTextNumberedChar">
    <w:name w:val="Body Text Numbered Char"/>
    <w:link w:val="BodyTextNumbered"/>
    <w:rsid w:val="003C6CCD"/>
    <w:rPr>
      <w:iCs/>
      <w:sz w:val="24"/>
    </w:rPr>
  </w:style>
  <w:style w:type="character" w:styleId="Strong">
    <w:name w:val="Strong"/>
    <w:uiPriority w:val="22"/>
    <w:qFormat/>
    <w:rsid w:val="00B23F2F"/>
    <w:rPr>
      <w:b/>
      <w:bCs/>
    </w:rPr>
  </w:style>
  <w:style w:type="character" w:customStyle="1" w:styleId="cf01">
    <w:name w:val="cf01"/>
    <w:rsid w:val="008A6869"/>
    <w:rPr>
      <w:rFonts w:ascii="Segoe UI" w:hAnsi="Segoe UI" w:cs="Segoe UI" w:hint="default"/>
      <w:sz w:val="18"/>
      <w:szCs w:val="18"/>
    </w:rPr>
  </w:style>
  <w:style w:type="character" w:customStyle="1" w:styleId="HeaderChar">
    <w:name w:val="Header Char"/>
    <w:link w:val="Header"/>
    <w:rsid w:val="00D277D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14671512">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1649471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3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athy.Scott@CenterPointEnergy.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718</Words>
  <Characters>5069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5776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2024-07-22T21:55:00Z</dcterms:created>
  <dcterms:modified xsi:type="dcterms:W3CDTF">2024-07-22T21:56:00Z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MSIP_Label_e3ac3a1a-de19-428b-b395-6d250d7743fb_Enabled">
    <vt:lpwstr>true</vt:lpwstr>
  </property>
  <property fmtid="{D5CDD505-2E9C-101B-9397-08002B2CF9AE}" pid="10" name="MSIP_Label_e3ac3a1a-de19-428b-b395-6d250d7743fb_SetDate">
    <vt:lpwstr>2024-05-13T04:01:52Z</vt:lpwstr>
  </property>
  <property fmtid="{D5CDD505-2E9C-101B-9397-08002B2CF9AE}" pid="11" name="MSIP_Label_e3ac3a1a-de19-428b-b395-6d250d7743fb_Method">
    <vt:lpwstr>Standard</vt:lpwstr>
  </property>
  <property fmtid="{D5CDD505-2E9C-101B-9397-08002B2CF9AE}" pid="12" name="MSIP_Label_e3ac3a1a-de19-428b-b395-6d250d7743fb_Name">
    <vt:lpwstr>Internal Use Only</vt:lpwstr>
  </property>
  <property fmtid="{D5CDD505-2E9C-101B-9397-08002B2CF9AE}" pid="13" name="MSIP_Label_e3ac3a1a-de19-428b-b395-6d250d7743fb_SiteId">
    <vt:lpwstr>88cc5fd7-fd78-44b6-ad75-b6915088974f</vt:lpwstr>
  </property>
  <property fmtid="{D5CDD505-2E9C-101B-9397-08002B2CF9AE}" pid="14" name="MSIP_Label_e3ac3a1a-de19-428b-b395-6d250d7743fb_ActionId">
    <vt:lpwstr>e98ccfc6-5b53-4f3f-83ef-0f661764304c</vt:lpwstr>
  </property>
  <property fmtid="{D5CDD505-2E9C-101B-9397-08002B2CF9AE}" pid="15" name="MSIP_Label_e3ac3a1a-de19-428b-b395-6d250d7743fb_ContentBits">
    <vt:lpwstr>0</vt:lpwstr>
  </property>
</Properties>
</file>