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532B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F532B5" w:rsidRDefault="00F532B5" w:rsidP="00F532B5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D578B9C" w:rsidR="00F532B5" w:rsidRPr="00595DDC" w:rsidRDefault="00F532B5" w:rsidP="00F532B5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581139">
                <w:rPr>
                  <w:rStyle w:val="Hyperlink"/>
                </w:rPr>
                <w:t>1230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0C93A6" w:rsidR="00F532B5" w:rsidRDefault="00F532B5" w:rsidP="00F532B5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4EFBD7D" w:rsidR="00F532B5" w:rsidRPr="009F3D0E" w:rsidRDefault="00F532B5" w:rsidP="00F532B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648E1">
              <w:rPr>
                <w:szCs w:val="20"/>
              </w:rPr>
              <w:t>Methodology for Setting Transmission Shadow Price Caps for an IROL in SCED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1ABF258" w:rsidR="00FC0BDC" w:rsidRPr="009F3D0E" w:rsidRDefault="00F532B5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7,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9289C5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532B5">
      <w:rPr>
        <w:rFonts w:ascii="Arial" w:hAnsi="Arial"/>
        <w:noProof/>
        <w:sz w:val="18"/>
      </w:rPr>
      <w:t>1230NPRR-02 Impact Analysis 050724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2B5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3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STEC</cp:lastModifiedBy>
  <cp:revision>3</cp:revision>
  <cp:lastPrinted>2007-01-12T13:31:00Z</cp:lastPrinted>
  <dcterms:created xsi:type="dcterms:W3CDTF">2024-05-01T23:36:00Z</dcterms:created>
  <dcterms:modified xsi:type="dcterms:W3CDTF">2024-05-07T13:57:00Z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