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B9F8A73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99A1F1E" w:rsidR="00C97625" w:rsidRPr="00595DDC" w:rsidRDefault="00A145CD" w:rsidP="00D1684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D16849">
                <w:rPr>
                  <w:rStyle w:val="Hyperlink"/>
                </w:rPr>
                <w:t>245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21663A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93B5576" w:rsidR="00C97625" w:rsidRPr="009F3D0E" w:rsidRDefault="00740A4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Inverter-Based Resource (IBR) </w:t>
            </w:r>
            <w:r w:rsidRPr="00D47768">
              <w:t>Ride-Through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4D5F389" w:rsidR="00FC0BDC" w:rsidRPr="009F3D0E" w:rsidRDefault="00A145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10,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B8D5085" w14:textId="0316135C" w:rsidR="00611CF0" w:rsidRDefault="00611CF0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11CF0">
              <w:rPr>
                <w:rFonts w:ascii="Arial" w:hAnsi="Arial" w:cs="Arial"/>
              </w:rPr>
              <w:t>Between $150k and $250k</w:t>
            </w:r>
          </w:p>
          <w:p w14:paraId="76E60458" w14:textId="21AA19D1" w:rsidR="00284895" w:rsidRPr="00D1152F" w:rsidRDefault="00284895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84895">
              <w:rPr>
                <w:rFonts w:ascii="Arial" w:hAnsi="Arial" w:cs="Arial"/>
              </w:rPr>
              <w:t xml:space="preserve">Annual Recurring Operations and Maintenance (O&amp;M) </w:t>
            </w:r>
            <w:r w:rsidR="00F8563A">
              <w:rPr>
                <w:rFonts w:ascii="Arial" w:hAnsi="Arial" w:cs="Arial"/>
              </w:rPr>
              <w:t>Staffing</w:t>
            </w:r>
            <w:r w:rsidRPr="00284895">
              <w:rPr>
                <w:rFonts w:ascii="Arial" w:hAnsi="Arial" w:cs="Arial"/>
              </w:rPr>
              <w:t xml:space="preserve"> Cost:  Between $1.</w:t>
            </w:r>
            <w:r w:rsidR="0012639C">
              <w:rPr>
                <w:rFonts w:ascii="Arial" w:hAnsi="Arial" w:cs="Arial"/>
              </w:rPr>
              <w:t>3</w:t>
            </w:r>
            <w:r w:rsidRPr="00284895">
              <w:rPr>
                <w:rFonts w:ascii="Arial" w:hAnsi="Arial" w:cs="Arial"/>
              </w:rPr>
              <w:t>M and $</w:t>
            </w:r>
            <w:r w:rsidR="00816A68">
              <w:rPr>
                <w:rFonts w:ascii="Arial" w:hAnsi="Arial" w:cs="Arial"/>
              </w:rPr>
              <w:t>1</w:t>
            </w:r>
            <w:r w:rsidR="008B0352">
              <w:rPr>
                <w:rFonts w:ascii="Arial" w:hAnsi="Arial" w:cs="Arial"/>
              </w:rPr>
              <w:t>.</w:t>
            </w:r>
            <w:r w:rsidR="00816A68">
              <w:rPr>
                <w:rFonts w:ascii="Arial" w:hAnsi="Arial" w:cs="Arial"/>
              </w:rPr>
              <w:t>8</w:t>
            </w:r>
            <w:r w:rsidRPr="00284895">
              <w:rPr>
                <w:rFonts w:ascii="Arial" w:hAnsi="Arial" w:cs="Arial"/>
              </w:rPr>
              <w:t>M.  Short term contract labor (O&amp;M) Budget Cost: Between $0.</w:t>
            </w:r>
            <w:r w:rsidR="005F69BB">
              <w:rPr>
                <w:rFonts w:ascii="Arial" w:hAnsi="Arial" w:cs="Arial"/>
              </w:rPr>
              <w:t>5</w:t>
            </w:r>
            <w:r w:rsidRPr="00284895">
              <w:rPr>
                <w:rFonts w:ascii="Arial" w:hAnsi="Arial" w:cs="Arial"/>
              </w:rPr>
              <w:t xml:space="preserve">M </w:t>
            </w:r>
            <w:r w:rsidR="001B6852">
              <w:rPr>
                <w:rFonts w:ascii="Arial" w:hAnsi="Arial" w:cs="Arial"/>
              </w:rPr>
              <w:t>and</w:t>
            </w:r>
            <w:r w:rsidRPr="00284895">
              <w:rPr>
                <w:rFonts w:ascii="Arial" w:hAnsi="Arial" w:cs="Arial"/>
              </w:rPr>
              <w:t xml:space="preserve"> $0.</w:t>
            </w:r>
            <w:r w:rsidR="005F69BB">
              <w:rPr>
                <w:rFonts w:ascii="Arial" w:hAnsi="Arial" w:cs="Arial"/>
              </w:rPr>
              <w:t>8</w:t>
            </w:r>
            <w:r w:rsidRPr="00284895">
              <w:rPr>
                <w:rFonts w:ascii="Arial" w:hAnsi="Arial" w:cs="Arial"/>
              </w:rPr>
              <w:t>M.</w:t>
            </w:r>
          </w:p>
          <w:p w14:paraId="24EC7B8C" w14:textId="697F24E0" w:rsidR="00124420" w:rsidRPr="002D68CF" w:rsidRDefault="00D1152F" w:rsidP="00D1152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1AA8" w14:textId="39B47E41" w:rsidR="00F13670" w:rsidRDefault="00611CF0" w:rsidP="00B0156D">
            <w:pPr>
              <w:pStyle w:val="NormalArial"/>
              <w:rPr>
                <w:rFonts w:cs="Arial"/>
              </w:rPr>
            </w:pPr>
            <w:r w:rsidRPr="00611CF0">
              <w:rPr>
                <w:rFonts w:cs="Arial"/>
              </w:rPr>
              <w:t xml:space="preserve">The timeline for implementing this Nodal Operating Guide Revision Request (NOGRR) is dependent upon Public Utility Commission of Texas (PUCT) prioritization and approval.  </w:t>
            </w:r>
          </w:p>
          <w:p w14:paraId="72F1192C" w14:textId="77777777" w:rsidR="00611CF0" w:rsidRDefault="00611CF0" w:rsidP="00B0156D">
            <w:pPr>
              <w:pStyle w:val="NormalArial"/>
              <w:rPr>
                <w:rFonts w:cs="Arial"/>
              </w:rPr>
            </w:pPr>
          </w:p>
          <w:p w14:paraId="7769272D" w14:textId="379F3E4B" w:rsidR="00611CF0" w:rsidRPr="00511748" w:rsidRDefault="00611CF0" w:rsidP="00B0156D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28EA95" w14:textId="60B66DFC" w:rsidR="005866A3" w:rsidRDefault="005866A3" w:rsidP="002D6CAB">
            <w:pPr>
              <w:pStyle w:val="NormalArial"/>
            </w:pPr>
            <w:r w:rsidRPr="005866A3">
              <w:t>Implementation Labor: 100% ERCOT; 0% Vendor</w:t>
            </w:r>
          </w:p>
          <w:p w14:paraId="511DD786" w14:textId="77777777" w:rsidR="00D53917" w:rsidRPr="0075193C" w:rsidRDefault="00D53917" w:rsidP="002D6CAB">
            <w:pPr>
              <w:pStyle w:val="NormalArial"/>
            </w:pPr>
          </w:p>
          <w:p w14:paraId="5CD88B58" w14:textId="5095FE2D" w:rsidR="005866A3" w:rsidRDefault="00284895" w:rsidP="005866A3">
            <w:pPr>
              <w:pStyle w:val="NormalArial"/>
            </w:pPr>
            <w:r w:rsidRPr="00284895">
              <w:t xml:space="preserve">There will be ongoing operational impacts to the following ERCOT departments totaling between </w:t>
            </w:r>
            <w:r w:rsidR="00C85E09">
              <w:t>7.2</w:t>
            </w:r>
            <w:r w:rsidRPr="00284895">
              <w:t xml:space="preserve"> to </w:t>
            </w:r>
            <w:r w:rsidR="008B0352">
              <w:t>8.</w:t>
            </w:r>
            <w:r w:rsidR="00C85E09">
              <w:t>2</w:t>
            </w:r>
            <w:r w:rsidRPr="00284895">
              <w:t xml:space="preserve"> Full-Time Employees (FTEs) to support this NOGRR:</w:t>
            </w:r>
          </w:p>
          <w:p w14:paraId="1119C668" w14:textId="77777777" w:rsidR="00284895" w:rsidRPr="005866A3" w:rsidRDefault="00284895" w:rsidP="005866A3">
            <w:pPr>
              <w:pStyle w:val="NormalArial"/>
            </w:pPr>
          </w:p>
          <w:p w14:paraId="59E50932" w14:textId="2544D80B" w:rsidR="00284895" w:rsidRPr="005866A3" w:rsidRDefault="00284895" w:rsidP="005866A3">
            <w:pPr>
              <w:pStyle w:val="NormalArial"/>
            </w:pPr>
            <w:r w:rsidRPr="00284895">
              <w:t>• Dynamic Studies (</w:t>
            </w:r>
            <w:r w:rsidR="005F69BB">
              <w:t>3</w:t>
            </w:r>
            <w:r w:rsidRPr="00284895">
              <w:t>.</w:t>
            </w:r>
            <w:r w:rsidR="00C85E09">
              <w:t>2</w:t>
            </w:r>
            <w:r w:rsidRPr="00284895">
              <w:t xml:space="preserve"> FTE</w:t>
            </w:r>
            <w:r w:rsidR="00B17E81">
              <w:t>s</w:t>
            </w:r>
            <w:r w:rsidRPr="00284895">
              <w:t xml:space="preserve"> effort)</w:t>
            </w:r>
          </w:p>
          <w:p w14:paraId="4AEBBB40" w14:textId="26611037" w:rsidR="005866A3" w:rsidRDefault="005866A3" w:rsidP="005866A3">
            <w:pPr>
              <w:pStyle w:val="NormalArial"/>
            </w:pPr>
            <w:r w:rsidRPr="005866A3">
              <w:t xml:space="preserve">• Resource Integration (1.0 FTE </w:t>
            </w:r>
            <w:r w:rsidR="00821663">
              <w:t>e</w:t>
            </w:r>
            <w:r w:rsidRPr="005866A3">
              <w:t>ffort)</w:t>
            </w:r>
          </w:p>
          <w:p w14:paraId="0DB21505" w14:textId="1692C374" w:rsidR="00284895" w:rsidRDefault="00284895" w:rsidP="00284895">
            <w:pPr>
              <w:pStyle w:val="NormalArial"/>
            </w:pPr>
            <w:r>
              <w:t>• Event Analysis (</w:t>
            </w:r>
            <w:r w:rsidR="005F69BB">
              <w:t>0</w:t>
            </w:r>
            <w:r>
              <w:t>.</w:t>
            </w:r>
            <w:r w:rsidR="005F69BB">
              <w:t>8</w:t>
            </w:r>
            <w:r>
              <w:t xml:space="preserve"> FTE effort)</w:t>
            </w:r>
          </w:p>
          <w:p w14:paraId="507B5F7D" w14:textId="7D1D12A9" w:rsidR="005866A3" w:rsidRDefault="00284895" w:rsidP="00284895">
            <w:pPr>
              <w:pStyle w:val="NormalArial"/>
            </w:pPr>
            <w:r>
              <w:t>• Operations IBR Performance Evaluation (2.</w:t>
            </w:r>
            <w:r w:rsidR="008B0352">
              <w:t>2</w:t>
            </w:r>
            <w:r>
              <w:t xml:space="preserve"> to </w:t>
            </w:r>
            <w:r w:rsidR="005F69BB">
              <w:t>3.2</w:t>
            </w:r>
            <w:r>
              <w:t xml:space="preserve"> FTEs effort)</w:t>
            </w:r>
          </w:p>
          <w:p w14:paraId="5CBE2895" w14:textId="77777777" w:rsidR="00284895" w:rsidRPr="005866A3" w:rsidRDefault="00284895" w:rsidP="00284895">
            <w:pPr>
              <w:pStyle w:val="NormalArial"/>
            </w:pPr>
          </w:p>
          <w:p w14:paraId="7C1B0D49" w14:textId="77777777" w:rsidR="00087D4B" w:rsidRDefault="00087D4B" w:rsidP="00087D4B">
            <w:pPr>
              <w:pStyle w:val="NormalArial"/>
            </w:pPr>
            <w:r>
              <w:t>ERCOT has assessed its ability to absorb the ongoing efforts of this NOGRR with current staff and concluded the need for FTEs in the following departments:</w:t>
            </w:r>
          </w:p>
          <w:p w14:paraId="44EA4F7C" w14:textId="77777777" w:rsidR="008B0352" w:rsidRDefault="008B0352" w:rsidP="00087D4B">
            <w:pPr>
              <w:pStyle w:val="NormalArial"/>
            </w:pPr>
          </w:p>
          <w:p w14:paraId="34D99A36" w14:textId="26772BD9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 w:rsidR="00AB235E">
              <w:t>Dynamic Studies</w:t>
            </w:r>
            <w:r w:rsidR="001F475F">
              <w:t xml:space="preserve"> department</w:t>
            </w:r>
            <w:r>
              <w:t xml:space="preserve"> (</w:t>
            </w:r>
            <w:r w:rsidR="00172CD9">
              <w:t>3</w:t>
            </w:r>
            <w:r>
              <w:t xml:space="preserve"> FTEs) </w:t>
            </w:r>
          </w:p>
          <w:p w14:paraId="1AFDEAA7" w14:textId="56005019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>Resource Integration department (1 FTE)</w:t>
            </w:r>
          </w:p>
          <w:p w14:paraId="1A1FC4C3" w14:textId="5123AA5B" w:rsidR="00087D4B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 xml:space="preserve">Event Analysis department (1 FTE) </w:t>
            </w:r>
          </w:p>
          <w:p w14:paraId="23EDD6B1" w14:textId="17457C6B" w:rsidR="00611CF0" w:rsidRDefault="00087D4B" w:rsidP="00087D4B">
            <w:pPr>
              <w:pStyle w:val="NormalArial"/>
            </w:pPr>
            <w:r>
              <w:t>•</w:t>
            </w:r>
            <w:r w:rsidR="0075193C">
              <w:t xml:space="preserve"> </w:t>
            </w:r>
            <w:r>
              <w:t xml:space="preserve">Operations IBR Performance Evaluation department (2 to </w:t>
            </w:r>
            <w:r w:rsidR="005F69BB">
              <w:t>3</w:t>
            </w:r>
            <w:r>
              <w:t xml:space="preserve"> FTEs)</w:t>
            </w:r>
          </w:p>
          <w:p w14:paraId="3DD77A11" w14:textId="77777777" w:rsidR="00087D4B" w:rsidRDefault="00087D4B" w:rsidP="00087D4B">
            <w:pPr>
              <w:pStyle w:val="NormalArial"/>
            </w:pPr>
          </w:p>
          <w:p w14:paraId="68C62508" w14:textId="4D707E88" w:rsidR="005866A3" w:rsidRDefault="00143ED2" w:rsidP="005866A3">
            <w:pPr>
              <w:pStyle w:val="NormalArial"/>
            </w:pPr>
            <w:r w:rsidRPr="00143ED2">
              <w:t xml:space="preserve">• Dynamic Studies - department requires </w:t>
            </w:r>
            <w:r w:rsidR="005F69BB">
              <w:t>three</w:t>
            </w:r>
            <w:r w:rsidRPr="00143ED2">
              <w:t xml:space="preserve"> additional FTEs to support the following work:</w:t>
            </w:r>
          </w:p>
          <w:p w14:paraId="036E1AB7" w14:textId="77777777" w:rsidR="00143ED2" w:rsidRPr="005866A3" w:rsidRDefault="00143ED2" w:rsidP="005866A3">
            <w:pPr>
              <w:pStyle w:val="NormalArial"/>
            </w:pPr>
          </w:p>
          <w:p w14:paraId="32B83775" w14:textId="54328587" w:rsidR="005866A3" w:rsidRDefault="00611CF0" w:rsidP="005866A3">
            <w:pPr>
              <w:pStyle w:val="NormalArial"/>
            </w:pPr>
            <w:r w:rsidRPr="00611CF0">
              <w:t xml:space="preserve">  * </w:t>
            </w:r>
            <w:r w:rsidR="00C85E09">
              <w:t>6</w:t>
            </w:r>
            <w:r w:rsidR="00CA6731">
              <w:t>,</w:t>
            </w:r>
            <w:r w:rsidR="00C85E09">
              <w:t>00</w:t>
            </w:r>
            <w:r w:rsidR="00CA6731">
              <w:t>0</w:t>
            </w:r>
            <w:r w:rsidR="00284895">
              <w:t xml:space="preserve"> </w:t>
            </w:r>
            <w:r w:rsidRPr="00611CF0">
              <w:t>hours for data &amp; performance reviews, tracking, coordination &amp; communication between internal and external individuals.</w:t>
            </w:r>
          </w:p>
          <w:p w14:paraId="6C960EC8" w14:textId="77777777" w:rsidR="00611CF0" w:rsidRPr="005866A3" w:rsidRDefault="00611CF0" w:rsidP="005866A3">
            <w:pPr>
              <w:pStyle w:val="NormalArial"/>
            </w:pPr>
          </w:p>
          <w:p w14:paraId="60345087" w14:textId="77777777" w:rsidR="005866A3" w:rsidRPr="005866A3" w:rsidRDefault="005866A3" w:rsidP="005866A3">
            <w:pPr>
              <w:pStyle w:val="NormalArial"/>
            </w:pPr>
            <w:r w:rsidRPr="005866A3">
              <w:t>• Resource Integration - department requires one additional FTE to support the INR process efforts:</w:t>
            </w:r>
          </w:p>
          <w:p w14:paraId="520240C1" w14:textId="77777777" w:rsidR="005866A3" w:rsidRPr="005866A3" w:rsidRDefault="005866A3" w:rsidP="005866A3">
            <w:pPr>
              <w:pStyle w:val="NormalArial"/>
            </w:pPr>
          </w:p>
          <w:p w14:paraId="1982FC2E" w14:textId="7B9B37CB" w:rsidR="005866A3" w:rsidRDefault="00143ED2" w:rsidP="005866A3">
            <w:pPr>
              <w:pStyle w:val="NormalArial"/>
            </w:pPr>
            <w:r w:rsidRPr="00143ED2">
              <w:t xml:space="preserve">  * 1,800 hours per year to check and collect data = 3 hours per INR for 600 INRs per year.</w:t>
            </w:r>
          </w:p>
          <w:p w14:paraId="52D7C7B7" w14:textId="77777777" w:rsidR="00D9024D" w:rsidRDefault="00D9024D" w:rsidP="005866A3">
            <w:pPr>
              <w:pStyle w:val="NormalArial"/>
            </w:pPr>
          </w:p>
          <w:p w14:paraId="509BAAEA" w14:textId="77777777" w:rsidR="0012639C" w:rsidRPr="00D06514" w:rsidRDefault="0012639C" w:rsidP="0012639C">
            <w:pPr>
              <w:pStyle w:val="NormalArial"/>
            </w:pPr>
            <w:r w:rsidRPr="0075193C">
              <w:t xml:space="preserve">• </w:t>
            </w:r>
            <w:r w:rsidRPr="00D06514">
              <w:t>Event Analysis - department requires one additional FTE to support an additional 3 event</w:t>
            </w:r>
            <w:r>
              <w:t>s</w:t>
            </w:r>
            <w:r w:rsidRPr="00D06514">
              <w:t xml:space="preserve"> each year beyond current levels:</w:t>
            </w:r>
          </w:p>
          <w:p w14:paraId="7EF8A8DF" w14:textId="77777777" w:rsidR="0012639C" w:rsidRPr="00D06514" w:rsidRDefault="0012639C" w:rsidP="0012639C">
            <w:pPr>
              <w:pStyle w:val="NormalArial"/>
            </w:pPr>
          </w:p>
          <w:p w14:paraId="2473795C" w14:textId="77777777" w:rsidR="0012639C" w:rsidRDefault="0012639C" w:rsidP="0012639C">
            <w:pPr>
              <w:pStyle w:val="NormalArial"/>
            </w:pPr>
            <w:r w:rsidRPr="00284895">
              <w:t xml:space="preserve">  * </w:t>
            </w:r>
            <w:r>
              <w:t>1,400</w:t>
            </w:r>
            <w:r w:rsidRPr="00284895">
              <w:t xml:space="preserve"> hours to support additional events = 300 hours per minor event (3) ~ 900 hours and 500 </w:t>
            </w:r>
            <w:r>
              <w:t xml:space="preserve">hours </w:t>
            </w:r>
            <w:r w:rsidRPr="00284895">
              <w:t>to support NERC/FERC/TRE and ERCOT Reliability Monitor event investigations, manual contingency creation, and rule change needs.</w:t>
            </w:r>
          </w:p>
          <w:p w14:paraId="7D038C1E" w14:textId="77777777" w:rsidR="0012639C" w:rsidRDefault="0012639C" w:rsidP="0012639C">
            <w:pPr>
              <w:pStyle w:val="NormalArial"/>
            </w:pPr>
          </w:p>
          <w:p w14:paraId="0C2368F7" w14:textId="77777777" w:rsidR="0012639C" w:rsidRPr="00E6553B" w:rsidRDefault="0012639C" w:rsidP="0012639C">
            <w:pPr>
              <w:pStyle w:val="NormalArial"/>
            </w:pPr>
            <w:r w:rsidRPr="00284895">
              <w:t xml:space="preserve">• Operations IBR Performance Evaluation - department requires two to </w:t>
            </w:r>
            <w:r>
              <w:t>three</w:t>
            </w:r>
            <w:r w:rsidRPr="00284895">
              <w:t xml:space="preserve"> additional FTEs.</w:t>
            </w:r>
          </w:p>
          <w:p w14:paraId="457E8E31" w14:textId="77777777" w:rsidR="0012639C" w:rsidRPr="00E6553B" w:rsidRDefault="0012639C" w:rsidP="0012639C">
            <w:pPr>
              <w:pStyle w:val="NormalArial"/>
            </w:pPr>
          </w:p>
          <w:p w14:paraId="2321CC10" w14:textId="77777777" w:rsidR="0012639C" w:rsidRPr="0075193C" w:rsidRDefault="0012639C" w:rsidP="0012639C">
            <w:pPr>
              <w:pStyle w:val="NormalArial"/>
            </w:pPr>
            <w:r w:rsidRPr="00284895">
              <w:t xml:space="preserve">  *4,000 - </w:t>
            </w:r>
            <w:r>
              <w:t>6</w:t>
            </w:r>
            <w:r w:rsidRPr="00284895">
              <w:t xml:space="preserve">,000 </w:t>
            </w:r>
            <w:r w:rsidRPr="00DE5B70">
              <w:t>hours for review, tracking, coordination &amp; communication with OEMs, Resource Entities and serve as SMEs for ERCOT Reliability Monitor for performance failures and mitigation</w:t>
            </w:r>
            <w:r>
              <w:t xml:space="preserve">, </w:t>
            </w:r>
            <w:r w:rsidRPr="00DE5B70">
              <w:t>support for appeals,</w:t>
            </w:r>
            <w:r>
              <w:t xml:space="preserve"> and</w:t>
            </w:r>
            <w:r w:rsidRPr="00284895">
              <w:t xml:space="preserve"> </w:t>
            </w:r>
            <w:r>
              <w:t>c</w:t>
            </w:r>
            <w:r w:rsidRPr="00284895">
              <w:t xml:space="preserve">oordinate with Dynamic Studies department as necessary.  </w:t>
            </w:r>
          </w:p>
          <w:p w14:paraId="42DFCB2D" w14:textId="64308182" w:rsidR="00284895" w:rsidRPr="0075193C" w:rsidRDefault="00284895" w:rsidP="00611CF0">
            <w:pPr>
              <w:pStyle w:val="NormalArial"/>
            </w:pP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FF683D" w14:textId="77777777" w:rsidR="00AC5086" w:rsidRPr="005866A3" w:rsidRDefault="005866A3" w:rsidP="002D6CAB">
            <w:pPr>
              <w:pStyle w:val="NormalArial"/>
              <w:rPr>
                <w:rFonts w:cs="Arial"/>
              </w:rPr>
            </w:pPr>
            <w:r w:rsidRPr="005866A3">
              <w:rPr>
                <w:rFonts w:cs="Arial"/>
              </w:rPr>
              <w:t>The following ERCOT systems would be impacted:</w:t>
            </w:r>
          </w:p>
          <w:p w14:paraId="2F1E3B17" w14:textId="77777777" w:rsidR="005866A3" w:rsidRPr="005866A3" w:rsidRDefault="005866A3" w:rsidP="002D6CAB">
            <w:pPr>
              <w:pStyle w:val="NormalArial"/>
              <w:rPr>
                <w:rFonts w:cs="Arial"/>
              </w:rPr>
            </w:pPr>
          </w:p>
          <w:p w14:paraId="1627AE7F" w14:textId="0F6973C3" w:rsidR="00E6553B" w:rsidRPr="00E6553B" w:rsidRDefault="00E6553B" w:rsidP="005866A3">
            <w:pPr>
              <w:pStyle w:val="NormalArial"/>
              <w:numPr>
                <w:ilvl w:val="0"/>
                <w:numId w:val="6"/>
              </w:numPr>
            </w:pPr>
            <w:r w:rsidRPr="00E6553B">
              <w:t>Resource Integration and Ongoing Operations (RIOO) 99%</w:t>
            </w:r>
          </w:p>
          <w:p w14:paraId="1D5EF7AB" w14:textId="33FEFEDF" w:rsidR="005866A3" w:rsidRPr="00E6553B" w:rsidRDefault="005866A3" w:rsidP="005866A3">
            <w:pPr>
              <w:pStyle w:val="NormalArial"/>
              <w:numPr>
                <w:ilvl w:val="0"/>
                <w:numId w:val="6"/>
              </w:numPr>
            </w:pPr>
            <w:r w:rsidRPr="00E6553B">
              <w:t>Service Management Systems</w:t>
            </w:r>
            <w:r w:rsidR="00E6553B" w:rsidRPr="00E6553B">
              <w:t xml:space="preserve">                                </w:t>
            </w:r>
            <w:r w:rsidR="00E6553B">
              <w:t xml:space="preserve">        </w:t>
            </w:r>
            <w:r w:rsidR="00E6553B" w:rsidRPr="00E6553B">
              <w:t>1%</w:t>
            </w:r>
          </w:p>
          <w:p w14:paraId="26B381D9" w14:textId="114BA0A8" w:rsidR="005866A3" w:rsidRPr="00FE71C0" w:rsidRDefault="005866A3" w:rsidP="005866A3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5CA083C" w:rsidR="004D252E" w:rsidRPr="009266AD" w:rsidRDefault="00740A40" w:rsidP="00D54DC7">
            <w:pPr>
              <w:pStyle w:val="NormalArial"/>
              <w:rPr>
                <w:sz w:val="22"/>
                <w:szCs w:val="22"/>
              </w:rPr>
            </w:pPr>
            <w:r w:rsidRPr="00740A40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310FED2D" w:rsidR="004E7041" w:rsidRPr="00D54DC7" w:rsidRDefault="00D9024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9024D">
              <w:rPr>
                <w:b w:val="0"/>
              </w:rPr>
              <w:t>ERCOT will update grid operations and practices to implement this NOGRR.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BD8BD0B" w:rsidR="000A2646" w:rsidRPr="0065661B" w:rsidRDefault="005F69BB" w:rsidP="00B43765">
            <w:pPr>
              <w:rPr>
                <w:rFonts w:cs="Arial"/>
              </w:rPr>
            </w:pPr>
            <w:r w:rsidRPr="005F69BB">
              <w:rPr>
                <w:rFonts w:ascii="Arial" w:hAnsi="Arial" w:cs="Arial"/>
              </w:rPr>
              <w:t xml:space="preserve">The June 7 TAC approved version represents reduced some uncertainty on the magnitude of IBR exemptions and extension and reduced the ongoing exemption and extension support </w:t>
            </w:r>
            <w:r w:rsidR="008B0352" w:rsidRPr="005F69BB">
              <w:rPr>
                <w:rFonts w:ascii="Arial" w:hAnsi="Arial" w:cs="Arial"/>
              </w:rPr>
              <w:t>from</w:t>
            </w:r>
            <w:r w:rsidRPr="005F69BB">
              <w:rPr>
                <w:rFonts w:ascii="Arial" w:hAnsi="Arial" w:cs="Arial"/>
              </w:rPr>
              <w:t xml:space="preserve"> the previous TAC approved version.  ERCOT has narrowed the unbudgeted FTE impact accordingly.  ERCOT also increased the </w:t>
            </w:r>
            <w:r w:rsidR="00816A68" w:rsidRPr="005F69BB">
              <w:rPr>
                <w:rFonts w:ascii="Arial" w:hAnsi="Arial" w:cs="Arial"/>
              </w:rPr>
              <w:t>short-term</w:t>
            </w:r>
            <w:r w:rsidRPr="005F69BB">
              <w:rPr>
                <w:rFonts w:ascii="Arial" w:hAnsi="Arial" w:cs="Arial"/>
              </w:rPr>
              <w:t xml:space="preserve"> contract labor to account for the remaining </w:t>
            </w:r>
            <w:r w:rsidR="00816A68" w:rsidRPr="005F69BB">
              <w:rPr>
                <w:rFonts w:ascii="Arial" w:hAnsi="Arial" w:cs="Arial"/>
              </w:rPr>
              <w:t>short-term</w:t>
            </w:r>
            <w:r w:rsidRPr="005F69BB">
              <w:rPr>
                <w:rFonts w:ascii="Arial" w:hAnsi="Arial" w:cs="Arial"/>
              </w:rPr>
              <w:t xml:space="preserve"> need for initial exemption evaluation and assessments in 2025 and 2026 that remains despite the reduction in ongoing FTE support for exemptions.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98F4A" w14:textId="77777777" w:rsidR="00070965" w:rsidRDefault="00070965">
      <w:r>
        <w:separator/>
      </w:r>
    </w:p>
  </w:endnote>
  <w:endnote w:type="continuationSeparator" w:id="0">
    <w:p w14:paraId="6152FB9D" w14:textId="77777777" w:rsidR="00070965" w:rsidRDefault="0007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36EE353" w:rsidR="006B0C5E" w:rsidRDefault="00D1684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245NOGRR-</w:t>
    </w:r>
    <w:r w:rsidR="00A145CD">
      <w:rPr>
        <w:rFonts w:ascii="Arial" w:hAnsi="Arial"/>
        <w:sz w:val="18"/>
      </w:rPr>
      <w:t>85</w:t>
    </w:r>
    <w:r>
      <w:rPr>
        <w:rFonts w:ascii="Arial" w:hAnsi="Arial"/>
        <w:sz w:val="18"/>
      </w:rPr>
      <w:t xml:space="preserve"> </w:t>
    </w:r>
    <w:r w:rsidR="00B43765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A145CD">
      <w:rPr>
        <w:rFonts w:ascii="Arial" w:hAnsi="Arial"/>
        <w:sz w:val="18"/>
      </w:rPr>
      <w:t>061024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F0CAF" w14:textId="77777777" w:rsidR="00070965" w:rsidRDefault="00070965">
      <w:r>
        <w:separator/>
      </w:r>
    </w:p>
  </w:footnote>
  <w:footnote w:type="continuationSeparator" w:id="0">
    <w:p w14:paraId="20EF8BC8" w14:textId="77777777" w:rsidR="00070965" w:rsidRDefault="0007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0753DA3F" w:rsidR="006B0C5E" w:rsidRDefault="00D9024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426B24"/>
    <w:multiLevelType w:val="hybridMultilevel"/>
    <w:tmpl w:val="33FCA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1218964">
    <w:abstractNumId w:val="0"/>
  </w:num>
  <w:num w:numId="2" w16cid:durableId="1148548833">
    <w:abstractNumId w:val="5"/>
  </w:num>
  <w:num w:numId="3" w16cid:durableId="1064375465">
    <w:abstractNumId w:val="2"/>
  </w:num>
  <w:num w:numId="4" w16cid:durableId="587806627">
    <w:abstractNumId w:val="1"/>
  </w:num>
  <w:num w:numId="5" w16cid:durableId="983461936">
    <w:abstractNumId w:val="3"/>
  </w:num>
  <w:num w:numId="6" w16cid:durableId="346640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59B9"/>
    <w:rsid w:val="000466AC"/>
    <w:rsid w:val="00051132"/>
    <w:rsid w:val="0005194C"/>
    <w:rsid w:val="00056F0B"/>
    <w:rsid w:val="000571E9"/>
    <w:rsid w:val="00061806"/>
    <w:rsid w:val="00063524"/>
    <w:rsid w:val="0006423F"/>
    <w:rsid w:val="00070965"/>
    <w:rsid w:val="00083944"/>
    <w:rsid w:val="00087D4B"/>
    <w:rsid w:val="00093663"/>
    <w:rsid w:val="00094676"/>
    <w:rsid w:val="000A2646"/>
    <w:rsid w:val="000A3DB5"/>
    <w:rsid w:val="000B0B1C"/>
    <w:rsid w:val="000B3B55"/>
    <w:rsid w:val="000C1F28"/>
    <w:rsid w:val="000C671A"/>
    <w:rsid w:val="000D5B5A"/>
    <w:rsid w:val="000E092F"/>
    <w:rsid w:val="000E735D"/>
    <w:rsid w:val="000F657B"/>
    <w:rsid w:val="0010572B"/>
    <w:rsid w:val="0011160D"/>
    <w:rsid w:val="001128F3"/>
    <w:rsid w:val="00113E10"/>
    <w:rsid w:val="00116E03"/>
    <w:rsid w:val="001237B1"/>
    <w:rsid w:val="00124420"/>
    <w:rsid w:val="0012639C"/>
    <w:rsid w:val="00126D98"/>
    <w:rsid w:val="0013505A"/>
    <w:rsid w:val="0014050A"/>
    <w:rsid w:val="00143ED2"/>
    <w:rsid w:val="001454E5"/>
    <w:rsid w:val="00147406"/>
    <w:rsid w:val="0015034C"/>
    <w:rsid w:val="001503FA"/>
    <w:rsid w:val="001542F8"/>
    <w:rsid w:val="00155C21"/>
    <w:rsid w:val="001633D8"/>
    <w:rsid w:val="0017002D"/>
    <w:rsid w:val="0017075F"/>
    <w:rsid w:val="00172CD9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6852"/>
    <w:rsid w:val="001C0827"/>
    <w:rsid w:val="001D2511"/>
    <w:rsid w:val="001E1E0B"/>
    <w:rsid w:val="001E4FDC"/>
    <w:rsid w:val="001E6796"/>
    <w:rsid w:val="001E7AE7"/>
    <w:rsid w:val="001F475F"/>
    <w:rsid w:val="001F4A33"/>
    <w:rsid w:val="0020134E"/>
    <w:rsid w:val="0020272B"/>
    <w:rsid w:val="00206B28"/>
    <w:rsid w:val="002112CE"/>
    <w:rsid w:val="002140E5"/>
    <w:rsid w:val="002151C4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895"/>
    <w:rsid w:val="00284AFE"/>
    <w:rsid w:val="00285724"/>
    <w:rsid w:val="00287D44"/>
    <w:rsid w:val="002B11CA"/>
    <w:rsid w:val="002B1CD1"/>
    <w:rsid w:val="002B6BBB"/>
    <w:rsid w:val="002B7C0C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66DB"/>
    <w:rsid w:val="00343A04"/>
    <w:rsid w:val="003442FA"/>
    <w:rsid w:val="003532C4"/>
    <w:rsid w:val="0035585C"/>
    <w:rsid w:val="00361A4D"/>
    <w:rsid w:val="00365ACE"/>
    <w:rsid w:val="0037167C"/>
    <w:rsid w:val="003806C4"/>
    <w:rsid w:val="003821C4"/>
    <w:rsid w:val="003971D4"/>
    <w:rsid w:val="00397B2F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1227"/>
    <w:rsid w:val="004062C0"/>
    <w:rsid w:val="00414B41"/>
    <w:rsid w:val="0042091F"/>
    <w:rsid w:val="00424401"/>
    <w:rsid w:val="004249AB"/>
    <w:rsid w:val="00433605"/>
    <w:rsid w:val="0044104C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B77AC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9F4"/>
    <w:rsid w:val="00577B36"/>
    <w:rsid w:val="00585304"/>
    <w:rsid w:val="005866A3"/>
    <w:rsid w:val="00590565"/>
    <w:rsid w:val="00592DDF"/>
    <w:rsid w:val="00595DDC"/>
    <w:rsid w:val="005973DA"/>
    <w:rsid w:val="005A2F63"/>
    <w:rsid w:val="005A5395"/>
    <w:rsid w:val="005A6B20"/>
    <w:rsid w:val="005B02F0"/>
    <w:rsid w:val="005B47A6"/>
    <w:rsid w:val="005B47C7"/>
    <w:rsid w:val="005B56D9"/>
    <w:rsid w:val="005C157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4B"/>
    <w:rsid w:val="005F6371"/>
    <w:rsid w:val="005F69BB"/>
    <w:rsid w:val="006046E0"/>
    <w:rsid w:val="00611CF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661B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6FE6"/>
    <w:rsid w:val="006B0C5E"/>
    <w:rsid w:val="006B5F67"/>
    <w:rsid w:val="006C3039"/>
    <w:rsid w:val="006E4E93"/>
    <w:rsid w:val="006E67E1"/>
    <w:rsid w:val="006F0D6E"/>
    <w:rsid w:val="007002AE"/>
    <w:rsid w:val="00712E26"/>
    <w:rsid w:val="007233B6"/>
    <w:rsid w:val="00733A0B"/>
    <w:rsid w:val="00740A40"/>
    <w:rsid w:val="00740C8C"/>
    <w:rsid w:val="00742975"/>
    <w:rsid w:val="007453CF"/>
    <w:rsid w:val="00746D94"/>
    <w:rsid w:val="0075193C"/>
    <w:rsid w:val="0075487E"/>
    <w:rsid w:val="00755CFC"/>
    <w:rsid w:val="00771453"/>
    <w:rsid w:val="00771D27"/>
    <w:rsid w:val="0077547B"/>
    <w:rsid w:val="007773D0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A68"/>
    <w:rsid w:val="00817247"/>
    <w:rsid w:val="00820B63"/>
    <w:rsid w:val="008216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539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0352"/>
    <w:rsid w:val="008B4E36"/>
    <w:rsid w:val="008B529A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7A4E"/>
    <w:rsid w:val="00985523"/>
    <w:rsid w:val="00990166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652"/>
    <w:rsid w:val="009F3D0E"/>
    <w:rsid w:val="009F5415"/>
    <w:rsid w:val="00A06E42"/>
    <w:rsid w:val="00A145CD"/>
    <w:rsid w:val="00A24797"/>
    <w:rsid w:val="00A3076A"/>
    <w:rsid w:val="00A30CD9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A6A1C"/>
    <w:rsid w:val="00AB092F"/>
    <w:rsid w:val="00AB235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840"/>
    <w:rsid w:val="00B13D08"/>
    <w:rsid w:val="00B17E81"/>
    <w:rsid w:val="00B202EE"/>
    <w:rsid w:val="00B21D8F"/>
    <w:rsid w:val="00B242E5"/>
    <w:rsid w:val="00B2530D"/>
    <w:rsid w:val="00B3262B"/>
    <w:rsid w:val="00B3605A"/>
    <w:rsid w:val="00B43584"/>
    <w:rsid w:val="00B43765"/>
    <w:rsid w:val="00B44FF3"/>
    <w:rsid w:val="00B50D29"/>
    <w:rsid w:val="00B61793"/>
    <w:rsid w:val="00B70B20"/>
    <w:rsid w:val="00B80345"/>
    <w:rsid w:val="00B85D42"/>
    <w:rsid w:val="00B96544"/>
    <w:rsid w:val="00BA23FC"/>
    <w:rsid w:val="00BA58A9"/>
    <w:rsid w:val="00BB1036"/>
    <w:rsid w:val="00BB1568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4150"/>
    <w:rsid w:val="00C362B5"/>
    <w:rsid w:val="00C452DC"/>
    <w:rsid w:val="00C473B8"/>
    <w:rsid w:val="00C516F7"/>
    <w:rsid w:val="00C55D35"/>
    <w:rsid w:val="00C56D5E"/>
    <w:rsid w:val="00C63B97"/>
    <w:rsid w:val="00C7107A"/>
    <w:rsid w:val="00C768E2"/>
    <w:rsid w:val="00C80E53"/>
    <w:rsid w:val="00C85E09"/>
    <w:rsid w:val="00C957F9"/>
    <w:rsid w:val="00C97625"/>
    <w:rsid w:val="00CA17FC"/>
    <w:rsid w:val="00CA6731"/>
    <w:rsid w:val="00CB0621"/>
    <w:rsid w:val="00CB3C8E"/>
    <w:rsid w:val="00CB7783"/>
    <w:rsid w:val="00CC046E"/>
    <w:rsid w:val="00CC3457"/>
    <w:rsid w:val="00CC4A8A"/>
    <w:rsid w:val="00CC76D7"/>
    <w:rsid w:val="00CD515E"/>
    <w:rsid w:val="00CE39F5"/>
    <w:rsid w:val="00CE3D9D"/>
    <w:rsid w:val="00CF1A2F"/>
    <w:rsid w:val="00D01DC3"/>
    <w:rsid w:val="00D027E7"/>
    <w:rsid w:val="00D06514"/>
    <w:rsid w:val="00D074DE"/>
    <w:rsid w:val="00D1152F"/>
    <w:rsid w:val="00D16849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C23"/>
    <w:rsid w:val="00D9024D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27F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53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563A"/>
    <w:rsid w:val="00F86B94"/>
    <w:rsid w:val="00F92B33"/>
    <w:rsid w:val="00FA621B"/>
    <w:rsid w:val="00FB22A3"/>
    <w:rsid w:val="00FB437C"/>
    <w:rsid w:val="00FB4C1E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2024-06-10T17:37:00Z</dcterms:created>
  <dcterms:modified xsi:type="dcterms:W3CDTF">2024-06-10T17:38:00Z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2023-11-13T13:59:13Z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6dcd95b1-2698-44b1-bc2d-a58d030cd008</vt:lpwstr>
  </property>
  <property fmtid="{D5CDD505-2E9C-101B-9397-08002B2CF9AE}" pid="9" name="MSIP_Label_7084cbda-52b8-46fb-a7b7-cb5bd465ed85_ContentBits">
    <vt:lpwstr>0</vt:lpwstr>
  </property>
</Properties>
</file>