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8E7F2" w14:textId="59887357" w:rsidR="00671BC5" w:rsidRPr="005836B0" w:rsidRDefault="00671BC5" w:rsidP="00671BC5">
      <w:pPr>
        <w:pStyle w:val="BodyText"/>
        <w:jc w:val="center"/>
        <w:rPr>
          <w:rFonts w:ascii="Arial" w:hAnsi="Arial" w:cs="Arial"/>
          <w:b/>
          <w:bCs/>
          <w:sz w:val="24"/>
          <w:szCs w:val="24"/>
        </w:rPr>
      </w:pPr>
      <w:bookmarkStart w:id="0" w:name="_Toc503599168"/>
      <w:bookmarkStart w:id="1" w:name="_Hlk115981542"/>
      <w:r w:rsidRPr="31BFE091">
        <w:rPr>
          <w:rFonts w:ascii="Arial" w:hAnsi="Arial" w:cs="Arial"/>
          <w:b/>
          <w:bCs/>
          <w:sz w:val="24"/>
          <w:szCs w:val="24"/>
        </w:rPr>
        <w:t>Board Policies and Procedures</w:t>
      </w:r>
      <w:bookmarkEnd w:id="0"/>
    </w:p>
    <w:p w14:paraId="6DD712A4" w14:textId="6B7D4259" w:rsidR="00671BC5" w:rsidRPr="005836B0" w:rsidRDefault="00671BC5" w:rsidP="31BFE091">
      <w:pPr>
        <w:pStyle w:val="BodyText"/>
        <w:jc w:val="center"/>
        <w:rPr>
          <w:rStyle w:val="PageNumber"/>
          <w:rFonts w:ascii="Arial" w:hAnsi="Arial" w:cs="Arial"/>
          <w:b/>
          <w:bCs/>
          <w:sz w:val="24"/>
          <w:szCs w:val="24"/>
        </w:rPr>
      </w:pPr>
      <w:r w:rsidRPr="31BFE091">
        <w:rPr>
          <w:rStyle w:val="PageNumber"/>
          <w:rFonts w:ascii="ZWAdobeF" w:hAnsi="ZWAdobeF" w:cs="ZWAdobeF"/>
          <w:sz w:val="2"/>
          <w:szCs w:val="2"/>
        </w:rPr>
        <w:t>27T</w:t>
      </w:r>
      <w:r w:rsidRPr="31BFE091">
        <w:rPr>
          <w:rStyle w:val="PageNumber"/>
          <w:rFonts w:ascii="Arial" w:hAnsi="Arial" w:cs="Arial"/>
          <w:b/>
          <w:bCs/>
          <w:sz w:val="24"/>
          <w:szCs w:val="24"/>
        </w:rPr>
        <w:t xml:space="preserve">Amended Effective </w:t>
      </w:r>
      <w:del w:id="2" w:author="ERCOT" w:date="2024-01-30T18:47:00Z">
        <w:r w:rsidRPr="31BFE091" w:rsidDel="0021386F">
          <w:rPr>
            <w:rStyle w:val="PageNumber"/>
            <w:rFonts w:ascii="Arial" w:hAnsi="Arial" w:cs="Arial"/>
            <w:b/>
            <w:bCs/>
            <w:sz w:val="24"/>
            <w:szCs w:val="24"/>
          </w:rPr>
          <w:delText>July 1</w:delText>
        </w:r>
        <w:r w:rsidRPr="31BFE091" w:rsidDel="008D5894">
          <w:rPr>
            <w:rStyle w:val="PageNumber"/>
            <w:rFonts w:ascii="Arial" w:hAnsi="Arial" w:cs="Arial"/>
            <w:b/>
            <w:bCs/>
            <w:sz w:val="24"/>
            <w:szCs w:val="24"/>
          </w:rPr>
          <w:delText>,</w:delText>
        </w:r>
        <w:r w:rsidRPr="31BFE091" w:rsidDel="00671BC5">
          <w:rPr>
            <w:rStyle w:val="PageNumber"/>
            <w:rFonts w:ascii="Arial" w:hAnsi="Arial" w:cs="Arial"/>
            <w:b/>
            <w:bCs/>
            <w:sz w:val="24"/>
            <w:szCs w:val="24"/>
          </w:rPr>
          <w:delText xml:space="preserve"> 202</w:delText>
        </w:r>
        <w:r w:rsidRPr="31BFE091" w:rsidDel="0021386F">
          <w:rPr>
            <w:rStyle w:val="PageNumber"/>
            <w:rFonts w:ascii="Arial" w:hAnsi="Arial" w:cs="Arial"/>
            <w:b/>
            <w:bCs/>
            <w:sz w:val="24"/>
            <w:szCs w:val="24"/>
          </w:rPr>
          <w:delText>3</w:delText>
        </w:r>
      </w:del>
      <w:ins w:id="3" w:author="ERCOT" w:date="2024-04-08T15:09:00Z">
        <w:r w:rsidR="27D1D833" w:rsidRPr="67FDE83B">
          <w:rPr>
            <w:rStyle w:val="PageNumber"/>
            <w:rFonts w:ascii="Arial" w:hAnsi="Arial" w:cs="Arial"/>
            <w:b/>
            <w:bCs/>
            <w:sz w:val="24"/>
            <w:szCs w:val="24"/>
          </w:rPr>
          <w:t xml:space="preserve"> June 18</w:t>
        </w:r>
      </w:ins>
      <w:ins w:id="4" w:author="ERCOT" w:date="2024-01-30T18:48:00Z">
        <w:r w:rsidR="5D6167F4" w:rsidRPr="31BFE091">
          <w:rPr>
            <w:rStyle w:val="PageNumber"/>
            <w:rFonts w:ascii="Arial" w:hAnsi="Arial" w:cs="Arial"/>
            <w:b/>
            <w:bCs/>
            <w:sz w:val="24"/>
            <w:szCs w:val="24"/>
          </w:rPr>
          <w:t>, 2024</w:t>
        </w:r>
      </w:ins>
    </w:p>
    <w:p w14:paraId="533299EC" w14:textId="6EF314B6" w:rsidR="00637FEE" w:rsidRPr="005836B0" w:rsidRDefault="00671BC5" w:rsidP="00671BC5">
      <w:pPr>
        <w:pStyle w:val="BodyText"/>
        <w:jc w:val="center"/>
        <w:rPr>
          <w:rStyle w:val="PageNumber"/>
          <w:rFonts w:ascii="Arial" w:hAnsi="Arial" w:cs="Arial"/>
          <w:b/>
          <w:sz w:val="24"/>
          <w:szCs w:val="24"/>
        </w:rPr>
      </w:pPr>
      <w:r>
        <w:rPr>
          <w:rStyle w:val="PageNumber"/>
          <w:rFonts w:ascii="ZWAdobeF" w:hAnsi="ZWAdobeF" w:cs="ZWAdobeF"/>
          <w:sz w:val="2"/>
          <w:szCs w:val="2"/>
        </w:rPr>
        <w:t>27T</w:t>
      </w:r>
      <w:r w:rsidRPr="005836B0">
        <w:rPr>
          <w:rStyle w:val="PageNumber"/>
          <w:rFonts w:ascii="Arial" w:hAnsi="Arial" w:cs="Arial"/>
          <w:b/>
          <w:sz w:val="24"/>
          <w:szCs w:val="24"/>
        </w:rPr>
        <w:t>By the ERCOT Board of Directors</w:t>
      </w:r>
      <w:bookmarkEnd w:id="1"/>
    </w:p>
    <w:p w14:paraId="5747C1DC" w14:textId="77777777" w:rsidR="00637FEE" w:rsidRPr="005836B0" w:rsidRDefault="00637FEE" w:rsidP="00637FEE">
      <w:pPr>
        <w:pStyle w:val="BodyText"/>
        <w:jc w:val="center"/>
        <w:rPr>
          <w:rStyle w:val="PageNumber"/>
          <w:rFonts w:ascii="Arial" w:hAnsi="Arial" w:cs="Arial"/>
          <w:b/>
          <w:sz w:val="24"/>
          <w:szCs w:val="24"/>
        </w:rPr>
      </w:pPr>
    </w:p>
    <w:p w14:paraId="76E4E791" w14:textId="77777777" w:rsidR="00637FEE" w:rsidRPr="005836B0" w:rsidRDefault="00637FEE" w:rsidP="00637FEE">
      <w:pPr>
        <w:pStyle w:val="BodyText"/>
        <w:jc w:val="center"/>
        <w:rPr>
          <w:rStyle w:val="PageNumber"/>
          <w:rFonts w:ascii="Arial" w:hAnsi="Arial" w:cs="Arial"/>
          <w:b/>
          <w:sz w:val="24"/>
          <w:szCs w:val="24"/>
        </w:rPr>
      </w:pPr>
    </w:p>
    <w:p w14:paraId="46948CED" w14:textId="77777777" w:rsidR="00637FEE" w:rsidRPr="005836B0" w:rsidRDefault="00637FEE" w:rsidP="00637FEE">
      <w:pPr>
        <w:pStyle w:val="BodyText"/>
        <w:jc w:val="center"/>
        <w:rPr>
          <w:rStyle w:val="PageNumber"/>
          <w:rFonts w:ascii="Arial" w:hAnsi="Arial" w:cs="Arial"/>
          <w:b/>
          <w:sz w:val="24"/>
          <w:szCs w:val="24"/>
        </w:rPr>
      </w:pPr>
    </w:p>
    <w:p w14:paraId="4BEF45A0" w14:textId="77777777" w:rsidR="00637FEE" w:rsidRPr="005836B0" w:rsidRDefault="00637FEE" w:rsidP="00637FEE">
      <w:pPr>
        <w:pStyle w:val="BodyText"/>
        <w:jc w:val="center"/>
        <w:rPr>
          <w:rFonts w:ascii="Arial" w:hAnsi="Arial" w:cs="Arial"/>
          <w:b/>
          <w:bCs/>
          <w:sz w:val="24"/>
          <w:szCs w:val="24"/>
        </w:rPr>
      </w:pPr>
    </w:p>
    <w:p w14:paraId="354EE9AF" w14:textId="77777777" w:rsidR="00637FEE" w:rsidRPr="005836B0" w:rsidRDefault="00637FEE" w:rsidP="00637FEE">
      <w:pPr>
        <w:jc w:val="center"/>
        <w:rPr>
          <w:rFonts w:ascii="Arial" w:hAnsi="Arial" w:cs="Arial"/>
          <w:b/>
          <w:sz w:val="24"/>
          <w:szCs w:val="24"/>
        </w:rPr>
      </w:pPr>
      <w:r w:rsidRPr="005836B0">
        <w:rPr>
          <w:rFonts w:ascii="Arial" w:hAnsi="Arial" w:cs="Arial"/>
          <w:b/>
          <w:sz w:val="24"/>
          <w:szCs w:val="24"/>
        </w:rPr>
        <w:t>Table of Contents</w:t>
      </w:r>
    </w:p>
    <w:p w14:paraId="2F67C142" w14:textId="77777777" w:rsidR="00637FEE" w:rsidRPr="005836B0" w:rsidRDefault="00637FEE" w:rsidP="00637FEE">
      <w:pPr>
        <w:rPr>
          <w:rFonts w:ascii="Arial" w:hAnsi="Arial" w:cs="Arial"/>
          <w:sz w:val="24"/>
          <w:szCs w:val="24"/>
        </w:rPr>
      </w:pPr>
    </w:p>
    <w:tbl>
      <w:tblPr>
        <w:tblW w:w="0" w:type="auto"/>
        <w:jc w:val="center"/>
        <w:tblLook w:val="0000" w:firstRow="0" w:lastRow="0" w:firstColumn="0" w:lastColumn="0" w:noHBand="0" w:noVBand="0"/>
      </w:tblPr>
      <w:tblGrid>
        <w:gridCol w:w="689"/>
        <w:gridCol w:w="7764"/>
        <w:gridCol w:w="907"/>
      </w:tblGrid>
      <w:tr w:rsidR="00D91D85" w:rsidRPr="005836B0" w14:paraId="7B066FC3" w14:textId="77777777" w:rsidTr="433CF831">
        <w:trPr>
          <w:jc w:val="center"/>
        </w:trPr>
        <w:tc>
          <w:tcPr>
            <w:tcW w:w="690" w:type="dxa"/>
          </w:tcPr>
          <w:p w14:paraId="0A48AB78" w14:textId="77777777" w:rsidR="00D91D85" w:rsidRPr="005836B0" w:rsidRDefault="00D91D85" w:rsidP="00C51559">
            <w:pPr>
              <w:rPr>
                <w:rFonts w:ascii="Arial" w:hAnsi="Arial" w:cs="Arial"/>
                <w:sz w:val="24"/>
                <w:szCs w:val="24"/>
              </w:rPr>
            </w:pPr>
            <w:bookmarkStart w:id="5" w:name="_Hlk121764696"/>
            <w:r w:rsidRPr="005836B0">
              <w:rPr>
                <w:rFonts w:ascii="Arial" w:hAnsi="Arial" w:cs="Arial"/>
                <w:sz w:val="24"/>
                <w:szCs w:val="24"/>
              </w:rPr>
              <w:t xml:space="preserve">I. </w:t>
            </w:r>
          </w:p>
        </w:tc>
        <w:tc>
          <w:tcPr>
            <w:tcW w:w="7865" w:type="dxa"/>
          </w:tcPr>
          <w:p w14:paraId="20E6DB42"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Meeting Procedures </w:t>
            </w:r>
          </w:p>
        </w:tc>
        <w:tc>
          <w:tcPr>
            <w:tcW w:w="910" w:type="dxa"/>
          </w:tcPr>
          <w:p w14:paraId="53764373" w14:textId="5500ABA6"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one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2</w:t>
            </w:r>
            <w:r w:rsidR="00D30563">
              <w:rPr>
                <w:rFonts w:ascii="Arial" w:hAnsi="Arial" w:cs="Arial"/>
                <w:color w:val="2B579A"/>
                <w:sz w:val="24"/>
                <w:szCs w:val="24"/>
                <w:shd w:val="clear" w:color="auto" w:fill="E6E6E6"/>
              </w:rPr>
              <w:fldChar w:fldCharType="end"/>
            </w:r>
          </w:p>
        </w:tc>
      </w:tr>
      <w:tr w:rsidR="00D91D85" w:rsidRPr="005836B0" w14:paraId="6F69E32F" w14:textId="77777777" w:rsidTr="433CF831">
        <w:trPr>
          <w:jc w:val="center"/>
        </w:trPr>
        <w:tc>
          <w:tcPr>
            <w:tcW w:w="690" w:type="dxa"/>
          </w:tcPr>
          <w:p w14:paraId="40FA75A4"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II. </w:t>
            </w:r>
          </w:p>
        </w:tc>
        <w:tc>
          <w:tcPr>
            <w:tcW w:w="7865" w:type="dxa"/>
          </w:tcPr>
          <w:p w14:paraId="637FDA56" w14:textId="77777777" w:rsidR="00D91D85" w:rsidRPr="005836B0" w:rsidRDefault="00D91D85" w:rsidP="00C51559">
            <w:pPr>
              <w:rPr>
                <w:rFonts w:ascii="Arial" w:hAnsi="Arial" w:cs="Arial"/>
                <w:sz w:val="24"/>
                <w:szCs w:val="24"/>
              </w:rPr>
            </w:pPr>
            <w:r w:rsidRPr="005836B0">
              <w:rPr>
                <w:rFonts w:ascii="Arial" w:hAnsi="Arial" w:cs="Arial"/>
                <w:sz w:val="24"/>
                <w:szCs w:val="24"/>
              </w:rPr>
              <w:t>Responsibilities, Qualifications, and Compensation of the Board of Directors</w:t>
            </w:r>
          </w:p>
        </w:tc>
        <w:tc>
          <w:tcPr>
            <w:tcW w:w="910" w:type="dxa"/>
          </w:tcPr>
          <w:p w14:paraId="3AE7F334" w14:textId="0C329358"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two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2</w:t>
            </w:r>
            <w:r w:rsidR="00D30563">
              <w:rPr>
                <w:rFonts w:ascii="Arial" w:hAnsi="Arial" w:cs="Arial"/>
                <w:color w:val="2B579A"/>
                <w:sz w:val="24"/>
                <w:szCs w:val="24"/>
                <w:shd w:val="clear" w:color="auto" w:fill="E6E6E6"/>
              </w:rPr>
              <w:fldChar w:fldCharType="end"/>
            </w:r>
          </w:p>
        </w:tc>
      </w:tr>
      <w:tr w:rsidR="00D91D85" w:rsidRPr="005836B0" w14:paraId="1CE61774" w14:textId="77777777" w:rsidTr="433CF831">
        <w:trPr>
          <w:jc w:val="center"/>
        </w:trPr>
        <w:tc>
          <w:tcPr>
            <w:tcW w:w="690" w:type="dxa"/>
          </w:tcPr>
          <w:p w14:paraId="4C3D8559"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III. </w:t>
            </w:r>
          </w:p>
        </w:tc>
        <w:tc>
          <w:tcPr>
            <w:tcW w:w="7865" w:type="dxa"/>
          </w:tcPr>
          <w:p w14:paraId="6F318A29" w14:textId="77777777" w:rsidR="00D91D85" w:rsidRPr="005836B0" w:rsidRDefault="00D91D85" w:rsidP="00C51559">
            <w:pPr>
              <w:rPr>
                <w:rFonts w:ascii="Arial" w:hAnsi="Arial" w:cs="Arial"/>
                <w:sz w:val="24"/>
                <w:szCs w:val="24"/>
              </w:rPr>
            </w:pPr>
            <w:r w:rsidRPr="005836B0">
              <w:rPr>
                <w:rFonts w:ascii="Arial" w:hAnsi="Arial" w:cs="Arial"/>
                <w:sz w:val="24"/>
                <w:szCs w:val="24"/>
              </w:rPr>
              <w:t>Delegation of Authority to the Chief Executive Officer</w:t>
            </w:r>
          </w:p>
        </w:tc>
        <w:tc>
          <w:tcPr>
            <w:tcW w:w="910" w:type="dxa"/>
          </w:tcPr>
          <w:p w14:paraId="5A8E3723" w14:textId="1E625D84"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three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5</w:t>
            </w:r>
            <w:r w:rsidR="00D30563">
              <w:rPr>
                <w:rFonts w:ascii="Arial" w:hAnsi="Arial" w:cs="Arial"/>
                <w:color w:val="2B579A"/>
                <w:sz w:val="24"/>
                <w:szCs w:val="24"/>
                <w:shd w:val="clear" w:color="auto" w:fill="E6E6E6"/>
              </w:rPr>
              <w:fldChar w:fldCharType="end"/>
            </w:r>
          </w:p>
        </w:tc>
      </w:tr>
      <w:tr w:rsidR="00D91D85" w:rsidRPr="005836B0" w14:paraId="2B7426D1" w14:textId="77777777" w:rsidTr="433CF831">
        <w:trPr>
          <w:jc w:val="center"/>
        </w:trPr>
        <w:tc>
          <w:tcPr>
            <w:tcW w:w="690" w:type="dxa"/>
          </w:tcPr>
          <w:p w14:paraId="421E7988"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IV. </w:t>
            </w:r>
          </w:p>
        </w:tc>
        <w:tc>
          <w:tcPr>
            <w:tcW w:w="7865" w:type="dxa"/>
          </w:tcPr>
          <w:p w14:paraId="26293FAF" w14:textId="77777777" w:rsidR="00D91D85" w:rsidRPr="005836B0" w:rsidRDefault="00D91D85" w:rsidP="00C51559">
            <w:pPr>
              <w:rPr>
                <w:rFonts w:ascii="Arial" w:hAnsi="Arial" w:cs="Arial"/>
                <w:sz w:val="24"/>
                <w:szCs w:val="24"/>
              </w:rPr>
            </w:pPr>
            <w:r w:rsidRPr="005836B0">
              <w:rPr>
                <w:rFonts w:ascii="Arial" w:hAnsi="Arial" w:cs="Arial"/>
                <w:sz w:val="24"/>
                <w:szCs w:val="24"/>
              </w:rPr>
              <w:t>Procedure for the Sale of ERCOT Assets</w:t>
            </w:r>
          </w:p>
        </w:tc>
        <w:tc>
          <w:tcPr>
            <w:tcW w:w="910" w:type="dxa"/>
          </w:tcPr>
          <w:p w14:paraId="177CD7EC" w14:textId="4ACE171B"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four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5</w:t>
            </w:r>
            <w:r w:rsidR="00D30563">
              <w:rPr>
                <w:rFonts w:ascii="Arial" w:hAnsi="Arial" w:cs="Arial"/>
                <w:color w:val="2B579A"/>
                <w:sz w:val="24"/>
                <w:szCs w:val="24"/>
                <w:shd w:val="clear" w:color="auto" w:fill="E6E6E6"/>
              </w:rPr>
              <w:fldChar w:fldCharType="end"/>
            </w:r>
          </w:p>
        </w:tc>
      </w:tr>
      <w:tr w:rsidR="00D91D85" w:rsidRPr="005836B0" w14:paraId="2C798E38" w14:textId="77777777" w:rsidTr="433CF831">
        <w:trPr>
          <w:jc w:val="center"/>
        </w:trPr>
        <w:tc>
          <w:tcPr>
            <w:tcW w:w="690" w:type="dxa"/>
          </w:tcPr>
          <w:p w14:paraId="2201EE9A"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V. </w:t>
            </w:r>
          </w:p>
        </w:tc>
        <w:tc>
          <w:tcPr>
            <w:tcW w:w="7865" w:type="dxa"/>
          </w:tcPr>
          <w:p w14:paraId="3F2B5925" w14:textId="77777777" w:rsidR="00D91D85" w:rsidRPr="005836B0" w:rsidRDefault="00D91D85" w:rsidP="00C51559">
            <w:pPr>
              <w:rPr>
                <w:rFonts w:ascii="Arial" w:hAnsi="Arial" w:cs="Arial"/>
                <w:sz w:val="24"/>
                <w:szCs w:val="24"/>
              </w:rPr>
            </w:pPr>
            <w:r>
              <w:rPr>
                <w:rFonts w:ascii="Arial" w:hAnsi="Arial" w:cs="Arial"/>
                <w:sz w:val="24"/>
                <w:szCs w:val="24"/>
              </w:rPr>
              <w:t xml:space="preserve">Procedures for </w:t>
            </w:r>
            <w:r w:rsidRPr="00855B78">
              <w:rPr>
                <w:rFonts w:ascii="Arial" w:hAnsi="Arial" w:cs="Arial"/>
                <w:sz w:val="24"/>
                <w:szCs w:val="24"/>
              </w:rPr>
              <w:t>Decertification of ERCOT as the Independent System Operator,</w:t>
            </w:r>
            <w:r>
              <w:rPr>
                <w:rFonts w:ascii="Arial" w:hAnsi="Arial" w:cs="Arial"/>
                <w:sz w:val="24"/>
                <w:szCs w:val="24"/>
              </w:rPr>
              <w:t xml:space="preserve"> </w:t>
            </w:r>
            <w:r w:rsidRPr="005836B0">
              <w:rPr>
                <w:rFonts w:ascii="Arial" w:hAnsi="Arial" w:cs="Arial"/>
                <w:sz w:val="24"/>
                <w:szCs w:val="24"/>
              </w:rPr>
              <w:t xml:space="preserve">Termination </w:t>
            </w:r>
            <w:r>
              <w:rPr>
                <w:rFonts w:ascii="Arial" w:hAnsi="Arial" w:cs="Arial"/>
                <w:sz w:val="24"/>
                <w:szCs w:val="24"/>
              </w:rPr>
              <w:t xml:space="preserve">or Liquidation </w:t>
            </w:r>
            <w:r w:rsidRPr="005836B0">
              <w:rPr>
                <w:rFonts w:ascii="Arial" w:hAnsi="Arial" w:cs="Arial"/>
                <w:sz w:val="24"/>
                <w:szCs w:val="24"/>
              </w:rPr>
              <w:t>of ERCOT</w:t>
            </w:r>
          </w:p>
        </w:tc>
        <w:tc>
          <w:tcPr>
            <w:tcW w:w="910" w:type="dxa"/>
          </w:tcPr>
          <w:p w14:paraId="7D07BA0D" w14:textId="23B9EEBB"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five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6</w:t>
            </w:r>
            <w:r w:rsidR="00D30563">
              <w:rPr>
                <w:rFonts w:ascii="Arial" w:hAnsi="Arial" w:cs="Arial"/>
                <w:color w:val="2B579A"/>
                <w:sz w:val="24"/>
                <w:szCs w:val="24"/>
                <w:shd w:val="clear" w:color="auto" w:fill="E6E6E6"/>
              </w:rPr>
              <w:fldChar w:fldCharType="end"/>
            </w:r>
          </w:p>
        </w:tc>
      </w:tr>
      <w:tr w:rsidR="00D91D85" w:rsidRPr="005836B0" w14:paraId="5959D125" w14:textId="77777777" w:rsidTr="433CF831">
        <w:trPr>
          <w:jc w:val="center"/>
        </w:trPr>
        <w:tc>
          <w:tcPr>
            <w:tcW w:w="690" w:type="dxa"/>
          </w:tcPr>
          <w:p w14:paraId="4E51B9CF"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VI. </w:t>
            </w:r>
          </w:p>
        </w:tc>
        <w:tc>
          <w:tcPr>
            <w:tcW w:w="7865" w:type="dxa"/>
          </w:tcPr>
          <w:p w14:paraId="30520E45" w14:textId="77777777" w:rsidR="00D91D85" w:rsidRPr="005836B0" w:rsidRDefault="00D91D85" w:rsidP="00C51559">
            <w:pPr>
              <w:rPr>
                <w:rFonts w:ascii="Arial" w:hAnsi="Arial" w:cs="Arial"/>
                <w:sz w:val="24"/>
                <w:szCs w:val="24"/>
              </w:rPr>
            </w:pPr>
            <w:r w:rsidRPr="005836B0">
              <w:rPr>
                <w:rFonts w:ascii="Arial" w:hAnsi="Arial" w:cs="Arial"/>
                <w:sz w:val="24"/>
                <w:szCs w:val="24"/>
              </w:rPr>
              <w:t>Procedure by Which a Member May Examine and Copy the Corporate Financial Books and Records of ERCOT</w:t>
            </w:r>
          </w:p>
        </w:tc>
        <w:tc>
          <w:tcPr>
            <w:tcW w:w="910" w:type="dxa"/>
          </w:tcPr>
          <w:p w14:paraId="56FA3F43" w14:textId="53CB4194"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six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6</w:t>
            </w:r>
            <w:r w:rsidR="00D30563">
              <w:rPr>
                <w:rFonts w:ascii="Arial" w:hAnsi="Arial" w:cs="Arial"/>
                <w:color w:val="2B579A"/>
                <w:sz w:val="24"/>
                <w:szCs w:val="24"/>
                <w:shd w:val="clear" w:color="auto" w:fill="E6E6E6"/>
              </w:rPr>
              <w:fldChar w:fldCharType="end"/>
            </w:r>
          </w:p>
        </w:tc>
      </w:tr>
      <w:tr w:rsidR="00D91D85" w:rsidRPr="005836B0" w14:paraId="70135154" w14:textId="77777777" w:rsidTr="433CF831">
        <w:trPr>
          <w:jc w:val="center"/>
        </w:trPr>
        <w:tc>
          <w:tcPr>
            <w:tcW w:w="690" w:type="dxa"/>
          </w:tcPr>
          <w:p w14:paraId="65B9502E"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VII. </w:t>
            </w:r>
          </w:p>
        </w:tc>
        <w:tc>
          <w:tcPr>
            <w:tcW w:w="7865" w:type="dxa"/>
          </w:tcPr>
          <w:p w14:paraId="1145E974" w14:textId="7CAF295E" w:rsidR="00D91D85" w:rsidRPr="005836B0" w:rsidRDefault="00D91D85" w:rsidP="00C51559">
            <w:pPr>
              <w:rPr>
                <w:rFonts w:ascii="Arial" w:hAnsi="Arial" w:cs="Arial"/>
                <w:sz w:val="24"/>
                <w:szCs w:val="24"/>
              </w:rPr>
            </w:pPr>
            <w:r w:rsidRPr="005836B0">
              <w:rPr>
                <w:rFonts w:ascii="Arial" w:hAnsi="Arial" w:cs="Arial"/>
                <w:sz w:val="24"/>
                <w:szCs w:val="24"/>
              </w:rPr>
              <w:t>Procedures for the Selection of TAC Representatives</w:t>
            </w:r>
            <w:r>
              <w:rPr>
                <w:rFonts w:ascii="Arial" w:hAnsi="Arial" w:cs="Arial"/>
                <w:sz w:val="24"/>
                <w:szCs w:val="24"/>
              </w:rPr>
              <w:t xml:space="preserve"> and Director Term Expiration</w:t>
            </w:r>
          </w:p>
        </w:tc>
        <w:tc>
          <w:tcPr>
            <w:tcW w:w="910" w:type="dxa"/>
          </w:tcPr>
          <w:p w14:paraId="4219BA77" w14:textId="7A029D73"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seven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6</w:t>
            </w:r>
            <w:r w:rsidR="00D30563">
              <w:rPr>
                <w:rFonts w:ascii="Arial" w:hAnsi="Arial" w:cs="Arial"/>
                <w:color w:val="2B579A"/>
                <w:sz w:val="24"/>
                <w:szCs w:val="24"/>
                <w:shd w:val="clear" w:color="auto" w:fill="E6E6E6"/>
              </w:rPr>
              <w:fldChar w:fldCharType="end"/>
            </w:r>
          </w:p>
        </w:tc>
      </w:tr>
      <w:tr w:rsidR="00D91D85" w:rsidRPr="005836B0" w14:paraId="4717A581" w14:textId="77777777" w:rsidTr="433CF831">
        <w:trPr>
          <w:jc w:val="center"/>
        </w:trPr>
        <w:tc>
          <w:tcPr>
            <w:tcW w:w="690" w:type="dxa"/>
          </w:tcPr>
          <w:p w14:paraId="31A8367E" w14:textId="77777777" w:rsidR="00D91D85" w:rsidRDefault="00D91D85" w:rsidP="00C51559">
            <w:pPr>
              <w:rPr>
                <w:ins w:id="6" w:author="ERCOT" w:date="2024-01-16T13:07:00Z"/>
                <w:rFonts w:ascii="Arial" w:hAnsi="Arial" w:cs="Arial"/>
                <w:sz w:val="24"/>
                <w:szCs w:val="24"/>
              </w:rPr>
            </w:pPr>
            <w:r w:rsidRPr="005836B0">
              <w:rPr>
                <w:rFonts w:ascii="Arial" w:hAnsi="Arial" w:cs="Arial"/>
                <w:sz w:val="24"/>
                <w:szCs w:val="24"/>
              </w:rPr>
              <w:t>VIII.</w:t>
            </w:r>
          </w:p>
          <w:p w14:paraId="11FE5CBB" w14:textId="77777777" w:rsidR="006D78FC" w:rsidRDefault="006D78FC" w:rsidP="00C51559">
            <w:pPr>
              <w:rPr>
                <w:ins w:id="7" w:author="ERCOT" w:date="2024-01-16T13:07:00Z"/>
                <w:rFonts w:ascii="Arial" w:hAnsi="Arial" w:cs="Arial"/>
                <w:sz w:val="24"/>
                <w:szCs w:val="24"/>
              </w:rPr>
            </w:pPr>
          </w:p>
          <w:p w14:paraId="3023E526" w14:textId="09329882" w:rsidR="006D78FC" w:rsidRPr="005836B0" w:rsidRDefault="006D78FC" w:rsidP="00C51559">
            <w:pPr>
              <w:rPr>
                <w:rFonts w:ascii="Arial" w:hAnsi="Arial" w:cs="Arial"/>
                <w:sz w:val="24"/>
                <w:szCs w:val="24"/>
              </w:rPr>
            </w:pPr>
            <w:ins w:id="8" w:author="ERCOT" w:date="2024-01-16T13:07:00Z">
              <w:r>
                <w:rPr>
                  <w:rFonts w:ascii="Arial" w:hAnsi="Arial" w:cs="Arial"/>
                  <w:sz w:val="24"/>
                  <w:szCs w:val="24"/>
                </w:rPr>
                <w:t>IX.</w:t>
              </w:r>
            </w:ins>
          </w:p>
        </w:tc>
        <w:tc>
          <w:tcPr>
            <w:tcW w:w="7865" w:type="dxa"/>
          </w:tcPr>
          <w:p w14:paraId="6F5B7AB4" w14:textId="553676A2" w:rsidR="006D78FC" w:rsidRDefault="006D78FC" w:rsidP="00C51559">
            <w:pPr>
              <w:rPr>
                <w:ins w:id="9" w:author="ERCOT" w:date="2024-01-16T13:06:00Z"/>
                <w:rFonts w:ascii="Arial" w:hAnsi="Arial" w:cs="Arial"/>
                <w:sz w:val="24"/>
                <w:szCs w:val="24"/>
              </w:rPr>
            </w:pPr>
            <w:ins w:id="10" w:author="ERCOT" w:date="2024-01-16T13:06:00Z">
              <w:r>
                <w:rPr>
                  <w:rFonts w:ascii="Arial" w:hAnsi="Arial" w:cs="Arial"/>
                  <w:sz w:val="24"/>
                  <w:szCs w:val="24"/>
                </w:rPr>
                <w:t>Procedures for Participation in Board Consideration of Revision Requests</w:t>
              </w:r>
            </w:ins>
          </w:p>
          <w:p w14:paraId="6C1AB05A" w14:textId="35681A39" w:rsidR="00D91D85" w:rsidRPr="005836B0" w:rsidRDefault="00D91D85" w:rsidP="00C51559">
            <w:pPr>
              <w:rPr>
                <w:rFonts w:ascii="Arial" w:hAnsi="Arial" w:cs="Arial"/>
                <w:sz w:val="24"/>
                <w:szCs w:val="24"/>
              </w:rPr>
            </w:pPr>
            <w:r w:rsidRPr="005836B0">
              <w:rPr>
                <w:rFonts w:ascii="Arial" w:hAnsi="Arial" w:cs="Arial"/>
                <w:sz w:val="24"/>
                <w:szCs w:val="24"/>
              </w:rPr>
              <w:t xml:space="preserve">Procedures for Participation by Parties </w:t>
            </w:r>
            <w:r>
              <w:rPr>
                <w:rFonts w:ascii="Arial" w:hAnsi="Arial" w:cs="Arial"/>
                <w:sz w:val="24"/>
                <w:szCs w:val="24"/>
              </w:rPr>
              <w:t>Opposing Actions Recommended by TAC or ERCOT Staff</w:t>
            </w:r>
          </w:p>
        </w:tc>
        <w:tc>
          <w:tcPr>
            <w:tcW w:w="910" w:type="dxa"/>
          </w:tcPr>
          <w:p w14:paraId="4822843A" w14:textId="77777777" w:rsidR="00D91D85" w:rsidRDefault="006D3FEB" w:rsidP="00C51559">
            <w:pPr>
              <w:rPr>
                <w:ins w:id="11" w:author="ERCOT" w:date="2024-01-16T13:08:00Z"/>
                <w:rFonts w:ascii="Arial" w:hAnsi="Arial" w:cs="Arial"/>
                <w:sz w:val="24"/>
                <w:szCs w:val="24"/>
              </w:rPr>
            </w:pPr>
            <w:r>
              <w:rPr>
                <w:rFonts w:ascii="Arial" w:hAnsi="Arial" w:cs="Arial"/>
                <w:sz w:val="24"/>
                <w:szCs w:val="24"/>
              </w:rPr>
              <w:t xml:space="preserve">  </w:t>
            </w:r>
            <w:del w:id="12" w:author="ERCOT" w:date="2024-01-16T13:08:00Z">
              <w:r w:rsidR="00D30563" w:rsidDel="00D32693">
                <w:rPr>
                  <w:rFonts w:ascii="Arial" w:hAnsi="Arial" w:cs="Arial"/>
                  <w:color w:val="2B579A"/>
                  <w:sz w:val="24"/>
                  <w:szCs w:val="24"/>
                  <w:shd w:val="clear" w:color="auto" w:fill="E6E6E6"/>
                </w:rPr>
                <w:fldChar w:fldCharType="begin"/>
              </w:r>
              <w:r w:rsidR="00D30563" w:rsidDel="00D32693">
                <w:rPr>
                  <w:rFonts w:ascii="Arial" w:hAnsi="Arial" w:cs="Arial"/>
                  <w:sz w:val="24"/>
                  <w:szCs w:val="24"/>
                </w:rPr>
                <w:delInstrText xml:space="preserve"> PAGEREF eight \h </w:delInstrText>
              </w:r>
              <w:r w:rsidR="00D30563" w:rsidDel="00D32693">
                <w:rPr>
                  <w:rFonts w:ascii="Arial" w:hAnsi="Arial" w:cs="Arial"/>
                  <w:color w:val="2B579A"/>
                  <w:sz w:val="24"/>
                  <w:szCs w:val="24"/>
                  <w:shd w:val="clear" w:color="auto" w:fill="E6E6E6"/>
                </w:rPr>
              </w:r>
              <w:r w:rsidR="00D30563" w:rsidDel="00D32693">
                <w:rPr>
                  <w:rFonts w:ascii="Arial" w:hAnsi="Arial" w:cs="Arial"/>
                  <w:color w:val="2B579A"/>
                  <w:sz w:val="24"/>
                  <w:szCs w:val="24"/>
                  <w:shd w:val="clear" w:color="auto" w:fill="E6E6E6"/>
                </w:rPr>
                <w:fldChar w:fldCharType="separate"/>
              </w:r>
              <w:r w:rsidR="00D30563" w:rsidDel="00D32693">
                <w:rPr>
                  <w:rFonts w:ascii="Arial" w:hAnsi="Arial" w:cs="Arial"/>
                  <w:noProof/>
                  <w:sz w:val="24"/>
                  <w:szCs w:val="24"/>
                </w:rPr>
                <w:delText>8</w:delText>
              </w:r>
              <w:r w:rsidR="00D30563" w:rsidDel="00D32693">
                <w:rPr>
                  <w:rFonts w:ascii="Arial" w:hAnsi="Arial" w:cs="Arial"/>
                  <w:color w:val="2B579A"/>
                  <w:sz w:val="24"/>
                  <w:szCs w:val="24"/>
                  <w:shd w:val="clear" w:color="auto" w:fill="E6E6E6"/>
                </w:rPr>
                <w:fldChar w:fldCharType="end"/>
              </w:r>
            </w:del>
            <w:ins w:id="13" w:author="ERCOT" w:date="2024-01-16T13:08:00Z">
              <w:r w:rsidR="00D32693">
                <w:rPr>
                  <w:rFonts w:ascii="Arial" w:hAnsi="Arial" w:cs="Arial"/>
                  <w:sz w:val="24"/>
                  <w:szCs w:val="24"/>
                </w:rPr>
                <w:t>9</w:t>
              </w:r>
            </w:ins>
          </w:p>
          <w:p w14:paraId="549C3513" w14:textId="77777777" w:rsidR="00D32693" w:rsidRDefault="00D32693" w:rsidP="00C51559">
            <w:pPr>
              <w:rPr>
                <w:ins w:id="14" w:author="ERCOT" w:date="2024-01-16T13:08:00Z"/>
                <w:rFonts w:ascii="Arial" w:hAnsi="Arial" w:cs="Arial"/>
                <w:sz w:val="24"/>
                <w:szCs w:val="24"/>
              </w:rPr>
            </w:pPr>
          </w:p>
          <w:p w14:paraId="56EC6CD2" w14:textId="6984F565" w:rsidR="00D32693" w:rsidRPr="005836B0" w:rsidRDefault="00246E80" w:rsidP="00C51559">
            <w:pPr>
              <w:rPr>
                <w:rFonts w:ascii="Arial" w:hAnsi="Arial" w:cs="Arial"/>
                <w:sz w:val="24"/>
                <w:szCs w:val="24"/>
              </w:rPr>
            </w:pPr>
            <w:ins w:id="15" w:author="ERCOT" w:date="2024-03-21T08:59:00Z">
              <w:r>
                <w:rPr>
                  <w:rFonts w:ascii="Arial" w:hAnsi="Arial" w:cs="Arial"/>
                  <w:sz w:val="24"/>
                  <w:szCs w:val="24"/>
                </w:rPr>
                <w:t>9</w:t>
              </w:r>
            </w:ins>
          </w:p>
        </w:tc>
      </w:tr>
      <w:tr w:rsidR="00D91D85" w:rsidRPr="005836B0" w14:paraId="2567F9A3" w14:textId="77777777" w:rsidTr="433CF831">
        <w:trPr>
          <w:jc w:val="center"/>
        </w:trPr>
        <w:tc>
          <w:tcPr>
            <w:tcW w:w="690" w:type="dxa"/>
          </w:tcPr>
          <w:p w14:paraId="7135314F" w14:textId="77777777" w:rsidR="00D91D85" w:rsidRPr="005836B0" w:rsidRDefault="00D91D85" w:rsidP="00C51559">
            <w:pPr>
              <w:rPr>
                <w:rFonts w:ascii="Arial" w:hAnsi="Arial" w:cs="Arial"/>
                <w:sz w:val="24"/>
                <w:szCs w:val="24"/>
              </w:rPr>
            </w:pPr>
            <w:del w:id="16" w:author="ERCOT" w:date="2024-01-16T13:07:00Z">
              <w:r w:rsidRPr="005836B0" w:rsidDel="006D78FC">
                <w:rPr>
                  <w:rFonts w:ascii="Arial" w:hAnsi="Arial" w:cs="Arial"/>
                  <w:sz w:val="24"/>
                  <w:szCs w:val="24"/>
                </w:rPr>
                <w:delText>I</w:delText>
              </w:r>
            </w:del>
            <w:r w:rsidRPr="005836B0">
              <w:rPr>
                <w:rFonts w:ascii="Arial" w:hAnsi="Arial" w:cs="Arial"/>
                <w:sz w:val="24"/>
                <w:szCs w:val="24"/>
              </w:rPr>
              <w:t>X.</w:t>
            </w:r>
          </w:p>
        </w:tc>
        <w:tc>
          <w:tcPr>
            <w:tcW w:w="7865" w:type="dxa"/>
          </w:tcPr>
          <w:p w14:paraId="20B18FAC" w14:textId="77777777" w:rsidR="00D91D85" w:rsidRPr="005836B0" w:rsidRDefault="00D91D85" w:rsidP="00C51559">
            <w:pPr>
              <w:rPr>
                <w:rFonts w:ascii="Arial" w:hAnsi="Arial" w:cs="Arial"/>
                <w:sz w:val="24"/>
                <w:szCs w:val="24"/>
              </w:rPr>
            </w:pPr>
            <w:r w:rsidRPr="005836B0">
              <w:rPr>
                <w:rFonts w:ascii="Arial" w:hAnsi="Arial" w:cs="Arial"/>
                <w:sz w:val="24"/>
                <w:szCs w:val="24"/>
              </w:rPr>
              <w:t>Board Policy on Approval of User Fees</w:t>
            </w:r>
          </w:p>
        </w:tc>
        <w:tc>
          <w:tcPr>
            <w:tcW w:w="910" w:type="dxa"/>
          </w:tcPr>
          <w:p w14:paraId="56E18995" w14:textId="78F4275C" w:rsidR="00D91D85" w:rsidRPr="005836B0" w:rsidRDefault="00D30563" w:rsidP="00C51559">
            <w:pPr>
              <w:rPr>
                <w:rFonts w:ascii="Arial" w:hAnsi="Arial" w:cs="Arial"/>
                <w:sz w:val="24"/>
                <w:szCs w:val="24"/>
              </w:rPr>
            </w:pPr>
            <w:del w:id="17" w:author="ERCOT" w:date="2024-01-16T13:09:00Z">
              <w:r w:rsidDel="00753028">
                <w:rPr>
                  <w:rFonts w:ascii="Arial" w:hAnsi="Arial" w:cs="Arial"/>
                  <w:color w:val="2B579A"/>
                  <w:sz w:val="24"/>
                  <w:szCs w:val="24"/>
                  <w:shd w:val="clear" w:color="auto" w:fill="E6E6E6"/>
                </w:rPr>
                <w:fldChar w:fldCharType="begin"/>
              </w:r>
              <w:r w:rsidDel="00753028">
                <w:rPr>
                  <w:rFonts w:ascii="Arial" w:hAnsi="Arial" w:cs="Arial"/>
                  <w:sz w:val="24"/>
                  <w:szCs w:val="24"/>
                </w:rPr>
                <w:delInstrText xml:space="preserve"> PAGEREF nine \h </w:delInstrText>
              </w:r>
              <w:r w:rsidDel="00753028">
                <w:rPr>
                  <w:rFonts w:ascii="Arial" w:hAnsi="Arial" w:cs="Arial"/>
                  <w:color w:val="2B579A"/>
                  <w:sz w:val="24"/>
                  <w:szCs w:val="24"/>
                  <w:shd w:val="clear" w:color="auto" w:fill="E6E6E6"/>
                </w:rPr>
              </w:r>
              <w:r w:rsidDel="00753028">
                <w:rPr>
                  <w:rFonts w:ascii="Arial" w:hAnsi="Arial" w:cs="Arial"/>
                  <w:color w:val="2B579A"/>
                  <w:sz w:val="24"/>
                  <w:szCs w:val="24"/>
                  <w:shd w:val="clear" w:color="auto" w:fill="E6E6E6"/>
                </w:rPr>
                <w:fldChar w:fldCharType="separate"/>
              </w:r>
              <w:r w:rsidDel="00753028">
                <w:rPr>
                  <w:rFonts w:ascii="Arial" w:hAnsi="Arial" w:cs="Arial"/>
                  <w:noProof/>
                  <w:sz w:val="24"/>
                  <w:szCs w:val="24"/>
                </w:rPr>
                <w:delText>10</w:delText>
              </w:r>
              <w:r w:rsidDel="00753028">
                <w:rPr>
                  <w:rFonts w:ascii="Arial" w:hAnsi="Arial" w:cs="Arial"/>
                  <w:color w:val="2B579A"/>
                  <w:sz w:val="24"/>
                  <w:szCs w:val="24"/>
                  <w:shd w:val="clear" w:color="auto" w:fill="E6E6E6"/>
                </w:rPr>
                <w:fldChar w:fldCharType="end"/>
              </w:r>
            </w:del>
            <w:ins w:id="18" w:author="ERCOT" w:date="2024-03-21T09:00:00Z">
              <w:r w:rsidR="005652EF">
                <w:rPr>
                  <w:rFonts w:ascii="Arial" w:hAnsi="Arial" w:cs="Arial"/>
                  <w:sz w:val="24"/>
                  <w:szCs w:val="24"/>
                </w:rPr>
                <w:t>11</w:t>
              </w:r>
            </w:ins>
          </w:p>
        </w:tc>
      </w:tr>
      <w:tr w:rsidR="00D91D85" w:rsidRPr="005836B0" w14:paraId="65DE5301" w14:textId="77777777" w:rsidTr="433CF831">
        <w:trPr>
          <w:jc w:val="center"/>
        </w:trPr>
        <w:tc>
          <w:tcPr>
            <w:tcW w:w="690" w:type="dxa"/>
          </w:tcPr>
          <w:p w14:paraId="20E0BA42" w14:textId="355609EA" w:rsidR="00D91D85" w:rsidRPr="005836B0" w:rsidRDefault="00D91D85" w:rsidP="00C51559">
            <w:pPr>
              <w:rPr>
                <w:rFonts w:ascii="Arial" w:hAnsi="Arial" w:cs="Arial"/>
                <w:sz w:val="24"/>
                <w:szCs w:val="24"/>
              </w:rPr>
            </w:pPr>
            <w:r w:rsidRPr="005836B0">
              <w:rPr>
                <w:rFonts w:ascii="Arial" w:hAnsi="Arial" w:cs="Arial"/>
                <w:sz w:val="24"/>
                <w:szCs w:val="24"/>
              </w:rPr>
              <w:t>X</w:t>
            </w:r>
            <w:ins w:id="19" w:author="ERCOT" w:date="2024-01-16T13:07:00Z">
              <w:r w:rsidR="006D78FC">
                <w:rPr>
                  <w:rFonts w:ascii="Arial" w:hAnsi="Arial" w:cs="Arial"/>
                  <w:sz w:val="24"/>
                  <w:szCs w:val="24"/>
                </w:rPr>
                <w:t>I</w:t>
              </w:r>
            </w:ins>
            <w:r w:rsidRPr="005836B0">
              <w:rPr>
                <w:rFonts w:ascii="Arial" w:hAnsi="Arial" w:cs="Arial"/>
                <w:sz w:val="24"/>
                <w:szCs w:val="24"/>
              </w:rPr>
              <w:t>.</w:t>
            </w:r>
          </w:p>
        </w:tc>
        <w:tc>
          <w:tcPr>
            <w:tcW w:w="7865" w:type="dxa"/>
          </w:tcPr>
          <w:p w14:paraId="685639DC" w14:textId="13FA47B5" w:rsidR="00D91D85" w:rsidRPr="005836B0" w:rsidRDefault="00D91D85" w:rsidP="00C51559">
            <w:pPr>
              <w:rPr>
                <w:rFonts w:ascii="Arial" w:hAnsi="Arial" w:cs="Arial"/>
                <w:sz w:val="24"/>
                <w:szCs w:val="24"/>
              </w:rPr>
            </w:pPr>
            <w:r w:rsidRPr="005836B0">
              <w:rPr>
                <w:rFonts w:ascii="Arial" w:hAnsi="Arial" w:cs="Arial"/>
                <w:sz w:val="24"/>
                <w:szCs w:val="24"/>
              </w:rPr>
              <w:t>Procedure for Determination of Affiliate Relationship</w:t>
            </w:r>
            <w:r>
              <w:rPr>
                <w:rFonts w:ascii="Arial" w:hAnsi="Arial" w:cs="Arial"/>
                <w:sz w:val="24"/>
                <w:szCs w:val="24"/>
              </w:rPr>
              <w:t xml:space="preserve"> for Membership</w:t>
            </w:r>
          </w:p>
        </w:tc>
        <w:tc>
          <w:tcPr>
            <w:tcW w:w="910" w:type="dxa"/>
          </w:tcPr>
          <w:p w14:paraId="4EF69C7D" w14:textId="044D1F68" w:rsidR="00D91D85" w:rsidRPr="005836B0" w:rsidRDefault="00D30563" w:rsidP="00C51559">
            <w:pPr>
              <w:rPr>
                <w:rFonts w:ascii="Arial" w:hAnsi="Arial" w:cs="Arial"/>
                <w:sz w:val="24"/>
                <w:szCs w:val="24"/>
              </w:rPr>
            </w:pPr>
            <w:del w:id="20" w:author="ERCOT" w:date="2024-01-16T13:09:00Z">
              <w:r w:rsidDel="00753028">
                <w:rPr>
                  <w:rFonts w:ascii="Arial" w:hAnsi="Arial" w:cs="Arial"/>
                  <w:color w:val="2B579A"/>
                  <w:sz w:val="24"/>
                  <w:szCs w:val="24"/>
                  <w:shd w:val="clear" w:color="auto" w:fill="E6E6E6"/>
                </w:rPr>
                <w:fldChar w:fldCharType="begin"/>
              </w:r>
              <w:r w:rsidDel="00753028">
                <w:rPr>
                  <w:rFonts w:ascii="Arial" w:hAnsi="Arial" w:cs="Arial"/>
                  <w:sz w:val="24"/>
                  <w:szCs w:val="24"/>
                </w:rPr>
                <w:delInstrText xml:space="preserve"> PAGEREF ten \h </w:delInstrText>
              </w:r>
              <w:r w:rsidDel="00753028">
                <w:rPr>
                  <w:rFonts w:ascii="Arial" w:hAnsi="Arial" w:cs="Arial"/>
                  <w:color w:val="2B579A"/>
                  <w:sz w:val="24"/>
                  <w:szCs w:val="24"/>
                  <w:shd w:val="clear" w:color="auto" w:fill="E6E6E6"/>
                </w:rPr>
              </w:r>
              <w:r w:rsidDel="00753028">
                <w:rPr>
                  <w:rFonts w:ascii="Arial" w:hAnsi="Arial" w:cs="Arial"/>
                  <w:color w:val="2B579A"/>
                  <w:sz w:val="24"/>
                  <w:szCs w:val="24"/>
                  <w:shd w:val="clear" w:color="auto" w:fill="E6E6E6"/>
                </w:rPr>
                <w:fldChar w:fldCharType="separate"/>
              </w:r>
              <w:r w:rsidDel="00753028">
                <w:rPr>
                  <w:rFonts w:ascii="Arial" w:hAnsi="Arial" w:cs="Arial"/>
                  <w:noProof/>
                  <w:sz w:val="24"/>
                  <w:szCs w:val="24"/>
                </w:rPr>
                <w:delText>10</w:delText>
              </w:r>
              <w:r w:rsidDel="00753028">
                <w:rPr>
                  <w:rFonts w:ascii="Arial" w:hAnsi="Arial" w:cs="Arial"/>
                  <w:color w:val="2B579A"/>
                  <w:sz w:val="24"/>
                  <w:szCs w:val="24"/>
                  <w:shd w:val="clear" w:color="auto" w:fill="E6E6E6"/>
                </w:rPr>
                <w:fldChar w:fldCharType="end"/>
              </w:r>
            </w:del>
            <w:ins w:id="21" w:author="ERCOT" w:date="2024-03-21T09:00:00Z">
              <w:r w:rsidR="004C074A">
                <w:rPr>
                  <w:rFonts w:ascii="Arial" w:hAnsi="Arial" w:cs="Arial"/>
                  <w:color w:val="2B579A"/>
                  <w:sz w:val="24"/>
                  <w:szCs w:val="24"/>
                  <w:shd w:val="clear" w:color="auto" w:fill="E6E6E6"/>
                </w:rPr>
                <w:t>11</w:t>
              </w:r>
            </w:ins>
          </w:p>
        </w:tc>
      </w:tr>
      <w:tr w:rsidR="00D91D85" w:rsidRPr="005836B0" w14:paraId="21EFB67A" w14:textId="77777777" w:rsidTr="433CF831">
        <w:trPr>
          <w:jc w:val="center"/>
        </w:trPr>
        <w:tc>
          <w:tcPr>
            <w:tcW w:w="690" w:type="dxa"/>
          </w:tcPr>
          <w:p w14:paraId="1D234746" w14:textId="32E53E32" w:rsidR="00D91D85" w:rsidRPr="005836B0" w:rsidRDefault="00D91D85" w:rsidP="00C51559">
            <w:pPr>
              <w:rPr>
                <w:rFonts w:ascii="Arial" w:hAnsi="Arial" w:cs="Arial"/>
                <w:sz w:val="24"/>
                <w:szCs w:val="24"/>
              </w:rPr>
            </w:pPr>
            <w:r w:rsidRPr="005836B0">
              <w:rPr>
                <w:rFonts w:ascii="Arial" w:hAnsi="Arial" w:cs="Arial"/>
                <w:sz w:val="24"/>
                <w:szCs w:val="24"/>
              </w:rPr>
              <w:t>XI</w:t>
            </w:r>
            <w:ins w:id="22" w:author="ERCOT" w:date="2024-01-16T13:07:00Z">
              <w:r w:rsidR="006D78FC">
                <w:rPr>
                  <w:rFonts w:ascii="Arial" w:hAnsi="Arial" w:cs="Arial"/>
                  <w:sz w:val="24"/>
                  <w:szCs w:val="24"/>
                </w:rPr>
                <w:t>I</w:t>
              </w:r>
            </w:ins>
            <w:r w:rsidRPr="005836B0">
              <w:rPr>
                <w:rFonts w:ascii="Arial" w:hAnsi="Arial" w:cs="Arial"/>
                <w:sz w:val="24"/>
                <w:szCs w:val="24"/>
              </w:rPr>
              <w:t>.</w:t>
            </w:r>
          </w:p>
        </w:tc>
        <w:tc>
          <w:tcPr>
            <w:tcW w:w="7865" w:type="dxa"/>
          </w:tcPr>
          <w:p w14:paraId="6D721035" w14:textId="77777777" w:rsidR="00D91D85" w:rsidRPr="005836B0" w:rsidRDefault="00D91D85" w:rsidP="00C51559">
            <w:pPr>
              <w:rPr>
                <w:rFonts w:ascii="Arial" w:hAnsi="Arial" w:cs="Arial"/>
                <w:sz w:val="24"/>
                <w:szCs w:val="24"/>
              </w:rPr>
            </w:pPr>
            <w:r w:rsidRPr="005836B0">
              <w:rPr>
                <w:rFonts w:ascii="Arial" w:hAnsi="Arial" w:cs="Arial"/>
                <w:sz w:val="24"/>
                <w:szCs w:val="24"/>
              </w:rPr>
              <w:t>Review and Reaffirmation</w:t>
            </w:r>
          </w:p>
        </w:tc>
        <w:tc>
          <w:tcPr>
            <w:tcW w:w="910" w:type="dxa"/>
          </w:tcPr>
          <w:p w14:paraId="4BE4C1E8" w14:textId="14550221" w:rsidR="00D91D85" w:rsidRPr="005836B0" w:rsidRDefault="00D30563" w:rsidP="00C51559">
            <w:pPr>
              <w:rPr>
                <w:rFonts w:ascii="Arial" w:hAnsi="Arial" w:cs="Arial"/>
                <w:sz w:val="24"/>
                <w:szCs w:val="24"/>
              </w:rPr>
            </w:pPr>
            <w:del w:id="23" w:author="ERCOT" w:date="2024-01-16T13:09:00Z">
              <w:r w:rsidDel="00753028">
                <w:rPr>
                  <w:rFonts w:ascii="Arial" w:hAnsi="Arial" w:cs="Arial"/>
                  <w:color w:val="2B579A"/>
                  <w:sz w:val="24"/>
                  <w:szCs w:val="24"/>
                  <w:shd w:val="clear" w:color="auto" w:fill="E6E6E6"/>
                </w:rPr>
                <w:fldChar w:fldCharType="begin"/>
              </w:r>
              <w:r w:rsidDel="00753028">
                <w:rPr>
                  <w:rFonts w:ascii="Arial" w:hAnsi="Arial" w:cs="Arial"/>
                  <w:sz w:val="24"/>
                  <w:szCs w:val="24"/>
                </w:rPr>
                <w:delInstrText xml:space="preserve"> PAGEREF eleven \h </w:delInstrText>
              </w:r>
              <w:r w:rsidDel="00753028">
                <w:rPr>
                  <w:rFonts w:ascii="Arial" w:hAnsi="Arial" w:cs="Arial"/>
                  <w:color w:val="2B579A"/>
                  <w:sz w:val="24"/>
                  <w:szCs w:val="24"/>
                  <w:shd w:val="clear" w:color="auto" w:fill="E6E6E6"/>
                </w:rPr>
              </w:r>
              <w:r w:rsidDel="00753028">
                <w:rPr>
                  <w:rFonts w:ascii="Arial" w:hAnsi="Arial" w:cs="Arial"/>
                  <w:color w:val="2B579A"/>
                  <w:sz w:val="24"/>
                  <w:szCs w:val="24"/>
                  <w:shd w:val="clear" w:color="auto" w:fill="E6E6E6"/>
                </w:rPr>
                <w:fldChar w:fldCharType="separate"/>
              </w:r>
              <w:r w:rsidDel="00753028">
                <w:rPr>
                  <w:rFonts w:ascii="Arial" w:hAnsi="Arial" w:cs="Arial"/>
                  <w:noProof/>
                  <w:sz w:val="24"/>
                  <w:szCs w:val="24"/>
                </w:rPr>
                <w:delText>11</w:delText>
              </w:r>
              <w:r w:rsidDel="00753028">
                <w:rPr>
                  <w:rFonts w:ascii="Arial" w:hAnsi="Arial" w:cs="Arial"/>
                  <w:color w:val="2B579A"/>
                  <w:sz w:val="24"/>
                  <w:szCs w:val="24"/>
                  <w:shd w:val="clear" w:color="auto" w:fill="E6E6E6"/>
                </w:rPr>
                <w:fldChar w:fldCharType="end"/>
              </w:r>
            </w:del>
            <w:ins w:id="24" w:author="ERCOT" w:date="2024-03-21T09:00:00Z">
              <w:r w:rsidR="004C074A">
                <w:rPr>
                  <w:rFonts w:ascii="Arial" w:hAnsi="Arial" w:cs="Arial"/>
                  <w:color w:val="2B579A"/>
                  <w:sz w:val="24"/>
                  <w:szCs w:val="24"/>
                  <w:shd w:val="clear" w:color="auto" w:fill="E6E6E6"/>
                </w:rPr>
                <w:t>12</w:t>
              </w:r>
            </w:ins>
          </w:p>
        </w:tc>
      </w:tr>
      <w:tr w:rsidR="00D91D85" w:rsidRPr="005836B0" w14:paraId="09C16348" w14:textId="77777777" w:rsidTr="433CF831">
        <w:trPr>
          <w:jc w:val="center"/>
        </w:trPr>
        <w:tc>
          <w:tcPr>
            <w:tcW w:w="690" w:type="dxa"/>
          </w:tcPr>
          <w:p w14:paraId="04382DF5" w14:textId="77777777" w:rsidR="00D91D85" w:rsidRPr="005836B0" w:rsidRDefault="00D91D85" w:rsidP="00C51559">
            <w:pPr>
              <w:rPr>
                <w:rFonts w:ascii="Arial" w:hAnsi="Arial" w:cs="Arial"/>
                <w:sz w:val="24"/>
                <w:szCs w:val="24"/>
              </w:rPr>
            </w:pPr>
          </w:p>
        </w:tc>
        <w:tc>
          <w:tcPr>
            <w:tcW w:w="7865" w:type="dxa"/>
          </w:tcPr>
          <w:p w14:paraId="5315B371" w14:textId="77777777" w:rsidR="00D91D85" w:rsidRDefault="00D91D85" w:rsidP="00C51559">
            <w:pPr>
              <w:rPr>
                <w:ins w:id="25" w:author="ERCOT" w:date="2024-01-16T13:06:00Z"/>
                <w:rFonts w:ascii="Arial" w:hAnsi="Arial" w:cs="Arial"/>
                <w:sz w:val="24"/>
                <w:szCs w:val="24"/>
              </w:rPr>
            </w:pPr>
            <w:r>
              <w:rPr>
                <w:rFonts w:ascii="Arial" w:hAnsi="Arial" w:cs="Arial"/>
                <w:sz w:val="24"/>
                <w:szCs w:val="24"/>
              </w:rPr>
              <w:t>Appendix A:</w:t>
            </w:r>
            <w:r w:rsidRPr="00D91D85">
              <w:rPr>
                <w:rFonts w:ascii="Arial" w:hAnsi="Arial" w:cs="Arial"/>
                <w:sz w:val="24"/>
                <w:szCs w:val="24"/>
              </w:rPr>
              <w:t xml:space="preserve"> Board and Residential Consumer TAC Representative Compensation</w:t>
            </w:r>
          </w:p>
          <w:p w14:paraId="7A47B5FD" w14:textId="4D33E16A" w:rsidR="006D78FC" w:rsidRPr="005836B0" w:rsidRDefault="6AE0D24B" w:rsidP="006D78FC">
            <w:pPr>
              <w:rPr>
                <w:rFonts w:ascii="Arial" w:hAnsi="Arial" w:cs="Arial"/>
                <w:sz w:val="24"/>
                <w:szCs w:val="24"/>
              </w:rPr>
            </w:pPr>
            <w:ins w:id="26" w:author="ERCOT" w:date="2024-01-16T13:07:00Z">
              <w:r w:rsidRPr="433CF831">
                <w:rPr>
                  <w:rFonts w:ascii="Arial" w:hAnsi="Arial" w:cs="Arial"/>
                  <w:sz w:val="24"/>
                  <w:szCs w:val="24"/>
                </w:rPr>
                <w:t>Appendix B: Non-Binding Process Guide for Board Consideration of R</w:t>
              </w:r>
            </w:ins>
            <w:ins w:id="27" w:author="ERCOT" w:date="2024-01-19T14:43:00Z">
              <w:r w:rsidR="5E0F5D97" w:rsidRPr="433CF831">
                <w:rPr>
                  <w:rFonts w:ascii="Arial" w:hAnsi="Arial" w:cs="Arial"/>
                  <w:sz w:val="24"/>
                  <w:szCs w:val="24"/>
                </w:rPr>
                <w:t xml:space="preserve">evision Requests </w:t>
              </w:r>
            </w:ins>
          </w:p>
        </w:tc>
        <w:tc>
          <w:tcPr>
            <w:tcW w:w="910" w:type="dxa"/>
          </w:tcPr>
          <w:p w14:paraId="461A61AC" w14:textId="49D35C71" w:rsidR="00D91D85" w:rsidRDefault="00D30563" w:rsidP="00C51559">
            <w:pPr>
              <w:rPr>
                <w:ins w:id="28" w:author="ERCOT" w:date="2024-01-16T13:09:00Z"/>
                <w:rFonts w:ascii="Arial" w:hAnsi="Arial" w:cs="Arial"/>
                <w:sz w:val="24"/>
                <w:szCs w:val="24"/>
              </w:rPr>
            </w:pPr>
            <w:del w:id="29" w:author="ERCOT" w:date="2024-01-16T13:09:00Z">
              <w:r w:rsidDel="009B63B7">
                <w:rPr>
                  <w:rFonts w:ascii="Arial" w:hAnsi="Arial" w:cs="Arial"/>
                  <w:color w:val="2B579A"/>
                  <w:sz w:val="24"/>
                  <w:szCs w:val="24"/>
                  <w:shd w:val="clear" w:color="auto" w:fill="E6E6E6"/>
                </w:rPr>
                <w:fldChar w:fldCharType="begin"/>
              </w:r>
              <w:r w:rsidDel="009B63B7">
                <w:rPr>
                  <w:rFonts w:ascii="Arial" w:hAnsi="Arial" w:cs="Arial"/>
                  <w:sz w:val="24"/>
                  <w:szCs w:val="24"/>
                </w:rPr>
                <w:delInstrText xml:space="preserve"> PAGEREF appendixA \h </w:delInstrText>
              </w:r>
              <w:r w:rsidDel="009B63B7">
                <w:rPr>
                  <w:rFonts w:ascii="Arial" w:hAnsi="Arial" w:cs="Arial"/>
                  <w:color w:val="2B579A"/>
                  <w:sz w:val="24"/>
                  <w:szCs w:val="24"/>
                  <w:shd w:val="clear" w:color="auto" w:fill="E6E6E6"/>
                </w:rPr>
              </w:r>
              <w:r w:rsidDel="009B63B7">
                <w:rPr>
                  <w:rFonts w:ascii="Arial" w:hAnsi="Arial" w:cs="Arial"/>
                  <w:color w:val="2B579A"/>
                  <w:sz w:val="24"/>
                  <w:szCs w:val="24"/>
                  <w:shd w:val="clear" w:color="auto" w:fill="E6E6E6"/>
                </w:rPr>
                <w:fldChar w:fldCharType="separate"/>
              </w:r>
              <w:r w:rsidDel="009B63B7">
                <w:rPr>
                  <w:rFonts w:ascii="Arial" w:hAnsi="Arial" w:cs="Arial"/>
                  <w:noProof/>
                  <w:sz w:val="24"/>
                  <w:szCs w:val="24"/>
                </w:rPr>
                <w:delText>12</w:delText>
              </w:r>
              <w:r w:rsidDel="009B63B7">
                <w:rPr>
                  <w:rFonts w:ascii="Arial" w:hAnsi="Arial" w:cs="Arial"/>
                  <w:color w:val="2B579A"/>
                  <w:sz w:val="24"/>
                  <w:szCs w:val="24"/>
                  <w:shd w:val="clear" w:color="auto" w:fill="E6E6E6"/>
                </w:rPr>
                <w:fldChar w:fldCharType="end"/>
              </w:r>
            </w:del>
            <w:ins w:id="30" w:author="ERCOT" w:date="2024-03-21T09:01:00Z">
              <w:r w:rsidR="00431370">
                <w:rPr>
                  <w:rFonts w:ascii="Arial" w:hAnsi="Arial" w:cs="Arial"/>
                  <w:sz w:val="24"/>
                  <w:szCs w:val="24"/>
                </w:rPr>
                <w:t>13</w:t>
              </w:r>
            </w:ins>
          </w:p>
          <w:p w14:paraId="4362A069" w14:textId="77777777" w:rsidR="009B63B7" w:rsidRDefault="009B63B7" w:rsidP="00C51559">
            <w:pPr>
              <w:rPr>
                <w:ins w:id="31" w:author="ERCOT" w:date="2024-01-16T13:09:00Z"/>
                <w:rFonts w:ascii="Arial" w:hAnsi="Arial" w:cs="Arial"/>
                <w:sz w:val="24"/>
                <w:szCs w:val="24"/>
              </w:rPr>
            </w:pPr>
          </w:p>
          <w:p w14:paraId="2C1DAEA3" w14:textId="66A52C6B" w:rsidR="009B63B7" w:rsidRPr="005836B0" w:rsidRDefault="00431370" w:rsidP="00C51559">
            <w:pPr>
              <w:rPr>
                <w:rFonts w:ascii="Arial" w:hAnsi="Arial" w:cs="Arial"/>
                <w:sz w:val="24"/>
                <w:szCs w:val="24"/>
              </w:rPr>
            </w:pPr>
            <w:ins w:id="32" w:author="ERCOT" w:date="2024-03-21T09:01:00Z">
              <w:r>
                <w:rPr>
                  <w:rFonts w:ascii="Arial" w:hAnsi="Arial" w:cs="Arial"/>
                  <w:sz w:val="24"/>
                  <w:szCs w:val="24"/>
                </w:rPr>
                <w:t>14</w:t>
              </w:r>
            </w:ins>
          </w:p>
        </w:tc>
      </w:tr>
      <w:bookmarkEnd w:id="5"/>
    </w:tbl>
    <w:p w14:paraId="1EC36460" w14:textId="77777777" w:rsidR="00637FEE" w:rsidRPr="005836B0" w:rsidRDefault="00637FEE" w:rsidP="00637FEE">
      <w:pPr>
        <w:rPr>
          <w:rFonts w:ascii="Arial" w:hAnsi="Arial" w:cs="Arial"/>
          <w:sz w:val="24"/>
          <w:szCs w:val="24"/>
        </w:rPr>
      </w:pPr>
    </w:p>
    <w:p w14:paraId="48EE6DB9" w14:textId="77777777" w:rsidR="00637FEE" w:rsidRPr="005836B0" w:rsidRDefault="00637FEE" w:rsidP="00637FEE">
      <w:pPr>
        <w:rPr>
          <w:rFonts w:ascii="Arial" w:hAnsi="Arial" w:cs="Arial"/>
          <w:sz w:val="24"/>
          <w:szCs w:val="24"/>
        </w:rPr>
      </w:pPr>
    </w:p>
    <w:p w14:paraId="7DF42A8B" w14:textId="77777777" w:rsidR="001E0BBF" w:rsidRPr="005836B0" w:rsidRDefault="001E0BBF" w:rsidP="00637FEE">
      <w:pPr>
        <w:pStyle w:val="Footer"/>
        <w:tabs>
          <w:tab w:val="clear" w:pos="4320"/>
          <w:tab w:val="clear" w:pos="8640"/>
        </w:tabs>
        <w:rPr>
          <w:rFonts w:ascii="Arial" w:hAnsi="Arial" w:cs="Arial"/>
          <w:sz w:val="24"/>
          <w:szCs w:val="24"/>
        </w:rPr>
      </w:pPr>
    </w:p>
    <w:p w14:paraId="1B111C9F" w14:textId="77777777" w:rsidR="001E0BBF" w:rsidRPr="005836B0" w:rsidRDefault="001E0BBF" w:rsidP="005836B0">
      <w:pPr>
        <w:rPr>
          <w:rFonts w:ascii="Arial" w:hAnsi="Arial" w:cs="Arial"/>
          <w:sz w:val="24"/>
          <w:szCs w:val="24"/>
        </w:rPr>
      </w:pPr>
    </w:p>
    <w:p w14:paraId="7A83B8A1" w14:textId="77777777" w:rsidR="001E0BBF" w:rsidRPr="005836B0" w:rsidRDefault="001E0BBF" w:rsidP="005836B0">
      <w:pPr>
        <w:rPr>
          <w:rFonts w:ascii="Arial" w:hAnsi="Arial" w:cs="Arial"/>
          <w:sz w:val="24"/>
          <w:szCs w:val="24"/>
        </w:rPr>
      </w:pPr>
    </w:p>
    <w:p w14:paraId="2A4EF386" w14:textId="77777777" w:rsidR="001E0BBF" w:rsidRPr="005836B0" w:rsidRDefault="001E0BBF" w:rsidP="005836B0">
      <w:pPr>
        <w:rPr>
          <w:rFonts w:ascii="Arial" w:hAnsi="Arial" w:cs="Arial"/>
          <w:sz w:val="24"/>
          <w:szCs w:val="24"/>
        </w:rPr>
      </w:pPr>
    </w:p>
    <w:p w14:paraId="31E1190C" w14:textId="77777777" w:rsidR="001E0BBF" w:rsidRPr="005836B0" w:rsidRDefault="001E0BBF" w:rsidP="005836B0">
      <w:pPr>
        <w:rPr>
          <w:rFonts w:ascii="Arial" w:hAnsi="Arial" w:cs="Arial"/>
          <w:sz w:val="24"/>
          <w:szCs w:val="24"/>
        </w:rPr>
      </w:pPr>
    </w:p>
    <w:p w14:paraId="238AB222" w14:textId="77777777" w:rsidR="001E0BBF" w:rsidRPr="005836B0" w:rsidRDefault="001E0BBF" w:rsidP="005836B0">
      <w:pPr>
        <w:rPr>
          <w:rFonts w:ascii="Arial" w:hAnsi="Arial" w:cs="Arial"/>
          <w:sz w:val="24"/>
          <w:szCs w:val="24"/>
        </w:rPr>
      </w:pPr>
    </w:p>
    <w:p w14:paraId="1AE094DA" w14:textId="77777777" w:rsidR="001E0BBF" w:rsidRPr="005836B0" w:rsidRDefault="001E0BBF" w:rsidP="005836B0">
      <w:pPr>
        <w:rPr>
          <w:rFonts w:ascii="Arial" w:hAnsi="Arial" w:cs="Arial"/>
          <w:sz w:val="24"/>
          <w:szCs w:val="24"/>
        </w:rPr>
      </w:pPr>
    </w:p>
    <w:p w14:paraId="34BB2226" w14:textId="77777777" w:rsidR="001E0BBF" w:rsidRPr="005836B0" w:rsidRDefault="001E0BBF" w:rsidP="005836B0">
      <w:pPr>
        <w:rPr>
          <w:rFonts w:ascii="Arial" w:hAnsi="Arial" w:cs="Arial"/>
          <w:sz w:val="24"/>
          <w:szCs w:val="24"/>
        </w:rPr>
      </w:pPr>
    </w:p>
    <w:p w14:paraId="0A19D311" w14:textId="77777777" w:rsidR="001E0BBF" w:rsidRPr="005836B0" w:rsidRDefault="001E0BBF" w:rsidP="005836B0">
      <w:pPr>
        <w:rPr>
          <w:rFonts w:ascii="Arial" w:hAnsi="Arial" w:cs="Arial"/>
          <w:sz w:val="24"/>
          <w:szCs w:val="24"/>
        </w:rPr>
      </w:pPr>
    </w:p>
    <w:p w14:paraId="343E6A03" w14:textId="77777777" w:rsidR="00637FEE" w:rsidRPr="005836B0" w:rsidRDefault="001E0BBF" w:rsidP="005836B0">
      <w:pPr>
        <w:tabs>
          <w:tab w:val="center" w:pos="4680"/>
        </w:tabs>
        <w:rPr>
          <w:rFonts w:ascii="Arial" w:hAnsi="Arial" w:cs="Arial"/>
          <w:sz w:val="24"/>
          <w:szCs w:val="24"/>
        </w:rPr>
        <w:sectPr w:rsidR="00637FEE" w:rsidRPr="005836B0" w:rsidSect="00D06D33">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299"/>
        </w:sectPr>
      </w:pPr>
      <w:r w:rsidRPr="005836B0">
        <w:rPr>
          <w:rFonts w:ascii="Arial" w:hAnsi="Arial" w:cs="Arial"/>
          <w:sz w:val="24"/>
          <w:szCs w:val="24"/>
        </w:rPr>
        <w:tab/>
      </w:r>
    </w:p>
    <w:p w14:paraId="5975CB55" w14:textId="77777777" w:rsidR="00637FEE" w:rsidRPr="005836B0" w:rsidRDefault="00637FEE" w:rsidP="180ABFCD">
      <w:pPr>
        <w:pStyle w:val="Heading1"/>
        <w:rPr>
          <w:rFonts w:ascii="Arial" w:hAnsi="Arial" w:cs="Arial"/>
          <w:b/>
          <w:bCs/>
          <w:sz w:val="24"/>
          <w:szCs w:val="24"/>
          <w:u w:val="none"/>
        </w:rPr>
      </w:pPr>
      <w:bookmarkStart w:id="35" w:name="_Toc37227052"/>
      <w:r w:rsidRPr="180ABFCD">
        <w:rPr>
          <w:rFonts w:ascii="Arial" w:hAnsi="Arial" w:cs="Arial"/>
          <w:b/>
          <w:bCs/>
          <w:sz w:val="24"/>
          <w:szCs w:val="24"/>
          <w:u w:val="none"/>
        </w:rPr>
        <w:lastRenderedPageBreak/>
        <w:t>Preamble</w:t>
      </w:r>
      <w:del w:id="36" w:author="ERCOT" w:date="2024-01-25T19:53:00Z">
        <w:r w:rsidRPr="180ABFCD" w:rsidDel="00637FEE">
          <w:rPr>
            <w:rFonts w:ascii="Arial" w:hAnsi="Arial" w:cs="Arial"/>
            <w:b/>
            <w:bCs/>
            <w:sz w:val="24"/>
            <w:szCs w:val="24"/>
            <w:u w:val="none"/>
          </w:rPr>
          <w:delText>:</w:delText>
        </w:r>
        <w:r w:rsidRPr="180ABFCD" w:rsidDel="00823089">
          <w:rPr>
            <w:rFonts w:ascii="Arial" w:hAnsi="Arial" w:cs="Arial"/>
            <w:b/>
            <w:bCs/>
            <w:sz w:val="24"/>
            <w:szCs w:val="24"/>
            <w:u w:val="none"/>
          </w:rPr>
          <w:delText xml:space="preserve"> </w:delText>
        </w:r>
        <w:r w:rsidRPr="180ABFCD" w:rsidDel="00637FEE">
          <w:rPr>
            <w:rFonts w:ascii="Arial" w:hAnsi="Arial" w:cs="Arial"/>
            <w:b/>
            <w:bCs/>
            <w:sz w:val="24"/>
            <w:szCs w:val="24"/>
            <w:u w:val="none"/>
          </w:rPr>
          <w:delText xml:space="preserve"> Definitions</w:delText>
        </w:r>
      </w:del>
    </w:p>
    <w:p w14:paraId="17065858" w14:textId="77777777" w:rsidR="00637FEE" w:rsidRPr="005836B0" w:rsidRDefault="00637FEE" w:rsidP="00637FEE">
      <w:pPr>
        <w:rPr>
          <w:rFonts w:ascii="Arial" w:hAnsi="Arial" w:cs="Arial"/>
          <w:sz w:val="24"/>
          <w:szCs w:val="24"/>
        </w:rPr>
      </w:pPr>
    </w:p>
    <w:p w14:paraId="6977E0FD" w14:textId="3C3B76E2" w:rsidR="00637FEE" w:rsidRPr="00F14954" w:rsidRDefault="679D95AD" w:rsidP="00F14954">
      <w:pPr>
        <w:pStyle w:val="ListParagraph"/>
        <w:numPr>
          <w:ilvl w:val="0"/>
          <w:numId w:val="34"/>
        </w:numPr>
        <w:ind w:hanging="720"/>
        <w:rPr>
          <w:ins w:id="37" w:author="ERCOT" w:date="2024-01-25T19:53:00Z"/>
          <w:rFonts w:ascii="Arial" w:hAnsi="Arial" w:cs="Arial"/>
          <w:sz w:val="24"/>
          <w:szCs w:val="24"/>
        </w:rPr>
      </w:pPr>
      <w:ins w:id="38" w:author="ERCOT" w:date="2024-01-25T19:53:00Z">
        <w:r w:rsidRPr="180ABFCD">
          <w:rPr>
            <w:rFonts w:ascii="Arial" w:hAnsi="Arial" w:cs="Arial"/>
            <w:sz w:val="24"/>
            <w:szCs w:val="24"/>
          </w:rPr>
          <w:t xml:space="preserve">Definitions. </w:t>
        </w:r>
      </w:ins>
      <w:r w:rsidR="00637FEE" w:rsidRPr="180ABFCD">
        <w:rPr>
          <w:rFonts w:ascii="Arial" w:hAnsi="Arial" w:cs="Arial"/>
          <w:sz w:val="24"/>
          <w:szCs w:val="24"/>
        </w:rPr>
        <w:t xml:space="preserve">The </w:t>
      </w:r>
      <w:del w:id="39" w:author="ERCOT" w:date="2024-05-02T07:54:00Z">
        <w:r w:rsidR="00637FEE" w:rsidRPr="180ABFCD" w:rsidDel="007900AD">
          <w:rPr>
            <w:rFonts w:ascii="Arial" w:hAnsi="Arial" w:cs="Arial"/>
            <w:sz w:val="24"/>
            <w:szCs w:val="24"/>
          </w:rPr>
          <w:delText>D</w:delText>
        </w:r>
      </w:del>
      <w:ins w:id="40" w:author="ERCOT" w:date="2024-05-02T07:54:00Z">
        <w:r w:rsidR="007900AD">
          <w:rPr>
            <w:rFonts w:ascii="Arial" w:hAnsi="Arial" w:cs="Arial"/>
            <w:sz w:val="24"/>
            <w:szCs w:val="24"/>
          </w:rPr>
          <w:t>d</w:t>
        </w:r>
      </w:ins>
      <w:r w:rsidR="00637FEE" w:rsidRPr="180ABFCD">
        <w:rPr>
          <w:rFonts w:ascii="Arial" w:hAnsi="Arial" w:cs="Arial"/>
          <w:sz w:val="24"/>
          <w:szCs w:val="24"/>
        </w:rPr>
        <w:t>efinitions included in the Amended and Restated Bylaws of Electric Reliability Council of Texas</w:t>
      </w:r>
      <w:r w:rsidR="0040544E" w:rsidRPr="180ABFCD">
        <w:rPr>
          <w:rFonts w:ascii="Arial" w:hAnsi="Arial" w:cs="Arial"/>
          <w:sz w:val="24"/>
          <w:szCs w:val="24"/>
        </w:rPr>
        <w:t>, Inc.</w:t>
      </w:r>
      <w:r w:rsidR="00637FEE" w:rsidRPr="180ABFCD">
        <w:rPr>
          <w:rFonts w:ascii="Arial" w:hAnsi="Arial" w:cs="Arial"/>
          <w:sz w:val="24"/>
          <w:szCs w:val="24"/>
        </w:rPr>
        <w:t xml:space="preserve"> (the “Bylaws”) are incorporated by reference.</w:t>
      </w:r>
    </w:p>
    <w:p w14:paraId="199BC9BC" w14:textId="427F67BF" w:rsidR="180ABFCD" w:rsidRPr="00423B4C" w:rsidRDefault="180ABFCD" w:rsidP="00423B4C">
      <w:pPr>
        <w:rPr>
          <w:ins w:id="41" w:author="ERCOT" w:date="2024-01-25T19:53:00Z"/>
          <w:rFonts w:ascii="Arial" w:hAnsi="Arial" w:cs="Arial"/>
          <w:sz w:val="24"/>
          <w:szCs w:val="24"/>
        </w:rPr>
      </w:pPr>
    </w:p>
    <w:p w14:paraId="297D52DE" w14:textId="2ADC015F" w:rsidR="44B6D46D" w:rsidRPr="00423B4C" w:rsidRDefault="44B6D46D" w:rsidP="180ABFCD">
      <w:pPr>
        <w:pStyle w:val="ListParagraph"/>
        <w:numPr>
          <w:ilvl w:val="0"/>
          <w:numId w:val="34"/>
        </w:numPr>
        <w:ind w:hanging="720"/>
        <w:rPr>
          <w:rFonts w:ascii="Arial" w:hAnsi="Arial" w:cs="Arial"/>
          <w:sz w:val="24"/>
          <w:szCs w:val="24"/>
        </w:rPr>
      </w:pPr>
      <w:ins w:id="42" w:author="ERCOT" w:date="2024-01-25T19:53:00Z">
        <w:r w:rsidRPr="6782DD0F">
          <w:rPr>
            <w:rFonts w:ascii="Arial" w:hAnsi="Arial" w:cs="Arial"/>
            <w:sz w:val="24"/>
            <w:szCs w:val="24"/>
          </w:rPr>
          <w:t>Delegation of Authority to Board Committees.</w:t>
        </w:r>
      </w:ins>
      <w:ins w:id="43" w:author="ERCOT" w:date="2024-01-25T20:05:00Z">
        <w:r w:rsidR="4BD7BCD2" w:rsidRPr="6782DD0F">
          <w:rPr>
            <w:rFonts w:ascii="Arial" w:hAnsi="Arial" w:cs="Arial"/>
            <w:sz w:val="24"/>
            <w:szCs w:val="24"/>
          </w:rPr>
          <w:t xml:space="preserve"> </w:t>
        </w:r>
      </w:ins>
      <w:ins w:id="44" w:author="ERCOT" w:date="2024-01-25T20:06:00Z">
        <w:r w:rsidR="4BD7BCD2" w:rsidRPr="6782DD0F">
          <w:rPr>
            <w:rFonts w:ascii="Arial" w:hAnsi="Arial" w:cs="Arial"/>
            <w:sz w:val="24"/>
            <w:szCs w:val="24"/>
          </w:rPr>
          <w:t xml:space="preserve"> </w:t>
        </w:r>
      </w:ins>
      <w:ins w:id="45" w:author="ERCOT" w:date="2024-01-25T20:05:00Z">
        <w:r w:rsidR="4BD7BCD2" w:rsidRPr="6782DD0F">
          <w:rPr>
            <w:rFonts w:ascii="Arial" w:hAnsi="Arial" w:cs="Arial"/>
            <w:sz w:val="24"/>
            <w:szCs w:val="24"/>
          </w:rPr>
          <w:t xml:space="preserve"> </w:t>
        </w:r>
      </w:ins>
      <w:ins w:id="46" w:author="ERCOT" w:date="2024-01-25T20:15:00Z">
        <w:r w:rsidR="374754DC" w:rsidRPr="6782DD0F">
          <w:rPr>
            <w:rFonts w:ascii="Arial" w:hAnsi="Arial" w:cs="Arial"/>
            <w:sz w:val="24"/>
            <w:szCs w:val="24"/>
          </w:rPr>
          <w:t xml:space="preserve">It is the policy of the Board of Directors to </w:t>
        </w:r>
      </w:ins>
      <w:ins w:id="47" w:author="ERCOT" w:date="2024-01-25T20:17:00Z">
        <w:r w:rsidR="46BC7E27" w:rsidRPr="6782DD0F">
          <w:rPr>
            <w:rFonts w:ascii="Arial" w:hAnsi="Arial" w:cs="Arial"/>
            <w:sz w:val="24"/>
            <w:szCs w:val="24"/>
          </w:rPr>
          <w:t xml:space="preserve">initiate any specific action required, in its opinion, to </w:t>
        </w:r>
      </w:ins>
      <w:ins w:id="48" w:author="ERCOT" w:date="2024-01-25T20:15:00Z">
        <w:r w:rsidR="374754DC" w:rsidRPr="6782DD0F">
          <w:rPr>
            <w:rFonts w:ascii="Arial" w:hAnsi="Arial" w:cs="Arial"/>
            <w:sz w:val="24"/>
            <w:szCs w:val="24"/>
          </w:rPr>
          <w:t>fulfill its duties</w:t>
        </w:r>
      </w:ins>
      <w:ins w:id="49" w:author="ERCOT" w:date="2024-01-25T20:18:00Z">
        <w:r w:rsidR="520444E7" w:rsidRPr="6782DD0F">
          <w:rPr>
            <w:rFonts w:ascii="Arial" w:hAnsi="Arial" w:cs="Arial"/>
            <w:sz w:val="24"/>
            <w:szCs w:val="24"/>
          </w:rPr>
          <w:t xml:space="preserve"> </w:t>
        </w:r>
      </w:ins>
      <w:ins w:id="50" w:author="ERCOT" w:date="2024-01-25T20:16:00Z">
        <w:r w:rsidR="023534B4" w:rsidRPr="6782DD0F">
          <w:rPr>
            <w:rFonts w:ascii="Arial" w:hAnsi="Arial" w:cs="Arial"/>
            <w:sz w:val="24"/>
            <w:szCs w:val="24"/>
          </w:rPr>
          <w:t>consistent with</w:t>
        </w:r>
      </w:ins>
      <w:ins w:id="51" w:author="ERCOT" w:date="2024-01-25T20:15:00Z">
        <w:r w:rsidR="374754DC" w:rsidRPr="6782DD0F">
          <w:rPr>
            <w:rFonts w:ascii="Arial" w:hAnsi="Arial" w:cs="Arial"/>
            <w:sz w:val="24"/>
            <w:szCs w:val="24"/>
          </w:rPr>
          <w:t xml:space="preserve"> Section 4.10 of the </w:t>
        </w:r>
      </w:ins>
      <w:ins w:id="52" w:author="ERCOT" w:date="2024-01-25T20:16:00Z">
        <w:r w:rsidR="374754DC" w:rsidRPr="6782DD0F">
          <w:rPr>
            <w:rFonts w:ascii="Arial" w:hAnsi="Arial" w:cs="Arial"/>
            <w:sz w:val="24"/>
            <w:szCs w:val="24"/>
          </w:rPr>
          <w:t>Bylaws</w:t>
        </w:r>
      </w:ins>
      <w:ins w:id="53" w:author="ERCOT" w:date="2024-01-25T20:17:00Z">
        <w:r w:rsidR="40DA19E5" w:rsidRPr="6782DD0F">
          <w:rPr>
            <w:rFonts w:ascii="Arial" w:hAnsi="Arial" w:cs="Arial"/>
            <w:sz w:val="24"/>
            <w:szCs w:val="24"/>
          </w:rPr>
          <w:t>, including regardi</w:t>
        </w:r>
      </w:ins>
      <w:ins w:id="54" w:author="ERCOT" w:date="2024-01-25T20:18:00Z">
        <w:r w:rsidR="40DA19E5" w:rsidRPr="6782DD0F">
          <w:rPr>
            <w:rFonts w:ascii="Arial" w:hAnsi="Arial" w:cs="Arial"/>
            <w:sz w:val="24"/>
            <w:szCs w:val="24"/>
          </w:rPr>
          <w:t>ng matters delegated</w:t>
        </w:r>
      </w:ins>
      <w:ins w:id="55" w:author="ERCOT" w:date="2024-01-25T20:17:00Z">
        <w:r w:rsidR="7411D4D7" w:rsidRPr="6782DD0F">
          <w:rPr>
            <w:rFonts w:ascii="Arial" w:hAnsi="Arial" w:cs="Arial"/>
            <w:sz w:val="24"/>
            <w:szCs w:val="24"/>
          </w:rPr>
          <w:t xml:space="preserve"> to </w:t>
        </w:r>
      </w:ins>
      <w:ins w:id="56" w:author="ERCOT" w:date="2024-05-02T11:33:00Z">
        <w:r w:rsidR="009A38EC">
          <w:rPr>
            <w:rFonts w:ascii="Arial" w:hAnsi="Arial" w:cs="Arial"/>
            <w:sz w:val="24"/>
            <w:szCs w:val="24"/>
          </w:rPr>
          <w:t xml:space="preserve">a </w:t>
        </w:r>
      </w:ins>
      <w:ins w:id="57" w:author="ERCOT" w:date="2024-01-25T20:02:00Z">
        <w:r w:rsidR="0A06A8FC" w:rsidRPr="6782DD0F">
          <w:rPr>
            <w:rFonts w:ascii="Arial" w:hAnsi="Arial" w:cs="Arial"/>
            <w:sz w:val="24"/>
            <w:szCs w:val="24"/>
          </w:rPr>
          <w:t xml:space="preserve">Board </w:t>
        </w:r>
      </w:ins>
      <w:ins w:id="58" w:author="ERCOT" w:date="2024-05-02T11:32:00Z">
        <w:r w:rsidR="00B52DF2">
          <w:rPr>
            <w:rFonts w:ascii="Arial" w:hAnsi="Arial" w:cs="Arial"/>
            <w:sz w:val="24"/>
            <w:szCs w:val="24"/>
          </w:rPr>
          <w:t>c</w:t>
        </w:r>
      </w:ins>
      <w:ins w:id="59" w:author="ERCOT" w:date="2024-01-25T20:01:00Z">
        <w:r w:rsidR="0A06A8FC" w:rsidRPr="6782DD0F">
          <w:rPr>
            <w:rFonts w:ascii="Arial" w:hAnsi="Arial" w:cs="Arial"/>
            <w:sz w:val="24"/>
            <w:szCs w:val="24"/>
          </w:rPr>
          <w:t>ommittee</w:t>
        </w:r>
      </w:ins>
      <w:ins w:id="60" w:author="ERCOT" w:date="2024-01-25T20:02:00Z">
        <w:r w:rsidR="0A06A8FC" w:rsidRPr="6782DD0F">
          <w:rPr>
            <w:rFonts w:ascii="Arial" w:hAnsi="Arial" w:cs="Arial"/>
            <w:sz w:val="24"/>
            <w:szCs w:val="24"/>
          </w:rPr>
          <w:t xml:space="preserve"> or </w:t>
        </w:r>
      </w:ins>
      <w:ins w:id="61" w:author="ERCOT" w:date="2024-05-02T11:32:00Z">
        <w:r w:rsidR="00B52DF2">
          <w:rPr>
            <w:rFonts w:ascii="Arial" w:hAnsi="Arial" w:cs="Arial"/>
            <w:sz w:val="24"/>
            <w:szCs w:val="24"/>
          </w:rPr>
          <w:t>s</w:t>
        </w:r>
      </w:ins>
      <w:ins w:id="62" w:author="ERCOT" w:date="2024-01-25T20:02:00Z">
        <w:r w:rsidR="0A06A8FC" w:rsidRPr="6782DD0F">
          <w:rPr>
            <w:rFonts w:ascii="Arial" w:hAnsi="Arial" w:cs="Arial"/>
            <w:sz w:val="24"/>
            <w:szCs w:val="24"/>
          </w:rPr>
          <w:t>ubcommittee (</w:t>
        </w:r>
      </w:ins>
      <w:ins w:id="63" w:author="ERCOT" w:date="2024-05-02T11:33:00Z">
        <w:r w:rsidR="005555E5">
          <w:rPr>
            <w:rFonts w:ascii="Arial" w:hAnsi="Arial" w:cs="Arial"/>
            <w:sz w:val="24"/>
            <w:szCs w:val="24"/>
          </w:rPr>
          <w:t>“</w:t>
        </w:r>
      </w:ins>
      <w:ins w:id="64" w:author="ERCOT" w:date="2024-01-25T20:02:00Z">
        <w:r w:rsidR="0A06A8FC" w:rsidRPr="6782DD0F">
          <w:rPr>
            <w:rFonts w:ascii="Arial" w:hAnsi="Arial" w:cs="Arial"/>
            <w:sz w:val="24"/>
            <w:szCs w:val="24"/>
          </w:rPr>
          <w:t>Committee</w:t>
        </w:r>
      </w:ins>
      <w:ins w:id="65" w:author="ERCOT" w:date="2024-05-02T11:33:00Z">
        <w:r w:rsidR="005555E5">
          <w:rPr>
            <w:rFonts w:ascii="Arial" w:hAnsi="Arial" w:cs="Arial"/>
            <w:sz w:val="24"/>
            <w:szCs w:val="24"/>
          </w:rPr>
          <w:t>”</w:t>
        </w:r>
      </w:ins>
      <w:ins w:id="66" w:author="ERCOT" w:date="2024-01-25T20:02:00Z">
        <w:r w:rsidR="0A06A8FC" w:rsidRPr="6782DD0F">
          <w:rPr>
            <w:rFonts w:ascii="Arial" w:hAnsi="Arial" w:cs="Arial"/>
            <w:sz w:val="24"/>
            <w:szCs w:val="24"/>
          </w:rPr>
          <w:t xml:space="preserve">) </w:t>
        </w:r>
      </w:ins>
      <w:ins w:id="67" w:author="ERCOT" w:date="2024-01-25T20:18:00Z">
        <w:r w:rsidR="791796C6" w:rsidRPr="6782DD0F">
          <w:rPr>
            <w:rFonts w:ascii="Arial" w:hAnsi="Arial" w:cs="Arial"/>
            <w:sz w:val="24"/>
            <w:szCs w:val="24"/>
          </w:rPr>
          <w:t xml:space="preserve">established </w:t>
        </w:r>
      </w:ins>
      <w:ins w:id="68" w:author="ERCOT" w:date="2024-01-25T20:02:00Z">
        <w:r w:rsidR="0A06A8FC" w:rsidRPr="6782DD0F">
          <w:rPr>
            <w:rFonts w:ascii="Arial" w:hAnsi="Arial" w:cs="Arial"/>
            <w:sz w:val="24"/>
            <w:szCs w:val="24"/>
          </w:rPr>
          <w:t xml:space="preserve">pursuant to </w:t>
        </w:r>
      </w:ins>
      <w:ins w:id="69" w:author="ERCOT" w:date="2024-01-25T20:18:00Z">
        <w:r w:rsidR="42362FA5" w:rsidRPr="6782DD0F">
          <w:rPr>
            <w:rFonts w:ascii="Arial" w:hAnsi="Arial" w:cs="Arial"/>
            <w:sz w:val="24"/>
            <w:szCs w:val="24"/>
          </w:rPr>
          <w:t xml:space="preserve">Bylaws </w:t>
        </w:r>
      </w:ins>
      <w:ins w:id="70" w:author="ERCOT" w:date="2024-01-25T20:02:00Z">
        <w:r w:rsidR="0A06A8FC" w:rsidRPr="6782DD0F">
          <w:rPr>
            <w:rFonts w:ascii="Arial" w:hAnsi="Arial" w:cs="Arial"/>
            <w:sz w:val="24"/>
            <w:szCs w:val="24"/>
          </w:rPr>
          <w:t>Section 4.8</w:t>
        </w:r>
      </w:ins>
      <w:ins w:id="71" w:author="ERCOT" w:date="2024-01-25T19:59:00Z">
        <w:r w:rsidR="6620F180" w:rsidRPr="6782DD0F">
          <w:rPr>
            <w:rFonts w:ascii="Arial" w:hAnsi="Arial" w:cs="Arial"/>
            <w:sz w:val="24"/>
            <w:szCs w:val="24"/>
          </w:rPr>
          <w:t>.</w:t>
        </w:r>
      </w:ins>
    </w:p>
    <w:p w14:paraId="36FF2C84" w14:textId="77777777" w:rsidR="00637FEE" w:rsidRPr="005836B0" w:rsidRDefault="00637FEE" w:rsidP="00637FEE">
      <w:pPr>
        <w:pStyle w:val="Heading1"/>
        <w:tabs>
          <w:tab w:val="clear" w:pos="-720"/>
        </w:tabs>
        <w:rPr>
          <w:rFonts w:ascii="Arial" w:hAnsi="Arial" w:cs="Arial"/>
          <w:b/>
          <w:sz w:val="24"/>
          <w:szCs w:val="24"/>
        </w:rPr>
      </w:pPr>
    </w:p>
    <w:p w14:paraId="765B9F4A" w14:textId="77777777" w:rsidR="00637FEE" w:rsidRPr="005836B0" w:rsidRDefault="00637FEE" w:rsidP="00637FEE">
      <w:pPr>
        <w:pStyle w:val="Heading1"/>
        <w:tabs>
          <w:tab w:val="clear" w:pos="-720"/>
        </w:tabs>
        <w:rPr>
          <w:rFonts w:ascii="Arial" w:hAnsi="Arial" w:cs="Arial"/>
          <w:b/>
          <w:sz w:val="24"/>
          <w:szCs w:val="24"/>
          <w:u w:val="none"/>
        </w:rPr>
      </w:pPr>
      <w:r w:rsidRPr="005836B0">
        <w:rPr>
          <w:rFonts w:ascii="Arial" w:hAnsi="Arial" w:cs="Arial"/>
          <w:b/>
          <w:sz w:val="24"/>
          <w:szCs w:val="24"/>
          <w:u w:val="none"/>
        </w:rPr>
        <w:t>I.</w:t>
      </w:r>
      <w:r w:rsidRPr="005836B0">
        <w:rPr>
          <w:rFonts w:ascii="Arial" w:hAnsi="Arial" w:cs="Arial"/>
          <w:b/>
          <w:sz w:val="24"/>
          <w:szCs w:val="24"/>
          <w:u w:val="none"/>
        </w:rPr>
        <w:tab/>
        <w:t>Meeting Procedures</w:t>
      </w:r>
      <w:bookmarkStart w:id="72" w:name="one"/>
      <w:bookmarkEnd w:id="35"/>
      <w:bookmarkEnd w:id="72"/>
      <w:r w:rsidRPr="005836B0">
        <w:rPr>
          <w:rFonts w:ascii="Arial" w:hAnsi="Arial" w:cs="Arial"/>
          <w:b/>
          <w:sz w:val="24"/>
          <w:szCs w:val="24"/>
          <w:u w:val="none"/>
        </w:rPr>
        <w:t xml:space="preserve"> </w:t>
      </w:r>
    </w:p>
    <w:p w14:paraId="33FAC3D5" w14:textId="77777777" w:rsidR="00637FEE" w:rsidRPr="005836B0" w:rsidRDefault="00637FEE" w:rsidP="00637FEE">
      <w:pPr>
        <w:ind w:left="360"/>
        <w:rPr>
          <w:rFonts w:ascii="Arial" w:hAnsi="Arial" w:cs="Arial"/>
          <w:sz w:val="24"/>
          <w:szCs w:val="24"/>
        </w:rPr>
      </w:pPr>
    </w:p>
    <w:p w14:paraId="319DF879" w14:textId="1D49D896" w:rsidR="00691F38" w:rsidRPr="005836B0" w:rsidRDefault="001129EA" w:rsidP="002035D9">
      <w:pPr>
        <w:pStyle w:val="ListParagraph"/>
        <w:ind w:hanging="720"/>
        <w:rPr>
          <w:rFonts w:ascii="Arial" w:hAnsi="Arial" w:cs="Arial"/>
          <w:sz w:val="24"/>
          <w:szCs w:val="24"/>
        </w:rPr>
      </w:pPr>
      <w:r>
        <w:rPr>
          <w:rFonts w:ascii="ZWAdobeF" w:hAnsi="ZWAdobeF" w:cs="ZWAdobeF"/>
          <w:sz w:val="2"/>
          <w:szCs w:val="2"/>
        </w:rPr>
        <w:t>U</w:t>
      </w:r>
    </w:p>
    <w:p w14:paraId="145212E6" w14:textId="08105B49" w:rsidR="00637FEE" w:rsidRPr="005836B0" w:rsidRDefault="001129EA" w:rsidP="00F14954">
      <w:pPr>
        <w:pStyle w:val="BodyTextIndent"/>
        <w:numPr>
          <w:ilvl w:val="1"/>
          <w:numId w:val="15"/>
        </w:numPr>
        <w:tabs>
          <w:tab w:val="clear" w:pos="1080"/>
        </w:tabs>
        <w:spacing w:line="240" w:lineRule="auto"/>
        <w:ind w:left="720" w:hanging="720"/>
        <w:rPr>
          <w:rFonts w:ascii="Arial" w:hAnsi="Arial" w:cs="Arial"/>
          <w:sz w:val="24"/>
          <w:szCs w:val="24"/>
        </w:rPr>
      </w:pPr>
      <w:r>
        <w:rPr>
          <w:rFonts w:ascii="ZWAdobeF" w:hAnsi="ZWAdobeF" w:cs="ZWAdobeF"/>
          <w:sz w:val="2"/>
          <w:szCs w:val="2"/>
        </w:rPr>
        <w:t>U</w:t>
      </w:r>
      <w:r w:rsidR="00691F38" w:rsidRPr="005836B0">
        <w:rPr>
          <w:rFonts w:ascii="Arial" w:hAnsi="Arial" w:cs="Arial"/>
          <w:sz w:val="24"/>
          <w:szCs w:val="24"/>
          <w:u w:val="single"/>
        </w:rPr>
        <w:t>Board Agenda Items</w:t>
      </w:r>
      <w:r>
        <w:rPr>
          <w:rFonts w:ascii="ZWAdobeF" w:hAnsi="ZWAdobeF" w:cs="ZWAdobeF"/>
          <w:sz w:val="2"/>
          <w:szCs w:val="2"/>
        </w:rPr>
        <w:t>U</w:t>
      </w:r>
      <w:r w:rsidR="00691F38" w:rsidRPr="005836B0">
        <w:rPr>
          <w:rFonts w:ascii="Arial" w:hAnsi="Arial" w:cs="Arial"/>
          <w:sz w:val="24"/>
          <w:szCs w:val="24"/>
        </w:rPr>
        <w:t xml:space="preserve">. </w:t>
      </w:r>
      <w:r w:rsidR="00431F43" w:rsidRPr="005836B0">
        <w:rPr>
          <w:rFonts w:ascii="Arial" w:hAnsi="Arial" w:cs="Arial"/>
          <w:sz w:val="24"/>
          <w:szCs w:val="24"/>
        </w:rPr>
        <w:t xml:space="preserve"> </w:t>
      </w:r>
      <w:r w:rsidR="00637FEE" w:rsidRPr="005836B0">
        <w:rPr>
          <w:rFonts w:ascii="Arial" w:hAnsi="Arial" w:cs="Arial"/>
          <w:sz w:val="24"/>
          <w:szCs w:val="24"/>
        </w:rPr>
        <w:t xml:space="preserve">A Director is entitled to place matters the Director reasonably considers important on the Board agenda if notification of such matters and background materials are received by the Secretary </w:t>
      </w:r>
      <w:ins w:id="73" w:author="ERCOT" w:date="2024-05-02T07:52:00Z">
        <w:r w:rsidR="00EC1DA7">
          <w:rPr>
            <w:rFonts w:ascii="Arial" w:hAnsi="Arial" w:cs="Arial"/>
            <w:sz w:val="24"/>
            <w:szCs w:val="24"/>
          </w:rPr>
          <w:t xml:space="preserve">or Assistant Secretary </w:t>
        </w:r>
      </w:ins>
      <w:r w:rsidR="00637FEE" w:rsidRPr="005836B0">
        <w:rPr>
          <w:rFonts w:ascii="Arial" w:hAnsi="Arial" w:cs="Arial"/>
          <w:sz w:val="24"/>
          <w:szCs w:val="24"/>
        </w:rPr>
        <w:t xml:space="preserve">of </w:t>
      </w:r>
      <w:del w:id="74" w:author="ERCOT" w:date="2024-05-02T07:55:00Z">
        <w:r w:rsidR="00637FEE" w:rsidRPr="005836B0" w:rsidDel="00973046">
          <w:rPr>
            <w:rFonts w:ascii="Arial" w:hAnsi="Arial" w:cs="Arial"/>
            <w:sz w:val="24"/>
            <w:szCs w:val="24"/>
          </w:rPr>
          <w:delText>the Corporation</w:delText>
        </w:r>
      </w:del>
      <w:ins w:id="75" w:author="ERCOT" w:date="2024-05-02T07:55:00Z">
        <w:r w:rsidR="00973046">
          <w:rPr>
            <w:rFonts w:ascii="Arial" w:hAnsi="Arial" w:cs="Arial"/>
            <w:sz w:val="24"/>
            <w:szCs w:val="24"/>
          </w:rPr>
          <w:t>ERCOT</w:t>
        </w:r>
      </w:ins>
      <w:r w:rsidR="00637FEE" w:rsidRPr="005836B0">
        <w:rPr>
          <w:rFonts w:ascii="Arial" w:hAnsi="Arial" w:cs="Arial"/>
          <w:sz w:val="24"/>
          <w:szCs w:val="24"/>
        </w:rPr>
        <w:t xml:space="preserve"> no later than 5 p.m. eleven days before the date of the Board meeting. </w:t>
      </w:r>
    </w:p>
    <w:p w14:paraId="2BABCC56" w14:textId="77777777" w:rsidR="00637FEE" w:rsidRPr="005836B0" w:rsidRDefault="00637FEE" w:rsidP="00691F38">
      <w:pPr>
        <w:pStyle w:val="BodyTextIndent"/>
        <w:tabs>
          <w:tab w:val="clear" w:pos="1080"/>
        </w:tabs>
        <w:spacing w:line="240" w:lineRule="auto"/>
        <w:ind w:hanging="720"/>
        <w:rPr>
          <w:rFonts w:ascii="Arial" w:hAnsi="Arial" w:cs="Arial"/>
          <w:sz w:val="24"/>
          <w:szCs w:val="24"/>
        </w:rPr>
      </w:pPr>
    </w:p>
    <w:p w14:paraId="4FBEF5FC" w14:textId="72BB7967" w:rsidR="00637FEE" w:rsidRPr="005836B0" w:rsidRDefault="001129EA" w:rsidP="00637FEE">
      <w:pPr>
        <w:pStyle w:val="BodyTextIndent"/>
        <w:tabs>
          <w:tab w:val="clear" w:pos="1080"/>
        </w:tabs>
        <w:spacing w:line="240" w:lineRule="auto"/>
        <w:ind w:hanging="720"/>
        <w:rPr>
          <w:rFonts w:ascii="Arial" w:hAnsi="Arial" w:cs="Arial"/>
          <w:sz w:val="24"/>
          <w:szCs w:val="24"/>
        </w:rPr>
      </w:pPr>
      <w:r>
        <w:rPr>
          <w:rFonts w:ascii="ZWAdobeF" w:hAnsi="ZWAdobeF" w:cs="ZWAdobeF"/>
          <w:sz w:val="2"/>
          <w:szCs w:val="2"/>
        </w:rPr>
        <w:t>U</w:t>
      </w:r>
      <w:bookmarkStart w:id="76" w:name="_Toc37227053"/>
    </w:p>
    <w:p w14:paraId="2BBE5FCA" w14:textId="6C6DF3FE" w:rsidR="00B162DC" w:rsidRPr="00B162DC" w:rsidRDefault="00121186" w:rsidP="00F14954">
      <w:pPr>
        <w:pStyle w:val="BodyTextIndent"/>
        <w:numPr>
          <w:ilvl w:val="1"/>
          <w:numId w:val="15"/>
        </w:numPr>
        <w:tabs>
          <w:tab w:val="clear" w:pos="1080"/>
        </w:tabs>
        <w:spacing w:line="240" w:lineRule="auto"/>
        <w:ind w:left="720" w:hanging="720"/>
        <w:rPr>
          <w:ins w:id="77" w:author="ERCOT" w:date="2024-05-02T08:30:00Z"/>
          <w:rFonts w:ascii="Arial" w:hAnsi="Arial" w:cs="Arial"/>
          <w:bCs/>
          <w:sz w:val="24"/>
          <w:szCs w:val="24"/>
        </w:rPr>
      </w:pPr>
      <w:ins w:id="78" w:author="ERCOT" w:date="2024-05-02T08:27:00Z">
        <w:r w:rsidRPr="007F5427">
          <w:rPr>
            <w:rFonts w:ascii="Arial" w:hAnsi="Arial" w:cs="Arial"/>
            <w:bCs/>
            <w:sz w:val="24"/>
            <w:szCs w:val="24"/>
            <w:u w:val="single"/>
          </w:rPr>
          <w:t>Public Access</w:t>
        </w:r>
        <w:r w:rsidR="007978C5">
          <w:rPr>
            <w:rFonts w:ascii="Arial" w:hAnsi="Arial" w:cs="Arial"/>
            <w:bCs/>
            <w:sz w:val="24"/>
            <w:szCs w:val="24"/>
          </w:rPr>
          <w:t xml:space="preserve">.  </w:t>
        </w:r>
      </w:ins>
      <w:ins w:id="79" w:author="ERCOT" w:date="2024-05-02T08:31:00Z">
        <w:r w:rsidR="00447917">
          <w:rPr>
            <w:rFonts w:ascii="Arial" w:hAnsi="Arial" w:cs="Arial"/>
            <w:bCs/>
            <w:sz w:val="24"/>
            <w:szCs w:val="24"/>
          </w:rPr>
          <w:t>Subject to Section 1.4 below, m</w:t>
        </w:r>
      </w:ins>
      <w:ins w:id="80" w:author="ERCOT" w:date="2024-05-02T08:27:00Z">
        <w:r w:rsidR="007978C5" w:rsidRPr="00D06313">
          <w:rPr>
            <w:rFonts w:ascii="Arial" w:hAnsi="Arial" w:cs="Arial"/>
            <w:sz w:val="24"/>
            <w:szCs w:val="24"/>
          </w:rPr>
          <w:t xml:space="preserve">eetings </w:t>
        </w:r>
      </w:ins>
      <w:ins w:id="81" w:author="ERCOT" w:date="2024-05-02T08:28:00Z">
        <w:r w:rsidR="007978C5">
          <w:rPr>
            <w:rFonts w:ascii="Arial" w:hAnsi="Arial" w:cs="Arial"/>
            <w:sz w:val="24"/>
            <w:szCs w:val="24"/>
          </w:rPr>
          <w:t xml:space="preserve">of the Board and </w:t>
        </w:r>
        <w:r w:rsidR="002D3BD7">
          <w:rPr>
            <w:rFonts w:ascii="Arial" w:hAnsi="Arial" w:cs="Arial"/>
            <w:sz w:val="24"/>
            <w:szCs w:val="24"/>
          </w:rPr>
          <w:t xml:space="preserve">each Committee on which a Board member sits </w:t>
        </w:r>
        <w:r w:rsidR="00392F82">
          <w:rPr>
            <w:rFonts w:ascii="Arial" w:hAnsi="Arial" w:cs="Arial"/>
            <w:sz w:val="24"/>
            <w:szCs w:val="24"/>
          </w:rPr>
          <w:t>(</w:t>
        </w:r>
      </w:ins>
      <w:ins w:id="82" w:author="ERCOT" w:date="2024-05-02T11:33:00Z">
        <w:r w:rsidR="009A38EC">
          <w:rPr>
            <w:rFonts w:ascii="Arial" w:hAnsi="Arial" w:cs="Arial"/>
            <w:sz w:val="24"/>
            <w:szCs w:val="24"/>
          </w:rPr>
          <w:t>“</w:t>
        </w:r>
      </w:ins>
      <w:ins w:id="83" w:author="ERCOT" w:date="2024-05-02T08:28:00Z">
        <w:r w:rsidR="00392F82">
          <w:rPr>
            <w:rFonts w:ascii="Arial" w:hAnsi="Arial" w:cs="Arial"/>
            <w:sz w:val="24"/>
            <w:szCs w:val="24"/>
          </w:rPr>
          <w:t>Board Committee</w:t>
        </w:r>
      </w:ins>
      <w:ins w:id="84" w:author="ERCOT" w:date="2024-05-02T11:33:00Z">
        <w:r w:rsidR="009A38EC">
          <w:rPr>
            <w:rFonts w:ascii="Arial" w:hAnsi="Arial" w:cs="Arial"/>
            <w:sz w:val="24"/>
            <w:szCs w:val="24"/>
          </w:rPr>
          <w:t>”</w:t>
        </w:r>
      </w:ins>
      <w:ins w:id="85" w:author="ERCOT" w:date="2024-05-02T08:28:00Z">
        <w:r w:rsidR="00392F82">
          <w:rPr>
            <w:rFonts w:ascii="Arial" w:hAnsi="Arial" w:cs="Arial"/>
            <w:sz w:val="24"/>
            <w:szCs w:val="24"/>
          </w:rPr>
          <w:t xml:space="preserve">) </w:t>
        </w:r>
      </w:ins>
      <w:ins w:id="86" w:author="ERCOT" w:date="2024-05-02T08:27:00Z">
        <w:r w:rsidR="007978C5" w:rsidRPr="00D06313">
          <w:rPr>
            <w:rFonts w:ascii="Arial" w:hAnsi="Arial" w:cs="Arial"/>
            <w:sz w:val="24"/>
            <w:szCs w:val="24"/>
          </w:rPr>
          <w:t xml:space="preserve">are open to the </w:t>
        </w:r>
        <w:r w:rsidR="007978C5">
          <w:rPr>
            <w:rFonts w:ascii="Arial" w:hAnsi="Arial" w:cs="Arial"/>
            <w:sz w:val="24"/>
            <w:szCs w:val="24"/>
          </w:rPr>
          <w:t>pub</w:t>
        </w:r>
        <w:r w:rsidR="007978C5" w:rsidRPr="00D06313">
          <w:rPr>
            <w:rFonts w:ascii="Arial" w:hAnsi="Arial" w:cs="Arial"/>
            <w:sz w:val="24"/>
            <w:szCs w:val="24"/>
          </w:rPr>
          <w:t>lic</w:t>
        </w:r>
      </w:ins>
      <w:ins w:id="87" w:author="ERCOT" w:date="2024-05-02T08:28:00Z">
        <w:r w:rsidR="002D3BD7">
          <w:rPr>
            <w:rFonts w:ascii="Arial" w:hAnsi="Arial" w:cs="Arial"/>
            <w:sz w:val="24"/>
            <w:szCs w:val="24"/>
          </w:rPr>
          <w:t>,</w:t>
        </w:r>
      </w:ins>
      <w:ins w:id="88" w:author="ERCOT" w:date="2024-05-02T08:27:00Z">
        <w:r w:rsidR="007978C5">
          <w:rPr>
            <w:rFonts w:ascii="Arial" w:hAnsi="Arial" w:cs="Arial"/>
            <w:sz w:val="24"/>
            <w:szCs w:val="24"/>
          </w:rPr>
          <w:t xml:space="preserve"> and live webcasts </w:t>
        </w:r>
        <w:r w:rsidR="007978C5" w:rsidRPr="00D06313">
          <w:rPr>
            <w:rFonts w:ascii="Arial" w:hAnsi="Arial" w:cs="Arial"/>
            <w:sz w:val="24"/>
            <w:szCs w:val="24"/>
          </w:rPr>
          <w:t xml:space="preserve">may be viewed on the ERCOT website. </w:t>
        </w:r>
      </w:ins>
      <w:ins w:id="89" w:author="ERCOT" w:date="2024-05-02T08:28:00Z">
        <w:r w:rsidR="002D3BD7">
          <w:rPr>
            <w:rFonts w:ascii="Arial" w:hAnsi="Arial" w:cs="Arial"/>
            <w:sz w:val="24"/>
            <w:szCs w:val="24"/>
          </w:rPr>
          <w:t xml:space="preserve"> </w:t>
        </w:r>
      </w:ins>
    </w:p>
    <w:p w14:paraId="120F7D40" w14:textId="77777777" w:rsidR="00B162DC" w:rsidRPr="00B162DC" w:rsidRDefault="00B162DC" w:rsidP="007F5427">
      <w:pPr>
        <w:pStyle w:val="BodyTextIndent"/>
        <w:tabs>
          <w:tab w:val="clear" w:pos="1080"/>
        </w:tabs>
        <w:spacing w:line="240" w:lineRule="auto"/>
        <w:ind w:firstLine="0"/>
        <w:rPr>
          <w:ins w:id="90" w:author="ERCOT" w:date="2024-05-02T08:30:00Z"/>
          <w:rFonts w:ascii="Arial" w:hAnsi="Arial" w:cs="Arial"/>
          <w:bCs/>
          <w:sz w:val="24"/>
          <w:szCs w:val="24"/>
        </w:rPr>
      </w:pPr>
    </w:p>
    <w:p w14:paraId="27708BFC" w14:textId="16EDCE55" w:rsidR="00121186" w:rsidRPr="00F70E84" w:rsidRDefault="00B162DC" w:rsidP="00F14954">
      <w:pPr>
        <w:pStyle w:val="BodyTextIndent"/>
        <w:numPr>
          <w:ilvl w:val="1"/>
          <w:numId w:val="15"/>
        </w:numPr>
        <w:tabs>
          <w:tab w:val="clear" w:pos="1080"/>
        </w:tabs>
        <w:spacing w:line="240" w:lineRule="auto"/>
        <w:ind w:left="720" w:hanging="720"/>
        <w:rPr>
          <w:ins w:id="91" w:author="ERCOT" w:date="2024-05-02T08:31:00Z"/>
          <w:rFonts w:ascii="Arial" w:hAnsi="Arial" w:cs="Arial"/>
          <w:bCs/>
          <w:sz w:val="24"/>
          <w:szCs w:val="24"/>
        </w:rPr>
      </w:pPr>
      <w:ins w:id="92" w:author="ERCOT" w:date="2024-05-02T08:30:00Z">
        <w:r w:rsidRPr="007F5427">
          <w:rPr>
            <w:rFonts w:ascii="Arial" w:hAnsi="Arial" w:cs="Arial"/>
            <w:sz w:val="24"/>
            <w:szCs w:val="24"/>
            <w:u w:val="single"/>
          </w:rPr>
          <w:t>Public Comments</w:t>
        </w:r>
        <w:r>
          <w:rPr>
            <w:rFonts w:ascii="Arial" w:hAnsi="Arial" w:cs="Arial"/>
            <w:sz w:val="24"/>
            <w:szCs w:val="24"/>
          </w:rPr>
          <w:t xml:space="preserve">.  </w:t>
        </w:r>
      </w:ins>
      <w:ins w:id="93" w:author="ERCOT" w:date="2024-05-03T09:15:00Z">
        <w:r w:rsidR="00135A33">
          <w:rPr>
            <w:rFonts w:ascii="Arial" w:hAnsi="Arial" w:cs="Arial"/>
            <w:sz w:val="24"/>
            <w:szCs w:val="24"/>
          </w:rPr>
          <w:t>Interested persons</w:t>
        </w:r>
      </w:ins>
      <w:ins w:id="94" w:author="ERCOT" w:date="2024-05-02T08:30:00Z">
        <w:r w:rsidR="002760F8">
          <w:rPr>
            <w:rFonts w:ascii="Arial" w:hAnsi="Arial" w:cs="Arial"/>
            <w:sz w:val="24"/>
            <w:szCs w:val="24"/>
          </w:rPr>
          <w:t xml:space="preserve"> may provide comment on the matters under discussion at public portions of meetings of the Board and Board </w:t>
        </w:r>
        <w:r w:rsidR="002760F8" w:rsidRPr="6782DD0F">
          <w:rPr>
            <w:rFonts w:ascii="Arial" w:hAnsi="Arial" w:cs="Arial"/>
            <w:sz w:val="24"/>
            <w:szCs w:val="24"/>
          </w:rPr>
          <w:t>Committees</w:t>
        </w:r>
        <w:r w:rsidR="002760F8">
          <w:rPr>
            <w:rFonts w:ascii="Arial" w:hAnsi="Arial" w:cs="Arial"/>
            <w:sz w:val="24"/>
            <w:szCs w:val="24"/>
          </w:rPr>
          <w:t xml:space="preserve">.  </w:t>
        </w:r>
      </w:ins>
      <w:ins w:id="95" w:author="ERCOT" w:date="2024-05-02T08:27:00Z">
        <w:r w:rsidR="007978C5" w:rsidRPr="00D06313">
          <w:rPr>
            <w:rFonts w:ascii="Arial" w:hAnsi="Arial" w:cs="Arial"/>
            <w:sz w:val="24"/>
            <w:szCs w:val="24"/>
          </w:rPr>
          <w:t xml:space="preserve">Publicly posted agendas for </w:t>
        </w:r>
      </w:ins>
      <w:ins w:id="96" w:author="ERCOT" w:date="2024-05-02T08:28:00Z">
        <w:r w:rsidR="002D3BD7">
          <w:rPr>
            <w:rFonts w:ascii="Arial" w:hAnsi="Arial" w:cs="Arial"/>
            <w:sz w:val="24"/>
            <w:szCs w:val="24"/>
          </w:rPr>
          <w:t xml:space="preserve">such </w:t>
        </w:r>
      </w:ins>
      <w:ins w:id="97" w:author="ERCOT" w:date="2024-05-02T08:27:00Z">
        <w:r w:rsidR="007978C5" w:rsidRPr="00D06313">
          <w:rPr>
            <w:rFonts w:ascii="Arial" w:hAnsi="Arial" w:cs="Arial"/>
            <w:sz w:val="24"/>
            <w:szCs w:val="24"/>
          </w:rPr>
          <w:t>meetings shall include the time and location of meetings, as well as topics to be discussed and instructions for commenting on matters under discussion at public portions of meetings.</w:t>
        </w:r>
      </w:ins>
    </w:p>
    <w:p w14:paraId="47582FA0" w14:textId="77777777" w:rsidR="00F70E84" w:rsidRDefault="00F70E84" w:rsidP="007F5427">
      <w:pPr>
        <w:pStyle w:val="ListParagraph"/>
        <w:rPr>
          <w:ins w:id="98" w:author="ERCOT" w:date="2024-05-02T08:31:00Z"/>
          <w:rFonts w:ascii="Arial" w:hAnsi="Arial" w:cs="Arial"/>
          <w:bCs/>
          <w:sz w:val="24"/>
          <w:szCs w:val="24"/>
        </w:rPr>
      </w:pPr>
    </w:p>
    <w:p w14:paraId="25C5FEBE" w14:textId="11845C03" w:rsidR="00F70E84" w:rsidRPr="00A05A9E" w:rsidRDefault="00F70E84" w:rsidP="00F70E84">
      <w:pPr>
        <w:pStyle w:val="BodyTextIndent"/>
        <w:numPr>
          <w:ilvl w:val="2"/>
          <w:numId w:val="15"/>
        </w:numPr>
        <w:tabs>
          <w:tab w:val="clear" w:pos="1080"/>
        </w:tabs>
        <w:spacing w:line="240" w:lineRule="auto"/>
        <w:ind w:left="1440"/>
        <w:rPr>
          <w:ins w:id="99" w:author="ERCOT" w:date="2024-05-02T08:31:00Z"/>
          <w:rFonts w:ascii="Arial" w:hAnsi="Arial" w:cs="Arial"/>
          <w:bCs/>
          <w:sz w:val="24"/>
          <w:szCs w:val="24"/>
        </w:rPr>
      </w:pPr>
      <w:ins w:id="100" w:author="ERCOT" w:date="2024-05-02T08:31:00Z">
        <w:r>
          <w:rPr>
            <w:rFonts w:ascii="Arial" w:hAnsi="Arial" w:cs="Arial"/>
            <w:bCs/>
            <w:sz w:val="24"/>
            <w:szCs w:val="24"/>
          </w:rPr>
          <w:t>Comments in writing may be submitted for any meeting, whether or not the meeting is in-person</w:t>
        </w:r>
      </w:ins>
      <w:ins w:id="101" w:author="ERCOT" w:date="2024-05-02T09:26:00Z">
        <w:r w:rsidR="00BC2CC2">
          <w:rPr>
            <w:rFonts w:ascii="Arial" w:hAnsi="Arial" w:cs="Arial"/>
            <w:bCs/>
            <w:sz w:val="24"/>
            <w:szCs w:val="24"/>
          </w:rPr>
          <w:t xml:space="preserve">, by submission to </w:t>
        </w:r>
        <w:r w:rsidR="00FA7EAA">
          <w:rPr>
            <w:rFonts w:ascii="Arial" w:hAnsi="Arial" w:cs="Arial"/>
            <w:bCs/>
            <w:sz w:val="24"/>
            <w:szCs w:val="24"/>
          </w:rPr>
          <w:fldChar w:fldCharType="begin"/>
        </w:r>
        <w:r w:rsidR="00FA7EAA">
          <w:rPr>
            <w:rFonts w:ascii="Arial" w:hAnsi="Arial" w:cs="Arial"/>
            <w:bCs/>
            <w:sz w:val="24"/>
            <w:szCs w:val="24"/>
          </w:rPr>
          <w:instrText>HYPERLINK "mailto:Corporate@ercot.com"</w:instrText>
        </w:r>
        <w:r w:rsidR="00FA7EAA">
          <w:rPr>
            <w:rFonts w:ascii="Arial" w:hAnsi="Arial" w:cs="Arial"/>
            <w:bCs/>
            <w:sz w:val="24"/>
            <w:szCs w:val="24"/>
          </w:rPr>
        </w:r>
        <w:r w:rsidR="00FA7EAA">
          <w:rPr>
            <w:rFonts w:ascii="Arial" w:hAnsi="Arial" w:cs="Arial"/>
            <w:bCs/>
            <w:sz w:val="24"/>
            <w:szCs w:val="24"/>
          </w:rPr>
          <w:fldChar w:fldCharType="separate"/>
        </w:r>
        <w:r w:rsidR="00FA7EAA" w:rsidRPr="002C5856">
          <w:rPr>
            <w:rStyle w:val="Hyperlink"/>
            <w:rFonts w:ascii="Arial" w:hAnsi="Arial" w:cs="Arial"/>
            <w:bCs/>
            <w:sz w:val="24"/>
            <w:szCs w:val="24"/>
          </w:rPr>
          <w:t>Corporate@ercot.com</w:t>
        </w:r>
        <w:r w:rsidR="00FA7EAA">
          <w:rPr>
            <w:rFonts w:ascii="Arial" w:hAnsi="Arial" w:cs="Arial"/>
            <w:bCs/>
            <w:sz w:val="24"/>
            <w:szCs w:val="24"/>
          </w:rPr>
          <w:fldChar w:fldCharType="end"/>
        </w:r>
      </w:ins>
      <w:ins w:id="102" w:author="ERCOT" w:date="2024-05-02T08:31:00Z">
        <w:r>
          <w:rPr>
            <w:rFonts w:ascii="Arial" w:hAnsi="Arial" w:cs="Arial"/>
            <w:bCs/>
            <w:sz w:val="24"/>
            <w:szCs w:val="24"/>
          </w:rPr>
          <w:t>.</w:t>
        </w:r>
      </w:ins>
    </w:p>
    <w:p w14:paraId="37CA93B1" w14:textId="77777777" w:rsidR="00F70E84" w:rsidRPr="00A05A9E" w:rsidRDefault="00F70E84" w:rsidP="00F70E84">
      <w:pPr>
        <w:pStyle w:val="BodyTextIndent"/>
        <w:tabs>
          <w:tab w:val="clear" w:pos="1080"/>
        </w:tabs>
        <w:spacing w:line="240" w:lineRule="auto"/>
        <w:ind w:left="1440" w:hanging="720"/>
        <w:rPr>
          <w:ins w:id="103" w:author="ERCOT" w:date="2024-05-02T08:31:00Z"/>
          <w:rFonts w:ascii="Arial" w:hAnsi="Arial" w:cs="Arial"/>
          <w:bCs/>
          <w:sz w:val="24"/>
          <w:szCs w:val="24"/>
        </w:rPr>
      </w:pPr>
    </w:p>
    <w:p w14:paraId="7190D0E1" w14:textId="3B3A1870" w:rsidR="00F70E84" w:rsidRPr="00502253" w:rsidRDefault="00F70E84" w:rsidP="00F70E84">
      <w:pPr>
        <w:pStyle w:val="BodyTextIndent"/>
        <w:numPr>
          <w:ilvl w:val="2"/>
          <w:numId w:val="15"/>
        </w:numPr>
        <w:tabs>
          <w:tab w:val="clear" w:pos="1080"/>
        </w:tabs>
        <w:spacing w:line="240" w:lineRule="auto"/>
        <w:ind w:left="1440"/>
        <w:rPr>
          <w:ins w:id="104" w:author="ERCOT" w:date="2024-05-02T08:31:00Z"/>
          <w:rFonts w:ascii="Arial" w:hAnsi="Arial" w:cs="Arial"/>
          <w:bCs/>
          <w:sz w:val="24"/>
          <w:szCs w:val="24"/>
        </w:rPr>
      </w:pPr>
      <w:ins w:id="105" w:author="ERCOT" w:date="2024-05-02T08:31:00Z">
        <w:r>
          <w:rPr>
            <w:rFonts w:ascii="Arial" w:hAnsi="Arial" w:cs="Arial"/>
            <w:sz w:val="24"/>
            <w:szCs w:val="24"/>
          </w:rPr>
          <w:t>For in-person meetings, members of the public may comment in person. T</w:t>
        </w:r>
        <w:r w:rsidRPr="6782DD0F">
          <w:rPr>
            <w:rFonts w:ascii="Arial" w:hAnsi="Arial" w:cs="Arial"/>
            <w:sz w:val="24"/>
            <w:szCs w:val="24"/>
          </w:rPr>
          <w:t xml:space="preserve">he Board </w:t>
        </w:r>
        <w:r>
          <w:rPr>
            <w:rFonts w:ascii="Arial" w:hAnsi="Arial" w:cs="Arial"/>
            <w:sz w:val="24"/>
            <w:szCs w:val="24"/>
          </w:rPr>
          <w:t xml:space="preserve">Chair or Vice Chair </w:t>
        </w:r>
        <w:r w:rsidRPr="6782DD0F">
          <w:rPr>
            <w:rFonts w:ascii="Arial" w:hAnsi="Arial" w:cs="Arial"/>
            <w:sz w:val="24"/>
            <w:szCs w:val="24"/>
          </w:rPr>
          <w:t xml:space="preserve">or </w:t>
        </w:r>
      </w:ins>
      <w:ins w:id="106" w:author="ERCOT" w:date="2024-05-05T10:35:00Z">
        <w:r w:rsidR="00750E5C">
          <w:rPr>
            <w:rFonts w:ascii="Arial" w:hAnsi="Arial" w:cs="Arial"/>
            <w:sz w:val="24"/>
            <w:szCs w:val="24"/>
          </w:rPr>
          <w:t xml:space="preserve">Board </w:t>
        </w:r>
      </w:ins>
      <w:ins w:id="107" w:author="ERCOT" w:date="2024-05-02T08:31:00Z">
        <w:r w:rsidRPr="6782DD0F">
          <w:rPr>
            <w:rFonts w:ascii="Arial" w:hAnsi="Arial" w:cs="Arial"/>
            <w:sz w:val="24"/>
            <w:szCs w:val="24"/>
          </w:rPr>
          <w:t>Committee Chair</w:t>
        </w:r>
        <w:r>
          <w:rPr>
            <w:rFonts w:ascii="Arial" w:hAnsi="Arial" w:cs="Arial"/>
            <w:sz w:val="24"/>
            <w:szCs w:val="24"/>
          </w:rPr>
          <w:t>, as applicable,</w:t>
        </w:r>
        <w:r w:rsidRPr="6782DD0F">
          <w:rPr>
            <w:rFonts w:ascii="Arial" w:hAnsi="Arial" w:cs="Arial"/>
            <w:sz w:val="24"/>
            <w:szCs w:val="24"/>
          </w:rPr>
          <w:t xml:space="preserve"> shall have discretion regarding when such comments will be taken up during the meeting and how much time shall be allowed for each</w:t>
        </w:r>
      </w:ins>
      <w:ins w:id="108" w:author="ERCOT" w:date="2024-05-07T14:13:00Z">
        <w:r w:rsidR="00D17F9B">
          <w:rPr>
            <w:rFonts w:ascii="Arial" w:hAnsi="Arial" w:cs="Arial"/>
            <w:sz w:val="24"/>
            <w:szCs w:val="24"/>
          </w:rPr>
          <w:t xml:space="preserve"> agenda item for</w:t>
        </w:r>
      </w:ins>
      <w:ins w:id="109" w:author="ERCOT" w:date="2024-05-02T08:31:00Z">
        <w:r w:rsidRPr="6782DD0F">
          <w:rPr>
            <w:rFonts w:ascii="Arial" w:hAnsi="Arial" w:cs="Arial"/>
            <w:sz w:val="24"/>
            <w:szCs w:val="24"/>
          </w:rPr>
          <w:t xml:space="preserve"> </w:t>
        </w:r>
      </w:ins>
      <w:ins w:id="110" w:author="ERCOT" w:date="2024-05-07T14:13:00Z">
        <w:r w:rsidR="00D17F9B">
          <w:rPr>
            <w:rFonts w:ascii="Arial" w:hAnsi="Arial" w:cs="Arial"/>
            <w:sz w:val="24"/>
            <w:szCs w:val="24"/>
          </w:rPr>
          <w:t xml:space="preserve">which </w:t>
        </w:r>
      </w:ins>
      <w:ins w:id="111" w:author="ERCOT" w:date="2024-05-02T08:31:00Z">
        <w:r w:rsidRPr="6782DD0F">
          <w:rPr>
            <w:rFonts w:ascii="Arial" w:hAnsi="Arial" w:cs="Arial"/>
            <w:sz w:val="24"/>
            <w:szCs w:val="24"/>
          </w:rPr>
          <w:t>public commenter</w:t>
        </w:r>
      </w:ins>
      <w:ins w:id="112" w:author="ERCOT" w:date="2024-05-07T14:14:00Z">
        <w:r w:rsidR="00D17F9B">
          <w:rPr>
            <w:rFonts w:ascii="Arial" w:hAnsi="Arial" w:cs="Arial"/>
            <w:sz w:val="24"/>
            <w:szCs w:val="24"/>
          </w:rPr>
          <w:t>s are present</w:t>
        </w:r>
      </w:ins>
      <w:ins w:id="113" w:author="ERCOT" w:date="2024-05-02T08:31:00Z">
        <w:r w:rsidRPr="6782DD0F">
          <w:rPr>
            <w:rFonts w:ascii="Arial" w:hAnsi="Arial" w:cs="Arial"/>
            <w:sz w:val="24"/>
            <w:szCs w:val="24"/>
          </w:rPr>
          <w:t>. </w:t>
        </w:r>
      </w:ins>
    </w:p>
    <w:p w14:paraId="5BAA30F0" w14:textId="77777777" w:rsidR="00F70E84" w:rsidRPr="0073313F" w:rsidRDefault="00F70E84" w:rsidP="00F70E84">
      <w:pPr>
        <w:pStyle w:val="BodyTextIndent"/>
        <w:tabs>
          <w:tab w:val="clear" w:pos="1080"/>
        </w:tabs>
        <w:spacing w:line="240" w:lineRule="auto"/>
        <w:ind w:left="1440" w:hanging="720"/>
        <w:rPr>
          <w:ins w:id="114" w:author="ERCOT" w:date="2024-05-02T08:31:00Z"/>
          <w:rFonts w:ascii="Arial" w:hAnsi="Arial" w:cs="Arial"/>
          <w:bCs/>
          <w:sz w:val="24"/>
          <w:szCs w:val="24"/>
        </w:rPr>
      </w:pPr>
    </w:p>
    <w:p w14:paraId="2B2441ED" w14:textId="72D62814" w:rsidR="00F70E84" w:rsidRPr="00EF243E" w:rsidRDefault="00F70E84" w:rsidP="00F70E84">
      <w:pPr>
        <w:pStyle w:val="BodyTextIndent"/>
        <w:numPr>
          <w:ilvl w:val="2"/>
          <w:numId w:val="15"/>
        </w:numPr>
        <w:tabs>
          <w:tab w:val="clear" w:pos="1080"/>
        </w:tabs>
        <w:spacing w:line="240" w:lineRule="auto"/>
        <w:ind w:left="1440"/>
        <w:rPr>
          <w:ins w:id="115" w:author="ERCOT" w:date="2024-05-02T08:31:00Z"/>
          <w:rFonts w:ascii="Arial" w:hAnsi="Arial" w:cs="Arial"/>
          <w:bCs/>
          <w:sz w:val="24"/>
          <w:szCs w:val="24"/>
        </w:rPr>
      </w:pPr>
      <w:ins w:id="116" w:author="ERCOT" w:date="2024-05-02T08:31:00Z">
        <w:r>
          <w:rPr>
            <w:rFonts w:ascii="Arial" w:hAnsi="Arial" w:cs="Arial"/>
            <w:bCs/>
            <w:sz w:val="24"/>
            <w:szCs w:val="24"/>
          </w:rPr>
          <w:t>For urgent meetings conducted via teleconference or similar remote technology means pursuant to Bylaws Section 4.</w:t>
        </w:r>
      </w:ins>
      <w:ins w:id="117" w:author="ERCOT" w:date="2024-05-03T09:15:00Z">
        <w:r w:rsidR="00E45E5E">
          <w:rPr>
            <w:rFonts w:ascii="Arial" w:hAnsi="Arial" w:cs="Arial"/>
            <w:bCs/>
            <w:sz w:val="24"/>
            <w:szCs w:val="24"/>
          </w:rPr>
          <w:t>7</w:t>
        </w:r>
      </w:ins>
      <w:ins w:id="118" w:author="ERCOT" w:date="2024-05-02T08:31:00Z">
        <w:r>
          <w:rPr>
            <w:rFonts w:ascii="Arial" w:hAnsi="Arial" w:cs="Arial"/>
            <w:bCs/>
            <w:sz w:val="24"/>
            <w:szCs w:val="24"/>
          </w:rPr>
          <w:t>(d), t</w:t>
        </w:r>
        <w:r w:rsidRPr="6782DD0F">
          <w:rPr>
            <w:rFonts w:ascii="Arial" w:hAnsi="Arial" w:cs="Arial"/>
            <w:sz w:val="24"/>
            <w:szCs w:val="24"/>
          </w:rPr>
          <w:t xml:space="preserve">he Board </w:t>
        </w:r>
        <w:r>
          <w:rPr>
            <w:rFonts w:ascii="Arial" w:hAnsi="Arial" w:cs="Arial"/>
            <w:sz w:val="24"/>
            <w:szCs w:val="24"/>
          </w:rPr>
          <w:t xml:space="preserve">Chair or Vice Chair </w:t>
        </w:r>
        <w:r w:rsidRPr="6782DD0F">
          <w:rPr>
            <w:rFonts w:ascii="Arial" w:hAnsi="Arial" w:cs="Arial"/>
            <w:sz w:val="24"/>
            <w:szCs w:val="24"/>
          </w:rPr>
          <w:t xml:space="preserve">or </w:t>
        </w:r>
      </w:ins>
      <w:ins w:id="119" w:author="ERCOT" w:date="2024-05-05T10:35:00Z">
        <w:r w:rsidR="005C5A54">
          <w:rPr>
            <w:rFonts w:ascii="Arial" w:hAnsi="Arial" w:cs="Arial"/>
            <w:sz w:val="24"/>
            <w:szCs w:val="24"/>
          </w:rPr>
          <w:t xml:space="preserve">Board </w:t>
        </w:r>
      </w:ins>
      <w:ins w:id="120" w:author="ERCOT" w:date="2024-05-02T08:31:00Z">
        <w:r w:rsidRPr="6782DD0F">
          <w:rPr>
            <w:rFonts w:ascii="Arial" w:hAnsi="Arial" w:cs="Arial"/>
            <w:sz w:val="24"/>
            <w:szCs w:val="24"/>
          </w:rPr>
          <w:t>Committee Chair</w:t>
        </w:r>
        <w:r>
          <w:rPr>
            <w:rFonts w:ascii="Arial" w:hAnsi="Arial" w:cs="Arial"/>
            <w:sz w:val="24"/>
            <w:szCs w:val="24"/>
          </w:rPr>
          <w:t>, as applicable, may limit comments to written comments.</w:t>
        </w:r>
      </w:ins>
    </w:p>
    <w:p w14:paraId="00353BC4" w14:textId="77777777" w:rsidR="00121186" w:rsidRPr="007F5427" w:rsidRDefault="00121186" w:rsidP="007F5427">
      <w:pPr>
        <w:pStyle w:val="BodyTextIndent"/>
        <w:tabs>
          <w:tab w:val="clear" w:pos="1080"/>
        </w:tabs>
        <w:spacing w:line="240" w:lineRule="auto"/>
        <w:ind w:firstLine="0"/>
        <w:rPr>
          <w:ins w:id="121" w:author="ERCOT" w:date="2024-05-02T08:27:00Z"/>
          <w:rFonts w:ascii="Arial" w:hAnsi="Arial" w:cs="Arial"/>
          <w:bCs/>
          <w:sz w:val="24"/>
          <w:szCs w:val="24"/>
        </w:rPr>
      </w:pPr>
    </w:p>
    <w:p w14:paraId="6BEFB576" w14:textId="3AFF0605" w:rsidR="00A407EA" w:rsidRDefault="00D1120B" w:rsidP="00F14954">
      <w:pPr>
        <w:pStyle w:val="BodyTextIndent"/>
        <w:numPr>
          <w:ilvl w:val="1"/>
          <w:numId w:val="15"/>
        </w:numPr>
        <w:tabs>
          <w:tab w:val="clear" w:pos="1080"/>
        </w:tabs>
        <w:spacing w:line="240" w:lineRule="auto"/>
        <w:ind w:left="720" w:hanging="720"/>
        <w:rPr>
          <w:ins w:id="122" w:author="ERCOT" w:date="2024-05-02T07:37:00Z"/>
          <w:rFonts w:ascii="Arial" w:hAnsi="Arial" w:cs="Arial"/>
          <w:bCs/>
          <w:sz w:val="24"/>
          <w:szCs w:val="24"/>
        </w:rPr>
      </w:pPr>
      <w:r w:rsidRPr="00E56F1F">
        <w:rPr>
          <w:rFonts w:ascii="Arial" w:hAnsi="Arial" w:cs="Arial"/>
          <w:bCs/>
          <w:sz w:val="24"/>
          <w:szCs w:val="24"/>
          <w:u w:val="single"/>
        </w:rPr>
        <w:t>Executive Session</w:t>
      </w:r>
      <w:r w:rsidRPr="00E56F1F">
        <w:rPr>
          <w:rFonts w:ascii="Arial" w:hAnsi="Arial" w:cs="Arial"/>
          <w:bCs/>
          <w:sz w:val="24"/>
          <w:szCs w:val="24"/>
        </w:rPr>
        <w:t>.</w:t>
      </w:r>
      <w:r w:rsidR="00A407EA" w:rsidRPr="00E56F1F">
        <w:rPr>
          <w:rFonts w:ascii="Arial" w:hAnsi="Arial" w:cs="Arial"/>
          <w:bCs/>
          <w:sz w:val="24"/>
          <w:szCs w:val="24"/>
        </w:rPr>
        <w:t xml:space="preserve"> </w:t>
      </w:r>
      <w:r w:rsidR="00431F43" w:rsidRPr="00E56F1F">
        <w:rPr>
          <w:rFonts w:ascii="Arial" w:hAnsi="Arial" w:cs="Arial"/>
          <w:bCs/>
          <w:sz w:val="24"/>
          <w:szCs w:val="24"/>
        </w:rPr>
        <w:t xml:space="preserve"> </w:t>
      </w:r>
      <w:r w:rsidR="00637FEE" w:rsidRPr="00E56F1F">
        <w:rPr>
          <w:rFonts w:ascii="Arial" w:hAnsi="Arial" w:cs="Arial"/>
          <w:bCs/>
          <w:sz w:val="24"/>
          <w:szCs w:val="24"/>
        </w:rPr>
        <w:t xml:space="preserve">The Board may meet in Executive Session for purposes consistent with governing law and with the Bylaws. The notice for Executive </w:t>
      </w:r>
      <w:r w:rsidR="00637FEE" w:rsidRPr="00E56F1F">
        <w:rPr>
          <w:rFonts w:ascii="Arial" w:hAnsi="Arial" w:cs="Arial"/>
          <w:bCs/>
          <w:sz w:val="24"/>
          <w:szCs w:val="24"/>
        </w:rPr>
        <w:lastRenderedPageBreak/>
        <w:t>Session discussion items may be worded such that the sensitive nature of the item is not compromised or disclosed. Except for acting to approve the minutes of prior Executive Sessions, the Board shall emerge from Executive Session before voting or taking any action on any Executive Session noticed items or based on Executive Session discussions.</w:t>
      </w:r>
    </w:p>
    <w:p w14:paraId="661165CD" w14:textId="77777777" w:rsidR="00A407EA" w:rsidRPr="005836B0" w:rsidRDefault="00A407EA" w:rsidP="00775CD5">
      <w:pPr>
        <w:pStyle w:val="Heading1"/>
        <w:tabs>
          <w:tab w:val="clear" w:pos="-720"/>
        </w:tabs>
        <w:ind w:left="720" w:hanging="720"/>
        <w:rPr>
          <w:rFonts w:ascii="Arial" w:hAnsi="Arial" w:cs="Arial"/>
          <w:b/>
          <w:sz w:val="24"/>
          <w:szCs w:val="24"/>
          <w:u w:val="none"/>
        </w:rPr>
      </w:pPr>
    </w:p>
    <w:p w14:paraId="447B6614" w14:textId="77777777" w:rsidR="00637FEE" w:rsidRPr="005836B0" w:rsidRDefault="00637FEE" w:rsidP="00775CD5">
      <w:pPr>
        <w:pStyle w:val="Heading1"/>
        <w:tabs>
          <w:tab w:val="clear" w:pos="-720"/>
        </w:tabs>
        <w:ind w:left="720" w:hanging="720"/>
        <w:rPr>
          <w:rFonts w:ascii="Arial" w:hAnsi="Arial" w:cs="Arial"/>
          <w:b/>
          <w:sz w:val="24"/>
          <w:szCs w:val="24"/>
          <w:u w:val="none"/>
        </w:rPr>
      </w:pPr>
      <w:r w:rsidRPr="005836B0">
        <w:rPr>
          <w:rFonts w:ascii="Arial" w:hAnsi="Arial" w:cs="Arial"/>
          <w:b/>
          <w:sz w:val="24"/>
          <w:szCs w:val="24"/>
          <w:u w:val="none"/>
        </w:rPr>
        <w:t>II.</w:t>
      </w:r>
      <w:r w:rsidRPr="005836B0">
        <w:rPr>
          <w:rFonts w:ascii="Arial" w:hAnsi="Arial" w:cs="Arial"/>
          <w:b/>
          <w:sz w:val="24"/>
          <w:szCs w:val="24"/>
          <w:u w:val="none"/>
        </w:rPr>
        <w:tab/>
        <w:t>Responsibilities, Qualifications, and Compensation of the Board of Directors</w:t>
      </w:r>
      <w:bookmarkStart w:id="123" w:name="two"/>
      <w:bookmarkEnd w:id="76"/>
      <w:bookmarkEnd w:id="123"/>
      <w:r w:rsidRPr="005836B0">
        <w:rPr>
          <w:rFonts w:ascii="Arial" w:hAnsi="Arial" w:cs="Arial"/>
          <w:b/>
          <w:sz w:val="24"/>
          <w:szCs w:val="24"/>
          <w:u w:val="none"/>
        </w:rPr>
        <w:t xml:space="preserve">  </w:t>
      </w:r>
    </w:p>
    <w:p w14:paraId="4D07E9BA" w14:textId="77777777" w:rsidR="00637FEE" w:rsidRPr="005836B0" w:rsidRDefault="00637FEE" w:rsidP="00637FEE">
      <w:pPr>
        <w:ind w:firstLine="720"/>
        <w:rPr>
          <w:rFonts w:ascii="Arial" w:hAnsi="Arial" w:cs="Arial"/>
          <w:sz w:val="24"/>
          <w:szCs w:val="24"/>
        </w:rPr>
      </w:pPr>
    </w:p>
    <w:p w14:paraId="439E63F4" w14:textId="393FE96D" w:rsidR="00637FEE" w:rsidRPr="005836B0" w:rsidRDefault="001129EA" w:rsidP="00F14954">
      <w:pPr>
        <w:numPr>
          <w:ilvl w:val="1"/>
          <w:numId w:val="3"/>
        </w:numPr>
        <w:tabs>
          <w:tab w:val="clear" w:pos="720"/>
        </w:tabs>
        <w:ind w:hanging="720"/>
        <w:rPr>
          <w:rFonts w:ascii="Arial" w:hAnsi="Arial" w:cs="Arial"/>
          <w:sz w:val="24"/>
          <w:szCs w:val="24"/>
        </w:rPr>
      </w:pPr>
      <w:r>
        <w:rPr>
          <w:rFonts w:ascii="ZWAdobeF" w:hAnsi="ZWAdobeF" w:cs="ZWAdobeF"/>
          <w:sz w:val="2"/>
          <w:szCs w:val="2"/>
        </w:rPr>
        <w:t>U</w:t>
      </w:r>
      <w:del w:id="124" w:author="ERCOT" w:date="2024-01-16T12:01:00Z">
        <w:r w:rsidR="003B7875" w:rsidRPr="005836B0" w:rsidDel="004F617D">
          <w:rPr>
            <w:rFonts w:ascii="Arial" w:hAnsi="Arial" w:cs="Arial"/>
            <w:sz w:val="24"/>
            <w:szCs w:val="24"/>
            <w:u w:val="single"/>
          </w:rPr>
          <w:delText>Annual</w:delText>
        </w:r>
      </w:del>
      <w:del w:id="125" w:author="ERCOT" w:date="2024-05-01T19:55:00Z">
        <w:r w:rsidR="003B7875" w:rsidRPr="005836B0" w:rsidDel="003B2BE1">
          <w:rPr>
            <w:rFonts w:ascii="Arial" w:hAnsi="Arial" w:cs="Arial"/>
            <w:sz w:val="24"/>
            <w:szCs w:val="24"/>
            <w:u w:val="single"/>
          </w:rPr>
          <w:delText xml:space="preserve"> </w:delText>
        </w:r>
      </w:del>
      <w:r w:rsidR="003B7875" w:rsidRPr="005836B0">
        <w:rPr>
          <w:rFonts w:ascii="Arial" w:hAnsi="Arial" w:cs="Arial"/>
          <w:sz w:val="24"/>
          <w:szCs w:val="24"/>
          <w:u w:val="single"/>
        </w:rPr>
        <w:t>Goals and Objectives</w:t>
      </w:r>
      <w:r>
        <w:rPr>
          <w:rFonts w:ascii="ZWAdobeF" w:hAnsi="ZWAdobeF" w:cs="ZWAdobeF"/>
          <w:sz w:val="2"/>
          <w:szCs w:val="2"/>
        </w:rPr>
        <w:t>U</w:t>
      </w:r>
      <w:r w:rsidR="003B7875" w:rsidRPr="005836B0">
        <w:rPr>
          <w:rFonts w:ascii="Arial" w:hAnsi="Arial" w:cs="Arial"/>
          <w:sz w:val="24"/>
          <w:szCs w:val="24"/>
        </w:rPr>
        <w:t xml:space="preserve">.  </w:t>
      </w:r>
      <w:r w:rsidR="00D1120B">
        <w:rPr>
          <w:rFonts w:ascii="Arial" w:hAnsi="Arial" w:cs="Arial"/>
          <w:sz w:val="24"/>
          <w:szCs w:val="24"/>
        </w:rPr>
        <w:t>T</w:t>
      </w:r>
      <w:r w:rsidR="00637FEE" w:rsidRPr="005836B0">
        <w:rPr>
          <w:rFonts w:ascii="Arial" w:hAnsi="Arial" w:cs="Arial"/>
          <w:sz w:val="24"/>
          <w:szCs w:val="24"/>
        </w:rPr>
        <w:t xml:space="preserve">he Board shall establish the overall direction and </w:t>
      </w:r>
      <w:r w:rsidR="00CB15F6">
        <w:rPr>
          <w:rFonts w:ascii="Arial" w:hAnsi="Arial" w:cs="Arial"/>
          <w:sz w:val="24"/>
          <w:szCs w:val="24"/>
        </w:rPr>
        <w:t>review and provide input on</w:t>
      </w:r>
      <w:r w:rsidR="00637FEE" w:rsidRPr="005836B0">
        <w:rPr>
          <w:rFonts w:ascii="Arial" w:hAnsi="Arial" w:cs="Arial"/>
          <w:sz w:val="24"/>
          <w:szCs w:val="24"/>
        </w:rPr>
        <w:t xml:space="preserve"> the </w:t>
      </w:r>
      <w:del w:id="126" w:author="ERCOT" w:date="2024-01-25T11:30:00Z">
        <w:r w:rsidR="00637FEE" w:rsidRPr="005836B0" w:rsidDel="00286138">
          <w:rPr>
            <w:rFonts w:ascii="Arial" w:hAnsi="Arial" w:cs="Arial"/>
            <w:sz w:val="24"/>
            <w:szCs w:val="24"/>
          </w:rPr>
          <w:delText xml:space="preserve">annual </w:delText>
        </w:r>
      </w:del>
      <w:r w:rsidR="00637FEE" w:rsidRPr="005836B0">
        <w:rPr>
          <w:rFonts w:ascii="Arial" w:hAnsi="Arial" w:cs="Arial"/>
          <w:sz w:val="24"/>
          <w:szCs w:val="24"/>
        </w:rPr>
        <w:t>goals and objectives developed by ERCOT staff. The Board shall review such goals and objectives on an ongoing basis, and may issue policies and resolutions setting forth direction of ERCOT management actions to attain such goals and objectives.</w:t>
      </w:r>
      <w:r w:rsidR="00D1120B" w:rsidRPr="00D1120B">
        <w:rPr>
          <w:rFonts w:ascii="Arial" w:hAnsi="Arial" w:cs="Arial"/>
          <w:sz w:val="24"/>
          <w:szCs w:val="24"/>
        </w:rPr>
        <w:t xml:space="preserve"> </w:t>
      </w:r>
      <w:r w:rsidR="00D1120B" w:rsidRPr="009C1D48">
        <w:rPr>
          <w:rFonts w:ascii="Arial" w:hAnsi="Arial" w:cs="Arial"/>
          <w:sz w:val="24"/>
          <w:szCs w:val="24"/>
        </w:rPr>
        <w:t xml:space="preserve">The </w:t>
      </w:r>
      <w:r w:rsidR="00D1120B">
        <w:rPr>
          <w:rFonts w:ascii="Arial" w:hAnsi="Arial" w:cs="Arial"/>
          <w:sz w:val="24"/>
          <w:szCs w:val="24"/>
        </w:rPr>
        <w:t>B</w:t>
      </w:r>
      <w:r w:rsidR="00D1120B" w:rsidRPr="009C1D48">
        <w:rPr>
          <w:rFonts w:ascii="Arial" w:hAnsi="Arial" w:cs="Arial"/>
          <w:sz w:val="24"/>
          <w:szCs w:val="24"/>
        </w:rPr>
        <w:t xml:space="preserve">oard oversees </w:t>
      </w:r>
      <w:r w:rsidR="00D1120B">
        <w:rPr>
          <w:rFonts w:ascii="Arial" w:hAnsi="Arial" w:cs="Arial"/>
          <w:sz w:val="24"/>
          <w:szCs w:val="24"/>
        </w:rPr>
        <w:t xml:space="preserve">the </w:t>
      </w:r>
      <w:r w:rsidR="00D1120B" w:rsidRPr="009C1D48">
        <w:rPr>
          <w:rFonts w:ascii="Arial" w:hAnsi="Arial" w:cs="Arial"/>
          <w:sz w:val="24"/>
          <w:szCs w:val="24"/>
        </w:rPr>
        <w:t>major functions of ERCOT: open access to the transmission grid on nondiscriminatory terms, system reliability and adequacy, and the retail and wholesale electric markets.</w:t>
      </w:r>
    </w:p>
    <w:p w14:paraId="2E6D6A3F" w14:textId="77777777" w:rsidR="00637FEE" w:rsidRPr="005836B0" w:rsidRDefault="00637FEE" w:rsidP="00637FEE">
      <w:pPr>
        <w:ind w:firstLine="720"/>
        <w:rPr>
          <w:rFonts w:ascii="Arial" w:hAnsi="Arial" w:cs="Arial"/>
          <w:sz w:val="24"/>
          <w:szCs w:val="24"/>
        </w:rPr>
      </w:pPr>
    </w:p>
    <w:p w14:paraId="3691CE3A" w14:textId="4BCD89F5" w:rsidR="00637FEE" w:rsidRPr="005836B0" w:rsidRDefault="001129EA" w:rsidP="00F14954">
      <w:pPr>
        <w:numPr>
          <w:ilvl w:val="1"/>
          <w:numId w:val="3"/>
        </w:numPr>
        <w:tabs>
          <w:tab w:val="clear" w:pos="720"/>
        </w:tabs>
        <w:ind w:hanging="720"/>
        <w:rPr>
          <w:rFonts w:ascii="Arial" w:hAnsi="Arial" w:cs="Arial"/>
          <w:sz w:val="24"/>
          <w:szCs w:val="24"/>
        </w:rPr>
      </w:pPr>
      <w:r>
        <w:rPr>
          <w:rFonts w:ascii="ZWAdobeF" w:hAnsi="ZWAdobeF" w:cs="ZWAdobeF"/>
          <w:sz w:val="2"/>
          <w:szCs w:val="2"/>
        </w:rPr>
        <w:t>U</w:t>
      </w:r>
      <w:r w:rsidR="003B7875" w:rsidRPr="005836B0">
        <w:rPr>
          <w:rFonts w:ascii="Arial" w:hAnsi="Arial" w:cs="Arial"/>
          <w:sz w:val="24"/>
          <w:szCs w:val="24"/>
          <w:u w:val="single"/>
        </w:rPr>
        <w:t>Duties</w:t>
      </w:r>
      <w:r>
        <w:rPr>
          <w:rFonts w:ascii="ZWAdobeF" w:hAnsi="ZWAdobeF" w:cs="ZWAdobeF"/>
          <w:sz w:val="2"/>
          <w:szCs w:val="2"/>
        </w:rPr>
        <w:t>U</w:t>
      </w:r>
      <w:r w:rsidR="003B7875" w:rsidRPr="005836B0">
        <w:rPr>
          <w:rFonts w:ascii="Arial" w:hAnsi="Arial" w:cs="Arial"/>
          <w:sz w:val="24"/>
          <w:szCs w:val="24"/>
        </w:rPr>
        <w:t xml:space="preserve">.  </w:t>
      </w:r>
      <w:r w:rsidR="00637FEE" w:rsidRPr="005836B0">
        <w:rPr>
          <w:rFonts w:ascii="Arial" w:hAnsi="Arial" w:cs="Arial"/>
          <w:sz w:val="24"/>
          <w:szCs w:val="24"/>
        </w:rPr>
        <w:t xml:space="preserve">The Board shall faithfully discharge its duties by conducting its affairs in a highly ethical and sound business manner. The Board, collectively and severally, will not direct the policies and actions of ERCOT from perspectives of private gain or personal advantage. </w:t>
      </w:r>
    </w:p>
    <w:p w14:paraId="12A14AA9" w14:textId="77777777" w:rsidR="00637FEE" w:rsidRPr="005836B0" w:rsidRDefault="00637FEE" w:rsidP="00637FEE">
      <w:pPr>
        <w:pStyle w:val="Heading1"/>
        <w:tabs>
          <w:tab w:val="clear" w:pos="-720"/>
        </w:tabs>
        <w:ind w:firstLine="720"/>
        <w:rPr>
          <w:rFonts w:ascii="Arial" w:hAnsi="Arial" w:cs="Arial"/>
          <w:b/>
          <w:sz w:val="24"/>
          <w:szCs w:val="24"/>
        </w:rPr>
      </w:pPr>
    </w:p>
    <w:p w14:paraId="50B9E2BA" w14:textId="3B8E3236" w:rsidR="00637FEE" w:rsidRPr="005836B0" w:rsidRDefault="001129EA" w:rsidP="00F14954">
      <w:pPr>
        <w:numPr>
          <w:ilvl w:val="1"/>
          <w:numId w:val="3"/>
        </w:numPr>
        <w:tabs>
          <w:tab w:val="clear" w:pos="720"/>
        </w:tabs>
        <w:ind w:hanging="720"/>
        <w:rPr>
          <w:rFonts w:ascii="Arial" w:hAnsi="Arial" w:cs="Arial"/>
          <w:sz w:val="24"/>
          <w:szCs w:val="24"/>
        </w:rPr>
      </w:pPr>
      <w:r>
        <w:rPr>
          <w:rFonts w:ascii="ZWAdobeF" w:hAnsi="ZWAdobeF" w:cs="ZWAdobeF"/>
          <w:sz w:val="2"/>
          <w:szCs w:val="2"/>
        </w:rPr>
        <w:t>U</w:t>
      </w:r>
      <w:r w:rsidR="003B7875" w:rsidRPr="005836B0">
        <w:rPr>
          <w:rFonts w:ascii="Arial" w:hAnsi="Arial" w:cs="Arial"/>
          <w:sz w:val="24"/>
          <w:szCs w:val="24"/>
          <w:u w:val="single"/>
        </w:rPr>
        <w:t>Chief Executive Officer</w:t>
      </w:r>
      <w:r w:rsidR="0046721B" w:rsidRPr="005836B0">
        <w:rPr>
          <w:rFonts w:ascii="Arial" w:hAnsi="Arial" w:cs="Arial"/>
          <w:sz w:val="24"/>
          <w:szCs w:val="24"/>
          <w:u w:val="single"/>
        </w:rPr>
        <w:t xml:space="preserve"> and Management</w:t>
      </w:r>
      <w:r>
        <w:rPr>
          <w:rFonts w:ascii="ZWAdobeF" w:hAnsi="ZWAdobeF" w:cs="ZWAdobeF"/>
          <w:sz w:val="2"/>
          <w:szCs w:val="2"/>
        </w:rPr>
        <w:t>U</w:t>
      </w:r>
      <w:r w:rsidR="003B7875" w:rsidRPr="005836B0">
        <w:rPr>
          <w:rFonts w:ascii="Arial" w:hAnsi="Arial" w:cs="Arial"/>
          <w:sz w:val="24"/>
          <w:szCs w:val="24"/>
        </w:rPr>
        <w:t xml:space="preserve">.  </w:t>
      </w:r>
      <w:r w:rsidR="00637FEE" w:rsidRPr="005836B0">
        <w:rPr>
          <w:rFonts w:ascii="Arial" w:hAnsi="Arial" w:cs="Arial"/>
          <w:sz w:val="24"/>
          <w:szCs w:val="24"/>
        </w:rPr>
        <w:t xml:space="preserve">Subject to applicable approval by the </w:t>
      </w:r>
      <w:r w:rsidR="00D1120B">
        <w:rPr>
          <w:rFonts w:ascii="Arial" w:hAnsi="Arial" w:cs="Arial"/>
          <w:sz w:val="24"/>
          <w:szCs w:val="24"/>
        </w:rPr>
        <w:t>Public Utility Commission of Texas (“</w:t>
      </w:r>
      <w:r w:rsidR="00637FEE" w:rsidRPr="005836B0">
        <w:rPr>
          <w:rFonts w:ascii="Arial" w:hAnsi="Arial" w:cs="Arial"/>
          <w:sz w:val="24"/>
          <w:szCs w:val="24"/>
        </w:rPr>
        <w:t>PUCT</w:t>
      </w:r>
      <w:r w:rsidR="00D1120B">
        <w:rPr>
          <w:rFonts w:ascii="Arial" w:hAnsi="Arial" w:cs="Arial"/>
          <w:sz w:val="24"/>
          <w:szCs w:val="24"/>
        </w:rPr>
        <w:t>”)</w:t>
      </w:r>
      <w:r w:rsidR="00637FEE" w:rsidRPr="005836B0">
        <w:rPr>
          <w:rFonts w:ascii="Arial" w:hAnsi="Arial" w:cs="Arial"/>
          <w:sz w:val="24"/>
          <w:szCs w:val="24"/>
        </w:rPr>
        <w:t>, the Board shall retain a Chief Executive Officer (“CEO”) with the capabilities to execute Board policies. The Board delegates to the CEO all general powers and duties necessary to accomplish ERCOT’s purpose, goals, and objectives as established by the Board, except for those specifically reserved to the Board by the Bylaws or herein. The CEO and management are required to supply Directors with sufficient information to keep Directors properly informed about the business and affairs of ERCOT.</w:t>
      </w:r>
    </w:p>
    <w:p w14:paraId="063BCF4B" w14:textId="77777777" w:rsidR="00637FEE" w:rsidRPr="005836B0" w:rsidRDefault="00637FEE" w:rsidP="00637FEE">
      <w:pPr>
        <w:rPr>
          <w:rFonts w:ascii="Arial" w:hAnsi="Arial" w:cs="Arial"/>
          <w:sz w:val="24"/>
          <w:szCs w:val="24"/>
        </w:rPr>
      </w:pPr>
    </w:p>
    <w:p w14:paraId="3F8C1BEE" w14:textId="1A15E892" w:rsidR="00637FEE" w:rsidRPr="005836B0" w:rsidRDefault="001129EA" w:rsidP="00F14954">
      <w:pPr>
        <w:numPr>
          <w:ilvl w:val="1"/>
          <w:numId w:val="3"/>
        </w:numPr>
        <w:tabs>
          <w:tab w:val="clear" w:pos="720"/>
        </w:tabs>
        <w:ind w:hanging="720"/>
        <w:rPr>
          <w:rFonts w:ascii="Arial" w:hAnsi="Arial" w:cs="Arial"/>
          <w:sz w:val="24"/>
          <w:szCs w:val="24"/>
        </w:rPr>
      </w:pPr>
      <w:r>
        <w:rPr>
          <w:rFonts w:ascii="ZWAdobeF" w:hAnsi="ZWAdobeF" w:cs="ZWAdobeF"/>
          <w:sz w:val="2"/>
          <w:szCs w:val="2"/>
        </w:rPr>
        <w:t>U</w:t>
      </w:r>
      <w:r w:rsidR="0046721B" w:rsidRPr="005836B0">
        <w:rPr>
          <w:rFonts w:ascii="Arial" w:hAnsi="Arial" w:cs="Arial"/>
          <w:sz w:val="24"/>
          <w:szCs w:val="24"/>
          <w:u w:val="single"/>
        </w:rPr>
        <w:t>Matters Reserved for Board Approval</w:t>
      </w:r>
      <w:r>
        <w:rPr>
          <w:rFonts w:ascii="ZWAdobeF" w:hAnsi="ZWAdobeF" w:cs="ZWAdobeF"/>
          <w:sz w:val="2"/>
          <w:szCs w:val="2"/>
        </w:rPr>
        <w:t>U</w:t>
      </w:r>
      <w:r w:rsidR="0046721B" w:rsidRPr="005836B0">
        <w:rPr>
          <w:rFonts w:ascii="Arial" w:hAnsi="Arial" w:cs="Arial"/>
          <w:sz w:val="24"/>
          <w:szCs w:val="24"/>
        </w:rPr>
        <w:t xml:space="preserve">.  </w:t>
      </w:r>
      <w:r w:rsidR="00637FEE" w:rsidRPr="005836B0">
        <w:rPr>
          <w:rFonts w:ascii="Arial" w:hAnsi="Arial" w:cs="Arial"/>
          <w:sz w:val="24"/>
          <w:szCs w:val="24"/>
        </w:rPr>
        <w:t>Except for and subject to those matters which require PUCT approval or are mandated by the PUCT without Board approval, the Board expressly reserves the following matters for Board approval:</w:t>
      </w:r>
    </w:p>
    <w:p w14:paraId="7D184F53" w14:textId="77777777" w:rsidR="00637FEE" w:rsidRPr="005836B0" w:rsidRDefault="00637FEE" w:rsidP="00637FEE">
      <w:pPr>
        <w:rPr>
          <w:rFonts w:ascii="Arial" w:hAnsi="Arial" w:cs="Arial"/>
          <w:sz w:val="24"/>
          <w:szCs w:val="24"/>
        </w:rPr>
      </w:pPr>
    </w:p>
    <w:p w14:paraId="28A82980" w14:textId="77777777" w:rsidR="00637FEE" w:rsidRPr="005836B0" w:rsidRDefault="00637FEE" w:rsidP="00637FEE">
      <w:pPr>
        <w:ind w:firstLine="720"/>
        <w:rPr>
          <w:rFonts w:ascii="Arial" w:hAnsi="Arial" w:cs="Arial"/>
          <w:sz w:val="24"/>
          <w:szCs w:val="24"/>
        </w:rPr>
      </w:pPr>
      <w:r w:rsidRPr="005836B0">
        <w:rPr>
          <w:rFonts w:ascii="Arial" w:hAnsi="Arial" w:cs="Arial"/>
          <w:sz w:val="24"/>
          <w:szCs w:val="24"/>
        </w:rPr>
        <w:t>2.4.1</w:t>
      </w:r>
      <w:r w:rsidRPr="005836B0">
        <w:rPr>
          <w:rFonts w:ascii="Arial" w:hAnsi="Arial" w:cs="Arial"/>
          <w:sz w:val="24"/>
          <w:szCs w:val="24"/>
        </w:rPr>
        <w:tab/>
        <w:t>Those matters reserved by the Bylaws.</w:t>
      </w:r>
    </w:p>
    <w:p w14:paraId="564CE133" w14:textId="77777777" w:rsidR="00637FEE" w:rsidRPr="005836B0" w:rsidRDefault="00637FEE" w:rsidP="00637FEE">
      <w:pPr>
        <w:ind w:firstLine="720"/>
        <w:rPr>
          <w:rFonts w:ascii="Arial" w:hAnsi="Arial" w:cs="Arial"/>
          <w:sz w:val="24"/>
          <w:szCs w:val="24"/>
        </w:rPr>
      </w:pPr>
    </w:p>
    <w:p w14:paraId="5E68493A" w14:textId="77777777" w:rsidR="00637FEE" w:rsidRPr="005836B0" w:rsidRDefault="00637FEE" w:rsidP="006D3FEB">
      <w:pPr>
        <w:pStyle w:val="BodyTextIndent2"/>
        <w:tabs>
          <w:tab w:val="clear" w:pos="-240"/>
          <w:tab w:val="clear" w:pos="360"/>
          <w:tab w:val="clear" w:pos="960"/>
          <w:tab w:val="clear" w:pos="1560"/>
          <w:tab w:val="clear" w:pos="2160"/>
          <w:tab w:val="clear" w:pos="2760"/>
          <w:tab w:val="clear" w:pos="3360"/>
          <w:tab w:val="clear" w:pos="3960"/>
          <w:tab w:val="clear" w:pos="4560"/>
          <w:tab w:val="clear" w:pos="5089"/>
          <w:tab w:val="clear" w:pos="5739"/>
          <w:tab w:val="clear" w:pos="6520"/>
          <w:tab w:val="clear" w:pos="7040"/>
          <w:tab w:val="clear" w:pos="9240"/>
        </w:tabs>
        <w:ind w:left="1440" w:hanging="720"/>
        <w:rPr>
          <w:rFonts w:ascii="Arial" w:hAnsi="Arial" w:cs="Arial"/>
          <w:sz w:val="24"/>
          <w:szCs w:val="24"/>
        </w:rPr>
      </w:pPr>
      <w:r w:rsidRPr="005836B0">
        <w:rPr>
          <w:rFonts w:ascii="Arial" w:hAnsi="Arial" w:cs="Arial"/>
          <w:sz w:val="24"/>
          <w:szCs w:val="24"/>
        </w:rPr>
        <w:t>2.4.2</w:t>
      </w:r>
      <w:r w:rsidRPr="005836B0">
        <w:rPr>
          <w:rFonts w:ascii="Arial" w:hAnsi="Arial" w:cs="Arial"/>
          <w:sz w:val="24"/>
          <w:szCs w:val="24"/>
        </w:rPr>
        <w:tab/>
        <w:t>Approval of the initiation of any non-routine filing that seeks regulatory action by a regulatory agency; provided that emergency situations may require immediate regulatory filings to protect the interests of ERCOT and may be filed by the General Counsel in its reasonable discretion without prior approval of the Board if there is concurrence of the CEO, General Counsel, the Chair and Vice Chair of the Board for such filing, and provided that the Board is notified as soon as practicable.</w:t>
      </w:r>
    </w:p>
    <w:p w14:paraId="61CE1EE5" w14:textId="77777777" w:rsidR="00637FEE" w:rsidRPr="005836B0" w:rsidRDefault="00637FEE" w:rsidP="00637FEE">
      <w:pPr>
        <w:pStyle w:val="BodyTextIndent2"/>
        <w:tabs>
          <w:tab w:val="clear" w:pos="-240"/>
          <w:tab w:val="clear" w:pos="360"/>
          <w:tab w:val="clear" w:pos="960"/>
          <w:tab w:val="clear" w:pos="1560"/>
          <w:tab w:val="clear" w:pos="2160"/>
          <w:tab w:val="clear" w:pos="2760"/>
          <w:tab w:val="clear" w:pos="3360"/>
          <w:tab w:val="clear" w:pos="3960"/>
          <w:tab w:val="clear" w:pos="4560"/>
          <w:tab w:val="clear" w:pos="5089"/>
          <w:tab w:val="clear" w:pos="5739"/>
          <w:tab w:val="clear" w:pos="6520"/>
          <w:tab w:val="clear" w:pos="7040"/>
          <w:tab w:val="clear" w:pos="9240"/>
        </w:tabs>
        <w:rPr>
          <w:rFonts w:ascii="Arial" w:hAnsi="Arial" w:cs="Arial"/>
          <w:sz w:val="24"/>
          <w:szCs w:val="24"/>
        </w:rPr>
      </w:pPr>
    </w:p>
    <w:p w14:paraId="3B841574" w14:textId="77777777" w:rsidR="00637FEE" w:rsidRPr="005836B0" w:rsidRDefault="00637FEE" w:rsidP="00637FEE">
      <w:pPr>
        <w:ind w:left="1440" w:hanging="720"/>
        <w:rPr>
          <w:rFonts w:ascii="Arial" w:hAnsi="Arial" w:cs="Arial"/>
          <w:sz w:val="24"/>
          <w:szCs w:val="24"/>
        </w:rPr>
      </w:pPr>
      <w:r w:rsidRPr="005836B0">
        <w:rPr>
          <w:rFonts w:ascii="Arial" w:hAnsi="Arial" w:cs="Arial"/>
          <w:sz w:val="24"/>
          <w:szCs w:val="24"/>
        </w:rPr>
        <w:lastRenderedPageBreak/>
        <w:t>2.4.3</w:t>
      </w:r>
      <w:r w:rsidRPr="005836B0">
        <w:rPr>
          <w:rFonts w:ascii="Arial" w:hAnsi="Arial" w:cs="Arial"/>
          <w:sz w:val="24"/>
          <w:szCs w:val="24"/>
        </w:rPr>
        <w:tab/>
        <w:t>Initiation of any lawsuit; provided that emergency situations may require immediate legal action including the initiation of a lawsuit to protect the interests of ERCOT. Such a lawsuit may be initiated by the General Counsel without prior approval of the Board if there is concurrence of the CEO, General Counsel, the Chair and Vice Chair of the Board for such filing, and provided that the Board is notified as soon as practicable and the Board subsequently ratifies the filing.</w:t>
      </w:r>
    </w:p>
    <w:p w14:paraId="5537C9F2" w14:textId="77777777" w:rsidR="00637FEE" w:rsidRPr="005836B0" w:rsidRDefault="00637FEE" w:rsidP="00637FEE">
      <w:pPr>
        <w:ind w:left="1440" w:hanging="720"/>
        <w:rPr>
          <w:rFonts w:ascii="Arial" w:hAnsi="Arial" w:cs="Arial"/>
          <w:sz w:val="24"/>
          <w:szCs w:val="24"/>
        </w:rPr>
      </w:pPr>
    </w:p>
    <w:p w14:paraId="584B3BB4" w14:textId="387346E4" w:rsidR="001E0BBF" w:rsidRPr="005836B0" w:rsidRDefault="00637FEE" w:rsidP="001B047C">
      <w:pPr>
        <w:ind w:left="1440" w:hanging="720"/>
        <w:rPr>
          <w:rFonts w:ascii="Arial" w:hAnsi="Arial" w:cs="Arial"/>
          <w:sz w:val="24"/>
          <w:szCs w:val="24"/>
        </w:rPr>
      </w:pPr>
      <w:r w:rsidRPr="07BD83AF">
        <w:rPr>
          <w:rFonts w:ascii="Arial" w:hAnsi="Arial" w:cs="Arial"/>
          <w:sz w:val="24"/>
          <w:szCs w:val="24"/>
        </w:rPr>
        <w:t>2.4.4</w:t>
      </w:r>
      <w:r>
        <w:tab/>
      </w:r>
      <w:r w:rsidRPr="07BD83AF">
        <w:rPr>
          <w:rFonts w:ascii="Arial" w:hAnsi="Arial" w:cs="Arial"/>
          <w:sz w:val="24"/>
          <w:szCs w:val="24"/>
        </w:rPr>
        <w:t xml:space="preserve">Approval of the purchase of goods or services for ERCOT’s use, or of a contract for such purchase, with a value of over one million dollars ($1,000,000.00) if such purchase or contract is not </w:t>
      </w:r>
      <w:r w:rsidR="007217C7" w:rsidRPr="07BD83AF">
        <w:rPr>
          <w:rFonts w:ascii="Arial" w:hAnsi="Arial" w:cs="Arial"/>
          <w:sz w:val="24"/>
          <w:szCs w:val="24"/>
        </w:rPr>
        <w:t>contemplated</w:t>
      </w:r>
      <w:r w:rsidRPr="07BD83AF">
        <w:rPr>
          <w:rFonts w:ascii="Arial" w:hAnsi="Arial" w:cs="Arial"/>
          <w:sz w:val="24"/>
          <w:szCs w:val="24"/>
        </w:rPr>
        <w:t xml:space="preserve"> in </w:t>
      </w:r>
      <w:r w:rsidR="007217C7" w:rsidRPr="07BD83AF">
        <w:rPr>
          <w:rFonts w:ascii="Arial" w:hAnsi="Arial" w:cs="Arial"/>
          <w:sz w:val="24"/>
          <w:szCs w:val="24"/>
        </w:rPr>
        <w:t>ERCOT’s Board-</w:t>
      </w:r>
      <w:r w:rsidRPr="07BD83AF">
        <w:rPr>
          <w:rFonts w:ascii="Arial" w:hAnsi="Arial" w:cs="Arial"/>
          <w:sz w:val="24"/>
          <w:szCs w:val="24"/>
        </w:rPr>
        <w:t>approved Budget</w:t>
      </w:r>
      <w:r w:rsidR="007217C7" w:rsidRPr="07BD83AF">
        <w:rPr>
          <w:rFonts w:ascii="Arial" w:hAnsi="Arial" w:cs="Arial"/>
          <w:sz w:val="24"/>
          <w:szCs w:val="24"/>
        </w:rPr>
        <w:t xml:space="preserve">.  With regard to this section, </w:t>
      </w:r>
      <w:r w:rsidR="00622389" w:rsidRPr="07BD83AF">
        <w:rPr>
          <w:rFonts w:ascii="Arial" w:hAnsi="Arial" w:cs="Arial"/>
          <w:sz w:val="24"/>
          <w:szCs w:val="24"/>
        </w:rPr>
        <w:t xml:space="preserve">exceptions for </w:t>
      </w:r>
      <w:r w:rsidR="001E0BBF" w:rsidRPr="07BD83AF">
        <w:rPr>
          <w:rFonts w:ascii="Arial" w:hAnsi="Arial" w:cs="Arial"/>
          <w:sz w:val="24"/>
          <w:szCs w:val="24"/>
        </w:rPr>
        <w:t xml:space="preserve">such </w:t>
      </w:r>
      <w:r w:rsidR="007217C7" w:rsidRPr="07BD83AF">
        <w:rPr>
          <w:rFonts w:ascii="Arial" w:hAnsi="Arial" w:cs="Arial"/>
          <w:sz w:val="24"/>
          <w:szCs w:val="24"/>
        </w:rPr>
        <w:t xml:space="preserve">approval </w:t>
      </w:r>
      <w:r w:rsidR="00622389" w:rsidRPr="07BD83AF">
        <w:rPr>
          <w:rFonts w:ascii="Arial" w:hAnsi="Arial" w:cs="Arial"/>
          <w:sz w:val="24"/>
          <w:szCs w:val="24"/>
        </w:rPr>
        <w:t>are as follows</w:t>
      </w:r>
      <w:r w:rsidR="001E0BBF" w:rsidRPr="07BD83AF">
        <w:rPr>
          <w:rFonts w:ascii="Arial" w:hAnsi="Arial" w:cs="Arial"/>
          <w:sz w:val="24"/>
          <w:szCs w:val="24"/>
        </w:rPr>
        <w:t>:</w:t>
      </w:r>
    </w:p>
    <w:p w14:paraId="593E4CB8" w14:textId="77777777" w:rsidR="001E0BBF" w:rsidRPr="005836B0" w:rsidRDefault="001E0BBF" w:rsidP="001B047C">
      <w:pPr>
        <w:ind w:left="1440" w:hanging="720"/>
        <w:rPr>
          <w:rFonts w:ascii="Arial" w:hAnsi="Arial" w:cs="Arial"/>
          <w:sz w:val="24"/>
          <w:szCs w:val="24"/>
        </w:rPr>
      </w:pPr>
    </w:p>
    <w:p w14:paraId="46121100" w14:textId="63AFA0D6" w:rsidR="001E0BBF" w:rsidRPr="005836B0" w:rsidRDefault="001E0BBF" w:rsidP="00B71E0E">
      <w:pPr>
        <w:ind w:left="2340" w:hanging="900"/>
        <w:rPr>
          <w:rFonts w:ascii="Arial" w:hAnsi="Arial" w:cs="Arial"/>
          <w:sz w:val="24"/>
          <w:szCs w:val="24"/>
        </w:rPr>
      </w:pPr>
      <w:r w:rsidRPr="005836B0">
        <w:rPr>
          <w:rFonts w:ascii="Arial" w:hAnsi="Arial" w:cs="Arial"/>
          <w:sz w:val="24"/>
          <w:szCs w:val="24"/>
        </w:rPr>
        <w:t>2.4.4.1</w:t>
      </w:r>
      <w:r w:rsidR="00D1120B">
        <w:rPr>
          <w:rFonts w:ascii="Arial" w:hAnsi="Arial" w:cs="Arial"/>
          <w:sz w:val="24"/>
          <w:szCs w:val="24"/>
        </w:rPr>
        <w:tab/>
      </w:r>
      <w:r w:rsidR="001129EA">
        <w:rPr>
          <w:rFonts w:ascii="ZWAdobeF" w:hAnsi="ZWAdobeF" w:cs="ZWAdobeF"/>
          <w:sz w:val="2"/>
          <w:szCs w:val="2"/>
        </w:rPr>
        <w:t>U</w:t>
      </w:r>
      <w:r w:rsidRPr="005836B0">
        <w:rPr>
          <w:rFonts w:ascii="Arial" w:hAnsi="Arial" w:cs="Arial"/>
          <w:sz w:val="24"/>
          <w:szCs w:val="24"/>
          <w:u w:val="single"/>
        </w:rPr>
        <w:t>PUCT-Directed Goods or Services</w:t>
      </w:r>
      <w:r w:rsidR="001129EA">
        <w:rPr>
          <w:rFonts w:ascii="ZWAdobeF" w:hAnsi="ZWAdobeF" w:cs="ZWAdobeF"/>
          <w:sz w:val="2"/>
          <w:szCs w:val="2"/>
        </w:rPr>
        <w:t>U</w:t>
      </w:r>
      <w:r w:rsidRPr="005836B0">
        <w:rPr>
          <w:rFonts w:ascii="Arial" w:hAnsi="Arial" w:cs="Arial"/>
          <w:sz w:val="24"/>
          <w:szCs w:val="24"/>
        </w:rPr>
        <w:t xml:space="preserve">. </w:t>
      </w:r>
      <w:r w:rsidR="00622389" w:rsidRPr="005836B0">
        <w:rPr>
          <w:rFonts w:ascii="Arial" w:hAnsi="Arial" w:cs="Arial"/>
          <w:sz w:val="24"/>
          <w:szCs w:val="24"/>
        </w:rPr>
        <w:t xml:space="preserve">If </w:t>
      </w:r>
      <w:r w:rsidR="007217C7" w:rsidRPr="005836B0">
        <w:rPr>
          <w:rFonts w:ascii="Arial" w:hAnsi="Arial" w:cs="Arial"/>
          <w:sz w:val="24"/>
          <w:szCs w:val="24"/>
        </w:rPr>
        <w:t xml:space="preserve">ERCOT is directed, required or ordered to purchase goods or services by contract or otherwise by the </w:t>
      </w:r>
      <w:r w:rsidR="00910244" w:rsidRPr="005836B0">
        <w:rPr>
          <w:rFonts w:ascii="Arial" w:hAnsi="Arial" w:cs="Arial"/>
          <w:sz w:val="24"/>
          <w:szCs w:val="24"/>
        </w:rPr>
        <w:t>PUCT</w:t>
      </w:r>
      <w:r w:rsidR="00622389" w:rsidRPr="005836B0">
        <w:rPr>
          <w:rFonts w:ascii="Arial" w:hAnsi="Arial" w:cs="Arial"/>
          <w:sz w:val="24"/>
          <w:szCs w:val="24"/>
        </w:rPr>
        <w:t>, no Board approval is required</w:t>
      </w:r>
      <w:r w:rsidR="00126708">
        <w:rPr>
          <w:rFonts w:ascii="Arial" w:hAnsi="Arial" w:cs="Arial"/>
          <w:sz w:val="24"/>
          <w:szCs w:val="24"/>
        </w:rPr>
        <w:t>.</w:t>
      </w:r>
    </w:p>
    <w:p w14:paraId="3E2304E4" w14:textId="77777777" w:rsidR="001E0BBF" w:rsidRPr="005836B0" w:rsidRDefault="001E0BBF" w:rsidP="005836B0">
      <w:pPr>
        <w:ind w:left="1440"/>
        <w:rPr>
          <w:rFonts w:ascii="Arial" w:hAnsi="Arial" w:cs="Arial"/>
          <w:sz w:val="24"/>
          <w:szCs w:val="24"/>
        </w:rPr>
      </w:pPr>
    </w:p>
    <w:p w14:paraId="607F7B23" w14:textId="7643A34D" w:rsidR="00637FEE" w:rsidRPr="005836B0" w:rsidRDefault="001E0BBF" w:rsidP="00B71E0E">
      <w:pPr>
        <w:ind w:left="2340" w:hanging="900"/>
        <w:rPr>
          <w:rFonts w:ascii="Arial" w:hAnsi="Arial" w:cs="Arial"/>
          <w:sz w:val="24"/>
          <w:szCs w:val="24"/>
        </w:rPr>
      </w:pPr>
      <w:r w:rsidRPr="005836B0">
        <w:rPr>
          <w:rFonts w:ascii="Arial" w:hAnsi="Arial" w:cs="Arial"/>
          <w:sz w:val="24"/>
          <w:szCs w:val="24"/>
        </w:rPr>
        <w:t>2.4.4.2</w:t>
      </w:r>
      <w:r w:rsidR="00D1120B">
        <w:rPr>
          <w:rFonts w:ascii="Arial" w:hAnsi="Arial" w:cs="Arial"/>
          <w:sz w:val="24"/>
          <w:szCs w:val="24"/>
        </w:rPr>
        <w:tab/>
      </w:r>
      <w:r w:rsidR="001129EA">
        <w:rPr>
          <w:rFonts w:ascii="ZWAdobeF" w:hAnsi="ZWAdobeF" w:cs="ZWAdobeF"/>
          <w:sz w:val="2"/>
          <w:szCs w:val="2"/>
        </w:rPr>
        <w:t>U</w:t>
      </w:r>
      <w:r w:rsidR="00622389" w:rsidRPr="005836B0">
        <w:rPr>
          <w:rFonts w:ascii="Arial" w:hAnsi="Arial" w:cs="Arial"/>
          <w:sz w:val="24"/>
          <w:szCs w:val="24"/>
          <w:u w:val="single"/>
        </w:rPr>
        <w:t>Emergency Business-</w:t>
      </w:r>
      <w:r w:rsidR="00C50B0E" w:rsidRPr="005836B0">
        <w:rPr>
          <w:rFonts w:ascii="Arial" w:hAnsi="Arial" w:cs="Arial"/>
          <w:sz w:val="24"/>
          <w:szCs w:val="24"/>
          <w:u w:val="single"/>
        </w:rPr>
        <w:t>Continuity Purchases</w:t>
      </w:r>
      <w:r w:rsidR="001129EA">
        <w:rPr>
          <w:rFonts w:ascii="ZWAdobeF" w:hAnsi="ZWAdobeF" w:cs="ZWAdobeF"/>
          <w:sz w:val="2"/>
          <w:szCs w:val="2"/>
        </w:rPr>
        <w:t>U</w:t>
      </w:r>
      <w:r w:rsidR="00C50B0E" w:rsidRPr="005836B0">
        <w:rPr>
          <w:rFonts w:ascii="Arial" w:hAnsi="Arial" w:cs="Arial"/>
          <w:sz w:val="24"/>
          <w:szCs w:val="24"/>
        </w:rPr>
        <w:t xml:space="preserve">. </w:t>
      </w:r>
      <w:r w:rsidR="00622389" w:rsidRPr="005836B0">
        <w:rPr>
          <w:rFonts w:ascii="Arial" w:hAnsi="Arial" w:cs="Arial"/>
          <w:sz w:val="24"/>
          <w:szCs w:val="24"/>
        </w:rPr>
        <w:t xml:space="preserve">If </w:t>
      </w:r>
      <w:r w:rsidR="0050612D" w:rsidRPr="005836B0">
        <w:rPr>
          <w:rFonts w:ascii="Arial" w:hAnsi="Arial" w:cs="Arial"/>
          <w:sz w:val="24"/>
          <w:szCs w:val="24"/>
        </w:rPr>
        <w:t xml:space="preserve">ERCOT </w:t>
      </w:r>
      <w:r w:rsidR="00622389" w:rsidRPr="005836B0">
        <w:rPr>
          <w:rFonts w:ascii="Arial" w:hAnsi="Arial" w:cs="Arial"/>
          <w:sz w:val="24"/>
          <w:szCs w:val="24"/>
        </w:rPr>
        <w:t>needs to</w:t>
      </w:r>
      <w:r w:rsidR="0050612D" w:rsidRPr="005836B0">
        <w:rPr>
          <w:rFonts w:ascii="Arial" w:hAnsi="Arial" w:cs="Arial"/>
          <w:sz w:val="24"/>
          <w:szCs w:val="24"/>
        </w:rPr>
        <w:t xml:space="preserve"> make emergency purchases up to </w:t>
      </w:r>
      <w:r w:rsidR="008F0D0C">
        <w:rPr>
          <w:rFonts w:ascii="Arial" w:hAnsi="Arial" w:cs="Arial"/>
          <w:sz w:val="24"/>
          <w:szCs w:val="24"/>
        </w:rPr>
        <w:t>five</w:t>
      </w:r>
      <w:r w:rsidR="008F0D0C" w:rsidRPr="005836B0">
        <w:rPr>
          <w:rFonts w:ascii="Arial" w:hAnsi="Arial" w:cs="Arial"/>
          <w:sz w:val="24"/>
          <w:szCs w:val="24"/>
        </w:rPr>
        <w:t xml:space="preserve"> million dollars </w:t>
      </w:r>
      <w:r w:rsidR="009B360E">
        <w:rPr>
          <w:rFonts w:ascii="Arial" w:hAnsi="Arial" w:cs="Arial"/>
          <w:sz w:val="24"/>
          <w:szCs w:val="24"/>
        </w:rPr>
        <w:t>(</w:t>
      </w:r>
      <w:r w:rsidR="0050612D" w:rsidRPr="005836B0">
        <w:rPr>
          <w:rFonts w:ascii="Arial" w:hAnsi="Arial" w:cs="Arial"/>
          <w:sz w:val="24"/>
          <w:szCs w:val="24"/>
        </w:rPr>
        <w:t>$5,000,000.00</w:t>
      </w:r>
      <w:r w:rsidR="009B360E">
        <w:rPr>
          <w:rFonts w:ascii="Arial" w:hAnsi="Arial" w:cs="Arial"/>
          <w:sz w:val="24"/>
          <w:szCs w:val="24"/>
        </w:rPr>
        <w:t>)</w:t>
      </w:r>
      <w:r w:rsidR="0050612D" w:rsidRPr="005836B0">
        <w:rPr>
          <w:rFonts w:ascii="Arial" w:hAnsi="Arial" w:cs="Arial"/>
          <w:sz w:val="24"/>
          <w:szCs w:val="24"/>
        </w:rPr>
        <w:t xml:space="preserve"> </w:t>
      </w:r>
      <w:r w:rsidR="00622389" w:rsidRPr="005836B0">
        <w:rPr>
          <w:rFonts w:ascii="Arial" w:hAnsi="Arial" w:cs="Arial"/>
          <w:sz w:val="24"/>
          <w:szCs w:val="24"/>
        </w:rPr>
        <w:t>which</w:t>
      </w:r>
      <w:r w:rsidR="0050612D" w:rsidRPr="005836B0">
        <w:rPr>
          <w:rFonts w:ascii="Arial" w:hAnsi="Arial" w:cs="Arial"/>
          <w:sz w:val="24"/>
          <w:szCs w:val="24"/>
        </w:rPr>
        <w:t xml:space="preserve"> are necessary to meet business continuity or other immediate needs that, if not met, may result in an interruption to ERCOT’s normal business</w:t>
      </w:r>
      <w:r w:rsidR="00622389" w:rsidRPr="005836B0">
        <w:rPr>
          <w:rFonts w:ascii="Arial" w:hAnsi="Arial" w:cs="Arial"/>
          <w:sz w:val="24"/>
          <w:szCs w:val="24"/>
        </w:rPr>
        <w:t xml:space="preserve">, such purchases may be made according to ERCOT’s procedures </w:t>
      </w:r>
      <w:r w:rsidR="0050612D" w:rsidRPr="005836B0">
        <w:rPr>
          <w:rFonts w:ascii="Arial" w:hAnsi="Arial" w:cs="Arial"/>
          <w:sz w:val="24"/>
          <w:szCs w:val="24"/>
        </w:rPr>
        <w:t>without seeking prior approval</w:t>
      </w:r>
      <w:r w:rsidR="00622389" w:rsidRPr="005836B0">
        <w:rPr>
          <w:rFonts w:ascii="Arial" w:hAnsi="Arial" w:cs="Arial"/>
          <w:sz w:val="24"/>
          <w:szCs w:val="24"/>
        </w:rPr>
        <w:t>; however</w:t>
      </w:r>
      <w:r w:rsidR="00126708">
        <w:rPr>
          <w:rFonts w:ascii="Arial" w:hAnsi="Arial" w:cs="Arial"/>
          <w:sz w:val="24"/>
          <w:szCs w:val="24"/>
        </w:rPr>
        <w:t>,</w:t>
      </w:r>
      <w:r w:rsidR="00BC294C" w:rsidRPr="005836B0">
        <w:rPr>
          <w:rFonts w:ascii="Arial" w:hAnsi="Arial" w:cs="Arial"/>
          <w:sz w:val="24"/>
          <w:szCs w:val="24"/>
        </w:rPr>
        <w:t xml:space="preserve"> </w:t>
      </w:r>
      <w:r w:rsidR="00622389" w:rsidRPr="005836B0">
        <w:rPr>
          <w:rFonts w:ascii="Arial" w:hAnsi="Arial" w:cs="Arial"/>
          <w:sz w:val="24"/>
          <w:szCs w:val="24"/>
        </w:rPr>
        <w:t>r</w:t>
      </w:r>
      <w:r w:rsidR="0050612D" w:rsidRPr="005836B0">
        <w:rPr>
          <w:rFonts w:ascii="Arial" w:hAnsi="Arial" w:cs="Arial"/>
          <w:sz w:val="24"/>
          <w:szCs w:val="24"/>
        </w:rPr>
        <w:t xml:space="preserve">atification of such purchases must </w:t>
      </w:r>
      <w:r w:rsidR="00D1120B">
        <w:rPr>
          <w:rFonts w:ascii="Arial" w:hAnsi="Arial" w:cs="Arial"/>
          <w:sz w:val="24"/>
          <w:szCs w:val="24"/>
        </w:rPr>
        <w:t>occur</w:t>
      </w:r>
      <w:r w:rsidR="0050612D" w:rsidRPr="005836B0">
        <w:rPr>
          <w:rFonts w:ascii="Arial" w:hAnsi="Arial" w:cs="Arial"/>
          <w:sz w:val="24"/>
          <w:szCs w:val="24"/>
        </w:rPr>
        <w:t xml:space="preserve"> at the next Board meeting</w:t>
      </w:r>
      <w:r w:rsidR="00126708">
        <w:rPr>
          <w:rFonts w:ascii="Arial" w:hAnsi="Arial" w:cs="Arial"/>
          <w:sz w:val="24"/>
          <w:szCs w:val="24"/>
        </w:rPr>
        <w:t>.</w:t>
      </w:r>
      <w:r w:rsidR="0050612D" w:rsidRPr="005836B0">
        <w:rPr>
          <w:rFonts w:ascii="Arial" w:hAnsi="Arial" w:cs="Arial"/>
          <w:sz w:val="24"/>
          <w:szCs w:val="24"/>
        </w:rPr>
        <w:t xml:space="preserve"> </w:t>
      </w:r>
    </w:p>
    <w:p w14:paraId="15A3E587" w14:textId="77777777" w:rsidR="00637FEE" w:rsidRPr="005836B0" w:rsidRDefault="00637FEE" w:rsidP="00637FEE">
      <w:pPr>
        <w:ind w:left="1440" w:hanging="720"/>
        <w:rPr>
          <w:rFonts w:ascii="Arial" w:hAnsi="Arial" w:cs="Arial"/>
          <w:sz w:val="24"/>
          <w:szCs w:val="24"/>
        </w:rPr>
      </w:pPr>
    </w:p>
    <w:p w14:paraId="4BA93087" w14:textId="77777777" w:rsidR="00637FEE" w:rsidRPr="005836B0" w:rsidRDefault="00637FEE" w:rsidP="00637FEE">
      <w:pPr>
        <w:ind w:left="1440" w:hanging="720"/>
        <w:rPr>
          <w:rFonts w:ascii="Arial" w:hAnsi="Arial" w:cs="Arial"/>
          <w:sz w:val="24"/>
          <w:szCs w:val="24"/>
        </w:rPr>
      </w:pPr>
      <w:r w:rsidRPr="005836B0">
        <w:rPr>
          <w:rFonts w:ascii="Arial" w:hAnsi="Arial" w:cs="Arial"/>
          <w:sz w:val="24"/>
          <w:szCs w:val="24"/>
        </w:rPr>
        <w:t>2.4.</w:t>
      </w:r>
      <w:r w:rsidR="007217C7" w:rsidRPr="005836B0">
        <w:rPr>
          <w:rFonts w:ascii="Arial" w:hAnsi="Arial" w:cs="Arial"/>
          <w:sz w:val="24"/>
          <w:szCs w:val="24"/>
        </w:rPr>
        <w:t>5</w:t>
      </w:r>
      <w:r w:rsidRPr="005836B0">
        <w:rPr>
          <w:rFonts w:ascii="Arial" w:hAnsi="Arial" w:cs="Arial"/>
          <w:sz w:val="24"/>
          <w:szCs w:val="24"/>
        </w:rPr>
        <w:tab/>
        <w:t>Approval of the sale or pledge of any ERCOT assets valued in excess of one million dollars ($1,000,000.00).</w:t>
      </w:r>
    </w:p>
    <w:p w14:paraId="34B785A2" w14:textId="77777777" w:rsidR="00637FEE" w:rsidRPr="005836B0" w:rsidRDefault="00637FEE" w:rsidP="00637FEE">
      <w:pPr>
        <w:ind w:left="1440" w:hanging="720"/>
        <w:rPr>
          <w:rFonts w:ascii="Arial" w:hAnsi="Arial" w:cs="Arial"/>
          <w:sz w:val="24"/>
          <w:szCs w:val="24"/>
        </w:rPr>
      </w:pPr>
    </w:p>
    <w:p w14:paraId="7F8E627A" w14:textId="77777777" w:rsidR="00637FEE" w:rsidRPr="005836B0" w:rsidRDefault="00637FEE" w:rsidP="00637FEE">
      <w:pPr>
        <w:ind w:left="1440" w:hanging="720"/>
        <w:rPr>
          <w:rFonts w:ascii="Arial" w:hAnsi="Arial" w:cs="Arial"/>
          <w:sz w:val="24"/>
          <w:szCs w:val="24"/>
        </w:rPr>
      </w:pPr>
      <w:r w:rsidRPr="005836B0">
        <w:rPr>
          <w:rFonts w:ascii="Arial" w:hAnsi="Arial" w:cs="Arial"/>
          <w:sz w:val="24"/>
          <w:szCs w:val="24"/>
        </w:rPr>
        <w:t>2.4.</w:t>
      </w:r>
      <w:r w:rsidR="007217C7" w:rsidRPr="005836B0">
        <w:rPr>
          <w:rFonts w:ascii="Arial" w:hAnsi="Arial" w:cs="Arial"/>
          <w:sz w:val="24"/>
          <w:szCs w:val="24"/>
        </w:rPr>
        <w:t>6</w:t>
      </w:r>
      <w:r w:rsidRPr="005836B0">
        <w:rPr>
          <w:rFonts w:ascii="Arial" w:hAnsi="Arial" w:cs="Arial"/>
          <w:sz w:val="24"/>
          <w:szCs w:val="24"/>
        </w:rPr>
        <w:tab/>
        <w:t>Establishment of any line of credit, loans, or other forms of indebtedness in the name of ERCOT exceeding one million dollars ($1,000,000.00).</w:t>
      </w:r>
    </w:p>
    <w:p w14:paraId="002A02C5" w14:textId="77777777" w:rsidR="00637FEE" w:rsidRPr="005836B0" w:rsidRDefault="00637FEE" w:rsidP="00637FEE">
      <w:pPr>
        <w:rPr>
          <w:rFonts w:ascii="Arial" w:hAnsi="Arial" w:cs="Arial"/>
          <w:sz w:val="24"/>
          <w:szCs w:val="24"/>
        </w:rPr>
      </w:pPr>
    </w:p>
    <w:p w14:paraId="66B8F956" w14:textId="50D97A95" w:rsidR="00637FEE" w:rsidRPr="005836B0" w:rsidRDefault="00A54904" w:rsidP="00431F43">
      <w:pPr>
        <w:numPr>
          <w:ilvl w:val="1"/>
          <w:numId w:val="3"/>
        </w:numPr>
        <w:tabs>
          <w:tab w:val="clear" w:pos="720"/>
        </w:tabs>
        <w:ind w:hanging="720"/>
        <w:rPr>
          <w:rFonts w:ascii="Arial" w:hAnsi="Arial" w:cs="Arial"/>
          <w:sz w:val="24"/>
          <w:szCs w:val="24"/>
        </w:rPr>
      </w:pPr>
      <w:r w:rsidRPr="00F14954">
        <w:rPr>
          <w:rFonts w:ascii="Arial" w:hAnsi="Arial" w:cs="Arial"/>
          <w:sz w:val="24"/>
          <w:szCs w:val="24"/>
          <w:u w:val="single"/>
        </w:rPr>
        <w:t>Individual</w:t>
      </w:r>
      <w:r w:rsidRPr="005836B0">
        <w:rPr>
          <w:rFonts w:ascii="Arial" w:hAnsi="Arial" w:cs="Arial"/>
          <w:sz w:val="24"/>
          <w:szCs w:val="24"/>
          <w:u w:val="single"/>
        </w:rPr>
        <w:t xml:space="preserve"> Director Duties</w:t>
      </w:r>
      <w:r w:rsidR="001129EA">
        <w:rPr>
          <w:rFonts w:ascii="ZWAdobeF" w:hAnsi="ZWAdobeF" w:cs="ZWAdobeF"/>
          <w:sz w:val="2"/>
          <w:szCs w:val="2"/>
        </w:rPr>
        <w:t>U</w:t>
      </w:r>
      <w:r w:rsidRPr="005836B0">
        <w:rPr>
          <w:rFonts w:ascii="Arial" w:hAnsi="Arial" w:cs="Arial"/>
          <w:sz w:val="24"/>
          <w:szCs w:val="24"/>
        </w:rPr>
        <w:t xml:space="preserve">.  </w:t>
      </w:r>
      <w:r w:rsidR="00637FEE" w:rsidRPr="005836B0">
        <w:rPr>
          <w:rFonts w:ascii="Arial" w:hAnsi="Arial" w:cs="Arial"/>
          <w:sz w:val="24"/>
          <w:szCs w:val="24"/>
        </w:rPr>
        <w:t>Each Director shall, individually, have the following duties:</w:t>
      </w:r>
    </w:p>
    <w:p w14:paraId="614233CE" w14:textId="77777777" w:rsidR="00637FEE" w:rsidRPr="005836B0" w:rsidRDefault="00637FEE" w:rsidP="00637FEE">
      <w:pPr>
        <w:rPr>
          <w:rFonts w:ascii="Arial" w:hAnsi="Arial" w:cs="Arial"/>
          <w:sz w:val="24"/>
          <w:szCs w:val="24"/>
        </w:rPr>
      </w:pPr>
    </w:p>
    <w:p w14:paraId="43CA4CB6" w14:textId="73113523" w:rsidR="00637FEE" w:rsidRPr="005836B0"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Attend regular</w:t>
      </w:r>
      <w:r w:rsidR="008D4448" w:rsidRPr="005836B0">
        <w:rPr>
          <w:rFonts w:ascii="Arial" w:hAnsi="Arial" w:cs="Arial"/>
          <w:sz w:val="24"/>
          <w:szCs w:val="24"/>
        </w:rPr>
        <w:t>,</w:t>
      </w:r>
      <w:r w:rsidRPr="005836B0">
        <w:rPr>
          <w:rFonts w:ascii="Arial" w:hAnsi="Arial" w:cs="Arial"/>
          <w:sz w:val="24"/>
          <w:szCs w:val="24"/>
        </w:rPr>
        <w:t xml:space="preserve"> special</w:t>
      </w:r>
      <w:r w:rsidR="008D4448" w:rsidRPr="005836B0">
        <w:rPr>
          <w:rFonts w:ascii="Arial" w:hAnsi="Arial" w:cs="Arial"/>
          <w:sz w:val="24"/>
          <w:szCs w:val="24"/>
        </w:rPr>
        <w:t xml:space="preserve"> and urgent</w:t>
      </w:r>
      <w:r w:rsidRPr="005836B0">
        <w:rPr>
          <w:rFonts w:ascii="Arial" w:hAnsi="Arial" w:cs="Arial"/>
          <w:sz w:val="24"/>
          <w:szCs w:val="24"/>
        </w:rPr>
        <w:t xml:space="preserve"> meetings of the Board when notified, unless circumstances prevent the Director from attending.</w:t>
      </w:r>
    </w:p>
    <w:p w14:paraId="42EDCB04" w14:textId="77777777" w:rsidR="00637FEE" w:rsidRPr="005836B0" w:rsidRDefault="00637FEE" w:rsidP="00637FEE">
      <w:pPr>
        <w:ind w:left="720"/>
        <w:rPr>
          <w:rFonts w:ascii="Arial" w:hAnsi="Arial" w:cs="Arial"/>
          <w:sz w:val="24"/>
          <w:szCs w:val="24"/>
        </w:rPr>
      </w:pPr>
    </w:p>
    <w:p w14:paraId="5D834824" w14:textId="6BE81E5E" w:rsidR="00637FEE" w:rsidRPr="005836B0"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Not disclose confidential information of ERCOT to unauthorized people.</w:t>
      </w:r>
    </w:p>
    <w:p w14:paraId="10736DE4" w14:textId="77777777" w:rsidR="00637FEE" w:rsidRPr="005836B0" w:rsidRDefault="00637FEE" w:rsidP="00637FEE">
      <w:pPr>
        <w:ind w:left="720"/>
        <w:rPr>
          <w:rFonts w:ascii="Arial" w:hAnsi="Arial" w:cs="Arial"/>
          <w:sz w:val="24"/>
          <w:szCs w:val="24"/>
        </w:rPr>
      </w:pPr>
    </w:p>
    <w:p w14:paraId="374B7967" w14:textId="68AE9F75" w:rsidR="00637FEE" w:rsidRPr="005836B0"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 xml:space="preserve">Handle any actual or potential conflict of interest in accordance with </w:t>
      </w:r>
      <w:r w:rsidR="00D1120B">
        <w:rPr>
          <w:rFonts w:ascii="Arial" w:hAnsi="Arial" w:cs="Arial"/>
          <w:sz w:val="24"/>
          <w:szCs w:val="24"/>
        </w:rPr>
        <w:t>Public Utility Regulatory Act (“</w:t>
      </w:r>
      <w:r w:rsidR="00D1120B" w:rsidRPr="004111D1">
        <w:rPr>
          <w:rFonts w:ascii="Arial" w:hAnsi="Arial" w:cs="Arial"/>
          <w:sz w:val="24"/>
          <w:szCs w:val="24"/>
        </w:rPr>
        <w:t>PURA</w:t>
      </w:r>
      <w:r w:rsidR="00D1120B">
        <w:rPr>
          <w:rFonts w:ascii="Arial" w:hAnsi="Arial" w:cs="Arial"/>
          <w:sz w:val="24"/>
          <w:szCs w:val="24"/>
        </w:rPr>
        <w:t>”)</w:t>
      </w:r>
      <w:r w:rsidR="00D1120B" w:rsidRPr="004111D1">
        <w:rPr>
          <w:rFonts w:ascii="Arial" w:hAnsi="Arial" w:cs="Arial"/>
          <w:sz w:val="24"/>
          <w:szCs w:val="24"/>
        </w:rPr>
        <w:t xml:space="preserve"> Section 39.1512</w:t>
      </w:r>
      <w:r w:rsidR="00D1120B">
        <w:rPr>
          <w:rFonts w:ascii="Arial" w:hAnsi="Arial" w:cs="Arial"/>
          <w:sz w:val="24"/>
          <w:szCs w:val="24"/>
        </w:rPr>
        <w:t xml:space="preserve"> and</w:t>
      </w:r>
      <w:r w:rsidR="00D1120B" w:rsidRPr="00162B78">
        <w:rPr>
          <w:rFonts w:ascii="Arial" w:hAnsi="Arial" w:cs="Arial"/>
          <w:sz w:val="24"/>
          <w:szCs w:val="24"/>
        </w:rPr>
        <w:t xml:space="preserve"> </w:t>
      </w:r>
      <w:r w:rsidRPr="005836B0">
        <w:rPr>
          <w:rFonts w:ascii="Arial" w:hAnsi="Arial" w:cs="Arial"/>
          <w:sz w:val="24"/>
          <w:szCs w:val="24"/>
        </w:rPr>
        <w:t>Bylaws Section 9.2.</w:t>
      </w:r>
    </w:p>
    <w:p w14:paraId="657D3962" w14:textId="77777777" w:rsidR="00637FEE" w:rsidRPr="005836B0" w:rsidRDefault="00637FEE" w:rsidP="00637FEE">
      <w:pPr>
        <w:ind w:left="720"/>
        <w:rPr>
          <w:rFonts w:ascii="Arial" w:hAnsi="Arial" w:cs="Arial"/>
          <w:sz w:val="24"/>
          <w:szCs w:val="24"/>
        </w:rPr>
      </w:pPr>
    </w:p>
    <w:p w14:paraId="100F640F" w14:textId="42E1FED3" w:rsidR="00637FEE" w:rsidRPr="005836B0"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lastRenderedPageBreak/>
        <w:t>Consistent with the fiduciary duty of care in overseeing, monitoring, and supervising the affairs of ERCOT, prepare for and participate in determination of policy and other matters coming before the Board.</w:t>
      </w:r>
    </w:p>
    <w:p w14:paraId="397E45CD" w14:textId="77777777" w:rsidR="00637FEE" w:rsidRPr="005836B0" w:rsidRDefault="00637FEE" w:rsidP="00910244">
      <w:pPr>
        <w:ind w:left="720"/>
        <w:rPr>
          <w:rFonts w:ascii="Arial" w:hAnsi="Arial" w:cs="Arial"/>
          <w:sz w:val="24"/>
          <w:szCs w:val="24"/>
        </w:rPr>
      </w:pPr>
    </w:p>
    <w:p w14:paraId="7CEC132F" w14:textId="41E548D9" w:rsidR="00637FEE"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Upon joining the Board and annually thereafter, sign the ERCOT Director Ethics Agreement.</w:t>
      </w:r>
    </w:p>
    <w:p w14:paraId="1428912A" w14:textId="77777777" w:rsidR="00336F83" w:rsidRPr="005836B0" w:rsidRDefault="00336F83" w:rsidP="00336F83">
      <w:pPr>
        <w:autoSpaceDE/>
        <w:autoSpaceDN/>
        <w:rPr>
          <w:rFonts w:ascii="Arial" w:hAnsi="Arial" w:cs="Arial"/>
          <w:sz w:val="24"/>
          <w:szCs w:val="24"/>
        </w:rPr>
      </w:pPr>
    </w:p>
    <w:p w14:paraId="07A8F2A8" w14:textId="37F957B0" w:rsidR="00637FEE" w:rsidRPr="005836B0" w:rsidRDefault="00853AA5" w:rsidP="00F14954">
      <w:pPr>
        <w:numPr>
          <w:ilvl w:val="1"/>
          <w:numId w:val="3"/>
        </w:numPr>
        <w:tabs>
          <w:tab w:val="clear" w:pos="720"/>
        </w:tabs>
        <w:ind w:hanging="720"/>
        <w:rPr>
          <w:rFonts w:ascii="Arial" w:hAnsi="Arial" w:cs="Arial"/>
          <w:sz w:val="24"/>
          <w:szCs w:val="24"/>
        </w:rPr>
      </w:pPr>
      <w:r w:rsidRPr="00F14954">
        <w:rPr>
          <w:rFonts w:ascii="Arial" w:hAnsi="Arial" w:cs="Arial"/>
          <w:sz w:val="24"/>
          <w:szCs w:val="24"/>
          <w:u w:val="single"/>
        </w:rPr>
        <w:t>Director</w:t>
      </w:r>
      <w:r w:rsidRPr="005836B0">
        <w:rPr>
          <w:rFonts w:ascii="Arial" w:hAnsi="Arial" w:cs="Arial"/>
          <w:sz w:val="24"/>
          <w:szCs w:val="24"/>
          <w:u w:val="single"/>
        </w:rPr>
        <w:t xml:space="preserve"> Qualifications</w:t>
      </w:r>
      <w:r w:rsidR="001129EA">
        <w:rPr>
          <w:rFonts w:ascii="ZWAdobeF" w:hAnsi="ZWAdobeF" w:cs="ZWAdobeF"/>
          <w:sz w:val="2"/>
          <w:szCs w:val="2"/>
        </w:rPr>
        <w:t>U</w:t>
      </w:r>
      <w:r w:rsidRPr="005836B0">
        <w:rPr>
          <w:rFonts w:ascii="Arial" w:hAnsi="Arial" w:cs="Arial"/>
          <w:sz w:val="24"/>
          <w:szCs w:val="24"/>
        </w:rPr>
        <w:t xml:space="preserve">. </w:t>
      </w:r>
      <w:r w:rsidR="00431F43" w:rsidRPr="005836B0">
        <w:rPr>
          <w:rFonts w:ascii="Arial" w:hAnsi="Arial" w:cs="Arial"/>
          <w:sz w:val="24"/>
          <w:szCs w:val="24"/>
        </w:rPr>
        <w:t xml:space="preserve"> </w:t>
      </w:r>
      <w:r w:rsidR="00637FEE" w:rsidRPr="005836B0">
        <w:rPr>
          <w:rFonts w:ascii="Arial" w:hAnsi="Arial" w:cs="Arial"/>
          <w:sz w:val="24"/>
          <w:szCs w:val="24"/>
        </w:rPr>
        <w:t>Each Director shall meet the following qualifications:</w:t>
      </w:r>
    </w:p>
    <w:p w14:paraId="7771BED1" w14:textId="77777777" w:rsidR="00637FEE" w:rsidRPr="005836B0" w:rsidRDefault="00637FEE" w:rsidP="00637FEE">
      <w:pPr>
        <w:rPr>
          <w:rFonts w:ascii="Arial" w:hAnsi="Arial" w:cs="Arial"/>
          <w:sz w:val="24"/>
          <w:szCs w:val="24"/>
        </w:rPr>
      </w:pPr>
    </w:p>
    <w:p w14:paraId="61B24312" w14:textId="6F03BAEE" w:rsidR="00637FEE" w:rsidRPr="005836B0" w:rsidRDefault="00637FEE" w:rsidP="00637FEE">
      <w:pPr>
        <w:numPr>
          <w:ilvl w:val="2"/>
          <w:numId w:val="1"/>
        </w:numPr>
        <w:tabs>
          <w:tab w:val="clear" w:pos="1440"/>
        </w:tabs>
        <w:autoSpaceDE/>
        <w:autoSpaceDN/>
        <w:rPr>
          <w:rFonts w:ascii="Arial" w:hAnsi="Arial" w:cs="Arial"/>
          <w:sz w:val="24"/>
          <w:szCs w:val="24"/>
        </w:rPr>
      </w:pPr>
      <w:r w:rsidRPr="005836B0">
        <w:rPr>
          <w:rFonts w:ascii="Arial" w:hAnsi="Arial" w:cs="Arial"/>
          <w:sz w:val="24"/>
          <w:szCs w:val="24"/>
        </w:rPr>
        <w:t>Have a willingness to serve ERCOT and to commit the time and resources necessary to carry out the duties of a Director.</w:t>
      </w:r>
    </w:p>
    <w:p w14:paraId="0EC40027" w14:textId="77777777" w:rsidR="00637FEE" w:rsidRPr="005836B0" w:rsidRDefault="00637FEE" w:rsidP="00637FEE">
      <w:pPr>
        <w:ind w:left="720"/>
        <w:rPr>
          <w:rFonts w:ascii="Arial" w:hAnsi="Arial" w:cs="Arial"/>
          <w:sz w:val="24"/>
          <w:szCs w:val="24"/>
        </w:rPr>
      </w:pPr>
    </w:p>
    <w:p w14:paraId="1046A041" w14:textId="7D273B9C" w:rsidR="00637FEE" w:rsidRPr="005836B0" w:rsidRDefault="00637FEE" w:rsidP="00637FEE">
      <w:pPr>
        <w:numPr>
          <w:ilvl w:val="2"/>
          <w:numId w:val="1"/>
        </w:numPr>
        <w:tabs>
          <w:tab w:val="clear" w:pos="1440"/>
        </w:tabs>
        <w:autoSpaceDE/>
        <w:autoSpaceDN/>
        <w:rPr>
          <w:rFonts w:ascii="Arial" w:hAnsi="Arial" w:cs="Arial"/>
          <w:sz w:val="24"/>
          <w:szCs w:val="24"/>
        </w:rPr>
      </w:pPr>
      <w:r w:rsidRPr="005836B0">
        <w:rPr>
          <w:rFonts w:ascii="Arial" w:hAnsi="Arial" w:cs="Arial"/>
          <w:sz w:val="24"/>
          <w:szCs w:val="24"/>
        </w:rPr>
        <w:t>Be willing to work cooperatively.</w:t>
      </w:r>
    </w:p>
    <w:p w14:paraId="24A00596" w14:textId="77777777" w:rsidR="00431F43" w:rsidRPr="005836B0" w:rsidRDefault="00431F43" w:rsidP="00431F43">
      <w:pPr>
        <w:ind w:left="1440" w:hanging="720"/>
        <w:rPr>
          <w:rFonts w:ascii="Arial" w:hAnsi="Arial" w:cs="Arial"/>
          <w:sz w:val="24"/>
          <w:szCs w:val="24"/>
        </w:rPr>
      </w:pPr>
    </w:p>
    <w:p w14:paraId="2A031962" w14:textId="6E42AA78" w:rsidR="00853AA5" w:rsidRPr="005836B0" w:rsidRDefault="00D1120B" w:rsidP="00D1120B">
      <w:pPr>
        <w:numPr>
          <w:ilvl w:val="2"/>
          <w:numId w:val="1"/>
        </w:numPr>
        <w:tabs>
          <w:tab w:val="clear" w:pos="1440"/>
        </w:tabs>
        <w:autoSpaceDE/>
        <w:autoSpaceDN/>
        <w:rPr>
          <w:rFonts w:ascii="Arial" w:hAnsi="Arial" w:cs="Arial"/>
          <w:sz w:val="24"/>
          <w:szCs w:val="24"/>
        </w:rPr>
      </w:pPr>
      <w:r>
        <w:rPr>
          <w:rFonts w:ascii="Arial" w:hAnsi="Arial" w:cs="Arial"/>
          <w:sz w:val="24"/>
          <w:szCs w:val="24"/>
        </w:rPr>
        <w:t>Maintain</w:t>
      </w:r>
      <w:r w:rsidR="00637FEE" w:rsidRPr="005836B0">
        <w:rPr>
          <w:rFonts w:ascii="Arial" w:hAnsi="Arial" w:cs="Arial"/>
          <w:sz w:val="24"/>
          <w:szCs w:val="24"/>
        </w:rPr>
        <w:t xml:space="preserve"> all qualifications defined by the Bylaws or required by law.</w:t>
      </w:r>
    </w:p>
    <w:p w14:paraId="53F1842D" w14:textId="77777777" w:rsidR="00431F43" w:rsidRPr="005836B0" w:rsidRDefault="00431F43" w:rsidP="002035D9">
      <w:pPr>
        <w:autoSpaceDE/>
        <w:autoSpaceDN/>
        <w:ind w:left="1440" w:hanging="720"/>
        <w:rPr>
          <w:rFonts w:ascii="Arial" w:hAnsi="Arial" w:cs="Arial"/>
          <w:sz w:val="24"/>
          <w:szCs w:val="24"/>
        </w:rPr>
      </w:pPr>
    </w:p>
    <w:p w14:paraId="5CD35CF3" w14:textId="3E83BAC7" w:rsidR="00637FEE" w:rsidRPr="005836B0" w:rsidRDefault="00637FEE" w:rsidP="00B71E0E">
      <w:pPr>
        <w:numPr>
          <w:ilvl w:val="1"/>
          <w:numId w:val="3"/>
        </w:numPr>
        <w:tabs>
          <w:tab w:val="clear" w:pos="720"/>
        </w:tabs>
        <w:ind w:hanging="720"/>
        <w:rPr>
          <w:rFonts w:ascii="Arial" w:hAnsi="Arial" w:cs="Arial"/>
          <w:sz w:val="24"/>
          <w:szCs w:val="24"/>
        </w:rPr>
      </w:pPr>
      <w:r w:rsidRPr="00C816CF">
        <w:rPr>
          <w:rFonts w:ascii="Arial" w:hAnsi="Arial" w:cs="Arial"/>
          <w:sz w:val="24"/>
          <w:szCs w:val="24"/>
          <w:u w:val="single"/>
        </w:rPr>
        <w:t>Compensation for Directors</w:t>
      </w:r>
      <w:r w:rsidR="00853AA5" w:rsidRPr="00C816CF">
        <w:rPr>
          <w:rFonts w:ascii="Arial" w:hAnsi="Arial" w:cs="Arial"/>
          <w:sz w:val="24"/>
          <w:szCs w:val="24"/>
        </w:rPr>
        <w:t>.</w:t>
      </w:r>
      <w:r w:rsidRPr="005836B0">
        <w:rPr>
          <w:rFonts w:ascii="Arial" w:hAnsi="Arial" w:cs="Arial"/>
          <w:sz w:val="24"/>
          <w:szCs w:val="24"/>
        </w:rPr>
        <w:t xml:space="preserve"> </w:t>
      </w:r>
      <w:r w:rsidR="009E4BE4" w:rsidRPr="005836B0">
        <w:rPr>
          <w:rFonts w:ascii="Arial" w:hAnsi="Arial" w:cs="Arial"/>
          <w:sz w:val="24"/>
          <w:szCs w:val="24"/>
        </w:rPr>
        <w:t xml:space="preserve"> </w:t>
      </w:r>
      <w:r w:rsidR="0034731E">
        <w:rPr>
          <w:rFonts w:ascii="Arial" w:hAnsi="Arial" w:cs="Arial"/>
          <w:sz w:val="24"/>
          <w:szCs w:val="24"/>
        </w:rPr>
        <w:t xml:space="preserve">Compensation for </w:t>
      </w:r>
      <w:r w:rsidR="0034731E" w:rsidRPr="005836B0">
        <w:rPr>
          <w:rFonts w:ascii="Arial" w:hAnsi="Arial" w:cs="Arial"/>
          <w:sz w:val="24"/>
          <w:szCs w:val="24"/>
        </w:rPr>
        <w:t>Director</w:t>
      </w:r>
      <w:r w:rsidR="0034731E">
        <w:rPr>
          <w:rFonts w:ascii="Arial" w:hAnsi="Arial" w:cs="Arial"/>
          <w:sz w:val="24"/>
          <w:szCs w:val="24"/>
        </w:rPr>
        <w:t>s</w:t>
      </w:r>
      <w:r w:rsidR="0034731E" w:rsidRPr="005836B0">
        <w:rPr>
          <w:rFonts w:ascii="Arial" w:hAnsi="Arial" w:cs="Arial"/>
          <w:sz w:val="24"/>
          <w:szCs w:val="24"/>
        </w:rPr>
        <w:t xml:space="preserve"> </w:t>
      </w:r>
      <w:r w:rsidR="0034731E" w:rsidRPr="00184565">
        <w:rPr>
          <w:rFonts w:ascii="Arial" w:hAnsi="Arial" w:cs="Arial"/>
          <w:sz w:val="24"/>
          <w:szCs w:val="24"/>
        </w:rPr>
        <w:t>selected by the State of Texas’ ERCOT Board Selection Committee pursuant to PURA Sections 39.151(g-</w:t>
      </w:r>
      <w:r w:rsidR="0034731E">
        <w:rPr>
          <w:rFonts w:ascii="Arial" w:hAnsi="Arial" w:cs="Arial"/>
          <w:sz w:val="24"/>
          <w:szCs w:val="24"/>
        </w:rPr>
        <w:t>1)(4</w:t>
      </w:r>
      <w:r w:rsidR="0034731E" w:rsidRPr="00184565">
        <w:rPr>
          <w:rFonts w:ascii="Arial" w:hAnsi="Arial" w:cs="Arial"/>
          <w:sz w:val="24"/>
          <w:szCs w:val="24"/>
        </w:rPr>
        <w:t xml:space="preserve">) </w:t>
      </w:r>
      <w:r w:rsidR="0034731E">
        <w:rPr>
          <w:rFonts w:ascii="Arial" w:hAnsi="Arial" w:cs="Arial"/>
          <w:sz w:val="24"/>
          <w:szCs w:val="24"/>
        </w:rPr>
        <w:t>sha</w:t>
      </w:r>
      <w:r w:rsidR="0034731E" w:rsidRPr="005836B0">
        <w:rPr>
          <w:rFonts w:ascii="Arial" w:hAnsi="Arial" w:cs="Arial"/>
          <w:sz w:val="24"/>
          <w:szCs w:val="24"/>
        </w:rPr>
        <w:t xml:space="preserve">ll </w:t>
      </w:r>
      <w:r w:rsidR="0034731E">
        <w:rPr>
          <w:rFonts w:ascii="Arial" w:hAnsi="Arial" w:cs="Arial"/>
          <w:sz w:val="24"/>
          <w:szCs w:val="24"/>
        </w:rPr>
        <w:t xml:space="preserve">be paid </w:t>
      </w:r>
      <w:r w:rsidR="00183079">
        <w:rPr>
          <w:rFonts w:ascii="Arial" w:hAnsi="Arial" w:cs="Arial"/>
          <w:sz w:val="24"/>
          <w:szCs w:val="24"/>
        </w:rPr>
        <w:t>in the amounts set forth in Appendix A</w:t>
      </w:r>
      <w:r w:rsidR="002D6578">
        <w:rPr>
          <w:rFonts w:ascii="Arial" w:hAnsi="Arial" w:cs="Arial"/>
          <w:sz w:val="24"/>
          <w:szCs w:val="24"/>
        </w:rPr>
        <w:t>,</w:t>
      </w:r>
      <w:r w:rsidR="00183079">
        <w:rPr>
          <w:rFonts w:ascii="Arial" w:hAnsi="Arial" w:cs="Arial"/>
          <w:sz w:val="24"/>
          <w:szCs w:val="24"/>
        </w:rPr>
        <w:t xml:space="preserve"> </w:t>
      </w:r>
      <w:r w:rsidR="0034731E">
        <w:rPr>
          <w:rFonts w:ascii="Arial" w:hAnsi="Arial" w:cs="Arial"/>
          <w:sz w:val="24"/>
          <w:szCs w:val="24"/>
        </w:rPr>
        <w:t>in equal monthly installments.</w:t>
      </w:r>
    </w:p>
    <w:p w14:paraId="421ABAF1" w14:textId="77777777" w:rsidR="00637FEE" w:rsidRPr="005836B0" w:rsidRDefault="00637FEE" w:rsidP="00853AA5">
      <w:pPr>
        <w:pStyle w:val="Heading1"/>
        <w:keepNext w:val="0"/>
        <w:tabs>
          <w:tab w:val="clear" w:pos="-720"/>
        </w:tabs>
        <w:rPr>
          <w:rFonts w:ascii="Arial" w:hAnsi="Arial" w:cs="Arial"/>
          <w:sz w:val="24"/>
          <w:szCs w:val="24"/>
          <w:u w:val="none"/>
        </w:rPr>
      </w:pPr>
    </w:p>
    <w:p w14:paraId="16828665" w14:textId="4E16D70E" w:rsidR="00637FEE" w:rsidRPr="005836B0" w:rsidRDefault="00637FEE" w:rsidP="00B71E0E">
      <w:pPr>
        <w:numPr>
          <w:ilvl w:val="1"/>
          <w:numId w:val="3"/>
        </w:numPr>
        <w:tabs>
          <w:tab w:val="clear" w:pos="720"/>
        </w:tabs>
        <w:ind w:hanging="720"/>
        <w:rPr>
          <w:rFonts w:ascii="Arial" w:hAnsi="Arial" w:cs="Arial"/>
          <w:sz w:val="24"/>
          <w:szCs w:val="24"/>
        </w:rPr>
      </w:pPr>
      <w:r w:rsidRPr="00946E29">
        <w:rPr>
          <w:rFonts w:ascii="Arial" w:hAnsi="Arial" w:cs="Arial"/>
          <w:sz w:val="24"/>
          <w:szCs w:val="24"/>
          <w:u w:val="single"/>
        </w:rPr>
        <w:t xml:space="preserve">Compensation </w:t>
      </w:r>
      <w:r w:rsidR="00946E29" w:rsidRPr="00946E29">
        <w:rPr>
          <w:rFonts w:ascii="Arial" w:hAnsi="Arial" w:cs="Arial"/>
          <w:sz w:val="24"/>
          <w:szCs w:val="24"/>
          <w:u w:val="single"/>
        </w:rPr>
        <w:t xml:space="preserve">and Expense Reimbursement </w:t>
      </w:r>
      <w:r w:rsidRPr="00946E29">
        <w:rPr>
          <w:rFonts w:ascii="Arial" w:hAnsi="Arial" w:cs="Arial"/>
          <w:sz w:val="24"/>
          <w:szCs w:val="24"/>
          <w:u w:val="single"/>
        </w:rPr>
        <w:t>for Residential Consumer TAC Representative</w:t>
      </w:r>
      <w:r w:rsidR="008C124C" w:rsidRPr="005836B0">
        <w:rPr>
          <w:rFonts w:ascii="Arial" w:hAnsi="Arial" w:cs="Arial"/>
          <w:sz w:val="24"/>
          <w:szCs w:val="24"/>
        </w:rPr>
        <w:t>.</w:t>
      </w:r>
    </w:p>
    <w:p w14:paraId="286A982D" w14:textId="77777777" w:rsidR="00637FEE" w:rsidRPr="005836B0" w:rsidRDefault="00637FEE" w:rsidP="002035D9">
      <w:pPr>
        <w:rPr>
          <w:rFonts w:ascii="Arial" w:hAnsi="Arial" w:cs="Arial"/>
          <w:sz w:val="24"/>
          <w:szCs w:val="24"/>
        </w:rPr>
      </w:pPr>
    </w:p>
    <w:p w14:paraId="1C5CB4C4" w14:textId="63E40309" w:rsidR="00637FEE" w:rsidRPr="005836B0" w:rsidRDefault="008C124C" w:rsidP="00B71E0E">
      <w:pPr>
        <w:numPr>
          <w:ilvl w:val="2"/>
          <w:numId w:val="3"/>
        </w:numPr>
        <w:rPr>
          <w:rFonts w:ascii="Arial" w:hAnsi="Arial" w:cs="Arial"/>
          <w:sz w:val="24"/>
          <w:szCs w:val="24"/>
        </w:rPr>
      </w:pPr>
      <w:r w:rsidRPr="005836B0">
        <w:rPr>
          <w:rFonts w:ascii="Arial" w:hAnsi="Arial" w:cs="Arial"/>
          <w:sz w:val="24"/>
          <w:szCs w:val="24"/>
          <w:u w:val="single"/>
        </w:rPr>
        <w:t>Compensation</w:t>
      </w:r>
      <w:r w:rsidRPr="005836B0">
        <w:rPr>
          <w:rFonts w:ascii="Arial" w:hAnsi="Arial" w:cs="Arial"/>
          <w:sz w:val="24"/>
          <w:szCs w:val="24"/>
        </w:rPr>
        <w:t xml:space="preserve">.  </w:t>
      </w:r>
      <w:r w:rsidR="00637FEE" w:rsidRPr="005836B0">
        <w:rPr>
          <w:rFonts w:ascii="Arial" w:hAnsi="Arial" w:cs="Arial"/>
          <w:sz w:val="24"/>
          <w:szCs w:val="24"/>
        </w:rPr>
        <w:t xml:space="preserve">Compensation for the Residential Consumer TAC Representative shall be </w:t>
      </w:r>
      <w:r w:rsidR="0034731E">
        <w:rPr>
          <w:rFonts w:ascii="Arial" w:hAnsi="Arial" w:cs="Arial"/>
          <w:sz w:val="24"/>
          <w:szCs w:val="24"/>
        </w:rPr>
        <w:t>paid in monthly installments in the amounts set forth in Appendix A</w:t>
      </w:r>
      <w:r w:rsidR="00637FEE" w:rsidRPr="005836B0">
        <w:rPr>
          <w:rFonts w:ascii="Arial" w:hAnsi="Arial" w:cs="Arial"/>
          <w:sz w:val="24"/>
          <w:szCs w:val="24"/>
        </w:rPr>
        <w:t>.</w:t>
      </w:r>
      <w:bookmarkStart w:id="127" w:name="_Toc503599170"/>
    </w:p>
    <w:p w14:paraId="2B8F8272" w14:textId="77777777" w:rsidR="00637FEE" w:rsidRPr="005836B0" w:rsidRDefault="00637FEE" w:rsidP="00853AA5">
      <w:pPr>
        <w:ind w:left="720"/>
        <w:rPr>
          <w:rFonts w:ascii="Arial" w:hAnsi="Arial" w:cs="Arial"/>
          <w:sz w:val="24"/>
          <w:szCs w:val="24"/>
        </w:rPr>
      </w:pPr>
    </w:p>
    <w:p w14:paraId="3B8C0E94" w14:textId="2990C6AA" w:rsidR="00637FEE" w:rsidRPr="005836B0" w:rsidRDefault="008C124C" w:rsidP="00B71E0E">
      <w:pPr>
        <w:numPr>
          <w:ilvl w:val="2"/>
          <w:numId w:val="3"/>
        </w:numPr>
        <w:rPr>
          <w:rFonts w:ascii="Arial" w:hAnsi="Arial" w:cs="Arial"/>
          <w:sz w:val="24"/>
          <w:szCs w:val="24"/>
        </w:rPr>
      </w:pPr>
      <w:r w:rsidRPr="00C816CF">
        <w:rPr>
          <w:rFonts w:ascii="Arial" w:hAnsi="Arial" w:cs="Arial"/>
          <w:sz w:val="24"/>
          <w:szCs w:val="24"/>
          <w:u w:val="single"/>
        </w:rPr>
        <w:t>Business</w:t>
      </w:r>
      <w:r w:rsidRPr="005836B0">
        <w:rPr>
          <w:rFonts w:ascii="Arial" w:hAnsi="Arial" w:cs="Arial"/>
          <w:sz w:val="24"/>
          <w:szCs w:val="24"/>
          <w:u w:val="single"/>
        </w:rPr>
        <w:t xml:space="preserve"> Expense Reimbursement</w:t>
      </w:r>
      <w:r w:rsidR="001129EA">
        <w:rPr>
          <w:rFonts w:ascii="ZWAdobeF" w:hAnsi="ZWAdobeF" w:cs="ZWAdobeF"/>
          <w:sz w:val="2"/>
          <w:szCs w:val="2"/>
        </w:rPr>
        <w:t>U</w:t>
      </w:r>
      <w:r w:rsidRPr="005836B0">
        <w:rPr>
          <w:rFonts w:ascii="Arial" w:hAnsi="Arial" w:cs="Arial"/>
          <w:sz w:val="24"/>
          <w:szCs w:val="24"/>
        </w:rPr>
        <w:t>.</w:t>
      </w:r>
      <w:r w:rsidR="009E4BE4" w:rsidRPr="005836B0">
        <w:rPr>
          <w:rFonts w:ascii="Arial" w:hAnsi="Arial" w:cs="Arial"/>
          <w:sz w:val="24"/>
          <w:szCs w:val="24"/>
        </w:rPr>
        <w:t xml:space="preserve"> </w:t>
      </w:r>
      <w:r w:rsidRPr="005836B0">
        <w:rPr>
          <w:rFonts w:ascii="Arial" w:hAnsi="Arial" w:cs="Arial"/>
          <w:sz w:val="24"/>
          <w:szCs w:val="24"/>
        </w:rPr>
        <w:t xml:space="preserve"> </w:t>
      </w:r>
      <w:r w:rsidR="00637FEE" w:rsidRPr="005836B0">
        <w:rPr>
          <w:rFonts w:ascii="Arial" w:hAnsi="Arial" w:cs="Arial"/>
          <w:sz w:val="24"/>
          <w:szCs w:val="24"/>
        </w:rPr>
        <w:t>The Residential Consumer TAC Representative shall be eligible for reimbursement o</w:t>
      </w:r>
      <w:r w:rsidR="009A57E4" w:rsidRPr="005836B0">
        <w:rPr>
          <w:rFonts w:ascii="Arial" w:hAnsi="Arial" w:cs="Arial"/>
          <w:sz w:val="24"/>
          <w:szCs w:val="24"/>
        </w:rPr>
        <w:t>f</w:t>
      </w:r>
      <w:r w:rsidR="00637FEE" w:rsidRPr="005836B0">
        <w:rPr>
          <w:rFonts w:ascii="Arial" w:hAnsi="Arial" w:cs="Arial"/>
          <w:sz w:val="24"/>
          <w:szCs w:val="24"/>
        </w:rPr>
        <w:t xml:space="preserve"> reasonable </w:t>
      </w:r>
      <w:r w:rsidRPr="005836B0">
        <w:rPr>
          <w:rFonts w:ascii="Arial" w:hAnsi="Arial" w:cs="Arial"/>
          <w:sz w:val="24"/>
          <w:szCs w:val="24"/>
        </w:rPr>
        <w:t xml:space="preserve">business </w:t>
      </w:r>
      <w:r w:rsidR="00637FEE" w:rsidRPr="005836B0">
        <w:rPr>
          <w:rFonts w:ascii="Arial" w:hAnsi="Arial" w:cs="Arial"/>
          <w:sz w:val="24"/>
          <w:szCs w:val="24"/>
        </w:rPr>
        <w:t xml:space="preserve">expenses associated with attending meetings of TAC or other standing or special TAC </w:t>
      </w:r>
      <w:r w:rsidR="008621D7" w:rsidRPr="005836B0">
        <w:rPr>
          <w:rFonts w:ascii="Arial" w:hAnsi="Arial" w:cs="Arial"/>
          <w:sz w:val="24"/>
          <w:szCs w:val="24"/>
        </w:rPr>
        <w:t>sub</w:t>
      </w:r>
      <w:r w:rsidR="00637FEE" w:rsidRPr="005836B0">
        <w:rPr>
          <w:rFonts w:ascii="Arial" w:hAnsi="Arial" w:cs="Arial"/>
          <w:sz w:val="24"/>
          <w:szCs w:val="24"/>
        </w:rPr>
        <w:t>committee</w:t>
      </w:r>
      <w:r w:rsidR="0034731E">
        <w:rPr>
          <w:rFonts w:ascii="Arial" w:hAnsi="Arial" w:cs="Arial"/>
          <w:sz w:val="24"/>
          <w:szCs w:val="24"/>
        </w:rPr>
        <w:t xml:space="preserve"> meeting actually attended</w:t>
      </w:r>
      <w:r w:rsidR="00637FEE" w:rsidRPr="005836B0">
        <w:rPr>
          <w:rFonts w:ascii="Arial" w:hAnsi="Arial" w:cs="Arial"/>
          <w:sz w:val="24"/>
          <w:szCs w:val="24"/>
        </w:rPr>
        <w:t>, but shall comply with the ERCOT Business Expense Reimbursement Corporate Standard.</w:t>
      </w:r>
    </w:p>
    <w:p w14:paraId="07182254" w14:textId="77777777" w:rsidR="00637FEE" w:rsidRPr="005836B0" w:rsidRDefault="00637FEE" w:rsidP="00853AA5">
      <w:pPr>
        <w:rPr>
          <w:rFonts w:ascii="Arial" w:hAnsi="Arial" w:cs="Arial"/>
          <w:sz w:val="24"/>
          <w:szCs w:val="24"/>
        </w:rPr>
      </w:pPr>
    </w:p>
    <w:p w14:paraId="43E9ACD5" w14:textId="77777777" w:rsidR="00637FEE" w:rsidRPr="005836B0" w:rsidRDefault="00637FEE" w:rsidP="002035D9">
      <w:pPr>
        <w:pStyle w:val="Heading1"/>
        <w:keepNext w:val="0"/>
        <w:tabs>
          <w:tab w:val="clear" w:pos="-720"/>
        </w:tabs>
        <w:rPr>
          <w:rFonts w:ascii="Arial" w:hAnsi="Arial" w:cs="Arial"/>
          <w:b/>
          <w:sz w:val="24"/>
          <w:szCs w:val="24"/>
          <w:u w:val="none"/>
        </w:rPr>
      </w:pPr>
      <w:bookmarkStart w:id="128" w:name="_Toc37227054"/>
      <w:r w:rsidRPr="005836B0">
        <w:rPr>
          <w:rFonts w:ascii="Arial" w:hAnsi="Arial" w:cs="Arial"/>
          <w:b/>
          <w:sz w:val="24"/>
          <w:szCs w:val="24"/>
          <w:u w:val="none"/>
        </w:rPr>
        <w:t>III.</w:t>
      </w:r>
      <w:r w:rsidRPr="005836B0">
        <w:rPr>
          <w:rFonts w:ascii="Arial" w:hAnsi="Arial" w:cs="Arial"/>
          <w:b/>
          <w:sz w:val="24"/>
          <w:szCs w:val="24"/>
          <w:u w:val="none"/>
        </w:rPr>
        <w:tab/>
        <w:t>Delegation of Authority to the Chief Executive Officer</w:t>
      </w:r>
      <w:bookmarkStart w:id="129" w:name="three"/>
      <w:bookmarkEnd w:id="127"/>
      <w:bookmarkEnd w:id="128"/>
      <w:bookmarkEnd w:id="129"/>
    </w:p>
    <w:p w14:paraId="769849AF" w14:textId="77777777" w:rsidR="00637FEE" w:rsidRPr="005836B0" w:rsidRDefault="00637FEE" w:rsidP="00853AA5">
      <w:pPr>
        <w:rPr>
          <w:rFonts w:ascii="Arial" w:hAnsi="Arial" w:cs="Arial"/>
          <w:sz w:val="24"/>
          <w:szCs w:val="24"/>
        </w:rPr>
      </w:pPr>
    </w:p>
    <w:p w14:paraId="4B4FA467" w14:textId="352E3788" w:rsidR="00637FEE" w:rsidRPr="00F14954" w:rsidRDefault="001129EA" w:rsidP="00F14954">
      <w:pPr>
        <w:pStyle w:val="ListParagraph"/>
        <w:numPr>
          <w:ilvl w:val="0"/>
          <w:numId w:val="35"/>
        </w:numPr>
        <w:ind w:hanging="720"/>
        <w:rPr>
          <w:rFonts w:ascii="Arial" w:hAnsi="Arial" w:cs="Arial"/>
          <w:sz w:val="24"/>
          <w:szCs w:val="24"/>
        </w:rPr>
      </w:pPr>
      <w:r w:rsidRPr="00F14954">
        <w:rPr>
          <w:rFonts w:ascii="ZWAdobeF" w:hAnsi="ZWAdobeF" w:cs="ZWAdobeF"/>
          <w:sz w:val="2"/>
          <w:szCs w:val="2"/>
        </w:rPr>
        <w:t>U</w:t>
      </w:r>
      <w:r w:rsidR="008C124C" w:rsidRPr="00F14954">
        <w:rPr>
          <w:rFonts w:ascii="Arial" w:hAnsi="Arial" w:cs="Arial"/>
          <w:sz w:val="24"/>
          <w:szCs w:val="24"/>
          <w:u w:val="single"/>
        </w:rPr>
        <w:t>CEO Responsibility and Authority</w:t>
      </w:r>
      <w:r w:rsidRPr="00F14954">
        <w:rPr>
          <w:rFonts w:ascii="ZWAdobeF" w:hAnsi="ZWAdobeF" w:cs="ZWAdobeF"/>
          <w:sz w:val="2"/>
          <w:szCs w:val="2"/>
        </w:rPr>
        <w:t>U</w:t>
      </w:r>
      <w:r w:rsidR="008C124C" w:rsidRPr="00F14954">
        <w:rPr>
          <w:rFonts w:ascii="Arial" w:hAnsi="Arial" w:cs="Arial"/>
          <w:sz w:val="24"/>
          <w:szCs w:val="24"/>
        </w:rPr>
        <w:t xml:space="preserve">.  </w:t>
      </w:r>
      <w:r w:rsidR="00DA4998">
        <w:rPr>
          <w:rFonts w:ascii="Arial" w:hAnsi="Arial" w:cs="Arial"/>
          <w:sz w:val="24"/>
          <w:szCs w:val="24"/>
        </w:rPr>
        <w:t>The Board shall exercise reasonable diligence to ensure that the CEO carries out ERCOT’s business activities c</w:t>
      </w:r>
      <w:r w:rsidR="00637FEE" w:rsidRPr="00F14954">
        <w:rPr>
          <w:rFonts w:ascii="Arial" w:hAnsi="Arial" w:cs="Arial"/>
          <w:sz w:val="24"/>
          <w:szCs w:val="24"/>
        </w:rPr>
        <w:t xml:space="preserve">onsistent with the goals, objectives, policies, and specific directions of the Board and the Bylaws. The CEO shall have the authority to execute contracts and agreements, establish lines of credit, and take all other lawful actions, as </w:t>
      </w:r>
      <w:r w:rsidR="00946E29">
        <w:rPr>
          <w:rFonts w:ascii="Arial" w:hAnsi="Arial" w:cs="Arial"/>
          <w:sz w:val="24"/>
          <w:szCs w:val="24"/>
        </w:rPr>
        <w:t>they</w:t>
      </w:r>
      <w:r w:rsidR="00637FEE" w:rsidRPr="00F14954">
        <w:rPr>
          <w:rFonts w:ascii="Arial" w:hAnsi="Arial" w:cs="Arial"/>
          <w:sz w:val="24"/>
          <w:szCs w:val="24"/>
        </w:rPr>
        <w:t xml:space="preserve"> may deem expedient and proper in conducting the business of ERCOT, except as </w:t>
      </w:r>
      <w:r w:rsidR="00540ADF">
        <w:rPr>
          <w:rFonts w:ascii="Arial" w:hAnsi="Arial" w:cs="Arial"/>
          <w:sz w:val="24"/>
          <w:szCs w:val="24"/>
        </w:rPr>
        <w:t>set forth in Section 2.4.4 or as otherwise</w:t>
      </w:r>
      <w:r w:rsidR="00540ADF" w:rsidRPr="00F14954">
        <w:rPr>
          <w:rFonts w:ascii="Arial" w:hAnsi="Arial" w:cs="Arial"/>
          <w:sz w:val="24"/>
          <w:szCs w:val="24"/>
        </w:rPr>
        <w:t xml:space="preserve"> </w:t>
      </w:r>
      <w:r w:rsidR="00637FEE" w:rsidRPr="00F14954">
        <w:rPr>
          <w:rFonts w:ascii="Arial" w:hAnsi="Arial" w:cs="Arial"/>
          <w:sz w:val="24"/>
          <w:szCs w:val="24"/>
        </w:rPr>
        <w:t xml:space="preserve">may be limited by the Board. </w:t>
      </w:r>
    </w:p>
    <w:p w14:paraId="4962D790" w14:textId="77777777" w:rsidR="00637FEE" w:rsidRPr="005836B0" w:rsidRDefault="00637FEE" w:rsidP="00637FEE">
      <w:pPr>
        <w:ind w:firstLine="720"/>
        <w:rPr>
          <w:rFonts w:ascii="Arial" w:hAnsi="Arial" w:cs="Arial"/>
          <w:sz w:val="24"/>
          <w:szCs w:val="24"/>
        </w:rPr>
      </w:pPr>
    </w:p>
    <w:p w14:paraId="6FF48879" w14:textId="4BD21773" w:rsidR="00637FEE" w:rsidRPr="005836B0" w:rsidRDefault="001129EA" w:rsidP="00F14954">
      <w:pPr>
        <w:pStyle w:val="ListParagraph"/>
        <w:numPr>
          <w:ilvl w:val="0"/>
          <w:numId w:val="35"/>
        </w:numPr>
        <w:ind w:hanging="720"/>
        <w:rPr>
          <w:rFonts w:ascii="Arial" w:hAnsi="Arial" w:cs="Arial"/>
          <w:sz w:val="24"/>
          <w:szCs w:val="24"/>
        </w:rPr>
      </w:pPr>
      <w:r>
        <w:rPr>
          <w:rFonts w:ascii="ZWAdobeF" w:hAnsi="ZWAdobeF" w:cs="ZWAdobeF"/>
          <w:sz w:val="2"/>
          <w:szCs w:val="2"/>
        </w:rPr>
        <w:t>U</w:t>
      </w:r>
      <w:r w:rsidR="008C124C" w:rsidRPr="005836B0">
        <w:rPr>
          <w:rFonts w:ascii="Arial" w:hAnsi="Arial" w:cs="Arial"/>
          <w:sz w:val="24"/>
          <w:szCs w:val="24"/>
          <w:u w:val="single"/>
        </w:rPr>
        <w:t>CEO Delegation to Officers and Employees</w:t>
      </w:r>
      <w:r>
        <w:rPr>
          <w:rFonts w:ascii="ZWAdobeF" w:hAnsi="ZWAdobeF" w:cs="ZWAdobeF"/>
          <w:sz w:val="2"/>
          <w:szCs w:val="2"/>
        </w:rPr>
        <w:t>U</w:t>
      </w:r>
      <w:r w:rsidR="008C124C"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 xml:space="preserve">The CEO may delegate </w:t>
      </w:r>
      <w:r w:rsidR="00DA4998">
        <w:rPr>
          <w:rFonts w:ascii="Arial" w:hAnsi="Arial" w:cs="Arial"/>
          <w:sz w:val="24"/>
          <w:szCs w:val="24"/>
        </w:rPr>
        <w:t>their</w:t>
      </w:r>
      <w:r w:rsidR="00637FEE" w:rsidRPr="005836B0">
        <w:rPr>
          <w:rFonts w:ascii="Arial" w:hAnsi="Arial" w:cs="Arial"/>
          <w:sz w:val="24"/>
          <w:szCs w:val="24"/>
        </w:rPr>
        <w:t xml:space="preserve"> authority to other ERCOT officers or employees in </w:t>
      </w:r>
      <w:r w:rsidR="0000541E">
        <w:rPr>
          <w:rFonts w:ascii="Arial" w:hAnsi="Arial" w:cs="Arial"/>
          <w:sz w:val="24"/>
          <w:szCs w:val="24"/>
        </w:rPr>
        <w:t>the CEO’s</w:t>
      </w:r>
      <w:r w:rsidR="00637FEE" w:rsidRPr="005836B0">
        <w:rPr>
          <w:rFonts w:ascii="Arial" w:hAnsi="Arial" w:cs="Arial"/>
          <w:sz w:val="24"/>
          <w:szCs w:val="24"/>
        </w:rPr>
        <w:t xml:space="preserve"> discretion, except as </w:t>
      </w:r>
      <w:r w:rsidR="00637FEE" w:rsidRPr="005836B0">
        <w:rPr>
          <w:rFonts w:ascii="Arial" w:hAnsi="Arial" w:cs="Arial"/>
          <w:sz w:val="24"/>
          <w:szCs w:val="24"/>
        </w:rPr>
        <w:lastRenderedPageBreak/>
        <w:t xml:space="preserve">limited by the Board. </w:t>
      </w:r>
      <w:r w:rsidR="009E4BE4" w:rsidRPr="005836B0">
        <w:rPr>
          <w:rFonts w:ascii="Arial" w:hAnsi="Arial" w:cs="Arial"/>
          <w:sz w:val="24"/>
          <w:szCs w:val="24"/>
        </w:rPr>
        <w:t xml:space="preserve"> </w:t>
      </w:r>
      <w:r w:rsidR="00637FEE" w:rsidRPr="005836B0">
        <w:rPr>
          <w:rFonts w:ascii="Arial" w:hAnsi="Arial" w:cs="Arial"/>
          <w:sz w:val="24"/>
          <w:szCs w:val="24"/>
        </w:rPr>
        <w:t>The CEO shall issue appropriate management procedures setting forth the direction of staff management and other employee actions to fulfill the goals, objectives, policies and other directions of the Board.</w:t>
      </w:r>
    </w:p>
    <w:p w14:paraId="13249002" w14:textId="77777777" w:rsidR="00637FEE" w:rsidRPr="005836B0" w:rsidRDefault="00637FEE" w:rsidP="00637FEE">
      <w:pPr>
        <w:ind w:firstLine="720"/>
        <w:rPr>
          <w:rFonts w:ascii="Arial" w:hAnsi="Arial" w:cs="Arial"/>
          <w:sz w:val="24"/>
          <w:szCs w:val="24"/>
        </w:rPr>
      </w:pPr>
    </w:p>
    <w:p w14:paraId="7CB54E8D" w14:textId="3F69A0BC" w:rsidR="00637FEE" w:rsidRPr="005836B0" w:rsidRDefault="001129EA" w:rsidP="00F14954">
      <w:pPr>
        <w:pStyle w:val="ListParagraph"/>
        <w:numPr>
          <w:ilvl w:val="0"/>
          <w:numId w:val="35"/>
        </w:numPr>
        <w:ind w:hanging="720"/>
        <w:rPr>
          <w:rFonts w:ascii="Arial" w:hAnsi="Arial" w:cs="Arial"/>
          <w:sz w:val="24"/>
          <w:szCs w:val="24"/>
        </w:rPr>
      </w:pPr>
      <w:r>
        <w:rPr>
          <w:rFonts w:ascii="ZWAdobeF" w:hAnsi="ZWAdobeF" w:cs="ZWAdobeF"/>
          <w:sz w:val="2"/>
          <w:szCs w:val="2"/>
        </w:rPr>
        <w:t>U</w:t>
      </w:r>
      <w:r w:rsidR="00AE7C8E" w:rsidRPr="005836B0">
        <w:rPr>
          <w:rFonts w:ascii="Arial" w:hAnsi="Arial" w:cs="Arial"/>
          <w:sz w:val="24"/>
          <w:szCs w:val="24"/>
          <w:u w:val="single"/>
        </w:rPr>
        <w:t>Budget</w:t>
      </w:r>
      <w:r>
        <w:rPr>
          <w:rFonts w:ascii="ZWAdobeF" w:hAnsi="ZWAdobeF" w:cs="ZWAdobeF"/>
          <w:sz w:val="2"/>
          <w:szCs w:val="2"/>
        </w:rPr>
        <w:t>U</w:t>
      </w:r>
      <w:r w:rsidR="00AE7C8E" w:rsidRPr="005836B0">
        <w:rPr>
          <w:rFonts w:ascii="Arial" w:hAnsi="Arial" w:cs="Arial"/>
          <w:sz w:val="24"/>
          <w:szCs w:val="24"/>
        </w:rPr>
        <w:t xml:space="preserve">.  </w:t>
      </w:r>
      <w:r w:rsidR="00637FEE" w:rsidRPr="005836B0">
        <w:rPr>
          <w:rFonts w:ascii="Arial" w:hAnsi="Arial" w:cs="Arial"/>
          <w:sz w:val="24"/>
          <w:szCs w:val="24"/>
        </w:rPr>
        <w:t xml:space="preserve">The CEO </w:t>
      </w:r>
      <w:r w:rsidR="00540ADF">
        <w:rPr>
          <w:rFonts w:ascii="Arial" w:hAnsi="Arial" w:cs="Arial"/>
          <w:sz w:val="24"/>
          <w:szCs w:val="24"/>
        </w:rPr>
        <w:t xml:space="preserve">or the CEO’s designee </w:t>
      </w:r>
      <w:r w:rsidR="00637FEE" w:rsidRPr="005836B0">
        <w:rPr>
          <w:rFonts w:ascii="Arial" w:hAnsi="Arial" w:cs="Arial"/>
          <w:sz w:val="24"/>
          <w:szCs w:val="24"/>
        </w:rPr>
        <w:t xml:space="preserve">will present to the Board </w:t>
      </w:r>
      <w:del w:id="130" w:author="ERCOT" w:date="2024-01-16T12:03:00Z">
        <w:r w:rsidR="00637FEE" w:rsidRPr="005836B0" w:rsidDel="009C2869">
          <w:rPr>
            <w:rFonts w:ascii="Arial" w:hAnsi="Arial" w:cs="Arial"/>
            <w:sz w:val="24"/>
            <w:szCs w:val="24"/>
          </w:rPr>
          <w:delText>by October</w:delText>
        </w:r>
      </w:del>
      <w:ins w:id="131" w:author="ERCOT" w:date="2024-01-16T12:03:00Z">
        <w:r w:rsidR="009C2869">
          <w:rPr>
            <w:rFonts w:ascii="Arial" w:hAnsi="Arial" w:cs="Arial"/>
            <w:sz w:val="24"/>
            <w:szCs w:val="24"/>
          </w:rPr>
          <w:t>no later than 45 days prior to the PUCT’s filing deadline</w:t>
        </w:r>
      </w:ins>
      <w:r w:rsidR="00637FEE" w:rsidRPr="005836B0">
        <w:rPr>
          <w:rFonts w:ascii="Arial" w:hAnsi="Arial" w:cs="Arial"/>
          <w:sz w:val="24"/>
          <w:szCs w:val="24"/>
        </w:rPr>
        <w:t xml:space="preserve"> of each year</w:t>
      </w:r>
      <w:r w:rsidR="00AE7C8E" w:rsidRPr="005836B0">
        <w:rPr>
          <w:rFonts w:ascii="Arial" w:hAnsi="Arial" w:cs="Arial"/>
          <w:sz w:val="24"/>
          <w:szCs w:val="24"/>
        </w:rPr>
        <w:t xml:space="preserve"> when the Budget is to be approved</w:t>
      </w:r>
      <w:r w:rsidR="00637FEE" w:rsidRPr="005836B0">
        <w:rPr>
          <w:rFonts w:ascii="Arial" w:hAnsi="Arial" w:cs="Arial"/>
          <w:sz w:val="24"/>
          <w:szCs w:val="24"/>
        </w:rPr>
        <w:t>, or at such other time as directed by the Board, a Budget to carry out the Board’s directives for the following year</w:t>
      </w:r>
      <w:r w:rsidR="00AE7C8E" w:rsidRPr="005836B0">
        <w:rPr>
          <w:rFonts w:ascii="Arial" w:hAnsi="Arial" w:cs="Arial"/>
          <w:sz w:val="24"/>
          <w:szCs w:val="24"/>
        </w:rPr>
        <w:t xml:space="preserve"> or </w:t>
      </w:r>
      <w:r w:rsidR="00CF4104" w:rsidRPr="005836B0">
        <w:rPr>
          <w:rFonts w:ascii="Arial" w:hAnsi="Arial" w:cs="Arial"/>
          <w:sz w:val="24"/>
          <w:szCs w:val="24"/>
        </w:rPr>
        <w:t>longer</w:t>
      </w:r>
      <w:r w:rsidR="00AE7C8E" w:rsidRPr="005836B0">
        <w:rPr>
          <w:rFonts w:ascii="Arial" w:hAnsi="Arial" w:cs="Arial"/>
          <w:sz w:val="24"/>
          <w:szCs w:val="24"/>
        </w:rPr>
        <w:t xml:space="preserve"> as directed by the Board</w:t>
      </w:r>
      <w:r w:rsidR="00637FEE"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The Budget will include projections of ERCOT’s overall financial performance and financing plans, and describe the services, projects, programs, and the associated revenues and expenditures</w:t>
      </w:r>
      <w:del w:id="132" w:author="ERCOT" w:date="2024-01-16T12:03:00Z">
        <w:r w:rsidR="00637FEE" w:rsidRPr="005836B0" w:rsidDel="0064403A">
          <w:rPr>
            <w:rFonts w:ascii="Arial" w:hAnsi="Arial" w:cs="Arial"/>
            <w:sz w:val="24"/>
            <w:szCs w:val="24"/>
          </w:rPr>
          <w:delText xml:space="preserve"> for the next fiscal year</w:delText>
        </w:r>
      </w:del>
      <w:r w:rsidR="00637FEE" w:rsidRPr="005836B0">
        <w:rPr>
          <w:rFonts w:ascii="Arial" w:hAnsi="Arial" w:cs="Arial"/>
          <w:sz w:val="24"/>
          <w:szCs w:val="24"/>
        </w:rPr>
        <w:t xml:space="preserve">. Adoption of the Budget by the Board and as approved by the PUCT authorizes the CEO to complete work plans and make associated expenditures as provided for in accordance with the Budget. </w:t>
      </w:r>
    </w:p>
    <w:p w14:paraId="52936F68" w14:textId="77777777" w:rsidR="00637FEE" w:rsidRPr="005836B0" w:rsidRDefault="00637FEE" w:rsidP="00637FEE">
      <w:pPr>
        <w:ind w:firstLine="720"/>
        <w:rPr>
          <w:rFonts w:ascii="Arial" w:hAnsi="Arial" w:cs="Arial"/>
          <w:sz w:val="24"/>
          <w:szCs w:val="24"/>
        </w:rPr>
      </w:pPr>
    </w:p>
    <w:p w14:paraId="7D25D01B" w14:textId="10AEC48A" w:rsidR="00637FEE" w:rsidRPr="005836B0" w:rsidRDefault="001129EA" w:rsidP="00F14954">
      <w:pPr>
        <w:pStyle w:val="ListParagraph"/>
        <w:numPr>
          <w:ilvl w:val="0"/>
          <w:numId w:val="35"/>
        </w:numPr>
        <w:ind w:hanging="720"/>
        <w:rPr>
          <w:rFonts w:ascii="Arial" w:hAnsi="Arial" w:cs="Arial"/>
          <w:sz w:val="24"/>
          <w:szCs w:val="24"/>
        </w:rPr>
      </w:pPr>
      <w:r>
        <w:rPr>
          <w:rFonts w:ascii="ZWAdobeF" w:hAnsi="ZWAdobeF" w:cs="ZWAdobeF"/>
          <w:sz w:val="2"/>
          <w:szCs w:val="2"/>
        </w:rPr>
        <w:t>U</w:t>
      </w:r>
      <w:r w:rsidR="00AE7C8E" w:rsidRPr="005836B0">
        <w:rPr>
          <w:rFonts w:ascii="Arial" w:hAnsi="Arial" w:cs="Arial"/>
          <w:sz w:val="24"/>
          <w:szCs w:val="24"/>
          <w:u w:val="single"/>
        </w:rPr>
        <w:t>Information for the Board</w:t>
      </w:r>
      <w:r>
        <w:rPr>
          <w:rFonts w:ascii="ZWAdobeF" w:hAnsi="ZWAdobeF" w:cs="ZWAdobeF"/>
          <w:sz w:val="2"/>
          <w:szCs w:val="2"/>
        </w:rPr>
        <w:t>U</w:t>
      </w:r>
      <w:r w:rsidR="00AE7C8E" w:rsidRPr="005836B0">
        <w:rPr>
          <w:rFonts w:ascii="Arial" w:hAnsi="Arial" w:cs="Arial"/>
          <w:sz w:val="24"/>
          <w:szCs w:val="24"/>
        </w:rPr>
        <w:t xml:space="preserve">.  </w:t>
      </w:r>
      <w:r w:rsidR="00637FEE" w:rsidRPr="005836B0">
        <w:rPr>
          <w:rFonts w:ascii="Arial" w:hAnsi="Arial" w:cs="Arial"/>
          <w:sz w:val="24"/>
          <w:szCs w:val="24"/>
        </w:rPr>
        <w:t xml:space="preserve">The CEO is responsible for bringing policy matters to the attention of the Board when its current policies give inadequate direction for ERCOT operations or leave ERCOT at a disadvantage because of changing conditions. </w:t>
      </w:r>
      <w:r w:rsidR="009E4BE4" w:rsidRPr="005836B0">
        <w:rPr>
          <w:rFonts w:ascii="Arial" w:hAnsi="Arial" w:cs="Arial"/>
          <w:sz w:val="24"/>
          <w:szCs w:val="24"/>
        </w:rPr>
        <w:t xml:space="preserve"> </w:t>
      </w:r>
      <w:ins w:id="133" w:author="ERCOT" w:date="2024-05-02T07:43:00Z">
        <w:r w:rsidR="00C53052">
          <w:rPr>
            <w:rFonts w:ascii="Arial" w:hAnsi="Arial" w:cs="Arial"/>
            <w:sz w:val="24"/>
            <w:szCs w:val="24"/>
          </w:rPr>
          <w:t xml:space="preserve">The </w:t>
        </w:r>
      </w:ins>
      <w:ins w:id="134" w:author="ERCOT" w:date="2024-05-02T07:44:00Z">
        <w:r w:rsidR="00C53052" w:rsidRPr="00C53052">
          <w:rPr>
            <w:rFonts w:ascii="Arial" w:hAnsi="Arial" w:cs="Arial"/>
            <w:sz w:val="24"/>
            <w:szCs w:val="24"/>
          </w:rPr>
          <w:t xml:space="preserve">CEO shall provide an update about any new directive issued by the PUCT to ERCOT at the first Board meeting following the directive’s issuance. </w:t>
        </w:r>
        <w:r w:rsidR="00485EE0">
          <w:rPr>
            <w:rFonts w:ascii="Arial" w:hAnsi="Arial" w:cs="Arial"/>
            <w:sz w:val="24"/>
            <w:szCs w:val="24"/>
          </w:rPr>
          <w:t xml:space="preserve"> </w:t>
        </w:r>
      </w:ins>
      <w:r w:rsidR="00637FEE" w:rsidRPr="005836B0">
        <w:rPr>
          <w:rFonts w:ascii="Arial" w:hAnsi="Arial" w:cs="Arial"/>
          <w:sz w:val="24"/>
          <w:szCs w:val="24"/>
        </w:rPr>
        <w:t>The CEO will provide thorough, well-organized information to the Board in a timely manner. Communications to the Board will be made forthrightly and with candor in the evaluation of the conduct of business and operations of ERCOT. In the discretion of the CEO, significant contracts, agreements, or other major decisions may be brought to the Board for specific approval. In coordination with the General Counsel, the CEO shall represent ERCOT in communicating the position and interests of ERCOT to legislative bodies.</w:t>
      </w:r>
    </w:p>
    <w:p w14:paraId="2EAD8828" w14:textId="77777777" w:rsidR="00637FEE" w:rsidRPr="005836B0" w:rsidRDefault="00637FEE" w:rsidP="00637FEE">
      <w:pPr>
        <w:ind w:firstLine="720"/>
        <w:rPr>
          <w:rFonts w:ascii="Arial" w:hAnsi="Arial" w:cs="Arial"/>
          <w:sz w:val="24"/>
          <w:szCs w:val="24"/>
        </w:rPr>
      </w:pPr>
    </w:p>
    <w:p w14:paraId="524D332F" w14:textId="53FF8B78" w:rsidR="00637FEE" w:rsidRPr="005836B0" w:rsidRDefault="001129EA" w:rsidP="00F14954">
      <w:pPr>
        <w:pStyle w:val="ListParagraph"/>
        <w:numPr>
          <w:ilvl w:val="0"/>
          <w:numId w:val="35"/>
        </w:numPr>
        <w:ind w:hanging="720"/>
        <w:rPr>
          <w:rFonts w:ascii="Arial" w:hAnsi="Arial" w:cs="Arial"/>
          <w:sz w:val="24"/>
          <w:szCs w:val="24"/>
        </w:rPr>
      </w:pPr>
      <w:r>
        <w:rPr>
          <w:rFonts w:ascii="ZWAdobeF" w:hAnsi="ZWAdobeF" w:cs="ZWAdobeF"/>
          <w:sz w:val="2"/>
          <w:szCs w:val="2"/>
        </w:rPr>
        <w:t>U</w:t>
      </w:r>
      <w:r w:rsidR="00AE7C8E" w:rsidRPr="005836B0">
        <w:rPr>
          <w:rFonts w:ascii="Arial" w:hAnsi="Arial" w:cs="Arial"/>
          <w:sz w:val="24"/>
          <w:szCs w:val="24"/>
          <w:u w:val="single"/>
        </w:rPr>
        <w:t>Internal Controls</w:t>
      </w:r>
      <w:r>
        <w:rPr>
          <w:rFonts w:ascii="ZWAdobeF" w:hAnsi="ZWAdobeF" w:cs="ZWAdobeF"/>
          <w:sz w:val="2"/>
          <w:szCs w:val="2"/>
        </w:rPr>
        <w:t>U</w:t>
      </w:r>
      <w:r w:rsidR="00AE7C8E" w:rsidRPr="005836B0">
        <w:rPr>
          <w:rFonts w:ascii="Arial" w:hAnsi="Arial" w:cs="Arial"/>
          <w:sz w:val="24"/>
          <w:szCs w:val="24"/>
        </w:rPr>
        <w:t xml:space="preserve">.  </w:t>
      </w:r>
      <w:r w:rsidR="00637FEE" w:rsidRPr="005836B0">
        <w:rPr>
          <w:rFonts w:ascii="Arial" w:hAnsi="Arial" w:cs="Arial"/>
          <w:sz w:val="24"/>
          <w:szCs w:val="24"/>
        </w:rPr>
        <w:t>Consistent with the Board’s guidance and the ERCOT Internal Control Management Program, the CEO will approve and enforce appropriate policies, standards and procedures for ERCOT, to ensure adequate internal controls for ERCOT business and operations.</w:t>
      </w:r>
    </w:p>
    <w:p w14:paraId="76B164F1" w14:textId="77777777" w:rsidR="00637FEE" w:rsidRPr="005836B0" w:rsidRDefault="00637FEE" w:rsidP="00637FEE">
      <w:pPr>
        <w:rPr>
          <w:rFonts w:ascii="Arial" w:hAnsi="Arial" w:cs="Arial"/>
          <w:sz w:val="24"/>
          <w:szCs w:val="24"/>
        </w:rPr>
      </w:pPr>
    </w:p>
    <w:p w14:paraId="0E7A6DB6" w14:textId="77777777" w:rsidR="00637FEE" w:rsidRPr="005836B0" w:rsidRDefault="00637FEE" w:rsidP="00637FEE">
      <w:pPr>
        <w:pStyle w:val="Heading1"/>
        <w:tabs>
          <w:tab w:val="clear" w:pos="-720"/>
        </w:tabs>
        <w:rPr>
          <w:rFonts w:ascii="Arial" w:hAnsi="Arial" w:cs="Arial"/>
          <w:b/>
          <w:sz w:val="24"/>
          <w:szCs w:val="24"/>
          <w:u w:val="none"/>
        </w:rPr>
      </w:pPr>
      <w:bookmarkStart w:id="135" w:name="_Toc37227055"/>
      <w:r w:rsidRPr="005836B0">
        <w:rPr>
          <w:rFonts w:ascii="Arial" w:hAnsi="Arial" w:cs="Arial"/>
          <w:b/>
          <w:sz w:val="24"/>
          <w:szCs w:val="24"/>
          <w:u w:val="none"/>
        </w:rPr>
        <w:t>IV.</w:t>
      </w:r>
      <w:r w:rsidRPr="005836B0">
        <w:rPr>
          <w:rFonts w:ascii="Arial" w:hAnsi="Arial" w:cs="Arial"/>
          <w:b/>
          <w:sz w:val="24"/>
          <w:szCs w:val="24"/>
          <w:u w:val="none"/>
        </w:rPr>
        <w:tab/>
        <w:t>Procedure for the Sale of ERCOT Assets</w:t>
      </w:r>
      <w:bookmarkStart w:id="136" w:name="four"/>
      <w:bookmarkEnd w:id="135"/>
      <w:bookmarkEnd w:id="136"/>
    </w:p>
    <w:p w14:paraId="09CF91D9" w14:textId="77777777" w:rsidR="00637FEE" w:rsidRPr="005836B0" w:rsidRDefault="00637FEE" w:rsidP="00637FEE">
      <w:pPr>
        <w:ind w:firstLine="720"/>
        <w:rPr>
          <w:rFonts w:ascii="Arial" w:hAnsi="Arial" w:cs="Arial"/>
          <w:sz w:val="24"/>
          <w:szCs w:val="24"/>
        </w:rPr>
      </w:pPr>
    </w:p>
    <w:p w14:paraId="7B1AE42E" w14:textId="04A86910" w:rsidR="00637FEE" w:rsidRPr="005836B0" w:rsidRDefault="00A13477" w:rsidP="00F14954">
      <w:pPr>
        <w:pStyle w:val="ListParagraph"/>
        <w:numPr>
          <w:ilvl w:val="0"/>
          <w:numId w:val="36"/>
        </w:numPr>
        <w:ind w:hanging="720"/>
        <w:rPr>
          <w:rFonts w:ascii="Arial" w:hAnsi="Arial" w:cs="Arial"/>
          <w:sz w:val="24"/>
          <w:szCs w:val="24"/>
        </w:rPr>
      </w:pPr>
      <w:r w:rsidRPr="00F14954">
        <w:rPr>
          <w:rFonts w:ascii="Arial" w:hAnsi="Arial" w:cs="Arial"/>
          <w:sz w:val="24"/>
          <w:szCs w:val="24"/>
          <w:u w:val="single"/>
        </w:rPr>
        <w:t>Sale</w:t>
      </w:r>
      <w:r w:rsidRPr="005836B0">
        <w:rPr>
          <w:rFonts w:ascii="Arial" w:hAnsi="Arial" w:cs="Arial"/>
          <w:sz w:val="24"/>
          <w:szCs w:val="24"/>
          <w:u w:val="single"/>
        </w:rPr>
        <w:t xml:space="preserve"> of Assets</w:t>
      </w:r>
      <w:r w:rsidR="001129EA">
        <w:rPr>
          <w:rFonts w:ascii="ZWAdobeF" w:hAnsi="ZWAdobeF" w:cs="ZWAdobeF"/>
          <w:sz w:val="2"/>
          <w:szCs w:val="2"/>
        </w:rPr>
        <w:t>U</w:t>
      </w:r>
      <w:r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Personal property that is no longer necessary, convenient or of beneficial use to the business of ERCOT, and that has a fair market value of one million dollars ($1,000,000.00) or less may be sold, transferred, auctioned, or conveyed by the CEO for its fair market value. ERCOT shall use revenues from the sale of its property to offset ERCOT expenses.</w:t>
      </w:r>
    </w:p>
    <w:p w14:paraId="51B0BB4F" w14:textId="77777777" w:rsidR="00637FEE" w:rsidRPr="005836B0" w:rsidRDefault="00637FEE" w:rsidP="00637FEE">
      <w:pPr>
        <w:pStyle w:val="Heading1"/>
        <w:tabs>
          <w:tab w:val="clear" w:pos="-720"/>
        </w:tabs>
        <w:ind w:firstLine="720"/>
        <w:rPr>
          <w:rFonts w:ascii="Arial" w:hAnsi="Arial" w:cs="Arial"/>
          <w:b/>
          <w:sz w:val="24"/>
          <w:szCs w:val="24"/>
        </w:rPr>
      </w:pPr>
    </w:p>
    <w:p w14:paraId="040EB69F" w14:textId="07155721" w:rsidR="00637FEE" w:rsidRPr="005836B0" w:rsidRDefault="00637FEE" w:rsidP="00B71E0E">
      <w:pPr>
        <w:pStyle w:val="Heading1"/>
        <w:tabs>
          <w:tab w:val="clear" w:pos="-720"/>
        </w:tabs>
        <w:ind w:left="720" w:hanging="720"/>
        <w:rPr>
          <w:rFonts w:ascii="Arial" w:hAnsi="Arial" w:cs="Arial"/>
          <w:b/>
          <w:sz w:val="24"/>
          <w:szCs w:val="24"/>
          <w:u w:val="none"/>
        </w:rPr>
      </w:pPr>
      <w:bookmarkStart w:id="137" w:name="_Toc503599172"/>
      <w:bookmarkStart w:id="138" w:name="_Toc37227056"/>
      <w:r w:rsidRPr="005836B0">
        <w:rPr>
          <w:rFonts w:ascii="Arial" w:hAnsi="Arial" w:cs="Arial"/>
          <w:b/>
          <w:sz w:val="24"/>
          <w:szCs w:val="24"/>
          <w:u w:val="none"/>
        </w:rPr>
        <w:t>V.</w:t>
      </w:r>
      <w:r w:rsidRPr="005836B0">
        <w:rPr>
          <w:rFonts w:ascii="Arial" w:hAnsi="Arial" w:cs="Arial"/>
          <w:b/>
          <w:sz w:val="24"/>
          <w:szCs w:val="24"/>
          <w:u w:val="none"/>
        </w:rPr>
        <w:tab/>
      </w:r>
      <w:r w:rsidR="00A13477" w:rsidRPr="005836B0">
        <w:rPr>
          <w:rFonts w:ascii="Arial" w:hAnsi="Arial" w:cs="Arial"/>
          <w:b/>
          <w:sz w:val="24"/>
          <w:szCs w:val="24"/>
          <w:u w:val="none"/>
        </w:rPr>
        <w:t>Procedure</w:t>
      </w:r>
      <w:r w:rsidR="0000541E">
        <w:rPr>
          <w:rFonts w:ascii="Arial" w:hAnsi="Arial" w:cs="Arial"/>
          <w:b/>
          <w:sz w:val="24"/>
          <w:szCs w:val="24"/>
          <w:u w:val="none"/>
        </w:rPr>
        <w:t>s</w:t>
      </w:r>
      <w:r w:rsidR="00A13477" w:rsidRPr="005836B0">
        <w:rPr>
          <w:rFonts w:ascii="Arial" w:hAnsi="Arial" w:cs="Arial"/>
          <w:b/>
          <w:sz w:val="24"/>
          <w:szCs w:val="24"/>
          <w:u w:val="none"/>
        </w:rPr>
        <w:t xml:space="preserve"> for </w:t>
      </w:r>
      <w:r w:rsidR="0000541E">
        <w:rPr>
          <w:rFonts w:ascii="Arial" w:hAnsi="Arial" w:cs="Arial"/>
          <w:b/>
          <w:sz w:val="24"/>
          <w:szCs w:val="24"/>
          <w:u w:val="none"/>
        </w:rPr>
        <w:t xml:space="preserve">Decertification of ERCOT as the Independent System Operator, </w:t>
      </w:r>
      <w:r w:rsidRPr="005836B0">
        <w:rPr>
          <w:rFonts w:ascii="Arial" w:hAnsi="Arial" w:cs="Arial"/>
          <w:b/>
          <w:sz w:val="24"/>
          <w:szCs w:val="24"/>
          <w:u w:val="none"/>
        </w:rPr>
        <w:t>Termination</w:t>
      </w:r>
      <w:r w:rsidR="00A13477" w:rsidRPr="005836B0">
        <w:rPr>
          <w:rFonts w:ascii="Arial" w:hAnsi="Arial" w:cs="Arial"/>
          <w:b/>
          <w:sz w:val="24"/>
          <w:szCs w:val="24"/>
          <w:u w:val="none"/>
        </w:rPr>
        <w:t xml:space="preserve"> or Liquidation</w:t>
      </w:r>
      <w:r w:rsidRPr="005836B0">
        <w:rPr>
          <w:rFonts w:ascii="Arial" w:hAnsi="Arial" w:cs="Arial"/>
          <w:b/>
          <w:sz w:val="24"/>
          <w:szCs w:val="24"/>
          <w:u w:val="none"/>
        </w:rPr>
        <w:t xml:space="preserve"> of ERCOT</w:t>
      </w:r>
      <w:bookmarkStart w:id="139" w:name="five"/>
      <w:bookmarkEnd w:id="137"/>
      <w:bookmarkEnd w:id="138"/>
      <w:bookmarkEnd w:id="139"/>
    </w:p>
    <w:p w14:paraId="43809AF9" w14:textId="77777777" w:rsidR="00637FEE" w:rsidRPr="005836B0" w:rsidRDefault="00637FEE" w:rsidP="00637FEE">
      <w:pPr>
        <w:pStyle w:val="BodyText"/>
        <w:rPr>
          <w:rFonts w:ascii="Arial" w:hAnsi="Arial" w:cs="Arial"/>
          <w:sz w:val="24"/>
          <w:szCs w:val="24"/>
        </w:rPr>
      </w:pPr>
    </w:p>
    <w:p w14:paraId="37DA406B" w14:textId="4F3B7F99" w:rsidR="0000541E" w:rsidRDefault="001129EA" w:rsidP="00F14954">
      <w:pPr>
        <w:pStyle w:val="ListParagraph"/>
        <w:numPr>
          <w:ilvl w:val="0"/>
          <w:numId w:val="37"/>
        </w:numPr>
        <w:ind w:hanging="720"/>
        <w:rPr>
          <w:rFonts w:ascii="Arial" w:hAnsi="Arial" w:cs="Arial"/>
          <w:sz w:val="24"/>
          <w:szCs w:val="24"/>
        </w:rPr>
      </w:pPr>
      <w:r>
        <w:rPr>
          <w:rFonts w:ascii="ZWAdobeF" w:hAnsi="ZWAdobeF" w:cs="ZWAdobeF"/>
          <w:sz w:val="2"/>
          <w:szCs w:val="2"/>
        </w:rPr>
        <w:t>U</w:t>
      </w:r>
      <w:r w:rsidR="0000541E" w:rsidRPr="00184565">
        <w:rPr>
          <w:rFonts w:ascii="Arial" w:hAnsi="Arial" w:cs="Arial"/>
          <w:sz w:val="24"/>
          <w:szCs w:val="24"/>
          <w:u w:val="single"/>
        </w:rPr>
        <w:t>Decertification</w:t>
      </w:r>
      <w:r w:rsidR="0000541E">
        <w:rPr>
          <w:rFonts w:ascii="Arial" w:hAnsi="Arial" w:cs="Arial"/>
          <w:sz w:val="24"/>
          <w:szCs w:val="24"/>
        </w:rPr>
        <w:t>.  In the event that ERCOT is no longer certified by the PUCT to operate as the independent organization for the ERCOT</w:t>
      </w:r>
      <w:r w:rsidR="00CE6BDF">
        <w:rPr>
          <w:rFonts w:ascii="Arial" w:hAnsi="Arial" w:cs="Arial"/>
          <w:sz w:val="24"/>
          <w:szCs w:val="24"/>
        </w:rPr>
        <w:t xml:space="preserve"> power r</w:t>
      </w:r>
      <w:r w:rsidR="0000541E">
        <w:rPr>
          <w:rFonts w:ascii="Arial" w:hAnsi="Arial" w:cs="Arial"/>
          <w:sz w:val="24"/>
          <w:szCs w:val="24"/>
        </w:rPr>
        <w:t xml:space="preserve">egion, the Board shall ensure, including through compliance with PUCT Substantive Rules and any </w:t>
      </w:r>
      <w:r w:rsidR="0000541E">
        <w:rPr>
          <w:rFonts w:ascii="Arial" w:hAnsi="Arial" w:cs="Arial"/>
          <w:sz w:val="24"/>
          <w:szCs w:val="24"/>
        </w:rPr>
        <w:lastRenderedPageBreak/>
        <w:t>PUCT orders, the transfer to its successor organization of assets and liabilities in a way that the functions of the independent organization continue to be provided reliably and without interruption.</w:t>
      </w:r>
    </w:p>
    <w:p w14:paraId="3ED77E46" w14:textId="77777777" w:rsidR="0000541E" w:rsidRPr="00B71E0E" w:rsidRDefault="0000541E" w:rsidP="00B71E0E">
      <w:pPr>
        <w:pStyle w:val="ListParagraph"/>
        <w:rPr>
          <w:rFonts w:ascii="Arial" w:hAnsi="Arial" w:cs="Arial"/>
          <w:sz w:val="24"/>
          <w:szCs w:val="24"/>
        </w:rPr>
      </w:pPr>
    </w:p>
    <w:p w14:paraId="37C6188D" w14:textId="00A90470" w:rsidR="00637FEE" w:rsidRPr="005836B0" w:rsidRDefault="00A13477" w:rsidP="00F14954">
      <w:pPr>
        <w:pStyle w:val="ListParagraph"/>
        <w:numPr>
          <w:ilvl w:val="0"/>
          <w:numId w:val="37"/>
        </w:numPr>
        <w:ind w:hanging="720"/>
        <w:rPr>
          <w:rFonts w:ascii="Arial" w:hAnsi="Arial" w:cs="Arial"/>
          <w:sz w:val="24"/>
          <w:szCs w:val="24"/>
        </w:rPr>
      </w:pPr>
      <w:r w:rsidRPr="005836B0">
        <w:rPr>
          <w:rFonts w:ascii="Arial" w:hAnsi="Arial" w:cs="Arial"/>
          <w:sz w:val="24"/>
          <w:szCs w:val="24"/>
          <w:u w:val="single"/>
        </w:rPr>
        <w:t>Termination or Liquidation</w:t>
      </w:r>
      <w:r w:rsidR="001129EA">
        <w:rPr>
          <w:rFonts w:ascii="ZWAdobeF" w:hAnsi="ZWAdobeF" w:cs="ZWAdobeF"/>
          <w:sz w:val="2"/>
          <w:szCs w:val="2"/>
        </w:rPr>
        <w:t>U</w:t>
      </w:r>
      <w:r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Upon termination or liquidation of ERCOT, the Board shall, consistent with applicable federal and state regulatory requirements, liquidate ERCOT, and dispose of its property and assets</w:t>
      </w:r>
      <w:r w:rsidR="009B360E">
        <w:rPr>
          <w:rFonts w:ascii="Arial" w:hAnsi="Arial" w:cs="Arial"/>
          <w:sz w:val="24"/>
          <w:szCs w:val="24"/>
        </w:rPr>
        <w:t>,</w:t>
      </w:r>
      <w:r w:rsidR="00637FEE" w:rsidRPr="005836B0">
        <w:rPr>
          <w:rFonts w:ascii="Arial" w:hAnsi="Arial" w:cs="Arial"/>
          <w:sz w:val="24"/>
          <w:szCs w:val="24"/>
        </w:rPr>
        <w:t xml:space="preserve"> in the manner required by </w:t>
      </w:r>
      <w:r w:rsidR="00790F60" w:rsidRPr="005836B0">
        <w:rPr>
          <w:rFonts w:ascii="Arial" w:hAnsi="Arial" w:cs="Arial"/>
          <w:sz w:val="24"/>
          <w:szCs w:val="24"/>
        </w:rPr>
        <w:t xml:space="preserve">its governing documents and </w:t>
      </w:r>
      <w:r w:rsidR="00637FEE" w:rsidRPr="005836B0">
        <w:rPr>
          <w:rFonts w:ascii="Arial" w:hAnsi="Arial" w:cs="Arial"/>
          <w:sz w:val="24"/>
          <w:szCs w:val="24"/>
        </w:rPr>
        <w:t>Texas law applicable to non-profit corporations.</w:t>
      </w:r>
    </w:p>
    <w:p w14:paraId="45A8A7BF" w14:textId="77777777" w:rsidR="00637FEE" w:rsidRPr="005836B0" w:rsidRDefault="00637FEE" w:rsidP="00637FEE">
      <w:pPr>
        <w:pStyle w:val="Heading1"/>
        <w:tabs>
          <w:tab w:val="clear" w:pos="-720"/>
        </w:tabs>
        <w:rPr>
          <w:rFonts w:ascii="Arial" w:hAnsi="Arial" w:cs="Arial"/>
          <w:b/>
          <w:sz w:val="24"/>
          <w:szCs w:val="24"/>
        </w:rPr>
      </w:pPr>
    </w:p>
    <w:p w14:paraId="72383203" w14:textId="15C5E955" w:rsidR="00637FEE" w:rsidRPr="005836B0" w:rsidRDefault="00637FEE" w:rsidP="00637FEE">
      <w:pPr>
        <w:pStyle w:val="Heading1"/>
        <w:tabs>
          <w:tab w:val="clear" w:pos="-720"/>
        </w:tabs>
        <w:ind w:left="720" w:hanging="720"/>
        <w:rPr>
          <w:rFonts w:ascii="Arial" w:hAnsi="Arial" w:cs="Arial"/>
          <w:b/>
          <w:sz w:val="24"/>
          <w:szCs w:val="24"/>
          <w:u w:val="none"/>
        </w:rPr>
      </w:pPr>
      <w:bookmarkStart w:id="140" w:name="_Toc37227057"/>
      <w:r w:rsidRPr="005836B0">
        <w:rPr>
          <w:rFonts w:ascii="Arial" w:hAnsi="Arial" w:cs="Arial"/>
          <w:b/>
          <w:sz w:val="24"/>
          <w:szCs w:val="24"/>
          <w:u w:val="none"/>
        </w:rPr>
        <w:t>VI.</w:t>
      </w:r>
      <w:r w:rsidRPr="005836B0">
        <w:rPr>
          <w:rFonts w:ascii="Arial" w:hAnsi="Arial" w:cs="Arial"/>
          <w:b/>
          <w:sz w:val="24"/>
          <w:szCs w:val="24"/>
          <w:u w:val="none"/>
        </w:rPr>
        <w:tab/>
        <w:t>Procedure by Which a Member May Examine and Copy the Corporate Financial Books and Records of ERCOT</w:t>
      </w:r>
      <w:bookmarkStart w:id="141" w:name="six"/>
      <w:bookmarkEnd w:id="140"/>
      <w:bookmarkEnd w:id="141"/>
    </w:p>
    <w:p w14:paraId="70E37EF2" w14:textId="77777777" w:rsidR="00637FEE" w:rsidRPr="005836B0" w:rsidRDefault="00637FEE" w:rsidP="00637FEE">
      <w:pPr>
        <w:ind w:firstLine="720"/>
        <w:rPr>
          <w:rFonts w:ascii="Arial" w:hAnsi="Arial" w:cs="Arial"/>
          <w:sz w:val="24"/>
          <w:szCs w:val="24"/>
        </w:rPr>
      </w:pPr>
    </w:p>
    <w:p w14:paraId="6289EC71" w14:textId="35ABD94A" w:rsidR="00637FEE" w:rsidRPr="005836B0" w:rsidRDefault="001129EA" w:rsidP="00F14954">
      <w:pPr>
        <w:pStyle w:val="ListParagraph"/>
        <w:numPr>
          <w:ilvl w:val="0"/>
          <w:numId w:val="38"/>
        </w:numPr>
        <w:ind w:hanging="720"/>
        <w:rPr>
          <w:rFonts w:ascii="Arial" w:hAnsi="Arial" w:cs="Arial"/>
          <w:sz w:val="24"/>
          <w:szCs w:val="24"/>
        </w:rPr>
      </w:pPr>
      <w:r>
        <w:rPr>
          <w:rFonts w:ascii="ZWAdobeF" w:hAnsi="ZWAdobeF" w:cs="ZWAdobeF"/>
          <w:sz w:val="2"/>
          <w:szCs w:val="2"/>
        </w:rPr>
        <w:t>U</w:t>
      </w:r>
      <w:r w:rsidR="00A13477" w:rsidRPr="005836B0">
        <w:rPr>
          <w:rFonts w:ascii="Arial" w:hAnsi="Arial" w:cs="Arial"/>
          <w:sz w:val="24"/>
          <w:szCs w:val="24"/>
          <w:u w:val="single"/>
        </w:rPr>
        <w:t>Member Right of Inspection</w:t>
      </w:r>
      <w:r>
        <w:rPr>
          <w:rFonts w:ascii="ZWAdobeF" w:hAnsi="ZWAdobeF" w:cs="ZWAdobeF"/>
          <w:sz w:val="2"/>
          <w:szCs w:val="2"/>
        </w:rPr>
        <w:t>U</w:t>
      </w:r>
      <w:r w:rsidR="00A13477" w:rsidRPr="005836B0">
        <w:rPr>
          <w:rFonts w:ascii="Arial" w:hAnsi="Arial" w:cs="Arial"/>
          <w:sz w:val="24"/>
          <w:szCs w:val="24"/>
        </w:rPr>
        <w:t xml:space="preserve">. </w:t>
      </w:r>
      <w:r w:rsidR="009E4BE4" w:rsidRPr="005836B0">
        <w:rPr>
          <w:rFonts w:ascii="Arial" w:hAnsi="Arial" w:cs="Arial"/>
          <w:sz w:val="24"/>
          <w:szCs w:val="24"/>
        </w:rPr>
        <w:t xml:space="preserve"> </w:t>
      </w:r>
      <w:r w:rsidR="0000541E" w:rsidRPr="0000541E">
        <w:rPr>
          <w:rFonts w:ascii="Arial" w:hAnsi="Arial" w:cs="Arial"/>
          <w:sz w:val="24"/>
          <w:szCs w:val="24"/>
        </w:rPr>
        <w:t>A Member, on written demand stating the purpose of the demand, may examine and copy at the Member's expense, in person or by agent, accountant, or attorney, at a mutually agreeable time and for a proper purpose, the books and records of ERCOT relevant to that purpose.  Such written demand shall be provided to ERCOT’s General Counsel for evaluation.  If necessary to protect the confidential information of ERCOT, other Members</w:t>
      </w:r>
      <w:r w:rsidR="0037559F">
        <w:rPr>
          <w:rFonts w:ascii="Arial" w:hAnsi="Arial" w:cs="Arial"/>
          <w:sz w:val="24"/>
          <w:szCs w:val="24"/>
        </w:rPr>
        <w:t>,</w:t>
      </w:r>
      <w:r w:rsidR="0000541E" w:rsidRPr="0000541E">
        <w:rPr>
          <w:rFonts w:ascii="Arial" w:hAnsi="Arial" w:cs="Arial"/>
          <w:sz w:val="24"/>
          <w:szCs w:val="24"/>
        </w:rPr>
        <w:t xml:space="preserve">  Market Participants, </w:t>
      </w:r>
      <w:r w:rsidR="0037559F">
        <w:rPr>
          <w:rFonts w:ascii="Arial" w:hAnsi="Arial" w:cs="Arial"/>
          <w:sz w:val="24"/>
          <w:szCs w:val="24"/>
        </w:rPr>
        <w:t xml:space="preserve">or </w:t>
      </w:r>
      <w:r w:rsidR="0037559F" w:rsidRPr="0037559F">
        <w:rPr>
          <w:rFonts w:ascii="Arial" w:hAnsi="Arial" w:cs="Arial"/>
          <w:sz w:val="24"/>
          <w:szCs w:val="24"/>
        </w:rPr>
        <w:t>vendor</w:t>
      </w:r>
      <w:r w:rsidR="0037559F">
        <w:rPr>
          <w:rFonts w:ascii="Arial" w:hAnsi="Arial" w:cs="Arial"/>
          <w:sz w:val="24"/>
          <w:szCs w:val="24"/>
        </w:rPr>
        <w:t>s</w:t>
      </w:r>
      <w:r w:rsidR="0037559F" w:rsidRPr="0037559F">
        <w:rPr>
          <w:rFonts w:ascii="Arial" w:hAnsi="Arial" w:cs="Arial"/>
          <w:sz w:val="24"/>
          <w:szCs w:val="24"/>
        </w:rPr>
        <w:t xml:space="preserve"> or prospective vendor</w:t>
      </w:r>
      <w:r w:rsidR="0037559F">
        <w:rPr>
          <w:rFonts w:ascii="Arial" w:hAnsi="Arial" w:cs="Arial"/>
          <w:sz w:val="24"/>
          <w:szCs w:val="24"/>
        </w:rPr>
        <w:t>s</w:t>
      </w:r>
      <w:r w:rsidR="0037559F" w:rsidRPr="0037559F">
        <w:rPr>
          <w:rFonts w:ascii="Arial" w:hAnsi="Arial" w:cs="Arial"/>
          <w:sz w:val="24"/>
          <w:szCs w:val="24"/>
        </w:rPr>
        <w:t xml:space="preserve"> of goods and services to ERCOT</w:t>
      </w:r>
      <w:r w:rsidR="0037559F">
        <w:rPr>
          <w:rFonts w:ascii="Arial" w:hAnsi="Arial" w:cs="Arial"/>
          <w:sz w:val="24"/>
          <w:szCs w:val="24"/>
        </w:rPr>
        <w:t xml:space="preserve">, </w:t>
      </w:r>
      <w:r w:rsidR="0000541E" w:rsidRPr="0000541E">
        <w:rPr>
          <w:rFonts w:ascii="Arial" w:hAnsi="Arial" w:cs="Arial"/>
          <w:sz w:val="24"/>
          <w:szCs w:val="24"/>
        </w:rPr>
        <w:t>a Member requesting examination of ERCOT’s books and records may be required to sign a confidentiality and non-disclosure agreement before examining and copying such information.  The procedures shall include policies that provide reasonable protection against the unnecessary disclosure of information</w:t>
      </w:r>
      <w:r w:rsidR="008C7612">
        <w:rPr>
          <w:rFonts w:ascii="Arial" w:hAnsi="Arial" w:cs="Arial"/>
          <w:sz w:val="24"/>
          <w:szCs w:val="24"/>
        </w:rPr>
        <w:t>,</w:t>
      </w:r>
      <w:r w:rsidR="008C7612" w:rsidRPr="0000541E">
        <w:rPr>
          <w:rFonts w:ascii="Arial" w:hAnsi="Arial" w:cs="Arial"/>
          <w:sz w:val="24"/>
          <w:szCs w:val="24"/>
        </w:rPr>
        <w:t xml:space="preserve"> including but not limited to </w:t>
      </w:r>
      <w:r w:rsidR="008C7612">
        <w:rPr>
          <w:rFonts w:ascii="Arial" w:hAnsi="Arial" w:cs="Arial"/>
          <w:sz w:val="24"/>
          <w:szCs w:val="24"/>
        </w:rPr>
        <w:t xml:space="preserve">information regarding </w:t>
      </w:r>
      <w:r w:rsidR="008C7612" w:rsidRPr="0000541E">
        <w:rPr>
          <w:rFonts w:ascii="Arial" w:hAnsi="Arial" w:cs="Arial"/>
          <w:sz w:val="24"/>
          <w:szCs w:val="24"/>
        </w:rPr>
        <w:t>individual employees, including their compensation</w:t>
      </w:r>
      <w:r w:rsidR="00BC435C">
        <w:rPr>
          <w:rFonts w:ascii="Arial" w:hAnsi="Arial" w:cs="Arial"/>
          <w:sz w:val="24"/>
          <w:szCs w:val="24"/>
        </w:rPr>
        <w:t xml:space="preserve">, </w:t>
      </w:r>
      <w:r w:rsidR="00BC435C" w:rsidRPr="00BC435C">
        <w:rPr>
          <w:rFonts w:ascii="Arial" w:hAnsi="Arial" w:cs="Arial"/>
          <w:sz w:val="24"/>
          <w:szCs w:val="24"/>
        </w:rPr>
        <w:t>except in connection with the enforcement of a tariff, contract or applicable law</w:t>
      </w:r>
      <w:r w:rsidR="00BC435C">
        <w:rPr>
          <w:rFonts w:ascii="Arial" w:hAnsi="Arial" w:cs="Arial"/>
          <w:sz w:val="24"/>
          <w:szCs w:val="24"/>
        </w:rPr>
        <w:t>,</w:t>
      </w:r>
      <w:r w:rsidR="0000541E" w:rsidRPr="0000541E">
        <w:rPr>
          <w:rFonts w:ascii="Arial" w:hAnsi="Arial" w:cs="Arial"/>
          <w:sz w:val="24"/>
          <w:szCs w:val="24"/>
        </w:rPr>
        <w:t xml:space="preserve"> consistent with the </w:t>
      </w:r>
      <w:r w:rsidR="000972CD">
        <w:rPr>
          <w:rFonts w:ascii="Arial" w:hAnsi="Arial" w:cs="Arial"/>
          <w:sz w:val="24"/>
          <w:szCs w:val="24"/>
        </w:rPr>
        <w:t xml:space="preserve">ERCOT </w:t>
      </w:r>
      <w:r w:rsidR="0000541E" w:rsidRPr="0000541E">
        <w:rPr>
          <w:rFonts w:ascii="Arial" w:hAnsi="Arial" w:cs="Arial"/>
          <w:sz w:val="24"/>
          <w:szCs w:val="24"/>
        </w:rPr>
        <w:t xml:space="preserve">Protocols and ERCOT’s </w:t>
      </w:r>
      <w:r w:rsidR="008C7612">
        <w:rPr>
          <w:rFonts w:ascii="Arial" w:hAnsi="Arial" w:cs="Arial"/>
          <w:sz w:val="24"/>
          <w:szCs w:val="24"/>
        </w:rPr>
        <w:t>policies regarding c</w:t>
      </w:r>
      <w:r w:rsidR="0000541E" w:rsidRPr="0000541E">
        <w:rPr>
          <w:rFonts w:ascii="Arial" w:hAnsi="Arial" w:cs="Arial"/>
          <w:sz w:val="24"/>
          <w:szCs w:val="24"/>
        </w:rPr>
        <w:t xml:space="preserve">onfidential </w:t>
      </w:r>
      <w:r w:rsidR="008C7612">
        <w:rPr>
          <w:rFonts w:ascii="Arial" w:hAnsi="Arial" w:cs="Arial"/>
          <w:sz w:val="24"/>
          <w:szCs w:val="24"/>
        </w:rPr>
        <w:t>i</w:t>
      </w:r>
      <w:r w:rsidR="0000541E" w:rsidRPr="0000541E">
        <w:rPr>
          <w:rFonts w:ascii="Arial" w:hAnsi="Arial" w:cs="Arial"/>
          <w:sz w:val="24"/>
          <w:szCs w:val="24"/>
        </w:rPr>
        <w:t>nformation.</w:t>
      </w:r>
    </w:p>
    <w:p w14:paraId="2274A11F" w14:textId="7075F614" w:rsidR="00637FEE" w:rsidRPr="005836B0" w:rsidRDefault="00637FEE" w:rsidP="31BFE091">
      <w:pPr>
        <w:pStyle w:val="BodyText2"/>
        <w:rPr>
          <w:rFonts w:ascii="Arial" w:hAnsi="Arial" w:cs="Arial"/>
        </w:rPr>
      </w:pPr>
    </w:p>
    <w:p w14:paraId="6F55D8E2" w14:textId="20A2F74A" w:rsidR="00637FEE" w:rsidRPr="005836B0" w:rsidRDefault="00637FEE" w:rsidP="00B32DEE">
      <w:pPr>
        <w:pStyle w:val="Heading1"/>
        <w:tabs>
          <w:tab w:val="clear" w:pos="-720"/>
        </w:tabs>
        <w:ind w:left="720" w:hanging="720"/>
        <w:rPr>
          <w:rFonts w:ascii="Arial" w:hAnsi="Arial" w:cs="Arial"/>
          <w:b/>
          <w:sz w:val="24"/>
          <w:szCs w:val="24"/>
          <w:u w:val="none"/>
        </w:rPr>
      </w:pPr>
      <w:bookmarkStart w:id="142" w:name="_Toc37227058"/>
      <w:bookmarkStart w:id="143" w:name="_Toc37227059"/>
      <w:r w:rsidRPr="005836B0">
        <w:rPr>
          <w:rFonts w:ascii="Arial" w:hAnsi="Arial" w:cs="Arial"/>
          <w:b/>
          <w:sz w:val="24"/>
          <w:szCs w:val="24"/>
          <w:u w:val="none"/>
        </w:rPr>
        <w:t>VII.</w:t>
      </w:r>
      <w:bookmarkEnd w:id="142"/>
      <w:r w:rsidRPr="005836B0">
        <w:rPr>
          <w:rFonts w:ascii="Arial" w:hAnsi="Arial" w:cs="Arial"/>
          <w:b/>
          <w:sz w:val="24"/>
          <w:szCs w:val="24"/>
          <w:u w:val="none"/>
        </w:rPr>
        <w:tab/>
        <w:t xml:space="preserve">Procedures for the Selection of TAC </w:t>
      </w:r>
      <w:bookmarkEnd w:id="143"/>
      <w:r w:rsidR="00B32DEE" w:rsidRPr="005836B0">
        <w:rPr>
          <w:rFonts w:ascii="Arial" w:hAnsi="Arial" w:cs="Arial"/>
          <w:b/>
          <w:sz w:val="24"/>
          <w:szCs w:val="24"/>
          <w:u w:val="none"/>
        </w:rPr>
        <w:t>Representatives</w:t>
      </w:r>
      <w:r w:rsidR="003F7583">
        <w:rPr>
          <w:rFonts w:ascii="Arial" w:hAnsi="Arial" w:cs="Arial"/>
          <w:b/>
          <w:sz w:val="24"/>
          <w:szCs w:val="24"/>
          <w:u w:val="none"/>
        </w:rPr>
        <w:t xml:space="preserve"> and Director Term Expiration</w:t>
      </w:r>
      <w:bookmarkStart w:id="144" w:name="seven"/>
      <w:bookmarkEnd w:id="144"/>
    </w:p>
    <w:p w14:paraId="4B6E3FE6" w14:textId="77777777" w:rsidR="00637FEE" w:rsidRPr="005836B0" w:rsidRDefault="00637FEE" w:rsidP="00637FEE">
      <w:pPr>
        <w:rPr>
          <w:rFonts w:ascii="Arial" w:hAnsi="Arial" w:cs="Arial"/>
          <w:bCs/>
          <w:sz w:val="24"/>
          <w:szCs w:val="24"/>
        </w:rPr>
      </w:pPr>
    </w:p>
    <w:p w14:paraId="5F9646AD" w14:textId="7D06B114" w:rsidR="00637FEE" w:rsidRPr="00764E68" w:rsidRDefault="00A13477" w:rsidP="00F14954">
      <w:pPr>
        <w:pStyle w:val="ListParagraph"/>
        <w:numPr>
          <w:ilvl w:val="0"/>
          <w:numId w:val="39"/>
        </w:numPr>
        <w:ind w:hanging="720"/>
        <w:rPr>
          <w:rFonts w:ascii="Arial" w:hAnsi="Arial" w:cs="Arial"/>
          <w:sz w:val="24"/>
          <w:szCs w:val="24"/>
        </w:rPr>
      </w:pPr>
      <w:r w:rsidRPr="00411851">
        <w:rPr>
          <w:rFonts w:ascii="Arial" w:hAnsi="Arial" w:cs="Arial"/>
          <w:sz w:val="24"/>
          <w:szCs w:val="24"/>
          <w:u w:val="single"/>
          <w:rPrChange w:id="145" w:author="ERCOT" w:date="2024-05-02T09:14:00Z">
            <w:rPr>
              <w:rFonts w:ascii="Arial" w:hAnsi="Arial" w:cs="Arial"/>
              <w:szCs w:val="24"/>
              <w:u w:val="single"/>
            </w:rPr>
          </w:rPrChange>
        </w:rPr>
        <w:t>Annual Meeting and Record Date</w:t>
      </w:r>
      <w:r w:rsidRPr="00764E68">
        <w:rPr>
          <w:rFonts w:ascii="Arial" w:hAnsi="Arial" w:cs="Arial"/>
          <w:sz w:val="24"/>
          <w:szCs w:val="24"/>
        </w:rPr>
        <w:t xml:space="preserve">. </w:t>
      </w:r>
      <w:r w:rsidR="009E4BE4" w:rsidRPr="00764E68">
        <w:rPr>
          <w:rFonts w:ascii="Arial" w:hAnsi="Arial" w:cs="Arial"/>
          <w:sz w:val="24"/>
          <w:szCs w:val="24"/>
        </w:rPr>
        <w:t xml:space="preserve"> </w:t>
      </w:r>
      <w:r w:rsidR="00637FEE" w:rsidRPr="00764E68">
        <w:rPr>
          <w:rFonts w:ascii="Arial" w:hAnsi="Arial" w:cs="Arial"/>
          <w:sz w:val="24"/>
          <w:szCs w:val="24"/>
        </w:rPr>
        <w:t xml:space="preserve">At least two months prior to the Annual Meeting, the Board will set the date and location for the Annual Meeting. </w:t>
      </w:r>
      <w:r w:rsidR="009E4BE4" w:rsidRPr="00764E68">
        <w:rPr>
          <w:rFonts w:ascii="Arial" w:hAnsi="Arial" w:cs="Arial"/>
          <w:sz w:val="24"/>
          <w:szCs w:val="24"/>
        </w:rPr>
        <w:t xml:space="preserve"> </w:t>
      </w:r>
      <w:r w:rsidR="00637FEE" w:rsidRPr="00764E68">
        <w:rPr>
          <w:rFonts w:ascii="Arial" w:hAnsi="Arial" w:cs="Arial"/>
          <w:sz w:val="24"/>
          <w:szCs w:val="24"/>
        </w:rPr>
        <w:t>The Record Date for determining the Corporate Members entitled to notice of and representation at the Annual Meeting is set forth in the Bylaws.</w:t>
      </w:r>
    </w:p>
    <w:p w14:paraId="232238CF" w14:textId="77777777" w:rsidR="00637FEE" w:rsidRPr="005836B0" w:rsidRDefault="00637FEE" w:rsidP="00637FEE">
      <w:pPr>
        <w:rPr>
          <w:rFonts w:ascii="Arial" w:hAnsi="Arial" w:cs="Arial"/>
          <w:sz w:val="24"/>
          <w:szCs w:val="24"/>
        </w:rPr>
      </w:pPr>
    </w:p>
    <w:p w14:paraId="72EA2E7E" w14:textId="6BA5539C" w:rsidR="00637FEE" w:rsidRPr="005836B0" w:rsidRDefault="006414C1" w:rsidP="00F14954">
      <w:pPr>
        <w:pStyle w:val="ListParagraph"/>
        <w:numPr>
          <w:ilvl w:val="0"/>
          <w:numId w:val="39"/>
        </w:numPr>
        <w:ind w:hanging="720"/>
        <w:rPr>
          <w:rFonts w:ascii="Arial" w:hAnsi="Arial" w:cs="Arial"/>
          <w:sz w:val="24"/>
          <w:szCs w:val="24"/>
        </w:rPr>
      </w:pPr>
      <w:r w:rsidRPr="00764E68">
        <w:rPr>
          <w:rFonts w:ascii="Arial" w:hAnsi="Arial" w:cs="Arial"/>
          <w:sz w:val="24"/>
          <w:szCs w:val="28"/>
          <w:u w:val="single"/>
          <w:rPrChange w:id="146" w:author="ERCOT" w:date="2024-05-02T09:14:00Z">
            <w:rPr>
              <w:rFonts w:ascii="Arial" w:hAnsi="Arial" w:cs="Arial"/>
              <w:szCs w:val="24"/>
              <w:u w:val="single"/>
            </w:rPr>
          </w:rPrChange>
        </w:rPr>
        <w:t>Election</w:t>
      </w:r>
      <w:r w:rsidRPr="005836B0">
        <w:rPr>
          <w:rFonts w:ascii="Arial" w:hAnsi="Arial" w:cs="Arial"/>
          <w:sz w:val="24"/>
          <w:szCs w:val="24"/>
          <w:u w:val="single"/>
        </w:rPr>
        <w:t xml:space="preserve"> of TAC Representatives</w:t>
      </w:r>
      <w:r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 xml:space="preserve">For TAC </w:t>
      </w:r>
      <w:r w:rsidRPr="005836B0">
        <w:rPr>
          <w:rFonts w:ascii="Arial" w:hAnsi="Arial" w:cs="Arial"/>
          <w:sz w:val="24"/>
          <w:szCs w:val="24"/>
        </w:rPr>
        <w:t>Representatives</w:t>
      </w:r>
      <w:r w:rsidR="009E4BE4" w:rsidRPr="005836B0">
        <w:rPr>
          <w:rFonts w:ascii="Arial" w:hAnsi="Arial" w:cs="Arial"/>
          <w:sz w:val="24"/>
          <w:szCs w:val="24"/>
        </w:rPr>
        <w:t>,</w:t>
      </w:r>
      <w:r w:rsidRPr="005836B0">
        <w:rPr>
          <w:rFonts w:ascii="Arial" w:hAnsi="Arial" w:cs="Arial"/>
          <w:sz w:val="24"/>
          <w:szCs w:val="24"/>
        </w:rPr>
        <w:t xml:space="preserve"> </w:t>
      </w:r>
      <w:r w:rsidR="00637FEE" w:rsidRPr="005836B0">
        <w:rPr>
          <w:rFonts w:ascii="Arial" w:hAnsi="Arial" w:cs="Arial"/>
          <w:sz w:val="24"/>
          <w:szCs w:val="24"/>
        </w:rPr>
        <w:t xml:space="preserve">to be elected by </w:t>
      </w:r>
      <w:r w:rsidRPr="005836B0">
        <w:rPr>
          <w:rFonts w:ascii="Arial" w:hAnsi="Arial" w:cs="Arial"/>
          <w:sz w:val="24"/>
          <w:szCs w:val="24"/>
        </w:rPr>
        <w:t xml:space="preserve">their respective </w:t>
      </w:r>
      <w:r w:rsidR="00637FEE" w:rsidRPr="005836B0">
        <w:rPr>
          <w:rFonts w:ascii="Arial" w:hAnsi="Arial" w:cs="Arial"/>
          <w:sz w:val="24"/>
          <w:szCs w:val="24"/>
        </w:rPr>
        <w:t xml:space="preserve">Market </w:t>
      </w:r>
      <w:r w:rsidRPr="005836B0">
        <w:rPr>
          <w:rFonts w:ascii="Arial" w:hAnsi="Arial" w:cs="Arial"/>
          <w:sz w:val="24"/>
          <w:szCs w:val="24"/>
        </w:rPr>
        <w:t>Segments</w:t>
      </w:r>
      <w:r w:rsidR="00637FEE" w:rsidRPr="005836B0">
        <w:rPr>
          <w:rFonts w:ascii="Arial" w:hAnsi="Arial" w:cs="Arial"/>
          <w:sz w:val="24"/>
          <w:szCs w:val="24"/>
        </w:rPr>
        <w:t xml:space="preserve">, one of two procedures shall apply: </w:t>
      </w:r>
      <w:r w:rsidR="009E4BE4" w:rsidRPr="005836B0">
        <w:rPr>
          <w:rFonts w:ascii="Arial" w:hAnsi="Arial" w:cs="Arial"/>
          <w:sz w:val="24"/>
          <w:szCs w:val="24"/>
        </w:rPr>
        <w:t xml:space="preserve"> </w:t>
      </w:r>
      <w:r w:rsidR="00637FEE" w:rsidRPr="005836B0">
        <w:rPr>
          <w:rFonts w:ascii="Arial" w:hAnsi="Arial" w:cs="Arial"/>
          <w:sz w:val="24"/>
          <w:szCs w:val="24"/>
        </w:rPr>
        <w:t xml:space="preserve">(a) ERCOT will provide all Corporate Members of the Segment or </w:t>
      </w:r>
      <w:r w:rsidR="003760B3">
        <w:rPr>
          <w:rFonts w:ascii="Arial" w:hAnsi="Arial" w:cs="Arial"/>
          <w:sz w:val="24"/>
          <w:szCs w:val="24"/>
        </w:rPr>
        <w:t>s</w:t>
      </w:r>
      <w:r w:rsidR="00637FEE" w:rsidRPr="005836B0">
        <w:rPr>
          <w:rFonts w:ascii="Arial" w:hAnsi="Arial" w:cs="Arial"/>
          <w:sz w:val="24"/>
          <w:szCs w:val="24"/>
        </w:rPr>
        <w:t xml:space="preserve">ubsegment with advance notice that the Segment or </w:t>
      </w:r>
      <w:r w:rsidR="003760B3">
        <w:rPr>
          <w:rFonts w:ascii="Arial" w:hAnsi="Arial" w:cs="Arial"/>
          <w:sz w:val="24"/>
          <w:szCs w:val="24"/>
        </w:rPr>
        <w:t>s</w:t>
      </w:r>
      <w:r w:rsidR="00637FEE" w:rsidRPr="005836B0">
        <w:rPr>
          <w:rFonts w:ascii="Arial" w:hAnsi="Arial" w:cs="Arial"/>
          <w:sz w:val="24"/>
          <w:szCs w:val="24"/>
        </w:rPr>
        <w:t>ubsegment will be holding the election, and follow-up notice of election results; or (b) ERCOT will directly facilitate the election according to the following procedures:</w:t>
      </w:r>
    </w:p>
    <w:p w14:paraId="1D069B0D" w14:textId="77777777" w:rsidR="00637FEE" w:rsidRPr="005836B0" w:rsidRDefault="00637FEE" w:rsidP="00637FEE">
      <w:pPr>
        <w:pStyle w:val="BodyText"/>
        <w:rPr>
          <w:rFonts w:ascii="Arial" w:hAnsi="Arial" w:cs="Arial"/>
          <w:sz w:val="24"/>
          <w:szCs w:val="24"/>
        </w:rPr>
      </w:pPr>
    </w:p>
    <w:p w14:paraId="2176FE31" w14:textId="12B6DB30" w:rsidR="00637FEE" w:rsidRPr="005836B0" w:rsidRDefault="00637FEE" w:rsidP="00637FEE">
      <w:pPr>
        <w:pStyle w:val="BodyText"/>
        <w:numPr>
          <w:ilvl w:val="3"/>
          <w:numId w:val="4"/>
        </w:numPr>
        <w:tabs>
          <w:tab w:val="clear" w:pos="720"/>
        </w:tabs>
        <w:autoSpaceDE/>
        <w:autoSpaceDN/>
        <w:rPr>
          <w:rFonts w:ascii="Arial" w:hAnsi="Arial" w:cs="Arial"/>
          <w:sz w:val="24"/>
          <w:szCs w:val="24"/>
        </w:rPr>
      </w:pPr>
      <w:del w:id="147" w:author="ERCOT" w:date="2024-05-05T10:37:00Z">
        <w:r w:rsidRPr="005836B0" w:rsidDel="002C5545">
          <w:rPr>
            <w:rFonts w:ascii="Arial" w:hAnsi="Arial" w:cs="Arial"/>
            <w:sz w:val="24"/>
            <w:szCs w:val="24"/>
          </w:rPr>
          <w:delText>On the next</w:delText>
        </w:r>
      </w:del>
      <w:ins w:id="148" w:author="ERCOT" w:date="2024-05-05T10:37:00Z">
        <w:r w:rsidR="002C5545">
          <w:rPr>
            <w:rFonts w:ascii="Arial" w:hAnsi="Arial" w:cs="Arial"/>
            <w:sz w:val="24"/>
            <w:szCs w:val="24"/>
          </w:rPr>
          <w:t>No later than two</w:t>
        </w:r>
      </w:ins>
      <w:r w:rsidRPr="005836B0">
        <w:rPr>
          <w:rFonts w:ascii="Arial" w:hAnsi="Arial" w:cs="Arial"/>
          <w:sz w:val="24"/>
          <w:szCs w:val="24"/>
        </w:rPr>
        <w:t xml:space="preserve"> business day</w:t>
      </w:r>
      <w:ins w:id="149" w:author="ERCOT" w:date="2024-05-05T10:37:00Z">
        <w:r w:rsidR="002C5545">
          <w:rPr>
            <w:rFonts w:ascii="Arial" w:hAnsi="Arial" w:cs="Arial"/>
            <w:sz w:val="24"/>
            <w:szCs w:val="24"/>
          </w:rPr>
          <w:t>s</w:t>
        </w:r>
      </w:ins>
      <w:r w:rsidRPr="005836B0">
        <w:rPr>
          <w:rFonts w:ascii="Arial" w:hAnsi="Arial" w:cs="Arial"/>
          <w:sz w:val="24"/>
          <w:szCs w:val="24"/>
        </w:rPr>
        <w:t xml:space="preserve"> after the Record Date, ERCOT will send a list of all the Members in each Segment or </w:t>
      </w:r>
      <w:r w:rsidR="003760B3">
        <w:rPr>
          <w:rFonts w:ascii="Arial" w:hAnsi="Arial" w:cs="Arial"/>
          <w:sz w:val="24"/>
          <w:szCs w:val="24"/>
        </w:rPr>
        <w:t>s</w:t>
      </w:r>
      <w:r w:rsidRPr="005836B0">
        <w:rPr>
          <w:rFonts w:ascii="Arial" w:hAnsi="Arial" w:cs="Arial"/>
          <w:sz w:val="24"/>
          <w:szCs w:val="24"/>
        </w:rPr>
        <w:t xml:space="preserve">ubsegment, by </w:t>
      </w:r>
      <w:r w:rsidRPr="005836B0">
        <w:rPr>
          <w:rFonts w:ascii="Arial" w:hAnsi="Arial" w:cs="Arial"/>
          <w:sz w:val="24"/>
          <w:szCs w:val="24"/>
        </w:rPr>
        <w:lastRenderedPageBreak/>
        <w:t>membership level (</w:t>
      </w:r>
      <w:r w:rsidRPr="005836B0">
        <w:rPr>
          <w:rFonts w:ascii="Arial" w:hAnsi="Arial" w:cs="Arial"/>
          <w:i/>
          <w:sz w:val="24"/>
          <w:szCs w:val="24"/>
        </w:rPr>
        <w:t>i.e.</w:t>
      </w:r>
      <w:r w:rsidR="00E13C5C" w:rsidRPr="005836B0">
        <w:rPr>
          <w:rFonts w:ascii="Arial" w:hAnsi="Arial" w:cs="Arial"/>
          <w:i/>
          <w:sz w:val="24"/>
          <w:szCs w:val="24"/>
        </w:rPr>
        <w:t>,</w:t>
      </w:r>
      <w:r w:rsidRPr="005836B0">
        <w:rPr>
          <w:rFonts w:ascii="Arial" w:hAnsi="Arial" w:cs="Arial"/>
          <w:sz w:val="24"/>
          <w:szCs w:val="24"/>
        </w:rPr>
        <w:t xml:space="preserve"> Corporate, Associate or Adjunct) to ERCOT Members.</w:t>
      </w:r>
    </w:p>
    <w:p w14:paraId="6D0267AD" w14:textId="77777777" w:rsidR="00637FEE" w:rsidRPr="005836B0" w:rsidRDefault="00637FEE" w:rsidP="00637FEE">
      <w:pPr>
        <w:pStyle w:val="BodyText"/>
        <w:ind w:left="1440" w:hanging="720"/>
        <w:rPr>
          <w:rFonts w:ascii="Arial" w:hAnsi="Arial" w:cs="Arial"/>
          <w:sz w:val="24"/>
          <w:szCs w:val="24"/>
        </w:rPr>
      </w:pPr>
    </w:p>
    <w:p w14:paraId="10505BCD" w14:textId="5C2E7D74"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 xml:space="preserve">ERCOT will request that Corporate Members of each Segment or </w:t>
      </w:r>
      <w:r w:rsidR="003760B3">
        <w:rPr>
          <w:rFonts w:ascii="Arial" w:hAnsi="Arial" w:cs="Arial"/>
          <w:sz w:val="24"/>
          <w:szCs w:val="24"/>
        </w:rPr>
        <w:t>s</w:t>
      </w:r>
      <w:r w:rsidRPr="005836B0">
        <w:rPr>
          <w:rFonts w:ascii="Arial" w:hAnsi="Arial" w:cs="Arial"/>
          <w:sz w:val="24"/>
          <w:szCs w:val="24"/>
        </w:rPr>
        <w:t xml:space="preserve">ubsegment nominate TAC </w:t>
      </w:r>
      <w:r w:rsidR="006414C1" w:rsidRPr="005836B0">
        <w:rPr>
          <w:rFonts w:ascii="Arial" w:hAnsi="Arial" w:cs="Arial"/>
          <w:sz w:val="24"/>
          <w:szCs w:val="24"/>
        </w:rPr>
        <w:t>R</w:t>
      </w:r>
      <w:r w:rsidRPr="005836B0">
        <w:rPr>
          <w:rFonts w:ascii="Arial" w:hAnsi="Arial" w:cs="Arial"/>
          <w:sz w:val="24"/>
          <w:szCs w:val="24"/>
        </w:rPr>
        <w:t>epresentatives and forward their nominations to ERCOT.</w:t>
      </w:r>
    </w:p>
    <w:p w14:paraId="75DE7600" w14:textId="77777777" w:rsidR="00637FEE" w:rsidRPr="005836B0" w:rsidRDefault="00637FEE" w:rsidP="00637FEE">
      <w:pPr>
        <w:pStyle w:val="BodyText"/>
        <w:ind w:left="1440" w:hanging="720"/>
        <w:rPr>
          <w:rFonts w:ascii="Arial" w:hAnsi="Arial" w:cs="Arial"/>
          <w:sz w:val="24"/>
          <w:szCs w:val="24"/>
        </w:rPr>
      </w:pPr>
    </w:p>
    <w:p w14:paraId="7261D67B" w14:textId="77777777"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With the nominations provided, ERCOT will then create and provide ballots to Corporate Members for return to ERCOT.</w:t>
      </w:r>
    </w:p>
    <w:p w14:paraId="2E6E2FE2" w14:textId="77777777" w:rsidR="00637FEE" w:rsidRPr="005836B0" w:rsidRDefault="00637FEE" w:rsidP="00637FEE">
      <w:pPr>
        <w:pStyle w:val="BodyText"/>
        <w:ind w:left="1440" w:hanging="720"/>
        <w:rPr>
          <w:rFonts w:ascii="Arial" w:hAnsi="Arial" w:cs="Arial"/>
          <w:sz w:val="24"/>
          <w:szCs w:val="24"/>
        </w:rPr>
      </w:pPr>
    </w:p>
    <w:p w14:paraId="542FCD0A" w14:textId="7E8FBCBA"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 xml:space="preserve">ERCOT will facilitate a meeting of the Segment or </w:t>
      </w:r>
      <w:r w:rsidR="003760B3">
        <w:rPr>
          <w:rFonts w:ascii="Arial" w:hAnsi="Arial" w:cs="Arial"/>
          <w:sz w:val="24"/>
          <w:szCs w:val="24"/>
        </w:rPr>
        <w:t>s</w:t>
      </w:r>
      <w:r w:rsidRPr="005836B0">
        <w:rPr>
          <w:rFonts w:ascii="Arial" w:hAnsi="Arial" w:cs="Arial"/>
          <w:sz w:val="24"/>
          <w:szCs w:val="24"/>
        </w:rPr>
        <w:t>ubsegment to assist in the nomination and election process if requested.</w:t>
      </w:r>
    </w:p>
    <w:p w14:paraId="48D9CD9A" w14:textId="77777777" w:rsidR="00637FEE" w:rsidRPr="005836B0" w:rsidRDefault="00637FEE" w:rsidP="00637FEE">
      <w:pPr>
        <w:pStyle w:val="BodyText"/>
        <w:ind w:left="1440" w:hanging="720"/>
        <w:rPr>
          <w:rFonts w:ascii="Arial" w:hAnsi="Arial" w:cs="Arial"/>
          <w:sz w:val="24"/>
          <w:szCs w:val="24"/>
        </w:rPr>
      </w:pPr>
    </w:p>
    <w:p w14:paraId="66B16608" w14:textId="5C42BCB9"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 xml:space="preserve">Only Corporate Members may participate in the election of TAC </w:t>
      </w:r>
      <w:r w:rsidR="006414C1" w:rsidRPr="005836B0">
        <w:rPr>
          <w:rFonts w:ascii="Arial" w:hAnsi="Arial" w:cs="Arial"/>
          <w:sz w:val="24"/>
          <w:szCs w:val="24"/>
        </w:rPr>
        <w:t xml:space="preserve">Representatives </w:t>
      </w:r>
      <w:r w:rsidRPr="005836B0">
        <w:rPr>
          <w:rFonts w:ascii="Arial" w:hAnsi="Arial" w:cs="Arial"/>
          <w:sz w:val="24"/>
          <w:szCs w:val="24"/>
        </w:rPr>
        <w:t xml:space="preserve">for the Segment or </w:t>
      </w:r>
      <w:r w:rsidR="003760B3">
        <w:rPr>
          <w:rFonts w:ascii="Arial" w:hAnsi="Arial" w:cs="Arial"/>
          <w:sz w:val="24"/>
          <w:szCs w:val="24"/>
        </w:rPr>
        <w:t>s</w:t>
      </w:r>
      <w:r w:rsidRPr="005836B0">
        <w:rPr>
          <w:rFonts w:ascii="Arial" w:hAnsi="Arial" w:cs="Arial"/>
          <w:sz w:val="24"/>
          <w:szCs w:val="24"/>
        </w:rPr>
        <w:t>ubsegment in which they are members.</w:t>
      </w:r>
    </w:p>
    <w:p w14:paraId="3EA43FFC" w14:textId="77777777" w:rsidR="00637FEE" w:rsidRPr="005836B0" w:rsidRDefault="00637FEE" w:rsidP="00637FEE">
      <w:pPr>
        <w:pStyle w:val="BodyText"/>
        <w:ind w:left="1440" w:hanging="720"/>
        <w:rPr>
          <w:rFonts w:ascii="Arial" w:hAnsi="Arial" w:cs="Arial"/>
          <w:sz w:val="24"/>
          <w:szCs w:val="24"/>
        </w:rPr>
      </w:pPr>
    </w:p>
    <w:p w14:paraId="3E3782C9" w14:textId="77777777"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Each seat shall be filled by the person receiving the most votes (proxies allowed) of eligible Corporate Members.</w:t>
      </w:r>
    </w:p>
    <w:p w14:paraId="0EE69A9D" w14:textId="77777777" w:rsidR="00C5407B" w:rsidRPr="005836B0" w:rsidRDefault="00C5407B" w:rsidP="00637FEE">
      <w:pPr>
        <w:pStyle w:val="BodyText"/>
        <w:autoSpaceDE/>
        <w:autoSpaceDN/>
        <w:rPr>
          <w:rFonts w:ascii="Arial" w:hAnsi="Arial" w:cs="Arial"/>
          <w:sz w:val="24"/>
          <w:szCs w:val="24"/>
        </w:rPr>
      </w:pPr>
    </w:p>
    <w:p w14:paraId="3FC62F95" w14:textId="07CD12FE" w:rsidR="00637FEE" w:rsidRPr="005836B0" w:rsidRDefault="001129EA" w:rsidP="00637FEE">
      <w:pPr>
        <w:pStyle w:val="BodyText"/>
        <w:numPr>
          <w:ilvl w:val="1"/>
          <w:numId w:val="4"/>
        </w:numPr>
        <w:autoSpaceDE/>
        <w:autoSpaceDN/>
        <w:rPr>
          <w:rFonts w:ascii="Arial" w:hAnsi="Arial" w:cs="Arial"/>
          <w:sz w:val="24"/>
          <w:szCs w:val="24"/>
        </w:rPr>
      </w:pPr>
      <w:r>
        <w:rPr>
          <w:rFonts w:ascii="ZWAdobeF" w:hAnsi="ZWAdobeF" w:cs="ZWAdobeF"/>
          <w:sz w:val="2"/>
          <w:szCs w:val="2"/>
        </w:rPr>
        <w:t>U</w:t>
      </w:r>
      <w:r w:rsidR="00EE288B" w:rsidRPr="005836B0">
        <w:rPr>
          <w:rFonts w:ascii="Arial" w:hAnsi="Arial" w:cs="Arial"/>
          <w:sz w:val="24"/>
          <w:szCs w:val="24"/>
          <w:u w:val="single"/>
        </w:rPr>
        <w:t>Appointment of Residential Consumer TAC Representative</w:t>
      </w:r>
      <w:r w:rsidR="00E53048" w:rsidRPr="005836B0">
        <w:rPr>
          <w:rFonts w:ascii="Arial" w:hAnsi="Arial" w:cs="Arial"/>
          <w:sz w:val="24"/>
          <w:szCs w:val="24"/>
          <w:u w:val="single"/>
        </w:rPr>
        <w:t>s</w:t>
      </w:r>
      <w:r>
        <w:rPr>
          <w:rFonts w:ascii="ZWAdobeF" w:hAnsi="ZWAdobeF" w:cs="ZWAdobeF"/>
          <w:sz w:val="2"/>
          <w:szCs w:val="2"/>
        </w:rPr>
        <w:t>U</w:t>
      </w:r>
      <w:r w:rsidR="00EE288B" w:rsidRPr="005836B0">
        <w:rPr>
          <w:rFonts w:ascii="Arial" w:hAnsi="Arial" w:cs="Arial"/>
          <w:sz w:val="24"/>
          <w:szCs w:val="24"/>
        </w:rPr>
        <w:t>.</w:t>
      </w:r>
      <w:r w:rsidR="009E4BE4" w:rsidRPr="005836B0">
        <w:rPr>
          <w:rFonts w:ascii="Arial" w:hAnsi="Arial" w:cs="Arial"/>
          <w:sz w:val="24"/>
          <w:szCs w:val="24"/>
        </w:rPr>
        <w:t xml:space="preserve"> </w:t>
      </w:r>
      <w:r w:rsidR="00EE288B" w:rsidRPr="005836B0">
        <w:rPr>
          <w:rFonts w:ascii="Arial" w:hAnsi="Arial" w:cs="Arial"/>
          <w:sz w:val="24"/>
          <w:szCs w:val="24"/>
        </w:rPr>
        <w:t xml:space="preserve"> </w:t>
      </w:r>
      <w:r w:rsidR="00637FEE" w:rsidRPr="005836B0">
        <w:rPr>
          <w:rFonts w:ascii="Arial" w:hAnsi="Arial" w:cs="Arial"/>
          <w:sz w:val="24"/>
          <w:szCs w:val="24"/>
        </w:rPr>
        <w:t xml:space="preserve">Notwithstanding Section 7.2, for the Residential Consumer </w:t>
      </w:r>
      <w:r w:rsidR="000B490B">
        <w:rPr>
          <w:rFonts w:ascii="Arial" w:hAnsi="Arial" w:cs="Arial"/>
          <w:sz w:val="24"/>
          <w:szCs w:val="24"/>
        </w:rPr>
        <w:t>s</w:t>
      </w:r>
      <w:r w:rsidR="00637FEE" w:rsidRPr="005836B0">
        <w:rPr>
          <w:rFonts w:ascii="Arial" w:hAnsi="Arial" w:cs="Arial"/>
          <w:sz w:val="24"/>
          <w:szCs w:val="24"/>
        </w:rPr>
        <w:t xml:space="preserve">ubsegment, the </w:t>
      </w:r>
      <w:r w:rsidR="000B490B">
        <w:rPr>
          <w:rFonts w:ascii="Arial" w:hAnsi="Arial" w:cs="Arial"/>
          <w:sz w:val="24"/>
          <w:szCs w:val="24"/>
        </w:rPr>
        <w:t xml:space="preserve">Public Counsel for the Office of </w:t>
      </w:r>
      <w:r w:rsidR="00637FEE" w:rsidRPr="005836B0">
        <w:rPr>
          <w:rFonts w:ascii="Arial" w:hAnsi="Arial" w:cs="Arial"/>
          <w:sz w:val="24"/>
          <w:szCs w:val="24"/>
        </w:rPr>
        <w:t xml:space="preserve">Public Utility Counsel shall appoint Residential Consumer TAC Representative(s). ERCOT will assist, if requested, in providing potential candidates for such seats. The Public Counsel shall identify their appointees to ERCOT at least one week prior to the Annual Meeting. ERCOT will notify new Consumer appointees of the information necessary to attend the Annual Meeting. </w:t>
      </w:r>
    </w:p>
    <w:p w14:paraId="311C49F6" w14:textId="77777777" w:rsidR="00637FEE" w:rsidRPr="005836B0" w:rsidRDefault="00637FEE" w:rsidP="00637FEE">
      <w:pPr>
        <w:pStyle w:val="BodyText"/>
        <w:autoSpaceDE/>
        <w:autoSpaceDN/>
        <w:rPr>
          <w:rFonts w:ascii="Arial" w:hAnsi="Arial" w:cs="Arial"/>
          <w:sz w:val="24"/>
          <w:szCs w:val="24"/>
        </w:rPr>
      </w:pPr>
    </w:p>
    <w:p w14:paraId="254E2C40" w14:textId="2C4E1F95" w:rsidR="00637FEE" w:rsidRPr="005836B0" w:rsidRDefault="001129EA" w:rsidP="00637FEE">
      <w:pPr>
        <w:pStyle w:val="BodyText"/>
        <w:numPr>
          <w:ilvl w:val="1"/>
          <w:numId w:val="4"/>
        </w:numPr>
        <w:autoSpaceDE/>
        <w:autoSpaceDN/>
        <w:rPr>
          <w:rFonts w:ascii="Arial" w:hAnsi="Arial" w:cs="Arial"/>
          <w:sz w:val="24"/>
          <w:szCs w:val="24"/>
        </w:rPr>
      </w:pPr>
      <w:r>
        <w:rPr>
          <w:rFonts w:ascii="ZWAdobeF" w:hAnsi="ZWAdobeF" w:cs="ZWAdobeF"/>
          <w:sz w:val="2"/>
          <w:szCs w:val="2"/>
        </w:rPr>
        <w:t>U</w:t>
      </w:r>
      <w:r w:rsidR="00E53048" w:rsidRPr="005836B0">
        <w:rPr>
          <w:rFonts w:ascii="Arial" w:hAnsi="Arial" w:cs="Arial"/>
          <w:sz w:val="24"/>
          <w:szCs w:val="24"/>
          <w:u w:val="single"/>
        </w:rPr>
        <w:t>Facilitation of Election</w:t>
      </w:r>
      <w:r>
        <w:rPr>
          <w:rFonts w:ascii="ZWAdobeF" w:hAnsi="ZWAdobeF" w:cs="ZWAdobeF"/>
          <w:sz w:val="2"/>
          <w:szCs w:val="2"/>
        </w:rPr>
        <w:t>U</w:t>
      </w:r>
      <w:r w:rsidR="00E53048" w:rsidRPr="005836B0">
        <w:rPr>
          <w:rFonts w:ascii="Arial" w:hAnsi="Arial" w:cs="Arial"/>
          <w:sz w:val="24"/>
          <w:szCs w:val="24"/>
        </w:rPr>
        <w:t>.</w:t>
      </w:r>
      <w:r w:rsidR="009E4BE4" w:rsidRPr="005836B0">
        <w:rPr>
          <w:rFonts w:ascii="Arial" w:hAnsi="Arial" w:cs="Arial"/>
          <w:sz w:val="24"/>
          <w:szCs w:val="24"/>
        </w:rPr>
        <w:t xml:space="preserve"> </w:t>
      </w:r>
      <w:r w:rsidR="00E53048" w:rsidRPr="005836B0">
        <w:rPr>
          <w:rFonts w:ascii="Arial" w:hAnsi="Arial" w:cs="Arial"/>
          <w:sz w:val="24"/>
          <w:szCs w:val="24"/>
        </w:rPr>
        <w:t xml:space="preserve"> </w:t>
      </w:r>
      <w:r w:rsidR="00637FEE" w:rsidRPr="005836B0">
        <w:rPr>
          <w:rFonts w:ascii="Arial" w:hAnsi="Arial" w:cs="Arial"/>
          <w:sz w:val="24"/>
          <w:szCs w:val="24"/>
        </w:rPr>
        <w:t xml:space="preserve">If a Segment is unable to elect a TAC </w:t>
      </w:r>
      <w:r w:rsidR="00E53048" w:rsidRPr="005836B0">
        <w:rPr>
          <w:rFonts w:ascii="Arial" w:hAnsi="Arial" w:cs="Arial"/>
          <w:sz w:val="24"/>
          <w:szCs w:val="24"/>
        </w:rPr>
        <w:t xml:space="preserve">Representative </w:t>
      </w:r>
      <w:r w:rsidR="00637FEE" w:rsidRPr="005836B0">
        <w:rPr>
          <w:rFonts w:ascii="Arial" w:hAnsi="Arial" w:cs="Arial"/>
          <w:sz w:val="24"/>
          <w:szCs w:val="24"/>
        </w:rPr>
        <w:t>at least two weeks prior to the Annual Meeting, ERCOT will notice a meeting of the Segment to facilitate the election.</w:t>
      </w:r>
    </w:p>
    <w:p w14:paraId="43044A79" w14:textId="77777777" w:rsidR="00637FEE" w:rsidRPr="005836B0" w:rsidRDefault="00637FEE" w:rsidP="00637FEE">
      <w:pPr>
        <w:pStyle w:val="BodyText"/>
        <w:autoSpaceDE/>
        <w:autoSpaceDN/>
        <w:rPr>
          <w:rFonts w:ascii="Arial" w:hAnsi="Arial" w:cs="Arial"/>
          <w:sz w:val="24"/>
          <w:szCs w:val="24"/>
        </w:rPr>
      </w:pPr>
    </w:p>
    <w:p w14:paraId="16A9D8C7" w14:textId="3A7577C0" w:rsidR="00637FEE" w:rsidRPr="005836B0" w:rsidRDefault="001129EA" w:rsidP="00637FEE">
      <w:pPr>
        <w:pStyle w:val="BodyText"/>
        <w:numPr>
          <w:ilvl w:val="1"/>
          <w:numId w:val="4"/>
        </w:numPr>
        <w:autoSpaceDE/>
        <w:autoSpaceDN/>
        <w:rPr>
          <w:rFonts w:ascii="Arial" w:hAnsi="Arial" w:cs="Arial"/>
          <w:sz w:val="24"/>
          <w:szCs w:val="24"/>
        </w:rPr>
      </w:pPr>
      <w:r>
        <w:rPr>
          <w:rFonts w:ascii="ZWAdobeF" w:hAnsi="ZWAdobeF" w:cs="ZWAdobeF"/>
          <w:sz w:val="2"/>
          <w:szCs w:val="2"/>
        </w:rPr>
        <w:t>U</w:t>
      </w:r>
      <w:r w:rsidR="00E53048" w:rsidRPr="005836B0">
        <w:rPr>
          <w:rFonts w:ascii="Arial" w:hAnsi="Arial" w:cs="Arial"/>
          <w:sz w:val="24"/>
          <w:szCs w:val="24"/>
          <w:u w:val="single"/>
        </w:rPr>
        <w:t>Election Results and Confirmation</w:t>
      </w:r>
      <w:r>
        <w:rPr>
          <w:rFonts w:ascii="ZWAdobeF" w:hAnsi="ZWAdobeF" w:cs="ZWAdobeF"/>
          <w:sz w:val="2"/>
          <w:szCs w:val="2"/>
        </w:rPr>
        <w:t>U</w:t>
      </w:r>
      <w:r w:rsidR="00E53048" w:rsidRPr="005836B0">
        <w:rPr>
          <w:rFonts w:ascii="Arial" w:hAnsi="Arial" w:cs="Arial"/>
          <w:sz w:val="24"/>
          <w:szCs w:val="24"/>
        </w:rPr>
        <w:t xml:space="preserve">.  </w:t>
      </w:r>
      <w:r w:rsidR="00637FEE" w:rsidRPr="005836B0">
        <w:rPr>
          <w:rFonts w:ascii="Arial" w:hAnsi="Arial" w:cs="Arial"/>
          <w:sz w:val="24"/>
          <w:szCs w:val="24"/>
        </w:rPr>
        <w:t xml:space="preserve">Prior to the Annual Meeting, ERCOT will determine the results of </w:t>
      </w:r>
      <w:r w:rsidR="000B490B">
        <w:rPr>
          <w:rFonts w:ascii="Arial" w:hAnsi="Arial" w:cs="Arial"/>
          <w:sz w:val="24"/>
          <w:szCs w:val="24"/>
        </w:rPr>
        <w:t>TAC Representative</w:t>
      </w:r>
      <w:r w:rsidR="00637FEE" w:rsidRPr="005836B0">
        <w:rPr>
          <w:rFonts w:ascii="Arial" w:hAnsi="Arial" w:cs="Arial"/>
          <w:sz w:val="24"/>
          <w:szCs w:val="24"/>
        </w:rPr>
        <w:t xml:space="preserve"> elections. </w:t>
      </w:r>
      <w:r w:rsidR="009E4BE4" w:rsidRPr="005836B0">
        <w:rPr>
          <w:rFonts w:ascii="Arial" w:hAnsi="Arial" w:cs="Arial"/>
          <w:sz w:val="24"/>
          <w:szCs w:val="24"/>
        </w:rPr>
        <w:t xml:space="preserve"> </w:t>
      </w:r>
      <w:r w:rsidR="00637FEE" w:rsidRPr="005836B0">
        <w:rPr>
          <w:rFonts w:ascii="Arial" w:hAnsi="Arial" w:cs="Arial"/>
          <w:sz w:val="24"/>
          <w:szCs w:val="24"/>
        </w:rPr>
        <w:t xml:space="preserve">At the Annual Meeting, the new TAC </w:t>
      </w:r>
      <w:r w:rsidR="00E53048" w:rsidRPr="005836B0">
        <w:rPr>
          <w:rFonts w:ascii="Arial" w:hAnsi="Arial" w:cs="Arial"/>
          <w:sz w:val="24"/>
          <w:szCs w:val="24"/>
        </w:rPr>
        <w:t xml:space="preserve">Representatives </w:t>
      </w:r>
      <w:r w:rsidR="00637FEE" w:rsidRPr="005836B0">
        <w:rPr>
          <w:rFonts w:ascii="Arial" w:hAnsi="Arial" w:cs="Arial"/>
          <w:sz w:val="24"/>
          <w:szCs w:val="24"/>
        </w:rPr>
        <w:t>will be announced</w:t>
      </w:r>
      <w:r w:rsidR="00E53048" w:rsidRPr="005836B0">
        <w:rPr>
          <w:rFonts w:ascii="Arial" w:hAnsi="Arial" w:cs="Arial"/>
          <w:sz w:val="24"/>
          <w:szCs w:val="24"/>
        </w:rPr>
        <w:t>.  The new TAC Representatives will be seated according to their elected terms</w:t>
      </w:r>
      <w:r w:rsidR="00823089" w:rsidRPr="005836B0">
        <w:rPr>
          <w:rFonts w:ascii="Arial" w:hAnsi="Arial" w:cs="Arial"/>
          <w:sz w:val="24"/>
          <w:szCs w:val="24"/>
        </w:rPr>
        <w:t>.</w:t>
      </w:r>
    </w:p>
    <w:p w14:paraId="0CEE1573" w14:textId="77777777" w:rsidR="00675556" w:rsidRPr="005836B0" w:rsidRDefault="00675556" w:rsidP="002035D9">
      <w:pPr>
        <w:pStyle w:val="BodyText"/>
        <w:autoSpaceDE/>
        <w:autoSpaceDN/>
        <w:rPr>
          <w:rFonts w:ascii="Arial" w:hAnsi="Arial" w:cs="Arial"/>
          <w:sz w:val="24"/>
          <w:szCs w:val="24"/>
        </w:rPr>
      </w:pPr>
    </w:p>
    <w:p w14:paraId="7CA71885" w14:textId="247FE71F" w:rsidR="0002737A" w:rsidRPr="00B71E0E" w:rsidRDefault="001129EA" w:rsidP="00C51559">
      <w:pPr>
        <w:pStyle w:val="BodyText"/>
        <w:numPr>
          <w:ilvl w:val="1"/>
          <w:numId w:val="4"/>
        </w:numPr>
        <w:autoSpaceDE/>
        <w:autoSpaceDN/>
        <w:rPr>
          <w:rFonts w:ascii="Arial" w:hAnsi="Arial" w:cs="Arial"/>
          <w:szCs w:val="24"/>
        </w:rPr>
      </w:pPr>
      <w:r w:rsidRPr="00B71E0E">
        <w:rPr>
          <w:rFonts w:ascii="ZWAdobeF" w:hAnsi="ZWAdobeF" w:cs="ZWAdobeF"/>
          <w:sz w:val="2"/>
          <w:szCs w:val="2"/>
        </w:rPr>
        <w:t>U</w:t>
      </w:r>
      <w:r w:rsidR="000B490B" w:rsidRPr="00B71E0E">
        <w:rPr>
          <w:rFonts w:ascii="Arial" w:hAnsi="Arial" w:cs="Arial"/>
          <w:sz w:val="24"/>
          <w:szCs w:val="24"/>
          <w:u w:val="single"/>
        </w:rPr>
        <w:t>Expiration of Director Terms</w:t>
      </w:r>
      <w:r w:rsidR="000B490B" w:rsidRPr="00B71E0E">
        <w:rPr>
          <w:rFonts w:ascii="ZWAdobeF" w:hAnsi="ZWAdobeF" w:cs="ZWAdobeF"/>
          <w:sz w:val="2"/>
          <w:szCs w:val="2"/>
        </w:rPr>
        <w:t>U</w:t>
      </w:r>
      <w:r w:rsidR="000B490B" w:rsidRPr="00B71E0E">
        <w:rPr>
          <w:rFonts w:ascii="Cambria" w:hAnsi="Cambria" w:cs="ZWAdobeF"/>
          <w:sz w:val="2"/>
          <w:szCs w:val="2"/>
        </w:rPr>
        <w:t>ss</w:t>
      </w:r>
      <w:r w:rsidR="000B490B" w:rsidRPr="00B71E0E">
        <w:rPr>
          <w:rFonts w:ascii="Arial" w:hAnsi="Arial" w:cs="Arial"/>
          <w:sz w:val="24"/>
          <w:szCs w:val="24"/>
        </w:rPr>
        <w:t>.  For Directors selected by the ERCOT Board Selection Committee, six months prior to the expiration of a</w:t>
      </w:r>
      <w:r w:rsidR="000B490B" w:rsidRPr="00B71E0E" w:rsidDel="005D4678">
        <w:rPr>
          <w:rFonts w:ascii="Arial" w:hAnsi="Arial" w:cs="Arial"/>
          <w:sz w:val="24"/>
          <w:szCs w:val="24"/>
        </w:rPr>
        <w:t xml:space="preserve"> </w:t>
      </w:r>
      <w:r w:rsidR="000B490B" w:rsidRPr="00B71E0E">
        <w:rPr>
          <w:rFonts w:ascii="Arial" w:hAnsi="Arial" w:cs="Arial"/>
          <w:sz w:val="24"/>
          <w:szCs w:val="24"/>
        </w:rPr>
        <w:t>Director’s term, such Director shall indicate whether he or she wishes to remain on the Board for another term (if applicable) by notifying ERCOT’s General Counsel.  Upon receipt of such notice, ERCOT’s General Counsel will notify the PUCT Chair and/or the ERCOT Board Selection Committee.</w:t>
      </w:r>
    </w:p>
    <w:p w14:paraId="31649822" w14:textId="77777777" w:rsidR="0002737A" w:rsidRPr="005836B0" w:rsidRDefault="0002737A" w:rsidP="00637FEE">
      <w:pPr>
        <w:pStyle w:val="BodyText2"/>
        <w:rPr>
          <w:rFonts w:ascii="Arial" w:hAnsi="Arial" w:cs="Arial"/>
          <w:szCs w:val="24"/>
        </w:rPr>
      </w:pPr>
    </w:p>
    <w:p w14:paraId="3FA51FE3" w14:textId="11E99874" w:rsidR="00D17ED2" w:rsidRPr="005836B0" w:rsidRDefault="00D17ED2" w:rsidP="00D17ED2">
      <w:pPr>
        <w:pStyle w:val="ListParagraph"/>
        <w:autoSpaceDE/>
        <w:autoSpaceDN/>
        <w:ind w:hanging="720"/>
        <w:rPr>
          <w:ins w:id="150" w:author="ERCOT" w:date="2024-01-16T12:06:00Z"/>
          <w:rFonts w:ascii="Arial" w:hAnsi="Arial" w:cs="Arial"/>
          <w:b/>
          <w:sz w:val="24"/>
          <w:szCs w:val="24"/>
        </w:rPr>
      </w:pPr>
      <w:ins w:id="151" w:author="ERCOT" w:date="2024-01-16T12:06:00Z">
        <w:r w:rsidRPr="005836B0">
          <w:rPr>
            <w:rFonts w:ascii="Arial" w:hAnsi="Arial" w:cs="Arial"/>
            <w:b/>
            <w:sz w:val="24"/>
            <w:szCs w:val="24"/>
          </w:rPr>
          <w:t>VIII.</w:t>
        </w:r>
        <w:r w:rsidRPr="005836B0">
          <w:rPr>
            <w:rFonts w:ascii="Arial" w:hAnsi="Arial" w:cs="Arial"/>
            <w:b/>
            <w:sz w:val="24"/>
            <w:szCs w:val="24"/>
          </w:rPr>
          <w:tab/>
        </w:r>
        <w:bookmarkStart w:id="152" w:name="_Hlk161740788"/>
        <w:r w:rsidRPr="005836B0">
          <w:rPr>
            <w:rFonts w:ascii="Arial" w:hAnsi="Arial" w:cs="Arial"/>
            <w:b/>
            <w:sz w:val="24"/>
            <w:szCs w:val="24"/>
          </w:rPr>
          <w:t xml:space="preserve">Procedures for Participation </w:t>
        </w:r>
        <w:r>
          <w:rPr>
            <w:rFonts w:ascii="Arial" w:hAnsi="Arial" w:cs="Arial"/>
            <w:b/>
            <w:sz w:val="24"/>
            <w:szCs w:val="24"/>
          </w:rPr>
          <w:t>in Board Consideration of Revision Requests</w:t>
        </w:r>
        <w:bookmarkEnd w:id="152"/>
      </w:ins>
    </w:p>
    <w:p w14:paraId="3CC52A25" w14:textId="77777777" w:rsidR="00D17ED2" w:rsidRPr="00F14954" w:rsidRDefault="00D17ED2" w:rsidP="00D17ED2">
      <w:pPr>
        <w:pStyle w:val="ListParagraph"/>
        <w:autoSpaceDE/>
        <w:autoSpaceDN/>
        <w:ind w:left="0"/>
        <w:rPr>
          <w:ins w:id="153" w:author="ERCOT" w:date="2024-01-16T12:06:00Z"/>
          <w:rFonts w:ascii="Arial" w:hAnsi="Arial" w:cs="Arial"/>
          <w:sz w:val="24"/>
          <w:szCs w:val="24"/>
        </w:rPr>
      </w:pPr>
    </w:p>
    <w:p w14:paraId="09F9B1AB" w14:textId="0E9C0008" w:rsidR="00D17ED2" w:rsidRDefault="00D17ED2" w:rsidP="00D17ED2">
      <w:pPr>
        <w:pStyle w:val="ListParagraph"/>
        <w:autoSpaceDE/>
        <w:autoSpaceDN/>
        <w:ind w:hanging="720"/>
        <w:rPr>
          <w:ins w:id="154" w:author="ERCOT" w:date="2024-01-16T12:10:00Z"/>
          <w:rFonts w:ascii="Arial" w:hAnsi="Arial" w:cs="Arial"/>
          <w:sz w:val="24"/>
          <w:szCs w:val="24"/>
        </w:rPr>
      </w:pPr>
      <w:ins w:id="155" w:author="ERCOT" w:date="2024-01-16T12:06:00Z">
        <w:r>
          <w:rPr>
            <w:rFonts w:ascii="Arial" w:hAnsi="Arial" w:cs="Arial"/>
            <w:sz w:val="24"/>
            <w:szCs w:val="24"/>
          </w:rPr>
          <w:lastRenderedPageBreak/>
          <w:t>8</w:t>
        </w:r>
      </w:ins>
      <w:ins w:id="156" w:author="ERCOT" w:date="2024-01-16T12:59:00Z">
        <w:r w:rsidR="000872B3">
          <w:rPr>
            <w:rFonts w:ascii="Arial" w:hAnsi="Arial" w:cs="Arial"/>
            <w:sz w:val="24"/>
            <w:szCs w:val="24"/>
          </w:rPr>
          <w:t>.</w:t>
        </w:r>
      </w:ins>
      <w:ins w:id="157" w:author="ERCOT" w:date="2024-01-16T12:06:00Z">
        <w:r>
          <w:rPr>
            <w:rFonts w:ascii="Arial" w:hAnsi="Arial" w:cs="Arial"/>
            <w:sz w:val="24"/>
            <w:szCs w:val="24"/>
          </w:rPr>
          <w:t>1</w:t>
        </w:r>
        <w:r>
          <w:rPr>
            <w:rFonts w:ascii="Arial" w:hAnsi="Arial" w:cs="Arial"/>
            <w:sz w:val="24"/>
            <w:szCs w:val="24"/>
          </w:rPr>
          <w:tab/>
        </w:r>
        <w:r w:rsidRPr="006756EC">
          <w:rPr>
            <w:rFonts w:ascii="Arial" w:hAnsi="Arial" w:cs="Arial"/>
            <w:sz w:val="24"/>
            <w:szCs w:val="24"/>
          </w:rPr>
          <w:t>This Section</w:t>
        </w:r>
      </w:ins>
      <w:ins w:id="158" w:author="ERCOT" w:date="2024-01-16T12:07:00Z">
        <w:r w:rsidR="00010494">
          <w:rPr>
            <w:rFonts w:ascii="Arial" w:hAnsi="Arial" w:cs="Arial"/>
            <w:sz w:val="24"/>
            <w:szCs w:val="24"/>
          </w:rPr>
          <w:t xml:space="preserve"> </w:t>
        </w:r>
      </w:ins>
      <w:ins w:id="159" w:author="ERCOT" w:date="2024-01-18T08:02:00Z">
        <w:r w:rsidR="00106B84">
          <w:rPr>
            <w:rFonts w:ascii="Arial" w:hAnsi="Arial" w:cs="Arial"/>
            <w:sz w:val="24"/>
            <w:szCs w:val="24"/>
          </w:rPr>
          <w:t xml:space="preserve">VIII </w:t>
        </w:r>
      </w:ins>
      <w:ins w:id="160" w:author="ERCOT" w:date="2024-01-16T12:07:00Z">
        <w:r w:rsidR="00010494">
          <w:rPr>
            <w:rFonts w:ascii="Arial" w:hAnsi="Arial" w:cs="Arial"/>
            <w:sz w:val="24"/>
            <w:szCs w:val="24"/>
          </w:rPr>
          <w:t>applies to</w:t>
        </w:r>
      </w:ins>
      <w:ins w:id="161" w:author="ERCOT" w:date="2024-01-16T12:08:00Z">
        <w:r w:rsidR="002C44AE">
          <w:rPr>
            <w:rFonts w:ascii="Arial" w:hAnsi="Arial" w:cs="Arial"/>
            <w:sz w:val="24"/>
            <w:szCs w:val="24"/>
          </w:rPr>
          <w:t xml:space="preserve"> </w:t>
        </w:r>
      </w:ins>
      <w:ins w:id="162" w:author="ERCOT" w:date="2024-01-18T08:03:00Z">
        <w:r w:rsidR="00E569F9">
          <w:rPr>
            <w:rFonts w:ascii="Arial" w:hAnsi="Arial" w:cs="Arial"/>
            <w:sz w:val="24"/>
            <w:szCs w:val="24"/>
          </w:rPr>
          <w:t>participation</w:t>
        </w:r>
      </w:ins>
      <w:ins w:id="163" w:author="ERCOT" w:date="2024-01-16T12:08:00Z">
        <w:r w:rsidR="002C44AE">
          <w:rPr>
            <w:rFonts w:ascii="Arial" w:hAnsi="Arial" w:cs="Arial"/>
            <w:sz w:val="24"/>
            <w:szCs w:val="24"/>
          </w:rPr>
          <w:t xml:space="preserve"> in</w:t>
        </w:r>
      </w:ins>
      <w:ins w:id="164" w:author="ERCOT" w:date="2024-01-16T12:07:00Z">
        <w:r w:rsidR="00010494">
          <w:rPr>
            <w:rFonts w:ascii="Arial" w:hAnsi="Arial" w:cs="Arial"/>
            <w:sz w:val="24"/>
            <w:szCs w:val="24"/>
          </w:rPr>
          <w:t xml:space="preserve"> Board consideration of Revision Requests.</w:t>
        </w:r>
        <w:r w:rsidR="002C44AE">
          <w:rPr>
            <w:rFonts w:ascii="Arial" w:hAnsi="Arial" w:cs="Arial"/>
            <w:sz w:val="24"/>
            <w:szCs w:val="24"/>
          </w:rPr>
          <w:t xml:space="preserve"> </w:t>
        </w:r>
      </w:ins>
    </w:p>
    <w:p w14:paraId="218C2306" w14:textId="3F938DF8" w:rsidR="006626DF" w:rsidRDefault="006626DF" w:rsidP="00D17ED2">
      <w:pPr>
        <w:pStyle w:val="ListParagraph"/>
        <w:autoSpaceDE/>
        <w:autoSpaceDN/>
        <w:ind w:hanging="720"/>
        <w:rPr>
          <w:ins w:id="165" w:author="ERCOT" w:date="2024-01-16T12:10:00Z"/>
          <w:rFonts w:ascii="Arial" w:hAnsi="Arial" w:cs="Arial"/>
          <w:sz w:val="24"/>
          <w:szCs w:val="24"/>
        </w:rPr>
      </w:pPr>
    </w:p>
    <w:p w14:paraId="138B1454" w14:textId="5A3345D7" w:rsidR="000872B3" w:rsidRPr="000872B3" w:rsidRDefault="008D5743" w:rsidP="000872B3">
      <w:pPr>
        <w:pStyle w:val="ListParagraph"/>
        <w:autoSpaceDE/>
        <w:autoSpaceDN/>
        <w:ind w:hanging="720"/>
        <w:rPr>
          <w:ins w:id="166" w:author="ERCOT" w:date="2024-01-16T12:59:00Z"/>
          <w:rFonts w:ascii="Arial" w:hAnsi="Arial" w:cs="Arial"/>
          <w:sz w:val="24"/>
          <w:szCs w:val="24"/>
          <w:u w:val="single"/>
        </w:rPr>
      </w:pPr>
      <w:ins w:id="167" w:author="ERCOT" w:date="2024-01-16T12:11:00Z">
        <w:r>
          <w:rPr>
            <w:rFonts w:ascii="Arial" w:hAnsi="Arial" w:cs="Arial"/>
            <w:sz w:val="24"/>
            <w:szCs w:val="24"/>
          </w:rPr>
          <w:t>8.</w:t>
        </w:r>
      </w:ins>
      <w:ins w:id="168" w:author="ERCOT" w:date="2024-05-02T09:15:00Z">
        <w:r w:rsidR="0049347C">
          <w:rPr>
            <w:rFonts w:ascii="Arial" w:hAnsi="Arial" w:cs="Arial"/>
            <w:sz w:val="24"/>
            <w:szCs w:val="24"/>
          </w:rPr>
          <w:t>2</w:t>
        </w:r>
      </w:ins>
      <w:ins w:id="169" w:author="ERCOT" w:date="2024-01-16T12:11:00Z">
        <w:r>
          <w:rPr>
            <w:rFonts w:ascii="Arial" w:hAnsi="Arial" w:cs="Arial"/>
            <w:sz w:val="24"/>
            <w:szCs w:val="24"/>
          </w:rPr>
          <w:tab/>
        </w:r>
      </w:ins>
      <w:ins w:id="170" w:author="ERCOT" w:date="2024-01-16T12:59:00Z">
        <w:r w:rsidR="000872B3" w:rsidRPr="00DF4E8E">
          <w:rPr>
            <w:rFonts w:ascii="Arial" w:hAnsi="Arial" w:cs="Arial"/>
            <w:sz w:val="24"/>
            <w:szCs w:val="24"/>
            <w:u w:val="single"/>
          </w:rPr>
          <w:t>Consent Agenda</w:t>
        </w:r>
        <w:r w:rsidR="000872B3">
          <w:rPr>
            <w:rFonts w:ascii="Arial" w:hAnsi="Arial" w:cs="Arial"/>
            <w:sz w:val="24"/>
            <w:szCs w:val="24"/>
          </w:rPr>
          <w:t>. The Board may consider on a consent agenda Revision Requests that TAC unanimously recommended to approve</w:t>
        </w:r>
      </w:ins>
      <w:ins w:id="171" w:author="ERCOT" w:date="2024-01-25T13:07:00Z">
        <w:r w:rsidR="00612803">
          <w:rPr>
            <w:rFonts w:ascii="Arial" w:hAnsi="Arial" w:cs="Arial"/>
            <w:sz w:val="24"/>
            <w:szCs w:val="24"/>
          </w:rPr>
          <w:t xml:space="preserve"> (</w:t>
        </w:r>
        <w:r w:rsidR="00061EE8">
          <w:rPr>
            <w:rFonts w:ascii="Arial" w:hAnsi="Arial" w:cs="Arial"/>
            <w:sz w:val="24"/>
            <w:szCs w:val="24"/>
          </w:rPr>
          <w:t>including abstentions)</w:t>
        </w:r>
      </w:ins>
      <w:ins w:id="172" w:author="ERCOT" w:date="2024-01-16T12:59:00Z">
        <w:r w:rsidR="000872B3">
          <w:rPr>
            <w:rFonts w:ascii="Arial" w:hAnsi="Arial" w:cs="Arial"/>
            <w:sz w:val="24"/>
            <w:szCs w:val="24"/>
          </w:rPr>
          <w:t xml:space="preserve">, provided that any </w:t>
        </w:r>
      </w:ins>
      <w:ins w:id="173" w:author="ERCOT" w:date="2024-05-05T09:48:00Z">
        <w:r w:rsidR="00220794">
          <w:rPr>
            <w:rFonts w:ascii="Arial" w:hAnsi="Arial" w:cs="Arial"/>
            <w:sz w:val="24"/>
            <w:szCs w:val="24"/>
          </w:rPr>
          <w:t>Director</w:t>
        </w:r>
      </w:ins>
      <w:ins w:id="174" w:author="ERCOT" w:date="2024-01-16T12:59:00Z">
        <w:r w:rsidR="000872B3">
          <w:rPr>
            <w:rFonts w:ascii="Arial" w:hAnsi="Arial" w:cs="Arial"/>
            <w:sz w:val="24"/>
            <w:szCs w:val="24"/>
          </w:rPr>
          <w:t xml:space="preserve"> may request that an item on the consent agenda be removed therefrom to allow for full discussion.</w:t>
        </w:r>
      </w:ins>
    </w:p>
    <w:p w14:paraId="5997A25F" w14:textId="77777777" w:rsidR="000872B3" w:rsidRDefault="000872B3" w:rsidP="000872B3">
      <w:pPr>
        <w:pStyle w:val="ListParagraph"/>
        <w:autoSpaceDE/>
        <w:autoSpaceDN/>
        <w:ind w:hanging="720"/>
        <w:rPr>
          <w:ins w:id="175" w:author="ERCOT" w:date="2024-01-16T12:59:00Z"/>
          <w:rFonts w:ascii="Arial" w:hAnsi="Arial" w:cs="Arial"/>
          <w:sz w:val="24"/>
          <w:szCs w:val="24"/>
        </w:rPr>
      </w:pPr>
    </w:p>
    <w:p w14:paraId="0C22B177" w14:textId="26279313" w:rsidR="00AC4F3A" w:rsidRDefault="2642631E" w:rsidP="00781503">
      <w:pPr>
        <w:pStyle w:val="ListParagraph"/>
        <w:autoSpaceDE/>
        <w:autoSpaceDN/>
        <w:ind w:hanging="720"/>
        <w:rPr>
          <w:ins w:id="176" w:author="ERCOT" w:date="2024-05-02T09:29:00Z"/>
          <w:rFonts w:ascii="Arial" w:hAnsi="Arial" w:cs="Arial"/>
          <w:sz w:val="24"/>
          <w:szCs w:val="24"/>
        </w:rPr>
      </w:pPr>
      <w:ins w:id="177" w:author="ERCOT" w:date="2024-01-16T12:59:00Z">
        <w:r w:rsidRPr="6782DD0F">
          <w:rPr>
            <w:rFonts w:ascii="Arial" w:hAnsi="Arial" w:cs="Arial"/>
            <w:sz w:val="24"/>
            <w:szCs w:val="24"/>
          </w:rPr>
          <w:t>8.</w:t>
        </w:r>
      </w:ins>
      <w:ins w:id="178" w:author="ERCOT" w:date="2024-05-02T09:15:00Z">
        <w:r w:rsidR="0049347C">
          <w:rPr>
            <w:rFonts w:ascii="Arial" w:hAnsi="Arial" w:cs="Arial"/>
            <w:sz w:val="24"/>
            <w:szCs w:val="24"/>
          </w:rPr>
          <w:t>3</w:t>
        </w:r>
      </w:ins>
      <w:ins w:id="179" w:author="ERCOT" w:date="2024-01-18T08:03:00Z">
        <w:r w:rsidR="000872B3">
          <w:tab/>
        </w:r>
      </w:ins>
      <w:ins w:id="180" w:author="ERCOT" w:date="2024-01-16T12:26:00Z">
        <w:r w:rsidR="49D56C91" w:rsidRPr="6782DD0F">
          <w:rPr>
            <w:rFonts w:ascii="Arial" w:hAnsi="Arial" w:cs="Arial"/>
            <w:sz w:val="24"/>
            <w:szCs w:val="24"/>
            <w:u w:val="single"/>
          </w:rPr>
          <w:t xml:space="preserve">Board Delegation </w:t>
        </w:r>
      </w:ins>
      <w:ins w:id="181" w:author="ERCOT" w:date="2024-01-16T12:27:00Z">
        <w:r w:rsidR="7C0815F0" w:rsidRPr="6782DD0F">
          <w:rPr>
            <w:rFonts w:ascii="Arial" w:hAnsi="Arial" w:cs="Arial"/>
            <w:sz w:val="24"/>
            <w:szCs w:val="24"/>
            <w:u w:val="single"/>
          </w:rPr>
          <w:t>of Authority</w:t>
        </w:r>
      </w:ins>
      <w:ins w:id="182" w:author="ERCOT" w:date="2024-01-16T12:26:00Z">
        <w:r w:rsidR="49D56C91" w:rsidRPr="6782DD0F">
          <w:rPr>
            <w:rFonts w:ascii="Arial" w:hAnsi="Arial" w:cs="Arial"/>
            <w:sz w:val="24"/>
            <w:szCs w:val="24"/>
          </w:rPr>
          <w:t xml:space="preserve">. </w:t>
        </w:r>
      </w:ins>
      <w:ins w:id="183" w:author="ERCOT" w:date="2024-01-16T12:11:00Z">
        <w:r w:rsidR="5E9F15D8" w:rsidRPr="6782DD0F">
          <w:rPr>
            <w:rFonts w:ascii="Arial" w:hAnsi="Arial" w:cs="Arial"/>
            <w:sz w:val="24"/>
            <w:szCs w:val="24"/>
          </w:rPr>
          <w:t xml:space="preserve">The Board may delegate to </w:t>
        </w:r>
      </w:ins>
      <w:ins w:id="184" w:author="ERCOT" w:date="2024-01-18T08:04:00Z">
        <w:r w:rsidR="44E99C41" w:rsidRPr="6782DD0F">
          <w:rPr>
            <w:rFonts w:ascii="Arial" w:hAnsi="Arial" w:cs="Arial"/>
            <w:sz w:val="24"/>
            <w:szCs w:val="24"/>
          </w:rPr>
          <w:t>on</w:t>
        </w:r>
      </w:ins>
      <w:ins w:id="185" w:author="ERCOT" w:date="2024-01-18T08:05:00Z">
        <w:r w:rsidR="44E99C41" w:rsidRPr="6782DD0F">
          <w:rPr>
            <w:rFonts w:ascii="Arial" w:hAnsi="Arial" w:cs="Arial"/>
            <w:sz w:val="24"/>
            <w:szCs w:val="24"/>
          </w:rPr>
          <w:t xml:space="preserve">e or more </w:t>
        </w:r>
      </w:ins>
      <w:ins w:id="186" w:author="ERCOT" w:date="2024-05-02T09:16:00Z">
        <w:r w:rsidR="00D76836">
          <w:rPr>
            <w:rFonts w:ascii="Arial" w:hAnsi="Arial" w:cs="Arial"/>
            <w:sz w:val="24"/>
            <w:szCs w:val="24"/>
          </w:rPr>
          <w:t xml:space="preserve">Board </w:t>
        </w:r>
      </w:ins>
      <w:ins w:id="187" w:author="ERCOT" w:date="2024-01-16T12:11:00Z">
        <w:r w:rsidR="5E9F15D8" w:rsidRPr="6782DD0F">
          <w:rPr>
            <w:rFonts w:ascii="Arial" w:hAnsi="Arial" w:cs="Arial"/>
            <w:sz w:val="24"/>
            <w:szCs w:val="24"/>
          </w:rPr>
          <w:t>Committee</w:t>
        </w:r>
        <w:r w:rsidR="477E1895" w:rsidRPr="6782DD0F">
          <w:rPr>
            <w:rFonts w:ascii="Arial" w:hAnsi="Arial" w:cs="Arial"/>
            <w:sz w:val="24"/>
            <w:szCs w:val="24"/>
          </w:rPr>
          <w:t>s</w:t>
        </w:r>
        <w:r w:rsidR="5E9F15D8" w:rsidRPr="6782DD0F">
          <w:rPr>
            <w:rFonts w:ascii="Arial" w:hAnsi="Arial" w:cs="Arial"/>
            <w:sz w:val="24"/>
            <w:szCs w:val="24"/>
          </w:rPr>
          <w:t xml:space="preserve"> </w:t>
        </w:r>
      </w:ins>
      <w:ins w:id="188" w:author="ERCOT" w:date="2024-03-27T17:18:00Z">
        <w:r w:rsidR="009F65A3" w:rsidRPr="6782DD0F">
          <w:rPr>
            <w:rFonts w:ascii="Arial" w:hAnsi="Arial" w:cs="Arial"/>
            <w:sz w:val="24"/>
            <w:szCs w:val="24"/>
          </w:rPr>
          <w:t xml:space="preserve">authority </w:t>
        </w:r>
      </w:ins>
      <w:ins w:id="189" w:author="ERCOT" w:date="2024-03-29T21:00:00Z">
        <w:r w:rsidR="79E68546" w:rsidRPr="6782DD0F">
          <w:rPr>
            <w:rFonts w:ascii="Arial" w:hAnsi="Arial" w:cs="Arial"/>
            <w:sz w:val="24"/>
            <w:szCs w:val="24"/>
          </w:rPr>
          <w:t>t</w:t>
        </w:r>
      </w:ins>
      <w:ins w:id="190" w:author="ERCOT" w:date="2024-03-27T17:18:00Z">
        <w:r w:rsidR="009F65A3" w:rsidRPr="6782DD0F">
          <w:rPr>
            <w:rFonts w:ascii="Arial" w:hAnsi="Arial" w:cs="Arial"/>
            <w:sz w:val="24"/>
            <w:szCs w:val="24"/>
          </w:rPr>
          <w:t xml:space="preserve">o </w:t>
        </w:r>
        <w:r w:rsidR="00C41CB5" w:rsidRPr="6782DD0F">
          <w:rPr>
            <w:rFonts w:ascii="Arial" w:hAnsi="Arial" w:cs="Arial"/>
            <w:sz w:val="24"/>
            <w:szCs w:val="24"/>
          </w:rPr>
          <w:t>consider Revision Requests</w:t>
        </w:r>
      </w:ins>
      <w:ins w:id="191" w:author="ERCOT" w:date="2024-03-27T18:14:00Z">
        <w:r w:rsidR="00DF6A49" w:rsidRPr="6782DD0F">
          <w:rPr>
            <w:rFonts w:ascii="Arial" w:hAnsi="Arial" w:cs="Arial"/>
            <w:sz w:val="24"/>
            <w:szCs w:val="24"/>
          </w:rPr>
          <w:t>.</w:t>
        </w:r>
      </w:ins>
      <w:ins w:id="192" w:author="ERCOT" w:date="2024-03-29T21:00:00Z">
        <w:r w:rsidR="2916412D" w:rsidRPr="6782DD0F">
          <w:rPr>
            <w:rFonts w:ascii="Arial" w:hAnsi="Arial" w:cs="Arial"/>
            <w:sz w:val="24"/>
            <w:szCs w:val="24"/>
          </w:rPr>
          <w:t xml:space="preserve"> </w:t>
        </w:r>
      </w:ins>
      <w:ins w:id="193" w:author="ERCOT" w:date="2024-05-02T09:16:00Z">
        <w:r w:rsidR="00146A27">
          <w:rPr>
            <w:rFonts w:ascii="Arial" w:hAnsi="Arial" w:cs="Arial"/>
            <w:sz w:val="24"/>
            <w:szCs w:val="24"/>
          </w:rPr>
          <w:t xml:space="preserve"> </w:t>
        </w:r>
      </w:ins>
      <w:ins w:id="194" w:author="ERCOT" w:date="2024-03-29T21:01:00Z">
        <w:r w:rsidR="2916412D" w:rsidRPr="6782DD0F">
          <w:rPr>
            <w:rFonts w:ascii="Arial" w:hAnsi="Arial" w:cs="Arial"/>
            <w:sz w:val="24"/>
            <w:szCs w:val="24"/>
          </w:rPr>
          <w:t xml:space="preserve">A </w:t>
        </w:r>
      </w:ins>
      <w:ins w:id="195" w:author="ERCOT" w:date="2024-04-03T06:56:00Z">
        <w:r w:rsidR="006405B3">
          <w:rPr>
            <w:rFonts w:ascii="Arial" w:hAnsi="Arial" w:cs="Arial"/>
            <w:sz w:val="24"/>
            <w:szCs w:val="24"/>
          </w:rPr>
          <w:t xml:space="preserve">Board vote on a Revision Request follows a </w:t>
        </w:r>
      </w:ins>
      <w:ins w:id="196" w:author="ERCOT" w:date="2024-05-06T06:57:00Z">
        <w:r w:rsidR="00797CFA">
          <w:rPr>
            <w:rFonts w:ascii="Arial" w:hAnsi="Arial" w:cs="Arial"/>
            <w:sz w:val="24"/>
            <w:szCs w:val="24"/>
          </w:rPr>
          <w:t xml:space="preserve">Board </w:t>
        </w:r>
      </w:ins>
      <w:ins w:id="197" w:author="ERCOT" w:date="2024-04-03T06:56:00Z">
        <w:r w:rsidR="006405B3">
          <w:rPr>
            <w:rFonts w:ascii="Arial" w:hAnsi="Arial" w:cs="Arial"/>
            <w:sz w:val="24"/>
            <w:szCs w:val="24"/>
          </w:rPr>
          <w:t>Co</w:t>
        </w:r>
        <w:r w:rsidR="005725B4">
          <w:rPr>
            <w:rFonts w:ascii="Arial" w:hAnsi="Arial" w:cs="Arial"/>
            <w:sz w:val="24"/>
            <w:szCs w:val="24"/>
          </w:rPr>
          <w:t xml:space="preserve">mmittee </w:t>
        </w:r>
      </w:ins>
      <w:ins w:id="198" w:author="ERCOT" w:date="2024-04-03T06:57:00Z">
        <w:r w:rsidR="00E911D7">
          <w:rPr>
            <w:rFonts w:ascii="Arial" w:hAnsi="Arial" w:cs="Arial"/>
            <w:sz w:val="24"/>
            <w:szCs w:val="24"/>
          </w:rPr>
          <w:t>recommendation</w:t>
        </w:r>
      </w:ins>
      <w:ins w:id="199" w:author="ERCOT" w:date="2024-03-29T21:01:00Z">
        <w:r w:rsidR="783CA032" w:rsidRPr="6782DD0F">
          <w:rPr>
            <w:rFonts w:ascii="Arial" w:hAnsi="Arial" w:cs="Arial"/>
            <w:sz w:val="24"/>
            <w:szCs w:val="24"/>
          </w:rPr>
          <w:t>.</w:t>
        </w:r>
      </w:ins>
      <w:ins w:id="200" w:author="ERCOT" w:date="2024-01-16T12:17:00Z">
        <w:r w:rsidR="00AE23AB" w:rsidRPr="180ABFCD">
          <w:rPr>
            <w:rFonts w:ascii="Arial" w:hAnsi="Arial" w:cs="Arial"/>
            <w:sz w:val="24"/>
            <w:szCs w:val="24"/>
          </w:rPr>
          <w:t xml:space="preserve"> </w:t>
        </w:r>
      </w:ins>
      <w:ins w:id="201" w:author="ERCOT" w:date="2024-05-02T09:18:00Z">
        <w:r w:rsidR="00781503">
          <w:rPr>
            <w:rFonts w:ascii="Arial" w:hAnsi="Arial" w:cs="Arial"/>
            <w:sz w:val="24"/>
            <w:szCs w:val="24"/>
          </w:rPr>
          <w:t xml:space="preserve"> The </w:t>
        </w:r>
      </w:ins>
      <w:ins w:id="202" w:author="ERCOT" w:date="2024-05-06T06:57:00Z">
        <w:r w:rsidR="00797CFA">
          <w:rPr>
            <w:rFonts w:ascii="Arial" w:hAnsi="Arial" w:cs="Arial"/>
            <w:sz w:val="24"/>
            <w:szCs w:val="24"/>
          </w:rPr>
          <w:t xml:space="preserve">Board </w:t>
        </w:r>
      </w:ins>
      <w:ins w:id="203" w:author="ERCOT" w:date="2024-01-16T12:16:00Z">
        <w:r w:rsidR="00AE23AB" w:rsidRPr="180ABFCD">
          <w:rPr>
            <w:rFonts w:ascii="Arial" w:hAnsi="Arial" w:cs="Arial"/>
            <w:sz w:val="24"/>
            <w:szCs w:val="24"/>
          </w:rPr>
          <w:t xml:space="preserve">Committee Chair or their designee </w:t>
        </w:r>
      </w:ins>
      <w:ins w:id="204" w:author="ERCOT" w:date="2024-05-02T09:18:00Z">
        <w:r w:rsidR="00976EEF">
          <w:rPr>
            <w:rFonts w:ascii="Arial" w:hAnsi="Arial" w:cs="Arial"/>
            <w:sz w:val="24"/>
            <w:szCs w:val="24"/>
          </w:rPr>
          <w:t>shall</w:t>
        </w:r>
      </w:ins>
      <w:ins w:id="205" w:author="ERCOT" w:date="2024-01-16T12:16:00Z">
        <w:r w:rsidR="00AE23AB" w:rsidRPr="180ABFCD">
          <w:rPr>
            <w:rFonts w:ascii="Arial" w:hAnsi="Arial" w:cs="Arial"/>
            <w:sz w:val="24"/>
            <w:szCs w:val="24"/>
          </w:rPr>
          <w:t xml:space="preserve"> report to the Board a summary of </w:t>
        </w:r>
      </w:ins>
      <w:ins w:id="206" w:author="ERCOT" w:date="2024-05-06T07:00:00Z">
        <w:r w:rsidR="00322C85" w:rsidRPr="00322C85">
          <w:rPr>
            <w:rFonts w:ascii="Arial" w:hAnsi="Arial" w:cs="Arial"/>
            <w:sz w:val="24"/>
            <w:szCs w:val="24"/>
          </w:rPr>
          <w:t xml:space="preserve">Board </w:t>
        </w:r>
      </w:ins>
      <w:ins w:id="207" w:author="ERCOT" w:date="2024-01-16T12:16:00Z">
        <w:r w:rsidR="00AE23AB" w:rsidRPr="180ABFCD">
          <w:rPr>
            <w:rFonts w:ascii="Arial" w:hAnsi="Arial" w:cs="Arial"/>
            <w:sz w:val="24"/>
            <w:szCs w:val="24"/>
          </w:rPr>
          <w:t xml:space="preserve">Committee deliberations and the </w:t>
        </w:r>
      </w:ins>
      <w:ins w:id="208" w:author="ERCOT" w:date="2024-05-06T06:57:00Z">
        <w:r w:rsidR="00797CFA">
          <w:rPr>
            <w:rFonts w:ascii="Arial" w:hAnsi="Arial" w:cs="Arial"/>
            <w:sz w:val="24"/>
            <w:szCs w:val="24"/>
          </w:rPr>
          <w:t xml:space="preserve">Board </w:t>
        </w:r>
      </w:ins>
      <w:ins w:id="209" w:author="ERCOT" w:date="2024-01-16T12:16:00Z">
        <w:r w:rsidR="00AE23AB" w:rsidRPr="180ABFCD">
          <w:rPr>
            <w:rFonts w:ascii="Arial" w:hAnsi="Arial" w:cs="Arial"/>
            <w:sz w:val="24"/>
            <w:szCs w:val="24"/>
          </w:rPr>
          <w:t>Committee’s recommendation to the Board</w:t>
        </w:r>
      </w:ins>
      <w:ins w:id="210" w:author="ERCOT" w:date="2024-01-16T12:17:00Z">
        <w:r w:rsidR="00AE23AB" w:rsidRPr="180ABFCD">
          <w:rPr>
            <w:rFonts w:ascii="Arial" w:hAnsi="Arial" w:cs="Arial"/>
            <w:sz w:val="24"/>
            <w:szCs w:val="24"/>
          </w:rPr>
          <w:t xml:space="preserve"> on Revision Requests</w:t>
        </w:r>
      </w:ins>
      <w:ins w:id="211" w:author="ERCOT" w:date="2024-01-16T12:16:00Z">
        <w:r w:rsidR="00AE23AB" w:rsidRPr="180ABFCD">
          <w:rPr>
            <w:rFonts w:ascii="Arial" w:hAnsi="Arial" w:cs="Arial"/>
            <w:sz w:val="24"/>
            <w:szCs w:val="24"/>
          </w:rPr>
          <w:t xml:space="preserve">. </w:t>
        </w:r>
        <w:r w:rsidR="00AE23AB" w:rsidRPr="002D1974">
          <w:rPr>
            <w:rFonts w:ascii="Arial" w:hAnsi="Arial" w:cs="Arial"/>
            <w:sz w:val="24"/>
            <w:szCs w:val="24"/>
          </w:rPr>
          <w:t xml:space="preserve">Following </w:t>
        </w:r>
      </w:ins>
      <w:ins w:id="212" w:author="ERCOT" w:date="2024-05-02T09:19:00Z">
        <w:r w:rsidR="00E72A9D">
          <w:rPr>
            <w:rFonts w:ascii="Arial" w:hAnsi="Arial" w:cs="Arial"/>
            <w:sz w:val="24"/>
            <w:szCs w:val="24"/>
          </w:rPr>
          <w:t>the</w:t>
        </w:r>
      </w:ins>
      <w:ins w:id="213" w:author="ERCOT" w:date="2024-01-16T12:16:00Z">
        <w:r w:rsidR="00AE23AB" w:rsidRPr="002D1974">
          <w:rPr>
            <w:rFonts w:ascii="Arial" w:hAnsi="Arial" w:cs="Arial"/>
            <w:sz w:val="24"/>
            <w:szCs w:val="24"/>
          </w:rPr>
          <w:t xml:space="preserve"> </w:t>
        </w:r>
      </w:ins>
      <w:ins w:id="214" w:author="ERCOT" w:date="2024-05-06T06:57:00Z">
        <w:r w:rsidR="00797CFA">
          <w:rPr>
            <w:rFonts w:ascii="Arial" w:hAnsi="Arial" w:cs="Arial"/>
            <w:sz w:val="24"/>
            <w:szCs w:val="24"/>
          </w:rPr>
          <w:t xml:space="preserve">Board </w:t>
        </w:r>
      </w:ins>
      <w:ins w:id="215" w:author="ERCOT" w:date="2024-01-16T12:16:00Z">
        <w:r w:rsidR="00AE23AB" w:rsidRPr="002D1974">
          <w:rPr>
            <w:rFonts w:ascii="Arial" w:hAnsi="Arial" w:cs="Arial"/>
            <w:sz w:val="24"/>
            <w:szCs w:val="24"/>
          </w:rPr>
          <w:t>Committee report to the Board</w:t>
        </w:r>
      </w:ins>
      <w:ins w:id="216" w:author="ERCOT" w:date="2024-01-16T12:18:00Z">
        <w:r w:rsidR="00AE23AB" w:rsidRPr="002D1974">
          <w:rPr>
            <w:rFonts w:ascii="Arial" w:hAnsi="Arial" w:cs="Arial"/>
            <w:sz w:val="24"/>
            <w:szCs w:val="24"/>
          </w:rPr>
          <w:t xml:space="preserve">, at </w:t>
        </w:r>
      </w:ins>
      <w:ins w:id="217" w:author="ERCOT" w:date="2024-01-16T12:16:00Z">
        <w:r w:rsidR="00AE23AB" w:rsidRPr="002D1974">
          <w:rPr>
            <w:rFonts w:ascii="Arial" w:hAnsi="Arial" w:cs="Arial"/>
            <w:sz w:val="24"/>
            <w:szCs w:val="24"/>
          </w:rPr>
          <w:t xml:space="preserve">the discretion of the Board Chair or Vice Chair, parties </w:t>
        </w:r>
      </w:ins>
      <w:ins w:id="218" w:author="ERCOT" w:date="2024-05-02T09:21:00Z">
        <w:r w:rsidR="003752A4">
          <w:rPr>
            <w:rFonts w:ascii="Arial" w:hAnsi="Arial" w:cs="Arial"/>
            <w:sz w:val="24"/>
            <w:szCs w:val="24"/>
          </w:rPr>
          <w:t>may</w:t>
        </w:r>
      </w:ins>
      <w:ins w:id="219" w:author="ERCOT" w:date="2024-01-16T12:16:00Z">
        <w:r w:rsidR="00AE23AB" w:rsidRPr="002D1974">
          <w:rPr>
            <w:rFonts w:ascii="Arial" w:hAnsi="Arial" w:cs="Arial"/>
            <w:sz w:val="24"/>
            <w:szCs w:val="24"/>
          </w:rPr>
          <w:t xml:space="preserve"> further clarify positions</w:t>
        </w:r>
      </w:ins>
      <w:ins w:id="220" w:author="ERCOT" w:date="2024-05-02T09:21:00Z">
        <w:r w:rsidR="003752A4">
          <w:rPr>
            <w:rFonts w:ascii="Arial" w:hAnsi="Arial" w:cs="Arial"/>
            <w:sz w:val="24"/>
            <w:szCs w:val="24"/>
          </w:rPr>
          <w:t>, with any time all</w:t>
        </w:r>
      </w:ins>
      <w:ins w:id="221" w:author="ERCOT" w:date="2024-05-02T09:22:00Z">
        <w:r w:rsidR="003752A4">
          <w:rPr>
            <w:rFonts w:ascii="Arial" w:hAnsi="Arial" w:cs="Arial"/>
            <w:sz w:val="24"/>
            <w:szCs w:val="24"/>
          </w:rPr>
          <w:t>ocated equally</w:t>
        </w:r>
      </w:ins>
      <w:ins w:id="222" w:author="ERCOT" w:date="2024-05-07T14:14:00Z">
        <w:r w:rsidR="001A3E62">
          <w:rPr>
            <w:rFonts w:ascii="Arial" w:hAnsi="Arial" w:cs="Arial"/>
            <w:sz w:val="24"/>
            <w:szCs w:val="24"/>
          </w:rPr>
          <w:t>, provided time may be aggregated for multiple parties for a position</w:t>
        </w:r>
      </w:ins>
      <w:ins w:id="223" w:author="ERCOT" w:date="2024-01-16T12:16:00Z">
        <w:r w:rsidR="00AE23AB" w:rsidRPr="180ABFCD">
          <w:rPr>
            <w:rFonts w:ascii="Arial" w:hAnsi="Arial" w:cs="Arial"/>
            <w:sz w:val="24"/>
            <w:szCs w:val="24"/>
          </w:rPr>
          <w:t>. </w:t>
        </w:r>
      </w:ins>
      <w:ins w:id="224" w:author="ERCOT" w:date="2024-05-02T09:22:00Z">
        <w:r w:rsidR="00E44D5F">
          <w:rPr>
            <w:rFonts w:ascii="Arial" w:hAnsi="Arial" w:cs="Arial"/>
            <w:sz w:val="24"/>
            <w:szCs w:val="24"/>
          </w:rPr>
          <w:t xml:space="preserve"> </w:t>
        </w:r>
        <w:r w:rsidR="00CB7E0A" w:rsidRPr="009566C7">
          <w:rPr>
            <w:rFonts w:ascii="Arial" w:hAnsi="Arial" w:cs="Arial"/>
            <w:sz w:val="24"/>
            <w:szCs w:val="24"/>
          </w:rPr>
          <w:t xml:space="preserve">Where </w:t>
        </w:r>
        <w:r w:rsidR="00CB7E0A">
          <w:rPr>
            <w:rFonts w:ascii="Arial" w:hAnsi="Arial" w:cs="Arial"/>
            <w:sz w:val="24"/>
            <w:szCs w:val="24"/>
          </w:rPr>
          <w:t xml:space="preserve">a party’s in-person presentation </w:t>
        </w:r>
        <w:r w:rsidR="00CB7E0A" w:rsidRPr="009566C7">
          <w:rPr>
            <w:rFonts w:ascii="Arial" w:hAnsi="Arial" w:cs="Arial"/>
            <w:sz w:val="24"/>
            <w:szCs w:val="24"/>
          </w:rPr>
          <w:t xml:space="preserve">to </w:t>
        </w:r>
        <w:r w:rsidR="00CB7E0A">
          <w:rPr>
            <w:rFonts w:ascii="Arial" w:hAnsi="Arial" w:cs="Arial"/>
            <w:sz w:val="24"/>
            <w:szCs w:val="24"/>
          </w:rPr>
          <w:t xml:space="preserve">the </w:t>
        </w:r>
        <w:r w:rsidR="00CB7E0A" w:rsidRPr="009566C7">
          <w:rPr>
            <w:rFonts w:ascii="Arial" w:hAnsi="Arial" w:cs="Arial"/>
            <w:sz w:val="24"/>
            <w:szCs w:val="24"/>
          </w:rPr>
          <w:t>full Board follow</w:t>
        </w:r>
        <w:r w:rsidR="00CB7E0A">
          <w:rPr>
            <w:rFonts w:ascii="Arial" w:hAnsi="Arial" w:cs="Arial"/>
            <w:sz w:val="24"/>
            <w:szCs w:val="24"/>
          </w:rPr>
          <w:t>s</w:t>
        </w:r>
        <w:r w:rsidR="00CB7E0A" w:rsidRPr="009566C7">
          <w:rPr>
            <w:rFonts w:ascii="Arial" w:hAnsi="Arial" w:cs="Arial"/>
            <w:sz w:val="24"/>
            <w:szCs w:val="24"/>
          </w:rPr>
          <w:t xml:space="preserve"> </w:t>
        </w:r>
        <w:r w:rsidR="00CB7E0A">
          <w:rPr>
            <w:rFonts w:ascii="Arial" w:hAnsi="Arial" w:cs="Arial"/>
            <w:sz w:val="24"/>
            <w:szCs w:val="24"/>
          </w:rPr>
          <w:t xml:space="preserve">the party’s in-person </w:t>
        </w:r>
        <w:r w:rsidR="00CB7E0A" w:rsidRPr="009566C7">
          <w:rPr>
            <w:rFonts w:ascii="Arial" w:hAnsi="Arial" w:cs="Arial"/>
            <w:sz w:val="24"/>
            <w:szCs w:val="24"/>
          </w:rPr>
          <w:t xml:space="preserve">presentation to a </w:t>
        </w:r>
      </w:ins>
      <w:ins w:id="225" w:author="ERCOT" w:date="2024-05-06T06:57:00Z">
        <w:r w:rsidR="00797CFA">
          <w:rPr>
            <w:rFonts w:ascii="Arial" w:hAnsi="Arial" w:cs="Arial"/>
            <w:sz w:val="24"/>
            <w:szCs w:val="24"/>
          </w:rPr>
          <w:t xml:space="preserve">Board </w:t>
        </w:r>
      </w:ins>
      <w:ins w:id="226" w:author="ERCOT" w:date="2024-05-02T09:22:00Z">
        <w:r w:rsidR="00CB7E0A" w:rsidRPr="009566C7">
          <w:rPr>
            <w:rFonts w:ascii="Arial" w:hAnsi="Arial" w:cs="Arial"/>
            <w:sz w:val="24"/>
            <w:szCs w:val="24"/>
          </w:rPr>
          <w:t>Committee</w:t>
        </w:r>
        <w:r w:rsidR="00CB7E0A">
          <w:rPr>
            <w:rFonts w:ascii="Arial" w:hAnsi="Arial" w:cs="Arial"/>
            <w:sz w:val="24"/>
            <w:szCs w:val="24"/>
          </w:rPr>
          <w:t>, t</w:t>
        </w:r>
      </w:ins>
      <w:ins w:id="227" w:author="ERCOT" w:date="2024-01-16T12:19:00Z">
        <w:r w:rsidR="007C24E9" w:rsidRPr="00097E31">
          <w:rPr>
            <w:rFonts w:ascii="Arial" w:hAnsi="Arial" w:cs="Arial"/>
            <w:sz w:val="24"/>
            <w:szCs w:val="24"/>
          </w:rPr>
          <w:t>he Board</w:t>
        </w:r>
      </w:ins>
      <w:ins w:id="228" w:author="ERCOT" w:date="2024-03-20T15:54:00Z">
        <w:r w:rsidR="00222FE4" w:rsidRPr="00097E31">
          <w:rPr>
            <w:rFonts w:ascii="Arial" w:hAnsi="Arial" w:cs="Arial"/>
            <w:sz w:val="24"/>
            <w:szCs w:val="24"/>
          </w:rPr>
          <w:t xml:space="preserve"> </w:t>
        </w:r>
      </w:ins>
      <w:ins w:id="229" w:author="ERCOT" w:date="2024-01-16T12:19:00Z">
        <w:r w:rsidR="007C24E9" w:rsidRPr="00097E31">
          <w:rPr>
            <w:rFonts w:ascii="Arial" w:hAnsi="Arial" w:cs="Arial"/>
            <w:sz w:val="24"/>
            <w:szCs w:val="24"/>
          </w:rPr>
          <w:t xml:space="preserve">may </w:t>
        </w:r>
      </w:ins>
      <w:ins w:id="230" w:author="ERCOT" w:date="2024-05-02T09:23:00Z">
        <w:r w:rsidR="00E44D5F">
          <w:rPr>
            <w:rFonts w:ascii="Arial" w:hAnsi="Arial" w:cs="Arial"/>
            <w:sz w:val="24"/>
            <w:szCs w:val="24"/>
          </w:rPr>
          <w:t xml:space="preserve">use its discretion to </w:t>
        </w:r>
      </w:ins>
      <w:ins w:id="231" w:author="ERCOT" w:date="2024-01-16T12:19:00Z">
        <w:r w:rsidR="007C24E9" w:rsidRPr="00097E31">
          <w:rPr>
            <w:rFonts w:ascii="Arial" w:hAnsi="Arial" w:cs="Arial"/>
            <w:sz w:val="24"/>
            <w:szCs w:val="24"/>
          </w:rPr>
          <w:t xml:space="preserve">discount </w:t>
        </w:r>
      </w:ins>
      <w:ins w:id="232" w:author="ERCOT" w:date="2024-05-02T09:23:00Z">
        <w:r w:rsidR="00B46955">
          <w:rPr>
            <w:rFonts w:ascii="Arial" w:hAnsi="Arial" w:cs="Arial"/>
            <w:sz w:val="24"/>
            <w:szCs w:val="24"/>
          </w:rPr>
          <w:t>new or changed</w:t>
        </w:r>
      </w:ins>
      <w:ins w:id="233" w:author="ERCOT" w:date="2024-01-16T12:19:00Z">
        <w:r w:rsidR="007C24E9" w:rsidRPr="00097E31">
          <w:rPr>
            <w:rFonts w:ascii="Arial" w:hAnsi="Arial" w:cs="Arial"/>
            <w:sz w:val="24"/>
            <w:szCs w:val="24"/>
          </w:rPr>
          <w:t xml:space="preserve"> information</w:t>
        </w:r>
      </w:ins>
      <w:ins w:id="234" w:author="ERCOT" w:date="2024-01-16T12:26:00Z">
        <w:r w:rsidR="005B22C1" w:rsidRPr="180ABFCD">
          <w:rPr>
            <w:rFonts w:ascii="Arial" w:hAnsi="Arial" w:cs="Arial"/>
            <w:sz w:val="24"/>
            <w:szCs w:val="24"/>
          </w:rPr>
          <w:t>.</w:t>
        </w:r>
      </w:ins>
    </w:p>
    <w:p w14:paraId="1DEDCCA0" w14:textId="77777777" w:rsidR="00BD514C" w:rsidRDefault="00BD514C" w:rsidP="00781503">
      <w:pPr>
        <w:pStyle w:val="ListParagraph"/>
        <w:autoSpaceDE/>
        <w:autoSpaceDN/>
        <w:ind w:hanging="720"/>
        <w:rPr>
          <w:ins w:id="235" w:author="ERCOT" w:date="2024-05-02T09:29:00Z"/>
          <w:rFonts w:ascii="Arial" w:hAnsi="Arial" w:cs="Arial"/>
          <w:sz w:val="24"/>
          <w:szCs w:val="24"/>
        </w:rPr>
      </w:pPr>
    </w:p>
    <w:p w14:paraId="4159E101" w14:textId="43771AD3" w:rsidR="00BD514C" w:rsidRDefault="00BD514C" w:rsidP="00781503">
      <w:pPr>
        <w:pStyle w:val="ListParagraph"/>
        <w:autoSpaceDE/>
        <w:autoSpaceDN/>
        <w:ind w:hanging="720"/>
        <w:rPr>
          <w:ins w:id="236" w:author="ERCOT" w:date="2024-05-02T09:36:00Z"/>
          <w:rFonts w:ascii="Arial" w:hAnsi="Arial" w:cs="Arial"/>
          <w:sz w:val="24"/>
          <w:szCs w:val="24"/>
        </w:rPr>
      </w:pPr>
      <w:ins w:id="237" w:author="ERCOT" w:date="2024-05-02T09:29:00Z">
        <w:r>
          <w:rPr>
            <w:rFonts w:ascii="Arial" w:hAnsi="Arial" w:cs="Arial"/>
            <w:sz w:val="24"/>
            <w:szCs w:val="24"/>
          </w:rPr>
          <w:t>8.4</w:t>
        </w:r>
        <w:r>
          <w:rPr>
            <w:rFonts w:ascii="Arial" w:hAnsi="Arial" w:cs="Arial"/>
            <w:sz w:val="24"/>
            <w:szCs w:val="24"/>
          </w:rPr>
          <w:tab/>
        </w:r>
        <w:r>
          <w:rPr>
            <w:rFonts w:ascii="Arial" w:hAnsi="Arial" w:cs="Arial"/>
            <w:sz w:val="24"/>
            <w:szCs w:val="24"/>
            <w:u w:val="single"/>
          </w:rPr>
          <w:t>Written C</w:t>
        </w:r>
        <w:r w:rsidRPr="000872B3">
          <w:rPr>
            <w:rFonts w:ascii="Arial" w:hAnsi="Arial" w:cs="Arial"/>
            <w:sz w:val="24"/>
            <w:szCs w:val="24"/>
            <w:u w:val="single"/>
          </w:rPr>
          <w:t>omments</w:t>
        </w:r>
        <w:r>
          <w:rPr>
            <w:rFonts w:ascii="Arial" w:hAnsi="Arial" w:cs="Arial"/>
            <w:sz w:val="24"/>
            <w:szCs w:val="24"/>
            <w:u w:val="single"/>
          </w:rPr>
          <w:t xml:space="preserve"> on Revision Requests</w:t>
        </w:r>
        <w:r>
          <w:rPr>
            <w:rFonts w:ascii="Arial" w:hAnsi="Arial" w:cs="Arial"/>
            <w:sz w:val="24"/>
            <w:szCs w:val="24"/>
          </w:rPr>
          <w:t xml:space="preserve">. </w:t>
        </w:r>
      </w:ins>
      <w:bookmarkStart w:id="238" w:name="_Hlk164186740"/>
      <w:ins w:id="239" w:author="ERCOT" w:date="2024-05-02T09:32:00Z">
        <w:r w:rsidR="00D9063C">
          <w:rPr>
            <w:rFonts w:ascii="Arial" w:hAnsi="Arial" w:cs="Arial"/>
            <w:sz w:val="24"/>
            <w:szCs w:val="24"/>
          </w:rPr>
          <w:t xml:space="preserve"> </w:t>
        </w:r>
      </w:ins>
      <w:ins w:id="240" w:author="ERCOT" w:date="2024-05-02T09:34:00Z">
        <w:r w:rsidR="00E2094E">
          <w:rPr>
            <w:rFonts w:ascii="Arial" w:hAnsi="Arial" w:cs="Arial"/>
            <w:sz w:val="24"/>
            <w:szCs w:val="24"/>
          </w:rPr>
          <w:t xml:space="preserve">In accordance with </w:t>
        </w:r>
      </w:ins>
      <w:ins w:id="241" w:author="ERCOT" w:date="2024-05-02T11:31:00Z">
        <w:r w:rsidR="0066240C">
          <w:rPr>
            <w:rFonts w:ascii="Arial" w:hAnsi="Arial" w:cs="Arial"/>
            <w:sz w:val="24"/>
            <w:szCs w:val="24"/>
          </w:rPr>
          <w:t xml:space="preserve">ERCOT </w:t>
        </w:r>
      </w:ins>
      <w:ins w:id="242" w:author="ERCOT" w:date="2024-05-02T11:30:00Z">
        <w:r w:rsidR="00AF38DB">
          <w:rPr>
            <w:rFonts w:ascii="Arial" w:hAnsi="Arial" w:cs="Arial"/>
            <w:sz w:val="24"/>
            <w:szCs w:val="24"/>
          </w:rPr>
          <w:t xml:space="preserve">Protocol </w:t>
        </w:r>
      </w:ins>
      <w:ins w:id="243" w:author="ERCOT" w:date="2024-05-02T09:34:00Z">
        <w:r w:rsidR="00E2094E">
          <w:rPr>
            <w:rFonts w:ascii="Arial" w:hAnsi="Arial" w:cs="Arial"/>
            <w:sz w:val="24"/>
            <w:szCs w:val="24"/>
          </w:rPr>
          <w:t xml:space="preserve">Section 21 </w:t>
        </w:r>
        <w:r w:rsidR="00E631B0">
          <w:rPr>
            <w:rFonts w:ascii="Arial" w:hAnsi="Arial" w:cs="Arial"/>
            <w:sz w:val="24"/>
            <w:szCs w:val="24"/>
          </w:rPr>
          <w:t>or the corresponding O</w:t>
        </w:r>
      </w:ins>
      <w:ins w:id="244" w:author="ERCOT" w:date="2024-05-02T09:35:00Z">
        <w:r w:rsidR="00E631B0">
          <w:rPr>
            <w:rFonts w:ascii="Arial" w:hAnsi="Arial" w:cs="Arial"/>
            <w:sz w:val="24"/>
            <w:szCs w:val="24"/>
          </w:rPr>
          <w:t>ther Binding Document section, a</w:t>
        </w:r>
      </w:ins>
      <w:ins w:id="245" w:author="ERCOT" w:date="2024-05-02T09:32:00Z">
        <w:r w:rsidR="00032BEE" w:rsidRPr="31BFE091">
          <w:rPr>
            <w:rFonts w:ascii="Arial" w:hAnsi="Arial" w:cs="Arial"/>
            <w:sz w:val="24"/>
            <w:szCs w:val="24"/>
          </w:rPr>
          <w:t xml:space="preserve">ny ERCOT Member, Market Participant, PUCT staff, the Reliability Monitor (as defined in ERCOT Protocol Section 2.1), the Independent Market Monitor (as defined in ERCOT Protocol Section 2.1), the North American Electric Reliability Corporation </w:t>
        </w:r>
      </w:ins>
      <w:ins w:id="246" w:author="ERCOT" w:date="2024-05-02T09:37:00Z">
        <w:r w:rsidR="00984E02">
          <w:rPr>
            <w:rFonts w:ascii="Arial" w:hAnsi="Arial" w:cs="Arial"/>
            <w:sz w:val="24"/>
            <w:szCs w:val="24"/>
          </w:rPr>
          <w:t>(</w:t>
        </w:r>
      </w:ins>
      <w:ins w:id="247" w:author="ERCOT" w:date="2024-05-02T11:33:00Z">
        <w:r w:rsidR="005555E5">
          <w:rPr>
            <w:rFonts w:ascii="Arial" w:hAnsi="Arial" w:cs="Arial"/>
            <w:sz w:val="24"/>
            <w:szCs w:val="24"/>
          </w:rPr>
          <w:t>“</w:t>
        </w:r>
      </w:ins>
      <w:ins w:id="248" w:author="ERCOT" w:date="2024-05-02T09:37:00Z">
        <w:r w:rsidR="00984E02">
          <w:rPr>
            <w:rFonts w:ascii="Arial" w:hAnsi="Arial" w:cs="Arial"/>
            <w:sz w:val="24"/>
            <w:szCs w:val="24"/>
          </w:rPr>
          <w:t>NERC</w:t>
        </w:r>
      </w:ins>
      <w:ins w:id="249" w:author="ERCOT" w:date="2024-05-02T11:33:00Z">
        <w:r w:rsidR="005555E5">
          <w:rPr>
            <w:rFonts w:ascii="Arial" w:hAnsi="Arial" w:cs="Arial"/>
            <w:sz w:val="24"/>
            <w:szCs w:val="24"/>
          </w:rPr>
          <w:t>”</w:t>
        </w:r>
      </w:ins>
      <w:ins w:id="250" w:author="ERCOT" w:date="2024-05-02T09:37:00Z">
        <w:r w:rsidR="00984E02">
          <w:rPr>
            <w:rFonts w:ascii="Arial" w:hAnsi="Arial" w:cs="Arial"/>
            <w:sz w:val="24"/>
            <w:szCs w:val="24"/>
          </w:rPr>
          <w:t xml:space="preserve">) </w:t>
        </w:r>
      </w:ins>
      <w:ins w:id="251" w:author="ERCOT" w:date="2024-05-02T09:32:00Z">
        <w:r w:rsidR="00032BEE" w:rsidRPr="31BFE091">
          <w:rPr>
            <w:rFonts w:ascii="Arial" w:hAnsi="Arial" w:cs="Arial"/>
            <w:sz w:val="24"/>
            <w:szCs w:val="24"/>
          </w:rPr>
          <w:t xml:space="preserve">Regional Entity (as defined in ERCOT Protocol Section 2.1), or ERCOT </w:t>
        </w:r>
      </w:ins>
      <w:ins w:id="252" w:author="ERCOT" w:date="2024-05-02T09:29:00Z">
        <w:r>
          <w:rPr>
            <w:rFonts w:ascii="Arial" w:hAnsi="Arial" w:cs="Arial"/>
            <w:sz w:val="24"/>
            <w:szCs w:val="24"/>
          </w:rPr>
          <w:t>may submit to the Board written</w:t>
        </w:r>
        <w:r w:rsidRPr="00F543CE">
          <w:rPr>
            <w:rFonts w:ascii="Arial" w:hAnsi="Arial" w:cs="Arial"/>
            <w:sz w:val="24"/>
            <w:szCs w:val="24"/>
          </w:rPr>
          <w:t xml:space="preserve"> </w:t>
        </w:r>
        <w:r>
          <w:rPr>
            <w:rFonts w:ascii="Arial" w:hAnsi="Arial" w:cs="Arial"/>
            <w:sz w:val="24"/>
            <w:szCs w:val="24"/>
          </w:rPr>
          <w:t xml:space="preserve">comments on Revision Requests by submitting </w:t>
        </w:r>
        <w:bookmarkEnd w:id="238"/>
        <w:r>
          <w:rPr>
            <w:rFonts w:ascii="Arial" w:hAnsi="Arial" w:cs="Arial"/>
            <w:sz w:val="24"/>
            <w:szCs w:val="24"/>
          </w:rPr>
          <w:t xml:space="preserve">to </w:t>
        </w:r>
        <w:r>
          <w:rPr>
            <w:rFonts w:ascii="Arial" w:hAnsi="Arial" w:cs="Arial"/>
            <w:sz w:val="24"/>
            <w:szCs w:val="24"/>
          </w:rPr>
          <w:fldChar w:fldCharType="begin"/>
        </w:r>
        <w:r>
          <w:rPr>
            <w:rFonts w:ascii="Arial" w:hAnsi="Arial" w:cs="Arial"/>
            <w:sz w:val="24"/>
            <w:szCs w:val="24"/>
          </w:rPr>
          <w:instrText>HYPERLINK "mailto:RevisionRequest@ercot.com"</w:instrText>
        </w:r>
        <w:r>
          <w:rPr>
            <w:rFonts w:ascii="Arial" w:hAnsi="Arial" w:cs="Arial"/>
            <w:sz w:val="24"/>
            <w:szCs w:val="24"/>
          </w:rPr>
        </w:r>
        <w:r>
          <w:rPr>
            <w:rFonts w:ascii="Arial" w:hAnsi="Arial" w:cs="Arial"/>
            <w:sz w:val="24"/>
            <w:szCs w:val="24"/>
          </w:rPr>
          <w:fldChar w:fldCharType="separate"/>
        </w:r>
        <w:r w:rsidRPr="00D2728A">
          <w:rPr>
            <w:rStyle w:val="Hyperlink"/>
            <w:rFonts w:ascii="Arial" w:hAnsi="Arial" w:cs="Arial"/>
            <w:sz w:val="24"/>
            <w:szCs w:val="24"/>
          </w:rPr>
          <w:t>RevisionRequest@ercot.com</w:t>
        </w:r>
        <w:r>
          <w:rPr>
            <w:rFonts w:ascii="Arial" w:hAnsi="Arial" w:cs="Arial"/>
            <w:sz w:val="24"/>
            <w:szCs w:val="24"/>
          </w:rPr>
          <w:fldChar w:fldCharType="end"/>
        </w:r>
        <w:r>
          <w:rPr>
            <w:rFonts w:ascii="Arial" w:hAnsi="Arial" w:cs="Arial"/>
            <w:sz w:val="24"/>
            <w:szCs w:val="24"/>
          </w:rPr>
          <w:t xml:space="preserve"> </w:t>
        </w:r>
      </w:ins>
      <w:ins w:id="253" w:author="ERCOT" w:date="2024-05-02T09:33:00Z">
        <w:r w:rsidR="007C069A">
          <w:rPr>
            <w:rFonts w:ascii="Arial" w:hAnsi="Arial" w:cs="Arial"/>
            <w:sz w:val="24"/>
            <w:szCs w:val="24"/>
          </w:rPr>
          <w:t>the</w:t>
        </w:r>
      </w:ins>
      <w:ins w:id="254" w:author="ERCOT" w:date="2024-05-02T09:29:00Z">
        <w:r>
          <w:rPr>
            <w:rFonts w:ascii="Arial" w:hAnsi="Arial" w:cs="Arial"/>
            <w:sz w:val="24"/>
            <w:szCs w:val="24"/>
          </w:rPr>
          <w:t xml:space="preserve"> completed</w:t>
        </w:r>
      </w:ins>
      <w:ins w:id="255" w:author="ERCOT" w:date="2024-05-02T09:33:00Z">
        <w:r w:rsidR="00D118D3">
          <w:rPr>
            <w:rFonts w:ascii="Arial" w:hAnsi="Arial" w:cs="Arial"/>
            <w:sz w:val="24"/>
            <w:szCs w:val="24"/>
          </w:rPr>
          <w:t xml:space="preserve"> comment form</w:t>
        </w:r>
        <w:r w:rsidR="007C069A">
          <w:rPr>
            <w:rFonts w:ascii="Arial" w:hAnsi="Arial" w:cs="Arial"/>
            <w:sz w:val="24"/>
            <w:szCs w:val="24"/>
          </w:rPr>
          <w:t xml:space="preserve"> available</w:t>
        </w:r>
      </w:ins>
      <w:ins w:id="256" w:author="ERCOT" w:date="2024-05-02T09:34:00Z">
        <w:r w:rsidR="007C069A">
          <w:rPr>
            <w:rFonts w:ascii="Arial" w:hAnsi="Arial" w:cs="Arial"/>
            <w:sz w:val="24"/>
            <w:szCs w:val="24"/>
          </w:rPr>
          <w:t xml:space="preserve"> on the ERCOT website</w:t>
        </w:r>
      </w:ins>
      <w:ins w:id="257" w:author="ERCOT" w:date="2024-05-02T09:29:00Z">
        <w:r>
          <w:rPr>
            <w:rFonts w:ascii="Arial" w:hAnsi="Arial" w:cs="Arial"/>
            <w:sz w:val="24"/>
            <w:szCs w:val="24"/>
          </w:rPr>
          <w:t>.</w:t>
        </w:r>
      </w:ins>
      <w:ins w:id="258" w:author="ERCOT" w:date="2024-05-02T09:35:00Z">
        <w:r w:rsidR="00E631B0">
          <w:rPr>
            <w:rFonts w:ascii="Arial" w:hAnsi="Arial" w:cs="Arial"/>
            <w:sz w:val="24"/>
            <w:szCs w:val="24"/>
          </w:rPr>
          <w:t xml:space="preserve">  Any other interested party may submit </w:t>
        </w:r>
        <w:r w:rsidR="00662D3D">
          <w:rPr>
            <w:rFonts w:ascii="Arial" w:hAnsi="Arial" w:cs="Arial"/>
            <w:sz w:val="24"/>
            <w:szCs w:val="24"/>
          </w:rPr>
          <w:t>written</w:t>
        </w:r>
        <w:r w:rsidR="00662D3D" w:rsidRPr="00F543CE">
          <w:rPr>
            <w:rFonts w:ascii="Arial" w:hAnsi="Arial" w:cs="Arial"/>
            <w:sz w:val="24"/>
            <w:szCs w:val="24"/>
          </w:rPr>
          <w:t xml:space="preserve"> </w:t>
        </w:r>
        <w:r w:rsidR="00662D3D">
          <w:rPr>
            <w:rFonts w:ascii="Arial" w:hAnsi="Arial" w:cs="Arial"/>
            <w:sz w:val="24"/>
            <w:szCs w:val="24"/>
          </w:rPr>
          <w:t>comments in accordance with Section 1.3.1 above.</w:t>
        </w:r>
      </w:ins>
    </w:p>
    <w:p w14:paraId="6FFFF5D1" w14:textId="77777777" w:rsidR="00F87233" w:rsidRDefault="00F87233" w:rsidP="00781503">
      <w:pPr>
        <w:pStyle w:val="ListParagraph"/>
        <w:autoSpaceDE/>
        <w:autoSpaceDN/>
        <w:ind w:hanging="720"/>
        <w:rPr>
          <w:ins w:id="259" w:author="ERCOT" w:date="2024-05-02T09:36:00Z"/>
          <w:rFonts w:ascii="Arial" w:hAnsi="Arial" w:cs="Arial"/>
          <w:sz w:val="24"/>
          <w:szCs w:val="24"/>
        </w:rPr>
      </w:pPr>
    </w:p>
    <w:p w14:paraId="2CDEEEFA" w14:textId="443429F1" w:rsidR="00F87233" w:rsidRDefault="00F87233" w:rsidP="00781503">
      <w:pPr>
        <w:pStyle w:val="ListParagraph"/>
        <w:autoSpaceDE/>
        <w:autoSpaceDN/>
        <w:ind w:hanging="720"/>
        <w:rPr>
          <w:ins w:id="260" w:author="ERCOT" w:date="2024-01-16T12:29:00Z"/>
          <w:rFonts w:ascii="Arial" w:hAnsi="Arial" w:cs="Arial"/>
          <w:sz w:val="24"/>
          <w:szCs w:val="24"/>
        </w:rPr>
      </w:pPr>
      <w:ins w:id="261" w:author="ERCOT" w:date="2024-05-02T09:36:00Z">
        <w:r>
          <w:rPr>
            <w:rFonts w:ascii="Arial" w:hAnsi="Arial" w:cs="Arial"/>
            <w:sz w:val="24"/>
            <w:szCs w:val="24"/>
          </w:rPr>
          <w:t>8.5</w:t>
        </w:r>
        <w:r w:rsidRPr="008070B3">
          <w:rPr>
            <w:rFonts w:ascii="Arial" w:hAnsi="Arial" w:cs="Arial"/>
            <w:sz w:val="24"/>
            <w:szCs w:val="24"/>
          </w:rPr>
          <w:t xml:space="preserve"> </w:t>
        </w:r>
        <w:r w:rsidRPr="008070B3">
          <w:rPr>
            <w:rFonts w:ascii="Arial" w:hAnsi="Arial" w:cs="Arial"/>
            <w:sz w:val="24"/>
            <w:szCs w:val="24"/>
          </w:rPr>
          <w:tab/>
        </w:r>
        <w:r w:rsidRPr="0029094D">
          <w:rPr>
            <w:rFonts w:ascii="Arial" w:hAnsi="Arial" w:cs="Arial"/>
            <w:sz w:val="24"/>
            <w:szCs w:val="24"/>
            <w:u w:val="single"/>
          </w:rPr>
          <w:t>In-Person Comments on Revision Requests.</w:t>
        </w:r>
        <w:r w:rsidRPr="0029094D">
          <w:rPr>
            <w:rFonts w:ascii="Arial" w:hAnsi="Arial" w:cs="Arial"/>
            <w:sz w:val="24"/>
            <w:szCs w:val="24"/>
          </w:rPr>
          <w:t xml:space="preserve"> </w:t>
        </w:r>
        <w:r>
          <w:rPr>
            <w:rFonts w:ascii="Arial" w:hAnsi="Arial" w:cs="Arial"/>
            <w:sz w:val="24"/>
            <w:szCs w:val="24"/>
          </w:rPr>
          <w:t xml:space="preserve"> </w:t>
        </w:r>
      </w:ins>
      <w:ins w:id="262" w:author="ERCOT" w:date="2024-05-02T09:38:00Z">
        <w:r w:rsidR="00B70064" w:rsidRPr="31BFE091">
          <w:rPr>
            <w:rFonts w:ascii="Arial" w:hAnsi="Arial" w:cs="Arial"/>
            <w:sz w:val="24"/>
            <w:szCs w:val="24"/>
          </w:rPr>
          <w:t xml:space="preserve">Any ERCOT Member, Market Participant, PUCT staff, the Reliability Monitor, the Independent Market Monitor, the </w:t>
        </w:r>
        <w:r w:rsidR="002F0C8E">
          <w:rPr>
            <w:rFonts w:ascii="Arial" w:hAnsi="Arial" w:cs="Arial"/>
            <w:sz w:val="24"/>
            <w:szCs w:val="24"/>
          </w:rPr>
          <w:t>NERC</w:t>
        </w:r>
        <w:r w:rsidR="00B70064" w:rsidRPr="31BFE091">
          <w:rPr>
            <w:rFonts w:ascii="Arial" w:hAnsi="Arial" w:cs="Arial"/>
            <w:sz w:val="24"/>
            <w:szCs w:val="24"/>
          </w:rPr>
          <w:t xml:space="preserve"> Regional Entity, or ERCOT</w:t>
        </w:r>
      </w:ins>
      <w:ins w:id="263" w:author="ERCOT" w:date="2024-05-02T09:37:00Z">
        <w:r w:rsidR="005E0C93">
          <w:rPr>
            <w:rFonts w:ascii="Arial" w:hAnsi="Arial" w:cs="Arial"/>
            <w:sz w:val="24"/>
            <w:szCs w:val="24"/>
          </w:rPr>
          <w:t xml:space="preserve"> may</w:t>
        </w:r>
        <w:r w:rsidR="005E0C93" w:rsidRPr="00F34C5F">
          <w:rPr>
            <w:rFonts w:ascii="Arial" w:hAnsi="Arial" w:cs="Arial"/>
            <w:sz w:val="24"/>
            <w:szCs w:val="24"/>
          </w:rPr>
          <w:t xml:space="preserve"> comment </w:t>
        </w:r>
        <w:r w:rsidR="005E0C93">
          <w:rPr>
            <w:rFonts w:ascii="Arial" w:hAnsi="Arial" w:cs="Arial"/>
            <w:sz w:val="24"/>
            <w:szCs w:val="24"/>
          </w:rPr>
          <w:t>in person on a Revision Request on the agenda for a meeting of the Board or Board Committee</w:t>
        </w:r>
        <w:r w:rsidR="005E0C93" w:rsidRPr="00F34C5F">
          <w:rPr>
            <w:rFonts w:ascii="Arial" w:hAnsi="Arial" w:cs="Arial"/>
            <w:sz w:val="24"/>
            <w:szCs w:val="24"/>
          </w:rPr>
          <w:t xml:space="preserve"> </w:t>
        </w:r>
        <w:r w:rsidR="005E0C93">
          <w:rPr>
            <w:rFonts w:ascii="Arial" w:hAnsi="Arial" w:cs="Arial"/>
            <w:sz w:val="24"/>
            <w:szCs w:val="24"/>
          </w:rPr>
          <w:t xml:space="preserve">by contacting </w:t>
        </w:r>
        <w:r w:rsidR="005E0C93" w:rsidRPr="003A5086">
          <w:rPr>
            <w:rFonts w:ascii="Arial" w:hAnsi="Arial" w:cs="Arial"/>
            <w:sz w:val="24"/>
            <w:szCs w:val="24"/>
          </w:rPr>
          <w:t xml:space="preserve">the Secretary </w:t>
        </w:r>
        <w:r w:rsidR="005E0C93">
          <w:rPr>
            <w:rFonts w:ascii="Arial" w:hAnsi="Arial" w:cs="Arial"/>
            <w:sz w:val="24"/>
            <w:szCs w:val="24"/>
          </w:rPr>
          <w:t>or Assistant Secretary</w:t>
        </w:r>
      </w:ins>
      <w:ins w:id="264" w:author="ERCOT" w:date="2024-05-02T09:39:00Z">
        <w:r w:rsidR="002F0C8E">
          <w:rPr>
            <w:rFonts w:ascii="Arial" w:hAnsi="Arial" w:cs="Arial"/>
            <w:sz w:val="24"/>
            <w:szCs w:val="24"/>
          </w:rPr>
          <w:t xml:space="preserve"> of ERCOT</w:t>
        </w:r>
      </w:ins>
      <w:ins w:id="265" w:author="ERCOT" w:date="2024-05-02T09:37:00Z">
        <w:r w:rsidR="005E0C93">
          <w:rPr>
            <w:rFonts w:ascii="Arial" w:hAnsi="Arial" w:cs="Arial"/>
            <w:sz w:val="24"/>
            <w:szCs w:val="24"/>
          </w:rPr>
          <w:t>.</w:t>
        </w:r>
      </w:ins>
      <w:ins w:id="266" w:author="ERCOT" w:date="2024-05-02T09:40:00Z">
        <w:r w:rsidR="000A6AEC">
          <w:rPr>
            <w:rFonts w:ascii="Arial" w:hAnsi="Arial" w:cs="Arial"/>
            <w:sz w:val="24"/>
            <w:szCs w:val="24"/>
          </w:rPr>
          <w:t xml:space="preserve">  Any other interested party may </w:t>
        </w:r>
        <w:r w:rsidR="000F3674" w:rsidRPr="00F34C5F">
          <w:rPr>
            <w:rFonts w:ascii="Arial" w:hAnsi="Arial" w:cs="Arial"/>
            <w:sz w:val="24"/>
            <w:szCs w:val="24"/>
          </w:rPr>
          <w:t xml:space="preserve">comment </w:t>
        </w:r>
        <w:r w:rsidR="000F3674">
          <w:rPr>
            <w:rFonts w:ascii="Arial" w:hAnsi="Arial" w:cs="Arial"/>
            <w:sz w:val="24"/>
            <w:szCs w:val="24"/>
          </w:rPr>
          <w:t xml:space="preserve">in person </w:t>
        </w:r>
        <w:r w:rsidR="000A6AEC">
          <w:rPr>
            <w:rFonts w:ascii="Arial" w:hAnsi="Arial" w:cs="Arial"/>
            <w:sz w:val="24"/>
            <w:szCs w:val="24"/>
          </w:rPr>
          <w:t>in accordance with Section 1.3.</w:t>
        </w:r>
      </w:ins>
      <w:ins w:id="267" w:author="ERCOT" w:date="2024-05-02T09:41:00Z">
        <w:r w:rsidR="00610C27">
          <w:rPr>
            <w:rFonts w:ascii="Arial" w:hAnsi="Arial" w:cs="Arial"/>
            <w:sz w:val="24"/>
            <w:szCs w:val="24"/>
          </w:rPr>
          <w:t>2</w:t>
        </w:r>
      </w:ins>
      <w:ins w:id="268" w:author="ERCOT" w:date="2024-05-02T09:40:00Z">
        <w:r w:rsidR="000A6AEC">
          <w:rPr>
            <w:rFonts w:ascii="Arial" w:hAnsi="Arial" w:cs="Arial"/>
            <w:sz w:val="24"/>
            <w:szCs w:val="24"/>
          </w:rPr>
          <w:t xml:space="preserve"> above.</w:t>
        </w:r>
      </w:ins>
    </w:p>
    <w:p w14:paraId="03B5875E" w14:textId="77777777" w:rsidR="00BE798D" w:rsidRPr="00D209D6" w:rsidRDefault="00BE798D" w:rsidP="00D17ED2">
      <w:pPr>
        <w:pStyle w:val="ListParagraph"/>
        <w:autoSpaceDE/>
        <w:autoSpaceDN/>
        <w:ind w:hanging="720"/>
        <w:rPr>
          <w:ins w:id="269" w:author="ERCOT" w:date="2024-01-16T12:14:00Z"/>
          <w:rFonts w:ascii="Arial" w:hAnsi="Arial" w:cs="Arial"/>
          <w:sz w:val="24"/>
          <w:szCs w:val="24"/>
        </w:rPr>
      </w:pPr>
    </w:p>
    <w:p w14:paraId="48AA2E9C" w14:textId="77777777" w:rsidR="00D17ED2" w:rsidRPr="00D803FF" w:rsidRDefault="00D17ED2" w:rsidP="00D803FF">
      <w:pPr>
        <w:autoSpaceDE/>
        <w:autoSpaceDN/>
        <w:rPr>
          <w:ins w:id="270" w:author="ERCOT" w:date="2024-01-16T12:06:00Z"/>
          <w:rFonts w:ascii="Arial" w:hAnsi="Arial" w:cs="Arial"/>
          <w:b/>
          <w:sz w:val="24"/>
          <w:szCs w:val="24"/>
        </w:rPr>
      </w:pPr>
    </w:p>
    <w:p w14:paraId="7B2D26E4" w14:textId="1A9977C6" w:rsidR="00060474" w:rsidRPr="005836B0" w:rsidRDefault="00637FEE" w:rsidP="000B4F29">
      <w:pPr>
        <w:pStyle w:val="ListParagraph"/>
        <w:autoSpaceDE/>
        <w:autoSpaceDN/>
        <w:ind w:hanging="720"/>
        <w:rPr>
          <w:rFonts w:ascii="Arial" w:hAnsi="Arial" w:cs="Arial"/>
          <w:b/>
          <w:sz w:val="24"/>
          <w:szCs w:val="24"/>
        </w:rPr>
      </w:pPr>
      <w:del w:id="271" w:author="ERCOT" w:date="2024-01-16T12:10:00Z">
        <w:r w:rsidRPr="005836B0" w:rsidDel="006626DF">
          <w:rPr>
            <w:rFonts w:ascii="Arial" w:hAnsi="Arial" w:cs="Arial"/>
            <w:b/>
            <w:sz w:val="24"/>
            <w:szCs w:val="24"/>
          </w:rPr>
          <w:delText>VIII</w:delText>
        </w:r>
      </w:del>
      <w:ins w:id="272" w:author="ERCOT" w:date="2024-01-16T12:10:00Z">
        <w:r w:rsidR="006626DF">
          <w:rPr>
            <w:rFonts w:ascii="Arial" w:hAnsi="Arial" w:cs="Arial"/>
            <w:b/>
            <w:sz w:val="24"/>
            <w:szCs w:val="24"/>
          </w:rPr>
          <w:t>IX</w:t>
        </w:r>
      </w:ins>
      <w:r w:rsidRPr="005836B0">
        <w:rPr>
          <w:rFonts w:ascii="Arial" w:hAnsi="Arial" w:cs="Arial"/>
          <w:b/>
          <w:sz w:val="24"/>
          <w:szCs w:val="24"/>
        </w:rPr>
        <w:t>.</w:t>
      </w:r>
      <w:r>
        <w:tab/>
      </w:r>
      <w:r w:rsidRPr="005836B0">
        <w:rPr>
          <w:rFonts w:ascii="Arial" w:hAnsi="Arial" w:cs="Arial"/>
          <w:b/>
          <w:sz w:val="24"/>
          <w:szCs w:val="24"/>
        </w:rPr>
        <w:t>Procedures</w:t>
      </w:r>
      <w:r w:rsidR="00922803" w:rsidRPr="005836B0">
        <w:rPr>
          <w:rFonts w:ascii="Arial" w:hAnsi="Arial" w:cs="Arial"/>
          <w:b/>
          <w:sz w:val="24"/>
          <w:szCs w:val="24"/>
        </w:rPr>
        <w:t xml:space="preserve"> for</w:t>
      </w:r>
      <w:r w:rsidR="00F34F7F" w:rsidRPr="005836B0">
        <w:rPr>
          <w:rFonts w:ascii="Arial" w:hAnsi="Arial" w:cs="Arial"/>
          <w:b/>
          <w:sz w:val="24"/>
          <w:szCs w:val="24"/>
        </w:rPr>
        <w:t xml:space="preserve"> </w:t>
      </w:r>
      <w:r w:rsidR="000B4F29" w:rsidRPr="005836B0">
        <w:rPr>
          <w:rFonts w:ascii="Arial" w:hAnsi="Arial" w:cs="Arial"/>
          <w:b/>
          <w:sz w:val="24"/>
          <w:szCs w:val="24"/>
        </w:rPr>
        <w:t>P</w:t>
      </w:r>
      <w:r w:rsidR="00F34F7F" w:rsidRPr="005836B0">
        <w:rPr>
          <w:rFonts w:ascii="Arial" w:hAnsi="Arial" w:cs="Arial"/>
          <w:b/>
          <w:sz w:val="24"/>
          <w:szCs w:val="24"/>
        </w:rPr>
        <w:t>articipation by</w:t>
      </w:r>
      <w:r w:rsidR="00922803" w:rsidRPr="005836B0">
        <w:rPr>
          <w:rFonts w:ascii="Arial" w:hAnsi="Arial" w:cs="Arial"/>
          <w:b/>
          <w:sz w:val="24"/>
          <w:szCs w:val="24"/>
        </w:rPr>
        <w:t xml:space="preserve"> </w:t>
      </w:r>
      <w:r w:rsidR="000B4F29" w:rsidRPr="005836B0">
        <w:rPr>
          <w:rFonts w:ascii="Arial" w:hAnsi="Arial" w:cs="Arial"/>
          <w:b/>
          <w:sz w:val="24"/>
          <w:szCs w:val="24"/>
        </w:rPr>
        <w:t>P</w:t>
      </w:r>
      <w:r w:rsidR="00F34F7F" w:rsidRPr="005836B0">
        <w:rPr>
          <w:rFonts w:ascii="Arial" w:hAnsi="Arial" w:cs="Arial"/>
          <w:b/>
          <w:sz w:val="24"/>
          <w:szCs w:val="24"/>
        </w:rPr>
        <w:t>artie</w:t>
      </w:r>
      <w:r w:rsidR="004B189B" w:rsidRPr="005836B0">
        <w:rPr>
          <w:rFonts w:ascii="Arial" w:hAnsi="Arial" w:cs="Arial"/>
          <w:b/>
          <w:sz w:val="24"/>
          <w:szCs w:val="24"/>
        </w:rPr>
        <w:t xml:space="preserve">s </w:t>
      </w:r>
      <w:r w:rsidR="00DF517E" w:rsidRPr="005836B0">
        <w:rPr>
          <w:rFonts w:ascii="Arial" w:hAnsi="Arial" w:cs="Arial"/>
          <w:b/>
          <w:sz w:val="24"/>
          <w:szCs w:val="24"/>
        </w:rPr>
        <w:t>Opposing Actions Recommended by TAC or ERCOT Staff</w:t>
      </w:r>
    </w:p>
    <w:p w14:paraId="0E39F12B" w14:textId="77777777" w:rsidR="00060474" w:rsidRPr="00F14954" w:rsidRDefault="00060474" w:rsidP="00F23015">
      <w:pPr>
        <w:pStyle w:val="ListParagraph"/>
        <w:autoSpaceDE/>
        <w:autoSpaceDN/>
        <w:ind w:left="0"/>
        <w:rPr>
          <w:rFonts w:ascii="Arial" w:hAnsi="Arial" w:cs="Arial"/>
          <w:sz w:val="24"/>
          <w:szCs w:val="24"/>
        </w:rPr>
      </w:pPr>
    </w:p>
    <w:p w14:paraId="5FE5A74E" w14:textId="09760677" w:rsidR="00024A6A" w:rsidRPr="00F14954" w:rsidRDefault="008C7612" w:rsidP="00CD3984">
      <w:pPr>
        <w:pStyle w:val="BodyText"/>
        <w:numPr>
          <w:ilvl w:val="1"/>
          <w:numId w:val="49"/>
        </w:numPr>
        <w:autoSpaceDE/>
        <w:autoSpaceDN/>
        <w:ind w:left="720" w:hanging="720"/>
        <w:rPr>
          <w:rFonts w:ascii="Arial" w:hAnsi="Arial" w:cs="Arial"/>
          <w:sz w:val="24"/>
          <w:szCs w:val="24"/>
        </w:rPr>
      </w:pPr>
      <w:r w:rsidRPr="31BFE091">
        <w:rPr>
          <w:rFonts w:ascii="Arial" w:hAnsi="Arial" w:cs="Arial"/>
          <w:sz w:val="24"/>
          <w:szCs w:val="24"/>
          <w:u w:val="single"/>
        </w:rPr>
        <w:t>TAC Appeals, TAC Recommendation Oppositions, and ERCOT Recommendation Oppositions</w:t>
      </w:r>
      <w:r w:rsidR="001129EA" w:rsidRPr="31BFE091">
        <w:rPr>
          <w:rFonts w:ascii="ZWAdobeF" w:hAnsi="ZWAdobeF" w:cs="ZWAdobeF"/>
          <w:sz w:val="2"/>
          <w:szCs w:val="2"/>
        </w:rPr>
        <w:t>U</w:t>
      </w:r>
      <w:r w:rsidR="00411506" w:rsidRPr="31BFE091">
        <w:rPr>
          <w:rFonts w:ascii="Arial" w:hAnsi="Arial" w:cs="Arial"/>
          <w:sz w:val="24"/>
          <w:szCs w:val="24"/>
        </w:rPr>
        <w:t xml:space="preserve">.  </w:t>
      </w:r>
      <w:r w:rsidR="004970C0" w:rsidRPr="31BFE091">
        <w:rPr>
          <w:rFonts w:ascii="Arial" w:hAnsi="Arial" w:cs="Arial"/>
          <w:sz w:val="24"/>
          <w:szCs w:val="24"/>
        </w:rPr>
        <w:t xml:space="preserve">Any ERCOT Member, Market Participant, PUCT </w:t>
      </w:r>
      <w:r w:rsidR="000972CD" w:rsidRPr="31BFE091">
        <w:rPr>
          <w:rFonts w:ascii="Arial" w:hAnsi="Arial" w:cs="Arial"/>
          <w:sz w:val="24"/>
          <w:szCs w:val="24"/>
        </w:rPr>
        <w:t>s</w:t>
      </w:r>
      <w:r w:rsidR="004970C0" w:rsidRPr="31BFE091">
        <w:rPr>
          <w:rFonts w:ascii="Arial" w:hAnsi="Arial" w:cs="Arial"/>
          <w:sz w:val="24"/>
          <w:szCs w:val="24"/>
        </w:rPr>
        <w:t xml:space="preserve">taff, </w:t>
      </w:r>
      <w:r w:rsidR="000972CD" w:rsidRPr="31BFE091">
        <w:rPr>
          <w:rFonts w:ascii="Arial" w:hAnsi="Arial" w:cs="Arial"/>
          <w:sz w:val="24"/>
          <w:szCs w:val="24"/>
        </w:rPr>
        <w:t xml:space="preserve">the Reliability Monitor (as defined in ERCOT Protocol Section 2.1), the Independent Market Monitor (as defined in ERCOT Protocol Section 2.1), the North American Electric </w:t>
      </w:r>
      <w:r w:rsidR="000972CD" w:rsidRPr="31BFE091">
        <w:rPr>
          <w:rFonts w:ascii="Arial" w:hAnsi="Arial" w:cs="Arial"/>
          <w:sz w:val="24"/>
          <w:szCs w:val="24"/>
        </w:rPr>
        <w:lastRenderedPageBreak/>
        <w:t>Reliability Corporation Regional Entity (as defined in ERCOT Protocol Section 2.1)</w:t>
      </w:r>
      <w:r w:rsidR="00F25D1D" w:rsidRPr="31BFE091">
        <w:rPr>
          <w:rFonts w:ascii="Arial" w:hAnsi="Arial" w:cs="Arial"/>
          <w:sz w:val="24"/>
          <w:szCs w:val="24"/>
        </w:rPr>
        <w:t>,</w:t>
      </w:r>
      <w:r w:rsidR="004970C0" w:rsidRPr="31BFE091">
        <w:rPr>
          <w:rFonts w:ascii="Arial" w:hAnsi="Arial" w:cs="Arial"/>
          <w:sz w:val="24"/>
          <w:szCs w:val="24"/>
        </w:rPr>
        <w:t xml:space="preserve"> or ERCOT may: (a) appeal a TAC action to reject, defer, remand or refer a </w:t>
      </w:r>
      <w:r w:rsidR="006E0414" w:rsidRPr="31BFE091">
        <w:rPr>
          <w:rFonts w:ascii="Arial" w:hAnsi="Arial" w:cs="Arial"/>
          <w:sz w:val="24"/>
          <w:szCs w:val="24"/>
        </w:rPr>
        <w:t>matter that would have proceeded to the Board for consideration had it been recommended for approval by TAC, and requires a TAC recommendation as part of the approval process</w:t>
      </w:r>
      <w:r w:rsidR="00816857" w:rsidRPr="31BFE091">
        <w:rPr>
          <w:rFonts w:ascii="Arial" w:hAnsi="Arial" w:cs="Arial"/>
          <w:sz w:val="24"/>
          <w:szCs w:val="24"/>
        </w:rPr>
        <w:t>,</w:t>
      </w:r>
      <w:r w:rsidR="004970C0" w:rsidRPr="31BFE091">
        <w:rPr>
          <w:rFonts w:ascii="Arial" w:hAnsi="Arial" w:cs="Arial"/>
          <w:sz w:val="24"/>
          <w:szCs w:val="24"/>
        </w:rPr>
        <w:t xml:space="preserve"> directly to the Board (“TAC Appeal”)</w:t>
      </w:r>
      <w:r w:rsidR="0076708E" w:rsidRPr="31BFE091">
        <w:rPr>
          <w:rFonts w:ascii="Arial" w:hAnsi="Arial" w:cs="Arial"/>
          <w:sz w:val="24"/>
          <w:szCs w:val="24"/>
        </w:rPr>
        <w:t xml:space="preserve">; </w:t>
      </w:r>
      <w:del w:id="273" w:author="ERCOT" w:date="2024-04-04T19:38:00Z">
        <w:r w:rsidR="0076708E" w:rsidRPr="31BFE091">
          <w:rPr>
            <w:rFonts w:ascii="Arial" w:hAnsi="Arial" w:cs="Arial"/>
            <w:sz w:val="24"/>
            <w:szCs w:val="24"/>
          </w:rPr>
          <w:delText>or</w:delText>
        </w:r>
        <w:r w:rsidR="004970C0" w:rsidRPr="31BFE091">
          <w:rPr>
            <w:rFonts w:ascii="Arial" w:hAnsi="Arial" w:cs="Arial"/>
            <w:sz w:val="24"/>
            <w:szCs w:val="24"/>
          </w:rPr>
          <w:delText xml:space="preserve"> </w:delText>
        </w:r>
      </w:del>
      <w:r w:rsidR="004970C0" w:rsidRPr="31BFE091">
        <w:rPr>
          <w:rFonts w:ascii="Arial" w:hAnsi="Arial" w:cs="Arial"/>
          <w:sz w:val="24"/>
          <w:szCs w:val="24"/>
        </w:rPr>
        <w:t xml:space="preserve">(b) </w:t>
      </w:r>
      <w:r w:rsidR="00AF4EF4" w:rsidRPr="31BFE091">
        <w:rPr>
          <w:rFonts w:ascii="Arial" w:hAnsi="Arial" w:cs="Arial"/>
          <w:sz w:val="24"/>
          <w:szCs w:val="24"/>
        </w:rPr>
        <w:t>submit</w:t>
      </w:r>
      <w:r w:rsidR="00342801" w:rsidRPr="31BFE091">
        <w:rPr>
          <w:rFonts w:ascii="Arial" w:hAnsi="Arial" w:cs="Arial"/>
          <w:sz w:val="24"/>
          <w:szCs w:val="24"/>
        </w:rPr>
        <w:t xml:space="preserve"> written</w:t>
      </w:r>
      <w:r w:rsidR="00F84C37" w:rsidRPr="31BFE091">
        <w:rPr>
          <w:rFonts w:ascii="Arial" w:hAnsi="Arial" w:cs="Arial"/>
          <w:sz w:val="24"/>
          <w:szCs w:val="24"/>
        </w:rPr>
        <w:t xml:space="preserve"> comments </w:t>
      </w:r>
      <w:r w:rsidR="004970C0" w:rsidRPr="31BFE091">
        <w:rPr>
          <w:rFonts w:ascii="Arial" w:hAnsi="Arial" w:cs="Arial"/>
          <w:sz w:val="24"/>
          <w:szCs w:val="24"/>
        </w:rPr>
        <w:t>request</w:t>
      </w:r>
      <w:r w:rsidR="00F84C37" w:rsidRPr="31BFE091">
        <w:rPr>
          <w:rFonts w:ascii="Arial" w:hAnsi="Arial" w:cs="Arial"/>
          <w:sz w:val="24"/>
          <w:szCs w:val="24"/>
        </w:rPr>
        <w:t>ing</w:t>
      </w:r>
      <w:r w:rsidR="004970C0" w:rsidRPr="31BFE091">
        <w:rPr>
          <w:rFonts w:ascii="Arial" w:hAnsi="Arial" w:cs="Arial"/>
          <w:sz w:val="24"/>
          <w:szCs w:val="24"/>
        </w:rPr>
        <w:t xml:space="preserve"> a Board action to reject, defer, remand, or refer a matter</w:t>
      </w:r>
      <w:r w:rsidR="00F84C37" w:rsidRPr="31BFE091">
        <w:rPr>
          <w:rFonts w:ascii="Arial" w:hAnsi="Arial" w:cs="Arial"/>
          <w:sz w:val="24"/>
          <w:szCs w:val="24"/>
        </w:rPr>
        <w:t xml:space="preserve"> that is before the Board for </w:t>
      </w:r>
      <w:r w:rsidR="006E0414" w:rsidRPr="31BFE091">
        <w:rPr>
          <w:rFonts w:ascii="Arial" w:hAnsi="Arial" w:cs="Arial"/>
          <w:sz w:val="24"/>
          <w:szCs w:val="24"/>
        </w:rPr>
        <w:t>consideration</w:t>
      </w:r>
      <w:r w:rsidR="00F84C37" w:rsidRPr="31BFE091">
        <w:rPr>
          <w:rFonts w:ascii="Arial" w:hAnsi="Arial" w:cs="Arial"/>
          <w:sz w:val="24"/>
          <w:szCs w:val="24"/>
        </w:rPr>
        <w:t>, and requires a</w:t>
      </w:r>
      <w:r w:rsidR="004970C0" w:rsidRPr="31BFE091">
        <w:rPr>
          <w:rFonts w:ascii="Arial" w:hAnsi="Arial" w:cs="Arial"/>
          <w:sz w:val="24"/>
          <w:szCs w:val="24"/>
        </w:rPr>
        <w:t xml:space="preserve"> TAC recommendation</w:t>
      </w:r>
      <w:r w:rsidR="00F84C37" w:rsidRPr="31BFE091">
        <w:rPr>
          <w:rFonts w:ascii="Arial" w:hAnsi="Arial" w:cs="Arial"/>
          <w:sz w:val="24"/>
          <w:szCs w:val="24"/>
        </w:rPr>
        <w:t xml:space="preserve"> as part of the approval process</w:t>
      </w:r>
      <w:ins w:id="274" w:author="ERCOT" w:date="2024-04-04T16:25:00Z">
        <w:r w:rsidR="00A3626E">
          <w:rPr>
            <w:rFonts w:ascii="Arial" w:hAnsi="Arial" w:cs="Arial"/>
            <w:sz w:val="24"/>
            <w:szCs w:val="24"/>
          </w:rPr>
          <w:t>, other than Revision Requests</w:t>
        </w:r>
      </w:ins>
      <w:ins w:id="275" w:author="ERCOT" w:date="2024-04-04T16:26:00Z">
        <w:r w:rsidR="003A78AC">
          <w:rPr>
            <w:rFonts w:ascii="Arial" w:hAnsi="Arial" w:cs="Arial"/>
            <w:sz w:val="24"/>
            <w:szCs w:val="24"/>
          </w:rPr>
          <w:t xml:space="preserve"> </w:t>
        </w:r>
      </w:ins>
      <w:ins w:id="276" w:author="ERCOT" w:date="2024-04-04T16:27:00Z">
        <w:r w:rsidR="00C02DFC">
          <w:rPr>
            <w:rFonts w:ascii="Arial" w:hAnsi="Arial" w:cs="Arial"/>
            <w:sz w:val="24"/>
            <w:szCs w:val="24"/>
          </w:rPr>
          <w:t xml:space="preserve">for which </w:t>
        </w:r>
      </w:ins>
      <w:ins w:id="277" w:author="ERCOT" w:date="2024-04-05T13:31:00Z">
        <w:r w:rsidR="11029182" w:rsidRPr="04904A66">
          <w:rPr>
            <w:rFonts w:ascii="Arial" w:hAnsi="Arial" w:cs="Arial"/>
            <w:sz w:val="24"/>
            <w:szCs w:val="24"/>
          </w:rPr>
          <w:t xml:space="preserve">written </w:t>
        </w:r>
      </w:ins>
      <w:ins w:id="278" w:author="ERCOT" w:date="2024-04-04T16:27:00Z">
        <w:r w:rsidR="00C02DFC" w:rsidRPr="04904A66">
          <w:rPr>
            <w:rFonts w:ascii="Arial" w:hAnsi="Arial" w:cs="Arial"/>
            <w:sz w:val="24"/>
            <w:szCs w:val="24"/>
          </w:rPr>
          <w:t xml:space="preserve">comments </w:t>
        </w:r>
      </w:ins>
      <w:ins w:id="279" w:author="ERCOT" w:date="2024-04-05T13:32:00Z">
        <w:r w:rsidR="58C442B4" w:rsidRPr="04904A66">
          <w:rPr>
            <w:rFonts w:ascii="Arial" w:hAnsi="Arial" w:cs="Arial"/>
            <w:sz w:val="24"/>
            <w:szCs w:val="24"/>
          </w:rPr>
          <w:t>shall be</w:t>
        </w:r>
      </w:ins>
      <w:ins w:id="280" w:author="ERCOT" w:date="2024-04-04T16:27:00Z">
        <w:r w:rsidR="00C02DFC">
          <w:rPr>
            <w:rFonts w:ascii="Arial" w:hAnsi="Arial" w:cs="Arial"/>
            <w:sz w:val="24"/>
            <w:szCs w:val="24"/>
          </w:rPr>
          <w:t xml:space="preserve"> su</w:t>
        </w:r>
        <w:r w:rsidR="00B02168">
          <w:rPr>
            <w:rFonts w:ascii="Arial" w:hAnsi="Arial" w:cs="Arial"/>
            <w:sz w:val="24"/>
            <w:szCs w:val="24"/>
          </w:rPr>
          <w:t>bmitted to the Board pursuant to Section 8.</w:t>
        </w:r>
      </w:ins>
      <w:ins w:id="281" w:author="ERCOT" w:date="2024-05-14T10:09:00Z">
        <w:r w:rsidR="004C002F">
          <w:rPr>
            <w:rFonts w:ascii="Arial" w:hAnsi="Arial" w:cs="Arial"/>
            <w:sz w:val="24"/>
            <w:szCs w:val="24"/>
          </w:rPr>
          <w:t>4</w:t>
        </w:r>
      </w:ins>
      <w:ins w:id="282" w:author="ERCOT" w:date="2024-04-04T16:27:00Z">
        <w:r w:rsidR="00B02168">
          <w:rPr>
            <w:rFonts w:ascii="Arial" w:hAnsi="Arial" w:cs="Arial"/>
            <w:sz w:val="24"/>
            <w:szCs w:val="24"/>
          </w:rPr>
          <w:t xml:space="preserve"> above</w:t>
        </w:r>
      </w:ins>
      <w:ins w:id="283" w:author="ERCOT" w:date="2024-04-04T16:25:00Z">
        <w:r w:rsidR="00A3626E">
          <w:rPr>
            <w:rFonts w:ascii="Arial" w:hAnsi="Arial" w:cs="Arial"/>
            <w:sz w:val="24"/>
            <w:szCs w:val="24"/>
          </w:rPr>
          <w:t xml:space="preserve"> </w:t>
        </w:r>
      </w:ins>
      <w:r w:rsidR="004970C0" w:rsidRPr="31BFE091">
        <w:rPr>
          <w:rFonts w:ascii="Arial" w:hAnsi="Arial" w:cs="Arial"/>
          <w:sz w:val="24"/>
          <w:szCs w:val="24"/>
        </w:rPr>
        <w:t>(“TAC Recommendation</w:t>
      </w:r>
      <w:r w:rsidR="0076708E" w:rsidRPr="31BFE091">
        <w:rPr>
          <w:rFonts w:ascii="Arial" w:hAnsi="Arial" w:cs="Arial"/>
          <w:sz w:val="24"/>
          <w:szCs w:val="24"/>
        </w:rPr>
        <w:t xml:space="preserve"> Opposition</w:t>
      </w:r>
      <w:r w:rsidR="004970C0" w:rsidRPr="31BFE091">
        <w:rPr>
          <w:rFonts w:ascii="Arial" w:hAnsi="Arial" w:cs="Arial"/>
          <w:sz w:val="24"/>
          <w:szCs w:val="24"/>
        </w:rPr>
        <w:t>”</w:t>
      </w:r>
      <w:r w:rsidR="003977D1">
        <w:rPr>
          <w:rFonts w:ascii="Arial" w:hAnsi="Arial" w:cs="Arial"/>
          <w:sz w:val="24"/>
          <w:szCs w:val="24"/>
        </w:rPr>
        <w:t>)</w:t>
      </w:r>
      <w:r w:rsidR="000D50DA" w:rsidRPr="31BFE091">
        <w:rPr>
          <w:rFonts w:ascii="Arial" w:hAnsi="Arial" w:cs="Arial"/>
          <w:sz w:val="24"/>
          <w:szCs w:val="24"/>
        </w:rPr>
        <w:t>;</w:t>
      </w:r>
      <w:r w:rsidR="00A21CBF" w:rsidRPr="31BFE091">
        <w:rPr>
          <w:rFonts w:ascii="Arial" w:hAnsi="Arial" w:cs="Arial"/>
          <w:sz w:val="24"/>
          <w:szCs w:val="24"/>
        </w:rPr>
        <w:t xml:space="preserve"> or (c) </w:t>
      </w:r>
      <w:r w:rsidR="00AF4EF4" w:rsidRPr="31BFE091">
        <w:rPr>
          <w:rFonts w:ascii="Arial" w:hAnsi="Arial" w:cs="Arial"/>
          <w:sz w:val="24"/>
          <w:szCs w:val="24"/>
        </w:rPr>
        <w:t>submit</w:t>
      </w:r>
      <w:r w:rsidR="00342801" w:rsidRPr="31BFE091">
        <w:rPr>
          <w:rFonts w:ascii="Arial" w:hAnsi="Arial" w:cs="Arial"/>
          <w:sz w:val="24"/>
          <w:szCs w:val="24"/>
        </w:rPr>
        <w:t xml:space="preserve"> written</w:t>
      </w:r>
      <w:r w:rsidR="00A21CBF" w:rsidRPr="31BFE091">
        <w:rPr>
          <w:rFonts w:ascii="Arial" w:hAnsi="Arial" w:cs="Arial"/>
          <w:sz w:val="24"/>
          <w:szCs w:val="24"/>
        </w:rPr>
        <w:t xml:space="preserve"> comments opposing a voting item recommended by ERCOT staff that </w:t>
      </w:r>
      <w:r w:rsidR="00F34F7F" w:rsidRPr="31BFE091">
        <w:rPr>
          <w:rFonts w:ascii="Arial" w:hAnsi="Arial" w:cs="Arial"/>
          <w:sz w:val="24"/>
          <w:szCs w:val="24"/>
        </w:rPr>
        <w:t>does not require a TAC recommendation prior to Board action (“ERCOT Recommendation Opposition”).</w:t>
      </w:r>
      <w:r w:rsidR="004970C0" w:rsidRPr="31BFE091">
        <w:rPr>
          <w:rFonts w:ascii="Arial" w:hAnsi="Arial" w:cs="Arial"/>
          <w:sz w:val="24"/>
          <w:szCs w:val="24"/>
        </w:rPr>
        <w:t xml:space="preserve"> </w:t>
      </w:r>
      <w:r w:rsidR="00F84C37" w:rsidRPr="31BFE091">
        <w:rPr>
          <w:rFonts w:ascii="Arial" w:hAnsi="Arial" w:cs="Arial"/>
          <w:sz w:val="24"/>
          <w:szCs w:val="24"/>
        </w:rPr>
        <w:t xml:space="preserve">Board consideration of TAC Appeals and </w:t>
      </w:r>
      <w:r w:rsidR="004970C0" w:rsidRPr="31BFE091">
        <w:rPr>
          <w:rFonts w:ascii="Arial" w:hAnsi="Arial" w:cs="Arial"/>
          <w:sz w:val="24"/>
          <w:szCs w:val="24"/>
        </w:rPr>
        <w:t>TAC</w:t>
      </w:r>
      <w:r w:rsidR="00F34F7F" w:rsidRPr="31BFE091">
        <w:rPr>
          <w:rFonts w:ascii="Arial" w:hAnsi="Arial" w:cs="Arial"/>
          <w:sz w:val="24"/>
          <w:szCs w:val="24"/>
        </w:rPr>
        <w:t xml:space="preserve"> or ERCOT</w:t>
      </w:r>
      <w:r w:rsidR="004970C0" w:rsidRPr="31BFE091">
        <w:rPr>
          <w:rFonts w:ascii="Arial" w:hAnsi="Arial" w:cs="Arial"/>
          <w:sz w:val="24"/>
          <w:szCs w:val="24"/>
        </w:rPr>
        <w:t xml:space="preserve"> Recommendation</w:t>
      </w:r>
      <w:r w:rsidR="0076708E" w:rsidRPr="31BFE091">
        <w:rPr>
          <w:rFonts w:ascii="Arial" w:hAnsi="Arial" w:cs="Arial"/>
          <w:sz w:val="24"/>
          <w:szCs w:val="24"/>
        </w:rPr>
        <w:t xml:space="preserve"> Oppositions</w:t>
      </w:r>
      <w:r w:rsidR="004970C0" w:rsidRPr="31BFE091">
        <w:rPr>
          <w:rFonts w:ascii="Arial" w:hAnsi="Arial" w:cs="Arial"/>
          <w:sz w:val="24"/>
          <w:szCs w:val="24"/>
        </w:rPr>
        <w:t xml:space="preserve"> </w:t>
      </w:r>
      <w:r w:rsidR="007D4676" w:rsidRPr="31BFE091">
        <w:rPr>
          <w:rFonts w:ascii="Arial" w:hAnsi="Arial" w:cs="Arial"/>
          <w:sz w:val="24"/>
          <w:szCs w:val="24"/>
        </w:rPr>
        <w:t>will be conducted pursuant to</w:t>
      </w:r>
      <w:r w:rsidR="00F84C37" w:rsidRPr="31BFE091">
        <w:rPr>
          <w:rFonts w:ascii="Arial" w:hAnsi="Arial" w:cs="Arial"/>
          <w:sz w:val="24"/>
          <w:szCs w:val="24"/>
        </w:rPr>
        <w:t xml:space="preserve"> the proce</w:t>
      </w:r>
      <w:r w:rsidR="007D4676" w:rsidRPr="31BFE091">
        <w:rPr>
          <w:rFonts w:ascii="Arial" w:hAnsi="Arial" w:cs="Arial"/>
          <w:sz w:val="24"/>
          <w:szCs w:val="24"/>
        </w:rPr>
        <w:t>ss and timelines provided in this Section VIII</w:t>
      </w:r>
      <w:r w:rsidR="00F84C37" w:rsidRPr="31BFE091">
        <w:rPr>
          <w:rFonts w:ascii="Arial" w:hAnsi="Arial" w:cs="Arial"/>
          <w:sz w:val="24"/>
          <w:szCs w:val="24"/>
        </w:rPr>
        <w:t>.</w:t>
      </w:r>
      <w:r w:rsidR="004970C0" w:rsidRPr="31BFE091">
        <w:rPr>
          <w:rFonts w:ascii="Arial" w:hAnsi="Arial" w:cs="Arial"/>
          <w:sz w:val="24"/>
          <w:szCs w:val="24"/>
        </w:rPr>
        <w:t xml:space="preserve"> </w:t>
      </w:r>
    </w:p>
    <w:p w14:paraId="08504D61" w14:textId="77777777" w:rsidR="00024A6A" w:rsidRPr="005836B0" w:rsidRDefault="00024A6A" w:rsidP="002035D9">
      <w:pPr>
        <w:pStyle w:val="ListParagraph"/>
        <w:autoSpaceDE/>
        <w:autoSpaceDN/>
        <w:ind w:hanging="720"/>
        <w:rPr>
          <w:rFonts w:ascii="Arial" w:hAnsi="Arial" w:cs="Arial"/>
          <w:sz w:val="24"/>
          <w:szCs w:val="24"/>
        </w:rPr>
      </w:pPr>
    </w:p>
    <w:p w14:paraId="0BB54740" w14:textId="7EC45408" w:rsidR="00637FEE" w:rsidRPr="005836B0" w:rsidRDefault="001129EA" w:rsidP="00D803FF">
      <w:pPr>
        <w:pStyle w:val="BodyText"/>
        <w:numPr>
          <w:ilvl w:val="1"/>
          <w:numId w:val="49"/>
        </w:numPr>
        <w:tabs>
          <w:tab w:val="left" w:pos="0"/>
        </w:tabs>
        <w:autoSpaceDE/>
        <w:autoSpaceDN/>
        <w:ind w:left="720" w:hanging="720"/>
        <w:rPr>
          <w:rFonts w:ascii="Arial" w:hAnsi="Arial" w:cs="Arial"/>
          <w:sz w:val="24"/>
          <w:szCs w:val="24"/>
        </w:rPr>
      </w:pPr>
      <w:r>
        <w:rPr>
          <w:rFonts w:ascii="ZWAdobeF" w:hAnsi="ZWAdobeF" w:cs="ZWAdobeF"/>
          <w:sz w:val="2"/>
          <w:szCs w:val="2"/>
        </w:rPr>
        <w:t>U</w:t>
      </w:r>
      <w:r w:rsidR="00024A6A" w:rsidRPr="005836B0">
        <w:rPr>
          <w:rFonts w:ascii="Arial" w:hAnsi="Arial" w:cs="Arial"/>
          <w:sz w:val="24"/>
          <w:szCs w:val="24"/>
          <w:u w:val="single"/>
        </w:rPr>
        <w:t xml:space="preserve">Advance Notice </w:t>
      </w:r>
      <w:r w:rsidR="007D4676" w:rsidRPr="005836B0">
        <w:rPr>
          <w:rFonts w:ascii="Arial" w:hAnsi="Arial" w:cs="Arial"/>
          <w:sz w:val="24"/>
          <w:szCs w:val="24"/>
          <w:u w:val="single"/>
        </w:rPr>
        <w:t xml:space="preserve">of </w:t>
      </w:r>
      <w:r w:rsidR="00F34F7F" w:rsidRPr="005836B0">
        <w:rPr>
          <w:rFonts w:ascii="Arial" w:hAnsi="Arial" w:cs="Arial"/>
          <w:sz w:val="24"/>
          <w:szCs w:val="24"/>
          <w:u w:val="single"/>
        </w:rPr>
        <w:t xml:space="preserve">TAC Appeals, </w:t>
      </w:r>
      <w:r w:rsidR="007D4676" w:rsidRPr="005836B0">
        <w:rPr>
          <w:rFonts w:ascii="Arial" w:hAnsi="Arial" w:cs="Arial"/>
          <w:sz w:val="24"/>
          <w:szCs w:val="24"/>
          <w:u w:val="single"/>
        </w:rPr>
        <w:t>TAC Recommendation</w:t>
      </w:r>
      <w:r w:rsidR="0076708E" w:rsidRPr="005836B0">
        <w:rPr>
          <w:rFonts w:ascii="Arial" w:hAnsi="Arial" w:cs="Arial"/>
          <w:sz w:val="24"/>
          <w:szCs w:val="24"/>
          <w:u w:val="single"/>
        </w:rPr>
        <w:t xml:space="preserve"> Oppositions</w:t>
      </w:r>
      <w:r w:rsidR="00F34F7F" w:rsidRPr="005836B0">
        <w:rPr>
          <w:rFonts w:ascii="Arial" w:hAnsi="Arial" w:cs="Arial"/>
          <w:sz w:val="24"/>
          <w:szCs w:val="24"/>
          <w:u w:val="single"/>
        </w:rPr>
        <w:t>, or ERCOT Recommendation Oppositions</w:t>
      </w:r>
      <w:r>
        <w:rPr>
          <w:rFonts w:ascii="ZWAdobeF" w:hAnsi="ZWAdobeF" w:cs="ZWAdobeF"/>
          <w:sz w:val="2"/>
          <w:szCs w:val="2"/>
        </w:rPr>
        <w:t>U</w:t>
      </w:r>
      <w:r w:rsidR="007D4676" w:rsidRPr="005836B0">
        <w:rPr>
          <w:rFonts w:ascii="Arial" w:hAnsi="Arial" w:cs="Arial"/>
          <w:sz w:val="24"/>
          <w:szCs w:val="24"/>
        </w:rPr>
        <w:t>.</w:t>
      </w:r>
      <w:r w:rsidR="00024A6A" w:rsidRPr="005836B0">
        <w:rPr>
          <w:rFonts w:ascii="Arial" w:hAnsi="Arial" w:cs="Arial"/>
          <w:sz w:val="24"/>
          <w:szCs w:val="24"/>
        </w:rPr>
        <w:t xml:space="preserve"> </w:t>
      </w:r>
      <w:r w:rsidR="00637FEE" w:rsidRPr="005836B0">
        <w:rPr>
          <w:rFonts w:ascii="Arial" w:hAnsi="Arial" w:cs="Arial"/>
          <w:sz w:val="24"/>
          <w:szCs w:val="24"/>
        </w:rPr>
        <w:t xml:space="preserve">It is the policy of the Board that important arguments and information relating to a </w:t>
      </w:r>
      <w:r w:rsidR="008F4C0F" w:rsidRPr="005836B0">
        <w:rPr>
          <w:rFonts w:ascii="Arial" w:hAnsi="Arial" w:cs="Arial"/>
          <w:sz w:val="24"/>
          <w:szCs w:val="24"/>
        </w:rPr>
        <w:t>TAC Appeal or</w:t>
      </w:r>
      <w:r w:rsidR="0076708E" w:rsidRPr="005836B0">
        <w:rPr>
          <w:rFonts w:ascii="Arial" w:hAnsi="Arial" w:cs="Arial"/>
          <w:sz w:val="24"/>
          <w:szCs w:val="24"/>
        </w:rPr>
        <w:t xml:space="preserve"> </w:t>
      </w:r>
      <w:r w:rsidR="004B189B" w:rsidRPr="005836B0">
        <w:rPr>
          <w:rFonts w:ascii="Arial" w:hAnsi="Arial" w:cs="Arial"/>
          <w:sz w:val="24"/>
          <w:szCs w:val="24"/>
        </w:rPr>
        <w:t xml:space="preserve">a </w:t>
      </w:r>
      <w:r w:rsidR="008F4C0F" w:rsidRPr="005836B0">
        <w:rPr>
          <w:rFonts w:ascii="Arial" w:hAnsi="Arial" w:cs="Arial"/>
          <w:sz w:val="24"/>
          <w:szCs w:val="24"/>
        </w:rPr>
        <w:t xml:space="preserve">TAC </w:t>
      </w:r>
      <w:r w:rsidR="004B189B" w:rsidRPr="005836B0">
        <w:rPr>
          <w:rFonts w:ascii="Arial" w:hAnsi="Arial" w:cs="Arial"/>
          <w:sz w:val="24"/>
          <w:szCs w:val="24"/>
        </w:rPr>
        <w:t xml:space="preserve">or ERCOT </w:t>
      </w:r>
      <w:r w:rsidR="008F4C0F" w:rsidRPr="005836B0">
        <w:rPr>
          <w:rFonts w:ascii="Arial" w:hAnsi="Arial" w:cs="Arial"/>
          <w:sz w:val="24"/>
          <w:szCs w:val="24"/>
        </w:rPr>
        <w:t>Recommendation</w:t>
      </w:r>
      <w:r w:rsidR="0076708E" w:rsidRPr="005836B0">
        <w:rPr>
          <w:rFonts w:ascii="Arial" w:hAnsi="Arial" w:cs="Arial"/>
          <w:sz w:val="24"/>
          <w:szCs w:val="24"/>
        </w:rPr>
        <w:t xml:space="preserve"> Opposition</w:t>
      </w:r>
      <w:r w:rsidR="00637FEE" w:rsidRPr="005836B0">
        <w:rPr>
          <w:rFonts w:ascii="Arial" w:hAnsi="Arial" w:cs="Arial"/>
          <w:sz w:val="24"/>
          <w:szCs w:val="24"/>
        </w:rPr>
        <w:t xml:space="preserve"> be available </w:t>
      </w:r>
      <w:r w:rsidR="006055F6" w:rsidRPr="005836B0">
        <w:rPr>
          <w:rFonts w:ascii="Arial" w:hAnsi="Arial" w:cs="Arial"/>
          <w:sz w:val="24"/>
          <w:szCs w:val="24"/>
        </w:rPr>
        <w:t xml:space="preserve">to the Board in writing </w:t>
      </w:r>
      <w:r w:rsidR="00637FEE" w:rsidRPr="005836B0">
        <w:rPr>
          <w:rFonts w:ascii="Arial" w:hAnsi="Arial" w:cs="Arial"/>
          <w:sz w:val="24"/>
          <w:szCs w:val="24"/>
        </w:rPr>
        <w:t xml:space="preserve">far enough in advance to enable informed decisions on </w:t>
      </w:r>
      <w:r w:rsidR="003A363C" w:rsidRPr="005836B0">
        <w:rPr>
          <w:rFonts w:ascii="Arial" w:hAnsi="Arial" w:cs="Arial"/>
          <w:sz w:val="24"/>
          <w:szCs w:val="24"/>
        </w:rPr>
        <w:t xml:space="preserve">such </w:t>
      </w:r>
      <w:r w:rsidR="008F4C0F" w:rsidRPr="005836B0">
        <w:rPr>
          <w:rFonts w:ascii="Arial" w:hAnsi="Arial" w:cs="Arial"/>
          <w:sz w:val="24"/>
          <w:szCs w:val="24"/>
        </w:rPr>
        <w:t>matter</w:t>
      </w:r>
      <w:r w:rsidR="007D4676" w:rsidRPr="005836B0">
        <w:rPr>
          <w:rFonts w:ascii="Arial" w:hAnsi="Arial" w:cs="Arial"/>
          <w:sz w:val="24"/>
          <w:szCs w:val="24"/>
        </w:rPr>
        <w:t>s</w:t>
      </w:r>
      <w:r w:rsidR="00637FEE" w:rsidRPr="005836B0">
        <w:rPr>
          <w:rFonts w:ascii="Arial" w:hAnsi="Arial" w:cs="Arial"/>
          <w:sz w:val="24"/>
          <w:szCs w:val="24"/>
        </w:rPr>
        <w:t>.  The Board may discount arguments and information that are provided out of time and/or that were not provided to TAC.</w:t>
      </w:r>
    </w:p>
    <w:p w14:paraId="447B20E4" w14:textId="77777777" w:rsidR="00857B54" w:rsidRPr="005836B0" w:rsidRDefault="00857B54" w:rsidP="00D803FF">
      <w:pPr>
        <w:pStyle w:val="BodyText"/>
        <w:tabs>
          <w:tab w:val="left" w:pos="0"/>
        </w:tabs>
        <w:autoSpaceDE/>
        <w:autoSpaceDN/>
        <w:ind w:left="720" w:hanging="720"/>
        <w:rPr>
          <w:rFonts w:ascii="Arial" w:hAnsi="Arial" w:cs="Arial"/>
          <w:sz w:val="24"/>
          <w:szCs w:val="24"/>
        </w:rPr>
      </w:pPr>
    </w:p>
    <w:p w14:paraId="42A99EF9" w14:textId="71DCAE02" w:rsidR="00637FEE" w:rsidRPr="005836B0" w:rsidRDefault="001129EA" w:rsidP="00D803FF">
      <w:pPr>
        <w:pStyle w:val="BodyText"/>
        <w:numPr>
          <w:ilvl w:val="1"/>
          <w:numId w:val="49"/>
        </w:numPr>
        <w:tabs>
          <w:tab w:val="left" w:pos="0"/>
        </w:tabs>
        <w:autoSpaceDE/>
        <w:autoSpaceDN/>
        <w:ind w:left="720" w:hanging="720"/>
        <w:rPr>
          <w:rFonts w:ascii="Arial" w:hAnsi="Arial" w:cs="Arial"/>
          <w:sz w:val="24"/>
          <w:szCs w:val="24"/>
        </w:rPr>
      </w:pPr>
      <w:r>
        <w:rPr>
          <w:rFonts w:ascii="ZWAdobeF" w:hAnsi="ZWAdobeF" w:cs="ZWAdobeF"/>
          <w:sz w:val="2"/>
          <w:szCs w:val="2"/>
        </w:rPr>
        <w:t>U</w:t>
      </w:r>
      <w:r w:rsidR="00922803" w:rsidRPr="005836B0">
        <w:rPr>
          <w:rFonts w:ascii="Arial" w:hAnsi="Arial" w:cs="Arial"/>
          <w:sz w:val="24"/>
          <w:szCs w:val="24"/>
          <w:u w:val="single"/>
        </w:rPr>
        <w:t>Proce</w:t>
      </w:r>
      <w:r w:rsidR="005733E5">
        <w:rPr>
          <w:rFonts w:ascii="Arial" w:hAnsi="Arial" w:cs="Arial"/>
          <w:sz w:val="24"/>
          <w:szCs w:val="24"/>
          <w:u w:val="single"/>
        </w:rPr>
        <w:t>dural Timeline</w:t>
      </w:r>
      <w:r w:rsidR="00922803" w:rsidRPr="005836B0">
        <w:rPr>
          <w:rFonts w:ascii="Arial" w:hAnsi="Arial" w:cs="Arial"/>
          <w:sz w:val="24"/>
          <w:szCs w:val="24"/>
          <w:u w:val="single"/>
        </w:rPr>
        <w:t xml:space="preserve"> for TAC Actions</w:t>
      </w:r>
      <w:r w:rsidR="0076708E" w:rsidRPr="005836B0">
        <w:rPr>
          <w:rFonts w:ascii="Arial" w:hAnsi="Arial" w:cs="Arial"/>
          <w:sz w:val="24"/>
          <w:szCs w:val="24"/>
          <w:u w:val="single"/>
        </w:rPr>
        <w:t xml:space="preserve"> </w:t>
      </w:r>
      <w:r w:rsidR="00E90047" w:rsidRPr="005836B0">
        <w:rPr>
          <w:rFonts w:ascii="Arial" w:hAnsi="Arial" w:cs="Arial"/>
          <w:sz w:val="24"/>
          <w:szCs w:val="24"/>
          <w:u w:val="single"/>
        </w:rPr>
        <w:t>N</w:t>
      </w:r>
      <w:r w:rsidR="0076708E" w:rsidRPr="005836B0">
        <w:rPr>
          <w:rFonts w:ascii="Arial" w:hAnsi="Arial" w:cs="Arial"/>
          <w:sz w:val="24"/>
          <w:szCs w:val="24"/>
          <w:u w:val="single"/>
        </w:rPr>
        <w:t xml:space="preserve">ot </w:t>
      </w:r>
      <w:r w:rsidR="00E90047" w:rsidRPr="005836B0">
        <w:rPr>
          <w:rFonts w:ascii="Arial" w:hAnsi="Arial" w:cs="Arial"/>
          <w:sz w:val="24"/>
          <w:szCs w:val="24"/>
          <w:u w:val="single"/>
        </w:rPr>
        <w:t>D</w:t>
      </w:r>
      <w:r w:rsidR="00013955" w:rsidRPr="005836B0">
        <w:rPr>
          <w:rFonts w:ascii="Arial" w:hAnsi="Arial" w:cs="Arial"/>
          <w:sz w:val="24"/>
          <w:szCs w:val="24"/>
          <w:u w:val="single"/>
        </w:rPr>
        <w:t>esignated as</w:t>
      </w:r>
      <w:r w:rsidR="0076708E" w:rsidRPr="005836B0">
        <w:rPr>
          <w:rFonts w:ascii="Arial" w:hAnsi="Arial" w:cs="Arial"/>
          <w:sz w:val="24"/>
          <w:szCs w:val="24"/>
          <w:u w:val="single"/>
        </w:rPr>
        <w:t xml:space="preserve"> Urgent</w:t>
      </w:r>
      <w:r>
        <w:rPr>
          <w:rFonts w:ascii="ZWAdobeF" w:hAnsi="ZWAdobeF" w:cs="ZWAdobeF"/>
          <w:sz w:val="2"/>
          <w:szCs w:val="2"/>
        </w:rPr>
        <w:t>U</w:t>
      </w:r>
      <w:r w:rsidR="00922803" w:rsidRPr="005836B0">
        <w:rPr>
          <w:rFonts w:ascii="Arial" w:hAnsi="Arial" w:cs="Arial"/>
          <w:sz w:val="24"/>
          <w:szCs w:val="24"/>
        </w:rPr>
        <w:t xml:space="preserve">. </w:t>
      </w:r>
      <w:r w:rsidR="001141BC" w:rsidRPr="005836B0">
        <w:rPr>
          <w:rFonts w:ascii="Arial" w:hAnsi="Arial" w:cs="Arial"/>
          <w:sz w:val="24"/>
          <w:szCs w:val="24"/>
        </w:rPr>
        <w:t xml:space="preserve">Written notice of </w:t>
      </w:r>
      <w:r w:rsidR="008F4C0F" w:rsidRPr="005836B0">
        <w:rPr>
          <w:rFonts w:ascii="Arial" w:hAnsi="Arial" w:cs="Arial"/>
          <w:sz w:val="24"/>
          <w:szCs w:val="24"/>
        </w:rPr>
        <w:t>TAC Appeal</w:t>
      </w:r>
      <w:r w:rsidR="0076708E" w:rsidRPr="005836B0">
        <w:rPr>
          <w:rFonts w:ascii="Arial" w:hAnsi="Arial" w:cs="Arial"/>
          <w:sz w:val="24"/>
          <w:szCs w:val="24"/>
        </w:rPr>
        <w:t>s</w:t>
      </w:r>
      <w:r w:rsidR="008F4C0F" w:rsidRPr="005836B0">
        <w:rPr>
          <w:rFonts w:ascii="Arial" w:hAnsi="Arial" w:cs="Arial"/>
          <w:sz w:val="24"/>
          <w:szCs w:val="24"/>
        </w:rPr>
        <w:t xml:space="preserve"> or TAC Recommendation</w:t>
      </w:r>
      <w:r w:rsidR="00013955" w:rsidRPr="005836B0">
        <w:rPr>
          <w:rFonts w:ascii="Arial" w:hAnsi="Arial" w:cs="Arial"/>
          <w:sz w:val="24"/>
          <w:szCs w:val="24"/>
        </w:rPr>
        <w:t xml:space="preserve"> Oppositions</w:t>
      </w:r>
      <w:r w:rsidR="0076708E" w:rsidRPr="005836B0">
        <w:rPr>
          <w:rFonts w:ascii="Arial" w:hAnsi="Arial" w:cs="Arial"/>
          <w:sz w:val="24"/>
          <w:szCs w:val="24"/>
        </w:rPr>
        <w:t xml:space="preserve"> on matters that have not been granted </w:t>
      </w:r>
      <w:r w:rsidR="008C7612">
        <w:rPr>
          <w:rFonts w:ascii="Arial" w:hAnsi="Arial" w:cs="Arial"/>
          <w:sz w:val="24"/>
          <w:szCs w:val="24"/>
        </w:rPr>
        <w:t>u</w:t>
      </w:r>
      <w:r w:rsidR="0076708E" w:rsidRPr="005836B0">
        <w:rPr>
          <w:rFonts w:ascii="Arial" w:hAnsi="Arial" w:cs="Arial"/>
          <w:sz w:val="24"/>
          <w:szCs w:val="24"/>
        </w:rPr>
        <w:t>rgent status as part of the TAC review and recommendation process</w:t>
      </w:r>
      <w:r w:rsidR="008F4C0F" w:rsidRPr="005836B0">
        <w:rPr>
          <w:rFonts w:ascii="Arial" w:hAnsi="Arial" w:cs="Arial"/>
          <w:sz w:val="24"/>
          <w:szCs w:val="24"/>
        </w:rPr>
        <w:t xml:space="preserve"> </w:t>
      </w:r>
      <w:r w:rsidR="006C6D87" w:rsidRPr="005836B0">
        <w:rPr>
          <w:rFonts w:ascii="Arial" w:hAnsi="Arial" w:cs="Arial"/>
          <w:sz w:val="24"/>
          <w:szCs w:val="24"/>
        </w:rPr>
        <w:t>or that the Board Chair or Vice</w:t>
      </w:r>
      <w:r w:rsidR="00B80F04">
        <w:rPr>
          <w:rFonts w:ascii="Arial" w:hAnsi="Arial" w:cs="Arial"/>
          <w:sz w:val="24"/>
          <w:szCs w:val="24"/>
        </w:rPr>
        <w:t xml:space="preserve"> </w:t>
      </w:r>
      <w:r w:rsidR="006C6D87" w:rsidRPr="005836B0">
        <w:rPr>
          <w:rFonts w:ascii="Arial" w:hAnsi="Arial" w:cs="Arial"/>
          <w:sz w:val="24"/>
          <w:szCs w:val="24"/>
        </w:rPr>
        <w:t>Chair or a PUC</w:t>
      </w:r>
      <w:r w:rsidR="00B80F04">
        <w:rPr>
          <w:rFonts w:ascii="Arial" w:hAnsi="Arial" w:cs="Arial"/>
          <w:sz w:val="24"/>
          <w:szCs w:val="24"/>
        </w:rPr>
        <w:t>T</w:t>
      </w:r>
      <w:r w:rsidR="006C6D87" w:rsidRPr="005836B0">
        <w:rPr>
          <w:rFonts w:ascii="Arial" w:hAnsi="Arial" w:cs="Arial"/>
          <w:sz w:val="24"/>
          <w:szCs w:val="24"/>
        </w:rPr>
        <w:t xml:space="preserve"> Commissioner designates as urgent</w:t>
      </w:r>
      <w:r w:rsidR="006C6D87" w:rsidRPr="005836B0" w:rsidDel="008F4C0F">
        <w:rPr>
          <w:rFonts w:ascii="Arial" w:hAnsi="Arial" w:cs="Arial"/>
          <w:sz w:val="24"/>
          <w:szCs w:val="24"/>
        </w:rPr>
        <w:t xml:space="preserve"> </w:t>
      </w:r>
      <w:r w:rsidR="00637FEE" w:rsidRPr="005836B0">
        <w:rPr>
          <w:rFonts w:ascii="Arial" w:hAnsi="Arial" w:cs="Arial"/>
          <w:sz w:val="24"/>
          <w:szCs w:val="24"/>
        </w:rPr>
        <w:t>must be submitted to ERCOT’s General Counsel within ten (10) Business Days after the date of the TAC action</w:t>
      </w:r>
      <w:r w:rsidR="008F4C0F" w:rsidRPr="005836B0">
        <w:rPr>
          <w:rFonts w:ascii="Arial" w:hAnsi="Arial" w:cs="Arial"/>
          <w:sz w:val="24"/>
          <w:szCs w:val="24"/>
        </w:rPr>
        <w:t xml:space="preserve"> which serves as the basis for the TAC Appeal or </w:t>
      </w:r>
      <w:r w:rsidR="008C7612">
        <w:rPr>
          <w:rFonts w:ascii="Arial" w:hAnsi="Arial" w:cs="Arial"/>
          <w:sz w:val="24"/>
          <w:szCs w:val="24"/>
        </w:rPr>
        <w:t>c</w:t>
      </w:r>
      <w:r w:rsidR="008F4C0F" w:rsidRPr="005836B0">
        <w:rPr>
          <w:rFonts w:ascii="Arial" w:hAnsi="Arial" w:cs="Arial"/>
          <w:sz w:val="24"/>
          <w:szCs w:val="24"/>
        </w:rPr>
        <w:t>omments on TAC Recommendation</w:t>
      </w:r>
      <w:r w:rsidR="00637FEE" w:rsidRPr="005836B0">
        <w:rPr>
          <w:rFonts w:ascii="Arial" w:hAnsi="Arial" w:cs="Arial"/>
          <w:sz w:val="24"/>
          <w:szCs w:val="24"/>
        </w:rPr>
        <w:t xml:space="preserve">.  </w:t>
      </w:r>
      <w:r w:rsidR="004B6998" w:rsidRPr="005836B0">
        <w:rPr>
          <w:rFonts w:ascii="Arial" w:hAnsi="Arial" w:cs="Arial"/>
          <w:sz w:val="24"/>
          <w:szCs w:val="24"/>
        </w:rPr>
        <w:t xml:space="preserve">The Board </w:t>
      </w:r>
      <w:r w:rsidR="008F4C0F" w:rsidRPr="005836B0">
        <w:rPr>
          <w:rFonts w:ascii="Arial" w:hAnsi="Arial" w:cs="Arial"/>
          <w:sz w:val="24"/>
          <w:szCs w:val="24"/>
        </w:rPr>
        <w:t>will</w:t>
      </w:r>
      <w:r w:rsidR="00637FEE" w:rsidRPr="005836B0">
        <w:rPr>
          <w:rFonts w:ascii="Arial" w:hAnsi="Arial" w:cs="Arial"/>
          <w:sz w:val="24"/>
          <w:szCs w:val="24"/>
        </w:rPr>
        <w:t xml:space="preserve"> hear </w:t>
      </w:r>
      <w:r w:rsidR="008F4C0F" w:rsidRPr="005836B0">
        <w:rPr>
          <w:rFonts w:ascii="Arial" w:hAnsi="Arial" w:cs="Arial"/>
          <w:sz w:val="24"/>
          <w:szCs w:val="24"/>
        </w:rPr>
        <w:t xml:space="preserve">such matter </w:t>
      </w:r>
      <w:r w:rsidR="00637FEE" w:rsidRPr="005836B0">
        <w:rPr>
          <w:rFonts w:ascii="Arial" w:hAnsi="Arial" w:cs="Arial"/>
          <w:sz w:val="24"/>
          <w:szCs w:val="24"/>
        </w:rPr>
        <w:t>at the next regular</w:t>
      </w:r>
      <w:r w:rsidR="00AF4EF4" w:rsidRPr="005836B0">
        <w:rPr>
          <w:rFonts w:ascii="Arial" w:hAnsi="Arial" w:cs="Arial"/>
          <w:sz w:val="24"/>
          <w:szCs w:val="24"/>
        </w:rPr>
        <w:t>ly-scheduled</w:t>
      </w:r>
      <w:r w:rsidR="00637FEE" w:rsidRPr="005836B0">
        <w:rPr>
          <w:rFonts w:ascii="Arial" w:hAnsi="Arial" w:cs="Arial"/>
          <w:sz w:val="24"/>
          <w:szCs w:val="24"/>
        </w:rPr>
        <w:t xml:space="preserve"> Board meeting that is at least ten (10) Business Days after the date of the </w:t>
      </w:r>
      <w:r w:rsidR="008F4C0F" w:rsidRPr="005836B0">
        <w:rPr>
          <w:rFonts w:ascii="Arial" w:hAnsi="Arial" w:cs="Arial"/>
          <w:sz w:val="24"/>
          <w:szCs w:val="24"/>
        </w:rPr>
        <w:t>TAC Appeal</w:t>
      </w:r>
      <w:r w:rsidR="0076708E" w:rsidRPr="005836B0">
        <w:rPr>
          <w:rFonts w:ascii="Arial" w:hAnsi="Arial" w:cs="Arial"/>
          <w:sz w:val="24"/>
          <w:szCs w:val="24"/>
        </w:rPr>
        <w:t xml:space="preserve"> </w:t>
      </w:r>
      <w:r w:rsidR="00411506" w:rsidRPr="005836B0">
        <w:rPr>
          <w:rFonts w:ascii="Arial" w:hAnsi="Arial" w:cs="Arial"/>
          <w:sz w:val="24"/>
          <w:szCs w:val="24"/>
        </w:rPr>
        <w:t xml:space="preserve">or </w:t>
      </w:r>
      <w:r w:rsidR="0076708E" w:rsidRPr="005836B0">
        <w:rPr>
          <w:rFonts w:ascii="Arial" w:hAnsi="Arial" w:cs="Arial"/>
          <w:sz w:val="24"/>
          <w:szCs w:val="24"/>
        </w:rPr>
        <w:t>TAC Recommendation Opposition</w:t>
      </w:r>
      <w:r w:rsidR="007D4676" w:rsidRPr="005836B0">
        <w:rPr>
          <w:rFonts w:ascii="Arial" w:hAnsi="Arial" w:cs="Arial"/>
          <w:sz w:val="24"/>
          <w:szCs w:val="24"/>
        </w:rPr>
        <w:t>.  The following deadlines wil</w:t>
      </w:r>
      <w:r w:rsidR="0076708E" w:rsidRPr="005836B0">
        <w:rPr>
          <w:rFonts w:ascii="Arial" w:hAnsi="Arial" w:cs="Arial"/>
          <w:sz w:val="24"/>
          <w:szCs w:val="24"/>
        </w:rPr>
        <w:t>l apply to the parties involved</w:t>
      </w:r>
      <w:r w:rsidR="00637FEE" w:rsidRPr="005836B0">
        <w:rPr>
          <w:rFonts w:ascii="Arial" w:hAnsi="Arial" w:cs="Arial"/>
          <w:sz w:val="24"/>
          <w:szCs w:val="24"/>
        </w:rPr>
        <w:t>:</w:t>
      </w:r>
    </w:p>
    <w:p w14:paraId="00448FA0" w14:textId="77777777" w:rsidR="00637FEE" w:rsidRPr="005836B0" w:rsidRDefault="00637FEE" w:rsidP="00F23015">
      <w:pPr>
        <w:pStyle w:val="BodyText"/>
        <w:rPr>
          <w:rFonts w:ascii="Arial" w:hAnsi="Arial" w:cs="Arial"/>
          <w:sz w:val="24"/>
          <w:szCs w:val="24"/>
        </w:rPr>
      </w:pPr>
    </w:p>
    <w:p w14:paraId="6146A672" w14:textId="6A240837" w:rsidR="002035D9" w:rsidRPr="005836B0" w:rsidRDefault="00066F06" w:rsidP="00823089">
      <w:pPr>
        <w:pStyle w:val="BodyText"/>
        <w:autoSpaceDE/>
        <w:autoSpaceDN/>
        <w:ind w:left="1440" w:hanging="720"/>
        <w:rPr>
          <w:rFonts w:ascii="Arial" w:hAnsi="Arial" w:cs="Arial"/>
          <w:sz w:val="24"/>
          <w:szCs w:val="24"/>
        </w:rPr>
      </w:pPr>
      <w:ins w:id="284" w:author="ERCOT" w:date="2024-01-16T12:35:00Z">
        <w:r>
          <w:rPr>
            <w:rFonts w:ascii="Arial" w:hAnsi="Arial" w:cs="Arial"/>
            <w:sz w:val="24"/>
            <w:szCs w:val="24"/>
          </w:rPr>
          <w:t>9</w:t>
        </w:r>
      </w:ins>
      <w:del w:id="285" w:author="ERCOT" w:date="2024-01-16T12:35:00Z">
        <w:r w:rsidR="002035D9" w:rsidRPr="005836B0" w:rsidDel="00066F06">
          <w:rPr>
            <w:rFonts w:ascii="Arial" w:hAnsi="Arial" w:cs="Arial"/>
            <w:sz w:val="24"/>
            <w:szCs w:val="24"/>
          </w:rPr>
          <w:delText>8</w:delText>
        </w:r>
      </w:del>
      <w:r w:rsidR="002035D9" w:rsidRPr="005836B0">
        <w:rPr>
          <w:rFonts w:ascii="Arial" w:hAnsi="Arial" w:cs="Arial"/>
          <w:sz w:val="24"/>
          <w:szCs w:val="24"/>
        </w:rPr>
        <w:t>.3.1</w:t>
      </w:r>
      <w:r w:rsidR="002035D9" w:rsidRPr="005836B0">
        <w:rPr>
          <w:rFonts w:ascii="Arial" w:hAnsi="Arial" w:cs="Arial"/>
          <w:sz w:val="24"/>
          <w:szCs w:val="24"/>
        </w:rPr>
        <w:tab/>
      </w:r>
      <w:r w:rsidR="00637FEE" w:rsidRPr="005836B0">
        <w:rPr>
          <w:rFonts w:ascii="Arial" w:hAnsi="Arial" w:cs="Arial"/>
          <w:sz w:val="24"/>
          <w:szCs w:val="24"/>
        </w:rPr>
        <w:t>The TAC Chair or Vice</w:t>
      </w:r>
      <w:r w:rsidR="00B80F04">
        <w:rPr>
          <w:rFonts w:ascii="Arial" w:hAnsi="Arial" w:cs="Arial"/>
          <w:sz w:val="24"/>
          <w:szCs w:val="24"/>
        </w:rPr>
        <w:t xml:space="preserve"> </w:t>
      </w:r>
      <w:r w:rsidR="00637FEE" w:rsidRPr="005836B0">
        <w:rPr>
          <w:rFonts w:ascii="Arial" w:hAnsi="Arial" w:cs="Arial"/>
          <w:sz w:val="24"/>
          <w:szCs w:val="24"/>
        </w:rPr>
        <w:t>Chair shall designate a TAC Advocate to defend the TAC action at least eight (8) Business Days before the Board meeting.</w:t>
      </w:r>
    </w:p>
    <w:p w14:paraId="6E6C3B87" w14:textId="77777777" w:rsidR="002035D9" w:rsidRPr="005836B0" w:rsidRDefault="002035D9" w:rsidP="002035D9">
      <w:pPr>
        <w:pStyle w:val="BodyText"/>
        <w:autoSpaceDE/>
        <w:autoSpaceDN/>
        <w:ind w:left="720"/>
        <w:rPr>
          <w:rFonts w:ascii="Arial" w:hAnsi="Arial" w:cs="Arial"/>
          <w:sz w:val="24"/>
          <w:szCs w:val="24"/>
        </w:rPr>
      </w:pPr>
    </w:p>
    <w:p w14:paraId="4934A9A5" w14:textId="2AEE37A6" w:rsidR="00637FEE" w:rsidRPr="005836B0" w:rsidRDefault="005379FB" w:rsidP="00823089">
      <w:pPr>
        <w:pStyle w:val="BodyText"/>
        <w:autoSpaceDE/>
        <w:autoSpaceDN/>
        <w:ind w:left="1440" w:hanging="720"/>
        <w:rPr>
          <w:rFonts w:ascii="Arial" w:hAnsi="Arial" w:cs="Arial"/>
          <w:sz w:val="24"/>
          <w:szCs w:val="24"/>
        </w:rPr>
      </w:pPr>
      <w:ins w:id="286" w:author="ERCOT" w:date="2024-01-16T12:36:00Z">
        <w:r>
          <w:rPr>
            <w:rFonts w:ascii="Arial" w:hAnsi="Arial" w:cs="Arial"/>
            <w:sz w:val="24"/>
            <w:szCs w:val="24"/>
          </w:rPr>
          <w:t>9</w:t>
        </w:r>
      </w:ins>
      <w:del w:id="287" w:author="ERCOT" w:date="2024-01-16T12:36:00Z">
        <w:r w:rsidR="002035D9" w:rsidRPr="005836B0" w:rsidDel="005379FB">
          <w:rPr>
            <w:rFonts w:ascii="Arial" w:hAnsi="Arial" w:cs="Arial"/>
            <w:sz w:val="24"/>
            <w:szCs w:val="24"/>
          </w:rPr>
          <w:delText>8</w:delText>
        </w:r>
      </w:del>
      <w:r w:rsidR="002035D9" w:rsidRPr="005836B0">
        <w:rPr>
          <w:rFonts w:ascii="Arial" w:hAnsi="Arial" w:cs="Arial"/>
          <w:sz w:val="24"/>
          <w:szCs w:val="24"/>
        </w:rPr>
        <w:t>.3.2</w:t>
      </w:r>
      <w:r w:rsidR="00823089" w:rsidRPr="005836B0">
        <w:rPr>
          <w:rFonts w:ascii="Arial" w:hAnsi="Arial" w:cs="Arial"/>
          <w:sz w:val="24"/>
          <w:szCs w:val="24"/>
        </w:rPr>
        <w:tab/>
      </w:r>
      <w:r w:rsidR="00637FEE" w:rsidRPr="005836B0">
        <w:rPr>
          <w:rFonts w:ascii="Arial" w:hAnsi="Arial" w:cs="Arial"/>
          <w:sz w:val="24"/>
          <w:szCs w:val="24"/>
        </w:rPr>
        <w:t>ERCOT shall post notice of the</w:t>
      </w:r>
      <w:r w:rsidR="007D4676" w:rsidRPr="005836B0">
        <w:rPr>
          <w:rFonts w:ascii="Arial" w:hAnsi="Arial" w:cs="Arial"/>
          <w:sz w:val="24"/>
          <w:szCs w:val="24"/>
        </w:rPr>
        <w:t xml:space="preserve"> TAC Appeal or TAC Recommendation</w:t>
      </w:r>
      <w:r w:rsidR="00013955" w:rsidRPr="005836B0">
        <w:rPr>
          <w:rFonts w:ascii="Arial" w:hAnsi="Arial" w:cs="Arial"/>
          <w:sz w:val="24"/>
          <w:szCs w:val="24"/>
        </w:rPr>
        <w:t xml:space="preserve"> Opposition</w:t>
      </w:r>
      <w:r w:rsidR="007D4676" w:rsidRPr="005836B0">
        <w:rPr>
          <w:rFonts w:ascii="Arial" w:hAnsi="Arial" w:cs="Arial"/>
          <w:sz w:val="24"/>
          <w:szCs w:val="24"/>
        </w:rPr>
        <w:t>,</w:t>
      </w:r>
      <w:r w:rsidR="00637FEE" w:rsidRPr="005836B0">
        <w:rPr>
          <w:rFonts w:ascii="Arial" w:hAnsi="Arial" w:cs="Arial"/>
          <w:sz w:val="24"/>
          <w:szCs w:val="24"/>
        </w:rPr>
        <w:t xml:space="preserve"> and</w:t>
      </w:r>
      <w:r w:rsidR="007D4676" w:rsidRPr="005836B0">
        <w:rPr>
          <w:rFonts w:ascii="Arial" w:hAnsi="Arial" w:cs="Arial"/>
          <w:sz w:val="24"/>
          <w:szCs w:val="24"/>
        </w:rPr>
        <w:t xml:space="preserve"> identify</w:t>
      </w:r>
      <w:r w:rsidR="00637FEE" w:rsidRPr="005836B0">
        <w:rPr>
          <w:rFonts w:ascii="Arial" w:hAnsi="Arial" w:cs="Arial"/>
          <w:sz w:val="24"/>
          <w:szCs w:val="24"/>
        </w:rPr>
        <w:t xml:space="preserve"> the TAC Advocate on </w:t>
      </w:r>
      <w:r w:rsidR="00013955" w:rsidRPr="005836B0">
        <w:rPr>
          <w:rFonts w:ascii="Arial" w:hAnsi="Arial" w:cs="Arial"/>
          <w:sz w:val="24"/>
          <w:szCs w:val="24"/>
        </w:rPr>
        <w:t>the ERCOT</w:t>
      </w:r>
      <w:r w:rsidR="00637FEE" w:rsidRPr="005836B0">
        <w:rPr>
          <w:rFonts w:ascii="Arial" w:hAnsi="Arial" w:cs="Arial"/>
          <w:sz w:val="24"/>
          <w:szCs w:val="24"/>
        </w:rPr>
        <w:t xml:space="preserve"> website, and notify TAC of the same, at least seven (7) Business Days before the Board meeting.</w:t>
      </w:r>
    </w:p>
    <w:p w14:paraId="045D05AC" w14:textId="77777777" w:rsidR="00637FEE" w:rsidRPr="005836B0" w:rsidRDefault="00637FEE" w:rsidP="00637FEE">
      <w:pPr>
        <w:pStyle w:val="BodyText"/>
        <w:autoSpaceDE/>
        <w:autoSpaceDN/>
        <w:rPr>
          <w:rFonts w:ascii="Arial" w:hAnsi="Arial" w:cs="Arial"/>
          <w:sz w:val="24"/>
          <w:szCs w:val="24"/>
        </w:rPr>
      </w:pPr>
    </w:p>
    <w:p w14:paraId="7FAF4C15" w14:textId="7BE105EC" w:rsidR="002035D9" w:rsidRPr="005836B0" w:rsidRDefault="005379FB" w:rsidP="002035D9">
      <w:pPr>
        <w:pStyle w:val="BodyText"/>
        <w:tabs>
          <w:tab w:val="left" w:pos="1440"/>
        </w:tabs>
        <w:autoSpaceDE/>
        <w:autoSpaceDN/>
        <w:ind w:left="1440" w:hanging="720"/>
        <w:rPr>
          <w:rFonts w:ascii="Arial" w:hAnsi="Arial" w:cs="Arial"/>
          <w:sz w:val="24"/>
          <w:szCs w:val="24"/>
        </w:rPr>
      </w:pPr>
      <w:ins w:id="288" w:author="ERCOT" w:date="2024-01-16T12:36:00Z">
        <w:r>
          <w:rPr>
            <w:rFonts w:ascii="Arial" w:hAnsi="Arial" w:cs="Arial"/>
            <w:sz w:val="24"/>
            <w:szCs w:val="24"/>
          </w:rPr>
          <w:t>9</w:t>
        </w:r>
      </w:ins>
      <w:del w:id="289" w:author="ERCOT" w:date="2024-01-16T12:36:00Z">
        <w:r w:rsidR="00637FEE" w:rsidRPr="005836B0" w:rsidDel="005379FB">
          <w:rPr>
            <w:rFonts w:ascii="Arial" w:hAnsi="Arial" w:cs="Arial"/>
            <w:sz w:val="24"/>
            <w:szCs w:val="24"/>
          </w:rPr>
          <w:delText>8</w:delText>
        </w:r>
      </w:del>
      <w:r w:rsidR="00637FEE" w:rsidRPr="005836B0">
        <w:rPr>
          <w:rFonts w:ascii="Arial" w:hAnsi="Arial" w:cs="Arial"/>
          <w:sz w:val="24"/>
          <w:szCs w:val="24"/>
        </w:rPr>
        <w:t>.3.3</w:t>
      </w:r>
      <w:r w:rsidR="00637FEE" w:rsidRPr="005836B0">
        <w:rPr>
          <w:rFonts w:ascii="Arial" w:hAnsi="Arial" w:cs="Arial"/>
          <w:sz w:val="24"/>
          <w:szCs w:val="24"/>
        </w:rPr>
        <w:tab/>
        <w:t xml:space="preserve">The </w:t>
      </w:r>
      <w:r w:rsidR="00013955" w:rsidRPr="005836B0">
        <w:rPr>
          <w:rFonts w:ascii="Arial" w:hAnsi="Arial" w:cs="Arial"/>
          <w:sz w:val="24"/>
          <w:szCs w:val="24"/>
        </w:rPr>
        <w:t xml:space="preserve">party </w:t>
      </w:r>
      <w:r w:rsidR="00637FEE" w:rsidRPr="005836B0">
        <w:rPr>
          <w:rFonts w:ascii="Arial" w:hAnsi="Arial" w:cs="Arial"/>
          <w:sz w:val="24"/>
          <w:szCs w:val="24"/>
        </w:rPr>
        <w:t xml:space="preserve">appealing </w:t>
      </w:r>
      <w:r w:rsidR="00D9102E" w:rsidRPr="005836B0">
        <w:rPr>
          <w:rFonts w:ascii="Arial" w:hAnsi="Arial" w:cs="Arial"/>
          <w:sz w:val="24"/>
          <w:szCs w:val="24"/>
        </w:rPr>
        <w:t>or c</w:t>
      </w:r>
      <w:r w:rsidR="00013955" w:rsidRPr="005836B0">
        <w:rPr>
          <w:rFonts w:ascii="Arial" w:hAnsi="Arial" w:cs="Arial"/>
          <w:sz w:val="24"/>
          <w:szCs w:val="24"/>
        </w:rPr>
        <w:t xml:space="preserve">ontesting the TAC </w:t>
      </w:r>
      <w:r w:rsidR="00AB6E7F" w:rsidRPr="005836B0">
        <w:rPr>
          <w:rFonts w:ascii="Arial" w:hAnsi="Arial" w:cs="Arial"/>
          <w:sz w:val="24"/>
          <w:szCs w:val="24"/>
        </w:rPr>
        <w:t>r</w:t>
      </w:r>
      <w:r w:rsidR="00013955" w:rsidRPr="005836B0">
        <w:rPr>
          <w:rFonts w:ascii="Arial" w:hAnsi="Arial" w:cs="Arial"/>
          <w:sz w:val="24"/>
          <w:szCs w:val="24"/>
        </w:rPr>
        <w:t>ecommendation</w:t>
      </w:r>
      <w:r w:rsidR="00637FEE" w:rsidRPr="005836B0">
        <w:rPr>
          <w:rFonts w:ascii="Arial" w:hAnsi="Arial" w:cs="Arial"/>
          <w:sz w:val="24"/>
          <w:szCs w:val="24"/>
        </w:rPr>
        <w:t xml:space="preserve"> and the TAC Advocate must, and any other interested </w:t>
      </w:r>
      <w:r w:rsidR="004E2D36" w:rsidRPr="005836B0">
        <w:rPr>
          <w:rFonts w:ascii="Arial" w:hAnsi="Arial" w:cs="Arial"/>
          <w:sz w:val="24"/>
          <w:szCs w:val="24"/>
        </w:rPr>
        <w:t>E</w:t>
      </w:r>
      <w:r w:rsidR="00637FEE" w:rsidRPr="005836B0">
        <w:rPr>
          <w:rFonts w:ascii="Arial" w:hAnsi="Arial" w:cs="Arial"/>
          <w:sz w:val="24"/>
          <w:szCs w:val="24"/>
        </w:rPr>
        <w:t xml:space="preserve">ntity may, provide a position </w:t>
      </w:r>
      <w:r w:rsidR="00637FEE" w:rsidRPr="005836B0">
        <w:rPr>
          <w:rFonts w:ascii="Arial" w:hAnsi="Arial" w:cs="Arial"/>
          <w:sz w:val="24"/>
          <w:szCs w:val="24"/>
        </w:rPr>
        <w:lastRenderedPageBreak/>
        <w:t>statement, with or without supporting data, to ERCOT’s General Counsel at least six (6) Business Days before the Board meeting.</w:t>
      </w:r>
    </w:p>
    <w:p w14:paraId="0306AF1A" w14:textId="77777777" w:rsidR="002035D9" w:rsidRPr="005836B0" w:rsidRDefault="002035D9" w:rsidP="002035D9">
      <w:pPr>
        <w:pStyle w:val="BodyText"/>
        <w:tabs>
          <w:tab w:val="left" w:pos="1440"/>
        </w:tabs>
        <w:autoSpaceDE/>
        <w:autoSpaceDN/>
        <w:ind w:left="1440" w:hanging="720"/>
        <w:rPr>
          <w:rFonts w:ascii="Arial" w:hAnsi="Arial" w:cs="Arial"/>
          <w:sz w:val="24"/>
          <w:szCs w:val="24"/>
        </w:rPr>
      </w:pPr>
    </w:p>
    <w:p w14:paraId="706E24D8" w14:textId="31455A18" w:rsidR="007B1CCE" w:rsidRPr="005836B0" w:rsidRDefault="005379FB" w:rsidP="002035D9">
      <w:pPr>
        <w:pStyle w:val="BodyText"/>
        <w:tabs>
          <w:tab w:val="left" w:pos="1440"/>
        </w:tabs>
        <w:autoSpaceDE/>
        <w:autoSpaceDN/>
        <w:ind w:left="1440" w:hanging="720"/>
        <w:rPr>
          <w:rFonts w:ascii="Arial" w:hAnsi="Arial" w:cs="Arial"/>
          <w:sz w:val="24"/>
          <w:szCs w:val="24"/>
        </w:rPr>
      </w:pPr>
      <w:ins w:id="290" w:author="ERCOT" w:date="2024-01-16T12:36:00Z">
        <w:r>
          <w:rPr>
            <w:rFonts w:ascii="Arial" w:hAnsi="Arial" w:cs="Arial"/>
            <w:sz w:val="24"/>
            <w:szCs w:val="24"/>
          </w:rPr>
          <w:t>9</w:t>
        </w:r>
      </w:ins>
      <w:del w:id="291" w:author="ERCOT" w:date="2024-01-16T12:36:00Z">
        <w:r w:rsidR="002035D9" w:rsidRPr="005836B0" w:rsidDel="005379FB">
          <w:rPr>
            <w:rFonts w:ascii="Arial" w:hAnsi="Arial" w:cs="Arial"/>
            <w:sz w:val="24"/>
            <w:szCs w:val="24"/>
          </w:rPr>
          <w:delText>8</w:delText>
        </w:r>
      </w:del>
      <w:r w:rsidR="002035D9" w:rsidRPr="005836B0">
        <w:rPr>
          <w:rFonts w:ascii="Arial" w:hAnsi="Arial" w:cs="Arial"/>
          <w:sz w:val="24"/>
          <w:szCs w:val="24"/>
        </w:rPr>
        <w:t>.3.4</w:t>
      </w:r>
      <w:r w:rsidR="002035D9" w:rsidRPr="005836B0">
        <w:rPr>
          <w:rFonts w:ascii="Arial" w:hAnsi="Arial" w:cs="Arial"/>
          <w:sz w:val="24"/>
          <w:szCs w:val="24"/>
        </w:rPr>
        <w:tab/>
      </w:r>
      <w:r w:rsidR="00637FEE" w:rsidRPr="005836B0">
        <w:rPr>
          <w:rFonts w:ascii="Arial" w:hAnsi="Arial" w:cs="Arial"/>
          <w:sz w:val="24"/>
          <w:szCs w:val="24"/>
        </w:rPr>
        <w:t>ERCOT will distribute all timely position statements to the Board in the Board Packet as described in Section 1.2 above.</w:t>
      </w:r>
    </w:p>
    <w:p w14:paraId="49677552" w14:textId="77777777" w:rsidR="00637FEE" w:rsidRPr="005836B0" w:rsidRDefault="00637FEE" w:rsidP="00637FEE">
      <w:pPr>
        <w:pStyle w:val="BodyText"/>
        <w:autoSpaceDE/>
        <w:autoSpaceDN/>
        <w:rPr>
          <w:rFonts w:ascii="Arial" w:hAnsi="Arial" w:cs="Arial"/>
          <w:sz w:val="24"/>
          <w:szCs w:val="24"/>
        </w:rPr>
      </w:pPr>
    </w:p>
    <w:p w14:paraId="210C9AF7" w14:textId="593E136D" w:rsidR="002035D9" w:rsidRPr="005836B0" w:rsidRDefault="00637FEE" w:rsidP="002035D9">
      <w:pPr>
        <w:pStyle w:val="BodyText"/>
        <w:autoSpaceDE/>
        <w:autoSpaceDN/>
        <w:ind w:left="720"/>
        <w:rPr>
          <w:rFonts w:ascii="Arial" w:hAnsi="Arial" w:cs="Arial"/>
          <w:sz w:val="24"/>
          <w:szCs w:val="24"/>
        </w:rPr>
      </w:pPr>
      <w:r w:rsidRPr="005836B0">
        <w:rPr>
          <w:rFonts w:ascii="Arial" w:hAnsi="Arial" w:cs="Arial"/>
          <w:sz w:val="24"/>
          <w:szCs w:val="24"/>
        </w:rPr>
        <w:t>The Board Chair or Vice</w:t>
      </w:r>
      <w:r w:rsidR="00B80F04">
        <w:rPr>
          <w:rFonts w:ascii="Arial" w:hAnsi="Arial" w:cs="Arial"/>
          <w:sz w:val="24"/>
          <w:szCs w:val="24"/>
        </w:rPr>
        <w:t xml:space="preserve"> </w:t>
      </w:r>
      <w:r w:rsidRPr="005836B0">
        <w:rPr>
          <w:rFonts w:ascii="Arial" w:hAnsi="Arial" w:cs="Arial"/>
          <w:sz w:val="24"/>
          <w:szCs w:val="24"/>
        </w:rPr>
        <w:t>Chair may override any deadline in this Section 8.3 for good cause shown.</w:t>
      </w:r>
    </w:p>
    <w:p w14:paraId="7BA1B6D7" w14:textId="77777777" w:rsidR="002035D9" w:rsidRPr="005836B0" w:rsidRDefault="002035D9" w:rsidP="002035D9">
      <w:pPr>
        <w:pStyle w:val="BodyText"/>
        <w:autoSpaceDE/>
        <w:autoSpaceDN/>
        <w:rPr>
          <w:rFonts w:ascii="Arial" w:hAnsi="Arial" w:cs="Arial"/>
          <w:sz w:val="24"/>
          <w:szCs w:val="24"/>
        </w:rPr>
      </w:pPr>
    </w:p>
    <w:p w14:paraId="05F05064" w14:textId="5381F7BE" w:rsidR="00637FEE" w:rsidRPr="005836B0" w:rsidRDefault="001129EA" w:rsidP="00D803FF">
      <w:pPr>
        <w:pStyle w:val="BodyText"/>
        <w:numPr>
          <w:ilvl w:val="1"/>
          <w:numId w:val="49"/>
        </w:numPr>
        <w:autoSpaceDE/>
        <w:autoSpaceDN/>
        <w:ind w:left="720" w:hanging="720"/>
        <w:rPr>
          <w:rFonts w:ascii="Arial" w:hAnsi="Arial" w:cs="Arial"/>
          <w:sz w:val="24"/>
          <w:szCs w:val="24"/>
        </w:rPr>
      </w:pPr>
      <w:r>
        <w:rPr>
          <w:rFonts w:ascii="ZWAdobeF" w:hAnsi="ZWAdobeF" w:cs="ZWAdobeF"/>
          <w:sz w:val="2"/>
          <w:szCs w:val="2"/>
        </w:rPr>
        <w:t>U</w:t>
      </w:r>
      <w:r w:rsidR="00922803" w:rsidRPr="005836B0">
        <w:rPr>
          <w:rFonts w:ascii="Arial" w:hAnsi="Arial" w:cs="Arial"/>
          <w:sz w:val="24"/>
          <w:szCs w:val="24"/>
          <w:u w:val="single"/>
        </w:rPr>
        <w:t>Expedited Procedural Timeline for Urgent TAC Actions</w:t>
      </w:r>
      <w:r>
        <w:rPr>
          <w:rFonts w:ascii="ZWAdobeF" w:hAnsi="ZWAdobeF" w:cs="ZWAdobeF"/>
          <w:sz w:val="2"/>
          <w:szCs w:val="2"/>
        </w:rPr>
        <w:t>U</w:t>
      </w:r>
      <w:r w:rsidR="00922803" w:rsidRPr="005836B0">
        <w:rPr>
          <w:rFonts w:ascii="Arial" w:hAnsi="Arial" w:cs="Arial"/>
          <w:sz w:val="24"/>
          <w:szCs w:val="24"/>
        </w:rPr>
        <w:t xml:space="preserve">. </w:t>
      </w:r>
      <w:r w:rsidR="00637FEE" w:rsidRPr="005836B0">
        <w:rPr>
          <w:rFonts w:ascii="Arial" w:hAnsi="Arial" w:cs="Arial"/>
          <w:sz w:val="24"/>
          <w:szCs w:val="24"/>
        </w:rPr>
        <w:t xml:space="preserve">Notwithstanding Section </w:t>
      </w:r>
      <w:del w:id="292" w:author="ERCOT" w:date="2024-01-16T12:37:00Z">
        <w:r w:rsidR="00637FEE" w:rsidRPr="005836B0" w:rsidDel="00781EDA">
          <w:rPr>
            <w:rFonts w:ascii="Arial" w:hAnsi="Arial" w:cs="Arial"/>
            <w:sz w:val="24"/>
            <w:szCs w:val="24"/>
          </w:rPr>
          <w:delText>8</w:delText>
        </w:r>
      </w:del>
      <w:ins w:id="293" w:author="ERCOT" w:date="2024-01-16T12:37:00Z">
        <w:r w:rsidR="00781EDA">
          <w:rPr>
            <w:rFonts w:ascii="Arial" w:hAnsi="Arial" w:cs="Arial"/>
            <w:sz w:val="24"/>
            <w:szCs w:val="24"/>
          </w:rPr>
          <w:t>9</w:t>
        </w:r>
      </w:ins>
      <w:r w:rsidR="00637FEE" w:rsidRPr="005836B0">
        <w:rPr>
          <w:rFonts w:ascii="Arial" w:hAnsi="Arial" w:cs="Arial"/>
          <w:sz w:val="24"/>
          <w:szCs w:val="24"/>
        </w:rPr>
        <w:t xml:space="preserve">.3, an expedited process shall </w:t>
      </w:r>
      <w:r w:rsidR="00013955" w:rsidRPr="005836B0">
        <w:rPr>
          <w:rFonts w:ascii="Arial" w:hAnsi="Arial" w:cs="Arial"/>
          <w:sz w:val="24"/>
          <w:szCs w:val="24"/>
        </w:rPr>
        <w:t>apply to</w:t>
      </w:r>
      <w:r w:rsidR="00637FEE" w:rsidRPr="005836B0">
        <w:rPr>
          <w:rFonts w:ascii="Arial" w:hAnsi="Arial" w:cs="Arial"/>
          <w:sz w:val="24"/>
          <w:szCs w:val="24"/>
        </w:rPr>
        <w:t xml:space="preserve"> </w:t>
      </w:r>
      <w:r w:rsidR="008F4C0F" w:rsidRPr="005836B0">
        <w:rPr>
          <w:rFonts w:ascii="Arial" w:hAnsi="Arial" w:cs="Arial"/>
          <w:sz w:val="24"/>
          <w:szCs w:val="24"/>
        </w:rPr>
        <w:t>TAC Appeals or TAC Recommendation</w:t>
      </w:r>
      <w:r w:rsidR="00013955" w:rsidRPr="005836B0">
        <w:rPr>
          <w:rFonts w:ascii="Arial" w:hAnsi="Arial" w:cs="Arial"/>
          <w:sz w:val="24"/>
          <w:szCs w:val="24"/>
        </w:rPr>
        <w:t xml:space="preserve"> Oppositions</w:t>
      </w:r>
      <w:r w:rsidR="008F4C0F" w:rsidRPr="005836B0">
        <w:rPr>
          <w:rFonts w:ascii="Arial" w:hAnsi="Arial" w:cs="Arial"/>
          <w:sz w:val="24"/>
          <w:szCs w:val="24"/>
        </w:rPr>
        <w:t xml:space="preserve"> </w:t>
      </w:r>
      <w:r w:rsidR="00637FEE" w:rsidRPr="005836B0">
        <w:rPr>
          <w:rFonts w:ascii="Arial" w:hAnsi="Arial" w:cs="Arial"/>
          <w:sz w:val="24"/>
          <w:szCs w:val="24"/>
        </w:rPr>
        <w:t>of: (a) TAC actions related to decisions on items designated as Urgent; or (b) any other TAC action that the Board Chair or Vice</w:t>
      </w:r>
      <w:r w:rsidR="00B80F04">
        <w:rPr>
          <w:rFonts w:ascii="Arial" w:hAnsi="Arial" w:cs="Arial"/>
          <w:sz w:val="24"/>
          <w:szCs w:val="24"/>
        </w:rPr>
        <w:t xml:space="preserve"> </w:t>
      </w:r>
      <w:r w:rsidR="00637FEE" w:rsidRPr="005836B0">
        <w:rPr>
          <w:rFonts w:ascii="Arial" w:hAnsi="Arial" w:cs="Arial"/>
          <w:sz w:val="24"/>
          <w:szCs w:val="24"/>
        </w:rPr>
        <w:t xml:space="preserve">Chair or a PUC Commissioner designates as urgent.  </w:t>
      </w:r>
      <w:r w:rsidR="00E50346" w:rsidRPr="005836B0">
        <w:rPr>
          <w:rFonts w:ascii="Arial" w:hAnsi="Arial" w:cs="Arial"/>
          <w:sz w:val="24"/>
          <w:szCs w:val="24"/>
        </w:rPr>
        <w:t>Written notice of s</w:t>
      </w:r>
      <w:r w:rsidR="00637FEE" w:rsidRPr="005836B0">
        <w:rPr>
          <w:rFonts w:ascii="Arial" w:hAnsi="Arial" w:cs="Arial"/>
          <w:sz w:val="24"/>
          <w:szCs w:val="24"/>
        </w:rPr>
        <w:t xml:space="preserve">uch </w:t>
      </w:r>
      <w:r w:rsidR="00E25B09" w:rsidRPr="005836B0">
        <w:rPr>
          <w:rFonts w:ascii="Arial" w:hAnsi="Arial" w:cs="Arial"/>
          <w:sz w:val="24"/>
          <w:szCs w:val="24"/>
        </w:rPr>
        <w:t>TAC Appeals or TAC Recommendation</w:t>
      </w:r>
      <w:r w:rsidR="00013955" w:rsidRPr="005836B0">
        <w:rPr>
          <w:rFonts w:ascii="Arial" w:hAnsi="Arial" w:cs="Arial"/>
          <w:sz w:val="24"/>
          <w:szCs w:val="24"/>
        </w:rPr>
        <w:t xml:space="preserve"> Oppositions</w:t>
      </w:r>
      <w:r w:rsidR="00A21CBF" w:rsidRPr="005836B0">
        <w:rPr>
          <w:rFonts w:ascii="Arial" w:hAnsi="Arial" w:cs="Arial"/>
          <w:sz w:val="24"/>
          <w:szCs w:val="24"/>
        </w:rPr>
        <w:t xml:space="preserve"> </w:t>
      </w:r>
      <w:r w:rsidR="00637FEE" w:rsidRPr="005836B0">
        <w:rPr>
          <w:rFonts w:ascii="Arial" w:hAnsi="Arial" w:cs="Arial"/>
          <w:sz w:val="24"/>
          <w:szCs w:val="24"/>
        </w:rPr>
        <w:t xml:space="preserve">must be submitted to ERCOT’s General Counsel within forty-eight (48) hours after the end of the relevant TAC meeting and </w:t>
      </w:r>
      <w:r w:rsidR="001141BC" w:rsidRPr="005836B0">
        <w:rPr>
          <w:rFonts w:ascii="Arial" w:hAnsi="Arial" w:cs="Arial"/>
          <w:sz w:val="24"/>
          <w:szCs w:val="24"/>
        </w:rPr>
        <w:t xml:space="preserve">those TAC Appeals or TAC Recommendation Oppositions </w:t>
      </w:r>
      <w:r w:rsidR="00637FEE" w:rsidRPr="005836B0">
        <w:rPr>
          <w:rFonts w:ascii="Arial" w:hAnsi="Arial" w:cs="Arial"/>
          <w:sz w:val="24"/>
          <w:szCs w:val="24"/>
        </w:rPr>
        <w:t>shall be heard at the next Board meeting, and the TAC Chair and Vice</w:t>
      </w:r>
      <w:r w:rsidR="00B80F04">
        <w:rPr>
          <w:rFonts w:ascii="Arial" w:hAnsi="Arial" w:cs="Arial"/>
          <w:sz w:val="24"/>
          <w:szCs w:val="24"/>
        </w:rPr>
        <w:t xml:space="preserve"> </w:t>
      </w:r>
      <w:r w:rsidR="00637FEE" w:rsidRPr="005836B0">
        <w:rPr>
          <w:rFonts w:ascii="Arial" w:hAnsi="Arial" w:cs="Arial"/>
          <w:sz w:val="24"/>
          <w:szCs w:val="24"/>
        </w:rPr>
        <w:t xml:space="preserve">Chair shall work with ERCOT’s General Counsel to preserve the intent of Sections 8.2 and 8.3 above as fully as possible, given that such </w:t>
      </w:r>
      <w:r w:rsidR="008F4C0F" w:rsidRPr="005836B0">
        <w:rPr>
          <w:rFonts w:ascii="Arial" w:hAnsi="Arial" w:cs="Arial"/>
          <w:sz w:val="24"/>
          <w:szCs w:val="24"/>
        </w:rPr>
        <w:t xml:space="preserve">matters </w:t>
      </w:r>
      <w:r w:rsidR="00637FEE" w:rsidRPr="005836B0">
        <w:rPr>
          <w:rFonts w:ascii="Arial" w:hAnsi="Arial" w:cs="Arial"/>
          <w:sz w:val="24"/>
          <w:szCs w:val="24"/>
        </w:rPr>
        <w:t>will be heard on less than ten</w:t>
      </w:r>
      <w:ins w:id="294" w:author="ERCOT" w:date="2024-01-16T12:37:00Z">
        <w:r w:rsidR="00781EDA">
          <w:rPr>
            <w:rFonts w:ascii="Arial" w:hAnsi="Arial" w:cs="Arial"/>
            <w:sz w:val="24"/>
            <w:szCs w:val="24"/>
          </w:rPr>
          <w:t xml:space="preserve"> (10)</w:t>
        </w:r>
      </w:ins>
      <w:r w:rsidR="00637FEE" w:rsidRPr="005836B0">
        <w:rPr>
          <w:rFonts w:ascii="Arial" w:hAnsi="Arial" w:cs="Arial"/>
          <w:sz w:val="24"/>
          <w:szCs w:val="24"/>
        </w:rPr>
        <w:t xml:space="preserve"> Business Days’ notice.</w:t>
      </w:r>
    </w:p>
    <w:p w14:paraId="6F48D096" w14:textId="77777777" w:rsidR="004B189B" w:rsidRPr="005836B0" w:rsidRDefault="004B189B" w:rsidP="005379FB">
      <w:pPr>
        <w:pStyle w:val="BodyText"/>
        <w:autoSpaceDE/>
        <w:autoSpaceDN/>
        <w:ind w:left="720" w:hanging="720"/>
        <w:rPr>
          <w:rFonts w:ascii="Arial" w:hAnsi="Arial" w:cs="Arial"/>
          <w:sz w:val="24"/>
          <w:szCs w:val="24"/>
        </w:rPr>
      </w:pPr>
    </w:p>
    <w:p w14:paraId="5776F68A" w14:textId="1A9056B0" w:rsidR="004B189B" w:rsidRPr="005836B0" w:rsidRDefault="001129EA" w:rsidP="00D803FF">
      <w:pPr>
        <w:pStyle w:val="BodyText"/>
        <w:numPr>
          <w:ilvl w:val="1"/>
          <w:numId w:val="49"/>
        </w:numPr>
        <w:autoSpaceDE/>
        <w:autoSpaceDN/>
        <w:ind w:left="720" w:hanging="720"/>
        <w:rPr>
          <w:rFonts w:ascii="Arial" w:hAnsi="Arial" w:cs="Arial"/>
          <w:sz w:val="24"/>
          <w:szCs w:val="24"/>
        </w:rPr>
      </w:pPr>
      <w:r>
        <w:rPr>
          <w:rFonts w:ascii="ZWAdobeF" w:hAnsi="ZWAdobeF" w:cs="ZWAdobeF"/>
          <w:sz w:val="2"/>
          <w:szCs w:val="2"/>
        </w:rPr>
        <w:t>U</w:t>
      </w:r>
      <w:r w:rsidR="004B189B" w:rsidRPr="005836B0">
        <w:rPr>
          <w:rFonts w:ascii="Arial" w:hAnsi="Arial" w:cs="Arial"/>
          <w:sz w:val="24"/>
          <w:szCs w:val="24"/>
          <w:u w:val="single"/>
        </w:rPr>
        <w:t>Procedural Timeline for ERCOT Recommendation Oppositions</w:t>
      </w:r>
      <w:r>
        <w:rPr>
          <w:rFonts w:ascii="ZWAdobeF" w:hAnsi="ZWAdobeF" w:cs="ZWAdobeF"/>
          <w:sz w:val="2"/>
          <w:szCs w:val="2"/>
        </w:rPr>
        <w:t>U</w:t>
      </w:r>
      <w:r w:rsidR="004B189B" w:rsidRPr="005836B0">
        <w:rPr>
          <w:rFonts w:ascii="Arial" w:hAnsi="Arial" w:cs="Arial"/>
          <w:sz w:val="24"/>
          <w:szCs w:val="24"/>
        </w:rPr>
        <w:t xml:space="preserve">. The process for ERCOT Recommendation Oppositions applies to situations in which the Board agenda includes a voting item that does not require a TAC </w:t>
      </w:r>
      <w:r w:rsidR="00AB6E7F" w:rsidRPr="005836B0">
        <w:rPr>
          <w:rFonts w:ascii="Arial" w:hAnsi="Arial" w:cs="Arial"/>
          <w:sz w:val="24"/>
          <w:szCs w:val="24"/>
        </w:rPr>
        <w:t>r</w:t>
      </w:r>
      <w:r w:rsidR="004B189B" w:rsidRPr="005836B0">
        <w:rPr>
          <w:rFonts w:ascii="Arial" w:hAnsi="Arial" w:cs="Arial"/>
          <w:sz w:val="24"/>
          <w:szCs w:val="24"/>
        </w:rPr>
        <w:t>ecommendation before it comes before the Board for a vote.  If a party seeks Board consideration of its comments opposing an ERCOT Recommendation for Board action,</w:t>
      </w:r>
      <w:r w:rsidR="003D5A39" w:rsidRPr="005836B0">
        <w:rPr>
          <w:rFonts w:ascii="Arial" w:hAnsi="Arial" w:cs="Arial"/>
          <w:sz w:val="24"/>
          <w:szCs w:val="24"/>
        </w:rPr>
        <w:t xml:space="preserve"> and requests that ERCOT include the comments in the Board Packet,</w:t>
      </w:r>
      <w:r w:rsidR="004B189B" w:rsidRPr="005836B0">
        <w:rPr>
          <w:rFonts w:ascii="Arial" w:hAnsi="Arial" w:cs="Arial"/>
          <w:sz w:val="24"/>
          <w:szCs w:val="24"/>
        </w:rPr>
        <w:t xml:space="preserve"> the party must </w:t>
      </w:r>
      <w:r w:rsidR="001141BC" w:rsidRPr="005836B0">
        <w:rPr>
          <w:rFonts w:ascii="Arial" w:hAnsi="Arial" w:cs="Arial"/>
          <w:sz w:val="24"/>
          <w:szCs w:val="24"/>
        </w:rPr>
        <w:t xml:space="preserve">provide written notice to ERCOT’s General Counsel at least ten (10) Business Days before the date of the Board meeting where the issue will be on the agenda and </w:t>
      </w:r>
      <w:r w:rsidR="001D5BEE" w:rsidRPr="005836B0">
        <w:rPr>
          <w:rFonts w:ascii="Arial" w:hAnsi="Arial" w:cs="Arial"/>
          <w:sz w:val="24"/>
          <w:szCs w:val="24"/>
        </w:rPr>
        <w:t>submit</w:t>
      </w:r>
      <w:r w:rsidR="004B189B" w:rsidRPr="005836B0">
        <w:rPr>
          <w:rFonts w:ascii="Arial" w:hAnsi="Arial" w:cs="Arial"/>
          <w:sz w:val="24"/>
          <w:szCs w:val="24"/>
        </w:rPr>
        <w:t xml:space="preserve"> its comments</w:t>
      </w:r>
      <w:r w:rsidR="003D5A39" w:rsidRPr="005836B0">
        <w:rPr>
          <w:rFonts w:ascii="Arial" w:hAnsi="Arial" w:cs="Arial"/>
          <w:sz w:val="24"/>
          <w:szCs w:val="24"/>
        </w:rPr>
        <w:t xml:space="preserve"> with ERCOT’s General Counsel</w:t>
      </w:r>
      <w:r w:rsidR="004B189B" w:rsidRPr="005836B0">
        <w:rPr>
          <w:rFonts w:ascii="Arial" w:hAnsi="Arial" w:cs="Arial"/>
          <w:sz w:val="24"/>
          <w:szCs w:val="24"/>
        </w:rPr>
        <w:t xml:space="preserve"> </w:t>
      </w:r>
      <w:r w:rsidR="003D5A39" w:rsidRPr="005836B0">
        <w:rPr>
          <w:rFonts w:ascii="Arial" w:hAnsi="Arial" w:cs="Arial"/>
          <w:sz w:val="24"/>
          <w:szCs w:val="24"/>
        </w:rPr>
        <w:t xml:space="preserve">at least eight (8) days before the date of the Board meeting where the issue will be on the agenda.  If a party seeks to </w:t>
      </w:r>
      <w:r w:rsidR="001D5BEE" w:rsidRPr="005836B0">
        <w:rPr>
          <w:rFonts w:ascii="Arial" w:hAnsi="Arial" w:cs="Arial"/>
          <w:sz w:val="24"/>
          <w:szCs w:val="24"/>
        </w:rPr>
        <w:t>submit</w:t>
      </w:r>
      <w:r w:rsidR="003D5A39" w:rsidRPr="005836B0">
        <w:rPr>
          <w:rFonts w:ascii="Arial" w:hAnsi="Arial" w:cs="Arial"/>
          <w:sz w:val="24"/>
          <w:szCs w:val="24"/>
        </w:rPr>
        <w:t xml:space="preserve"> comments after the Board </w:t>
      </w:r>
      <w:r w:rsidR="008C7612">
        <w:rPr>
          <w:rFonts w:ascii="Arial" w:hAnsi="Arial" w:cs="Arial"/>
          <w:sz w:val="24"/>
          <w:szCs w:val="24"/>
        </w:rPr>
        <w:t>meeting materials have</w:t>
      </w:r>
      <w:r w:rsidR="003D5A39" w:rsidRPr="005836B0">
        <w:rPr>
          <w:rFonts w:ascii="Arial" w:hAnsi="Arial" w:cs="Arial"/>
          <w:sz w:val="24"/>
          <w:szCs w:val="24"/>
        </w:rPr>
        <w:t xml:space="preserve"> been delivered to </w:t>
      </w:r>
      <w:del w:id="295" w:author="ERCOT" w:date="2024-05-05T09:48:00Z">
        <w:r w:rsidR="003D5A39" w:rsidRPr="005836B0" w:rsidDel="00220794">
          <w:rPr>
            <w:rFonts w:ascii="Arial" w:hAnsi="Arial" w:cs="Arial"/>
            <w:sz w:val="24"/>
            <w:szCs w:val="24"/>
          </w:rPr>
          <w:delText>Board members</w:delText>
        </w:r>
      </w:del>
      <w:ins w:id="296" w:author="ERCOT" w:date="2024-05-05T09:48:00Z">
        <w:r w:rsidR="00220794">
          <w:rPr>
            <w:rFonts w:ascii="Arial" w:hAnsi="Arial" w:cs="Arial"/>
            <w:sz w:val="24"/>
            <w:szCs w:val="24"/>
          </w:rPr>
          <w:t>Directors</w:t>
        </w:r>
      </w:ins>
      <w:r w:rsidR="003D5A39" w:rsidRPr="005836B0">
        <w:rPr>
          <w:rFonts w:ascii="Arial" w:hAnsi="Arial" w:cs="Arial"/>
          <w:sz w:val="24"/>
          <w:szCs w:val="24"/>
        </w:rPr>
        <w:t>, the timing of the publication and distribution of the comments (as well as of any comments supporting the ERCOT Recommendation) will be at the discretion of the Board Chair or Vice</w:t>
      </w:r>
      <w:r w:rsidR="00B80F04">
        <w:rPr>
          <w:rFonts w:ascii="Arial" w:hAnsi="Arial" w:cs="Arial"/>
          <w:sz w:val="24"/>
          <w:szCs w:val="24"/>
        </w:rPr>
        <w:t xml:space="preserve"> </w:t>
      </w:r>
      <w:r w:rsidR="003D5A39" w:rsidRPr="005836B0">
        <w:rPr>
          <w:rFonts w:ascii="Arial" w:hAnsi="Arial" w:cs="Arial"/>
          <w:sz w:val="24"/>
          <w:szCs w:val="24"/>
        </w:rPr>
        <w:t>Chair.</w:t>
      </w:r>
    </w:p>
    <w:p w14:paraId="09DCE347" w14:textId="77777777" w:rsidR="00637FEE" w:rsidRPr="005836B0" w:rsidRDefault="00637FEE" w:rsidP="00637FEE">
      <w:pPr>
        <w:pStyle w:val="BodyText"/>
        <w:rPr>
          <w:rFonts w:ascii="Arial" w:hAnsi="Arial" w:cs="Arial"/>
          <w:sz w:val="24"/>
          <w:szCs w:val="24"/>
        </w:rPr>
      </w:pPr>
    </w:p>
    <w:p w14:paraId="7A07D7C8" w14:textId="77777777" w:rsidR="00675556" w:rsidRPr="005836B0" w:rsidRDefault="00B32DEE" w:rsidP="00E90047">
      <w:pPr>
        <w:pStyle w:val="BodyText"/>
        <w:keepNext/>
        <w:keepLines/>
        <w:rPr>
          <w:rFonts w:ascii="Arial" w:hAnsi="Arial" w:cs="Arial"/>
          <w:b/>
          <w:sz w:val="24"/>
          <w:szCs w:val="24"/>
        </w:rPr>
      </w:pPr>
      <w:del w:id="297" w:author="ERCOT" w:date="2024-01-16T12:37:00Z">
        <w:r w:rsidRPr="005836B0" w:rsidDel="00781EDA">
          <w:rPr>
            <w:rFonts w:ascii="Arial" w:hAnsi="Arial" w:cs="Arial"/>
            <w:b/>
            <w:sz w:val="24"/>
            <w:szCs w:val="24"/>
          </w:rPr>
          <w:delText>I</w:delText>
        </w:r>
      </w:del>
      <w:r w:rsidR="00823089" w:rsidRPr="005836B0">
        <w:rPr>
          <w:rFonts w:ascii="Arial" w:hAnsi="Arial" w:cs="Arial"/>
          <w:b/>
          <w:sz w:val="24"/>
          <w:szCs w:val="24"/>
        </w:rPr>
        <w:t>X.</w:t>
      </w:r>
      <w:r w:rsidR="00E433CB" w:rsidRPr="005836B0">
        <w:rPr>
          <w:rFonts w:ascii="Arial" w:hAnsi="Arial" w:cs="Arial"/>
          <w:b/>
          <w:sz w:val="24"/>
          <w:szCs w:val="24"/>
        </w:rPr>
        <w:tab/>
      </w:r>
      <w:r w:rsidR="00857B54" w:rsidRPr="005836B0">
        <w:rPr>
          <w:rFonts w:ascii="Arial" w:hAnsi="Arial" w:cs="Arial"/>
          <w:b/>
          <w:sz w:val="24"/>
          <w:szCs w:val="24"/>
        </w:rPr>
        <w:t xml:space="preserve">Board </w:t>
      </w:r>
      <w:r w:rsidR="00616AF0" w:rsidRPr="005836B0">
        <w:rPr>
          <w:rFonts w:ascii="Arial" w:hAnsi="Arial" w:cs="Arial"/>
          <w:b/>
          <w:sz w:val="24"/>
          <w:szCs w:val="24"/>
        </w:rPr>
        <w:t xml:space="preserve">Policy on </w:t>
      </w:r>
      <w:r w:rsidR="00857B54" w:rsidRPr="005836B0">
        <w:rPr>
          <w:rFonts w:ascii="Arial" w:hAnsi="Arial" w:cs="Arial"/>
          <w:b/>
          <w:sz w:val="24"/>
          <w:szCs w:val="24"/>
        </w:rPr>
        <w:t xml:space="preserve">Approval of </w:t>
      </w:r>
      <w:r w:rsidR="00E433CB" w:rsidRPr="005836B0">
        <w:rPr>
          <w:rFonts w:ascii="Arial" w:hAnsi="Arial" w:cs="Arial"/>
          <w:b/>
          <w:sz w:val="24"/>
          <w:szCs w:val="24"/>
        </w:rPr>
        <w:t>User Fee</w:t>
      </w:r>
      <w:r w:rsidR="00857B54" w:rsidRPr="005836B0">
        <w:rPr>
          <w:rFonts w:ascii="Arial" w:hAnsi="Arial" w:cs="Arial"/>
          <w:b/>
          <w:sz w:val="24"/>
          <w:szCs w:val="24"/>
        </w:rPr>
        <w:t>s</w:t>
      </w:r>
      <w:bookmarkStart w:id="298" w:name="nine"/>
      <w:bookmarkEnd w:id="298"/>
    </w:p>
    <w:p w14:paraId="19EE0E51" w14:textId="77777777" w:rsidR="00675556" w:rsidRPr="005836B0" w:rsidRDefault="00675556" w:rsidP="00E90047">
      <w:pPr>
        <w:pStyle w:val="BodyText"/>
        <w:keepNext/>
        <w:keepLines/>
        <w:rPr>
          <w:rFonts w:ascii="Arial" w:hAnsi="Arial" w:cs="Arial"/>
          <w:sz w:val="24"/>
          <w:szCs w:val="24"/>
        </w:rPr>
      </w:pPr>
    </w:p>
    <w:p w14:paraId="5CA7FA3D" w14:textId="009E980C" w:rsidR="00CB137C" w:rsidRPr="005836B0" w:rsidRDefault="00E433CB" w:rsidP="00E03E47">
      <w:pPr>
        <w:pStyle w:val="BodyText"/>
        <w:numPr>
          <w:ilvl w:val="1"/>
          <w:numId w:val="50"/>
        </w:numPr>
        <w:autoSpaceDE/>
        <w:autoSpaceDN/>
        <w:ind w:left="810" w:hanging="810"/>
        <w:rPr>
          <w:rFonts w:ascii="Arial" w:hAnsi="Arial" w:cs="Arial"/>
          <w:sz w:val="24"/>
          <w:szCs w:val="24"/>
        </w:rPr>
      </w:pPr>
      <w:r w:rsidRPr="00A101CE">
        <w:rPr>
          <w:rFonts w:ascii="Arial" w:hAnsi="Arial" w:cs="Arial"/>
          <w:sz w:val="24"/>
          <w:szCs w:val="24"/>
          <w:u w:val="single"/>
        </w:rPr>
        <w:t>User</w:t>
      </w:r>
      <w:r w:rsidRPr="005836B0">
        <w:rPr>
          <w:rFonts w:ascii="Arial" w:hAnsi="Arial" w:cs="Arial"/>
          <w:sz w:val="24"/>
          <w:szCs w:val="24"/>
          <w:u w:val="single"/>
        </w:rPr>
        <w:t xml:space="preserve"> Fees</w:t>
      </w:r>
      <w:r w:rsidR="00CB137C" w:rsidRPr="005836B0">
        <w:rPr>
          <w:rFonts w:ascii="Arial" w:hAnsi="Arial" w:cs="Arial"/>
          <w:sz w:val="24"/>
          <w:szCs w:val="24"/>
          <w:u w:val="single"/>
        </w:rPr>
        <w:t xml:space="preserve"> </w:t>
      </w:r>
      <w:r w:rsidR="00616AF0" w:rsidRPr="005836B0">
        <w:rPr>
          <w:rFonts w:ascii="Arial" w:hAnsi="Arial" w:cs="Arial"/>
          <w:sz w:val="24"/>
          <w:szCs w:val="24"/>
          <w:u w:val="single"/>
        </w:rPr>
        <w:t>Approval Process</w:t>
      </w:r>
      <w:r w:rsidR="001129EA">
        <w:rPr>
          <w:rFonts w:ascii="ZWAdobeF" w:hAnsi="ZWAdobeF" w:cs="ZWAdobeF"/>
          <w:sz w:val="2"/>
          <w:szCs w:val="2"/>
        </w:rPr>
        <w:t>U</w:t>
      </w:r>
      <w:r w:rsidRPr="005836B0">
        <w:rPr>
          <w:rFonts w:ascii="Arial" w:hAnsi="Arial" w:cs="Arial"/>
          <w:sz w:val="24"/>
          <w:szCs w:val="24"/>
        </w:rPr>
        <w:t xml:space="preserve">.  </w:t>
      </w:r>
      <w:r w:rsidR="00616AF0" w:rsidRPr="005836B0">
        <w:rPr>
          <w:rFonts w:ascii="Arial" w:hAnsi="Arial" w:cs="Arial"/>
          <w:sz w:val="24"/>
          <w:szCs w:val="24"/>
        </w:rPr>
        <w:t xml:space="preserve">The Board may authorize ERCOT to charge reasonable user fees for services provided by ERCOT to any </w:t>
      </w:r>
      <w:r w:rsidR="004E2D36" w:rsidRPr="005836B0">
        <w:rPr>
          <w:rFonts w:ascii="Arial" w:hAnsi="Arial" w:cs="Arial"/>
          <w:sz w:val="24"/>
          <w:szCs w:val="24"/>
        </w:rPr>
        <w:t>M</w:t>
      </w:r>
      <w:r w:rsidR="00616AF0" w:rsidRPr="005836B0">
        <w:rPr>
          <w:rFonts w:ascii="Arial" w:hAnsi="Arial" w:cs="Arial"/>
          <w:sz w:val="24"/>
          <w:szCs w:val="24"/>
        </w:rPr>
        <w:t xml:space="preserve">arket </w:t>
      </w:r>
      <w:r w:rsidR="004E2D36" w:rsidRPr="005836B0">
        <w:rPr>
          <w:rFonts w:ascii="Arial" w:hAnsi="Arial" w:cs="Arial"/>
          <w:sz w:val="24"/>
          <w:szCs w:val="24"/>
        </w:rPr>
        <w:t>P</w:t>
      </w:r>
      <w:r w:rsidR="00616AF0" w:rsidRPr="005836B0">
        <w:rPr>
          <w:rFonts w:ascii="Arial" w:hAnsi="Arial" w:cs="Arial"/>
          <w:sz w:val="24"/>
          <w:szCs w:val="24"/>
        </w:rPr>
        <w:t xml:space="preserve">articipant or other </w:t>
      </w:r>
      <w:r w:rsidR="004E2D36" w:rsidRPr="005836B0">
        <w:rPr>
          <w:rFonts w:ascii="Arial" w:hAnsi="Arial" w:cs="Arial"/>
          <w:sz w:val="24"/>
          <w:szCs w:val="24"/>
        </w:rPr>
        <w:t>E</w:t>
      </w:r>
      <w:r w:rsidR="00616AF0" w:rsidRPr="005836B0">
        <w:rPr>
          <w:rFonts w:ascii="Arial" w:hAnsi="Arial" w:cs="Arial"/>
          <w:sz w:val="24"/>
          <w:szCs w:val="24"/>
        </w:rPr>
        <w:t xml:space="preserve">ntity.  </w:t>
      </w:r>
      <w:r w:rsidR="00857B54" w:rsidRPr="005836B0">
        <w:rPr>
          <w:rFonts w:ascii="Arial" w:hAnsi="Arial" w:cs="Arial"/>
          <w:sz w:val="24"/>
          <w:szCs w:val="24"/>
        </w:rPr>
        <w:t xml:space="preserve">A </w:t>
      </w:r>
      <w:r w:rsidR="00616AF0" w:rsidRPr="005836B0">
        <w:rPr>
          <w:rFonts w:ascii="Arial" w:hAnsi="Arial" w:cs="Arial"/>
          <w:sz w:val="24"/>
          <w:szCs w:val="24"/>
        </w:rPr>
        <w:t>new user f</w:t>
      </w:r>
      <w:r w:rsidR="00857B54" w:rsidRPr="005836B0">
        <w:rPr>
          <w:rFonts w:ascii="Arial" w:hAnsi="Arial" w:cs="Arial"/>
          <w:sz w:val="24"/>
          <w:szCs w:val="24"/>
        </w:rPr>
        <w:t xml:space="preserve">ee must be approved by the Board pursuant to the Revision Request process set forth in Section 21 of the </w:t>
      </w:r>
      <w:r w:rsidR="000972CD">
        <w:rPr>
          <w:rFonts w:ascii="Arial" w:hAnsi="Arial" w:cs="Arial"/>
          <w:sz w:val="24"/>
          <w:szCs w:val="24"/>
        </w:rPr>
        <w:t xml:space="preserve">ERCOT </w:t>
      </w:r>
      <w:r w:rsidR="00857B54" w:rsidRPr="005836B0">
        <w:rPr>
          <w:rFonts w:ascii="Arial" w:hAnsi="Arial" w:cs="Arial"/>
          <w:sz w:val="24"/>
          <w:szCs w:val="24"/>
        </w:rPr>
        <w:t xml:space="preserve">Protocols.  </w:t>
      </w:r>
      <w:r w:rsidRPr="005836B0">
        <w:rPr>
          <w:rFonts w:ascii="Arial" w:hAnsi="Arial" w:cs="Arial"/>
          <w:sz w:val="24"/>
          <w:szCs w:val="24"/>
        </w:rPr>
        <w:t xml:space="preserve">User </w:t>
      </w:r>
      <w:r w:rsidR="004E2D36" w:rsidRPr="005836B0">
        <w:rPr>
          <w:rFonts w:ascii="Arial" w:hAnsi="Arial" w:cs="Arial"/>
          <w:sz w:val="24"/>
          <w:szCs w:val="24"/>
        </w:rPr>
        <w:t>f</w:t>
      </w:r>
      <w:r w:rsidRPr="005836B0">
        <w:rPr>
          <w:rFonts w:ascii="Arial" w:hAnsi="Arial" w:cs="Arial"/>
          <w:sz w:val="24"/>
          <w:szCs w:val="24"/>
        </w:rPr>
        <w:t>ees charged by ERCOT must be identified in the</w:t>
      </w:r>
      <w:r w:rsidR="001B047C" w:rsidRPr="005836B0">
        <w:rPr>
          <w:rFonts w:ascii="Arial" w:hAnsi="Arial" w:cs="Arial"/>
          <w:sz w:val="24"/>
          <w:szCs w:val="24"/>
        </w:rPr>
        <w:t xml:space="preserve"> ERCOT Fee Schedule included in the</w:t>
      </w:r>
      <w:r w:rsidRPr="005836B0">
        <w:rPr>
          <w:rFonts w:ascii="Arial" w:hAnsi="Arial" w:cs="Arial"/>
          <w:sz w:val="24"/>
          <w:szCs w:val="24"/>
        </w:rPr>
        <w:t xml:space="preserve"> </w:t>
      </w:r>
      <w:r w:rsidR="000972CD">
        <w:rPr>
          <w:rFonts w:ascii="Arial" w:hAnsi="Arial" w:cs="Arial"/>
          <w:sz w:val="24"/>
          <w:szCs w:val="24"/>
        </w:rPr>
        <w:t xml:space="preserve">ERCOT </w:t>
      </w:r>
      <w:r w:rsidRPr="005836B0">
        <w:rPr>
          <w:rFonts w:ascii="Arial" w:hAnsi="Arial" w:cs="Arial"/>
          <w:sz w:val="24"/>
          <w:szCs w:val="24"/>
        </w:rPr>
        <w:t xml:space="preserve">Protocols. </w:t>
      </w:r>
    </w:p>
    <w:p w14:paraId="3337D492" w14:textId="77777777" w:rsidR="00E433CB" w:rsidRPr="005836B0" w:rsidRDefault="00E433CB" w:rsidP="00637FEE">
      <w:pPr>
        <w:pStyle w:val="BodyText"/>
        <w:rPr>
          <w:rFonts w:ascii="Arial" w:hAnsi="Arial" w:cs="Arial"/>
          <w:sz w:val="24"/>
          <w:szCs w:val="24"/>
          <w:u w:val="single"/>
        </w:rPr>
      </w:pPr>
    </w:p>
    <w:p w14:paraId="7FE2B9C8" w14:textId="60020B73" w:rsidR="00675556" w:rsidRPr="005836B0" w:rsidRDefault="00E433CB" w:rsidP="00E03E47">
      <w:pPr>
        <w:pStyle w:val="BodyText"/>
        <w:numPr>
          <w:ilvl w:val="1"/>
          <w:numId w:val="50"/>
        </w:numPr>
        <w:autoSpaceDE/>
        <w:autoSpaceDN/>
        <w:ind w:left="810" w:hanging="810"/>
        <w:rPr>
          <w:rFonts w:ascii="Arial" w:hAnsi="Arial" w:cs="Arial"/>
          <w:sz w:val="24"/>
          <w:szCs w:val="24"/>
        </w:rPr>
      </w:pPr>
      <w:r w:rsidRPr="00A101CE">
        <w:rPr>
          <w:rFonts w:ascii="Arial" w:hAnsi="Arial" w:cs="Arial"/>
          <w:sz w:val="24"/>
          <w:szCs w:val="24"/>
          <w:u w:val="single"/>
        </w:rPr>
        <w:lastRenderedPageBreak/>
        <w:t>New</w:t>
      </w:r>
      <w:r w:rsidRPr="005836B0">
        <w:rPr>
          <w:rFonts w:ascii="Arial" w:hAnsi="Arial" w:cs="Arial"/>
          <w:sz w:val="24"/>
          <w:szCs w:val="24"/>
          <w:u w:val="single"/>
        </w:rPr>
        <w:t xml:space="preserve"> User Fee Criteria</w:t>
      </w:r>
      <w:r w:rsidR="001129EA">
        <w:rPr>
          <w:rFonts w:ascii="ZWAdobeF" w:hAnsi="ZWAdobeF" w:cs="ZWAdobeF"/>
          <w:sz w:val="2"/>
          <w:szCs w:val="2"/>
        </w:rPr>
        <w:t>U</w:t>
      </w:r>
      <w:r w:rsidRPr="005836B0">
        <w:rPr>
          <w:rFonts w:ascii="Arial" w:hAnsi="Arial" w:cs="Arial"/>
          <w:sz w:val="24"/>
          <w:szCs w:val="24"/>
        </w:rPr>
        <w:t xml:space="preserve">. </w:t>
      </w:r>
      <w:r w:rsidR="00857B54" w:rsidRPr="005836B0">
        <w:rPr>
          <w:rFonts w:ascii="Arial" w:hAnsi="Arial" w:cs="Arial"/>
          <w:sz w:val="24"/>
          <w:szCs w:val="24"/>
        </w:rPr>
        <w:t xml:space="preserve"> The Board retains the </w:t>
      </w:r>
      <w:r w:rsidR="00616AF0" w:rsidRPr="005836B0">
        <w:rPr>
          <w:rFonts w:ascii="Arial" w:hAnsi="Arial" w:cs="Arial"/>
          <w:sz w:val="24"/>
          <w:szCs w:val="24"/>
        </w:rPr>
        <w:t xml:space="preserve">full </w:t>
      </w:r>
      <w:r w:rsidR="00857B54" w:rsidRPr="005836B0">
        <w:rPr>
          <w:rFonts w:ascii="Arial" w:hAnsi="Arial" w:cs="Arial"/>
          <w:sz w:val="24"/>
          <w:szCs w:val="24"/>
        </w:rPr>
        <w:t xml:space="preserve">authority to adopt </w:t>
      </w:r>
      <w:r w:rsidR="00616AF0" w:rsidRPr="005836B0">
        <w:rPr>
          <w:rFonts w:ascii="Arial" w:hAnsi="Arial" w:cs="Arial"/>
          <w:sz w:val="24"/>
          <w:szCs w:val="24"/>
        </w:rPr>
        <w:t>user fees for services provided by ERCOT,</w:t>
      </w:r>
      <w:r w:rsidR="00355B4E" w:rsidRPr="005836B0">
        <w:rPr>
          <w:rFonts w:ascii="Arial" w:hAnsi="Arial" w:cs="Arial"/>
          <w:sz w:val="24"/>
          <w:szCs w:val="24"/>
        </w:rPr>
        <w:t xml:space="preserve"> including fees currently included in the </w:t>
      </w:r>
      <w:r w:rsidR="000972CD">
        <w:rPr>
          <w:rFonts w:ascii="Arial" w:hAnsi="Arial" w:cs="Arial"/>
          <w:sz w:val="24"/>
          <w:szCs w:val="24"/>
        </w:rPr>
        <w:t xml:space="preserve">ERCOT </w:t>
      </w:r>
      <w:r w:rsidR="00355B4E" w:rsidRPr="005836B0">
        <w:rPr>
          <w:rFonts w:ascii="Arial" w:hAnsi="Arial" w:cs="Arial"/>
          <w:sz w:val="24"/>
          <w:szCs w:val="24"/>
        </w:rPr>
        <w:t>Protocols,</w:t>
      </w:r>
      <w:r w:rsidR="00616AF0" w:rsidRPr="005836B0">
        <w:rPr>
          <w:rFonts w:ascii="Arial" w:hAnsi="Arial" w:cs="Arial"/>
          <w:sz w:val="24"/>
          <w:szCs w:val="24"/>
        </w:rPr>
        <w:t xml:space="preserve"> but establishes the following policy guidelines for establishing user fees </w:t>
      </w:r>
      <w:r w:rsidRPr="005836B0">
        <w:rPr>
          <w:rFonts w:ascii="Arial" w:hAnsi="Arial" w:cs="Arial"/>
          <w:sz w:val="24"/>
          <w:szCs w:val="24"/>
        </w:rPr>
        <w:t xml:space="preserve">which are not </w:t>
      </w:r>
      <w:r w:rsidR="00CB137C" w:rsidRPr="005836B0">
        <w:rPr>
          <w:rFonts w:ascii="Arial" w:hAnsi="Arial" w:cs="Arial"/>
          <w:sz w:val="24"/>
          <w:szCs w:val="24"/>
        </w:rPr>
        <w:t xml:space="preserve">currently </w:t>
      </w:r>
      <w:r w:rsidR="001B047C" w:rsidRPr="005836B0">
        <w:rPr>
          <w:rFonts w:ascii="Arial" w:hAnsi="Arial" w:cs="Arial"/>
          <w:sz w:val="24"/>
          <w:szCs w:val="24"/>
        </w:rPr>
        <w:t>included</w:t>
      </w:r>
      <w:r w:rsidRPr="005836B0">
        <w:rPr>
          <w:rFonts w:ascii="Arial" w:hAnsi="Arial" w:cs="Arial"/>
          <w:sz w:val="24"/>
          <w:szCs w:val="24"/>
        </w:rPr>
        <w:t xml:space="preserve"> in the </w:t>
      </w:r>
      <w:r w:rsidR="000972CD">
        <w:rPr>
          <w:rFonts w:ascii="Arial" w:hAnsi="Arial" w:cs="Arial"/>
          <w:sz w:val="24"/>
          <w:szCs w:val="24"/>
        </w:rPr>
        <w:t xml:space="preserve">ERCOT </w:t>
      </w:r>
      <w:r w:rsidRPr="005836B0">
        <w:rPr>
          <w:rFonts w:ascii="Arial" w:hAnsi="Arial" w:cs="Arial"/>
          <w:sz w:val="24"/>
          <w:szCs w:val="24"/>
        </w:rPr>
        <w:t>Protocols</w:t>
      </w:r>
      <w:r w:rsidR="00616AF0" w:rsidRPr="005836B0">
        <w:rPr>
          <w:rFonts w:ascii="Arial" w:hAnsi="Arial" w:cs="Arial"/>
          <w:sz w:val="24"/>
          <w:szCs w:val="24"/>
        </w:rPr>
        <w:t>:</w:t>
      </w:r>
    </w:p>
    <w:p w14:paraId="37FE1835" w14:textId="77777777" w:rsidR="00E433CB" w:rsidRPr="005836B0" w:rsidRDefault="00E433CB" w:rsidP="00637FEE">
      <w:pPr>
        <w:pStyle w:val="BodyText"/>
        <w:rPr>
          <w:rFonts w:ascii="Arial" w:hAnsi="Arial" w:cs="Arial"/>
          <w:sz w:val="24"/>
          <w:szCs w:val="24"/>
        </w:rPr>
      </w:pPr>
    </w:p>
    <w:p w14:paraId="29F3681F" w14:textId="34FABEBB" w:rsidR="00E433CB" w:rsidRPr="005836B0" w:rsidRDefault="007910F3" w:rsidP="007910F3">
      <w:pPr>
        <w:pStyle w:val="BodyText"/>
        <w:ind w:left="1440" w:hanging="720"/>
        <w:rPr>
          <w:rFonts w:ascii="Arial" w:hAnsi="Arial" w:cs="Arial"/>
          <w:sz w:val="24"/>
          <w:szCs w:val="24"/>
        </w:rPr>
      </w:pPr>
      <w:ins w:id="299" w:author="ERCOT" w:date="2024-01-16T12:38:00Z">
        <w:r>
          <w:rPr>
            <w:rFonts w:ascii="Arial" w:hAnsi="Arial" w:cs="Arial"/>
            <w:sz w:val="24"/>
            <w:szCs w:val="24"/>
          </w:rPr>
          <w:t>10</w:t>
        </w:r>
      </w:ins>
      <w:del w:id="300" w:author="ERCOT" w:date="2024-01-16T12:38:00Z">
        <w:r w:rsidR="00B32DEE" w:rsidRPr="005836B0" w:rsidDel="007910F3">
          <w:rPr>
            <w:rFonts w:ascii="Arial" w:hAnsi="Arial" w:cs="Arial"/>
            <w:sz w:val="24"/>
            <w:szCs w:val="24"/>
          </w:rPr>
          <w:delText>9</w:delText>
        </w:r>
      </w:del>
      <w:r w:rsidR="00E433CB" w:rsidRPr="005836B0">
        <w:rPr>
          <w:rFonts w:ascii="Arial" w:hAnsi="Arial" w:cs="Arial"/>
          <w:sz w:val="24"/>
          <w:szCs w:val="24"/>
        </w:rPr>
        <w:t>.</w:t>
      </w:r>
      <w:r w:rsidR="00CB137C" w:rsidRPr="005836B0">
        <w:rPr>
          <w:rFonts w:ascii="Arial" w:hAnsi="Arial" w:cs="Arial"/>
          <w:sz w:val="24"/>
          <w:szCs w:val="24"/>
        </w:rPr>
        <w:t>2</w:t>
      </w:r>
      <w:r w:rsidR="00E433CB" w:rsidRPr="005836B0">
        <w:rPr>
          <w:rFonts w:ascii="Arial" w:hAnsi="Arial" w:cs="Arial"/>
          <w:sz w:val="24"/>
          <w:szCs w:val="24"/>
        </w:rPr>
        <w:t>.1</w:t>
      </w:r>
      <w:r w:rsidR="00E433CB" w:rsidRPr="005836B0">
        <w:rPr>
          <w:rFonts w:ascii="Arial" w:hAnsi="Arial" w:cs="Arial"/>
          <w:sz w:val="24"/>
          <w:szCs w:val="24"/>
        </w:rPr>
        <w:tab/>
      </w:r>
      <w:r w:rsidR="001129EA">
        <w:rPr>
          <w:rFonts w:ascii="ZWAdobeF" w:hAnsi="ZWAdobeF" w:cs="ZWAdobeF"/>
          <w:sz w:val="2"/>
          <w:szCs w:val="2"/>
        </w:rPr>
        <w:t>U</w:t>
      </w:r>
      <w:r w:rsidR="00F674CE" w:rsidRPr="005836B0">
        <w:rPr>
          <w:rFonts w:ascii="Arial" w:hAnsi="Arial" w:cs="Arial"/>
          <w:sz w:val="24"/>
          <w:szCs w:val="24"/>
          <w:u w:val="single"/>
        </w:rPr>
        <w:t>Material</w:t>
      </w:r>
      <w:r w:rsidR="00355B4E" w:rsidRPr="005836B0">
        <w:rPr>
          <w:rFonts w:ascii="Arial" w:hAnsi="Arial" w:cs="Arial"/>
          <w:sz w:val="24"/>
          <w:szCs w:val="24"/>
          <w:u w:val="single"/>
        </w:rPr>
        <w:t xml:space="preserve"> Impact</w:t>
      </w:r>
      <w:r w:rsidR="001129EA">
        <w:rPr>
          <w:rFonts w:ascii="ZWAdobeF" w:hAnsi="ZWAdobeF" w:cs="ZWAdobeF"/>
          <w:sz w:val="2"/>
          <w:szCs w:val="2"/>
        </w:rPr>
        <w:t>U</w:t>
      </w:r>
      <w:r w:rsidR="00F674CE" w:rsidRPr="005836B0">
        <w:rPr>
          <w:rFonts w:ascii="Arial" w:hAnsi="Arial" w:cs="Arial"/>
          <w:sz w:val="24"/>
          <w:szCs w:val="24"/>
        </w:rPr>
        <w:t xml:space="preserve">.  A new </w:t>
      </w:r>
      <w:r w:rsidR="00355B4E" w:rsidRPr="005836B0">
        <w:rPr>
          <w:rFonts w:ascii="Arial" w:hAnsi="Arial" w:cs="Arial"/>
          <w:sz w:val="24"/>
          <w:szCs w:val="24"/>
        </w:rPr>
        <w:t>u</w:t>
      </w:r>
      <w:r w:rsidR="00F674CE" w:rsidRPr="005836B0">
        <w:rPr>
          <w:rFonts w:ascii="Arial" w:hAnsi="Arial" w:cs="Arial"/>
          <w:sz w:val="24"/>
          <w:szCs w:val="24"/>
        </w:rPr>
        <w:t xml:space="preserve">ser </w:t>
      </w:r>
      <w:r w:rsidR="00355B4E" w:rsidRPr="005836B0">
        <w:rPr>
          <w:rFonts w:ascii="Arial" w:hAnsi="Arial" w:cs="Arial"/>
          <w:sz w:val="24"/>
          <w:szCs w:val="24"/>
        </w:rPr>
        <w:t>f</w:t>
      </w:r>
      <w:r w:rsidR="00F674CE" w:rsidRPr="005836B0">
        <w:rPr>
          <w:rFonts w:ascii="Arial" w:hAnsi="Arial" w:cs="Arial"/>
          <w:sz w:val="24"/>
          <w:szCs w:val="24"/>
        </w:rPr>
        <w:t>ee should produce revenue in excess of $1</w:t>
      </w:r>
      <w:r w:rsidR="000C4AB1" w:rsidRPr="005836B0">
        <w:rPr>
          <w:rFonts w:ascii="Arial" w:hAnsi="Arial" w:cs="Arial"/>
          <w:sz w:val="24"/>
          <w:szCs w:val="24"/>
        </w:rPr>
        <w:t>,000,000.00</w:t>
      </w:r>
      <w:r w:rsidR="00EF4B31" w:rsidRPr="005836B0">
        <w:rPr>
          <w:rFonts w:ascii="Arial" w:hAnsi="Arial" w:cs="Arial"/>
          <w:sz w:val="24"/>
          <w:szCs w:val="24"/>
        </w:rPr>
        <w:t xml:space="preserve"> annually</w:t>
      </w:r>
      <w:r w:rsidR="00616AF0" w:rsidRPr="005836B0">
        <w:rPr>
          <w:rFonts w:ascii="Arial" w:hAnsi="Arial" w:cs="Arial"/>
          <w:sz w:val="24"/>
          <w:szCs w:val="24"/>
        </w:rPr>
        <w:t>,</w:t>
      </w:r>
      <w:r w:rsidR="00F674CE" w:rsidRPr="005836B0">
        <w:rPr>
          <w:rFonts w:ascii="Arial" w:hAnsi="Arial" w:cs="Arial"/>
          <w:sz w:val="24"/>
          <w:szCs w:val="24"/>
        </w:rPr>
        <w:t xml:space="preserve"> or materially improve ERCOT operations.</w:t>
      </w:r>
    </w:p>
    <w:p w14:paraId="79EE2FF2" w14:textId="77777777" w:rsidR="00F674CE" w:rsidRPr="005836B0" w:rsidRDefault="00F674CE" w:rsidP="00F23015">
      <w:pPr>
        <w:pStyle w:val="BodyText"/>
        <w:ind w:left="720"/>
        <w:rPr>
          <w:rFonts w:ascii="Arial" w:hAnsi="Arial" w:cs="Arial"/>
          <w:sz w:val="24"/>
          <w:szCs w:val="24"/>
        </w:rPr>
      </w:pPr>
    </w:p>
    <w:p w14:paraId="41B24A14" w14:textId="0FDB29CA" w:rsidR="00F674CE" w:rsidRPr="005836B0" w:rsidRDefault="007910F3" w:rsidP="00E03E47">
      <w:pPr>
        <w:pStyle w:val="BodyText"/>
        <w:tabs>
          <w:tab w:val="left" w:pos="990"/>
        </w:tabs>
        <w:ind w:left="1440" w:hanging="720"/>
        <w:rPr>
          <w:rFonts w:ascii="Arial" w:hAnsi="Arial" w:cs="Arial"/>
          <w:sz w:val="24"/>
          <w:szCs w:val="24"/>
        </w:rPr>
      </w:pPr>
      <w:ins w:id="301" w:author="ERCOT" w:date="2024-01-16T12:38:00Z">
        <w:r>
          <w:rPr>
            <w:rFonts w:ascii="Arial" w:hAnsi="Arial" w:cs="Arial"/>
            <w:sz w:val="24"/>
            <w:szCs w:val="24"/>
          </w:rPr>
          <w:t>10</w:t>
        </w:r>
      </w:ins>
      <w:del w:id="302" w:author="ERCOT" w:date="2024-01-16T12:38:00Z">
        <w:r w:rsidR="00B32DEE" w:rsidRPr="005836B0" w:rsidDel="007910F3">
          <w:rPr>
            <w:rFonts w:ascii="Arial" w:hAnsi="Arial" w:cs="Arial"/>
            <w:sz w:val="24"/>
            <w:szCs w:val="24"/>
          </w:rPr>
          <w:delText>9</w:delText>
        </w:r>
      </w:del>
      <w:r w:rsidR="00F674CE" w:rsidRPr="005836B0">
        <w:rPr>
          <w:rFonts w:ascii="Arial" w:hAnsi="Arial" w:cs="Arial"/>
          <w:sz w:val="24"/>
          <w:szCs w:val="24"/>
        </w:rPr>
        <w:t>.</w:t>
      </w:r>
      <w:r w:rsidR="00CB137C" w:rsidRPr="005836B0">
        <w:rPr>
          <w:rFonts w:ascii="Arial" w:hAnsi="Arial" w:cs="Arial"/>
          <w:sz w:val="24"/>
          <w:szCs w:val="24"/>
        </w:rPr>
        <w:t>2</w:t>
      </w:r>
      <w:r w:rsidR="00F674CE" w:rsidRPr="005836B0">
        <w:rPr>
          <w:rFonts w:ascii="Arial" w:hAnsi="Arial" w:cs="Arial"/>
          <w:sz w:val="24"/>
          <w:szCs w:val="24"/>
        </w:rPr>
        <w:t>.2</w:t>
      </w:r>
      <w:ins w:id="303" w:author="ERCOT" w:date="2024-01-16T12:40:00Z">
        <w:r>
          <w:rPr>
            <w:rFonts w:ascii="Arial" w:hAnsi="Arial" w:cs="Arial"/>
            <w:sz w:val="24"/>
            <w:szCs w:val="24"/>
          </w:rPr>
          <w:tab/>
        </w:r>
      </w:ins>
      <w:del w:id="304" w:author="ERCOT" w:date="2024-01-16T12:39:00Z">
        <w:r w:rsidR="00823089" w:rsidRPr="005836B0" w:rsidDel="007910F3">
          <w:rPr>
            <w:rFonts w:ascii="Arial" w:hAnsi="Arial" w:cs="Arial"/>
            <w:sz w:val="24"/>
            <w:szCs w:val="24"/>
          </w:rPr>
          <w:tab/>
        </w:r>
      </w:del>
      <w:r w:rsidR="001129EA">
        <w:rPr>
          <w:rFonts w:ascii="ZWAdobeF" w:hAnsi="ZWAdobeF" w:cs="ZWAdobeF"/>
          <w:sz w:val="2"/>
          <w:szCs w:val="2"/>
        </w:rPr>
        <w:t>U</w:t>
      </w:r>
      <w:r w:rsidR="00F674CE" w:rsidRPr="005836B0">
        <w:rPr>
          <w:rFonts w:ascii="Arial" w:hAnsi="Arial" w:cs="Arial"/>
          <w:sz w:val="24"/>
          <w:szCs w:val="24"/>
          <w:u w:val="single"/>
        </w:rPr>
        <w:t>Incremental</w:t>
      </w:r>
      <w:r w:rsidR="00355B4E" w:rsidRPr="005836B0">
        <w:rPr>
          <w:rFonts w:ascii="Arial" w:hAnsi="Arial" w:cs="Arial"/>
          <w:sz w:val="24"/>
          <w:szCs w:val="24"/>
          <w:u w:val="single"/>
        </w:rPr>
        <w:t xml:space="preserve"> Revenues</w:t>
      </w:r>
      <w:r w:rsidR="001129EA">
        <w:rPr>
          <w:rFonts w:ascii="ZWAdobeF" w:hAnsi="ZWAdobeF" w:cs="ZWAdobeF"/>
          <w:sz w:val="2"/>
          <w:szCs w:val="2"/>
        </w:rPr>
        <w:t>U</w:t>
      </w:r>
      <w:r w:rsidR="00F674CE" w:rsidRPr="005836B0">
        <w:rPr>
          <w:rFonts w:ascii="Arial" w:hAnsi="Arial" w:cs="Arial"/>
          <w:sz w:val="24"/>
          <w:szCs w:val="24"/>
        </w:rPr>
        <w:t xml:space="preserve">.  </w:t>
      </w:r>
      <w:r w:rsidR="00355B4E" w:rsidRPr="005836B0">
        <w:rPr>
          <w:rFonts w:ascii="Arial" w:hAnsi="Arial" w:cs="Arial"/>
          <w:sz w:val="24"/>
          <w:szCs w:val="24"/>
        </w:rPr>
        <w:t>The revenues recovered by a n</w:t>
      </w:r>
      <w:r w:rsidR="00F674CE" w:rsidRPr="005836B0">
        <w:rPr>
          <w:rFonts w:ascii="Arial" w:hAnsi="Arial" w:cs="Arial"/>
          <w:sz w:val="24"/>
          <w:szCs w:val="24"/>
        </w:rPr>
        <w:t xml:space="preserve">ew </w:t>
      </w:r>
      <w:r w:rsidR="00355B4E" w:rsidRPr="005836B0">
        <w:rPr>
          <w:rFonts w:ascii="Arial" w:hAnsi="Arial" w:cs="Arial"/>
          <w:sz w:val="24"/>
          <w:szCs w:val="24"/>
        </w:rPr>
        <w:t>u</w:t>
      </w:r>
      <w:r w:rsidR="00F674CE" w:rsidRPr="005836B0">
        <w:rPr>
          <w:rFonts w:ascii="Arial" w:hAnsi="Arial" w:cs="Arial"/>
          <w:sz w:val="24"/>
          <w:szCs w:val="24"/>
        </w:rPr>
        <w:t xml:space="preserve">ser </w:t>
      </w:r>
      <w:r w:rsidR="00355B4E" w:rsidRPr="005836B0">
        <w:rPr>
          <w:rFonts w:ascii="Arial" w:hAnsi="Arial" w:cs="Arial"/>
          <w:sz w:val="24"/>
          <w:szCs w:val="24"/>
        </w:rPr>
        <w:t>f</w:t>
      </w:r>
      <w:r w:rsidR="00F674CE" w:rsidRPr="005836B0">
        <w:rPr>
          <w:rFonts w:ascii="Arial" w:hAnsi="Arial" w:cs="Arial"/>
          <w:sz w:val="24"/>
          <w:szCs w:val="24"/>
        </w:rPr>
        <w:t>ee should be incremental to revenue recovered through the System Administration Fee.</w:t>
      </w:r>
    </w:p>
    <w:p w14:paraId="6FD0C225" w14:textId="77777777" w:rsidR="00F674CE" w:rsidRPr="005836B0" w:rsidRDefault="00F674CE" w:rsidP="00F23015">
      <w:pPr>
        <w:pStyle w:val="BodyText"/>
        <w:ind w:left="720"/>
        <w:rPr>
          <w:rFonts w:ascii="Arial" w:hAnsi="Arial" w:cs="Arial"/>
          <w:sz w:val="24"/>
          <w:szCs w:val="24"/>
        </w:rPr>
      </w:pPr>
    </w:p>
    <w:p w14:paraId="36B50053" w14:textId="2F2D110D" w:rsidR="00F674CE" w:rsidRPr="005836B0" w:rsidDel="007910F3" w:rsidRDefault="00B32DEE" w:rsidP="00823089">
      <w:pPr>
        <w:pStyle w:val="BodyText"/>
        <w:ind w:left="1440" w:hanging="720"/>
        <w:rPr>
          <w:del w:id="305" w:author="ERCOT" w:date="2024-01-16T12:40:00Z"/>
          <w:rFonts w:ascii="Arial" w:hAnsi="Arial" w:cs="Arial"/>
          <w:sz w:val="24"/>
          <w:szCs w:val="24"/>
        </w:rPr>
      </w:pPr>
      <w:del w:id="306" w:author="ERCOT" w:date="2024-01-16T12:38:00Z">
        <w:r w:rsidRPr="005836B0" w:rsidDel="007910F3">
          <w:rPr>
            <w:rFonts w:ascii="Arial" w:hAnsi="Arial" w:cs="Arial"/>
            <w:sz w:val="24"/>
            <w:szCs w:val="24"/>
          </w:rPr>
          <w:delText>9</w:delText>
        </w:r>
      </w:del>
      <w:ins w:id="307" w:author="ERCOT" w:date="2024-01-16T12:38:00Z">
        <w:r w:rsidR="007910F3">
          <w:rPr>
            <w:rFonts w:ascii="Arial" w:hAnsi="Arial" w:cs="Arial"/>
            <w:sz w:val="24"/>
            <w:szCs w:val="24"/>
          </w:rPr>
          <w:t>10</w:t>
        </w:r>
      </w:ins>
      <w:r w:rsidR="00F674CE" w:rsidRPr="005836B0">
        <w:rPr>
          <w:rFonts w:ascii="Arial" w:hAnsi="Arial" w:cs="Arial"/>
          <w:sz w:val="24"/>
          <w:szCs w:val="24"/>
        </w:rPr>
        <w:t>.</w:t>
      </w:r>
      <w:r w:rsidR="00CB137C" w:rsidRPr="005836B0">
        <w:rPr>
          <w:rFonts w:ascii="Arial" w:hAnsi="Arial" w:cs="Arial"/>
          <w:sz w:val="24"/>
          <w:szCs w:val="24"/>
        </w:rPr>
        <w:t>2</w:t>
      </w:r>
      <w:r w:rsidR="00F674CE" w:rsidRPr="005836B0">
        <w:rPr>
          <w:rFonts w:ascii="Arial" w:hAnsi="Arial" w:cs="Arial"/>
          <w:sz w:val="24"/>
          <w:szCs w:val="24"/>
        </w:rPr>
        <w:t>.3</w:t>
      </w:r>
      <w:r w:rsidR="00823089" w:rsidRPr="005836B0">
        <w:rPr>
          <w:rFonts w:ascii="Arial" w:hAnsi="Arial" w:cs="Arial"/>
          <w:sz w:val="24"/>
          <w:szCs w:val="24"/>
        </w:rPr>
        <w:tab/>
      </w:r>
      <w:r w:rsidR="001129EA">
        <w:rPr>
          <w:rFonts w:ascii="ZWAdobeF" w:hAnsi="ZWAdobeF" w:cs="ZWAdobeF"/>
          <w:sz w:val="2"/>
          <w:szCs w:val="2"/>
        </w:rPr>
        <w:t>U</w:t>
      </w:r>
      <w:r w:rsidR="00F674CE" w:rsidRPr="005836B0">
        <w:rPr>
          <w:rFonts w:ascii="Arial" w:hAnsi="Arial" w:cs="Arial"/>
          <w:sz w:val="24"/>
          <w:szCs w:val="24"/>
          <w:u w:val="single"/>
        </w:rPr>
        <w:t>Limited Beneficiaries</w:t>
      </w:r>
      <w:r w:rsidR="001129EA">
        <w:rPr>
          <w:rFonts w:ascii="ZWAdobeF" w:hAnsi="ZWAdobeF" w:cs="ZWAdobeF"/>
          <w:sz w:val="2"/>
          <w:szCs w:val="2"/>
        </w:rPr>
        <w:t>U</w:t>
      </w:r>
      <w:r w:rsidR="00F674CE" w:rsidRPr="005836B0">
        <w:rPr>
          <w:rFonts w:ascii="Arial" w:hAnsi="Arial" w:cs="Arial"/>
          <w:sz w:val="24"/>
          <w:szCs w:val="24"/>
        </w:rPr>
        <w:t xml:space="preserve">.  A new </w:t>
      </w:r>
      <w:r w:rsidR="00355B4E" w:rsidRPr="005836B0">
        <w:rPr>
          <w:rFonts w:ascii="Arial" w:hAnsi="Arial" w:cs="Arial"/>
          <w:sz w:val="24"/>
          <w:szCs w:val="24"/>
        </w:rPr>
        <w:t>u</w:t>
      </w:r>
      <w:r w:rsidR="00F674CE" w:rsidRPr="005836B0">
        <w:rPr>
          <w:rFonts w:ascii="Arial" w:hAnsi="Arial" w:cs="Arial"/>
          <w:sz w:val="24"/>
          <w:szCs w:val="24"/>
        </w:rPr>
        <w:t xml:space="preserve">ser </w:t>
      </w:r>
      <w:r w:rsidR="00355B4E" w:rsidRPr="005836B0">
        <w:rPr>
          <w:rFonts w:ascii="Arial" w:hAnsi="Arial" w:cs="Arial"/>
          <w:sz w:val="24"/>
          <w:szCs w:val="24"/>
        </w:rPr>
        <w:t>f</w:t>
      </w:r>
      <w:r w:rsidR="00F674CE" w:rsidRPr="005836B0">
        <w:rPr>
          <w:rFonts w:ascii="Arial" w:hAnsi="Arial" w:cs="Arial"/>
          <w:sz w:val="24"/>
          <w:szCs w:val="24"/>
        </w:rPr>
        <w:t>ee should be for a service that benefits a relatively few discrete Market Segments or Market Participants rather than providing general benefit to most Market Segments or Market Participants.</w:t>
      </w:r>
    </w:p>
    <w:p w14:paraId="58DA45CB" w14:textId="77777777" w:rsidR="00F674CE" w:rsidRPr="005836B0" w:rsidRDefault="00F674CE" w:rsidP="00E03E47">
      <w:pPr>
        <w:pStyle w:val="BodyText"/>
        <w:ind w:left="1440" w:hanging="720"/>
        <w:rPr>
          <w:rFonts w:ascii="Arial" w:hAnsi="Arial" w:cs="Arial"/>
          <w:sz w:val="24"/>
          <w:szCs w:val="24"/>
        </w:rPr>
      </w:pPr>
    </w:p>
    <w:p w14:paraId="48B46E30" w14:textId="77777777" w:rsidR="00CB137C" w:rsidRPr="005836B0" w:rsidRDefault="00CB137C" w:rsidP="00F23015">
      <w:pPr>
        <w:pStyle w:val="BodyText"/>
        <w:ind w:left="720" w:hanging="720"/>
        <w:rPr>
          <w:rFonts w:ascii="Arial" w:hAnsi="Arial" w:cs="Arial"/>
          <w:sz w:val="24"/>
          <w:szCs w:val="24"/>
        </w:rPr>
      </w:pPr>
    </w:p>
    <w:p w14:paraId="4CF4016D" w14:textId="5589E063" w:rsidR="008D60BB" w:rsidRPr="005836B0" w:rsidRDefault="00637FEE" w:rsidP="00637FEE">
      <w:pPr>
        <w:pStyle w:val="Heading1"/>
        <w:keepLines/>
        <w:tabs>
          <w:tab w:val="clear" w:pos="-720"/>
        </w:tabs>
        <w:rPr>
          <w:rFonts w:ascii="Arial" w:hAnsi="Arial" w:cs="Arial"/>
          <w:b/>
          <w:sz w:val="24"/>
          <w:szCs w:val="24"/>
          <w:u w:val="none"/>
        </w:rPr>
      </w:pPr>
      <w:r w:rsidRPr="005836B0">
        <w:rPr>
          <w:rFonts w:ascii="Arial" w:hAnsi="Arial" w:cs="Arial"/>
          <w:b/>
          <w:sz w:val="24"/>
          <w:szCs w:val="24"/>
          <w:u w:val="none"/>
        </w:rPr>
        <w:t>X</w:t>
      </w:r>
      <w:ins w:id="308" w:author="ERCOT" w:date="2024-01-16T12:40:00Z">
        <w:r w:rsidR="007910F3">
          <w:rPr>
            <w:rFonts w:ascii="Arial" w:hAnsi="Arial" w:cs="Arial"/>
            <w:b/>
            <w:sz w:val="24"/>
            <w:szCs w:val="24"/>
            <w:u w:val="none"/>
          </w:rPr>
          <w:t>I</w:t>
        </w:r>
      </w:ins>
      <w:r w:rsidRPr="005836B0">
        <w:rPr>
          <w:rFonts w:ascii="Arial" w:hAnsi="Arial" w:cs="Arial"/>
          <w:b/>
          <w:sz w:val="24"/>
          <w:szCs w:val="24"/>
          <w:u w:val="none"/>
        </w:rPr>
        <w:t>.</w:t>
      </w:r>
      <w:r w:rsidRPr="005836B0">
        <w:rPr>
          <w:rFonts w:ascii="Arial" w:hAnsi="Arial" w:cs="Arial"/>
          <w:b/>
          <w:sz w:val="24"/>
          <w:szCs w:val="24"/>
          <w:u w:val="none"/>
        </w:rPr>
        <w:tab/>
      </w:r>
      <w:r w:rsidR="00965DED" w:rsidRPr="005836B0">
        <w:rPr>
          <w:rFonts w:ascii="Arial" w:hAnsi="Arial" w:cs="Arial"/>
          <w:b/>
          <w:sz w:val="24"/>
          <w:szCs w:val="24"/>
          <w:u w:val="none"/>
        </w:rPr>
        <w:t xml:space="preserve">Procedure for </w:t>
      </w:r>
      <w:r w:rsidR="008D60BB" w:rsidRPr="005836B0">
        <w:rPr>
          <w:rFonts w:ascii="Arial" w:hAnsi="Arial" w:cs="Arial"/>
          <w:b/>
          <w:sz w:val="24"/>
          <w:szCs w:val="24"/>
          <w:u w:val="none"/>
        </w:rPr>
        <w:t>Determination of Affiliate Relationship for Membership</w:t>
      </w:r>
      <w:bookmarkStart w:id="309" w:name="ten"/>
      <w:bookmarkEnd w:id="309"/>
    </w:p>
    <w:p w14:paraId="47E79235" w14:textId="77777777" w:rsidR="008D60BB" w:rsidRPr="005836B0" w:rsidRDefault="008D60BB" w:rsidP="00637FEE">
      <w:pPr>
        <w:pStyle w:val="Heading1"/>
        <w:keepLines/>
        <w:tabs>
          <w:tab w:val="clear" w:pos="-720"/>
        </w:tabs>
        <w:rPr>
          <w:rFonts w:ascii="Arial" w:hAnsi="Arial" w:cs="Arial"/>
          <w:b/>
          <w:sz w:val="24"/>
          <w:szCs w:val="24"/>
          <w:u w:val="none"/>
        </w:rPr>
      </w:pPr>
    </w:p>
    <w:p w14:paraId="19E0CC67" w14:textId="4A9276BE" w:rsidR="00965DED" w:rsidRPr="005836B0" w:rsidRDefault="00965DED" w:rsidP="00101FF0">
      <w:pPr>
        <w:pStyle w:val="BodyText"/>
        <w:numPr>
          <w:ilvl w:val="1"/>
          <w:numId w:val="51"/>
        </w:numPr>
        <w:autoSpaceDE/>
        <w:autoSpaceDN/>
        <w:ind w:left="810" w:hanging="810"/>
        <w:rPr>
          <w:rFonts w:ascii="Arial" w:hAnsi="Arial" w:cs="Arial"/>
          <w:sz w:val="24"/>
          <w:szCs w:val="24"/>
        </w:rPr>
      </w:pPr>
      <w:r w:rsidRPr="00A101CE">
        <w:rPr>
          <w:rFonts w:ascii="Arial" w:hAnsi="Arial" w:cs="Arial"/>
          <w:sz w:val="24"/>
          <w:szCs w:val="24"/>
          <w:u w:val="single"/>
        </w:rPr>
        <w:t>Membership</w:t>
      </w:r>
      <w:r w:rsidRPr="005836B0">
        <w:rPr>
          <w:rFonts w:ascii="Arial" w:hAnsi="Arial" w:cs="Arial"/>
          <w:sz w:val="24"/>
          <w:szCs w:val="24"/>
          <w:u w:val="single"/>
        </w:rPr>
        <w:t xml:space="preserve"> Applicant Procedure</w:t>
      </w:r>
      <w:r w:rsidR="001129EA">
        <w:rPr>
          <w:rFonts w:ascii="ZWAdobeF" w:hAnsi="ZWAdobeF" w:cs="ZWAdobeF"/>
          <w:sz w:val="2"/>
          <w:szCs w:val="2"/>
        </w:rPr>
        <w:t>U</w:t>
      </w:r>
      <w:r w:rsidRPr="005836B0">
        <w:rPr>
          <w:rFonts w:ascii="Arial" w:hAnsi="Arial" w:cs="Arial"/>
          <w:sz w:val="24"/>
          <w:szCs w:val="24"/>
        </w:rPr>
        <w:t>.  Any applicant for Membership (</w:t>
      </w:r>
      <w:r w:rsidR="008F0D0C">
        <w:rPr>
          <w:rFonts w:ascii="Arial" w:hAnsi="Arial" w:cs="Arial"/>
          <w:sz w:val="24"/>
          <w:szCs w:val="24"/>
        </w:rPr>
        <w:t>“</w:t>
      </w:r>
      <w:r w:rsidRPr="005836B0">
        <w:rPr>
          <w:rFonts w:ascii="Arial" w:hAnsi="Arial" w:cs="Arial"/>
          <w:sz w:val="24"/>
          <w:szCs w:val="24"/>
        </w:rPr>
        <w:t>Membership Applicant</w:t>
      </w:r>
      <w:r w:rsidR="008F0D0C">
        <w:rPr>
          <w:rFonts w:ascii="Arial" w:hAnsi="Arial" w:cs="Arial"/>
          <w:sz w:val="24"/>
          <w:szCs w:val="24"/>
        </w:rPr>
        <w:t>”</w:t>
      </w:r>
      <w:r w:rsidRPr="005836B0">
        <w:rPr>
          <w:rFonts w:ascii="Arial" w:hAnsi="Arial" w:cs="Arial"/>
          <w:sz w:val="24"/>
          <w:szCs w:val="24"/>
        </w:rPr>
        <w:t>) shall follow the procedure in this section to request Board determination of whether entities are Affiliates of one another for the purpose of determining Member Segment and voting rights pursuant to the definition of “Affiliate” in the Bylaws (Article 2, Paragraph 1).</w:t>
      </w:r>
    </w:p>
    <w:p w14:paraId="600E5A64" w14:textId="77777777" w:rsidR="00965DED" w:rsidRPr="005836B0" w:rsidRDefault="00965DED" w:rsidP="00F23015">
      <w:pPr>
        <w:ind w:left="720" w:hanging="720"/>
        <w:rPr>
          <w:rFonts w:ascii="Arial" w:hAnsi="Arial" w:cs="Arial"/>
          <w:sz w:val="24"/>
          <w:szCs w:val="24"/>
        </w:rPr>
      </w:pPr>
    </w:p>
    <w:p w14:paraId="21AE9967" w14:textId="7A77AA66" w:rsidR="00965DED" w:rsidRPr="005836B0" w:rsidRDefault="00965DED" w:rsidP="00101FF0">
      <w:pPr>
        <w:pStyle w:val="BodyText"/>
        <w:numPr>
          <w:ilvl w:val="1"/>
          <w:numId w:val="51"/>
        </w:numPr>
        <w:autoSpaceDE/>
        <w:autoSpaceDN/>
        <w:ind w:left="810" w:hanging="810"/>
        <w:rPr>
          <w:rFonts w:ascii="Arial" w:hAnsi="Arial" w:cs="Arial"/>
          <w:sz w:val="24"/>
          <w:szCs w:val="24"/>
        </w:rPr>
      </w:pPr>
      <w:r w:rsidRPr="00A101CE">
        <w:rPr>
          <w:rFonts w:ascii="Arial" w:hAnsi="Arial" w:cs="Arial"/>
          <w:sz w:val="24"/>
          <w:szCs w:val="24"/>
          <w:u w:val="single"/>
        </w:rPr>
        <w:t>Verified</w:t>
      </w:r>
      <w:r w:rsidRPr="005836B0">
        <w:rPr>
          <w:rFonts w:ascii="Arial" w:hAnsi="Arial" w:cs="Arial"/>
          <w:sz w:val="24"/>
          <w:szCs w:val="24"/>
          <w:u w:val="single"/>
        </w:rPr>
        <w:t xml:space="preserve"> Letter or Affidavit</w:t>
      </w:r>
      <w:r w:rsidR="001129EA">
        <w:rPr>
          <w:rFonts w:ascii="ZWAdobeF" w:hAnsi="ZWAdobeF" w:cs="ZWAdobeF"/>
          <w:sz w:val="2"/>
          <w:szCs w:val="2"/>
        </w:rPr>
        <w:t>U</w:t>
      </w:r>
      <w:r w:rsidRPr="005836B0">
        <w:rPr>
          <w:rFonts w:ascii="Arial" w:hAnsi="Arial" w:cs="Arial"/>
          <w:sz w:val="24"/>
          <w:szCs w:val="24"/>
        </w:rPr>
        <w:t xml:space="preserve">.  The Membership Applicant shall send to the Board Chair with a copy to </w:t>
      </w:r>
      <w:r w:rsidR="00B80F04">
        <w:rPr>
          <w:rFonts w:ascii="Arial" w:hAnsi="Arial" w:cs="Arial"/>
          <w:sz w:val="24"/>
          <w:szCs w:val="24"/>
        </w:rPr>
        <w:t>ERCOT’s</w:t>
      </w:r>
      <w:r w:rsidRPr="005836B0">
        <w:rPr>
          <w:rFonts w:ascii="Arial" w:hAnsi="Arial" w:cs="Arial"/>
          <w:sz w:val="24"/>
          <w:szCs w:val="24"/>
        </w:rPr>
        <w:t xml:space="preserve"> General Counsel either (1) a letter verified by an authorized representative of the Membership Applicant or (2) an affidavit executed by an authorized representative of the Membership Applicant, requesting Board determination of Affiliate relationship for purposes of the definition of “Affiliate</w:t>
      </w:r>
      <w:r w:rsidR="00B80F04">
        <w:rPr>
          <w:rFonts w:ascii="Arial" w:hAnsi="Arial" w:cs="Arial"/>
          <w:sz w:val="24"/>
          <w:szCs w:val="24"/>
        </w:rPr>
        <w:t>.</w:t>
      </w:r>
      <w:r w:rsidRPr="005836B0">
        <w:rPr>
          <w:rFonts w:ascii="Arial" w:hAnsi="Arial" w:cs="Arial"/>
          <w:sz w:val="24"/>
          <w:szCs w:val="24"/>
        </w:rPr>
        <w:t>”  The verified letter or affidavit must provide sufficient facts of relevant corporate relationships of the Membership Applicant to allow for the Board’s review of corporate relationships in consideration of the definition of “Affiliate</w:t>
      </w:r>
      <w:r w:rsidR="00B80F04">
        <w:rPr>
          <w:rFonts w:ascii="Arial" w:hAnsi="Arial" w:cs="Arial"/>
          <w:sz w:val="24"/>
          <w:szCs w:val="24"/>
        </w:rPr>
        <w:t>.</w:t>
      </w:r>
      <w:r w:rsidRPr="005836B0">
        <w:rPr>
          <w:rFonts w:ascii="Arial" w:hAnsi="Arial" w:cs="Arial"/>
          <w:sz w:val="24"/>
          <w:szCs w:val="24"/>
        </w:rPr>
        <w:t>”</w:t>
      </w:r>
    </w:p>
    <w:p w14:paraId="423FCD8C" w14:textId="77777777" w:rsidR="00965DED" w:rsidRPr="005836B0" w:rsidRDefault="00965DED" w:rsidP="00F23015">
      <w:pPr>
        <w:ind w:left="720" w:hanging="720"/>
        <w:rPr>
          <w:rFonts w:ascii="Arial" w:hAnsi="Arial" w:cs="Arial"/>
          <w:sz w:val="24"/>
          <w:szCs w:val="24"/>
        </w:rPr>
      </w:pPr>
    </w:p>
    <w:p w14:paraId="24BD587D" w14:textId="3F98F032" w:rsidR="00965DED" w:rsidRPr="005836B0" w:rsidRDefault="00965DED" w:rsidP="00101FF0">
      <w:pPr>
        <w:pStyle w:val="BodyText"/>
        <w:numPr>
          <w:ilvl w:val="1"/>
          <w:numId w:val="51"/>
        </w:numPr>
        <w:autoSpaceDE/>
        <w:autoSpaceDN/>
        <w:ind w:left="810" w:hanging="810"/>
        <w:rPr>
          <w:rFonts w:ascii="Arial" w:hAnsi="Arial" w:cs="Arial"/>
          <w:sz w:val="24"/>
          <w:szCs w:val="24"/>
        </w:rPr>
      </w:pPr>
      <w:r w:rsidRPr="00A101CE">
        <w:rPr>
          <w:rFonts w:ascii="Arial" w:hAnsi="Arial" w:cs="Arial"/>
          <w:sz w:val="24"/>
          <w:szCs w:val="24"/>
          <w:u w:val="single"/>
        </w:rPr>
        <w:t>Deadline</w:t>
      </w:r>
      <w:r w:rsidRPr="005836B0">
        <w:rPr>
          <w:rFonts w:ascii="Arial" w:hAnsi="Arial" w:cs="Arial"/>
          <w:sz w:val="24"/>
          <w:szCs w:val="24"/>
          <w:u w:val="single"/>
        </w:rPr>
        <w:t xml:space="preserve"> for Submission</w:t>
      </w:r>
      <w:r w:rsidR="001129EA">
        <w:rPr>
          <w:rFonts w:ascii="ZWAdobeF" w:hAnsi="ZWAdobeF" w:cs="ZWAdobeF"/>
          <w:sz w:val="2"/>
          <w:szCs w:val="2"/>
        </w:rPr>
        <w:t>U</w:t>
      </w:r>
      <w:r w:rsidRPr="005836B0">
        <w:rPr>
          <w:rFonts w:ascii="Arial" w:hAnsi="Arial" w:cs="Arial"/>
          <w:sz w:val="24"/>
          <w:szCs w:val="24"/>
        </w:rPr>
        <w:t>.  The Membership Applicant must send the verified letter or affidavit to be received no later than the submission date for the Board materials for the Board meeting preceding the Membership application deadline for the following Membership year.</w:t>
      </w:r>
    </w:p>
    <w:p w14:paraId="0EF88B14" w14:textId="77777777" w:rsidR="008D60BB" w:rsidRPr="005836B0" w:rsidRDefault="008D60BB" w:rsidP="00637FEE">
      <w:pPr>
        <w:pStyle w:val="Heading1"/>
        <w:keepLines/>
        <w:tabs>
          <w:tab w:val="clear" w:pos="-720"/>
        </w:tabs>
        <w:rPr>
          <w:rFonts w:ascii="Arial" w:hAnsi="Arial" w:cs="Arial"/>
          <w:b/>
          <w:sz w:val="24"/>
          <w:szCs w:val="24"/>
          <w:u w:val="none"/>
        </w:rPr>
      </w:pPr>
    </w:p>
    <w:p w14:paraId="6FFC45AB" w14:textId="4E10E70D" w:rsidR="00637FEE" w:rsidRPr="005836B0" w:rsidRDefault="008D60BB" w:rsidP="00637FEE">
      <w:pPr>
        <w:pStyle w:val="Heading1"/>
        <w:keepLines/>
        <w:tabs>
          <w:tab w:val="clear" w:pos="-720"/>
        </w:tabs>
        <w:rPr>
          <w:rFonts w:ascii="Arial" w:hAnsi="Arial" w:cs="Arial"/>
          <w:b/>
          <w:sz w:val="24"/>
          <w:szCs w:val="24"/>
          <w:u w:val="none"/>
        </w:rPr>
      </w:pPr>
      <w:r w:rsidRPr="005836B0">
        <w:rPr>
          <w:rFonts w:ascii="Arial" w:hAnsi="Arial" w:cs="Arial"/>
          <w:b/>
          <w:sz w:val="24"/>
          <w:szCs w:val="24"/>
          <w:u w:val="none"/>
        </w:rPr>
        <w:t>XI</w:t>
      </w:r>
      <w:ins w:id="310" w:author="ERCOT" w:date="2024-01-16T12:41:00Z">
        <w:r w:rsidR="007910F3">
          <w:rPr>
            <w:rFonts w:ascii="Arial" w:hAnsi="Arial" w:cs="Arial"/>
            <w:b/>
            <w:sz w:val="24"/>
            <w:szCs w:val="24"/>
            <w:u w:val="none"/>
          </w:rPr>
          <w:t>I</w:t>
        </w:r>
      </w:ins>
      <w:r w:rsidRPr="005836B0">
        <w:rPr>
          <w:rFonts w:ascii="Arial" w:hAnsi="Arial" w:cs="Arial"/>
          <w:b/>
          <w:sz w:val="24"/>
          <w:szCs w:val="24"/>
          <w:u w:val="none"/>
        </w:rPr>
        <w:t>.</w:t>
      </w:r>
      <w:r w:rsidRPr="005836B0">
        <w:rPr>
          <w:rFonts w:ascii="Arial" w:hAnsi="Arial" w:cs="Arial"/>
          <w:b/>
          <w:sz w:val="24"/>
          <w:szCs w:val="24"/>
          <w:u w:val="none"/>
        </w:rPr>
        <w:tab/>
      </w:r>
      <w:r w:rsidR="00637FEE" w:rsidRPr="005836B0">
        <w:rPr>
          <w:rFonts w:ascii="Arial" w:hAnsi="Arial" w:cs="Arial"/>
          <w:b/>
          <w:sz w:val="24"/>
          <w:szCs w:val="24"/>
          <w:u w:val="none"/>
        </w:rPr>
        <w:t>Review and Reaffirmation</w:t>
      </w:r>
      <w:bookmarkStart w:id="311" w:name="eleven"/>
      <w:bookmarkEnd w:id="311"/>
    </w:p>
    <w:p w14:paraId="3C09B54C" w14:textId="77777777" w:rsidR="00637FEE" w:rsidRPr="005836B0" w:rsidRDefault="00637FEE" w:rsidP="00637FEE">
      <w:pPr>
        <w:keepNext/>
        <w:keepLines/>
        <w:rPr>
          <w:rFonts w:ascii="Arial" w:hAnsi="Arial" w:cs="Arial"/>
          <w:bCs/>
          <w:sz w:val="24"/>
          <w:szCs w:val="24"/>
        </w:rPr>
      </w:pPr>
    </w:p>
    <w:p w14:paraId="5B7CE7F8" w14:textId="75CB5C79" w:rsidR="00637FEE" w:rsidRDefault="00590614" w:rsidP="00101FF0">
      <w:pPr>
        <w:pStyle w:val="BodyText"/>
        <w:numPr>
          <w:ilvl w:val="1"/>
          <w:numId w:val="52"/>
        </w:numPr>
        <w:autoSpaceDE/>
        <w:autoSpaceDN/>
        <w:ind w:left="720" w:hanging="720"/>
        <w:rPr>
          <w:rFonts w:ascii="Arial" w:hAnsi="Arial" w:cs="Arial"/>
          <w:szCs w:val="24"/>
        </w:rPr>
      </w:pPr>
      <w:r w:rsidRPr="00A101CE">
        <w:rPr>
          <w:rFonts w:ascii="Arial" w:hAnsi="Arial" w:cs="Arial"/>
          <w:sz w:val="24"/>
          <w:szCs w:val="24"/>
          <w:u w:val="single"/>
        </w:rPr>
        <w:t>Review</w:t>
      </w:r>
      <w:r w:rsidRPr="005836B0">
        <w:rPr>
          <w:rFonts w:ascii="Arial" w:hAnsi="Arial" w:cs="Arial"/>
          <w:szCs w:val="24"/>
          <w:u w:val="single"/>
        </w:rPr>
        <w:t xml:space="preserve"> and Reaffirmation</w:t>
      </w:r>
      <w:r w:rsidR="001129EA">
        <w:rPr>
          <w:rFonts w:ascii="ZWAdobeF" w:hAnsi="ZWAdobeF" w:cs="ZWAdobeF"/>
          <w:sz w:val="2"/>
          <w:szCs w:val="2"/>
        </w:rPr>
        <w:t>U</w:t>
      </w:r>
      <w:r w:rsidRPr="005836B0">
        <w:rPr>
          <w:rFonts w:ascii="Arial" w:hAnsi="Arial" w:cs="Arial"/>
          <w:szCs w:val="24"/>
        </w:rPr>
        <w:t xml:space="preserve">.  </w:t>
      </w:r>
      <w:r w:rsidR="00637FEE" w:rsidRPr="005836B0">
        <w:rPr>
          <w:rFonts w:ascii="Arial" w:hAnsi="Arial" w:cs="Arial"/>
          <w:szCs w:val="24"/>
        </w:rPr>
        <w:t>The Board may amend this document at any time, but at a minimum the Policies and Procedures shall be reviewed and reaffirmed annually.</w:t>
      </w:r>
    </w:p>
    <w:p w14:paraId="7BEB7746" w14:textId="77777777" w:rsidR="00B80F04" w:rsidRDefault="00B80F04" w:rsidP="00B80F04">
      <w:pPr>
        <w:pStyle w:val="BodyText"/>
        <w:autoSpaceDE/>
        <w:autoSpaceDN/>
        <w:ind w:left="720"/>
        <w:rPr>
          <w:rFonts w:ascii="Arial" w:hAnsi="Arial" w:cs="Arial"/>
          <w:szCs w:val="24"/>
        </w:rPr>
        <w:sectPr w:rsidR="00B80F04" w:rsidSect="00637FEE">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720" w:footer="720" w:gutter="0"/>
          <w:cols w:space="720"/>
          <w:titlePg/>
        </w:sectPr>
      </w:pPr>
    </w:p>
    <w:p w14:paraId="5E6C4DA4" w14:textId="4DF608D6" w:rsidR="00B80F04" w:rsidRPr="00E363D7" w:rsidRDefault="00B80F04" w:rsidP="00B80F04">
      <w:pPr>
        <w:pStyle w:val="BodyText"/>
        <w:autoSpaceDE/>
        <w:autoSpaceDN/>
        <w:jc w:val="center"/>
        <w:rPr>
          <w:rFonts w:ascii="Arial" w:hAnsi="Arial" w:cs="Arial"/>
          <w:b/>
          <w:bCs/>
          <w:sz w:val="24"/>
          <w:szCs w:val="28"/>
        </w:rPr>
      </w:pPr>
      <w:r w:rsidRPr="00E363D7">
        <w:rPr>
          <w:rFonts w:ascii="Arial" w:hAnsi="Arial" w:cs="Arial"/>
          <w:b/>
          <w:bCs/>
          <w:sz w:val="24"/>
          <w:szCs w:val="28"/>
        </w:rPr>
        <w:lastRenderedPageBreak/>
        <w:t>Board and Residential Consumer TAC Representative Compensation</w:t>
      </w:r>
      <w:bookmarkStart w:id="316" w:name="appendixA"/>
      <w:bookmarkEnd w:id="316"/>
    </w:p>
    <w:p w14:paraId="72BDC62B" w14:textId="756843F2" w:rsidR="00B80F04" w:rsidRDefault="00B80F04" w:rsidP="00B80F04">
      <w:pPr>
        <w:pStyle w:val="BodyText"/>
        <w:autoSpaceDE/>
        <w:autoSpaceDN/>
        <w:jc w:val="center"/>
        <w:rPr>
          <w:rFonts w:ascii="Arial" w:hAnsi="Arial" w:cs="Arial"/>
          <w:szCs w:val="24"/>
          <w:u w:val="single"/>
        </w:rPr>
      </w:pPr>
    </w:p>
    <w:tbl>
      <w:tblPr>
        <w:tblStyle w:val="TableGrid"/>
        <w:tblW w:w="9085" w:type="dxa"/>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673"/>
        <w:gridCol w:w="2760"/>
        <w:gridCol w:w="3652"/>
      </w:tblGrid>
      <w:tr w:rsidR="00E363D7" w14:paraId="0FE0D80A" w14:textId="77777777" w:rsidTr="00E363D7">
        <w:trPr>
          <w:trHeight w:val="576"/>
          <w:jc w:val="center"/>
        </w:trPr>
        <w:tc>
          <w:tcPr>
            <w:tcW w:w="2673" w:type="dxa"/>
            <w:tcBorders>
              <w:top w:val="double" w:sz="4" w:space="0" w:color="auto"/>
              <w:bottom w:val="double" w:sz="4" w:space="0" w:color="auto"/>
            </w:tcBorders>
            <w:shd w:val="clear" w:color="auto" w:fill="D0CECE" w:themeFill="background2" w:themeFillShade="E6"/>
            <w:vAlign w:val="center"/>
          </w:tcPr>
          <w:p w14:paraId="47CF19EB" w14:textId="77777777" w:rsidR="00E363D7" w:rsidRPr="00B80F04" w:rsidRDefault="00E363D7" w:rsidP="00E363D7">
            <w:pPr>
              <w:pStyle w:val="BodyText2"/>
              <w:keepNext/>
              <w:keepLines/>
              <w:jc w:val="center"/>
              <w:rPr>
                <w:rFonts w:ascii="Arial" w:hAnsi="Arial" w:cs="Arial"/>
                <w:b/>
                <w:bCs/>
                <w:szCs w:val="24"/>
              </w:rPr>
            </w:pPr>
            <w:r w:rsidRPr="00B80F04">
              <w:rPr>
                <w:rFonts w:ascii="Arial" w:hAnsi="Arial" w:cs="Arial"/>
                <w:b/>
                <w:bCs/>
                <w:szCs w:val="24"/>
              </w:rPr>
              <w:t>Role</w:t>
            </w:r>
          </w:p>
        </w:tc>
        <w:tc>
          <w:tcPr>
            <w:tcW w:w="2760" w:type="dxa"/>
            <w:tcBorders>
              <w:top w:val="double" w:sz="4" w:space="0" w:color="auto"/>
              <w:bottom w:val="double" w:sz="4" w:space="0" w:color="auto"/>
            </w:tcBorders>
            <w:shd w:val="clear" w:color="auto" w:fill="D0CECE" w:themeFill="background2" w:themeFillShade="E6"/>
            <w:vAlign w:val="center"/>
          </w:tcPr>
          <w:p w14:paraId="6F222B27" w14:textId="3315EFE3" w:rsidR="00E363D7" w:rsidRPr="00B80F04" w:rsidRDefault="00E363D7" w:rsidP="00E363D7">
            <w:pPr>
              <w:pStyle w:val="BodyText2"/>
              <w:keepNext/>
              <w:keepLines/>
              <w:jc w:val="center"/>
              <w:rPr>
                <w:rFonts w:ascii="Arial" w:hAnsi="Arial" w:cs="Arial"/>
                <w:b/>
                <w:bCs/>
                <w:szCs w:val="24"/>
              </w:rPr>
            </w:pPr>
            <w:r>
              <w:rPr>
                <w:rFonts w:ascii="Arial" w:hAnsi="Arial" w:cs="Arial"/>
                <w:b/>
                <w:bCs/>
                <w:szCs w:val="24"/>
              </w:rPr>
              <w:t>Base Compensation</w:t>
            </w:r>
          </w:p>
        </w:tc>
        <w:tc>
          <w:tcPr>
            <w:tcW w:w="3652" w:type="dxa"/>
            <w:tcBorders>
              <w:top w:val="double" w:sz="4" w:space="0" w:color="auto"/>
              <w:bottom w:val="double" w:sz="4" w:space="0" w:color="auto"/>
            </w:tcBorders>
            <w:shd w:val="clear" w:color="auto" w:fill="D0CECE" w:themeFill="background2" w:themeFillShade="E6"/>
            <w:vAlign w:val="center"/>
          </w:tcPr>
          <w:p w14:paraId="0CDE6EC2" w14:textId="4F05F780" w:rsidR="00E363D7" w:rsidRPr="00B80F04" w:rsidRDefault="00E363D7" w:rsidP="00E363D7">
            <w:pPr>
              <w:pStyle w:val="BodyText2"/>
              <w:keepNext/>
              <w:keepLines/>
              <w:jc w:val="center"/>
              <w:rPr>
                <w:rFonts w:ascii="Arial" w:hAnsi="Arial" w:cs="Arial"/>
                <w:b/>
                <w:bCs/>
                <w:szCs w:val="24"/>
              </w:rPr>
            </w:pPr>
            <w:r w:rsidRPr="00B80F04">
              <w:rPr>
                <w:rFonts w:ascii="Arial" w:hAnsi="Arial" w:cs="Arial"/>
                <w:b/>
                <w:bCs/>
                <w:szCs w:val="24"/>
              </w:rPr>
              <w:t>Ad</w:t>
            </w:r>
            <w:r>
              <w:rPr>
                <w:rFonts w:ascii="Arial" w:hAnsi="Arial" w:cs="Arial"/>
                <w:b/>
                <w:bCs/>
                <w:szCs w:val="24"/>
              </w:rPr>
              <w:t>ded Compensation</w:t>
            </w:r>
          </w:p>
        </w:tc>
      </w:tr>
      <w:tr w:rsidR="00E363D7" w14:paraId="49F7C46B" w14:textId="77777777" w:rsidTr="00E363D7">
        <w:trPr>
          <w:trHeight w:val="557"/>
          <w:jc w:val="center"/>
        </w:trPr>
        <w:tc>
          <w:tcPr>
            <w:tcW w:w="2673" w:type="dxa"/>
            <w:tcBorders>
              <w:top w:val="double" w:sz="4" w:space="0" w:color="auto"/>
            </w:tcBorders>
          </w:tcPr>
          <w:p w14:paraId="2D1A3CD3" w14:textId="78995C25" w:rsidR="00E363D7" w:rsidRDefault="00E363D7" w:rsidP="00B80F04">
            <w:pPr>
              <w:pStyle w:val="BodyText2"/>
              <w:jc w:val="left"/>
              <w:rPr>
                <w:rFonts w:ascii="Arial" w:hAnsi="Arial" w:cs="Arial"/>
                <w:szCs w:val="24"/>
              </w:rPr>
            </w:pPr>
            <w:r>
              <w:rPr>
                <w:rFonts w:ascii="Arial" w:hAnsi="Arial" w:cs="Arial"/>
                <w:szCs w:val="24"/>
              </w:rPr>
              <w:t>Selected Director</w:t>
            </w:r>
          </w:p>
        </w:tc>
        <w:tc>
          <w:tcPr>
            <w:tcW w:w="2760" w:type="dxa"/>
            <w:tcBorders>
              <w:top w:val="double" w:sz="4" w:space="0" w:color="auto"/>
            </w:tcBorders>
          </w:tcPr>
          <w:p w14:paraId="629C2DB6" w14:textId="6D06A9FC" w:rsidR="00E363D7" w:rsidRDefault="00E363D7" w:rsidP="00B80F04">
            <w:pPr>
              <w:pStyle w:val="BodyText2"/>
              <w:keepNext/>
              <w:keepLines/>
              <w:jc w:val="left"/>
              <w:rPr>
                <w:rFonts w:ascii="Arial" w:hAnsi="Arial" w:cs="Arial"/>
                <w:szCs w:val="24"/>
              </w:rPr>
            </w:pPr>
            <w:r>
              <w:rPr>
                <w:rFonts w:ascii="Arial" w:hAnsi="Arial" w:cs="Arial"/>
                <w:szCs w:val="24"/>
              </w:rPr>
              <w:t>$</w:t>
            </w:r>
            <w:r w:rsidR="00D258AB">
              <w:rPr>
                <w:rFonts w:ascii="Arial" w:hAnsi="Arial" w:cs="Arial"/>
                <w:szCs w:val="24"/>
              </w:rPr>
              <w:t>1</w:t>
            </w:r>
            <w:r w:rsidR="00D258AB" w:rsidRPr="00D258AB">
              <w:rPr>
                <w:rFonts w:ascii="Arial" w:hAnsi="Arial" w:cs="Arial"/>
              </w:rPr>
              <w:t>60</w:t>
            </w:r>
            <w:r>
              <w:rPr>
                <w:rFonts w:ascii="Arial" w:hAnsi="Arial" w:cs="Arial"/>
                <w:szCs w:val="24"/>
              </w:rPr>
              <w:t>,000 per year</w:t>
            </w:r>
          </w:p>
        </w:tc>
        <w:tc>
          <w:tcPr>
            <w:tcW w:w="3652" w:type="dxa"/>
            <w:tcBorders>
              <w:top w:val="double" w:sz="4" w:space="0" w:color="auto"/>
            </w:tcBorders>
          </w:tcPr>
          <w:p w14:paraId="1C928EC3" w14:textId="1C79FC0B" w:rsidR="00E363D7" w:rsidRDefault="00E363D7" w:rsidP="00E363D7">
            <w:pPr>
              <w:pStyle w:val="BodyText2"/>
              <w:keepNext/>
              <w:keepLines/>
              <w:jc w:val="center"/>
              <w:rPr>
                <w:rFonts w:ascii="Arial" w:hAnsi="Arial" w:cs="Arial"/>
                <w:szCs w:val="24"/>
              </w:rPr>
            </w:pPr>
            <w:r>
              <w:rPr>
                <w:rFonts w:ascii="Arial" w:hAnsi="Arial" w:cs="Arial"/>
                <w:szCs w:val="24"/>
              </w:rPr>
              <w:t>--</w:t>
            </w:r>
          </w:p>
        </w:tc>
      </w:tr>
      <w:tr w:rsidR="00E363D7" w14:paraId="6F9C24FF" w14:textId="77777777" w:rsidTr="00E363D7">
        <w:trPr>
          <w:trHeight w:val="528"/>
          <w:jc w:val="center"/>
        </w:trPr>
        <w:tc>
          <w:tcPr>
            <w:tcW w:w="2673" w:type="dxa"/>
          </w:tcPr>
          <w:p w14:paraId="41372B64" w14:textId="77777777" w:rsidR="00E363D7" w:rsidRDefault="00E363D7" w:rsidP="00B80F04">
            <w:pPr>
              <w:pStyle w:val="BodyText2"/>
              <w:jc w:val="left"/>
              <w:rPr>
                <w:rFonts w:ascii="Arial" w:hAnsi="Arial" w:cs="Arial"/>
                <w:szCs w:val="24"/>
              </w:rPr>
            </w:pPr>
            <w:r>
              <w:rPr>
                <w:rFonts w:ascii="Arial" w:hAnsi="Arial" w:cs="Arial"/>
                <w:szCs w:val="24"/>
              </w:rPr>
              <w:t>Board Chair</w:t>
            </w:r>
          </w:p>
        </w:tc>
        <w:tc>
          <w:tcPr>
            <w:tcW w:w="2760" w:type="dxa"/>
          </w:tcPr>
          <w:p w14:paraId="7C887217" w14:textId="7E9AAD6B" w:rsidR="00E363D7" w:rsidRDefault="00E363D7" w:rsidP="00E363D7">
            <w:pPr>
              <w:pStyle w:val="BodyText2"/>
              <w:keepNext/>
              <w:keepLines/>
              <w:jc w:val="center"/>
              <w:rPr>
                <w:rFonts w:ascii="Arial" w:hAnsi="Arial" w:cs="Arial"/>
                <w:szCs w:val="24"/>
              </w:rPr>
            </w:pPr>
            <w:r>
              <w:rPr>
                <w:rFonts w:ascii="Arial" w:hAnsi="Arial" w:cs="Arial"/>
                <w:szCs w:val="24"/>
              </w:rPr>
              <w:t>--</w:t>
            </w:r>
          </w:p>
        </w:tc>
        <w:tc>
          <w:tcPr>
            <w:tcW w:w="3652" w:type="dxa"/>
          </w:tcPr>
          <w:p w14:paraId="198DE999" w14:textId="2980A71E" w:rsidR="00E363D7" w:rsidRDefault="00E363D7" w:rsidP="00B80F04">
            <w:pPr>
              <w:pStyle w:val="BodyText2"/>
              <w:keepNext/>
              <w:keepLines/>
              <w:jc w:val="left"/>
              <w:rPr>
                <w:rFonts w:ascii="Arial" w:hAnsi="Arial" w:cs="Arial"/>
                <w:szCs w:val="24"/>
              </w:rPr>
            </w:pPr>
            <w:r>
              <w:rPr>
                <w:rFonts w:ascii="Arial" w:hAnsi="Arial" w:cs="Arial"/>
                <w:szCs w:val="24"/>
              </w:rPr>
              <w:t>$</w:t>
            </w:r>
            <w:r w:rsidR="00D258AB">
              <w:rPr>
                <w:rFonts w:ascii="Arial" w:hAnsi="Arial" w:cs="Arial"/>
                <w:szCs w:val="24"/>
              </w:rPr>
              <w:t>35</w:t>
            </w:r>
            <w:r>
              <w:rPr>
                <w:rFonts w:ascii="Arial" w:hAnsi="Arial" w:cs="Arial"/>
                <w:szCs w:val="24"/>
              </w:rPr>
              <w:t>,</w:t>
            </w:r>
            <w:r w:rsidR="00D258AB">
              <w:rPr>
                <w:rFonts w:ascii="Arial" w:hAnsi="Arial" w:cs="Arial"/>
                <w:szCs w:val="24"/>
              </w:rPr>
              <w:t>0</w:t>
            </w:r>
            <w:r>
              <w:rPr>
                <w:rFonts w:ascii="Arial" w:hAnsi="Arial" w:cs="Arial"/>
                <w:szCs w:val="24"/>
              </w:rPr>
              <w:t>00 per year</w:t>
            </w:r>
          </w:p>
        </w:tc>
      </w:tr>
      <w:tr w:rsidR="00E363D7" w14:paraId="6B2BFF1C" w14:textId="77777777" w:rsidTr="00E363D7">
        <w:trPr>
          <w:trHeight w:val="528"/>
          <w:jc w:val="center"/>
        </w:trPr>
        <w:tc>
          <w:tcPr>
            <w:tcW w:w="2673" w:type="dxa"/>
          </w:tcPr>
          <w:p w14:paraId="54442F90" w14:textId="77777777" w:rsidR="00E363D7" w:rsidRDefault="00E363D7" w:rsidP="00B80F04">
            <w:pPr>
              <w:pStyle w:val="BodyText2"/>
              <w:jc w:val="left"/>
              <w:rPr>
                <w:rFonts w:ascii="Arial" w:hAnsi="Arial" w:cs="Arial"/>
                <w:szCs w:val="24"/>
              </w:rPr>
            </w:pPr>
            <w:r>
              <w:rPr>
                <w:rFonts w:ascii="Arial" w:hAnsi="Arial" w:cs="Arial"/>
                <w:szCs w:val="24"/>
              </w:rPr>
              <w:t>Board Vice Chair</w:t>
            </w:r>
          </w:p>
        </w:tc>
        <w:tc>
          <w:tcPr>
            <w:tcW w:w="2760" w:type="dxa"/>
          </w:tcPr>
          <w:p w14:paraId="56E19AED" w14:textId="71CBF13F" w:rsidR="00E363D7" w:rsidRDefault="00E363D7" w:rsidP="00E363D7">
            <w:pPr>
              <w:pStyle w:val="BodyText2"/>
              <w:keepNext/>
              <w:keepLines/>
              <w:jc w:val="center"/>
              <w:rPr>
                <w:rFonts w:ascii="Arial" w:hAnsi="Arial" w:cs="Arial"/>
                <w:szCs w:val="24"/>
              </w:rPr>
            </w:pPr>
            <w:r>
              <w:rPr>
                <w:rFonts w:ascii="Arial" w:hAnsi="Arial" w:cs="Arial"/>
                <w:szCs w:val="24"/>
              </w:rPr>
              <w:t>--</w:t>
            </w:r>
          </w:p>
        </w:tc>
        <w:tc>
          <w:tcPr>
            <w:tcW w:w="3652" w:type="dxa"/>
          </w:tcPr>
          <w:p w14:paraId="28015A5A" w14:textId="750877DD" w:rsidR="00E363D7" w:rsidRDefault="00E363D7" w:rsidP="00B80F04">
            <w:pPr>
              <w:pStyle w:val="BodyText2"/>
              <w:keepNext/>
              <w:keepLines/>
              <w:jc w:val="left"/>
              <w:rPr>
                <w:rFonts w:ascii="Arial" w:hAnsi="Arial" w:cs="Arial"/>
                <w:szCs w:val="24"/>
              </w:rPr>
            </w:pPr>
            <w:r>
              <w:rPr>
                <w:rFonts w:ascii="Arial" w:hAnsi="Arial" w:cs="Arial"/>
                <w:szCs w:val="24"/>
              </w:rPr>
              <w:t>$</w:t>
            </w:r>
            <w:r w:rsidR="00D258AB">
              <w:rPr>
                <w:rFonts w:ascii="Arial" w:hAnsi="Arial" w:cs="Arial"/>
                <w:szCs w:val="24"/>
              </w:rPr>
              <w:t>15,0</w:t>
            </w:r>
            <w:r>
              <w:rPr>
                <w:rFonts w:ascii="Arial" w:hAnsi="Arial" w:cs="Arial"/>
                <w:szCs w:val="24"/>
              </w:rPr>
              <w:t>00 per year</w:t>
            </w:r>
          </w:p>
        </w:tc>
      </w:tr>
      <w:tr w:rsidR="00E363D7" w14:paraId="368600AF" w14:textId="77777777" w:rsidTr="00E363D7">
        <w:trPr>
          <w:trHeight w:val="498"/>
          <w:jc w:val="center"/>
        </w:trPr>
        <w:tc>
          <w:tcPr>
            <w:tcW w:w="2673" w:type="dxa"/>
          </w:tcPr>
          <w:p w14:paraId="11E6D77A" w14:textId="77777777" w:rsidR="00E363D7" w:rsidRDefault="00E363D7" w:rsidP="00B80F04">
            <w:pPr>
              <w:pStyle w:val="BodyText2"/>
              <w:jc w:val="left"/>
              <w:rPr>
                <w:rFonts w:ascii="Arial" w:hAnsi="Arial" w:cs="Arial"/>
                <w:szCs w:val="24"/>
              </w:rPr>
            </w:pPr>
            <w:r>
              <w:rPr>
                <w:rFonts w:ascii="Arial" w:hAnsi="Arial" w:cs="Arial"/>
                <w:szCs w:val="24"/>
              </w:rPr>
              <w:t>Board Committee Chair</w:t>
            </w:r>
          </w:p>
        </w:tc>
        <w:tc>
          <w:tcPr>
            <w:tcW w:w="2760" w:type="dxa"/>
          </w:tcPr>
          <w:p w14:paraId="5FE51200" w14:textId="005DE648" w:rsidR="00E363D7" w:rsidRDefault="00E363D7" w:rsidP="00E363D7">
            <w:pPr>
              <w:pStyle w:val="BodyText2"/>
              <w:keepNext/>
              <w:keepLines/>
              <w:jc w:val="center"/>
              <w:rPr>
                <w:rFonts w:ascii="Arial" w:hAnsi="Arial" w:cs="Arial"/>
                <w:szCs w:val="24"/>
              </w:rPr>
            </w:pPr>
            <w:r>
              <w:rPr>
                <w:rFonts w:ascii="Arial" w:hAnsi="Arial" w:cs="Arial"/>
                <w:szCs w:val="24"/>
              </w:rPr>
              <w:t>--</w:t>
            </w:r>
          </w:p>
        </w:tc>
        <w:tc>
          <w:tcPr>
            <w:tcW w:w="3652" w:type="dxa"/>
          </w:tcPr>
          <w:p w14:paraId="71F06A0E" w14:textId="13D4EEA1" w:rsidR="00E363D7" w:rsidRDefault="00E363D7" w:rsidP="00B80F04">
            <w:pPr>
              <w:pStyle w:val="BodyText2"/>
              <w:keepNext/>
              <w:keepLines/>
              <w:jc w:val="left"/>
              <w:rPr>
                <w:rFonts w:ascii="Arial" w:hAnsi="Arial" w:cs="Arial"/>
                <w:szCs w:val="24"/>
              </w:rPr>
            </w:pPr>
            <w:r>
              <w:rPr>
                <w:rFonts w:ascii="Arial" w:hAnsi="Arial" w:cs="Arial"/>
                <w:szCs w:val="24"/>
              </w:rPr>
              <w:t>$</w:t>
            </w:r>
            <w:r w:rsidR="00D258AB">
              <w:rPr>
                <w:rFonts w:ascii="Arial" w:hAnsi="Arial" w:cs="Arial"/>
                <w:szCs w:val="24"/>
              </w:rPr>
              <w:t>25,0</w:t>
            </w:r>
            <w:r>
              <w:rPr>
                <w:rFonts w:ascii="Arial" w:hAnsi="Arial" w:cs="Arial"/>
                <w:szCs w:val="24"/>
              </w:rPr>
              <w:t>00 per year</w:t>
            </w:r>
          </w:p>
        </w:tc>
      </w:tr>
      <w:tr w:rsidR="00E363D7" w14:paraId="5A731608" w14:textId="77777777" w:rsidTr="00E363D7">
        <w:trPr>
          <w:trHeight w:val="498"/>
          <w:jc w:val="center"/>
        </w:trPr>
        <w:tc>
          <w:tcPr>
            <w:tcW w:w="2673" w:type="dxa"/>
          </w:tcPr>
          <w:p w14:paraId="4DD50780" w14:textId="2EDB6DA4" w:rsidR="00E363D7" w:rsidRDefault="00E363D7" w:rsidP="00B80F04">
            <w:pPr>
              <w:pStyle w:val="BodyText2"/>
              <w:jc w:val="left"/>
              <w:rPr>
                <w:rFonts w:ascii="Arial" w:hAnsi="Arial" w:cs="Arial"/>
                <w:szCs w:val="24"/>
              </w:rPr>
            </w:pPr>
            <w:r>
              <w:rPr>
                <w:rFonts w:ascii="Arial" w:hAnsi="Arial" w:cs="Arial"/>
                <w:szCs w:val="24"/>
              </w:rPr>
              <w:t xml:space="preserve">Residential Consumer </w:t>
            </w:r>
            <w:r w:rsidRPr="00B80F04">
              <w:rPr>
                <w:rFonts w:ascii="Arial" w:hAnsi="Arial" w:cs="Arial"/>
                <w:szCs w:val="24"/>
              </w:rPr>
              <w:t xml:space="preserve">TAC </w:t>
            </w:r>
            <w:r>
              <w:rPr>
                <w:rFonts w:ascii="Arial" w:hAnsi="Arial" w:cs="Arial"/>
                <w:szCs w:val="24"/>
              </w:rPr>
              <w:t>Representative</w:t>
            </w:r>
          </w:p>
        </w:tc>
        <w:tc>
          <w:tcPr>
            <w:tcW w:w="2760" w:type="dxa"/>
          </w:tcPr>
          <w:p w14:paraId="008D8FBF" w14:textId="4DDB78F0" w:rsidR="00E363D7" w:rsidRDefault="00E363D7" w:rsidP="00C51559">
            <w:pPr>
              <w:pStyle w:val="BodyText2"/>
              <w:keepNext/>
              <w:keepLines/>
              <w:jc w:val="left"/>
              <w:rPr>
                <w:rFonts w:ascii="Arial" w:hAnsi="Arial" w:cs="Arial"/>
                <w:szCs w:val="24"/>
              </w:rPr>
            </w:pPr>
            <w:r>
              <w:rPr>
                <w:rFonts w:ascii="Arial" w:hAnsi="Arial" w:cs="Arial"/>
                <w:szCs w:val="24"/>
              </w:rPr>
              <w:t xml:space="preserve">$3,000 per </w:t>
            </w:r>
            <w:r w:rsidR="00A14EB4">
              <w:rPr>
                <w:rFonts w:ascii="Arial" w:hAnsi="Arial" w:cs="Arial"/>
                <w:szCs w:val="24"/>
              </w:rPr>
              <w:t>month</w:t>
            </w:r>
          </w:p>
        </w:tc>
        <w:tc>
          <w:tcPr>
            <w:tcW w:w="3652" w:type="dxa"/>
          </w:tcPr>
          <w:p w14:paraId="51D0487C" w14:textId="379CAF1B" w:rsidR="00E363D7" w:rsidRDefault="00E363D7" w:rsidP="00C51559">
            <w:pPr>
              <w:pStyle w:val="BodyText2"/>
              <w:keepNext/>
              <w:keepLines/>
              <w:jc w:val="left"/>
              <w:rPr>
                <w:rFonts w:ascii="Arial" w:hAnsi="Arial" w:cs="Arial"/>
                <w:szCs w:val="24"/>
              </w:rPr>
            </w:pPr>
            <w:r>
              <w:rPr>
                <w:rFonts w:ascii="Arial" w:hAnsi="Arial" w:cs="Arial"/>
                <w:szCs w:val="24"/>
              </w:rPr>
              <w:t>$500 per meeting for up to 3 TAC or TAC subcommittee meetings per month</w:t>
            </w:r>
          </w:p>
        </w:tc>
      </w:tr>
    </w:tbl>
    <w:p w14:paraId="3C03A382" w14:textId="129CA3A3" w:rsidR="00141F0E" w:rsidRDefault="00141F0E" w:rsidP="00B80F04">
      <w:pPr>
        <w:pStyle w:val="BodyText"/>
        <w:autoSpaceDE/>
        <w:autoSpaceDN/>
        <w:jc w:val="center"/>
        <w:rPr>
          <w:rFonts w:ascii="Arial" w:hAnsi="Arial" w:cs="Arial"/>
          <w:szCs w:val="24"/>
          <w:u w:val="single"/>
        </w:rPr>
      </w:pPr>
    </w:p>
    <w:p w14:paraId="1CCEFA78" w14:textId="77777777" w:rsidR="007D396D" w:rsidRDefault="00141F0E">
      <w:pPr>
        <w:autoSpaceDE/>
        <w:autoSpaceDN/>
        <w:jc w:val="left"/>
        <w:rPr>
          <w:ins w:id="317" w:author="ERCOT" w:date="2024-05-03T12:21:00Z"/>
          <w:rFonts w:ascii="Arial" w:hAnsi="Arial" w:cs="Arial"/>
          <w:szCs w:val="24"/>
          <w:u w:val="single"/>
        </w:rPr>
      </w:pPr>
      <w:r>
        <w:rPr>
          <w:rFonts w:ascii="Arial" w:hAnsi="Arial" w:cs="Arial"/>
          <w:szCs w:val="24"/>
          <w:u w:val="single"/>
        </w:rPr>
        <w:br w:type="page"/>
      </w:r>
    </w:p>
    <w:tbl>
      <w:tblPr>
        <w:tblpPr w:leftFromText="180" w:rightFromText="180" w:vertAnchor="text" w:horzAnchor="margin" w:tblpXSpec="center" w:tblpY="-1439"/>
        <w:tblW w:w="11095" w:type="dxa"/>
        <w:tblBorders>
          <w:top w:val="double" w:sz="4" w:space="0" w:color="A5A5A5" w:themeColor="accent3"/>
          <w:left w:val="double" w:sz="4" w:space="0" w:color="A5A5A5" w:themeColor="accent3"/>
          <w:bottom w:val="double" w:sz="4" w:space="0" w:color="A5A5A5" w:themeColor="accent3"/>
          <w:right w:val="double" w:sz="4" w:space="0" w:color="A5A5A5" w:themeColor="accent3"/>
          <w:insideH w:val="single" w:sz="4" w:space="0" w:color="auto"/>
          <w:insideV w:val="single" w:sz="4" w:space="0" w:color="auto"/>
        </w:tblBorders>
        <w:tblLayout w:type="fixed"/>
        <w:tblLook w:val="01E0" w:firstRow="1" w:lastRow="1" w:firstColumn="1" w:lastColumn="1" w:noHBand="0" w:noVBand="0"/>
      </w:tblPr>
      <w:tblGrid>
        <w:gridCol w:w="1921"/>
        <w:gridCol w:w="1304"/>
        <w:gridCol w:w="1440"/>
        <w:gridCol w:w="1800"/>
        <w:gridCol w:w="1440"/>
        <w:gridCol w:w="1530"/>
        <w:gridCol w:w="1660"/>
      </w:tblGrid>
      <w:tr w:rsidR="007D396D" w:rsidRPr="00E716FA" w14:paraId="2BA4C808" w14:textId="77777777" w:rsidTr="00AE466C">
        <w:trPr>
          <w:trHeight w:val="264"/>
          <w:ins w:id="318" w:author="ERCOT" w:date="2024-05-03T12:21:00Z"/>
        </w:trPr>
        <w:tc>
          <w:tcPr>
            <w:tcW w:w="11095" w:type="dxa"/>
            <w:gridSpan w:val="7"/>
            <w:tcBorders>
              <w:bottom w:val="double" w:sz="4" w:space="0" w:color="A5A5A5" w:themeColor="accent3"/>
            </w:tcBorders>
            <w:shd w:val="clear" w:color="auto" w:fill="auto"/>
          </w:tcPr>
          <w:p w14:paraId="4B6B7DC6" w14:textId="77777777" w:rsidR="007D396D" w:rsidRDefault="007D396D" w:rsidP="00AE466C">
            <w:pPr>
              <w:pStyle w:val="BodyText"/>
              <w:jc w:val="center"/>
              <w:rPr>
                <w:ins w:id="319" w:author="ERCOT" w:date="2024-05-03T12:21:00Z"/>
                <w:rFonts w:ascii="Arial" w:hAnsi="Arial" w:cs="Arial"/>
                <w:b/>
                <w:sz w:val="24"/>
                <w:szCs w:val="24"/>
              </w:rPr>
            </w:pPr>
          </w:p>
          <w:p w14:paraId="75C4E6E6" w14:textId="77777777" w:rsidR="007D396D" w:rsidRDefault="007D396D" w:rsidP="00AE466C">
            <w:pPr>
              <w:pStyle w:val="BodyText"/>
              <w:jc w:val="center"/>
              <w:rPr>
                <w:ins w:id="320" w:author="ERCOT" w:date="2024-05-03T12:21:00Z"/>
                <w:rFonts w:ascii="Arial" w:hAnsi="Arial" w:cs="Arial"/>
                <w:b/>
                <w:sz w:val="24"/>
                <w:szCs w:val="24"/>
              </w:rPr>
            </w:pPr>
            <w:ins w:id="321" w:author="ERCOT" w:date="2024-05-03T12:21:00Z">
              <w:r>
                <w:rPr>
                  <w:rFonts w:ascii="Arial" w:hAnsi="Arial" w:cs="Arial"/>
                  <w:b/>
                  <w:sz w:val="24"/>
                  <w:szCs w:val="24"/>
                </w:rPr>
                <w:t>Appendix B</w:t>
              </w:r>
            </w:ins>
          </w:p>
          <w:p w14:paraId="1DDAFAD2" w14:textId="1DC8C196" w:rsidR="007D396D" w:rsidRDefault="007D396D" w:rsidP="00AE466C">
            <w:pPr>
              <w:pStyle w:val="BodyText"/>
              <w:jc w:val="center"/>
              <w:rPr>
                <w:ins w:id="322" w:author="ERCOT" w:date="2024-05-03T12:21:00Z"/>
                <w:rFonts w:ascii="Arial" w:hAnsi="Arial" w:cs="Arial"/>
                <w:b/>
                <w:bCs/>
                <w:sz w:val="24"/>
                <w:szCs w:val="24"/>
              </w:rPr>
            </w:pPr>
            <w:ins w:id="323" w:author="ERCOT" w:date="2024-05-03T12:21:00Z">
              <w:r w:rsidRPr="433CF831">
                <w:rPr>
                  <w:rFonts w:ascii="Arial" w:hAnsi="Arial" w:cs="Arial"/>
                  <w:b/>
                  <w:bCs/>
                  <w:sz w:val="24"/>
                  <w:szCs w:val="24"/>
                </w:rPr>
                <w:t>Non-Binding Process Guide for Board Consideration of Revision Requests</w:t>
              </w:r>
            </w:ins>
          </w:p>
          <w:p w14:paraId="74D5081A" w14:textId="77777777" w:rsidR="007D396D" w:rsidRPr="00770C33" w:rsidRDefault="007D396D" w:rsidP="00AE466C">
            <w:pPr>
              <w:pStyle w:val="BodyText"/>
              <w:jc w:val="center"/>
              <w:rPr>
                <w:ins w:id="324" w:author="ERCOT" w:date="2024-05-03T12:21:00Z"/>
                <w:rFonts w:ascii="Arial" w:hAnsi="Arial" w:cs="Arial"/>
                <w:b/>
                <w:bCs/>
                <w:sz w:val="20"/>
                <w:szCs w:val="20"/>
              </w:rPr>
            </w:pPr>
          </w:p>
        </w:tc>
      </w:tr>
      <w:tr w:rsidR="007D396D" w:rsidRPr="00E716FA" w14:paraId="747F5CDF" w14:textId="77777777" w:rsidTr="00AE466C">
        <w:trPr>
          <w:trHeight w:val="264"/>
          <w:ins w:id="325" w:author="ERCOT" w:date="2024-05-03T12:21:00Z"/>
        </w:trPr>
        <w:tc>
          <w:tcPr>
            <w:tcW w:w="1921" w:type="dxa"/>
            <w:tcBorders>
              <w:bottom w:val="double" w:sz="4" w:space="0" w:color="A5A5A5" w:themeColor="accent3"/>
            </w:tcBorders>
            <w:shd w:val="clear" w:color="auto" w:fill="D9D9D9" w:themeFill="background1" w:themeFillShade="D9"/>
          </w:tcPr>
          <w:p w14:paraId="6B9A94AC" w14:textId="77777777" w:rsidR="007D396D" w:rsidRPr="00E16441" w:rsidRDefault="007D396D" w:rsidP="00AE466C">
            <w:pPr>
              <w:pStyle w:val="BodyText"/>
              <w:jc w:val="center"/>
              <w:rPr>
                <w:ins w:id="326" w:author="ERCOT" w:date="2024-05-03T12:21:00Z"/>
                <w:rFonts w:ascii="Arial" w:hAnsi="Arial" w:cs="Arial"/>
                <w:b/>
                <w:bCs/>
                <w:sz w:val="20"/>
                <w:szCs w:val="20"/>
              </w:rPr>
            </w:pPr>
            <w:ins w:id="327" w:author="ERCOT" w:date="2024-05-03T12:21:00Z">
              <w:r>
                <w:rPr>
                  <w:rFonts w:ascii="Arial" w:hAnsi="Arial" w:cs="Arial"/>
                  <w:b/>
                  <w:bCs/>
                  <w:sz w:val="20"/>
                  <w:szCs w:val="20"/>
                </w:rPr>
                <w:t>TAC Action</w:t>
              </w:r>
            </w:ins>
          </w:p>
        </w:tc>
        <w:tc>
          <w:tcPr>
            <w:tcW w:w="1304" w:type="dxa"/>
            <w:tcBorders>
              <w:bottom w:val="double" w:sz="4" w:space="0" w:color="A5A5A5" w:themeColor="accent3"/>
            </w:tcBorders>
            <w:shd w:val="clear" w:color="auto" w:fill="D9D9D9" w:themeFill="background1" w:themeFillShade="D9"/>
          </w:tcPr>
          <w:p w14:paraId="24468C69" w14:textId="77777777" w:rsidR="007D396D" w:rsidRPr="00E16441" w:rsidRDefault="007D396D" w:rsidP="00AE466C">
            <w:pPr>
              <w:pStyle w:val="BodyText"/>
              <w:jc w:val="center"/>
              <w:rPr>
                <w:ins w:id="328" w:author="ERCOT" w:date="2024-05-03T12:21:00Z"/>
                <w:rFonts w:ascii="Arial" w:hAnsi="Arial" w:cs="Arial"/>
                <w:b/>
                <w:bCs/>
                <w:sz w:val="20"/>
                <w:szCs w:val="20"/>
              </w:rPr>
            </w:pPr>
            <w:ins w:id="329" w:author="ERCOT" w:date="2024-05-03T12:21:00Z">
              <w:r w:rsidRPr="00E16441">
                <w:rPr>
                  <w:rFonts w:ascii="Arial" w:hAnsi="Arial" w:cs="Arial"/>
                  <w:b/>
                  <w:bCs/>
                  <w:sz w:val="20"/>
                  <w:szCs w:val="20"/>
                </w:rPr>
                <w:t>TAC Consensus</w:t>
              </w:r>
            </w:ins>
          </w:p>
        </w:tc>
        <w:tc>
          <w:tcPr>
            <w:tcW w:w="1440" w:type="dxa"/>
            <w:tcBorders>
              <w:bottom w:val="double" w:sz="4" w:space="0" w:color="A5A5A5" w:themeColor="accent3"/>
            </w:tcBorders>
            <w:shd w:val="clear" w:color="auto" w:fill="D9D9D9" w:themeFill="background1" w:themeFillShade="D9"/>
          </w:tcPr>
          <w:p w14:paraId="418570C9" w14:textId="77777777" w:rsidR="007D396D" w:rsidRPr="00E16441" w:rsidRDefault="007D396D" w:rsidP="00AE466C">
            <w:pPr>
              <w:pStyle w:val="BodyText"/>
              <w:jc w:val="center"/>
              <w:rPr>
                <w:ins w:id="330" w:author="ERCOT" w:date="2024-05-03T12:21:00Z"/>
                <w:rFonts w:ascii="Arial" w:hAnsi="Arial" w:cs="Arial"/>
                <w:b/>
                <w:bCs/>
                <w:sz w:val="20"/>
                <w:szCs w:val="20"/>
              </w:rPr>
            </w:pPr>
            <w:ins w:id="331" w:author="ERCOT" w:date="2024-05-03T12:21:00Z">
              <w:r w:rsidRPr="00E16441">
                <w:rPr>
                  <w:rFonts w:ascii="Arial" w:hAnsi="Arial" w:cs="Arial"/>
                  <w:b/>
                  <w:bCs/>
                  <w:sz w:val="20"/>
                  <w:szCs w:val="20"/>
                </w:rPr>
                <w:t>Post-TAC Action</w:t>
              </w:r>
            </w:ins>
          </w:p>
        </w:tc>
        <w:tc>
          <w:tcPr>
            <w:tcW w:w="1800" w:type="dxa"/>
            <w:tcBorders>
              <w:bottom w:val="double" w:sz="4" w:space="0" w:color="A5A5A5" w:themeColor="accent3"/>
            </w:tcBorders>
            <w:shd w:val="clear" w:color="auto" w:fill="D9D9D9" w:themeFill="background1" w:themeFillShade="D9"/>
          </w:tcPr>
          <w:p w14:paraId="3744A44A" w14:textId="77777777" w:rsidR="007D396D" w:rsidRPr="00E16441" w:rsidRDefault="007D396D" w:rsidP="00AE466C">
            <w:pPr>
              <w:pStyle w:val="BodyText"/>
              <w:jc w:val="center"/>
              <w:rPr>
                <w:ins w:id="332" w:author="ERCOT" w:date="2024-05-03T12:21:00Z"/>
                <w:rFonts w:ascii="Arial" w:hAnsi="Arial" w:cs="Arial"/>
                <w:b/>
                <w:bCs/>
                <w:sz w:val="20"/>
                <w:szCs w:val="20"/>
              </w:rPr>
            </w:pPr>
            <w:bookmarkStart w:id="333" w:name="_Hlk111800572"/>
            <w:ins w:id="334" w:author="ERCOT" w:date="2024-05-03T12:21:00Z">
              <w:r>
                <w:rPr>
                  <w:rFonts w:ascii="Arial" w:hAnsi="Arial" w:cs="Arial"/>
                  <w:b/>
                  <w:bCs/>
                  <w:sz w:val="20"/>
                  <w:szCs w:val="20"/>
                </w:rPr>
                <w:t xml:space="preserve">Board/ Committee </w:t>
              </w:r>
              <w:r w:rsidRPr="00E16441">
                <w:rPr>
                  <w:rFonts w:ascii="Arial" w:hAnsi="Arial" w:cs="Arial"/>
                  <w:b/>
                  <w:bCs/>
                  <w:sz w:val="20"/>
                  <w:szCs w:val="20"/>
                </w:rPr>
                <w:t>Agenda Item(s)</w:t>
              </w:r>
            </w:ins>
          </w:p>
        </w:tc>
        <w:tc>
          <w:tcPr>
            <w:tcW w:w="1440" w:type="dxa"/>
            <w:tcBorders>
              <w:bottom w:val="double" w:sz="4" w:space="0" w:color="A5A5A5" w:themeColor="accent3"/>
            </w:tcBorders>
            <w:shd w:val="clear" w:color="auto" w:fill="D9D9D9" w:themeFill="background1" w:themeFillShade="D9"/>
          </w:tcPr>
          <w:p w14:paraId="5F5F797B" w14:textId="19E5F010" w:rsidR="007D396D" w:rsidRPr="00E16441" w:rsidRDefault="007D396D" w:rsidP="00AE466C">
            <w:pPr>
              <w:pStyle w:val="BodyText"/>
              <w:jc w:val="center"/>
              <w:rPr>
                <w:ins w:id="335" w:author="ERCOT" w:date="2024-05-03T12:21:00Z"/>
                <w:rFonts w:ascii="Arial" w:hAnsi="Arial" w:cs="Arial"/>
                <w:b/>
                <w:bCs/>
                <w:sz w:val="20"/>
                <w:szCs w:val="20"/>
              </w:rPr>
            </w:pPr>
            <w:ins w:id="336" w:author="ERCOT" w:date="2024-05-03T12:21:00Z">
              <w:r w:rsidRPr="00E16441">
                <w:rPr>
                  <w:rFonts w:ascii="Arial" w:hAnsi="Arial" w:cs="Arial"/>
                  <w:b/>
                  <w:bCs/>
                  <w:sz w:val="20"/>
                  <w:szCs w:val="20"/>
                </w:rPr>
                <w:t>Board/ Committee Action</w:t>
              </w:r>
            </w:ins>
          </w:p>
        </w:tc>
        <w:tc>
          <w:tcPr>
            <w:tcW w:w="1530" w:type="dxa"/>
            <w:tcBorders>
              <w:bottom w:val="double" w:sz="4" w:space="0" w:color="A5A5A5" w:themeColor="accent3"/>
            </w:tcBorders>
            <w:shd w:val="clear" w:color="auto" w:fill="D9D9D9" w:themeFill="background1" w:themeFillShade="D9"/>
          </w:tcPr>
          <w:p w14:paraId="6CC45246" w14:textId="77777777" w:rsidR="007D396D" w:rsidRPr="00E16441" w:rsidRDefault="007D396D" w:rsidP="00AE466C">
            <w:pPr>
              <w:pStyle w:val="BodyText"/>
              <w:jc w:val="center"/>
              <w:rPr>
                <w:ins w:id="337" w:author="ERCOT" w:date="2024-05-03T12:21:00Z"/>
                <w:rFonts w:ascii="Arial" w:hAnsi="Arial" w:cs="Arial"/>
                <w:b/>
                <w:bCs/>
                <w:sz w:val="20"/>
                <w:szCs w:val="20"/>
              </w:rPr>
            </w:pPr>
            <w:ins w:id="338" w:author="ERCOT" w:date="2024-05-03T12:21:00Z">
              <w:r w:rsidRPr="00E16441">
                <w:rPr>
                  <w:rFonts w:ascii="Arial" w:hAnsi="Arial" w:cs="Arial"/>
                  <w:b/>
                  <w:bCs/>
                  <w:sz w:val="20"/>
                  <w:szCs w:val="20"/>
                </w:rPr>
                <w:t>Presenter</w:t>
              </w:r>
            </w:ins>
          </w:p>
        </w:tc>
        <w:tc>
          <w:tcPr>
            <w:tcW w:w="1660" w:type="dxa"/>
            <w:tcBorders>
              <w:bottom w:val="double" w:sz="4" w:space="0" w:color="A5A5A5" w:themeColor="accent3"/>
            </w:tcBorders>
            <w:shd w:val="clear" w:color="auto" w:fill="D9D9D9" w:themeFill="background1" w:themeFillShade="D9"/>
          </w:tcPr>
          <w:p w14:paraId="42954B87" w14:textId="77777777" w:rsidR="007D396D" w:rsidRPr="00E16441" w:rsidRDefault="007D396D" w:rsidP="00AE466C">
            <w:pPr>
              <w:pStyle w:val="BodyText"/>
              <w:jc w:val="center"/>
              <w:rPr>
                <w:ins w:id="339" w:author="ERCOT" w:date="2024-05-03T12:21:00Z"/>
                <w:rFonts w:ascii="Arial" w:hAnsi="Arial" w:cs="Arial"/>
                <w:b/>
                <w:bCs/>
                <w:sz w:val="20"/>
                <w:szCs w:val="20"/>
              </w:rPr>
            </w:pPr>
            <w:ins w:id="340" w:author="ERCOT" w:date="2024-05-03T12:21:00Z">
              <w:r w:rsidRPr="180ABFCD">
                <w:rPr>
                  <w:rFonts w:ascii="Arial" w:hAnsi="Arial" w:cs="Arial"/>
                  <w:b/>
                  <w:bCs/>
                  <w:sz w:val="20"/>
                  <w:szCs w:val="20"/>
                </w:rPr>
                <w:t xml:space="preserve">Governing Document(s) include </w:t>
              </w:r>
            </w:ins>
          </w:p>
        </w:tc>
      </w:tr>
      <w:bookmarkEnd w:id="333"/>
      <w:tr w:rsidR="007D396D" w:rsidRPr="00E716FA" w14:paraId="0B66702F" w14:textId="77777777" w:rsidTr="00AE466C">
        <w:trPr>
          <w:trHeight w:val="690"/>
          <w:ins w:id="341" w:author="ERCOT" w:date="2024-05-03T12:21:00Z"/>
        </w:trPr>
        <w:tc>
          <w:tcPr>
            <w:tcW w:w="1921" w:type="dxa"/>
            <w:vMerge w:val="restart"/>
            <w:tcBorders>
              <w:top w:val="double" w:sz="4" w:space="0" w:color="A5A5A5" w:themeColor="accent3"/>
            </w:tcBorders>
            <w:shd w:val="clear" w:color="auto" w:fill="auto"/>
          </w:tcPr>
          <w:p w14:paraId="551AC741" w14:textId="77777777" w:rsidR="007D396D" w:rsidRPr="00E16441" w:rsidRDefault="007D396D" w:rsidP="00AE466C">
            <w:pPr>
              <w:pStyle w:val="BodyText"/>
              <w:jc w:val="left"/>
              <w:rPr>
                <w:ins w:id="342" w:author="ERCOT" w:date="2024-05-03T12:21:00Z"/>
                <w:rFonts w:ascii="Arial" w:hAnsi="Arial" w:cs="Arial"/>
                <w:sz w:val="20"/>
                <w:szCs w:val="20"/>
              </w:rPr>
            </w:pPr>
            <w:ins w:id="343" w:author="ERCOT" w:date="2024-05-03T12:21:00Z">
              <w:r>
                <w:rPr>
                  <w:rFonts w:ascii="Arial" w:hAnsi="Arial" w:cs="Arial"/>
                  <w:sz w:val="20"/>
                  <w:szCs w:val="20"/>
                </w:rPr>
                <w:t xml:space="preserve">Revision Request TAC voted to </w:t>
              </w:r>
              <w:r w:rsidRPr="00403CB6">
                <w:rPr>
                  <w:rFonts w:ascii="Arial" w:hAnsi="Arial" w:cs="Arial"/>
                  <w:sz w:val="24"/>
                  <w:szCs w:val="24"/>
                </w:rPr>
                <w:t xml:space="preserve"> </w:t>
              </w:r>
              <w:r w:rsidRPr="00403CB6">
                <w:rPr>
                  <w:rFonts w:ascii="Arial" w:hAnsi="Arial" w:cs="Arial"/>
                  <w:sz w:val="20"/>
                  <w:szCs w:val="20"/>
                </w:rPr>
                <w:t>reject, defer, remand or refer</w:t>
              </w:r>
            </w:ins>
          </w:p>
        </w:tc>
        <w:tc>
          <w:tcPr>
            <w:tcW w:w="1304" w:type="dxa"/>
            <w:vMerge w:val="restart"/>
            <w:tcBorders>
              <w:top w:val="double" w:sz="4" w:space="0" w:color="A5A5A5" w:themeColor="accent3"/>
            </w:tcBorders>
            <w:shd w:val="clear" w:color="auto" w:fill="auto"/>
          </w:tcPr>
          <w:p w14:paraId="7F5AE658" w14:textId="77777777" w:rsidR="007D396D" w:rsidRPr="00E16441" w:rsidRDefault="007D396D" w:rsidP="00AE466C">
            <w:pPr>
              <w:pStyle w:val="BodyText"/>
              <w:jc w:val="left"/>
              <w:rPr>
                <w:ins w:id="344" w:author="ERCOT" w:date="2024-05-03T12:21:00Z"/>
                <w:rFonts w:ascii="Arial" w:hAnsi="Arial" w:cs="Arial"/>
                <w:sz w:val="20"/>
                <w:szCs w:val="20"/>
              </w:rPr>
            </w:pPr>
            <w:ins w:id="345" w:author="ERCOT" w:date="2024-05-03T12:21:00Z">
              <w:r>
                <w:rPr>
                  <w:rFonts w:ascii="Arial" w:hAnsi="Arial" w:cs="Arial"/>
                  <w:sz w:val="20"/>
                  <w:szCs w:val="20"/>
                </w:rPr>
                <w:t>Any</w:t>
              </w:r>
            </w:ins>
          </w:p>
        </w:tc>
        <w:tc>
          <w:tcPr>
            <w:tcW w:w="1440" w:type="dxa"/>
            <w:vMerge w:val="restart"/>
            <w:tcBorders>
              <w:top w:val="double" w:sz="4" w:space="0" w:color="A5A5A5" w:themeColor="accent3"/>
            </w:tcBorders>
            <w:shd w:val="clear" w:color="auto" w:fill="auto"/>
          </w:tcPr>
          <w:p w14:paraId="5D43C716" w14:textId="77777777" w:rsidR="007D396D" w:rsidRPr="00E16441" w:rsidRDefault="007D396D" w:rsidP="00AE466C">
            <w:pPr>
              <w:pStyle w:val="BodyText"/>
              <w:jc w:val="left"/>
              <w:rPr>
                <w:ins w:id="346" w:author="ERCOT" w:date="2024-05-03T12:21:00Z"/>
                <w:rFonts w:ascii="Arial" w:hAnsi="Arial" w:cs="Arial"/>
                <w:sz w:val="20"/>
                <w:szCs w:val="20"/>
              </w:rPr>
            </w:pPr>
            <w:ins w:id="347" w:author="ERCOT" w:date="2024-05-03T12:21:00Z">
              <w:r>
                <w:rPr>
                  <w:rFonts w:ascii="Arial" w:hAnsi="Arial" w:cs="Arial"/>
                  <w:sz w:val="20"/>
                  <w:szCs w:val="20"/>
                </w:rPr>
                <w:t>Appeal</w:t>
              </w:r>
            </w:ins>
          </w:p>
        </w:tc>
        <w:tc>
          <w:tcPr>
            <w:tcW w:w="1800" w:type="dxa"/>
            <w:tcBorders>
              <w:top w:val="double" w:sz="4" w:space="0" w:color="A5A5A5" w:themeColor="accent3"/>
            </w:tcBorders>
            <w:shd w:val="clear" w:color="auto" w:fill="auto"/>
          </w:tcPr>
          <w:p w14:paraId="0C39806B" w14:textId="77777777" w:rsidR="007D396D" w:rsidRPr="00E16441" w:rsidRDefault="007D396D" w:rsidP="00AE466C">
            <w:pPr>
              <w:pStyle w:val="BodyText"/>
              <w:jc w:val="left"/>
              <w:rPr>
                <w:ins w:id="348" w:author="ERCOT" w:date="2024-05-03T12:21:00Z"/>
                <w:rFonts w:ascii="Arial" w:hAnsi="Arial" w:cs="Arial"/>
                <w:b/>
                <w:bCs/>
                <w:sz w:val="20"/>
                <w:szCs w:val="20"/>
              </w:rPr>
            </w:pPr>
            <w:ins w:id="349" w:author="ERCOT" w:date="2024-05-03T12:21:00Z">
              <w:r>
                <w:rPr>
                  <w:rFonts w:ascii="Arial" w:hAnsi="Arial" w:cs="Arial"/>
                  <w:b/>
                  <w:bCs/>
                  <w:sz w:val="20"/>
                  <w:szCs w:val="20"/>
                </w:rPr>
                <w:t xml:space="preserve">Board </w:t>
              </w:r>
              <w:r w:rsidRPr="00E16441">
                <w:rPr>
                  <w:rFonts w:ascii="Arial" w:hAnsi="Arial" w:cs="Arial"/>
                  <w:b/>
                  <w:bCs/>
                  <w:sz w:val="20"/>
                  <w:szCs w:val="20"/>
                </w:rPr>
                <w:t>Committee Agenda</w:t>
              </w:r>
            </w:ins>
          </w:p>
        </w:tc>
        <w:tc>
          <w:tcPr>
            <w:tcW w:w="1440" w:type="dxa"/>
            <w:tcBorders>
              <w:top w:val="double" w:sz="4" w:space="0" w:color="A5A5A5" w:themeColor="accent3"/>
            </w:tcBorders>
            <w:shd w:val="clear" w:color="auto" w:fill="auto"/>
          </w:tcPr>
          <w:p w14:paraId="15005227" w14:textId="77777777" w:rsidR="007D396D" w:rsidRPr="00E16441" w:rsidRDefault="007D396D" w:rsidP="00AE466C">
            <w:pPr>
              <w:pStyle w:val="BodyText"/>
              <w:jc w:val="left"/>
              <w:rPr>
                <w:ins w:id="350" w:author="ERCOT" w:date="2024-05-03T12:21:00Z"/>
                <w:rFonts w:ascii="Arial" w:hAnsi="Arial" w:cs="Arial"/>
                <w:b/>
                <w:bCs/>
                <w:sz w:val="20"/>
                <w:szCs w:val="20"/>
              </w:rPr>
            </w:pPr>
            <w:ins w:id="351" w:author="ERCOT" w:date="2024-05-03T12:21:00Z">
              <w:r w:rsidRPr="00E16441">
                <w:rPr>
                  <w:rFonts w:ascii="Arial" w:hAnsi="Arial" w:cs="Arial"/>
                  <w:b/>
                  <w:bCs/>
                  <w:sz w:val="20"/>
                  <w:szCs w:val="20"/>
                </w:rPr>
                <w:t>Vote</w:t>
              </w:r>
            </w:ins>
          </w:p>
        </w:tc>
        <w:tc>
          <w:tcPr>
            <w:tcW w:w="1530" w:type="dxa"/>
            <w:tcBorders>
              <w:top w:val="double" w:sz="4" w:space="0" w:color="A5A5A5" w:themeColor="accent3"/>
            </w:tcBorders>
            <w:shd w:val="clear" w:color="auto" w:fill="auto"/>
          </w:tcPr>
          <w:p w14:paraId="485C6E5F" w14:textId="052D81C0" w:rsidR="007D396D" w:rsidRPr="00E16441" w:rsidRDefault="002B347D" w:rsidP="00AE466C">
            <w:pPr>
              <w:pStyle w:val="BodyText"/>
              <w:jc w:val="left"/>
              <w:rPr>
                <w:ins w:id="352" w:author="ERCOT" w:date="2024-05-03T12:21:00Z"/>
                <w:rFonts w:ascii="Arial" w:hAnsi="Arial" w:cs="Arial"/>
                <w:b/>
                <w:bCs/>
                <w:sz w:val="20"/>
                <w:szCs w:val="20"/>
              </w:rPr>
            </w:pPr>
            <w:ins w:id="353" w:author="ERCOT" w:date="2024-05-06T06:57:00Z">
              <w:r>
                <w:rPr>
                  <w:rFonts w:ascii="Arial" w:hAnsi="Arial" w:cs="Arial"/>
                  <w:b/>
                  <w:bCs/>
                  <w:sz w:val="20"/>
                  <w:szCs w:val="20"/>
                </w:rPr>
                <w:t xml:space="preserve">Board </w:t>
              </w:r>
            </w:ins>
            <w:ins w:id="354" w:author="ERCOT" w:date="2024-05-03T12:21:00Z">
              <w:r w:rsidR="007D396D" w:rsidRPr="00E16441">
                <w:rPr>
                  <w:rFonts w:ascii="Arial" w:hAnsi="Arial" w:cs="Arial"/>
                  <w:b/>
                  <w:bCs/>
                  <w:sz w:val="20"/>
                  <w:szCs w:val="20"/>
                </w:rPr>
                <w:t>Committee Chair</w:t>
              </w:r>
            </w:ins>
          </w:p>
        </w:tc>
        <w:tc>
          <w:tcPr>
            <w:tcW w:w="1660" w:type="dxa"/>
            <w:vMerge w:val="restart"/>
            <w:tcBorders>
              <w:top w:val="double" w:sz="4" w:space="0" w:color="A5A5A5" w:themeColor="accent3"/>
            </w:tcBorders>
            <w:shd w:val="clear" w:color="auto" w:fill="auto"/>
          </w:tcPr>
          <w:p w14:paraId="1D0301F0" w14:textId="77777777" w:rsidR="007D396D" w:rsidRDefault="007D396D" w:rsidP="00AE466C">
            <w:pPr>
              <w:pStyle w:val="BodyText"/>
              <w:jc w:val="left"/>
              <w:rPr>
                <w:ins w:id="355" w:author="ERCOT" w:date="2024-05-03T12:21:00Z"/>
                <w:rFonts w:ascii="Arial" w:hAnsi="Arial" w:cs="Arial"/>
                <w:sz w:val="20"/>
                <w:szCs w:val="20"/>
              </w:rPr>
            </w:pPr>
            <w:ins w:id="356" w:author="ERCOT" w:date="2024-05-03T12:21:00Z">
              <w:r>
                <w:rPr>
                  <w:rFonts w:ascii="Arial" w:hAnsi="Arial" w:cs="Arial"/>
                  <w:sz w:val="20"/>
                  <w:szCs w:val="20"/>
                </w:rPr>
                <w:t xml:space="preserve">PURA </w:t>
              </w:r>
              <w:r w:rsidRPr="00E16441">
                <w:rPr>
                  <w:rFonts w:ascii="Arial" w:hAnsi="Arial" w:cs="Arial"/>
                  <w:sz w:val="20"/>
                  <w:szCs w:val="20"/>
                </w:rPr>
                <w:t>Section 39.151(</w:t>
              </w:r>
              <w:r>
                <w:rPr>
                  <w:rFonts w:ascii="Arial" w:hAnsi="Arial" w:cs="Arial"/>
                  <w:sz w:val="20"/>
                  <w:szCs w:val="20"/>
                </w:rPr>
                <w:t>g-6</w:t>
              </w:r>
              <w:r w:rsidRPr="00E16441">
                <w:rPr>
                  <w:rFonts w:ascii="Arial" w:hAnsi="Arial" w:cs="Arial"/>
                  <w:sz w:val="20"/>
                  <w:szCs w:val="20"/>
                </w:rPr>
                <w:t>)</w:t>
              </w:r>
            </w:ins>
          </w:p>
          <w:p w14:paraId="176E1C59" w14:textId="77777777" w:rsidR="007D396D" w:rsidRDefault="007D396D" w:rsidP="00AE466C">
            <w:pPr>
              <w:pStyle w:val="BodyText"/>
              <w:jc w:val="left"/>
              <w:rPr>
                <w:ins w:id="357" w:author="ERCOT" w:date="2024-05-03T12:21:00Z"/>
                <w:rFonts w:ascii="Arial" w:hAnsi="Arial" w:cs="Arial"/>
                <w:sz w:val="20"/>
                <w:szCs w:val="20"/>
              </w:rPr>
            </w:pPr>
          </w:p>
          <w:p w14:paraId="764232BC" w14:textId="77777777" w:rsidR="007D396D" w:rsidRDefault="007D396D" w:rsidP="00AE466C">
            <w:pPr>
              <w:pStyle w:val="BodyText"/>
              <w:jc w:val="left"/>
              <w:rPr>
                <w:ins w:id="358" w:author="ERCOT" w:date="2024-05-03T12:21:00Z"/>
                <w:rFonts w:ascii="Arial" w:hAnsi="Arial" w:cs="Arial"/>
                <w:sz w:val="20"/>
                <w:szCs w:val="20"/>
              </w:rPr>
            </w:pPr>
            <w:ins w:id="359" w:author="ERCOT" w:date="2024-05-03T12:21:00Z">
              <w:r>
                <w:rPr>
                  <w:rFonts w:ascii="Arial" w:hAnsi="Arial" w:cs="Arial"/>
                  <w:sz w:val="20"/>
                  <w:szCs w:val="20"/>
                </w:rPr>
                <w:t>PUCT Subst. R. 25.362(c)(1)-(2)</w:t>
              </w:r>
            </w:ins>
          </w:p>
          <w:p w14:paraId="64A13D2C" w14:textId="77777777" w:rsidR="007D396D" w:rsidRDefault="007D396D" w:rsidP="00AE466C">
            <w:pPr>
              <w:pStyle w:val="BodyText"/>
              <w:jc w:val="left"/>
              <w:rPr>
                <w:ins w:id="360" w:author="ERCOT" w:date="2024-05-03T12:21:00Z"/>
                <w:rFonts w:ascii="Arial" w:hAnsi="Arial" w:cs="Arial"/>
                <w:sz w:val="20"/>
                <w:szCs w:val="20"/>
              </w:rPr>
            </w:pPr>
          </w:p>
          <w:p w14:paraId="18B4A9F6" w14:textId="77777777" w:rsidR="007D396D" w:rsidRDefault="007D396D" w:rsidP="00AE466C">
            <w:pPr>
              <w:pStyle w:val="BodyText"/>
              <w:jc w:val="left"/>
              <w:rPr>
                <w:ins w:id="361" w:author="ERCOT" w:date="2024-05-03T12:21:00Z"/>
                <w:rFonts w:ascii="Arial" w:hAnsi="Arial" w:cs="Arial"/>
                <w:sz w:val="20"/>
                <w:szCs w:val="20"/>
              </w:rPr>
            </w:pPr>
            <w:ins w:id="362" w:author="ERCOT" w:date="2024-05-03T12:21:00Z">
              <w:r>
                <w:rPr>
                  <w:rFonts w:ascii="Arial" w:hAnsi="Arial" w:cs="Arial"/>
                  <w:sz w:val="20"/>
                  <w:szCs w:val="20"/>
                </w:rPr>
                <w:t>Protocol Section 21 or corresponding Other Binding Document section</w:t>
              </w:r>
            </w:ins>
          </w:p>
          <w:p w14:paraId="65E90833" w14:textId="77777777" w:rsidR="007D396D" w:rsidRDefault="007D396D" w:rsidP="00AE466C">
            <w:pPr>
              <w:pStyle w:val="BodyText"/>
              <w:jc w:val="left"/>
              <w:rPr>
                <w:ins w:id="363" w:author="ERCOT" w:date="2024-05-03T12:21:00Z"/>
                <w:rFonts w:ascii="Arial" w:hAnsi="Arial" w:cs="Arial"/>
                <w:sz w:val="20"/>
                <w:szCs w:val="20"/>
              </w:rPr>
            </w:pPr>
          </w:p>
          <w:p w14:paraId="37EC7175" w14:textId="77777777" w:rsidR="007D396D" w:rsidRPr="00E16441" w:rsidRDefault="007D396D" w:rsidP="00AE466C">
            <w:pPr>
              <w:pStyle w:val="BodyText"/>
              <w:jc w:val="left"/>
              <w:rPr>
                <w:ins w:id="364" w:author="ERCOT" w:date="2024-05-03T12:21:00Z"/>
                <w:rFonts w:ascii="Arial" w:hAnsi="Arial" w:cs="Arial"/>
                <w:sz w:val="20"/>
                <w:szCs w:val="20"/>
              </w:rPr>
            </w:pPr>
            <w:ins w:id="365" w:author="ERCOT" w:date="2024-05-03T12:21:00Z">
              <w:r w:rsidRPr="180ABFCD">
                <w:rPr>
                  <w:rFonts w:ascii="Arial" w:hAnsi="Arial" w:cs="Arial"/>
                  <w:sz w:val="20"/>
                  <w:szCs w:val="20"/>
                </w:rPr>
                <w:t>Bylaws Section</w:t>
              </w:r>
              <w:r>
                <w:rPr>
                  <w:rFonts w:ascii="Arial" w:hAnsi="Arial" w:cs="Arial"/>
                  <w:sz w:val="20"/>
                  <w:szCs w:val="20"/>
                </w:rPr>
                <w:t xml:space="preserve"> 4</w:t>
              </w:r>
            </w:ins>
          </w:p>
          <w:p w14:paraId="04C962AF" w14:textId="77777777" w:rsidR="007D396D" w:rsidRPr="00E16441" w:rsidRDefault="007D396D" w:rsidP="00AE466C">
            <w:pPr>
              <w:pStyle w:val="BodyText"/>
              <w:jc w:val="left"/>
              <w:rPr>
                <w:ins w:id="366" w:author="ERCOT" w:date="2024-05-03T12:21:00Z"/>
                <w:rFonts w:ascii="Arial" w:hAnsi="Arial" w:cs="Arial"/>
                <w:sz w:val="20"/>
                <w:szCs w:val="20"/>
              </w:rPr>
            </w:pPr>
          </w:p>
          <w:p w14:paraId="3CDB8A7F" w14:textId="4E24DC29" w:rsidR="007D396D" w:rsidRPr="00E16441" w:rsidRDefault="00AA232E" w:rsidP="00AE466C">
            <w:pPr>
              <w:pStyle w:val="BodyText"/>
              <w:jc w:val="left"/>
              <w:rPr>
                <w:ins w:id="367" w:author="ERCOT" w:date="2024-05-03T12:21:00Z"/>
                <w:rFonts w:ascii="Arial" w:hAnsi="Arial" w:cs="Arial"/>
                <w:sz w:val="20"/>
                <w:szCs w:val="20"/>
              </w:rPr>
            </w:pPr>
            <w:ins w:id="368" w:author="ERCOT" w:date="2024-05-06T06:59:00Z">
              <w:r>
                <w:rPr>
                  <w:rFonts w:ascii="Arial" w:hAnsi="Arial" w:cs="Arial"/>
                  <w:sz w:val="20"/>
                  <w:szCs w:val="20"/>
                </w:rPr>
                <w:t>Board</w:t>
              </w:r>
              <w:r w:rsidRPr="00E16441">
                <w:rPr>
                  <w:rFonts w:ascii="Arial" w:hAnsi="Arial" w:cs="Arial"/>
                  <w:sz w:val="20"/>
                  <w:szCs w:val="20"/>
                </w:rPr>
                <w:t xml:space="preserve"> </w:t>
              </w:r>
            </w:ins>
            <w:ins w:id="369" w:author="ERCOT" w:date="2024-05-03T12:21:00Z">
              <w:r w:rsidR="007D396D" w:rsidRPr="00E16441">
                <w:rPr>
                  <w:rFonts w:ascii="Arial" w:hAnsi="Arial" w:cs="Arial"/>
                  <w:sz w:val="20"/>
                  <w:szCs w:val="20"/>
                </w:rPr>
                <w:t>Committee Charter Section I et seq.</w:t>
              </w:r>
            </w:ins>
          </w:p>
          <w:p w14:paraId="4D5D0972" w14:textId="77777777" w:rsidR="007D396D" w:rsidRPr="00E16441" w:rsidRDefault="007D396D" w:rsidP="00AE466C">
            <w:pPr>
              <w:pStyle w:val="BodyText"/>
              <w:jc w:val="left"/>
              <w:rPr>
                <w:ins w:id="370" w:author="ERCOT" w:date="2024-05-03T12:21:00Z"/>
                <w:rFonts w:ascii="Arial" w:hAnsi="Arial" w:cs="Arial"/>
                <w:sz w:val="20"/>
                <w:szCs w:val="20"/>
              </w:rPr>
            </w:pPr>
          </w:p>
          <w:p w14:paraId="0540360E" w14:textId="77777777" w:rsidR="007D396D" w:rsidRPr="180ABFCD" w:rsidRDefault="007D396D" w:rsidP="00AE466C">
            <w:pPr>
              <w:pStyle w:val="BodyText"/>
              <w:jc w:val="left"/>
              <w:rPr>
                <w:ins w:id="371" w:author="ERCOT" w:date="2024-05-03T12:21:00Z"/>
                <w:rFonts w:ascii="Arial" w:hAnsi="Arial" w:cs="Arial"/>
                <w:sz w:val="20"/>
                <w:szCs w:val="20"/>
              </w:rPr>
            </w:pPr>
            <w:ins w:id="372" w:author="ERCOT" w:date="2024-05-03T12:21:00Z">
              <w:r w:rsidRPr="180ABFCD">
                <w:rPr>
                  <w:rFonts w:ascii="Arial" w:hAnsi="Arial" w:cs="Arial"/>
                  <w:sz w:val="20"/>
                  <w:szCs w:val="20"/>
                </w:rPr>
                <w:t>Board Policies and Procedures Section</w:t>
              </w:r>
              <w:r>
                <w:rPr>
                  <w:rFonts w:ascii="Arial" w:hAnsi="Arial" w:cs="Arial"/>
                  <w:sz w:val="20"/>
                  <w:szCs w:val="20"/>
                </w:rPr>
                <w:t xml:space="preserve"> 8 and Section 9</w:t>
              </w:r>
            </w:ins>
          </w:p>
        </w:tc>
      </w:tr>
      <w:tr w:rsidR="007D396D" w:rsidRPr="00E716FA" w14:paraId="21C30B5B" w14:textId="77777777" w:rsidTr="00AE466C">
        <w:trPr>
          <w:trHeight w:val="690"/>
          <w:ins w:id="373" w:author="ERCOT" w:date="2024-05-03T12:21:00Z"/>
        </w:trPr>
        <w:tc>
          <w:tcPr>
            <w:tcW w:w="1921" w:type="dxa"/>
            <w:vMerge/>
            <w:shd w:val="clear" w:color="auto" w:fill="D9E2F3" w:themeFill="accent1" w:themeFillTint="33"/>
          </w:tcPr>
          <w:p w14:paraId="73EA7E48" w14:textId="77777777" w:rsidR="007D396D" w:rsidRDefault="007D396D" w:rsidP="00AE466C">
            <w:pPr>
              <w:pStyle w:val="BodyText"/>
              <w:jc w:val="left"/>
              <w:rPr>
                <w:ins w:id="374" w:author="ERCOT" w:date="2024-05-03T12:21:00Z"/>
                <w:rFonts w:ascii="Arial" w:hAnsi="Arial" w:cs="Arial"/>
                <w:sz w:val="20"/>
                <w:szCs w:val="20"/>
              </w:rPr>
            </w:pPr>
          </w:p>
        </w:tc>
        <w:tc>
          <w:tcPr>
            <w:tcW w:w="1304" w:type="dxa"/>
            <w:vMerge/>
            <w:shd w:val="clear" w:color="auto" w:fill="D9E2F3" w:themeFill="accent1" w:themeFillTint="33"/>
          </w:tcPr>
          <w:p w14:paraId="05FB8DBD" w14:textId="77777777" w:rsidR="007D396D" w:rsidRDefault="007D396D" w:rsidP="00AE466C">
            <w:pPr>
              <w:pStyle w:val="BodyText"/>
              <w:jc w:val="left"/>
              <w:rPr>
                <w:ins w:id="375" w:author="ERCOT" w:date="2024-05-03T12:21:00Z"/>
                <w:rFonts w:ascii="Arial" w:hAnsi="Arial" w:cs="Arial"/>
                <w:sz w:val="20"/>
                <w:szCs w:val="20"/>
              </w:rPr>
            </w:pPr>
          </w:p>
        </w:tc>
        <w:tc>
          <w:tcPr>
            <w:tcW w:w="1440" w:type="dxa"/>
            <w:vMerge/>
            <w:shd w:val="clear" w:color="auto" w:fill="D9E2F3" w:themeFill="accent1" w:themeFillTint="33"/>
          </w:tcPr>
          <w:p w14:paraId="1E794F9F" w14:textId="77777777" w:rsidR="007D396D" w:rsidRDefault="007D396D" w:rsidP="00AE466C">
            <w:pPr>
              <w:pStyle w:val="BodyText"/>
              <w:jc w:val="left"/>
              <w:rPr>
                <w:ins w:id="376" w:author="ERCOT" w:date="2024-05-03T12:21:00Z"/>
                <w:rFonts w:ascii="Arial" w:hAnsi="Arial" w:cs="Arial"/>
                <w:sz w:val="20"/>
                <w:szCs w:val="20"/>
              </w:rPr>
            </w:pPr>
          </w:p>
        </w:tc>
        <w:tc>
          <w:tcPr>
            <w:tcW w:w="1800" w:type="dxa"/>
            <w:tcBorders>
              <w:top w:val="double" w:sz="4" w:space="0" w:color="A5A5A5" w:themeColor="accent3"/>
            </w:tcBorders>
            <w:shd w:val="clear" w:color="auto" w:fill="auto"/>
          </w:tcPr>
          <w:p w14:paraId="2EF056F0" w14:textId="77777777" w:rsidR="007D396D" w:rsidRDefault="007D396D" w:rsidP="00AE466C">
            <w:pPr>
              <w:pStyle w:val="BodyText"/>
              <w:jc w:val="left"/>
              <w:rPr>
                <w:ins w:id="377" w:author="ERCOT" w:date="2024-05-03T12:21:00Z"/>
                <w:rFonts w:ascii="Arial" w:hAnsi="Arial" w:cs="Arial"/>
                <w:sz w:val="20"/>
                <w:szCs w:val="20"/>
              </w:rPr>
            </w:pPr>
            <w:ins w:id="378" w:author="ERCOT" w:date="2024-05-03T12:21:00Z">
              <w:r w:rsidRPr="009C0189">
                <w:rPr>
                  <w:rFonts w:ascii="Arial" w:hAnsi="Arial" w:cs="Arial"/>
                  <w:sz w:val="20"/>
                  <w:szCs w:val="20"/>
                </w:rPr>
                <w:t>TAC Report</w:t>
              </w:r>
            </w:ins>
          </w:p>
          <w:p w14:paraId="5543F64D" w14:textId="77777777" w:rsidR="007D396D" w:rsidRDefault="007D396D" w:rsidP="00AE466C">
            <w:pPr>
              <w:pStyle w:val="BodyText"/>
              <w:jc w:val="left"/>
              <w:rPr>
                <w:ins w:id="379" w:author="ERCOT" w:date="2024-05-03T12:21:00Z"/>
                <w:rFonts w:ascii="Arial" w:hAnsi="Arial" w:cs="Arial"/>
                <w:sz w:val="20"/>
                <w:szCs w:val="20"/>
              </w:rPr>
            </w:pPr>
          </w:p>
          <w:p w14:paraId="2B4CBBE5" w14:textId="77777777" w:rsidR="007D396D" w:rsidRDefault="007D396D" w:rsidP="00AE466C">
            <w:pPr>
              <w:pStyle w:val="BodyText"/>
              <w:jc w:val="left"/>
              <w:rPr>
                <w:ins w:id="380" w:author="ERCOT" w:date="2024-05-03T12:21:00Z"/>
                <w:rFonts w:ascii="Arial" w:hAnsi="Arial" w:cs="Arial"/>
                <w:sz w:val="20"/>
                <w:szCs w:val="20"/>
              </w:rPr>
            </w:pPr>
            <w:ins w:id="381" w:author="ERCOT" w:date="2024-05-03T12:21:00Z">
              <w:r>
                <w:rPr>
                  <w:rFonts w:ascii="Arial" w:hAnsi="Arial" w:cs="Arial"/>
                  <w:sz w:val="20"/>
                  <w:szCs w:val="20"/>
                </w:rPr>
                <w:t>Appellant Position Statement</w:t>
              </w:r>
            </w:ins>
          </w:p>
          <w:p w14:paraId="39D10474" w14:textId="77777777" w:rsidR="007D396D" w:rsidRDefault="007D396D" w:rsidP="00AE466C">
            <w:pPr>
              <w:pStyle w:val="BodyText"/>
              <w:jc w:val="left"/>
              <w:rPr>
                <w:ins w:id="382" w:author="ERCOT" w:date="2024-05-03T12:21:00Z"/>
                <w:rFonts w:ascii="Arial" w:hAnsi="Arial" w:cs="Arial"/>
                <w:sz w:val="20"/>
                <w:szCs w:val="20"/>
              </w:rPr>
            </w:pPr>
          </w:p>
          <w:p w14:paraId="22A49BD3" w14:textId="77777777" w:rsidR="007D396D" w:rsidRDefault="007D396D" w:rsidP="00AE466C">
            <w:pPr>
              <w:pStyle w:val="BodyText"/>
              <w:jc w:val="left"/>
              <w:rPr>
                <w:ins w:id="383" w:author="ERCOT" w:date="2024-05-03T12:21:00Z"/>
                <w:rFonts w:ascii="Arial" w:hAnsi="Arial" w:cs="Arial"/>
                <w:sz w:val="20"/>
                <w:szCs w:val="20"/>
              </w:rPr>
            </w:pPr>
            <w:ins w:id="384" w:author="ERCOT" w:date="2024-05-03T12:21:00Z">
              <w:r>
                <w:rPr>
                  <w:rFonts w:ascii="Arial" w:hAnsi="Arial" w:cs="Arial"/>
                  <w:sz w:val="20"/>
                  <w:szCs w:val="20"/>
                </w:rPr>
                <w:t>Presentation of TAC Action</w:t>
              </w:r>
            </w:ins>
          </w:p>
          <w:p w14:paraId="1FFAC4A5" w14:textId="77777777" w:rsidR="007D396D" w:rsidRDefault="007D396D" w:rsidP="00AE466C">
            <w:pPr>
              <w:pStyle w:val="BodyText"/>
              <w:jc w:val="left"/>
              <w:rPr>
                <w:ins w:id="385" w:author="ERCOT" w:date="2024-05-03T12:21:00Z"/>
                <w:rFonts w:ascii="Arial" w:hAnsi="Arial" w:cs="Arial"/>
                <w:sz w:val="20"/>
                <w:szCs w:val="20"/>
              </w:rPr>
            </w:pPr>
          </w:p>
          <w:p w14:paraId="7256C35B" w14:textId="77777777" w:rsidR="007D396D" w:rsidRDefault="007D396D" w:rsidP="00AE466C">
            <w:pPr>
              <w:pStyle w:val="BodyText"/>
              <w:jc w:val="left"/>
              <w:rPr>
                <w:ins w:id="386" w:author="ERCOT" w:date="2024-05-03T12:21:00Z"/>
                <w:rFonts w:ascii="Arial" w:hAnsi="Arial" w:cs="Arial"/>
                <w:sz w:val="20"/>
                <w:szCs w:val="20"/>
              </w:rPr>
            </w:pPr>
            <w:ins w:id="387" w:author="ERCOT" w:date="2024-05-03T12:21:00Z">
              <w:r>
                <w:rPr>
                  <w:rFonts w:ascii="Arial" w:hAnsi="Arial" w:cs="Arial"/>
                  <w:sz w:val="20"/>
                  <w:szCs w:val="20"/>
                </w:rPr>
                <w:t>ERCOT Comments</w:t>
              </w:r>
            </w:ins>
          </w:p>
          <w:p w14:paraId="05917CF6" w14:textId="77777777" w:rsidR="007D396D" w:rsidRDefault="007D396D" w:rsidP="00AE466C">
            <w:pPr>
              <w:pStyle w:val="BodyText"/>
              <w:jc w:val="left"/>
              <w:rPr>
                <w:ins w:id="388" w:author="ERCOT" w:date="2024-05-03T12:21:00Z"/>
                <w:rFonts w:ascii="Arial" w:hAnsi="Arial" w:cs="Arial"/>
                <w:sz w:val="20"/>
                <w:szCs w:val="20"/>
              </w:rPr>
            </w:pPr>
          </w:p>
          <w:p w14:paraId="3973A96E" w14:textId="77777777" w:rsidR="007D396D" w:rsidRDefault="007D396D" w:rsidP="00AE466C">
            <w:pPr>
              <w:pStyle w:val="BodyText"/>
              <w:jc w:val="left"/>
              <w:rPr>
                <w:ins w:id="389" w:author="ERCOT" w:date="2024-05-03T12:21:00Z"/>
                <w:rFonts w:ascii="Arial" w:hAnsi="Arial" w:cs="Arial"/>
                <w:sz w:val="20"/>
                <w:szCs w:val="20"/>
              </w:rPr>
            </w:pPr>
            <w:ins w:id="390" w:author="ERCOT" w:date="2024-05-03T12:21:00Z">
              <w:r>
                <w:rPr>
                  <w:rFonts w:ascii="Arial" w:hAnsi="Arial" w:cs="Arial"/>
                  <w:sz w:val="20"/>
                  <w:szCs w:val="20"/>
                </w:rPr>
                <w:t>Position Statement of Interested Parties</w:t>
              </w:r>
            </w:ins>
          </w:p>
          <w:p w14:paraId="2537C66A" w14:textId="77777777" w:rsidR="007D396D" w:rsidRDefault="007D396D" w:rsidP="00AE466C">
            <w:pPr>
              <w:pStyle w:val="BodyText"/>
              <w:jc w:val="left"/>
              <w:rPr>
                <w:ins w:id="391" w:author="ERCOT" w:date="2024-05-03T12:21:00Z"/>
                <w:rFonts w:ascii="Arial" w:hAnsi="Arial" w:cs="Arial"/>
                <w:sz w:val="20"/>
                <w:szCs w:val="20"/>
              </w:rPr>
            </w:pPr>
          </w:p>
          <w:p w14:paraId="67C3A819" w14:textId="77777777" w:rsidR="007D396D" w:rsidRPr="009C0189" w:rsidRDefault="007D396D" w:rsidP="00AE466C">
            <w:pPr>
              <w:pStyle w:val="BodyText"/>
              <w:jc w:val="left"/>
              <w:rPr>
                <w:ins w:id="392" w:author="ERCOT" w:date="2024-05-03T12:21:00Z"/>
                <w:rFonts w:ascii="Arial" w:hAnsi="Arial" w:cs="Arial"/>
                <w:sz w:val="20"/>
                <w:szCs w:val="20"/>
              </w:rPr>
            </w:pPr>
            <w:ins w:id="393" w:author="ERCOT" w:date="2024-05-03T12:21:00Z">
              <w:r>
                <w:rPr>
                  <w:rFonts w:ascii="Arial" w:hAnsi="Arial" w:cs="Arial"/>
                  <w:sz w:val="20"/>
                  <w:szCs w:val="20"/>
                </w:rPr>
                <w:t>Appellant Closing Statement</w:t>
              </w:r>
            </w:ins>
          </w:p>
        </w:tc>
        <w:tc>
          <w:tcPr>
            <w:tcW w:w="1440" w:type="dxa"/>
            <w:shd w:val="clear" w:color="auto" w:fill="auto"/>
          </w:tcPr>
          <w:p w14:paraId="5814ADE2" w14:textId="77777777" w:rsidR="007D396D" w:rsidRDefault="007D396D" w:rsidP="00AE466C">
            <w:pPr>
              <w:pStyle w:val="BodyText"/>
              <w:jc w:val="left"/>
              <w:rPr>
                <w:ins w:id="394" w:author="ERCOT" w:date="2024-05-03T12:21:00Z"/>
                <w:rFonts w:ascii="Arial" w:hAnsi="Arial" w:cs="Arial"/>
                <w:sz w:val="20"/>
                <w:szCs w:val="20"/>
              </w:rPr>
            </w:pPr>
            <w:ins w:id="395" w:author="ERCOT" w:date="2024-05-03T12:21:00Z">
              <w:r w:rsidRPr="00B817E8">
                <w:rPr>
                  <w:rFonts w:ascii="Arial" w:hAnsi="Arial" w:cs="Arial"/>
                  <w:sz w:val="20"/>
                  <w:szCs w:val="20"/>
                </w:rPr>
                <w:t>Discussion</w:t>
              </w:r>
            </w:ins>
          </w:p>
          <w:p w14:paraId="2C5F9909" w14:textId="77777777" w:rsidR="007D396D" w:rsidRDefault="007D396D" w:rsidP="00AE466C">
            <w:pPr>
              <w:pStyle w:val="BodyText"/>
              <w:jc w:val="left"/>
              <w:rPr>
                <w:ins w:id="396" w:author="ERCOT" w:date="2024-05-03T12:21:00Z"/>
                <w:rFonts w:ascii="Arial" w:hAnsi="Arial" w:cs="Arial"/>
                <w:sz w:val="20"/>
                <w:szCs w:val="20"/>
              </w:rPr>
            </w:pPr>
          </w:p>
          <w:p w14:paraId="6A7EB141" w14:textId="77777777" w:rsidR="007D396D" w:rsidRDefault="007D396D" w:rsidP="00AE466C">
            <w:pPr>
              <w:pStyle w:val="BodyText"/>
              <w:jc w:val="left"/>
              <w:rPr>
                <w:ins w:id="397" w:author="ERCOT" w:date="2024-05-03T12:21:00Z"/>
                <w:rFonts w:ascii="Arial" w:hAnsi="Arial" w:cs="Arial"/>
                <w:sz w:val="20"/>
                <w:szCs w:val="20"/>
              </w:rPr>
            </w:pPr>
            <w:ins w:id="398" w:author="ERCOT" w:date="2024-05-03T12:21:00Z">
              <w:r>
                <w:rPr>
                  <w:rFonts w:ascii="Arial" w:hAnsi="Arial" w:cs="Arial"/>
                  <w:sz w:val="20"/>
                  <w:szCs w:val="20"/>
                </w:rPr>
                <w:t>Discussion</w:t>
              </w:r>
            </w:ins>
          </w:p>
          <w:p w14:paraId="1962F34A" w14:textId="77777777" w:rsidR="007D396D" w:rsidRDefault="007D396D" w:rsidP="00AE466C">
            <w:pPr>
              <w:pStyle w:val="BodyText"/>
              <w:jc w:val="left"/>
              <w:rPr>
                <w:ins w:id="399" w:author="ERCOT" w:date="2024-05-03T12:21:00Z"/>
                <w:rFonts w:ascii="Arial" w:hAnsi="Arial" w:cs="Arial"/>
                <w:sz w:val="20"/>
                <w:szCs w:val="20"/>
              </w:rPr>
            </w:pPr>
          </w:p>
          <w:p w14:paraId="041C2E36" w14:textId="77777777" w:rsidR="007D396D" w:rsidRDefault="007D396D" w:rsidP="00AE466C">
            <w:pPr>
              <w:pStyle w:val="BodyText"/>
              <w:jc w:val="left"/>
              <w:rPr>
                <w:ins w:id="400" w:author="ERCOT" w:date="2024-05-03T12:21:00Z"/>
                <w:rFonts w:ascii="Arial" w:hAnsi="Arial" w:cs="Arial"/>
                <w:sz w:val="20"/>
                <w:szCs w:val="20"/>
              </w:rPr>
            </w:pPr>
          </w:p>
          <w:p w14:paraId="4825764E" w14:textId="77777777" w:rsidR="007D396D" w:rsidRDefault="007D396D" w:rsidP="00AE466C">
            <w:pPr>
              <w:pStyle w:val="BodyText"/>
              <w:jc w:val="left"/>
              <w:rPr>
                <w:ins w:id="401" w:author="ERCOT" w:date="2024-05-03T12:21:00Z"/>
                <w:rFonts w:ascii="Arial" w:hAnsi="Arial" w:cs="Arial"/>
                <w:sz w:val="20"/>
                <w:szCs w:val="20"/>
              </w:rPr>
            </w:pPr>
            <w:ins w:id="402" w:author="ERCOT" w:date="2024-05-03T12:21:00Z">
              <w:r>
                <w:rPr>
                  <w:rFonts w:ascii="Arial" w:hAnsi="Arial" w:cs="Arial"/>
                  <w:sz w:val="20"/>
                  <w:szCs w:val="20"/>
                </w:rPr>
                <w:t>Discussion</w:t>
              </w:r>
            </w:ins>
          </w:p>
          <w:p w14:paraId="60385A03" w14:textId="77777777" w:rsidR="007D396D" w:rsidRDefault="007D396D" w:rsidP="00AE466C">
            <w:pPr>
              <w:pStyle w:val="BodyText"/>
              <w:jc w:val="left"/>
              <w:rPr>
                <w:ins w:id="403" w:author="ERCOT" w:date="2024-05-03T12:21:00Z"/>
                <w:rFonts w:ascii="Arial" w:hAnsi="Arial" w:cs="Arial"/>
                <w:sz w:val="20"/>
                <w:szCs w:val="20"/>
              </w:rPr>
            </w:pPr>
          </w:p>
          <w:p w14:paraId="6CE21076" w14:textId="77777777" w:rsidR="007D396D" w:rsidRDefault="007D396D" w:rsidP="00AE466C">
            <w:pPr>
              <w:pStyle w:val="BodyText"/>
              <w:jc w:val="left"/>
              <w:rPr>
                <w:ins w:id="404" w:author="ERCOT" w:date="2024-05-03T12:21:00Z"/>
                <w:rFonts w:ascii="Arial" w:hAnsi="Arial" w:cs="Arial"/>
                <w:sz w:val="20"/>
                <w:szCs w:val="20"/>
              </w:rPr>
            </w:pPr>
          </w:p>
          <w:p w14:paraId="379E63DF" w14:textId="77777777" w:rsidR="007D396D" w:rsidRDefault="007D396D" w:rsidP="00AE466C">
            <w:pPr>
              <w:pStyle w:val="BodyText"/>
              <w:jc w:val="left"/>
              <w:rPr>
                <w:ins w:id="405" w:author="ERCOT" w:date="2024-05-03T12:21:00Z"/>
                <w:rFonts w:ascii="Arial" w:hAnsi="Arial" w:cs="Arial"/>
                <w:sz w:val="20"/>
                <w:szCs w:val="20"/>
              </w:rPr>
            </w:pPr>
          </w:p>
          <w:p w14:paraId="526A3628" w14:textId="77777777" w:rsidR="007D396D" w:rsidRDefault="007D396D" w:rsidP="00AE466C">
            <w:pPr>
              <w:pStyle w:val="BodyText"/>
              <w:jc w:val="left"/>
              <w:rPr>
                <w:ins w:id="406" w:author="ERCOT" w:date="2024-05-03T12:21:00Z"/>
                <w:rFonts w:ascii="Arial" w:hAnsi="Arial" w:cs="Arial"/>
                <w:sz w:val="20"/>
                <w:szCs w:val="20"/>
              </w:rPr>
            </w:pPr>
            <w:ins w:id="407" w:author="ERCOT" w:date="2024-05-03T12:21:00Z">
              <w:r>
                <w:rPr>
                  <w:rFonts w:ascii="Arial" w:hAnsi="Arial" w:cs="Arial"/>
                  <w:sz w:val="20"/>
                  <w:szCs w:val="20"/>
                </w:rPr>
                <w:t>Discussion</w:t>
              </w:r>
            </w:ins>
          </w:p>
          <w:p w14:paraId="4FAC75B2" w14:textId="77777777" w:rsidR="007D396D" w:rsidRDefault="007D396D" w:rsidP="00AE466C">
            <w:pPr>
              <w:pStyle w:val="BodyText"/>
              <w:jc w:val="left"/>
              <w:rPr>
                <w:ins w:id="408" w:author="ERCOT" w:date="2024-05-03T12:21:00Z"/>
                <w:rFonts w:ascii="Arial" w:hAnsi="Arial" w:cs="Arial"/>
                <w:sz w:val="20"/>
                <w:szCs w:val="20"/>
              </w:rPr>
            </w:pPr>
          </w:p>
          <w:p w14:paraId="262C0D59" w14:textId="77777777" w:rsidR="007D396D" w:rsidRDefault="007D396D" w:rsidP="00AE466C">
            <w:pPr>
              <w:pStyle w:val="BodyText"/>
              <w:jc w:val="left"/>
              <w:rPr>
                <w:ins w:id="409" w:author="ERCOT" w:date="2024-05-03T12:21:00Z"/>
                <w:rFonts w:ascii="Arial" w:hAnsi="Arial" w:cs="Arial"/>
                <w:sz w:val="20"/>
                <w:szCs w:val="20"/>
              </w:rPr>
            </w:pPr>
          </w:p>
          <w:p w14:paraId="0308E774" w14:textId="77777777" w:rsidR="007D396D" w:rsidRDefault="007D396D" w:rsidP="00AE466C">
            <w:pPr>
              <w:pStyle w:val="BodyText"/>
              <w:jc w:val="left"/>
              <w:rPr>
                <w:ins w:id="410" w:author="ERCOT" w:date="2024-05-03T12:21:00Z"/>
                <w:rFonts w:ascii="Arial" w:hAnsi="Arial" w:cs="Arial"/>
                <w:sz w:val="20"/>
                <w:szCs w:val="20"/>
              </w:rPr>
            </w:pPr>
            <w:ins w:id="411" w:author="ERCOT" w:date="2024-05-03T12:21:00Z">
              <w:r>
                <w:rPr>
                  <w:rFonts w:ascii="Arial" w:hAnsi="Arial" w:cs="Arial"/>
                  <w:sz w:val="20"/>
                  <w:szCs w:val="20"/>
                </w:rPr>
                <w:t>Discussion</w:t>
              </w:r>
            </w:ins>
          </w:p>
          <w:p w14:paraId="07A3F1A2" w14:textId="77777777" w:rsidR="007D396D" w:rsidRDefault="007D396D" w:rsidP="00AE466C">
            <w:pPr>
              <w:pStyle w:val="BodyText"/>
              <w:jc w:val="left"/>
              <w:rPr>
                <w:ins w:id="412" w:author="ERCOT" w:date="2024-05-03T12:21:00Z"/>
                <w:rFonts w:ascii="Arial" w:hAnsi="Arial" w:cs="Arial"/>
                <w:sz w:val="20"/>
                <w:szCs w:val="20"/>
              </w:rPr>
            </w:pPr>
          </w:p>
          <w:p w14:paraId="377998F0" w14:textId="77777777" w:rsidR="007D396D" w:rsidRDefault="007D396D" w:rsidP="00AE466C">
            <w:pPr>
              <w:pStyle w:val="BodyText"/>
              <w:jc w:val="left"/>
              <w:rPr>
                <w:ins w:id="413" w:author="ERCOT" w:date="2024-05-03T12:21:00Z"/>
                <w:rFonts w:ascii="Arial" w:hAnsi="Arial" w:cs="Arial"/>
                <w:sz w:val="20"/>
                <w:szCs w:val="20"/>
              </w:rPr>
            </w:pPr>
          </w:p>
          <w:p w14:paraId="4EED0BCA" w14:textId="77777777" w:rsidR="007D396D" w:rsidRDefault="007D396D" w:rsidP="00AE466C">
            <w:pPr>
              <w:pStyle w:val="BodyText"/>
              <w:jc w:val="left"/>
              <w:rPr>
                <w:ins w:id="414" w:author="ERCOT" w:date="2024-05-03T12:21:00Z"/>
                <w:rFonts w:ascii="Arial" w:hAnsi="Arial" w:cs="Arial"/>
                <w:sz w:val="20"/>
                <w:szCs w:val="20"/>
              </w:rPr>
            </w:pPr>
          </w:p>
          <w:p w14:paraId="76EA226A" w14:textId="77777777" w:rsidR="007D396D" w:rsidRDefault="007D396D" w:rsidP="00AE466C">
            <w:pPr>
              <w:pStyle w:val="BodyText"/>
              <w:jc w:val="left"/>
              <w:rPr>
                <w:ins w:id="415" w:author="ERCOT" w:date="2024-05-03T12:21:00Z"/>
                <w:rFonts w:ascii="Arial" w:hAnsi="Arial" w:cs="Arial"/>
                <w:sz w:val="20"/>
                <w:szCs w:val="20"/>
              </w:rPr>
            </w:pPr>
            <w:ins w:id="416" w:author="ERCOT" w:date="2024-05-03T12:21:00Z">
              <w:r>
                <w:rPr>
                  <w:rFonts w:ascii="Arial" w:hAnsi="Arial" w:cs="Arial"/>
                  <w:sz w:val="20"/>
                  <w:szCs w:val="20"/>
                </w:rPr>
                <w:t>Discussion</w:t>
              </w:r>
            </w:ins>
          </w:p>
          <w:p w14:paraId="0F373B24" w14:textId="77777777" w:rsidR="007D396D" w:rsidRDefault="007D396D" w:rsidP="00AE466C">
            <w:pPr>
              <w:pStyle w:val="BodyText"/>
              <w:jc w:val="left"/>
              <w:rPr>
                <w:ins w:id="417" w:author="ERCOT" w:date="2024-05-03T12:21:00Z"/>
                <w:rFonts w:ascii="Arial" w:hAnsi="Arial" w:cs="Arial"/>
                <w:sz w:val="20"/>
                <w:szCs w:val="20"/>
              </w:rPr>
            </w:pPr>
          </w:p>
          <w:p w14:paraId="54E486A7" w14:textId="77777777" w:rsidR="007D396D" w:rsidRPr="00B817E8" w:rsidRDefault="007D396D" w:rsidP="00AE466C">
            <w:pPr>
              <w:pStyle w:val="BodyText"/>
              <w:jc w:val="left"/>
              <w:rPr>
                <w:ins w:id="418" w:author="ERCOT" w:date="2024-05-03T12:21:00Z"/>
                <w:rFonts w:ascii="Arial" w:hAnsi="Arial" w:cs="Arial"/>
                <w:sz w:val="20"/>
                <w:szCs w:val="20"/>
              </w:rPr>
            </w:pPr>
          </w:p>
        </w:tc>
        <w:tc>
          <w:tcPr>
            <w:tcW w:w="1530" w:type="dxa"/>
            <w:shd w:val="clear" w:color="auto" w:fill="auto"/>
          </w:tcPr>
          <w:p w14:paraId="5E0EA5CF" w14:textId="77777777" w:rsidR="007D396D" w:rsidRDefault="007D396D" w:rsidP="00AE466C">
            <w:pPr>
              <w:pStyle w:val="BodyText"/>
              <w:jc w:val="left"/>
              <w:rPr>
                <w:ins w:id="419" w:author="ERCOT" w:date="2024-05-03T12:21:00Z"/>
                <w:rFonts w:ascii="Arial" w:hAnsi="Arial" w:cs="Arial"/>
                <w:sz w:val="20"/>
                <w:szCs w:val="20"/>
              </w:rPr>
            </w:pPr>
            <w:ins w:id="420" w:author="ERCOT" w:date="2024-05-03T12:21:00Z">
              <w:r w:rsidRPr="00B817E8">
                <w:rPr>
                  <w:rFonts w:ascii="Arial" w:hAnsi="Arial" w:cs="Arial"/>
                  <w:sz w:val="20"/>
                  <w:szCs w:val="20"/>
                </w:rPr>
                <w:t>Tac Chair or Delegate</w:t>
              </w:r>
            </w:ins>
          </w:p>
          <w:p w14:paraId="72FBDAAD" w14:textId="77777777" w:rsidR="007D396D" w:rsidRDefault="007D396D" w:rsidP="00AE466C">
            <w:pPr>
              <w:pStyle w:val="BodyText"/>
              <w:jc w:val="left"/>
              <w:rPr>
                <w:ins w:id="421" w:author="ERCOT" w:date="2024-05-03T12:21:00Z"/>
                <w:rFonts w:ascii="Arial" w:hAnsi="Arial" w:cs="Arial"/>
                <w:sz w:val="20"/>
                <w:szCs w:val="20"/>
              </w:rPr>
            </w:pPr>
          </w:p>
          <w:p w14:paraId="43010EF1" w14:textId="77777777" w:rsidR="007D396D" w:rsidRDefault="007D396D" w:rsidP="00AE466C">
            <w:pPr>
              <w:pStyle w:val="BodyText"/>
              <w:jc w:val="left"/>
              <w:rPr>
                <w:ins w:id="422" w:author="ERCOT" w:date="2024-05-03T12:21:00Z"/>
                <w:rFonts w:ascii="Arial" w:hAnsi="Arial" w:cs="Arial"/>
                <w:sz w:val="20"/>
                <w:szCs w:val="20"/>
              </w:rPr>
            </w:pPr>
            <w:ins w:id="423" w:author="ERCOT" w:date="2024-05-03T12:21:00Z">
              <w:r>
                <w:rPr>
                  <w:rFonts w:ascii="Arial" w:hAnsi="Arial" w:cs="Arial"/>
                  <w:sz w:val="20"/>
                  <w:szCs w:val="20"/>
                </w:rPr>
                <w:t>Appellant</w:t>
              </w:r>
            </w:ins>
          </w:p>
          <w:p w14:paraId="1AA70334" w14:textId="77777777" w:rsidR="007D396D" w:rsidRDefault="007D396D" w:rsidP="00AE466C">
            <w:pPr>
              <w:pStyle w:val="BodyText"/>
              <w:jc w:val="left"/>
              <w:rPr>
                <w:ins w:id="424" w:author="ERCOT" w:date="2024-05-03T12:21:00Z"/>
                <w:rFonts w:ascii="Arial" w:hAnsi="Arial" w:cs="Arial"/>
                <w:sz w:val="20"/>
                <w:szCs w:val="20"/>
              </w:rPr>
            </w:pPr>
          </w:p>
          <w:p w14:paraId="14329897" w14:textId="77777777" w:rsidR="007D396D" w:rsidRDefault="007D396D" w:rsidP="00AE466C">
            <w:pPr>
              <w:pStyle w:val="BodyText"/>
              <w:jc w:val="left"/>
              <w:rPr>
                <w:ins w:id="425" w:author="ERCOT" w:date="2024-05-03T12:21:00Z"/>
                <w:rFonts w:ascii="Arial" w:hAnsi="Arial" w:cs="Arial"/>
                <w:sz w:val="20"/>
                <w:szCs w:val="20"/>
              </w:rPr>
            </w:pPr>
            <w:ins w:id="426" w:author="ERCOT" w:date="2024-05-03T12:21:00Z">
              <w:r>
                <w:rPr>
                  <w:rFonts w:ascii="Arial" w:hAnsi="Arial" w:cs="Arial"/>
                  <w:sz w:val="20"/>
                  <w:szCs w:val="20"/>
                </w:rPr>
                <w:t>TAC Advocate</w:t>
              </w:r>
            </w:ins>
          </w:p>
          <w:p w14:paraId="7414A342" w14:textId="77777777" w:rsidR="007D396D" w:rsidRDefault="007D396D" w:rsidP="00AE466C">
            <w:pPr>
              <w:pStyle w:val="BodyText"/>
              <w:jc w:val="left"/>
              <w:rPr>
                <w:ins w:id="427" w:author="ERCOT" w:date="2024-05-03T12:21:00Z"/>
                <w:rFonts w:ascii="Arial" w:hAnsi="Arial" w:cs="Arial"/>
                <w:sz w:val="20"/>
                <w:szCs w:val="20"/>
              </w:rPr>
            </w:pPr>
          </w:p>
          <w:p w14:paraId="56C802FA" w14:textId="77777777" w:rsidR="007D396D" w:rsidRDefault="007D396D" w:rsidP="00AE466C">
            <w:pPr>
              <w:pStyle w:val="BodyText"/>
              <w:jc w:val="left"/>
              <w:rPr>
                <w:ins w:id="428" w:author="ERCOT" w:date="2024-05-03T12:21:00Z"/>
                <w:rFonts w:ascii="Arial" w:hAnsi="Arial" w:cs="Arial"/>
                <w:sz w:val="20"/>
                <w:szCs w:val="20"/>
              </w:rPr>
            </w:pPr>
          </w:p>
          <w:p w14:paraId="52270F27" w14:textId="77777777" w:rsidR="007D396D" w:rsidRDefault="007D396D" w:rsidP="00AE466C">
            <w:pPr>
              <w:pStyle w:val="BodyText"/>
              <w:jc w:val="left"/>
              <w:rPr>
                <w:ins w:id="429" w:author="ERCOT" w:date="2024-05-03T12:21:00Z"/>
                <w:rFonts w:ascii="Arial" w:hAnsi="Arial" w:cs="Arial"/>
                <w:sz w:val="20"/>
                <w:szCs w:val="20"/>
              </w:rPr>
            </w:pPr>
          </w:p>
          <w:p w14:paraId="3F7D3F4F" w14:textId="77777777" w:rsidR="007D396D" w:rsidRDefault="007D396D" w:rsidP="00AE466C">
            <w:pPr>
              <w:pStyle w:val="BodyText"/>
              <w:jc w:val="left"/>
              <w:rPr>
                <w:ins w:id="430" w:author="ERCOT" w:date="2024-05-03T12:21:00Z"/>
                <w:rFonts w:ascii="Arial" w:hAnsi="Arial" w:cs="Arial"/>
                <w:sz w:val="20"/>
                <w:szCs w:val="20"/>
              </w:rPr>
            </w:pPr>
            <w:ins w:id="431" w:author="ERCOT" w:date="2024-05-03T12:21:00Z">
              <w:r>
                <w:rPr>
                  <w:rFonts w:ascii="Arial" w:hAnsi="Arial" w:cs="Arial"/>
                  <w:sz w:val="20"/>
                  <w:szCs w:val="20"/>
                </w:rPr>
                <w:t>Staff</w:t>
              </w:r>
            </w:ins>
          </w:p>
          <w:p w14:paraId="42F28201" w14:textId="77777777" w:rsidR="007D396D" w:rsidRDefault="007D396D" w:rsidP="00AE466C">
            <w:pPr>
              <w:pStyle w:val="BodyText"/>
              <w:jc w:val="left"/>
              <w:rPr>
                <w:ins w:id="432" w:author="ERCOT" w:date="2024-05-03T12:21:00Z"/>
                <w:rFonts w:ascii="Arial" w:hAnsi="Arial" w:cs="Arial"/>
                <w:sz w:val="20"/>
                <w:szCs w:val="20"/>
              </w:rPr>
            </w:pPr>
          </w:p>
          <w:p w14:paraId="6C724511" w14:textId="77777777" w:rsidR="007D396D" w:rsidRDefault="007D396D" w:rsidP="00AE466C">
            <w:pPr>
              <w:pStyle w:val="BodyText"/>
              <w:jc w:val="left"/>
              <w:rPr>
                <w:ins w:id="433" w:author="ERCOT" w:date="2024-05-03T12:21:00Z"/>
                <w:rFonts w:ascii="Arial" w:hAnsi="Arial" w:cs="Arial"/>
                <w:sz w:val="20"/>
                <w:szCs w:val="20"/>
              </w:rPr>
            </w:pPr>
          </w:p>
          <w:p w14:paraId="76D07BCF" w14:textId="77777777" w:rsidR="007D396D" w:rsidRDefault="007D396D" w:rsidP="00AE466C">
            <w:pPr>
              <w:pStyle w:val="BodyText"/>
              <w:jc w:val="left"/>
              <w:rPr>
                <w:ins w:id="434" w:author="ERCOT" w:date="2024-05-03T12:21:00Z"/>
                <w:rFonts w:ascii="Arial" w:hAnsi="Arial" w:cs="Arial"/>
                <w:sz w:val="20"/>
                <w:szCs w:val="20"/>
              </w:rPr>
            </w:pPr>
            <w:ins w:id="435" w:author="ERCOT" w:date="2024-05-03T12:21:00Z">
              <w:r>
                <w:rPr>
                  <w:rFonts w:ascii="Arial" w:hAnsi="Arial" w:cs="Arial"/>
                  <w:sz w:val="20"/>
                  <w:szCs w:val="20"/>
                </w:rPr>
                <w:t>Interested Parties</w:t>
              </w:r>
            </w:ins>
          </w:p>
          <w:p w14:paraId="372A9DED" w14:textId="77777777" w:rsidR="007D396D" w:rsidRDefault="007D396D" w:rsidP="00AE466C">
            <w:pPr>
              <w:pStyle w:val="BodyText"/>
              <w:jc w:val="left"/>
              <w:rPr>
                <w:ins w:id="436" w:author="ERCOT" w:date="2024-05-03T12:21:00Z"/>
                <w:rFonts w:ascii="Arial" w:hAnsi="Arial" w:cs="Arial"/>
                <w:sz w:val="20"/>
                <w:szCs w:val="20"/>
              </w:rPr>
            </w:pPr>
          </w:p>
          <w:p w14:paraId="78F94BF6" w14:textId="77777777" w:rsidR="007D396D" w:rsidRDefault="007D396D" w:rsidP="00AE466C">
            <w:pPr>
              <w:pStyle w:val="BodyText"/>
              <w:jc w:val="left"/>
              <w:rPr>
                <w:ins w:id="437" w:author="ERCOT" w:date="2024-05-03T12:21:00Z"/>
                <w:rFonts w:ascii="Arial" w:hAnsi="Arial" w:cs="Arial"/>
                <w:sz w:val="20"/>
                <w:szCs w:val="20"/>
              </w:rPr>
            </w:pPr>
          </w:p>
          <w:p w14:paraId="0EE4056C" w14:textId="77777777" w:rsidR="007D396D" w:rsidRDefault="007D396D" w:rsidP="00AE466C">
            <w:pPr>
              <w:pStyle w:val="BodyText"/>
              <w:jc w:val="left"/>
              <w:rPr>
                <w:ins w:id="438" w:author="ERCOT" w:date="2024-05-03T12:21:00Z"/>
                <w:rFonts w:ascii="Arial" w:hAnsi="Arial" w:cs="Arial"/>
                <w:sz w:val="20"/>
                <w:szCs w:val="20"/>
              </w:rPr>
            </w:pPr>
            <w:ins w:id="439" w:author="ERCOT" w:date="2024-05-03T12:21:00Z">
              <w:r>
                <w:rPr>
                  <w:rFonts w:ascii="Arial" w:hAnsi="Arial" w:cs="Arial"/>
                  <w:sz w:val="20"/>
                  <w:szCs w:val="20"/>
                </w:rPr>
                <w:t>Appellant</w:t>
              </w:r>
            </w:ins>
          </w:p>
          <w:p w14:paraId="5CB0A6D2" w14:textId="77777777" w:rsidR="007D396D" w:rsidRDefault="007D396D" w:rsidP="00AE466C">
            <w:pPr>
              <w:pStyle w:val="BodyText"/>
              <w:jc w:val="left"/>
              <w:rPr>
                <w:ins w:id="440" w:author="ERCOT" w:date="2024-05-03T12:21:00Z"/>
                <w:rFonts w:ascii="Arial" w:hAnsi="Arial" w:cs="Arial"/>
                <w:sz w:val="20"/>
                <w:szCs w:val="20"/>
              </w:rPr>
            </w:pPr>
          </w:p>
          <w:p w14:paraId="7FFCB508" w14:textId="77777777" w:rsidR="007D396D" w:rsidRPr="00B817E8" w:rsidRDefault="007D396D" w:rsidP="00AE466C">
            <w:pPr>
              <w:pStyle w:val="BodyText"/>
              <w:jc w:val="left"/>
              <w:rPr>
                <w:ins w:id="441" w:author="ERCOT" w:date="2024-05-03T12:21:00Z"/>
                <w:rFonts w:ascii="Arial" w:hAnsi="Arial" w:cs="Arial"/>
                <w:sz w:val="20"/>
                <w:szCs w:val="20"/>
              </w:rPr>
            </w:pPr>
          </w:p>
        </w:tc>
        <w:tc>
          <w:tcPr>
            <w:tcW w:w="1660" w:type="dxa"/>
            <w:vMerge/>
            <w:shd w:val="clear" w:color="auto" w:fill="D9E2F3" w:themeFill="accent1" w:themeFillTint="33"/>
          </w:tcPr>
          <w:p w14:paraId="1CB9DF95" w14:textId="77777777" w:rsidR="007D396D" w:rsidRPr="180ABFCD" w:rsidRDefault="007D396D" w:rsidP="00AE466C">
            <w:pPr>
              <w:pStyle w:val="BodyText"/>
              <w:jc w:val="left"/>
              <w:rPr>
                <w:ins w:id="442" w:author="ERCOT" w:date="2024-05-03T12:21:00Z"/>
                <w:rFonts w:ascii="Arial" w:hAnsi="Arial" w:cs="Arial"/>
                <w:sz w:val="20"/>
                <w:szCs w:val="20"/>
              </w:rPr>
            </w:pPr>
          </w:p>
        </w:tc>
      </w:tr>
      <w:tr w:rsidR="007D396D" w:rsidRPr="00E716FA" w14:paraId="619C2E51" w14:textId="77777777" w:rsidTr="00AE466C">
        <w:trPr>
          <w:trHeight w:val="260"/>
          <w:ins w:id="443" w:author="ERCOT" w:date="2024-05-03T12:21:00Z"/>
        </w:trPr>
        <w:tc>
          <w:tcPr>
            <w:tcW w:w="1921" w:type="dxa"/>
            <w:vMerge/>
            <w:shd w:val="clear" w:color="auto" w:fill="D9E2F3" w:themeFill="accent1" w:themeFillTint="33"/>
          </w:tcPr>
          <w:p w14:paraId="52976CB0" w14:textId="77777777" w:rsidR="007D396D" w:rsidRDefault="007D396D" w:rsidP="00AE466C">
            <w:pPr>
              <w:pStyle w:val="BodyText"/>
              <w:jc w:val="left"/>
              <w:rPr>
                <w:ins w:id="444" w:author="ERCOT" w:date="2024-05-03T12:21:00Z"/>
                <w:rFonts w:ascii="Arial" w:hAnsi="Arial" w:cs="Arial"/>
                <w:sz w:val="20"/>
                <w:szCs w:val="20"/>
              </w:rPr>
            </w:pPr>
          </w:p>
        </w:tc>
        <w:tc>
          <w:tcPr>
            <w:tcW w:w="1304" w:type="dxa"/>
            <w:vMerge/>
            <w:shd w:val="clear" w:color="auto" w:fill="D9E2F3" w:themeFill="accent1" w:themeFillTint="33"/>
          </w:tcPr>
          <w:p w14:paraId="1631727C" w14:textId="77777777" w:rsidR="007D396D" w:rsidRDefault="007D396D" w:rsidP="00AE466C">
            <w:pPr>
              <w:pStyle w:val="BodyText"/>
              <w:jc w:val="left"/>
              <w:rPr>
                <w:ins w:id="445" w:author="ERCOT" w:date="2024-05-03T12:21:00Z"/>
                <w:rFonts w:ascii="Arial" w:hAnsi="Arial" w:cs="Arial"/>
                <w:sz w:val="20"/>
                <w:szCs w:val="20"/>
              </w:rPr>
            </w:pPr>
          </w:p>
        </w:tc>
        <w:tc>
          <w:tcPr>
            <w:tcW w:w="1440" w:type="dxa"/>
            <w:vMerge/>
            <w:shd w:val="clear" w:color="auto" w:fill="D9E2F3" w:themeFill="accent1" w:themeFillTint="33"/>
          </w:tcPr>
          <w:p w14:paraId="0201AAA9" w14:textId="77777777" w:rsidR="007D396D" w:rsidRDefault="007D396D" w:rsidP="00AE466C">
            <w:pPr>
              <w:pStyle w:val="BodyText"/>
              <w:jc w:val="left"/>
              <w:rPr>
                <w:ins w:id="446" w:author="ERCOT" w:date="2024-05-03T12:21:00Z"/>
                <w:rFonts w:ascii="Arial" w:hAnsi="Arial" w:cs="Arial"/>
                <w:sz w:val="20"/>
                <w:szCs w:val="20"/>
              </w:rPr>
            </w:pPr>
          </w:p>
        </w:tc>
        <w:tc>
          <w:tcPr>
            <w:tcW w:w="1800" w:type="dxa"/>
            <w:shd w:val="clear" w:color="auto" w:fill="auto"/>
          </w:tcPr>
          <w:p w14:paraId="14FCBDEF" w14:textId="77777777" w:rsidR="007D396D" w:rsidRPr="00E16441" w:rsidRDefault="007D396D" w:rsidP="00AE466C">
            <w:pPr>
              <w:pStyle w:val="BodyText"/>
              <w:jc w:val="left"/>
              <w:rPr>
                <w:ins w:id="447" w:author="ERCOT" w:date="2024-05-03T12:21:00Z"/>
                <w:rFonts w:ascii="Arial" w:hAnsi="Arial" w:cs="Arial"/>
                <w:b/>
                <w:bCs/>
                <w:sz w:val="20"/>
                <w:szCs w:val="20"/>
              </w:rPr>
            </w:pPr>
            <w:ins w:id="448" w:author="ERCOT" w:date="2024-05-03T12:21:00Z">
              <w:r w:rsidRPr="00E16441">
                <w:rPr>
                  <w:rFonts w:ascii="Arial" w:hAnsi="Arial" w:cs="Arial"/>
                  <w:b/>
                  <w:bCs/>
                  <w:sz w:val="20"/>
                  <w:szCs w:val="20"/>
                </w:rPr>
                <w:t>Board Agenda</w:t>
              </w:r>
            </w:ins>
          </w:p>
        </w:tc>
        <w:tc>
          <w:tcPr>
            <w:tcW w:w="1440" w:type="dxa"/>
            <w:shd w:val="clear" w:color="auto" w:fill="auto"/>
          </w:tcPr>
          <w:p w14:paraId="3F0F3791" w14:textId="77777777" w:rsidR="007D396D" w:rsidRPr="00E16441" w:rsidRDefault="007D396D" w:rsidP="00AE466C">
            <w:pPr>
              <w:pStyle w:val="BodyText"/>
              <w:jc w:val="left"/>
              <w:rPr>
                <w:ins w:id="449" w:author="ERCOT" w:date="2024-05-03T12:21:00Z"/>
                <w:rFonts w:ascii="Arial" w:hAnsi="Arial" w:cs="Arial"/>
                <w:b/>
                <w:bCs/>
                <w:sz w:val="20"/>
                <w:szCs w:val="20"/>
              </w:rPr>
            </w:pPr>
            <w:ins w:id="450" w:author="ERCOT" w:date="2024-05-03T12:21:00Z">
              <w:r w:rsidRPr="00E16441">
                <w:rPr>
                  <w:rFonts w:ascii="Arial" w:hAnsi="Arial" w:cs="Arial"/>
                  <w:b/>
                  <w:bCs/>
                  <w:sz w:val="20"/>
                  <w:szCs w:val="20"/>
                </w:rPr>
                <w:t>Vote</w:t>
              </w:r>
            </w:ins>
          </w:p>
        </w:tc>
        <w:tc>
          <w:tcPr>
            <w:tcW w:w="1530" w:type="dxa"/>
            <w:shd w:val="clear" w:color="auto" w:fill="auto"/>
          </w:tcPr>
          <w:p w14:paraId="45D399EE" w14:textId="77777777" w:rsidR="007D396D" w:rsidRPr="00E16441" w:rsidRDefault="007D396D" w:rsidP="00AE466C">
            <w:pPr>
              <w:pStyle w:val="BodyText"/>
              <w:jc w:val="left"/>
              <w:rPr>
                <w:ins w:id="451" w:author="ERCOT" w:date="2024-05-03T12:21:00Z"/>
                <w:rFonts w:ascii="Arial" w:hAnsi="Arial" w:cs="Arial"/>
                <w:b/>
                <w:bCs/>
                <w:sz w:val="20"/>
                <w:szCs w:val="20"/>
              </w:rPr>
            </w:pPr>
            <w:ins w:id="452" w:author="ERCOT" w:date="2024-05-03T12:21:00Z">
              <w:r w:rsidRPr="00E16441">
                <w:rPr>
                  <w:rFonts w:ascii="Arial" w:hAnsi="Arial" w:cs="Arial"/>
                  <w:b/>
                  <w:bCs/>
                  <w:sz w:val="20"/>
                  <w:szCs w:val="20"/>
                </w:rPr>
                <w:t>Board Chair</w:t>
              </w:r>
            </w:ins>
          </w:p>
        </w:tc>
        <w:tc>
          <w:tcPr>
            <w:tcW w:w="1660" w:type="dxa"/>
            <w:vMerge/>
            <w:shd w:val="clear" w:color="auto" w:fill="D9E2F3" w:themeFill="accent1" w:themeFillTint="33"/>
          </w:tcPr>
          <w:p w14:paraId="61C51AA6" w14:textId="77777777" w:rsidR="007D396D" w:rsidRPr="180ABFCD" w:rsidRDefault="007D396D" w:rsidP="00AE466C">
            <w:pPr>
              <w:pStyle w:val="BodyText"/>
              <w:jc w:val="left"/>
              <w:rPr>
                <w:ins w:id="453" w:author="ERCOT" w:date="2024-05-03T12:21:00Z"/>
                <w:rFonts w:ascii="Arial" w:hAnsi="Arial" w:cs="Arial"/>
                <w:sz w:val="20"/>
                <w:szCs w:val="20"/>
              </w:rPr>
            </w:pPr>
          </w:p>
        </w:tc>
      </w:tr>
      <w:tr w:rsidR="007D396D" w:rsidRPr="00E716FA" w14:paraId="33859F33" w14:textId="77777777" w:rsidTr="00AE466C">
        <w:trPr>
          <w:trHeight w:val="690"/>
          <w:ins w:id="454" w:author="ERCOT" w:date="2024-05-03T12:21:00Z"/>
        </w:trPr>
        <w:tc>
          <w:tcPr>
            <w:tcW w:w="1921" w:type="dxa"/>
            <w:vMerge/>
            <w:shd w:val="clear" w:color="auto" w:fill="D9E2F3" w:themeFill="accent1" w:themeFillTint="33"/>
          </w:tcPr>
          <w:p w14:paraId="3FA9B55D" w14:textId="77777777" w:rsidR="007D396D" w:rsidRDefault="007D396D" w:rsidP="00AE466C">
            <w:pPr>
              <w:pStyle w:val="BodyText"/>
              <w:jc w:val="left"/>
              <w:rPr>
                <w:ins w:id="455" w:author="ERCOT" w:date="2024-05-03T12:21:00Z"/>
                <w:rFonts w:ascii="Arial" w:hAnsi="Arial" w:cs="Arial"/>
                <w:sz w:val="20"/>
                <w:szCs w:val="20"/>
              </w:rPr>
            </w:pPr>
          </w:p>
        </w:tc>
        <w:tc>
          <w:tcPr>
            <w:tcW w:w="1304" w:type="dxa"/>
            <w:vMerge/>
            <w:shd w:val="clear" w:color="auto" w:fill="D9E2F3" w:themeFill="accent1" w:themeFillTint="33"/>
          </w:tcPr>
          <w:p w14:paraId="6C9F85C0" w14:textId="77777777" w:rsidR="007D396D" w:rsidRDefault="007D396D" w:rsidP="00AE466C">
            <w:pPr>
              <w:pStyle w:val="BodyText"/>
              <w:jc w:val="left"/>
              <w:rPr>
                <w:ins w:id="456" w:author="ERCOT" w:date="2024-05-03T12:21:00Z"/>
                <w:rFonts w:ascii="Arial" w:hAnsi="Arial" w:cs="Arial"/>
                <w:sz w:val="20"/>
                <w:szCs w:val="20"/>
              </w:rPr>
            </w:pPr>
          </w:p>
        </w:tc>
        <w:tc>
          <w:tcPr>
            <w:tcW w:w="1440" w:type="dxa"/>
            <w:vMerge/>
            <w:shd w:val="clear" w:color="auto" w:fill="D9E2F3" w:themeFill="accent1" w:themeFillTint="33"/>
          </w:tcPr>
          <w:p w14:paraId="3EDB1634" w14:textId="77777777" w:rsidR="007D396D" w:rsidRDefault="007D396D" w:rsidP="00AE466C">
            <w:pPr>
              <w:pStyle w:val="BodyText"/>
              <w:jc w:val="left"/>
              <w:rPr>
                <w:ins w:id="457" w:author="ERCOT" w:date="2024-05-03T12:21:00Z"/>
                <w:rFonts w:ascii="Arial" w:hAnsi="Arial" w:cs="Arial"/>
                <w:sz w:val="20"/>
                <w:szCs w:val="20"/>
              </w:rPr>
            </w:pPr>
          </w:p>
        </w:tc>
        <w:tc>
          <w:tcPr>
            <w:tcW w:w="1800" w:type="dxa"/>
            <w:shd w:val="clear" w:color="auto" w:fill="auto"/>
          </w:tcPr>
          <w:p w14:paraId="75EFA1AD" w14:textId="0AAB1206" w:rsidR="007D396D" w:rsidRPr="00E16441" w:rsidRDefault="007C73E3" w:rsidP="00AE466C">
            <w:pPr>
              <w:pStyle w:val="BodyText"/>
              <w:jc w:val="left"/>
              <w:rPr>
                <w:ins w:id="458" w:author="ERCOT" w:date="2024-05-03T12:21:00Z"/>
                <w:rFonts w:ascii="Arial" w:hAnsi="Arial" w:cs="Arial"/>
                <w:b/>
                <w:bCs/>
                <w:sz w:val="20"/>
                <w:szCs w:val="20"/>
              </w:rPr>
            </w:pPr>
            <w:ins w:id="459" w:author="ERCOT" w:date="2024-05-06T07:00:00Z">
              <w:r>
                <w:rPr>
                  <w:rFonts w:ascii="Arial" w:hAnsi="Arial" w:cs="Arial"/>
                  <w:sz w:val="20"/>
                  <w:szCs w:val="20"/>
                </w:rPr>
                <w:t>Board</w:t>
              </w:r>
              <w:r w:rsidRPr="00E16441">
                <w:rPr>
                  <w:rFonts w:ascii="Arial" w:hAnsi="Arial" w:cs="Arial"/>
                  <w:sz w:val="20"/>
                  <w:szCs w:val="20"/>
                </w:rPr>
                <w:t xml:space="preserve"> </w:t>
              </w:r>
            </w:ins>
            <w:ins w:id="460" w:author="ERCOT" w:date="2024-05-03T12:21:00Z">
              <w:r w:rsidR="007D396D" w:rsidRPr="00E16441">
                <w:rPr>
                  <w:rFonts w:ascii="Arial" w:hAnsi="Arial" w:cs="Arial"/>
                  <w:sz w:val="20"/>
                  <w:szCs w:val="20"/>
                </w:rPr>
                <w:t>Committee Report and Recommendation</w:t>
              </w:r>
            </w:ins>
          </w:p>
        </w:tc>
        <w:tc>
          <w:tcPr>
            <w:tcW w:w="1440" w:type="dxa"/>
            <w:shd w:val="clear" w:color="auto" w:fill="auto"/>
          </w:tcPr>
          <w:p w14:paraId="051A736B" w14:textId="77777777" w:rsidR="007D396D" w:rsidRPr="00E16441" w:rsidRDefault="007D396D" w:rsidP="00AE466C">
            <w:pPr>
              <w:pStyle w:val="BodyText"/>
              <w:jc w:val="left"/>
              <w:rPr>
                <w:ins w:id="461" w:author="ERCOT" w:date="2024-05-03T12:21:00Z"/>
                <w:rFonts w:ascii="Arial" w:hAnsi="Arial" w:cs="Arial"/>
                <w:b/>
                <w:bCs/>
                <w:sz w:val="20"/>
                <w:szCs w:val="20"/>
              </w:rPr>
            </w:pPr>
            <w:ins w:id="462" w:author="ERCOT" w:date="2024-05-03T12:21:00Z">
              <w:r w:rsidRPr="00E16441">
                <w:rPr>
                  <w:rFonts w:ascii="Arial" w:hAnsi="Arial" w:cs="Arial"/>
                  <w:sz w:val="20"/>
                  <w:szCs w:val="20"/>
                </w:rPr>
                <w:t>Discussion</w:t>
              </w:r>
            </w:ins>
          </w:p>
        </w:tc>
        <w:tc>
          <w:tcPr>
            <w:tcW w:w="1530" w:type="dxa"/>
            <w:shd w:val="clear" w:color="auto" w:fill="auto"/>
          </w:tcPr>
          <w:p w14:paraId="62CA963A" w14:textId="417DBC44" w:rsidR="007D396D" w:rsidRPr="00E16441" w:rsidRDefault="002B347D" w:rsidP="00AE466C">
            <w:pPr>
              <w:pStyle w:val="BodyText"/>
              <w:jc w:val="left"/>
              <w:rPr>
                <w:ins w:id="463" w:author="ERCOT" w:date="2024-05-03T12:21:00Z"/>
                <w:rFonts w:ascii="Arial" w:hAnsi="Arial" w:cs="Arial"/>
                <w:b/>
                <w:bCs/>
                <w:sz w:val="20"/>
                <w:szCs w:val="20"/>
              </w:rPr>
            </w:pPr>
            <w:ins w:id="464" w:author="ERCOT" w:date="2024-05-06T06:57:00Z">
              <w:r>
                <w:rPr>
                  <w:rFonts w:ascii="Arial" w:hAnsi="Arial" w:cs="Arial"/>
                  <w:sz w:val="20"/>
                  <w:szCs w:val="20"/>
                </w:rPr>
                <w:t xml:space="preserve">Board </w:t>
              </w:r>
            </w:ins>
            <w:ins w:id="465" w:author="ERCOT" w:date="2024-05-03T12:21:00Z">
              <w:r w:rsidR="007D396D" w:rsidRPr="00E16441">
                <w:rPr>
                  <w:rFonts w:ascii="Arial" w:hAnsi="Arial" w:cs="Arial"/>
                  <w:sz w:val="20"/>
                  <w:szCs w:val="20"/>
                </w:rPr>
                <w:t>Committee Chair</w:t>
              </w:r>
            </w:ins>
          </w:p>
        </w:tc>
        <w:tc>
          <w:tcPr>
            <w:tcW w:w="1660" w:type="dxa"/>
            <w:vMerge/>
            <w:shd w:val="clear" w:color="auto" w:fill="D9E2F3" w:themeFill="accent1" w:themeFillTint="33"/>
          </w:tcPr>
          <w:p w14:paraId="10F21E6B" w14:textId="77777777" w:rsidR="007D396D" w:rsidRPr="180ABFCD" w:rsidRDefault="007D396D" w:rsidP="00AE466C">
            <w:pPr>
              <w:pStyle w:val="BodyText"/>
              <w:jc w:val="left"/>
              <w:rPr>
                <w:ins w:id="466" w:author="ERCOT" w:date="2024-05-03T12:21:00Z"/>
                <w:rFonts w:ascii="Arial" w:hAnsi="Arial" w:cs="Arial"/>
                <w:sz w:val="20"/>
                <w:szCs w:val="20"/>
              </w:rPr>
            </w:pPr>
          </w:p>
        </w:tc>
      </w:tr>
      <w:tr w:rsidR="007D396D" w:rsidRPr="00E716FA" w14:paraId="536283B4" w14:textId="77777777" w:rsidTr="00AA232E">
        <w:trPr>
          <w:trHeight w:val="269"/>
          <w:ins w:id="467" w:author="ERCOT" w:date="2024-05-03T12:21:00Z"/>
        </w:trPr>
        <w:tc>
          <w:tcPr>
            <w:tcW w:w="1921" w:type="dxa"/>
            <w:vMerge w:val="restart"/>
            <w:shd w:val="clear" w:color="auto" w:fill="auto"/>
          </w:tcPr>
          <w:p w14:paraId="28394770" w14:textId="77777777" w:rsidR="007D396D" w:rsidRPr="00E16441" w:rsidRDefault="007D396D" w:rsidP="00AE466C">
            <w:pPr>
              <w:pStyle w:val="BodyText"/>
              <w:jc w:val="left"/>
              <w:rPr>
                <w:ins w:id="468" w:author="ERCOT" w:date="2024-05-03T12:21:00Z"/>
                <w:rFonts w:ascii="Arial" w:hAnsi="Arial" w:cs="Arial"/>
                <w:sz w:val="20"/>
                <w:szCs w:val="20"/>
              </w:rPr>
            </w:pPr>
            <w:bookmarkStart w:id="469" w:name="_Hlk155712553"/>
            <w:ins w:id="470" w:author="ERCOT" w:date="2024-05-03T12:21:00Z">
              <w:r w:rsidRPr="00E16441">
                <w:rPr>
                  <w:rFonts w:ascii="Arial" w:hAnsi="Arial" w:cs="Arial"/>
                  <w:sz w:val="20"/>
                  <w:szCs w:val="20"/>
                </w:rPr>
                <w:t>Recommendation to Approve</w:t>
              </w:r>
              <w:r>
                <w:rPr>
                  <w:rFonts w:ascii="Arial" w:hAnsi="Arial" w:cs="Arial"/>
                  <w:sz w:val="20"/>
                  <w:szCs w:val="20"/>
                </w:rPr>
                <w:t xml:space="preserve"> </w:t>
              </w:r>
              <w:r w:rsidRPr="00E16441">
                <w:rPr>
                  <w:rFonts w:ascii="Arial" w:hAnsi="Arial" w:cs="Arial"/>
                  <w:sz w:val="20"/>
                  <w:szCs w:val="20"/>
                </w:rPr>
                <w:t>Revision Request</w:t>
              </w:r>
            </w:ins>
          </w:p>
        </w:tc>
        <w:tc>
          <w:tcPr>
            <w:tcW w:w="1304" w:type="dxa"/>
            <w:vMerge w:val="restart"/>
            <w:shd w:val="clear" w:color="auto" w:fill="auto"/>
          </w:tcPr>
          <w:p w14:paraId="38765A58" w14:textId="77777777" w:rsidR="007D396D" w:rsidRPr="00E16441" w:rsidRDefault="007D396D" w:rsidP="00AE466C">
            <w:pPr>
              <w:pStyle w:val="BodyText"/>
              <w:jc w:val="left"/>
              <w:rPr>
                <w:ins w:id="471" w:author="ERCOT" w:date="2024-05-03T12:21:00Z"/>
                <w:rFonts w:ascii="Arial" w:hAnsi="Arial" w:cs="Arial"/>
                <w:b/>
                <w:bCs/>
                <w:sz w:val="20"/>
                <w:szCs w:val="20"/>
              </w:rPr>
            </w:pPr>
            <w:ins w:id="472" w:author="ERCOT" w:date="2024-05-03T12:21:00Z">
              <w:r w:rsidRPr="00E16441">
                <w:rPr>
                  <w:rFonts w:ascii="Arial" w:hAnsi="Arial" w:cs="Arial"/>
                  <w:sz w:val="20"/>
                  <w:szCs w:val="20"/>
                </w:rPr>
                <w:t>Unanimous</w:t>
              </w:r>
            </w:ins>
          </w:p>
        </w:tc>
        <w:tc>
          <w:tcPr>
            <w:tcW w:w="1440" w:type="dxa"/>
            <w:vMerge w:val="restart"/>
            <w:shd w:val="clear" w:color="auto" w:fill="auto"/>
          </w:tcPr>
          <w:p w14:paraId="2F74C6D3" w14:textId="77777777" w:rsidR="007D396D" w:rsidRPr="00E16441" w:rsidRDefault="007D396D" w:rsidP="00AE466C">
            <w:pPr>
              <w:pStyle w:val="BodyText"/>
              <w:jc w:val="left"/>
              <w:rPr>
                <w:ins w:id="473" w:author="ERCOT" w:date="2024-05-03T12:21:00Z"/>
                <w:rFonts w:ascii="Arial" w:hAnsi="Arial" w:cs="Arial"/>
                <w:b/>
                <w:bCs/>
                <w:sz w:val="20"/>
                <w:szCs w:val="20"/>
              </w:rPr>
            </w:pPr>
            <w:ins w:id="474" w:author="ERCOT" w:date="2024-05-03T12:21:00Z">
              <w:r w:rsidRPr="00E16441">
                <w:rPr>
                  <w:rFonts w:ascii="Arial" w:hAnsi="Arial" w:cs="Arial"/>
                  <w:sz w:val="20"/>
                  <w:szCs w:val="20"/>
                </w:rPr>
                <w:t>None</w:t>
              </w:r>
            </w:ins>
          </w:p>
        </w:tc>
        <w:tc>
          <w:tcPr>
            <w:tcW w:w="1800" w:type="dxa"/>
            <w:shd w:val="clear" w:color="auto" w:fill="auto"/>
          </w:tcPr>
          <w:p w14:paraId="2DFC52DD" w14:textId="77777777" w:rsidR="007D396D" w:rsidRPr="00E16441" w:rsidRDefault="007D396D" w:rsidP="00AE466C">
            <w:pPr>
              <w:pStyle w:val="BodyText"/>
              <w:jc w:val="left"/>
              <w:rPr>
                <w:ins w:id="475" w:author="ERCOT" w:date="2024-05-03T12:21:00Z"/>
                <w:rFonts w:ascii="Arial" w:hAnsi="Arial" w:cs="Arial"/>
                <w:b/>
                <w:bCs/>
                <w:sz w:val="20"/>
                <w:szCs w:val="20"/>
              </w:rPr>
            </w:pPr>
            <w:ins w:id="476" w:author="ERCOT" w:date="2024-05-03T12:21:00Z">
              <w:r w:rsidRPr="00E16441">
                <w:rPr>
                  <w:rFonts w:ascii="Arial" w:hAnsi="Arial" w:cs="Arial"/>
                  <w:b/>
                  <w:bCs/>
                  <w:sz w:val="20"/>
                  <w:szCs w:val="20"/>
                </w:rPr>
                <w:t>Board Agenda</w:t>
              </w:r>
            </w:ins>
          </w:p>
        </w:tc>
        <w:tc>
          <w:tcPr>
            <w:tcW w:w="1440" w:type="dxa"/>
            <w:shd w:val="clear" w:color="auto" w:fill="auto"/>
          </w:tcPr>
          <w:p w14:paraId="4403A354" w14:textId="77777777" w:rsidR="007D396D" w:rsidRPr="00E16441" w:rsidRDefault="007D396D" w:rsidP="00AE466C">
            <w:pPr>
              <w:pStyle w:val="BodyText"/>
              <w:jc w:val="left"/>
              <w:rPr>
                <w:ins w:id="477" w:author="ERCOT" w:date="2024-05-03T12:21:00Z"/>
                <w:rFonts w:ascii="Arial" w:hAnsi="Arial" w:cs="Arial"/>
                <w:b/>
                <w:bCs/>
                <w:sz w:val="20"/>
                <w:szCs w:val="20"/>
              </w:rPr>
            </w:pPr>
            <w:ins w:id="478" w:author="ERCOT" w:date="2024-05-03T12:21:00Z">
              <w:r w:rsidRPr="00E16441">
                <w:rPr>
                  <w:rFonts w:ascii="Arial" w:hAnsi="Arial" w:cs="Arial"/>
                  <w:b/>
                  <w:bCs/>
                  <w:sz w:val="20"/>
                  <w:szCs w:val="20"/>
                </w:rPr>
                <w:t>Vote</w:t>
              </w:r>
            </w:ins>
          </w:p>
        </w:tc>
        <w:tc>
          <w:tcPr>
            <w:tcW w:w="1530" w:type="dxa"/>
            <w:shd w:val="clear" w:color="auto" w:fill="auto"/>
          </w:tcPr>
          <w:p w14:paraId="5A9DAC73" w14:textId="77777777" w:rsidR="007D396D" w:rsidRPr="00E16441" w:rsidRDefault="007D396D" w:rsidP="00AE466C">
            <w:pPr>
              <w:pStyle w:val="BodyText"/>
              <w:jc w:val="left"/>
              <w:rPr>
                <w:ins w:id="479" w:author="ERCOT" w:date="2024-05-03T12:21:00Z"/>
                <w:rFonts w:ascii="Arial" w:hAnsi="Arial" w:cs="Arial"/>
                <w:b/>
                <w:bCs/>
                <w:sz w:val="20"/>
                <w:szCs w:val="20"/>
              </w:rPr>
            </w:pPr>
            <w:ins w:id="480" w:author="ERCOT" w:date="2024-05-03T12:21:00Z">
              <w:r w:rsidRPr="00E16441">
                <w:rPr>
                  <w:rFonts w:ascii="Arial" w:hAnsi="Arial" w:cs="Arial"/>
                  <w:b/>
                  <w:bCs/>
                  <w:sz w:val="20"/>
                  <w:szCs w:val="20"/>
                </w:rPr>
                <w:t>Board Chair</w:t>
              </w:r>
            </w:ins>
          </w:p>
        </w:tc>
        <w:tc>
          <w:tcPr>
            <w:tcW w:w="1660" w:type="dxa"/>
            <w:vMerge w:val="restart"/>
            <w:shd w:val="clear" w:color="auto" w:fill="auto"/>
          </w:tcPr>
          <w:p w14:paraId="6DED96EF" w14:textId="77777777" w:rsidR="007D396D" w:rsidRDefault="007D396D" w:rsidP="00AE466C">
            <w:pPr>
              <w:pStyle w:val="BodyText"/>
              <w:jc w:val="left"/>
              <w:rPr>
                <w:ins w:id="481" w:author="ERCOT" w:date="2024-05-03T12:21:00Z"/>
                <w:rFonts w:ascii="Arial" w:hAnsi="Arial" w:cs="Arial"/>
                <w:sz w:val="20"/>
                <w:szCs w:val="20"/>
              </w:rPr>
            </w:pPr>
            <w:ins w:id="482" w:author="ERCOT" w:date="2024-05-03T12:21:00Z">
              <w:r>
                <w:rPr>
                  <w:rFonts w:ascii="Arial" w:hAnsi="Arial" w:cs="Arial"/>
                  <w:sz w:val="20"/>
                  <w:szCs w:val="20"/>
                </w:rPr>
                <w:t xml:space="preserve">PURA </w:t>
              </w:r>
              <w:r w:rsidRPr="00E16441">
                <w:rPr>
                  <w:rFonts w:ascii="Arial" w:hAnsi="Arial" w:cs="Arial"/>
                  <w:sz w:val="20"/>
                  <w:szCs w:val="20"/>
                </w:rPr>
                <w:t>Section 39.151(</w:t>
              </w:r>
              <w:r>
                <w:rPr>
                  <w:rFonts w:ascii="Arial" w:hAnsi="Arial" w:cs="Arial"/>
                  <w:sz w:val="20"/>
                  <w:szCs w:val="20"/>
                </w:rPr>
                <w:t>g-6</w:t>
              </w:r>
              <w:r w:rsidRPr="00E16441">
                <w:rPr>
                  <w:rFonts w:ascii="Arial" w:hAnsi="Arial" w:cs="Arial"/>
                  <w:sz w:val="20"/>
                  <w:szCs w:val="20"/>
                </w:rPr>
                <w:t>)</w:t>
              </w:r>
            </w:ins>
          </w:p>
          <w:p w14:paraId="4EC442E3" w14:textId="77777777" w:rsidR="007D396D" w:rsidRDefault="007D396D" w:rsidP="00AE466C">
            <w:pPr>
              <w:pStyle w:val="BodyText"/>
              <w:jc w:val="left"/>
              <w:rPr>
                <w:ins w:id="483" w:author="ERCOT" w:date="2024-05-03T12:21:00Z"/>
                <w:rFonts w:ascii="Arial" w:hAnsi="Arial" w:cs="Arial"/>
                <w:sz w:val="20"/>
                <w:szCs w:val="20"/>
              </w:rPr>
            </w:pPr>
          </w:p>
          <w:p w14:paraId="5A46E63D" w14:textId="77777777" w:rsidR="007D396D" w:rsidRDefault="007D396D" w:rsidP="00AE466C">
            <w:pPr>
              <w:pStyle w:val="BodyText"/>
              <w:jc w:val="left"/>
              <w:rPr>
                <w:ins w:id="484" w:author="ERCOT" w:date="2024-05-03T12:21:00Z"/>
                <w:rFonts w:ascii="Arial" w:hAnsi="Arial" w:cs="Arial"/>
                <w:sz w:val="20"/>
                <w:szCs w:val="20"/>
              </w:rPr>
            </w:pPr>
            <w:ins w:id="485" w:author="ERCOT" w:date="2024-05-03T12:21:00Z">
              <w:r>
                <w:rPr>
                  <w:rFonts w:ascii="Arial" w:hAnsi="Arial" w:cs="Arial"/>
                  <w:sz w:val="20"/>
                  <w:szCs w:val="20"/>
                </w:rPr>
                <w:t>PUCT Subst. R. 25.362(c)(1)-(2)</w:t>
              </w:r>
            </w:ins>
          </w:p>
          <w:p w14:paraId="6CFBA1F3" w14:textId="77777777" w:rsidR="007D396D" w:rsidRDefault="007D396D" w:rsidP="00AE466C">
            <w:pPr>
              <w:pStyle w:val="BodyText"/>
              <w:jc w:val="left"/>
              <w:rPr>
                <w:ins w:id="486" w:author="ERCOT" w:date="2024-05-03T12:21:00Z"/>
                <w:rFonts w:ascii="Arial" w:hAnsi="Arial" w:cs="Arial"/>
                <w:sz w:val="20"/>
                <w:szCs w:val="20"/>
              </w:rPr>
            </w:pPr>
          </w:p>
          <w:p w14:paraId="0C80E7C8" w14:textId="77777777" w:rsidR="007D396D" w:rsidRDefault="007D396D" w:rsidP="00AE466C">
            <w:pPr>
              <w:pStyle w:val="BodyText"/>
              <w:jc w:val="left"/>
              <w:rPr>
                <w:ins w:id="487" w:author="ERCOT" w:date="2024-05-03T12:21:00Z"/>
                <w:rFonts w:ascii="Arial" w:hAnsi="Arial" w:cs="Arial"/>
                <w:sz w:val="20"/>
                <w:szCs w:val="20"/>
              </w:rPr>
            </w:pPr>
            <w:ins w:id="488" w:author="ERCOT" w:date="2024-05-03T12:21:00Z">
              <w:r w:rsidRPr="180ABFCD">
                <w:rPr>
                  <w:rFonts w:ascii="Arial" w:hAnsi="Arial" w:cs="Arial"/>
                  <w:sz w:val="20"/>
                  <w:szCs w:val="20"/>
                </w:rPr>
                <w:t xml:space="preserve">Bylaws Section </w:t>
              </w:r>
              <w:r>
                <w:rPr>
                  <w:rFonts w:ascii="Arial" w:hAnsi="Arial" w:cs="Arial"/>
                  <w:sz w:val="20"/>
                  <w:szCs w:val="20"/>
                </w:rPr>
                <w:t>4</w:t>
              </w:r>
            </w:ins>
          </w:p>
          <w:p w14:paraId="4848AAEA" w14:textId="77777777" w:rsidR="007D396D" w:rsidRPr="00E16441" w:rsidRDefault="007D396D" w:rsidP="00AE466C">
            <w:pPr>
              <w:pStyle w:val="BodyText"/>
              <w:jc w:val="left"/>
              <w:rPr>
                <w:ins w:id="489" w:author="ERCOT" w:date="2024-05-03T12:21:00Z"/>
                <w:rFonts w:ascii="Arial" w:hAnsi="Arial" w:cs="Arial"/>
                <w:sz w:val="20"/>
                <w:szCs w:val="20"/>
              </w:rPr>
            </w:pPr>
          </w:p>
          <w:p w14:paraId="26D1A2E2" w14:textId="77777777" w:rsidR="007D396D" w:rsidRPr="00E16441" w:rsidRDefault="007D396D" w:rsidP="00AE466C">
            <w:pPr>
              <w:pStyle w:val="BodyText"/>
              <w:jc w:val="left"/>
              <w:rPr>
                <w:ins w:id="490" w:author="ERCOT" w:date="2024-05-03T12:21:00Z"/>
                <w:rFonts w:ascii="Arial" w:hAnsi="Arial" w:cs="Arial"/>
                <w:sz w:val="20"/>
                <w:szCs w:val="20"/>
              </w:rPr>
            </w:pPr>
            <w:ins w:id="491" w:author="ERCOT" w:date="2024-05-03T12:21:00Z">
              <w:r w:rsidRPr="00E16441">
                <w:rPr>
                  <w:rFonts w:ascii="Arial" w:hAnsi="Arial" w:cs="Arial"/>
                  <w:sz w:val="20"/>
                  <w:szCs w:val="20"/>
                </w:rPr>
                <w:t>Board Policies and Procedures Section</w:t>
              </w:r>
              <w:r>
                <w:rPr>
                  <w:rFonts w:ascii="Arial" w:hAnsi="Arial" w:cs="Arial"/>
                  <w:sz w:val="20"/>
                  <w:szCs w:val="20"/>
                </w:rPr>
                <w:t xml:space="preserve"> 8</w:t>
              </w:r>
            </w:ins>
          </w:p>
        </w:tc>
      </w:tr>
      <w:bookmarkEnd w:id="469"/>
      <w:tr w:rsidR="007D396D" w:rsidRPr="00E716FA" w14:paraId="6102578D" w14:textId="77777777" w:rsidTr="00AE466C">
        <w:trPr>
          <w:trHeight w:val="1088"/>
          <w:ins w:id="492" w:author="ERCOT" w:date="2024-05-03T12:21:00Z"/>
        </w:trPr>
        <w:tc>
          <w:tcPr>
            <w:tcW w:w="1921" w:type="dxa"/>
            <w:vMerge/>
          </w:tcPr>
          <w:p w14:paraId="056374CC" w14:textId="77777777" w:rsidR="007D396D" w:rsidRPr="00E16441" w:rsidRDefault="007D396D" w:rsidP="00AE466C">
            <w:pPr>
              <w:pStyle w:val="BodyText"/>
              <w:jc w:val="left"/>
              <w:rPr>
                <w:ins w:id="493" w:author="ERCOT" w:date="2024-05-03T12:21:00Z"/>
                <w:rFonts w:ascii="Arial" w:hAnsi="Arial" w:cs="Arial"/>
                <w:sz w:val="20"/>
                <w:szCs w:val="20"/>
              </w:rPr>
            </w:pPr>
          </w:p>
        </w:tc>
        <w:tc>
          <w:tcPr>
            <w:tcW w:w="1304" w:type="dxa"/>
            <w:vMerge/>
          </w:tcPr>
          <w:p w14:paraId="538478DF" w14:textId="77777777" w:rsidR="007D396D" w:rsidRPr="00E16441" w:rsidRDefault="007D396D" w:rsidP="00AE466C">
            <w:pPr>
              <w:pStyle w:val="BodyText"/>
              <w:jc w:val="left"/>
              <w:rPr>
                <w:ins w:id="494" w:author="ERCOT" w:date="2024-05-03T12:21:00Z"/>
                <w:rFonts w:ascii="Arial" w:hAnsi="Arial" w:cs="Arial"/>
                <w:sz w:val="20"/>
                <w:szCs w:val="20"/>
              </w:rPr>
            </w:pPr>
          </w:p>
        </w:tc>
        <w:tc>
          <w:tcPr>
            <w:tcW w:w="1440" w:type="dxa"/>
            <w:vMerge/>
          </w:tcPr>
          <w:p w14:paraId="1C1DD6C9" w14:textId="77777777" w:rsidR="007D396D" w:rsidRPr="00E16441" w:rsidRDefault="007D396D" w:rsidP="00AE466C">
            <w:pPr>
              <w:pStyle w:val="BodyText"/>
              <w:jc w:val="left"/>
              <w:rPr>
                <w:ins w:id="495" w:author="ERCOT" w:date="2024-05-03T12:21:00Z"/>
                <w:rFonts w:ascii="Arial" w:hAnsi="Arial" w:cs="Arial"/>
                <w:sz w:val="20"/>
                <w:szCs w:val="20"/>
              </w:rPr>
            </w:pPr>
          </w:p>
        </w:tc>
        <w:tc>
          <w:tcPr>
            <w:tcW w:w="1800" w:type="dxa"/>
            <w:shd w:val="clear" w:color="auto" w:fill="auto"/>
          </w:tcPr>
          <w:p w14:paraId="3FC59358" w14:textId="77777777" w:rsidR="007D396D" w:rsidRPr="00E16441" w:rsidRDefault="007D396D" w:rsidP="00AE466C">
            <w:pPr>
              <w:pStyle w:val="BodyText"/>
              <w:jc w:val="left"/>
              <w:rPr>
                <w:ins w:id="496" w:author="ERCOT" w:date="2024-05-03T12:21:00Z"/>
                <w:rFonts w:ascii="Arial" w:hAnsi="Arial" w:cs="Arial"/>
                <w:sz w:val="20"/>
                <w:szCs w:val="20"/>
              </w:rPr>
            </w:pPr>
            <w:ins w:id="497" w:author="ERCOT" w:date="2024-05-03T12:21:00Z">
              <w:r w:rsidRPr="00E16441">
                <w:rPr>
                  <w:rFonts w:ascii="Arial" w:hAnsi="Arial" w:cs="Arial"/>
                  <w:sz w:val="20"/>
                  <w:szCs w:val="20"/>
                </w:rPr>
                <w:t>Consent Agenda</w:t>
              </w:r>
            </w:ins>
          </w:p>
        </w:tc>
        <w:tc>
          <w:tcPr>
            <w:tcW w:w="1440" w:type="dxa"/>
            <w:shd w:val="clear" w:color="auto" w:fill="auto"/>
          </w:tcPr>
          <w:p w14:paraId="19B264E6" w14:textId="77777777" w:rsidR="007D396D" w:rsidRPr="00E16441" w:rsidRDefault="007D396D" w:rsidP="00AE466C">
            <w:pPr>
              <w:pStyle w:val="BodyText"/>
              <w:jc w:val="left"/>
              <w:rPr>
                <w:ins w:id="498" w:author="ERCOT" w:date="2024-05-03T12:21:00Z"/>
                <w:rFonts w:ascii="Arial" w:hAnsi="Arial" w:cs="Arial"/>
                <w:sz w:val="20"/>
                <w:szCs w:val="20"/>
              </w:rPr>
            </w:pPr>
            <w:ins w:id="499" w:author="ERCOT" w:date="2024-05-03T12:21:00Z">
              <w:r w:rsidRPr="00E16441">
                <w:rPr>
                  <w:rFonts w:ascii="Arial" w:hAnsi="Arial" w:cs="Arial"/>
                  <w:sz w:val="20"/>
                  <w:szCs w:val="20"/>
                </w:rPr>
                <w:t>Discussion</w:t>
              </w:r>
            </w:ins>
          </w:p>
        </w:tc>
        <w:tc>
          <w:tcPr>
            <w:tcW w:w="1530" w:type="dxa"/>
            <w:shd w:val="clear" w:color="auto" w:fill="auto"/>
          </w:tcPr>
          <w:p w14:paraId="6BD57B6E" w14:textId="77777777" w:rsidR="007D396D" w:rsidRPr="00E16441" w:rsidRDefault="007D396D" w:rsidP="00AE466C">
            <w:pPr>
              <w:pStyle w:val="BodyText"/>
              <w:jc w:val="left"/>
              <w:rPr>
                <w:ins w:id="500" w:author="ERCOT" w:date="2024-05-03T12:21:00Z"/>
                <w:rFonts w:ascii="Arial" w:hAnsi="Arial" w:cs="Arial"/>
                <w:sz w:val="20"/>
                <w:szCs w:val="20"/>
              </w:rPr>
            </w:pPr>
            <w:ins w:id="501" w:author="ERCOT" w:date="2024-05-03T12:21:00Z">
              <w:r w:rsidRPr="00E16441">
                <w:rPr>
                  <w:rFonts w:ascii="Arial" w:hAnsi="Arial" w:cs="Arial"/>
                  <w:sz w:val="20"/>
                  <w:szCs w:val="20"/>
                </w:rPr>
                <w:t>Secretary</w:t>
              </w:r>
              <w:r>
                <w:rPr>
                  <w:rFonts w:ascii="Arial" w:hAnsi="Arial" w:cs="Arial"/>
                  <w:sz w:val="20"/>
                  <w:szCs w:val="20"/>
                </w:rPr>
                <w:t xml:space="preserve"> or Assistant Secretary</w:t>
              </w:r>
            </w:ins>
          </w:p>
        </w:tc>
        <w:tc>
          <w:tcPr>
            <w:tcW w:w="1660" w:type="dxa"/>
            <w:vMerge/>
          </w:tcPr>
          <w:p w14:paraId="77ED2DC8" w14:textId="77777777" w:rsidR="007D396D" w:rsidRPr="00E16441" w:rsidRDefault="007D396D" w:rsidP="00AE466C">
            <w:pPr>
              <w:pStyle w:val="BodyText"/>
              <w:numPr>
                <w:ilvl w:val="0"/>
                <w:numId w:val="54"/>
              </w:numPr>
              <w:ind w:left="406"/>
              <w:jc w:val="left"/>
              <w:rPr>
                <w:ins w:id="502" w:author="ERCOT" w:date="2024-05-03T12:21:00Z"/>
                <w:rFonts w:ascii="Arial" w:hAnsi="Arial" w:cs="Arial"/>
                <w:sz w:val="20"/>
                <w:szCs w:val="20"/>
              </w:rPr>
            </w:pPr>
          </w:p>
        </w:tc>
      </w:tr>
      <w:tr w:rsidR="007D396D" w:rsidRPr="00E716FA" w14:paraId="6B2CFA18" w14:textId="77777777" w:rsidTr="00AE466C">
        <w:trPr>
          <w:trHeight w:val="250"/>
          <w:ins w:id="503" w:author="ERCOT" w:date="2024-05-03T12:21:00Z"/>
        </w:trPr>
        <w:tc>
          <w:tcPr>
            <w:tcW w:w="1921" w:type="dxa"/>
            <w:vMerge w:val="restart"/>
            <w:shd w:val="clear" w:color="auto" w:fill="auto"/>
          </w:tcPr>
          <w:p w14:paraId="31E5ACD7" w14:textId="010D6965" w:rsidR="007D396D" w:rsidRPr="00E16441" w:rsidRDefault="007D396D" w:rsidP="00AE466C">
            <w:pPr>
              <w:pStyle w:val="BodyText"/>
              <w:jc w:val="left"/>
              <w:rPr>
                <w:ins w:id="504" w:author="ERCOT" w:date="2024-05-03T12:21:00Z"/>
                <w:rFonts w:ascii="Arial" w:hAnsi="Arial" w:cs="Arial"/>
                <w:sz w:val="20"/>
                <w:szCs w:val="20"/>
              </w:rPr>
            </w:pPr>
            <w:ins w:id="505" w:author="ERCOT" w:date="2024-05-03T12:21:00Z">
              <w:r>
                <w:rPr>
                  <w:rFonts w:ascii="Arial" w:hAnsi="Arial" w:cs="Arial"/>
                  <w:sz w:val="20"/>
                  <w:szCs w:val="20"/>
                </w:rPr>
                <w:t xml:space="preserve">Any Revision Request on Board and/or </w:t>
              </w:r>
            </w:ins>
            <w:ins w:id="506" w:author="ERCOT" w:date="2024-05-06T06:58:00Z">
              <w:r w:rsidR="00154884">
                <w:rPr>
                  <w:rFonts w:ascii="Arial" w:hAnsi="Arial" w:cs="Arial"/>
                  <w:sz w:val="20"/>
                  <w:szCs w:val="20"/>
                </w:rPr>
                <w:t xml:space="preserve">Board </w:t>
              </w:r>
            </w:ins>
            <w:ins w:id="507" w:author="ERCOT" w:date="2024-05-03T12:21:00Z">
              <w:r>
                <w:rPr>
                  <w:rFonts w:ascii="Arial" w:hAnsi="Arial" w:cs="Arial"/>
                  <w:sz w:val="20"/>
                  <w:szCs w:val="20"/>
                </w:rPr>
                <w:t>Committee Agenda</w:t>
              </w:r>
            </w:ins>
          </w:p>
        </w:tc>
        <w:tc>
          <w:tcPr>
            <w:tcW w:w="1304" w:type="dxa"/>
            <w:vMerge w:val="restart"/>
            <w:shd w:val="clear" w:color="auto" w:fill="auto"/>
          </w:tcPr>
          <w:p w14:paraId="53248E2B" w14:textId="77777777" w:rsidR="007D396D" w:rsidRPr="00E16441" w:rsidRDefault="007D396D" w:rsidP="00AE466C">
            <w:pPr>
              <w:pStyle w:val="BodyText"/>
              <w:jc w:val="left"/>
              <w:rPr>
                <w:ins w:id="508" w:author="ERCOT" w:date="2024-05-03T12:21:00Z"/>
                <w:rFonts w:ascii="Arial" w:hAnsi="Arial" w:cs="Arial"/>
                <w:sz w:val="20"/>
                <w:szCs w:val="20"/>
              </w:rPr>
            </w:pPr>
            <w:ins w:id="509" w:author="ERCOT" w:date="2024-05-03T12:21:00Z">
              <w:r w:rsidRPr="00E16441">
                <w:rPr>
                  <w:rFonts w:ascii="Arial" w:hAnsi="Arial" w:cs="Arial"/>
                  <w:sz w:val="20"/>
                  <w:szCs w:val="20"/>
                </w:rPr>
                <w:t>Any</w:t>
              </w:r>
            </w:ins>
          </w:p>
        </w:tc>
        <w:tc>
          <w:tcPr>
            <w:tcW w:w="1440" w:type="dxa"/>
            <w:vMerge w:val="restart"/>
            <w:shd w:val="clear" w:color="auto" w:fill="auto"/>
          </w:tcPr>
          <w:p w14:paraId="3C6EEE33" w14:textId="3F789233" w:rsidR="007D396D" w:rsidRPr="00E16441" w:rsidRDefault="007D396D" w:rsidP="00AE466C">
            <w:pPr>
              <w:pStyle w:val="BodyText"/>
              <w:jc w:val="left"/>
              <w:rPr>
                <w:ins w:id="510" w:author="ERCOT" w:date="2024-05-03T12:21:00Z"/>
                <w:rFonts w:ascii="Arial" w:hAnsi="Arial" w:cs="Arial"/>
                <w:sz w:val="20"/>
                <w:szCs w:val="20"/>
              </w:rPr>
            </w:pPr>
            <w:ins w:id="511" w:author="ERCOT" w:date="2024-05-03T12:21:00Z">
              <w:r>
                <w:rPr>
                  <w:rFonts w:ascii="Arial" w:hAnsi="Arial" w:cs="Arial"/>
                  <w:sz w:val="20"/>
                  <w:szCs w:val="20"/>
                </w:rPr>
                <w:t>Party named in Section 8.4 submits written comments or notifies Secretary or Assistant Secretary to speak in person during meeting of Board or Board Committee</w:t>
              </w:r>
            </w:ins>
          </w:p>
        </w:tc>
        <w:tc>
          <w:tcPr>
            <w:tcW w:w="1800" w:type="dxa"/>
            <w:shd w:val="clear" w:color="auto" w:fill="auto"/>
          </w:tcPr>
          <w:p w14:paraId="06B4E78F" w14:textId="17A06D52" w:rsidR="007D396D" w:rsidRPr="00E16441" w:rsidRDefault="00154884" w:rsidP="00AE466C">
            <w:pPr>
              <w:pStyle w:val="BodyText"/>
              <w:jc w:val="left"/>
              <w:rPr>
                <w:ins w:id="512" w:author="ERCOT" w:date="2024-05-03T12:21:00Z"/>
                <w:rFonts w:ascii="Arial" w:hAnsi="Arial" w:cs="Arial"/>
                <w:b/>
                <w:bCs/>
                <w:sz w:val="20"/>
                <w:szCs w:val="20"/>
              </w:rPr>
            </w:pPr>
            <w:ins w:id="513" w:author="ERCOT" w:date="2024-05-06T06:58:00Z">
              <w:r w:rsidRPr="00154884">
                <w:rPr>
                  <w:rFonts w:ascii="Arial" w:hAnsi="Arial" w:cs="Arial"/>
                  <w:b/>
                  <w:bCs/>
                  <w:sz w:val="20"/>
                  <w:szCs w:val="20"/>
                </w:rPr>
                <w:t xml:space="preserve">Board </w:t>
              </w:r>
            </w:ins>
            <w:ins w:id="514" w:author="ERCOT" w:date="2024-05-03T12:21:00Z">
              <w:r w:rsidR="007D396D" w:rsidRPr="00E16441">
                <w:rPr>
                  <w:rFonts w:ascii="Arial" w:hAnsi="Arial" w:cs="Arial"/>
                  <w:b/>
                  <w:bCs/>
                  <w:sz w:val="20"/>
                  <w:szCs w:val="20"/>
                </w:rPr>
                <w:t>Committee Agenda</w:t>
              </w:r>
            </w:ins>
          </w:p>
        </w:tc>
        <w:tc>
          <w:tcPr>
            <w:tcW w:w="1440" w:type="dxa"/>
            <w:shd w:val="clear" w:color="auto" w:fill="auto"/>
          </w:tcPr>
          <w:p w14:paraId="652401EF" w14:textId="77777777" w:rsidR="007D396D" w:rsidRPr="00E16441" w:rsidRDefault="007D396D" w:rsidP="00AE466C">
            <w:pPr>
              <w:pStyle w:val="BodyText"/>
              <w:jc w:val="left"/>
              <w:rPr>
                <w:ins w:id="515" w:author="ERCOT" w:date="2024-05-03T12:21:00Z"/>
                <w:rFonts w:ascii="Arial" w:hAnsi="Arial" w:cs="Arial"/>
                <w:b/>
                <w:bCs/>
                <w:sz w:val="20"/>
                <w:szCs w:val="20"/>
              </w:rPr>
            </w:pPr>
            <w:ins w:id="516" w:author="ERCOT" w:date="2024-05-03T12:21:00Z">
              <w:r w:rsidRPr="00E16441">
                <w:rPr>
                  <w:rFonts w:ascii="Arial" w:hAnsi="Arial" w:cs="Arial"/>
                  <w:b/>
                  <w:bCs/>
                  <w:sz w:val="20"/>
                  <w:szCs w:val="20"/>
                </w:rPr>
                <w:t>Vote</w:t>
              </w:r>
            </w:ins>
          </w:p>
        </w:tc>
        <w:tc>
          <w:tcPr>
            <w:tcW w:w="1530" w:type="dxa"/>
            <w:shd w:val="clear" w:color="auto" w:fill="auto"/>
          </w:tcPr>
          <w:p w14:paraId="316B1560" w14:textId="48D56DEC" w:rsidR="007D396D" w:rsidRPr="00E16441" w:rsidRDefault="00154884" w:rsidP="00AE466C">
            <w:pPr>
              <w:pStyle w:val="BodyText"/>
              <w:jc w:val="left"/>
              <w:rPr>
                <w:ins w:id="517" w:author="ERCOT" w:date="2024-05-03T12:21:00Z"/>
                <w:rFonts w:ascii="Arial" w:hAnsi="Arial" w:cs="Arial"/>
                <w:b/>
                <w:bCs/>
                <w:sz w:val="20"/>
                <w:szCs w:val="20"/>
              </w:rPr>
            </w:pPr>
            <w:ins w:id="518" w:author="ERCOT" w:date="2024-05-06T06:58:00Z">
              <w:r w:rsidRPr="00154884">
                <w:rPr>
                  <w:rFonts w:ascii="Arial" w:hAnsi="Arial" w:cs="Arial"/>
                  <w:b/>
                  <w:bCs/>
                  <w:sz w:val="20"/>
                  <w:szCs w:val="20"/>
                </w:rPr>
                <w:t xml:space="preserve">Board </w:t>
              </w:r>
            </w:ins>
            <w:ins w:id="519" w:author="ERCOT" w:date="2024-05-03T12:21:00Z">
              <w:r w:rsidR="007D396D" w:rsidRPr="00E16441">
                <w:rPr>
                  <w:rFonts w:ascii="Arial" w:hAnsi="Arial" w:cs="Arial"/>
                  <w:b/>
                  <w:bCs/>
                  <w:sz w:val="20"/>
                  <w:szCs w:val="20"/>
                </w:rPr>
                <w:t>Committee Chair</w:t>
              </w:r>
            </w:ins>
          </w:p>
        </w:tc>
        <w:tc>
          <w:tcPr>
            <w:tcW w:w="1660" w:type="dxa"/>
            <w:vMerge w:val="restart"/>
            <w:shd w:val="clear" w:color="auto" w:fill="auto"/>
          </w:tcPr>
          <w:p w14:paraId="741FDEC3" w14:textId="77777777" w:rsidR="007D396D" w:rsidRDefault="007D396D" w:rsidP="00AE466C">
            <w:pPr>
              <w:pStyle w:val="BodyText"/>
              <w:jc w:val="left"/>
              <w:rPr>
                <w:ins w:id="520" w:author="ERCOT" w:date="2024-05-03T12:21:00Z"/>
                <w:rFonts w:ascii="Arial" w:hAnsi="Arial" w:cs="Arial"/>
                <w:sz w:val="20"/>
                <w:szCs w:val="20"/>
              </w:rPr>
            </w:pPr>
            <w:ins w:id="521" w:author="ERCOT" w:date="2024-05-03T12:21:00Z">
              <w:r>
                <w:rPr>
                  <w:rFonts w:ascii="Arial" w:hAnsi="Arial" w:cs="Arial"/>
                  <w:sz w:val="20"/>
                  <w:szCs w:val="20"/>
                </w:rPr>
                <w:t xml:space="preserve">PURA </w:t>
              </w:r>
              <w:r w:rsidRPr="00E16441">
                <w:rPr>
                  <w:rFonts w:ascii="Arial" w:hAnsi="Arial" w:cs="Arial"/>
                  <w:sz w:val="20"/>
                  <w:szCs w:val="20"/>
                </w:rPr>
                <w:t>Section 39.151(</w:t>
              </w:r>
              <w:r>
                <w:rPr>
                  <w:rFonts w:ascii="Arial" w:hAnsi="Arial" w:cs="Arial"/>
                  <w:sz w:val="20"/>
                  <w:szCs w:val="20"/>
                </w:rPr>
                <w:t>g-6</w:t>
              </w:r>
              <w:r w:rsidRPr="00E16441">
                <w:rPr>
                  <w:rFonts w:ascii="Arial" w:hAnsi="Arial" w:cs="Arial"/>
                  <w:sz w:val="20"/>
                  <w:szCs w:val="20"/>
                </w:rPr>
                <w:t>)</w:t>
              </w:r>
            </w:ins>
          </w:p>
          <w:p w14:paraId="05B1C558" w14:textId="77777777" w:rsidR="007D396D" w:rsidRDefault="007D396D" w:rsidP="00AE466C">
            <w:pPr>
              <w:pStyle w:val="BodyText"/>
              <w:jc w:val="left"/>
              <w:rPr>
                <w:ins w:id="522" w:author="ERCOT" w:date="2024-05-03T12:21:00Z"/>
                <w:rFonts w:ascii="Arial" w:hAnsi="Arial" w:cs="Arial"/>
                <w:sz w:val="20"/>
                <w:szCs w:val="20"/>
              </w:rPr>
            </w:pPr>
          </w:p>
          <w:p w14:paraId="0FEC8708" w14:textId="77777777" w:rsidR="007D396D" w:rsidRDefault="007D396D" w:rsidP="00AE466C">
            <w:pPr>
              <w:pStyle w:val="BodyText"/>
              <w:jc w:val="left"/>
              <w:rPr>
                <w:ins w:id="523" w:author="ERCOT" w:date="2024-05-03T12:21:00Z"/>
                <w:rFonts w:ascii="Arial" w:hAnsi="Arial" w:cs="Arial"/>
                <w:sz w:val="20"/>
                <w:szCs w:val="20"/>
              </w:rPr>
            </w:pPr>
            <w:ins w:id="524" w:author="ERCOT" w:date="2024-05-03T12:21:00Z">
              <w:r>
                <w:rPr>
                  <w:rFonts w:ascii="Arial" w:hAnsi="Arial" w:cs="Arial"/>
                  <w:sz w:val="20"/>
                  <w:szCs w:val="20"/>
                </w:rPr>
                <w:t>PUCT Subst. R. 25.362(c)(1)-(2)</w:t>
              </w:r>
            </w:ins>
          </w:p>
          <w:p w14:paraId="0004EB04" w14:textId="77777777" w:rsidR="007D396D" w:rsidRDefault="007D396D" w:rsidP="00AE466C">
            <w:pPr>
              <w:pStyle w:val="BodyText"/>
              <w:jc w:val="left"/>
              <w:rPr>
                <w:ins w:id="525" w:author="ERCOT" w:date="2024-05-03T12:21:00Z"/>
                <w:rFonts w:ascii="Arial" w:hAnsi="Arial" w:cs="Arial"/>
                <w:sz w:val="20"/>
                <w:szCs w:val="20"/>
              </w:rPr>
            </w:pPr>
          </w:p>
          <w:p w14:paraId="2649EF25" w14:textId="77777777" w:rsidR="007D396D" w:rsidRDefault="007D396D" w:rsidP="00AE466C">
            <w:pPr>
              <w:pStyle w:val="BodyText"/>
              <w:jc w:val="left"/>
              <w:rPr>
                <w:ins w:id="526" w:author="ERCOT" w:date="2024-05-03T12:21:00Z"/>
                <w:rFonts w:ascii="Arial" w:hAnsi="Arial" w:cs="Arial"/>
                <w:sz w:val="20"/>
                <w:szCs w:val="20"/>
              </w:rPr>
            </w:pPr>
          </w:p>
          <w:p w14:paraId="7D68136A" w14:textId="77777777" w:rsidR="007D396D" w:rsidRDefault="007D396D" w:rsidP="00AE466C">
            <w:pPr>
              <w:pStyle w:val="BodyText"/>
              <w:jc w:val="left"/>
              <w:rPr>
                <w:ins w:id="527" w:author="ERCOT" w:date="2024-05-13T15:48:00Z"/>
                <w:rFonts w:ascii="Arial" w:hAnsi="Arial" w:cs="Arial"/>
                <w:sz w:val="20"/>
                <w:szCs w:val="20"/>
              </w:rPr>
            </w:pPr>
            <w:ins w:id="528" w:author="ERCOT" w:date="2024-05-03T12:21:00Z">
              <w:r>
                <w:rPr>
                  <w:rFonts w:ascii="Arial" w:hAnsi="Arial" w:cs="Arial"/>
                  <w:sz w:val="20"/>
                  <w:szCs w:val="20"/>
                </w:rPr>
                <w:t>Protocol Section 21 or corresponding Other Binding Document section</w:t>
              </w:r>
            </w:ins>
          </w:p>
          <w:p w14:paraId="23D03CB2" w14:textId="77777777" w:rsidR="002D709D" w:rsidRDefault="002D709D" w:rsidP="00AE466C">
            <w:pPr>
              <w:pStyle w:val="BodyText"/>
              <w:jc w:val="left"/>
              <w:rPr>
                <w:ins w:id="529" w:author="ERCOT" w:date="2024-05-13T15:48:00Z"/>
                <w:rFonts w:ascii="Arial" w:hAnsi="Arial" w:cs="Arial"/>
                <w:sz w:val="20"/>
                <w:szCs w:val="20"/>
              </w:rPr>
            </w:pPr>
          </w:p>
          <w:p w14:paraId="3D1C1252" w14:textId="77777777" w:rsidR="006E2293" w:rsidRDefault="006E2293" w:rsidP="006E2293">
            <w:pPr>
              <w:pStyle w:val="BodyText"/>
              <w:jc w:val="left"/>
              <w:rPr>
                <w:ins w:id="530" w:author="ERCOT" w:date="2024-05-15T13:34:00Z"/>
                <w:rFonts w:ascii="Arial" w:hAnsi="Arial" w:cs="Arial"/>
                <w:sz w:val="20"/>
                <w:szCs w:val="20"/>
              </w:rPr>
            </w:pPr>
            <w:ins w:id="531" w:author="ERCOT" w:date="2024-05-15T13:34:00Z">
              <w:r w:rsidRPr="180ABFCD">
                <w:rPr>
                  <w:rFonts w:ascii="Arial" w:hAnsi="Arial" w:cs="Arial"/>
                  <w:sz w:val="20"/>
                  <w:szCs w:val="20"/>
                </w:rPr>
                <w:t xml:space="preserve">Bylaws Section </w:t>
              </w:r>
              <w:r>
                <w:rPr>
                  <w:rFonts w:ascii="Arial" w:hAnsi="Arial" w:cs="Arial"/>
                  <w:sz w:val="20"/>
                  <w:szCs w:val="20"/>
                </w:rPr>
                <w:t>4</w:t>
              </w:r>
            </w:ins>
          </w:p>
          <w:p w14:paraId="1CBDB375" w14:textId="77777777" w:rsidR="007D396D" w:rsidRPr="00E16441" w:rsidDel="00C048AD" w:rsidRDefault="007D396D" w:rsidP="00AE466C">
            <w:pPr>
              <w:pStyle w:val="BodyText"/>
              <w:jc w:val="left"/>
              <w:rPr>
                <w:ins w:id="532" w:author="ERCOT" w:date="2024-05-03T12:21:00Z"/>
                <w:del w:id="533" w:author="ERCOT" w:date="2024-05-15T13:27:00Z"/>
                <w:rFonts w:ascii="Arial" w:hAnsi="Arial" w:cs="Arial"/>
                <w:sz w:val="20"/>
                <w:szCs w:val="20"/>
              </w:rPr>
            </w:pPr>
          </w:p>
          <w:p w14:paraId="349A635A" w14:textId="4150C4B1" w:rsidR="007D396D" w:rsidRPr="00E16441" w:rsidRDefault="00B52A25" w:rsidP="00AE466C">
            <w:pPr>
              <w:pStyle w:val="BodyText"/>
              <w:jc w:val="left"/>
              <w:rPr>
                <w:ins w:id="534" w:author="ERCOT" w:date="2024-05-03T12:21:00Z"/>
                <w:rFonts w:ascii="Arial" w:hAnsi="Arial" w:cs="Arial"/>
                <w:sz w:val="20"/>
                <w:szCs w:val="20"/>
              </w:rPr>
            </w:pPr>
            <w:ins w:id="535" w:author="ERCOT" w:date="2024-05-06T06:59:00Z">
              <w:r>
                <w:rPr>
                  <w:rFonts w:ascii="Arial" w:hAnsi="Arial" w:cs="Arial"/>
                  <w:sz w:val="20"/>
                  <w:szCs w:val="20"/>
                </w:rPr>
                <w:t>Board</w:t>
              </w:r>
              <w:r w:rsidRPr="00E16441">
                <w:rPr>
                  <w:rFonts w:ascii="Arial" w:hAnsi="Arial" w:cs="Arial"/>
                  <w:sz w:val="20"/>
                  <w:szCs w:val="20"/>
                </w:rPr>
                <w:t xml:space="preserve"> </w:t>
              </w:r>
            </w:ins>
            <w:ins w:id="536" w:author="ERCOT" w:date="2024-05-03T12:21:00Z">
              <w:r w:rsidR="007D396D" w:rsidRPr="00E16441">
                <w:rPr>
                  <w:rFonts w:ascii="Arial" w:hAnsi="Arial" w:cs="Arial"/>
                  <w:sz w:val="20"/>
                  <w:szCs w:val="20"/>
                </w:rPr>
                <w:t>Committee Charter Section I et seq.</w:t>
              </w:r>
            </w:ins>
          </w:p>
          <w:p w14:paraId="21E230FD" w14:textId="77777777" w:rsidR="007D396D" w:rsidRPr="00E16441" w:rsidRDefault="007D396D" w:rsidP="00AE466C">
            <w:pPr>
              <w:pStyle w:val="BodyText"/>
              <w:jc w:val="left"/>
              <w:rPr>
                <w:ins w:id="537" w:author="ERCOT" w:date="2024-05-03T12:21:00Z"/>
                <w:rFonts w:ascii="Arial" w:hAnsi="Arial" w:cs="Arial"/>
                <w:sz w:val="20"/>
                <w:szCs w:val="20"/>
              </w:rPr>
            </w:pPr>
          </w:p>
          <w:p w14:paraId="7D7E23B6" w14:textId="77777777" w:rsidR="007D396D" w:rsidRPr="00E16441" w:rsidRDefault="007D396D" w:rsidP="00AE466C">
            <w:pPr>
              <w:pStyle w:val="BodyText"/>
              <w:jc w:val="left"/>
              <w:rPr>
                <w:ins w:id="538" w:author="ERCOT" w:date="2024-05-03T12:21:00Z"/>
                <w:rFonts w:ascii="Arial" w:hAnsi="Arial" w:cs="Arial"/>
                <w:sz w:val="20"/>
                <w:szCs w:val="20"/>
              </w:rPr>
            </w:pPr>
            <w:ins w:id="539" w:author="ERCOT" w:date="2024-05-03T12:21:00Z">
              <w:r w:rsidRPr="00E16441">
                <w:rPr>
                  <w:rFonts w:ascii="Arial" w:hAnsi="Arial" w:cs="Arial"/>
                  <w:sz w:val="20"/>
                  <w:szCs w:val="20"/>
                </w:rPr>
                <w:t xml:space="preserve">Board Policies and Procedures </w:t>
              </w:r>
              <w:r>
                <w:rPr>
                  <w:rFonts w:ascii="Arial" w:hAnsi="Arial" w:cs="Arial"/>
                  <w:sz w:val="20"/>
                  <w:szCs w:val="20"/>
                </w:rPr>
                <w:t>Section 8</w:t>
              </w:r>
            </w:ins>
          </w:p>
        </w:tc>
      </w:tr>
      <w:tr w:rsidR="007D396D" w:rsidRPr="00E716FA" w14:paraId="400E4B5F" w14:textId="77777777" w:rsidTr="00AE466C">
        <w:trPr>
          <w:trHeight w:val="1883"/>
          <w:ins w:id="540" w:author="ERCOT" w:date="2024-05-03T12:21:00Z"/>
        </w:trPr>
        <w:tc>
          <w:tcPr>
            <w:tcW w:w="1921" w:type="dxa"/>
            <w:vMerge/>
          </w:tcPr>
          <w:p w14:paraId="37836A06" w14:textId="77777777" w:rsidR="007D396D" w:rsidRPr="00E16441" w:rsidRDefault="007D396D" w:rsidP="00AE466C">
            <w:pPr>
              <w:pStyle w:val="BodyText"/>
              <w:rPr>
                <w:ins w:id="541" w:author="ERCOT" w:date="2024-05-03T12:21:00Z"/>
                <w:rFonts w:ascii="Arial" w:hAnsi="Arial" w:cs="Arial"/>
                <w:sz w:val="20"/>
                <w:szCs w:val="20"/>
              </w:rPr>
            </w:pPr>
          </w:p>
        </w:tc>
        <w:tc>
          <w:tcPr>
            <w:tcW w:w="1304" w:type="dxa"/>
            <w:vMerge/>
          </w:tcPr>
          <w:p w14:paraId="47873308" w14:textId="77777777" w:rsidR="007D396D" w:rsidRPr="00E16441" w:rsidRDefault="007D396D" w:rsidP="00AE466C">
            <w:pPr>
              <w:pStyle w:val="BodyText"/>
              <w:rPr>
                <w:ins w:id="542" w:author="ERCOT" w:date="2024-05-03T12:21:00Z"/>
                <w:rFonts w:ascii="Arial" w:hAnsi="Arial" w:cs="Arial"/>
                <w:sz w:val="20"/>
                <w:szCs w:val="20"/>
              </w:rPr>
            </w:pPr>
          </w:p>
        </w:tc>
        <w:tc>
          <w:tcPr>
            <w:tcW w:w="1440" w:type="dxa"/>
            <w:vMerge/>
          </w:tcPr>
          <w:p w14:paraId="28BDA55B" w14:textId="77777777" w:rsidR="007D396D" w:rsidRPr="00E16441" w:rsidRDefault="007D396D" w:rsidP="00AE466C">
            <w:pPr>
              <w:pStyle w:val="BodyText"/>
              <w:rPr>
                <w:ins w:id="543" w:author="ERCOT" w:date="2024-05-03T12:21:00Z"/>
                <w:rFonts w:ascii="Arial" w:hAnsi="Arial" w:cs="Arial"/>
                <w:sz w:val="20"/>
                <w:szCs w:val="20"/>
              </w:rPr>
            </w:pPr>
          </w:p>
        </w:tc>
        <w:tc>
          <w:tcPr>
            <w:tcW w:w="1800" w:type="dxa"/>
            <w:shd w:val="clear" w:color="auto" w:fill="auto"/>
          </w:tcPr>
          <w:p w14:paraId="0E7D59AC" w14:textId="77777777" w:rsidR="007D396D" w:rsidRDefault="007D396D" w:rsidP="00AE466C">
            <w:pPr>
              <w:pStyle w:val="BodyText"/>
              <w:jc w:val="left"/>
              <w:rPr>
                <w:ins w:id="544" w:author="ERCOT" w:date="2024-05-03T12:21:00Z"/>
                <w:rFonts w:ascii="Arial" w:hAnsi="Arial" w:cs="Arial"/>
                <w:sz w:val="20"/>
                <w:szCs w:val="20"/>
              </w:rPr>
            </w:pPr>
            <w:ins w:id="545" w:author="ERCOT" w:date="2024-05-03T12:21:00Z">
              <w:r>
                <w:rPr>
                  <w:rFonts w:ascii="Arial" w:hAnsi="Arial" w:cs="Arial"/>
                  <w:sz w:val="20"/>
                  <w:szCs w:val="20"/>
                </w:rPr>
                <w:t xml:space="preserve">TAC Report </w:t>
              </w:r>
            </w:ins>
          </w:p>
          <w:p w14:paraId="79E5C524" w14:textId="77777777" w:rsidR="007D396D" w:rsidRDefault="007D396D" w:rsidP="00AE466C">
            <w:pPr>
              <w:pStyle w:val="BodyText"/>
              <w:jc w:val="left"/>
              <w:rPr>
                <w:ins w:id="546" w:author="ERCOT" w:date="2024-05-03T12:21:00Z"/>
                <w:rFonts w:ascii="Arial" w:hAnsi="Arial" w:cs="Arial"/>
                <w:sz w:val="20"/>
                <w:szCs w:val="20"/>
              </w:rPr>
            </w:pPr>
          </w:p>
          <w:p w14:paraId="7EC8F5FA" w14:textId="77777777" w:rsidR="007D396D" w:rsidRPr="00E16441" w:rsidRDefault="007D396D" w:rsidP="00AE466C">
            <w:pPr>
              <w:pStyle w:val="BodyText"/>
              <w:jc w:val="left"/>
              <w:rPr>
                <w:ins w:id="547" w:author="ERCOT" w:date="2024-05-03T12:21:00Z"/>
                <w:rFonts w:ascii="Arial" w:hAnsi="Arial" w:cs="Arial"/>
                <w:sz w:val="20"/>
                <w:szCs w:val="20"/>
              </w:rPr>
            </w:pPr>
            <w:ins w:id="548" w:author="ERCOT" w:date="2024-05-03T12:21:00Z">
              <w:r w:rsidRPr="00E16441">
                <w:rPr>
                  <w:rFonts w:ascii="Arial" w:hAnsi="Arial" w:cs="Arial"/>
                  <w:sz w:val="20"/>
                  <w:szCs w:val="20"/>
                </w:rPr>
                <w:t>ERCOT Comments, if any</w:t>
              </w:r>
            </w:ins>
          </w:p>
          <w:p w14:paraId="7E917A6B" w14:textId="77777777" w:rsidR="007D396D" w:rsidRPr="00E16441" w:rsidRDefault="007D396D" w:rsidP="00AE466C">
            <w:pPr>
              <w:pStyle w:val="BodyText"/>
              <w:jc w:val="left"/>
              <w:rPr>
                <w:ins w:id="549" w:author="ERCOT" w:date="2024-05-03T12:21:00Z"/>
                <w:rFonts w:ascii="Arial" w:hAnsi="Arial" w:cs="Arial"/>
                <w:sz w:val="20"/>
                <w:szCs w:val="20"/>
              </w:rPr>
            </w:pPr>
          </w:p>
          <w:p w14:paraId="2E124BCA" w14:textId="77777777" w:rsidR="007D396D" w:rsidRPr="00E16441" w:rsidRDefault="007D396D" w:rsidP="00AE466C">
            <w:pPr>
              <w:pStyle w:val="BodyText"/>
              <w:jc w:val="left"/>
              <w:rPr>
                <w:ins w:id="550" w:author="ERCOT" w:date="2024-05-03T12:21:00Z"/>
                <w:rFonts w:ascii="Arial" w:hAnsi="Arial" w:cs="Arial"/>
                <w:sz w:val="20"/>
                <w:szCs w:val="20"/>
              </w:rPr>
            </w:pPr>
            <w:ins w:id="551" w:author="ERCOT" w:date="2024-05-03T12:21:00Z">
              <w:r>
                <w:rPr>
                  <w:rFonts w:ascii="Arial" w:hAnsi="Arial" w:cs="Arial"/>
                  <w:sz w:val="20"/>
                  <w:szCs w:val="20"/>
                </w:rPr>
                <w:t>Party Comments</w:t>
              </w:r>
            </w:ins>
          </w:p>
          <w:p w14:paraId="0EF25409" w14:textId="77777777" w:rsidR="007D396D" w:rsidRPr="00E16441" w:rsidRDefault="007D396D" w:rsidP="00AE466C">
            <w:pPr>
              <w:pStyle w:val="BodyText"/>
              <w:jc w:val="left"/>
              <w:rPr>
                <w:ins w:id="552" w:author="ERCOT" w:date="2024-05-03T12:21:00Z"/>
                <w:rFonts w:ascii="Arial" w:hAnsi="Arial" w:cs="Arial"/>
                <w:sz w:val="20"/>
                <w:szCs w:val="20"/>
              </w:rPr>
            </w:pPr>
          </w:p>
        </w:tc>
        <w:tc>
          <w:tcPr>
            <w:tcW w:w="1440" w:type="dxa"/>
            <w:shd w:val="clear" w:color="auto" w:fill="auto"/>
          </w:tcPr>
          <w:p w14:paraId="018E93F9" w14:textId="77777777" w:rsidR="007D396D" w:rsidRPr="00E16441" w:rsidRDefault="007D396D" w:rsidP="00AE466C">
            <w:pPr>
              <w:pStyle w:val="BodyText"/>
              <w:jc w:val="left"/>
              <w:rPr>
                <w:ins w:id="553" w:author="ERCOT" w:date="2024-05-03T12:21:00Z"/>
                <w:rFonts w:ascii="Arial" w:hAnsi="Arial" w:cs="Arial"/>
                <w:sz w:val="20"/>
                <w:szCs w:val="20"/>
              </w:rPr>
            </w:pPr>
            <w:ins w:id="554" w:author="ERCOT" w:date="2024-05-03T12:21:00Z">
              <w:r w:rsidRPr="00E16441">
                <w:rPr>
                  <w:rFonts w:ascii="Arial" w:hAnsi="Arial" w:cs="Arial"/>
                  <w:sz w:val="20"/>
                  <w:szCs w:val="20"/>
                </w:rPr>
                <w:t>Discussion</w:t>
              </w:r>
            </w:ins>
          </w:p>
          <w:p w14:paraId="55CF5B7F" w14:textId="77777777" w:rsidR="007D396D" w:rsidRPr="00E16441" w:rsidRDefault="007D396D" w:rsidP="00AE466C">
            <w:pPr>
              <w:pStyle w:val="BodyText"/>
              <w:jc w:val="left"/>
              <w:rPr>
                <w:ins w:id="555" w:author="ERCOT" w:date="2024-05-03T12:21:00Z"/>
                <w:rFonts w:ascii="Arial" w:hAnsi="Arial" w:cs="Arial"/>
                <w:sz w:val="20"/>
                <w:szCs w:val="20"/>
              </w:rPr>
            </w:pPr>
          </w:p>
          <w:p w14:paraId="0EF5FF24" w14:textId="77777777" w:rsidR="007D396D" w:rsidRDefault="007D396D" w:rsidP="00AE466C">
            <w:pPr>
              <w:pStyle w:val="BodyText"/>
              <w:jc w:val="left"/>
              <w:rPr>
                <w:ins w:id="556" w:author="ERCOT" w:date="2024-05-03T12:21:00Z"/>
                <w:rFonts w:ascii="Arial" w:hAnsi="Arial" w:cs="Arial"/>
                <w:sz w:val="20"/>
                <w:szCs w:val="20"/>
              </w:rPr>
            </w:pPr>
          </w:p>
          <w:p w14:paraId="0E49CB84" w14:textId="77777777" w:rsidR="007D396D" w:rsidRPr="00E16441" w:rsidRDefault="007D396D" w:rsidP="00AE466C">
            <w:pPr>
              <w:pStyle w:val="BodyText"/>
              <w:jc w:val="left"/>
              <w:rPr>
                <w:ins w:id="557" w:author="ERCOT" w:date="2024-05-03T12:21:00Z"/>
                <w:rFonts w:ascii="Arial" w:hAnsi="Arial" w:cs="Arial"/>
                <w:sz w:val="20"/>
                <w:szCs w:val="20"/>
              </w:rPr>
            </w:pPr>
            <w:ins w:id="558" w:author="ERCOT" w:date="2024-05-03T12:21:00Z">
              <w:r w:rsidRPr="00E16441">
                <w:rPr>
                  <w:rFonts w:ascii="Arial" w:hAnsi="Arial" w:cs="Arial"/>
                  <w:sz w:val="20"/>
                  <w:szCs w:val="20"/>
                </w:rPr>
                <w:t>Discussion</w:t>
              </w:r>
            </w:ins>
          </w:p>
          <w:p w14:paraId="40114CB6" w14:textId="77777777" w:rsidR="007D396D" w:rsidRPr="00E16441" w:rsidRDefault="007D396D" w:rsidP="00AE466C">
            <w:pPr>
              <w:pStyle w:val="BodyText"/>
              <w:jc w:val="left"/>
              <w:rPr>
                <w:ins w:id="559" w:author="ERCOT" w:date="2024-05-03T12:21:00Z"/>
                <w:rFonts w:ascii="Arial" w:hAnsi="Arial" w:cs="Arial"/>
                <w:sz w:val="20"/>
                <w:szCs w:val="20"/>
              </w:rPr>
            </w:pPr>
          </w:p>
          <w:p w14:paraId="72B8C013" w14:textId="77777777" w:rsidR="007D396D" w:rsidRPr="00E16441" w:rsidRDefault="007D396D" w:rsidP="00AE466C">
            <w:pPr>
              <w:pStyle w:val="BodyText"/>
              <w:jc w:val="left"/>
              <w:rPr>
                <w:ins w:id="560" w:author="ERCOT" w:date="2024-05-03T12:21:00Z"/>
                <w:rFonts w:ascii="Arial" w:hAnsi="Arial" w:cs="Arial"/>
                <w:sz w:val="20"/>
                <w:szCs w:val="20"/>
              </w:rPr>
            </w:pPr>
            <w:ins w:id="561" w:author="ERCOT" w:date="2024-05-03T12:21:00Z">
              <w:r w:rsidRPr="00E16441">
                <w:rPr>
                  <w:rFonts w:ascii="Arial" w:hAnsi="Arial" w:cs="Arial"/>
                  <w:sz w:val="20"/>
                  <w:szCs w:val="20"/>
                </w:rPr>
                <w:t>Discussion</w:t>
              </w:r>
            </w:ins>
          </w:p>
        </w:tc>
        <w:tc>
          <w:tcPr>
            <w:tcW w:w="1530" w:type="dxa"/>
            <w:shd w:val="clear" w:color="auto" w:fill="auto"/>
          </w:tcPr>
          <w:p w14:paraId="34AD9090" w14:textId="77777777" w:rsidR="007D396D" w:rsidRDefault="007D396D" w:rsidP="00AE466C">
            <w:pPr>
              <w:pStyle w:val="BodyText"/>
              <w:jc w:val="left"/>
              <w:rPr>
                <w:ins w:id="562" w:author="ERCOT" w:date="2024-05-03T12:21:00Z"/>
                <w:rFonts w:ascii="Arial" w:hAnsi="Arial" w:cs="Arial"/>
                <w:sz w:val="20"/>
                <w:szCs w:val="20"/>
              </w:rPr>
            </w:pPr>
            <w:ins w:id="563" w:author="ERCOT" w:date="2024-05-03T12:21:00Z">
              <w:r w:rsidRPr="00E16441">
                <w:rPr>
                  <w:rFonts w:ascii="Arial" w:hAnsi="Arial" w:cs="Arial"/>
                  <w:sz w:val="20"/>
                  <w:szCs w:val="20"/>
                </w:rPr>
                <w:t>TAC Chair or Delegate</w:t>
              </w:r>
            </w:ins>
          </w:p>
          <w:p w14:paraId="018FC14D" w14:textId="77777777" w:rsidR="007D396D" w:rsidRDefault="007D396D" w:rsidP="00AE466C">
            <w:pPr>
              <w:pStyle w:val="BodyText"/>
              <w:jc w:val="left"/>
              <w:rPr>
                <w:ins w:id="564" w:author="ERCOT" w:date="2024-05-03T12:21:00Z"/>
                <w:rFonts w:ascii="Arial" w:hAnsi="Arial" w:cs="Arial"/>
                <w:sz w:val="20"/>
                <w:szCs w:val="20"/>
              </w:rPr>
            </w:pPr>
          </w:p>
          <w:p w14:paraId="02F76A6A" w14:textId="77777777" w:rsidR="007D396D" w:rsidRPr="00E16441" w:rsidRDefault="007D396D" w:rsidP="00AE466C">
            <w:pPr>
              <w:pStyle w:val="BodyText"/>
              <w:jc w:val="left"/>
              <w:rPr>
                <w:ins w:id="565" w:author="ERCOT" w:date="2024-05-03T12:21:00Z"/>
                <w:rFonts w:ascii="Arial" w:hAnsi="Arial" w:cs="Arial"/>
                <w:sz w:val="20"/>
                <w:szCs w:val="20"/>
              </w:rPr>
            </w:pPr>
            <w:ins w:id="566" w:author="ERCOT" w:date="2024-05-03T12:21:00Z">
              <w:r w:rsidRPr="00E16441">
                <w:rPr>
                  <w:rFonts w:ascii="Arial" w:hAnsi="Arial" w:cs="Arial"/>
                  <w:sz w:val="20"/>
                  <w:szCs w:val="20"/>
                </w:rPr>
                <w:t>ERCOT staff</w:t>
              </w:r>
            </w:ins>
          </w:p>
          <w:p w14:paraId="68BA03E7" w14:textId="77777777" w:rsidR="007D396D" w:rsidRPr="00E16441" w:rsidRDefault="007D396D" w:rsidP="00AE466C">
            <w:pPr>
              <w:pStyle w:val="BodyText"/>
              <w:jc w:val="left"/>
              <w:rPr>
                <w:ins w:id="567" w:author="ERCOT" w:date="2024-05-03T12:21:00Z"/>
                <w:rFonts w:ascii="Arial" w:hAnsi="Arial" w:cs="Arial"/>
                <w:sz w:val="20"/>
                <w:szCs w:val="20"/>
              </w:rPr>
            </w:pPr>
          </w:p>
          <w:p w14:paraId="43349E61" w14:textId="77777777" w:rsidR="007D396D" w:rsidRPr="00E16441" w:rsidRDefault="007D396D" w:rsidP="00AE466C">
            <w:pPr>
              <w:pStyle w:val="BodyText"/>
              <w:jc w:val="left"/>
              <w:rPr>
                <w:ins w:id="568" w:author="ERCOT" w:date="2024-05-03T12:21:00Z"/>
                <w:rFonts w:ascii="Arial" w:hAnsi="Arial" w:cs="Arial"/>
                <w:sz w:val="20"/>
                <w:szCs w:val="20"/>
              </w:rPr>
            </w:pPr>
            <w:ins w:id="569" w:author="ERCOT" w:date="2024-05-03T12:21:00Z">
              <w:r w:rsidRPr="00E16441">
                <w:rPr>
                  <w:rFonts w:ascii="Arial" w:hAnsi="Arial" w:cs="Arial"/>
                  <w:sz w:val="20"/>
                  <w:szCs w:val="20"/>
                </w:rPr>
                <w:t>Commenter</w:t>
              </w:r>
            </w:ins>
          </w:p>
          <w:p w14:paraId="54ACB838" w14:textId="77777777" w:rsidR="007D396D" w:rsidRPr="00E16441" w:rsidRDefault="007D396D" w:rsidP="00AE466C">
            <w:pPr>
              <w:pStyle w:val="BodyText"/>
              <w:jc w:val="left"/>
              <w:rPr>
                <w:ins w:id="570" w:author="ERCOT" w:date="2024-05-03T12:21:00Z"/>
                <w:rFonts w:ascii="Arial" w:hAnsi="Arial" w:cs="Arial"/>
                <w:sz w:val="20"/>
                <w:szCs w:val="20"/>
              </w:rPr>
            </w:pPr>
          </w:p>
          <w:p w14:paraId="0124130A" w14:textId="77777777" w:rsidR="007D396D" w:rsidRPr="00E16441" w:rsidRDefault="007D396D" w:rsidP="00AE466C">
            <w:pPr>
              <w:pStyle w:val="BodyText"/>
              <w:jc w:val="left"/>
              <w:rPr>
                <w:ins w:id="571" w:author="ERCOT" w:date="2024-05-03T12:21:00Z"/>
                <w:rFonts w:ascii="Arial" w:hAnsi="Arial" w:cs="Arial"/>
                <w:sz w:val="20"/>
                <w:szCs w:val="20"/>
              </w:rPr>
            </w:pPr>
          </w:p>
        </w:tc>
        <w:tc>
          <w:tcPr>
            <w:tcW w:w="1660" w:type="dxa"/>
            <w:vMerge/>
          </w:tcPr>
          <w:p w14:paraId="5FFB202D" w14:textId="77777777" w:rsidR="007D396D" w:rsidRPr="00E16441" w:rsidRDefault="007D396D" w:rsidP="00AE466C">
            <w:pPr>
              <w:pStyle w:val="BodyText"/>
              <w:ind w:left="406"/>
              <w:jc w:val="left"/>
              <w:rPr>
                <w:ins w:id="572" w:author="ERCOT" w:date="2024-05-03T12:21:00Z"/>
                <w:rFonts w:ascii="Arial" w:hAnsi="Arial" w:cs="Arial"/>
                <w:sz w:val="20"/>
                <w:szCs w:val="20"/>
              </w:rPr>
            </w:pPr>
          </w:p>
        </w:tc>
      </w:tr>
      <w:tr w:rsidR="007D396D" w:rsidRPr="00E716FA" w14:paraId="5FBDE64F" w14:textId="77777777" w:rsidTr="00AE466C">
        <w:trPr>
          <w:trHeight w:val="244"/>
          <w:ins w:id="573" w:author="ERCOT" w:date="2024-05-03T12:21:00Z"/>
        </w:trPr>
        <w:tc>
          <w:tcPr>
            <w:tcW w:w="1921" w:type="dxa"/>
            <w:vMerge/>
          </w:tcPr>
          <w:p w14:paraId="7F6E4576" w14:textId="77777777" w:rsidR="007D396D" w:rsidRPr="00E16441" w:rsidRDefault="007D396D" w:rsidP="00AE466C">
            <w:pPr>
              <w:pStyle w:val="BodyText"/>
              <w:rPr>
                <w:ins w:id="574" w:author="ERCOT" w:date="2024-05-03T12:21:00Z"/>
                <w:rFonts w:ascii="Arial" w:hAnsi="Arial" w:cs="Arial"/>
                <w:sz w:val="20"/>
                <w:szCs w:val="20"/>
              </w:rPr>
            </w:pPr>
          </w:p>
        </w:tc>
        <w:tc>
          <w:tcPr>
            <w:tcW w:w="1304" w:type="dxa"/>
            <w:vMerge/>
          </w:tcPr>
          <w:p w14:paraId="446BCAC9" w14:textId="77777777" w:rsidR="007D396D" w:rsidRPr="00E16441" w:rsidRDefault="007D396D" w:rsidP="00AE466C">
            <w:pPr>
              <w:pStyle w:val="BodyText"/>
              <w:rPr>
                <w:ins w:id="575" w:author="ERCOT" w:date="2024-05-03T12:21:00Z"/>
                <w:rFonts w:ascii="Arial" w:hAnsi="Arial" w:cs="Arial"/>
                <w:sz w:val="20"/>
                <w:szCs w:val="20"/>
              </w:rPr>
            </w:pPr>
          </w:p>
        </w:tc>
        <w:tc>
          <w:tcPr>
            <w:tcW w:w="1440" w:type="dxa"/>
            <w:vMerge/>
          </w:tcPr>
          <w:p w14:paraId="764F51DD" w14:textId="77777777" w:rsidR="007D396D" w:rsidRPr="00E16441" w:rsidRDefault="007D396D" w:rsidP="00AE466C">
            <w:pPr>
              <w:pStyle w:val="BodyText"/>
              <w:rPr>
                <w:ins w:id="576" w:author="ERCOT" w:date="2024-05-03T12:21:00Z"/>
                <w:rFonts w:ascii="Arial" w:hAnsi="Arial" w:cs="Arial"/>
                <w:sz w:val="20"/>
                <w:szCs w:val="20"/>
              </w:rPr>
            </w:pPr>
          </w:p>
        </w:tc>
        <w:tc>
          <w:tcPr>
            <w:tcW w:w="1800" w:type="dxa"/>
            <w:shd w:val="clear" w:color="auto" w:fill="auto"/>
          </w:tcPr>
          <w:p w14:paraId="5C048B1D" w14:textId="77777777" w:rsidR="007D396D" w:rsidRPr="00E16441" w:rsidRDefault="007D396D" w:rsidP="00AE466C">
            <w:pPr>
              <w:pStyle w:val="BodyText"/>
              <w:rPr>
                <w:ins w:id="577" w:author="ERCOT" w:date="2024-05-03T12:21:00Z"/>
                <w:rFonts w:ascii="Arial" w:hAnsi="Arial" w:cs="Arial"/>
                <w:b/>
                <w:bCs/>
                <w:sz w:val="20"/>
                <w:szCs w:val="20"/>
              </w:rPr>
            </w:pPr>
            <w:ins w:id="578" w:author="ERCOT" w:date="2024-05-03T12:21:00Z">
              <w:r w:rsidRPr="00E16441">
                <w:rPr>
                  <w:rFonts w:ascii="Arial" w:hAnsi="Arial" w:cs="Arial"/>
                  <w:b/>
                  <w:bCs/>
                  <w:sz w:val="20"/>
                  <w:szCs w:val="20"/>
                </w:rPr>
                <w:t>Board Agenda</w:t>
              </w:r>
            </w:ins>
          </w:p>
        </w:tc>
        <w:tc>
          <w:tcPr>
            <w:tcW w:w="1440" w:type="dxa"/>
            <w:shd w:val="clear" w:color="auto" w:fill="auto"/>
          </w:tcPr>
          <w:p w14:paraId="3559ACE1" w14:textId="77777777" w:rsidR="007D396D" w:rsidRPr="00E16441" w:rsidRDefault="007D396D" w:rsidP="00AE466C">
            <w:pPr>
              <w:pStyle w:val="BodyText"/>
              <w:jc w:val="left"/>
              <w:rPr>
                <w:ins w:id="579" w:author="ERCOT" w:date="2024-05-03T12:21:00Z"/>
                <w:rFonts w:ascii="Arial" w:hAnsi="Arial" w:cs="Arial"/>
                <w:b/>
                <w:bCs/>
                <w:sz w:val="20"/>
                <w:szCs w:val="20"/>
              </w:rPr>
            </w:pPr>
            <w:ins w:id="580" w:author="ERCOT" w:date="2024-05-03T12:21:00Z">
              <w:r w:rsidRPr="00E16441">
                <w:rPr>
                  <w:rFonts w:ascii="Arial" w:hAnsi="Arial" w:cs="Arial"/>
                  <w:b/>
                  <w:bCs/>
                  <w:sz w:val="20"/>
                  <w:szCs w:val="20"/>
                </w:rPr>
                <w:t>Vote</w:t>
              </w:r>
            </w:ins>
          </w:p>
        </w:tc>
        <w:tc>
          <w:tcPr>
            <w:tcW w:w="1530" w:type="dxa"/>
            <w:shd w:val="clear" w:color="auto" w:fill="auto"/>
          </w:tcPr>
          <w:p w14:paraId="4C4A094E" w14:textId="77777777" w:rsidR="007D396D" w:rsidRPr="00E16441" w:rsidRDefault="007D396D" w:rsidP="00AE466C">
            <w:pPr>
              <w:pStyle w:val="BodyText"/>
              <w:rPr>
                <w:ins w:id="581" w:author="ERCOT" w:date="2024-05-03T12:21:00Z"/>
                <w:rFonts w:ascii="Arial" w:hAnsi="Arial" w:cs="Arial"/>
                <w:b/>
                <w:bCs/>
                <w:sz w:val="20"/>
                <w:szCs w:val="20"/>
              </w:rPr>
            </w:pPr>
            <w:ins w:id="582" w:author="ERCOT" w:date="2024-05-03T12:21:00Z">
              <w:r w:rsidRPr="00E16441">
                <w:rPr>
                  <w:rFonts w:ascii="Arial" w:hAnsi="Arial" w:cs="Arial"/>
                  <w:b/>
                  <w:bCs/>
                  <w:sz w:val="20"/>
                  <w:szCs w:val="20"/>
                </w:rPr>
                <w:t>Board Chair</w:t>
              </w:r>
            </w:ins>
          </w:p>
        </w:tc>
        <w:tc>
          <w:tcPr>
            <w:tcW w:w="1660" w:type="dxa"/>
            <w:vMerge/>
          </w:tcPr>
          <w:p w14:paraId="4F53DFCF" w14:textId="77777777" w:rsidR="007D396D" w:rsidRPr="00E16441" w:rsidRDefault="007D396D" w:rsidP="00AE466C">
            <w:pPr>
              <w:pStyle w:val="BodyText"/>
              <w:ind w:left="406"/>
              <w:jc w:val="left"/>
              <w:rPr>
                <w:ins w:id="583" w:author="ERCOT" w:date="2024-05-03T12:21:00Z"/>
                <w:rFonts w:ascii="Arial" w:hAnsi="Arial" w:cs="Arial"/>
                <w:sz w:val="20"/>
                <w:szCs w:val="20"/>
              </w:rPr>
            </w:pPr>
          </w:p>
        </w:tc>
      </w:tr>
      <w:tr w:rsidR="007D396D" w:rsidRPr="00E716FA" w14:paraId="13578731" w14:textId="77777777" w:rsidTr="00AE466C">
        <w:trPr>
          <w:trHeight w:val="243"/>
          <w:ins w:id="584" w:author="ERCOT" w:date="2024-05-03T12:21:00Z"/>
        </w:trPr>
        <w:tc>
          <w:tcPr>
            <w:tcW w:w="1921" w:type="dxa"/>
            <w:vMerge/>
          </w:tcPr>
          <w:p w14:paraId="133943F0" w14:textId="77777777" w:rsidR="007D396D" w:rsidRPr="00E16441" w:rsidRDefault="007D396D" w:rsidP="00AE466C">
            <w:pPr>
              <w:pStyle w:val="BodyText"/>
              <w:rPr>
                <w:ins w:id="585" w:author="ERCOT" w:date="2024-05-03T12:21:00Z"/>
                <w:rFonts w:ascii="Arial" w:hAnsi="Arial" w:cs="Arial"/>
                <w:sz w:val="20"/>
                <w:szCs w:val="20"/>
              </w:rPr>
            </w:pPr>
          </w:p>
        </w:tc>
        <w:tc>
          <w:tcPr>
            <w:tcW w:w="1304" w:type="dxa"/>
            <w:vMerge/>
          </w:tcPr>
          <w:p w14:paraId="16EFFC7F" w14:textId="77777777" w:rsidR="007D396D" w:rsidRPr="00E16441" w:rsidRDefault="007D396D" w:rsidP="00AE466C">
            <w:pPr>
              <w:pStyle w:val="BodyText"/>
              <w:rPr>
                <w:ins w:id="586" w:author="ERCOT" w:date="2024-05-03T12:21:00Z"/>
                <w:rFonts w:ascii="Arial" w:hAnsi="Arial" w:cs="Arial"/>
                <w:sz w:val="20"/>
                <w:szCs w:val="20"/>
              </w:rPr>
            </w:pPr>
          </w:p>
        </w:tc>
        <w:tc>
          <w:tcPr>
            <w:tcW w:w="1440" w:type="dxa"/>
            <w:vMerge/>
          </w:tcPr>
          <w:p w14:paraId="0FB6515B" w14:textId="77777777" w:rsidR="007D396D" w:rsidRPr="00E16441" w:rsidRDefault="007D396D" w:rsidP="00AE466C">
            <w:pPr>
              <w:pStyle w:val="BodyText"/>
              <w:rPr>
                <w:ins w:id="587" w:author="ERCOT" w:date="2024-05-03T12:21:00Z"/>
                <w:rFonts w:ascii="Arial" w:hAnsi="Arial" w:cs="Arial"/>
                <w:sz w:val="20"/>
                <w:szCs w:val="20"/>
              </w:rPr>
            </w:pPr>
          </w:p>
        </w:tc>
        <w:tc>
          <w:tcPr>
            <w:tcW w:w="1800" w:type="dxa"/>
            <w:shd w:val="clear" w:color="auto" w:fill="auto"/>
          </w:tcPr>
          <w:p w14:paraId="605BD2E5" w14:textId="4563E6B9" w:rsidR="007D396D" w:rsidRPr="00E16441" w:rsidRDefault="00154884" w:rsidP="00AE466C">
            <w:pPr>
              <w:pStyle w:val="BodyText"/>
              <w:jc w:val="left"/>
              <w:rPr>
                <w:ins w:id="588" w:author="ERCOT" w:date="2024-05-03T12:21:00Z"/>
                <w:rFonts w:ascii="Arial" w:hAnsi="Arial" w:cs="Arial"/>
                <w:sz w:val="20"/>
                <w:szCs w:val="20"/>
              </w:rPr>
            </w:pPr>
            <w:ins w:id="589" w:author="ERCOT" w:date="2024-05-06T06:58:00Z">
              <w:r>
                <w:rPr>
                  <w:rFonts w:ascii="Arial" w:hAnsi="Arial" w:cs="Arial"/>
                  <w:sz w:val="20"/>
                  <w:szCs w:val="20"/>
                </w:rPr>
                <w:t>Board</w:t>
              </w:r>
              <w:r w:rsidRPr="00E16441">
                <w:rPr>
                  <w:rFonts w:ascii="Arial" w:hAnsi="Arial" w:cs="Arial"/>
                  <w:sz w:val="20"/>
                  <w:szCs w:val="20"/>
                </w:rPr>
                <w:t xml:space="preserve"> </w:t>
              </w:r>
            </w:ins>
            <w:ins w:id="590" w:author="ERCOT" w:date="2024-05-03T12:21:00Z">
              <w:r w:rsidR="007D396D" w:rsidRPr="00E16441">
                <w:rPr>
                  <w:rFonts w:ascii="Arial" w:hAnsi="Arial" w:cs="Arial"/>
                  <w:sz w:val="20"/>
                  <w:szCs w:val="20"/>
                </w:rPr>
                <w:t>Committee Report and Recommendation</w:t>
              </w:r>
            </w:ins>
          </w:p>
        </w:tc>
        <w:tc>
          <w:tcPr>
            <w:tcW w:w="1440" w:type="dxa"/>
            <w:shd w:val="clear" w:color="auto" w:fill="auto"/>
          </w:tcPr>
          <w:p w14:paraId="3DB675EE" w14:textId="77777777" w:rsidR="007D396D" w:rsidRPr="00E16441" w:rsidRDefault="007D396D" w:rsidP="00AE466C">
            <w:pPr>
              <w:pStyle w:val="BodyText"/>
              <w:jc w:val="left"/>
              <w:rPr>
                <w:ins w:id="591" w:author="ERCOT" w:date="2024-05-03T12:21:00Z"/>
                <w:rFonts w:ascii="Arial" w:hAnsi="Arial" w:cs="Arial"/>
                <w:sz w:val="20"/>
                <w:szCs w:val="20"/>
              </w:rPr>
            </w:pPr>
            <w:ins w:id="592" w:author="ERCOT" w:date="2024-05-03T12:21:00Z">
              <w:r w:rsidRPr="00E16441">
                <w:rPr>
                  <w:rFonts w:ascii="Arial" w:hAnsi="Arial" w:cs="Arial"/>
                  <w:sz w:val="20"/>
                  <w:szCs w:val="20"/>
                </w:rPr>
                <w:t>Discussion</w:t>
              </w:r>
            </w:ins>
          </w:p>
        </w:tc>
        <w:tc>
          <w:tcPr>
            <w:tcW w:w="1530" w:type="dxa"/>
            <w:shd w:val="clear" w:color="auto" w:fill="auto"/>
          </w:tcPr>
          <w:p w14:paraId="1BD70407" w14:textId="7897550E" w:rsidR="007D396D" w:rsidRPr="00E16441" w:rsidRDefault="00154884" w:rsidP="00AE466C">
            <w:pPr>
              <w:pStyle w:val="BodyText"/>
              <w:rPr>
                <w:ins w:id="593" w:author="ERCOT" w:date="2024-05-03T12:21:00Z"/>
                <w:rFonts w:ascii="Arial" w:hAnsi="Arial" w:cs="Arial"/>
                <w:sz w:val="20"/>
                <w:szCs w:val="20"/>
              </w:rPr>
            </w:pPr>
            <w:ins w:id="594" w:author="ERCOT" w:date="2024-05-06T06:58:00Z">
              <w:r>
                <w:rPr>
                  <w:rFonts w:ascii="Arial" w:hAnsi="Arial" w:cs="Arial"/>
                  <w:sz w:val="20"/>
                  <w:szCs w:val="20"/>
                </w:rPr>
                <w:t>Board</w:t>
              </w:r>
              <w:r w:rsidRPr="00E16441">
                <w:rPr>
                  <w:rFonts w:ascii="Arial" w:hAnsi="Arial" w:cs="Arial"/>
                  <w:sz w:val="20"/>
                  <w:szCs w:val="20"/>
                </w:rPr>
                <w:t xml:space="preserve"> </w:t>
              </w:r>
            </w:ins>
            <w:ins w:id="595" w:author="ERCOT" w:date="2024-05-03T12:21:00Z">
              <w:r w:rsidR="007D396D" w:rsidRPr="00E16441">
                <w:rPr>
                  <w:rFonts w:ascii="Arial" w:hAnsi="Arial" w:cs="Arial"/>
                  <w:sz w:val="20"/>
                  <w:szCs w:val="20"/>
                </w:rPr>
                <w:t>Committee Chair</w:t>
              </w:r>
            </w:ins>
          </w:p>
        </w:tc>
        <w:tc>
          <w:tcPr>
            <w:tcW w:w="1660" w:type="dxa"/>
            <w:vMerge/>
          </w:tcPr>
          <w:p w14:paraId="22C24ED8" w14:textId="77777777" w:rsidR="007D396D" w:rsidRPr="00E16441" w:rsidRDefault="007D396D" w:rsidP="00AE466C">
            <w:pPr>
              <w:pStyle w:val="BodyText"/>
              <w:ind w:left="406"/>
              <w:jc w:val="left"/>
              <w:rPr>
                <w:ins w:id="596" w:author="ERCOT" w:date="2024-05-03T12:21:00Z"/>
                <w:rFonts w:ascii="Arial" w:hAnsi="Arial" w:cs="Arial"/>
                <w:sz w:val="20"/>
                <w:szCs w:val="20"/>
              </w:rPr>
            </w:pPr>
          </w:p>
        </w:tc>
      </w:tr>
      <w:tr w:rsidR="007D396D" w:rsidRPr="00E716FA" w14:paraId="5598BE58" w14:textId="77777777" w:rsidTr="00AE466C">
        <w:trPr>
          <w:trHeight w:val="2060"/>
          <w:ins w:id="597" w:author="ERCOT" w:date="2024-05-03T12:21:00Z"/>
        </w:trPr>
        <w:tc>
          <w:tcPr>
            <w:tcW w:w="1921" w:type="dxa"/>
            <w:shd w:val="clear" w:color="auto" w:fill="D9E2F3" w:themeFill="accent1" w:themeFillTint="33"/>
          </w:tcPr>
          <w:p w14:paraId="1FEA2AA9" w14:textId="5F09EE6F" w:rsidR="007D396D" w:rsidRPr="00E16441" w:rsidRDefault="007D396D" w:rsidP="00AE466C">
            <w:pPr>
              <w:pStyle w:val="BodyText"/>
              <w:jc w:val="left"/>
              <w:rPr>
                <w:ins w:id="598" w:author="ERCOT" w:date="2024-05-03T12:21:00Z"/>
                <w:rFonts w:ascii="Arial" w:hAnsi="Arial" w:cs="Arial"/>
                <w:sz w:val="20"/>
                <w:szCs w:val="20"/>
                <w:highlight w:val="yellow"/>
              </w:rPr>
            </w:pPr>
            <w:ins w:id="599" w:author="ERCOT" w:date="2024-05-03T12:21:00Z">
              <w:r>
                <w:rPr>
                  <w:rFonts w:ascii="Arial" w:hAnsi="Arial" w:cs="Arial"/>
                  <w:sz w:val="20"/>
                  <w:szCs w:val="20"/>
                </w:rPr>
                <w:t>Any Revision Request on Board and/or</w:t>
              </w:r>
            </w:ins>
            <w:ins w:id="600" w:author="ERCOT" w:date="2024-05-06T06:58:00Z">
              <w:r w:rsidR="00B52A25">
                <w:rPr>
                  <w:rFonts w:ascii="Arial" w:hAnsi="Arial" w:cs="Arial"/>
                  <w:sz w:val="20"/>
                  <w:szCs w:val="20"/>
                </w:rPr>
                <w:t xml:space="preserve"> Board </w:t>
              </w:r>
            </w:ins>
            <w:ins w:id="601" w:author="ERCOT" w:date="2024-05-03T12:21:00Z">
              <w:r>
                <w:rPr>
                  <w:rFonts w:ascii="Arial" w:hAnsi="Arial" w:cs="Arial"/>
                  <w:sz w:val="20"/>
                  <w:szCs w:val="20"/>
                </w:rPr>
                <w:t xml:space="preserve"> Committee Agenda</w:t>
              </w:r>
            </w:ins>
          </w:p>
        </w:tc>
        <w:tc>
          <w:tcPr>
            <w:tcW w:w="1304" w:type="dxa"/>
            <w:shd w:val="clear" w:color="auto" w:fill="D9E2F3" w:themeFill="accent1" w:themeFillTint="33"/>
          </w:tcPr>
          <w:p w14:paraId="75735049" w14:textId="77777777" w:rsidR="007D396D" w:rsidRPr="00E16441" w:rsidRDefault="007D396D" w:rsidP="00AE466C">
            <w:pPr>
              <w:pStyle w:val="BodyText"/>
              <w:jc w:val="left"/>
              <w:rPr>
                <w:ins w:id="602" w:author="ERCOT" w:date="2024-05-03T12:21:00Z"/>
                <w:rFonts w:ascii="Arial" w:hAnsi="Arial" w:cs="Arial"/>
                <w:sz w:val="20"/>
                <w:szCs w:val="20"/>
                <w:highlight w:val="yellow"/>
              </w:rPr>
            </w:pPr>
            <w:ins w:id="603" w:author="ERCOT" w:date="2024-05-03T12:21:00Z">
              <w:r w:rsidRPr="00E16441">
                <w:rPr>
                  <w:rFonts w:ascii="Arial" w:hAnsi="Arial" w:cs="Arial"/>
                  <w:sz w:val="20"/>
                  <w:szCs w:val="20"/>
                </w:rPr>
                <w:t>Any</w:t>
              </w:r>
            </w:ins>
          </w:p>
        </w:tc>
        <w:tc>
          <w:tcPr>
            <w:tcW w:w="1440" w:type="dxa"/>
            <w:shd w:val="clear" w:color="auto" w:fill="D9E2F3" w:themeFill="accent1" w:themeFillTint="33"/>
          </w:tcPr>
          <w:p w14:paraId="63DBF7E1" w14:textId="77777777" w:rsidR="007D396D" w:rsidRPr="00E16441" w:rsidRDefault="007D396D" w:rsidP="00AE466C">
            <w:pPr>
              <w:pStyle w:val="BodyText"/>
              <w:jc w:val="left"/>
              <w:rPr>
                <w:ins w:id="604" w:author="ERCOT" w:date="2024-05-03T12:21:00Z"/>
                <w:rFonts w:ascii="Arial" w:hAnsi="Arial" w:cs="Arial"/>
                <w:sz w:val="20"/>
                <w:szCs w:val="20"/>
                <w:highlight w:val="yellow"/>
              </w:rPr>
            </w:pPr>
            <w:ins w:id="605" w:author="ERCOT" w:date="2024-05-03T12:21:00Z">
              <w:r>
                <w:rPr>
                  <w:rFonts w:ascii="Arial" w:hAnsi="Arial" w:cs="Arial"/>
                  <w:sz w:val="20"/>
                  <w:szCs w:val="20"/>
                </w:rPr>
                <w:t>Interested person</w:t>
              </w:r>
              <w:r w:rsidRPr="00E16441">
                <w:rPr>
                  <w:rFonts w:ascii="Arial" w:hAnsi="Arial" w:cs="Arial"/>
                  <w:sz w:val="20"/>
                  <w:szCs w:val="20"/>
                </w:rPr>
                <w:t xml:space="preserve"> submits</w:t>
              </w:r>
              <w:r>
                <w:rPr>
                  <w:rFonts w:ascii="Arial" w:hAnsi="Arial" w:cs="Arial"/>
                  <w:sz w:val="20"/>
                  <w:szCs w:val="20"/>
                </w:rPr>
                <w:t xml:space="preserve"> written</w:t>
              </w:r>
              <w:r w:rsidRPr="00E16441">
                <w:rPr>
                  <w:rFonts w:ascii="Arial" w:hAnsi="Arial" w:cs="Arial"/>
                  <w:sz w:val="20"/>
                  <w:szCs w:val="20"/>
                </w:rPr>
                <w:t xml:space="preserve"> comments or </w:t>
              </w:r>
              <w:r>
                <w:rPr>
                  <w:rFonts w:ascii="Arial" w:hAnsi="Arial" w:cs="Arial"/>
                  <w:sz w:val="20"/>
                  <w:szCs w:val="20"/>
                </w:rPr>
                <w:t xml:space="preserve">timely </w:t>
              </w:r>
              <w:r w:rsidRPr="00E16441">
                <w:rPr>
                  <w:rFonts w:ascii="Arial" w:hAnsi="Arial" w:cs="Arial"/>
                  <w:sz w:val="20"/>
                  <w:szCs w:val="20"/>
                </w:rPr>
                <w:t xml:space="preserve">completes a form </w:t>
              </w:r>
              <w:r>
                <w:rPr>
                  <w:rFonts w:ascii="Arial" w:hAnsi="Arial" w:cs="Arial"/>
                  <w:sz w:val="20"/>
                  <w:szCs w:val="20"/>
                </w:rPr>
                <w:t xml:space="preserve">to speak in person </w:t>
              </w:r>
              <w:r w:rsidRPr="00E16441">
                <w:rPr>
                  <w:rFonts w:ascii="Arial" w:hAnsi="Arial" w:cs="Arial"/>
                  <w:sz w:val="20"/>
                  <w:szCs w:val="20"/>
                </w:rPr>
                <w:t>during meeting of Board or Board Committee</w:t>
              </w:r>
            </w:ins>
          </w:p>
        </w:tc>
        <w:tc>
          <w:tcPr>
            <w:tcW w:w="1800" w:type="dxa"/>
            <w:shd w:val="clear" w:color="auto" w:fill="D9E2F3" w:themeFill="accent1" w:themeFillTint="33"/>
          </w:tcPr>
          <w:p w14:paraId="08C15A38" w14:textId="40D9A747" w:rsidR="007D396D" w:rsidRPr="007D396D" w:rsidRDefault="007D396D" w:rsidP="00AE466C">
            <w:pPr>
              <w:pStyle w:val="BodyText"/>
              <w:jc w:val="left"/>
              <w:rPr>
                <w:ins w:id="606" w:author="ERCOT" w:date="2024-05-03T12:21:00Z"/>
                <w:rFonts w:ascii="Arial" w:hAnsi="Arial" w:cs="Arial"/>
                <w:sz w:val="20"/>
                <w:szCs w:val="20"/>
              </w:rPr>
            </w:pPr>
            <w:ins w:id="607" w:author="ERCOT" w:date="2024-05-03T12:21:00Z">
              <w:r w:rsidRPr="007D396D">
                <w:rPr>
                  <w:rFonts w:ascii="Arial" w:hAnsi="Arial" w:cs="Arial"/>
                  <w:sz w:val="20"/>
                  <w:szCs w:val="20"/>
                </w:rPr>
                <w:t xml:space="preserve">Board and/or </w:t>
              </w:r>
            </w:ins>
            <w:ins w:id="608" w:author="ERCOT" w:date="2024-05-06T06:58:00Z">
              <w:r w:rsidR="00B52A25">
                <w:rPr>
                  <w:rFonts w:ascii="Arial" w:hAnsi="Arial" w:cs="Arial"/>
                  <w:sz w:val="20"/>
                  <w:szCs w:val="20"/>
                </w:rPr>
                <w:t xml:space="preserve"> Board</w:t>
              </w:r>
              <w:r w:rsidR="00B52A25" w:rsidRPr="007D396D">
                <w:rPr>
                  <w:rFonts w:ascii="Arial" w:hAnsi="Arial" w:cs="Arial"/>
                  <w:sz w:val="20"/>
                  <w:szCs w:val="20"/>
                </w:rPr>
                <w:t xml:space="preserve"> </w:t>
              </w:r>
            </w:ins>
            <w:ins w:id="609" w:author="ERCOT" w:date="2024-05-03T12:21:00Z">
              <w:r w:rsidRPr="007D396D">
                <w:rPr>
                  <w:rFonts w:ascii="Arial" w:hAnsi="Arial" w:cs="Arial"/>
                  <w:sz w:val="20"/>
                  <w:szCs w:val="20"/>
                </w:rPr>
                <w:t>Committee Agenda</w:t>
              </w:r>
              <w:r>
                <w:rPr>
                  <w:rFonts w:ascii="Arial" w:hAnsi="Arial" w:cs="Arial"/>
                  <w:sz w:val="20"/>
                  <w:szCs w:val="20"/>
                </w:rPr>
                <w:t xml:space="preserve"> (location at discretion of Chair/Vice Chair)</w:t>
              </w:r>
            </w:ins>
          </w:p>
        </w:tc>
        <w:tc>
          <w:tcPr>
            <w:tcW w:w="1440" w:type="dxa"/>
            <w:shd w:val="clear" w:color="auto" w:fill="D9E2F3" w:themeFill="accent1" w:themeFillTint="33"/>
          </w:tcPr>
          <w:p w14:paraId="7CAEC3E6" w14:textId="77777777" w:rsidR="007D396D" w:rsidRPr="007D396D" w:rsidRDefault="007D396D" w:rsidP="00AE466C">
            <w:pPr>
              <w:pStyle w:val="BodyText"/>
              <w:ind w:left="46"/>
              <w:jc w:val="left"/>
              <w:rPr>
                <w:ins w:id="610" w:author="ERCOT" w:date="2024-05-03T12:21:00Z"/>
                <w:rFonts w:ascii="Arial" w:hAnsi="Arial" w:cs="Arial"/>
                <w:sz w:val="20"/>
                <w:szCs w:val="20"/>
              </w:rPr>
            </w:pPr>
            <w:ins w:id="611" w:author="ERCOT" w:date="2024-05-03T12:21:00Z">
              <w:r w:rsidRPr="007D396D">
                <w:rPr>
                  <w:rFonts w:ascii="Arial" w:hAnsi="Arial" w:cs="Arial"/>
                  <w:sz w:val="20"/>
                  <w:szCs w:val="20"/>
                </w:rPr>
                <w:t>Discussion</w:t>
              </w:r>
            </w:ins>
          </w:p>
          <w:p w14:paraId="579E392D" w14:textId="77777777" w:rsidR="007D396D" w:rsidRPr="007D396D" w:rsidRDefault="007D396D" w:rsidP="00AE466C">
            <w:pPr>
              <w:pStyle w:val="BodyText"/>
              <w:ind w:left="46"/>
              <w:jc w:val="left"/>
              <w:rPr>
                <w:ins w:id="612" w:author="ERCOT" w:date="2024-05-03T12:21:00Z"/>
                <w:rFonts w:ascii="Arial" w:hAnsi="Arial" w:cs="Arial"/>
                <w:sz w:val="20"/>
                <w:szCs w:val="20"/>
                <w:highlight w:val="yellow"/>
              </w:rPr>
            </w:pPr>
          </w:p>
          <w:p w14:paraId="6C045F78" w14:textId="77777777" w:rsidR="007D396D" w:rsidRPr="007D396D" w:rsidRDefault="007D396D" w:rsidP="00AE466C">
            <w:pPr>
              <w:pStyle w:val="BodyText"/>
              <w:ind w:left="46"/>
              <w:jc w:val="left"/>
              <w:rPr>
                <w:ins w:id="613" w:author="ERCOT" w:date="2024-05-03T12:21:00Z"/>
                <w:rFonts w:ascii="Arial" w:hAnsi="Arial" w:cs="Arial"/>
                <w:sz w:val="20"/>
                <w:szCs w:val="20"/>
                <w:highlight w:val="yellow"/>
              </w:rPr>
            </w:pPr>
          </w:p>
          <w:p w14:paraId="7ECF5C8D" w14:textId="77777777" w:rsidR="007D396D" w:rsidRPr="007D396D" w:rsidRDefault="007D396D" w:rsidP="00AE466C">
            <w:pPr>
              <w:pStyle w:val="BodyText"/>
              <w:ind w:left="46"/>
              <w:jc w:val="left"/>
              <w:rPr>
                <w:ins w:id="614" w:author="ERCOT" w:date="2024-05-03T12:21:00Z"/>
                <w:rFonts w:ascii="Arial" w:hAnsi="Arial" w:cs="Arial"/>
                <w:sz w:val="20"/>
                <w:szCs w:val="20"/>
                <w:highlight w:val="yellow"/>
              </w:rPr>
            </w:pPr>
          </w:p>
          <w:p w14:paraId="741E8508" w14:textId="77777777" w:rsidR="007D396D" w:rsidRPr="007D396D" w:rsidRDefault="007D396D" w:rsidP="00AE466C">
            <w:pPr>
              <w:pStyle w:val="BodyText"/>
              <w:ind w:left="46"/>
              <w:jc w:val="left"/>
              <w:rPr>
                <w:ins w:id="615" w:author="ERCOT" w:date="2024-05-03T12:21:00Z"/>
                <w:rFonts w:ascii="Arial" w:hAnsi="Arial" w:cs="Arial"/>
                <w:sz w:val="20"/>
                <w:szCs w:val="20"/>
                <w:highlight w:val="yellow"/>
              </w:rPr>
            </w:pPr>
          </w:p>
          <w:p w14:paraId="51E26ED4" w14:textId="77777777" w:rsidR="007D396D" w:rsidRPr="007D396D" w:rsidRDefault="007D396D" w:rsidP="00AE466C">
            <w:pPr>
              <w:pStyle w:val="BodyText"/>
              <w:ind w:left="46"/>
              <w:jc w:val="left"/>
              <w:rPr>
                <w:ins w:id="616" w:author="ERCOT" w:date="2024-05-03T12:21:00Z"/>
                <w:rFonts w:ascii="Arial" w:hAnsi="Arial" w:cs="Arial"/>
                <w:sz w:val="20"/>
                <w:szCs w:val="20"/>
                <w:highlight w:val="yellow"/>
              </w:rPr>
            </w:pPr>
          </w:p>
        </w:tc>
        <w:tc>
          <w:tcPr>
            <w:tcW w:w="1530" w:type="dxa"/>
            <w:shd w:val="clear" w:color="auto" w:fill="D9E2F3" w:themeFill="accent1" w:themeFillTint="33"/>
          </w:tcPr>
          <w:p w14:paraId="77CC90B4" w14:textId="7C01A843" w:rsidR="007D396D" w:rsidRPr="00B52A25" w:rsidRDefault="007D396D" w:rsidP="00AE466C">
            <w:pPr>
              <w:pStyle w:val="BodyText"/>
              <w:jc w:val="left"/>
              <w:rPr>
                <w:ins w:id="617" w:author="ERCOT" w:date="2024-05-03T12:21:00Z"/>
                <w:rFonts w:ascii="Arial" w:hAnsi="Arial" w:cs="Arial"/>
                <w:sz w:val="20"/>
                <w:szCs w:val="20"/>
              </w:rPr>
            </w:pPr>
            <w:ins w:id="618" w:author="ERCOT" w:date="2024-05-03T12:21:00Z">
              <w:r w:rsidRPr="007D396D">
                <w:rPr>
                  <w:rFonts w:ascii="Arial" w:hAnsi="Arial" w:cs="Arial"/>
                  <w:sz w:val="20"/>
                  <w:szCs w:val="20"/>
                </w:rPr>
                <w:t>Commenter</w:t>
              </w:r>
            </w:ins>
          </w:p>
          <w:p w14:paraId="7DD844A5" w14:textId="77777777" w:rsidR="007D396D" w:rsidRPr="007D396D" w:rsidRDefault="007D396D" w:rsidP="00AE466C">
            <w:pPr>
              <w:pStyle w:val="BodyText"/>
              <w:jc w:val="left"/>
              <w:rPr>
                <w:ins w:id="619" w:author="ERCOT" w:date="2024-05-03T12:21:00Z"/>
                <w:rFonts w:ascii="Arial" w:hAnsi="Arial" w:cs="Arial"/>
                <w:sz w:val="20"/>
                <w:szCs w:val="20"/>
                <w:highlight w:val="yellow"/>
              </w:rPr>
            </w:pPr>
          </w:p>
        </w:tc>
        <w:tc>
          <w:tcPr>
            <w:tcW w:w="1660" w:type="dxa"/>
            <w:shd w:val="clear" w:color="auto" w:fill="D9E2F3" w:themeFill="accent1" w:themeFillTint="33"/>
          </w:tcPr>
          <w:p w14:paraId="6CCE6680" w14:textId="77777777" w:rsidR="007D396D" w:rsidRPr="00E16441" w:rsidRDefault="007D396D" w:rsidP="00AE466C">
            <w:pPr>
              <w:pStyle w:val="BodyText"/>
              <w:jc w:val="left"/>
              <w:rPr>
                <w:ins w:id="620" w:author="ERCOT" w:date="2024-05-03T12:21:00Z"/>
                <w:rFonts w:ascii="Arial" w:hAnsi="Arial" w:cs="Arial"/>
                <w:sz w:val="20"/>
                <w:szCs w:val="20"/>
              </w:rPr>
            </w:pPr>
            <w:ins w:id="621" w:author="ERCOT" w:date="2024-05-03T12:21:00Z">
              <w:r>
                <w:rPr>
                  <w:rFonts w:ascii="Arial" w:hAnsi="Arial" w:cs="Arial"/>
                  <w:sz w:val="20"/>
                  <w:szCs w:val="20"/>
                </w:rPr>
                <w:t>PURA</w:t>
              </w:r>
              <w:r w:rsidRPr="00E16441">
                <w:rPr>
                  <w:rFonts w:ascii="Arial" w:hAnsi="Arial" w:cs="Arial"/>
                  <w:sz w:val="20"/>
                  <w:szCs w:val="20"/>
                </w:rPr>
                <w:t xml:space="preserve"> Section</w:t>
              </w:r>
              <w:r>
                <w:rPr>
                  <w:rFonts w:ascii="Arial" w:hAnsi="Arial" w:cs="Arial"/>
                  <w:sz w:val="20"/>
                  <w:szCs w:val="20"/>
                </w:rPr>
                <w:t>s</w:t>
              </w:r>
              <w:r w:rsidRPr="00E16441">
                <w:rPr>
                  <w:rFonts w:ascii="Arial" w:hAnsi="Arial" w:cs="Arial"/>
                  <w:sz w:val="20"/>
                  <w:szCs w:val="20"/>
                </w:rPr>
                <w:t xml:space="preserve"> </w:t>
              </w:r>
              <w:r>
                <w:rPr>
                  <w:rFonts w:ascii="Arial" w:hAnsi="Arial" w:cs="Arial"/>
                  <w:sz w:val="20"/>
                  <w:szCs w:val="20"/>
                </w:rPr>
                <w:t xml:space="preserve">39.151(g-6) &amp; </w:t>
              </w:r>
              <w:r w:rsidRPr="00E16441">
                <w:rPr>
                  <w:rFonts w:ascii="Arial" w:hAnsi="Arial" w:cs="Arial"/>
                  <w:sz w:val="20"/>
                  <w:szCs w:val="20"/>
                </w:rPr>
                <w:t>39.1511(b)</w:t>
              </w:r>
            </w:ins>
          </w:p>
          <w:p w14:paraId="453F2061" w14:textId="77777777" w:rsidR="007D396D" w:rsidRDefault="007D396D" w:rsidP="00AE466C">
            <w:pPr>
              <w:pStyle w:val="BodyText"/>
              <w:jc w:val="left"/>
              <w:rPr>
                <w:ins w:id="622" w:author="ERCOT" w:date="2024-05-03T12:21:00Z"/>
                <w:rFonts w:ascii="Arial" w:hAnsi="Arial" w:cs="Arial"/>
                <w:sz w:val="20"/>
                <w:szCs w:val="20"/>
              </w:rPr>
            </w:pPr>
          </w:p>
          <w:p w14:paraId="21CA0806" w14:textId="77777777" w:rsidR="007D396D" w:rsidRPr="00E16441" w:rsidRDefault="007D396D" w:rsidP="00AE466C">
            <w:pPr>
              <w:pStyle w:val="BodyText"/>
              <w:jc w:val="left"/>
              <w:rPr>
                <w:ins w:id="623" w:author="ERCOT" w:date="2024-05-03T12:21:00Z"/>
                <w:rFonts w:ascii="Arial" w:hAnsi="Arial" w:cs="Arial"/>
                <w:sz w:val="20"/>
                <w:szCs w:val="20"/>
              </w:rPr>
            </w:pPr>
            <w:ins w:id="624" w:author="ERCOT" w:date="2024-05-03T12:21:00Z">
              <w:r>
                <w:rPr>
                  <w:rFonts w:ascii="Arial" w:hAnsi="Arial" w:cs="Arial"/>
                  <w:sz w:val="20"/>
                  <w:szCs w:val="20"/>
                </w:rPr>
                <w:t>PUCT Subst. R. 25.362(c)(1)-(2)</w:t>
              </w:r>
            </w:ins>
          </w:p>
          <w:p w14:paraId="5EA29F67" w14:textId="77777777" w:rsidR="007D396D" w:rsidRPr="00E16441" w:rsidRDefault="007D396D" w:rsidP="00AE466C">
            <w:pPr>
              <w:pStyle w:val="BodyText"/>
              <w:jc w:val="left"/>
              <w:rPr>
                <w:ins w:id="625" w:author="ERCOT" w:date="2024-05-03T12:21:00Z"/>
                <w:rFonts w:ascii="Arial" w:hAnsi="Arial" w:cs="Arial"/>
                <w:sz w:val="20"/>
                <w:szCs w:val="20"/>
              </w:rPr>
            </w:pPr>
          </w:p>
          <w:p w14:paraId="1FCA085D" w14:textId="77777777" w:rsidR="007D396D" w:rsidRDefault="007D396D" w:rsidP="00AE466C">
            <w:pPr>
              <w:pStyle w:val="BodyText"/>
              <w:jc w:val="left"/>
              <w:rPr>
                <w:ins w:id="626" w:author="ERCOT" w:date="2024-05-03T12:21:00Z"/>
                <w:rFonts w:ascii="Arial" w:hAnsi="Arial" w:cs="Arial"/>
                <w:sz w:val="20"/>
                <w:szCs w:val="20"/>
              </w:rPr>
            </w:pPr>
            <w:ins w:id="627" w:author="ERCOT" w:date="2024-05-03T12:21:00Z">
              <w:r w:rsidRPr="00E16441">
                <w:rPr>
                  <w:rFonts w:ascii="Arial" w:hAnsi="Arial" w:cs="Arial"/>
                  <w:sz w:val="20"/>
                  <w:szCs w:val="20"/>
                </w:rPr>
                <w:t xml:space="preserve">Bylaws Section </w:t>
              </w:r>
              <w:r>
                <w:rPr>
                  <w:rFonts w:ascii="Arial" w:hAnsi="Arial" w:cs="Arial"/>
                  <w:sz w:val="20"/>
                  <w:szCs w:val="20"/>
                </w:rPr>
                <w:t>4</w:t>
              </w:r>
            </w:ins>
          </w:p>
          <w:p w14:paraId="24AF9860" w14:textId="77777777" w:rsidR="007D396D" w:rsidRPr="00E16441" w:rsidRDefault="007D396D" w:rsidP="00AE466C">
            <w:pPr>
              <w:pStyle w:val="BodyText"/>
              <w:jc w:val="left"/>
              <w:rPr>
                <w:ins w:id="628" w:author="ERCOT" w:date="2024-05-03T12:21:00Z"/>
                <w:rFonts w:ascii="Arial" w:hAnsi="Arial" w:cs="Arial"/>
                <w:sz w:val="20"/>
                <w:szCs w:val="20"/>
              </w:rPr>
            </w:pPr>
          </w:p>
          <w:p w14:paraId="7F756460" w14:textId="77777777" w:rsidR="007D396D" w:rsidRPr="00E16441" w:rsidRDefault="007D396D" w:rsidP="00AE466C">
            <w:pPr>
              <w:pStyle w:val="BodyText"/>
              <w:jc w:val="left"/>
              <w:rPr>
                <w:ins w:id="629" w:author="ERCOT" w:date="2024-05-03T12:21:00Z"/>
                <w:rFonts w:ascii="Arial" w:hAnsi="Arial" w:cs="Arial"/>
                <w:sz w:val="20"/>
                <w:szCs w:val="20"/>
                <w:highlight w:val="yellow"/>
              </w:rPr>
            </w:pPr>
            <w:ins w:id="630" w:author="ERCOT" w:date="2024-05-03T12:21:00Z">
              <w:r w:rsidRPr="00E16441">
                <w:rPr>
                  <w:rFonts w:ascii="Arial" w:hAnsi="Arial" w:cs="Arial"/>
                  <w:sz w:val="20"/>
                  <w:szCs w:val="20"/>
                </w:rPr>
                <w:t>Board Policies &amp; Procedures Section</w:t>
              </w:r>
              <w:r>
                <w:rPr>
                  <w:rFonts w:ascii="Arial" w:hAnsi="Arial" w:cs="Arial"/>
                  <w:sz w:val="20"/>
                  <w:szCs w:val="20"/>
                </w:rPr>
                <w:t xml:space="preserve"> 1 and Section 8</w:t>
              </w:r>
            </w:ins>
          </w:p>
        </w:tc>
      </w:tr>
    </w:tbl>
    <w:p w14:paraId="5FCB1F64" w14:textId="77777777" w:rsidR="007D396D" w:rsidRPr="00B80F04" w:rsidRDefault="007D396D" w:rsidP="007D396D">
      <w:pPr>
        <w:pStyle w:val="BodyText"/>
        <w:autoSpaceDE/>
        <w:autoSpaceDN/>
        <w:rPr>
          <w:ins w:id="631" w:author="ERCOT" w:date="2024-05-03T12:21:00Z"/>
          <w:rFonts w:ascii="Arial" w:hAnsi="Arial" w:cs="Arial"/>
          <w:szCs w:val="24"/>
          <w:u w:val="single"/>
        </w:rPr>
      </w:pPr>
    </w:p>
    <w:p w14:paraId="1E3E6DB9" w14:textId="78E5A3EF" w:rsidR="00141F0E" w:rsidRDefault="00141F0E">
      <w:pPr>
        <w:autoSpaceDE/>
        <w:autoSpaceDN/>
        <w:jc w:val="left"/>
        <w:rPr>
          <w:rFonts w:ascii="Arial" w:hAnsi="Arial" w:cs="Arial"/>
          <w:szCs w:val="24"/>
          <w:u w:val="single"/>
        </w:rPr>
      </w:pPr>
    </w:p>
    <w:sectPr w:rsidR="00141F0E" w:rsidSect="00637FEE">
      <w:headerReference w:type="first" r:id="rId23"/>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C5239" w14:textId="77777777" w:rsidR="001E5FD6" w:rsidRDefault="001E5FD6">
      <w:r>
        <w:separator/>
      </w:r>
    </w:p>
  </w:endnote>
  <w:endnote w:type="continuationSeparator" w:id="0">
    <w:p w14:paraId="7BCD741A" w14:textId="77777777" w:rsidR="001E5FD6" w:rsidRDefault="001E5FD6">
      <w:r>
        <w:continuationSeparator/>
      </w:r>
    </w:p>
  </w:endnote>
  <w:endnote w:type="continuationNotice" w:id="1">
    <w:p w14:paraId="5DEDDD12" w14:textId="77777777" w:rsidR="001E5FD6" w:rsidRDefault="001E5F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ZWAdobeF">
    <w:panose1 w:val="000000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83C34" w14:textId="4E826D97" w:rsidR="00DB58EC" w:rsidRDefault="00DB58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05D82">
      <w:rPr>
        <w:rStyle w:val="PageNumber"/>
        <w:noProof/>
      </w:rPr>
      <w:t>1</w:t>
    </w:r>
    <w:r>
      <w:rPr>
        <w:rStyle w:val="PageNumber"/>
      </w:rPr>
      <w:fldChar w:fldCharType="end"/>
    </w:r>
  </w:p>
  <w:p w14:paraId="618A8329" w14:textId="77777777" w:rsidR="00DB58EC" w:rsidRDefault="00DB58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2BFAC" w14:textId="77777777" w:rsidR="00DB58EC" w:rsidRPr="00B71E0E" w:rsidRDefault="00DB58EC" w:rsidP="00B71E0E">
    <w:pPr>
      <w:pStyle w:val="Footer"/>
      <w:framePr w:w="645" w:wrap="around" w:vAnchor="text" w:hAnchor="page" w:x="10404" w:y="-17"/>
      <w:rPr>
        <w:rStyle w:val="PageNumber"/>
        <w:rFonts w:ascii="Arial" w:hAnsi="Arial" w:cs="Arial"/>
        <w:sz w:val="18"/>
        <w:szCs w:val="18"/>
      </w:rPr>
    </w:pPr>
    <w:r w:rsidRPr="00B71E0E">
      <w:rPr>
        <w:rStyle w:val="PageNumber"/>
        <w:rFonts w:ascii="Arial" w:hAnsi="Arial" w:cs="Arial"/>
        <w:sz w:val="18"/>
        <w:szCs w:val="18"/>
      </w:rPr>
      <w:fldChar w:fldCharType="begin"/>
    </w:r>
    <w:r w:rsidRPr="00B71E0E">
      <w:rPr>
        <w:rStyle w:val="PageNumber"/>
        <w:rFonts w:ascii="Arial" w:hAnsi="Arial" w:cs="Arial"/>
        <w:sz w:val="18"/>
        <w:szCs w:val="18"/>
      </w:rPr>
      <w:instrText xml:space="preserve">PAGE  </w:instrText>
    </w:r>
    <w:r w:rsidRPr="00B71E0E">
      <w:rPr>
        <w:rStyle w:val="PageNumber"/>
        <w:rFonts w:ascii="Arial" w:hAnsi="Arial" w:cs="Arial"/>
        <w:sz w:val="18"/>
        <w:szCs w:val="18"/>
      </w:rPr>
      <w:fldChar w:fldCharType="separate"/>
    </w:r>
    <w:r w:rsidR="00302316" w:rsidRPr="00B71E0E">
      <w:rPr>
        <w:rStyle w:val="PageNumber"/>
        <w:rFonts w:ascii="Arial" w:hAnsi="Arial" w:cs="Arial"/>
        <w:noProof/>
        <w:sz w:val="18"/>
        <w:szCs w:val="18"/>
      </w:rPr>
      <w:t>1</w:t>
    </w:r>
    <w:r w:rsidRPr="00B71E0E">
      <w:rPr>
        <w:rStyle w:val="PageNumber"/>
        <w:rFonts w:ascii="Arial" w:hAnsi="Arial" w:cs="Arial"/>
        <w:sz w:val="18"/>
        <w:szCs w:val="18"/>
      </w:rPr>
      <w:fldChar w:fldCharType="end"/>
    </w:r>
  </w:p>
  <w:p w14:paraId="2DB00306" w14:textId="17F8BAAC" w:rsidR="0014120F" w:rsidRPr="00B71E0E" w:rsidRDefault="31BFE091" w:rsidP="0014120F">
    <w:pPr>
      <w:pStyle w:val="Footer"/>
      <w:tabs>
        <w:tab w:val="clear" w:pos="4320"/>
        <w:tab w:val="clear" w:pos="8640"/>
        <w:tab w:val="center" w:pos="4680"/>
        <w:tab w:val="right" w:pos="9360"/>
      </w:tabs>
      <w:jc w:val="left"/>
      <w:rPr>
        <w:rStyle w:val="PageNumber"/>
        <w:rFonts w:ascii="Arial" w:hAnsi="Arial" w:cs="Arial"/>
        <w:sz w:val="18"/>
        <w:szCs w:val="18"/>
      </w:rPr>
    </w:pPr>
    <w:r w:rsidRPr="31BFE091">
      <w:rPr>
        <w:rStyle w:val="PageNumber"/>
        <w:rFonts w:ascii="Arial" w:hAnsi="Arial" w:cs="Arial"/>
        <w:sz w:val="18"/>
        <w:szCs w:val="18"/>
      </w:rPr>
      <w:t xml:space="preserve">Board Policies and Procedures (eff: </w:t>
    </w:r>
    <w:del w:id="33" w:author="ERCOT" w:date="2024-04-08T11:47:00Z">
      <w:r w:rsidR="0014120F" w:rsidRPr="31BFE091" w:rsidDel="002241C5">
        <w:rPr>
          <w:rStyle w:val="PageNumber"/>
          <w:rFonts w:ascii="Arial" w:hAnsi="Arial" w:cs="Arial"/>
          <w:sz w:val="18"/>
          <w:szCs w:val="18"/>
        </w:rPr>
        <w:delText>7.1.2023</w:delText>
      </w:r>
    </w:del>
    <w:ins w:id="34" w:author="ERCOT" w:date="2024-04-08T11:47:00Z">
      <w:r w:rsidR="002241C5">
        <w:rPr>
          <w:rStyle w:val="PageNumber"/>
          <w:rFonts w:ascii="Arial" w:hAnsi="Arial" w:cs="Arial"/>
          <w:sz w:val="18"/>
          <w:szCs w:val="18"/>
        </w:rPr>
        <w:t>6.18.2024</w:t>
      </w:r>
    </w:ins>
    <w:r w:rsidRPr="31BFE091">
      <w:rPr>
        <w:rStyle w:val="PageNumber"/>
        <w:rFonts w:ascii="Arial" w:hAnsi="Arial" w:cs="Arial"/>
        <w:sz w:val="18"/>
        <w:szCs w:val="18"/>
      </w:rPr>
      <w:t>)</w:t>
    </w:r>
  </w:p>
  <w:p w14:paraId="084EC87C" w14:textId="3DB13FC1" w:rsidR="00DB58EC" w:rsidRPr="00B71E0E" w:rsidRDefault="0014120F" w:rsidP="00B71E0E">
    <w:pPr>
      <w:pStyle w:val="Footer"/>
      <w:tabs>
        <w:tab w:val="clear" w:pos="4320"/>
        <w:tab w:val="clear" w:pos="8640"/>
        <w:tab w:val="center" w:pos="4680"/>
        <w:tab w:val="right" w:pos="9360"/>
      </w:tabs>
      <w:jc w:val="left"/>
      <w:rPr>
        <w:rFonts w:ascii="Arial" w:hAnsi="Arial" w:cs="Arial"/>
        <w:sz w:val="18"/>
        <w:szCs w:val="18"/>
      </w:rPr>
    </w:pPr>
    <w:r w:rsidRPr="00B71E0E">
      <w:rPr>
        <w:rStyle w:val="PageNumber"/>
        <w:rFonts w:ascii="Arial" w:hAnsi="Arial" w:cs="Arial"/>
        <w:sz w:val="18"/>
        <w:szCs w:val="18"/>
      </w:rPr>
      <w:t>ERCOT Public</w:t>
    </w:r>
    <w:r w:rsidR="008D04AA">
      <w:rPr>
        <w:rStyle w:val="PageNumber"/>
        <w:rFonts w:ascii="Arial" w:hAnsi="Arial" w:cs="Arial"/>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2CAE3" w14:textId="77777777" w:rsidR="00DB58EC" w:rsidRDefault="00DB58EC" w:rsidP="00637FEE">
    <w:pPr>
      <w:pStyle w:val="Footer"/>
      <w:tabs>
        <w:tab w:val="clear" w:pos="4320"/>
        <w:tab w:val="clear" w:pos="8640"/>
        <w:tab w:val="center" w:pos="4680"/>
        <w:tab w:val="right" w:pos="9360"/>
      </w:tabs>
      <w:jc w:val="left"/>
      <w:rPr>
        <w:rStyle w:val="PageNumber"/>
        <w:sz w:val="20"/>
      </w:rPr>
    </w:pPr>
  </w:p>
  <w:p w14:paraId="32AE1C44" w14:textId="77777777" w:rsidR="00DB58EC" w:rsidRDefault="00DB58EC" w:rsidP="00637FEE">
    <w:pPr>
      <w:pStyle w:val="Footer"/>
      <w:tabs>
        <w:tab w:val="clear" w:pos="4320"/>
        <w:tab w:val="clear" w:pos="8640"/>
        <w:tab w:val="center" w:pos="4680"/>
        <w:tab w:val="right" w:pos="9360"/>
      </w:tabs>
      <w:jc w:val="left"/>
      <w:rPr>
        <w:rStyle w:val="PageNumber"/>
        <w:sz w:val="20"/>
      </w:rPr>
    </w:pPr>
  </w:p>
  <w:p w14:paraId="5C7F2036" w14:textId="77777777" w:rsidR="00DB58EC" w:rsidRDefault="00DB58EC" w:rsidP="002F1B16">
    <w:pPr>
      <w:pStyle w:val="Footer"/>
      <w:tabs>
        <w:tab w:val="clear" w:pos="4320"/>
        <w:tab w:val="clear" w:pos="8640"/>
        <w:tab w:val="center" w:pos="4680"/>
        <w:tab w:val="right" w:pos="9360"/>
      </w:tabs>
      <w:jc w:val="left"/>
      <w:rPr>
        <w:rStyle w:val="PageNumber"/>
        <w:sz w:val="20"/>
      </w:rPr>
    </w:pPr>
    <w:r>
      <w:rPr>
        <w:rStyle w:val="PageNumber"/>
        <w:sz w:val="20"/>
      </w:rPr>
      <w:tab/>
    </w:r>
    <w:r>
      <w:rPr>
        <w:rStyle w:val="PageNumber"/>
        <w:sz w:val="20"/>
      </w:rPr>
      <w:tab/>
    </w:r>
    <w:r w:rsidRPr="002E1CB6">
      <w:rPr>
        <w:rStyle w:val="PageNumber"/>
        <w:sz w:val="20"/>
      </w:rPr>
      <w:fldChar w:fldCharType="begin"/>
    </w:r>
    <w:r w:rsidRPr="002E1CB6">
      <w:rPr>
        <w:rStyle w:val="PageNumber"/>
        <w:sz w:val="20"/>
      </w:rPr>
      <w:instrText xml:space="preserve"> PAGE </w:instrText>
    </w:r>
    <w:r w:rsidRPr="002E1CB6">
      <w:rPr>
        <w:rStyle w:val="PageNumber"/>
        <w:sz w:val="20"/>
      </w:rPr>
      <w:fldChar w:fldCharType="separate"/>
    </w:r>
    <w:r w:rsidR="00D06D33">
      <w:rPr>
        <w:rStyle w:val="PageNumber"/>
        <w:noProof/>
        <w:sz w:val="20"/>
      </w:rPr>
      <w:t>1</w:t>
    </w:r>
    <w:r w:rsidRPr="002E1CB6">
      <w:rPr>
        <w:rStyle w:val="PageNumber"/>
        <w:sz w:val="20"/>
      </w:rPr>
      <w:fldChar w:fldCharType="end"/>
    </w:r>
  </w:p>
  <w:p w14:paraId="1403AAB6" w14:textId="77777777" w:rsidR="00D06D33" w:rsidRDefault="00DB58EC" w:rsidP="00637FEE">
    <w:pPr>
      <w:pStyle w:val="Footer"/>
      <w:tabs>
        <w:tab w:val="clear" w:pos="4320"/>
        <w:tab w:val="clear" w:pos="8640"/>
        <w:tab w:val="center" w:pos="4680"/>
        <w:tab w:val="right" w:pos="9360"/>
      </w:tabs>
      <w:jc w:val="left"/>
      <w:rPr>
        <w:rStyle w:val="PageNumber"/>
        <w:sz w:val="20"/>
      </w:rPr>
    </w:pPr>
    <w:r>
      <w:rPr>
        <w:rStyle w:val="PageNumber"/>
        <w:sz w:val="20"/>
      </w:rPr>
      <w:t>Board Policies and Procedures</w:t>
    </w:r>
  </w:p>
  <w:p w14:paraId="6BB8BB97" w14:textId="77777777" w:rsidR="00DB58EC" w:rsidRDefault="00D06D33" w:rsidP="00637FEE">
    <w:pPr>
      <w:pStyle w:val="Footer"/>
      <w:tabs>
        <w:tab w:val="clear" w:pos="4320"/>
        <w:tab w:val="clear" w:pos="8640"/>
        <w:tab w:val="center" w:pos="4680"/>
        <w:tab w:val="right" w:pos="9360"/>
      </w:tabs>
      <w:jc w:val="left"/>
      <w:rPr>
        <w:rStyle w:val="PageNumber"/>
        <w:sz w:val="20"/>
      </w:rPr>
    </w:pPr>
    <w:r>
      <w:rPr>
        <w:rStyle w:val="PageNumber"/>
        <w:sz w:val="20"/>
      </w:rPr>
      <w:t>Effective July 1, 2012</w:t>
    </w:r>
    <w:r w:rsidR="00DB58EC">
      <w:rPr>
        <w:rStyle w:val="PageNumber"/>
        <w:sz w:val="20"/>
      </w:rPr>
      <w:tab/>
    </w:r>
    <w:r w:rsidR="00DB58EC">
      <w:rPr>
        <w:rStyle w:val="PageNumber"/>
        <w:sz w:val="20"/>
      </w:rPr>
      <w:tab/>
      <w:t>ERCOT 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2944A" w14:textId="77777777" w:rsidR="00DB58EC" w:rsidRDefault="00DB58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7FCAE6" w14:textId="77777777" w:rsidR="00DB58EC" w:rsidRDefault="00DB58E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ECC13" w14:textId="290CA919" w:rsidR="00B80F04" w:rsidRPr="00B71E0E" w:rsidRDefault="00B80F04" w:rsidP="00B80F04">
    <w:pPr>
      <w:pStyle w:val="Footer"/>
      <w:tabs>
        <w:tab w:val="clear" w:pos="4320"/>
        <w:tab w:val="clear" w:pos="8640"/>
        <w:tab w:val="center" w:pos="4680"/>
        <w:tab w:val="right" w:pos="9360"/>
      </w:tabs>
      <w:jc w:val="left"/>
      <w:rPr>
        <w:rStyle w:val="PageNumber"/>
        <w:rFonts w:ascii="Arial" w:hAnsi="Arial" w:cs="Arial"/>
        <w:sz w:val="18"/>
        <w:szCs w:val="18"/>
      </w:rPr>
    </w:pPr>
    <w:r w:rsidRPr="00B71E0E">
      <w:rPr>
        <w:rStyle w:val="PageNumber"/>
        <w:rFonts w:ascii="Arial" w:hAnsi="Arial" w:cs="Arial"/>
        <w:sz w:val="18"/>
        <w:szCs w:val="18"/>
      </w:rPr>
      <w:t xml:space="preserve">Board Policies and Procedures (eff: </w:t>
    </w:r>
    <w:del w:id="312" w:author="ERCOT" w:date="2024-04-08T10:34:00Z">
      <w:r w:rsidR="000901D1" w:rsidDel="00230628">
        <w:rPr>
          <w:rStyle w:val="PageNumber"/>
          <w:rFonts w:ascii="Arial" w:hAnsi="Arial" w:cs="Arial"/>
          <w:sz w:val="18"/>
          <w:szCs w:val="18"/>
        </w:rPr>
        <w:delText>7</w:delText>
      </w:r>
      <w:r w:rsidDel="00230628">
        <w:rPr>
          <w:rStyle w:val="PageNumber"/>
          <w:rFonts w:ascii="Arial" w:hAnsi="Arial" w:cs="Arial"/>
          <w:sz w:val="18"/>
          <w:szCs w:val="18"/>
        </w:rPr>
        <w:delText>.</w:delText>
      </w:r>
      <w:r w:rsidR="000901D1" w:rsidDel="00230628">
        <w:rPr>
          <w:rStyle w:val="PageNumber"/>
          <w:rFonts w:ascii="Arial" w:hAnsi="Arial" w:cs="Arial"/>
          <w:sz w:val="18"/>
          <w:szCs w:val="18"/>
        </w:rPr>
        <w:delText>1</w:delText>
      </w:r>
      <w:r w:rsidDel="00230628">
        <w:rPr>
          <w:rStyle w:val="PageNumber"/>
          <w:rFonts w:ascii="Arial" w:hAnsi="Arial" w:cs="Arial"/>
          <w:sz w:val="18"/>
          <w:szCs w:val="18"/>
        </w:rPr>
        <w:delText>.202</w:delText>
      </w:r>
      <w:r w:rsidR="000901D1" w:rsidDel="00230628">
        <w:rPr>
          <w:rStyle w:val="PageNumber"/>
          <w:rFonts w:ascii="Arial" w:hAnsi="Arial" w:cs="Arial"/>
          <w:sz w:val="18"/>
          <w:szCs w:val="18"/>
        </w:rPr>
        <w:delText>3</w:delText>
      </w:r>
    </w:del>
    <w:ins w:id="313" w:author="ERCOT" w:date="2024-04-08T10:34:00Z">
      <w:r w:rsidR="00230628">
        <w:rPr>
          <w:rStyle w:val="PageNumber"/>
          <w:rFonts w:ascii="Arial" w:hAnsi="Arial" w:cs="Arial"/>
          <w:sz w:val="18"/>
          <w:szCs w:val="18"/>
        </w:rPr>
        <w:t>6.18.2024</w:t>
      </w:r>
    </w:ins>
    <w:r w:rsidRPr="00B71E0E">
      <w:rPr>
        <w:rStyle w:val="PageNumber"/>
        <w:rFonts w:ascii="Arial" w:hAnsi="Arial" w:cs="Arial"/>
        <w:sz w:val="18"/>
        <w:szCs w:val="18"/>
      </w:rPr>
      <w:t>)</w:t>
    </w:r>
    <w:r w:rsidRPr="00B71E0E">
      <w:rPr>
        <w:rStyle w:val="PageNumber"/>
        <w:rFonts w:ascii="Arial" w:hAnsi="Arial" w:cs="Arial"/>
        <w:sz w:val="18"/>
        <w:szCs w:val="18"/>
      </w:rPr>
      <w:tab/>
    </w:r>
    <w:r w:rsidRPr="00B71E0E">
      <w:rPr>
        <w:rStyle w:val="PageNumber"/>
        <w:rFonts w:ascii="Arial" w:hAnsi="Arial" w:cs="Arial"/>
        <w:sz w:val="18"/>
        <w:szCs w:val="18"/>
      </w:rPr>
      <w:tab/>
    </w:r>
    <w:r w:rsidRPr="00B71E0E">
      <w:rPr>
        <w:rStyle w:val="PageNumber"/>
        <w:rFonts w:ascii="Arial" w:hAnsi="Arial" w:cs="Arial"/>
        <w:sz w:val="18"/>
        <w:szCs w:val="18"/>
      </w:rPr>
      <w:fldChar w:fldCharType="begin"/>
    </w:r>
    <w:r w:rsidRPr="00B71E0E">
      <w:rPr>
        <w:rStyle w:val="PageNumber"/>
        <w:rFonts w:ascii="Arial" w:hAnsi="Arial" w:cs="Arial"/>
        <w:sz w:val="18"/>
        <w:szCs w:val="18"/>
      </w:rPr>
      <w:instrText xml:space="preserve"> PAGE </w:instrText>
    </w:r>
    <w:r w:rsidRPr="00B71E0E">
      <w:rPr>
        <w:rStyle w:val="PageNumber"/>
        <w:rFonts w:ascii="Arial" w:hAnsi="Arial" w:cs="Arial"/>
        <w:sz w:val="18"/>
        <w:szCs w:val="18"/>
      </w:rPr>
      <w:fldChar w:fldCharType="separate"/>
    </w:r>
    <w:r>
      <w:rPr>
        <w:rStyle w:val="PageNumber"/>
        <w:rFonts w:ascii="Arial" w:hAnsi="Arial" w:cs="Arial"/>
        <w:sz w:val="18"/>
        <w:szCs w:val="18"/>
      </w:rPr>
      <w:t>11</w:t>
    </w:r>
    <w:r w:rsidRPr="00B71E0E">
      <w:rPr>
        <w:rStyle w:val="PageNumber"/>
        <w:rFonts w:ascii="Arial" w:hAnsi="Arial" w:cs="Arial"/>
        <w:sz w:val="18"/>
        <w:szCs w:val="18"/>
      </w:rPr>
      <w:fldChar w:fldCharType="end"/>
    </w:r>
  </w:p>
  <w:p w14:paraId="04DA7120" w14:textId="513B8127" w:rsidR="00DB58EC" w:rsidRPr="00B80F04" w:rsidRDefault="00B80F04" w:rsidP="00B80F04">
    <w:pPr>
      <w:pStyle w:val="Footer"/>
      <w:tabs>
        <w:tab w:val="clear" w:pos="4320"/>
        <w:tab w:val="clear" w:pos="8640"/>
        <w:tab w:val="center" w:pos="4680"/>
        <w:tab w:val="right" w:pos="9360"/>
      </w:tabs>
      <w:jc w:val="left"/>
      <w:rPr>
        <w:rStyle w:val="PageNumber"/>
        <w:rFonts w:ascii="Arial" w:hAnsi="Arial" w:cs="Arial"/>
        <w:sz w:val="18"/>
        <w:szCs w:val="18"/>
      </w:rPr>
    </w:pPr>
    <w:r w:rsidRPr="00B71E0E">
      <w:rPr>
        <w:rStyle w:val="PageNumber"/>
        <w:rFonts w:ascii="Arial" w:hAnsi="Arial" w:cs="Arial"/>
        <w:sz w:val="18"/>
        <w:szCs w:val="18"/>
      </w:rPr>
      <w:t>ERCOT 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97700" w14:textId="4AFB7A74" w:rsidR="00D91D85" w:rsidRPr="0079680E" w:rsidRDefault="00D91D85" w:rsidP="00D91D85">
    <w:pPr>
      <w:pStyle w:val="Footer"/>
      <w:tabs>
        <w:tab w:val="clear" w:pos="4320"/>
        <w:tab w:val="clear" w:pos="8640"/>
        <w:tab w:val="center" w:pos="4680"/>
        <w:tab w:val="right" w:pos="9360"/>
      </w:tabs>
      <w:jc w:val="left"/>
      <w:rPr>
        <w:rStyle w:val="PageNumber"/>
        <w:rFonts w:ascii="Arial" w:hAnsi="Arial" w:cs="Arial"/>
        <w:sz w:val="18"/>
        <w:szCs w:val="18"/>
      </w:rPr>
    </w:pPr>
    <w:r w:rsidRPr="0079680E">
      <w:rPr>
        <w:rStyle w:val="PageNumber"/>
        <w:rFonts w:ascii="Arial" w:hAnsi="Arial" w:cs="Arial"/>
        <w:sz w:val="18"/>
        <w:szCs w:val="18"/>
      </w:rPr>
      <w:t xml:space="preserve">Board Policies and Procedures (eff: </w:t>
    </w:r>
    <w:del w:id="314" w:author="ERCOT" w:date="2024-04-08T10:21:00Z">
      <w:r w:rsidR="00C05D82" w:rsidDel="00C17C87">
        <w:rPr>
          <w:rStyle w:val="PageNumber"/>
          <w:rFonts w:ascii="Arial" w:hAnsi="Arial" w:cs="Arial"/>
          <w:sz w:val="18"/>
          <w:szCs w:val="18"/>
        </w:rPr>
        <w:delText>7</w:delText>
      </w:r>
      <w:r w:rsidDel="00C17C87">
        <w:rPr>
          <w:rStyle w:val="PageNumber"/>
          <w:rFonts w:ascii="Arial" w:hAnsi="Arial" w:cs="Arial"/>
          <w:sz w:val="18"/>
          <w:szCs w:val="18"/>
        </w:rPr>
        <w:delText>.</w:delText>
      </w:r>
      <w:r w:rsidR="00C05D82" w:rsidDel="00C17C87">
        <w:rPr>
          <w:rStyle w:val="PageNumber"/>
          <w:rFonts w:ascii="Arial" w:hAnsi="Arial" w:cs="Arial"/>
          <w:sz w:val="18"/>
          <w:szCs w:val="18"/>
        </w:rPr>
        <w:delText>1</w:delText>
      </w:r>
      <w:r w:rsidDel="00C17C87">
        <w:rPr>
          <w:rStyle w:val="PageNumber"/>
          <w:rFonts w:ascii="Arial" w:hAnsi="Arial" w:cs="Arial"/>
          <w:sz w:val="18"/>
          <w:szCs w:val="18"/>
        </w:rPr>
        <w:delText>.202</w:delText>
      </w:r>
      <w:r w:rsidR="00C05D82" w:rsidDel="00C17C87">
        <w:rPr>
          <w:rStyle w:val="PageNumber"/>
          <w:rFonts w:ascii="Arial" w:hAnsi="Arial" w:cs="Arial"/>
          <w:sz w:val="18"/>
          <w:szCs w:val="18"/>
        </w:rPr>
        <w:delText>3</w:delText>
      </w:r>
    </w:del>
    <w:ins w:id="315" w:author="ERCOT" w:date="2024-04-08T10:21:00Z">
      <w:r w:rsidR="00C17C87">
        <w:rPr>
          <w:rStyle w:val="PageNumber"/>
          <w:rFonts w:ascii="Arial" w:hAnsi="Arial" w:cs="Arial"/>
          <w:sz w:val="18"/>
          <w:szCs w:val="18"/>
        </w:rPr>
        <w:t>6.18.2024</w:t>
      </w:r>
    </w:ins>
    <w:r w:rsidRPr="0079680E">
      <w:rPr>
        <w:rStyle w:val="PageNumber"/>
        <w:rFonts w:ascii="Arial" w:hAnsi="Arial" w:cs="Arial"/>
        <w:sz w:val="18"/>
        <w:szCs w:val="18"/>
      </w:rPr>
      <w:t>)</w:t>
    </w:r>
    <w:r w:rsidRPr="0079680E">
      <w:rPr>
        <w:rStyle w:val="PageNumber"/>
        <w:rFonts w:ascii="Arial" w:hAnsi="Arial" w:cs="Arial"/>
        <w:sz w:val="18"/>
        <w:szCs w:val="18"/>
      </w:rPr>
      <w:tab/>
    </w:r>
    <w:r w:rsidRPr="0079680E">
      <w:rPr>
        <w:rStyle w:val="PageNumber"/>
        <w:rFonts w:ascii="Arial" w:hAnsi="Arial" w:cs="Arial"/>
        <w:sz w:val="18"/>
        <w:szCs w:val="18"/>
      </w:rPr>
      <w:tab/>
    </w:r>
    <w:r w:rsidRPr="0079680E">
      <w:rPr>
        <w:rStyle w:val="PageNumber"/>
        <w:rFonts w:ascii="Arial" w:hAnsi="Arial" w:cs="Arial"/>
        <w:sz w:val="18"/>
        <w:szCs w:val="18"/>
      </w:rPr>
      <w:fldChar w:fldCharType="begin"/>
    </w:r>
    <w:r w:rsidRPr="0079680E">
      <w:rPr>
        <w:rStyle w:val="PageNumber"/>
        <w:rFonts w:ascii="Arial" w:hAnsi="Arial" w:cs="Arial"/>
        <w:sz w:val="18"/>
        <w:szCs w:val="18"/>
      </w:rPr>
      <w:instrText xml:space="preserve"> PAGE </w:instrText>
    </w:r>
    <w:r w:rsidRPr="0079680E">
      <w:rPr>
        <w:rStyle w:val="PageNumber"/>
        <w:rFonts w:ascii="Arial" w:hAnsi="Arial" w:cs="Arial"/>
        <w:sz w:val="18"/>
        <w:szCs w:val="18"/>
      </w:rPr>
      <w:fldChar w:fldCharType="separate"/>
    </w:r>
    <w:r>
      <w:rPr>
        <w:rStyle w:val="PageNumber"/>
        <w:rFonts w:ascii="Arial" w:hAnsi="Arial" w:cs="Arial"/>
        <w:sz w:val="18"/>
        <w:szCs w:val="18"/>
      </w:rPr>
      <w:t>11</w:t>
    </w:r>
    <w:r w:rsidRPr="0079680E">
      <w:rPr>
        <w:rStyle w:val="PageNumber"/>
        <w:rFonts w:ascii="Arial" w:hAnsi="Arial" w:cs="Arial"/>
        <w:sz w:val="18"/>
        <w:szCs w:val="18"/>
      </w:rPr>
      <w:fldChar w:fldCharType="end"/>
    </w:r>
  </w:p>
  <w:p w14:paraId="7C3B5C69" w14:textId="0D70C5A7" w:rsidR="00DB58EC" w:rsidRPr="00D91D85" w:rsidRDefault="00D91D85" w:rsidP="00637FEE">
    <w:pPr>
      <w:pStyle w:val="Footer"/>
      <w:tabs>
        <w:tab w:val="clear" w:pos="4320"/>
        <w:tab w:val="clear" w:pos="8640"/>
        <w:tab w:val="center" w:pos="4680"/>
        <w:tab w:val="right" w:pos="9360"/>
      </w:tabs>
      <w:jc w:val="left"/>
      <w:rPr>
        <w:rStyle w:val="PageNumber"/>
        <w:rFonts w:ascii="Arial" w:hAnsi="Arial" w:cs="Arial"/>
        <w:sz w:val="18"/>
        <w:szCs w:val="18"/>
      </w:rPr>
    </w:pPr>
    <w:r w:rsidRPr="0079680E">
      <w:rPr>
        <w:rStyle w:val="PageNumber"/>
        <w:rFonts w:ascii="Arial" w:hAnsi="Arial" w:cs="Arial"/>
        <w:sz w:val="18"/>
        <w:szCs w:val="18"/>
      </w:rPr>
      <w:t>ERCOT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014D2" w14:textId="77777777" w:rsidR="001E5FD6" w:rsidRDefault="001E5FD6">
      <w:r>
        <w:separator/>
      </w:r>
    </w:p>
  </w:footnote>
  <w:footnote w:type="continuationSeparator" w:id="0">
    <w:p w14:paraId="79A608B2" w14:textId="77777777" w:rsidR="001E5FD6" w:rsidRDefault="001E5FD6">
      <w:r>
        <w:continuationSeparator/>
      </w:r>
    </w:p>
  </w:footnote>
  <w:footnote w:type="continuationNotice" w:id="1">
    <w:p w14:paraId="6CDC6987" w14:textId="77777777" w:rsidR="001E5FD6" w:rsidRDefault="001E5F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0682239"/>
      <w:docPartObj>
        <w:docPartGallery w:val="Watermarks"/>
        <w:docPartUnique/>
      </w:docPartObj>
    </w:sdtPr>
    <w:sdtEndPr/>
    <w:sdtContent>
      <w:p w14:paraId="0E8B0F0A" w14:textId="03871808" w:rsidR="008D04AA" w:rsidRDefault="004E6E07">
        <w:pPr>
          <w:pStyle w:val="Header"/>
        </w:pPr>
        <w:r>
          <w:rPr>
            <w:color w:val="2B579A"/>
            <w:shd w:val="clear" w:color="auto" w:fill="E6E6E6"/>
          </w:rPr>
          <w:pict w14:anchorId="0A9932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1025" type="#_x0000_t136" style="position:absolute;left:0;text-align:left;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A0CFB" w14:textId="286FF840" w:rsidR="00DB58EC" w:rsidRDefault="002955E5">
    <w:pPr>
      <w:pStyle w:val="Header"/>
    </w:pPr>
    <w:r>
      <w:rPr>
        <w:noProof/>
        <w:color w:val="2B579A"/>
        <w:shd w:val="clear" w:color="auto" w:fill="E6E6E6"/>
      </w:rPr>
      <w:drawing>
        <wp:inline distT="0" distB="0" distL="0" distR="0" wp14:anchorId="76E14B14" wp14:editId="6E2BFC03">
          <wp:extent cx="9144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429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70F5E" w14:textId="77777777" w:rsidR="00DB58EC" w:rsidRDefault="00DB58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7193" w14:textId="77C07DB5" w:rsidR="00DB58EC" w:rsidRDefault="00DB58E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A53F2" w14:textId="77777777" w:rsidR="00DB58EC" w:rsidRPr="003907E8" w:rsidRDefault="00DB58EC" w:rsidP="00637FE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ED51" w14:textId="47861DDF" w:rsidR="00B80F04" w:rsidRPr="00B80F04" w:rsidRDefault="00B80F04" w:rsidP="00B80F04">
    <w:pPr>
      <w:pStyle w:val="Header"/>
      <w:jc w:val="right"/>
      <w:rPr>
        <w:rFonts w:ascii="Arial" w:hAnsi="Arial" w:cs="Arial"/>
        <w:b/>
        <w:bCs/>
        <w:sz w:val="24"/>
        <w:szCs w:val="22"/>
      </w:rPr>
    </w:pPr>
    <w:r w:rsidRPr="00B80F04">
      <w:rPr>
        <w:rFonts w:ascii="Arial" w:hAnsi="Arial" w:cs="Arial"/>
        <w:b/>
        <w:bCs/>
        <w:sz w:val="24"/>
        <w:szCs w:val="22"/>
      </w:rPr>
      <w:t>Appendix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BCCEC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C50175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20A915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B74421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60893B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97E735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D16BFF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5E4D2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1B68F2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1AA420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B3E29"/>
    <w:multiLevelType w:val="multilevel"/>
    <w:tmpl w:val="89BA3A7C"/>
    <w:lvl w:ilvl="0">
      <w:start w:val="10"/>
      <w:numFmt w:val="decimal"/>
      <w:lvlText w:val="%1"/>
      <w:lvlJc w:val="left"/>
      <w:pPr>
        <w:ind w:left="468" w:hanging="468"/>
      </w:pPr>
      <w:rPr>
        <w:rFonts w:hint="default"/>
        <w:u w:val="single"/>
      </w:rPr>
    </w:lvl>
    <w:lvl w:ilvl="1">
      <w:start w:val="1"/>
      <w:numFmt w:val="decimal"/>
      <w:lvlText w:val="%1.%2"/>
      <w:lvlJc w:val="left"/>
      <w:pPr>
        <w:ind w:left="468" w:hanging="468"/>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1" w15:restartNumberingAfterBreak="0">
    <w:nsid w:val="051A5899"/>
    <w:multiLevelType w:val="multilevel"/>
    <w:tmpl w:val="42309E5C"/>
    <w:lvl w:ilvl="0">
      <w:start w:val="2"/>
      <w:numFmt w:val="decimal"/>
      <w:lvlText w:val="%1"/>
      <w:lvlJc w:val="left"/>
      <w:pPr>
        <w:ind w:left="480" w:hanging="480"/>
      </w:pPr>
      <w:rPr>
        <w:rFonts w:hint="default"/>
      </w:rPr>
    </w:lvl>
    <w:lvl w:ilvl="1">
      <w:start w:val="7"/>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0B1964F9"/>
    <w:multiLevelType w:val="multilevel"/>
    <w:tmpl w:val="7056FDD6"/>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8.3.%3"/>
      <w:lvlJc w:val="left"/>
      <w:pPr>
        <w:tabs>
          <w:tab w:val="num" w:pos="720"/>
        </w:tabs>
        <w:ind w:left="720" w:hanging="720"/>
      </w:pPr>
      <w:rPr>
        <w:rFonts w:hint="default"/>
      </w:rPr>
    </w:lvl>
    <w:lvl w:ilvl="3">
      <w:start w:val="1"/>
      <w:numFmt w:val="decimal"/>
      <w:lvlText w:val="8.%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F315E5"/>
    <w:multiLevelType w:val="multilevel"/>
    <w:tmpl w:val="105AC52A"/>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B12636"/>
    <w:multiLevelType w:val="multilevel"/>
    <w:tmpl w:val="7056FDD6"/>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8.3.%3"/>
      <w:lvlJc w:val="left"/>
      <w:pPr>
        <w:tabs>
          <w:tab w:val="num" w:pos="720"/>
        </w:tabs>
        <w:ind w:left="720" w:hanging="720"/>
      </w:pPr>
      <w:rPr>
        <w:rFonts w:hint="default"/>
      </w:rPr>
    </w:lvl>
    <w:lvl w:ilvl="3">
      <w:start w:val="1"/>
      <w:numFmt w:val="decimal"/>
      <w:lvlText w:val="8.%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26150FF"/>
    <w:multiLevelType w:val="multilevel"/>
    <w:tmpl w:val="F5F8F182"/>
    <w:lvl w:ilvl="0">
      <w:start w:val="8"/>
      <w:numFmt w:val="decimal"/>
      <w:lvlText w:val="%1"/>
      <w:lvlJc w:val="left"/>
      <w:pPr>
        <w:tabs>
          <w:tab w:val="num" w:pos="480"/>
        </w:tabs>
        <w:ind w:left="480" w:hanging="480"/>
      </w:pPr>
      <w:rPr>
        <w:rFonts w:hint="default"/>
      </w:rPr>
    </w:lvl>
    <w:lvl w:ilvl="1">
      <w:start w:val="3"/>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13B07454"/>
    <w:multiLevelType w:val="multilevel"/>
    <w:tmpl w:val="0808923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784192"/>
    <w:multiLevelType w:val="multilevel"/>
    <w:tmpl w:val="0B32DADE"/>
    <w:lvl w:ilvl="0">
      <w:start w:val="7"/>
      <w:numFmt w:val="decimal"/>
      <w:lvlText w:val="%1"/>
      <w:lvlJc w:val="left"/>
      <w:pPr>
        <w:tabs>
          <w:tab w:val="num" w:pos="720"/>
        </w:tabs>
        <w:ind w:left="720" w:hanging="720"/>
      </w:pPr>
      <w:rPr>
        <w:rFonts w:hint="default"/>
      </w:rPr>
    </w:lvl>
    <w:lvl w:ilvl="1">
      <w:start w:val="1"/>
      <w:numFmt w:val="decimal"/>
      <w:lvlText w:val="1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AEE434F"/>
    <w:multiLevelType w:val="hybridMultilevel"/>
    <w:tmpl w:val="BF1AF256"/>
    <w:lvl w:ilvl="0" w:tplc="E63AC4CE">
      <w:start w:val="2"/>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9" w15:restartNumberingAfterBreak="0">
    <w:nsid w:val="1CCF5D57"/>
    <w:multiLevelType w:val="multilevel"/>
    <w:tmpl w:val="3E9A09A4"/>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0981E7A"/>
    <w:multiLevelType w:val="multilevel"/>
    <w:tmpl w:val="FE64E196"/>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2.6.%3"/>
      <w:lvlJc w:val="left"/>
      <w:pPr>
        <w:tabs>
          <w:tab w:val="num" w:pos="1440"/>
        </w:tabs>
        <w:ind w:left="1440" w:hanging="720"/>
      </w:pPr>
      <w:rPr>
        <w:rFonts w:hint="default"/>
        <w:u w:val="none"/>
      </w:rPr>
    </w:lvl>
    <w:lvl w:ilvl="3">
      <w:start w:val="1"/>
      <w:numFmt w:val="decimal"/>
      <w:lvlText w:val="%1.%2.%3.%4"/>
      <w:lvlJc w:val="left"/>
      <w:pPr>
        <w:tabs>
          <w:tab w:val="num" w:pos="1800"/>
        </w:tabs>
        <w:ind w:left="216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28700705"/>
    <w:multiLevelType w:val="multilevel"/>
    <w:tmpl w:val="C7F490FA"/>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C742449"/>
    <w:multiLevelType w:val="multilevel"/>
    <w:tmpl w:val="8610BA12"/>
    <w:lvl w:ilvl="0">
      <w:start w:val="8"/>
      <w:numFmt w:val="decimal"/>
      <w:lvlText w:val="%1"/>
      <w:lvlJc w:val="left"/>
      <w:pPr>
        <w:ind w:left="840" w:hanging="720"/>
      </w:pPr>
      <w:rPr>
        <w:rFonts w:hint="default"/>
        <w:lang w:val="en-US" w:eastAsia="en-US" w:bidi="ar-SA"/>
      </w:rPr>
    </w:lvl>
    <w:lvl w:ilvl="1">
      <w:start w:val="1"/>
      <w:numFmt w:val="decimal"/>
      <w:lvlText w:val="%1.%2"/>
      <w:lvlJc w:val="left"/>
      <w:pPr>
        <w:ind w:left="840" w:hanging="720"/>
      </w:pPr>
      <w:rPr>
        <w:rFonts w:ascii="Arial" w:eastAsia="Arial" w:hAnsi="Arial" w:cs="Arial" w:hint="default"/>
        <w:b w:val="0"/>
        <w:bCs w:val="0"/>
        <w:i w:val="0"/>
        <w:iCs w:val="0"/>
        <w:spacing w:val="-1"/>
        <w:w w:val="100"/>
        <w:sz w:val="24"/>
        <w:szCs w:val="24"/>
        <w:lang w:val="en-US" w:eastAsia="en-US" w:bidi="ar-SA"/>
      </w:rPr>
    </w:lvl>
    <w:lvl w:ilvl="2">
      <w:start w:val="1"/>
      <w:numFmt w:val="decimal"/>
      <w:lvlText w:val="%1.%2.%3"/>
      <w:lvlJc w:val="left"/>
      <w:pPr>
        <w:ind w:left="1560" w:hanging="719"/>
      </w:pPr>
      <w:rPr>
        <w:rFonts w:ascii="Arial" w:eastAsia="Arial" w:hAnsi="Arial" w:cs="Arial" w:hint="default"/>
        <w:b w:val="0"/>
        <w:bCs w:val="0"/>
        <w:i w:val="0"/>
        <w:iCs w:val="0"/>
        <w:spacing w:val="-1"/>
        <w:w w:val="100"/>
        <w:sz w:val="24"/>
        <w:szCs w:val="24"/>
        <w:lang w:val="en-US" w:eastAsia="en-US" w:bidi="ar-SA"/>
      </w:rPr>
    </w:lvl>
    <w:lvl w:ilvl="3">
      <w:numFmt w:val="bullet"/>
      <w:lvlText w:val="•"/>
      <w:lvlJc w:val="left"/>
      <w:pPr>
        <w:ind w:left="3346" w:hanging="719"/>
      </w:pPr>
      <w:rPr>
        <w:rFonts w:hint="default"/>
        <w:lang w:val="en-US" w:eastAsia="en-US" w:bidi="ar-SA"/>
      </w:rPr>
    </w:lvl>
    <w:lvl w:ilvl="4">
      <w:numFmt w:val="bullet"/>
      <w:lvlText w:val="•"/>
      <w:lvlJc w:val="left"/>
      <w:pPr>
        <w:ind w:left="4240" w:hanging="719"/>
      </w:pPr>
      <w:rPr>
        <w:rFonts w:hint="default"/>
        <w:lang w:val="en-US" w:eastAsia="en-US" w:bidi="ar-SA"/>
      </w:rPr>
    </w:lvl>
    <w:lvl w:ilvl="5">
      <w:numFmt w:val="bullet"/>
      <w:lvlText w:val="•"/>
      <w:lvlJc w:val="left"/>
      <w:pPr>
        <w:ind w:left="5133" w:hanging="719"/>
      </w:pPr>
      <w:rPr>
        <w:rFonts w:hint="default"/>
        <w:lang w:val="en-US" w:eastAsia="en-US" w:bidi="ar-SA"/>
      </w:rPr>
    </w:lvl>
    <w:lvl w:ilvl="6">
      <w:numFmt w:val="bullet"/>
      <w:lvlText w:val="•"/>
      <w:lvlJc w:val="left"/>
      <w:pPr>
        <w:ind w:left="6026" w:hanging="719"/>
      </w:pPr>
      <w:rPr>
        <w:rFonts w:hint="default"/>
        <w:lang w:val="en-US" w:eastAsia="en-US" w:bidi="ar-SA"/>
      </w:rPr>
    </w:lvl>
    <w:lvl w:ilvl="7">
      <w:numFmt w:val="bullet"/>
      <w:lvlText w:val="•"/>
      <w:lvlJc w:val="left"/>
      <w:pPr>
        <w:ind w:left="6920" w:hanging="719"/>
      </w:pPr>
      <w:rPr>
        <w:rFonts w:hint="default"/>
        <w:lang w:val="en-US" w:eastAsia="en-US" w:bidi="ar-SA"/>
      </w:rPr>
    </w:lvl>
    <w:lvl w:ilvl="8">
      <w:numFmt w:val="bullet"/>
      <w:lvlText w:val="•"/>
      <w:lvlJc w:val="left"/>
      <w:pPr>
        <w:ind w:left="7813" w:hanging="719"/>
      </w:pPr>
      <w:rPr>
        <w:rFonts w:hint="default"/>
        <w:lang w:val="en-US" w:eastAsia="en-US" w:bidi="ar-SA"/>
      </w:rPr>
    </w:lvl>
  </w:abstractNum>
  <w:abstractNum w:abstractNumId="23" w15:restartNumberingAfterBreak="0">
    <w:nsid w:val="2D9B41CD"/>
    <w:multiLevelType w:val="multilevel"/>
    <w:tmpl w:val="23A257C4"/>
    <w:lvl w:ilvl="0">
      <w:start w:val="12"/>
      <w:numFmt w:val="decimal"/>
      <w:lvlText w:val="%1"/>
      <w:lvlJc w:val="left"/>
      <w:pPr>
        <w:ind w:left="468" w:hanging="468"/>
      </w:pPr>
      <w:rPr>
        <w:rFonts w:hint="default"/>
        <w:sz w:val="24"/>
        <w:u w:val="single"/>
      </w:rPr>
    </w:lvl>
    <w:lvl w:ilvl="1">
      <w:start w:val="1"/>
      <w:numFmt w:val="decimal"/>
      <w:lvlText w:val="%1.%2"/>
      <w:lvlJc w:val="left"/>
      <w:pPr>
        <w:ind w:left="468" w:hanging="468"/>
      </w:pPr>
      <w:rPr>
        <w:rFonts w:hint="default"/>
        <w:sz w:val="24"/>
        <w:u w:val="none"/>
      </w:rPr>
    </w:lvl>
    <w:lvl w:ilvl="2">
      <w:start w:val="1"/>
      <w:numFmt w:val="decimal"/>
      <w:lvlText w:val="%1.%2.%3"/>
      <w:lvlJc w:val="left"/>
      <w:pPr>
        <w:ind w:left="720" w:hanging="720"/>
      </w:pPr>
      <w:rPr>
        <w:rFonts w:hint="default"/>
        <w:sz w:val="24"/>
        <w:u w:val="single"/>
      </w:rPr>
    </w:lvl>
    <w:lvl w:ilvl="3">
      <w:start w:val="1"/>
      <w:numFmt w:val="decimal"/>
      <w:lvlText w:val="%1.%2.%3.%4"/>
      <w:lvlJc w:val="left"/>
      <w:pPr>
        <w:ind w:left="720" w:hanging="720"/>
      </w:pPr>
      <w:rPr>
        <w:rFonts w:hint="default"/>
        <w:sz w:val="24"/>
        <w:u w:val="single"/>
      </w:rPr>
    </w:lvl>
    <w:lvl w:ilvl="4">
      <w:start w:val="1"/>
      <w:numFmt w:val="decimal"/>
      <w:lvlText w:val="%1.%2.%3.%4.%5"/>
      <w:lvlJc w:val="left"/>
      <w:pPr>
        <w:ind w:left="1080" w:hanging="1080"/>
      </w:pPr>
      <w:rPr>
        <w:rFonts w:hint="default"/>
        <w:sz w:val="24"/>
        <w:u w:val="single"/>
      </w:rPr>
    </w:lvl>
    <w:lvl w:ilvl="5">
      <w:start w:val="1"/>
      <w:numFmt w:val="decimal"/>
      <w:lvlText w:val="%1.%2.%3.%4.%5.%6"/>
      <w:lvlJc w:val="left"/>
      <w:pPr>
        <w:ind w:left="1080" w:hanging="1080"/>
      </w:pPr>
      <w:rPr>
        <w:rFonts w:hint="default"/>
        <w:sz w:val="24"/>
        <w:u w:val="single"/>
      </w:rPr>
    </w:lvl>
    <w:lvl w:ilvl="6">
      <w:start w:val="1"/>
      <w:numFmt w:val="decimal"/>
      <w:lvlText w:val="%1.%2.%3.%4.%5.%6.%7"/>
      <w:lvlJc w:val="left"/>
      <w:pPr>
        <w:ind w:left="1440" w:hanging="1440"/>
      </w:pPr>
      <w:rPr>
        <w:rFonts w:hint="default"/>
        <w:sz w:val="24"/>
        <w:u w:val="single"/>
      </w:rPr>
    </w:lvl>
    <w:lvl w:ilvl="7">
      <w:start w:val="1"/>
      <w:numFmt w:val="decimal"/>
      <w:lvlText w:val="%1.%2.%3.%4.%5.%6.%7.%8"/>
      <w:lvlJc w:val="left"/>
      <w:pPr>
        <w:ind w:left="1440" w:hanging="1440"/>
      </w:pPr>
      <w:rPr>
        <w:rFonts w:hint="default"/>
        <w:sz w:val="24"/>
        <w:u w:val="single"/>
      </w:rPr>
    </w:lvl>
    <w:lvl w:ilvl="8">
      <w:start w:val="1"/>
      <w:numFmt w:val="decimal"/>
      <w:lvlText w:val="%1.%2.%3.%4.%5.%6.%7.%8.%9"/>
      <w:lvlJc w:val="left"/>
      <w:pPr>
        <w:ind w:left="1800" w:hanging="1800"/>
      </w:pPr>
      <w:rPr>
        <w:rFonts w:hint="default"/>
        <w:sz w:val="24"/>
        <w:u w:val="single"/>
      </w:rPr>
    </w:lvl>
  </w:abstractNum>
  <w:abstractNum w:abstractNumId="24" w15:restartNumberingAfterBreak="0">
    <w:nsid w:val="311411FD"/>
    <w:multiLevelType w:val="multilevel"/>
    <w:tmpl w:val="6BB2E82A"/>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33F2704"/>
    <w:multiLevelType w:val="multilevel"/>
    <w:tmpl w:val="F580B3E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7156BF2"/>
    <w:multiLevelType w:val="multilevel"/>
    <w:tmpl w:val="4ADEB87A"/>
    <w:lvl w:ilvl="0">
      <w:start w:val="11"/>
      <w:numFmt w:val="decimal"/>
      <w:lvlText w:val="%1"/>
      <w:lvlJc w:val="left"/>
      <w:pPr>
        <w:ind w:left="468" w:hanging="468"/>
      </w:pPr>
      <w:rPr>
        <w:rFonts w:hint="default"/>
        <w:u w:val="single"/>
      </w:rPr>
    </w:lvl>
    <w:lvl w:ilvl="1">
      <w:start w:val="1"/>
      <w:numFmt w:val="decimal"/>
      <w:lvlText w:val="%1.%2"/>
      <w:lvlJc w:val="left"/>
      <w:pPr>
        <w:ind w:left="468" w:hanging="468"/>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7" w15:restartNumberingAfterBreak="0">
    <w:nsid w:val="3912372C"/>
    <w:multiLevelType w:val="hybridMultilevel"/>
    <w:tmpl w:val="DBA61FB6"/>
    <w:lvl w:ilvl="0" w:tplc="DB3E5E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3E34D0"/>
    <w:multiLevelType w:val="multilevel"/>
    <w:tmpl w:val="977E3E9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39C27D47"/>
    <w:multiLevelType w:val="hybridMultilevel"/>
    <w:tmpl w:val="3B9ADDA0"/>
    <w:lvl w:ilvl="0" w:tplc="9CB2D2E8">
      <w:start w:val="1"/>
      <w:numFmt w:val="decimal"/>
      <w:lvlText w:val="5.%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C472494"/>
    <w:multiLevelType w:val="hybridMultilevel"/>
    <w:tmpl w:val="769A5B3E"/>
    <w:lvl w:ilvl="0" w:tplc="04090019">
      <w:start w:val="9"/>
      <w:numFmt w:val="lowerLetter"/>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1" w15:restartNumberingAfterBreak="0">
    <w:nsid w:val="40D60E26"/>
    <w:multiLevelType w:val="multilevel"/>
    <w:tmpl w:val="E8A8F4CC"/>
    <w:lvl w:ilvl="0">
      <w:start w:val="7"/>
      <w:numFmt w:val="decimal"/>
      <w:lvlText w:val="%1"/>
      <w:lvlJc w:val="left"/>
      <w:pPr>
        <w:tabs>
          <w:tab w:val="num" w:pos="720"/>
        </w:tabs>
        <w:ind w:left="720" w:hanging="720"/>
      </w:pPr>
      <w:rPr>
        <w:rFonts w:hint="default"/>
      </w:rPr>
    </w:lvl>
    <w:lvl w:ilvl="1">
      <w:start w:val="1"/>
      <w:numFmt w:val="decimal"/>
      <w:lvlText w:val="9.%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3374FC9"/>
    <w:multiLevelType w:val="hybridMultilevel"/>
    <w:tmpl w:val="CCB8690A"/>
    <w:lvl w:ilvl="0" w:tplc="30C8BE66">
      <w:start w:val="1"/>
      <w:numFmt w:val="lowerLetter"/>
      <w:lvlText w:val="%1."/>
      <w:lvlJc w:val="left"/>
      <w:pPr>
        <w:ind w:left="171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3" w15:restartNumberingAfterBreak="0">
    <w:nsid w:val="456F00BA"/>
    <w:multiLevelType w:val="multilevel"/>
    <w:tmpl w:val="9D94E1DA"/>
    <w:lvl w:ilvl="0">
      <w:start w:val="1"/>
      <w:numFmt w:val="decimal"/>
      <w:lvlText w:val="%1"/>
      <w:lvlJc w:val="left"/>
      <w:pPr>
        <w:ind w:left="360" w:hanging="360"/>
      </w:pPr>
      <w:rPr>
        <w:rFonts w:hint="default"/>
      </w:rPr>
    </w:lvl>
    <w:lvl w:ilvl="1">
      <w:start w:val="1"/>
      <w:numFmt w:val="decimal"/>
      <w:lvlText w:val="%1.%2"/>
      <w:lvlJc w:val="left"/>
      <w:pPr>
        <w:ind w:left="639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8D96DA3"/>
    <w:multiLevelType w:val="multilevel"/>
    <w:tmpl w:val="9D94E1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9A45CAF"/>
    <w:multiLevelType w:val="multilevel"/>
    <w:tmpl w:val="FE64E196"/>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2.6.%3"/>
      <w:lvlJc w:val="left"/>
      <w:pPr>
        <w:tabs>
          <w:tab w:val="num" w:pos="1440"/>
        </w:tabs>
        <w:ind w:left="1440" w:hanging="720"/>
      </w:pPr>
      <w:rPr>
        <w:rFonts w:hint="default"/>
        <w:u w:val="none"/>
      </w:rPr>
    </w:lvl>
    <w:lvl w:ilvl="3">
      <w:start w:val="1"/>
      <w:numFmt w:val="decimal"/>
      <w:lvlText w:val="%1.%2.%3.%4"/>
      <w:lvlJc w:val="left"/>
      <w:pPr>
        <w:tabs>
          <w:tab w:val="num" w:pos="1800"/>
        </w:tabs>
        <w:ind w:left="216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49D5422D"/>
    <w:multiLevelType w:val="multilevel"/>
    <w:tmpl w:val="1ED67CB8"/>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8.3.%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9F15D9A"/>
    <w:multiLevelType w:val="multilevel"/>
    <w:tmpl w:val="3E9A09A4"/>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4BD202A1"/>
    <w:multiLevelType w:val="hybridMultilevel"/>
    <w:tmpl w:val="40CE68FE"/>
    <w:lvl w:ilvl="0" w:tplc="2412349A">
      <w:start w:val="1"/>
      <w:numFmt w:val="decimal"/>
      <w:lvlText w:val="4.%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5433DED"/>
    <w:multiLevelType w:val="hybridMultilevel"/>
    <w:tmpl w:val="ECFAE004"/>
    <w:lvl w:ilvl="0" w:tplc="60B4673A">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0D2580"/>
    <w:multiLevelType w:val="hybridMultilevel"/>
    <w:tmpl w:val="EC36679E"/>
    <w:lvl w:ilvl="0" w:tplc="007E2B64">
      <w:start w:val="1"/>
      <w:numFmt w:val="decimal"/>
      <w:lvlText w:val="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CC66929"/>
    <w:multiLevelType w:val="multilevel"/>
    <w:tmpl w:val="97506270"/>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03463F3"/>
    <w:multiLevelType w:val="multilevel"/>
    <w:tmpl w:val="0ADE291A"/>
    <w:lvl w:ilvl="0">
      <w:start w:val="7"/>
      <w:numFmt w:val="decimal"/>
      <w:lvlText w:val="%1"/>
      <w:lvlJc w:val="left"/>
      <w:pPr>
        <w:tabs>
          <w:tab w:val="num" w:pos="720"/>
        </w:tabs>
        <w:ind w:left="720" w:hanging="720"/>
      </w:pPr>
      <w:rPr>
        <w:rFonts w:hint="default"/>
      </w:rPr>
    </w:lvl>
    <w:lvl w:ilvl="1">
      <w:start w:val="1"/>
      <w:numFmt w:val="decimal"/>
      <w:lvlText w:val="10.%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5000602"/>
    <w:multiLevelType w:val="multilevel"/>
    <w:tmpl w:val="37EE147A"/>
    <w:lvl w:ilvl="0">
      <w:start w:val="8"/>
      <w:numFmt w:val="decimal"/>
      <w:lvlText w:val="%1"/>
      <w:lvlJc w:val="left"/>
      <w:pPr>
        <w:tabs>
          <w:tab w:val="num" w:pos="480"/>
        </w:tabs>
        <w:ind w:left="480" w:hanging="480"/>
      </w:pPr>
      <w:rPr>
        <w:rFonts w:hint="default"/>
      </w:rPr>
    </w:lvl>
    <w:lvl w:ilvl="1">
      <w:start w:val="3"/>
      <w:numFmt w:val="decimal"/>
      <w:lvlText w:val="%1.%2"/>
      <w:lvlJc w:val="left"/>
      <w:pPr>
        <w:tabs>
          <w:tab w:val="num" w:pos="840"/>
        </w:tabs>
        <w:ind w:left="840" w:hanging="48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69AC270F"/>
    <w:multiLevelType w:val="multilevel"/>
    <w:tmpl w:val="3C8E8956"/>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6A0B045E"/>
    <w:multiLevelType w:val="multilevel"/>
    <w:tmpl w:val="75024204"/>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6B015978"/>
    <w:multiLevelType w:val="multilevel"/>
    <w:tmpl w:val="1C624EC2"/>
    <w:lvl w:ilvl="0">
      <w:start w:val="9"/>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6D0E7A51"/>
    <w:multiLevelType w:val="multilevel"/>
    <w:tmpl w:val="794AAC86"/>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6DD374E0"/>
    <w:multiLevelType w:val="hybridMultilevel"/>
    <w:tmpl w:val="6CAC61EE"/>
    <w:lvl w:ilvl="0" w:tplc="FFFFFFFF">
      <w:start w:val="1"/>
      <w:numFmt w:val="decimal"/>
      <w:lvlText w:val="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0A4008E"/>
    <w:multiLevelType w:val="hybridMultilevel"/>
    <w:tmpl w:val="C37E35AA"/>
    <w:lvl w:ilvl="0" w:tplc="4BBE251A">
      <w:start w:val="1"/>
      <w:numFmt w:val="decimal"/>
      <w:lvlText w:val="7.%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2B313D4"/>
    <w:multiLevelType w:val="multilevel"/>
    <w:tmpl w:val="0A48D95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1" w15:restartNumberingAfterBreak="0">
    <w:nsid w:val="74E70675"/>
    <w:multiLevelType w:val="hybridMultilevel"/>
    <w:tmpl w:val="B40A6784"/>
    <w:lvl w:ilvl="0" w:tplc="B958D3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7F54C7B"/>
    <w:multiLevelType w:val="multilevel"/>
    <w:tmpl w:val="3E9A09A4"/>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E3B7FEF"/>
    <w:multiLevelType w:val="hybridMultilevel"/>
    <w:tmpl w:val="B8B8E838"/>
    <w:lvl w:ilvl="0" w:tplc="594C2CC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958729">
    <w:abstractNumId w:val="35"/>
  </w:num>
  <w:num w:numId="2" w16cid:durableId="1518302707">
    <w:abstractNumId w:val="28"/>
  </w:num>
  <w:num w:numId="3" w16cid:durableId="1603955511">
    <w:abstractNumId w:val="50"/>
  </w:num>
  <w:num w:numId="4" w16cid:durableId="1669136418">
    <w:abstractNumId w:val="37"/>
  </w:num>
  <w:num w:numId="5" w16cid:durableId="971012287">
    <w:abstractNumId w:val="21"/>
  </w:num>
  <w:num w:numId="6" w16cid:durableId="764299672">
    <w:abstractNumId w:val="19"/>
  </w:num>
  <w:num w:numId="7" w16cid:durableId="792091922">
    <w:abstractNumId w:val="12"/>
  </w:num>
  <w:num w:numId="8" w16cid:durableId="927234335">
    <w:abstractNumId w:val="24"/>
  </w:num>
  <w:num w:numId="9" w16cid:durableId="1403480571">
    <w:abstractNumId w:val="13"/>
  </w:num>
  <w:num w:numId="10" w16cid:durableId="1051271481">
    <w:abstractNumId w:val="36"/>
  </w:num>
  <w:num w:numId="11" w16cid:durableId="1708749638">
    <w:abstractNumId w:val="14"/>
  </w:num>
  <w:num w:numId="12" w16cid:durableId="341590053">
    <w:abstractNumId w:val="15"/>
  </w:num>
  <w:num w:numId="13" w16cid:durableId="1273628078">
    <w:abstractNumId w:val="43"/>
  </w:num>
  <w:num w:numId="14" w16cid:durableId="269093337">
    <w:abstractNumId w:val="46"/>
  </w:num>
  <w:num w:numId="15" w16cid:durableId="175273720">
    <w:abstractNumId w:val="33"/>
  </w:num>
  <w:num w:numId="16" w16cid:durableId="582686348">
    <w:abstractNumId w:val="34"/>
  </w:num>
  <w:num w:numId="17" w16cid:durableId="139346469">
    <w:abstractNumId w:val="44"/>
  </w:num>
  <w:num w:numId="18" w16cid:durableId="408770357">
    <w:abstractNumId w:val="47"/>
  </w:num>
  <w:num w:numId="19" w16cid:durableId="501507714">
    <w:abstractNumId w:val="45"/>
  </w:num>
  <w:num w:numId="20" w16cid:durableId="272710890">
    <w:abstractNumId w:val="11"/>
  </w:num>
  <w:num w:numId="21" w16cid:durableId="1913271443">
    <w:abstractNumId w:val="32"/>
  </w:num>
  <w:num w:numId="22" w16cid:durableId="586771247">
    <w:abstractNumId w:val="30"/>
  </w:num>
  <w:num w:numId="23" w16cid:durableId="83454089">
    <w:abstractNumId w:val="18"/>
  </w:num>
  <w:num w:numId="24" w16cid:durableId="1466661650">
    <w:abstractNumId w:val="9"/>
  </w:num>
  <w:num w:numId="25" w16cid:durableId="1038358605">
    <w:abstractNumId w:val="7"/>
  </w:num>
  <w:num w:numId="26" w16cid:durableId="1899130220">
    <w:abstractNumId w:val="6"/>
  </w:num>
  <w:num w:numId="27" w16cid:durableId="540895508">
    <w:abstractNumId w:val="5"/>
  </w:num>
  <w:num w:numId="28" w16cid:durableId="749231721">
    <w:abstractNumId w:val="4"/>
  </w:num>
  <w:num w:numId="29" w16cid:durableId="1376199967">
    <w:abstractNumId w:val="8"/>
  </w:num>
  <w:num w:numId="30" w16cid:durableId="1570069864">
    <w:abstractNumId w:val="3"/>
  </w:num>
  <w:num w:numId="31" w16cid:durableId="915745301">
    <w:abstractNumId w:val="2"/>
  </w:num>
  <w:num w:numId="32" w16cid:durableId="755325986">
    <w:abstractNumId w:val="1"/>
  </w:num>
  <w:num w:numId="33" w16cid:durableId="267392434">
    <w:abstractNumId w:val="0"/>
  </w:num>
  <w:num w:numId="34" w16cid:durableId="363675960">
    <w:abstractNumId w:val="40"/>
  </w:num>
  <w:num w:numId="35" w16cid:durableId="825899802">
    <w:abstractNumId w:val="39"/>
  </w:num>
  <w:num w:numId="36" w16cid:durableId="942347372">
    <w:abstractNumId w:val="38"/>
  </w:num>
  <w:num w:numId="37" w16cid:durableId="1883395541">
    <w:abstractNumId w:val="29"/>
  </w:num>
  <w:num w:numId="38" w16cid:durableId="192617773">
    <w:abstractNumId w:val="48"/>
  </w:num>
  <w:num w:numId="39" w16cid:durableId="1209536840">
    <w:abstractNumId w:val="49"/>
  </w:num>
  <w:num w:numId="40" w16cid:durableId="545339650">
    <w:abstractNumId w:val="52"/>
  </w:num>
  <w:num w:numId="41" w16cid:durableId="25495886">
    <w:abstractNumId w:val="41"/>
  </w:num>
  <w:num w:numId="42" w16cid:durableId="381245937">
    <w:abstractNumId w:val="31"/>
  </w:num>
  <w:num w:numId="43" w16cid:durableId="170923880">
    <w:abstractNumId w:val="42"/>
  </w:num>
  <w:num w:numId="44" w16cid:durableId="1678460461">
    <w:abstractNumId w:val="17"/>
  </w:num>
  <w:num w:numId="45" w16cid:durableId="1792625277">
    <w:abstractNumId w:val="20"/>
  </w:num>
  <w:num w:numId="46" w16cid:durableId="245113295">
    <w:abstractNumId w:val="51"/>
  </w:num>
  <w:num w:numId="47" w16cid:durableId="392319376">
    <w:abstractNumId w:val="22"/>
  </w:num>
  <w:num w:numId="48" w16cid:durableId="379666901">
    <w:abstractNumId w:val="25"/>
  </w:num>
  <w:num w:numId="49" w16cid:durableId="1595556557">
    <w:abstractNumId w:val="16"/>
  </w:num>
  <w:num w:numId="50" w16cid:durableId="1173764418">
    <w:abstractNumId w:val="10"/>
  </w:num>
  <w:num w:numId="51" w16cid:durableId="1213545152">
    <w:abstractNumId w:val="26"/>
  </w:num>
  <w:num w:numId="52" w16cid:durableId="878397344">
    <w:abstractNumId w:val="23"/>
  </w:num>
  <w:num w:numId="53" w16cid:durableId="491414013">
    <w:abstractNumId w:val="27"/>
  </w:num>
  <w:num w:numId="54" w16cid:durableId="1680497118">
    <w:abstractNumId w:val="53"/>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A53"/>
    <w:rsid w:val="0000541E"/>
    <w:rsid w:val="00007E2C"/>
    <w:rsid w:val="00010494"/>
    <w:rsid w:val="00011375"/>
    <w:rsid w:val="00013955"/>
    <w:rsid w:val="00017F3A"/>
    <w:rsid w:val="00022FE5"/>
    <w:rsid w:val="00023DEE"/>
    <w:rsid w:val="00024A6A"/>
    <w:rsid w:val="00024A7E"/>
    <w:rsid w:val="000250CE"/>
    <w:rsid w:val="0002737A"/>
    <w:rsid w:val="000318A3"/>
    <w:rsid w:val="00032BEE"/>
    <w:rsid w:val="00034619"/>
    <w:rsid w:val="00053E86"/>
    <w:rsid w:val="00054425"/>
    <w:rsid w:val="00055289"/>
    <w:rsid w:val="000561A1"/>
    <w:rsid w:val="00056563"/>
    <w:rsid w:val="00060474"/>
    <w:rsid w:val="00061EE8"/>
    <w:rsid w:val="00066132"/>
    <w:rsid w:val="00066C49"/>
    <w:rsid w:val="00066F06"/>
    <w:rsid w:val="00070674"/>
    <w:rsid w:val="00070902"/>
    <w:rsid w:val="00074747"/>
    <w:rsid w:val="00077B61"/>
    <w:rsid w:val="00077EC8"/>
    <w:rsid w:val="000872B3"/>
    <w:rsid w:val="00087442"/>
    <w:rsid w:val="00087B9E"/>
    <w:rsid w:val="000901D1"/>
    <w:rsid w:val="00090B64"/>
    <w:rsid w:val="0009415D"/>
    <w:rsid w:val="00094C9B"/>
    <w:rsid w:val="000972CD"/>
    <w:rsid w:val="00097E31"/>
    <w:rsid w:val="000A1818"/>
    <w:rsid w:val="000A5024"/>
    <w:rsid w:val="000A6AEC"/>
    <w:rsid w:val="000A7951"/>
    <w:rsid w:val="000B1613"/>
    <w:rsid w:val="000B2796"/>
    <w:rsid w:val="000B490B"/>
    <w:rsid w:val="000B4F29"/>
    <w:rsid w:val="000B5089"/>
    <w:rsid w:val="000C202D"/>
    <w:rsid w:val="000C3A74"/>
    <w:rsid w:val="000C4358"/>
    <w:rsid w:val="000C4AB1"/>
    <w:rsid w:val="000D50DA"/>
    <w:rsid w:val="000D5759"/>
    <w:rsid w:val="000D7244"/>
    <w:rsid w:val="000E00D8"/>
    <w:rsid w:val="000E024E"/>
    <w:rsid w:val="000E27DD"/>
    <w:rsid w:val="000E3838"/>
    <w:rsid w:val="000E50CA"/>
    <w:rsid w:val="000E599A"/>
    <w:rsid w:val="000F204D"/>
    <w:rsid w:val="000F2A30"/>
    <w:rsid w:val="000F3674"/>
    <w:rsid w:val="000F4DFF"/>
    <w:rsid w:val="000F77DE"/>
    <w:rsid w:val="00101865"/>
    <w:rsid w:val="00101FF0"/>
    <w:rsid w:val="00106432"/>
    <w:rsid w:val="00106B84"/>
    <w:rsid w:val="00107A3A"/>
    <w:rsid w:val="001129EA"/>
    <w:rsid w:val="00113154"/>
    <w:rsid w:val="001141BC"/>
    <w:rsid w:val="00116F85"/>
    <w:rsid w:val="00121186"/>
    <w:rsid w:val="00124897"/>
    <w:rsid w:val="00126708"/>
    <w:rsid w:val="001270D2"/>
    <w:rsid w:val="001329CF"/>
    <w:rsid w:val="001331AB"/>
    <w:rsid w:val="001345BC"/>
    <w:rsid w:val="00135A33"/>
    <w:rsid w:val="00136695"/>
    <w:rsid w:val="00141131"/>
    <w:rsid w:val="0014120F"/>
    <w:rsid w:val="00141F0E"/>
    <w:rsid w:val="00142FB7"/>
    <w:rsid w:val="001456E8"/>
    <w:rsid w:val="001465F3"/>
    <w:rsid w:val="00146A27"/>
    <w:rsid w:val="0015088D"/>
    <w:rsid w:val="00150E33"/>
    <w:rsid w:val="00154884"/>
    <w:rsid w:val="00155505"/>
    <w:rsid w:val="00157D60"/>
    <w:rsid w:val="0016212E"/>
    <w:rsid w:val="0016509C"/>
    <w:rsid w:val="00165881"/>
    <w:rsid w:val="00166ACC"/>
    <w:rsid w:val="001707BC"/>
    <w:rsid w:val="00176CC7"/>
    <w:rsid w:val="001800A7"/>
    <w:rsid w:val="00180484"/>
    <w:rsid w:val="00181644"/>
    <w:rsid w:val="00183079"/>
    <w:rsid w:val="00192ECD"/>
    <w:rsid w:val="001968CC"/>
    <w:rsid w:val="001A070B"/>
    <w:rsid w:val="001A3E62"/>
    <w:rsid w:val="001A61D3"/>
    <w:rsid w:val="001B047C"/>
    <w:rsid w:val="001B16AF"/>
    <w:rsid w:val="001B4078"/>
    <w:rsid w:val="001C2F3C"/>
    <w:rsid w:val="001D143E"/>
    <w:rsid w:val="001D5BEE"/>
    <w:rsid w:val="001D6C76"/>
    <w:rsid w:val="001D7BAE"/>
    <w:rsid w:val="001E0BBF"/>
    <w:rsid w:val="001E0BF9"/>
    <w:rsid w:val="001E5FD6"/>
    <w:rsid w:val="001F42E0"/>
    <w:rsid w:val="001F52B5"/>
    <w:rsid w:val="002035D9"/>
    <w:rsid w:val="00203F2C"/>
    <w:rsid w:val="00211B0B"/>
    <w:rsid w:val="00212D69"/>
    <w:rsid w:val="0021386F"/>
    <w:rsid w:val="00216772"/>
    <w:rsid w:val="00220794"/>
    <w:rsid w:val="002219AD"/>
    <w:rsid w:val="00221F5A"/>
    <w:rsid w:val="00222FE4"/>
    <w:rsid w:val="002241C5"/>
    <w:rsid w:val="00225825"/>
    <w:rsid w:val="00227054"/>
    <w:rsid w:val="00230628"/>
    <w:rsid w:val="00230C8E"/>
    <w:rsid w:val="00230EDE"/>
    <w:rsid w:val="00233658"/>
    <w:rsid w:val="0023459A"/>
    <w:rsid w:val="002400C7"/>
    <w:rsid w:val="0024092D"/>
    <w:rsid w:val="00244565"/>
    <w:rsid w:val="00245690"/>
    <w:rsid w:val="00246186"/>
    <w:rsid w:val="00246E80"/>
    <w:rsid w:val="002505AD"/>
    <w:rsid w:val="002525FB"/>
    <w:rsid w:val="00260FE2"/>
    <w:rsid w:val="00261423"/>
    <w:rsid w:val="0026244E"/>
    <w:rsid w:val="00264016"/>
    <w:rsid w:val="00266F5E"/>
    <w:rsid w:val="00271555"/>
    <w:rsid w:val="00274E09"/>
    <w:rsid w:val="002760F8"/>
    <w:rsid w:val="00276482"/>
    <w:rsid w:val="00277A15"/>
    <w:rsid w:val="0028093C"/>
    <w:rsid w:val="00283A14"/>
    <w:rsid w:val="0028411C"/>
    <w:rsid w:val="00286138"/>
    <w:rsid w:val="0029062F"/>
    <w:rsid w:val="002955E5"/>
    <w:rsid w:val="002958F8"/>
    <w:rsid w:val="002A05E9"/>
    <w:rsid w:val="002A061A"/>
    <w:rsid w:val="002A0972"/>
    <w:rsid w:val="002A2D3D"/>
    <w:rsid w:val="002A3201"/>
    <w:rsid w:val="002B347D"/>
    <w:rsid w:val="002B4026"/>
    <w:rsid w:val="002C1033"/>
    <w:rsid w:val="002C44AE"/>
    <w:rsid w:val="002C4E91"/>
    <w:rsid w:val="002C5545"/>
    <w:rsid w:val="002C5E83"/>
    <w:rsid w:val="002D1974"/>
    <w:rsid w:val="002D355C"/>
    <w:rsid w:val="002D3BD7"/>
    <w:rsid w:val="002D4693"/>
    <w:rsid w:val="002D6578"/>
    <w:rsid w:val="002D709D"/>
    <w:rsid w:val="002E58A5"/>
    <w:rsid w:val="002E718E"/>
    <w:rsid w:val="002F0C8E"/>
    <w:rsid w:val="002F13BF"/>
    <w:rsid w:val="002F1B16"/>
    <w:rsid w:val="002F36FC"/>
    <w:rsid w:val="002F4358"/>
    <w:rsid w:val="002F4633"/>
    <w:rsid w:val="002F6AEA"/>
    <w:rsid w:val="00302316"/>
    <w:rsid w:val="003052E7"/>
    <w:rsid w:val="0030681E"/>
    <w:rsid w:val="00312B96"/>
    <w:rsid w:val="00312C6D"/>
    <w:rsid w:val="00312EF7"/>
    <w:rsid w:val="00313DCA"/>
    <w:rsid w:val="00322C85"/>
    <w:rsid w:val="003233C5"/>
    <w:rsid w:val="003245FC"/>
    <w:rsid w:val="0033321D"/>
    <w:rsid w:val="00335866"/>
    <w:rsid w:val="00335901"/>
    <w:rsid w:val="003359D1"/>
    <w:rsid w:val="00336F83"/>
    <w:rsid w:val="0034078C"/>
    <w:rsid w:val="0034231F"/>
    <w:rsid w:val="00342664"/>
    <w:rsid w:val="00342801"/>
    <w:rsid w:val="00345F2D"/>
    <w:rsid w:val="0034731E"/>
    <w:rsid w:val="003513C0"/>
    <w:rsid w:val="003540B2"/>
    <w:rsid w:val="00355B4E"/>
    <w:rsid w:val="00356958"/>
    <w:rsid w:val="00357575"/>
    <w:rsid w:val="00357DDB"/>
    <w:rsid w:val="003613D8"/>
    <w:rsid w:val="00366178"/>
    <w:rsid w:val="0036732C"/>
    <w:rsid w:val="00373298"/>
    <w:rsid w:val="003752A4"/>
    <w:rsid w:val="0037559F"/>
    <w:rsid w:val="0037602A"/>
    <w:rsid w:val="003760B3"/>
    <w:rsid w:val="0038140B"/>
    <w:rsid w:val="00384414"/>
    <w:rsid w:val="003844B1"/>
    <w:rsid w:val="00386F61"/>
    <w:rsid w:val="00391547"/>
    <w:rsid w:val="00392F82"/>
    <w:rsid w:val="00394BF3"/>
    <w:rsid w:val="003977D1"/>
    <w:rsid w:val="003A066F"/>
    <w:rsid w:val="003A363C"/>
    <w:rsid w:val="003A78AC"/>
    <w:rsid w:val="003B05BD"/>
    <w:rsid w:val="003B29D4"/>
    <w:rsid w:val="003B2BE1"/>
    <w:rsid w:val="003B2CB7"/>
    <w:rsid w:val="003B5375"/>
    <w:rsid w:val="003B64D2"/>
    <w:rsid w:val="003B7875"/>
    <w:rsid w:val="003C3B42"/>
    <w:rsid w:val="003C54FF"/>
    <w:rsid w:val="003D135A"/>
    <w:rsid w:val="003D2F82"/>
    <w:rsid w:val="003D3B40"/>
    <w:rsid w:val="003D5A39"/>
    <w:rsid w:val="003E3140"/>
    <w:rsid w:val="003E38E1"/>
    <w:rsid w:val="003E6E91"/>
    <w:rsid w:val="003F0ABA"/>
    <w:rsid w:val="003F0F3A"/>
    <w:rsid w:val="003F326D"/>
    <w:rsid w:val="003F7583"/>
    <w:rsid w:val="004002F2"/>
    <w:rsid w:val="00401301"/>
    <w:rsid w:val="00403CB6"/>
    <w:rsid w:val="004051AF"/>
    <w:rsid w:val="0040544E"/>
    <w:rsid w:val="00405C7C"/>
    <w:rsid w:val="00406304"/>
    <w:rsid w:val="00411506"/>
    <w:rsid w:val="00411851"/>
    <w:rsid w:val="00414F2A"/>
    <w:rsid w:val="00415DA0"/>
    <w:rsid w:val="00416053"/>
    <w:rsid w:val="00421F68"/>
    <w:rsid w:val="004237E1"/>
    <w:rsid w:val="00423B4C"/>
    <w:rsid w:val="00431370"/>
    <w:rsid w:val="00431F43"/>
    <w:rsid w:val="00433EAD"/>
    <w:rsid w:val="00437B37"/>
    <w:rsid w:val="004424AA"/>
    <w:rsid w:val="0044310B"/>
    <w:rsid w:val="00447917"/>
    <w:rsid w:val="00456894"/>
    <w:rsid w:val="0046135E"/>
    <w:rsid w:val="0046213C"/>
    <w:rsid w:val="00463C11"/>
    <w:rsid w:val="0046422A"/>
    <w:rsid w:val="00464B84"/>
    <w:rsid w:val="0046631C"/>
    <w:rsid w:val="0046721B"/>
    <w:rsid w:val="0046722C"/>
    <w:rsid w:val="004677CE"/>
    <w:rsid w:val="00474843"/>
    <w:rsid w:val="0048112B"/>
    <w:rsid w:val="004811FE"/>
    <w:rsid w:val="004826EC"/>
    <w:rsid w:val="00485B18"/>
    <w:rsid w:val="00485EE0"/>
    <w:rsid w:val="00487086"/>
    <w:rsid w:val="0049105F"/>
    <w:rsid w:val="0049347C"/>
    <w:rsid w:val="0049557A"/>
    <w:rsid w:val="004970C0"/>
    <w:rsid w:val="00497A6A"/>
    <w:rsid w:val="004A241E"/>
    <w:rsid w:val="004A7242"/>
    <w:rsid w:val="004B0703"/>
    <w:rsid w:val="004B0B40"/>
    <w:rsid w:val="004B189B"/>
    <w:rsid w:val="004B2378"/>
    <w:rsid w:val="004B6998"/>
    <w:rsid w:val="004C002F"/>
    <w:rsid w:val="004C074A"/>
    <w:rsid w:val="004C286C"/>
    <w:rsid w:val="004C76A8"/>
    <w:rsid w:val="004D0559"/>
    <w:rsid w:val="004D2A53"/>
    <w:rsid w:val="004D41FE"/>
    <w:rsid w:val="004E2D36"/>
    <w:rsid w:val="004E4760"/>
    <w:rsid w:val="004E4A35"/>
    <w:rsid w:val="004E55C3"/>
    <w:rsid w:val="004F3C63"/>
    <w:rsid w:val="004F55AF"/>
    <w:rsid w:val="004F617D"/>
    <w:rsid w:val="00502253"/>
    <w:rsid w:val="00502B30"/>
    <w:rsid w:val="00503C3B"/>
    <w:rsid w:val="00504D31"/>
    <w:rsid w:val="0050612D"/>
    <w:rsid w:val="00513A36"/>
    <w:rsid w:val="00514470"/>
    <w:rsid w:val="0052110B"/>
    <w:rsid w:val="00521966"/>
    <w:rsid w:val="00521DDD"/>
    <w:rsid w:val="0052761F"/>
    <w:rsid w:val="005337DD"/>
    <w:rsid w:val="005354B9"/>
    <w:rsid w:val="005370D2"/>
    <w:rsid w:val="005379FB"/>
    <w:rsid w:val="00540ADF"/>
    <w:rsid w:val="00545047"/>
    <w:rsid w:val="00551619"/>
    <w:rsid w:val="00552A91"/>
    <w:rsid w:val="00554C77"/>
    <w:rsid w:val="005555E5"/>
    <w:rsid w:val="00557699"/>
    <w:rsid w:val="00560207"/>
    <w:rsid w:val="00562C40"/>
    <w:rsid w:val="005644EB"/>
    <w:rsid w:val="00564FA1"/>
    <w:rsid w:val="005652EF"/>
    <w:rsid w:val="005725B4"/>
    <w:rsid w:val="005733E5"/>
    <w:rsid w:val="005836B0"/>
    <w:rsid w:val="00583841"/>
    <w:rsid w:val="00583C8C"/>
    <w:rsid w:val="005849EA"/>
    <w:rsid w:val="005867E0"/>
    <w:rsid w:val="00590614"/>
    <w:rsid w:val="00593EDD"/>
    <w:rsid w:val="00596629"/>
    <w:rsid w:val="0059770B"/>
    <w:rsid w:val="005A6A1F"/>
    <w:rsid w:val="005B22C1"/>
    <w:rsid w:val="005B276F"/>
    <w:rsid w:val="005B3D4E"/>
    <w:rsid w:val="005C0610"/>
    <w:rsid w:val="005C5A54"/>
    <w:rsid w:val="005C7FAE"/>
    <w:rsid w:val="005D00E0"/>
    <w:rsid w:val="005D1966"/>
    <w:rsid w:val="005D2603"/>
    <w:rsid w:val="005D415C"/>
    <w:rsid w:val="005D4623"/>
    <w:rsid w:val="005D4C4E"/>
    <w:rsid w:val="005E0C93"/>
    <w:rsid w:val="005E1744"/>
    <w:rsid w:val="005F0229"/>
    <w:rsid w:val="005F34F1"/>
    <w:rsid w:val="006044CC"/>
    <w:rsid w:val="00604E9E"/>
    <w:rsid w:val="006055F6"/>
    <w:rsid w:val="00607629"/>
    <w:rsid w:val="00607CFF"/>
    <w:rsid w:val="00607D89"/>
    <w:rsid w:val="00610C27"/>
    <w:rsid w:val="00612803"/>
    <w:rsid w:val="006152BB"/>
    <w:rsid w:val="00616AF0"/>
    <w:rsid w:val="00620C35"/>
    <w:rsid w:val="00621B59"/>
    <w:rsid w:val="00622389"/>
    <w:rsid w:val="00622592"/>
    <w:rsid w:val="00626EAB"/>
    <w:rsid w:val="00630997"/>
    <w:rsid w:val="00632F32"/>
    <w:rsid w:val="006343E3"/>
    <w:rsid w:val="00637FEE"/>
    <w:rsid w:val="006405B3"/>
    <w:rsid w:val="006414C1"/>
    <w:rsid w:val="0064403A"/>
    <w:rsid w:val="00644339"/>
    <w:rsid w:val="006445C3"/>
    <w:rsid w:val="006537F4"/>
    <w:rsid w:val="00655807"/>
    <w:rsid w:val="00656016"/>
    <w:rsid w:val="006570D3"/>
    <w:rsid w:val="00660803"/>
    <w:rsid w:val="0066099B"/>
    <w:rsid w:val="0066240C"/>
    <w:rsid w:val="006626DF"/>
    <w:rsid w:val="00662D3D"/>
    <w:rsid w:val="00663197"/>
    <w:rsid w:val="006635B0"/>
    <w:rsid w:val="0067068E"/>
    <w:rsid w:val="00670834"/>
    <w:rsid w:val="006713F9"/>
    <w:rsid w:val="00671BC5"/>
    <w:rsid w:val="00672D47"/>
    <w:rsid w:val="00673EDD"/>
    <w:rsid w:val="00675556"/>
    <w:rsid w:val="00676E26"/>
    <w:rsid w:val="006770C0"/>
    <w:rsid w:val="00683D05"/>
    <w:rsid w:val="0068609B"/>
    <w:rsid w:val="00691F38"/>
    <w:rsid w:val="006944B3"/>
    <w:rsid w:val="0069522D"/>
    <w:rsid w:val="00695401"/>
    <w:rsid w:val="0069595E"/>
    <w:rsid w:val="00695CBC"/>
    <w:rsid w:val="00696F5D"/>
    <w:rsid w:val="006A09C1"/>
    <w:rsid w:val="006A10B3"/>
    <w:rsid w:val="006A226C"/>
    <w:rsid w:val="006A7814"/>
    <w:rsid w:val="006B209F"/>
    <w:rsid w:val="006B25E4"/>
    <w:rsid w:val="006B348F"/>
    <w:rsid w:val="006B4CF9"/>
    <w:rsid w:val="006B6E3C"/>
    <w:rsid w:val="006C3897"/>
    <w:rsid w:val="006C5859"/>
    <w:rsid w:val="006C6D87"/>
    <w:rsid w:val="006D3FEB"/>
    <w:rsid w:val="006D492E"/>
    <w:rsid w:val="006D758C"/>
    <w:rsid w:val="006D75A0"/>
    <w:rsid w:val="006D78FC"/>
    <w:rsid w:val="006E0414"/>
    <w:rsid w:val="006E1A25"/>
    <w:rsid w:val="006E2293"/>
    <w:rsid w:val="006E336F"/>
    <w:rsid w:val="006F1101"/>
    <w:rsid w:val="006F11DC"/>
    <w:rsid w:val="006F648F"/>
    <w:rsid w:val="00701952"/>
    <w:rsid w:val="00714C44"/>
    <w:rsid w:val="0071706D"/>
    <w:rsid w:val="007217C7"/>
    <w:rsid w:val="00722095"/>
    <w:rsid w:val="007260FD"/>
    <w:rsid w:val="00727ED0"/>
    <w:rsid w:val="00731F86"/>
    <w:rsid w:val="0073313F"/>
    <w:rsid w:val="00733CEC"/>
    <w:rsid w:val="00734224"/>
    <w:rsid w:val="00743906"/>
    <w:rsid w:val="00745171"/>
    <w:rsid w:val="00747675"/>
    <w:rsid w:val="00747D03"/>
    <w:rsid w:val="007506C2"/>
    <w:rsid w:val="00750E5C"/>
    <w:rsid w:val="00752AA1"/>
    <w:rsid w:val="00752F36"/>
    <w:rsid w:val="00753028"/>
    <w:rsid w:val="0075345E"/>
    <w:rsid w:val="00755124"/>
    <w:rsid w:val="00762ED8"/>
    <w:rsid w:val="00764E68"/>
    <w:rsid w:val="007666DC"/>
    <w:rsid w:val="0076708E"/>
    <w:rsid w:val="007709F4"/>
    <w:rsid w:val="007753B3"/>
    <w:rsid w:val="00775CD5"/>
    <w:rsid w:val="007777AF"/>
    <w:rsid w:val="00777BD2"/>
    <w:rsid w:val="00777F47"/>
    <w:rsid w:val="00781503"/>
    <w:rsid w:val="00781D5D"/>
    <w:rsid w:val="00781EDA"/>
    <w:rsid w:val="00784F40"/>
    <w:rsid w:val="007900AD"/>
    <w:rsid w:val="00790F60"/>
    <w:rsid w:val="007910F3"/>
    <w:rsid w:val="00792263"/>
    <w:rsid w:val="00793704"/>
    <w:rsid w:val="0079392C"/>
    <w:rsid w:val="00794166"/>
    <w:rsid w:val="007950B7"/>
    <w:rsid w:val="007959EA"/>
    <w:rsid w:val="007978C5"/>
    <w:rsid w:val="00797CFA"/>
    <w:rsid w:val="007A0205"/>
    <w:rsid w:val="007B1B26"/>
    <w:rsid w:val="007B1CCE"/>
    <w:rsid w:val="007C069A"/>
    <w:rsid w:val="007C221A"/>
    <w:rsid w:val="007C24E9"/>
    <w:rsid w:val="007C607A"/>
    <w:rsid w:val="007C73E3"/>
    <w:rsid w:val="007D396D"/>
    <w:rsid w:val="007D457D"/>
    <w:rsid w:val="007D4676"/>
    <w:rsid w:val="007D7E85"/>
    <w:rsid w:val="007E1B38"/>
    <w:rsid w:val="007E1CDF"/>
    <w:rsid w:val="007E2437"/>
    <w:rsid w:val="007E46BF"/>
    <w:rsid w:val="007F5427"/>
    <w:rsid w:val="007F6C32"/>
    <w:rsid w:val="007F7853"/>
    <w:rsid w:val="00802629"/>
    <w:rsid w:val="0080465E"/>
    <w:rsid w:val="0080504C"/>
    <w:rsid w:val="00811DB1"/>
    <w:rsid w:val="0081267C"/>
    <w:rsid w:val="00813D00"/>
    <w:rsid w:val="00816857"/>
    <w:rsid w:val="00821352"/>
    <w:rsid w:val="00823089"/>
    <w:rsid w:val="008264AD"/>
    <w:rsid w:val="008332CB"/>
    <w:rsid w:val="00840AE7"/>
    <w:rsid w:val="00842E9F"/>
    <w:rsid w:val="00843B47"/>
    <w:rsid w:val="008512A8"/>
    <w:rsid w:val="008534DE"/>
    <w:rsid w:val="00853AA5"/>
    <w:rsid w:val="00854EC8"/>
    <w:rsid w:val="0085532C"/>
    <w:rsid w:val="00855557"/>
    <w:rsid w:val="00855D5D"/>
    <w:rsid w:val="00857B54"/>
    <w:rsid w:val="00860CD2"/>
    <w:rsid w:val="008617CE"/>
    <w:rsid w:val="008621D7"/>
    <w:rsid w:val="008630FC"/>
    <w:rsid w:val="00863F6D"/>
    <w:rsid w:val="00866337"/>
    <w:rsid w:val="00872108"/>
    <w:rsid w:val="008729BC"/>
    <w:rsid w:val="008734DA"/>
    <w:rsid w:val="0087358B"/>
    <w:rsid w:val="00875636"/>
    <w:rsid w:val="00875E51"/>
    <w:rsid w:val="00875F73"/>
    <w:rsid w:val="00880B6E"/>
    <w:rsid w:val="00884F2D"/>
    <w:rsid w:val="008864A2"/>
    <w:rsid w:val="00890DC7"/>
    <w:rsid w:val="00894AFF"/>
    <w:rsid w:val="008A1D58"/>
    <w:rsid w:val="008A249A"/>
    <w:rsid w:val="008A42F8"/>
    <w:rsid w:val="008A45A1"/>
    <w:rsid w:val="008B286E"/>
    <w:rsid w:val="008B57B6"/>
    <w:rsid w:val="008B59A7"/>
    <w:rsid w:val="008C124C"/>
    <w:rsid w:val="008C53CA"/>
    <w:rsid w:val="008C57F1"/>
    <w:rsid w:val="008C5ACB"/>
    <w:rsid w:val="008C7612"/>
    <w:rsid w:val="008D04AA"/>
    <w:rsid w:val="008D1161"/>
    <w:rsid w:val="008D4448"/>
    <w:rsid w:val="008D5743"/>
    <w:rsid w:val="008D5894"/>
    <w:rsid w:val="008D60BB"/>
    <w:rsid w:val="008E2368"/>
    <w:rsid w:val="008F0D0C"/>
    <w:rsid w:val="008F0F2C"/>
    <w:rsid w:val="008F4C0F"/>
    <w:rsid w:val="008F5292"/>
    <w:rsid w:val="008F5F33"/>
    <w:rsid w:val="008F78DD"/>
    <w:rsid w:val="00900C35"/>
    <w:rsid w:val="00905898"/>
    <w:rsid w:val="00910244"/>
    <w:rsid w:val="00910EE1"/>
    <w:rsid w:val="00910F4F"/>
    <w:rsid w:val="00914E20"/>
    <w:rsid w:val="009154CE"/>
    <w:rsid w:val="00915F2D"/>
    <w:rsid w:val="00922803"/>
    <w:rsid w:val="00923E14"/>
    <w:rsid w:val="0092438A"/>
    <w:rsid w:val="0092672A"/>
    <w:rsid w:val="00926F44"/>
    <w:rsid w:val="00933113"/>
    <w:rsid w:val="00933591"/>
    <w:rsid w:val="00946E29"/>
    <w:rsid w:val="009514C6"/>
    <w:rsid w:val="009560ED"/>
    <w:rsid w:val="00962E03"/>
    <w:rsid w:val="00965DED"/>
    <w:rsid w:val="00973046"/>
    <w:rsid w:val="00973D9B"/>
    <w:rsid w:val="00975881"/>
    <w:rsid w:val="00976EEF"/>
    <w:rsid w:val="0097727A"/>
    <w:rsid w:val="00981624"/>
    <w:rsid w:val="00984A5D"/>
    <w:rsid w:val="00984E02"/>
    <w:rsid w:val="00986813"/>
    <w:rsid w:val="00994642"/>
    <w:rsid w:val="0099607A"/>
    <w:rsid w:val="009A2449"/>
    <w:rsid w:val="009A38EC"/>
    <w:rsid w:val="009A57E4"/>
    <w:rsid w:val="009B0237"/>
    <w:rsid w:val="009B208B"/>
    <w:rsid w:val="009B360E"/>
    <w:rsid w:val="009B4B7A"/>
    <w:rsid w:val="009B63B7"/>
    <w:rsid w:val="009C0189"/>
    <w:rsid w:val="009C0541"/>
    <w:rsid w:val="009C2869"/>
    <w:rsid w:val="009C3BB8"/>
    <w:rsid w:val="009C429B"/>
    <w:rsid w:val="009D1F29"/>
    <w:rsid w:val="009E4BE4"/>
    <w:rsid w:val="009E5146"/>
    <w:rsid w:val="009E65E3"/>
    <w:rsid w:val="009F1CE8"/>
    <w:rsid w:val="009F6040"/>
    <w:rsid w:val="009F65A3"/>
    <w:rsid w:val="00A05528"/>
    <w:rsid w:val="00A05A9E"/>
    <w:rsid w:val="00A101CE"/>
    <w:rsid w:val="00A11728"/>
    <w:rsid w:val="00A1313D"/>
    <w:rsid w:val="00A13477"/>
    <w:rsid w:val="00A138E7"/>
    <w:rsid w:val="00A14EB4"/>
    <w:rsid w:val="00A209C1"/>
    <w:rsid w:val="00A21CBF"/>
    <w:rsid w:val="00A33A8E"/>
    <w:rsid w:val="00A35F19"/>
    <w:rsid w:val="00A36037"/>
    <w:rsid w:val="00A3626E"/>
    <w:rsid w:val="00A378CE"/>
    <w:rsid w:val="00A4068E"/>
    <w:rsid w:val="00A407EA"/>
    <w:rsid w:val="00A40A39"/>
    <w:rsid w:val="00A422BD"/>
    <w:rsid w:val="00A425A6"/>
    <w:rsid w:val="00A45A49"/>
    <w:rsid w:val="00A4616E"/>
    <w:rsid w:val="00A46D6A"/>
    <w:rsid w:val="00A5111D"/>
    <w:rsid w:val="00A53111"/>
    <w:rsid w:val="00A538B3"/>
    <w:rsid w:val="00A540DF"/>
    <w:rsid w:val="00A54904"/>
    <w:rsid w:val="00A57CF2"/>
    <w:rsid w:val="00A616B6"/>
    <w:rsid w:val="00A6575C"/>
    <w:rsid w:val="00A67865"/>
    <w:rsid w:val="00A72F90"/>
    <w:rsid w:val="00A76A83"/>
    <w:rsid w:val="00A81257"/>
    <w:rsid w:val="00A82138"/>
    <w:rsid w:val="00A876A3"/>
    <w:rsid w:val="00A97857"/>
    <w:rsid w:val="00AA232E"/>
    <w:rsid w:val="00AA3CD9"/>
    <w:rsid w:val="00AA4E6E"/>
    <w:rsid w:val="00AA5798"/>
    <w:rsid w:val="00AA7FD1"/>
    <w:rsid w:val="00AB3DFD"/>
    <w:rsid w:val="00AB45D1"/>
    <w:rsid w:val="00AB54A9"/>
    <w:rsid w:val="00AB6E7F"/>
    <w:rsid w:val="00AC490B"/>
    <w:rsid w:val="00AC4C51"/>
    <w:rsid w:val="00AC4F3A"/>
    <w:rsid w:val="00AD0F0A"/>
    <w:rsid w:val="00AD7D98"/>
    <w:rsid w:val="00AE23AB"/>
    <w:rsid w:val="00AE647D"/>
    <w:rsid w:val="00AE7C8E"/>
    <w:rsid w:val="00AF00CA"/>
    <w:rsid w:val="00AF38DB"/>
    <w:rsid w:val="00AF3E04"/>
    <w:rsid w:val="00AF4282"/>
    <w:rsid w:val="00AF4EF4"/>
    <w:rsid w:val="00AF5582"/>
    <w:rsid w:val="00B01DE0"/>
    <w:rsid w:val="00B02168"/>
    <w:rsid w:val="00B06E0B"/>
    <w:rsid w:val="00B100A3"/>
    <w:rsid w:val="00B11095"/>
    <w:rsid w:val="00B11841"/>
    <w:rsid w:val="00B162DC"/>
    <w:rsid w:val="00B173D7"/>
    <w:rsid w:val="00B2093C"/>
    <w:rsid w:val="00B21B11"/>
    <w:rsid w:val="00B237C1"/>
    <w:rsid w:val="00B26C23"/>
    <w:rsid w:val="00B27CC1"/>
    <w:rsid w:val="00B30FA1"/>
    <w:rsid w:val="00B31CB0"/>
    <w:rsid w:val="00B32DEE"/>
    <w:rsid w:val="00B34120"/>
    <w:rsid w:val="00B40F1D"/>
    <w:rsid w:val="00B42F64"/>
    <w:rsid w:val="00B46955"/>
    <w:rsid w:val="00B47A2B"/>
    <w:rsid w:val="00B47D1C"/>
    <w:rsid w:val="00B52A25"/>
    <w:rsid w:val="00B52DF2"/>
    <w:rsid w:val="00B53D91"/>
    <w:rsid w:val="00B614D6"/>
    <w:rsid w:val="00B70064"/>
    <w:rsid w:val="00B71A73"/>
    <w:rsid w:val="00B71E0E"/>
    <w:rsid w:val="00B73399"/>
    <w:rsid w:val="00B75FB4"/>
    <w:rsid w:val="00B76E54"/>
    <w:rsid w:val="00B80F04"/>
    <w:rsid w:val="00B817E8"/>
    <w:rsid w:val="00B82D89"/>
    <w:rsid w:val="00B855EF"/>
    <w:rsid w:val="00B9078C"/>
    <w:rsid w:val="00B9201D"/>
    <w:rsid w:val="00BA101C"/>
    <w:rsid w:val="00BA2A96"/>
    <w:rsid w:val="00BA350A"/>
    <w:rsid w:val="00BA3CC9"/>
    <w:rsid w:val="00BB1938"/>
    <w:rsid w:val="00BC294C"/>
    <w:rsid w:val="00BC2B65"/>
    <w:rsid w:val="00BC2CC2"/>
    <w:rsid w:val="00BC37E5"/>
    <w:rsid w:val="00BC435C"/>
    <w:rsid w:val="00BC6514"/>
    <w:rsid w:val="00BD09A0"/>
    <w:rsid w:val="00BD514C"/>
    <w:rsid w:val="00BE02B9"/>
    <w:rsid w:val="00BE0C5D"/>
    <w:rsid w:val="00BE3EC2"/>
    <w:rsid w:val="00BE798D"/>
    <w:rsid w:val="00BF0BE4"/>
    <w:rsid w:val="00BF16C3"/>
    <w:rsid w:val="00BF294C"/>
    <w:rsid w:val="00BF35AD"/>
    <w:rsid w:val="00BF4ED6"/>
    <w:rsid w:val="00C001BA"/>
    <w:rsid w:val="00C00CD4"/>
    <w:rsid w:val="00C01D36"/>
    <w:rsid w:val="00C02DFC"/>
    <w:rsid w:val="00C048AD"/>
    <w:rsid w:val="00C05D82"/>
    <w:rsid w:val="00C05FE1"/>
    <w:rsid w:val="00C14245"/>
    <w:rsid w:val="00C14963"/>
    <w:rsid w:val="00C15C63"/>
    <w:rsid w:val="00C17C87"/>
    <w:rsid w:val="00C20669"/>
    <w:rsid w:val="00C23D8B"/>
    <w:rsid w:val="00C35827"/>
    <w:rsid w:val="00C37E76"/>
    <w:rsid w:val="00C41A5A"/>
    <w:rsid w:val="00C41CB5"/>
    <w:rsid w:val="00C42288"/>
    <w:rsid w:val="00C43168"/>
    <w:rsid w:val="00C43EFB"/>
    <w:rsid w:val="00C44290"/>
    <w:rsid w:val="00C4439B"/>
    <w:rsid w:val="00C44E60"/>
    <w:rsid w:val="00C4752E"/>
    <w:rsid w:val="00C476A2"/>
    <w:rsid w:val="00C50B0E"/>
    <w:rsid w:val="00C51559"/>
    <w:rsid w:val="00C52A25"/>
    <w:rsid w:val="00C53052"/>
    <w:rsid w:val="00C5407B"/>
    <w:rsid w:val="00C575A2"/>
    <w:rsid w:val="00C759E2"/>
    <w:rsid w:val="00C76839"/>
    <w:rsid w:val="00C8164F"/>
    <w:rsid w:val="00C816CF"/>
    <w:rsid w:val="00C81F72"/>
    <w:rsid w:val="00C872D7"/>
    <w:rsid w:val="00C90BF6"/>
    <w:rsid w:val="00C93347"/>
    <w:rsid w:val="00C93C62"/>
    <w:rsid w:val="00C93ED1"/>
    <w:rsid w:val="00C958FD"/>
    <w:rsid w:val="00CA445B"/>
    <w:rsid w:val="00CA6B81"/>
    <w:rsid w:val="00CA736B"/>
    <w:rsid w:val="00CB137C"/>
    <w:rsid w:val="00CB15F6"/>
    <w:rsid w:val="00CB6676"/>
    <w:rsid w:val="00CB7E0A"/>
    <w:rsid w:val="00CC017C"/>
    <w:rsid w:val="00CC1294"/>
    <w:rsid w:val="00CC18FD"/>
    <w:rsid w:val="00CC2949"/>
    <w:rsid w:val="00CC54B4"/>
    <w:rsid w:val="00CC5D7E"/>
    <w:rsid w:val="00CD3984"/>
    <w:rsid w:val="00CD39A9"/>
    <w:rsid w:val="00CD3E18"/>
    <w:rsid w:val="00CD5481"/>
    <w:rsid w:val="00CD5531"/>
    <w:rsid w:val="00CD5AFC"/>
    <w:rsid w:val="00CE2571"/>
    <w:rsid w:val="00CE2C9D"/>
    <w:rsid w:val="00CE32C7"/>
    <w:rsid w:val="00CE5948"/>
    <w:rsid w:val="00CE6BDF"/>
    <w:rsid w:val="00CE7671"/>
    <w:rsid w:val="00CF0F8F"/>
    <w:rsid w:val="00CF2B31"/>
    <w:rsid w:val="00CF4104"/>
    <w:rsid w:val="00D017E2"/>
    <w:rsid w:val="00D02D49"/>
    <w:rsid w:val="00D04B08"/>
    <w:rsid w:val="00D06BC9"/>
    <w:rsid w:val="00D06D33"/>
    <w:rsid w:val="00D07313"/>
    <w:rsid w:val="00D1120B"/>
    <w:rsid w:val="00D118D3"/>
    <w:rsid w:val="00D17ED2"/>
    <w:rsid w:val="00D17F9B"/>
    <w:rsid w:val="00D209D6"/>
    <w:rsid w:val="00D21EF6"/>
    <w:rsid w:val="00D24806"/>
    <w:rsid w:val="00D258AB"/>
    <w:rsid w:val="00D262AF"/>
    <w:rsid w:val="00D278D0"/>
    <w:rsid w:val="00D30563"/>
    <w:rsid w:val="00D32693"/>
    <w:rsid w:val="00D34403"/>
    <w:rsid w:val="00D430E0"/>
    <w:rsid w:val="00D474D2"/>
    <w:rsid w:val="00D47551"/>
    <w:rsid w:val="00D5121A"/>
    <w:rsid w:val="00D51811"/>
    <w:rsid w:val="00D52435"/>
    <w:rsid w:val="00D54669"/>
    <w:rsid w:val="00D66797"/>
    <w:rsid w:val="00D72016"/>
    <w:rsid w:val="00D76836"/>
    <w:rsid w:val="00D76B31"/>
    <w:rsid w:val="00D76B58"/>
    <w:rsid w:val="00D803FF"/>
    <w:rsid w:val="00D9063C"/>
    <w:rsid w:val="00D90AA3"/>
    <w:rsid w:val="00D9102E"/>
    <w:rsid w:val="00D91D85"/>
    <w:rsid w:val="00D974C8"/>
    <w:rsid w:val="00DA4998"/>
    <w:rsid w:val="00DA52BC"/>
    <w:rsid w:val="00DA5514"/>
    <w:rsid w:val="00DA7C52"/>
    <w:rsid w:val="00DB1E50"/>
    <w:rsid w:val="00DB26F3"/>
    <w:rsid w:val="00DB58EC"/>
    <w:rsid w:val="00DC197D"/>
    <w:rsid w:val="00DC4051"/>
    <w:rsid w:val="00DD34DF"/>
    <w:rsid w:val="00DD3D95"/>
    <w:rsid w:val="00DD4F95"/>
    <w:rsid w:val="00DD6901"/>
    <w:rsid w:val="00DE12F9"/>
    <w:rsid w:val="00DF1542"/>
    <w:rsid w:val="00DF22BE"/>
    <w:rsid w:val="00DF4D5B"/>
    <w:rsid w:val="00DF4E8E"/>
    <w:rsid w:val="00DF517E"/>
    <w:rsid w:val="00DF52FB"/>
    <w:rsid w:val="00DF6A49"/>
    <w:rsid w:val="00E01BD3"/>
    <w:rsid w:val="00E03E47"/>
    <w:rsid w:val="00E0641E"/>
    <w:rsid w:val="00E07798"/>
    <w:rsid w:val="00E13C5C"/>
    <w:rsid w:val="00E16441"/>
    <w:rsid w:val="00E179BA"/>
    <w:rsid w:val="00E2094E"/>
    <w:rsid w:val="00E24ABB"/>
    <w:rsid w:val="00E25B09"/>
    <w:rsid w:val="00E3531F"/>
    <w:rsid w:val="00E363D7"/>
    <w:rsid w:val="00E433CB"/>
    <w:rsid w:val="00E44D5F"/>
    <w:rsid w:val="00E456CF"/>
    <w:rsid w:val="00E45E5E"/>
    <w:rsid w:val="00E46DDD"/>
    <w:rsid w:val="00E50346"/>
    <w:rsid w:val="00E53048"/>
    <w:rsid w:val="00E53EC8"/>
    <w:rsid w:val="00E569F9"/>
    <w:rsid w:val="00E56F1F"/>
    <w:rsid w:val="00E62DC9"/>
    <w:rsid w:val="00E631B0"/>
    <w:rsid w:val="00E63599"/>
    <w:rsid w:val="00E65F11"/>
    <w:rsid w:val="00E66430"/>
    <w:rsid w:val="00E6746F"/>
    <w:rsid w:val="00E70CFD"/>
    <w:rsid w:val="00E70E8F"/>
    <w:rsid w:val="00E72A9D"/>
    <w:rsid w:val="00E747C1"/>
    <w:rsid w:val="00E76304"/>
    <w:rsid w:val="00E7665B"/>
    <w:rsid w:val="00E83182"/>
    <w:rsid w:val="00E90047"/>
    <w:rsid w:val="00E911D7"/>
    <w:rsid w:val="00E92389"/>
    <w:rsid w:val="00E92919"/>
    <w:rsid w:val="00E94FF0"/>
    <w:rsid w:val="00EA0D5F"/>
    <w:rsid w:val="00EA0EC0"/>
    <w:rsid w:val="00EA2BAE"/>
    <w:rsid w:val="00EA55DC"/>
    <w:rsid w:val="00EB06DF"/>
    <w:rsid w:val="00EB3A43"/>
    <w:rsid w:val="00EB65FE"/>
    <w:rsid w:val="00EC1DA7"/>
    <w:rsid w:val="00EC4574"/>
    <w:rsid w:val="00EC5481"/>
    <w:rsid w:val="00EC6C33"/>
    <w:rsid w:val="00ED0BDD"/>
    <w:rsid w:val="00ED1606"/>
    <w:rsid w:val="00ED6ABF"/>
    <w:rsid w:val="00ED77CD"/>
    <w:rsid w:val="00EE2597"/>
    <w:rsid w:val="00EE288B"/>
    <w:rsid w:val="00EE2E05"/>
    <w:rsid w:val="00EE48E4"/>
    <w:rsid w:val="00EE5E79"/>
    <w:rsid w:val="00EE6810"/>
    <w:rsid w:val="00EF0341"/>
    <w:rsid w:val="00EF148C"/>
    <w:rsid w:val="00EF243E"/>
    <w:rsid w:val="00EF360B"/>
    <w:rsid w:val="00EF4B31"/>
    <w:rsid w:val="00F01CEB"/>
    <w:rsid w:val="00F05053"/>
    <w:rsid w:val="00F06540"/>
    <w:rsid w:val="00F06828"/>
    <w:rsid w:val="00F069B7"/>
    <w:rsid w:val="00F1268B"/>
    <w:rsid w:val="00F12C26"/>
    <w:rsid w:val="00F14954"/>
    <w:rsid w:val="00F15326"/>
    <w:rsid w:val="00F21155"/>
    <w:rsid w:val="00F23015"/>
    <w:rsid w:val="00F25D1D"/>
    <w:rsid w:val="00F33913"/>
    <w:rsid w:val="00F34F7F"/>
    <w:rsid w:val="00F3608E"/>
    <w:rsid w:val="00F36A3E"/>
    <w:rsid w:val="00F375F4"/>
    <w:rsid w:val="00F37E74"/>
    <w:rsid w:val="00F42258"/>
    <w:rsid w:val="00F44789"/>
    <w:rsid w:val="00F46CF0"/>
    <w:rsid w:val="00F5442E"/>
    <w:rsid w:val="00F57A09"/>
    <w:rsid w:val="00F61492"/>
    <w:rsid w:val="00F63670"/>
    <w:rsid w:val="00F64B28"/>
    <w:rsid w:val="00F66323"/>
    <w:rsid w:val="00F674CE"/>
    <w:rsid w:val="00F70686"/>
    <w:rsid w:val="00F70E84"/>
    <w:rsid w:val="00F743A5"/>
    <w:rsid w:val="00F74708"/>
    <w:rsid w:val="00F83C78"/>
    <w:rsid w:val="00F84C37"/>
    <w:rsid w:val="00F87233"/>
    <w:rsid w:val="00F87D3E"/>
    <w:rsid w:val="00F90E5F"/>
    <w:rsid w:val="00F93544"/>
    <w:rsid w:val="00FA1717"/>
    <w:rsid w:val="00FA281A"/>
    <w:rsid w:val="00FA50B8"/>
    <w:rsid w:val="00FA7EAA"/>
    <w:rsid w:val="00FB0550"/>
    <w:rsid w:val="00FB7CD2"/>
    <w:rsid w:val="00FC44E8"/>
    <w:rsid w:val="00FC4BBA"/>
    <w:rsid w:val="00FD0C7B"/>
    <w:rsid w:val="00FD6F0C"/>
    <w:rsid w:val="00FD7B24"/>
    <w:rsid w:val="00FE2CFB"/>
    <w:rsid w:val="00FF07A6"/>
    <w:rsid w:val="00FF14EA"/>
    <w:rsid w:val="00FF47CD"/>
    <w:rsid w:val="015A1FC8"/>
    <w:rsid w:val="023534B4"/>
    <w:rsid w:val="025C787E"/>
    <w:rsid w:val="02AE9EF7"/>
    <w:rsid w:val="03B2B575"/>
    <w:rsid w:val="044A6F58"/>
    <w:rsid w:val="046090F5"/>
    <w:rsid w:val="04904A66"/>
    <w:rsid w:val="04C2C117"/>
    <w:rsid w:val="05F10A77"/>
    <w:rsid w:val="06D3FC7C"/>
    <w:rsid w:val="06F83D10"/>
    <w:rsid w:val="07AC15E6"/>
    <w:rsid w:val="07BD83AF"/>
    <w:rsid w:val="08EDF242"/>
    <w:rsid w:val="0A06A8FC"/>
    <w:rsid w:val="0AA8DBA7"/>
    <w:rsid w:val="0B095FB1"/>
    <w:rsid w:val="0C928BA1"/>
    <w:rsid w:val="0CE07BB4"/>
    <w:rsid w:val="0D175918"/>
    <w:rsid w:val="0E63DD87"/>
    <w:rsid w:val="0F9832B7"/>
    <w:rsid w:val="0FE9BFC1"/>
    <w:rsid w:val="10227807"/>
    <w:rsid w:val="10D45108"/>
    <w:rsid w:val="11029182"/>
    <w:rsid w:val="12CAE8C6"/>
    <w:rsid w:val="1340A435"/>
    <w:rsid w:val="135A18C9"/>
    <w:rsid w:val="139C0E7C"/>
    <w:rsid w:val="13BE16C5"/>
    <w:rsid w:val="13FE3BC1"/>
    <w:rsid w:val="149385EC"/>
    <w:rsid w:val="14D31F0B"/>
    <w:rsid w:val="15226AFD"/>
    <w:rsid w:val="15A45CB7"/>
    <w:rsid w:val="16F5300E"/>
    <w:rsid w:val="17C0D8B2"/>
    <w:rsid w:val="180ABFCD"/>
    <w:rsid w:val="193A753C"/>
    <w:rsid w:val="19767B38"/>
    <w:rsid w:val="19B288F6"/>
    <w:rsid w:val="1A5E4DB0"/>
    <w:rsid w:val="1A688612"/>
    <w:rsid w:val="1A693EA5"/>
    <w:rsid w:val="1AE03249"/>
    <w:rsid w:val="1AF78B0F"/>
    <w:rsid w:val="1AFC9C28"/>
    <w:rsid w:val="1BFA1E11"/>
    <w:rsid w:val="1C2DD761"/>
    <w:rsid w:val="1C79239E"/>
    <w:rsid w:val="1D4444C9"/>
    <w:rsid w:val="1E112335"/>
    <w:rsid w:val="1FB0C460"/>
    <w:rsid w:val="201DD90E"/>
    <w:rsid w:val="20BAEAC3"/>
    <w:rsid w:val="224225FC"/>
    <w:rsid w:val="22BDB4A1"/>
    <w:rsid w:val="23B15187"/>
    <w:rsid w:val="244E5282"/>
    <w:rsid w:val="24678F24"/>
    <w:rsid w:val="2642631E"/>
    <w:rsid w:val="269E5D53"/>
    <w:rsid w:val="26AFCADB"/>
    <w:rsid w:val="26BA372C"/>
    <w:rsid w:val="26F02D41"/>
    <w:rsid w:val="2704881F"/>
    <w:rsid w:val="276C2ED9"/>
    <w:rsid w:val="27D1D833"/>
    <w:rsid w:val="2828D11D"/>
    <w:rsid w:val="28781D0F"/>
    <w:rsid w:val="2916412D"/>
    <w:rsid w:val="29E76B9D"/>
    <w:rsid w:val="2AA3CF9B"/>
    <w:rsid w:val="2B558FFC"/>
    <w:rsid w:val="2C426FD2"/>
    <w:rsid w:val="2CA467A0"/>
    <w:rsid w:val="2DB3FFC2"/>
    <w:rsid w:val="2E4E2B86"/>
    <w:rsid w:val="2EF3B50C"/>
    <w:rsid w:val="2FC8BE5A"/>
    <w:rsid w:val="306A0697"/>
    <w:rsid w:val="31BFE091"/>
    <w:rsid w:val="31F94778"/>
    <w:rsid w:val="3275B5F6"/>
    <w:rsid w:val="32A99E55"/>
    <w:rsid w:val="334526C8"/>
    <w:rsid w:val="35BF11A7"/>
    <w:rsid w:val="36284D88"/>
    <w:rsid w:val="367E1AEF"/>
    <w:rsid w:val="3710C444"/>
    <w:rsid w:val="374754DC"/>
    <w:rsid w:val="375AE208"/>
    <w:rsid w:val="38E40DF8"/>
    <w:rsid w:val="38F24AE6"/>
    <w:rsid w:val="3C02865D"/>
    <w:rsid w:val="3C087AFF"/>
    <w:rsid w:val="3C52F052"/>
    <w:rsid w:val="3C73FA5E"/>
    <w:rsid w:val="3D4F4752"/>
    <w:rsid w:val="3E954985"/>
    <w:rsid w:val="3EC3C37F"/>
    <w:rsid w:val="3F2F76B0"/>
    <w:rsid w:val="3F42F7C9"/>
    <w:rsid w:val="3F4C7F5E"/>
    <w:rsid w:val="3FED90D3"/>
    <w:rsid w:val="40DA19E5"/>
    <w:rsid w:val="413CF0FD"/>
    <w:rsid w:val="4203CF7F"/>
    <w:rsid w:val="42362FA5"/>
    <w:rsid w:val="42D56BC6"/>
    <w:rsid w:val="433CF831"/>
    <w:rsid w:val="4428A38F"/>
    <w:rsid w:val="4477ADC7"/>
    <w:rsid w:val="44B6D46D"/>
    <w:rsid w:val="44D7152C"/>
    <w:rsid w:val="44E99C41"/>
    <w:rsid w:val="453B7041"/>
    <w:rsid w:val="467AFC3F"/>
    <w:rsid w:val="46BC7E27"/>
    <w:rsid w:val="46D740A2"/>
    <w:rsid w:val="477E1895"/>
    <w:rsid w:val="47FBF193"/>
    <w:rsid w:val="485DF3F6"/>
    <w:rsid w:val="48E5CC2C"/>
    <w:rsid w:val="491C6561"/>
    <w:rsid w:val="49D56C91"/>
    <w:rsid w:val="4BD7BCD2"/>
    <w:rsid w:val="4CA864E8"/>
    <w:rsid w:val="4D70EB53"/>
    <w:rsid w:val="4DBD1C3E"/>
    <w:rsid w:val="4DF35198"/>
    <w:rsid w:val="4F122491"/>
    <w:rsid w:val="504DA52D"/>
    <w:rsid w:val="50BFEE2E"/>
    <w:rsid w:val="51022856"/>
    <w:rsid w:val="5144DA8F"/>
    <w:rsid w:val="520444E7"/>
    <w:rsid w:val="52197591"/>
    <w:rsid w:val="524FFDED"/>
    <w:rsid w:val="56ACCB74"/>
    <w:rsid w:val="5723E210"/>
    <w:rsid w:val="5835F764"/>
    <w:rsid w:val="58489BD5"/>
    <w:rsid w:val="586ADB4B"/>
    <w:rsid w:val="58C442B4"/>
    <w:rsid w:val="5939FA7A"/>
    <w:rsid w:val="5983E82C"/>
    <w:rsid w:val="5A60BB08"/>
    <w:rsid w:val="5AF336BA"/>
    <w:rsid w:val="5B6D9826"/>
    <w:rsid w:val="5CB60866"/>
    <w:rsid w:val="5CBF4667"/>
    <w:rsid w:val="5D1C62C9"/>
    <w:rsid w:val="5D6167F4"/>
    <w:rsid w:val="5E0F5D97"/>
    <w:rsid w:val="5E9F15D8"/>
    <w:rsid w:val="5EAA4D68"/>
    <w:rsid w:val="606CAD48"/>
    <w:rsid w:val="62A483ED"/>
    <w:rsid w:val="62F5879C"/>
    <w:rsid w:val="632F07B2"/>
    <w:rsid w:val="64C69AD3"/>
    <w:rsid w:val="6620F180"/>
    <w:rsid w:val="6729AC54"/>
    <w:rsid w:val="6782DD0F"/>
    <w:rsid w:val="679D95AD"/>
    <w:rsid w:val="67D3CB0A"/>
    <w:rsid w:val="67FDE83B"/>
    <w:rsid w:val="6A1917F1"/>
    <w:rsid w:val="6AE0D24B"/>
    <w:rsid w:val="6B113007"/>
    <w:rsid w:val="6D7623B9"/>
    <w:rsid w:val="6ECC1AE2"/>
    <w:rsid w:val="6F8B2606"/>
    <w:rsid w:val="7067EB43"/>
    <w:rsid w:val="714768AF"/>
    <w:rsid w:val="7192A99D"/>
    <w:rsid w:val="728E95D8"/>
    <w:rsid w:val="72BDCAF2"/>
    <w:rsid w:val="734F3FA5"/>
    <w:rsid w:val="7350D10B"/>
    <w:rsid w:val="73CC3CE0"/>
    <w:rsid w:val="7411D4D7"/>
    <w:rsid w:val="74276139"/>
    <w:rsid w:val="74C8EFBC"/>
    <w:rsid w:val="74E18FA2"/>
    <w:rsid w:val="7703DDA2"/>
    <w:rsid w:val="778F98EF"/>
    <w:rsid w:val="7802C507"/>
    <w:rsid w:val="783CA032"/>
    <w:rsid w:val="7895FF53"/>
    <w:rsid w:val="791796C6"/>
    <w:rsid w:val="79E68546"/>
    <w:rsid w:val="7A860029"/>
    <w:rsid w:val="7AC60E52"/>
    <w:rsid w:val="7AF809F3"/>
    <w:rsid w:val="7BCA1A26"/>
    <w:rsid w:val="7C0815F0"/>
    <w:rsid w:val="7C5B8300"/>
    <w:rsid w:val="7C784EB2"/>
    <w:rsid w:val="7D331C86"/>
    <w:rsid w:val="7D731F26"/>
    <w:rsid w:val="7E141F13"/>
    <w:rsid w:val="7EA8CC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87FDB7"/>
  <w15:chartTrackingRefBased/>
  <w15:docId w15:val="{8FEE4DD7-BC28-4247-9149-45FE7EB3A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A53"/>
    <w:pPr>
      <w:autoSpaceDE w:val="0"/>
      <w:autoSpaceDN w:val="0"/>
      <w:jc w:val="both"/>
    </w:pPr>
    <w:rPr>
      <w:sz w:val="22"/>
    </w:rPr>
  </w:style>
  <w:style w:type="paragraph" w:styleId="Heading1">
    <w:name w:val="heading 1"/>
    <w:basedOn w:val="Normal"/>
    <w:next w:val="Normal"/>
    <w:qFormat/>
    <w:rsid w:val="004D2A53"/>
    <w:pPr>
      <w:keepNext/>
      <w:tabs>
        <w:tab w:val="left" w:pos="-720"/>
      </w:tabs>
      <w:suppressAutoHyphens/>
      <w:outlineLvl w:val="0"/>
    </w:pPr>
    <w:rPr>
      <w:rFonts w:ascii="Courier New" w:hAnsi="Courier New" w:cs="Courier New"/>
      <w:spacing w:val="-3"/>
      <w:szCs w:val="22"/>
      <w:u w:val="single"/>
    </w:rPr>
  </w:style>
  <w:style w:type="paragraph" w:styleId="Heading2">
    <w:name w:val="heading 2"/>
    <w:basedOn w:val="Normal"/>
    <w:next w:val="Normal"/>
    <w:link w:val="Heading2Char"/>
    <w:uiPriority w:val="9"/>
    <w:semiHidden/>
    <w:unhideWhenUsed/>
    <w:qFormat/>
    <w:rsid w:val="001129EA"/>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semiHidden/>
    <w:unhideWhenUsed/>
    <w:qFormat/>
    <w:rsid w:val="001129EA"/>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semiHidden/>
    <w:unhideWhenUsed/>
    <w:qFormat/>
    <w:rsid w:val="001129EA"/>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1129EA"/>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1129EA"/>
    <w:pPr>
      <w:spacing w:before="240" w:after="60"/>
      <w:outlineLvl w:val="5"/>
    </w:pPr>
    <w:rPr>
      <w:rFonts w:ascii="Calibri" w:hAnsi="Calibri"/>
      <w:b/>
      <w:bCs/>
      <w:szCs w:val="22"/>
    </w:rPr>
  </w:style>
  <w:style w:type="paragraph" w:styleId="Heading7">
    <w:name w:val="heading 7"/>
    <w:basedOn w:val="Normal"/>
    <w:next w:val="Normal"/>
    <w:link w:val="Heading7Char"/>
    <w:uiPriority w:val="9"/>
    <w:semiHidden/>
    <w:unhideWhenUsed/>
    <w:qFormat/>
    <w:rsid w:val="001129EA"/>
    <w:pPr>
      <w:spacing w:before="240" w:after="60"/>
      <w:outlineLvl w:val="6"/>
    </w:pPr>
    <w:rPr>
      <w:rFonts w:ascii="Calibri" w:hAnsi="Calibri"/>
      <w:sz w:val="24"/>
      <w:szCs w:val="24"/>
    </w:rPr>
  </w:style>
  <w:style w:type="paragraph" w:styleId="Heading8">
    <w:name w:val="heading 8"/>
    <w:basedOn w:val="Normal"/>
    <w:next w:val="Normal"/>
    <w:link w:val="Heading8Char"/>
    <w:uiPriority w:val="9"/>
    <w:semiHidden/>
    <w:unhideWhenUsed/>
    <w:qFormat/>
    <w:rsid w:val="001129EA"/>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semiHidden/>
    <w:unhideWhenUsed/>
    <w:qFormat/>
    <w:rsid w:val="001129EA"/>
    <w:pPr>
      <w:spacing w:before="240" w:after="60"/>
      <w:outlineLvl w:val="8"/>
    </w:pPr>
    <w:rPr>
      <w:rFonts w:ascii="Calibri Light" w:hAnsi="Calibri Light"/>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D2A53"/>
    <w:pPr>
      <w:tabs>
        <w:tab w:val="center" w:pos="4320"/>
        <w:tab w:val="right" w:pos="8640"/>
      </w:tabs>
    </w:pPr>
  </w:style>
  <w:style w:type="paragraph" w:styleId="Footer">
    <w:name w:val="footer"/>
    <w:basedOn w:val="Normal"/>
    <w:link w:val="FooterChar"/>
    <w:uiPriority w:val="99"/>
    <w:rsid w:val="004D2A53"/>
    <w:pPr>
      <w:tabs>
        <w:tab w:val="center" w:pos="4320"/>
        <w:tab w:val="right" w:pos="8640"/>
      </w:tabs>
    </w:pPr>
  </w:style>
  <w:style w:type="character" w:styleId="PageNumber">
    <w:name w:val="page number"/>
    <w:basedOn w:val="DefaultParagraphFont"/>
    <w:rsid w:val="004D2A53"/>
  </w:style>
  <w:style w:type="paragraph" w:styleId="BodyText">
    <w:name w:val="Body Text"/>
    <w:basedOn w:val="Normal"/>
    <w:link w:val="BodyTextChar"/>
    <w:rsid w:val="004D2A53"/>
    <w:rPr>
      <w:szCs w:val="22"/>
    </w:rPr>
  </w:style>
  <w:style w:type="paragraph" w:styleId="BodyTextIndent">
    <w:name w:val="Body Text Indent"/>
    <w:basedOn w:val="Normal"/>
    <w:link w:val="BodyTextIndentChar"/>
    <w:rsid w:val="004D2A53"/>
    <w:pPr>
      <w:tabs>
        <w:tab w:val="left" w:pos="1080"/>
      </w:tabs>
      <w:spacing w:line="240" w:lineRule="atLeast"/>
      <w:ind w:left="720" w:hanging="360"/>
    </w:pPr>
    <w:rPr>
      <w:szCs w:val="22"/>
    </w:rPr>
  </w:style>
  <w:style w:type="paragraph" w:styleId="BodyText3">
    <w:name w:val="Body Text 3"/>
    <w:basedOn w:val="Normal"/>
    <w:autoRedefine/>
    <w:rsid w:val="004D2A53"/>
    <w:pPr>
      <w:spacing w:before="240" w:line="300" w:lineRule="exact"/>
      <w:ind w:firstLine="720"/>
    </w:pPr>
  </w:style>
  <w:style w:type="paragraph" w:styleId="BodyText2">
    <w:name w:val="Body Text 2"/>
    <w:basedOn w:val="Normal"/>
    <w:rsid w:val="004D2A53"/>
    <w:rPr>
      <w:sz w:val="24"/>
    </w:rPr>
  </w:style>
  <w:style w:type="paragraph" w:styleId="BodyTextIndent2">
    <w:name w:val="Body Text Indent 2"/>
    <w:basedOn w:val="Normal"/>
    <w:rsid w:val="004D2A53"/>
    <w:pPr>
      <w:tabs>
        <w:tab w:val="left" w:pos="-240"/>
        <w:tab w:val="left" w:pos="360"/>
        <w:tab w:val="left" w:pos="960"/>
        <w:tab w:val="left" w:pos="1560"/>
        <w:tab w:val="left" w:pos="2160"/>
        <w:tab w:val="left" w:pos="2760"/>
        <w:tab w:val="left" w:pos="3360"/>
        <w:tab w:val="left" w:pos="3960"/>
        <w:tab w:val="left" w:pos="4560"/>
        <w:tab w:val="left" w:pos="5089"/>
        <w:tab w:val="left" w:pos="5739"/>
        <w:tab w:val="left" w:pos="6520"/>
        <w:tab w:val="left" w:pos="7040"/>
        <w:tab w:val="left" w:pos="9240"/>
      </w:tabs>
      <w:autoSpaceDE/>
      <w:autoSpaceDN/>
      <w:ind w:firstLine="720"/>
    </w:pPr>
    <w:rPr>
      <w:snapToGrid w:val="0"/>
    </w:rPr>
  </w:style>
  <w:style w:type="character" w:customStyle="1" w:styleId="BodyTextChar">
    <w:name w:val="Body Text Char"/>
    <w:link w:val="BodyText"/>
    <w:rsid w:val="004D2A53"/>
    <w:rPr>
      <w:sz w:val="22"/>
      <w:szCs w:val="22"/>
      <w:lang w:val="en-US" w:eastAsia="en-US" w:bidi="ar-SA"/>
    </w:rPr>
  </w:style>
  <w:style w:type="character" w:customStyle="1" w:styleId="FooterChar">
    <w:name w:val="Footer Char"/>
    <w:link w:val="Footer"/>
    <w:uiPriority w:val="99"/>
    <w:rsid w:val="004D2A53"/>
    <w:rPr>
      <w:sz w:val="22"/>
      <w:lang w:val="en-US" w:eastAsia="en-US" w:bidi="ar-SA"/>
    </w:rPr>
  </w:style>
  <w:style w:type="paragraph" w:styleId="BalloonText">
    <w:name w:val="Balloon Text"/>
    <w:basedOn w:val="Normal"/>
    <w:semiHidden/>
    <w:rsid w:val="0023200C"/>
    <w:rPr>
      <w:rFonts w:ascii="Tahoma" w:hAnsi="Tahoma" w:cs="Tahoma"/>
      <w:sz w:val="16"/>
      <w:szCs w:val="16"/>
    </w:rPr>
  </w:style>
  <w:style w:type="paragraph" w:customStyle="1" w:styleId="Char">
    <w:name w:val="Char"/>
    <w:basedOn w:val="Normal"/>
    <w:rsid w:val="006B681A"/>
    <w:pPr>
      <w:autoSpaceDE/>
      <w:autoSpaceDN/>
      <w:spacing w:after="160" w:line="240" w:lineRule="exact"/>
      <w:jc w:val="left"/>
    </w:pPr>
    <w:rPr>
      <w:rFonts w:ascii="Verdana" w:hAnsi="Verdana"/>
      <w:sz w:val="16"/>
    </w:rPr>
  </w:style>
  <w:style w:type="character" w:styleId="CommentReference">
    <w:name w:val="annotation reference"/>
    <w:uiPriority w:val="99"/>
    <w:semiHidden/>
    <w:rsid w:val="00AB63D3"/>
    <w:rPr>
      <w:sz w:val="16"/>
      <w:szCs w:val="16"/>
    </w:rPr>
  </w:style>
  <w:style w:type="paragraph" w:styleId="CommentText">
    <w:name w:val="annotation text"/>
    <w:basedOn w:val="Normal"/>
    <w:link w:val="CommentTextChar"/>
    <w:uiPriority w:val="99"/>
    <w:semiHidden/>
    <w:rsid w:val="00AB63D3"/>
    <w:rPr>
      <w:sz w:val="20"/>
    </w:rPr>
  </w:style>
  <w:style w:type="paragraph" w:styleId="CommentSubject">
    <w:name w:val="annotation subject"/>
    <w:basedOn w:val="CommentText"/>
    <w:next w:val="CommentText"/>
    <w:semiHidden/>
    <w:rsid w:val="00AB63D3"/>
    <w:rPr>
      <w:b/>
      <w:bCs/>
    </w:rPr>
  </w:style>
  <w:style w:type="paragraph" w:styleId="ListParagraph">
    <w:name w:val="List Paragraph"/>
    <w:basedOn w:val="Normal"/>
    <w:uiPriority w:val="1"/>
    <w:qFormat/>
    <w:rsid w:val="00691F38"/>
    <w:pPr>
      <w:ind w:left="720"/>
    </w:pPr>
  </w:style>
  <w:style w:type="paragraph" w:styleId="Revision">
    <w:name w:val="Revision"/>
    <w:hidden/>
    <w:uiPriority w:val="99"/>
    <w:semiHidden/>
    <w:rsid w:val="00A54904"/>
    <w:rPr>
      <w:sz w:val="22"/>
    </w:rPr>
  </w:style>
  <w:style w:type="paragraph" w:styleId="Bibliography">
    <w:name w:val="Bibliography"/>
    <w:basedOn w:val="Normal"/>
    <w:next w:val="Normal"/>
    <w:uiPriority w:val="37"/>
    <w:semiHidden/>
    <w:unhideWhenUsed/>
    <w:rsid w:val="001129EA"/>
  </w:style>
  <w:style w:type="paragraph" w:styleId="BlockText">
    <w:name w:val="Block Text"/>
    <w:basedOn w:val="Normal"/>
    <w:uiPriority w:val="99"/>
    <w:semiHidden/>
    <w:unhideWhenUsed/>
    <w:rsid w:val="001129EA"/>
    <w:pPr>
      <w:spacing w:after="120"/>
      <w:ind w:left="1440" w:right="1440"/>
    </w:pPr>
  </w:style>
  <w:style w:type="paragraph" w:styleId="BodyTextFirstIndent">
    <w:name w:val="Body Text First Indent"/>
    <w:basedOn w:val="BodyText"/>
    <w:link w:val="BodyTextFirstIndentChar"/>
    <w:uiPriority w:val="99"/>
    <w:semiHidden/>
    <w:unhideWhenUsed/>
    <w:rsid w:val="001129EA"/>
    <w:pPr>
      <w:spacing w:after="120"/>
      <w:ind w:firstLine="210"/>
    </w:pPr>
    <w:rPr>
      <w:szCs w:val="20"/>
    </w:rPr>
  </w:style>
  <w:style w:type="character" w:customStyle="1" w:styleId="BodyTextFirstIndentChar">
    <w:name w:val="Body Text First Indent Char"/>
    <w:basedOn w:val="BodyTextChar"/>
    <w:link w:val="BodyTextFirstIndent"/>
    <w:uiPriority w:val="99"/>
    <w:semiHidden/>
    <w:rsid w:val="001129EA"/>
    <w:rPr>
      <w:sz w:val="22"/>
      <w:szCs w:val="22"/>
      <w:lang w:val="en-US" w:eastAsia="en-US" w:bidi="ar-SA"/>
    </w:rPr>
  </w:style>
  <w:style w:type="paragraph" w:styleId="BodyTextFirstIndent2">
    <w:name w:val="Body Text First Indent 2"/>
    <w:basedOn w:val="BodyTextIndent"/>
    <w:link w:val="BodyTextFirstIndent2Char"/>
    <w:uiPriority w:val="99"/>
    <w:semiHidden/>
    <w:unhideWhenUsed/>
    <w:rsid w:val="001129EA"/>
    <w:pPr>
      <w:tabs>
        <w:tab w:val="clear" w:pos="1080"/>
      </w:tabs>
      <w:spacing w:after="120" w:line="240" w:lineRule="auto"/>
      <w:ind w:left="360" w:firstLine="210"/>
    </w:pPr>
    <w:rPr>
      <w:szCs w:val="20"/>
    </w:rPr>
  </w:style>
  <w:style w:type="character" w:customStyle="1" w:styleId="BodyTextIndentChar">
    <w:name w:val="Body Text Indent Char"/>
    <w:link w:val="BodyTextIndent"/>
    <w:rsid w:val="001129EA"/>
    <w:rPr>
      <w:sz w:val="22"/>
      <w:szCs w:val="22"/>
    </w:rPr>
  </w:style>
  <w:style w:type="character" w:customStyle="1" w:styleId="BodyTextFirstIndent2Char">
    <w:name w:val="Body Text First Indent 2 Char"/>
    <w:basedOn w:val="BodyTextIndentChar"/>
    <w:link w:val="BodyTextFirstIndent2"/>
    <w:uiPriority w:val="99"/>
    <w:semiHidden/>
    <w:rsid w:val="001129EA"/>
    <w:rPr>
      <w:sz w:val="22"/>
      <w:szCs w:val="22"/>
    </w:rPr>
  </w:style>
  <w:style w:type="paragraph" w:styleId="BodyTextIndent3">
    <w:name w:val="Body Text Indent 3"/>
    <w:basedOn w:val="Normal"/>
    <w:link w:val="BodyTextIndent3Char"/>
    <w:uiPriority w:val="99"/>
    <w:semiHidden/>
    <w:unhideWhenUsed/>
    <w:rsid w:val="001129EA"/>
    <w:pPr>
      <w:spacing w:after="120"/>
      <w:ind w:left="360"/>
    </w:pPr>
    <w:rPr>
      <w:sz w:val="16"/>
      <w:szCs w:val="16"/>
    </w:rPr>
  </w:style>
  <w:style w:type="character" w:customStyle="1" w:styleId="BodyTextIndent3Char">
    <w:name w:val="Body Text Indent 3 Char"/>
    <w:link w:val="BodyTextIndent3"/>
    <w:uiPriority w:val="99"/>
    <w:semiHidden/>
    <w:rsid w:val="001129EA"/>
    <w:rPr>
      <w:sz w:val="16"/>
      <w:szCs w:val="16"/>
    </w:rPr>
  </w:style>
  <w:style w:type="paragraph" w:styleId="Caption">
    <w:name w:val="caption"/>
    <w:basedOn w:val="Normal"/>
    <w:next w:val="Normal"/>
    <w:uiPriority w:val="35"/>
    <w:semiHidden/>
    <w:unhideWhenUsed/>
    <w:qFormat/>
    <w:rsid w:val="001129EA"/>
    <w:rPr>
      <w:b/>
      <w:bCs/>
      <w:sz w:val="20"/>
    </w:rPr>
  </w:style>
  <w:style w:type="paragraph" w:styleId="Closing">
    <w:name w:val="Closing"/>
    <w:basedOn w:val="Normal"/>
    <w:link w:val="ClosingChar"/>
    <w:uiPriority w:val="99"/>
    <w:semiHidden/>
    <w:unhideWhenUsed/>
    <w:rsid w:val="001129EA"/>
    <w:pPr>
      <w:ind w:left="4320"/>
    </w:pPr>
  </w:style>
  <w:style w:type="character" w:customStyle="1" w:styleId="ClosingChar">
    <w:name w:val="Closing Char"/>
    <w:link w:val="Closing"/>
    <w:uiPriority w:val="99"/>
    <w:semiHidden/>
    <w:rsid w:val="001129EA"/>
    <w:rPr>
      <w:sz w:val="22"/>
    </w:rPr>
  </w:style>
  <w:style w:type="paragraph" w:styleId="Date">
    <w:name w:val="Date"/>
    <w:basedOn w:val="Normal"/>
    <w:next w:val="Normal"/>
    <w:link w:val="DateChar"/>
    <w:uiPriority w:val="99"/>
    <w:semiHidden/>
    <w:unhideWhenUsed/>
    <w:rsid w:val="001129EA"/>
  </w:style>
  <w:style w:type="character" w:customStyle="1" w:styleId="DateChar">
    <w:name w:val="Date Char"/>
    <w:link w:val="Date"/>
    <w:uiPriority w:val="99"/>
    <w:semiHidden/>
    <w:rsid w:val="001129EA"/>
    <w:rPr>
      <w:sz w:val="22"/>
    </w:rPr>
  </w:style>
  <w:style w:type="paragraph" w:styleId="DocumentMap">
    <w:name w:val="Document Map"/>
    <w:basedOn w:val="Normal"/>
    <w:link w:val="DocumentMapChar"/>
    <w:uiPriority w:val="99"/>
    <w:semiHidden/>
    <w:unhideWhenUsed/>
    <w:rsid w:val="001129EA"/>
    <w:rPr>
      <w:rFonts w:ascii="Segoe UI" w:hAnsi="Segoe UI" w:cs="Segoe UI"/>
      <w:sz w:val="16"/>
      <w:szCs w:val="16"/>
    </w:rPr>
  </w:style>
  <w:style w:type="character" w:customStyle="1" w:styleId="DocumentMapChar">
    <w:name w:val="Document Map Char"/>
    <w:link w:val="DocumentMap"/>
    <w:uiPriority w:val="99"/>
    <w:semiHidden/>
    <w:rsid w:val="001129EA"/>
    <w:rPr>
      <w:rFonts w:ascii="Segoe UI" w:hAnsi="Segoe UI" w:cs="Segoe UI"/>
      <w:sz w:val="16"/>
      <w:szCs w:val="16"/>
    </w:rPr>
  </w:style>
  <w:style w:type="paragraph" w:styleId="E-mailSignature">
    <w:name w:val="E-mail Signature"/>
    <w:basedOn w:val="Normal"/>
    <w:link w:val="E-mailSignatureChar"/>
    <w:uiPriority w:val="99"/>
    <w:semiHidden/>
    <w:unhideWhenUsed/>
    <w:rsid w:val="001129EA"/>
  </w:style>
  <w:style w:type="character" w:customStyle="1" w:styleId="E-mailSignatureChar">
    <w:name w:val="E-mail Signature Char"/>
    <w:link w:val="E-mailSignature"/>
    <w:uiPriority w:val="99"/>
    <w:semiHidden/>
    <w:rsid w:val="001129EA"/>
    <w:rPr>
      <w:sz w:val="22"/>
    </w:rPr>
  </w:style>
  <w:style w:type="paragraph" w:styleId="EndnoteText">
    <w:name w:val="endnote text"/>
    <w:basedOn w:val="Normal"/>
    <w:link w:val="EndnoteTextChar"/>
    <w:uiPriority w:val="99"/>
    <w:semiHidden/>
    <w:unhideWhenUsed/>
    <w:rsid w:val="001129EA"/>
    <w:rPr>
      <w:sz w:val="20"/>
    </w:rPr>
  </w:style>
  <w:style w:type="character" w:customStyle="1" w:styleId="EndnoteTextChar">
    <w:name w:val="Endnote Text Char"/>
    <w:basedOn w:val="DefaultParagraphFont"/>
    <w:link w:val="EndnoteText"/>
    <w:uiPriority w:val="99"/>
    <w:semiHidden/>
    <w:rsid w:val="001129EA"/>
  </w:style>
  <w:style w:type="paragraph" w:styleId="EnvelopeAddress">
    <w:name w:val="envelope address"/>
    <w:basedOn w:val="Normal"/>
    <w:uiPriority w:val="99"/>
    <w:semiHidden/>
    <w:unhideWhenUsed/>
    <w:rsid w:val="001129EA"/>
    <w:pPr>
      <w:framePr w:w="7920" w:h="1980" w:hRule="exact" w:hSpace="180" w:wrap="auto" w:hAnchor="page" w:xAlign="center" w:yAlign="bottom"/>
      <w:ind w:left="2880"/>
    </w:pPr>
    <w:rPr>
      <w:rFonts w:ascii="Calibri Light" w:hAnsi="Calibri Light"/>
      <w:sz w:val="24"/>
      <w:szCs w:val="24"/>
    </w:rPr>
  </w:style>
  <w:style w:type="paragraph" w:styleId="EnvelopeReturn">
    <w:name w:val="envelope return"/>
    <w:basedOn w:val="Normal"/>
    <w:uiPriority w:val="99"/>
    <w:semiHidden/>
    <w:unhideWhenUsed/>
    <w:rsid w:val="001129EA"/>
    <w:rPr>
      <w:rFonts w:ascii="Calibri Light" w:hAnsi="Calibri Light"/>
      <w:sz w:val="20"/>
    </w:rPr>
  </w:style>
  <w:style w:type="paragraph" w:styleId="FootnoteText">
    <w:name w:val="footnote text"/>
    <w:basedOn w:val="Normal"/>
    <w:link w:val="FootnoteTextChar"/>
    <w:uiPriority w:val="99"/>
    <w:semiHidden/>
    <w:unhideWhenUsed/>
    <w:rsid w:val="001129EA"/>
    <w:rPr>
      <w:sz w:val="20"/>
    </w:rPr>
  </w:style>
  <w:style w:type="character" w:customStyle="1" w:styleId="FootnoteTextChar">
    <w:name w:val="Footnote Text Char"/>
    <w:basedOn w:val="DefaultParagraphFont"/>
    <w:link w:val="FootnoteText"/>
    <w:uiPriority w:val="99"/>
    <w:semiHidden/>
    <w:rsid w:val="001129EA"/>
  </w:style>
  <w:style w:type="character" w:customStyle="1" w:styleId="Heading2Char">
    <w:name w:val="Heading 2 Char"/>
    <w:link w:val="Heading2"/>
    <w:uiPriority w:val="9"/>
    <w:semiHidden/>
    <w:rsid w:val="001129EA"/>
    <w:rPr>
      <w:rFonts w:ascii="Calibri Light" w:eastAsia="Times New Roman" w:hAnsi="Calibri Light" w:cs="Times New Roman"/>
      <w:b/>
      <w:bCs/>
      <w:i/>
      <w:iCs/>
      <w:sz w:val="28"/>
      <w:szCs w:val="28"/>
    </w:rPr>
  </w:style>
  <w:style w:type="character" w:customStyle="1" w:styleId="Heading3Char">
    <w:name w:val="Heading 3 Char"/>
    <w:link w:val="Heading3"/>
    <w:uiPriority w:val="9"/>
    <w:semiHidden/>
    <w:rsid w:val="001129EA"/>
    <w:rPr>
      <w:rFonts w:ascii="Calibri Light" w:eastAsia="Times New Roman" w:hAnsi="Calibri Light" w:cs="Times New Roman"/>
      <w:b/>
      <w:bCs/>
      <w:sz w:val="26"/>
      <w:szCs w:val="26"/>
    </w:rPr>
  </w:style>
  <w:style w:type="character" w:customStyle="1" w:styleId="Heading4Char">
    <w:name w:val="Heading 4 Char"/>
    <w:link w:val="Heading4"/>
    <w:uiPriority w:val="9"/>
    <w:semiHidden/>
    <w:rsid w:val="001129EA"/>
    <w:rPr>
      <w:rFonts w:ascii="Calibri" w:eastAsia="Times New Roman" w:hAnsi="Calibri" w:cs="Times New Roman"/>
      <w:b/>
      <w:bCs/>
      <w:sz w:val="28"/>
      <w:szCs w:val="28"/>
    </w:rPr>
  </w:style>
  <w:style w:type="character" w:customStyle="1" w:styleId="Heading5Char">
    <w:name w:val="Heading 5 Char"/>
    <w:link w:val="Heading5"/>
    <w:uiPriority w:val="9"/>
    <w:semiHidden/>
    <w:rsid w:val="001129EA"/>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1129EA"/>
    <w:rPr>
      <w:rFonts w:ascii="Calibri" w:eastAsia="Times New Roman" w:hAnsi="Calibri" w:cs="Times New Roman"/>
      <w:b/>
      <w:bCs/>
      <w:sz w:val="22"/>
      <w:szCs w:val="22"/>
    </w:rPr>
  </w:style>
  <w:style w:type="character" w:customStyle="1" w:styleId="Heading7Char">
    <w:name w:val="Heading 7 Char"/>
    <w:link w:val="Heading7"/>
    <w:uiPriority w:val="9"/>
    <w:semiHidden/>
    <w:rsid w:val="001129EA"/>
    <w:rPr>
      <w:rFonts w:ascii="Calibri" w:eastAsia="Times New Roman" w:hAnsi="Calibri" w:cs="Times New Roman"/>
      <w:sz w:val="24"/>
      <w:szCs w:val="24"/>
    </w:rPr>
  </w:style>
  <w:style w:type="character" w:customStyle="1" w:styleId="Heading8Char">
    <w:name w:val="Heading 8 Char"/>
    <w:link w:val="Heading8"/>
    <w:uiPriority w:val="9"/>
    <w:semiHidden/>
    <w:rsid w:val="001129EA"/>
    <w:rPr>
      <w:rFonts w:ascii="Calibri" w:eastAsia="Times New Roman" w:hAnsi="Calibri" w:cs="Times New Roman"/>
      <w:i/>
      <w:iCs/>
      <w:sz w:val="24"/>
      <w:szCs w:val="24"/>
    </w:rPr>
  </w:style>
  <w:style w:type="character" w:customStyle="1" w:styleId="Heading9Char">
    <w:name w:val="Heading 9 Char"/>
    <w:link w:val="Heading9"/>
    <w:uiPriority w:val="9"/>
    <w:semiHidden/>
    <w:rsid w:val="001129EA"/>
    <w:rPr>
      <w:rFonts w:ascii="Calibri Light" w:eastAsia="Times New Roman" w:hAnsi="Calibri Light" w:cs="Times New Roman"/>
      <w:sz w:val="22"/>
      <w:szCs w:val="22"/>
    </w:rPr>
  </w:style>
  <w:style w:type="paragraph" w:styleId="HTMLAddress">
    <w:name w:val="HTML Address"/>
    <w:basedOn w:val="Normal"/>
    <w:link w:val="HTMLAddressChar"/>
    <w:uiPriority w:val="99"/>
    <w:semiHidden/>
    <w:unhideWhenUsed/>
    <w:rsid w:val="001129EA"/>
    <w:rPr>
      <w:i/>
      <w:iCs/>
    </w:rPr>
  </w:style>
  <w:style w:type="character" w:customStyle="1" w:styleId="HTMLAddressChar">
    <w:name w:val="HTML Address Char"/>
    <w:link w:val="HTMLAddress"/>
    <w:uiPriority w:val="99"/>
    <w:semiHidden/>
    <w:rsid w:val="001129EA"/>
    <w:rPr>
      <w:i/>
      <w:iCs/>
      <w:sz w:val="22"/>
    </w:rPr>
  </w:style>
  <w:style w:type="paragraph" w:styleId="HTMLPreformatted">
    <w:name w:val="HTML Preformatted"/>
    <w:basedOn w:val="Normal"/>
    <w:link w:val="HTMLPreformattedChar"/>
    <w:uiPriority w:val="99"/>
    <w:semiHidden/>
    <w:unhideWhenUsed/>
    <w:rsid w:val="001129EA"/>
    <w:rPr>
      <w:rFonts w:ascii="Courier New" w:hAnsi="Courier New" w:cs="Courier New"/>
      <w:sz w:val="20"/>
    </w:rPr>
  </w:style>
  <w:style w:type="character" w:customStyle="1" w:styleId="HTMLPreformattedChar">
    <w:name w:val="HTML Preformatted Char"/>
    <w:link w:val="HTMLPreformatted"/>
    <w:uiPriority w:val="99"/>
    <w:semiHidden/>
    <w:rsid w:val="001129EA"/>
    <w:rPr>
      <w:rFonts w:ascii="Courier New" w:hAnsi="Courier New" w:cs="Courier New"/>
    </w:rPr>
  </w:style>
  <w:style w:type="paragraph" w:styleId="Index1">
    <w:name w:val="index 1"/>
    <w:basedOn w:val="Normal"/>
    <w:next w:val="Normal"/>
    <w:autoRedefine/>
    <w:uiPriority w:val="99"/>
    <w:semiHidden/>
    <w:unhideWhenUsed/>
    <w:rsid w:val="001129EA"/>
    <w:pPr>
      <w:ind w:left="220" w:hanging="220"/>
    </w:pPr>
  </w:style>
  <w:style w:type="paragraph" w:styleId="Index2">
    <w:name w:val="index 2"/>
    <w:basedOn w:val="Normal"/>
    <w:next w:val="Normal"/>
    <w:autoRedefine/>
    <w:uiPriority w:val="99"/>
    <w:semiHidden/>
    <w:unhideWhenUsed/>
    <w:rsid w:val="001129EA"/>
    <w:pPr>
      <w:ind w:left="440" w:hanging="220"/>
    </w:pPr>
  </w:style>
  <w:style w:type="paragraph" w:styleId="Index3">
    <w:name w:val="index 3"/>
    <w:basedOn w:val="Normal"/>
    <w:next w:val="Normal"/>
    <w:autoRedefine/>
    <w:uiPriority w:val="99"/>
    <w:semiHidden/>
    <w:unhideWhenUsed/>
    <w:rsid w:val="001129EA"/>
    <w:pPr>
      <w:ind w:left="660" w:hanging="220"/>
    </w:pPr>
  </w:style>
  <w:style w:type="paragraph" w:styleId="Index4">
    <w:name w:val="index 4"/>
    <w:basedOn w:val="Normal"/>
    <w:next w:val="Normal"/>
    <w:autoRedefine/>
    <w:uiPriority w:val="99"/>
    <w:semiHidden/>
    <w:unhideWhenUsed/>
    <w:rsid w:val="001129EA"/>
    <w:pPr>
      <w:ind w:left="880" w:hanging="220"/>
    </w:pPr>
  </w:style>
  <w:style w:type="paragraph" w:styleId="Index5">
    <w:name w:val="index 5"/>
    <w:basedOn w:val="Normal"/>
    <w:next w:val="Normal"/>
    <w:autoRedefine/>
    <w:uiPriority w:val="99"/>
    <w:semiHidden/>
    <w:unhideWhenUsed/>
    <w:rsid w:val="001129EA"/>
    <w:pPr>
      <w:ind w:left="1100" w:hanging="220"/>
    </w:pPr>
  </w:style>
  <w:style w:type="paragraph" w:styleId="Index6">
    <w:name w:val="index 6"/>
    <w:basedOn w:val="Normal"/>
    <w:next w:val="Normal"/>
    <w:autoRedefine/>
    <w:uiPriority w:val="99"/>
    <w:semiHidden/>
    <w:unhideWhenUsed/>
    <w:rsid w:val="001129EA"/>
    <w:pPr>
      <w:ind w:left="1320" w:hanging="220"/>
    </w:pPr>
  </w:style>
  <w:style w:type="paragraph" w:styleId="Index7">
    <w:name w:val="index 7"/>
    <w:basedOn w:val="Normal"/>
    <w:next w:val="Normal"/>
    <w:autoRedefine/>
    <w:uiPriority w:val="99"/>
    <w:semiHidden/>
    <w:unhideWhenUsed/>
    <w:rsid w:val="001129EA"/>
    <w:pPr>
      <w:ind w:left="1540" w:hanging="220"/>
    </w:pPr>
  </w:style>
  <w:style w:type="paragraph" w:styleId="Index8">
    <w:name w:val="index 8"/>
    <w:basedOn w:val="Normal"/>
    <w:next w:val="Normal"/>
    <w:autoRedefine/>
    <w:uiPriority w:val="99"/>
    <w:semiHidden/>
    <w:unhideWhenUsed/>
    <w:rsid w:val="001129EA"/>
    <w:pPr>
      <w:ind w:left="1760" w:hanging="220"/>
    </w:pPr>
  </w:style>
  <w:style w:type="paragraph" w:styleId="Index9">
    <w:name w:val="index 9"/>
    <w:basedOn w:val="Normal"/>
    <w:next w:val="Normal"/>
    <w:autoRedefine/>
    <w:uiPriority w:val="99"/>
    <w:semiHidden/>
    <w:unhideWhenUsed/>
    <w:rsid w:val="001129EA"/>
    <w:pPr>
      <w:ind w:left="1980" w:hanging="220"/>
    </w:pPr>
  </w:style>
  <w:style w:type="paragraph" w:styleId="IndexHeading">
    <w:name w:val="index heading"/>
    <w:basedOn w:val="Normal"/>
    <w:next w:val="Index1"/>
    <w:uiPriority w:val="99"/>
    <w:semiHidden/>
    <w:unhideWhenUsed/>
    <w:rsid w:val="001129EA"/>
    <w:rPr>
      <w:rFonts w:ascii="Calibri Light" w:hAnsi="Calibri Light"/>
      <w:b/>
      <w:bCs/>
    </w:rPr>
  </w:style>
  <w:style w:type="paragraph" w:styleId="IntenseQuote">
    <w:name w:val="Intense Quote"/>
    <w:basedOn w:val="Normal"/>
    <w:next w:val="Normal"/>
    <w:link w:val="IntenseQuoteChar"/>
    <w:uiPriority w:val="30"/>
    <w:qFormat/>
    <w:rsid w:val="001129EA"/>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1129EA"/>
    <w:rPr>
      <w:i/>
      <w:iCs/>
      <w:color w:val="5B9BD5"/>
      <w:sz w:val="22"/>
    </w:rPr>
  </w:style>
  <w:style w:type="paragraph" w:styleId="List">
    <w:name w:val="List"/>
    <w:basedOn w:val="Normal"/>
    <w:uiPriority w:val="99"/>
    <w:semiHidden/>
    <w:unhideWhenUsed/>
    <w:rsid w:val="001129EA"/>
    <w:pPr>
      <w:ind w:left="360" w:hanging="360"/>
      <w:contextualSpacing/>
    </w:pPr>
  </w:style>
  <w:style w:type="paragraph" w:styleId="List2">
    <w:name w:val="List 2"/>
    <w:basedOn w:val="Normal"/>
    <w:uiPriority w:val="99"/>
    <w:semiHidden/>
    <w:unhideWhenUsed/>
    <w:rsid w:val="001129EA"/>
    <w:pPr>
      <w:ind w:left="720" w:hanging="360"/>
      <w:contextualSpacing/>
    </w:pPr>
  </w:style>
  <w:style w:type="paragraph" w:styleId="List3">
    <w:name w:val="List 3"/>
    <w:basedOn w:val="Normal"/>
    <w:uiPriority w:val="99"/>
    <w:semiHidden/>
    <w:unhideWhenUsed/>
    <w:rsid w:val="001129EA"/>
    <w:pPr>
      <w:ind w:left="1080" w:hanging="360"/>
      <w:contextualSpacing/>
    </w:pPr>
  </w:style>
  <w:style w:type="paragraph" w:styleId="List4">
    <w:name w:val="List 4"/>
    <w:basedOn w:val="Normal"/>
    <w:uiPriority w:val="99"/>
    <w:semiHidden/>
    <w:unhideWhenUsed/>
    <w:rsid w:val="001129EA"/>
    <w:pPr>
      <w:ind w:left="1440" w:hanging="360"/>
      <w:contextualSpacing/>
    </w:pPr>
  </w:style>
  <w:style w:type="paragraph" w:styleId="List5">
    <w:name w:val="List 5"/>
    <w:basedOn w:val="Normal"/>
    <w:uiPriority w:val="99"/>
    <w:semiHidden/>
    <w:unhideWhenUsed/>
    <w:rsid w:val="001129EA"/>
    <w:pPr>
      <w:ind w:left="1800" w:hanging="360"/>
      <w:contextualSpacing/>
    </w:pPr>
  </w:style>
  <w:style w:type="paragraph" w:styleId="ListBullet">
    <w:name w:val="List Bullet"/>
    <w:basedOn w:val="Normal"/>
    <w:uiPriority w:val="99"/>
    <w:semiHidden/>
    <w:unhideWhenUsed/>
    <w:rsid w:val="001129EA"/>
    <w:pPr>
      <w:numPr>
        <w:numId w:val="24"/>
      </w:numPr>
      <w:contextualSpacing/>
    </w:pPr>
  </w:style>
  <w:style w:type="paragraph" w:styleId="ListBullet2">
    <w:name w:val="List Bullet 2"/>
    <w:basedOn w:val="Normal"/>
    <w:uiPriority w:val="99"/>
    <w:semiHidden/>
    <w:unhideWhenUsed/>
    <w:rsid w:val="001129EA"/>
    <w:pPr>
      <w:numPr>
        <w:numId w:val="25"/>
      </w:numPr>
      <w:contextualSpacing/>
    </w:pPr>
  </w:style>
  <w:style w:type="paragraph" w:styleId="ListBullet3">
    <w:name w:val="List Bullet 3"/>
    <w:basedOn w:val="Normal"/>
    <w:uiPriority w:val="99"/>
    <w:semiHidden/>
    <w:unhideWhenUsed/>
    <w:rsid w:val="001129EA"/>
    <w:pPr>
      <w:numPr>
        <w:numId w:val="26"/>
      </w:numPr>
      <w:contextualSpacing/>
    </w:pPr>
  </w:style>
  <w:style w:type="paragraph" w:styleId="ListBullet4">
    <w:name w:val="List Bullet 4"/>
    <w:basedOn w:val="Normal"/>
    <w:uiPriority w:val="99"/>
    <w:semiHidden/>
    <w:unhideWhenUsed/>
    <w:rsid w:val="001129EA"/>
    <w:pPr>
      <w:numPr>
        <w:numId w:val="27"/>
      </w:numPr>
      <w:contextualSpacing/>
    </w:pPr>
  </w:style>
  <w:style w:type="paragraph" w:styleId="ListBullet5">
    <w:name w:val="List Bullet 5"/>
    <w:basedOn w:val="Normal"/>
    <w:uiPriority w:val="99"/>
    <w:semiHidden/>
    <w:unhideWhenUsed/>
    <w:rsid w:val="001129EA"/>
    <w:pPr>
      <w:numPr>
        <w:numId w:val="28"/>
      </w:numPr>
      <w:contextualSpacing/>
    </w:pPr>
  </w:style>
  <w:style w:type="paragraph" w:styleId="ListContinue">
    <w:name w:val="List Continue"/>
    <w:basedOn w:val="Normal"/>
    <w:uiPriority w:val="99"/>
    <w:semiHidden/>
    <w:unhideWhenUsed/>
    <w:rsid w:val="001129EA"/>
    <w:pPr>
      <w:spacing w:after="120"/>
      <w:ind w:left="360"/>
      <w:contextualSpacing/>
    </w:pPr>
  </w:style>
  <w:style w:type="paragraph" w:styleId="ListContinue2">
    <w:name w:val="List Continue 2"/>
    <w:basedOn w:val="Normal"/>
    <w:uiPriority w:val="99"/>
    <w:semiHidden/>
    <w:unhideWhenUsed/>
    <w:rsid w:val="001129EA"/>
    <w:pPr>
      <w:spacing w:after="120"/>
      <w:ind w:left="720"/>
      <w:contextualSpacing/>
    </w:pPr>
  </w:style>
  <w:style w:type="paragraph" w:styleId="ListContinue3">
    <w:name w:val="List Continue 3"/>
    <w:basedOn w:val="Normal"/>
    <w:uiPriority w:val="99"/>
    <w:semiHidden/>
    <w:unhideWhenUsed/>
    <w:rsid w:val="001129EA"/>
    <w:pPr>
      <w:spacing w:after="120"/>
      <w:ind w:left="1080"/>
      <w:contextualSpacing/>
    </w:pPr>
  </w:style>
  <w:style w:type="paragraph" w:styleId="ListContinue4">
    <w:name w:val="List Continue 4"/>
    <w:basedOn w:val="Normal"/>
    <w:uiPriority w:val="99"/>
    <w:semiHidden/>
    <w:unhideWhenUsed/>
    <w:rsid w:val="001129EA"/>
    <w:pPr>
      <w:spacing w:after="120"/>
      <w:ind w:left="1440"/>
      <w:contextualSpacing/>
    </w:pPr>
  </w:style>
  <w:style w:type="paragraph" w:styleId="ListContinue5">
    <w:name w:val="List Continue 5"/>
    <w:basedOn w:val="Normal"/>
    <w:uiPriority w:val="99"/>
    <w:semiHidden/>
    <w:unhideWhenUsed/>
    <w:rsid w:val="001129EA"/>
    <w:pPr>
      <w:spacing w:after="120"/>
      <w:ind w:left="1800"/>
      <w:contextualSpacing/>
    </w:pPr>
  </w:style>
  <w:style w:type="paragraph" w:styleId="ListNumber">
    <w:name w:val="List Number"/>
    <w:basedOn w:val="Normal"/>
    <w:uiPriority w:val="99"/>
    <w:semiHidden/>
    <w:unhideWhenUsed/>
    <w:rsid w:val="001129EA"/>
    <w:pPr>
      <w:numPr>
        <w:numId w:val="29"/>
      </w:numPr>
      <w:contextualSpacing/>
    </w:pPr>
  </w:style>
  <w:style w:type="paragraph" w:styleId="ListNumber2">
    <w:name w:val="List Number 2"/>
    <w:basedOn w:val="Normal"/>
    <w:uiPriority w:val="99"/>
    <w:semiHidden/>
    <w:unhideWhenUsed/>
    <w:rsid w:val="001129EA"/>
    <w:pPr>
      <w:numPr>
        <w:numId w:val="30"/>
      </w:numPr>
      <w:contextualSpacing/>
    </w:pPr>
  </w:style>
  <w:style w:type="paragraph" w:styleId="ListNumber3">
    <w:name w:val="List Number 3"/>
    <w:basedOn w:val="Normal"/>
    <w:uiPriority w:val="99"/>
    <w:semiHidden/>
    <w:unhideWhenUsed/>
    <w:rsid w:val="001129EA"/>
    <w:pPr>
      <w:numPr>
        <w:numId w:val="31"/>
      </w:numPr>
      <w:contextualSpacing/>
    </w:pPr>
  </w:style>
  <w:style w:type="paragraph" w:styleId="ListNumber4">
    <w:name w:val="List Number 4"/>
    <w:basedOn w:val="Normal"/>
    <w:uiPriority w:val="99"/>
    <w:semiHidden/>
    <w:unhideWhenUsed/>
    <w:rsid w:val="001129EA"/>
    <w:pPr>
      <w:numPr>
        <w:numId w:val="32"/>
      </w:numPr>
      <w:contextualSpacing/>
    </w:pPr>
  </w:style>
  <w:style w:type="paragraph" w:styleId="ListNumber5">
    <w:name w:val="List Number 5"/>
    <w:basedOn w:val="Normal"/>
    <w:uiPriority w:val="99"/>
    <w:semiHidden/>
    <w:unhideWhenUsed/>
    <w:rsid w:val="001129EA"/>
    <w:pPr>
      <w:numPr>
        <w:numId w:val="33"/>
      </w:numPr>
      <w:contextualSpacing/>
    </w:pPr>
  </w:style>
  <w:style w:type="paragraph" w:styleId="MacroText">
    <w:name w:val="macro"/>
    <w:link w:val="MacroTextChar"/>
    <w:uiPriority w:val="99"/>
    <w:semiHidden/>
    <w:unhideWhenUsed/>
    <w:rsid w:val="001129EA"/>
    <w:pPr>
      <w:tabs>
        <w:tab w:val="left" w:pos="480"/>
        <w:tab w:val="left" w:pos="960"/>
        <w:tab w:val="left" w:pos="1440"/>
        <w:tab w:val="left" w:pos="1920"/>
        <w:tab w:val="left" w:pos="2400"/>
        <w:tab w:val="left" w:pos="2880"/>
        <w:tab w:val="left" w:pos="3360"/>
        <w:tab w:val="left" w:pos="3840"/>
        <w:tab w:val="left" w:pos="4320"/>
      </w:tabs>
      <w:autoSpaceDE w:val="0"/>
      <w:autoSpaceDN w:val="0"/>
      <w:jc w:val="both"/>
    </w:pPr>
    <w:rPr>
      <w:rFonts w:ascii="Courier New" w:hAnsi="Courier New" w:cs="Courier New"/>
    </w:rPr>
  </w:style>
  <w:style w:type="character" w:customStyle="1" w:styleId="MacroTextChar">
    <w:name w:val="Macro Text Char"/>
    <w:link w:val="MacroText"/>
    <w:uiPriority w:val="99"/>
    <w:semiHidden/>
    <w:rsid w:val="001129EA"/>
    <w:rPr>
      <w:rFonts w:ascii="Courier New" w:hAnsi="Courier New" w:cs="Courier New"/>
    </w:rPr>
  </w:style>
  <w:style w:type="paragraph" w:styleId="MessageHeader">
    <w:name w:val="Message Header"/>
    <w:basedOn w:val="Normal"/>
    <w:link w:val="MessageHeaderChar"/>
    <w:uiPriority w:val="99"/>
    <w:semiHidden/>
    <w:unhideWhenUsed/>
    <w:rsid w:val="001129EA"/>
    <w:pPr>
      <w:pBdr>
        <w:top w:val="single" w:sz="6" w:space="1" w:color="auto"/>
        <w:left w:val="single" w:sz="6" w:space="1" w:color="auto"/>
        <w:bottom w:val="single" w:sz="6" w:space="1" w:color="auto"/>
        <w:right w:val="single" w:sz="6" w:space="1" w:color="auto"/>
      </w:pBdr>
      <w:shd w:val="pct20" w:color="auto" w:fill="auto"/>
      <w:ind w:left="1080" w:hanging="1080"/>
    </w:pPr>
    <w:rPr>
      <w:rFonts w:ascii="Calibri Light" w:hAnsi="Calibri Light"/>
      <w:sz w:val="24"/>
      <w:szCs w:val="24"/>
    </w:rPr>
  </w:style>
  <w:style w:type="character" w:customStyle="1" w:styleId="MessageHeaderChar">
    <w:name w:val="Message Header Char"/>
    <w:link w:val="MessageHeader"/>
    <w:uiPriority w:val="99"/>
    <w:semiHidden/>
    <w:rsid w:val="001129EA"/>
    <w:rPr>
      <w:rFonts w:ascii="Calibri Light" w:eastAsia="Times New Roman" w:hAnsi="Calibri Light" w:cs="Times New Roman"/>
      <w:sz w:val="24"/>
      <w:szCs w:val="24"/>
      <w:shd w:val="pct20" w:color="auto" w:fill="auto"/>
    </w:rPr>
  </w:style>
  <w:style w:type="paragraph" w:styleId="NoSpacing">
    <w:name w:val="No Spacing"/>
    <w:uiPriority w:val="1"/>
    <w:qFormat/>
    <w:rsid w:val="001129EA"/>
    <w:pPr>
      <w:autoSpaceDE w:val="0"/>
      <w:autoSpaceDN w:val="0"/>
      <w:jc w:val="both"/>
    </w:pPr>
    <w:rPr>
      <w:sz w:val="22"/>
    </w:rPr>
  </w:style>
  <w:style w:type="paragraph" w:styleId="NormalWeb">
    <w:name w:val="Normal (Web)"/>
    <w:basedOn w:val="Normal"/>
    <w:uiPriority w:val="99"/>
    <w:semiHidden/>
    <w:unhideWhenUsed/>
    <w:rsid w:val="001129EA"/>
    <w:rPr>
      <w:sz w:val="24"/>
      <w:szCs w:val="24"/>
    </w:rPr>
  </w:style>
  <w:style w:type="paragraph" w:styleId="NormalIndent">
    <w:name w:val="Normal Indent"/>
    <w:basedOn w:val="Normal"/>
    <w:uiPriority w:val="99"/>
    <w:semiHidden/>
    <w:unhideWhenUsed/>
    <w:rsid w:val="001129EA"/>
    <w:pPr>
      <w:ind w:left="720"/>
    </w:pPr>
  </w:style>
  <w:style w:type="paragraph" w:styleId="NoteHeading">
    <w:name w:val="Note Heading"/>
    <w:basedOn w:val="Normal"/>
    <w:next w:val="Normal"/>
    <w:link w:val="NoteHeadingChar"/>
    <w:uiPriority w:val="99"/>
    <w:semiHidden/>
    <w:unhideWhenUsed/>
    <w:rsid w:val="001129EA"/>
  </w:style>
  <w:style w:type="character" w:customStyle="1" w:styleId="NoteHeadingChar">
    <w:name w:val="Note Heading Char"/>
    <w:link w:val="NoteHeading"/>
    <w:uiPriority w:val="99"/>
    <w:semiHidden/>
    <w:rsid w:val="001129EA"/>
    <w:rPr>
      <w:sz w:val="22"/>
    </w:rPr>
  </w:style>
  <w:style w:type="paragraph" w:styleId="PlainText">
    <w:name w:val="Plain Text"/>
    <w:basedOn w:val="Normal"/>
    <w:link w:val="PlainTextChar"/>
    <w:uiPriority w:val="99"/>
    <w:semiHidden/>
    <w:unhideWhenUsed/>
    <w:rsid w:val="001129EA"/>
    <w:rPr>
      <w:rFonts w:ascii="Courier New" w:hAnsi="Courier New" w:cs="Courier New"/>
      <w:sz w:val="20"/>
    </w:rPr>
  </w:style>
  <w:style w:type="character" w:customStyle="1" w:styleId="PlainTextChar">
    <w:name w:val="Plain Text Char"/>
    <w:link w:val="PlainText"/>
    <w:uiPriority w:val="99"/>
    <w:semiHidden/>
    <w:rsid w:val="001129EA"/>
    <w:rPr>
      <w:rFonts w:ascii="Courier New" w:hAnsi="Courier New" w:cs="Courier New"/>
    </w:rPr>
  </w:style>
  <w:style w:type="paragraph" w:styleId="Quote">
    <w:name w:val="Quote"/>
    <w:basedOn w:val="Normal"/>
    <w:next w:val="Normal"/>
    <w:link w:val="QuoteChar"/>
    <w:uiPriority w:val="29"/>
    <w:qFormat/>
    <w:rsid w:val="001129EA"/>
    <w:pPr>
      <w:spacing w:before="200" w:after="160"/>
      <w:ind w:left="864" w:right="864"/>
      <w:jc w:val="center"/>
    </w:pPr>
    <w:rPr>
      <w:i/>
      <w:iCs/>
      <w:color w:val="404040"/>
    </w:rPr>
  </w:style>
  <w:style w:type="character" w:customStyle="1" w:styleId="QuoteChar">
    <w:name w:val="Quote Char"/>
    <w:link w:val="Quote"/>
    <w:uiPriority w:val="29"/>
    <w:rsid w:val="001129EA"/>
    <w:rPr>
      <w:i/>
      <w:iCs/>
      <w:color w:val="404040"/>
      <w:sz w:val="22"/>
    </w:rPr>
  </w:style>
  <w:style w:type="paragraph" w:styleId="Salutation">
    <w:name w:val="Salutation"/>
    <w:basedOn w:val="Normal"/>
    <w:next w:val="Normal"/>
    <w:link w:val="SalutationChar"/>
    <w:uiPriority w:val="99"/>
    <w:semiHidden/>
    <w:unhideWhenUsed/>
    <w:rsid w:val="001129EA"/>
  </w:style>
  <w:style w:type="character" w:customStyle="1" w:styleId="SalutationChar">
    <w:name w:val="Salutation Char"/>
    <w:link w:val="Salutation"/>
    <w:uiPriority w:val="99"/>
    <w:semiHidden/>
    <w:rsid w:val="001129EA"/>
    <w:rPr>
      <w:sz w:val="22"/>
    </w:rPr>
  </w:style>
  <w:style w:type="paragraph" w:styleId="Signature">
    <w:name w:val="Signature"/>
    <w:basedOn w:val="Normal"/>
    <w:link w:val="SignatureChar"/>
    <w:uiPriority w:val="99"/>
    <w:semiHidden/>
    <w:unhideWhenUsed/>
    <w:rsid w:val="001129EA"/>
    <w:pPr>
      <w:ind w:left="4320"/>
    </w:pPr>
  </w:style>
  <w:style w:type="character" w:customStyle="1" w:styleId="SignatureChar">
    <w:name w:val="Signature Char"/>
    <w:link w:val="Signature"/>
    <w:uiPriority w:val="99"/>
    <w:semiHidden/>
    <w:rsid w:val="001129EA"/>
    <w:rPr>
      <w:sz w:val="22"/>
    </w:rPr>
  </w:style>
  <w:style w:type="paragraph" w:styleId="Subtitle">
    <w:name w:val="Subtitle"/>
    <w:basedOn w:val="Normal"/>
    <w:next w:val="Normal"/>
    <w:link w:val="SubtitleChar"/>
    <w:uiPriority w:val="11"/>
    <w:qFormat/>
    <w:rsid w:val="001129EA"/>
    <w:pPr>
      <w:spacing w:after="60"/>
      <w:jc w:val="center"/>
      <w:outlineLvl w:val="1"/>
    </w:pPr>
    <w:rPr>
      <w:rFonts w:ascii="Calibri Light" w:hAnsi="Calibri Light"/>
      <w:sz w:val="24"/>
      <w:szCs w:val="24"/>
    </w:rPr>
  </w:style>
  <w:style w:type="character" w:customStyle="1" w:styleId="SubtitleChar">
    <w:name w:val="Subtitle Char"/>
    <w:link w:val="Subtitle"/>
    <w:uiPriority w:val="11"/>
    <w:rsid w:val="001129EA"/>
    <w:rPr>
      <w:rFonts w:ascii="Calibri Light" w:eastAsia="Times New Roman" w:hAnsi="Calibri Light" w:cs="Times New Roman"/>
      <w:sz w:val="24"/>
      <w:szCs w:val="24"/>
    </w:rPr>
  </w:style>
  <w:style w:type="paragraph" w:styleId="TableofAuthorities">
    <w:name w:val="table of authorities"/>
    <w:basedOn w:val="Normal"/>
    <w:next w:val="Normal"/>
    <w:uiPriority w:val="99"/>
    <w:semiHidden/>
    <w:unhideWhenUsed/>
    <w:rsid w:val="001129EA"/>
    <w:pPr>
      <w:ind w:left="220" w:hanging="220"/>
    </w:pPr>
  </w:style>
  <w:style w:type="paragraph" w:styleId="TableofFigures">
    <w:name w:val="table of figures"/>
    <w:basedOn w:val="Normal"/>
    <w:next w:val="Normal"/>
    <w:uiPriority w:val="99"/>
    <w:semiHidden/>
    <w:unhideWhenUsed/>
    <w:rsid w:val="001129EA"/>
  </w:style>
  <w:style w:type="paragraph" w:styleId="Title">
    <w:name w:val="Title"/>
    <w:basedOn w:val="Normal"/>
    <w:next w:val="Normal"/>
    <w:link w:val="TitleChar"/>
    <w:uiPriority w:val="10"/>
    <w:qFormat/>
    <w:rsid w:val="001129EA"/>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1129EA"/>
    <w:rPr>
      <w:rFonts w:ascii="Calibri Light" w:eastAsia="Times New Roman" w:hAnsi="Calibri Light" w:cs="Times New Roman"/>
      <w:b/>
      <w:bCs/>
      <w:kern w:val="28"/>
      <w:sz w:val="32"/>
      <w:szCs w:val="32"/>
    </w:rPr>
  </w:style>
  <w:style w:type="paragraph" w:styleId="TOAHeading">
    <w:name w:val="toa heading"/>
    <w:basedOn w:val="Normal"/>
    <w:next w:val="Normal"/>
    <w:uiPriority w:val="99"/>
    <w:semiHidden/>
    <w:unhideWhenUsed/>
    <w:rsid w:val="001129EA"/>
    <w:pPr>
      <w:spacing w:before="120"/>
    </w:pPr>
    <w:rPr>
      <w:rFonts w:ascii="Calibri Light" w:hAnsi="Calibri Light"/>
      <w:b/>
      <w:bCs/>
      <w:sz w:val="24"/>
      <w:szCs w:val="24"/>
    </w:rPr>
  </w:style>
  <w:style w:type="paragraph" w:styleId="TOC1">
    <w:name w:val="toc 1"/>
    <w:basedOn w:val="Normal"/>
    <w:next w:val="Normal"/>
    <w:autoRedefine/>
    <w:uiPriority w:val="39"/>
    <w:semiHidden/>
    <w:unhideWhenUsed/>
    <w:rsid w:val="001129EA"/>
  </w:style>
  <w:style w:type="paragraph" w:styleId="TOC2">
    <w:name w:val="toc 2"/>
    <w:basedOn w:val="Normal"/>
    <w:next w:val="Normal"/>
    <w:autoRedefine/>
    <w:uiPriority w:val="39"/>
    <w:semiHidden/>
    <w:unhideWhenUsed/>
    <w:rsid w:val="001129EA"/>
    <w:pPr>
      <w:ind w:left="220"/>
    </w:pPr>
  </w:style>
  <w:style w:type="paragraph" w:styleId="TOC3">
    <w:name w:val="toc 3"/>
    <w:basedOn w:val="Normal"/>
    <w:next w:val="Normal"/>
    <w:autoRedefine/>
    <w:uiPriority w:val="39"/>
    <w:semiHidden/>
    <w:unhideWhenUsed/>
    <w:rsid w:val="001129EA"/>
    <w:pPr>
      <w:ind w:left="440"/>
    </w:pPr>
  </w:style>
  <w:style w:type="paragraph" w:styleId="TOC4">
    <w:name w:val="toc 4"/>
    <w:basedOn w:val="Normal"/>
    <w:next w:val="Normal"/>
    <w:autoRedefine/>
    <w:uiPriority w:val="39"/>
    <w:semiHidden/>
    <w:unhideWhenUsed/>
    <w:rsid w:val="001129EA"/>
    <w:pPr>
      <w:ind w:left="660"/>
    </w:pPr>
  </w:style>
  <w:style w:type="paragraph" w:styleId="TOC5">
    <w:name w:val="toc 5"/>
    <w:basedOn w:val="Normal"/>
    <w:next w:val="Normal"/>
    <w:autoRedefine/>
    <w:uiPriority w:val="39"/>
    <w:semiHidden/>
    <w:unhideWhenUsed/>
    <w:rsid w:val="001129EA"/>
    <w:pPr>
      <w:ind w:left="880"/>
    </w:pPr>
  </w:style>
  <w:style w:type="paragraph" w:styleId="TOC6">
    <w:name w:val="toc 6"/>
    <w:basedOn w:val="Normal"/>
    <w:next w:val="Normal"/>
    <w:autoRedefine/>
    <w:uiPriority w:val="39"/>
    <w:semiHidden/>
    <w:unhideWhenUsed/>
    <w:rsid w:val="001129EA"/>
    <w:pPr>
      <w:ind w:left="1100"/>
    </w:pPr>
  </w:style>
  <w:style w:type="paragraph" w:styleId="TOC7">
    <w:name w:val="toc 7"/>
    <w:basedOn w:val="Normal"/>
    <w:next w:val="Normal"/>
    <w:autoRedefine/>
    <w:uiPriority w:val="39"/>
    <w:semiHidden/>
    <w:unhideWhenUsed/>
    <w:rsid w:val="001129EA"/>
    <w:pPr>
      <w:ind w:left="1320"/>
    </w:pPr>
  </w:style>
  <w:style w:type="paragraph" w:styleId="TOC8">
    <w:name w:val="toc 8"/>
    <w:basedOn w:val="Normal"/>
    <w:next w:val="Normal"/>
    <w:autoRedefine/>
    <w:uiPriority w:val="39"/>
    <w:semiHidden/>
    <w:unhideWhenUsed/>
    <w:rsid w:val="001129EA"/>
    <w:pPr>
      <w:ind w:left="1540"/>
    </w:pPr>
  </w:style>
  <w:style w:type="paragraph" w:styleId="TOC9">
    <w:name w:val="toc 9"/>
    <w:basedOn w:val="Normal"/>
    <w:next w:val="Normal"/>
    <w:autoRedefine/>
    <w:uiPriority w:val="39"/>
    <w:semiHidden/>
    <w:unhideWhenUsed/>
    <w:rsid w:val="001129EA"/>
    <w:pPr>
      <w:ind w:left="1760"/>
    </w:pPr>
  </w:style>
  <w:style w:type="paragraph" w:styleId="TOCHeading">
    <w:name w:val="TOC Heading"/>
    <w:basedOn w:val="Heading1"/>
    <w:next w:val="Normal"/>
    <w:uiPriority w:val="39"/>
    <w:semiHidden/>
    <w:unhideWhenUsed/>
    <w:qFormat/>
    <w:rsid w:val="001129EA"/>
    <w:pPr>
      <w:tabs>
        <w:tab w:val="clear" w:pos="-720"/>
      </w:tabs>
      <w:suppressAutoHyphens w:val="0"/>
      <w:spacing w:before="240" w:after="60"/>
      <w:outlineLvl w:val="9"/>
    </w:pPr>
    <w:rPr>
      <w:rFonts w:ascii="Calibri Light" w:hAnsi="Calibri Light" w:cs="Times New Roman"/>
      <w:b/>
      <w:bCs/>
      <w:spacing w:val="0"/>
      <w:kern w:val="32"/>
      <w:sz w:val="32"/>
      <w:szCs w:val="32"/>
      <w:u w:val="none"/>
    </w:rPr>
  </w:style>
  <w:style w:type="table" w:styleId="TableGrid">
    <w:name w:val="Table Grid"/>
    <w:basedOn w:val="TableNormal"/>
    <w:uiPriority w:val="59"/>
    <w:rsid w:val="00B80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BA3CC9"/>
  </w:style>
  <w:style w:type="character" w:styleId="Mention">
    <w:name w:val="Mention"/>
    <w:basedOn w:val="DefaultParagraphFont"/>
    <w:uiPriority w:val="99"/>
    <w:unhideWhenUsed/>
    <w:rsid w:val="00811DB1"/>
    <w:rPr>
      <w:color w:val="2B579A"/>
      <w:shd w:val="clear" w:color="auto" w:fill="E6E6E6"/>
    </w:rPr>
  </w:style>
  <w:style w:type="character" w:styleId="Hyperlink">
    <w:name w:val="Hyperlink"/>
    <w:basedOn w:val="DefaultParagraphFont"/>
    <w:uiPriority w:val="99"/>
    <w:unhideWhenUsed/>
    <w:rsid w:val="007978C5"/>
    <w:rPr>
      <w:color w:val="0563C1" w:themeColor="hyperlink"/>
      <w:u w:val="single"/>
    </w:rPr>
  </w:style>
  <w:style w:type="character" w:styleId="UnresolvedMention">
    <w:name w:val="Unresolved Mention"/>
    <w:basedOn w:val="DefaultParagraphFont"/>
    <w:uiPriority w:val="99"/>
    <w:semiHidden/>
    <w:unhideWhenUsed/>
    <w:rsid w:val="00FA7E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1774">
      <w:bodyDiv w:val="1"/>
      <w:marLeft w:val="0"/>
      <w:marRight w:val="0"/>
      <w:marTop w:val="0"/>
      <w:marBottom w:val="0"/>
      <w:divBdr>
        <w:top w:val="none" w:sz="0" w:space="0" w:color="auto"/>
        <w:left w:val="none" w:sz="0" w:space="0" w:color="auto"/>
        <w:bottom w:val="none" w:sz="0" w:space="0" w:color="auto"/>
        <w:right w:val="none" w:sz="0" w:space="0" w:color="auto"/>
      </w:divBdr>
    </w:div>
    <w:div w:id="185368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fec461091885212d372d7635560852be">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299bfaa2d873987f6f1c5d306a95f1a4"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1E9CB7-BBA8-45C8-ACD3-9E5CB03D7662}">
  <ds:schemaRefs>
    <ds:schemaRef ds:uri="http://schemas.microsoft.com/office/2006/metadata/longProperties"/>
  </ds:schemaRefs>
</ds:datastoreItem>
</file>

<file path=customXml/itemProps2.xml><?xml version="1.0" encoding="utf-8"?>
<ds:datastoreItem xmlns:ds="http://schemas.openxmlformats.org/officeDocument/2006/customXml" ds:itemID="{960979DE-A521-4843-8C8F-7424247C307A}">
  <ds:schemaRefs>
    <ds:schemaRef ds:uri="http://purl.org/dc/elements/1.1/"/>
    <ds:schemaRef ds:uri="http://www.w3.org/XML/1998/namespace"/>
    <ds:schemaRef ds:uri="http://schemas.microsoft.com/office/2006/documentManagement/types"/>
    <ds:schemaRef ds:uri="http://schemas.microsoft.com/office/infopath/2007/PartnerControls"/>
    <ds:schemaRef ds:uri="02991f1b-a5c4-40d5-9b39-bc4c839ed1df"/>
    <ds:schemaRef ds:uri="http://schemas.openxmlformats.org/package/2006/metadata/core-properties"/>
    <ds:schemaRef ds:uri="http://purl.org/dc/dcmitype/"/>
    <ds:schemaRef ds:uri="b08b9b37-d175-4f27-901a-52f6a908faa4"/>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2C8E8F38-F28A-42FE-98F9-8355E60B6C31}">
  <ds:schemaRefs>
    <ds:schemaRef ds:uri="http://schemas.openxmlformats.org/officeDocument/2006/bibliography"/>
  </ds:schemaRefs>
</ds:datastoreItem>
</file>

<file path=customXml/itemProps4.xml><?xml version="1.0" encoding="utf-8"?>
<ds:datastoreItem xmlns:ds="http://schemas.openxmlformats.org/officeDocument/2006/customXml" ds:itemID="{CB1A446E-CFE4-4BA1-B4A4-FAFFD817A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99AB53-19FE-4350-AA2D-8C521334A0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4904</Words>
  <Characters>27592</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Board Policies and Procedures</vt:lpstr>
    </vt:vector>
  </TitlesOfParts>
  <Company>ERCOT</Company>
  <LinksUpToDate>false</LinksUpToDate>
  <CharactersWithSpaces>32432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Policies and Procedures</dc:title>
  <dc:subject/>
  <dc:creator>ERCOT</dc:creator>
  <cp:keywords/>
  <cp:lastModifiedBy>ERCOT</cp:lastModifiedBy>
  <cp:revision>2</cp:revision>
  <cp:lastPrinted>2019-04-16T04:00:00Z</cp:lastPrinted>
  <dcterms:created xsi:type="dcterms:W3CDTF">2024-05-15T19:24:00Z</dcterms:created>
  <dcterms:modified xsi:type="dcterms:W3CDTF">2024-05-15T19:24:00Z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isplay_urn:schemas-microsoft-com:office:office#Editor">
    <vt:lpwstr>Rife, Carolyn</vt:lpwstr>
  </property>
  <property fmtid="{D5CDD505-2E9C-101B-9397-08002B2CF9AE}" pid="4" name="xd_Signature">
    <vt:lpwstr/>
  </property>
  <property fmtid="{D5CDD505-2E9C-101B-9397-08002B2CF9AE}" pid="5" name="Order">
    <vt:lpwstr>3798400.00000000</vt:lpwstr>
  </property>
  <property fmtid="{D5CDD505-2E9C-101B-9397-08002B2CF9AE}" pid="6" name="TemplateUrl">
    <vt:lpwstr/>
  </property>
  <property fmtid="{D5CDD505-2E9C-101B-9397-08002B2CF9AE}" pid="7" name="xd_ProgID">
    <vt:lpwstr/>
  </property>
  <property fmtid="{D5CDD505-2E9C-101B-9397-08002B2CF9AE}" pid="8" name="display_urn:schemas-microsoft-com:office:office#Author">
    <vt:lpwstr>Rife, Carolyn</vt:lpwstr>
  </property>
  <property fmtid="{D5CDD505-2E9C-101B-9397-08002B2CF9AE}" pid="9" name="ContentTypeId">
    <vt:lpwstr>0x0101003524669035810E4EB6FECC3DA329D583</vt:lpwstr>
  </property>
  <property fmtid="{D5CDD505-2E9C-101B-9397-08002B2CF9AE}" pid="10" name="MediaServiceImageTags">
    <vt:lpwstr/>
  </property>
  <property fmtid="{D5CDD505-2E9C-101B-9397-08002B2CF9AE}" pid="11" name="test">
    <vt:lpwstr/>
  </property>
  <property fmtid="{D5CDD505-2E9C-101B-9397-08002B2CF9AE}" pid="12" name="Declaration Context">
    <vt:lpwstr/>
  </property>
  <property fmtid="{D5CDD505-2E9C-101B-9397-08002B2CF9AE}" pid="13" name="Information Classification0">
    <vt:lpwstr/>
  </property>
  <property fmtid="{D5CDD505-2E9C-101B-9397-08002B2CF9AE}" pid="14" name="Schedule Code">
    <vt:lpwstr/>
  </property>
  <property fmtid="{D5CDD505-2E9C-101B-9397-08002B2CF9AE}" pid="15" name="MSIP_Label_7084cbda-52b8-46fb-a7b7-cb5bd465ed85_Enabled">
    <vt:lpwstr>true</vt:lpwstr>
  </property>
  <property fmtid="{D5CDD505-2E9C-101B-9397-08002B2CF9AE}" pid="16" name="MSIP_Label_7084cbda-52b8-46fb-a7b7-cb5bd465ed85_SetDate">
    <vt:lpwstr>2023-10-10T16:28:47Z</vt:lpwstr>
  </property>
  <property fmtid="{D5CDD505-2E9C-101B-9397-08002B2CF9AE}" pid="17" name="MSIP_Label_7084cbda-52b8-46fb-a7b7-cb5bd465ed85_Method">
    <vt:lpwstr>Standard</vt:lpwstr>
  </property>
  <property fmtid="{D5CDD505-2E9C-101B-9397-08002B2CF9AE}" pid="18" name="MSIP_Label_7084cbda-52b8-46fb-a7b7-cb5bd465ed85_Name">
    <vt:lpwstr>Internal</vt:lpwstr>
  </property>
  <property fmtid="{D5CDD505-2E9C-101B-9397-08002B2CF9AE}" pid="19" name="MSIP_Label_7084cbda-52b8-46fb-a7b7-cb5bd465ed85_SiteId">
    <vt:lpwstr>0afb747d-bff7-4596-a9fc-950ef9e0ec45</vt:lpwstr>
  </property>
  <property fmtid="{D5CDD505-2E9C-101B-9397-08002B2CF9AE}" pid="20" name="MSIP_Label_7084cbda-52b8-46fb-a7b7-cb5bd465ed85_ActionId">
    <vt:lpwstr>6f89fb10-5cea-42bb-bc41-ed2529d4b70c</vt:lpwstr>
  </property>
  <property fmtid="{D5CDD505-2E9C-101B-9397-08002B2CF9AE}" pid="21" name="MSIP_Label_7084cbda-52b8-46fb-a7b7-cb5bd465ed85_ContentBits">
    <vt:lpwstr>0</vt:lpwstr>
  </property>
</Properties>
</file>