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B6EC15F" w:rsidR="00067FE2" w:rsidRPr="00BA55D8" w:rsidRDefault="00F53400" w:rsidP="00BA55D8">
            <w:pPr>
              <w:pStyle w:val="Header"/>
              <w:jc w:val="center"/>
              <w:rPr>
                <w:b w:val="0"/>
                <w:bCs w:val="0"/>
              </w:rPr>
            </w:pPr>
            <w:hyperlink r:id="rId8" w:history="1">
              <w:r w:rsidR="00FB21BA">
                <w:rPr>
                  <w:rStyle w:val="Hyperlink"/>
                </w:rPr>
                <w:t>1217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378B51E" w:rsidR="00067FE2" w:rsidRPr="00BA55D8" w:rsidRDefault="006C13A2" w:rsidP="00BA55D8">
            <w:pPr>
              <w:pStyle w:val="Header"/>
            </w:pPr>
            <w:r w:rsidRPr="00BA55D8">
              <w:t xml:space="preserve">Remove Verbal Dispatch Instruction (VDI) </w:t>
            </w:r>
            <w:r w:rsidR="001862FC" w:rsidRPr="00BA55D8">
              <w:t>R</w:t>
            </w:r>
            <w:r w:rsidRPr="00BA55D8">
              <w:t xml:space="preserve">equirement for </w:t>
            </w:r>
            <w:r w:rsidR="001862FC" w:rsidRPr="00BA55D8">
              <w:t>D</w:t>
            </w:r>
            <w:r w:rsidRPr="00BA55D8">
              <w:t xml:space="preserve">eployment and </w:t>
            </w:r>
            <w:r w:rsidR="001862FC" w:rsidRPr="00BA55D8">
              <w:t>R</w:t>
            </w:r>
            <w:r w:rsidRPr="00BA55D8">
              <w:t>ecall of Load Resources and Emergency Response Service (ERS)</w:t>
            </w:r>
            <w:r w:rsidR="00BA5F42">
              <w:rPr>
                <w:b w:val="0"/>
                <w:bCs w:val="0"/>
              </w:rPr>
              <w:t xml:space="preserve"> </w:t>
            </w:r>
            <w:r w:rsidR="00BA5F42" w:rsidRPr="00BA55D8">
              <w:t>Resources</w:t>
            </w:r>
          </w:p>
        </w:tc>
      </w:tr>
      <w:tr w:rsidR="00067FE2" w:rsidRPr="00E01925" w14:paraId="398BCBF4" w14:textId="77777777" w:rsidTr="00BC2D06">
        <w:trPr>
          <w:trHeight w:val="518"/>
        </w:trPr>
        <w:tc>
          <w:tcPr>
            <w:tcW w:w="2880" w:type="dxa"/>
            <w:gridSpan w:val="2"/>
            <w:shd w:val="clear" w:color="auto" w:fill="FFFFFF"/>
            <w:vAlign w:val="center"/>
          </w:tcPr>
          <w:p w14:paraId="3A20C7F8" w14:textId="1968B5A4" w:rsidR="00067FE2" w:rsidRPr="00E01925" w:rsidRDefault="00067FE2" w:rsidP="009C41E2">
            <w:pPr>
              <w:pStyle w:val="Header"/>
              <w:spacing w:before="120" w:after="120"/>
              <w:rPr>
                <w:bCs w:val="0"/>
              </w:rPr>
            </w:pPr>
            <w:r w:rsidRPr="00E01925">
              <w:rPr>
                <w:bCs w:val="0"/>
              </w:rPr>
              <w:t xml:space="preserve">Date </w:t>
            </w:r>
            <w:r w:rsidR="009C41E2">
              <w:rPr>
                <w:bCs w:val="0"/>
              </w:rPr>
              <w:t>of Decision</w:t>
            </w:r>
          </w:p>
        </w:tc>
        <w:tc>
          <w:tcPr>
            <w:tcW w:w="7560" w:type="dxa"/>
            <w:gridSpan w:val="2"/>
            <w:vAlign w:val="center"/>
          </w:tcPr>
          <w:p w14:paraId="16A45634" w14:textId="5002A0C4" w:rsidR="00067FE2" w:rsidRPr="00E01925" w:rsidRDefault="009C41E2" w:rsidP="009C41E2">
            <w:pPr>
              <w:pStyle w:val="NormalArial"/>
              <w:spacing w:before="120" w:after="120"/>
            </w:pPr>
            <w:r>
              <w:t>March 20</w:t>
            </w:r>
            <w:r w:rsidR="00BA55D8">
              <w:t>, 2024</w:t>
            </w:r>
          </w:p>
        </w:tc>
      </w:tr>
      <w:tr w:rsidR="009D17F0" w14:paraId="1939CD6D" w14:textId="77777777" w:rsidTr="00F53400">
        <w:trPr>
          <w:trHeight w:val="422"/>
        </w:trPr>
        <w:tc>
          <w:tcPr>
            <w:tcW w:w="2880" w:type="dxa"/>
            <w:gridSpan w:val="2"/>
            <w:tcBorders>
              <w:top w:val="single" w:sz="4" w:space="0" w:color="auto"/>
              <w:bottom w:val="single" w:sz="4" w:space="0" w:color="auto"/>
            </w:tcBorders>
            <w:shd w:val="clear" w:color="auto" w:fill="FFFFFF"/>
            <w:vAlign w:val="center"/>
          </w:tcPr>
          <w:p w14:paraId="41A1E631" w14:textId="76F7E95B" w:rsidR="009D17F0" w:rsidRDefault="009C41E2" w:rsidP="009C41E2">
            <w:pPr>
              <w:pStyle w:val="Header"/>
              <w:spacing w:before="120" w:after="120"/>
            </w:pPr>
            <w:r>
              <w:t>Action</w:t>
            </w:r>
            <w:r w:rsidR="009D17F0">
              <w:t xml:space="preserve"> </w:t>
            </w:r>
          </w:p>
        </w:tc>
        <w:tc>
          <w:tcPr>
            <w:tcW w:w="7560" w:type="dxa"/>
            <w:gridSpan w:val="2"/>
            <w:tcBorders>
              <w:top w:val="single" w:sz="4" w:space="0" w:color="auto"/>
            </w:tcBorders>
            <w:vAlign w:val="center"/>
          </w:tcPr>
          <w:p w14:paraId="7B08BCA4" w14:textId="145AE3FD" w:rsidR="009D17F0" w:rsidRPr="00FB509B" w:rsidRDefault="009C41E2" w:rsidP="009C41E2">
            <w:pPr>
              <w:pStyle w:val="NormalArial"/>
              <w:spacing w:before="120" w:after="120"/>
            </w:pPr>
            <w:r>
              <w:t>Tabled</w:t>
            </w:r>
            <w:r w:rsidR="0066370F" w:rsidRPr="00FB509B">
              <w:t xml:space="preserve"> </w:t>
            </w:r>
          </w:p>
        </w:tc>
      </w:tr>
      <w:tr w:rsidR="009C41E2" w14:paraId="058FDCCF" w14:textId="77777777" w:rsidTr="00F53400">
        <w:trPr>
          <w:trHeight w:val="431"/>
        </w:trPr>
        <w:tc>
          <w:tcPr>
            <w:tcW w:w="2880" w:type="dxa"/>
            <w:gridSpan w:val="2"/>
            <w:tcBorders>
              <w:top w:val="single" w:sz="4" w:space="0" w:color="auto"/>
              <w:bottom w:val="single" w:sz="4" w:space="0" w:color="auto"/>
            </w:tcBorders>
            <w:shd w:val="clear" w:color="auto" w:fill="FFFFFF"/>
            <w:vAlign w:val="center"/>
          </w:tcPr>
          <w:p w14:paraId="14B95735" w14:textId="4B31FC49" w:rsidR="009C41E2" w:rsidRDefault="009C41E2" w:rsidP="009C41E2">
            <w:pPr>
              <w:pStyle w:val="Header"/>
              <w:spacing w:before="120" w:after="120"/>
            </w:pPr>
            <w:r>
              <w:t>Timeline</w:t>
            </w:r>
          </w:p>
        </w:tc>
        <w:tc>
          <w:tcPr>
            <w:tcW w:w="7560" w:type="dxa"/>
            <w:gridSpan w:val="2"/>
            <w:tcBorders>
              <w:top w:val="single" w:sz="4" w:space="0" w:color="auto"/>
            </w:tcBorders>
            <w:vAlign w:val="center"/>
          </w:tcPr>
          <w:p w14:paraId="25533E75" w14:textId="6CE561D8" w:rsidR="009C41E2" w:rsidRPr="00FB509B" w:rsidRDefault="009C41E2" w:rsidP="009C41E2">
            <w:pPr>
              <w:pStyle w:val="NormalArial"/>
              <w:spacing w:before="120" w:after="120"/>
            </w:pPr>
            <w:r>
              <w:t>Normal</w:t>
            </w:r>
          </w:p>
        </w:tc>
      </w:tr>
      <w:tr w:rsidR="009C41E2" w14:paraId="56C8D8C5" w14:textId="77777777" w:rsidTr="00F53400">
        <w:trPr>
          <w:trHeight w:val="368"/>
        </w:trPr>
        <w:tc>
          <w:tcPr>
            <w:tcW w:w="2880" w:type="dxa"/>
            <w:gridSpan w:val="2"/>
            <w:tcBorders>
              <w:top w:val="single" w:sz="4" w:space="0" w:color="auto"/>
              <w:bottom w:val="single" w:sz="4" w:space="0" w:color="auto"/>
            </w:tcBorders>
            <w:shd w:val="clear" w:color="auto" w:fill="FFFFFF"/>
            <w:vAlign w:val="center"/>
          </w:tcPr>
          <w:p w14:paraId="0421462C" w14:textId="695476D9" w:rsidR="009C41E2" w:rsidRDefault="009C41E2" w:rsidP="009C41E2">
            <w:pPr>
              <w:pStyle w:val="Header"/>
              <w:spacing w:before="120" w:after="120"/>
            </w:pPr>
            <w:r>
              <w:t>Proposed Effective Date</w:t>
            </w:r>
          </w:p>
        </w:tc>
        <w:tc>
          <w:tcPr>
            <w:tcW w:w="7560" w:type="dxa"/>
            <w:gridSpan w:val="2"/>
            <w:tcBorders>
              <w:top w:val="single" w:sz="4" w:space="0" w:color="auto"/>
            </w:tcBorders>
            <w:vAlign w:val="center"/>
          </w:tcPr>
          <w:p w14:paraId="0B8DB797" w14:textId="274B1320" w:rsidR="009C41E2" w:rsidRPr="00FB509B" w:rsidRDefault="009C41E2" w:rsidP="009C41E2">
            <w:pPr>
              <w:pStyle w:val="NormalArial"/>
              <w:spacing w:before="120" w:after="120"/>
            </w:pPr>
            <w:r>
              <w:t>To be determined</w:t>
            </w:r>
          </w:p>
        </w:tc>
      </w:tr>
      <w:tr w:rsidR="009C41E2" w14:paraId="3EE7AACC" w14:textId="77777777" w:rsidTr="00F53400">
        <w:trPr>
          <w:trHeight w:val="107"/>
        </w:trPr>
        <w:tc>
          <w:tcPr>
            <w:tcW w:w="2880" w:type="dxa"/>
            <w:gridSpan w:val="2"/>
            <w:tcBorders>
              <w:top w:val="single" w:sz="4" w:space="0" w:color="auto"/>
              <w:bottom w:val="single" w:sz="4" w:space="0" w:color="auto"/>
            </w:tcBorders>
            <w:shd w:val="clear" w:color="auto" w:fill="FFFFFF"/>
            <w:vAlign w:val="center"/>
          </w:tcPr>
          <w:p w14:paraId="68B229E2" w14:textId="18AD5D19" w:rsidR="009C41E2" w:rsidRDefault="009C41E2" w:rsidP="009C41E2">
            <w:pPr>
              <w:pStyle w:val="Header"/>
              <w:spacing w:before="120" w:after="120"/>
            </w:pPr>
            <w:r>
              <w:t>Priority and Rank Assigned</w:t>
            </w:r>
          </w:p>
        </w:tc>
        <w:tc>
          <w:tcPr>
            <w:tcW w:w="7560" w:type="dxa"/>
            <w:gridSpan w:val="2"/>
            <w:tcBorders>
              <w:top w:val="single" w:sz="4" w:space="0" w:color="auto"/>
            </w:tcBorders>
            <w:vAlign w:val="center"/>
          </w:tcPr>
          <w:p w14:paraId="15FDA676" w14:textId="650B2713" w:rsidR="009C41E2" w:rsidRPr="00FB509B" w:rsidRDefault="009C41E2" w:rsidP="009C41E2">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88D0CEA" w14:textId="33347652" w:rsidR="000624C2" w:rsidRPr="00765599" w:rsidRDefault="000624C2" w:rsidP="00765599">
            <w:pPr>
              <w:pStyle w:val="Heading2"/>
              <w:numPr>
                <w:ilvl w:val="0"/>
                <w:numId w:val="0"/>
              </w:numPr>
              <w:spacing w:before="120" w:after="0"/>
              <w:rPr>
                <w:rFonts w:ascii="Arial" w:hAnsi="Arial"/>
                <w:b w:val="0"/>
                <w:szCs w:val="24"/>
              </w:rPr>
            </w:pPr>
            <w:r w:rsidRPr="00765599">
              <w:rPr>
                <w:rFonts w:ascii="Arial" w:hAnsi="Arial"/>
                <w:b w:val="0"/>
                <w:szCs w:val="24"/>
              </w:rPr>
              <w:t>2.1</w:t>
            </w:r>
            <w:r w:rsidR="001862FC">
              <w:rPr>
                <w:rFonts w:ascii="Arial" w:hAnsi="Arial"/>
                <w:b w:val="0"/>
                <w:szCs w:val="24"/>
              </w:rPr>
              <w:t xml:space="preserve">, </w:t>
            </w:r>
            <w:r w:rsidRPr="00765599">
              <w:rPr>
                <w:rFonts w:ascii="Arial" w:hAnsi="Arial"/>
                <w:b w:val="0"/>
                <w:szCs w:val="24"/>
              </w:rPr>
              <w:t>DEFINITIONS</w:t>
            </w:r>
          </w:p>
          <w:p w14:paraId="119A686E" w14:textId="6038E12F" w:rsidR="000624C2" w:rsidRPr="00765599" w:rsidRDefault="000624C2" w:rsidP="000624C2">
            <w:pPr>
              <w:pStyle w:val="Heading2"/>
              <w:numPr>
                <w:ilvl w:val="0"/>
                <w:numId w:val="0"/>
              </w:numPr>
              <w:spacing w:before="0" w:after="0"/>
              <w:rPr>
                <w:rFonts w:ascii="Arial" w:hAnsi="Arial"/>
                <w:b w:val="0"/>
                <w:szCs w:val="24"/>
              </w:rPr>
            </w:pPr>
            <w:r w:rsidRPr="00765599">
              <w:rPr>
                <w:rFonts w:ascii="Arial" w:hAnsi="Arial"/>
                <w:b w:val="0"/>
                <w:szCs w:val="24"/>
              </w:rPr>
              <w:t>3.14.3.1</w:t>
            </w:r>
            <w:r w:rsidR="001862FC">
              <w:rPr>
                <w:rFonts w:ascii="Arial" w:hAnsi="Arial"/>
                <w:b w:val="0"/>
                <w:szCs w:val="24"/>
              </w:rPr>
              <w:t xml:space="preserve">, </w:t>
            </w:r>
            <w:r w:rsidRPr="00765599">
              <w:rPr>
                <w:rFonts w:ascii="Arial" w:hAnsi="Arial"/>
                <w:b w:val="0"/>
                <w:szCs w:val="24"/>
              </w:rPr>
              <w:t>Emergency Response Service Procurement</w:t>
            </w:r>
          </w:p>
          <w:p w14:paraId="7A029086" w14:textId="55B2805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6.5.9.4.1</w:t>
            </w:r>
            <w:r w:rsidR="001862FC">
              <w:rPr>
                <w:rFonts w:ascii="Arial" w:hAnsi="Arial"/>
                <w:b w:val="0"/>
                <w:bCs w:val="0"/>
                <w:i w:val="0"/>
                <w:iCs w:val="0"/>
                <w:szCs w:val="24"/>
              </w:rPr>
              <w:t xml:space="preserve">, </w:t>
            </w:r>
            <w:r w:rsidRPr="00765599">
              <w:rPr>
                <w:rFonts w:ascii="Arial" w:hAnsi="Arial"/>
                <w:b w:val="0"/>
                <w:bCs w:val="0"/>
                <w:i w:val="0"/>
                <w:iCs w:val="0"/>
                <w:szCs w:val="24"/>
              </w:rPr>
              <w:t xml:space="preserve">General Procedures Prior to EEA Operations </w:t>
            </w:r>
          </w:p>
          <w:p w14:paraId="505DD85F" w14:textId="6EE510D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6.5.9.4.2</w:t>
            </w:r>
            <w:r w:rsidR="001862FC">
              <w:rPr>
                <w:rFonts w:ascii="Arial" w:hAnsi="Arial"/>
                <w:b w:val="0"/>
                <w:bCs w:val="0"/>
                <w:i w:val="0"/>
                <w:iCs w:val="0"/>
                <w:szCs w:val="24"/>
              </w:rPr>
              <w:t xml:space="preserve">, </w:t>
            </w:r>
            <w:r w:rsidRPr="00765599">
              <w:rPr>
                <w:rFonts w:ascii="Arial" w:hAnsi="Arial"/>
                <w:b w:val="0"/>
                <w:bCs w:val="0"/>
                <w:i w:val="0"/>
                <w:iCs w:val="0"/>
                <w:szCs w:val="24"/>
              </w:rPr>
              <w:t>EEA Levels</w:t>
            </w:r>
          </w:p>
          <w:p w14:paraId="3356516F" w14:textId="3291A6A5" w:rsidR="009D17F0" w:rsidRPr="00FB509B" w:rsidRDefault="000624C2" w:rsidP="00765599">
            <w:pPr>
              <w:keepNext/>
              <w:widowControl w:val="0"/>
              <w:tabs>
                <w:tab w:val="left" w:pos="0"/>
              </w:tabs>
              <w:spacing w:after="120"/>
              <w:outlineLvl w:val="4"/>
            </w:pPr>
            <w:r w:rsidRPr="00765599">
              <w:rPr>
                <w:rFonts w:ascii="Arial" w:hAnsi="Arial"/>
              </w:rPr>
              <w:t>8.1.3.3.3</w:t>
            </w:r>
            <w:r w:rsidR="001862FC">
              <w:rPr>
                <w:rFonts w:ascii="Arial" w:hAnsi="Arial"/>
              </w:rPr>
              <w:t xml:space="preserve">, </w:t>
            </w:r>
            <w:r w:rsidRPr="00765599">
              <w:rPr>
                <w:rFonts w:ascii="Arial" w:hAnsi="Arial"/>
              </w:rPr>
              <w:t>Performance Criteria for Qualified Scheduling Entities</w:t>
            </w:r>
            <w:r w:rsidR="001862FC">
              <w:rPr>
                <w:rFonts w:ascii="Arial" w:hAnsi="Arial"/>
              </w:rPr>
              <w:t xml:space="preserve"> </w:t>
            </w:r>
            <w:r w:rsidRPr="00765599">
              <w:rPr>
                <w:rFonts w:ascii="Arial" w:hAnsi="Arial"/>
              </w:rPr>
              <w:t>Representing Non-Weather-Sensitive Emergency Response Service Resources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765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CAE5A45" w:rsidR="00C9766A" w:rsidRPr="00FB509B" w:rsidRDefault="001862FC" w:rsidP="007655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765599">
            <w:pPr>
              <w:pStyle w:val="Header"/>
              <w:spacing w:before="120" w:after="120"/>
            </w:pPr>
            <w:r>
              <w:t>Revision Description</w:t>
            </w:r>
          </w:p>
        </w:tc>
        <w:tc>
          <w:tcPr>
            <w:tcW w:w="7560" w:type="dxa"/>
            <w:gridSpan w:val="2"/>
            <w:tcBorders>
              <w:bottom w:val="single" w:sz="4" w:space="0" w:color="auto"/>
            </w:tcBorders>
            <w:vAlign w:val="center"/>
          </w:tcPr>
          <w:p w14:paraId="6A00AE95" w14:textId="1C77CB6E" w:rsidR="009D17F0" w:rsidRPr="00FB509B" w:rsidRDefault="004C41BA" w:rsidP="00734D19">
            <w:pPr>
              <w:pStyle w:val="NormalArial"/>
              <w:spacing w:before="120" w:after="120"/>
            </w:pPr>
            <w:r>
              <w:t>This Nodal Protocol Revision Request (NPRR) r</w:t>
            </w:r>
            <w:r w:rsidR="000624C2">
              <w:t>emove</w:t>
            </w:r>
            <w:r>
              <w:t>s</w:t>
            </w:r>
            <w:r w:rsidR="000624C2">
              <w:t xml:space="preserve"> the </w:t>
            </w:r>
            <w:r w:rsidR="00B37C2D">
              <w:t xml:space="preserve">requirement for Load Resources and Emergency Response Service </w:t>
            </w:r>
            <w:r w:rsidR="001862FC">
              <w:t xml:space="preserve">(ERS) </w:t>
            </w:r>
            <w:r w:rsidR="005142EB">
              <w:t xml:space="preserve">Resources </w:t>
            </w:r>
            <w:r w:rsidR="00B37C2D">
              <w:t>to be deployed using a Verbal Dispatch Instruction (VDI) from ERCOT</w:t>
            </w:r>
            <w:r w:rsidR="00492E02">
              <w:t xml:space="preserve"> and updates a reference in </w:t>
            </w:r>
            <w:r>
              <w:t>p</w:t>
            </w:r>
            <w:r w:rsidR="00C94FDB">
              <w:t xml:space="preserve">aragraph (3)(a) </w:t>
            </w:r>
            <w:r w:rsidR="0032228E">
              <w:t>of</w:t>
            </w:r>
            <w:r w:rsidR="00C94FDB">
              <w:t xml:space="preserve"> Section </w:t>
            </w:r>
            <w:r w:rsidR="00C94FDB" w:rsidRPr="000624C2">
              <w:t>6.5.9.4.1</w:t>
            </w:r>
            <w:r w:rsidR="00492E02">
              <w:t xml:space="preserve"> </w:t>
            </w:r>
            <w:r w:rsidR="0032228E">
              <w:t xml:space="preserve">to be </w:t>
            </w:r>
            <w:r w:rsidR="00492E02">
              <w:t>consistent with changes made in</w:t>
            </w:r>
            <w:r w:rsidR="0032228E">
              <w:t xml:space="preserve"> </w:t>
            </w:r>
            <w:r w:rsidR="00C94FDB">
              <w:t xml:space="preserve">NPRR1176, </w:t>
            </w:r>
            <w:r w:rsidR="00C94FDB" w:rsidRPr="00734D19">
              <w:t>Update to EEA Trigger Levels</w:t>
            </w:r>
            <w:r w:rsidR="00C94FD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3E9EBC9"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5EE7DB0"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5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B930160"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5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31C3F109" w:rsidR="00E71C39" w:rsidRDefault="00E71C39" w:rsidP="00E71C39">
            <w:pPr>
              <w:pStyle w:val="NormalArial"/>
              <w:spacing w:before="120"/>
              <w:rPr>
                <w:iCs/>
                <w:kern w:val="24"/>
              </w:rPr>
            </w:pPr>
            <w:r w:rsidRPr="006629C8">
              <w:lastRenderedPageBreak/>
              <w:object w:dxaOrig="1440" w:dyaOrig="1440" w14:anchorId="200A7673">
                <v:shape id="_x0000_i1043" type="#_x0000_t75" style="width:15.65pt;height:15.05pt" o:ole="">
                  <v:imagedata r:id="rId16" o:title=""/>
                </v:shape>
                <w:control r:id="rId17" w:name="TextBox13" w:shapeid="_x0000_i1043"/>
              </w:object>
            </w:r>
            <w:r w:rsidRPr="006629C8">
              <w:t xml:space="preserve">  </w:t>
            </w:r>
            <w:r w:rsidR="009C5D50" w:rsidRPr="009C5D50">
              <w:rPr>
                <w:rFonts w:cs="Arial"/>
                <w:color w:val="000000"/>
              </w:rPr>
              <w:t>General system and/or process improvement(s)</w:t>
            </w:r>
          </w:p>
          <w:p w14:paraId="17096D73" w14:textId="0262D654" w:rsidR="00E71C39" w:rsidRDefault="00E71C39" w:rsidP="00E71C39">
            <w:pPr>
              <w:pStyle w:val="NormalArial"/>
              <w:spacing w:before="120"/>
              <w:rPr>
                <w:iCs/>
                <w:kern w:val="24"/>
              </w:rPr>
            </w:pPr>
            <w:r w:rsidRPr="006629C8">
              <w:object w:dxaOrig="1440" w:dyaOrig="1440" w14:anchorId="4C6ED319">
                <v:shape id="_x0000_i1045" type="#_x0000_t75" style="width:15.65pt;height:15.05pt" o:ole="">
                  <v:imagedata r:id="rId9" o:title=""/>
                </v:shape>
                <w:control r:id="rId18" w:name="TextBox14" w:shapeid="_x0000_i1045"/>
              </w:object>
            </w:r>
            <w:r w:rsidRPr="006629C8">
              <w:t xml:space="preserve">  </w:t>
            </w:r>
            <w:r>
              <w:rPr>
                <w:iCs/>
                <w:kern w:val="24"/>
              </w:rPr>
              <w:t>Regulatory requirements</w:t>
            </w:r>
          </w:p>
          <w:p w14:paraId="5FB89AD5" w14:textId="0C7A899C"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5pt;height:15.0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17CC411C" w:rsidR="00555554" w:rsidRPr="001313B4" w:rsidRDefault="00E71C39" w:rsidP="00765599">
            <w:pPr>
              <w:pStyle w:val="NormalArial"/>
              <w:spacing w:after="120"/>
              <w:rPr>
                <w:iCs/>
                <w:kern w:val="24"/>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9C41E2">
        <w:trPr>
          <w:trHeight w:val="518"/>
        </w:trPr>
        <w:tc>
          <w:tcPr>
            <w:tcW w:w="2880" w:type="dxa"/>
            <w:gridSpan w:val="2"/>
            <w:shd w:val="clear" w:color="auto" w:fill="FFFFFF"/>
            <w:vAlign w:val="center"/>
          </w:tcPr>
          <w:p w14:paraId="6ABB5F27" w14:textId="61EC6BB8" w:rsidR="00625E5D" w:rsidRDefault="00555554" w:rsidP="00765599">
            <w:pPr>
              <w:pStyle w:val="Header"/>
              <w:spacing w:before="120" w:after="120"/>
            </w:pPr>
            <w:r>
              <w:lastRenderedPageBreak/>
              <w:t>Justification of Reason for Revision and Market Impacts</w:t>
            </w:r>
          </w:p>
        </w:tc>
        <w:tc>
          <w:tcPr>
            <w:tcW w:w="7560" w:type="dxa"/>
            <w:gridSpan w:val="2"/>
            <w:vAlign w:val="center"/>
          </w:tcPr>
          <w:p w14:paraId="313E5647" w14:textId="0A2EE549" w:rsidR="00625E5D" w:rsidRPr="00625E5D" w:rsidRDefault="00B37C2D" w:rsidP="00734D19">
            <w:pPr>
              <w:pStyle w:val="NormalArial"/>
              <w:spacing w:before="120" w:after="120"/>
              <w:rPr>
                <w:iCs/>
                <w:kern w:val="24"/>
              </w:rPr>
            </w:pPr>
            <w:r>
              <w:rPr>
                <w:iCs/>
                <w:kern w:val="24"/>
              </w:rPr>
              <w:t xml:space="preserve">The current use of multiple communication systems for the deployment of Load Resources and </w:t>
            </w:r>
            <w:r w:rsidR="0032228E">
              <w:rPr>
                <w:iCs/>
                <w:kern w:val="24"/>
              </w:rPr>
              <w:t>ERS</w:t>
            </w:r>
            <w:r>
              <w:rPr>
                <w:iCs/>
                <w:kern w:val="24"/>
              </w:rPr>
              <w:t xml:space="preserve"> </w:t>
            </w:r>
            <w:r w:rsidR="005142EB">
              <w:rPr>
                <w:iCs/>
                <w:kern w:val="24"/>
              </w:rPr>
              <w:t xml:space="preserve">Resources </w:t>
            </w:r>
            <w:r>
              <w:rPr>
                <w:iCs/>
                <w:kern w:val="24"/>
              </w:rPr>
              <w:t xml:space="preserve">creates an unnecessary burden on the control room during </w:t>
            </w:r>
            <w:r w:rsidR="0032228E">
              <w:rPr>
                <w:iCs/>
                <w:kern w:val="24"/>
              </w:rPr>
              <w:t>E</w:t>
            </w:r>
            <w:r>
              <w:rPr>
                <w:iCs/>
                <w:kern w:val="24"/>
              </w:rPr>
              <w:t xml:space="preserve">mergency </w:t>
            </w:r>
            <w:r w:rsidR="0032228E">
              <w:rPr>
                <w:iCs/>
                <w:kern w:val="24"/>
              </w:rPr>
              <w:t>C</w:t>
            </w:r>
            <w:r>
              <w:rPr>
                <w:iCs/>
                <w:kern w:val="24"/>
              </w:rPr>
              <w:t>onditions.</w:t>
            </w:r>
            <w:r w:rsidR="0032228E">
              <w:rPr>
                <w:iCs/>
                <w:kern w:val="24"/>
              </w:rPr>
              <w:t xml:space="preserve"> </w:t>
            </w:r>
            <w:r>
              <w:rPr>
                <w:iCs/>
                <w:kern w:val="24"/>
              </w:rPr>
              <w:t xml:space="preserve"> </w:t>
            </w:r>
            <w:r w:rsidR="00765599">
              <w:rPr>
                <w:iCs/>
                <w:kern w:val="24"/>
              </w:rPr>
              <w:t xml:space="preserve">In addition to </w:t>
            </w:r>
            <w:r w:rsidR="00AC421E">
              <w:rPr>
                <w:iCs/>
                <w:kern w:val="24"/>
              </w:rPr>
              <w:t>furthering</w:t>
            </w:r>
            <w:r w:rsidR="00505E56">
              <w:rPr>
                <w:iCs/>
                <w:kern w:val="24"/>
              </w:rPr>
              <w:t xml:space="preserve"> </w:t>
            </w:r>
            <w:r w:rsidR="00765599">
              <w:rPr>
                <w:iCs/>
                <w:kern w:val="24"/>
              </w:rPr>
              <w:t>efficiency, r</w:t>
            </w:r>
            <w:r>
              <w:rPr>
                <w:iCs/>
                <w:kern w:val="24"/>
              </w:rPr>
              <w:t xml:space="preserve">emoving the </w:t>
            </w:r>
            <w:r w:rsidR="0032228E">
              <w:rPr>
                <w:iCs/>
                <w:kern w:val="24"/>
              </w:rPr>
              <w:t>VDI</w:t>
            </w:r>
            <w:r>
              <w:rPr>
                <w:iCs/>
                <w:kern w:val="24"/>
              </w:rPr>
              <w:t xml:space="preserve"> requirement will prevent the possibility of conflicting instructions.</w:t>
            </w:r>
          </w:p>
        </w:tc>
      </w:tr>
      <w:tr w:rsidR="009C41E2" w14:paraId="39D7B4BF" w14:textId="77777777" w:rsidTr="009C41E2">
        <w:trPr>
          <w:trHeight w:val="518"/>
        </w:trPr>
        <w:tc>
          <w:tcPr>
            <w:tcW w:w="2880" w:type="dxa"/>
            <w:gridSpan w:val="2"/>
            <w:shd w:val="clear" w:color="auto" w:fill="FFFFFF"/>
            <w:vAlign w:val="center"/>
          </w:tcPr>
          <w:p w14:paraId="7C01AF09" w14:textId="27FF0B3F" w:rsidR="009C41E2" w:rsidRDefault="009C41E2" w:rsidP="009C41E2">
            <w:pPr>
              <w:pStyle w:val="Header"/>
              <w:spacing w:before="120" w:after="120"/>
            </w:pPr>
            <w:r>
              <w:t>PRS Decision</w:t>
            </w:r>
          </w:p>
        </w:tc>
        <w:tc>
          <w:tcPr>
            <w:tcW w:w="7560" w:type="dxa"/>
            <w:gridSpan w:val="2"/>
            <w:vAlign w:val="center"/>
          </w:tcPr>
          <w:p w14:paraId="67A4D6F7" w14:textId="3CD54690" w:rsidR="009C41E2" w:rsidRDefault="009C41E2" w:rsidP="009C41E2">
            <w:pPr>
              <w:pStyle w:val="NormalArial"/>
              <w:spacing w:before="120" w:after="120"/>
              <w:rPr>
                <w:iCs/>
                <w:kern w:val="24"/>
              </w:rPr>
            </w:pPr>
            <w:r>
              <w:t>On 3/20/24, PRS voted unanimously to table NPRR1217 and refer the issue to ROS.  All Market Segments participated in the vote.</w:t>
            </w:r>
          </w:p>
        </w:tc>
      </w:tr>
      <w:tr w:rsidR="009C41E2" w14:paraId="15AA03BC" w14:textId="77777777" w:rsidTr="00B63053">
        <w:trPr>
          <w:trHeight w:val="518"/>
        </w:trPr>
        <w:tc>
          <w:tcPr>
            <w:tcW w:w="2880" w:type="dxa"/>
            <w:gridSpan w:val="2"/>
            <w:tcBorders>
              <w:bottom w:val="single" w:sz="4" w:space="0" w:color="auto"/>
            </w:tcBorders>
            <w:shd w:val="clear" w:color="auto" w:fill="FFFFFF"/>
            <w:vAlign w:val="center"/>
          </w:tcPr>
          <w:p w14:paraId="4E6C9995" w14:textId="72D4D988" w:rsidR="009C41E2" w:rsidRDefault="009C41E2" w:rsidP="009C41E2">
            <w:pPr>
              <w:pStyle w:val="Header"/>
              <w:spacing w:before="120" w:after="120"/>
            </w:pPr>
            <w:r>
              <w:t>Summary of PRS Decision</w:t>
            </w:r>
          </w:p>
        </w:tc>
        <w:tc>
          <w:tcPr>
            <w:tcW w:w="7560" w:type="dxa"/>
            <w:gridSpan w:val="2"/>
            <w:tcBorders>
              <w:bottom w:val="single" w:sz="4" w:space="0" w:color="auto"/>
            </w:tcBorders>
            <w:vAlign w:val="center"/>
          </w:tcPr>
          <w:p w14:paraId="374CBAE0" w14:textId="5E894848" w:rsidR="009C41E2" w:rsidRDefault="00B63053" w:rsidP="009C41E2">
            <w:pPr>
              <w:pStyle w:val="NormalArial"/>
              <w:spacing w:before="120" w:after="120"/>
              <w:rPr>
                <w:iCs/>
                <w:kern w:val="24"/>
              </w:rPr>
            </w:pPr>
            <w:r>
              <w:rPr>
                <w:iCs/>
                <w:kern w:val="24"/>
              </w:rPr>
              <w:t>On 3/20/24, ERCOT Staff reviewed NPRR1217.  Participants expressed concern that eliminating the VDI requirement removes</w:t>
            </w:r>
            <w:r w:rsidR="00B92B15">
              <w:rPr>
                <w:iCs/>
                <w:kern w:val="24"/>
              </w:rPr>
              <w:t xml:space="preserve"> a safety net confirmation and request</w:t>
            </w:r>
            <w:r w:rsidR="00F96A30">
              <w:rPr>
                <w:iCs/>
                <w:kern w:val="24"/>
              </w:rPr>
              <w:t>ed</w:t>
            </w:r>
            <w:r w:rsidR="00B92B15">
              <w:rPr>
                <w:iCs/>
                <w:kern w:val="24"/>
              </w:rPr>
              <w:t xml:space="preserve"> the issue be referred to ROS for </w:t>
            </w:r>
            <w:r w:rsidR="00F96A30">
              <w:rPr>
                <w:iCs/>
                <w:kern w:val="24"/>
              </w:rPr>
              <w:t>further</w:t>
            </w:r>
            <w:r w:rsidR="00B92B15">
              <w:rPr>
                <w:iCs/>
                <w:kern w:val="24"/>
              </w:rPr>
              <w:t xml:space="preserve"> discussion.</w:t>
            </w:r>
            <w:r>
              <w:rPr>
                <w:iCs/>
                <w:kern w:val="24"/>
              </w:rPr>
              <w:t xml:space="preserve"> </w:t>
            </w:r>
          </w:p>
        </w:tc>
      </w:tr>
      <w:tr w:rsidR="00B63053" w14:paraId="4018791C" w14:textId="77777777" w:rsidTr="00B63053">
        <w:trPr>
          <w:trHeight w:val="60"/>
        </w:trPr>
        <w:tc>
          <w:tcPr>
            <w:tcW w:w="2880" w:type="dxa"/>
            <w:gridSpan w:val="2"/>
            <w:tcBorders>
              <w:left w:val="nil"/>
              <w:right w:val="nil"/>
            </w:tcBorders>
            <w:shd w:val="clear" w:color="auto" w:fill="FFFFFF"/>
            <w:vAlign w:val="center"/>
          </w:tcPr>
          <w:p w14:paraId="25DD117D" w14:textId="77777777" w:rsidR="00B63053" w:rsidRDefault="00B63053" w:rsidP="00B63053">
            <w:pPr>
              <w:pStyle w:val="Header"/>
            </w:pPr>
          </w:p>
        </w:tc>
        <w:tc>
          <w:tcPr>
            <w:tcW w:w="7560" w:type="dxa"/>
            <w:gridSpan w:val="2"/>
            <w:tcBorders>
              <w:left w:val="nil"/>
              <w:right w:val="nil"/>
            </w:tcBorders>
            <w:vAlign w:val="center"/>
          </w:tcPr>
          <w:p w14:paraId="2CF4A2DB" w14:textId="77777777" w:rsidR="00B63053" w:rsidRDefault="00B63053" w:rsidP="00B63053">
            <w:pPr>
              <w:pStyle w:val="NormalArial"/>
              <w:rPr>
                <w:iCs/>
                <w:kern w:val="24"/>
              </w:rPr>
            </w:pPr>
          </w:p>
        </w:tc>
      </w:tr>
      <w:tr w:rsidR="00B63053" w14:paraId="66737B57" w14:textId="77777777" w:rsidTr="008E0AE3">
        <w:trPr>
          <w:trHeight w:val="518"/>
        </w:trPr>
        <w:tc>
          <w:tcPr>
            <w:tcW w:w="10440" w:type="dxa"/>
            <w:gridSpan w:val="4"/>
            <w:shd w:val="clear" w:color="auto" w:fill="FFFFFF"/>
            <w:vAlign w:val="center"/>
          </w:tcPr>
          <w:p w14:paraId="6380FCEA" w14:textId="352F73C9" w:rsidR="00B63053" w:rsidRDefault="00B63053" w:rsidP="00B63053">
            <w:pPr>
              <w:pStyle w:val="NormalArial"/>
              <w:spacing w:before="120" w:after="120"/>
              <w:jc w:val="center"/>
              <w:rPr>
                <w:iCs/>
                <w:kern w:val="24"/>
              </w:rPr>
            </w:pPr>
            <w:r w:rsidRPr="006F5051">
              <w:rPr>
                <w:b/>
              </w:rPr>
              <w:t>Opinions</w:t>
            </w:r>
          </w:p>
        </w:tc>
      </w:tr>
      <w:tr w:rsidR="00B63053" w14:paraId="4844702D" w14:textId="77777777" w:rsidTr="00B63053">
        <w:trPr>
          <w:trHeight w:val="518"/>
        </w:trPr>
        <w:tc>
          <w:tcPr>
            <w:tcW w:w="2880" w:type="dxa"/>
            <w:gridSpan w:val="2"/>
            <w:shd w:val="clear" w:color="auto" w:fill="FFFFFF"/>
            <w:vAlign w:val="center"/>
          </w:tcPr>
          <w:p w14:paraId="7205E214" w14:textId="733F3645" w:rsidR="00B63053" w:rsidRDefault="00B63053" w:rsidP="00B63053">
            <w:pPr>
              <w:pStyle w:val="Header"/>
              <w:spacing w:before="120" w:after="120"/>
            </w:pPr>
            <w:r w:rsidRPr="006F5051">
              <w:t>Credit Review</w:t>
            </w:r>
          </w:p>
        </w:tc>
        <w:tc>
          <w:tcPr>
            <w:tcW w:w="7560" w:type="dxa"/>
            <w:gridSpan w:val="2"/>
            <w:vAlign w:val="center"/>
          </w:tcPr>
          <w:p w14:paraId="66BEFEDE" w14:textId="5B11E7B5" w:rsidR="00B63053" w:rsidRDefault="00B63053" w:rsidP="00B63053">
            <w:pPr>
              <w:pStyle w:val="NormalArial"/>
              <w:spacing w:before="120" w:after="120"/>
              <w:rPr>
                <w:iCs/>
                <w:kern w:val="24"/>
              </w:rPr>
            </w:pPr>
            <w:r w:rsidRPr="006F5051">
              <w:t>To be determined</w:t>
            </w:r>
          </w:p>
        </w:tc>
      </w:tr>
      <w:tr w:rsidR="00B63053" w14:paraId="26BF8E22" w14:textId="77777777" w:rsidTr="00B63053">
        <w:trPr>
          <w:trHeight w:val="518"/>
        </w:trPr>
        <w:tc>
          <w:tcPr>
            <w:tcW w:w="2880" w:type="dxa"/>
            <w:gridSpan w:val="2"/>
            <w:shd w:val="clear" w:color="auto" w:fill="FFFFFF"/>
            <w:vAlign w:val="center"/>
          </w:tcPr>
          <w:p w14:paraId="5F8CB9AC" w14:textId="58F2E14B" w:rsidR="00B63053" w:rsidRDefault="00B63053" w:rsidP="00B63053">
            <w:pPr>
              <w:pStyle w:val="Header"/>
              <w:spacing w:before="120" w:after="120"/>
            </w:pPr>
            <w:r w:rsidRPr="006F5051">
              <w:t>Independent Market Monitor Opinion</w:t>
            </w:r>
          </w:p>
        </w:tc>
        <w:tc>
          <w:tcPr>
            <w:tcW w:w="7560" w:type="dxa"/>
            <w:gridSpan w:val="2"/>
            <w:vAlign w:val="center"/>
          </w:tcPr>
          <w:p w14:paraId="34BBE150" w14:textId="78B9F294" w:rsidR="00B63053" w:rsidRDefault="00B63053" w:rsidP="00B63053">
            <w:pPr>
              <w:pStyle w:val="NormalArial"/>
              <w:spacing w:before="120" w:after="120"/>
              <w:rPr>
                <w:iCs/>
                <w:kern w:val="24"/>
              </w:rPr>
            </w:pPr>
            <w:r w:rsidRPr="006F5051">
              <w:t>To be determined</w:t>
            </w:r>
          </w:p>
        </w:tc>
      </w:tr>
      <w:tr w:rsidR="00B63053" w14:paraId="54956610" w14:textId="77777777" w:rsidTr="00B63053">
        <w:trPr>
          <w:trHeight w:val="518"/>
        </w:trPr>
        <w:tc>
          <w:tcPr>
            <w:tcW w:w="2880" w:type="dxa"/>
            <w:gridSpan w:val="2"/>
            <w:shd w:val="clear" w:color="auto" w:fill="FFFFFF"/>
            <w:vAlign w:val="center"/>
          </w:tcPr>
          <w:p w14:paraId="00E87781" w14:textId="109C0D08" w:rsidR="00B63053" w:rsidRDefault="00B63053" w:rsidP="00B63053">
            <w:pPr>
              <w:pStyle w:val="Header"/>
              <w:spacing w:before="120" w:after="120"/>
            </w:pPr>
            <w:r w:rsidRPr="006F5051">
              <w:t>ERCOT Opinion</w:t>
            </w:r>
          </w:p>
        </w:tc>
        <w:tc>
          <w:tcPr>
            <w:tcW w:w="7560" w:type="dxa"/>
            <w:gridSpan w:val="2"/>
            <w:vAlign w:val="center"/>
          </w:tcPr>
          <w:p w14:paraId="713D37DF" w14:textId="4DACA9B9" w:rsidR="00B63053" w:rsidRDefault="00B63053" w:rsidP="00B63053">
            <w:pPr>
              <w:pStyle w:val="NormalArial"/>
              <w:spacing w:before="120" w:after="120"/>
              <w:rPr>
                <w:iCs/>
                <w:kern w:val="24"/>
              </w:rPr>
            </w:pPr>
            <w:r w:rsidRPr="006F5051">
              <w:t>To be determined</w:t>
            </w:r>
          </w:p>
        </w:tc>
      </w:tr>
      <w:tr w:rsidR="00B63053" w14:paraId="4925F697" w14:textId="77777777" w:rsidTr="00BC2D06">
        <w:trPr>
          <w:trHeight w:val="518"/>
        </w:trPr>
        <w:tc>
          <w:tcPr>
            <w:tcW w:w="2880" w:type="dxa"/>
            <w:gridSpan w:val="2"/>
            <w:tcBorders>
              <w:bottom w:val="single" w:sz="4" w:space="0" w:color="auto"/>
            </w:tcBorders>
            <w:shd w:val="clear" w:color="auto" w:fill="FFFFFF"/>
            <w:vAlign w:val="center"/>
          </w:tcPr>
          <w:p w14:paraId="4651AF53" w14:textId="73F7F26C" w:rsidR="00B63053" w:rsidRDefault="00B63053" w:rsidP="00B63053">
            <w:pPr>
              <w:pStyle w:val="Header"/>
              <w:spacing w:before="120" w:after="120"/>
            </w:pPr>
            <w:r w:rsidRPr="006F5051">
              <w:t>ERCOT Market Impact Statement</w:t>
            </w:r>
          </w:p>
        </w:tc>
        <w:tc>
          <w:tcPr>
            <w:tcW w:w="7560" w:type="dxa"/>
            <w:gridSpan w:val="2"/>
            <w:tcBorders>
              <w:bottom w:val="single" w:sz="4" w:space="0" w:color="auto"/>
            </w:tcBorders>
            <w:vAlign w:val="center"/>
          </w:tcPr>
          <w:p w14:paraId="46BFDA49" w14:textId="0A1C1FBC" w:rsidR="00B63053" w:rsidRDefault="00B63053" w:rsidP="00B63053">
            <w:pPr>
              <w:pStyle w:val="NormalArial"/>
              <w:spacing w:before="120" w:after="120"/>
              <w:rPr>
                <w:iCs/>
                <w:kern w:val="24"/>
              </w:rPr>
            </w:pPr>
            <w:r w:rsidRPr="006F505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8BCD995" w:rsidR="009A3772" w:rsidRDefault="006C13A2">
            <w:pPr>
              <w:pStyle w:val="NormalArial"/>
            </w:pPr>
            <w:r>
              <w:t>Mark Patterson</w:t>
            </w:r>
            <w:r w:rsidR="00734D19">
              <w:t xml:space="preserve"> </w:t>
            </w:r>
            <w:r>
              <w:t>/</w:t>
            </w:r>
            <w:r w:rsidR="00734D19">
              <w:t xml:space="preserve"> </w:t>
            </w:r>
            <w:r>
              <w:t>Jimmy Hartmann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FF3F3E9" w:rsidR="009A3772" w:rsidRDefault="00F53400">
            <w:pPr>
              <w:pStyle w:val="NormalArial"/>
            </w:pPr>
            <w:hyperlink r:id="rId20" w:history="1">
              <w:r w:rsidR="006C13A2" w:rsidRPr="000611C0">
                <w:rPr>
                  <w:rStyle w:val="Hyperlink"/>
                </w:rPr>
                <w:t>mark.patterson@ercot.com</w:t>
              </w:r>
            </w:hyperlink>
            <w:r w:rsidR="00734D19">
              <w:rPr>
                <w:rStyle w:val="Hyperlink"/>
              </w:rPr>
              <w:t xml:space="preserve"> </w:t>
            </w:r>
            <w:r w:rsidR="00765599">
              <w:t>/</w:t>
            </w:r>
            <w:r w:rsidR="006C13A2">
              <w:t xml:space="preserve"> </w:t>
            </w:r>
            <w:hyperlink r:id="rId21" w:history="1">
              <w:r w:rsidR="00765599" w:rsidRPr="00E30AC3">
                <w:rPr>
                  <w:rStyle w:val="Hyperlink"/>
                </w:rPr>
                <w:t>jimmy.hartmann@ercot.com</w:t>
              </w:r>
            </w:hyperlink>
            <w:r w:rsidR="00765599">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8E5591D" w:rsidR="009A3772" w:rsidRDefault="006C13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018C155" w:rsidR="009A3772" w:rsidRDefault="006C13A2">
            <w:pPr>
              <w:pStyle w:val="NormalArial"/>
            </w:pPr>
            <w:r>
              <w:t>512-569-5539</w:t>
            </w:r>
            <w:r w:rsidR="006706FB">
              <w:t xml:space="preserve"> </w:t>
            </w:r>
            <w:r w:rsidR="00765599">
              <w:t>/</w:t>
            </w:r>
            <w:r>
              <w:t xml:space="preserve"> 512-248-6986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FD03F2B" w:rsidR="009A3772" w:rsidRDefault="00B92B15">
            <w:pPr>
              <w:pStyle w:val="NormalArial"/>
            </w:pPr>
            <w:r>
              <w:t>None</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C526B4F" w:rsidR="009A3772" w:rsidRDefault="00B92B15">
            <w:pPr>
              <w:pStyle w:val="NormalArial"/>
            </w:pPr>
            <w:r>
              <w:t>No</w:t>
            </w:r>
            <w:r w:rsidR="008C3892">
              <w:t>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E7AA89" w:rsidR="009A3772" w:rsidRPr="00D56D61" w:rsidRDefault="00B51443">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6C0DE7" w:rsidR="009A3772" w:rsidRPr="00D56D61" w:rsidRDefault="008C3892">
            <w:pPr>
              <w:pStyle w:val="NormalArial"/>
            </w:pPr>
            <w:hyperlink r:id="rId22" w:history="1">
              <w:r w:rsidRPr="00110BDE">
                <w:rPr>
                  <w:rStyle w:val="Hyperlink"/>
                </w:rPr>
                <w:t>erin.wasik-gutierrez@ercot.com</w:t>
              </w:r>
            </w:hyperlink>
          </w:p>
        </w:tc>
      </w:tr>
      <w:tr w:rsidR="009A3772" w:rsidRPr="005370B5" w14:paraId="4DE85C0D" w14:textId="77777777" w:rsidTr="00B63053">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22B346D0" w:rsidR="009A3772" w:rsidRDefault="00765599">
            <w:pPr>
              <w:pStyle w:val="NormalArial"/>
            </w:pPr>
            <w:r>
              <w:t>413-886-2474</w:t>
            </w:r>
          </w:p>
        </w:tc>
      </w:tr>
      <w:tr w:rsidR="00B63053" w:rsidRPr="005370B5" w14:paraId="50661881" w14:textId="77777777" w:rsidTr="00B63053">
        <w:trPr>
          <w:cantSplit/>
          <w:trHeight w:val="107"/>
        </w:trPr>
        <w:tc>
          <w:tcPr>
            <w:tcW w:w="2880" w:type="dxa"/>
            <w:tcBorders>
              <w:left w:val="nil"/>
              <w:right w:val="nil"/>
            </w:tcBorders>
            <w:vAlign w:val="center"/>
          </w:tcPr>
          <w:p w14:paraId="48CE380C" w14:textId="77777777" w:rsidR="00B63053" w:rsidRPr="007C199B" w:rsidRDefault="00B63053">
            <w:pPr>
              <w:pStyle w:val="NormalArial"/>
              <w:rPr>
                <w:b/>
              </w:rPr>
            </w:pPr>
          </w:p>
        </w:tc>
        <w:tc>
          <w:tcPr>
            <w:tcW w:w="7560" w:type="dxa"/>
            <w:tcBorders>
              <w:left w:val="nil"/>
              <w:right w:val="nil"/>
            </w:tcBorders>
            <w:vAlign w:val="center"/>
          </w:tcPr>
          <w:p w14:paraId="2A4912E1" w14:textId="77777777" w:rsidR="00B63053" w:rsidRDefault="00B63053">
            <w:pPr>
              <w:pStyle w:val="NormalArial"/>
            </w:pPr>
          </w:p>
        </w:tc>
      </w:tr>
      <w:tr w:rsidR="00B63053" w:rsidRPr="005370B5" w14:paraId="025B75DC" w14:textId="77777777" w:rsidTr="006B1EA3">
        <w:trPr>
          <w:cantSplit/>
          <w:trHeight w:val="432"/>
        </w:trPr>
        <w:tc>
          <w:tcPr>
            <w:tcW w:w="10440" w:type="dxa"/>
            <w:gridSpan w:val="2"/>
            <w:vAlign w:val="center"/>
          </w:tcPr>
          <w:p w14:paraId="6586E065" w14:textId="662B40CD" w:rsidR="00B63053" w:rsidRDefault="00B63053" w:rsidP="00B63053">
            <w:pPr>
              <w:pStyle w:val="NormalArial"/>
              <w:jc w:val="center"/>
            </w:pPr>
            <w:r w:rsidRPr="006F5051">
              <w:rPr>
                <w:b/>
              </w:rPr>
              <w:t>Comments Received</w:t>
            </w:r>
          </w:p>
        </w:tc>
      </w:tr>
      <w:tr w:rsidR="00B63053" w:rsidRPr="005370B5" w14:paraId="5802D067" w14:textId="77777777" w:rsidTr="00D176CF">
        <w:trPr>
          <w:cantSplit/>
          <w:trHeight w:val="432"/>
        </w:trPr>
        <w:tc>
          <w:tcPr>
            <w:tcW w:w="2880" w:type="dxa"/>
            <w:vAlign w:val="center"/>
          </w:tcPr>
          <w:p w14:paraId="411A45C9" w14:textId="65305773" w:rsidR="00B63053" w:rsidRPr="007C199B" w:rsidRDefault="00B63053" w:rsidP="00B63053">
            <w:pPr>
              <w:pStyle w:val="NormalArial"/>
              <w:rPr>
                <w:b/>
              </w:rPr>
            </w:pPr>
            <w:r w:rsidRPr="006F5051">
              <w:rPr>
                <w:b/>
              </w:rPr>
              <w:t>Comment Author</w:t>
            </w:r>
          </w:p>
        </w:tc>
        <w:tc>
          <w:tcPr>
            <w:tcW w:w="7560" w:type="dxa"/>
            <w:vAlign w:val="center"/>
          </w:tcPr>
          <w:p w14:paraId="27F408D0" w14:textId="0A97D290" w:rsidR="00B63053" w:rsidRDefault="00B63053" w:rsidP="00B63053">
            <w:pPr>
              <w:pStyle w:val="NormalArial"/>
            </w:pPr>
            <w:r w:rsidRPr="006F5051">
              <w:rPr>
                <w:b/>
              </w:rPr>
              <w:t>Comment Summary</w:t>
            </w:r>
          </w:p>
        </w:tc>
      </w:tr>
      <w:tr w:rsidR="00B63053" w:rsidRPr="005370B5" w14:paraId="6B611059" w14:textId="77777777" w:rsidTr="00B63053">
        <w:trPr>
          <w:cantSplit/>
          <w:trHeight w:val="432"/>
        </w:trPr>
        <w:tc>
          <w:tcPr>
            <w:tcW w:w="2880" w:type="dxa"/>
            <w:tcBorders>
              <w:bottom w:val="single" w:sz="4" w:space="0" w:color="auto"/>
            </w:tcBorders>
            <w:vAlign w:val="center"/>
          </w:tcPr>
          <w:p w14:paraId="5B3C184A" w14:textId="7D75947B" w:rsidR="00B63053" w:rsidRPr="007C199B" w:rsidRDefault="00B63053" w:rsidP="00B63053">
            <w:pPr>
              <w:pStyle w:val="NormalArial"/>
              <w:rPr>
                <w:b/>
              </w:rPr>
            </w:pPr>
            <w:r>
              <w:t>None</w:t>
            </w:r>
          </w:p>
        </w:tc>
        <w:tc>
          <w:tcPr>
            <w:tcW w:w="7560" w:type="dxa"/>
            <w:tcBorders>
              <w:bottom w:val="single" w:sz="4" w:space="0" w:color="auto"/>
            </w:tcBorders>
            <w:vAlign w:val="center"/>
          </w:tcPr>
          <w:p w14:paraId="2B7CBCBB" w14:textId="77777777" w:rsidR="00B63053" w:rsidRDefault="00B63053" w:rsidP="00B63053">
            <w:pPr>
              <w:pStyle w:val="NormalArial"/>
            </w:pPr>
          </w:p>
        </w:tc>
      </w:tr>
      <w:tr w:rsidR="00B63053" w:rsidRPr="005370B5" w14:paraId="26D73BA1" w14:textId="77777777" w:rsidTr="00B63053">
        <w:trPr>
          <w:cantSplit/>
          <w:trHeight w:val="60"/>
        </w:trPr>
        <w:tc>
          <w:tcPr>
            <w:tcW w:w="2880" w:type="dxa"/>
            <w:tcBorders>
              <w:left w:val="nil"/>
              <w:right w:val="nil"/>
            </w:tcBorders>
            <w:vAlign w:val="center"/>
          </w:tcPr>
          <w:p w14:paraId="7E5D1C40" w14:textId="77777777" w:rsidR="00B63053" w:rsidRPr="007C199B" w:rsidRDefault="00B63053">
            <w:pPr>
              <w:pStyle w:val="NormalArial"/>
              <w:rPr>
                <w:b/>
              </w:rPr>
            </w:pPr>
          </w:p>
        </w:tc>
        <w:tc>
          <w:tcPr>
            <w:tcW w:w="7560" w:type="dxa"/>
            <w:tcBorders>
              <w:left w:val="nil"/>
              <w:right w:val="nil"/>
            </w:tcBorders>
            <w:vAlign w:val="center"/>
          </w:tcPr>
          <w:p w14:paraId="5511CC4B" w14:textId="77777777" w:rsidR="00B63053" w:rsidRDefault="00B63053">
            <w:pPr>
              <w:pStyle w:val="NormalArial"/>
            </w:pPr>
          </w:p>
        </w:tc>
      </w:tr>
      <w:tr w:rsidR="00B63053" w:rsidRPr="005370B5" w14:paraId="2F5BD426" w14:textId="77777777" w:rsidTr="00722ABF">
        <w:trPr>
          <w:cantSplit/>
          <w:trHeight w:val="432"/>
        </w:trPr>
        <w:tc>
          <w:tcPr>
            <w:tcW w:w="10440" w:type="dxa"/>
            <w:gridSpan w:val="2"/>
            <w:vAlign w:val="center"/>
          </w:tcPr>
          <w:p w14:paraId="6CB9CF8A" w14:textId="0D6494C5" w:rsidR="00B63053" w:rsidRDefault="00B63053" w:rsidP="00B63053">
            <w:pPr>
              <w:pStyle w:val="NormalArial"/>
              <w:jc w:val="center"/>
            </w:pPr>
            <w:r w:rsidRPr="00514239">
              <w:rPr>
                <w:b/>
                <w:bCs/>
              </w:rPr>
              <w:t>Market Rules Notes</w:t>
            </w:r>
          </w:p>
        </w:tc>
      </w:tr>
    </w:tbl>
    <w:p w14:paraId="47E35A9A" w14:textId="193D25E3" w:rsidR="00B92B15" w:rsidRDefault="008C3892" w:rsidP="00F53400">
      <w:pPr>
        <w:tabs>
          <w:tab w:val="num" w:pos="0"/>
        </w:tabs>
        <w:spacing w:before="120" w:after="120"/>
        <w:rPr>
          <w:rFonts w:ascii="Arial" w:hAnsi="Arial" w:cs="Arial"/>
        </w:rPr>
      </w:pPr>
      <w:r>
        <w:rPr>
          <w:rFonts w:ascii="Arial" w:hAnsi="Arial" w:cs="Arial"/>
        </w:rPr>
        <w:t>Please note t</w:t>
      </w:r>
      <w:r w:rsidR="00B92B15">
        <w:rPr>
          <w:rFonts w:ascii="Arial" w:hAnsi="Arial" w:cs="Arial"/>
        </w:rPr>
        <w:t>he following NPRR</w:t>
      </w:r>
      <w:r w:rsidR="00F96A30">
        <w:rPr>
          <w:rFonts w:ascii="Arial" w:hAnsi="Arial" w:cs="Arial"/>
        </w:rPr>
        <w:t>s</w:t>
      </w:r>
      <w:r w:rsidR="00B92B15">
        <w:rPr>
          <w:rFonts w:ascii="Arial" w:hAnsi="Arial" w:cs="Arial"/>
        </w:rPr>
        <w:t xml:space="preserve"> also propose revisions to the following section</w:t>
      </w:r>
      <w:r w:rsidR="00F96A30">
        <w:rPr>
          <w:rFonts w:ascii="Arial" w:hAnsi="Arial" w:cs="Arial"/>
        </w:rPr>
        <w:t>s</w:t>
      </w:r>
      <w:r w:rsidR="00B92B15">
        <w:rPr>
          <w:rFonts w:ascii="Arial" w:hAnsi="Arial" w:cs="Arial"/>
        </w:rPr>
        <w:t>:</w:t>
      </w:r>
    </w:p>
    <w:p w14:paraId="22E8C9C4" w14:textId="7E65E39C" w:rsidR="00B92B15" w:rsidRDefault="00B92B15" w:rsidP="00B92B15">
      <w:pPr>
        <w:pStyle w:val="ListParagraph"/>
        <w:numPr>
          <w:ilvl w:val="0"/>
          <w:numId w:val="21"/>
        </w:numPr>
        <w:contextualSpacing w:val="0"/>
        <w:rPr>
          <w:rFonts w:ascii="Arial" w:hAnsi="Arial" w:cs="Arial"/>
        </w:rPr>
      </w:pPr>
      <w:r>
        <w:rPr>
          <w:rFonts w:ascii="Arial" w:hAnsi="Arial" w:cs="Arial"/>
        </w:rPr>
        <w:t>NPRR 1191, Registration, Interconnection, and Operation of Customers with Large Loads, Information Required of Customers with Loads 25 MW or Greater</w:t>
      </w:r>
    </w:p>
    <w:p w14:paraId="216BBEB7" w14:textId="2736F17D" w:rsidR="00F96A30" w:rsidRDefault="00F96A30" w:rsidP="00F53400">
      <w:pPr>
        <w:pStyle w:val="ListParagraph"/>
        <w:numPr>
          <w:ilvl w:val="1"/>
          <w:numId w:val="21"/>
        </w:numPr>
        <w:spacing w:after="120"/>
        <w:contextualSpacing w:val="0"/>
        <w:rPr>
          <w:rFonts w:ascii="Arial" w:hAnsi="Arial" w:cs="Arial"/>
        </w:rPr>
      </w:pPr>
      <w:r w:rsidRPr="00732B65">
        <w:rPr>
          <w:rFonts w:ascii="Arial" w:hAnsi="Arial" w:cs="Arial"/>
        </w:rPr>
        <w:t>Section</w:t>
      </w:r>
      <w:r>
        <w:rPr>
          <w:rFonts w:ascii="Arial" w:hAnsi="Arial" w:cs="Arial"/>
        </w:rPr>
        <w:t xml:space="preserve"> 6.5.9.4.1</w:t>
      </w:r>
    </w:p>
    <w:p w14:paraId="644A348D" w14:textId="5D106C05" w:rsidR="00F96A30" w:rsidRDefault="00F96A30" w:rsidP="00F53400">
      <w:pPr>
        <w:pStyle w:val="ListParagraph"/>
        <w:numPr>
          <w:ilvl w:val="0"/>
          <w:numId w:val="21"/>
        </w:numPr>
        <w:contextualSpacing w:val="0"/>
        <w:rPr>
          <w:rFonts w:ascii="Arial" w:hAnsi="Arial" w:cs="Arial"/>
        </w:rPr>
      </w:pPr>
      <w:r>
        <w:rPr>
          <w:rFonts w:ascii="Arial" w:hAnsi="Arial" w:cs="Arial"/>
        </w:rPr>
        <w:t>NPRR1221, Related to NOGRR262, Provisions for Operator-Controlled Manual Load Shed</w:t>
      </w:r>
    </w:p>
    <w:p w14:paraId="781439AF" w14:textId="65BDD330" w:rsidR="00F96A30" w:rsidRDefault="00F96A30" w:rsidP="00F53400">
      <w:pPr>
        <w:pStyle w:val="ListParagraph"/>
        <w:numPr>
          <w:ilvl w:val="1"/>
          <w:numId w:val="21"/>
        </w:numPr>
        <w:spacing w:after="120"/>
        <w:contextualSpacing w:val="0"/>
        <w:rPr>
          <w:rFonts w:ascii="Arial" w:hAnsi="Arial" w:cs="Arial"/>
        </w:rPr>
      </w:pPr>
      <w:r w:rsidRPr="00732B65">
        <w:rPr>
          <w:rFonts w:ascii="Arial" w:hAnsi="Arial" w:cs="Arial"/>
        </w:rPr>
        <w:t>Section</w:t>
      </w:r>
      <w:r>
        <w:rPr>
          <w:rFonts w:ascii="Arial" w:hAnsi="Arial" w:cs="Arial"/>
        </w:rPr>
        <w:t xml:space="preserve">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3B46D00" w14:textId="77777777" w:rsidR="000624C2" w:rsidRDefault="000624C2" w:rsidP="000624C2">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394DAB0E" w14:textId="2974E5D0" w:rsidR="00A86F39" w:rsidRPr="0003648D" w:rsidRDefault="00A86F39" w:rsidP="00A86F39">
      <w:pPr>
        <w:pStyle w:val="H3"/>
        <w:tabs>
          <w:tab w:val="left" w:pos="720"/>
        </w:tabs>
        <w:ind w:left="0" w:firstLine="0"/>
        <w:rPr>
          <w:i w:val="0"/>
        </w:rPr>
      </w:pPr>
      <w:r w:rsidRPr="0003648D">
        <w:rPr>
          <w:i w:val="0"/>
        </w:rPr>
        <w:t xml:space="preserve">Fast Frequency Response (FFR) </w:t>
      </w:r>
    </w:p>
    <w:p w14:paraId="73A8142C" w14:textId="4774D251" w:rsidR="00A86F39" w:rsidRDefault="00A86F39" w:rsidP="00A86F39">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w:t>
      </w:r>
      <w:ins w:id="4" w:author="ERCOT" w:date="2024-01-03T09:57:00Z">
        <w:r w:rsidR="00A60AD9" w:rsidRPr="00A60AD9">
          <w:t xml:space="preserve"> </w:t>
        </w:r>
        <w:r w:rsidR="00A60AD9">
          <w:t>Extensible Markup Language (XML) messaging instruction</w:t>
        </w:r>
      </w:ins>
      <w:r w:rsidRPr="00D74740">
        <w:t xml:space="preserve"> </w:t>
      </w:r>
      <w:del w:id="5" w:author="ERCOT" w:date="2024-01-03T09:42:00Z">
        <w:r w:rsidRPr="00D74740" w:rsidDel="00A86F39">
          <w:delText>Verbal Dispatch Instruction (VDI)</w:delText>
        </w:r>
        <w:r w:rsidDel="00A86F39">
          <w:delText xml:space="preserve"> </w:delText>
        </w:r>
      </w:del>
      <w:r>
        <w:t>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6F39" w14:paraId="5EBA8941" w14:textId="77777777" w:rsidTr="0030379F">
        <w:trPr>
          <w:trHeight w:val="476"/>
        </w:trPr>
        <w:tc>
          <w:tcPr>
            <w:tcW w:w="9576" w:type="dxa"/>
            <w:shd w:val="clear" w:color="auto" w:fill="E0E0E0"/>
          </w:tcPr>
          <w:p w14:paraId="121ABEE5" w14:textId="77777777" w:rsidR="00A86F39" w:rsidRPr="00625E9F" w:rsidRDefault="00A86F39" w:rsidP="0030379F">
            <w:pPr>
              <w:pStyle w:val="Instructions"/>
              <w:spacing w:before="120"/>
            </w:pPr>
            <w:r>
              <w:t>[NPRR1013</w:t>
            </w:r>
            <w:r w:rsidRPr="00625E9F">
              <w:t xml:space="preserve">: </w:t>
            </w:r>
            <w:r>
              <w:t xml:space="preserve"> Replace the</w:t>
            </w:r>
            <w:r w:rsidRPr="00625E9F">
              <w:t xml:space="preserve"> definition “</w:t>
            </w:r>
            <w:r w:rsidRPr="007132B2">
              <w:t>Fast Frequency Response (FFR)</w:t>
            </w:r>
            <w:r>
              <w:t xml:space="preserve">” above with the following </w:t>
            </w:r>
            <w:r w:rsidRPr="00625E9F">
              <w:t>upon system implementation</w:t>
            </w:r>
            <w:r>
              <w:t xml:space="preserve"> of the Real-Time Co-Optimization (RTC) project</w:t>
            </w:r>
            <w:r w:rsidRPr="00625E9F">
              <w:t>:]</w:t>
            </w:r>
          </w:p>
          <w:p w14:paraId="271A01AD" w14:textId="77777777" w:rsidR="00A86F39" w:rsidRPr="00F56FDD" w:rsidRDefault="00A86F39" w:rsidP="0030379F">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2BBF2350" w14:textId="28A5CE0F" w:rsidR="00A86F39" w:rsidRPr="005F5E22" w:rsidRDefault="00A86F39" w:rsidP="0030379F">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w:t>
            </w:r>
            <w:r w:rsidRPr="00F56FDD">
              <w:lastRenderedPageBreak/>
              <w:t xml:space="preserve">to an ERCOT </w:t>
            </w:r>
            <w:ins w:id="6" w:author="ERCOT" w:date="2024-01-03T09:58:00Z">
              <w:r w:rsidR="00A60AD9">
                <w:t xml:space="preserve">Extensible Markup Language (XML) messaging </w:t>
              </w:r>
            </w:ins>
            <w:ins w:id="7" w:author="ERCOT" w:date="2024-02-05T09:59:00Z">
              <w:r w:rsidR="00505E56">
                <w:t>instruction</w:t>
              </w:r>
            </w:ins>
            <w:ins w:id="8" w:author="ERCOT" w:date="2024-02-05T10:13:00Z">
              <w:r w:rsidR="0053168C">
                <w:t xml:space="preserve"> </w:t>
              </w:r>
            </w:ins>
            <w:del w:id="9" w:author="ERCOT" w:date="2024-01-03T09:58:00Z">
              <w:r w:rsidRPr="00F56FDD" w:rsidDel="00A60AD9">
                <w:delText xml:space="preserve">Verbal Dispatch Instruction (VDI) </w:delText>
              </w:r>
            </w:del>
            <w:r w:rsidRPr="00F56FDD">
              <w:t xml:space="preserve">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1A1085D" w14:textId="01BC3E96" w:rsidR="00A86F39" w:rsidRDefault="00A86F39" w:rsidP="00BC2D06">
      <w:pPr>
        <w:rPr>
          <w:ins w:id="10" w:author="ERCOT" w:date="2024-01-03T10:01:00Z"/>
          <w:rFonts w:ascii="Arial" w:hAnsi="Arial" w:cs="Arial"/>
          <w:bCs/>
          <w:iCs/>
          <w:color w:val="FF0000"/>
          <w:sz w:val="22"/>
          <w:szCs w:val="22"/>
        </w:rPr>
      </w:pPr>
    </w:p>
    <w:p w14:paraId="1FA030F3" w14:textId="77777777" w:rsidR="00E23745" w:rsidRPr="004222A1" w:rsidRDefault="00E23745" w:rsidP="00E23745">
      <w:pPr>
        <w:pStyle w:val="H2"/>
        <w:rPr>
          <w:b w:val="0"/>
        </w:rPr>
      </w:pPr>
      <w:r w:rsidRPr="004222A1">
        <w:t>Sustained Response Period</w:t>
      </w:r>
    </w:p>
    <w:p w14:paraId="27FE590E" w14:textId="1069F4D2" w:rsidR="0086005D" w:rsidRDefault="0086005D" w:rsidP="00E23745">
      <w:pPr>
        <w:pStyle w:val="BodyText"/>
      </w:pPr>
      <w:r w:rsidRPr="00500837">
        <w:t xml:space="preserve">The period of time beginning ten minutes after </w:t>
      </w:r>
      <w:ins w:id="11" w:author="ERCOT" w:date="2024-02-28T13:36:00Z">
        <w:r>
          <w:t xml:space="preserve">the deployment time instructed within the </w:t>
        </w:r>
      </w:ins>
      <w:r w:rsidRPr="00500837">
        <w:t>ERCOT</w:t>
      </w:r>
      <w:del w:id="12" w:author="ERCOT" w:date="2024-02-28T13:36:00Z">
        <w:r w:rsidRPr="00500837" w:rsidDel="0086005D">
          <w:delText>’s</w:delText>
        </w:r>
      </w:del>
      <w:r w:rsidRPr="00500837">
        <w:t xml:space="preserve"> </w:t>
      </w:r>
      <w:ins w:id="13" w:author="ERCOT" w:date="2024-02-28T13:37:00Z">
        <w:r>
          <w:t>Extensible Markup Language (XML) message</w:t>
        </w:r>
      </w:ins>
      <w:del w:id="14" w:author="ERCOT" w:date="2024-02-28T13:37:00Z">
        <w:r w:rsidRPr="00500837" w:rsidDel="0086005D">
          <w:delText>issuance of a VDI</w:delText>
        </w:r>
      </w:del>
      <w:r w:rsidRPr="00500837">
        <w:t xml:space="preserve"> deploying ERS-10 or 30 minutes after </w:t>
      </w:r>
      <w:ins w:id="15" w:author="ERCOT" w:date="2024-02-28T13:39:00Z">
        <w:r w:rsidR="000D755C">
          <w:t xml:space="preserve">the deployment time instructed within the </w:t>
        </w:r>
      </w:ins>
      <w:r w:rsidRPr="00500837">
        <w:t>ERCOT</w:t>
      </w:r>
      <w:del w:id="16" w:author="ERCOT" w:date="2024-02-28T13:40:00Z">
        <w:r w:rsidRPr="00500837" w:rsidDel="000D755C">
          <w:delText>’s</w:delText>
        </w:r>
      </w:del>
      <w:ins w:id="17" w:author="ERCOT" w:date="2024-02-28T13:40:00Z">
        <w:r w:rsidR="000D755C">
          <w:t xml:space="preserve"> XML message</w:t>
        </w:r>
      </w:ins>
      <w:del w:id="18" w:author="ERCOT" w:date="2024-02-28T13:40:00Z">
        <w:r w:rsidRPr="00500837" w:rsidDel="000D755C">
          <w:delText xml:space="preserve"> issuance of a VDI</w:delText>
        </w:r>
      </w:del>
      <w:r w:rsidRPr="00500837">
        <w:t xml:space="preserve"> deploying ERS-30</w:t>
      </w:r>
      <w:ins w:id="19" w:author="ERCOT" w:date="2024-02-28T13:41:00Z">
        <w:r w:rsidR="000D755C">
          <w:t>,</w:t>
        </w:r>
      </w:ins>
      <w:r w:rsidRPr="00500837">
        <w:t xml:space="preserve"> and ending with </w:t>
      </w:r>
      <w:ins w:id="20" w:author="ERCOT" w:date="2024-02-28T13:41:00Z">
        <w:r w:rsidR="000D755C">
          <w:t>the recall time instructed within the</w:t>
        </w:r>
        <w:r w:rsidR="000D755C" w:rsidRPr="00500837">
          <w:t xml:space="preserve"> </w:t>
        </w:r>
      </w:ins>
      <w:r w:rsidRPr="00500837">
        <w:t>ERCOT</w:t>
      </w:r>
      <w:del w:id="21" w:author="ERCOT" w:date="2024-02-28T13:41:00Z">
        <w:r w:rsidRPr="00500837" w:rsidDel="000D755C">
          <w:delText>’s</w:delText>
        </w:r>
      </w:del>
      <w:r w:rsidRPr="00500837">
        <w:t xml:space="preserve"> </w:t>
      </w:r>
      <w:ins w:id="22" w:author="ERCOT" w:date="2024-02-28T13:42:00Z">
        <w:r w:rsidR="000D755C">
          <w:t>XML message</w:t>
        </w:r>
        <w:r w:rsidR="000D755C" w:rsidRPr="00500837">
          <w:t xml:space="preserve"> </w:t>
        </w:r>
        <w:r w:rsidR="000D755C">
          <w:t>recalling</w:t>
        </w:r>
      </w:ins>
      <w:del w:id="23" w:author="ERCOT" w:date="2024-02-28T13:42:00Z">
        <w:r w:rsidRPr="00500837" w:rsidDel="000D755C">
          <w:delText>issuance of a VDI releasing</w:delText>
        </w:r>
      </w:del>
      <w:r w:rsidRPr="00500837">
        <w:t xml:space="preserve"> ERS Resources from the deployment.</w:t>
      </w:r>
    </w:p>
    <w:p w14:paraId="3D964F7D" w14:textId="04E47E15" w:rsidR="00E23745" w:rsidRDefault="00E23745" w:rsidP="00BC2D06">
      <w:pPr>
        <w:rPr>
          <w:rFonts w:ascii="Arial" w:hAnsi="Arial" w:cs="Arial"/>
          <w:bCs/>
          <w:iCs/>
          <w:color w:val="FF0000"/>
          <w:sz w:val="22"/>
          <w:szCs w:val="22"/>
        </w:rPr>
      </w:pPr>
    </w:p>
    <w:p w14:paraId="02E31942" w14:textId="77777777" w:rsidR="0008300D" w:rsidRPr="00AE0E6D" w:rsidRDefault="0008300D" w:rsidP="0008300D">
      <w:pPr>
        <w:pStyle w:val="H4"/>
        <w:ind w:left="1267" w:hanging="1267"/>
        <w:rPr>
          <w:b w:val="0"/>
        </w:rPr>
      </w:pPr>
      <w:bookmarkStart w:id="24" w:name="_Toc400526217"/>
      <w:bookmarkStart w:id="25" w:name="_Toc405534535"/>
      <w:bookmarkStart w:id="26" w:name="_Toc406570548"/>
      <w:bookmarkStart w:id="27" w:name="_Toc410910700"/>
      <w:bookmarkStart w:id="28" w:name="_Toc411841129"/>
      <w:bookmarkStart w:id="29" w:name="_Toc422147091"/>
      <w:bookmarkStart w:id="30" w:name="_Toc433020687"/>
      <w:bookmarkStart w:id="31" w:name="_Toc437262128"/>
      <w:bookmarkStart w:id="32" w:name="_Toc478375306"/>
      <w:bookmarkStart w:id="33" w:name="_Toc135989078"/>
      <w:r w:rsidRPr="00AE0E6D">
        <w:t>3.14.3.1</w:t>
      </w:r>
      <w:r w:rsidRPr="00AE0E6D">
        <w:tab/>
        <w:t>Emergency Response Service Procurement</w:t>
      </w:r>
      <w:bookmarkEnd w:id="24"/>
      <w:bookmarkEnd w:id="25"/>
      <w:bookmarkEnd w:id="26"/>
      <w:bookmarkEnd w:id="27"/>
      <w:bookmarkEnd w:id="28"/>
      <w:bookmarkEnd w:id="29"/>
      <w:bookmarkEnd w:id="30"/>
      <w:bookmarkEnd w:id="31"/>
      <w:bookmarkEnd w:id="32"/>
      <w:bookmarkEnd w:id="33"/>
    </w:p>
    <w:p w14:paraId="5D4CA58F" w14:textId="77777777" w:rsidR="0008300D" w:rsidRPr="00C83EFD" w:rsidRDefault="0008300D" w:rsidP="0008300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60783BB6" w14:textId="77777777" w:rsidR="0008300D" w:rsidRDefault="0008300D" w:rsidP="0008300D">
      <w:pPr>
        <w:spacing w:after="240"/>
        <w:ind w:left="1440" w:hanging="720"/>
      </w:pPr>
      <w:r w:rsidRPr="00C83EFD">
        <w:t>(a)</w:t>
      </w:r>
      <w:r w:rsidRPr="00C83EFD">
        <w:tab/>
      </w:r>
      <w:r>
        <w:t xml:space="preserve">December </w:t>
      </w:r>
      <w:r w:rsidRPr="00C83EFD">
        <w:t>through Ma</w:t>
      </w:r>
      <w:r>
        <w:t>rch;</w:t>
      </w:r>
    </w:p>
    <w:p w14:paraId="7F97A103" w14:textId="77777777" w:rsidR="0008300D" w:rsidRPr="00C83EFD" w:rsidRDefault="0008300D" w:rsidP="0008300D">
      <w:pPr>
        <w:spacing w:after="240"/>
        <w:ind w:left="1440" w:hanging="720"/>
      </w:pPr>
      <w:r>
        <w:t>(b)</w:t>
      </w:r>
      <w:r>
        <w:tab/>
        <w:t>April and May;</w:t>
      </w:r>
    </w:p>
    <w:p w14:paraId="7708DF81" w14:textId="77777777" w:rsidR="0008300D" w:rsidRPr="00C83EFD" w:rsidRDefault="0008300D" w:rsidP="0008300D">
      <w:pPr>
        <w:spacing w:after="240"/>
        <w:ind w:left="1440" w:hanging="720"/>
      </w:pPr>
      <w:r w:rsidRPr="00C83EFD">
        <w:t>(</w:t>
      </w:r>
      <w:r>
        <w:t>c</w:t>
      </w:r>
      <w:r w:rsidRPr="00C83EFD">
        <w:t>)</w:t>
      </w:r>
      <w:r w:rsidRPr="00C83EFD">
        <w:tab/>
        <w:t>June through September;</w:t>
      </w:r>
      <w:r>
        <w:t xml:space="preserve"> </w:t>
      </w:r>
      <w:r w:rsidRPr="00C83EFD">
        <w:t>and</w:t>
      </w:r>
    </w:p>
    <w:p w14:paraId="2A735BF7" w14:textId="24EA332A" w:rsidR="0008300D" w:rsidRPr="00C83EFD" w:rsidRDefault="0008300D" w:rsidP="0008300D">
      <w:pPr>
        <w:spacing w:after="240"/>
        <w:ind w:left="1440" w:hanging="720"/>
      </w:pPr>
      <w:r w:rsidRPr="00C83EFD">
        <w:t>(</w:t>
      </w:r>
      <w:r>
        <w:t>d</w:t>
      </w:r>
      <w:r w:rsidRPr="00C83EFD">
        <w:t>)</w:t>
      </w:r>
      <w:del w:id="34" w:author="ERCOT" w:date="2024-02-28T11:13:00Z">
        <w:r w:rsidRPr="00C83EFD" w:rsidDel="00DE5E8E">
          <w:delText xml:space="preserve"> </w:delText>
        </w:r>
      </w:del>
      <w:r w:rsidRPr="00C83EFD">
        <w:tab/>
        <w:t>October</w:t>
      </w:r>
      <w:r>
        <w:t xml:space="preserve"> and November.</w:t>
      </w:r>
    </w:p>
    <w:p w14:paraId="269BCF33" w14:textId="77777777" w:rsidR="0008300D" w:rsidRDefault="0008300D" w:rsidP="0008300D">
      <w:pPr>
        <w:spacing w:after="240"/>
        <w:ind w:left="720" w:hanging="720"/>
        <w:rPr>
          <w:iCs/>
        </w:rPr>
      </w:pPr>
      <w:r w:rsidRPr="00C83EFD">
        <w:t>(2)</w:t>
      </w:r>
      <w:r w:rsidRPr="00C83EFD">
        <w:tab/>
      </w:r>
      <w:r>
        <w:rPr>
          <w:iCs/>
        </w:rPr>
        <w:t>ERCOT shall procure ERS from one or more of the four following ERS service types:</w:t>
      </w:r>
    </w:p>
    <w:p w14:paraId="4268A168" w14:textId="77777777" w:rsidR="0008300D" w:rsidRPr="00D01315" w:rsidRDefault="0008300D" w:rsidP="0008300D">
      <w:pPr>
        <w:spacing w:after="240"/>
        <w:ind w:firstLine="720"/>
      </w:pPr>
      <w:r>
        <w:t>(a)</w:t>
      </w:r>
      <w:r>
        <w:tab/>
      </w:r>
      <w:r w:rsidRPr="00D01315">
        <w:t>Weather</w:t>
      </w:r>
      <w:r>
        <w:t>-</w:t>
      </w:r>
      <w:r w:rsidRPr="00D01315">
        <w:t>Sensitive ERS-10</w:t>
      </w:r>
    </w:p>
    <w:p w14:paraId="4304F05E" w14:textId="77777777" w:rsidR="0008300D" w:rsidRPr="00D01315" w:rsidRDefault="0008300D" w:rsidP="0008300D">
      <w:pPr>
        <w:spacing w:after="240"/>
        <w:ind w:left="1440" w:hanging="720"/>
        <w:rPr>
          <w:u w:val="single"/>
        </w:rPr>
      </w:pPr>
      <w:r w:rsidRPr="00D01315">
        <w:t>(b)</w:t>
      </w:r>
      <w:r w:rsidRPr="00D01315">
        <w:tab/>
      </w:r>
      <w:r w:rsidRPr="00E20201">
        <w:rPr>
          <w:iCs/>
        </w:rPr>
        <w:t>Non-Weather-Sensitive ERS</w:t>
      </w:r>
      <w:r w:rsidRPr="00E20201">
        <w:t>-10</w:t>
      </w:r>
    </w:p>
    <w:p w14:paraId="2F861AF8" w14:textId="77777777" w:rsidR="0008300D" w:rsidRPr="00D01315" w:rsidRDefault="0008300D" w:rsidP="0008300D">
      <w:pPr>
        <w:spacing w:after="240"/>
        <w:ind w:left="1440" w:hanging="720"/>
      </w:pPr>
      <w:r>
        <w:t>(c)</w:t>
      </w:r>
      <w:r>
        <w:tab/>
      </w:r>
      <w:r w:rsidRPr="00D01315">
        <w:t>Weather</w:t>
      </w:r>
      <w:r>
        <w:t>-</w:t>
      </w:r>
      <w:r w:rsidRPr="00D01315">
        <w:t>Sensitive ERS-30</w:t>
      </w:r>
    </w:p>
    <w:p w14:paraId="46C5673F" w14:textId="77777777" w:rsidR="0008300D" w:rsidRDefault="0008300D" w:rsidP="0008300D">
      <w:pPr>
        <w:pStyle w:val="BodyTextNumbered"/>
        <w:ind w:left="1440"/>
      </w:pPr>
      <w:r>
        <w:t>(d)</w:t>
      </w:r>
      <w:r>
        <w:tab/>
      </w:r>
      <w:r w:rsidRPr="00D01315">
        <w:t>Non-Weather</w:t>
      </w:r>
      <w:r>
        <w:t>-</w:t>
      </w:r>
      <w:r w:rsidRPr="00D01315">
        <w:t>Sensitive ERS-30</w:t>
      </w:r>
    </w:p>
    <w:p w14:paraId="1E16BCD9" w14:textId="6E8CCE0A" w:rsidR="0008300D" w:rsidRDefault="0008300D" w:rsidP="0008300D">
      <w:pPr>
        <w:pStyle w:val="BodyTextNumbered"/>
      </w:pPr>
      <w:r>
        <w:t>(3)</w:t>
      </w:r>
      <w:r>
        <w:tab/>
      </w:r>
      <w:r w:rsidRPr="00C83EFD">
        <w:t xml:space="preserve">ERS offers shall be submitted only by QSEs capable of receiving </w:t>
      </w:r>
      <w:del w:id="35" w:author="ERCOT" w:date="2024-01-03T10:42:00Z">
        <w:r w:rsidRPr="00C83EFD" w:rsidDel="0008300D">
          <w:delText xml:space="preserve">both </w:delText>
        </w:r>
      </w:del>
      <w:r w:rsidRPr="00C83EFD">
        <w:t xml:space="preserve">Extensible Markup Language (XML) messaging </w:t>
      </w:r>
      <w:del w:id="36" w:author="ERCOT" w:date="2024-01-03T10:43:00Z">
        <w:r w:rsidRPr="00C83EFD" w:rsidDel="0008300D">
          <w:delText xml:space="preserve">and Verbal Dispatch Instructions (VDIs) </w:delText>
        </w:r>
      </w:del>
      <w:r w:rsidRPr="00C83EFD">
        <w:t xml:space="preserve">on behalf of represented ERS Resources.  </w:t>
      </w:r>
      <w:r w:rsidRPr="00C83EFD">
        <w:rPr>
          <w:iCs w:val="0"/>
        </w:rPr>
        <w:t xml:space="preserve"> </w:t>
      </w:r>
    </w:p>
    <w:p w14:paraId="695785F4" w14:textId="77777777" w:rsidR="0008300D" w:rsidRDefault="0008300D" w:rsidP="0008300D">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w:t>
      </w:r>
      <w:r>
        <w:t>Transmission and/or Distribution Service Provider (</w:t>
      </w:r>
      <w:r w:rsidRPr="00C83EFD">
        <w:t>TDSP</w:t>
      </w:r>
      <w:r>
        <w:t>)</w:t>
      </w:r>
      <w:r w:rsidRPr="00C83EFD">
        <w:t xml:space="preserve"> prior to submitting an ERS offer</w:t>
      </w:r>
      <w:r w:rsidRPr="005A1984">
        <w:t xml:space="preserve"> </w:t>
      </w:r>
      <w:r w:rsidRPr="008036AA">
        <w:t xml:space="preserve">and must have exported energy to the ERCOT </w:t>
      </w:r>
      <w:r>
        <w:t>System</w:t>
      </w:r>
      <w:r w:rsidRPr="008036AA">
        <w:t xml:space="preserve"> prior to the offer due date.  </w:t>
      </w:r>
      <w:r w:rsidRPr="008036AA">
        <w:lastRenderedPageBreak/>
        <w:t>An ERS Resource that cannot inject energy to the ERCOT System can only be offered as an ERS Load</w:t>
      </w:r>
      <w:r w:rsidRPr="00C83EFD">
        <w:t>.</w:t>
      </w:r>
    </w:p>
    <w:p w14:paraId="5DBAD986" w14:textId="77777777" w:rsidR="0008300D" w:rsidRPr="004759AD" w:rsidRDefault="0008300D" w:rsidP="0008300D">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437DB7E" w14:textId="77777777" w:rsidR="0008300D" w:rsidRPr="004759AD" w:rsidRDefault="0008300D" w:rsidP="0008300D">
      <w:pPr>
        <w:spacing w:after="240"/>
        <w:ind w:left="1440" w:hanging="720"/>
      </w:pPr>
      <w:r w:rsidRPr="004759AD">
        <w:t>(a)</w:t>
      </w:r>
      <w:r w:rsidRPr="004759AD">
        <w:tab/>
        <w:t xml:space="preserve">The ERS Load must consist exclusively of residential sites; or </w:t>
      </w:r>
    </w:p>
    <w:p w14:paraId="4DEC6D9A" w14:textId="77777777" w:rsidR="0008300D" w:rsidRDefault="0008300D" w:rsidP="0008300D">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02359E51" w14:textId="77777777" w:rsidR="0008300D" w:rsidRDefault="0008300D" w:rsidP="00DE5E8E">
      <w:pPr>
        <w:pStyle w:val="List2"/>
        <w:ind w:left="2160"/>
      </w:pPr>
      <w:r>
        <w:t>(i)</w:t>
      </w:r>
      <w:del w:id="37" w:author="ERCOT" w:date="2024-02-28T11:21:00Z">
        <w:r w:rsidRPr="00C83EFD" w:rsidDel="00F412EF">
          <w:rPr>
            <w:iCs/>
          </w:rPr>
          <w:delText xml:space="preserve"> </w:delText>
        </w:r>
      </w:del>
      <w:r w:rsidRPr="00C83EFD">
        <w:rPr>
          <w:iCs/>
        </w:rPr>
        <w:tab/>
      </w:r>
      <w:r w:rsidRPr="00B33C08">
        <w:t xml:space="preserve">ERCOT shall establish minimum accuracy standards for qualification as an ERS Load under the regression baseline evaluation methodology.  </w:t>
      </w:r>
    </w:p>
    <w:p w14:paraId="5E073615" w14:textId="77777777" w:rsidR="0008300D" w:rsidRDefault="0008300D" w:rsidP="00DE5E8E">
      <w:pPr>
        <w:pStyle w:val="List2"/>
        <w:ind w:left="2160"/>
      </w:pPr>
      <w:r>
        <w:rPr>
          <w:iCs/>
        </w:rPr>
        <w:t>(ii)</w:t>
      </w:r>
      <w:r w:rsidRPr="00C83EFD">
        <w:rPr>
          <w:iCs/>
        </w:rPr>
        <w:tab/>
      </w:r>
      <w:r w:rsidRPr="00B33C08">
        <w:t>An ERS Load must have at least nine months of interval meter data to qualify as weather-sensitive under the regression baseline evaluation methodology.</w:t>
      </w:r>
    </w:p>
    <w:p w14:paraId="55B2A75C" w14:textId="77777777" w:rsidR="0008300D" w:rsidRDefault="0008300D" w:rsidP="00DE5E8E">
      <w:pPr>
        <w:pStyle w:val="List2"/>
        <w:ind w:left="2160"/>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41CB5C33" w14:textId="77777777" w:rsidR="0008300D" w:rsidRDefault="0008300D" w:rsidP="0008300D">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19CD9F5" w14:textId="77777777" w:rsidR="0008300D" w:rsidRDefault="0008300D" w:rsidP="0008300D">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69626624" w14:textId="77777777" w:rsidR="0008300D" w:rsidRDefault="0008300D" w:rsidP="0008300D">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EF5609F" w14:textId="77777777" w:rsidR="0008300D" w:rsidRDefault="0008300D" w:rsidP="0008300D">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2688A308" w14:textId="77777777" w:rsidR="0008300D" w:rsidRDefault="0008300D" w:rsidP="0008300D">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62E339B4" w14:textId="77777777" w:rsidR="0008300D" w:rsidRPr="00C83EFD" w:rsidRDefault="0008300D" w:rsidP="0008300D">
      <w:pPr>
        <w:spacing w:after="240"/>
        <w:ind w:left="720" w:hanging="720"/>
        <w:rPr>
          <w:iCs/>
        </w:rPr>
      </w:pPr>
      <w:r>
        <w:rPr>
          <w:iCs/>
        </w:rPr>
        <w:lastRenderedPageBreak/>
        <w:t>(10)</w:t>
      </w:r>
      <w:r>
        <w:rPr>
          <w:iCs/>
        </w:rPr>
        <w:tab/>
      </w:r>
      <w:r w:rsidRPr="00C83EFD">
        <w:t>ERCOT may establish an upper limit, in MWs, on the amount of ERS capacity it will procure for any ERS Time Period in any ERS Standard Contract Term.</w:t>
      </w:r>
      <w:r w:rsidRPr="00C83EFD">
        <w:rPr>
          <w:iCs/>
        </w:rPr>
        <w:tab/>
      </w:r>
    </w:p>
    <w:p w14:paraId="42299963" w14:textId="77777777" w:rsidR="0008300D" w:rsidRPr="00C83EFD" w:rsidRDefault="0008300D" w:rsidP="0008300D">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50EE537D" w14:textId="77777777" w:rsidR="0008300D" w:rsidRPr="00C83EFD" w:rsidRDefault="0008300D" w:rsidP="0008300D">
      <w:pPr>
        <w:spacing w:after="240"/>
        <w:ind w:left="1440" w:hanging="720"/>
      </w:pPr>
      <w:r w:rsidRPr="00C83EFD">
        <w:t>(a)</w:t>
      </w:r>
      <w:r w:rsidRPr="00C83EFD">
        <w:tab/>
        <w:t>The name of the QSE representing the ERS Resource and the name of an individual authorized by the QSE to represent the QSE and its ERS Resource(s);</w:t>
      </w:r>
    </w:p>
    <w:p w14:paraId="6205CB28" w14:textId="77777777" w:rsidR="0008300D" w:rsidRPr="00C83EFD" w:rsidRDefault="0008300D" w:rsidP="0008300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4FBB30" w14:textId="77777777" w:rsidR="0008300D" w:rsidRPr="00C83EFD" w:rsidRDefault="0008300D" w:rsidP="0008300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4CCEB5D" w14:textId="77777777" w:rsidR="0008300D" w:rsidRPr="00C83EFD" w:rsidRDefault="0008300D" w:rsidP="0008300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746E4133" w14:textId="77777777" w:rsidR="0008300D" w:rsidRPr="00C83EFD" w:rsidRDefault="0008300D" w:rsidP="0008300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44C82974" w14:textId="77777777" w:rsidR="0008300D" w:rsidRDefault="0008300D" w:rsidP="0008300D">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4DEB1E95" w14:textId="77777777" w:rsidR="0008300D" w:rsidRDefault="0008300D" w:rsidP="0008300D">
      <w:pPr>
        <w:spacing w:after="240"/>
        <w:ind w:left="1440" w:hanging="720"/>
      </w:pPr>
      <w:r>
        <w:t>(g)</w:t>
      </w:r>
      <w:r w:rsidRPr="00C83EFD">
        <w:tab/>
      </w:r>
      <w:r>
        <w:t>A</w:t>
      </w:r>
      <w:r w:rsidRPr="00C83EFD">
        <w:t xml:space="preserve">ffirmation that the QSE and the controlling Entity the ERS Resource are familiar with any applicable federal, </w:t>
      </w:r>
      <w:proofErr w:type="gramStart"/>
      <w:r w:rsidRPr="00C83EFD">
        <w:t>state</w:t>
      </w:r>
      <w:proofErr w:type="gramEnd"/>
      <w:r w:rsidRPr="00C83EFD">
        <w:t xml:space="preserv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500112FE" w14:textId="77777777" w:rsidR="0008300D" w:rsidRDefault="0008300D" w:rsidP="0008300D">
      <w:pPr>
        <w:spacing w:after="240"/>
        <w:ind w:left="1440" w:hanging="720"/>
      </w:pPr>
      <w:r w:rsidRPr="002675AF">
        <w:lastRenderedPageBreak/>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54428472" w14:textId="77777777" w:rsidR="0008300D" w:rsidRDefault="0008300D" w:rsidP="0008300D">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16DFF204" w14:textId="77777777" w:rsidR="0008300D" w:rsidRDefault="0008300D" w:rsidP="0008300D">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8300D" w14:paraId="4513745F" w14:textId="77777777" w:rsidTr="0030379F">
        <w:tc>
          <w:tcPr>
            <w:tcW w:w="9350" w:type="dxa"/>
            <w:tcBorders>
              <w:top w:val="single" w:sz="4" w:space="0" w:color="auto"/>
              <w:left w:val="single" w:sz="4" w:space="0" w:color="auto"/>
              <w:bottom w:val="single" w:sz="4" w:space="0" w:color="auto"/>
              <w:right w:val="single" w:sz="4" w:space="0" w:color="auto"/>
            </w:tcBorders>
            <w:shd w:val="clear" w:color="auto" w:fill="D9D9D9"/>
          </w:tcPr>
          <w:p w14:paraId="28544CCF" w14:textId="77777777" w:rsidR="0008300D" w:rsidRPr="002A760C" w:rsidRDefault="0008300D" w:rsidP="0030379F">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16642BD1" w14:textId="77777777" w:rsidR="0008300D" w:rsidRDefault="0008300D" w:rsidP="0008300D">
      <w:pPr>
        <w:spacing w:before="240" w:after="240"/>
        <w:ind w:left="720" w:hanging="720"/>
      </w:pPr>
      <w:r>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1BF1B975" w14:textId="77777777" w:rsidR="0008300D" w:rsidRPr="004759AD" w:rsidRDefault="0008300D" w:rsidP="0008300D">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236490C0" w14:textId="77777777" w:rsidR="0008300D" w:rsidRPr="004759AD" w:rsidRDefault="0008300D" w:rsidP="0008300D">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6411E805" w14:textId="77777777" w:rsidR="0008300D" w:rsidRPr="00CE0978" w:rsidRDefault="0008300D" w:rsidP="00F412EF">
      <w:pPr>
        <w:pStyle w:val="List2"/>
        <w:ind w:firstLine="0"/>
      </w:pPr>
      <w:r w:rsidRPr="004759AD">
        <w:t>(</w:t>
      </w:r>
      <w:r>
        <w:t>i</w:t>
      </w:r>
      <w:r w:rsidRPr="004759AD">
        <w:t>)</w:t>
      </w:r>
      <w:r w:rsidRPr="004759AD">
        <w:tab/>
        <w:t>100</w:t>
      </w:r>
      <w:r>
        <w:t>%</w:t>
      </w:r>
      <w:r w:rsidRPr="004759AD">
        <w:t xml:space="preserve"> of</w:t>
      </w:r>
      <w:r>
        <w:t xml:space="preserve"> the initial number of sites</w:t>
      </w:r>
      <w:r w:rsidRPr="004759AD">
        <w:t>; or</w:t>
      </w:r>
    </w:p>
    <w:p w14:paraId="1DFEF297" w14:textId="77777777" w:rsidR="0008300D" w:rsidRPr="004759AD" w:rsidRDefault="0008300D" w:rsidP="00F412EF">
      <w:pPr>
        <w:pStyle w:val="List2"/>
        <w:ind w:left="2160"/>
      </w:pPr>
      <w:r w:rsidRPr="004759AD">
        <w:t>(</w:t>
      </w:r>
      <w:r>
        <w:t>ii</w:t>
      </w:r>
      <w:r w:rsidRPr="004759AD">
        <w:t>)</w:t>
      </w:r>
      <w:r w:rsidRPr="004759AD">
        <w:tab/>
        <w:t xml:space="preserve">Two MW times the QSE’s projection of the </w:t>
      </w:r>
      <w:r>
        <w:t xml:space="preserve">maximum number of sites in the aggregation during the ERS Standard Contract Term, divided by the </w:t>
      </w:r>
      <w:r>
        <w:lastRenderedPageBreak/>
        <w:t>maximum MW capacity offered for any ERS Time Period for the aggregation</w:t>
      </w:r>
      <w:r w:rsidRPr="004759AD">
        <w:t>.</w:t>
      </w:r>
    </w:p>
    <w:p w14:paraId="58AD5E79" w14:textId="77777777" w:rsidR="0008300D" w:rsidRDefault="0008300D" w:rsidP="0008300D">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E0E3D13" w14:textId="77777777" w:rsidR="0008300D" w:rsidRPr="00C83EFD" w:rsidRDefault="0008300D" w:rsidP="0008300D">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5349B1B5" w14:textId="77777777" w:rsidR="0008300D" w:rsidRPr="00C83EFD" w:rsidRDefault="0008300D" w:rsidP="0008300D">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4D33423F" w14:textId="77777777" w:rsidR="0008300D" w:rsidRDefault="0008300D" w:rsidP="0008300D">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2814E64" w14:textId="77777777" w:rsidR="0008300D" w:rsidRDefault="0008300D" w:rsidP="0008300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75A9348E" w14:textId="77777777" w:rsidR="0008300D" w:rsidRDefault="0008300D" w:rsidP="0008300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775230CE" w14:textId="77777777" w:rsidR="0008300D" w:rsidRDefault="0008300D" w:rsidP="0008300D">
      <w:pPr>
        <w:tabs>
          <w:tab w:val="left" w:pos="2160"/>
        </w:tabs>
        <w:spacing w:after="240"/>
        <w:ind w:left="720" w:hanging="720"/>
      </w:pPr>
      <w:r>
        <w:rPr>
          <w:iCs/>
        </w:rPr>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w:t>
      </w:r>
      <w:r>
        <w:lastRenderedPageBreak/>
        <w:t>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7274D8B" w14:textId="77777777" w:rsidR="0008300D" w:rsidRPr="00C83EFD" w:rsidRDefault="0008300D" w:rsidP="0008300D">
      <w:pPr>
        <w:tabs>
          <w:tab w:val="left" w:pos="2160"/>
        </w:tabs>
        <w:spacing w:after="240"/>
        <w:ind w:left="720" w:hanging="720"/>
        <w:rPr>
          <w:iCs/>
        </w:rPr>
      </w:pPr>
      <w:r>
        <w:t>(18)</w:t>
      </w:r>
      <w:r>
        <w:tab/>
      </w:r>
      <w:r w:rsidRPr="00C83EFD">
        <w:rPr>
          <w:iCs/>
        </w:rPr>
        <w:t xml:space="preserve">ERS Resources shall be obligated in ERS Contract Periods as follows:  </w:t>
      </w:r>
    </w:p>
    <w:p w14:paraId="29D686F8" w14:textId="77777777" w:rsidR="0008300D" w:rsidRDefault="0008300D" w:rsidP="0008300D">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260497C9" w14:textId="77777777" w:rsidR="0008300D" w:rsidRPr="00E30503" w:rsidRDefault="0008300D" w:rsidP="0008300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193FBCA2" w14:textId="77777777" w:rsidR="0008300D" w:rsidRPr="00C83EFD" w:rsidRDefault="0008300D" w:rsidP="0008300D">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3D3458AF" w14:textId="77777777" w:rsidR="0008300D" w:rsidRPr="00C83EFD" w:rsidRDefault="0008300D" w:rsidP="0008300D">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C3B1681" w14:textId="77777777" w:rsidR="0008300D" w:rsidRPr="00C83EFD" w:rsidRDefault="0008300D" w:rsidP="0008300D">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21DB200B" w14:textId="77777777" w:rsidR="0008300D" w:rsidRPr="00C83EFD" w:rsidRDefault="0008300D" w:rsidP="0008300D">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6E68FCEB" w14:textId="77777777" w:rsidR="0008300D" w:rsidRPr="00C83EFD" w:rsidRDefault="0008300D" w:rsidP="0008300D">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4CBBA2AE" w14:textId="77777777" w:rsidR="0008300D" w:rsidRPr="00C83EFD" w:rsidRDefault="0008300D" w:rsidP="0008300D">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555CC8D9" w14:textId="77777777" w:rsidR="0008300D" w:rsidRDefault="0008300D" w:rsidP="0008300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63920C4A" w14:textId="77777777" w:rsidR="0008300D" w:rsidRDefault="0008300D" w:rsidP="0008300D">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74EE5C74" w14:textId="77777777" w:rsidR="0008300D" w:rsidRDefault="0008300D" w:rsidP="0008300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75DCBB8" w14:textId="77777777" w:rsidR="0008300D" w:rsidRPr="00C83EFD" w:rsidRDefault="0008300D" w:rsidP="0008300D">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645D3C2A" w14:textId="77777777" w:rsidR="0008300D" w:rsidRDefault="0008300D" w:rsidP="0008300D">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The Emergency Response Service Procurement Methodology, posted on the ERCOT website, is an Other Binding Document that 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r>
        <w:rPr>
          <w:iCs/>
        </w:rPr>
        <w:t>the Emergency Response Service Procurement Methodology 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prorated capacity limit or below the minimum MW offer applicable to the ERS service type as specified in paragraph (8) above</w:t>
      </w:r>
      <w:r w:rsidRPr="00C83EFD">
        <w:rPr>
          <w:iCs/>
        </w:rPr>
        <w:t>, the offer will not be awarded.</w:t>
      </w:r>
      <w:r>
        <w:rPr>
          <w:iCs/>
        </w:rPr>
        <w:t xml:space="preserve">  </w:t>
      </w:r>
    </w:p>
    <w:p w14:paraId="67DA0DDE" w14:textId="77777777" w:rsidR="0008300D" w:rsidRDefault="0008300D" w:rsidP="0008300D">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352EC18" w14:textId="590FF1F8" w:rsidR="0008300D" w:rsidRDefault="0008300D" w:rsidP="0008300D">
      <w:pPr>
        <w:spacing w:after="240"/>
        <w:ind w:left="720" w:hanging="720"/>
        <w:rPr>
          <w:iCs/>
        </w:rPr>
      </w:pPr>
      <w:r w:rsidRPr="00C83EFD">
        <w:rPr>
          <w:iCs/>
        </w:rPr>
        <w:lastRenderedPageBreak/>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74A1356B" w14:textId="77777777" w:rsidR="007E4002" w:rsidRPr="000624C2" w:rsidRDefault="007E4002" w:rsidP="007E4002">
      <w:pPr>
        <w:pStyle w:val="H5"/>
        <w:spacing w:before="480"/>
        <w:ind w:left="1627" w:hanging="1627"/>
        <w:rPr>
          <w:i w:val="0"/>
          <w:iCs w:val="0"/>
        </w:rPr>
      </w:pPr>
      <w:bookmarkStart w:id="38" w:name="_Toc397504992"/>
      <w:bookmarkStart w:id="39" w:name="_Toc402357120"/>
      <w:bookmarkStart w:id="40" w:name="_Toc422486500"/>
      <w:bookmarkStart w:id="41" w:name="_Toc433093352"/>
      <w:bookmarkStart w:id="42" w:name="_Toc433093510"/>
      <w:bookmarkStart w:id="43" w:name="_Toc440874738"/>
      <w:bookmarkStart w:id="44" w:name="_Toc448142293"/>
      <w:bookmarkStart w:id="45" w:name="_Toc448142450"/>
      <w:bookmarkStart w:id="46" w:name="_Toc458770287"/>
      <w:bookmarkStart w:id="47" w:name="_Toc459294255"/>
      <w:bookmarkStart w:id="48" w:name="_Toc463262748"/>
      <w:bookmarkStart w:id="49" w:name="_Toc468286821"/>
      <w:bookmarkStart w:id="50" w:name="_Toc481502867"/>
      <w:bookmarkStart w:id="51" w:name="_Toc496080035"/>
      <w:bookmarkStart w:id="52" w:name="_Toc135992312"/>
      <w:commentRangeStart w:id="53"/>
      <w:r w:rsidRPr="000624C2">
        <w:rPr>
          <w:i w:val="0"/>
          <w:iCs w:val="0"/>
        </w:rPr>
        <w:t>6.5.9.4.1</w:t>
      </w:r>
      <w:commentRangeEnd w:id="53"/>
      <w:r w:rsidR="003C5E97">
        <w:rPr>
          <w:rStyle w:val="CommentReference"/>
          <w:b w:val="0"/>
          <w:bCs w:val="0"/>
          <w:i w:val="0"/>
          <w:iCs w:val="0"/>
        </w:rPr>
        <w:commentReference w:id="53"/>
      </w:r>
      <w:r w:rsidRPr="000624C2">
        <w:rPr>
          <w:i w:val="0"/>
          <w:iCs w:val="0"/>
        </w:rPr>
        <w:tab/>
        <w:t>General Procedures Prior to EEA Operations</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0624C2">
        <w:rPr>
          <w:i w:val="0"/>
          <w:iCs w:val="0"/>
        </w:rPr>
        <w:t xml:space="preserve"> </w:t>
      </w:r>
    </w:p>
    <w:p w14:paraId="678B4B58" w14:textId="77777777" w:rsidR="007E4002" w:rsidRDefault="007E4002" w:rsidP="007E4002">
      <w:pPr>
        <w:pStyle w:val="BodyTextNumbered"/>
      </w:pPr>
      <w:r>
        <w:t>(1)</w:t>
      </w:r>
      <w:r>
        <w:tab/>
        <w:t>Prior to declaring EEA Level 1 detailed in Section 6.5.9.4.2, EEA Levels, ERCOT may perform the following operations consistent with Good Utility Practice:</w:t>
      </w:r>
    </w:p>
    <w:p w14:paraId="65D66A60" w14:textId="77777777" w:rsidR="007E4002" w:rsidRDefault="007E4002" w:rsidP="000831B6">
      <w:pPr>
        <w:pStyle w:val="List"/>
        <w:ind w:left="1440"/>
      </w:pPr>
      <w:r>
        <w:t>(a)</w:t>
      </w:r>
      <w:r>
        <w:tab/>
        <w:t>Provide Dispatch Instructions to QSEs for specific Resources to operate at an Emergency Base Point to maximize Resource deployment so as to increase PRC levels on other Resources;</w:t>
      </w:r>
    </w:p>
    <w:p w14:paraId="6DBBC4EE" w14:textId="77777777" w:rsidR="007E4002" w:rsidRDefault="007E4002" w:rsidP="000831B6">
      <w:pPr>
        <w:pStyle w:val="List"/>
        <w:ind w:left="1440"/>
      </w:pPr>
      <w:r>
        <w:t>(b)</w:t>
      </w:r>
      <w:r>
        <w:tab/>
        <w:t>Commit specific available Resources as necessary that can respond in the timeframe of the emergency.  Such commitments will be settled using the HRUC process;</w:t>
      </w:r>
    </w:p>
    <w:p w14:paraId="577ED96B" w14:textId="77777777" w:rsidR="007E4002" w:rsidRDefault="007E4002" w:rsidP="000831B6">
      <w:pPr>
        <w:pStyle w:val="List"/>
        <w:ind w:left="1440"/>
      </w:pPr>
      <w:r>
        <w:t>(c)</w:t>
      </w:r>
      <w:r>
        <w:tab/>
        <w:t>Start RMR Units available in the time frame of the emergency.  RMR Units should be loaded to full capability;</w:t>
      </w:r>
    </w:p>
    <w:p w14:paraId="3867BA8F" w14:textId="77777777" w:rsidR="007E4002" w:rsidRDefault="007E4002" w:rsidP="000831B6">
      <w:pPr>
        <w:pStyle w:val="List"/>
        <w:ind w:left="1440"/>
      </w:pPr>
      <w:r>
        <w:t>(d)</w:t>
      </w:r>
      <w:r>
        <w:tab/>
        <w:t>Utilize available Resources providing RRS, ECRS, and Non-Spin services as required;</w:t>
      </w:r>
    </w:p>
    <w:p w14:paraId="7E6CCDDF" w14:textId="77777777" w:rsidR="007E4002" w:rsidRDefault="007E4002" w:rsidP="000831B6">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F22E09E" w14:textId="77777777" w:rsidR="007E4002" w:rsidRDefault="007E4002" w:rsidP="000831B6">
      <w:pPr>
        <w:pStyle w:val="List"/>
        <w:spacing w:before="240"/>
        <w:ind w:left="1440"/>
      </w:pPr>
      <w:r>
        <w:t>(f)</w:t>
      </w:r>
      <w:r>
        <w:tab/>
        <w:t xml:space="preserve">ERCOT shall use the PRC and system frequency to determine the appropriate Emergency Notice and EEA levels. </w:t>
      </w:r>
    </w:p>
    <w:p w14:paraId="680FE9EF" w14:textId="63210C92" w:rsidR="007E4002" w:rsidRPr="005D778F" w:rsidRDefault="007E4002" w:rsidP="007E4002">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w:t>
      </w:r>
      <w:ins w:id="54" w:author="ERCOT" w:date="2024-01-03T15:00:00Z">
        <w:r w:rsidR="00F375F8">
          <w:t>.</w:t>
        </w:r>
      </w:ins>
      <w:del w:id="55" w:author="ERCOT" w:date="2024-02-05T10:32:00Z">
        <w:r w:rsidRPr="00D866C9" w:rsidDel="0011600F">
          <w:delText xml:space="preserve"> </w:delText>
        </w:r>
      </w:del>
      <w:del w:id="56" w:author="ERCOT" w:date="2024-01-03T11:59:00Z">
        <w:r w:rsidRPr="00D866C9" w:rsidDel="007E4002">
          <w:delText xml:space="preserve">followed by a VDI </w:delText>
        </w:r>
      </w:del>
      <w:del w:id="57" w:author="ERCOT" w:date="2024-01-03T15:00:00Z">
        <w:r w:rsidRPr="00D866C9" w:rsidDel="00F375F8">
          <w:delText>to the QSE Hotline.</w:delText>
        </w:r>
      </w:del>
      <w:r w:rsidRPr="00D866C9">
        <w:t xml:space="preserve"> </w:t>
      </w:r>
      <w:ins w:id="58" w:author="ERCOT" w:date="2024-02-05T10:32:00Z">
        <w:r w:rsidR="0011600F">
          <w:t xml:space="preserve"> </w:t>
        </w:r>
      </w:ins>
      <w:ins w:id="59" w:author="ERCOT" w:date="2024-01-03T14:58:00Z">
        <w:r w:rsidR="00F375F8">
          <w:t xml:space="preserve">The </w:t>
        </w:r>
      </w:ins>
      <w:ins w:id="60" w:author="ERCOT" w:date="2024-02-12T13:41:00Z">
        <w:r w:rsidR="00887445">
          <w:t xml:space="preserve">deployment </w:t>
        </w:r>
      </w:ins>
      <w:ins w:id="61" w:author="ERCOT" w:date="2024-02-05T14:44:00Z">
        <w:r w:rsidR="001F76F9">
          <w:t xml:space="preserve">time </w:t>
        </w:r>
      </w:ins>
      <w:ins w:id="62" w:author="ERCOT" w:date="2024-02-12T13:42:00Z">
        <w:r w:rsidR="00887445">
          <w:t>with</w:t>
        </w:r>
      </w:ins>
      <w:ins w:id="63" w:author="ERCOT" w:date="2024-02-05T14:44:00Z">
        <w:r w:rsidR="001F76F9">
          <w:t xml:space="preserve">in the </w:t>
        </w:r>
      </w:ins>
      <w:ins w:id="64" w:author="ERCOT" w:date="2024-02-05T12:18:00Z">
        <w:r w:rsidR="00AC421E">
          <w:t>ERCOT</w:t>
        </w:r>
      </w:ins>
      <w:ins w:id="65" w:author="ERCOT" w:date="2024-01-03T14:59:00Z">
        <w:r w:rsidR="00F375F8">
          <w:t xml:space="preserve"> XML</w:t>
        </w:r>
      </w:ins>
      <w:ins w:id="66" w:author="ERCOT" w:date="2024-01-31T11:21:00Z">
        <w:r w:rsidR="00776D02">
          <w:t xml:space="preserve"> deployment</w:t>
        </w:r>
      </w:ins>
      <w:ins w:id="67" w:author="ERCOT" w:date="2024-01-03T14:59:00Z">
        <w:r w:rsidR="00F375F8">
          <w:t xml:space="preserve"> message shall represent </w:t>
        </w:r>
      </w:ins>
      <w:del w:id="68" w:author="ERCOT" w:date="2024-01-03T14:59:00Z">
        <w:r w:rsidRPr="00D866C9" w:rsidDel="00F375F8">
          <w:delText>T</w:delText>
        </w:r>
      </w:del>
      <w:ins w:id="69" w:author="ERCOT" w:date="2024-01-03T14:59:00Z">
        <w:r w:rsidR="00F375F8">
          <w:t>t</w:t>
        </w:r>
      </w:ins>
      <w:r w:rsidRPr="00D866C9">
        <w:t xml:space="preserve">he </w:t>
      </w:r>
      <w:ins w:id="70" w:author="ERCOT" w:date="2024-01-03T14:59:00Z">
        <w:r w:rsidR="00F375F8">
          <w:t xml:space="preserve">beginning of the </w:t>
        </w:r>
      </w:ins>
      <w:r w:rsidRPr="00D866C9">
        <w:t>ERS-10 and ERS-30 ramp periods</w:t>
      </w:r>
      <w:ins w:id="71" w:author="ERCOT" w:date="2024-01-03T14:59:00Z">
        <w:r w:rsidR="00F375F8">
          <w:t>.</w:t>
        </w:r>
      </w:ins>
      <w:del w:id="72" w:author="ERCOT" w:date="2024-01-03T15:00:00Z">
        <w:r w:rsidRPr="00D866C9" w:rsidDel="00F375F8">
          <w:delText xml:space="preserve"> shall begin at the </w:delText>
        </w:r>
      </w:del>
      <w:del w:id="73" w:author="ERCOT" w:date="2024-01-03T12:00:00Z">
        <w:r w:rsidRPr="00D866C9" w:rsidDel="007E4002">
          <w:delText>completion of the VDI</w:delText>
        </w:r>
      </w:del>
      <w:del w:id="74" w:author="ERCOT" w:date="2024-01-03T15:00:00Z">
        <w:r w:rsidRPr="00D866C9" w:rsidDel="00F375F8">
          <w:delText>.</w:delText>
        </w:r>
      </w:del>
    </w:p>
    <w:p w14:paraId="458E5C2D" w14:textId="77777777" w:rsidR="007E4002" w:rsidRPr="005D778F" w:rsidRDefault="007E4002" w:rsidP="007E4002">
      <w:pPr>
        <w:spacing w:before="240" w:after="240"/>
        <w:ind w:left="1440" w:hanging="720"/>
      </w:pPr>
      <w:r w:rsidRPr="005D778F">
        <w:lastRenderedPageBreak/>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017308D6" w14:textId="77777777" w:rsidR="007E4002" w:rsidRPr="005D778F" w:rsidRDefault="007E4002" w:rsidP="007E4002">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3526AF18" w14:textId="763F1E97" w:rsidR="007E4002" w:rsidRPr="005D778F" w:rsidRDefault="007E4002" w:rsidP="007E4002">
      <w:pPr>
        <w:spacing w:before="240" w:after="240"/>
        <w:ind w:left="1440" w:hanging="720"/>
      </w:pPr>
      <w:r w:rsidRPr="005D778F">
        <w:t>(</w:t>
      </w:r>
      <w:r>
        <w:t>c</w:t>
      </w:r>
      <w:r w:rsidRPr="005D778F">
        <w:t>)</w:t>
      </w:r>
      <w:r w:rsidRPr="005D778F">
        <w:tab/>
        <w:t xml:space="preserve">ERCOT shall notify QSEs of the </w:t>
      </w:r>
      <w:del w:id="75" w:author="ERCOT" w:date="2024-02-05T14:44:00Z">
        <w:r w:rsidRPr="005D778F" w:rsidDel="001F76F9">
          <w:delText>release</w:delText>
        </w:r>
      </w:del>
      <w:ins w:id="76" w:author="ERCOT" w:date="2024-02-05T14:44:00Z">
        <w:r w:rsidR="001F76F9">
          <w:t>recall</w:t>
        </w:r>
      </w:ins>
      <w:r w:rsidRPr="005D778F">
        <w:t xml:space="preserve"> of ERS-10 and ERS-30 via an XML message</w:t>
      </w:r>
      <w:del w:id="77" w:author="ERCOT" w:date="2024-02-28T13:08:00Z">
        <w:r w:rsidR="002232CE" w:rsidDel="002232CE">
          <w:delText xml:space="preserve"> </w:delText>
        </w:r>
      </w:del>
      <w:del w:id="78" w:author="ERCOT" w:date="2024-01-03T12:01:00Z">
        <w:r w:rsidRPr="005D778F" w:rsidDel="007E4002">
          <w:delText>followed by VDI to the QSE Hotline</w:delText>
        </w:r>
      </w:del>
      <w:r w:rsidR="001F76F9">
        <w:t xml:space="preserve">.  </w:t>
      </w:r>
      <w:r w:rsidR="001F76F9" w:rsidRPr="005D778F">
        <w:t xml:space="preserve">The </w:t>
      </w:r>
      <w:ins w:id="79" w:author="ERCOT" w:date="2024-02-12T13:42:00Z">
        <w:r w:rsidR="00887445">
          <w:t xml:space="preserve">recall time within the </w:t>
        </w:r>
      </w:ins>
      <w:ins w:id="80" w:author="ERCOT" w:date="2024-02-05T14:47:00Z">
        <w:r w:rsidR="001F76F9">
          <w:t>ERCOT XML message</w:t>
        </w:r>
      </w:ins>
      <w:del w:id="81" w:author="ERCOT" w:date="2024-02-05T14:47:00Z">
        <w:r w:rsidR="001F76F9" w:rsidRPr="005D778F" w:rsidDel="001F76F9">
          <w:delText>VDI</w:delText>
        </w:r>
      </w:del>
      <w:r w:rsidR="001F76F9" w:rsidRPr="005D778F">
        <w:t xml:space="preserve"> shall represent the official notice of ERS-10 and ERS-30 </w:t>
      </w:r>
      <w:del w:id="82" w:author="ERCOT" w:date="2024-02-05T14:47:00Z">
        <w:r w:rsidR="001F76F9" w:rsidRPr="005D778F" w:rsidDel="001F76F9">
          <w:delText>release</w:delText>
        </w:r>
      </w:del>
      <w:ins w:id="83" w:author="ERCOT" w:date="2024-02-05T14:48:00Z">
        <w:r w:rsidR="001F76F9">
          <w:t>recall</w:t>
        </w:r>
      </w:ins>
      <w:r w:rsidR="001F76F9" w:rsidRPr="005D778F">
        <w:t>.</w:t>
      </w:r>
    </w:p>
    <w:p w14:paraId="2817EBC9" w14:textId="77777777" w:rsidR="007E4002" w:rsidRDefault="007E4002" w:rsidP="00F412EF">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38BD489D" w14:textId="77777777" w:rsidR="007E4002" w:rsidRPr="00975E64" w:rsidDel="00004772" w:rsidRDefault="007E4002" w:rsidP="007E4002">
      <w:pPr>
        <w:pStyle w:val="BodyTextNumbered"/>
        <w:shd w:val="clear" w:color="auto" w:fill="FFFFFF"/>
      </w:pPr>
      <w:r w:rsidRPr="00975E64" w:rsidDel="00004772">
        <w:t>(</w:t>
      </w:r>
      <w:r>
        <w:t>3</w:t>
      </w:r>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50976EE9" w14:textId="77777777" w:rsidR="007E4002" w:rsidRPr="00975E64" w:rsidDel="00004772" w:rsidRDefault="007E4002" w:rsidP="007E4002">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rsidRPr="00975E64" w:rsidDel="00004772" w14:paraId="1D0A8EAA" w14:textId="77777777" w:rsidTr="0030379F">
        <w:trPr>
          <w:trHeight w:val="296"/>
        </w:trPr>
        <w:tc>
          <w:tcPr>
            <w:tcW w:w="9576" w:type="dxa"/>
            <w:shd w:val="pct12" w:color="auto" w:fill="auto"/>
          </w:tcPr>
          <w:p w14:paraId="5C86C7E5" w14:textId="77777777" w:rsidR="007E4002" w:rsidRPr="00975E64" w:rsidDel="00004772" w:rsidRDefault="007E4002" w:rsidP="0030379F">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AF8192" w14:textId="77777777" w:rsidR="007E4002" w:rsidRPr="00975E64" w:rsidDel="00004772" w:rsidRDefault="007E4002" w:rsidP="0030379F">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90FD451" w14:textId="77777777" w:rsidR="007E4002" w:rsidRPr="00975E64" w:rsidDel="00004772" w:rsidRDefault="007E4002" w:rsidP="007E4002">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w:t>
      </w:r>
      <w:r w:rsidRPr="00975E64" w:rsidDel="00004772">
        <w:lastRenderedPageBreak/>
        <w:t xml:space="preserve">return the flow to within the Emergency Rating.  Such actions may include, but are not limited to, reducing the generation that increased output as a result of enforcing the 15-Minute Rating rather than the Emergency Rating; </w:t>
      </w:r>
    </w:p>
    <w:p w14:paraId="2F5108FC" w14:textId="77777777" w:rsidR="007E4002" w:rsidRPr="00975E64" w:rsidDel="00004772" w:rsidRDefault="007E4002" w:rsidP="007E4002">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52D2720E" w14:textId="77777777" w:rsidR="007E4002" w:rsidRPr="00975E64" w:rsidDel="00004772" w:rsidRDefault="007E4002" w:rsidP="007E4002">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6E6E5A00" w14:textId="77777777" w:rsidR="007E4002" w:rsidRPr="00975E64" w:rsidDel="00004772" w:rsidRDefault="007E4002" w:rsidP="007E4002">
      <w:pPr>
        <w:pStyle w:val="BodyTextNumbered"/>
        <w:shd w:val="clear" w:color="auto" w:fill="FFFFFF"/>
        <w:ind w:left="2880"/>
      </w:pPr>
      <w:r w:rsidRPr="00975E64" w:rsidDel="00004772">
        <w:t>(A)</w:t>
      </w:r>
      <w:r w:rsidRPr="00975E64" w:rsidDel="00004772">
        <w:tab/>
        <w:t xml:space="preserve">Restoring Transmission Elements that are out of service; </w:t>
      </w:r>
    </w:p>
    <w:p w14:paraId="1A7FA6D1" w14:textId="77777777" w:rsidR="007E4002" w:rsidRPr="00975E64" w:rsidDel="00004772" w:rsidRDefault="007E4002" w:rsidP="007E4002">
      <w:pPr>
        <w:pStyle w:val="BodyTextNumbered"/>
        <w:shd w:val="clear" w:color="auto" w:fill="FFFFFF"/>
        <w:ind w:left="2880"/>
      </w:pPr>
      <w:r w:rsidRPr="00975E64" w:rsidDel="00004772">
        <w:t>(B)</w:t>
      </w:r>
      <w:r w:rsidRPr="00975E64" w:rsidDel="00004772">
        <w:tab/>
        <w:t>Reconfiguring the transmission system; or</w:t>
      </w:r>
    </w:p>
    <w:p w14:paraId="2E2F5A4C" w14:textId="77777777" w:rsidR="007E4002" w:rsidRPr="00975E64" w:rsidDel="00004772" w:rsidRDefault="007E4002" w:rsidP="007E4002">
      <w:pPr>
        <w:pStyle w:val="BodyTextNumbered"/>
        <w:shd w:val="clear" w:color="auto" w:fill="FFFFFF"/>
        <w:ind w:left="2880"/>
      </w:pPr>
      <w:r w:rsidRPr="00975E64" w:rsidDel="00004772">
        <w:t>(C)</w:t>
      </w:r>
      <w:r w:rsidRPr="00975E64" w:rsidDel="00004772">
        <w:tab/>
      </w:r>
      <w:proofErr w:type="gramStart"/>
      <w:r w:rsidRPr="00975E64" w:rsidDel="00004772">
        <w:t>Making adjustments to</w:t>
      </w:r>
      <w:proofErr w:type="gramEnd"/>
      <w:r w:rsidRPr="00975E64" w:rsidDel="00004772">
        <w:t xml:space="preserve"> phase angle regulator tap positions.</w:t>
      </w:r>
    </w:p>
    <w:p w14:paraId="69A7DC31" w14:textId="46AA5C1D" w:rsidR="007E4002" w:rsidRPr="00975E64" w:rsidDel="00004772" w:rsidRDefault="007E4002" w:rsidP="007E4002">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del w:id="84" w:author="ERCOT" w:date="2024-01-16T11:24:00Z">
        <w:r w:rsidRPr="00975E64" w:rsidDel="008A6240">
          <w:delText xml:space="preserve">Advisory </w:delText>
        </w:r>
      </w:del>
      <w:ins w:id="85" w:author="ERCOT" w:date="2024-01-16T11:24:00Z">
        <w:r w:rsidR="008A6240">
          <w:t xml:space="preserve">Watch </w:t>
        </w:r>
      </w:ins>
      <w:r w:rsidRPr="00975E64" w:rsidDel="00004772">
        <w:t>to allow for additional output from the limited Generation Resource.</w:t>
      </w:r>
    </w:p>
    <w:p w14:paraId="67B721AF" w14:textId="77777777" w:rsidR="007E4002" w:rsidRPr="00975E64" w:rsidDel="00004772" w:rsidRDefault="007E4002" w:rsidP="007E4002">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77942743" w14:textId="77777777" w:rsidR="007E4002" w:rsidRPr="00975E64" w:rsidDel="00004772" w:rsidRDefault="007E4002" w:rsidP="007E4002">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B33CBD" w14:textId="77777777" w:rsidR="007E4002" w:rsidRDefault="007E4002" w:rsidP="007E4002">
      <w:pPr>
        <w:spacing w:before="240" w:after="240"/>
        <w:ind w:left="720" w:hanging="720"/>
      </w:pPr>
      <w:r w:rsidRPr="00975E64">
        <w:t>(4)</w:t>
      </w:r>
      <w:r w:rsidRPr="00975E64">
        <w:tab/>
        <w:t>When a Watch is issued for PRC below 3,000 MW, QSEs shall suspend any ongoing ERCOT-required Resource performance testing.</w:t>
      </w:r>
    </w:p>
    <w:p w14:paraId="79EFE763" w14:textId="77777777" w:rsidR="007E4002" w:rsidRPr="000624C2" w:rsidRDefault="007E4002" w:rsidP="007E4002">
      <w:pPr>
        <w:pStyle w:val="H5"/>
        <w:spacing w:before="480"/>
        <w:ind w:left="1627" w:hanging="1627"/>
        <w:rPr>
          <w:i w:val="0"/>
          <w:iCs w:val="0"/>
        </w:rPr>
      </w:pPr>
      <w:commentRangeStart w:id="86"/>
      <w:r w:rsidRPr="000624C2">
        <w:rPr>
          <w:i w:val="0"/>
          <w:iCs w:val="0"/>
        </w:rPr>
        <w:t>6.5.9.4.2</w:t>
      </w:r>
      <w:commentRangeEnd w:id="86"/>
      <w:r w:rsidR="003C5E97">
        <w:rPr>
          <w:rStyle w:val="CommentReference"/>
          <w:b w:val="0"/>
          <w:bCs w:val="0"/>
          <w:i w:val="0"/>
          <w:iCs w:val="0"/>
        </w:rPr>
        <w:commentReference w:id="86"/>
      </w:r>
      <w:r w:rsidRPr="000624C2">
        <w:rPr>
          <w:i w:val="0"/>
          <w:iCs w:val="0"/>
        </w:rPr>
        <w:tab/>
        <w:t>EEA Levels</w:t>
      </w:r>
    </w:p>
    <w:p w14:paraId="038CCC69" w14:textId="77777777" w:rsidR="007E4002" w:rsidRDefault="007E4002" w:rsidP="007E400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4B8A8CF8" w14:textId="77777777" w:rsidR="007E4002" w:rsidRDefault="007E4002" w:rsidP="002232CE">
      <w:pPr>
        <w:pStyle w:val="List"/>
        <w:ind w:left="1440"/>
      </w:pPr>
      <w:r>
        <w:t>(a)</w:t>
      </w:r>
      <w:r>
        <w:tab/>
        <w:t>ERCOT shall</w:t>
      </w:r>
      <w:r w:rsidRPr="007F5A4E">
        <w:t xml:space="preserve"> </w:t>
      </w:r>
      <w:r>
        <w:t>take the following steps to maintain steady state system frequency near 60 Hz and maintain PRC above 2,000 MW:</w:t>
      </w:r>
    </w:p>
    <w:p w14:paraId="1D4EE21C" w14:textId="77777777" w:rsidR="007E4002" w:rsidRDefault="007E4002" w:rsidP="002232CE">
      <w:pPr>
        <w:pStyle w:val="List2"/>
        <w:ind w:left="2160"/>
      </w:pPr>
      <w:r>
        <w:lastRenderedPageBreak/>
        <w:t>(i)</w:t>
      </w:r>
      <w:r>
        <w:tab/>
        <w:t xml:space="preserve">Request available Generation Resources that can perform within the expected timeframe of the emergency to come On-Line by initiating manual HRUC or through Dispatch Instructions; </w:t>
      </w:r>
    </w:p>
    <w:p w14:paraId="764501BE" w14:textId="77777777" w:rsidR="007E4002" w:rsidRDefault="007E4002" w:rsidP="002232CE">
      <w:pPr>
        <w:pStyle w:val="List2"/>
        <w:ind w:firstLine="0"/>
      </w:pPr>
      <w:r>
        <w:t>(ii)</w:t>
      </w:r>
      <w:r>
        <w:tab/>
        <w:t xml:space="preserve">Use available DC Tie import capacity that is not already being used; </w:t>
      </w:r>
    </w:p>
    <w:p w14:paraId="5060D15B" w14:textId="77777777" w:rsidR="007E4002" w:rsidRDefault="007E4002" w:rsidP="002232CE">
      <w:pPr>
        <w:pStyle w:val="List2"/>
        <w:ind w:left="2160"/>
      </w:pPr>
      <w:r>
        <w:t>(iii)</w:t>
      </w:r>
      <w:r>
        <w:tab/>
        <w:t>Issue a Dispatch Instruction for Resources to remain On-Line which, before start of emergency, were scheduled to come Off-Line; and</w:t>
      </w:r>
    </w:p>
    <w:p w14:paraId="2D4C694D" w14:textId="77777777" w:rsidR="007E4002" w:rsidRPr="00A0746D" w:rsidRDefault="007E4002" w:rsidP="002232CE">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61967B78" w14:textId="77777777" w:rsidTr="0030379F">
        <w:trPr>
          <w:trHeight w:val="206"/>
        </w:trPr>
        <w:tc>
          <w:tcPr>
            <w:tcW w:w="9350" w:type="dxa"/>
            <w:shd w:val="pct12" w:color="auto" w:fill="auto"/>
          </w:tcPr>
          <w:p w14:paraId="67706F42" w14:textId="77777777" w:rsidR="007E4002" w:rsidRDefault="007E4002" w:rsidP="0030379F">
            <w:pPr>
              <w:pStyle w:val="Instructions"/>
              <w:spacing w:before="120"/>
            </w:pPr>
            <w:r>
              <w:t>[NPRR1010:  Insert paragraph (v) below upon system implementation of the Real-Time Co-Optimization (RTC) project:]</w:t>
            </w:r>
          </w:p>
          <w:p w14:paraId="5F693155" w14:textId="77777777" w:rsidR="007E4002" w:rsidRPr="00B37C4B" w:rsidRDefault="007E4002" w:rsidP="0030379F">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50B9284" w14:textId="77777777" w:rsidR="007E4002" w:rsidRDefault="007E4002" w:rsidP="002232CE">
      <w:pPr>
        <w:pStyle w:val="List"/>
        <w:spacing w:before="240"/>
        <w:ind w:firstLine="0"/>
      </w:pPr>
      <w:r>
        <w:t>(b)</w:t>
      </w:r>
      <w:r>
        <w:tab/>
        <w:t>QSEs shall:</w:t>
      </w:r>
    </w:p>
    <w:p w14:paraId="0800CFB0" w14:textId="77777777" w:rsidR="007E4002" w:rsidRDefault="007E4002" w:rsidP="007E400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4C823FB1" w14:textId="77777777" w:rsidTr="0030379F">
        <w:trPr>
          <w:trHeight w:val="206"/>
        </w:trPr>
        <w:tc>
          <w:tcPr>
            <w:tcW w:w="9350" w:type="dxa"/>
            <w:shd w:val="pct12" w:color="auto" w:fill="auto"/>
          </w:tcPr>
          <w:p w14:paraId="222C3E79" w14:textId="77777777" w:rsidR="007E4002" w:rsidRDefault="007E4002" w:rsidP="0030379F">
            <w:pPr>
              <w:pStyle w:val="Instructions"/>
              <w:spacing w:before="120"/>
            </w:pPr>
            <w:r>
              <w:t>[NPRR1010:  Replace paragraph (i) above with the following upon system implementation of the Real-Time Co-Optimization (RTC) project:]</w:t>
            </w:r>
          </w:p>
          <w:p w14:paraId="16656FE4" w14:textId="77777777" w:rsidR="007E4002" w:rsidRPr="00B37C4B" w:rsidRDefault="007E4002" w:rsidP="0030379F">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BD2362E" w14:textId="77777777" w:rsidR="007E4002" w:rsidRDefault="007E4002" w:rsidP="007E4002">
      <w:pPr>
        <w:pStyle w:val="List"/>
        <w:spacing w:before="240"/>
        <w:ind w:left="2160"/>
      </w:pPr>
      <w:r>
        <w:t>(ii)</w:t>
      </w:r>
      <w:r>
        <w:tab/>
        <w:t>Ensure that each of its ESRs suspends charging until the EEA is recalled, except under the following circumstances:</w:t>
      </w:r>
    </w:p>
    <w:p w14:paraId="0A754420" w14:textId="77777777" w:rsidR="007E4002" w:rsidRDefault="007E4002" w:rsidP="007E4002">
      <w:pPr>
        <w:pStyle w:val="List"/>
        <w:ind w:left="2880"/>
      </w:pPr>
      <w:r>
        <w:t>(A)</w:t>
      </w:r>
      <w:r>
        <w:tab/>
        <w:t xml:space="preserve">The ESR has a current SCED Base Point Instruction, LFC Dispatch Instruction, or manual Dispatch Instruction to charge the ESR; </w:t>
      </w:r>
    </w:p>
    <w:p w14:paraId="4FC3490E" w14:textId="77777777" w:rsidR="007E4002" w:rsidRDefault="007E4002" w:rsidP="007E4002">
      <w:pPr>
        <w:pStyle w:val="List"/>
        <w:ind w:left="2880"/>
      </w:pPr>
      <w:r>
        <w:t>(B)</w:t>
      </w:r>
      <w:r>
        <w:tab/>
        <w:t xml:space="preserve">The ESR is actively providing Primary Frequency Response; or </w:t>
      </w:r>
    </w:p>
    <w:p w14:paraId="11D6783A" w14:textId="77777777" w:rsidR="007E4002" w:rsidRDefault="007E4002" w:rsidP="007E4002">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48681782" w14:textId="77777777" w:rsidTr="0030379F">
        <w:trPr>
          <w:trHeight w:val="206"/>
        </w:trPr>
        <w:tc>
          <w:tcPr>
            <w:tcW w:w="9576" w:type="dxa"/>
            <w:shd w:val="pct12" w:color="auto" w:fill="auto"/>
          </w:tcPr>
          <w:p w14:paraId="6BCF1040" w14:textId="77777777" w:rsidR="007E4002" w:rsidRDefault="007E4002" w:rsidP="0030379F">
            <w:pPr>
              <w:pStyle w:val="Instructions"/>
              <w:spacing w:before="120"/>
            </w:pPr>
            <w:r>
              <w:lastRenderedPageBreak/>
              <w:t>[NPRR995:  Replace paragraph (ii) above with the following upon system implementation:]</w:t>
            </w:r>
          </w:p>
          <w:p w14:paraId="01AF5686" w14:textId="77777777" w:rsidR="007E4002" w:rsidRDefault="007E4002" w:rsidP="0030379F">
            <w:pPr>
              <w:pStyle w:val="List"/>
              <w:ind w:left="2160"/>
            </w:pPr>
            <w:r>
              <w:t>(ii)</w:t>
            </w:r>
            <w:r>
              <w:tab/>
              <w:t>Ensure that each of its ESRs and SOESSs suspends charging until the EEA is recalled, except under the following circumstances:</w:t>
            </w:r>
          </w:p>
          <w:p w14:paraId="3E96FC1E" w14:textId="77777777" w:rsidR="007E4002" w:rsidRDefault="007E4002" w:rsidP="0030379F">
            <w:pPr>
              <w:pStyle w:val="List"/>
              <w:ind w:left="2880"/>
            </w:pPr>
            <w:r>
              <w:t>(A)</w:t>
            </w:r>
            <w:r>
              <w:tab/>
              <w:t xml:space="preserve">The ESR has a current SCED Base Point Instruction, LFC Dispatch Instruction, or manual Dispatch Instruction to charge the ESR; </w:t>
            </w:r>
          </w:p>
          <w:p w14:paraId="4152CF89" w14:textId="77777777" w:rsidR="007E4002" w:rsidRDefault="007E4002" w:rsidP="0030379F">
            <w:pPr>
              <w:pStyle w:val="List"/>
              <w:ind w:left="2880"/>
            </w:pPr>
            <w:r>
              <w:t>(B)</w:t>
            </w:r>
            <w:r>
              <w:tab/>
              <w:t xml:space="preserve">The ESR or SOESS is actively providing Primary Frequency Response; or </w:t>
            </w:r>
          </w:p>
          <w:p w14:paraId="20F093F0" w14:textId="77777777" w:rsidR="007E4002" w:rsidRPr="008F39F7" w:rsidRDefault="007E4002" w:rsidP="0030379F">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5C5AAE57" w14:textId="77777777" w:rsidR="007E4002" w:rsidRDefault="007E4002" w:rsidP="007E4002">
      <w:pPr>
        <w:pStyle w:val="BodyTextNumbered"/>
        <w:spacing w:before="240"/>
      </w:pPr>
      <w:r>
        <w:t>(2)</w:t>
      </w:r>
      <w:r>
        <w:tab/>
        <w:t xml:space="preserve">ERCOT may declare an EEA Level 2 when </w:t>
      </w:r>
      <w:r w:rsidRPr="00D46D2F">
        <w:t>the clock-min</w:t>
      </w:r>
      <w:r>
        <w:t xml:space="preserve">ute average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1DDF30D3" w14:textId="77777777" w:rsidR="007E4002" w:rsidRDefault="007E4002" w:rsidP="002232CE">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1660D3BD" w14:textId="77777777" w:rsidR="007E4002" w:rsidRDefault="007E4002" w:rsidP="002232CE">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1BA7BF45" w14:textId="77777777" w:rsidR="007E4002" w:rsidRDefault="007E4002" w:rsidP="002232CE">
      <w:pPr>
        <w:pStyle w:val="List2"/>
        <w:ind w:left="2160"/>
      </w:pPr>
      <w:r w:rsidRPr="005456FD">
        <w:t>(ii)</w:t>
      </w:r>
      <w:r>
        <w:tab/>
        <w:t>Instruct TSPs and DSPs to implement any available Load management plans to reduce Customer Load.</w:t>
      </w:r>
    </w:p>
    <w:p w14:paraId="0D618A18" w14:textId="77777777" w:rsidR="007E4002" w:rsidRDefault="007E4002" w:rsidP="002232CE">
      <w:pPr>
        <w:pStyle w:val="List2"/>
        <w:ind w:left="2160"/>
      </w:pPr>
      <w:bookmarkStart w:id="87"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1FB6DE4" w14:textId="77777777" w:rsidR="007E4002" w:rsidRDefault="007E4002" w:rsidP="007E4002">
      <w:pPr>
        <w:spacing w:after="240"/>
        <w:ind w:left="2160" w:hanging="720"/>
      </w:pPr>
      <w:bookmarkStart w:id="88" w:name="_Hlk135903540"/>
      <w:bookmarkEnd w:id="87"/>
      <w:r w:rsidRPr="00FA1244">
        <w:lastRenderedPageBreak/>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5B3C65A" w14:textId="7CB435EC" w:rsidR="007E4002" w:rsidRDefault="007E4002" w:rsidP="00296646">
      <w:pPr>
        <w:pStyle w:val="List3"/>
        <w:ind w:left="2880"/>
        <w:rPr>
          <w:sz w:val="20"/>
        </w:rPr>
      </w:pPr>
      <w:bookmarkStart w:id="89" w:name="_Hlk135903548"/>
      <w:bookmarkEnd w:id="88"/>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w:t>
      </w:r>
      <w:ins w:id="90" w:author="ERCOT" w:date="2024-01-03T12:51:00Z">
        <w:r w:rsidR="0000362D">
          <w:rPr>
            <w:szCs w:val="24"/>
          </w:rPr>
          <w:t xml:space="preserve">The </w:t>
        </w:r>
      </w:ins>
      <w:ins w:id="91" w:author="ERCOT" w:date="2024-02-12T13:43:00Z">
        <w:r w:rsidR="00887445">
          <w:rPr>
            <w:szCs w:val="24"/>
          </w:rPr>
          <w:t xml:space="preserve">deployment time within the </w:t>
        </w:r>
      </w:ins>
      <w:ins w:id="92" w:author="ERCOT" w:date="2024-02-05T10:55:00Z">
        <w:r w:rsidR="007A7764">
          <w:rPr>
            <w:szCs w:val="24"/>
          </w:rPr>
          <w:t xml:space="preserve">ERCOT </w:t>
        </w:r>
      </w:ins>
      <w:ins w:id="93" w:author="ERCOT" w:date="2024-01-03T12:51:00Z">
        <w:r w:rsidR="0000362D">
          <w:rPr>
            <w:szCs w:val="24"/>
          </w:rPr>
          <w:t xml:space="preserve">XML </w:t>
        </w:r>
      </w:ins>
      <w:ins w:id="94" w:author="ERCOT" w:date="2024-01-31T11:22:00Z">
        <w:r w:rsidR="00776D02">
          <w:rPr>
            <w:szCs w:val="24"/>
          </w:rPr>
          <w:t xml:space="preserve">deployment </w:t>
        </w:r>
      </w:ins>
      <w:ins w:id="95" w:author="ERCOT" w:date="2024-01-03T12:51:00Z">
        <w:r w:rsidR="0000362D">
          <w:rPr>
            <w:szCs w:val="24"/>
          </w:rPr>
          <w:t xml:space="preserve">message </w:t>
        </w:r>
      </w:ins>
      <w:del w:id="96" w:author="ERCOT" w:date="2024-01-03T12:51:00Z">
        <w:r w:rsidDel="0000362D">
          <w:rPr>
            <w:szCs w:val="24"/>
          </w:rPr>
          <w:delText xml:space="preserve">ERCOT shall follow this XML notification with a QSE Hotline VDI, which </w:delText>
        </w:r>
      </w:del>
      <w:r>
        <w:rPr>
          <w:szCs w:val="24"/>
        </w:rPr>
        <w:t xml:space="preserve">shall initiate the ten-minute deployment period;  </w:t>
      </w:r>
    </w:p>
    <w:bookmarkEnd w:id="89"/>
    <w:p w14:paraId="6CCD54B7" w14:textId="3ADB5F07" w:rsidR="007E4002" w:rsidRDefault="007E4002" w:rsidP="0029664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ERCOT shall issue notification of the deployment via XML message</w:t>
      </w:r>
      <w:ins w:id="97" w:author="ERCOT" w:date="2024-01-03T14:51:00Z">
        <w:r w:rsidR="00D730C0">
          <w:t xml:space="preserve">. </w:t>
        </w:r>
      </w:ins>
      <w:ins w:id="98" w:author="ERCOT" w:date="2024-02-05T12:32:00Z">
        <w:r w:rsidR="009D2C8B">
          <w:t xml:space="preserve"> </w:t>
        </w:r>
      </w:ins>
      <w:ins w:id="99" w:author="ERCOT" w:date="2024-01-03T14:51:00Z">
        <w:r w:rsidR="00D730C0">
          <w:t xml:space="preserve">The </w:t>
        </w:r>
      </w:ins>
      <w:ins w:id="100" w:author="ERCOT" w:date="2024-02-12T13:43:00Z">
        <w:r w:rsidR="00887445">
          <w:t xml:space="preserve">deployment </w:t>
        </w:r>
      </w:ins>
      <w:ins w:id="101" w:author="ERCOT" w:date="2024-02-12T13:44:00Z">
        <w:r w:rsidR="00887445">
          <w:t xml:space="preserve">time within the </w:t>
        </w:r>
      </w:ins>
      <w:ins w:id="102" w:author="ERCOT" w:date="2024-02-05T11:09:00Z">
        <w:r w:rsidR="002A2786">
          <w:t xml:space="preserve">ERCOT </w:t>
        </w:r>
      </w:ins>
      <w:ins w:id="103" w:author="ERCOT" w:date="2024-01-03T14:51:00Z">
        <w:r w:rsidR="00D730C0">
          <w:t xml:space="preserve">XML </w:t>
        </w:r>
      </w:ins>
      <w:ins w:id="104" w:author="ERCOT" w:date="2024-01-31T11:22:00Z">
        <w:r w:rsidR="00776D02">
          <w:t xml:space="preserve">deployment </w:t>
        </w:r>
      </w:ins>
      <w:ins w:id="105" w:author="ERCOT" w:date="2024-01-03T14:51:00Z">
        <w:r w:rsidR="00D730C0">
          <w:t>message</w:t>
        </w:r>
      </w:ins>
      <w:ins w:id="106" w:author="ERCOT" w:date="2024-02-05T12:13:00Z">
        <w:r w:rsidR="00AC421E">
          <w:t xml:space="preserve"> </w:t>
        </w:r>
      </w:ins>
      <w:del w:id="107" w:author="ERCOT" w:date="2024-01-03T14:35:00Z">
        <w:r w:rsidRPr="00C9332E" w:rsidDel="008B02A5">
          <w:delText xml:space="preserve">.  </w:delText>
        </w:r>
      </w:del>
      <w:del w:id="108" w:author="ERCOT" w:date="2024-01-03T12:50:00Z">
        <w:r w:rsidRPr="00C9332E" w:rsidDel="0000362D">
          <w:delText xml:space="preserve">ERCOT shall follow this XML notification with a </w:delText>
        </w:r>
        <w:r w:rsidDel="0000362D">
          <w:delText xml:space="preserve">QSE </w:delText>
        </w:r>
        <w:r w:rsidRPr="00C9332E" w:rsidDel="0000362D">
          <w:delText xml:space="preserve">Hotline VDI, which </w:delText>
        </w:r>
      </w:del>
      <w:r w:rsidRPr="00C9332E">
        <w:t>shall initiate the ten-minute deployment period;</w:t>
      </w:r>
      <w:r w:rsidDel="001A290D">
        <w:t xml:space="preserve"> </w:t>
      </w:r>
      <w:r>
        <w:t xml:space="preserve">   </w:t>
      </w:r>
    </w:p>
    <w:p w14:paraId="1C37F182" w14:textId="2CADC055" w:rsidR="007E4002" w:rsidRDefault="007E4002" w:rsidP="00296646">
      <w:pPr>
        <w:pStyle w:val="List3"/>
        <w:ind w:left="2880"/>
      </w:pPr>
      <w:bookmarkStart w:id="109"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 xml:space="preserve">ERCOT shall issue notification of the deployment via XML message.  </w:t>
      </w:r>
      <w:ins w:id="110" w:author="ERCOT" w:date="2024-01-03T12:51:00Z">
        <w:r w:rsidR="0000362D">
          <w:rPr>
            <w:szCs w:val="24"/>
          </w:rPr>
          <w:t xml:space="preserve">The </w:t>
        </w:r>
      </w:ins>
      <w:ins w:id="111" w:author="ERCOT" w:date="2024-02-12T13:44:00Z">
        <w:r w:rsidR="00887445">
          <w:rPr>
            <w:szCs w:val="24"/>
          </w:rPr>
          <w:t xml:space="preserve">deployment time within the </w:t>
        </w:r>
      </w:ins>
      <w:ins w:id="112" w:author="ERCOT" w:date="2024-02-05T11:09:00Z">
        <w:r w:rsidR="002A2786">
          <w:rPr>
            <w:szCs w:val="24"/>
          </w:rPr>
          <w:t xml:space="preserve">ERCOT </w:t>
        </w:r>
      </w:ins>
      <w:ins w:id="113" w:author="ERCOT" w:date="2024-01-03T12:51:00Z">
        <w:r w:rsidR="0000362D">
          <w:rPr>
            <w:szCs w:val="24"/>
          </w:rPr>
          <w:t xml:space="preserve">XML </w:t>
        </w:r>
      </w:ins>
      <w:ins w:id="114" w:author="ERCOT" w:date="2024-01-31T11:22:00Z">
        <w:r w:rsidR="00776D02">
          <w:rPr>
            <w:szCs w:val="24"/>
          </w:rPr>
          <w:t xml:space="preserve">deployment </w:t>
        </w:r>
      </w:ins>
      <w:ins w:id="115" w:author="ERCOT" w:date="2024-01-03T12:51:00Z">
        <w:r w:rsidR="0000362D">
          <w:rPr>
            <w:szCs w:val="24"/>
          </w:rPr>
          <w:t xml:space="preserve">message </w:t>
        </w:r>
      </w:ins>
      <w:del w:id="116" w:author="ERCOT" w:date="2024-01-03T12:51:00Z">
        <w:r w:rsidDel="0000362D">
          <w:rPr>
            <w:szCs w:val="24"/>
          </w:rPr>
          <w:delText xml:space="preserve">ERCOT shall follow this XML notification with a QSE Hotline VDI, which </w:delText>
        </w:r>
      </w:del>
      <w:r>
        <w:rPr>
          <w:szCs w:val="24"/>
        </w:rPr>
        <w:t>shall initiate the ten-minute deployment period</w:t>
      </w:r>
      <w:r>
        <w:t>; and</w:t>
      </w:r>
    </w:p>
    <w:bookmarkEnd w:id="109"/>
    <w:p w14:paraId="2938D9FA" w14:textId="77777777" w:rsidR="007E4002" w:rsidRDefault="007E4002" w:rsidP="0029664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50B81808" w14:textId="77777777" w:rsidTr="0030379F">
        <w:trPr>
          <w:trHeight w:val="206"/>
        </w:trPr>
        <w:tc>
          <w:tcPr>
            <w:tcW w:w="5000" w:type="pct"/>
            <w:shd w:val="pct12" w:color="auto" w:fill="auto"/>
          </w:tcPr>
          <w:p w14:paraId="050F05D2" w14:textId="77777777" w:rsidR="007E4002" w:rsidRDefault="007E4002" w:rsidP="0030379F">
            <w:pPr>
              <w:pStyle w:val="Instructions"/>
              <w:spacing w:before="120"/>
            </w:pPr>
            <w:r>
              <w:lastRenderedPageBreak/>
              <w:t>[NPRR1010:  Replace paragraph (D) above with the following upon system implementation of the Real-Time Co-Optimization (RTC) project:]</w:t>
            </w:r>
          </w:p>
          <w:p w14:paraId="2C5EED08" w14:textId="77777777" w:rsidR="007E4002" w:rsidRPr="00C3334D" w:rsidRDefault="007E4002" w:rsidP="0030379F">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417ED9BA" w14:textId="77777777" w:rsidR="007E4002" w:rsidRPr="00500837" w:rsidRDefault="007E4002" w:rsidP="007E4002">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3A7380D9" w14:textId="77777777" w:rsidR="007E4002" w:rsidRDefault="007E4002" w:rsidP="007E4002">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7C22DB39" w14:textId="77777777" w:rsidR="007E4002" w:rsidRDefault="007E4002" w:rsidP="002232CE">
      <w:pPr>
        <w:pStyle w:val="List"/>
        <w:ind w:left="1440"/>
      </w:pPr>
      <w:r>
        <w:t>(b)</w:t>
      </w:r>
      <w:r>
        <w:tab/>
        <w:t>Confidentiality requirements regarding transmission operations and system capacity information will be lifted, as needed to restore reliability.</w:t>
      </w:r>
    </w:p>
    <w:p w14:paraId="6041041B" w14:textId="77777777" w:rsidR="007E4002" w:rsidRDefault="007E4002" w:rsidP="007E4002">
      <w:pPr>
        <w:pStyle w:val="BodyTextNumbered"/>
      </w:pPr>
      <w:r>
        <w:t>(3)</w:t>
      </w:r>
      <w:r>
        <w:tab/>
      </w:r>
      <w:r w:rsidRPr="00800225">
        <w:t xml:space="preserve">ERCOT </w:t>
      </w:r>
      <w:r>
        <w:t>may</w:t>
      </w:r>
      <w:r w:rsidRPr="00800225">
        <w:t xml:space="preserve"> declare an EEA Level </w:t>
      </w:r>
      <w:r>
        <w:t>3</w:t>
      </w:r>
      <w:r w:rsidRPr="00800225">
        <w:t xml:space="preserve"> wh</w:t>
      </w:r>
      <w:r w:rsidRPr="00D46D2F">
        <w:t>en the clock</w:t>
      </w:r>
      <w:r>
        <w:t>-minute average</w:t>
      </w:r>
      <w:r w:rsidRPr="00800225">
        <w:t xml:space="preserve"> system frequency </w:t>
      </w:r>
      <w:r>
        <w:t>falls below</w:t>
      </w:r>
      <w:r w:rsidRPr="00800225">
        <w:t xml:space="preserve"> 59.91 Hz </w:t>
      </w:r>
      <w:r>
        <w:t>for 20 consecutive minutes</w:t>
      </w:r>
      <w:r w:rsidRPr="008C7E79">
        <w:t xml:space="preserve"> </w:t>
      </w:r>
      <w:r>
        <w:t>or when steady-state frequency falls below 59.8 Hz.  ERCOT will declare an EEA Level 3 when PRC cannot be maintained above 1,500 MW or when the clock-minute average system frequency falls below 59.91 Hz for 25 consecutive minutes.  Upon declaration of an EEA Level 3, ERCOT shall take any of the following measures as necessary to recover frequency or PRC to the minimum required levels:</w:t>
      </w:r>
    </w:p>
    <w:p w14:paraId="394756F3" w14:textId="77777777" w:rsidR="007E4002" w:rsidRDefault="007E4002" w:rsidP="007E4002">
      <w:pPr>
        <w:spacing w:after="240"/>
        <w:ind w:left="1440" w:hanging="720"/>
      </w:pPr>
      <w:bookmarkStart w:id="117"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67B2648B" w14:textId="77777777" w:rsidTr="0030379F">
        <w:trPr>
          <w:trHeight w:val="206"/>
        </w:trPr>
        <w:tc>
          <w:tcPr>
            <w:tcW w:w="9576" w:type="dxa"/>
            <w:shd w:val="pct12" w:color="auto" w:fill="auto"/>
          </w:tcPr>
          <w:bookmarkEnd w:id="117"/>
          <w:p w14:paraId="00DF8BA3" w14:textId="77777777" w:rsidR="007E4002" w:rsidRDefault="007E4002" w:rsidP="0030379F">
            <w:pPr>
              <w:pStyle w:val="Instructions"/>
              <w:spacing w:before="120"/>
            </w:pPr>
            <w:r>
              <w:t>[NPRR995:  Replace paragraph (a) above with the following upon system implementation:]</w:t>
            </w:r>
          </w:p>
          <w:p w14:paraId="1AFC9A26" w14:textId="77777777" w:rsidR="007E4002" w:rsidRPr="008F39F7" w:rsidRDefault="007E4002" w:rsidP="0030379F">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w:t>
            </w:r>
            <w:r>
              <w:lastRenderedPageBreak/>
              <w:t>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1C80B70" w14:textId="77777777" w:rsidR="007E4002" w:rsidRDefault="007E4002" w:rsidP="00CC3BFD">
      <w:pPr>
        <w:pStyle w:val="List"/>
        <w:spacing w:before="240"/>
        <w:ind w:left="1440"/>
      </w:pPr>
      <w:r>
        <w:lastRenderedPageBreak/>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326BAF3D" w14:textId="77777777" w:rsidR="007E4002" w:rsidRDefault="007E4002" w:rsidP="007E4002">
      <w:pPr>
        <w:pStyle w:val="List"/>
        <w:ind w:left="2160"/>
      </w:pPr>
      <w:r>
        <w:t>(i)</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682E920C" w14:textId="2D6A97DD" w:rsidR="007E4002" w:rsidRDefault="007E4002" w:rsidP="00CC3BFD">
      <w:pPr>
        <w:spacing w:after="240"/>
        <w:ind w:left="1267" w:hanging="547"/>
      </w:pPr>
      <w:r>
        <w:t>(c)</w:t>
      </w:r>
      <w:r>
        <w:tab/>
        <w:t>Implement any appropriate measures associated with EEA Levels 1 and 2 that have not already been implemented.</w:t>
      </w:r>
    </w:p>
    <w:p w14:paraId="28B28C2C" w14:textId="77777777" w:rsidR="0000362D" w:rsidRPr="00B74D0E" w:rsidRDefault="0000362D" w:rsidP="0000362D">
      <w:pPr>
        <w:keepNext/>
        <w:widowControl w:val="0"/>
        <w:tabs>
          <w:tab w:val="left" w:pos="1260"/>
        </w:tabs>
        <w:spacing w:before="240" w:after="240"/>
        <w:ind w:left="1267" w:hanging="1267"/>
        <w:outlineLvl w:val="4"/>
        <w:rPr>
          <w:b/>
          <w:bCs/>
          <w:i/>
          <w:szCs w:val="26"/>
        </w:rPr>
      </w:pPr>
      <w:bookmarkStart w:id="118" w:name="_Toc138931530"/>
      <w:r w:rsidRPr="00B74D0E">
        <w:rPr>
          <w:b/>
          <w:bCs/>
          <w:i/>
          <w:snapToGrid w:val="0"/>
        </w:rPr>
        <w:t>8.1.3.3.3</w:t>
      </w:r>
      <w:r w:rsidRPr="00B74D0E">
        <w:rPr>
          <w:b/>
          <w:bCs/>
          <w:i/>
          <w:snapToGrid w:val="0"/>
        </w:rPr>
        <w:tab/>
        <w:t>Performance Criteria for Qualified Scheduling Entities Representing Non-Weather-Sensitive Emergency Response Service Resources</w:t>
      </w:r>
      <w:bookmarkEnd w:id="118"/>
    </w:p>
    <w:p w14:paraId="64B82B48" w14:textId="77777777" w:rsidR="0000362D" w:rsidRPr="00D02CB9" w:rsidRDefault="0000362D" w:rsidP="0000362D">
      <w:pPr>
        <w:spacing w:after="240"/>
        <w:ind w:left="720" w:hanging="720"/>
        <w:rPr>
          <w:iCs/>
        </w:rPr>
      </w:pPr>
      <w:r w:rsidRPr="00D02CB9">
        <w:rPr>
          <w:iCs/>
        </w:rPr>
        <w:t>(1)</w:t>
      </w:r>
      <w:r w:rsidRPr="00D02CB9">
        <w:rPr>
          <w:iCs/>
        </w:rPr>
        <w:tab/>
        <w:t>A QSE’s ERS performance will be evaluated based on its portfolio’s performance for each of the four ERS service types during ERS deployment events and on the overall availability of its portfolio in an ERS Standard Contract Term, as follows:</w:t>
      </w:r>
    </w:p>
    <w:p w14:paraId="086144F2" w14:textId="77777777" w:rsidR="0000362D" w:rsidRPr="00D02CB9" w:rsidRDefault="0000362D" w:rsidP="0000362D">
      <w:pPr>
        <w:spacing w:after="240"/>
        <w:ind w:left="1440" w:hanging="720"/>
      </w:pPr>
      <w:r w:rsidRPr="00D02CB9">
        <w:t>(a)</w:t>
      </w:r>
      <w:r w:rsidRPr="00D02CB9">
        <w:tab/>
        <w:t>Availability:</w:t>
      </w:r>
    </w:p>
    <w:p w14:paraId="169EBEF3" w14:textId="77777777" w:rsidR="0000362D" w:rsidRPr="00D02CB9" w:rsidRDefault="0000362D" w:rsidP="0000362D">
      <w:pPr>
        <w:spacing w:after="240"/>
        <w:ind w:left="2160" w:hanging="720"/>
      </w:pPr>
      <w:r w:rsidRPr="00D02CB9">
        <w:t>(i)</w:t>
      </w:r>
      <w:r w:rsidRPr="00D02CB9">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63102B3E" w14:textId="77777777" w:rsidR="0000362D" w:rsidRPr="00D02CB9" w:rsidRDefault="0000362D" w:rsidP="0000362D">
      <w:pPr>
        <w:spacing w:after="240"/>
        <w:ind w:left="2160" w:hanging="720"/>
      </w:pPr>
      <w:r w:rsidRPr="00D02CB9">
        <w:t>(ii)</w:t>
      </w:r>
      <w:r w:rsidRPr="00D02CB9">
        <w:tab/>
        <w:t xml:space="preserve">ERCOT shall then calculate a single time and capacity-weighted availability factor for the QSE portfolio for the ERS Standard Contract Term and the ERS service type, which will be capped at 1.0.  </w:t>
      </w:r>
    </w:p>
    <w:p w14:paraId="7E57E7D9" w14:textId="77777777" w:rsidR="0000362D" w:rsidRPr="00D02CB9" w:rsidRDefault="0000362D" w:rsidP="0000362D">
      <w:pPr>
        <w:spacing w:after="240"/>
        <w:ind w:left="2880" w:hanging="720"/>
        <w:rPr>
          <w:bCs/>
        </w:rPr>
      </w:pPr>
      <w:r w:rsidRPr="00D02CB9">
        <w:lastRenderedPageBreak/>
        <w:t>(A)</w:t>
      </w:r>
      <w:r w:rsidRPr="00D02CB9">
        <w:tab/>
        <w:t xml:space="preserve">For an ERS Standard Contract Term with a single ERS Contract Period, the QSE portfolio-level availability factor for each ERS service type for </w:t>
      </w:r>
      <w:r w:rsidRPr="00D02CB9">
        <w:rPr>
          <w:bCs/>
        </w:rPr>
        <w:t>the ERS Standard Contract Term shall be the portfolio-level availability factor</w:t>
      </w:r>
      <w:r w:rsidRPr="00D02CB9">
        <w:t xml:space="preserve"> for each ERS service type</w:t>
      </w:r>
      <w:r w:rsidRPr="00D02CB9">
        <w:rPr>
          <w:bCs/>
        </w:rPr>
        <w:t xml:space="preserve"> for the ERS Contract Period.  </w:t>
      </w:r>
    </w:p>
    <w:p w14:paraId="0D66797B" w14:textId="77777777" w:rsidR="0000362D" w:rsidRPr="00D02CB9" w:rsidRDefault="0000362D" w:rsidP="0000362D">
      <w:pPr>
        <w:spacing w:after="240"/>
        <w:ind w:left="2880" w:hanging="720"/>
      </w:pPr>
      <w:r w:rsidRPr="00D02CB9">
        <w:t>(B)</w:t>
      </w:r>
      <w:r w:rsidRPr="00D02CB9">
        <w:tab/>
        <w:t xml:space="preserve">For an ERS Standard Contract Term with multiple ERS Contract Periods, ERCOT shall compute a QSE portfolio-level availability factor for each ERS service type for </w:t>
      </w:r>
      <w:r w:rsidRPr="00D02CB9">
        <w:rPr>
          <w:bCs/>
        </w:rPr>
        <w:t xml:space="preserve">the ERS Standard Contract Term </w:t>
      </w:r>
      <w:r w:rsidRPr="00D02CB9">
        <w:t xml:space="preserve">by averaging the QSE’s availability factors across ERS Contract Periods and ERS Time Periods for each ERS service type, weighted according to time and capacity obligations.  </w:t>
      </w:r>
    </w:p>
    <w:p w14:paraId="2F4F0AB9" w14:textId="77777777" w:rsidR="0000362D" w:rsidRPr="00D02CB9" w:rsidRDefault="0000362D" w:rsidP="0000362D">
      <w:pPr>
        <w:spacing w:after="240"/>
        <w:ind w:left="2160" w:hanging="720"/>
      </w:pPr>
      <w:r w:rsidRPr="00D02CB9">
        <w:t>(iii)</w:t>
      </w:r>
      <w:r w:rsidRPr="00D02CB9">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065B270A" w14:textId="77777777" w:rsidR="0000362D" w:rsidRPr="00D02CB9" w:rsidRDefault="0000362D" w:rsidP="0000362D">
      <w:pPr>
        <w:spacing w:after="240"/>
        <w:ind w:left="1440" w:hanging="720"/>
      </w:pPr>
      <w:r w:rsidRPr="00D02CB9">
        <w:t>(b)</w:t>
      </w:r>
      <w:r w:rsidRPr="00D02CB9">
        <w:tab/>
        <w:t xml:space="preserve">Event Performance: </w:t>
      </w:r>
    </w:p>
    <w:p w14:paraId="71F55736" w14:textId="77777777" w:rsidR="0000362D" w:rsidRPr="00D02CB9" w:rsidRDefault="0000362D" w:rsidP="0000362D">
      <w:pPr>
        <w:spacing w:after="240"/>
        <w:ind w:left="2160" w:hanging="720"/>
      </w:pPr>
      <w:r w:rsidRPr="00D02CB9">
        <w:t>(i)</w:t>
      </w:r>
      <w:r w:rsidRPr="00D02CB9">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vertAlign w:val="subscript"/>
        </w:rPr>
        <w:t xml:space="preserve"> </w:t>
      </w:r>
      <w:r w:rsidRPr="00D02CB9">
        <w:t xml:space="preserve">for each ERS deployment event for each ERS service type based on the </w:t>
      </w:r>
      <w:r w:rsidRPr="000E5D1C">
        <w:t xml:space="preserve">weighted average of the event interval performance factors, weighted by the </w:t>
      </w:r>
      <w:r>
        <w:t xml:space="preserve">total </w:t>
      </w:r>
      <w:r w:rsidRPr="000E5D1C">
        <w:t>obligation and IntFrac</w:t>
      </w:r>
      <w:r w:rsidRPr="00D02CB9">
        <w:t xml:space="preserve">.  </w:t>
      </w:r>
    </w:p>
    <w:p w14:paraId="6C1FB5BD" w14:textId="77777777" w:rsidR="0000362D" w:rsidRPr="00D02CB9" w:rsidRDefault="0000362D" w:rsidP="0000362D">
      <w:pPr>
        <w:spacing w:after="240"/>
        <w:ind w:left="2160" w:hanging="720"/>
      </w:pPr>
      <w:r w:rsidRPr="00D02CB9">
        <w:t>(ii)</w:t>
      </w:r>
      <w:r w:rsidRPr="00D02CB9">
        <w:tab/>
        <w:t>ERCOT shall then calculate an ERSEPF</w:t>
      </w:r>
      <w:r w:rsidRPr="00D02CB9">
        <w:rPr>
          <w:i/>
          <w:iCs/>
          <w:vertAlign w:val="subscript"/>
        </w:rPr>
        <w:t>qrd</w:t>
      </w:r>
      <w:r w:rsidRPr="00D02CB9">
        <w:t xml:space="preserve"> for the ERS Standard Contract Term, which will be capped at 1.0.  For an ERS Standard Contract Term </w:t>
      </w:r>
      <w:r w:rsidRPr="00D02CB9">
        <w:lastRenderedPageBreak/>
        <w:t>with no ERS deployment events, the ERSEPF</w:t>
      </w:r>
      <w:r w:rsidRPr="00D02CB9">
        <w:rPr>
          <w:i/>
          <w:iCs/>
          <w:vertAlign w:val="subscript"/>
        </w:rPr>
        <w:t>qrd</w:t>
      </w:r>
      <w:r w:rsidRPr="00D02CB9">
        <w:t xml:space="preserve"> for the ERS Standard Contract Term shall be set to 1.0.  </w:t>
      </w:r>
    </w:p>
    <w:p w14:paraId="178C0F12" w14:textId="77777777" w:rsidR="0000362D" w:rsidRPr="00D02CB9" w:rsidRDefault="0000362D" w:rsidP="0000362D">
      <w:pPr>
        <w:spacing w:after="240"/>
        <w:ind w:left="2880" w:hanging="720"/>
      </w:pPr>
      <w:r w:rsidRPr="00D02CB9">
        <w:t>(A)</w:t>
      </w:r>
      <w:r w:rsidRPr="00D02CB9">
        <w:tab/>
        <w:t>For an ERS Standard Contract Term with a single ERS deployment event, the ERSEPF</w:t>
      </w:r>
      <w:r w:rsidRPr="00D02CB9">
        <w:rPr>
          <w:i/>
          <w:iCs/>
          <w:vertAlign w:val="subscript"/>
        </w:rPr>
        <w:t>qrd</w:t>
      </w:r>
      <w:r w:rsidRPr="00D02CB9">
        <w:t xml:space="preserve"> for the ERS Standard Contract Term shall be the QSE portfolio-level event performance factor for the event.  </w:t>
      </w:r>
    </w:p>
    <w:p w14:paraId="732ADF4E" w14:textId="77777777" w:rsidR="0000362D" w:rsidRPr="00D02CB9" w:rsidRDefault="0000362D" w:rsidP="0000362D">
      <w:pPr>
        <w:spacing w:after="240"/>
        <w:ind w:left="2880" w:hanging="720"/>
      </w:pPr>
      <w:r w:rsidRPr="00D02CB9">
        <w:t>(B)</w:t>
      </w:r>
      <w:r w:rsidRPr="00D02CB9">
        <w:tab/>
        <w:t>For an ERS Standard Contract Term with multiple ERS deployment events, ERCOT shall compute the ERSEPF</w:t>
      </w:r>
      <w:r w:rsidRPr="00D02CB9">
        <w:rPr>
          <w:i/>
          <w:iCs/>
          <w:vertAlign w:val="subscript"/>
        </w:rPr>
        <w:t>qrd</w:t>
      </w:r>
      <w:r w:rsidRPr="00D02CB9" w:rsidDel="00EE3D0E">
        <w:t xml:space="preserve"> </w:t>
      </w:r>
      <w:r w:rsidRPr="00D02CB9">
        <w:t xml:space="preserve">for the ERS Standard Contract Term by averaging the QSE portfolio-level interval performance factors for all of the deployment events for each ERS service type, weighted </w:t>
      </w:r>
      <w:r w:rsidRPr="00751A55">
        <w:t>by the total obligation and IntFrac</w:t>
      </w:r>
      <w:r w:rsidRPr="00D02CB9">
        <w:t xml:space="preserve">.  </w:t>
      </w:r>
    </w:p>
    <w:p w14:paraId="4EC5B543" w14:textId="77777777" w:rsidR="0000362D" w:rsidRPr="00D02CB9" w:rsidRDefault="0000362D" w:rsidP="0000362D">
      <w:pPr>
        <w:spacing w:after="240"/>
        <w:ind w:left="2160" w:hanging="720"/>
      </w:pPr>
      <w:r w:rsidRPr="00D02CB9">
        <w:t>(iii)</w:t>
      </w:r>
      <w:r w:rsidRPr="00D02CB9">
        <w:tab/>
        <w:t>The ERSEPF</w:t>
      </w:r>
      <w:r w:rsidRPr="00D02CB9">
        <w:rPr>
          <w:i/>
          <w:iCs/>
          <w:vertAlign w:val="subscript"/>
        </w:rPr>
        <w:t>qrd</w:t>
      </w:r>
      <w:r w:rsidRPr="00D02CB9">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vertAlign w:val="subscript"/>
        </w:rPr>
        <w:t>qrd</w:t>
      </w:r>
      <w:r w:rsidRPr="00D02CB9">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vertAlign w:val="subscript"/>
        </w:rPr>
        <w:t>qrd</w:t>
      </w:r>
      <w:r w:rsidRPr="00D02CB9">
        <w:t xml:space="preserve"> is less than 1.0 for the Standard Contract Term, the QSE’s ERS capacity payment shall be reduced according to the formulas in Section 6.6.11.1.  For purposes of calculating an ERSEPF</w:t>
      </w:r>
      <w:r w:rsidRPr="00D02CB9">
        <w:rPr>
          <w:i/>
          <w:iCs/>
          <w:vertAlign w:val="subscript"/>
        </w:rPr>
        <w:t>qrd</w:t>
      </w:r>
      <w:r w:rsidRPr="00D02CB9">
        <w:t>, any ERS Resource that was not subject to Dispatch during the event shall be treated as having met its obligation.</w:t>
      </w:r>
    </w:p>
    <w:p w14:paraId="11C7A3FC" w14:textId="77777777" w:rsidR="0000362D" w:rsidRPr="00D02CB9" w:rsidRDefault="0000362D" w:rsidP="0000362D">
      <w:pPr>
        <w:spacing w:after="240"/>
        <w:ind w:left="2160" w:hanging="720"/>
      </w:pPr>
      <w:r w:rsidRPr="00D02CB9">
        <w:t>(iv)</w:t>
      </w:r>
      <w:r w:rsidRPr="00D02CB9">
        <w:tab/>
        <w:t>ERCOT will not include any Resources in the calculation of the ERSEPF</w:t>
      </w:r>
      <w:r w:rsidRPr="00D02CB9">
        <w:rPr>
          <w:i/>
          <w:iCs/>
          <w:vertAlign w:val="subscript"/>
        </w:rPr>
        <w:t>qrd</w:t>
      </w:r>
      <w:r w:rsidRPr="00D02CB9">
        <w:t xml:space="preserve"> if one or more sites of an ERS Resource were disabled or unverifiable due to events on the TDSP side of the meter affecting the supply, </w:t>
      </w:r>
      <w:proofErr w:type="gramStart"/>
      <w:r w:rsidRPr="00D02CB9">
        <w:t>delivery</w:t>
      </w:r>
      <w:proofErr w:type="gramEnd"/>
      <w:r w:rsidRPr="00D02CB9">
        <w:t xml:space="preserve"> or measurement of electricity either during the event or prior that impacts the creation of a credible baseline.  QSEs must provide verification of such events from the TDSP or MRE.</w:t>
      </w:r>
    </w:p>
    <w:p w14:paraId="32EAA974" w14:textId="60489DC8" w:rsidR="0000362D" w:rsidRPr="00D02CB9" w:rsidRDefault="0000362D" w:rsidP="0000362D">
      <w:pPr>
        <w:spacing w:after="240"/>
        <w:ind w:left="1440" w:hanging="720"/>
      </w:pPr>
      <w:r w:rsidRPr="00D02CB9">
        <w:t>(c)</w:t>
      </w:r>
      <w:r w:rsidRPr="00D02CB9">
        <w:tab/>
        <w:t xml:space="preserve">Ten-minute Deployment:  Within ten minutes of </w:t>
      </w:r>
      <w:ins w:id="119" w:author="ERCOT" w:date="2024-01-03T14:53:00Z">
        <w:r w:rsidR="00D730C0">
          <w:t xml:space="preserve">the </w:t>
        </w:r>
      </w:ins>
      <w:ins w:id="120" w:author="ERCOT" w:date="2024-02-12T13:45:00Z">
        <w:r w:rsidR="00887445">
          <w:t xml:space="preserve">deployment time within the </w:t>
        </w:r>
      </w:ins>
      <w:r w:rsidRPr="00D02CB9">
        <w:t>ERCOT</w:t>
      </w:r>
      <w:del w:id="121" w:author="ERCOT" w:date="2024-01-03T14:53:00Z">
        <w:r w:rsidRPr="00D02CB9" w:rsidDel="00D730C0">
          <w:delText>’s issuance of a</w:delText>
        </w:r>
      </w:del>
      <w:r w:rsidRPr="00D02CB9">
        <w:t xml:space="preserve"> </w:t>
      </w:r>
      <w:ins w:id="122" w:author="ERCOT" w:date="2024-01-03T12:58:00Z">
        <w:r>
          <w:t xml:space="preserve">XML </w:t>
        </w:r>
      </w:ins>
      <w:ins w:id="123" w:author="ERCOT" w:date="2024-01-31T11:23:00Z">
        <w:r w:rsidR="00776D02">
          <w:t xml:space="preserve">deployment </w:t>
        </w:r>
      </w:ins>
      <w:ins w:id="124" w:author="ERCOT" w:date="2024-01-03T12:58:00Z">
        <w:r>
          <w:t xml:space="preserve">message </w:t>
        </w:r>
      </w:ins>
      <w:del w:id="125" w:author="ERCOT" w:date="2024-01-03T12:58:00Z">
        <w:r w:rsidRPr="00D02CB9" w:rsidDel="0000362D">
          <w:delText>VDI</w:delText>
        </w:r>
      </w:del>
      <w:del w:id="126" w:author="ERCOT" w:date="2024-02-05T11:12:00Z">
        <w:r w:rsidRPr="00D02CB9" w:rsidDel="002A2786">
          <w:delText xml:space="preserve"> to deploy</w:delText>
        </w:r>
      </w:del>
      <w:ins w:id="127" w:author="ERCOT" w:date="2024-02-05T11:12:00Z">
        <w:r w:rsidR="002A2786">
          <w:t>for</w:t>
        </w:r>
      </w:ins>
      <w:r w:rsidRPr="00D02CB9">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F7395BD" w14:textId="6C387985" w:rsidR="0000362D" w:rsidRPr="00D02CB9" w:rsidRDefault="0000362D" w:rsidP="0000362D">
      <w:pPr>
        <w:spacing w:after="240"/>
        <w:ind w:left="1440" w:hanging="720"/>
      </w:pPr>
      <w:r w:rsidRPr="00D02CB9">
        <w:t>(d)</w:t>
      </w:r>
      <w:r w:rsidRPr="00D02CB9">
        <w:tab/>
        <w:t xml:space="preserve">Thirty-minute Deployment:  Within 30 minutes of </w:t>
      </w:r>
      <w:ins w:id="128" w:author="ERCOT" w:date="2024-01-03T14:53:00Z">
        <w:r w:rsidR="00D730C0">
          <w:t xml:space="preserve">the </w:t>
        </w:r>
      </w:ins>
      <w:ins w:id="129" w:author="ERCOT" w:date="2024-02-12T13:46:00Z">
        <w:r w:rsidR="00887445">
          <w:t xml:space="preserve">deployment time within the </w:t>
        </w:r>
      </w:ins>
      <w:r w:rsidRPr="00D02CB9">
        <w:t>ERCOT</w:t>
      </w:r>
      <w:del w:id="130" w:author="ERCOT" w:date="2024-01-03T14:54:00Z">
        <w:r w:rsidRPr="00D02CB9" w:rsidDel="00D730C0">
          <w:delText>’s issuance of a</w:delText>
        </w:r>
      </w:del>
      <w:ins w:id="131" w:author="ERCOT" w:date="2024-01-03T12:59:00Z">
        <w:r>
          <w:t xml:space="preserve"> XML</w:t>
        </w:r>
      </w:ins>
      <w:ins w:id="132" w:author="ERCOT" w:date="2024-02-05T11:12:00Z">
        <w:r w:rsidR="002A2786">
          <w:t xml:space="preserve"> </w:t>
        </w:r>
      </w:ins>
      <w:ins w:id="133" w:author="ERCOT" w:date="2024-01-31T11:23:00Z">
        <w:r w:rsidR="00776D02">
          <w:t xml:space="preserve">deployment </w:t>
        </w:r>
      </w:ins>
      <w:ins w:id="134" w:author="ERCOT" w:date="2024-01-03T12:59:00Z">
        <w:r>
          <w:t>message</w:t>
        </w:r>
      </w:ins>
      <w:del w:id="135" w:author="ERCOT" w:date="2024-01-03T12:59:00Z">
        <w:r w:rsidRPr="00D02CB9" w:rsidDel="0000362D">
          <w:delText>VDI</w:delText>
        </w:r>
      </w:del>
      <w:del w:id="136" w:author="ERCOT" w:date="2024-02-05T11:13:00Z">
        <w:r w:rsidRPr="00D02CB9" w:rsidDel="002A2786">
          <w:delText xml:space="preserve"> to deploy</w:delText>
        </w:r>
      </w:del>
      <w:ins w:id="137" w:author="ERCOT" w:date="2024-02-05T12:13:00Z">
        <w:r w:rsidR="00AC421E">
          <w:t xml:space="preserve"> </w:t>
        </w:r>
      </w:ins>
      <w:ins w:id="138" w:author="ERCOT" w:date="2024-02-05T11:13:00Z">
        <w:r w:rsidR="002A2786">
          <w:t>for</w:t>
        </w:r>
      </w:ins>
      <w:r w:rsidRPr="00D02CB9">
        <w:t xml:space="preserve"> ERS-30, a QSE shall ensure that each ERS Resource participating in its portfolio deploys in accordance with its obligations.  For each ERS-30 deployment event, ERCOT </w:t>
      </w:r>
      <w:r w:rsidRPr="00D02CB9">
        <w:lastRenderedPageBreak/>
        <w:t>shall assess each QSE’s compliance with this requirement by calculating a capacity-weighted QSE portfolio-level interval performance factor for the first full interval of the Sustained Response Period, using the methodologies defined in Section 8.1.3.1.4.</w:t>
      </w:r>
    </w:p>
    <w:p w14:paraId="40446241" w14:textId="77777777" w:rsidR="0000362D" w:rsidRDefault="0000362D" w:rsidP="0000362D">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00362D" w:rsidRPr="00857EE5" w14:paraId="2F4F1D69" w14:textId="77777777" w:rsidTr="0030379F">
        <w:trPr>
          <w:cantSplit/>
        </w:trPr>
        <w:tc>
          <w:tcPr>
            <w:tcW w:w="1298" w:type="pct"/>
          </w:tcPr>
          <w:p w14:paraId="1A7A355A" w14:textId="77777777" w:rsidR="0000362D" w:rsidRDefault="0000362D" w:rsidP="0030379F">
            <w:pPr>
              <w:pStyle w:val="TableBody"/>
            </w:pPr>
            <w:r>
              <w:t>Variable</w:t>
            </w:r>
          </w:p>
        </w:tc>
        <w:tc>
          <w:tcPr>
            <w:tcW w:w="566" w:type="pct"/>
          </w:tcPr>
          <w:p w14:paraId="5D5D7A16" w14:textId="77777777" w:rsidR="0000362D" w:rsidRPr="00AF75B3" w:rsidRDefault="0000362D" w:rsidP="0030379F">
            <w:pPr>
              <w:pStyle w:val="TableBody"/>
            </w:pPr>
            <w:r>
              <w:t>Unit</w:t>
            </w:r>
          </w:p>
        </w:tc>
        <w:tc>
          <w:tcPr>
            <w:tcW w:w="3136" w:type="pct"/>
          </w:tcPr>
          <w:p w14:paraId="66218744" w14:textId="77777777" w:rsidR="0000362D" w:rsidRPr="000F55A6" w:rsidRDefault="0000362D" w:rsidP="0030379F">
            <w:pPr>
              <w:pStyle w:val="TableBody"/>
            </w:pPr>
            <w:r>
              <w:t>Description</w:t>
            </w:r>
          </w:p>
        </w:tc>
      </w:tr>
      <w:tr w:rsidR="0000362D" w:rsidRPr="00857EE5" w14:paraId="486827EC" w14:textId="77777777" w:rsidTr="0030379F">
        <w:trPr>
          <w:cantSplit/>
        </w:trPr>
        <w:tc>
          <w:tcPr>
            <w:tcW w:w="1298" w:type="pct"/>
          </w:tcPr>
          <w:p w14:paraId="09281998" w14:textId="77777777" w:rsidR="0000362D" w:rsidRDefault="0000362D" w:rsidP="0030379F">
            <w:pPr>
              <w:pStyle w:val="TableBody"/>
            </w:pPr>
            <w:r>
              <w:t xml:space="preserve">ERSEPF </w:t>
            </w:r>
            <w:r w:rsidRPr="00E15B17">
              <w:rPr>
                <w:i/>
                <w:vertAlign w:val="subscript"/>
              </w:rPr>
              <w:t>qrd</w:t>
            </w:r>
          </w:p>
        </w:tc>
        <w:tc>
          <w:tcPr>
            <w:tcW w:w="566" w:type="pct"/>
          </w:tcPr>
          <w:p w14:paraId="626A8487" w14:textId="77777777" w:rsidR="0000362D" w:rsidRPr="00AF75B3" w:rsidRDefault="0000362D" w:rsidP="0030379F">
            <w:pPr>
              <w:pStyle w:val="VariableDefinition"/>
              <w:tabs>
                <w:tab w:val="clear" w:pos="2160"/>
              </w:tabs>
              <w:spacing w:after="60"/>
              <w:ind w:left="0" w:firstLine="0"/>
              <w:rPr>
                <w:sz w:val="20"/>
              </w:rPr>
            </w:pPr>
            <w:r w:rsidRPr="00AF75B3">
              <w:rPr>
                <w:sz w:val="20"/>
              </w:rPr>
              <w:t>None</w:t>
            </w:r>
          </w:p>
        </w:tc>
        <w:tc>
          <w:tcPr>
            <w:tcW w:w="3136" w:type="pct"/>
          </w:tcPr>
          <w:p w14:paraId="2B6B249B" w14:textId="77777777" w:rsidR="0000362D" w:rsidRPr="00857EE5" w:rsidRDefault="0000362D" w:rsidP="0030379F">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00362D" w:rsidRPr="00857EE5" w14:paraId="3961D9B1" w14:textId="77777777" w:rsidTr="0030379F">
        <w:trPr>
          <w:cantSplit/>
        </w:trPr>
        <w:tc>
          <w:tcPr>
            <w:tcW w:w="1298" w:type="pct"/>
          </w:tcPr>
          <w:p w14:paraId="5ED06BDD" w14:textId="77777777" w:rsidR="0000362D" w:rsidRDefault="0000362D" w:rsidP="0030379F">
            <w:pPr>
              <w:pStyle w:val="TableBody"/>
            </w:pPr>
            <w:r w:rsidRPr="00E15B17">
              <w:rPr>
                <w:i/>
              </w:rPr>
              <w:t>q</w:t>
            </w:r>
          </w:p>
        </w:tc>
        <w:tc>
          <w:tcPr>
            <w:tcW w:w="566" w:type="pct"/>
          </w:tcPr>
          <w:p w14:paraId="7CC6E309"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500C3BB" w14:textId="77777777" w:rsidR="0000362D" w:rsidRPr="00461F5A" w:rsidRDefault="0000362D" w:rsidP="0030379F">
            <w:pPr>
              <w:pStyle w:val="VariableDefinition"/>
              <w:tabs>
                <w:tab w:val="clear" w:pos="2160"/>
              </w:tabs>
              <w:spacing w:after="60"/>
              <w:ind w:left="0" w:firstLine="0"/>
              <w:rPr>
                <w:sz w:val="20"/>
              </w:rPr>
            </w:pPr>
            <w:r w:rsidRPr="000F55A6">
              <w:rPr>
                <w:sz w:val="20"/>
              </w:rPr>
              <w:t>A QSE.</w:t>
            </w:r>
          </w:p>
        </w:tc>
      </w:tr>
      <w:tr w:rsidR="0000362D" w:rsidRPr="00857EE5" w14:paraId="29788A94" w14:textId="77777777" w:rsidTr="0030379F">
        <w:trPr>
          <w:cantSplit/>
        </w:trPr>
        <w:tc>
          <w:tcPr>
            <w:tcW w:w="1298" w:type="pct"/>
          </w:tcPr>
          <w:p w14:paraId="79E91F68" w14:textId="77777777" w:rsidR="0000362D" w:rsidRDefault="0000362D" w:rsidP="0030379F">
            <w:pPr>
              <w:pStyle w:val="TableBody"/>
            </w:pPr>
            <w:r w:rsidRPr="00E15B17">
              <w:rPr>
                <w:i/>
              </w:rPr>
              <w:t>r</w:t>
            </w:r>
          </w:p>
        </w:tc>
        <w:tc>
          <w:tcPr>
            <w:tcW w:w="566" w:type="pct"/>
          </w:tcPr>
          <w:p w14:paraId="7F66DD40"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2842E5D9" w14:textId="77777777" w:rsidR="0000362D" w:rsidRPr="00461F5A" w:rsidRDefault="0000362D" w:rsidP="0030379F">
            <w:pPr>
              <w:pStyle w:val="VariableDefinition"/>
              <w:tabs>
                <w:tab w:val="clear" w:pos="2160"/>
              </w:tabs>
              <w:spacing w:after="60"/>
              <w:ind w:left="0" w:firstLine="0"/>
              <w:rPr>
                <w:sz w:val="20"/>
              </w:rPr>
            </w:pPr>
            <w:r w:rsidRPr="000F55A6">
              <w:rPr>
                <w:sz w:val="20"/>
              </w:rPr>
              <w:t>ERS Standard Contract Term.</w:t>
            </w:r>
          </w:p>
        </w:tc>
      </w:tr>
      <w:tr w:rsidR="0000362D" w:rsidRPr="00857EE5" w14:paraId="26569908" w14:textId="77777777" w:rsidTr="0030379F">
        <w:trPr>
          <w:cantSplit/>
        </w:trPr>
        <w:tc>
          <w:tcPr>
            <w:tcW w:w="1298" w:type="pct"/>
          </w:tcPr>
          <w:p w14:paraId="106913F4" w14:textId="77777777" w:rsidR="0000362D" w:rsidRDefault="0000362D" w:rsidP="0030379F">
            <w:pPr>
              <w:pStyle w:val="TableBody"/>
            </w:pPr>
            <w:r w:rsidRPr="00E15B17">
              <w:rPr>
                <w:i/>
              </w:rPr>
              <w:t>d</w:t>
            </w:r>
          </w:p>
        </w:tc>
        <w:tc>
          <w:tcPr>
            <w:tcW w:w="566" w:type="pct"/>
          </w:tcPr>
          <w:p w14:paraId="2A2F365B"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0451C2B" w14:textId="77777777" w:rsidR="0000362D" w:rsidRPr="00461F5A" w:rsidRDefault="0000362D" w:rsidP="0030379F">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1CF5975E" w14:textId="77777777" w:rsidR="00CC3BFD" w:rsidRDefault="00CC3BFD" w:rsidP="0008300D">
      <w:pPr>
        <w:spacing w:after="240"/>
        <w:ind w:left="720" w:hanging="720"/>
      </w:pPr>
    </w:p>
    <w:p w14:paraId="69A4DC38" w14:textId="413B59EC" w:rsidR="007E4002" w:rsidRDefault="0000362D" w:rsidP="0008300D">
      <w:pPr>
        <w:spacing w:after="240"/>
        <w:ind w:left="720" w:hanging="720"/>
        <w:rPr>
          <w:iCs/>
        </w:rPr>
      </w:pPr>
      <w:r w:rsidRPr="00AA5201">
        <w:t>(</w:t>
      </w:r>
      <w:r>
        <w:t>2</w:t>
      </w:r>
      <w:r w:rsidRPr="00AA5201">
        <w:t>)</w:t>
      </w:r>
      <w:r w:rsidRPr="00AA5201">
        <w:tab/>
        <w:t>Failure by a QSE portfolio to meet its ERS event performance or availability requirements shall not be cause for revocation of the QSE’s Ancillary Services qualification.</w:t>
      </w:r>
    </w:p>
    <w:p w14:paraId="4CC5A34D" w14:textId="77777777" w:rsidR="0008300D" w:rsidRPr="006C13A2" w:rsidRDefault="0008300D" w:rsidP="00BC2D06">
      <w:pPr>
        <w:rPr>
          <w:rFonts w:ascii="Arial" w:hAnsi="Arial" w:cs="Arial"/>
          <w:bCs/>
          <w:iCs/>
          <w:color w:val="FF0000"/>
          <w:sz w:val="22"/>
          <w:szCs w:val="22"/>
        </w:rPr>
      </w:pPr>
    </w:p>
    <w:sectPr w:rsidR="0008300D" w:rsidRPr="006C13A2">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3" w:author="ERCOT Market Rules" w:date="2024-03-25T09:28:00Z" w:initials="EWG">
    <w:p w14:paraId="6B37C0C4" w14:textId="57A679DE" w:rsidR="003C5E97" w:rsidRDefault="003C5E97">
      <w:pPr>
        <w:pStyle w:val="CommentText"/>
      </w:pPr>
      <w:r>
        <w:rPr>
          <w:rStyle w:val="CommentReference"/>
        </w:rPr>
        <w:annotationRef/>
      </w:r>
      <w:r>
        <w:t>Please note NPRR1191 also proposed revisions to this section.</w:t>
      </w:r>
    </w:p>
  </w:comment>
  <w:comment w:id="86" w:author="ERCOT Market Rules" w:date="2024-03-25T09:29:00Z" w:initials="EWG">
    <w:p w14:paraId="44F7336D" w14:textId="0A394702" w:rsidR="003C5E97" w:rsidRDefault="003C5E97">
      <w:pPr>
        <w:pStyle w:val="CommentText"/>
      </w:pPr>
      <w:r>
        <w:rPr>
          <w:rStyle w:val="CommentReference"/>
        </w:rPr>
        <w:annotationRef/>
      </w:r>
      <w:r>
        <w:t>Please note NPRR1221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37C0C4" w15:done="0"/>
  <w15:commentEx w15:paraId="44F733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C22B" w16cex:dateUtc="2024-03-25T14:28:00Z"/>
  <w16cex:commentExtensible w16cex:durableId="29ABC268" w16cex:dateUtc="2024-03-25T1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37C0C4" w16cid:durableId="29ABC22B"/>
  <w16cid:commentId w16cid:paraId="44F7336D" w16cid:durableId="29ABC2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0905" w14:textId="77777777" w:rsidR="00BD374E" w:rsidRDefault="00BD374E">
      <w:r>
        <w:separator/>
      </w:r>
    </w:p>
  </w:endnote>
  <w:endnote w:type="continuationSeparator" w:id="0">
    <w:p w14:paraId="21BAF89F" w14:textId="77777777" w:rsidR="00BD374E" w:rsidRDefault="00BD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138AD99" w:rsidR="00D176CF" w:rsidRDefault="00734D19">
    <w:pPr>
      <w:pStyle w:val="Footer"/>
      <w:tabs>
        <w:tab w:val="clear" w:pos="4320"/>
        <w:tab w:val="clear" w:pos="8640"/>
        <w:tab w:val="right" w:pos="9360"/>
      </w:tabs>
      <w:rPr>
        <w:rFonts w:ascii="Arial" w:hAnsi="Arial" w:cs="Arial"/>
        <w:sz w:val="18"/>
      </w:rPr>
    </w:pPr>
    <w:r>
      <w:rPr>
        <w:rFonts w:ascii="Arial" w:hAnsi="Arial" w:cs="Arial"/>
        <w:sz w:val="18"/>
      </w:rPr>
      <w:t>1217NPRR-0</w:t>
    </w:r>
    <w:r w:rsidR="00B63053">
      <w:rPr>
        <w:rFonts w:ascii="Arial" w:hAnsi="Arial" w:cs="Arial"/>
        <w:sz w:val="18"/>
      </w:rPr>
      <w:t>4</w:t>
    </w:r>
    <w:r>
      <w:rPr>
        <w:rFonts w:ascii="Arial" w:hAnsi="Arial" w:cs="Arial"/>
        <w:sz w:val="18"/>
      </w:rPr>
      <w:t xml:space="preserve"> </w:t>
    </w:r>
    <w:r w:rsidR="00B63053">
      <w:rPr>
        <w:rFonts w:ascii="Arial" w:hAnsi="Arial" w:cs="Arial"/>
        <w:sz w:val="18"/>
      </w:rPr>
      <w:t>PRS Report 03202</w:t>
    </w:r>
    <w:r w:rsidR="008C3892">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5044" w14:textId="77777777" w:rsidR="00BD374E" w:rsidRDefault="00BD374E">
      <w:r>
        <w:separator/>
      </w:r>
    </w:p>
  </w:footnote>
  <w:footnote w:type="continuationSeparator" w:id="0">
    <w:p w14:paraId="02CC24B3" w14:textId="77777777" w:rsidR="00BD374E" w:rsidRDefault="00BD3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5B655B2" w:rsidR="00D176CF" w:rsidRDefault="009C41E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55082C"/>
    <w:multiLevelType w:val="hybridMultilevel"/>
    <w:tmpl w:val="7B029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38523742">
    <w:abstractNumId w:val="11"/>
  </w:num>
  <w:num w:numId="22" w16cid:durableId="47402585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Mark.Patterson@ercot.com::4cc71d30-c124-40d7-941f-9a9d8eec92d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D"/>
    <w:rsid w:val="00006711"/>
    <w:rsid w:val="00060A5A"/>
    <w:rsid w:val="000624C2"/>
    <w:rsid w:val="00064B44"/>
    <w:rsid w:val="00067FE2"/>
    <w:rsid w:val="0007682E"/>
    <w:rsid w:val="0008300D"/>
    <w:rsid w:val="000831B6"/>
    <w:rsid w:val="000D1AEB"/>
    <w:rsid w:val="000D3E64"/>
    <w:rsid w:val="000D755C"/>
    <w:rsid w:val="000F13C5"/>
    <w:rsid w:val="001008CE"/>
    <w:rsid w:val="00105A36"/>
    <w:rsid w:val="0011600F"/>
    <w:rsid w:val="001313B4"/>
    <w:rsid w:val="0014546D"/>
    <w:rsid w:val="001500D9"/>
    <w:rsid w:val="00156DB7"/>
    <w:rsid w:val="00157228"/>
    <w:rsid w:val="00160C3C"/>
    <w:rsid w:val="0017783C"/>
    <w:rsid w:val="00180C41"/>
    <w:rsid w:val="001862FC"/>
    <w:rsid w:val="0019314C"/>
    <w:rsid w:val="001F0B5F"/>
    <w:rsid w:val="001F38F0"/>
    <w:rsid w:val="001F76F9"/>
    <w:rsid w:val="002232CE"/>
    <w:rsid w:val="00237430"/>
    <w:rsid w:val="0026307D"/>
    <w:rsid w:val="00276A99"/>
    <w:rsid w:val="00286AD9"/>
    <w:rsid w:val="00296646"/>
    <w:rsid w:val="002966F3"/>
    <w:rsid w:val="002A2786"/>
    <w:rsid w:val="002B5B9E"/>
    <w:rsid w:val="002B69F3"/>
    <w:rsid w:val="002B763A"/>
    <w:rsid w:val="002D382A"/>
    <w:rsid w:val="002F1EDD"/>
    <w:rsid w:val="002F38B2"/>
    <w:rsid w:val="003013F2"/>
    <w:rsid w:val="0030232A"/>
    <w:rsid w:val="0030694A"/>
    <w:rsid w:val="003069F4"/>
    <w:rsid w:val="0032228E"/>
    <w:rsid w:val="00360920"/>
    <w:rsid w:val="00374DC2"/>
    <w:rsid w:val="00384709"/>
    <w:rsid w:val="00386C35"/>
    <w:rsid w:val="003A3D77"/>
    <w:rsid w:val="003B5AED"/>
    <w:rsid w:val="003C5E97"/>
    <w:rsid w:val="003C6B7B"/>
    <w:rsid w:val="003E1A19"/>
    <w:rsid w:val="004135BD"/>
    <w:rsid w:val="004154C1"/>
    <w:rsid w:val="00426727"/>
    <w:rsid w:val="004302A4"/>
    <w:rsid w:val="004463BA"/>
    <w:rsid w:val="004822D4"/>
    <w:rsid w:val="0049290B"/>
    <w:rsid w:val="00492E02"/>
    <w:rsid w:val="004A4451"/>
    <w:rsid w:val="004C41BA"/>
    <w:rsid w:val="004D3958"/>
    <w:rsid w:val="005008DF"/>
    <w:rsid w:val="005045D0"/>
    <w:rsid w:val="00505E56"/>
    <w:rsid w:val="005142EB"/>
    <w:rsid w:val="00514300"/>
    <w:rsid w:val="0053168C"/>
    <w:rsid w:val="00534C6C"/>
    <w:rsid w:val="00555554"/>
    <w:rsid w:val="00561AAC"/>
    <w:rsid w:val="005841C0"/>
    <w:rsid w:val="00584468"/>
    <w:rsid w:val="0059260F"/>
    <w:rsid w:val="005A6A0F"/>
    <w:rsid w:val="005C00F7"/>
    <w:rsid w:val="005C4E08"/>
    <w:rsid w:val="005E5074"/>
    <w:rsid w:val="005E6673"/>
    <w:rsid w:val="00612E4F"/>
    <w:rsid w:val="00615D5E"/>
    <w:rsid w:val="00622E99"/>
    <w:rsid w:val="00625E5D"/>
    <w:rsid w:val="00657C61"/>
    <w:rsid w:val="0066370F"/>
    <w:rsid w:val="006706FB"/>
    <w:rsid w:val="0069529E"/>
    <w:rsid w:val="006A0784"/>
    <w:rsid w:val="006A697B"/>
    <w:rsid w:val="006B4DDE"/>
    <w:rsid w:val="006C13A2"/>
    <w:rsid w:val="006C2921"/>
    <w:rsid w:val="006E4597"/>
    <w:rsid w:val="00734D19"/>
    <w:rsid w:val="00743968"/>
    <w:rsid w:val="00765599"/>
    <w:rsid w:val="00776D02"/>
    <w:rsid w:val="00783FC4"/>
    <w:rsid w:val="00785415"/>
    <w:rsid w:val="00791CB9"/>
    <w:rsid w:val="00793130"/>
    <w:rsid w:val="00797DEE"/>
    <w:rsid w:val="007A1BE1"/>
    <w:rsid w:val="007A7764"/>
    <w:rsid w:val="007B3233"/>
    <w:rsid w:val="007B5A42"/>
    <w:rsid w:val="007C199B"/>
    <w:rsid w:val="007D3073"/>
    <w:rsid w:val="007D64B9"/>
    <w:rsid w:val="007D72D4"/>
    <w:rsid w:val="007E0452"/>
    <w:rsid w:val="007E4002"/>
    <w:rsid w:val="008070C0"/>
    <w:rsid w:val="00811C12"/>
    <w:rsid w:val="00845778"/>
    <w:rsid w:val="0086005D"/>
    <w:rsid w:val="00887445"/>
    <w:rsid w:val="00887E28"/>
    <w:rsid w:val="008A6240"/>
    <w:rsid w:val="008B02A5"/>
    <w:rsid w:val="008C3892"/>
    <w:rsid w:val="008D5C3A"/>
    <w:rsid w:val="008E2870"/>
    <w:rsid w:val="008E6DA2"/>
    <w:rsid w:val="008F6DD5"/>
    <w:rsid w:val="00907B1E"/>
    <w:rsid w:val="009263E2"/>
    <w:rsid w:val="00943AFD"/>
    <w:rsid w:val="00963A51"/>
    <w:rsid w:val="00972523"/>
    <w:rsid w:val="00983B6E"/>
    <w:rsid w:val="009936F8"/>
    <w:rsid w:val="009A3772"/>
    <w:rsid w:val="009C41E2"/>
    <w:rsid w:val="009C5D50"/>
    <w:rsid w:val="009D17F0"/>
    <w:rsid w:val="009D2C8B"/>
    <w:rsid w:val="00A36856"/>
    <w:rsid w:val="00A42796"/>
    <w:rsid w:val="00A5311D"/>
    <w:rsid w:val="00A60AD9"/>
    <w:rsid w:val="00A647FC"/>
    <w:rsid w:val="00A86F39"/>
    <w:rsid w:val="00AC421E"/>
    <w:rsid w:val="00AD3B58"/>
    <w:rsid w:val="00AF56C6"/>
    <w:rsid w:val="00AF7CB2"/>
    <w:rsid w:val="00B032E8"/>
    <w:rsid w:val="00B23E41"/>
    <w:rsid w:val="00B37C2D"/>
    <w:rsid w:val="00B51443"/>
    <w:rsid w:val="00B57F96"/>
    <w:rsid w:val="00B63053"/>
    <w:rsid w:val="00B67892"/>
    <w:rsid w:val="00B74D0E"/>
    <w:rsid w:val="00B92B15"/>
    <w:rsid w:val="00BA4D33"/>
    <w:rsid w:val="00BA55D8"/>
    <w:rsid w:val="00BA5F42"/>
    <w:rsid w:val="00BC2D06"/>
    <w:rsid w:val="00BD374E"/>
    <w:rsid w:val="00BE71F5"/>
    <w:rsid w:val="00C04812"/>
    <w:rsid w:val="00C744EB"/>
    <w:rsid w:val="00C843CA"/>
    <w:rsid w:val="00C90702"/>
    <w:rsid w:val="00C917FF"/>
    <w:rsid w:val="00C94FDB"/>
    <w:rsid w:val="00C9766A"/>
    <w:rsid w:val="00CC0FFD"/>
    <w:rsid w:val="00CC3BFD"/>
    <w:rsid w:val="00CC4F39"/>
    <w:rsid w:val="00CD544C"/>
    <w:rsid w:val="00CF4256"/>
    <w:rsid w:val="00D04FE8"/>
    <w:rsid w:val="00D176CF"/>
    <w:rsid w:val="00D17AD5"/>
    <w:rsid w:val="00D271E3"/>
    <w:rsid w:val="00D47A80"/>
    <w:rsid w:val="00D730C0"/>
    <w:rsid w:val="00D85807"/>
    <w:rsid w:val="00D87349"/>
    <w:rsid w:val="00D87E3B"/>
    <w:rsid w:val="00D91EE9"/>
    <w:rsid w:val="00D9627A"/>
    <w:rsid w:val="00D97220"/>
    <w:rsid w:val="00DE5E8E"/>
    <w:rsid w:val="00DF74E8"/>
    <w:rsid w:val="00E14D47"/>
    <w:rsid w:val="00E1641C"/>
    <w:rsid w:val="00E22641"/>
    <w:rsid w:val="00E23497"/>
    <w:rsid w:val="00E23745"/>
    <w:rsid w:val="00E26708"/>
    <w:rsid w:val="00E34958"/>
    <w:rsid w:val="00E37AB0"/>
    <w:rsid w:val="00E71C39"/>
    <w:rsid w:val="00EA56E6"/>
    <w:rsid w:val="00EA694D"/>
    <w:rsid w:val="00EC335F"/>
    <w:rsid w:val="00EC48FB"/>
    <w:rsid w:val="00EF1F3E"/>
    <w:rsid w:val="00EF232A"/>
    <w:rsid w:val="00F05A69"/>
    <w:rsid w:val="00F375F8"/>
    <w:rsid w:val="00F412EF"/>
    <w:rsid w:val="00F43FFD"/>
    <w:rsid w:val="00F44236"/>
    <w:rsid w:val="00F52517"/>
    <w:rsid w:val="00F53400"/>
    <w:rsid w:val="00F96A30"/>
    <w:rsid w:val="00FA57B2"/>
    <w:rsid w:val="00FB21B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rsid w:val="00A86F39"/>
    <w:rPr>
      <w:b/>
      <w:bCs/>
      <w:i/>
      <w:sz w:val="24"/>
    </w:rPr>
  </w:style>
  <w:style w:type="character" w:customStyle="1" w:styleId="InstructionsChar">
    <w:name w:val="Instructions Char"/>
    <w:link w:val="Instructions"/>
    <w:rsid w:val="00A86F39"/>
    <w:rPr>
      <w:b/>
      <w:i/>
      <w:iCs/>
      <w:sz w:val="24"/>
      <w:szCs w:val="24"/>
    </w:rPr>
  </w:style>
  <w:style w:type="character" w:customStyle="1" w:styleId="H2Char">
    <w:name w:val="H2 Char"/>
    <w:link w:val="H2"/>
    <w:rsid w:val="00E23745"/>
    <w:rPr>
      <w:b/>
      <w:sz w:val="24"/>
    </w:rPr>
  </w:style>
  <w:style w:type="character" w:customStyle="1" w:styleId="BodyTextNumberedChar1">
    <w:name w:val="Body Text Numbered Char1"/>
    <w:link w:val="BodyTextNumbered"/>
    <w:rsid w:val="0008300D"/>
    <w:rPr>
      <w:iCs/>
      <w:sz w:val="24"/>
    </w:rPr>
  </w:style>
  <w:style w:type="paragraph" w:customStyle="1" w:styleId="BodyTextNumbered">
    <w:name w:val="Body Text Numbered"/>
    <w:basedOn w:val="BodyText"/>
    <w:link w:val="BodyTextNumberedChar1"/>
    <w:rsid w:val="0008300D"/>
    <w:pPr>
      <w:ind w:left="720" w:hanging="720"/>
    </w:pPr>
    <w:rPr>
      <w:iCs/>
      <w:szCs w:val="20"/>
    </w:rPr>
  </w:style>
  <w:style w:type="character" w:customStyle="1" w:styleId="H4Char">
    <w:name w:val="H4 Char"/>
    <w:link w:val="H4"/>
    <w:rsid w:val="0008300D"/>
    <w:rPr>
      <w:b/>
      <w:bCs/>
      <w:snapToGrid w:val="0"/>
      <w:sz w:val="24"/>
    </w:rPr>
  </w:style>
  <w:style w:type="character" w:customStyle="1" w:styleId="BodyTextNumberedChar">
    <w:name w:val="Body Text Numbered Char"/>
    <w:rsid w:val="007E4002"/>
    <w:rPr>
      <w:rFonts w:ascii="Times New Roman" w:eastAsia="Times New Roman" w:hAnsi="Times New Roman" w:cs="Times New Roman"/>
      <w:sz w:val="24"/>
      <w:szCs w:val="20"/>
    </w:rPr>
  </w:style>
  <w:style w:type="character" w:customStyle="1" w:styleId="H5Char">
    <w:name w:val="H5 Char"/>
    <w:link w:val="H5"/>
    <w:rsid w:val="007E4002"/>
    <w:rPr>
      <w:b/>
      <w:bCs/>
      <w:i/>
      <w:iCs/>
      <w:sz w:val="24"/>
      <w:szCs w:val="26"/>
    </w:rPr>
  </w:style>
  <w:style w:type="paragraph" w:styleId="ListParagraph">
    <w:name w:val="List Paragraph"/>
    <w:basedOn w:val="Normal"/>
    <w:uiPriority w:val="34"/>
    <w:qFormat/>
    <w:rsid w:val="00B9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jimmy.hartman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erin.wasik-gutierrez@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1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7505</Words>
  <Characters>41347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48755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2024-03-25T22:33:00Z</dcterms:created>
  <dcterms:modified xsi:type="dcterms:W3CDTF">2024-03-25T22:35:00Z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