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213E04DB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8B242F" w14:textId="77777777" w:rsidR="00152993" w:rsidRDefault="00170E84">
            <w:pPr>
              <w:pStyle w:val="Header"/>
              <w:rPr>
                <w:rFonts w:ascii="Verdana" w:hAnsi="Verdana"/>
                <w:sz w:val="22"/>
              </w:rPr>
            </w:pPr>
            <w:r>
              <w:t>P</w:t>
            </w:r>
            <w:r w:rsidR="00C158EE">
              <w:t xml:space="preserve">GRR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AF80978" w14:textId="77777777" w:rsidR="00152993" w:rsidRDefault="00C9757E" w:rsidP="005670EC">
            <w:pPr>
              <w:pStyle w:val="Header"/>
              <w:jc w:val="center"/>
            </w:pPr>
            <w:hyperlink r:id="rId8" w:history="1">
              <w:r w:rsidR="00A9425A">
                <w:rPr>
                  <w:rStyle w:val="Hyperlink"/>
                </w:rPr>
                <w:t>105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903E19" w14:textId="77777777" w:rsidR="00152993" w:rsidRDefault="00170E84">
            <w:pPr>
              <w:pStyle w:val="Header"/>
            </w:pPr>
            <w:r>
              <w:t>P</w:t>
            </w:r>
            <w:r w:rsidR="00C158EE">
              <w:t xml:space="preserve">GRR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0AB2883" w14:textId="77777777" w:rsidR="00152993" w:rsidRDefault="00A9425A">
            <w:pPr>
              <w:pStyle w:val="Header"/>
            </w:pPr>
            <w:r>
              <w:t>Deliverability Criteria for DC Tie Imports</w:t>
            </w:r>
          </w:p>
        </w:tc>
      </w:tr>
    </w:tbl>
    <w:p w14:paraId="634D022C" w14:textId="77777777" w:rsidR="002771E6" w:rsidRDefault="002771E6"/>
    <w:p w14:paraId="1C59502B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50A4E110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309A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5984" w14:textId="19A3E75E" w:rsidR="00152993" w:rsidRDefault="005732A1">
            <w:pPr>
              <w:pStyle w:val="NormalArial"/>
            </w:pPr>
            <w:r>
              <w:t>September 22</w:t>
            </w:r>
            <w:r w:rsidR="00A9425A">
              <w:t>, 2023</w:t>
            </w:r>
          </w:p>
        </w:tc>
      </w:tr>
    </w:tbl>
    <w:p w14:paraId="605B00EC" w14:textId="77777777" w:rsidR="002771E6" w:rsidRDefault="002771E6"/>
    <w:p w14:paraId="1E3F3CF8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1AF97E6C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12CAC2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2EA59740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073B825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226C4526" w14:textId="77777777" w:rsidR="00152993" w:rsidRDefault="00A9425A">
            <w:pPr>
              <w:pStyle w:val="NormalArial"/>
            </w:pPr>
            <w:r>
              <w:t>Prabhu Gnanam</w:t>
            </w:r>
            <w:r w:rsidR="007C1A5C">
              <w:t xml:space="preserve"> </w:t>
            </w:r>
            <w:r>
              <w:t>/</w:t>
            </w:r>
            <w:r w:rsidR="007C1A5C">
              <w:t xml:space="preserve"> </w:t>
            </w:r>
            <w:r>
              <w:t>Nathan Bigbee</w:t>
            </w:r>
          </w:p>
        </w:tc>
      </w:tr>
      <w:tr w:rsidR="00152993" w14:paraId="0C52A43A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1A840ED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4ECF934C" w14:textId="77777777" w:rsidR="00152993" w:rsidRDefault="00C9757E">
            <w:pPr>
              <w:pStyle w:val="NormalArial"/>
            </w:pPr>
            <w:hyperlink r:id="rId9" w:history="1">
              <w:r w:rsidR="001E244E" w:rsidRPr="001E244E">
                <w:rPr>
                  <w:rStyle w:val="Hyperlink"/>
                </w:rPr>
                <w:t>gnanaprabhu.gnanam@ercot.com</w:t>
              </w:r>
            </w:hyperlink>
            <w:r w:rsidR="00A9425A">
              <w:t xml:space="preserve"> / </w:t>
            </w:r>
            <w:hyperlink r:id="rId10" w:history="1">
              <w:r w:rsidR="00A9425A" w:rsidRPr="009C57CE">
                <w:rPr>
                  <w:rStyle w:val="Hyperlink"/>
                </w:rPr>
                <w:t>nathan.bigbee@ercot.com</w:t>
              </w:r>
            </w:hyperlink>
            <w:r w:rsidR="00A9425A">
              <w:t xml:space="preserve">   </w:t>
            </w:r>
          </w:p>
        </w:tc>
      </w:tr>
      <w:tr w:rsidR="00152993" w14:paraId="0928593E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97301D6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2C1A547F" w14:textId="77777777" w:rsidR="00152993" w:rsidRDefault="00A9425A">
            <w:pPr>
              <w:pStyle w:val="NormalArial"/>
            </w:pPr>
            <w:r>
              <w:t>ERCOT</w:t>
            </w:r>
          </w:p>
        </w:tc>
      </w:tr>
      <w:tr w:rsidR="00152993" w14:paraId="28034717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F44F7A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699DEC1" w14:textId="77777777" w:rsidR="00152993" w:rsidRDefault="00E7483D">
            <w:pPr>
              <w:pStyle w:val="NormalArial"/>
            </w:pPr>
            <w:r>
              <w:t>512-248-3146/ 512-</w:t>
            </w:r>
            <w:r w:rsidR="0009503F">
              <w:t>225-7093</w:t>
            </w:r>
          </w:p>
        </w:tc>
      </w:tr>
      <w:tr w:rsidR="00152993" w14:paraId="5E06D39A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0CB00F1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26EFF13F" w14:textId="77777777" w:rsidR="00152993" w:rsidRDefault="00152993">
            <w:pPr>
              <w:pStyle w:val="NormalArial"/>
            </w:pPr>
          </w:p>
        </w:tc>
      </w:tr>
      <w:tr w:rsidR="00075A94" w14:paraId="55C18714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F0B35B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B1D7FEE" w14:textId="018CA2C3" w:rsidR="00075A94" w:rsidRDefault="004A5E9F">
            <w:pPr>
              <w:pStyle w:val="NormalArial"/>
            </w:pPr>
            <w:r>
              <w:t>Not Applicable</w:t>
            </w:r>
          </w:p>
        </w:tc>
      </w:tr>
    </w:tbl>
    <w:p w14:paraId="7C67FE40" w14:textId="77777777" w:rsidR="00152993" w:rsidRDefault="00152993">
      <w:pPr>
        <w:pStyle w:val="NormalArial"/>
      </w:pPr>
    </w:p>
    <w:p w14:paraId="3C91E459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F038EC" w14:paraId="33B6FEC4" w14:textId="77777777" w:rsidTr="00F038EC">
        <w:trPr>
          <w:trHeight w:val="422"/>
          <w:jc w:val="center"/>
        </w:trPr>
        <w:tc>
          <w:tcPr>
            <w:tcW w:w="10440" w:type="dxa"/>
            <w:vAlign w:val="center"/>
          </w:tcPr>
          <w:p w14:paraId="43F1F0FD" w14:textId="77777777" w:rsidR="00075A94" w:rsidRPr="00075A94" w:rsidRDefault="00075A94" w:rsidP="00F038EC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0E586B6A" w14:textId="77777777" w:rsidR="00152993" w:rsidRDefault="00152993">
      <w:pPr>
        <w:pStyle w:val="NormalArial"/>
      </w:pPr>
    </w:p>
    <w:p w14:paraId="711D7C8C" w14:textId="38447CAC" w:rsidR="000B743F" w:rsidRDefault="007C1A5C" w:rsidP="00FF5E88">
      <w:pPr>
        <w:pStyle w:val="NormalArial"/>
      </w:pPr>
      <w:r>
        <w:t xml:space="preserve">ERCOT submits these comments to </w:t>
      </w:r>
      <w:r w:rsidR="000B743F">
        <w:t xml:space="preserve">request that </w:t>
      </w:r>
      <w:r w:rsidR="005732A1">
        <w:t xml:space="preserve">the Technical Advisory Committee (TAC) table </w:t>
      </w:r>
      <w:r w:rsidR="000B743F">
        <w:t>Planning Guide Revision Request (PGRR) 105</w:t>
      </w:r>
      <w:r w:rsidR="005732A1">
        <w:t xml:space="preserve"> </w:t>
      </w:r>
      <w:r w:rsidR="005D2D23">
        <w:t xml:space="preserve">to give </w:t>
      </w:r>
      <w:r w:rsidR="005732A1">
        <w:t xml:space="preserve">the Public Utility Commission of Texas (PUCT) </w:t>
      </w:r>
      <w:r w:rsidR="005D2D23">
        <w:t>an opportunity to</w:t>
      </w:r>
      <w:r w:rsidR="005732A1">
        <w:t xml:space="preserve"> </w:t>
      </w:r>
      <w:r w:rsidR="005D2D23">
        <w:t>provide guidance</w:t>
      </w:r>
      <w:r w:rsidR="005732A1">
        <w:t xml:space="preserve"> on the policy issues </w:t>
      </w:r>
      <w:r w:rsidR="005D2D23">
        <w:t xml:space="preserve">underlying </w:t>
      </w:r>
      <w:r w:rsidR="005732A1">
        <w:t>this proposal.</w:t>
      </w:r>
    </w:p>
    <w:p w14:paraId="2A1F24C5" w14:textId="398AD062" w:rsidR="005732A1" w:rsidRDefault="005732A1" w:rsidP="00FF5E88">
      <w:pPr>
        <w:pStyle w:val="NormalArial"/>
      </w:pPr>
    </w:p>
    <w:p w14:paraId="1D691685" w14:textId="270DB770" w:rsidR="005732A1" w:rsidRDefault="005732A1" w:rsidP="00FF5E88">
      <w:pPr>
        <w:pStyle w:val="NormalArial"/>
      </w:pPr>
      <w:r>
        <w:t>As ERCOT note</w:t>
      </w:r>
      <w:r w:rsidR="00CC3926">
        <w:t>d</w:t>
      </w:r>
      <w:r>
        <w:t xml:space="preserve"> in its August 29, 2023 comments, PGRR105</w:t>
      </w:r>
      <w:r w:rsidR="00CC3926">
        <w:t xml:space="preserve">’s proposal to extend the minimum </w:t>
      </w:r>
      <w:proofErr w:type="spellStart"/>
      <w:r w:rsidR="00CC3926">
        <w:t>deliverablity</w:t>
      </w:r>
      <w:proofErr w:type="spellEnd"/>
      <w:r w:rsidR="00CC3926">
        <w:t xml:space="preserve"> criteria used for dispatchable Generation Resources to DC Tie imports </w:t>
      </w:r>
      <w:r w:rsidR="005D2D23">
        <w:t>is at odds</w:t>
      </w:r>
      <w:r w:rsidR="00CC3926">
        <w:t xml:space="preserve"> with ERCOT’s </w:t>
      </w:r>
      <w:r w:rsidR="00EA1A58">
        <w:t xml:space="preserve">determination regarding </w:t>
      </w:r>
      <w:r w:rsidR="00CC3926">
        <w:t>Directive 6 from PUCT Project No. 46304</w:t>
      </w:r>
      <w:r w:rsidR="00EA1A58">
        <w:t>.</w:t>
      </w:r>
      <w:r w:rsidR="00983FE9">
        <w:rPr>
          <w:rStyle w:val="FootnoteReference"/>
        </w:rPr>
        <w:footnoteReference w:id="1"/>
      </w:r>
      <w:r w:rsidR="00EA1A58">
        <w:t xml:space="preserve">  </w:t>
      </w:r>
      <w:r w:rsidR="005D2D23">
        <w:t xml:space="preserve">In resolving that directive, ERCOT </w:t>
      </w:r>
      <w:r w:rsidR="00C6407E">
        <w:t>found that no transmission upgrades were needed to accommodate flows over the DC Tie facility proposed by Southern Spirit Transmission LLC because PGRR077</w:t>
      </w:r>
      <w:r w:rsidR="00C9757E">
        <w:t>, DC Tie Planning Assumptions,</w:t>
      </w:r>
      <w:r w:rsidR="00C6407E">
        <w:t xml:space="preserve"> </w:t>
      </w:r>
      <w:r w:rsidR="00083A98">
        <w:t xml:space="preserve">revised the Planning Guide to </w:t>
      </w:r>
      <w:r w:rsidR="00C6407E">
        <w:t xml:space="preserve">require ERCOT to curtail DC Tie flows to resolve </w:t>
      </w:r>
      <w:r w:rsidR="00083A98">
        <w:t xml:space="preserve">any planning criteria </w:t>
      </w:r>
      <w:r w:rsidR="00C6407E">
        <w:t>v</w:t>
      </w:r>
      <w:r w:rsidR="00083A98">
        <w:t>i</w:t>
      </w:r>
      <w:r w:rsidR="00C6407E">
        <w:t>olations in ERCOT’s reliability planning studies.</w:t>
      </w:r>
      <w:r w:rsidR="00983FE9">
        <w:rPr>
          <w:rStyle w:val="FootnoteReference"/>
        </w:rPr>
        <w:footnoteReference w:id="2"/>
      </w:r>
      <w:r w:rsidR="00C6407E">
        <w:t xml:space="preserve">  </w:t>
      </w:r>
      <w:r w:rsidR="00CC3926">
        <w:t xml:space="preserve">The PUCT explicitly </w:t>
      </w:r>
      <w:r w:rsidR="00983FE9">
        <w:t xml:space="preserve">approved </w:t>
      </w:r>
      <w:r w:rsidR="00083A98">
        <w:t>ERCOT’s</w:t>
      </w:r>
      <w:r w:rsidR="00EA1A58">
        <w:t xml:space="preserve"> determination</w:t>
      </w:r>
      <w:r w:rsidR="00083A98">
        <w:t xml:space="preserve"> </w:t>
      </w:r>
      <w:r w:rsidR="00CC3926">
        <w:t>in its September 30, 2022 order closing Project 46304</w:t>
      </w:r>
      <w:r w:rsidR="00EA1A58">
        <w:t>.</w:t>
      </w:r>
      <w:r w:rsidR="00983FE9">
        <w:rPr>
          <w:rStyle w:val="FootnoteReference"/>
        </w:rPr>
        <w:footnoteReference w:id="3"/>
      </w:r>
    </w:p>
    <w:p w14:paraId="64D27ED6" w14:textId="7A58B5EC" w:rsidR="009000DC" w:rsidRDefault="009000DC" w:rsidP="00FF5E88">
      <w:pPr>
        <w:pStyle w:val="NormalArial"/>
      </w:pPr>
    </w:p>
    <w:p w14:paraId="56FC769E" w14:textId="7F25CB66" w:rsidR="009000DC" w:rsidRDefault="00AD5877" w:rsidP="00FF5E88">
      <w:pPr>
        <w:pStyle w:val="NormalArial"/>
      </w:pPr>
      <w:r>
        <w:t xml:space="preserve">In their comments to PGRR105, </w:t>
      </w:r>
      <w:r w:rsidR="00CC3926">
        <w:t xml:space="preserve">Rainbow Energy Marketing Corporation </w:t>
      </w:r>
      <w:r w:rsidR="00C6407E">
        <w:t xml:space="preserve">and Southern Spirit </w:t>
      </w:r>
      <w:r w:rsidR="00CC3926">
        <w:t xml:space="preserve">argue that </w:t>
      </w:r>
      <w:r w:rsidR="00C6407E">
        <w:t xml:space="preserve">the PUCT’s resolution of the Project No. 46304 directives </w:t>
      </w:r>
      <w:r w:rsidR="00EA1A58">
        <w:t xml:space="preserve">is irrelevant to </w:t>
      </w:r>
      <w:r w:rsidR="00A479DE">
        <w:t xml:space="preserve">the consideration of </w:t>
      </w:r>
      <w:r w:rsidR="00EA1A58">
        <w:t xml:space="preserve">this PGRR because every Revision Request is a change </w:t>
      </w:r>
      <w:r w:rsidR="005D2D23">
        <w:t>in existing</w:t>
      </w:r>
      <w:r w:rsidR="00EA1A58">
        <w:t xml:space="preserve"> law.  But PGRR105 is different</w:t>
      </w:r>
      <w:r w:rsidR="004C5750">
        <w:t xml:space="preserve"> from other Revision Requests</w:t>
      </w:r>
      <w:r w:rsidR="005D2D23">
        <w:t xml:space="preserve"> because it </w:t>
      </w:r>
      <w:r w:rsidR="00A479DE">
        <w:t xml:space="preserve">raises </w:t>
      </w:r>
      <w:r w:rsidR="00A479DE">
        <w:lastRenderedPageBreak/>
        <w:t xml:space="preserve">potentially </w:t>
      </w:r>
      <w:r w:rsidR="004C5750">
        <w:t xml:space="preserve">significant </w:t>
      </w:r>
      <w:r>
        <w:t>cost</w:t>
      </w:r>
      <w:r w:rsidR="00243448">
        <w:t xml:space="preserve">, </w:t>
      </w:r>
      <w:r>
        <w:t>market design</w:t>
      </w:r>
      <w:r w:rsidR="00243448">
        <w:t xml:space="preserve">, and reliability </w:t>
      </w:r>
      <w:r w:rsidR="005D2D23">
        <w:t>issues</w:t>
      </w:r>
      <w:r w:rsidR="00A479DE">
        <w:t xml:space="preserve"> that have historically been decided by the PUCT and because it proposes a policy that departs from the conclusion reached by the PUCT just last year in its order approving ERCOT’s resolution of Directive 6.</w:t>
      </w:r>
      <w:r w:rsidR="004C5750">
        <w:t xml:space="preserve"> </w:t>
      </w:r>
      <w:r w:rsidR="00A479DE">
        <w:t xml:space="preserve"> Under these circumstances, ERCOT believes the PUCT should have an opportunity to opine on these questions before </w:t>
      </w:r>
      <w:r w:rsidR="00243448">
        <w:t>this PGRR is</w:t>
      </w:r>
      <w:r w:rsidR="00A479DE">
        <w:t xml:space="preserve"> placed before the ERCOT Board of Directors for consideration.</w:t>
      </w:r>
    </w:p>
    <w:p w14:paraId="0BBDCFA4" w14:textId="0BD38393" w:rsidR="00EA1A58" w:rsidRDefault="00EA1A58" w:rsidP="00FF5E88">
      <w:pPr>
        <w:pStyle w:val="NormalArial"/>
      </w:pPr>
    </w:p>
    <w:p w14:paraId="14E48F5C" w14:textId="2DC3FB7B" w:rsidR="00243448" w:rsidRDefault="00EA1A58" w:rsidP="00FF5E88">
      <w:pPr>
        <w:pStyle w:val="NormalArial"/>
      </w:pPr>
      <w:r>
        <w:t xml:space="preserve">As authorized by 16 Texas Administrative Code § 25.361(d)(3), ERCOT has today submitted a formal request </w:t>
      </w:r>
      <w:r w:rsidR="00A13C9A">
        <w:t xml:space="preserve">to the PUCT </w:t>
      </w:r>
      <w:r>
        <w:t xml:space="preserve">seeking </w:t>
      </w:r>
      <w:r w:rsidR="00A13C9A">
        <w:t>its</w:t>
      </w:r>
      <w:r>
        <w:t xml:space="preserve"> input on the policy issues underlying PGRR105.</w:t>
      </w:r>
      <w:r w:rsidR="00A479DE">
        <w:rPr>
          <w:rStyle w:val="FootnoteReference"/>
        </w:rPr>
        <w:footnoteReference w:id="4"/>
      </w:r>
      <w:r>
        <w:t xml:space="preserve">  </w:t>
      </w:r>
      <w:r w:rsidR="004C5750">
        <w:t>As</w:t>
      </w:r>
      <w:r w:rsidR="00A479DE">
        <w:t xml:space="preserve"> that</w:t>
      </w:r>
      <w:r w:rsidR="004C5750">
        <w:t xml:space="preserve"> request</w:t>
      </w:r>
      <w:r w:rsidR="00A479DE">
        <w:t xml:space="preserve"> explains</w:t>
      </w:r>
      <w:r w:rsidR="004C5750">
        <w:t xml:space="preserve">, the </w:t>
      </w:r>
      <w:r w:rsidR="004D15F6">
        <w:t xml:space="preserve">prospect of </w:t>
      </w:r>
      <w:r w:rsidR="00243892">
        <w:t xml:space="preserve">a </w:t>
      </w:r>
      <w:r w:rsidR="004D15F6">
        <w:t xml:space="preserve">federally mandated minimum interregional transfer requirement elevates the significance of </w:t>
      </w:r>
      <w:r w:rsidR="00083A98">
        <w:t xml:space="preserve">the full-deliverability mandate contemplated in </w:t>
      </w:r>
      <w:r w:rsidR="004D15F6">
        <w:t>this PGRR</w:t>
      </w:r>
      <w:r w:rsidR="00083A98">
        <w:t xml:space="preserve">.  Given the </w:t>
      </w:r>
      <w:r w:rsidR="004D15F6">
        <w:t>significant cost</w:t>
      </w:r>
      <w:r w:rsidR="00243448">
        <w:t>,</w:t>
      </w:r>
      <w:r w:rsidR="004D15F6">
        <w:t xml:space="preserve"> market design</w:t>
      </w:r>
      <w:r w:rsidR="00243448">
        <w:t>, and reliability</w:t>
      </w:r>
      <w:r w:rsidR="004D15F6">
        <w:t xml:space="preserve"> considerations </w:t>
      </w:r>
      <w:r w:rsidR="00083A98">
        <w:t xml:space="preserve">associated with </w:t>
      </w:r>
      <w:r w:rsidR="00243448">
        <w:t>this PGRR</w:t>
      </w:r>
      <w:r w:rsidR="00083A98">
        <w:t xml:space="preserve">, ERCOT believes the </w:t>
      </w:r>
      <w:r w:rsidR="00243448">
        <w:t>PUCT should provide direction on these policy issues first.</w:t>
      </w:r>
    </w:p>
    <w:p w14:paraId="3A9F00CF" w14:textId="77777777" w:rsidR="00243448" w:rsidRDefault="00243448" w:rsidP="00FF5E88">
      <w:pPr>
        <w:pStyle w:val="NormalArial"/>
      </w:pPr>
    </w:p>
    <w:p w14:paraId="68B24B99" w14:textId="6738A938" w:rsidR="00243892" w:rsidRDefault="00243448" w:rsidP="00FF5E88">
      <w:pPr>
        <w:pStyle w:val="NormalArial"/>
      </w:pPr>
      <w:r>
        <w:t xml:space="preserve">In light of ERCOT’s formal request for Commission input on the policy issues underlying this PGRR, </w:t>
      </w:r>
      <w:r w:rsidR="00243892">
        <w:t xml:space="preserve">ERCOT respectfully requests that TAC table this PGRR.  </w:t>
      </w:r>
    </w:p>
    <w:p w14:paraId="780A0637" w14:textId="77777777" w:rsidR="00823E4A" w:rsidRDefault="00823E4A" w:rsidP="00FF5E88">
      <w:pPr>
        <w:pStyle w:val="NormalArial"/>
      </w:pPr>
    </w:p>
    <w:p w14:paraId="339D60A5" w14:textId="77777777" w:rsidR="00FF5E88" w:rsidRDefault="00FF5E88" w:rsidP="00FF5E8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14:paraId="61055D7C" w14:textId="77777777" w:rsidTr="0036679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916CBD" w14:textId="77777777" w:rsidR="00FF5E88" w:rsidRDefault="00FF5E88" w:rsidP="0036679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E03B2F" w14:textId="77777777" w:rsidR="00785EE2" w:rsidRDefault="00785EE2" w:rsidP="007C1A5C">
      <w:pPr>
        <w:pStyle w:val="NormalArial"/>
      </w:pPr>
    </w:p>
    <w:p w14:paraId="319A384B" w14:textId="6F4E8A61" w:rsidR="00FF5E88" w:rsidRDefault="007C1A5C">
      <w:pPr>
        <w:pStyle w:val="NormalArial"/>
      </w:pPr>
      <w:r w:rsidRPr="007C1A5C">
        <w:t>None</w:t>
      </w:r>
    </w:p>
    <w:p w14:paraId="046E73F6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7D7E60B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634843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20A0F436" w14:textId="77777777" w:rsidR="00785EE2" w:rsidRDefault="00785EE2" w:rsidP="007C1A5C">
      <w:pPr>
        <w:pStyle w:val="NormalArial"/>
      </w:pPr>
    </w:p>
    <w:p w14:paraId="59C588A4" w14:textId="77777777" w:rsidR="00152993" w:rsidRPr="007C1A5C" w:rsidRDefault="007C1A5C" w:rsidP="007C1A5C">
      <w:pPr>
        <w:pStyle w:val="NormalArial"/>
      </w:pPr>
      <w:r>
        <w:t>None</w:t>
      </w:r>
    </w:p>
    <w:p w14:paraId="0A17F14B" w14:textId="77777777" w:rsidR="00152993" w:rsidRDefault="00152993">
      <w:pPr>
        <w:pStyle w:val="BodyText"/>
      </w:pPr>
    </w:p>
    <w:p w14:paraId="53908B6F" w14:textId="77777777" w:rsidR="00152993" w:rsidRDefault="00152993">
      <w:pPr>
        <w:pStyle w:val="BodyText"/>
      </w:pPr>
    </w:p>
    <w:sectPr w:rsidR="00152993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5FB3E" w14:textId="77777777" w:rsidR="008B2CB2" w:rsidRDefault="008B2CB2">
      <w:r>
        <w:separator/>
      </w:r>
    </w:p>
  </w:endnote>
  <w:endnote w:type="continuationSeparator" w:id="0">
    <w:p w14:paraId="64B5ED92" w14:textId="77777777" w:rsidR="008B2CB2" w:rsidRDefault="008B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9275D" w14:textId="60C603A9" w:rsidR="003D0994" w:rsidRDefault="00785EE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105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>-</w:t>
    </w:r>
    <w:r w:rsidR="00C9757E">
      <w:rPr>
        <w:rFonts w:ascii="Arial" w:hAnsi="Arial"/>
        <w:sz w:val="18"/>
      </w:rPr>
      <w:t>14</w:t>
    </w:r>
    <w:r>
      <w:rPr>
        <w:rFonts w:ascii="Arial" w:hAnsi="Arial"/>
        <w:sz w:val="18"/>
      </w:rPr>
      <w:t xml:space="preserve"> ERCOT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>
      <w:rPr>
        <w:rFonts w:ascii="Arial" w:hAnsi="Arial"/>
        <w:sz w:val="18"/>
      </w:rPr>
      <w:t>s</w:t>
    </w:r>
    <w:r w:rsidR="007269C4">
      <w:rPr>
        <w:rFonts w:ascii="Arial" w:hAnsi="Arial"/>
        <w:sz w:val="18"/>
      </w:rPr>
      <w:t xml:space="preserve"> </w:t>
    </w:r>
    <w:r w:rsidR="00CD730A">
      <w:rPr>
        <w:rFonts w:ascii="Arial" w:hAnsi="Arial"/>
        <w:sz w:val="18"/>
      </w:rPr>
      <w:t>092223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32C81D03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7586D" w14:textId="77777777" w:rsidR="008B2CB2" w:rsidRDefault="008B2CB2">
      <w:r>
        <w:separator/>
      </w:r>
    </w:p>
  </w:footnote>
  <w:footnote w:type="continuationSeparator" w:id="0">
    <w:p w14:paraId="34C2E177" w14:textId="77777777" w:rsidR="008B2CB2" w:rsidRDefault="008B2CB2">
      <w:r>
        <w:continuationSeparator/>
      </w:r>
    </w:p>
  </w:footnote>
  <w:footnote w:id="1">
    <w:p w14:paraId="602D476E" w14:textId="7D4B9823" w:rsidR="00983FE9" w:rsidRPr="00983FE9" w:rsidRDefault="00983FE9">
      <w:pPr>
        <w:pStyle w:val="FootnoteText"/>
        <w:rPr>
          <w:rFonts w:ascii="Arial" w:hAnsi="Arial" w:cs="Arial"/>
        </w:rPr>
      </w:pPr>
      <w:r w:rsidRPr="00983FE9">
        <w:rPr>
          <w:rStyle w:val="FootnoteReference"/>
          <w:rFonts w:ascii="Arial" w:hAnsi="Arial" w:cs="Arial"/>
        </w:rPr>
        <w:footnoteRef/>
      </w:r>
      <w:r w:rsidRPr="00983FE9">
        <w:rPr>
          <w:rFonts w:ascii="Arial" w:hAnsi="Arial" w:cs="Arial"/>
        </w:rPr>
        <w:t xml:space="preserve"> </w:t>
      </w:r>
      <w:r w:rsidRPr="00983FE9">
        <w:rPr>
          <w:rFonts w:ascii="Arial" w:hAnsi="Arial" w:cs="Arial"/>
          <w:i/>
          <w:iCs/>
        </w:rPr>
        <w:t xml:space="preserve">See </w:t>
      </w:r>
      <w:r w:rsidRPr="00983FE9">
        <w:rPr>
          <w:rFonts w:ascii="Arial" w:hAnsi="Arial" w:cs="Arial"/>
        </w:rPr>
        <w:t xml:space="preserve">PUCT Project 46304, Revised Order Creating and Scoping Project (May 23, 2017), available at </w:t>
      </w:r>
      <w:hyperlink r:id="rId1" w:history="1">
        <w:r w:rsidRPr="00983FE9">
          <w:rPr>
            <w:rStyle w:val="Hyperlink"/>
            <w:rFonts w:ascii="Arial" w:hAnsi="Arial" w:cs="Arial"/>
          </w:rPr>
          <w:t>https://interchange.puc.texas.gov/Documents/46304_4_941374.PDF</w:t>
        </w:r>
      </w:hyperlink>
      <w:r w:rsidRPr="00983FE9">
        <w:rPr>
          <w:rFonts w:ascii="Arial" w:hAnsi="Arial" w:cs="Arial"/>
        </w:rPr>
        <w:t>.</w:t>
      </w:r>
    </w:p>
  </w:footnote>
  <w:footnote w:id="2">
    <w:p w14:paraId="304A4ECD" w14:textId="17AC0616" w:rsidR="00983FE9" w:rsidRPr="00983FE9" w:rsidRDefault="00983FE9">
      <w:pPr>
        <w:pStyle w:val="FootnoteText"/>
        <w:rPr>
          <w:rFonts w:ascii="Arial" w:hAnsi="Arial" w:cs="Arial"/>
        </w:rPr>
      </w:pPr>
      <w:r w:rsidRPr="00983FE9">
        <w:rPr>
          <w:rStyle w:val="FootnoteReference"/>
          <w:rFonts w:ascii="Arial" w:hAnsi="Arial" w:cs="Arial"/>
        </w:rPr>
        <w:footnoteRef/>
      </w:r>
      <w:r w:rsidRPr="00983FE9">
        <w:rPr>
          <w:rFonts w:ascii="Arial" w:hAnsi="Arial" w:cs="Arial"/>
        </w:rPr>
        <w:t xml:space="preserve"> </w:t>
      </w:r>
      <w:r w:rsidRPr="00983FE9">
        <w:rPr>
          <w:rFonts w:ascii="Arial" w:hAnsi="Arial" w:cs="Arial"/>
          <w:i/>
          <w:iCs/>
        </w:rPr>
        <w:t xml:space="preserve">See </w:t>
      </w:r>
      <w:r w:rsidRPr="00983FE9">
        <w:rPr>
          <w:rFonts w:ascii="Arial" w:hAnsi="Arial" w:cs="Arial"/>
        </w:rPr>
        <w:t xml:space="preserve">PUCT Project 46304, ERCOT’s Tenth Status Update (June 22, 2022), available at </w:t>
      </w:r>
      <w:hyperlink r:id="rId2" w:history="1">
        <w:r w:rsidRPr="00983FE9">
          <w:rPr>
            <w:rStyle w:val="Hyperlink"/>
            <w:rFonts w:ascii="Arial" w:hAnsi="Arial" w:cs="Arial"/>
          </w:rPr>
          <w:t>https://interchange.puc.texas.gov/Documents/46304_25_1217031.PDF</w:t>
        </w:r>
      </w:hyperlink>
      <w:r w:rsidRPr="00983FE9">
        <w:rPr>
          <w:rFonts w:ascii="Arial" w:hAnsi="Arial" w:cs="Arial"/>
        </w:rPr>
        <w:t>.</w:t>
      </w:r>
    </w:p>
  </w:footnote>
  <w:footnote w:id="3">
    <w:p w14:paraId="20202994" w14:textId="472C90D5" w:rsidR="00983FE9" w:rsidRPr="00983FE9" w:rsidRDefault="00983FE9">
      <w:pPr>
        <w:pStyle w:val="FootnoteText"/>
        <w:rPr>
          <w:rFonts w:ascii="Arial" w:hAnsi="Arial" w:cs="Arial"/>
        </w:rPr>
      </w:pPr>
      <w:r w:rsidRPr="00983FE9">
        <w:rPr>
          <w:rStyle w:val="FootnoteReference"/>
          <w:rFonts w:ascii="Arial" w:hAnsi="Arial" w:cs="Arial"/>
        </w:rPr>
        <w:footnoteRef/>
      </w:r>
      <w:r w:rsidRPr="00983FE9">
        <w:rPr>
          <w:rFonts w:ascii="Arial" w:hAnsi="Arial" w:cs="Arial"/>
        </w:rPr>
        <w:t xml:space="preserve"> </w:t>
      </w:r>
      <w:r w:rsidRPr="00983FE9">
        <w:rPr>
          <w:rFonts w:ascii="Arial" w:hAnsi="Arial" w:cs="Arial"/>
          <w:i/>
          <w:iCs/>
        </w:rPr>
        <w:t xml:space="preserve">See </w:t>
      </w:r>
      <w:r w:rsidRPr="00983FE9">
        <w:rPr>
          <w:rFonts w:ascii="Arial" w:hAnsi="Arial" w:cs="Arial"/>
        </w:rPr>
        <w:t xml:space="preserve">PUCT Project 46304, Order Closing Project (Sep. 30, 2022), available at </w:t>
      </w:r>
      <w:hyperlink r:id="rId3" w:history="1">
        <w:r w:rsidRPr="00983FE9">
          <w:rPr>
            <w:rStyle w:val="Hyperlink"/>
            <w:rFonts w:ascii="Arial" w:hAnsi="Arial" w:cs="Arial"/>
          </w:rPr>
          <w:t>https://interchange.puc.texas.gov/Documents/46304_27_1242916.PDF</w:t>
        </w:r>
      </w:hyperlink>
      <w:r w:rsidRPr="00983FE9">
        <w:rPr>
          <w:rFonts w:ascii="Arial" w:hAnsi="Arial" w:cs="Arial"/>
        </w:rPr>
        <w:t>.</w:t>
      </w:r>
    </w:p>
  </w:footnote>
  <w:footnote w:id="4">
    <w:p w14:paraId="5B950528" w14:textId="424BB99E" w:rsidR="00A479DE" w:rsidRPr="00983FE9" w:rsidRDefault="00A479DE">
      <w:pPr>
        <w:pStyle w:val="FootnoteText"/>
        <w:rPr>
          <w:rFonts w:ascii="Arial" w:hAnsi="Arial" w:cs="Arial"/>
        </w:rPr>
      </w:pPr>
      <w:r w:rsidRPr="00983FE9">
        <w:rPr>
          <w:rStyle w:val="FootnoteReference"/>
          <w:rFonts w:ascii="Arial" w:hAnsi="Arial" w:cs="Arial"/>
        </w:rPr>
        <w:footnoteRef/>
      </w:r>
      <w:r w:rsidRPr="00983FE9">
        <w:rPr>
          <w:rFonts w:ascii="Arial" w:hAnsi="Arial" w:cs="Arial"/>
        </w:rPr>
        <w:t xml:space="preserve"> </w:t>
      </w:r>
      <w:r w:rsidRPr="00983FE9">
        <w:rPr>
          <w:rFonts w:ascii="Arial" w:hAnsi="Arial" w:cs="Arial"/>
          <w:i/>
          <w:iCs/>
        </w:rPr>
        <w:t>See</w:t>
      </w:r>
      <w:r w:rsidR="003B22B8" w:rsidRPr="00983FE9">
        <w:rPr>
          <w:rFonts w:ascii="Arial" w:hAnsi="Arial" w:cs="Arial"/>
          <w:i/>
          <w:iCs/>
        </w:rPr>
        <w:t xml:space="preserve"> </w:t>
      </w:r>
      <w:r w:rsidRPr="00983FE9">
        <w:rPr>
          <w:rFonts w:ascii="Arial" w:hAnsi="Arial" w:cs="Arial"/>
        </w:rPr>
        <w:t xml:space="preserve">PUCT Project 41155, </w:t>
      </w:r>
      <w:r w:rsidR="003B22B8" w:rsidRPr="00983FE9">
        <w:rPr>
          <w:rFonts w:ascii="Arial" w:hAnsi="Arial" w:cs="Arial"/>
        </w:rPr>
        <w:t xml:space="preserve">ERCOT’s Request for Commission Input Concerning Proposed Revisions to ERCOT Planning Requirements (Sep. 22, 2023), </w:t>
      </w:r>
      <w:r w:rsidRPr="00983FE9">
        <w:rPr>
          <w:rFonts w:ascii="Arial" w:hAnsi="Arial" w:cs="Arial"/>
        </w:rPr>
        <w:t xml:space="preserve">available at </w:t>
      </w:r>
      <w:hyperlink r:id="rId4" w:history="1">
        <w:r w:rsidR="00A13C9A" w:rsidRPr="002F1827">
          <w:rPr>
            <w:rStyle w:val="Hyperlink"/>
            <w:rFonts w:ascii="Arial" w:hAnsi="Arial" w:cs="Arial"/>
          </w:rPr>
          <w:t>https://interchange.puc.texas.gov/Documents/41155_40_1332206.PDF</w:t>
        </w:r>
      </w:hyperlink>
      <w:r w:rsidRPr="00983FE9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F7A18" w14:textId="77777777" w:rsidR="003D0994" w:rsidRDefault="00170E84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  <w:p w14:paraId="762BBF9C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72855796">
    <w:abstractNumId w:val="0"/>
  </w:num>
  <w:num w:numId="2" w16cid:durableId="648898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50AFA"/>
    <w:rsid w:val="00075A94"/>
    <w:rsid w:val="00083A98"/>
    <w:rsid w:val="00090DA2"/>
    <w:rsid w:val="00091CB7"/>
    <w:rsid w:val="0009503F"/>
    <w:rsid w:val="000B34CC"/>
    <w:rsid w:val="000B743F"/>
    <w:rsid w:val="00132855"/>
    <w:rsid w:val="00152993"/>
    <w:rsid w:val="00170297"/>
    <w:rsid w:val="00170E84"/>
    <w:rsid w:val="001823CD"/>
    <w:rsid w:val="00194459"/>
    <w:rsid w:val="001A227D"/>
    <w:rsid w:val="001B6449"/>
    <w:rsid w:val="001E2032"/>
    <w:rsid w:val="001E244E"/>
    <w:rsid w:val="00237F13"/>
    <w:rsid w:val="002413DE"/>
    <w:rsid w:val="00242092"/>
    <w:rsid w:val="00243448"/>
    <w:rsid w:val="00243892"/>
    <w:rsid w:val="0024555B"/>
    <w:rsid w:val="00255899"/>
    <w:rsid w:val="00256469"/>
    <w:rsid w:val="002771E6"/>
    <w:rsid w:val="003010C0"/>
    <w:rsid w:val="00332A97"/>
    <w:rsid w:val="00350C00"/>
    <w:rsid w:val="00366113"/>
    <w:rsid w:val="00366799"/>
    <w:rsid w:val="003B22B8"/>
    <w:rsid w:val="003B59B8"/>
    <w:rsid w:val="003C270C"/>
    <w:rsid w:val="003C405A"/>
    <w:rsid w:val="003D0994"/>
    <w:rsid w:val="003E7D74"/>
    <w:rsid w:val="004225BA"/>
    <w:rsid w:val="00423824"/>
    <w:rsid w:val="0043567D"/>
    <w:rsid w:val="004A5E9F"/>
    <w:rsid w:val="004B2100"/>
    <w:rsid w:val="004B7B90"/>
    <w:rsid w:val="004C28F1"/>
    <w:rsid w:val="004C51F2"/>
    <w:rsid w:val="004C5750"/>
    <w:rsid w:val="004D15F6"/>
    <w:rsid w:val="004E2C19"/>
    <w:rsid w:val="005670EC"/>
    <w:rsid w:val="005732A1"/>
    <w:rsid w:val="005D284C"/>
    <w:rsid w:val="005D2D23"/>
    <w:rsid w:val="005F1BC6"/>
    <w:rsid w:val="00607B49"/>
    <w:rsid w:val="00633E23"/>
    <w:rsid w:val="00673B94"/>
    <w:rsid w:val="00680AC6"/>
    <w:rsid w:val="006835D8"/>
    <w:rsid w:val="006840E2"/>
    <w:rsid w:val="006970A5"/>
    <w:rsid w:val="006B5B53"/>
    <w:rsid w:val="006C316E"/>
    <w:rsid w:val="006D0F7C"/>
    <w:rsid w:val="006D78E2"/>
    <w:rsid w:val="007269C4"/>
    <w:rsid w:val="00734EAF"/>
    <w:rsid w:val="0074209E"/>
    <w:rsid w:val="00775404"/>
    <w:rsid w:val="00785EE2"/>
    <w:rsid w:val="007A662A"/>
    <w:rsid w:val="007B3682"/>
    <w:rsid w:val="007C1A5C"/>
    <w:rsid w:val="007D6225"/>
    <w:rsid w:val="007F2CA8"/>
    <w:rsid w:val="007F7161"/>
    <w:rsid w:val="00823E4A"/>
    <w:rsid w:val="00837244"/>
    <w:rsid w:val="00846036"/>
    <w:rsid w:val="0085559E"/>
    <w:rsid w:val="00896B1B"/>
    <w:rsid w:val="008B2CB2"/>
    <w:rsid w:val="008D099E"/>
    <w:rsid w:val="008E559E"/>
    <w:rsid w:val="009000DC"/>
    <w:rsid w:val="00916080"/>
    <w:rsid w:val="00921A68"/>
    <w:rsid w:val="00960706"/>
    <w:rsid w:val="00982E4F"/>
    <w:rsid w:val="00983FE9"/>
    <w:rsid w:val="009E1F6C"/>
    <w:rsid w:val="00A015C4"/>
    <w:rsid w:val="00A120B1"/>
    <w:rsid w:val="00A13C9A"/>
    <w:rsid w:val="00A15172"/>
    <w:rsid w:val="00A479DE"/>
    <w:rsid w:val="00A865B3"/>
    <w:rsid w:val="00A9425A"/>
    <w:rsid w:val="00AD5877"/>
    <w:rsid w:val="00AE494D"/>
    <w:rsid w:val="00B1520B"/>
    <w:rsid w:val="00B57BBF"/>
    <w:rsid w:val="00B745B3"/>
    <w:rsid w:val="00B845F9"/>
    <w:rsid w:val="00BA2D5E"/>
    <w:rsid w:val="00BB2813"/>
    <w:rsid w:val="00C0598D"/>
    <w:rsid w:val="00C11956"/>
    <w:rsid w:val="00C12CE5"/>
    <w:rsid w:val="00C1361C"/>
    <w:rsid w:val="00C158EE"/>
    <w:rsid w:val="00C602E5"/>
    <w:rsid w:val="00C6407E"/>
    <w:rsid w:val="00C748FD"/>
    <w:rsid w:val="00C9757E"/>
    <w:rsid w:val="00CB4644"/>
    <w:rsid w:val="00CC3926"/>
    <w:rsid w:val="00CD147A"/>
    <w:rsid w:val="00CD24B0"/>
    <w:rsid w:val="00CD730A"/>
    <w:rsid w:val="00D00080"/>
    <w:rsid w:val="00D12DB8"/>
    <w:rsid w:val="00D1574C"/>
    <w:rsid w:val="00D24DCF"/>
    <w:rsid w:val="00D4046E"/>
    <w:rsid w:val="00D74188"/>
    <w:rsid w:val="00DB0683"/>
    <w:rsid w:val="00DD4739"/>
    <w:rsid w:val="00DE5F33"/>
    <w:rsid w:val="00E07B54"/>
    <w:rsid w:val="00E11F78"/>
    <w:rsid w:val="00E304C3"/>
    <w:rsid w:val="00E621E1"/>
    <w:rsid w:val="00E7483D"/>
    <w:rsid w:val="00EA1A58"/>
    <w:rsid w:val="00EC55B3"/>
    <w:rsid w:val="00F038EC"/>
    <w:rsid w:val="00F53A82"/>
    <w:rsid w:val="00F85480"/>
    <w:rsid w:val="00F85B25"/>
    <w:rsid w:val="00F91979"/>
    <w:rsid w:val="00F96FB2"/>
    <w:rsid w:val="00FB51D8"/>
    <w:rsid w:val="00FD08E8"/>
    <w:rsid w:val="00FE5B3D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AE7FB8"/>
  <w15:docId w15:val="{606AE0A3-D93B-42A9-B34B-5EE3ECB0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A9425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AE494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E494D"/>
  </w:style>
  <w:style w:type="character" w:styleId="FootnoteReference">
    <w:name w:val="footnote reference"/>
    <w:rsid w:val="00AE494D"/>
    <w:rPr>
      <w:vertAlign w:val="superscript"/>
    </w:rPr>
  </w:style>
  <w:style w:type="paragraph" w:styleId="Revision">
    <w:name w:val="Revision"/>
    <w:hidden/>
    <w:uiPriority w:val="99"/>
    <w:semiHidden/>
    <w:rsid w:val="00A865B3"/>
    <w:rPr>
      <w:sz w:val="24"/>
      <w:szCs w:val="24"/>
    </w:rPr>
  </w:style>
  <w:style w:type="character" w:styleId="FollowedHyperlink">
    <w:name w:val="FollowedHyperlink"/>
    <w:rsid w:val="0025589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0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nathan.bigbee@erco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nanaprabhu.gnanam@ercot.com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nterchange.puc.texas.gov/Documents/46304_27_1242916.PDF" TargetMode="External"/><Relationship Id="rId2" Type="http://schemas.openxmlformats.org/officeDocument/2006/relationships/hyperlink" Target="https://interchange.puc.texas.gov/Documents/46304_25_1217031.PDF" TargetMode="External"/><Relationship Id="rId1" Type="http://schemas.openxmlformats.org/officeDocument/2006/relationships/hyperlink" Target="https://interchange.puc.texas.gov/Documents/46304_4_941374.PDF" TargetMode="External"/><Relationship Id="rId4" Type="http://schemas.openxmlformats.org/officeDocument/2006/relationships/hyperlink" Target="https://interchange.puc.texas.gov/Documents/41155_40_133220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67609-8798-4904-8406-23A2E4901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3108</CharactersWithSpaces>
  <SharedDoc>false</SharedDoc>
  <HLinks>
    <vt:vector size="42" baseType="variant">
      <vt:variant>
        <vt:i4>2424913</vt:i4>
      </vt:variant>
      <vt:variant>
        <vt:i4>6</vt:i4>
      </vt:variant>
      <vt:variant>
        <vt:i4>0</vt:i4>
      </vt:variant>
      <vt:variant>
        <vt:i4>5</vt:i4>
      </vt:variant>
      <vt:variant>
        <vt:lpwstr>mailto:nathan.bigbee@ercot.com</vt:lpwstr>
      </vt:variant>
      <vt:variant>
        <vt:lpwstr/>
      </vt:variant>
      <vt:variant>
        <vt:i4>1769569</vt:i4>
      </vt:variant>
      <vt:variant>
        <vt:i4>3</vt:i4>
      </vt:variant>
      <vt:variant>
        <vt:i4>0</vt:i4>
      </vt:variant>
      <vt:variant>
        <vt:i4>5</vt:i4>
      </vt:variant>
      <vt:variant>
        <vt:lpwstr>mailto:gnanaprabhu.gnanam@ercot.com</vt:lpwstr>
      </vt:variant>
      <vt:variant>
        <vt:lpwstr/>
      </vt:variant>
      <vt:variant>
        <vt:i4>4718684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https://www.ercot.com/mktrules/issues/PGRR105</vt:lpwstr>
      </vt:variant>
      <vt:variant>
        <vt:lpwstr/>
      </vt:variant>
      <vt:variant>
        <vt:i4>3539043</vt:i4>
      </vt:variant>
      <vt:variant>
        <vt:i4>9</vt:i4>
      </vt:variant>
      <vt:variant>
        <vt:i4>0</vt:i4>
      </vt:variant>
      <vt:variant>
        <vt:i4>5</vt:i4>
      </vt:variant>
      <vt:variant>
        <vt:lpwstr>https://interchange.puc.texas.gov/Documents/46304_27_1242916.PDF</vt:lpwstr>
      </vt:variant>
      <vt:variant>
        <vt:lpwstr/>
      </vt:variant>
      <vt:variant>
        <vt:i4>3276901</vt:i4>
      </vt:variant>
      <vt:variant>
        <vt:i4>6</vt:i4>
      </vt:variant>
      <vt:variant>
        <vt:i4>0</vt:i4>
      </vt:variant>
      <vt:variant>
        <vt:i4>5</vt:i4>
      </vt:variant>
      <vt:variant>
        <vt:lpwstr>https://interchange.puc.texas.gov/Documents/46304_26_1235508.PDF</vt:lpwstr>
      </vt:variant>
      <vt:variant>
        <vt:lpwstr/>
      </vt:variant>
      <vt:variant>
        <vt:i4>4128868</vt:i4>
      </vt:variant>
      <vt:variant>
        <vt:i4>3</vt:i4>
      </vt:variant>
      <vt:variant>
        <vt:i4>0</vt:i4>
      </vt:variant>
      <vt:variant>
        <vt:i4>5</vt:i4>
      </vt:variant>
      <vt:variant>
        <vt:lpwstr>https://interchange.puc.texas.gov/Documents/46304_25_1217031.PDF</vt:lpwstr>
      </vt:variant>
      <vt:variant>
        <vt:lpwstr/>
      </vt:variant>
      <vt:variant>
        <vt:i4>6750260</vt:i4>
      </vt:variant>
      <vt:variant>
        <vt:i4>0</vt:i4>
      </vt:variant>
      <vt:variant>
        <vt:i4>0</vt:i4>
      </vt:variant>
      <vt:variant>
        <vt:i4>5</vt:i4>
      </vt:variant>
      <vt:variant>
        <vt:lpwstr>https://interchange.puc.texas.gov/Documents/46304_4_941374.PDF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2023-09-22T21:38:00Z</dcterms:created>
  <dcterms:modified xsi:type="dcterms:W3CDTF">2023-09-22T21:41:00Z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2023-08-02T16:38:55Z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305ad508-7016-4878-bd5e-4e21d66f8675</vt:lpwstr>
  </property>
  <property fmtid="{D5CDD505-2E9C-101B-9397-08002B2CF9AE}" pid="8" name="MSIP_Label_7084cbda-52b8-46fb-a7b7-cb5bd465ed85_ContentBits">
    <vt:lpwstr>0</vt:lpwstr>
  </property>
</Properties>
</file>