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E5A92" w14:textId="77777777" w:rsidR="00D25B80" w:rsidRDefault="00D25B80">
      <w:pPr>
        <w:jc w:val="center"/>
        <w:rPr>
          <w:b/>
          <w:bCs/>
          <w:sz w:val="96"/>
          <w:szCs w:val="96"/>
        </w:rPr>
      </w:pPr>
    </w:p>
    <w:p w14:paraId="7925738B" w14:textId="77777777" w:rsidR="00D25B80" w:rsidRDefault="00D25B80">
      <w:pPr>
        <w:jc w:val="center"/>
        <w:rPr>
          <w:b/>
          <w:bCs/>
          <w:sz w:val="96"/>
          <w:szCs w:val="96"/>
        </w:rPr>
      </w:pPr>
      <w:r>
        <w:rPr>
          <w:b/>
          <w:bCs/>
          <w:sz w:val="96"/>
          <w:szCs w:val="96"/>
        </w:rPr>
        <w:t>Texas</w:t>
      </w:r>
    </w:p>
    <w:p w14:paraId="2CCE99E7" w14:textId="77777777" w:rsidR="00D25B80" w:rsidRDefault="00D25B80">
      <w:pPr>
        <w:jc w:val="center"/>
        <w:rPr>
          <w:b/>
          <w:bCs/>
          <w:sz w:val="96"/>
          <w:szCs w:val="96"/>
        </w:rPr>
      </w:pPr>
    </w:p>
    <w:p w14:paraId="0CF2F6E2" w14:textId="77777777" w:rsidR="00D25B80" w:rsidRDefault="00D25B80">
      <w:pPr>
        <w:jc w:val="center"/>
        <w:rPr>
          <w:b/>
          <w:bCs/>
          <w:sz w:val="96"/>
          <w:szCs w:val="96"/>
        </w:rPr>
      </w:pPr>
      <w:r>
        <w:rPr>
          <w:b/>
          <w:bCs/>
          <w:sz w:val="96"/>
          <w:szCs w:val="96"/>
          <w:u w:val="single"/>
        </w:rPr>
        <w:t>S</w:t>
      </w:r>
      <w:r>
        <w:rPr>
          <w:b/>
          <w:bCs/>
          <w:sz w:val="96"/>
          <w:szCs w:val="96"/>
        </w:rPr>
        <w:t>tandard</w:t>
      </w:r>
    </w:p>
    <w:p w14:paraId="5FF5E5E9" w14:textId="77777777" w:rsidR="00D25B80" w:rsidRDefault="00D25B80">
      <w:pPr>
        <w:jc w:val="center"/>
        <w:rPr>
          <w:b/>
          <w:bCs/>
          <w:sz w:val="96"/>
          <w:szCs w:val="96"/>
        </w:rPr>
      </w:pPr>
      <w:r>
        <w:rPr>
          <w:b/>
          <w:bCs/>
          <w:sz w:val="96"/>
          <w:szCs w:val="96"/>
          <w:u w:val="single"/>
        </w:rPr>
        <w:t>E</w:t>
      </w:r>
      <w:r>
        <w:rPr>
          <w:b/>
          <w:bCs/>
          <w:sz w:val="96"/>
          <w:szCs w:val="96"/>
        </w:rPr>
        <w:t>lectronic</w:t>
      </w:r>
    </w:p>
    <w:p w14:paraId="7782031E" w14:textId="77777777" w:rsidR="00D25B80" w:rsidRDefault="00D25B80">
      <w:pPr>
        <w:jc w:val="center"/>
        <w:rPr>
          <w:b/>
          <w:bCs/>
          <w:sz w:val="96"/>
          <w:szCs w:val="96"/>
        </w:rPr>
      </w:pPr>
      <w:r>
        <w:rPr>
          <w:b/>
          <w:bCs/>
          <w:sz w:val="96"/>
          <w:szCs w:val="96"/>
          <w:u w:val="single"/>
        </w:rPr>
        <w:t>T</w:t>
      </w:r>
      <w:r>
        <w:rPr>
          <w:b/>
          <w:bCs/>
          <w:sz w:val="96"/>
          <w:szCs w:val="96"/>
        </w:rPr>
        <w:t>ransaction</w:t>
      </w:r>
    </w:p>
    <w:p w14:paraId="51BE902E" w14:textId="77777777" w:rsidR="00D25B80" w:rsidRDefault="00D25B80">
      <w:pPr>
        <w:jc w:val="center"/>
        <w:rPr>
          <w:sz w:val="72"/>
          <w:szCs w:val="72"/>
        </w:rPr>
      </w:pPr>
    </w:p>
    <w:p w14:paraId="16AE1F56" w14:textId="77777777" w:rsidR="00D25B80" w:rsidRDefault="00D25B80">
      <w:pPr>
        <w:jc w:val="center"/>
        <w:rPr>
          <w:b/>
          <w:bCs/>
          <w:sz w:val="72"/>
          <w:szCs w:val="72"/>
        </w:rPr>
      </w:pPr>
      <w:r>
        <w:rPr>
          <w:b/>
          <w:bCs/>
          <w:sz w:val="72"/>
          <w:szCs w:val="72"/>
        </w:rPr>
        <w:t>814_04:</w:t>
      </w:r>
    </w:p>
    <w:p w14:paraId="30F4EBED" w14:textId="77777777" w:rsidR="00D25B80" w:rsidRDefault="0092056B">
      <w:pPr>
        <w:pStyle w:val="Heading5"/>
      </w:pPr>
      <w:r>
        <w:t>Enrollment</w:t>
      </w:r>
      <w:r w:rsidR="00D25B80">
        <w:t xml:space="preserve"> Notification Response</w:t>
      </w:r>
    </w:p>
    <w:p w14:paraId="3F0BBA17" w14:textId="77777777" w:rsidR="00D25B80" w:rsidRDefault="00D25B80">
      <w:pPr>
        <w:jc w:val="center"/>
        <w:rPr>
          <w:sz w:val="72"/>
          <w:szCs w:val="72"/>
        </w:rPr>
      </w:pPr>
    </w:p>
    <w:p w14:paraId="3FEED9C6" w14:textId="77777777" w:rsidR="00D25B80" w:rsidRDefault="00D25B80">
      <w:pPr>
        <w:jc w:val="center"/>
        <w:rPr>
          <w:sz w:val="72"/>
          <w:szCs w:val="72"/>
          <w:u w:val="single"/>
        </w:rPr>
      </w:pPr>
    </w:p>
    <w:p w14:paraId="49255D77" w14:textId="77777777" w:rsidR="00D25B80" w:rsidRDefault="00D25B80">
      <w:pPr>
        <w:rPr>
          <w:sz w:val="32"/>
          <w:szCs w:val="32"/>
          <w:u w:val="single"/>
        </w:rPr>
      </w:pPr>
    </w:p>
    <w:p w14:paraId="397F8495" w14:textId="77777777"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C0E269C" w14:textId="77777777" w:rsidR="00D25B80" w:rsidRPr="00B7427C" w:rsidRDefault="00D25B80">
      <w:pPr>
        <w:rPr>
          <w:sz w:val="32"/>
          <w:szCs w:val="32"/>
          <w:lang w:val="fr-FR"/>
        </w:rPr>
      </w:pPr>
      <w:r w:rsidRPr="00B7427C">
        <w:rPr>
          <w:sz w:val="32"/>
          <w:szCs w:val="32"/>
          <w:lang w:val="fr-FR"/>
        </w:rPr>
        <w:t>ANSI ASC X12 Ver/Rel 004010</w:t>
      </w:r>
    </w:p>
    <w:p w14:paraId="75EC30BF" w14:textId="77777777" w:rsidR="00D25B80" w:rsidRDefault="00D25B80">
      <w:pPr>
        <w:rPr>
          <w:sz w:val="32"/>
          <w:szCs w:val="32"/>
        </w:rPr>
      </w:pPr>
      <w:r>
        <w:rPr>
          <w:sz w:val="32"/>
          <w:szCs w:val="32"/>
        </w:rPr>
        <w:t>Transaction Set 814</w:t>
      </w:r>
    </w:p>
    <w:p w14:paraId="0116F5D1" w14:textId="77777777" w:rsidR="00D25B80" w:rsidRDefault="00D25B80">
      <w:pPr>
        <w:ind w:right="144"/>
        <w:jc w:val="center"/>
        <w:rPr>
          <w:sz w:val="48"/>
          <w:szCs w:val="48"/>
        </w:rPr>
      </w:pPr>
      <w:r>
        <w:rPr>
          <w:sz w:val="48"/>
          <w:szCs w:val="48"/>
        </w:rPr>
        <w:br w:type="page"/>
      </w:r>
    </w:p>
    <w:p w14:paraId="68E11217" w14:textId="77777777" w:rsidR="00D25B80" w:rsidRDefault="00D25B80">
      <w:pPr>
        <w:ind w:right="144"/>
        <w:jc w:val="center"/>
        <w:rPr>
          <w:sz w:val="48"/>
          <w:szCs w:val="48"/>
        </w:rPr>
      </w:pPr>
    </w:p>
    <w:p w14:paraId="1D7FDAEB" w14:textId="77777777" w:rsidR="00D25B80" w:rsidRDefault="00D25B80">
      <w:pPr>
        <w:ind w:right="144"/>
        <w:jc w:val="center"/>
        <w:rPr>
          <w:b/>
          <w:bCs/>
          <w:snapToGrid w:val="0"/>
          <w:sz w:val="40"/>
          <w:szCs w:val="40"/>
        </w:rPr>
      </w:pPr>
      <w:r>
        <w:rPr>
          <w:b/>
          <w:bCs/>
          <w:snapToGrid w:val="0"/>
          <w:sz w:val="40"/>
          <w:szCs w:val="40"/>
        </w:rPr>
        <w:t>Texas 814_04:</w:t>
      </w:r>
    </w:p>
    <w:p w14:paraId="4CFE3127" w14:textId="77777777" w:rsidR="00D25B80" w:rsidRDefault="0092056B">
      <w:pPr>
        <w:pStyle w:val="Heading7"/>
        <w:jc w:val="center"/>
      </w:pPr>
      <w:r>
        <w:t>Enrollment Notification Response</w:t>
      </w:r>
    </w:p>
    <w:p w14:paraId="4EB07F75" w14:textId="77777777" w:rsidR="00D25B80" w:rsidRDefault="00D25B80">
      <w:pPr>
        <w:ind w:right="144"/>
        <w:rPr>
          <w:snapToGrid w:val="0"/>
          <w:sz w:val="36"/>
          <w:szCs w:val="36"/>
        </w:rPr>
      </w:pPr>
    </w:p>
    <w:p w14:paraId="6416809F" w14:textId="77777777"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14:paraId="4E513ACA" w14:textId="77777777" w:rsidR="00D25B80" w:rsidRDefault="00D25B80">
      <w:pPr>
        <w:ind w:right="144"/>
        <w:rPr>
          <w:snapToGrid w:val="0"/>
          <w:sz w:val="32"/>
          <w:szCs w:val="32"/>
        </w:rPr>
      </w:pPr>
    </w:p>
    <w:p w14:paraId="1D4927DC" w14:textId="77777777" w:rsidR="00D25B80" w:rsidRDefault="00D25B80">
      <w:pPr>
        <w:ind w:right="144"/>
        <w:rPr>
          <w:snapToGrid w:val="0"/>
          <w:sz w:val="32"/>
          <w:szCs w:val="32"/>
        </w:rPr>
      </w:pPr>
      <w:r>
        <w:rPr>
          <w:snapToGrid w:val="0"/>
          <w:sz w:val="32"/>
          <w:szCs w:val="32"/>
        </w:rPr>
        <w:t xml:space="preserve">Document Flow: </w:t>
      </w:r>
    </w:p>
    <w:p w14:paraId="1A8AD98C" w14:textId="77777777" w:rsidR="00D25B80" w:rsidRDefault="00D25B80">
      <w:pPr>
        <w:numPr>
          <w:ilvl w:val="0"/>
          <w:numId w:val="2"/>
        </w:numPr>
        <w:ind w:right="144"/>
        <w:rPr>
          <w:snapToGrid w:val="0"/>
          <w:sz w:val="32"/>
          <w:szCs w:val="32"/>
        </w:rPr>
      </w:pPr>
      <w:r>
        <w:rPr>
          <w:snapToGrid w:val="0"/>
          <w:sz w:val="32"/>
          <w:szCs w:val="32"/>
        </w:rPr>
        <w:t>TDSP to ERCOT</w:t>
      </w:r>
    </w:p>
    <w:p w14:paraId="5BC8934B" w14:textId="77777777" w:rsidR="00D25B80" w:rsidRDefault="00D25B80" w:rsidP="00D25B80">
      <w:pPr>
        <w:ind w:right="144"/>
        <w:rPr>
          <w:snapToGrid w:val="0"/>
          <w:sz w:val="32"/>
          <w:szCs w:val="32"/>
        </w:rPr>
      </w:pPr>
    </w:p>
    <w:p w14:paraId="38C7905E" w14:textId="77777777"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AFA441B" w14:textId="77777777" w:rsidR="00D25B80" w:rsidRDefault="00D25B80">
      <w:pPr>
        <w:ind w:right="144"/>
        <w:rPr>
          <w:snapToGrid w:val="0"/>
          <w:sz w:val="32"/>
          <w:szCs w:val="32"/>
        </w:rPr>
      </w:pPr>
    </w:p>
    <w:p w14:paraId="4E13B778" w14:textId="77777777"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14:paraId="26F55E3C" w14:textId="77777777" w:rsidTr="00D4780D">
        <w:tblPrEx>
          <w:tblCellMar>
            <w:top w:w="0" w:type="dxa"/>
            <w:bottom w:w="0" w:type="dxa"/>
          </w:tblCellMar>
        </w:tblPrEx>
        <w:trPr>
          <w:cantSplit/>
          <w:trHeight w:val="530"/>
        </w:trPr>
        <w:tc>
          <w:tcPr>
            <w:tcW w:w="2160" w:type="dxa"/>
            <w:tcBorders>
              <w:top w:val="nil"/>
              <w:left w:val="nil"/>
              <w:bottom w:val="nil"/>
              <w:right w:val="nil"/>
            </w:tcBorders>
          </w:tcPr>
          <w:p w14:paraId="65725381" w14:textId="77777777"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DFA5EB1" w14:textId="77777777" w:rsidR="00D25B80" w:rsidRDefault="00D25B80">
            <w:pPr>
              <w:pStyle w:val="Heading1"/>
              <w:rPr>
                <w:b w:val="0"/>
                <w:bCs w:val="0"/>
              </w:rPr>
            </w:pPr>
          </w:p>
        </w:tc>
        <w:tc>
          <w:tcPr>
            <w:tcW w:w="7560" w:type="dxa"/>
            <w:tcBorders>
              <w:top w:val="nil"/>
              <w:left w:val="nil"/>
              <w:bottom w:val="nil"/>
              <w:right w:val="nil"/>
            </w:tcBorders>
          </w:tcPr>
          <w:p w14:paraId="390F9C8B" w14:textId="77777777" w:rsidR="00D25B8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25B80" w:rsidRPr="009D5B66" w14:paraId="4A16A28C" w14:textId="77777777" w:rsidTr="00D4780D">
        <w:tblPrEx>
          <w:tblCellMar>
            <w:top w:w="0" w:type="dxa"/>
            <w:bottom w:w="0" w:type="dxa"/>
          </w:tblCellMar>
        </w:tblPrEx>
        <w:trPr>
          <w:cantSplit/>
        </w:trPr>
        <w:tc>
          <w:tcPr>
            <w:tcW w:w="2160" w:type="dxa"/>
            <w:tcBorders>
              <w:top w:val="nil"/>
              <w:left w:val="nil"/>
              <w:bottom w:val="nil"/>
            </w:tcBorders>
          </w:tcPr>
          <w:p w14:paraId="2E2CE03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14:paraId="0AA17AB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14:paraId="6FED79D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67681A"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0E1155D6"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Initial Release</w:t>
            </w:r>
          </w:p>
        </w:tc>
      </w:tr>
      <w:tr w:rsidR="00D25B80" w:rsidRPr="009D5B66" w14:paraId="17E95157" w14:textId="77777777" w:rsidTr="00D4780D">
        <w:tblPrEx>
          <w:tblCellMar>
            <w:top w:w="0" w:type="dxa"/>
            <w:bottom w:w="0" w:type="dxa"/>
          </w:tblCellMar>
        </w:tblPrEx>
        <w:trPr>
          <w:cantSplit/>
        </w:trPr>
        <w:tc>
          <w:tcPr>
            <w:tcW w:w="2160" w:type="dxa"/>
            <w:tcBorders>
              <w:top w:val="nil"/>
              <w:left w:val="nil"/>
              <w:bottom w:val="nil"/>
            </w:tcBorders>
          </w:tcPr>
          <w:p w14:paraId="6166AA5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A2223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906E0C1" w14:textId="77777777" w:rsidR="00D25B80" w:rsidRPr="009D5B66" w:rsidRDefault="00D25B80">
            <w:pPr>
              <w:rPr>
                <w:sz w:val="18"/>
                <w:szCs w:val="18"/>
              </w:rPr>
            </w:pPr>
          </w:p>
        </w:tc>
      </w:tr>
      <w:tr w:rsidR="00D25B80" w:rsidRPr="009D5B66" w14:paraId="0F8B7C78" w14:textId="77777777" w:rsidTr="00D4780D">
        <w:tblPrEx>
          <w:tblCellMar>
            <w:top w:w="0" w:type="dxa"/>
            <w:bottom w:w="0" w:type="dxa"/>
          </w:tblCellMar>
        </w:tblPrEx>
        <w:trPr>
          <w:cantSplit/>
        </w:trPr>
        <w:tc>
          <w:tcPr>
            <w:tcW w:w="2160" w:type="dxa"/>
            <w:tcBorders>
              <w:top w:val="nil"/>
              <w:left w:val="nil"/>
              <w:bottom w:val="nil"/>
            </w:tcBorders>
          </w:tcPr>
          <w:p w14:paraId="6CE2289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14:paraId="3B3BBBE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14:paraId="7DA3D2B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0D6F1B3" w14:textId="77777777" w:rsidR="00D25B80" w:rsidRPr="009D5B66" w:rsidRDefault="00D25B80">
            <w:pPr>
              <w:rPr>
                <w:sz w:val="18"/>
                <w:szCs w:val="18"/>
              </w:rPr>
            </w:pPr>
          </w:p>
          <w:p w14:paraId="21031D65" w14:textId="77777777" w:rsidR="00D25B80" w:rsidRPr="009D5B66" w:rsidRDefault="00D25B80">
            <w:pPr>
              <w:rPr>
                <w:sz w:val="18"/>
                <w:szCs w:val="18"/>
              </w:rPr>
            </w:pPr>
            <w:r w:rsidRPr="009D5B66">
              <w:rPr>
                <w:sz w:val="18"/>
                <w:szCs w:val="18"/>
              </w:rPr>
              <w:t>The following changes were made:</w:t>
            </w:r>
          </w:p>
        </w:tc>
      </w:tr>
      <w:tr w:rsidR="00D25B80" w:rsidRPr="009D5B66" w14:paraId="06F03F16" w14:textId="77777777" w:rsidTr="00D4780D">
        <w:tblPrEx>
          <w:tblCellMar>
            <w:top w:w="0" w:type="dxa"/>
            <w:bottom w:w="0" w:type="dxa"/>
          </w:tblCellMar>
        </w:tblPrEx>
        <w:trPr>
          <w:cantSplit/>
        </w:trPr>
        <w:tc>
          <w:tcPr>
            <w:tcW w:w="2160" w:type="dxa"/>
            <w:tcBorders>
              <w:top w:val="nil"/>
              <w:left w:val="nil"/>
              <w:bottom w:val="nil"/>
            </w:tcBorders>
          </w:tcPr>
          <w:p w14:paraId="7532B3B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25BFE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3F2EBA" w14:textId="77777777"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14:paraId="4DD3E16B" w14:textId="77777777" w:rsidTr="00D4780D">
        <w:tblPrEx>
          <w:tblCellMar>
            <w:top w:w="0" w:type="dxa"/>
            <w:bottom w:w="0" w:type="dxa"/>
          </w:tblCellMar>
        </w:tblPrEx>
        <w:trPr>
          <w:cantSplit/>
        </w:trPr>
        <w:tc>
          <w:tcPr>
            <w:tcW w:w="2160" w:type="dxa"/>
            <w:tcBorders>
              <w:top w:val="nil"/>
              <w:left w:val="nil"/>
              <w:bottom w:val="nil"/>
            </w:tcBorders>
          </w:tcPr>
          <w:p w14:paraId="49B0D43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CABFD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02E5DDE" w14:textId="77777777"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14:paraId="39B371DC" w14:textId="77777777" w:rsidTr="00D4780D">
        <w:tblPrEx>
          <w:tblCellMar>
            <w:top w:w="0" w:type="dxa"/>
            <w:bottom w:w="0" w:type="dxa"/>
          </w:tblCellMar>
        </w:tblPrEx>
        <w:trPr>
          <w:cantSplit/>
        </w:trPr>
        <w:tc>
          <w:tcPr>
            <w:tcW w:w="2160" w:type="dxa"/>
            <w:tcBorders>
              <w:top w:val="nil"/>
              <w:left w:val="nil"/>
              <w:bottom w:val="nil"/>
            </w:tcBorders>
          </w:tcPr>
          <w:p w14:paraId="547BA28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1815E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50C089F" w14:textId="77777777"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14:paraId="13B11C6B" w14:textId="77777777" w:rsidTr="00D4780D">
        <w:tblPrEx>
          <w:tblCellMar>
            <w:top w:w="0" w:type="dxa"/>
            <w:bottom w:w="0" w:type="dxa"/>
          </w:tblCellMar>
        </w:tblPrEx>
        <w:trPr>
          <w:cantSplit/>
        </w:trPr>
        <w:tc>
          <w:tcPr>
            <w:tcW w:w="2160" w:type="dxa"/>
            <w:tcBorders>
              <w:top w:val="nil"/>
              <w:left w:val="nil"/>
              <w:bottom w:val="nil"/>
            </w:tcBorders>
          </w:tcPr>
          <w:p w14:paraId="3423E44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FA66F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44C06E4" w14:textId="77777777" w:rsidR="00D25B80" w:rsidRPr="009D5B66" w:rsidRDefault="00D25B80">
            <w:pPr>
              <w:numPr>
                <w:ilvl w:val="0"/>
                <w:numId w:val="5"/>
              </w:numPr>
              <w:rPr>
                <w:sz w:val="18"/>
                <w:szCs w:val="18"/>
              </w:rPr>
            </w:pPr>
            <w:r w:rsidRPr="009D5B6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25B80" w:rsidRPr="009D5B66" w14:paraId="01A79CB7" w14:textId="77777777" w:rsidTr="00D4780D">
        <w:tblPrEx>
          <w:tblCellMar>
            <w:top w:w="0" w:type="dxa"/>
            <w:bottom w:w="0" w:type="dxa"/>
          </w:tblCellMar>
        </w:tblPrEx>
        <w:trPr>
          <w:cantSplit/>
        </w:trPr>
        <w:tc>
          <w:tcPr>
            <w:tcW w:w="2160" w:type="dxa"/>
            <w:tcBorders>
              <w:top w:val="nil"/>
              <w:left w:val="nil"/>
              <w:bottom w:val="nil"/>
            </w:tcBorders>
          </w:tcPr>
          <w:p w14:paraId="0C9BE23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41BA9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BA0C4B9" w14:textId="77777777"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14:paraId="63A18C32" w14:textId="77777777" w:rsidTr="00D4780D">
        <w:tblPrEx>
          <w:tblCellMar>
            <w:top w:w="0" w:type="dxa"/>
            <w:bottom w:w="0" w:type="dxa"/>
          </w:tblCellMar>
        </w:tblPrEx>
        <w:trPr>
          <w:cantSplit/>
        </w:trPr>
        <w:tc>
          <w:tcPr>
            <w:tcW w:w="2160" w:type="dxa"/>
            <w:tcBorders>
              <w:top w:val="nil"/>
              <w:left w:val="nil"/>
              <w:bottom w:val="nil"/>
            </w:tcBorders>
          </w:tcPr>
          <w:p w14:paraId="1633D21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0FFD1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96C87C6" w14:textId="77777777" w:rsidR="00D25B80" w:rsidRPr="009D5B66" w:rsidRDefault="00D25B80">
            <w:pPr>
              <w:rPr>
                <w:sz w:val="18"/>
                <w:szCs w:val="18"/>
              </w:rPr>
            </w:pPr>
          </w:p>
        </w:tc>
      </w:tr>
      <w:tr w:rsidR="00D25B80" w:rsidRPr="009D5B66" w14:paraId="78E7DBF3" w14:textId="77777777" w:rsidTr="00D4780D">
        <w:tblPrEx>
          <w:tblCellMar>
            <w:top w:w="0" w:type="dxa"/>
            <w:bottom w:w="0" w:type="dxa"/>
          </w:tblCellMar>
        </w:tblPrEx>
        <w:trPr>
          <w:cantSplit/>
        </w:trPr>
        <w:tc>
          <w:tcPr>
            <w:tcW w:w="2160" w:type="dxa"/>
            <w:tcBorders>
              <w:top w:val="nil"/>
              <w:left w:val="nil"/>
              <w:bottom w:val="nil"/>
            </w:tcBorders>
          </w:tcPr>
          <w:p w14:paraId="478C4F2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14:paraId="6CC46D3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14:paraId="469EDB1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7477118"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6ACA95F6"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73B8CF61" w14:textId="77777777" w:rsidTr="00D4780D">
        <w:tblPrEx>
          <w:tblCellMar>
            <w:top w:w="0" w:type="dxa"/>
            <w:bottom w:w="0" w:type="dxa"/>
          </w:tblCellMar>
        </w:tblPrEx>
        <w:trPr>
          <w:cantSplit/>
        </w:trPr>
        <w:tc>
          <w:tcPr>
            <w:tcW w:w="2160" w:type="dxa"/>
            <w:tcBorders>
              <w:top w:val="nil"/>
              <w:left w:val="nil"/>
              <w:bottom w:val="nil"/>
            </w:tcBorders>
          </w:tcPr>
          <w:p w14:paraId="71EDF48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CAFDF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67DD09D" w14:textId="77777777"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14:paraId="6AA97185" w14:textId="77777777" w:rsidTr="00D4780D">
        <w:tblPrEx>
          <w:tblCellMar>
            <w:top w:w="0" w:type="dxa"/>
            <w:bottom w:w="0" w:type="dxa"/>
          </w:tblCellMar>
        </w:tblPrEx>
        <w:trPr>
          <w:cantSplit/>
        </w:trPr>
        <w:tc>
          <w:tcPr>
            <w:tcW w:w="2160" w:type="dxa"/>
            <w:tcBorders>
              <w:top w:val="nil"/>
              <w:left w:val="nil"/>
              <w:bottom w:val="nil"/>
            </w:tcBorders>
          </w:tcPr>
          <w:p w14:paraId="13F8ACD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0C27B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B5BC535" w14:textId="77777777"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14:paraId="0F56CD5E" w14:textId="77777777" w:rsidTr="00D4780D">
        <w:tblPrEx>
          <w:tblCellMar>
            <w:top w:w="0" w:type="dxa"/>
            <w:bottom w:w="0" w:type="dxa"/>
          </w:tblCellMar>
        </w:tblPrEx>
        <w:trPr>
          <w:cantSplit/>
        </w:trPr>
        <w:tc>
          <w:tcPr>
            <w:tcW w:w="2160" w:type="dxa"/>
            <w:tcBorders>
              <w:top w:val="nil"/>
              <w:left w:val="nil"/>
              <w:bottom w:val="nil"/>
            </w:tcBorders>
          </w:tcPr>
          <w:p w14:paraId="0174F16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5DE07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278620F" w14:textId="77777777"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14:paraId="0C7088BB" w14:textId="77777777" w:rsidTr="00D4780D">
        <w:tblPrEx>
          <w:tblCellMar>
            <w:top w:w="0" w:type="dxa"/>
            <w:bottom w:w="0" w:type="dxa"/>
          </w:tblCellMar>
        </w:tblPrEx>
        <w:trPr>
          <w:cantSplit/>
        </w:trPr>
        <w:tc>
          <w:tcPr>
            <w:tcW w:w="2160" w:type="dxa"/>
            <w:tcBorders>
              <w:top w:val="nil"/>
              <w:left w:val="nil"/>
              <w:bottom w:val="nil"/>
            </w:tcBorders>
          </w:tcPr>
          <w:p w14:paraId="101142A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35C5C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6F1FC81" w14:textId="77777777"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14:paraId="292AABB9" w14:textId="77777777" w:rsidTr="00D4780D">
        <w:tblPrEx>
          <w:tblCellMar>
            <w:top w:w="0" w:type="dxa"/>
            <w:bottom w:w="0" w:type="dxa"/>
          </w:tblCellMar>
        </w:tblPrEx>
        <w:trPr>
          <w:cantSplit/>
        </w:trPr>
        <w:tc>
          <w:tcPr>
            <w:tcW w:w="2160" w:type="dxa"/>
            <w:tcBorders>
              <w:top w:val="nil"/>
              <w:left w:val="nil"/>
              <w:bottom w:val="nil"/>
            </w:tcBorders>
          </w:tcPr>
          <w:p w14:paraId="543A1ED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BD5F4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FFD080C" w14:textId="77777777"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14:paraId="3A00B2EC" w14:textId="77777777" w:rsidTr="00D4780D">
        <w:tblPrEx>
          <w:tblCellMar>
            <w:top w:w="0" w:type="dxa"/>
            <w:bottom w:w="0" w:type="dxa"/>
          </w:tblCellMar>
        </w:tblPrEx>
        <w:trPr>
          <w:cantSplit/>
        </w:trPr>
        <w:tc>
          <w:tcPr>
            <w:tcW w:w="2160" w:type="dxa"/>
            <w:tcBorders>
              <w:top w:val="nil"/>
              <w:left w:val="nil"/>
              <w:bottom w:val="nil"/>
            </w:tcBorders>
          </w:tcPr>
          <w:p w14:paraId="650A995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A8B2B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CDCB460" w14:textId="77777777"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14:paraId="27263440" w14:textId="77777777" w:rsidTr="00D4780D">
        <w:tblPrEx>
          <w:tblCellMar>
            <w:top w:w="0" w:type="dxa"/>
            <w:bottom w:w="0" w:type="dxa"/>
          </w:tblCellMar>
        </w:tblPrEx>
        <w:trPr>
          <w:cantSplit/>
        </w:trPr>
        <w:tc>
          <w:tcPr>
            <w:tcW w:w="2160" w:type="dxa"/>
            <w:tcBorders>
              <w:top w:val="nil"/>
              <w:left w:val="nil"/>
              <w:bottom w:val="nil"/>
            </w:tcBorders>
          </w:tcPr>
          <w:p w14:paraId="47DCDEE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5F1AB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E914C39" w14:textId="77777777"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14:paraId="38E3E1E1" w14:textId="77777777" w:rsidTr="00D4780D">
        <w:tblPrEx>
          <w:tblCellMar>
            <w:top w:w="0" w:type="dxa"/>
            <w:bottom w:w="0" w:type="dxa"/>
          </w:tblCellMar>
        </w:tblPrEx>
        <w:trPr>
          <w:cantSplit/>
        </w:trPr>
        <w:tc>
          <w:tcPr>
            <w:tcW w:w="2160" w:type="dxa"/>
            <w:tcBorders>
              <w:top w:val="nil"/>
              <w:left w:val="nil"/>
              <w:bottom w:val="nil"/>
            </w:tcBorders>
          </w:tcPr>
          <w:p w14:paraId="7FAF335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529F3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FB33423" w14:textId="77777777"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14:paraId="3E272144" w14:textId="77777777" w:rsidTr="00D4780D">
        <w:tblPrEx>
          <w:tblCellMar>
            <w:top w:w="0" w:type="dxa"/>
            <w:bottom w:w="0" w:type="dxa"/>
          </w:tblCellMar>
        </w:tblPrEx>
        <w:trPr>
          <w:cantSplit/>
        </w:trPr>
        <w:tc>
          <w:tcPr>
            <w:tcW w:w="2160" w:type="dxa"/>
            <w:tcBorders>
              <w:top w:val="nil"/>
              <w:left w:val="nil"/>
              <w:bottom w:val="nil"/>
            </w:tcBorders>
          </w:tcPr>
          <w:p w14:paraId="195D534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516D4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ADA9230" w14:textId="77777777"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14:paraId="30B5B993" w14:textId="77777777" w:rsidTr="00D4780D">
        <w:tblPrEx>
          <w:tblCellMar>
            <w:top w:w="0" w:type="dxa"/>
            <w:bottom w:w="0" w:type="dxa"/>
          </w:tblCellMar>
        </w:tblPrEx>
        <w:trPr>
          <w:cantSplit/>
        </w:trPr>
        <w:tc>
          <w:tcPr>
            <w:tcW w:w="2160" w:type="dxa"/>
            <w:tcBorders>
              <w:top w:val="nil"/>
              <w:left w:val="nil"/>
              <w:bottom w:val="nil"/>
            </w:tcBorders>
          </w:tcPr>
          <w:p w14:paraId="7E3401C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34DB2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2C73E82" w14:textId="77777777" w:rsidR="00D25B80" w:rsidRPr="009D5B66" w:rsidRDefault="00D25B80">
            <w:pPr>
              <w:numPr>
                <w:ilvl w:val="0"/>
                <w:numId w:val="10"/>
              </w:numPr>
              <w:rPr>
                <w:sz w:val="18"/>
                <w:szCs w:val="18"/>
              </w:rPr>
            </w:pPr>
            <w:r w:rsidRPr="009D5B66">
              <w:rPr>
                <w:sz w:val="18"/>
                <w:szCs w:val="18"/>
              </w:rPr>
              <w:t>Add REF~AQ Distribution Loss Factor to the LIN loop  per Change Control #2000-035.</w:t>
            </w:r>
          </w:p>
        </w:tc>
      </w:tr>
      <w:tr w:rsidR="00D25B80" w:rsidRPr="009D5B66" w14:paraId="3E28ED12" w14:textId="77777777" w:rsidTr="00D4780D">
        <w:tblPrEx>
          <w:tblCellMar>
            <w:top w:w="0" w:type="dxa"/>
            <w:bottom w:w="0" w:type="dxa"/>
          </w:tblCellMar>
        </w:tblPrEx>
        <w:trPr>
          <w:cantSplit/>
        </w:trPr>
        <w:tc>
          <w:tcPr>
            <w:tcW w:w="2160" w:type="dxa"/>
            <w:tcBorders>
              <w:top w:val="nil"/>
              <w:left w:val="nil"/>
              <w:bottom w:val="nil"/>
            </w:tcBorders>
          </w:tcPr>
          <w:p w14:paraId="469D06A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154C1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9153897" w14:textId="77777777" w:rsidR="00D25B80" w:rsidRPr="009D5B66" w:rsidRDefault="00D25B80">
            <w:pPr>
              <w:numPr>
                <w:ilvl w:val="0"/>
                <w:numId w:val="10"/>
              </w:numPr>
              <w:rPr>
                <w:sz w:val="18"/>
                <w:szCs w:val="18"/>
              </w:rPr>
            </w:pPr>
            <w:r w:rsidRPr="009D5B66">
              <w:rPr>
                <w:sz w:val="18"/>
                <w:szCs w:val="18"/>
              </w:rPr>
              <w:t>Add REF~SPL Station ID to the LIN loop  per Change Control #2000-004.</w:t>
            </w:r>
          </w:p>
        </w:tc>
      </w:tr>
      <w:tr w:rsidR="00D25B80" w:rsidRPr="009D5B66" w14:paraId="4C22621B" w14:textId="77777777" w:rsidTr="00D4780D">
        <w:tblPrEx>
          <w:tblCellMar>
            <w:top w:w="0" w:type="dxa"/>
            <w:bottom w:w="0" w:type="dxa"/>
          </w:tblCellMar>
        </w:tblPrEx>
        <w:trPr>
          <w:cantSplit/>
        </w:trPr>
        <w:tc>
          <w:tcPr>
            <w:tcW w:w="2160" w:type="dxa"/>
            <w:tcBorders>
              <w:top w:val="nil"/>
              <w:left w:val="nil"/>
              <w:bottom w:val="nil"/>
            </w:tcBorders>
          </w:tcPr>
          <w:p w14:paraId="431B9AE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11DE0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97F1A57" w14:textId="77777777"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14:paraId="102B1C22" w14:textId="77777777" w:rsidTr="00D4780D">
        <w:tblPrEx>
          <w:tblCellMar>
            <w:top w:w="0" w:type="dxa"/>
            <w:bottom w:w="0" w:type="dxa"/>
          </w:tblCellMar>
        </w:tblPrEx>
        <w:trPr>
          <w:cantSplit/>
        </w:trPr>
        <w:tc>
          <w:tcPr>
            <w:tcW w:w="2160" w:type="dxa"/>
            <w:tcBorders>
              <w:top w:val="nil"/>
              <w:left w:val="nil"/>
              <w:bottom w:val="nil"/>
            </w:tcBorders>
          </w:tcPr>
          <w:p w14:paraId="5E1A923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68B4E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7F0E919" w14:textId="77777777"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14:paraId="5FB06507" w14:textId="77777777" w:rsidTr="00D4780D">
        <w:tblPrEx>
          <w:tblCellMar>
            <w:top w:w="0" w:type="dxa"/>
            <w:bottom w:w="0" w:type="dxa"/>
          </w:tblCellMar>
        </w:tblPrEx>
        <w:trPr>
          <w:cantSplit/>
        </w:trPr>
        <w:tc>
          <w:tcPr>
            <w:tcW w:w="2160" w:type="dxa"/>
            <w:tcBorders>
              <w:top w:val="nil"/>
              <w:left w:val="nil"/>
              <w:bottom w:val="nil"/>
            </w:tcBorders>
          </w:tcPr>
          <w:p w14:paraId="60E2F2B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86DA7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97885C3" w14:textId="77777777" w:rsidR="00D25B80" w:rsidRPr="009D5B66" w:rsidRDefault="00D25B80">
            <w:pPr>
              <w:rPr>
                <w:sz w:val="18"/>
                <w:szCs w:val="18"/>
              </w:rPr>
            </w:pPr>
          </w:p>
        </w:tc>
      </w:tr>
      <w:tr w:rsidR="00D25B80" w:rsidRPr="009D5B66" w14:paraId="6DE5A704" w14:textId="77777777" w:rsidTr="00D4780D">
        <w:tblPrEx>
          <w:tblCellMar>
            <w:top w:w="0" w:type="dxa"/>
            <w:bottom w:w="0" w:type="dxa"/>
          </w:tblCellMar>
        </w:tblPrEx>
        <w:trPr>
          <w:cantSplit/>
        </w:trPr>
        <w:tc>
          <w:tcPr>
            <w:tcW w:w="2160" w:type="dxa"/>
            <w:tcBorders>
              <w:top w:val="nil"/>
              <w:left w:val="nil"/>
              <w:bottom w:val="nil"/>
            </w:tcBorders>
          </w:tcPr>
          <w:p w14:paraId="0D20998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14:paraId="36AFB88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14:paraId="0E46C1A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B7FD665" w14:textId="77777777" w:rsidR="00D25B80" w:rsidRPr="009D5B66" w:rsidRDefault="00D25B80">
            <w:pPr>
              <w:pStyle w:val="Footer"/>
              <w:tabs>
                <w:tab w:val="clear" w:pos="4320"/>
                <w:tab w:val="clear" w:pos="8640"/>
              </w:tabs>
              <w:rPr>
                <w:rFonts w:ascii="Times New Roman" w:hAnsi="Times New Roman" w:cs="Times New Roman"/>
                <w:sz w:val="18"/>
                <w:szCs w:val="18"/>
              </w:rPr>
            </w:pPr>
          </w:p>
          <w:p w14:paraId="0250B969" w14:textId="77777777" w:rsidR="00D25B80" w:rsidRPr="009D5B66" w:rsidRDefault="00D25B80">
            <w:pPr>
              <w:pStyle w:val="Footer"/>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0A3DFFA4" w14:textId="77777777" w:rsidTr="00D4780D">
        <w:tblPrEx>
          <w:tblCellMar>
            <w:top w:w="0" w:type="dxa"/>
            <w:bottom w:w="0" w:type="dxa"/>
          </w:tblCellMar>
        </w:tblPrEx>
        <w:trPr>
          <w:cantSplit/>
        </w:trPr>
        <w:tc>
          <w:tcPr>
            <w:tcW w:w="2160" w:type="dxa"/>
            <w:tcBorders>
              <w:top w:val="nil"/>
              <w:left w:val="nil"/>
              <w:bottom w:val="nil"/>
            </w:tcBorders>
          </w:tcPr>
          <w:p w14:paraId="1E45354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1A844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452095C" w14:textId="77777777"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14:paraId="6E84ADB9" w14:textId="77777777" w:rsidTr="00D4780D">
        <w:tblPrEx>
          <w:tblCellMar>
            <w:top w:w="0" w:type="dxa"/>
            <w:bottom w:w="0" w:type="dxa"/>
          </w:tblCellMar>
        </w:tblPrEx>
        <w:trPr>
          <w:cantSplit/>
        </w:trPr>
        <w:tc>
          <w:tcPr>
            <w:tcW w:w="2160" w:type="dxa"/>
            <w:tcBorders>
              <w:top w:val="nil"/>
              <w:left w:val="nil"/>
              <w:bottom w:val="nil"/>
            </w:tcBorders>
          </w:tcPr>
          <w:p w14:paraId="0784FBB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BA4E3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D58460F" w14:textId="77777777"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14:paraId="61CE662B" w14:textId="77777777" w:rsidTr="00D4780D">
        <w:tblPrEx>
          <w:tblCellMar>
            <w:top w:w="0" w:type="dxa"/>
            <w:bottom w:w="0" w:type="dxa"/>
          </w:tblCellMar>
        </w:tblPrEx>
        <w:trPr>
          <w:cantSplit/>
        </w:trPr>
        <w:tc>
          <w:tcPr>
            <w:tcW w:w="2160" w:type="dxa"/>
            <w:tcBorders>
              <w:top w:val="nil"/>
              <w:left w:val="nil"/>
              <w:bottom w:val="nil"/>
            </w:tcBorders>
          </w:tcPr>
          <w:p w14:paraId="7309913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1499F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E634803" w14:textId="77777777"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14:paraId="55E7CB4F" w14:textId="77777777" w:rsidTr="00D4780D">
        <w:tblPrEx>
          <w:tblCellMar>
            <w:top w:w="0" w:type="dxa"/>
            <w:bottom w:w="0" w:type="dxa"/>
          </w:tblCellMar>
        </w:tblPrEx>
        <w:trPr>
          <w:cantSplit/>
        </w:trPr>
        <w:tc>
          <w:tcPr>
            <w:tcW w:w="2160" w:type="dxa"/>
            <w:tcBorders>
              <w:top w:val="nil"/>
              <w:left w:val="nil"/>
              <w:bottom w:val="nil"/>
            </w:tcBorders>
          </w:tcPr>
          <w:p w14:paraId="4632599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A4954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8FFBC4F" w14:textId="77777777"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14:paraId="5CCC47EE" w14:textId="77777777" w:rsidTr="00D4780D">
        <w:tblPrEx>
          <w:tblCellMar>
            <w:top w:w="0" w:type="dxa"/>
            <w:bottom w:w="0" w:type="dxa"/>
          </w:tblCellMar>
        </w:tblPrEx>
        <w:trPr>
          <w:cantSplit/>
        </w:trPr>
        <w:tc>
          <w:tcPr>
            <w:tcW w:w="2160" w:type="dxa"/>
            <w:tcBorders>
              <w:top w:val="nil"/>
              <w:left w:val="nil"/>
              <w:bottom w:val="nil"/>
            </w:tcBorders>
          </w:tcPr>
          <w:p w14:paraId="386F80C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ABF51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7E52513" w14:textId="77777777"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14:paraId="2D95460B" w14:textId="77777777" w:rsidTr="00D4780D">
        <w:tblPrEx>
          <w:tblCellMar>
            <w:top w:w="0" w:type="dxa"/>
            <w:bottom w:w="0" w:type="dxa"/>
          </w:tblCellMar>
        </w:tblPrEx>
        <w:trPr>
          <w:cantSplit/>
        </w:trPr>
        <w:tc>
          <w:tcPr>
            <w:tcW w:w="2160" w:type="dxa"/>
            <w:tcBorders>
              <w:top w:val="nil"/>
              <w:left w:val="nil"/>
              <w:bottom w:val="nil"/>
            </w:tcBorders>
          </w:tcPr>
          <w:p w14:paraId="23F0633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1BAC3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8ABB03F" w14:textId="77777777"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14:paraId="6EE91F44" w14:textId="77777777" w:rsidTr="00D4780D">
        <w:tblPrEx>
          <w:tblCellMar>
            <w:top w:w="0" w:type="dxa"/>
            <w:bottom w:w="0" w:type="dxa"/>
          </w:tblCellMar>
        </w:tblPrEx>
        <w:trPr>
          <w:cantSplit/>
        </w:trPr>
        <w:tc>
          <w:tcPr>
            <w:tcW w:w="2160" w:type="dxa"/>
            <w:tcBorders>
              <w:top w:val="nil"/>
              <w:left w:val="nil"/>
              <w:bottom w:val="nil"/>
            </w:tcBorders>
          </w:tcPr>
          <w:p w14:paraId="52ACCFB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A9706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149FFD9" w14:textId="77777777" w:rsidR="00D25B80" w:rsidRPr="009D5B66" w:rsidRDefault="00D25B80">
            <w:pPr>
              <w:rPr>
                <w:sz w:val="18"/>
                <w:szCs w:val="18"/>
              </w:rPr>
            </w:pPr>
          </w:p>
        </w:tc>
      </w:tr>
      <w:tr w:rsidR="00D25B80" w:rsidRPr="009D5B66" w14:paraId="64C0B16D" w14:textId="77777777" w:rsidTr="00D4780D">
        <w:tblPrEx>
          <w:tblCellMar>
            <w:top w:w="0" w:type="dxa"/>
            <w:bottom w:w="0" w:type="dxa"/>
          </w:tblCellMar>
        </w:tblPrEx>
        <w:trPr>
          <w:cantSplit/>
        </w:trPr>
        <w:tc>
          <w:tcPr>
            <w:tcW w:w="2160" w:type="dxa"/>
            <w:tcBorders>
              <w:top w:val="nil"/>
              <w:left w:val="nil"/>
              <w:bottom w:val="nil"/>
            </w:tcBorders>
          </w:tcPr>
          <w:p w14:paraId="0061621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14:paraId="32FC3BC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14:paraId="118F43E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02DA726" w14:textId="77777777" w:rsidR="00D25B80" w:rsidRPr="009D5B66" w:rsidRDefault="00D25B80">
            <w:pPr>
              <w:rPr>
                <w:sz w:val="18"/>
                <w:szCs w:val="18"/>
              </w:rPr>
            </w:pPr>
          </w:p>
          <w:p w14:paraId="327244A8" w14:textId="77777777" w:rsidR="00D25B80" w:rsidRPr="009D5B66" w:rsidRDefault="00D25B80">
            <w:pPr>
              <w:rPr>
                <w:sz w:val="18"/>
                <w:szCs w:val="18"/>
              </w:rPr>
            </w:pPr>
            <w:r w:rsidRPr="009D5B66">
              <w:rPr>
                <w:sz w:val="18"/>
                <w:szCs w:val="18"/>
              </w:rPr>
              <w:t>The following changes were made:</w:t>
            </w:r>
          </w:p>
        </w:tc>
      </w:tr>
      <w:tr w:rsidR="00D25B80" w:rsidRPr="009D5B66" w14:paraId="5D129743" w14:textId="77777777" w:rsidTr="00D4780D">
        <w:tblPrEx>
          <w:tblCellMar>
            <w:top w:w="0" w:type="dxa"/>
            <w:bottom w:w="0" w:type="dxa"/>
          </w:tblCellMar>
        </w:tblPrEx>
        <w:trPr>
          <w:cantSplit/>
        </w:trPr>
        <w:tc>
          <w:tcPr>
            <w:tcW w:w="2160" w:type="dxa"/>
            <w:tcBorders>
              <w:top w:val="nil"/>
              <w:left w:val="nil"/>
              <w:bottom w:val="nil"/>
            </w:tcBorders>
          </w:tcPr>
          <w:p w14:paraId="4F639EF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D6CAB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A2CA068" w14:textId="77777777"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14:paraId="63BA5824" w14:textId="77777777" w:rsidTr="00D4780D">
        <w:tblPrEx>
          <w:tblCellMar>
            <w:top w:w="0" w:type="dxa"/>
            <w:bottom w:w="0" w:type="dxa"/>
          </w:tblCellMar>
        </w:tblPrEx>
        <w:trPr>
          <w:cantSplit/>
        </w:trPr>
        <w:tc>
          <w:tcPr>
            <w:tcW w:w="2160" w:type="dxa"/>
            <w:tcBorders>
              <w:top w:val="nil"/>
              <w:left w:val="nil"/>
              <w:bottom w:val="nil"/>
            </w:tcBorders>
          </w:tcPr>
          <w:p w14:paraId="2D41CB3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1EE49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C333663" w14:textId="77777777"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14:paraId="0432AEAC" w14:textId="77777777" w:rsidTr="00D4780D">
        <w:tblPrEx>
          <w:tblCellMar>
            <w:top w:w="0" w:type="dxa"/>
            <w:bottom w:w="0" w:type="dxa"/>
          </w:tblCellMar>
        </w:tblPrEx>
        <w:trPr>
          <w:cantSplit/>
        </w:trPr>
        <w:tc>
          <w:tcPr>
            <w:tcW w:w="2160" w:type="dxa"/>
            <w:tcBorders>
              <w:top w:val="nil"/>
              <w:left w:val="nil"/>
              <w:bottom w:val="nil"/>
            </w:tcBorders>
          </w:tcPr>
          <w:p w14:paraId="7ED457A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33CE8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586ECAE" w14:textId="77777777" w:rsidR="00D25B80" w:rsidRPr="009D5B66" w:rsidRDefault="00D25B80">
            <w:pPr>
              <w:numPr>
                <w:ilvl w:val="0"/>
                <w:numId w:val="12"/>
              </w:numPr>
              <w:rPr>
                <w:sz w:val="18"/>
                <w:szCs w:val="18"/>
              </w:rPr>
            </w:pPr>
            <w:r w:rsidRPr="009D5B66">
              <w:rPr>
                <w:sz w:val="18"/>
                <w:szCs w:val="18"/>
              </w:rPr>
              <w:t>Modify examples to show real load profiles and station id’s. Ref. 2001-116</w:t>
            </w:r>
          </w:p>
        </w:tc>
      </w:tr>
      <w:tr w:rsidR="00D25B80" w:rsidRPr="009D5B66" w14:paraId="40F3A5FC" w14:textId="77777777" w:rsidTr="00D4780D">
        <w:tblPrEx>
          <w:tblCellMar>
            <w:top w:w="0" w:type="dxa"/>
            <w:bottom w:w="0" w:type="dxa"/>
          </w:tblCellMar>
        </w:tblPrEx>
        <w:trPr>
          <w:cantSplit/>
        </w:trPr>
        <w:tc>
          <w:tcPr>
            <w:tcW w:w="2160" w:type="dxa"/>
            <w:tcBorders>
              <w:top w:val="nil"/>
              <w:left w:val="nil"/>
              <w:bottom w:val="nil"/>
            </w:tcBorders>
          </w:tcPr>
          <w:p w14:paraId="2763BFB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BDE6E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84F300F" w14:textId="77777777"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14:paraId="4C466083" w14:textId="77777777" w:rsidTr="00D4780D">
        <w:tblPrEx>
          <w:tblCellMar>
            <w:top w:w="0" w:type="dxa"/>
            <w:bottom w:w="0" w:type="dxa"/>
          </w:tblCellMar>
        </w:tblPrEx>
        <w:trPr>
          <w:cantSplit/>
        </w:trPr>
        <w:tc>
          <w:tcPr>
            <w:tcW w:w="2160" w:type="dxa"/>
            <w:tcBorders>
              <w:top w:val="nil"/>
              <w:left w:val="nil"/>
              <w:bottom w:val="nil"/>
            </w:tcBorders>
          </w:tcPr>
          <w:p w14:paraId="5E339C0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F5661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D5AB7B4" w14:textId="77777777"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14:paraId="70AD801A" w14:textId="77777777" w:rsidTr="00D4780D">
        <w:tblPrEx>
          <w:tblCellMar>
            <w:top w:w="0" w:type="dxa"/>
            <w:bottom w:w="0" w:type="dxa"/>
          </w:tblCellMar>
        </w:tblPrEx>
        <w:trPr>
          <w:cantSplit/>
        </w:trPr>
        <w:tc>
          <w:tcPr>
            <w:tcW w:w="2160" w:type="dxa"/>
            <w:tcBorders>
              <w:top w:val="nil"/>
              <w:left w:val="nil"/>
              <w:bottom w:val="nil"/>
            </w:tcBorders>
          </w:tcPr>
          <w:p w14:paraId="42F15FA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EE556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24EB61F" w14:textId="77777777"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14:paraId="01A7DD2B" w14:textId="77777777" w:rsidTr="00D4780D">
        <w:tblPrEx>
          <w:tblCellMar>
            <w:top w:w="0" w:type="dxa"/>
            <w:bottom w:w="0" w:type="dxa"/>
          </w:tblCellMar>
        </w:tblPrEx>
        <w:trPr>
          <w:cantSplit/>
        </w:trPr>
        <w:tc>
          <w:tcPr>
            <w:tcW w:w="2160" w:type="dxa"/>
            <w:tcBorders>
              <w:top w:val="nil"/>
              <w:left w:val="nil"/>
              <w:bottom w:val="nil"/>
            </w:tcBorders>
          </w:tcPr>
          <w:p w14:paraId="4B18522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1504A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4613E82" w14:textId="77777777"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14:paraId="4172C905" w14:textId="77777777" w:rsidTr="00D4780D">
        <w:tblPrEx>
          <w:tblCellMar>
            <w:top w:w="0" w:type="dxa"/>
            <w:bottom w:w="0" w:type="dxa"/>
          </w:tblCellMar>
        </w:tblPrEx>
        <w:trPr>
          <w:cantSplit/>
        </w:trPr>
        <w:tc>
          <w:tcPr>
            <w:tcW w:w="2160" w:type="dxa"/>
            <w:tcBorders>
              <w:top w:val="nil"/>
              <w:left w:val="nil"/>
              <w:bottom w:val="nil"/>
            </w:tcBorders>
          </w:tcPr>
          <w:p w14:paraId="1FDC693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BDAF2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8F59C1D" w14:textId="77777777"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14:paraId="2EECF4CC" w14:textId="77777777" w:rsidTr="00D4780D">
        <w:tblPrEx>
          <w:tblCellMar>
            <w:top w:w="0" w:type="dxa"/>
            <w:bottom w:w="0" w:type="dxa"/>
          </w:tblCellMar>
        </w:tblPrEx>
        <w:trPr>
          <w:cantSplit/>
        </w:trPr>
        <w:tc>
          <w:tcPr>
            <w:tcW w:w="2160" w:type="dxa"/>
            <w:tcBorders>
              <w:top w:val="nil"/>
              <w:left w:val="nil"/>
              <w:bottom w:val="nil"/>
            </w:tcBorders>
          </w:tcPr>
          <w:p w14:paraId="6B969F6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6E236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85149AF" w14:textId="77777777" w:rsidR="00D25B80" w:rsidRPr="009D5B66" w:rsidRDefault="00D25B80">
            <w:pPr>
              <w:rPr>
                <w:sz w:val="18"/>
                <w:szCs w:val="18"/>
              </w:rPr>
            </w:pPr>
            <w:r w:rsidRPr="009D5B66">
              <w:rPr>
                <w:sz w:val="18"/>
                <w:szCs w:val="18"/>
              </w:rPr>
              <w:t>Included REDLINES from CHANGE CONTROLS:</w:t>
            </w:r>
          </w:p>
          <w:p w14:paraId="6184B6E8" w14:textId="77777777" w:rsidR="00D25B80" w:rsidRPr="009D5B66" w:rsidRDefault="00D25B80">
            <w:pPr>
              <w:rPr>
                <w:sz w:val="18"/>
                <w:szCs w:val="18"/>
              </w:rPr>
            </w:pPr>
            <w:r w:rsidRPr="009D5B66">
              <w:rPr>
                <w:sz w:val="18"/>
                <w:szCs w:val="18"/>
              </w:rPr>
              <w:t>2001-168</w:t>
            </w:r>
          </w:p>
          <w:p w14:paraId="3B69D7B2" w14:textId="77777777" w:rsidR="00D25B80" w:rsidRPr="009D5B66" w:rsidRDefault="00D25B80">
            <w:pPr>
              <w:rPr>
                <w:sz w:val="18"/>
                <w:szCs w:val="18"/>
              </w:rPr>
            </w:pPr>
            <w:r w:rsidRPr="009D5B66">
              <w:rPr>
                <w:sz w:val="18"/>
                <w:szCs w:val="18"/>
              </w:rPr>
              <w:t xml:space="preserve">2001-193       10/24/01     </w:t>
            </w:r>
          </w:p>
          <w:p w14:paraId="66849357" w14:textId="77777777" w:rsidR="00D25B80" w:rsidRPr="009D5B66" w:rsidRDefault="00D25B80">
            <w:pPr>
              <w:numPr>
                <w:ilvl w:val="1"/>
                <w:numId w:val="14"/>
              </w:numPr>
              <w:rPr>
                <w:sz w:val="18"/>
                <w:szCs w:val="18"/>
              </w:rPr>
            </w:pPr>
            <w:r w:rsidRPr="009D5B66">
              <w:rPr>
                <w:sz w:val="18"/>
                <w:szCs w:val="18"/>
              </w:rPr>
              <w:t>12/05/01</w:t>
            </w:r>
          </w:p>
          <w:p w14:paraId="07155BFB" w14:textId="77777777" w:rsidR="00D25B80" w:rsidRPr="009D5B66" w:rsidRDefault="00D25B80">
            <w:pPr>
              <w:rPr>
                <w:sz w:val="18"/>
                <w:szCs w:val="18"/>
              </w:rPr>
            </w:pPr>
            <w:r w:rsidRPr="009D5B66">
              <w:rPr>
                <w:sz w:val="18"/>
                <w:szCs w:val="18"/>
              </w:rPr>
              <w:t xml:space="preserve">2002-277       02/22/02  </w:t>
            </w:r>
          </w:p>
          <w:p w14:paraId="59766AD3" w14:textId="77777777" w:rsidR="00D25B80" w:rsidRPr="009D5B66" w:rsidRDefault="00D25B80">
            <w:pPr>
              <w:rPr>
                <w:sz w:val="18"/>
                <w:szCs w:val="18"/>
              </w:rPr>
            </w:pPr>
            <w:r w:rsidRPr="009D5B66">
              <w:rPr>
                <w:sz w:val="18"/>
                <w:szCs w:val="18"/>
              </w:rPr>
              <w:t>2001-119 – 02/27/02 Supports multiple reject reasons</w:t>
            </w:r>
          </w:p>
        </w:tc>
      </w:tr>
      <w:tr w:rsidR="00D25B80" w:rsidRPr="009D5B66" w14:paraId="2F959186" w14:textId="77777777" w:rsidTr="00D4780D">
        <w:tblPrEx>
          <w:tblCellMar>
            <w:top w:w="0" w:type="dxa"/>
            <w:bottom w:w="0" w:type="dxa"/>
          </w:tblCellMar>
        </w:tblPrEx>
        <w:trPr>
          <w:cantSplit/>
        </w:trPr>
        <w:tc>
          <w:tcPr>
            <w:tcW w:w="2160" w:type="dxa"/>
            <w:tcBorders>
              <w:top w:val="nil"/>
              <w:left w:val="nil"/>
              <w:bottom w:val="nil"/>
            </w:tcBorders>
          </w:tcPr>
          <w:p w14:paraId="53780F4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EED01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7B2C0A7" w14:textId="77777777" w:rsidR="00D25B80" w:rsidRPr="009D5B66" w:rsidRDefault="00D25B80">
            <w:pPr>
              <w:rPr>
                <w:sz w:val="18"/>
                <w:szCs w:val="18"/>
              </w:rPr>
            </w:pPr>
          </w:p>
        </w:tc>
      </w:tr>
      <w:tr w:rsidR="00D25B80" w:rsidRPr="009D5B66" w14:paraId="5738C024" w14:textId="77777777" w:rsidTr="00D4780D">
        <w:tblPrEx>
          <w:tblCellMar>
            <w:top w:w="0" w:type="dxa"/>
            <w:bottom w:w="0" w:type="dxa"/>
          </w:tblCellMar>
        </w:tblPrEx>
        <w:trPr>
          <w:cantSplit/>
        </w:trPr>
        <w:tc>
          <w:tcPr>
            <w:tcW w:w="2160" w:type="dxa"/>
            <w:tcBorders>
              <w:top w:val="nil"/>
              <w:left w:val="nil"/>
              <w:bottom w:val="nil"/>
            </w:tcBorders>
          </w:tcPr>
          <w:p w14:paraId="17FC86C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14:paraId="4DCAD2D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14:paraId="7906459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0A86509" w14:textId="77777777" w:rsidR="00D25B80" w:rsidRPr="009D5B66" w:rsidRDefault="00D25B80">
            <w:pPr>
              <w:rPr>
                <w:sz w:val="18"/>
                <w:szCs w:val="18"/>
              </w:rPr>
            </w:pPr>
            <w:r w:rsidRPr="009D5B66">
              <w:rPr>
                <w:sz w:val="18"/>
                <w:szCs w:val="18"/>
              </w:rPr>
              <w:t>The following changes were made:</w:t>
            </w:r>
          </w:p>
        </w:tc>
      </w:tr>
      <w:tr w:rsidR="00D25B80" w:rsidRPr="009D5B66" w14:paraId="658F45B5" w14:textId="77777777" w:rsidTr="00D4780D">
        <w:tblPrEx>
          <w:tblCellMar>
            <w:top w:w="0" w:type="dxa"/>
            <w:bottom w:w="0" w:type="dxa"/>
          </w:tblCellMar>
        </w:tblPrEx>
        <w:trPr>
          <w:cantSplit/>
        </w:trPr>
        <w:tc>
          <w:tcPr>
            <w:tcW w:w="2160" w:type="dxa"/>
            <w:tcBorders>
              <w:top w:val="nil"/>
              <w:left w:val="nil"/>
              <w:bottom w:val="nil"/>
            </w:tcBorders>
          </w:tcPr>
          <w:p w14:paraId="373015E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C5D2C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234FB09" w14:textId="77777777"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14:paraId="5C3DD2C8" w14:textId="77777777" w:rsidTr="00D4780D">
        <w:tblPrEx>
          <w:tblCellMar>
            <w:top w:w="0" w:type="dxa"/>
            <w:bottom w:w="0" w:type="dxa"/>
          </w:tblCellMar>
        </w:tblPrEx>
        <w:trPr>
          <w:cantSplit/>
        </w:trPr>
        <w:tc>
          <w:tcPr>
            <w:tcW w:w="2160" w:type="dxa"/>
            <w:tcBorders>
              <w:top w:val="nil"/>
              <w:left w:val="nil"/>
              <w:bottom w:val="nil"/>
            </w:tcBorders>
          </w:tcPr>
          <w:p w14:paraId="44722ED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7C7C4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1B9494D" w14:textId="77777777"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14:paraId="3CD3BA07" w14:textId="77777777" w:rsidTr="00D4780D">
        <w:tblPrEx>
          <w:tblCellMar>
            <w:top w:w="0" w:type="dxa"/>
            <w:bottom w:w="0" w:type="dxa"/>
          </w:tblCellMar>
        </w:tblPrEx>
        <w:trPr>
          <w:cantSplit/>
        </w:trPr>
        <w:tc>
          <w:tcPr>
            <w:tcW w:w="2160" w:type="dxa"/>
            <w:tcBorders>
              <w:top w:val="nil"/>
              <w:left w:val="nil"/>
              <w:bottom w:val="nil"/>
            </w:tcBorders>
          </w:tcPr>
          <w:p w14:paraId="4ACC2B4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A44C5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B112C0C" w14:textId="77777777"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14:paraId="5309C6AD" w14:textId="77777777" w:rsidTr="00D4780D">
        <w:tblPrEx>
          <w:tblCellMar>
            <w:top w:w="0" w:type="dxa"/>
            <w:bottom w:w="0" w:type="dxa"/>
          </w:tblCellMar>
        </w:tblPrEx>
        <w:trPr>
          <w:cantSplit/>
        </w:trPr>
        <w:tc>
          <w:tcPr>
            <w:tcW w:w="2160" w:type="dxa"/>
            <w:tcBorders>
              <w:top w:val="nil"/>
              <w:left w:val="nil"/>
              <w:bottom w:val="nil"/>
            </w:tcBorders>
          </w:tcPr>
          <w:p w14:paraId="2194671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43172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9DBDF14" w14:textId="77777777"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14:paraId="141F4236" w14:textId="77777777" w:rsidTr="00D4780D">
        <w:tblPrEx>
          <w:tblCellMar>
            <w:top w:w="0" w:type="dxa"/>
            <w:bottom w:w="0" w:type="dxa"/>
          </w:tblCellMar>
        </w:tblPrEx>
        <w:trPr>
          <w:cantSplit/>
        </w:trPr>
        <w:tc>
          <w:tcPr>
            <w:tcW w:w="2160" w:type="dxa"/>
            <w:tcBorders>
              <w:top w:val="nil"/>
              <w:left w:val="nil"/>
              <w:bottom w:val="nil"/>
            </w:tcBorders>
          </w:tcPr>
          <w:p w14:paraId="3917AE7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8D005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8530623" w14:textId="77777777"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14:paraId="0B8F3F3B" w14:textId="77777777" w:rsidTr="00D4780D">
        <w:tblPrEx>
          <w:tblCellMar>
            <w:top w:w="0" w:type="dxa"/>
            <w:bottom w:w="0" w:type="dxa"/>
          </w:tblCellMar>
        </w:tblPrEx>
        <w:trPr>
          <w:cantSplit/>
        </w:trPr>
        <w:tc>
          <w:tcPr>
            <w:tcW w:w="2160" w:type="dxa"/>
            <w:tcBorders>
              <w:top w:val="nil"/>
              <w:left w:val="nil"/>
              <w:bottom w:val="nil"/>
            </w:tcBorders>
          </w:tcPr>
          <w:p w14:paraId="0E3BCEC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77CAB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9A8609D" w14:textId="77777777"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14:paraId="2D8FE39B" w14:textId="77777777" w:rsidTr="00D4780D">
        <w:tblPrEx>
          <w:tblCellMar>
            <w:top w:w="0" w:type="dxa"/>
            <w:bottom w:w="0" w:type="dxa"/>
          </w:tblCellMar>
        </w:tblPrEx>
        <w:trPr>
          <w:cantSplit/>
        </w:trPr>
        <w:tc>
          <w:tcPr>
            <w:tcW w:w="2160" w:type="dxa"/>
            <w:tcBorders>
              <w:top w:val="nil"/>
              <w:left w:val="nil"/>
              <w:bottom w:val="nil"/>
            </w:tcBorders>
          </w:tcPr>
          <w:p w14:paraId="117965E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46C32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AB99B84" w14:textId="77777777"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14:paraId="3505807C" w14:textId="77777777" w:rsidTr="00D4780D">
        <w:tblPrEx>
          <w:tblCellMar>
            <w:top w:w="0" w:type="dxa"/>
            <w:bottom w:w="0" w:type="dxa"/>
          </w:tblCellMar>
        </w:tblPrEx>
        <w:trPr>
          <w:cantSplit/>
        </w:trPr>
        <w:tc>
          <w:tcPr>
            <w:tcW w:w="2160" w:type="dxa"/>
            <w:tcBorders>
              <w:top w:val="nil"/>
              <w:left w:val="nil"/>
              <w:bottom w:val="nil"/>
            </w:tcBorders>
          </w:tcPr>
          <w:p w14:paraId="041B842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AAAE8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4F563E0" w14:textId="77777777"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14:paraId="14717FAD" w14:textId="77777777" w:rsidTr="00D4780D">
        <w:tblPrEx>
          <w:tblCellMar>
            <w:top w:w="0" w:type="dxa"/>
            <w:bottom w:w="0" w:type="dxa"/>
          </w:tblCellMar>
        </w:tblPrEx>
        <w:trPr>
          <w:cantSplit/>
        </w:trPr>
        <w:tc>
          <w:tcPr>
            <w:tcW w:w="2160" w:type="dxa"/>
            <w:tcBorders>
              <w:top w:val="nil"/>
              <w:left w:val="nil"/>
              <w:bottom w:val="nil"/>
            </w:tcBorders>
          </w:tcPr>
          <w:p w14:paraId="2F1EF56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B960E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FC6B097" w14:textId="77777777"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14:paraId="12059757" w14:textId="77777777" w:rsidTr="00D4780D">
        <w:tblPrEx>
          <w:tblCellMar>
            <w:top w:w="0" w:type="dxa"/>
            <w:bottom w:w="0" w:type="dxa"/>
          </w:tblCellMar>
        </w:tblPrEx>
        <w:trPr>
          <w:cantSplit/>
        </w:trPr>
        <w:tc>
          <w:tcPr>
            <w:tcW w:w="2160" w:type="dxa"/>
            <w:tcBorders>
              <w:top w:val="nil"/>
              <w:left w:val="nil"/>
              <w:bottom w:val="nil"/>
            </w:tcBorders>
          </w:tcPr>
          <w:p w14:paraId="613BDC1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50788E0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BED19DA" w14:textId="77777777"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14:paraId="46E545A2" w14:textId="77777777" w:rsidTr="00D4780D">
        <w:tblPrEx>
          <w:tblCellMar>
            <w:top w:w="0" w:type="dxa"/>
            <w:bottom w:w="0" w:type="dxa"/>
          </w:tblCellMar>
        </w:tblPrEx>
        <w:trPr>
          <w:cantSplit/>
        </w:trPr>
        <w:tc>
          <w:tcPr>
            <w:tcW w:w="2160" w:type="dxa"/>
            <w:tcBorders>
              <w:top w:val="nil"/>
              <w:left w:val="nil"/>
              <w:bottom w:val="nil"/>
            </w:tcBorders>
          </w:tcPr>
          <w:p w14:paraId="7B8BA19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36C33EE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B4FFE8C" w14:textId="77777777"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14:paraId="7CFF2E44" w14:textId="77777777" w:rsidTr="00D4780D">
        <w:tblPrEx>
          <w:tblCellMar>
            <w:top w:w="0" w:type="dxa"/>
            <w:bottom w:w="0" w:type="dxa"/>
          </w:tblCellMar>
        </w:tblPrEx>
        <w:trPr>
          <w:cantSplit/>
        </w:trPr>
        <w:tc>
          <w:tcPr>
            <w:tcW w:w="2160" w:type="dxa"/>
            <w:tcBorders>
              <w:top w:val="nil"/>
              <w:left w:val="nil"/>
              <w:bottom w:val="nil"/>
            </w:tcBorders>
          </w:tcPr>
          <w:p w14:paraId="64AD2C9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6294ADC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CDB1D47" w14:textId="77777777"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14:paraId="3E175B0C" w14:textId="77777777" w:rsidTr="00D4780D">
        <w:tblPrEx>
          <w:tblCellMar>
            <w:top w:w="0" w:type="dxa"/>
            <w:bottom w:w="0" w:type="dxa"/>
          </w:tblCellMar>
        </w:tblPrEx>
        <w:trPr>
          <w:cantSplit/>
        </w:trPr>
        <w:tc>
          <w:tcPr>
            <w:tcW w:w="2160" w:type="dxa"/>
            <w:tcBorders>
              <w:top w:val="nil"/>
              <w:left w:val="nil"/>
              <w:bottom w:val="nil"/>
            </w:tcBorders>
          </w:tcPr>
          <w:p w14:paraId="649EE21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552C4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49187E5" w14:textId="77777777"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14:paraId="77643BA9" w14:textId="77777777" w:rsidTr="00D4780D">
        <w:tblPrEx>
          <w:tblCellMar>
            <w:top w:w="0" w:type="dxa"/>
            <w:bottom w:w="0" w:type="dxa"/>
          </w:tblCellMar>
        </w:tblPrEx>
        <w:trPr>
          <w:cantSplit/>
        </w:trPr>
        <w:tc>
          <w:tcPr>
            <w:tcW w:w="2160" w:type="dxa"/>
            <w:tcBorders>
              <w:top w:val="nil"/>
              <w:left w:val="nil"/>
              <w:bottom w:val="nil"/>
            </w:tcBorders>
          </w:tcPr>
          <w:p w14:paraId="210CA2B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CA372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4B24DEC" w14:textId="77777777"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14:paraId="531A586A" w14:textId="77777777" w:rsidTr="00D4780D">
        <w:tblPrEx>
          <w:tblCellMar>
            <w:top w:w="0" w:type="dxa"/>
            <w:bottom w:w="0" w:type="dxa"/>
          </w:tblCellMar>
        </w:tblPrEx>
        <w:trPr>
          <w:cantSplit/>
        </w:trPr>
        <w:tc>
          <w:tcPr>
            <w:tcW w:w="2160" w:type="dxa"/>
            <w:tcBorders>
              <w:top w:val="nil"/>
              <w:left w:val="nil"/>
              <w:bottom w:val="nil"/>
            </w:tcBorders>
          </w:tcPr>
          <w:p w14:paraId="5B51B60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14:paraId="68C04F0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4A5AE3E" w14:textId="77777777"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14:paraId="18FDA008" w14:textId="77777777" w:rsidTr="00D4780D">
        <w:tblPrEx>
          <w:tblCellMar>
            <w:top w:w="0" w:type="dxa"/>
            <w:bottom w:w="0" w:type="dxa"/>
          </w:tblCellMar>
        </w:tblPrEx>
        <w:trPr>
          <w:cantSplit/>
        </w:trPr>
        <w:tc>
          <w:tcPr>
            <w:tcW w:w="2160" w:type="dxa"/>
            <w:tcBorders>
              <w:top w:val="nil"/>
              <w:left w:val="nil"/>
              <w:bottom w:val="nil"/>
            </w:tcBorders>
          </w:tcPr>
          <w:p w14:paraId="34BEB6D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7867B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D308226" w14:textId="77777777"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14:paraId="21C1BA2C" w14:textId="77777777" w:rsidTr="00D4780D">
        <w:tblPrEx>
          <w:tblCellMar>
            <w:top w:w="0" w:type="dxa"/>
            <w:bottom w:w="0" w:type="dxa"/>
          </w:tblCellMar>
        </w:tblPrEx>
        <w:trPr>
          <w:cantSplit/>
        </w:trPr>
        <w:tc>
          <w:tcPr>
            <w:tcW w:w="2160" w:type="dxa"/>
            <w:tcBorders>
              <w:top w:val="nil"/>
              <w:left w:val="nil"/>
              <w:bottom w:val="nil"/>
            </w:tcBorders>
          </w:tcPr>
          <w:p w14:paraId="54F11D8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06E75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0E4BA09" w14:textId="77777777"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14:paraId="2F99AAAF" w14:textId="77777777" w:rsidTr="00D4780D">
        <w:tblPrEx>
          <w:tblCellMar>
            <w:top w:w="0" w:type="dxa"/>
            <w:bottom w:w="0" w:type="dxa"/>
          </w:tblCellMar>
        </w:tblPrEx>
        <w:trPr>
          <w:cantSplit/>
        </w:trPr>
        <w:tc>
          <w:tcPr>
            <w:tcW w:w="2160" w:type="dxa"/>
            <w:tcBorders>
              <w:top w:val="nil"/>
              <w:left w:val="nil"/>
              <w:bottom w:val="nil"/>
            </w:tcBorders>
          </w:tcPr>
          <w:p w14:paraId="200FE7B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14:paraId="1D3997D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582378B" w14:textId="77777777"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14:paraId="2CF84CB4" w14:textId="77777777" w:rsidTr="00D4780D">
        <w:tblPrEx>
          <w:tblCellMar>
            <w:top w:w="0" w:type="dxa"/>
            <w:bottom w:w="0" w:type="dxa"/>
          </w:tblCellMar>
        </w:tblPrEx>
        <w:trPr>
          <w:cantSplit/>
        </w:trPr>
        <w:tc>
          <w:tcPr>
            <w:tcW w:w="2160" w:type="dxa"/>
            <w:tcBorders>
              <w:top w:val="nil"/>
              <w:left w:val="nil"/>
              <w:bottom w:val="nil"/>
            </w:tcBorders>
          </w:tcPr>
          <w:p w14:paraId="3535D79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9C716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5B85DEE" w14:textId="77777777"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14:paraId="2C23FA1D" w14:textId="77777777">
        <w:tblPrEx>
          <w:tblCellMar>
            <w:top w:w="0" w:type="dxa"/>
            <w:bottom w:w="0" w:type="dxa"/>
          </w:tblCellMar>
        </w:tblPrEx>
        <w:trPr>
          <w:cantSplit/>
        </w:trPr>
        <w:tc>
          <w:tcPr>
            <w:tcW w:w="2160" w:type="dxa"/>
            <w:tcBorders>
              <w:top w:val="nil"/>
              <w:left w:val="nil"/>
              <w:bottom w:val="nil"/>
            </w:tcBorders>
          </w:tcPr>
          <w:p w14:paraId="4CA355A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1AC83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B7F647B" w14:textId="77777777" w:rsidR="00D25B80" w:rsidRDefault="00D25B80" w:rsidP="00D25B80">
            <w:pPr>
              <w:numPr>
                <w:ilvl w:val="0"/>
                <w:numId w:val="15"/>
              </w:numPr>
              <w:ind w:hanging="702"/>
              <w:rPr>
                <w:sz w:val="18"/>
                <w:szCs w:val="18"/>
              </w:rPr>
            </w:pPr>
            <w:r w:rsidRPr="009D5B66">
              <w:rPr>
                <w:sz w:val="18"/>
                <w:szCs w:val="18"/>
              </w:rPr>
              <w:t>Change Control 2002-420 – Replaced references to POLR with AREP</w:t>
            </w:r>
          </w:p>
          <w:p w14:paraId="113EAA9D" w14:textId="77777777" w:rsidR="008939AB" w:rsidRPr="009D5B66" w:rsidRDefault="008939AB" w:rsidP="00D4780D">
            <w:pPr>
              <w:ind w:left="720"/>
              <w:rPr>
                <w:sz w:val="18"/>
                <w:szCs w:val="18"/>
              </w:rPr>
            </w:pPr>
          </w:p>
        </w:tc>
      </w:tr>
      <w:tr w:rsidR="00D25B80" w:rsidRPr="009D5B66" w14:paraId="6DA4FB2A" w14:textId="77777777" w:rsidTr="00D4780D">
        <w:tblPrEx>
          <w:tblCellMar>
            <w:top w:w="0" w:type="dxa"/>
            <w:bottom w:w="0" w:type="dxa"/>
          </w:tblCellMar>
        </w:tblPrEx>
        <w:trPr>
          <w:cantSplit/>
        </w:trPr>
        <w:tc>
          <w:tcPr>
            <w:tcW w:w="2160" w:type="dxa"/>
            <w:tcBorders>
              <w:top w:val="nil"/>
              <w:left w:val="nil"/>
              <w:bottom w:val="nil"/>
            </w:tcBorders>
          </w:tcPr>
          <w:p w14:paraId="7B3F036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14:paraId="3B724A3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14:paraId="2A967BB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A161EB5" w14:textId="77777777" w:rsidR="00D25B80" w:rsidRPr="009D5B66" w:rsidRDefault="00D25B80">
            <w:pPr>
              <w:rPr>
                <w:sz w:val="18"/>
                <w:szCs w:val="18"/>
              </w:rPr>
            </w:pPr>
            <w:r w:rsidRPr="009D5B66">
              <w:rPr>
                <w:sz w:val="18"/>
                <w:szCs w:val="18"/>
              </w:rPr>
              <w:t>The following changes were made:</w:t>
            </w:r>
          </w:p>
        </w:tc>
      </w:tr>
      <w:tr w:rsidR="00D25B80" w:rsidRPr="009D5B66" w14:paraId="5CAA4D4F" w14:textId="77777777" w:rsidTr="00D4780D">
        <w:tblPrEx>
          <w:tblCellMar>
            <w:top w:w="0" w:type="dxa"/>
            <w:bottom w:w="0" w:type="dxa"/>
          </w:tblCellMar>
        </w:tblPrEx>
        <w:trPr>
          <w:cantSplit/>
        </w:trPr>
        <w:tc>
          <w:tcPr>
            <w:tcW w:w="2160" w:type="dxa"/>
            <w:tcBorders>
              <w:top w:val="nil"/>
              <w:left w:val="nil"/>
              <w:bottom w:val="nil"/>
            </w:tcBorders>
          </w:tcPr>
          <w:p w14:paraId="6D446C4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14:paraId="74FB8B2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1156400" w14:textId="77777777"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14:paraId="7142E367" w14:textId="77777777" w:rsidTr="00D4780D">
        <w:tblPrEx>
          <w:tblCellMar>
            <w:top w:w="0" w:type="dxa"/>
            <w:bottom w:w="0" w:type="dxa"/>
          </w:tblCellMar>
        </w:tblPrEx>
        <w:trPr>
          <w:cantSplit/>
        </w:trPr>
        <w:tc>
          <w:tcPr>
            <w:tcW w:w="2160" w:type="dxa"/>
            <w:tcBorders>
              <w:top w:val="nil"/>
              <w:left w:val="nil"/>
              <w:bottom w:val="nil"/>
            </w:tcBorders>
          </w:tcPr>
          <w:p w14:paraId="0C64AC8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0D3BDFA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CFF17DA" w14:textId="77777777" w:rsidR="00D25B80" w:rsidRPr="009D5B66" w:rsidRDefault="00D25B80" w:rsidP="00D25B80">
            <w:pPr>
              <w:numPr>
                <w:ilvl w:val="0"/>
                <w:numId w:val="16"/>
              </w:numPr>
              <w:ind w:hanging="702"/>
              <w:rPr>
                <w:sz w:val="18"/>
                <w:szCs w:val="18"/>
              </w:rPr>
            </w:pPr>
            <w:r w:rsidRPr="009D5B66">
              <w:rPr>
                <w:sz w:val="18"/>
                <w:szCs w:val="18"/>
              </w:rPr>
              <w:t>Change Control 2002-459 Correct the LIN segment Gray box examples to include the LIN06 as SH and move subsequent LIN codes to the next position</w:t>
            </w:r>
          </w:p>
        </w:tc>
      </w:tr>
      <w:tr w:rsidR="00D25B80" w:rsidRPr="009D5B66" w14:paraId="21300C68" w14:textId="77777777">
        <w:tblPrEx>
          <w:tblCellMar>
            <w:top w:w="0" w:type="dxa"/>
            <w:bottom w:w="0" w:type="dxa"/>
          </w:tblCellMar>
        </w:tblPrEx>
        <w:trPr>
          <w:cantSplit/>
        </w:trPr>
        <w:tc>
          <w:tcPr>
            <w:tcW w:w="2160" w:type="dxa"/>
            <w:tcBorders>
              <w:top w:val="nil"/>
              <w:left w:val="nil"/>
              <w:bottom w:val="nil"/>
            </w:tcBorders>
          </w:tcPr>
          <w:p w14:paraId="2E1AE52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58D4B61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35A9CC5" w14:textId="77777777" w:rsidR="00D25B80"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p w14:paraId="763D1A8A" w14:textId="77777777" w:rsidR="008939AB" w:rsidRPr="009D5B66" w:rsidRDefault="008939AB"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p>
        </w:tc>
      </w:tr>
      <w:tr w:rsidR="00D25B80" w:rsidRPr="009D5B66" w14:paraId="0B7C5EE2" w14:textId="77777777" w:rsidTr="00D4780D">
        <w:tblPrEx>
          <w:tblCellMar>
            <w:top w:w="0" w:type="dxa"/>
            <w:bottom w:w="0" w:type="dxa"/>
          </w:tblCellMar>
        </w:tblPrEx>
        <w:trPr>
          <w:cantSplit/>
        </w:trPr>
        <w:tc>
          <w:tcPr>
            <w:tcW w:w="2160" w:type="dxa"/>
            <w:tcBorders>
              <w:top w:val="nil"/>
              <w:left w:val="nil"/>
              <w:bottom w:val="nil"/>
            </w:tcBorders>
          </w:tcPr>
          <w:p w14:paraId="4B58B76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14:paraId="2580475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14:paraId="453E213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B8DD6F5"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14:paraId="1949EE36" w14:textId="77777777" w:rsidTr="00D4780D">
        <w:tblPrEx>
          <w:tblCellMar>
            <w:top w:w="0" w:type="dxa"/>
            <w:bottom w:w="0" w:type="dxa"/>
          </w:tblCellMar>
        </w:tblPrEx>
        <w:trPr>
          <w:cantSplit/>
        </w:trPr>
        <w:tc>
          <w:tcPr>
            <w:tcW w:w="2160" w:type="dxa"/>
            <w:tcBorders>
              <w:top w:val="nil"/>
              <w:left w:val="nil"/>
              <w:bottom w:val="nil"/>
            </w:tcBorders>
          </w:tcPr>
          <w:p w14:paraId="3D50AA8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14:paraId="5AAB50F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94CFB19"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2003-524 - Add a reject code on the 814_04, 814_05, and 814_25 for Backdated transactions that are not apart of a coordinated effort.</w:t>
            </w:r>
          </w:p>
        </w:tc>
      </w:tr>
      <w:tr w:rsidR="00D25B80" w:rsidRPr="009D5B66" w14:paraId="4A270055" w14:textId="77777777" w:rsidTr="00D4780D">
        <w:tblPrEx>
          <w:tblCellMar>
            <w:top w:w="0" w:type="dxa"/>
            <w:bottom w:w="0" w:type="dxa"/>
          </w:tblCellMar>
        </w:tblPrEx>
        <w:trPr>
          <w:cantSplit/>
        </w:trPr>
        <w:tc>
          <w:tcPr>
            <w:tcW w:w="2160" w:type="dxa"/>
            <w:tcBorders>
              <w:top w:val="nil"/>
              <w:left w:val="nil"/>
              <w:bottom w:val="nil"/>
            </w:tcBorders>
          </w:tcPr>
          <w:p w14:paraId="4444587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14:paraId="0D02DF0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2336E9B"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14:paraId="62BAAC62" w14:textId="77777777" w:rsidTr="00D4780D">
        <w:tblPrEx>
          <w:tblCellMar>
            <w:top w:w="0" w:type="dxa"/>
            <w:bottom w:w="0" w:type="dxa"/>
          </w:tblCellMar>
        </w:tblPrEx>
        <w:trPr>
          <w:cantSplit/>
        </w:trPr>
        <w:tc>
          <w:tcPr>
            <w:tcW w:w="2160" w:type="dxa"/>
            <w:tcBorders>
              <w:top w:val="nil"/>
              <w:left w:val="nil"/>
              <w:bottom w:val="nil"/>
            </w:tcBorders>
          </w:tcPr>
          <w:p w14:paraId="5544966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434B630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E2313C8"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14:paraId="2AD49ECF" w14:textId="77777777" w:rsidTr="00D4780D">
        <w:tblPrEx>
          <w:tblCellMar>
            <w:top w:w="0" w:type="dxa"/>
            <w:bottom w:w="0" w:type="dxa"/>
          </w:tblCellMar>
        </w:tblPrEx>
        <w:trPr>
          <w:cantSplit/>
        </w:trPr>
        <w:tc>
          <w:tcPr>
            <w:tcW w:w="2160" w:type="dxa"/>
            <w:tcBorders>
              <w:top w:val="nil"/>
              <w:left w:val="nil"/>
              <w:bottom w:val="nil"/>
            </w:tcBorders>
          </w:tcPr>
          <w:p w14:paraId="2E74057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340191B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B403F99" w14:textId="77777777" w:rsidR="00D25B80" w:rsidRPr="009D5B66" w:rsidRDefault="00D25B80" w:rsidP="00D25B80">
            <w:pPr>
              <w:pStyle w:val="BodyText2"/>
              <w:numPr>
                <w:ilvl w:val="0"/>
                <w:numId w:val="16"/>
              </w:numPr>
              <w:ind w:hanging="702"/>
            </w:pPr>
            <w:r w:rsidRPr="009D5B66">
              <w:t>Change Control 2003-562 - Add a new reject code to the 814_02, 814_17, 814_25, 814_04, and 814_05 to indicate when the date requested is earlier than the start date of the ESI-ID</w:t>
            </w:r>
          </w:p>
        </w:tc>
      </w:tr>
      <w:tr w:rsidR="00D25B80" w:rsidRPr="009D5B66" w14:paraId="1CE5685D" w14:textId="77777777" w:rsidTr="00D4780D">
        <w:tblPrEx>
          <w:tblCellMar>
            <w:top w:w="0" w:type="dxa"/>
            <w:bottom w:w="0" w:type="dxa"/>
          </w:tblCellMar>
        </w:tblPrEx>
        <w:trPr>
          <w:cantSplit/>
        </w:trPr>
        <w:tc>
          <w:tcPr>
            <w:tcW w:w="2160" w:type="dxa"/>
            <w:tcBorders>
              <w:top w:val="nil"/>
              <w:left w:val="nil"/>
              <w:bottom w:val="nil"/>
            </w:tcBorders>
          </w:tcPr>
          <w:p w14:paraId="39DD36F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7691FA9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9486048"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14:paraId="48A27EC0"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14:paraId="69D4C867" w14:textId="77777777" w:rsidTr="00D4780D">
        <w:tblPrEx>
          <w:tblCellMar>
            <w:top w:w="0" w:type="dxa"/>
            <w:bottom w:w="0" w:type="dxa"/>
          </w:tblCellMar>
        </w:tblPrEx>
        <w:trPr>
          <w:cantSplit/>
        </w:trPr>
        <w:tc>
          <w:tcPr>
            <w:tcW w:w="2160" w:type="dxa"/>
            <w:tcBorders>
              <w:top w:val="nil"/>
              <w:left w:val="nil"/>
              <w:bottom w:val="nil"/>
            </w:tcBorders>
          </w:tcPr>
          <w:p w14:paraId="27E17EBE"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October 8, 2004</w:t>
            </w:r>
          </w:p>
          <w:p w14:paraId="10C81964"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14:paraId="6782C70D" w14:textId="77777777" w:rsidR="00D25B80" w:rsidRPr="009D5B66" w:rsidRDefault="00D25B80" w:rsidP="00AD3DEB">
            <w:pPr>
              <w:pStyle w:val="Heading1"/>
              <w:rPr>
                <w:b w:val="0"/>
                <w:bCs w:val="0"/>
                <w:sz w:val="18"/>
                <w:szCs w:val="18"/>
              </w:rPr>
            </w:pPr>
          </w:p>
        </w:tc>
        <w:tc>
          <w:tcPr>
            <w:tcW w:w="7560" w:type="dxa"/>
            <w:tcBorders>
              <w:top w:val="nil"/>
              <w:left w:val="nil"/>
              <w:bottom w:val="nil"/>
              <w:right w:val="nil"/>
            </w:tcBorders>
          </w:tcPr>
          <w:p w14:paraId="1F1B20A1" w14:textId="77777777" w:rsidR="00D25B80" w:rsidRPr="009D5B66" w:rsidRDefault="00D25B80" w:rsidP="00D25B80">
            <w:pPr>
              <w:rPr>
                <w:sz w:val="18"/>
                <w:szCs w:val="18"/>
              </w:rPr>
            </w:pPr>
            <w:r w:rsidRPr="009D5B66">
              <w:rPr>
                <w:sz w:val="18"/>
                <w:szCs w:val="18"/>
              </w:rPr>
              <w:t>Change Control 2004-634:</w:t>
            </w:r>
          </w:p>
          <w:p w14:paraId="6EBF9155"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63769B5" w14:textId="77777777" w:rsidR="00D25B80" w:rsidRPr="009D5B66" w:rsidRDefault="00D25B80" w:rsidP="00D25B80">
            <w:pPr>
              <w:rPr>
                <w:sz w:val="18"/>
                <w:szCs w:val="18"/>
              </w:rPr>
            </w:pPr>
            <w:r w:rsidRPr="009D5B66">
              <w:rPr>
                <w:sz w:val="18"/>
                <w:szCs w:val="18"/>
              </w:rPr>
              <w:t>Change Control 2004-637:</w:t>
            </w:r>
          </w:p>
          <w:p w14:paraId="56DF1A19"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Add graybox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14:paraId="47F906A6" w14:textId="77777777" w:rsidR="00A2158C" w:rsidRPr="009D5B66" w:rsidRDefault="00A2158C" w:rsidP="00A2158C">
            <w:pPr>
              <w:ind w:left="18"/>
              <w:rPr>
                <w:sz w:val="18"/>
                <w:szCs w:val="18"/>
              </w:rPr>
            </w:pPr>
          </w:p>
          <w:p w14:paraId="3780F8C7" w14:textId="77777777" w:rsidR="00F6158E" w:rsidRPr="009D5B66" w:rsidRDefault="00F6158E" w:rsidP="00F6158E">
            <w:pPr>
              <w:rPr>
                <w:sz w:val="18"/>
                <w:szCs w:val="18"/>
              </w:rPr>
            </w:pPr>
            <w:r w:rsidRPr="009D5B66">
              <w:rPr>
                <w:sz w:val="18"/>
                <w:szCs w:val="18"/>
              </w:rPr>
              <w:t>Clean up to the REF~7G to order codes to match SEF File.  A</w:t>
            </w:r>
            <w:r w:rsidR="00643689" w:rsidRPr="009D5B66">
              <w:rPr>
                <w:sz w:val="18"/>
                <w:szCs w:val="18"/>
              </w:rPr>
              <w:t>lso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8939AB" w:rsidRPr="009D5B66" w14:paraId="273F6626" w14:textId="77777777">
        <w:tblPrEx>
          <w:tblCellMar>
            <w:top w:w="0" w:type="dxa"/>
            <w:bottom w:w="0" w:type="dxa"/>
          </w:tblCellMar>
        </w:tblPrEx>
        <w:trPr>
          <w:cantSplit/>
        </w:trPr>
        <w:tc>
          <w:tcPr>
            <w:tcW w:w="2160" w:type="dxa"/>
            <w:tcBorders>
              <w:top w:val="nil"/>
              <w:left w:val="nil"/>
              <w:bottom w:val="nil"/>
            </w:tcBorders>
          </w:tcPr>
          <w:p w14:paraId="2318F6A7" w14:textId="77777777" w:rsidR="008939AB" w:rsidRPr="009D5B66" w:rsidRDefault="008939AB"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BB3957" w14:textId="77777777" w:rsidR="008939AB" w:rsidRPr="009D5B66" w:rsidRDefault="008939AB" w:rsidP="00AD3DEB">
            <w:pPr>
              <w:pStyle w:val="Heading1"/>
              <w:rPr>
                <w:b w:val="0"/>
                <w:bCs w:val="0"/>
                <w:sz w:val="18"/>
                <w:szCs w:val="18"/>
              </w:rPr>
            </w:pPr>
          </w:p>
        </w:tc>
        <w:tc>
          <w:tcPr>
            <w:tcW w:w="7560" w:type="dxa"/>
            <w:tcBorders>
              <w:top w:val="nil"/>
              <w:left w:val="nil"/>
              <w:bottom w:val="nil"/>
              <w:right w:val="nil"/>
            </w:tcBorders>
          </w:tcPr>
          <w:p w14:paraId="1C937BD3" w14:textId="77777777" w:rsidR="008939AB" w:rsidRDefault="008939AB" w:rsidP="00D25B80">
            <w:pPr>
              <w:rPr>
                <w:sz w:val="18"/>
                <w:szCs w:val="18"/>
              </w:rPr>
            </w:pPr>
          </w:p>
          <w:p w14:paraId="6102107D" w14:textId="77777777" w:rsidR="00A90F43" w:rsidRPr="009D5B66" w:rsidRDefault="00A90F43" w:rsidP="00D25B80">
            <w:pPr>
              <w:rPr>
                <w:sz w:val="18"/>
                <w:szCs w:val="18"/>
              </w:rPr>
            </w:pPr>
          </w:p>
        </w:tc>
      </w:tr>
      <w:tr w:rsidR="00721F12" w:rsidRPr="009D5B66" w14:paraId="73CE6280" w14:textId="77777777">
        <w:tblPrEx>
          <w:tblCellMar>
            <w:top w:w="0" w:type="dxa"/>
            <w:bottom w:w="0" w:type="dxa"/>
          </w:tblCellMar>
        </w:tblPrEx>
        <w:trPr>
          <w:cantSplit/>
        </w:trPr>
        <w:tc>
          <w:tcPr>
            <w:tcW w:w="2160" w:type="dxa"/>
            <w:tcBorders>
              <w:top w:val="nil"/>
              <w:left w:val="nil"/>
              <w:bottom w:val="nil"/>
            </w:tcBorders>
          </w:tcPr>
          <w:p w14:paraId="463E985F"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A6842CF"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3CD7F849" w14:textId="77777777" w:rsidR="00721F12" w:rsidRPr="009D5B66" w:rsidRDefault="00721F12" w:rsidP="003F095B">
            <w:pPr>
              <w:pStyle w:val="Heading1"/>
              <w:rPr>
                <w:b w:val="0"/>
                <w:bCs w:val="0"/>
                <w:sz w:val="18"/>
                <w:szCs w:val="18"/>
              </w:rPr>
            </w:pPr>
          </w:p>
        </w:tc>
        <w:tc>
          <w:tcPr>
            <w:tcW w:w="7560" w:type="dxa"/>
            <w:tcBorders>
              <w:top w:val="nil"/>
              <w:left w:val="nil"/>
              <w:bottom w:val="nil"/>
              <w:right w:val="nil"/>
            </w:tcBorders>
          </w:tcPr>
          <w:p w14:paraId="445CD060" w14:textId="77777777"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14:paraId="37B2D422" w14:textId="77777777"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14:paraId="6280ED59" w14:textId="77777777" w:rsidR="00721F12" w:rsidRDefault="00721F12" w:rsidP="00721F12">
            <w:pPr>
              <w:rPr>
                <w:sz w:val="18"/>
                <w:szCs w:val="18"/>
              </w:rPr>
            </w:pPr>
            <w:r w:rsidRPr="009D5B66">
              <w:rPr>
                <w:sz w:val="18"/>
                <w:szCs w:val="18"/>
              </w:rPr>
              <w:t xml:space="preserve">Change Control </w:t>
            </w:r>
            <w:r>
              <w:rPr>
                <w:sz w:val="18"/>
                <w:szCs w:val="18"/>
              </w:rPr>
              <w:t>2004-631:</w:t>
            </w:r>
          </w:p>
          <w:p w14:paraId="071E56BD" w14:textId="77777777"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14:paraId="31F23740" w14:textId="77777777"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14:paraId="343E5AA2" w14:textId="77777777"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14:paraId="5727BE29" w14:textId="77777777"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14:paraId="2AB70569" w14:textId="77777777"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14:paraId="4A5750CE" w14:textId="77777777"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14:paraId="12C3C981" w14:textId="77777777" w:rsidR="001B2019"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p w14:paraId="7C160518" w14:textId="77777777" w:rsidR="008939AB" w:rsidRPr="00721F12" w:rsidRDefault="008939AB" w:rsidP="00D4780D">
            <w:pPr>
              <w:ind w:left="360"/>
              <w:rPr>
                <w:sz w:val="18"/>
                <w:szCs w:val="18"/>
              </w:rPr>
            </w:pPr>
          </w:p>
        </w:tc>
      </w:tr>
      <w:tr w:rsidR="00203F17" w:rsidRPr="009D5B66" w14:paraId="576DE0E1" w14:textId="77777777" w:rsidTr="00D4780D">
        <w:tblPrEx>
          <w:tblCellMar>
            <w:top w:w="0" w:type="dxa"/>
            <w:bottom w:w="0" w:type="dxa"/>
          </w:tblCellMar>
        </w:tblPrEx>
        <w:trPr>
          <w:cantSplit/>
        </w:trPr>
        <w:tc>
          <w:tcPr>
            <w:tcW w:w="2160" w:type="dxa"/>
            <w:tcBorders>
              <w:top w:val="nil"/>
              <w:left w:val="nil"/>
              <w:bottom w:val="nil"/>
            </w:tcBorders>
          </w:tcPr>
          <w:p w14:paraId="4FA5C135" w14:textId="77777777"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24F20012" w14:textId="77777777"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2F98901" w14:textId="77777777" w:rsidR="00203F17" w:rsidRPr="009D5B66" w:rsidRDefault="00203F17" w:rsidP="003F095B">
            <w:pPr>
              <w:pStyle w:val="Heading1"/>
              <w:rPr>
                <w:b w:val="0"/>
                <w:bCs w:val="0"/>
                <w:sz w:val="18"/>
                <w:szCs w:val="18"/>
              </w:rPr>
            </w:pPr>
          </w:p>
        </w:tc>
        <w:tc>
          <w:tcPr>
            <w:tcW w:w="7560" w:type="dxa"/>
            <w:tcBorders>
              <w:top w:val="nil"/>
              <w:left w:val="nil"/>
              <w:bottom w:val="nil"/>
              <w:right w:val="nil"/>
            </w:tcBorders>
          </w:tcPr>
          <w:p w14:paraId="6A09DCBA" w14:textId="77777777" w:rsidR="00203F17" w:rsidRPr="00B148A5" w:rsidRDefault="00203F17" w:rsidP="00203F17">
            <w:pPr>
              <w:rPr>
                <w:bCs/>
                <w:sz w:val="18"/>
                <w:szCs w:val="18"/>
              </w:rPr>
            </w:pPr>
            <w:r w:rsidRPr="00B148A5">
              <w:rPr>
                <w:bCs/>
                <w:sz w:val="18"/>
                <w:szCs w:val="18"/>
              </w:rPr>
              <w:t>Change Control 2006-692:</w:t>
            </w:r>
          </w:p>
          <w:p w14:paraId="1765C508" w14:textId="77777777"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14:paraId="3644883E" w14:textId="77777777"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14:paraId="7E2B7F2C" w14:textId="77777777"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14:paraId="65BAB437" w14:textId="77777777"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14:paraId="46A09E49" w14:textId="77777777" w:rsidR="00B148A5" w:rsidRDefault="00B148A5" w:rsidP="00B148A5">
            <w:pPr>
              <w:rPr>
                <w:sz w:val="18"/>
                <w:szCs w:val="18"/>
              </w:rPr>
            </w:pPr>
            <w:r>
              <w:rPr>
                <w:sz w:val="18"/>
                <w:szCs w:val="18"/>
              </w:rPr>
              <w:t>Change Control 2006-694:</w:t>
            </w:r>
          </w:p>
          <w:p w14:paraId="1AE53D79" w14:textId="77777777"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14:paraId="67741476" w14:textId="77777777" w:rsidR="007D283B" w:rsidRDefault="007D283B" w:rsidP="007D283B">
            <w:pPr>
              <w:rPr>
                <w:sz w:val="18"/>
                <w:szCs w:val="18"/>
              </w:rPr>
            </w:pPr>
            <w:r>
              <w:rPr>
                <w:sz w:val="18"/>
                <w:szCs w:val="18"/>
              </w:rPr>
              <w:t>Change Control 2006-703:</w:t>
            </w:r>
          </w:p>
          <w:p w14:paraId="6B41D3F9" w14:textId="77777777"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8939AB" w:rsidRPr="009D5B66" w14:paraId="05AD0EB4" w14:textId="77777777">
        <w:tblPrEx>
          <w:tblCellMar>
            <w:top w:w="0" w:type="dxa"/>
            <w:bottom w:w="0" w:type="dxa"/>
          </w:tblCellMar>
        </w:tblPrEx>
        <w:trPr>
          <w:cantSplit/>
        </w:trPr>
        <w:tc>
          <w:tcPr>
            <w:tcW w:w="2160" w:type="dxa"/>
            <w:tcBorders>
              <w:top w:val="nil"/>
              <w:left w:val="nil"/>
              <w:bottom w:val="nil"/>
            </w:tcBorders>
          </w:tcPr>
          <w:p w14:paraId="2D590775" w14:textId="77777777" w:rsidR="008939AB" w:rsidRDefault="008939AB" w:rsidP="008939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nil"/>
              <w:bottom w:val="nil"/>
              <w:right w:val="nil"/>
            </w:tcBorders>
          </w:tcPr>
          <w:p w14:paraId="4B7FE6AD" w14:textId="77777777" w:rsidR="008939AB" w:rsidRPr="009D5B66" w:rsidRDefault="008939AB" w:rsidP="003F095B">
            <w:pPr>
              <w:pStyle w:val="Heading1"/>
              <w:rPr>
                <w:b w:val="0"/>
                <w:bCs w:val="0"/>
                <w:sz w:val="18"/>
                <w:szCs w:val="18"/>
              </w:rPr>
            </w:pPr>
          </w:p>
        </w:tc>
        <w:tc>
          <w:tcPr>
            <w:tcW w:w="7560" w:type="dxa"/>
            <w:tcBorders>
              <w:top w:val="nil"/>
              <w:left w:val="nil"/>
              <w:bottom w:val="nil"/>
              <w:right w:val="nil"/>
            </w:tcBorders>
          </w:tcPr>
          <w:p w14:paraId="04C14628" w14:textId="77777777" w:rsidR="008939AB" w:rsidRPr="00B148A5" w:rsidRDefault="008939AB" w:rsidP="00203F17">
            <w:pPr>
              <w:rPr>
                <w:bCs/>
                <w:sz w:val="18"/>
                <w:szCs w:val="18"/>
              </w:rPr>
            </w:pPr>
          </w:p>
        </w:tc>
      </w:tr>
      <w:tr w:rsidR="0074406C" w:rsidRPr="009D5B66" w14:paraId="6BF50D68" w14:textId="77777777">
        <w:tblPrEx>
          <w:tblCellMar>
            <w:top w:w="0" w:type="dxa"/>
            <w:bottom w:w="0" w:type="dxa"/>
          </w:tblCellMar>
        </w:tblPrEx>
        <w:trPr>
          <w:cantSplit/>
        </w:trPr>
        <w:tc>
          <w:tcPr>
            <w:tcW w:w="2160" w:type="dxa"/>
            <w:tcBorders>
              <w:top w:val="nil"/>
              <w:left w:val="nil"/>
              <w:bottom w:val="nil"/>
            </w:tcBorders>
          </w:tcPr>
          <w:p w14:paraId="5B19BC45"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5589BB4"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35A0CCD" w14:textId="77777777" w:rsidR="0074406C" w:rsidRPr="009D5B66" w:rsidRDefault="0074406C" w:rsidP="003F095B">
            <w:pPr>
              <w:pStyle w:val="Heading1"/>
              <w:rPr>
                <w:b w:val="0"/>
                <w:bCs w:val="0"/>
                <w:sz w:val="18"/>
                <w:szCs w:val="18"/>
              </w:rPr>
            </w:pPr>
          </w:p>
        </w:tc>
        <w:tc>
          <w:tcPr>
            <w:tcW w:w="7560" w:type="dxa"/>
            <w:tcBorders>
              <w:top w:val="nil"/>
              <w:left w:val="nil"/>
              <w:bottom w:val="nil"/>
              <w:right w:val="nil"/>
            </w:tcBorders>
          </w:tcPr>
          <w:p w14:paraId="20A9E818" w14:textId="77777777" w:rsidR="0074406C" w:rsidRDefault="0074406C" w:rsidP="0074406C">
            <w:pPr>
              <w:rPr>
                <w:sz w:val="18"/>
                <w:szCs w:val="18"/>
              </w:rPr>
            </w:pPr>
            <w:r>
              <w:rPr>
                <w:sz w:val="18"/>
                <w:szCs w:val="18"/>
              </w:rPr>
              <w:t>Change Control 2009-729:</w:t>
            </w:r>
          </w:p>
          <w:p w14:paraId="3139AF78" w14:textId="77777777"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14:paraId="0D0D64C4" w14:textId="77777777" w:rsidR="0074406C" w:rsidRDefault="0074406C" w:rsidP="0074406C">
            <w:pPr>
              <w:ind w:left="18"/>
              <w:rPr>
                <w:sz w:val="18"/>
                <w:szCs w:val="18"/>
              </w:rPr>
            </w:pPr>
            <w:r>
              <w:rPr>
                <w:sz w:val="18"/>
                <w:szCs w:val="18"/>
              </w:rPr>
              <w:t>Change Control 2009-730:</w:t>
            </w:r>
          </w:p>
          <w:p w14:paraId="55DF6255" w14:textId="77777777"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14:paraId="75CC3A61" w14:textId="77777777" w:rsidR="0074406C" w:rsidRDefault="0074406C" w:rsidP="0074406C">
            <w:pPr>
              <w:ind w:left="18"/>
              <w:rPr>
                <w:sz w:val="18"/>
                <w:szCs w:val="18"/>
              </w:rPr>
            </w:pPr>
            <w:r>
              <w:rPr>
                <w:sz w:val="18"/>
                <w:szCs w:val="18"/>
              </w:rPr>
              <w:t>Change Control 2010-731:</w:t>
            </w:r>
          </w:p>
          <w:p w14:paraId="36E8A3D5" w14:textId="77777777" w:rsidR="0074406C" w:rsidRDefault="0074406C" w:rsidP="0074406C">
            <w:pPr>
              <w:numPr>
                <w:ilvl w:val="0"/>
                <w:numId w:val="21"/>
              </w:numPr>
              <w:ind w:hanging="702"/>
              <w:rPr>
                <w:sz w:val="18"/>
                <w:szCs w:val="18"/>
              </w:rPr>
            </w:pPr>
            <w:r>
              <w:rPr>
                <w:sz w:val="18"/>
                <w:szCs w:val="18"/>
              </w:rPr>
              <w:t xml:space="preserve">Update the TX SET Guides to correct spelling, grammar and punctuation. </w:t>
            </w:r>
          </w:p>
          <w:p w14:paraId="15E20151" w14:textId="77777777" w:rsidR="0074406C" w:rsidRDefault="0074406C" w:rsidP="0074406C">
            <w:pPr>
              <w:numPr>
                <w:ilvl w:val="0"/>
                <w:numId w:val="21"/>
              </w:numPr>
              <w:ind w:hanging="702"/>
              <w:rPr>
                <w:sz w:val="18"/>
                <w:szCs w:val="18"/>
              </w:rPr>
            </w:pPr>
            <w:r>
              <w:rPr>
                <w:sz w:val="18"/>
                <w:szCs w:val="18"/>
              </w:rPr>
              <w:t>Cleanup of gray box examples for consistency.</w:t>
            </w:r>
          </w:p>
          <w:p w14:paraId="1A593939" w14:textId="77777777" w:rsidR="008939AB" w:rsidRPr="0074406C" w:rsidRDefault="008939AB" w:rsidP="00D4780D">
            <w:pPr>
              <w:ind w:left="720"/>
              <w:rPr>
                <w:sz w:val="18"/>
                <w:szCs w:val="18"/>
              </w:rPr>
            </w:pPr>
          </w:p>
        </w:tc>
      </w:tr>
      <w:tr w:rsidR="00B7427C" w:rsidRPr="004F5924" w14:paraId="5A2FB597" w14:textId="77777777" w:rsidTr="00B7427C">
        <w:tblPrEx>
          <w:tblCellMar>
            <w:top w:w="0" w:type="dxa"/>
            <w:bottom w:w="0" w:type="dxa"/>
          </w:tblCellMar>
        </w:tblPrEx>
        <w:trPr>
          <w:cantSplit/>
        </w:trPr>
        <w:tc>
          <w:tcPr>
            <w:tcW w:w="2160" w:type="dxa"/>
            <w:tcBorders>
              <w:top w:val="nil"/>
              <w:left w:val="nil"/>
              <w:bottom w:val="nil"/>
            </w:tcBorders>
          </w:tcPr>
          <w:p w14:paraId="3310367C"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A4F9D">
              <w:rPr>
                <w:sz w:val="18"/>
                <w:szCs w:val="18"/>
              </w:rPr>
              <w:t>11</w:t>
            </w:r>
            <w:r>
              <w:rPr>
                <w:sz w:val="18"/>
                <w:szCs w:val="18"/>
              </w:rPr>
              <w:t>, 2012</w:t>
            </w:r>
          </w:p>
          <w:p w14:paraId="1006F583"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6055A7C" w14:textId="77777777" w:rsidR="00B7427C" w:rsidRPr="009D5B66" w:rsidRDefault="00B7427C" w:rsidP="00BD515D">
            <w:pPr>
              <w:pStyle w:val="Heading1"/>
              <w:rPr>
                <w:b w:val="0"/>
                <w:bCs w:val="0"/>
                <w:sz w:val="18"/>
                <w:szCs w:val="18"/>
              </w:rPr>
            </w:pPr>
          </w:p>
        </w:tc>
        <w:tc>
          <w:tcPr>
            <w:tcW w:w="7560" w:type="dxa"/>
            <w:tcBorders>
              <w:top w:val="nil"/>
              <w:left w:val="nil"/>
              <w:bottom w:val="nil"/>
              <w:right w:val="nil"/>
            </w:tcBorders>
          </w:tcPr>
          <w:p w14:paraId="466D3438" w14:textId="77777777" w:rsidR="00B7427C" w:rsidRDefault="00B7427C" w:rsidP="00BD515D">
            <w:pPr>
              <w:rPr>
                <w:sz w:val="18"/>
                <w:szCs w:val="18"/>
              </w:rPr>
            </w:pPr>
            <w:r>
              <w:rPr>
                <w:sz w:val="18"/>
                <w:szCs w:val="18"/>
              </w:rPr>
              <w:t>Change Control 2010-736:</w:t>
            </w:r>
          </w:p>
          <w:p w14:paraId="667914D8" w14:textId="77777777" w:rsidR="00B7427C" w:rsidRPr="00720C77" w:rsidRDefault="00B7427C" w:rsidP="00BD515D">
            <w:pPr>
              <w:numPr>
                <w:ilvl w:val="0"/>
                <w:numId w:val="22"/>
              </w:numPr>
              <w:rPr>
                <w:sz w:val="18"/>
                <w:szCs w:val="18"/>
              </w:rPr>
            </w:pPr>
            <w:r w:rsidRPr="00725629">
              <w:rPr>
                <w:sz w:val="18"/>
                <w:szCs w:val="18"/>
              </w:rPr>
              <w:t>In order to reject a Move In or Switch which currently has a Switch Hold, a new reject code of SHF will be added to the appropriate transactions.</w:t>
            </w:r>
          </w:p>
          <w:p w14:paraId="4E218DC4" w14:textId="77777777" w:rsidR="00B7427C" w:rsidRDefault="00B7427C" w:rsidP="00BD515D">
            <w:pPr>
              <w:rPr>
                <w:sz w:val="18"/>
                <w:szCs w:val="18"/>
              </w:rPr>
            </w:pPr>
            <w:r>
              <w:rPr>
                <w:sz w:val="18"/>
                <w:szCs w:val="18"/>
              </w:rPr>
              <w:t>Change Control 2010-740:</w:t>
            </w:r>
          </w:p>
          <w:p w14:paraId="7848763C" w14:textId="77777777"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0EECDA6E" w14:textId="77777777" w:rsidR="00B7427C" w:rsidRDefault="00B7427C" w:rsidP="00BD515D">
            <w:pPr>
              <w:rPr>
                <w:sz w:val="18"/>
                <w:szCs w:val="18"/>
              </w:rPr>
            </w:pPr>
            <w:r>
              <w:rPr>
                <w:sz w:val="18"/>
                <w:szCs w:val="18"/>
              </w:rPr>
              <w:t>Change Control 2010-746:</w:t>
            </w:r>
          </w:p>
          <w:p w14:paraId="2F84608A" w14:textId="77777777"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14:paraId="047858EA" w14:textId="77777777" w:rsidR="00B7427C" w:rsidRDefault="00B7427C" w:rsidP="00BD515D">
            <w:pPr>
              <w:rPr>
                <w:sz w:val="18"/>
                <w:szCs w:val="18"/>
              </w:rPr>
            </w:pPr>
            <w:r>
              <w:rPr>
                <w:sz w:val="18"/>
                <w:szCs w:val="18"/>
              </w:rPr>
              <w:t>Change Control 2010-747:</w:t>
            </w:r>
          </w:p>
          <w:p w14:paraId="17F7C720" w14:textId="77777777" w:rsidR="00B7427C" w:rsidRDefault="00B7427C" w:rsidP="00BD515D">
            <w:pPr>
              <w:numPr>
                <w:ilvl w:val="0"/>
                <w:numId w:val="22"/>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179EE05B" w14:textId="77777777" w:rsidR="00B7427C" w:rsidRDefault="00B7427C" w:rsidP="00BD515D">
            <w:pPr>
              <w:rPr>
                <w:sz w:val="18"/>
                <w:szCs w:val="18"/>
              </w:rPr>
            </w:pPr>
            <w:r>
              <w:rPr>
                <w:sz w:val="18"/>
                <w:szCs w:val="18"/>
              </w:rPr>
              <w:t>Change Control 2010-748:</w:t>
            </w:r>
          </w:p>
          <w:p w14:paraId="4511D2B5" w14:textId="77777777"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57CD46D0" w14:textId="77777777" w:rsidR="00B7427C" w:rsidRDefault="00B7427C" w:rsidP="00BD515D">
            <w:pPr>
              <w:rPr>
                <w:sz w:val="18"/>
                <w:szCs w:val="18"/>
              </w:rPr>
            </w:pPr>
            <w:r>
              <w:rPr>
                <w:sz w:val="18"/>
                <w:szCs w:val="18"/>
              </w:rPr>
              <w:t>Change Control 2010-751:</w:t>
            </w:r>
          </w:p>
          <w:p w14:paraId="79228A54" w14:textId="77777777" w:rsidR="00B7427C" w:rsidRDefault="00B7427C" w:rsidP="00BD515D">
            <w:pPr>
              <w:numPr>
                <w:ilvl w:val="0"/>
                <w:numId w:val="22"/>
              </w:numPr>
              <w:rPr>
                <w:sz w:val="18"/>
                <w:szCs w:val="18"/>
              </w:rPr>
            </w:pPr>
            <w:r w:rsidRPr="00262875">
              <w:rPr>
                <w:sz w:val="18"/>
                <w:szCs w:val="18"/>
              </w:rPr>
              <w:t>Adding new codes Force Majeure Event (FME) and Weather Moratorium (WTM)</w:t>
            </w:r>
          </w:p>
          <w:p w14:paraId="3D21A084" w14:textId="77777777" w:rsidR="00B7427C" w:rsidRDefault="00B7427C" w:rsidP="00BD515D">
            <w:pPr>
              <w:rPr>
                <w:sz w:val="18"/>
                <w:szCs w:val="18"/>
              </w:rPr>
            </w:pPr>
            <w:r>
              <w:rPr>
                <w:sz w:val="18"/>
                <w:szCs w:val="18"/>
              </w:rPr>
              <w:t>Change Control 2010-756:</w:t>
            </w:r>
          </w:p>
          <w:p w14:paraId="4E17C64A" w14:textId="77777777" w:rsidR="00B7427C" w:rsidRDefault="00B7427C" w:rsidP="00BD515D">
            <w:pPr>
              <w:numPr>
                <w:ilvl w:val="0"/>
                <w:numId w:val="22"/>
              </w:numPr>
              <w:rPr>
                <w:sz w:val="18"/>
                <w:szCs w:val="18"/>
              </w:rPr>
            </w:pPr>
            <w:r w:rsidRPr="004F5924">
              <w:rPr>
                <w:sz w:val="18"/>
                <w:szCs w:val="18"/>
              </w:rPr>
              <w:t>Cleanup after 3.0A to have off-cycle updated to reflect self selected</w:t>
            </w:r>
            <w:r>
              <w:rPr>
                <w:sz w:val="18"/>
                <w:szCs w:val="18"/>
              </w:rPr>
              <w:t>.</w:t>
            </w:r>
          </w:p>
          <w:p w14:paraId="011ED2AA" w14:textId="77777777" w:rsidR="00B7427C" w:rsidRDefault="00B7427C" w:rsidP="00BD515D">
            <w:pPr>
              <w:rPr>
                <w:sz w:val="18"/>
                <w:szCs w:val="18"/>
              </w:rPr>
            </w:pPr>
            <w:r>
              <w:rPr>
                <w:sz w:val="18"/>
                <w:szCs w:val="18"/>
              </w:rPr>
              <w:t>Change Control 2010-760:</w:t>
            </w:r>
          </w:p>
          <w:p w14:paraId="168465B4" w14:textId="77777777"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14:paraId="703E68BB" w14:textId="77777777" w:rsidR="00B7427C" w:rsidRDefault="00B7427C" w:rsidP="00BD515D">
            <w:pPr>
              <w:rPr>
                <w:sz w:val="18"/>
                <w:szCs w:val="18"/>
              </w:rPr>
            </w:pPr>
            <w:r>
              <w:rPr>
                <w:sz w:val="18"/>
                <w:szCs w:val="18"/>
              </w:rPr>
              <w:t>Change Control 2010-761:</w:t>
            </w:r>
          </w:p>
          <w:p w14:paraId="2544B812" w14:textId="77777777"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14:paraId="58565C96" w14:textId="77777777" w:rsidR="00256AD5" w:rsidRDefault="00256AD5" w:rsidP="00256AD5">
            <w:pPr>
              <w:rPr>
                <w:sz w:val="18"/>
                <w:szCs w:val="18"/>
              </w:rPr>
            </w:pPr>
            <w:r>
              <w:rPr>
                <w:sz w:val="18"/>
                <w:szCs w:val="18"/>
              </w:rPr>
              <w:t>Change Control 2011-771:</w:t>
            </w:r>
          </w:p>
          <w:p w14:paraId="042ABC5D" w14:textId="77777777" w:rsidR="00256AD5" w:rsidRPr="004F5924" w:rsidRDefault="00256AD5" w:rsidP="00256AD5">
            <w:pPr>
              <w:numPr>
                <w:ilvl w:val="0"/>
                <w:numId w:val="22"/>
              </w:numPr>
              <w:rPr>
                <w:sz w:val="18"/>
                <w:szCs w:val="18"/>
              </w:rPr>
            </w:pPr>
            <w:r w:rsidRPr="004F5924">
              <w:rPr>
                <w:sz w:val="18"/>
                <w:szCs w:val="18"/>
              </w:rPr>
              <w:t>Clarification of the gray box language further for the REF~1P~HIU code that was modified and approved in Change Control 2010-740.</w:t>
            </w:r>
          </w:p>
          <w:p w14:paraId="7688F567" w14:textId="77777777" w:rsidR="00256AD5" w:rsidRDefault="00256AD5" w:rsidP="00256AD5">
            <w:pPr>
              <w:rPr>
                <w:sz w:val="18"/>
                <w:szCs w:val="18"/>
              </w:rPr>
            </w:pPr>
            <w:r>
              <w:rPr>
                <w:sz w:val="18"/>
                <w:szCs w:val="18"/>
              </w:rPr>
              <w:t>Change Control 2011-780:</w:t>
            </w:r>
          </w:p>
          <w:p w14:paraId="7F3B6467" w14:textId="77777777" w:rsidR="00256AD5" w:rsidRDefault="00256AD5" w:rsidP="00256AD5">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14:paraId="2487CA84" w14:textId="77777777" w:rsidR="00256AD5" w:rsidRDefault="00256AD5" w:rsidP="00256AD5">
            <w:pPr>
              <w:rPr>
                <w:sz w:val="18"/>
                <w:szCs w:val="18"/>
              </w:rPr>
            </w:pPr>
            <w:r>
              <w:rPr>
                <w:sz w:val="18"/>
                <w:szCs w:val="18"/>
              </w:rPr>
              <w:t>Change Control 2011-781:</w:t>
            </w:r>
          </w:p>
          <w:p w14:paraId="0870F09D" w14:textId="77777777" w:rsidR="00256AD5" w:rsidRDefault="00256AD5" w:rsidP="00256AD5">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14:paraId="6FCB7586" w14:textId="77777777" w:rsidR="00256AD5" w:rsidRDefault="00256AD5" w:rsidP="00256AD5">
            <w:pPr>
              <w:rPr>
                <w:sz w:val="18"/>
                <w:szCs w:val="18"/>
              </w:rPr>
            </w:pPr>
            <w:r>
              <w:rPr>
                <w:sz w:val="18"/>
                <w:szCs w:val="18"/>
              </w:rPr>
              <w:t>Change Control 2011-785:</w:t>
            </w:r>
          </w:p>
          <w:p w14:paraId="6B688240" w14:textId="77777777" w:rsidR="00256AD5" w:rsidRDefault="00256AD5" w:rsidP="00256AD5">
            <w:pPr>
              <w:numPr>
                <w:ilvl w:val="0"/>
                <w:numId w:val="22"/>
              </w:numPr>
              <w:rPr>
                <w:sz w:val="18"/>
                <w:szCs w:val="18"/>
              </w:rPr>
            </w:pPr>
            <w:r w:rsidRPr="00B7427C">
              <w:rPr>
                <w:sz w:val="18"/>
                <w:szCs w:val="18"/>
              </w:rPr>
              <w:t>Adding new Rejection Reason Competing Transaction Scheduled for the Same date (TCC)</w:t>
            </w:r>
          </w:p>
          <w:p w14:paraId="2359B2BC" w14:textId="77777777" w:rsidR="00256AD5" w:rsidRDefault="00256AD5" w:rsidP="00256AD5">
            <w:pPr>
              <w:rPr>
                <w:sz w:val="18"/>
                <w:szCs w:val="18"/>
              </w:rPr>
            </w:pPr>
            <w:r>
              <w:rPr>
                <w:sz w:val="18"/>
                <w:szCs w:val="18"/>
              </w:rPr>
              <w:t>Change Control 2011-787:</w:t>
            </w:r>
          </w:p>
          <w:p w14:paraId="432A95E9" w14:textId="77777777" w:rsidR="00256AD5" w:rsidRDefault="00256AD5" w:rsidP="00256AD5">
            <w:pPr>
              <w:numPr>
                <w:ilvl w:val="0"/>
                <w:numId w:val="22"/>
              </w:numPr>
              <w:rPr>
                <w:bCs/>
                <w:sz w:val="18"/>
                <w:szCs w:val="18"/>
              </w:rPr>
            </w:pPr>
            <w:r w:rsidRPr="002F6BAB">
              <w:rPr>
                <w:bCs/>
                <w:sz w:val="18"/>
                <w:szCs w:val="18"/>
              </w:rPr>
              <w:t>Update the 814_04 REF~IX gray box. REF~IX is no</w:t>
            </w:r>
            <w:r>
              <w:rPr>
                <w:bCs/>
                <w:sz w:val="18"/>
                <w:szCs w:val="18"/>
              </w:rPr>
              <w:t>t optional when REF~MT = COMBO.</w:t>
            </w:r>
          </w:p>
          <w:p w14:paraId="53C5EDA6" w14:textId="77777777" w:rsidR="00256AD5" w:rsidRDefault="00256AD5" w:rsidP="00256AD5">
            <w:pPr>
              <w:rPr>
                <w:sz w:val="18"/>
                <w:szCs w:val="18"/>
              </w:rPr>
            </w:pPr>
            <w:r>
              <w:rPr>
                <w:sz w:val="18"/>
                <w:szCs w:val="18"/>
              </w:rPr>
              <w:t>Change Control 2011-788:</w:t>
            </w:r>
          </w:p>
          <w:p w14:paraId="6B3AE99F" w14:textId="77777777" w:rsidR="00256AD5" w:rsidRDefault="00256AD5" w:rsidP="00256AD5">
            <w:pPr>
              <w:numPr>
                <w:ilvl w:val="0"/>
                <w:numId w:val="22"/>
              </w:numPr>
              <w:rPr>
                <w:bCs/>
                <w:sz w:val="18"/>
                <w:szCs w:val="18"/>
              </w:rPr>
            </w:pPr>
            <w:r>
              <w:rPr>
                <w:bCs/>
                <w:sz w:val="18"/>
                <w:szCs w:val="18"/>
              </w:rPr>
              <w:t>Clarify in the gray box of the REF~MR that only one REF~MR segment will be sent for each transaction.</w:t>
            </w:r>
          </w:p>
          <w:p w14:paraId="4E215D51" w14:textId="77777777" w:rsidR="00256AD5" w:rsidRDefault="00256AD5" w:rsidP="00256AD5">
            <w:pPr>
              <w:rPr>
                <w:sz w:val="18"/>
                <w:szCs w:val="18"/>
              </w:rPr>
            </w:pPr>
            <w:r>
              <w:rPr>
                <w:sz w:val="18"/>
                <w:szCs w:val="18"/>
              </w:rPr>
              <w:t>Change Control 2011-789:</w:t>
            </w:r>
          </w:p>
          <w:p w14:paraId="7105BD45" w14:textId="77777777" w:rsidR="00256AD5" w:rsidRDefault="00256AD5" w:rsidP="00256AD5">
            <w:pPr>
              <w:numPr>
                <w:ilvl w:val="0"/>
                <w:numId w:val="22"/>
              </w:numPr>
              <w:rPr>
                <w:bCs/>
                <w:sz w:val="18"/>
                <w:szCs w:val="18"/>
              </w:rPr>
            </w:pPr>
            <w:r>
              <w:rPr>
                <w:bCs/>
                <w:sz w:val="18"/>
                <w:szCs w:val="18"/>
              </w:rPr>
              <w:t>Critical Care secondary contact information to be updated to be called Emergency Contact Information.</w:t>
            </w:r>
          </w:p>
          <w:p w14:paraId="043AFFE6" w14:textId="77777777" w:rsidR="00256AD5" w:rsidRPr="0027766A" w:rsidRDefault="00256AD5" w:rsidP="00256AD5">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14:paraId="6677C988" w14:textId="77777777" w:rsidR="00256AD5" w:rsidRDefault="00256AD5" w:rsidP="00256AD5">
            <w:pPr>
              <w:rPr>
                <w:sz w:val="18"/>
                <w:szCs w:val="18"/>
              </w:rPr>
            </w:pPr>
            <w:r>
              <w:rPr>
                <w:sz w:val="18"/>
                <w:szCs w:val="18"/>
              </w:rPr>
              <w:t>Change Control 2011-795:</w:t>
            </w:r>
          </w:p>
          <w:p w14:paraId="1C7B6257" w14:textId="77777777" w:rsidR="00EE5593" w:rsidRPr="008939AB" w:rsidRDefault="00256AD5" w:rsidP="00256AD5">
            <w:pPr>
              <w:numPr>
                <w:ilvl w:val="0"/>
                <w:numId w:val="22"/>
              </w:numPr>
              <w:rPr>
                <w:sz w:val="18"/>
                <w:szCs w:val="18"/>
              </w:rPr>
            </w:pPr>
            <w:r>
              <w:rPr>
                <w:bCs/>
                <w:sz w:val="18"/>
                <w:szCs w:val="18"/>
              </w:rPr>
              <w:t>Change Control 2011-781 left off the NM102 and NM109 segments from the new NM1~SC.  These are both required for ANSI.</w:t>
            </w:r>
          </w:p>
          <w:p w14:paraId="447867B7" w14:textId="77777777" w:rsidR="008939AB" w:rsidRPr="00EE5593" w:rsidRDefault="008939AB" w:rsidP="00D4780D">
            <w:pPr>
              <w:ind w:left="360"/>
              <w:rPr>
                <w:sz w:val="18"/>
                <w:szCs w:val="18"/>
              </w:rPr>
            </w:pPr>
          </w:p>
        </w:tc>
      </w:tr>
      <w:tr w:rsidR="00CA4F9D" w14:paraId="3271519F" w14:textId="77777777" w:rsidTr="00CA4F9D">
        <w:tblPrEx>
          <w:tblCellMar>
            <w:top w:w="0" w:type="dxa"/>
            <w:bottom w:w="0" w:type="dxa"/>
          </w:tblCellMar>
        </w:tblPrEx>
        <w:trPr>
          <w:cantSplit/>
        </w:trPr>
        <w:tc>
          <w:tcPr>
            <w:tcW w:w="2160" w:type="dxa"/>
            <w:tcBorders>
              <w:top w:val="nil"/>
              <w:left w:val="nil"/>
              <w:bottom w:val="nil"/>
            </w:tcBorders>
          </w:tcPr>
          <w:p w14:paraId="73564116" w14:textId="77777777" w:rsidR="00CA4F9D" w:rsidRDefault="000C53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A4F9D">
              <w:rPr>
                <w:sz w:val="18"/>
                <w:szCs w:val="18"/>
              </w:rPr>
              <w:t>, 2020</w:t>
            </w:r>
          </w:p>
          <w:p w14:paraId="4F0BE406" w14:textId="77777777"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6379DEA" w14:textId="77777777" w:rsidR="00CA4F9D" w:rsidRPr="00CA4F9D" w:rsidRDefault="00CA4F9D" w:rsidP="00DB34B0">
            <w:pPr>
              <w:pStyle w:val="Heading1"/>
              <w:rPr>
                <w:b w:val="0"/>
                <w:bCs w:val="0"/>
                <w:sz w:val="18"/>
                <w:szCs w:val="18"/>
              </w:rPr>
            </w:pPr>
          </w:p>
        </w:tc>
        <w:tc>
          <w:tcPr>
            <w:tcW w:w="7560" w:type="dxa"/>
            <w:tcBorders>
              <w:top w:val="nil"/>
              <w:left w:val="nil"/>
              <w:bottom w:val="nil"/>
              <w:right w:val="nil"/>
            </w:tcBorders>
          </w:tcPr>
          <w:p w14:paraId="6EB1C46A" w14:textId="77777777" w:rsidR="00CA4F9D" w:rsidRDefault="00CA4F9D" w:rsidP="00DB34B0">
            <w:pPr>
              <w:rPr>
                <w:sz w:val="18"/>
                <w:szCs w:val="18"/>
              </w:rPr>
            </w:pPr>
            <w:r>
              <w:rPr>
                <w:sz w:val="18"/>
                <w:szCs w:val="18"/>
              </w:rPr>
              <w:t>Change Control 2020-806:</w:t>
            </w:r>
          </w:p>
          <w:p w14:paraId="34C90F5E" w14:textId="77777777" w:rsidR="00CA4F9D" w:rsidRPr="007F65A1" w:rsidRDefault="00CA4F9D" w:rsidP="00CA4F9D">
            <w:pPr>
              <w:numPr>
                <w:ilvl w:val="0"/>
                <w:numId w:val="21"/>
              </w:numPr>
              <w:ind w:left="378"/>
              <w:rPr>
                <w:sz w:val="18"/>
                <w:szCs w:val="18"/>
              </w:rPr>
            </w:pPr>
            <w:r w:rsidRPr="007F65A1">
              <w:rPr>
                <w:sz w:val="18"/>
                <w:szCs w:val="18"/>
              </w:rPr>
              <w:t>Sync the Texas SET Implementation Guides with ERCOT Protocols in the way the Muni-Coop is abbreviated.</w:t>
            </w:r>
          </w:p>
          <w:p w14:paraId="205F628A" w14:textId="77777777" w:rsidR="00CA4F9D" w:rsidRDefault="00CA4F9D" w:rsidP="00DB34B0">
            <w:pPr>
              <w:rPr>
                <w:sz w:val="18"/>
                <w:szCs w:val="18"/>
              </w:rPr>
            </w:pPr>
            <w:r>
              <w:rPr>
                <w:sz w:val="18"/>
                <w:szCs w:val="18"/>
              </w:rPr>
              <w:t>Change Control 2020-811:</w:t>
            </w:r>
          </w:p>
          <w:p w14:paraId="0654165D" w14:textId="77777777" w:rsidR="00CA4F9D" w:rsidRDefault="00CA4F9D" w:rsidP="00CA4F9D">
            <w:pPr>
              <w:numPr>
                <w:ilvl w:val="0"/>
                <w:numId w:val="21"/>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62EA932C" w14:textId="77777777" w:rsidR="00CA4F9D" w:rsidRDefault="00CA4F9D" w:rsidP="00CA4F9D">
            <w:pPr>
              <w:rPr>
                <w:sz w:val="18"/>
                <w:szCs w:val="18"/>
              </w:rPr>
            </w:pPr>
            <w:r>
              <w:rPr>
                <w:sz w:val="18"/>
                <w:szCs w:val="18"/>
              </w:rPr>
              <w:t>Change Control 2020-820</w:t>
            </w:r>
          </w:p>
          <w:p w14:paraId="5C1CF153" w14:textId="77777777" w:rsidR="00CA4F9D" w:rsidRDefault="00CA4F9D" w:rsidP="00CA4F9D">
            <w:pPr>
              <w:numPr>
                <w:ilvl w:val="0"/>
                <w:numId w:val="21"/>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D62DE08" w14:textId="77777777" w:rsidR="003B08A0" w:rsidRDefault="003B08A0" w:rsidP="003B08A0">
            <w:pPr>
              <w:ind w:left="18"/>
              <w:rPr>
                <w:sz w:val="18"/>
                <w:szCs w:val="18"/>
              </w:rPr>
            </w:pPr>
            <w:r>
              <w:rPr>
                <w:sz w:val="18"/>
                <w:szCs w:val="18"/>
              </w:rPr>
              <w:t>Change Control 2020-824</w:t>
            </w:r>
          </w:p>
          <w:p w14:paraId="34ECD3CA" w14:textId="77777777" w:rsidR="003B08A0" w:rsidRDefault="003B08A0" w:rsidP="003B08A0">
            <w:pPr>
              <w:numPr>
                <w:ilvl w:val="0"/>
                <w:numId w:val="21"/>
              </w:numPr>
              <w:ind w:left="378"/>
              <w:rPr>
                <w:sz w:val="18"/>
                <w:szCs w:val="18"/>
              </w:rPr>
            </w:pPr>
            <w:r>
              <w:rPr>
                <w:sz w:val="18"/>
                <w:szCs w:val="18"/>
              </w:rPr>
              <w:t>Update to the TX SET Guides for the N2 and N3 to only allow one per loop</w:t>
            </w:r>
          </w:p>
          <w:p w14:paraId="7C85C206" w14:textId="77777777" w:rsidR="008939AB" w:rsidRPr="003057C7" w:rsidRDefault="008939AB" w:rsidP="00D4780D">
            <w:pPr>
              <w:ind w:left="378"/>
              <w:rPr>
                <w:sz w:val="18"/>
                <w:szCs w:val="18"/>
              </w:rPr>
            </w:pPr>
          </w:p>
        </w:tc>
      </w:tr>
      <w:tr w:rsidR="008F57A1" w14:paraId="1014C1E8" w14:textId="77777777" w:rsidTr="00CA4F9D">
        <w:tblPrEx>
          <w:tblCellMar>
            <w:top w:w="0" w:type="dxa"/>
            <w:bottom w:w="0" w:type="dxa"/>
          </w:tblCellMar>
        </w:tblPrEx>
        <w:trPr>
          <w:cantSplit/>
        </w:trPr>
        <w:tc>
          <w:tcPr>
            <w:tcW w:w="2160" w:type="dxa"/>
            <w:tcBorders>
              <w:top w:val="nil"/>
              <w:left w:val="nil"/>
              <w:bottom w:val="nil"/>
            </w:tcBorders>
          </w:tcPr>
          <w:p w14:paraId="40551AE7"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1BF5D71A"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149C95A" w14:textId="77777777" w:rsidR="008F57A1" w:rsidRPr="00CA4F9D" w:rsidRDefault="008F57A1" w:rsidP="008F57A1">
            <w:pPr>
              <w:pStyle w:val="Heading1"/>
              <w:rPr>
                <w:b w:val="0"/>
                <w:bCs w:val="0"/>
                <w:sz w:val="18"/>
                <w:szCs w:val="18"/>
              </w:rPr>
            </w:pPr>
          </w:p>
        </w:tc>
        <w:tc>
          <w:tcPr>
            <w:tcW w:w="7560" w:type="dxa"/>
            <w:tcBorders>
              <w:top w:val="nil"/>
              <w:left w:val="nil"/>
              <w:bottom w:val="nil"/>
              <w:right w:val="nil"/>
            </w:tcBorders>
          </w:tcPr>
          <w:p w14:paraId="46BE516B" w14:textId="77777777" w:rsidR="008F57A1" w:rsidRDefault="008F57A1" w:rsidP="008F57A1">
            <w:pPr>
              <w:rPr>
                <w:sz w:val="18"/>
                <w:szCs w:val="18"/>
              </w:rPr>
            </w:pPr>
            <w:r>
              <w:rPr>
                <w:sz w:val="18"/>
                <w:szCs w:val="18"/>
              </w:rPr>
              <w:t>Change Control 2023-841</w:t>
            </w:r>
          </w:p>
          <w:p w14:paraId="0E4659E7" w14:textId="77777777" w:rsidR="008F57A1" w:rsidRDefault="008F57A1" w:rsidP="008F57A1">
            <w:pPr>
              <w:numPr>
                <w:ilvl w:val="0"/>
                <w:numId w:val="22"/>
              </w:numPr>
              <w:rPr>
                <w:sz w:val="18"/>
                <w:szCs w:val="18"/>
              </w:rPr>
            </w:pPr>
            <w:r w:rsidRPr="00253768">
              <w:rPr>
                <w:sz w:val="18"/>
                <w:szCs w:val="18"/>
              </w:rPr>
              <w:t xml:space="preserve">Update the REF~1W segment (membership ID), in the </w:t>
            </w:r>
            <w:r>
              <w:rPr>
                <w:sz w:val="18"/>
                <w:szCs w:val="18"/>
              </w:rPr>
              <w:t>814_04 transaction</w:t>
            </w:r>
            <w:r w:rsidRPr="00253768">
              <w:rPr>
                <w:sz w:val="18"/>
                <w:szCs w:val="18"/>
              </w:rPr>
              <w:t xml:space="preserve"> to be required in MOU/EC market unless otherwise indicated in Retail Market Guide Section 8.1 to support options available to MOU/EC for retail transaction processing upon entry into retail competition.</w:t>
            </w:r>
          </w:p>
          <w:p w14:paraId="3BF3B934" w14:textId="77777777" w:rsidR="008F57A1" w:rsidRDefault="008F57A1" w:rsidP="008F57A1">
            <w:pPr>
              <w:rPr>
                <w:sz w:val="18"/>
                <w:szCs w:val="18"/>
              </w:rPr>
            </w:pPr>
          </w:p>
        </w:tc>
      </w:tr>
      <w:tr w:rsidR="008F57A1" w14:paraId="2752FA8C" w14:textId="77777777" w:rsidTr="00CA4F9D">
        <w:tblPrEx>
          <w:tblCellMar>
            <w:top w:w="0" w:type="dxa"/>
            <w:bottom w:w="0" w:type="dxa"/>
          </w:tblCellMar>
        </w:tblPrEx>
        <w:trPr>
          <w:cantSplit/>
        </w:trPr>
        <w:tc>
          <w:tcPr>
            <w:tcW w:w="2160" w:type="dxa"/>
            <w:tcBorders>
              <w:top w:val="nil"/>
              <w:left w:val="nil"/>
              <w:bottom w:val="nil"/>
            </w:tcBorders>
          </w:tcPr>
          <w:p w14:paraId="5C24C414" w14:textId="77777777" w:rsidR="00D45639" w:rsidRDefault="00D45639" w:rsidP="00D456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del w:id="0" w:author="ERCOT" w:date="2024-03-07T12:24:00Z"/>
                <w:sz w:val="18"/>
                <w:szCs w:val="18"/>
              </w:rPr>
            </w:pPr>
            <w:del w:id="1" w:author="ERCOT" w:date="2024-03-07T12:24:00Z">
              <w:r>
                <w:rPr>
                  <w:sz w:val="18"/>
                  <w:szCs w:val="18"/>
                </w:rPr>
                <w:delText>August 1, 2023</w:delText>
              </w:r>
            </w:del>
          </w:p>
          <w:p w14:paraId="075F95BC"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4-03-07T12:24:00Z"/>
                <w:sz w:val="18"/>
                <w:szCs w:val="18"/>
              </w:rPr>
            </w:pPr>
            <w:ins w:id="3" w:author="ERCOT" w:date="2024-03-07T12:24:00Z">
              <w:r>
                <w:rPr>
                  <w:sz w:val="18"/>
                  <w:szCs w:val="18"/>
                </w:rPr>
                <w:t>November 11, 2024</w:t>
              </w:r>
            </w:ins>
          </w:p>
          <w:p w14:paraId="79000677" w14:textId="09832144"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Version </w:t>
            </w:r>
            <w:del w:id="4" w:author="ERCOT" w:date="2024-03-07T12:24:00Z">
              <w:r w:rsidR="00253768">
                <w:rPr>
                  <w:sz w:val="18"/>
                  <w:szCs w:val="18"/>
                </w:rPr>
                <w:delText>4.0A</w:delText>
              </w:r>
            </w:del>
            <w:ins w:id="5" w:author="ERCOT" w:date="2024-03-07T12:24:00Z">
              <w:r>
                <w:rPr>
                  <w:sz w:val="18"/>
                  <w:szCs w:val="18"/>
                </w:rPr>
                <w:t>5.0</w:t>
              </w:r>
            </w:ins>
          </w:p>
        </w:tc>
        <w:tc>
          <w:tcPr>
            <w:tcW w:w="180" w:type="dxa"/>
            <w:tcBorders>
              <w:top w:val="nil"/>
              <w:left w:val="nil"/>
              <w:bottom w:val="nil"/>
              <w:right w:val="nil"/>
            </w:tcBorders>
          </w:tcPr>
          <w:p w14:paraId="1104F3C7" w14:textId="77777777" w:rsidR="008F57A1" w:rsidRPr="00CA4F9D" w:rsidRDefault="008F57A1" w:rsidP="008F57A1">
            <w:pPr>
              <w:pStyle w:val="Heading1"/>
              <w:rPr>
                <w:b w:val="0"/>
                <w:bCs w:val="0"/>
                <w:sz w:val="18"/>
                <w:szCs w:val="18"/>
              </w:rPr>
            </w:pPr>
          </w:p>
        </w:tc>
        <w:tc>
          <w:tcPr>
            <w:tcW w:w="7560" w:type="dxa"/>
            <w:tcBorders>
              <w:top w:val="nil"/>
              <w:left w:val="nil"/>
              <w:bottom w:val="nil"/>
              <w:right w:val="nil"/>
            </w:tcBorders>
          </w:tcPr>
          <w:p w14:paraId="0608C62E" w14:textId="069FD3B2" w:rsidR="008F57A1" w:rsidRDefault="008F57A1" w:rsidP="008F57A1">
            <w:pPr>
              <w:rPr>
                <w:sz w:val="18"/>
                <w:szCs w:val="18"/>
              </w:rPr>
            </w:pPr>
            <w:r>
              <w:rPr>
                <w:sz w:val="18"/>
                <w:szCs w:val="18"/>
              </w:rPr>
              <w:t xml:space="preserve">Change Control </w:t>
            </w:r>
            <w:del w:id="6" w:author="ERCOT" w:date="2024-03-07T12:24:00Z">
              <w:r w:rsidR="00253768">
                <w:rPr>
                  <w:sz w:val="18"/>
                  <w:szCs w:val="18"/>
                </w:rPr>
                <w:delText>2023-841</w:delText>
              </w:r>
            </w:del>
            <w:ins w:id="7" w:author="ERCOT" w:date="2024-03-07T12:24:00Z">
              <w:r>
                <w:rPr>
                  <w:sz w:val="18"/>
                  <w:szCs w:val="18"/>
                </w:rPr>
                <w:t>2019-809</w:t>
              </w:r>
            </w:ins>
          </w:p>
          <w:p w14:paraId="19A77E9F" w14:textId="706ADBAB" w:rsidR="008F57A1" w:rsidRDefault="00253768" w:rsidP="00E7614C">
            <w:pPr>
              <w:numPr>
                <w:ilvl w:val="0"/>
                <w:numId w:val="25"/>
              </w:numPr>
              <w:rPr>
                <w:ins w:id="8" w:author="ERCOT" w:date="2024-03-07T12:24:00Z"/>
                <w:sz w:val="18"/>
                <w:szCs w:val="18"/>
              </w:rPr>
            </w:pPr>
            <w:del w:id="9" w:author="ERCOT" w:date="2024-03-07T12:24:00Z">
              <w:r w:rsidRPr="00253768">
                <w:rPr>
                  <w:sz w:val="18"/>
                  <w:szCs w:val="18"/>
                </w:rPr>
                <w:delText xml:space="preserve">Update </w:delText>
              </w:r>
            </w:del>
            <w:ins w:id="10" w:author="ERCOT" w:date="2024-03-07T12:24:00Z">
              <w:r w:rsidR="008F57A1">
                <w:rPr>
                  <w:sz w:val="18"/>
                  <w:szCs w:val="18"/>
                </w:rPr>
                <w:t xml:space="preserve">Add new status reason of CHP (Construction Hold Pending) to </w:t>
              </w:r>
            </w:ins>
            <w:r w:rsidR="008F57A1">
              <w:rPr>
                <w:sz w:val="18"/>
                <w:szCs w:val="18"/>
              </w:rPr>
              <w:t>the REF~</w:t>
            </w:r>
            <w:del w:id="11" w:author="ERCOT" w:date="2024-03-07T12:24:00Z">
              <w:r w:rsidRPr="00253768">
                <w:rPr>
                  <w:sz w:val="18"/>
                  <w:szCs w:val="18"/>
                </w:rPr>
                <w:delText>1W</w:delText>
              </w:r>
            </w:del>
            <w:ins w:id="12" w:author="ERCOT" w:date="2024-03-07T12:24:00Z">
              <w:r w:rsidR="008F57A1">
                <w:rPr>
                  <w:sz w:val="18"/>
                  <w:szCs w:val="18"/>
                </w:rPr>
                <w:t>1P</w:t>
              </w:r>
            </w:ins>
          </w:p>
          <w:p w14:paraId="49B15E2C" w14:textId="77777777" w:rsidR="008F57A1" w:rsidRDefault="008F57A1" w:rsidP="008F57A1">
            <w:pPr>
              <w:rPr>
                <w:ins w:id="13" w:author="ERCOT" w:date="2024-03-07T12:24:00Z"/>
                <w:sz w:val="18"/>
                <w:szCs w:val="18"/>
              </w:rPr>
            </w:pPr>
            <w:ins w:id="14" w:author="ERCOT" w:date="2024-03-07T12:24:00Z">
              <w:r>
                <w:rPr>
                  <w:sz w:val="18"/>
                  <w:szCs w:val="18"/>
                </w:rPr>
                <w:t>Change Control 2020-821</w:t>
              </w:r>
            </w:ins>
          </w:p>
          <w:p w14:paraId="3476919B" w14:textId="401D38D5" w:rsidR="008F57A1" w:rsidRDefault="008F57A1" w:rsidP="00E7614C">
            <w:pPr>
              <w:numPr>
                <w:ilvl w:val="0"/>
                <w:numId w:val="25"/>
              </w:numPr>
              <w:rPr>
                <w:ins w:id="15" w:author="ERCOT" w:date="2024-03-07T12:24:00Z"/>
                <w:sz w:val="18"/>
                <w:szCs w:val="18"/>
              </w:rPr>
            </w:pPr>
            <w:ins w:id="16" w:author="ERCOT" w:date="2024-03-07T12:24:00Z">
              <w:r>
                <w:rPr>
                  <w:sz w:val="18"/>
                  <w:szCs w:val="18"/>
                </w:rPr>
                <w:t>Add a new data element to the customer service address</w:t>
              </w:r>
            </w:ins>
            <w:r>
              <w:rPr>
                <w:sz w:val="18"/>
                <w:szCs w:val="18"/>
              </w:rPr>
              <w:t xml:space="preserve"> segment </w:t>
            </w:r>
            <w:del w:id="17" w:author="ERCOT" w:date="2024-03-07T12:24:00Z">
              <w:r w:rsidR="00253768" w:rsidRPr="00253768">
                <w:rPr>
                  <w:sz w:val="18"/>
                  <w:szCs w:val="18"/>
                </w:rPr>
                <w:delText xml:space="preserve">(membership ID), in the </w:delText>
              </w:r>
              <w:r w:rsidR="0064403F">
                <w:rPr>
                  <w:sz w:val="18"/>
                  <w:szCs w:val="18"/>
                </w:rPr>
                <w:delText>814_04</w:delText>
              </w:r>
              <w:r w:rsidR="00253768" w:rsidRPr="00253768">
                <w:rPr>
                  <w:sz w:val="18"/>
                  <w:szCs w:val="18"/>
                </w:rPr>
                <w:delText xml:space="preserve"> transactions</w:delText>
              </w:r>
            </w:del>
            <w:ins w:id="18" w:author="ERCOT" w:date="2024-03-07T12:24:00Z">
              <w:r>
                <w:rPr>
                  <w:sz w:val="18"/>
                  <w:szCs w:val="18"/>
                </w:rPr>
                <w:t>that will allow for the county</w:t>
              </w:r>
            </w:ins>
            <w:r>
              <w:rPr>
                <w:sz w:val="18"/>
                <w:szCs w:val="18"/>
              </w:rPr>
              <w:t xml:space="preserve"> to be </w:t>
            </w:r>
            <w:del w:id="19" w:author="ERCOT" w:date="2024-03-07T12:24:00Z">
              <w:r w:rsidR="00253768" w:rsidRPr="00253768">
                <w:rPr>
                  <w:sz w:val="18"/>
                  <w:szCs w:val="18"/>
                </w:rPr>
                <w:delText xml:space="preserve">required in MOU/EC market unless otherwise indicated in Retail Market Guide Section 8.1 </w:delText>
              </w:r>
              <w:r w:rsidR="0064403F" w:rsidRPr="00253768">
                <w:rPr>
                  <w:sz w:val="18"/>
                  <w:szCs w:val="18"/>
                </w:rPr>
                <w:delText>to</w:delText>
              </w:r>
              <w:r w:rsidR="00253768" w:rsidRPr="00253768">
                <w:rPr>
                  <w:sz w:val="18"/>
                  <w:szCs w:val="18"/>
                </w:rPr>
                <w:delText xml:space="preserve"> </w:delText>
              </w:r>
            </w:del>
            <w:ins w:id="20" w:author="ERCOT" w:date="2024-03-07T12:24:00Z">
              <w:r>
                <w:rPr>
                  <w:sz w:val="18"/>
                  <w:szCs w:val="18"/>
                </w:rPr>
                <w:t xml:space="preserve">communicated, to assist with weather moratoriums. </w:t>
              </w:r>
            </w:ins>
          </w:p>
          <w:p w14:paraId="43BCB60F" w14:textId="77777777" w:rsidR="008F57A1" w:rsidRDefault="008F57A1" w:rsidP="008F57A1">
            <w:pPr>
              <w:rPr>
                <w:ins w:id="21" w:author="ERCOT" w:date="2024-03-07T12:24:00Z"/>
                <w:sz w:val="18"/>
                <w:szCs w:val="18"/>
              </w:rPr>
            </w:pPr>
            <w:ins w:id="22" w:author="ERCOT" w:date="2024-03-07T12:24:00Z">
              <w:r>
                <w:rPr>
                  <w:sz w:val="18"/>
                  <w:szCs w:val="18"/>
                </w:rPr>
                <w:t>Change Control 2021-829</w:t>
              </w:r>
            </w:ins>
          </w:p>
          <w:p w14:paraId="39A1339E" w14:textId="77777777" w:rsidR="008F57A1" w:rsidRDefault="008F57A1" w:rsidP="00E7614C">
            <w:pPr>
              <w:numPr>
                <w:ilvl w:val="0"/>
                <w:numId w:val="25"/>
              </w:numPr>
              <w:rPr>
                <w:ins w:id="23" w:author="ERCOT" w:date="2024-03-07T12:24:00Z"/>
                <w:sz w:val="18"/>
                <w:szCs w:val="18"/>
              </w:rPr>
            </w:pPr>
            <w:ins w:id="24" w:author="ERCOT" w:date="2024-03-07T12:24:00Z">
              <w:r w:rsidRPr="00C500A1">
                <w:rPr>
                  <w:sz w:val="18"/>
                  <w:szCs w:val="18"/>
                </w:rPr>
                <w:t>Add 2 new indicators (CR and IA) to the BGN to indicate regain due to Inadvertent Gain/Loss and Right of Rescission</w:t>
              </w:r>
            </w:ins>
          </w:p>
          <w:p w14:paraId="784609E3" w14:textId="77777777" w:rsidR="008F57A1" w:rsidRDefault="008F57A1" w:rsidP="008F57A1">
            <w:pPr>
              <w:rPr>
                <w:ins w:id="25" w:author="ERCOT" w:date="2024-03-07T12:24:00Z"/>
                <w:sz w:val="18"/>
                <w:szCs w:val="18"/>
              </w:rPr>
            </w:pPr>
            <w:ins w:id="26" w:author="ERCOT" w:date="2024-03-07T12:24:00Z">
              <w:r>
                <w:rPr>
                  <w:sz w:val="18"/>
                  <w:szCs w:val="18"/>
                </w:rPr>
                <w:t>Change Control 2021-830</w:t>
              </w:r>
            </w:ins>
          </w:p>
          <w:p w14:paraId="31F65356" w14:textId="77777777" w:rsidR="008F57A1" w:rsidRDefault="008F57A1" w:rsidP="00E7614C">
            <w:pPr>
              <w:numPr>
                <w:ilvl w:val="0"/>
                <w:numId w:val="25"/>
              </w:numPr>
              <w:rPr>
                <w:ins w:id="27" w:author="ERCOT" w:date="2024-03-07T12:24:00Z"/>
                <w:sz w:val="18"/>
                <w:szCs w:val="18"/>
              </w:rPr>
            </w:pPr>
            <w:ins w:id="28" w:author="ERCOT" w:date="2024-03-07T12:24:00Z">
              <w:r w:rsidRPr="00C07686">
                <w:rPr>
                  <w:sz w:val="18"/>
                  <w:szCs w:val="18"/>
                </w:rPr>
                <w:t xml:space="preserve">Add </w:t>
              </w:r>
              <w:r>
                <w:rPr>
                  <w:sz w:val="18"/>
                  <w:szCs w:val="18"/>
                </w:rPr>
                <w:t xml:space="preserve">the following </w:t>
              </w:r>
              <w:r w:rsidRPr="00C07686">
                <w:rPr>
                  <w:sz w:val="18"/>
                  <w:szCs w:val="18"/>
                </w:rPr>
                <w:t>new reject codes 090</w:t>
              </w:r>
              <w:r>
                <w:rPr>
                  <w:sz w:val="18"/>
                  <w:szCs w:val="18"/>
                </w:rPr>
                <w:t>,</w:t>
              </w:r>
              <w:r w:rsidRPr="00C07686">
                <w:rPr>
                  <w:sz w:val="18"/>
                  <w:szCs w:val="18"/>
                </w:rPr>
                <w:t xml:space="preserve"> 270</w:t>
              </w:r>
              <w:r>
                <w:rPr>
                  <w:sz w:val="18"/>
                  <w:szCs w:val="18"/>
                </w:rPr>
                <w:t>, A78, CCL, DIP, I2M, NFI, NVS, PCI and TMI to be used</w:t>
              </w:r>
              <w:r w:rsidRPr="00C07686">
                <w:rPr>
                  <w:sz w:val="18"/>
                  <w:szCs w:val="18"/>
                </w:rPr>
                <w:t xml:space="preserve"> instead of A13 to provide more details on the reason for the rejection</w:t>
              </w:r>
            </w:ins>
          </w:p>
          <w:p w14:paraId="51E7C61C" w14:textId="77777777" w:rsidR="008F57A1" w:rsidRDefault="008F57A1" w:rsidP="00E7614C">
            <w:pPr>
              <w:numPr>
                <w:ilvl w:val="0"/>
                <w:numId w:val="25"/>
              </w:numPr>
              <w:rPr>
                <w:ins w:id="29" w:author="ERCOT" w:date="2024-03-07T12:24:00Z"/>
                <w:sz w:val="18"/>
                <w:szCs w:val="18"/>
              </w:rPr>
            </w:pPr>
            <w:ins w:id="30" w:author="ERCOT" w:date="2024-03-07T12:24:00Z">
              <w:r>
                <w:rPr>
                  <w:sz w:val="18"/>
                  <w:szCs w:val="18"/>
                </w:rPr>
                <w:t>Update SNP reject code to be allowed on Acquisitions as well as Mass Transitions</w:t>
              </w:r>
            </w:ins>
          </w:p>
          <w:p w14:paraId="43A7FF08" w14:textId="77777777" w:rsidR="008F57A1" w:rsidRDefault="008F57A1" w:rsidP="00E7614C">
            <w:pPr>
              <w:numPr>
                <w:ilvl w:val="0"/>
                <w:numId w:val="25"/>
              </w:numPr>
              <w:rPr>
                <w:ins w:id="31" w:author="ERCOT" w:date="2024-03-07T12:24:00Z"/>
                <w:sz w:val="18"/>
                <w:szCs w:val="18"/>
              </w:rPr>
            </w:pPr>
            <w:ins w:id="32" w:author="ERCOT" w:date="2024-03-07T12:24:00Z">
              <w:r>
                <w:rPr>
                  <w:sz w:val="18"/>
                  <w:szCs w:val="18"/>
                </w:rPr>
                <w:t>Remove references to MIMO Rules</w:t>
              </w:r>
            </w:ins>
          </w:p>
          <w:p w14:paraId="1EEFAE19" w14:textId="77777777" w:rsidR="008F57A1" w:rsidRDefault="008F57A1" w:rsidP="008F57A1">
            <w:pPr>
              <w:rPr>
                <w:ins w:id="33" w:author="ERCOT" w:date="2024-03-07T12:24:00Z"/>
                <w:sz w:val="18"/>
                <w:szCs w:val="18"/>
              </w:rPr>
            </w:pPr>
            <w:ins w:id="34" w:author="ERCOT" w:date="2024-03-07T12:24:00Z">
              <w:r>
                <w:rPr>
                  <w:sz w:val="18"/>
                  <w:szCs w:val="18"/>
                </w:rPr>
                <w:t>Change Control 2021-831</w:t>
              </w:r>
            </w:ins>
          </w:p>
          <w:p w14:paraId="6BF6C6E7" w14:textId="77777777" w:rsidR="008F57A1" w:rsidRDefault="008F57A1" w:rsidP="00E7614C">
            <w:pPr>
              <w:numPr>
                <w:ilvl w:val="0"/>
                <w:numId w:val="25"/>
              </w:numPr>
              <w:rPr>
                <w:ins w:id="35" w:author="ERCOT" w:date="2024-03-07T12:24:00Z"/>
                <w:sz w:val="18"/>
                <w:szCs w:val="18"/>
              </w:rPr>
            </w:pPr>
            <w:ins w:id="36" w:author="ERCOT" w:date="2024-03-07T12:24:00Z">
              <w:r>
                <w:rPr>
                  <w:sz w:val="18"/>
                  <w:szCs w:val="18"/>
                </w:rPr>
                <w:t>Add new REF~MSL segment to communicate the Meter Service Type</w:t>
              </w:r>
            </w:ins>
          </w:p>
          <w:p w14:paraId="7539733E" w14:textId="77777777" w:rsidR="008F57A1" w:rsidRDefault="008F57A1" w:rsidP="008F57A1">
            <w:pPr>
              <w:rPr>
                <w:ins w:id="37" w:author="ERCOT" w:date="2024-03-07T12:24:00Z"/>
                <w:sz w:val="18"/>
                <w:szCs w:val="18"/>
              </w:rPr>
            </w:pPr>
            <w:ins w:id="38" w:author="ERCOT" w:date="2024-03-07T12:24:00Z">
              <w:r>
                <w:rPr>
                  <w:sz w:val="18"/>
                  <w:szCs w:val="18"/>
                </w:rPr>
                <w:t>Change Control 2021-832</w:t>
              </w:r>
            </w:ins>
          </w:p>
          <w:p w14:paraId="3806FDF2" w14:textId="3C1A296F" w:rsidR="008F57A1" w:rsidRDefault="008F57A1" w:rsidP="00E7614C">
            <w:pPr>
              <w:numPr>
                <w:ilvl w:val="0"/>
                <w:numId w:val="25"/>
              </w:numPr>
              <w:rPr>
                <w:ins w:id="39" w:author="ERCOT" w:date="2024-03-07T12:24:00Z"/>
                <w:sz w:val="18"/>
                <w:szCs w:val="18"/>
              </w:rPr>
            </w:pPr>
            <w:ins w:id="40" w:author="ERCOT" w:date="2024-03-07T12:24:00Z">
              <w:r>
                <w:rPr>
                  <w:sz w:val="18"/>
                  <w:szCs w:val="18"/>
                </w:rPr>
                <w:t xml:space="preserve">To </w:t>
              </w:r>
            </w:ins>
            <w:r>
              <w:rPr>
                <w:sz w:val="18"/>
                <w:szCs w:val="18"/>
              </w:rPr>
              <w:t xml:space="preserve">support </w:t>
            </w:r>
            <w:del w:id="41" w:author="ERCOT" w:date="2024-03-07T12:24:00Z">
              <w:r w:rsidR="00253768" w:rsidRPr="00253768">
                <w:rPr>
                  <w:sz w:val="18"/>
                  <w:szCs w:val="18"/>
                </w:rPr>
                <w:delText>options available to MOU/EC for retail</w:delText>
              </w:r>
            </w:del>
            <w:ins w:id="42" w:author="ERCOT" w:date="2024-03-07T12:24:00Z">
              <w:r>
                <w:rPr>
                  <w:sz w:val="18"/>
                  <w:szCs w:val="18"/>
                </w:rPr>
                <w:t xml:space="preserve">TXSETCC829 for Inadvertent Gain/Loss or Customer Recission, 3 new reject codes (150, LFG, MVO) will be added. </w:t>
              </w:r>
            </w:ins>
          </w:p>
          <w:p w14:paraId="7F490075" w14:textId="77777777" w:rsidR="008F57A1" w:rsidRDefault="008F57A1" w:rsidP="008F57A1">
            <w:pPr>
              <w:rPr>
                <w:ins w:id="43" w:author="ERCOT" w:date="2024-03-07T12:24:00Z"/>
                <w:sz w:val="18"/>
                <w:szCs w:val="18"/>
              </w:rPr>
            </w:pPr>
            <w:ins w:id="44" w:author="ERCOT" w:date="2024-03-07T12:24:00Z">
              <w:r>
                <w:rPr>
                  <w:sz w:val="18"/>
                  <w:szCs w:val="18"/>
                </w:rPr>
                <w:t>Change Control 2021-836</w:t>
              </w:r>
            </w:ins>
          </w:p>
          <w:p w14:paraId="2EA376A6" w14:textId="77777777" w:rsidR="008F57A1" w:rsidRDefault="008F57A1" w:rsidP="00E7614C">
            <w:pPr>
              <w:numPr>
                <w:ilvl w:val="0"/>
                <w:numId w:val="25"/>
              </w:numPr>
              <w:rPr>
                <w:ins w:id="45" w:author="ERCOT" w:date="2024-03-07T12:24:00Z"/>
                <w:sz w:val="18"/>
                <w:szCs w:val="18"/>
              </w:rPr>
            </w:pPr>
            <w:ins w:id="46" w:author="ERCOT" w:date="2024-03-07T12:24:00Z">
              <w:r w:rsidRPr="00282FA2">
                <w:rPr>
                  <w:sz w:val="18"/>
                  <w:szCs w:val="18"/>
                </w:rPr>
                <w:t>Add clarification to all name fields that the use of a comma is only valid when associated with a customer name. Name fields with only a comma or other one character punctuation will be rejected.</w:t>
              </w:r>
            </w:ins>
          </w:p>
          <w:p w14:paraId="500B98BE" w14:textId="77777777" w:rsidR="008F57A1" w:rsidRDefault="008F57A1" w:rsidP="008F57A1">
            <w:pPr>
              <w:rPr>
                <w:ins w:id="47" w:author="ERCOT" w:date="2024-03-07T12:24:00Z"/>
                <w:sz w:val="18"/>
                <w:szCs w:val="18"/>
              </w:rPr>
            </w:pPr>
            <w:ins w:id="48" w:author="ERCOT" w:date="2024-03-07T12:24:00Z">
              <w:r>
                <w:rPr>
                  <w:sz w:val="18"/>
                  <w:szCs w:val="18"/>
                </w:rPr>
                <w:t>Change Control 2022-842</w:t>
              </w:r>
            </w:ins>
          </w:p>
          <w:p w14:paraId="67EF9414" w14:textId="77777777" w:rsidR="008F57A1" w:rsidRDefault="008F57A1" w:rsidP="00E7614C">
            <w:pPr>
              <w:numPr>
                <w:ilvl w:val="0"/>
                <w:numId w:val="25"/>
              </w:numPr>
              <w:rPr>
                <w:ins w:id="49" w:author="ERCOT" w:date="2024-03-07T12:24:00Z"/>
                <w:sz w:val="18"/>
                <w:szCs w:val="18"/>
              </w:rPr>
            </w:pPr>
            <w:ins w:id="50" w:author="ERCOT" w:date="2024-03-07T12:24:00Z">
              <w:r>
                <w:rPr>
                  <w:sz w:val="18"/>
                  <w:szCs w:val="18"/>
                </w:rPr>
                <w:t>Update the gray box for the I2M – Invalid Second Move Out to show correct description of 2MR</w:t>
              </w:r>
            </w:ins>
          </w:p>
          <w:p w14:paraId="6D10A20C" w14:textId="77777777" w:rsidR="008F57A1" w:rsidRDefault="008F57A1" w:rsidP="008F57A1">
            <w:pPr>
              <w:rPr>
                <w:ins w:id="51" w:author="ERCOT" w:date="2024-03-07T12:24:00Z"/>
                <w:sz w:val="18"/>
                <w:szCs w:val="18"/>
              </w:rPr>
            </w:pPr>
            <w:ins w:id="52" w:author="ERCOT" w:date="2024-03-07T12:24:00Z">
              <w:r>
                <w:rPr>
                  <w:sz w:val="18"/>
                  <w:szCs w:val="18"/>
                </w:rPr>
                <w:t>Change Control 2023-844</w:t>
              </w:r>
            </w:ins>
          </w:p>
          <w:p w14:paraId="32259DF2" w14:textId="52B449EF" w:rsidR="008F57A1" w:rsidRDefault="008F57A1" w:rsidP="00E7614C">
            <w:pPr>
              <w:numPr>
                <w:ilvl w:val="0"/>
                <w:numId w:val="25"/>
              </w:numPr>
              <w:rPr>
                <w:sz w:val="18"/>
                <w:szCs w:val="18"/>
              </w:rPr>
              <w:pPrChange w:id="53" w:author="ERCOT" w:date="2024-03-07T12:24:00Z">
                <w:pPr>
                  <w:numPr>
                    <w:numId w:val="22"/>
                  </w:numPr>
                  <w:ind w:left="360" w:hanging="360"/>
                </w:pPr>
              </w:pPrChange>
            </w:pPr>
            <w:ins w:id="54" w:author="ERCOT" w:date="2024-03-07T12:24:00Z">
              <w:r w:rsidRPr="00194F53">
                <w:rPr>
                  <w:sz w:val="18"/>
                  <w:szCs w:val="18"/>
                </w:rPr>
                <w:t>This Change Control is a correction by deleting the Reject Reason Code of “I2M - Invalid Second Move-Out” including graybox stating “Received Invalid 2MR code” from the 814_04 TX SET</w:t>
              </w:r>
            </w:ins>
            <w:r w:rsidRPr="00194F53">
              <w:rPr>
                <w:sz w:val="18"/>
                <w:szCs w:val="18"/>
              </w:rPr>
              <w:t xml:space="preserve"> transaction </w:t>
            </w:r>
            <w:del w:id="55" w:author="ERCOT" w:date="2024-03-07T12:24:00Z">
              <w:r w:rsidR="00253768" w:rsidRPr="00253768">
                <w:rPr>
                  <w:sz w:val="18"/>
                  <w:szCs w:val="18"/>
                </w:rPr>
                <w:delText>processing upon entry into retail competition.</w:delText>
              </w:r>
            </w:del>
            <w:ins w:id="56" w:author="ERCOT" w:date="2024-03-07T12:24:00Z">
              <w:r w:rsidRPr="00194F53">
                <w:rPr>
                  <w:sz w:val="18"/>
                  <w:szCs w:val="18"/>
                </w:rPr>
                <w:t>that was previously Approved with Change Control 2021-830 (original redline added I2M) and I2M clarified on Change Control 2023-842</w:t>
              </w:r>
            </w:ins>
          </w:p>
          <w:p w14:paraId="682922DB" w14:textId="77777777" w:rsidR="008F57A1" w:rsidRDefault="00AD762A" w:rsidP="008F57A1">
            <w:pPr>
              <w:rPr>
                <w:ins w:id="57" w:author="ERCOT" w:date="2024-03-07T12:24:00Z"/>
                <w:sz w:val="18"/>
                <w:szCs w:val="18"/>
              </w:rPr>
            </w:pPr>
            <w:ins w:id="58" w:author="ERCOT" w:date="2024-03-07T12:24:00Z">
              <w:r>
                <w:rPr>
                  <w:sz w:val="18"/>
                  <w:szCs w:val="18"/>
                </w:rPr>
                <w:t>Change Control 2023-846</w:t>
              </w:r>
            </w:ins>
          </w:p>
          <w:p w14:paraId="0D2B1283" w14:textId="77777777" w:rsidR="00AD762A" w:rsidRDefault="00AD762A" w:rsidP="00E7614C">
            <w:pPr>
              <w:numPr>
                <w:ilvl w:val="0"/>
                <w:numId w:val="25"/>
              </w:numPr>
              <w:rPr>
                <w:ins w:id="59" w:author="ERCOT" w:date="2024-03-07T12:24:00Z"/>
                <w:sz w:val="18"/>
                <w:szCs w:val="18"/>
              </w:rPr>
            </w:pPr>
            <w:ins w:id="60" w:author="ERCOT" w:date="2024-03-07T12:24:00Z">
              <w:r>
                <w:rPr>
                  <w:sz w:val="18"/>
                  <w:szCs w:val="18"/>
                </w:rPr>
                <w:t>This Change Control clarifies the use of PCI and TMI.  PCI is not valid on a Move Out Transaction, if the LIN07 or LIN09 contains MVO.  TMI is only valid on a Move In transaction, the LIN07 or LIN09 must contain MVI.</w:t>
              </w:r>
            </w:ins>
          </w:p>
          <w:p w14:paraId="4871F518" w14:textId="77777777" w:rsidR="00AD762A" w:rsidRDefault="00E7614C" w:rsidP="008F57A1">
            <w:pPr>
              <w:rPr>
                <w:ins w:id="61" w:author="ERCOT" w:date="2024-03-07T12:24:00Z"/>
                <w:sz w:val="18"/>
                <w:szCs w:val="18"/>
              </w:rPr>
            </w:pPr>
            <w:ins w:id="62" w:author="ERCOT" w:date="2024-03-07T12:24:00Z">
              <w:r>
                <w:rPr>
                  <w:sz w:val="18"/>
                  <w:szCs w:val="18"/>
                </w:rPr>
                <w:t>Change Control 2024-848</w:t>
              </w:r>
            </w:ins>
          </w:p>
          <w:p w14:paraId="56D47AD3" w14:textId="77777777" w:rsidR="00E7614C" w:rsidRDefault="00E7614C" w:rsidP="00E7614C">
            <w:pPr>
              <w:numPr>
                <w:ilvl w:val="0"/>
                <w:numId w:val="25"/>
              </w:numPr>
              <w:rPr>
                <w:ins w:id="63" w:author="ERCOT" w:date="2024-03-07T12:24:00Z"/>
                <w:sz w:val="18"/>
                <w:szCs w:val="18"/>
              </w:rPr>
            </w:pPr>
            <w:ins w:id="64" w:author="ERCOT" w:date="2024-03-07T12:24:00Z">
              <w:r>
                <w:rPr>
                  <w:sz w:val="18"/>
                  <w:szCs w:val="18"/>
                </w:rPr>
                <w:t>Adds graybox language that “State or Province Code(s) will only contain uppercase letters and if applicable digits (0-9). Punctuation must be excluded” to the N402 of the N4 Customer Service Address</w:t>
              </w:r>
            </w:ins>
          </w:p>
          <w:p w14:paraId="3078DA14" w14:textId="77777777" w:rsidR="00E7614C" w:rsidRDefault="00E7614C" w:rsidP="00E7614C">
            <w:pPr>
              <w:ind w:left="360"/>
              <w:rPr>
                <w:sz w:val="18"/>
                <w:szCs w:val="18"/>
              </w:rPr>
            </w:pPr>
          </w:p>
        </w:tc>
      </w:tr>
    </w:tbl>
    <w:p w14:paraId="35629910" w14:textId="77777777" w:rsidR="002A4644" w:rsidRDefault="002A4644">
      <w:pPr>
        <w:tabs>
          <w:tab w:val="right" w:pos="1800"/>
          <w:tab w:val="left" w:pos="2160"/>
        </w:tabs>
        <w:jc w:val="center"/>
        <w:rPr>
          <w:snapToGrid w:val="0"/>
          <w:sz w:val="20"/>
          <w:szCs w:val="20"/>
        </w:rPr>
      </w:pPr>
    </w:p>
    <w:p w14:paraId="2296CA3D" w14:textId="77777777" w:rsidR="002A4644" w:rsidRPr="002A4644" w:rsidRDefault="002A4644" w:rsidP="002A4644">
      <w:pPr>
        <w:rPr>
          <w:sz w:val="20"/>
          <w:szCs w:val="20"/>
        </w:rPr>
      </w:pPr>
    </w:p>
    <w:p w14:paraId="0DD94E52" w14:textId="77777777" w:rsidR="002A4644" w:rsidRDefault="002A4644">
      <w:pPr>
        <w:tabs>
          <w:tab w:val="right" w:pos="1800"/>
          <w:tab w:val="left" w:pos="2160"/>
        </w:tabs>
        <w:jc w:val="center"/>
        <w:rPr>
          <w:sz w:val="20"/>
          <w:szCs w:val="20"/>
        </w:rPr>
      </w:pPr>
    </w:p>
    <w:p w14:paraId="649E5031" w14:textId="77777777" w:rsidR="002A4644" w:rsidRDefault="002A4644" w:rsidP="002A4644">
      <w:pPr>
        <w:tabs>
          <w:tab w:val="right" w:pos="1800"/>
          <w:tab w:val="left" w:pos="2160"/>
          <w:tab w:val="left" w:pos="4185"/>
        </w:tabs>
        <w:rPr>
          <w:sz w:val="20"/>
          <w:szCs w:val="20"/>
        </w:rPr>
      </w:pPr>
      <w:r>
        <w:rPr>
          <w:sz w:val="20"/>
          <w:szCs w:val="20"/>
        </w:rPr>
        <w:tab/>
      </w:r>
      <w:r>
        <w:rPr>
          <w:sz w:val="20"/>
          <w:szCs w:val="20"/>
        </w:rPr>
        <w:tab/>
      </w:r>
      <w:r>
        <w:rPr>
          <w:sz w:val="20"/>
          <w:szCs w:val="20"/>
        </w:rPr>
        <w:tab/>
      </w:r>
    </w:p>
    <w:p w14:paraId="28774EAE" w14:textId="77777777" w:rsidR="00D25B80" w:rsidRDefault="00D25B80">
      <w:pPr>
        <w:tabs>
          <w:tab w:val="right" w:pos="1800"/>
          <w:tab w:val="left" w:pos="2160"/>
        </w:tabs>
        <w:jc w:val="center"/>
        <w:rPr>
          <w:snapToGrid w:val="0"/>
          <w:sz w:val="20"/>
          <w:szCs w:val="20"/>
        </w:rPr>
      </w:pPr>
      <w:r w:rsidRPr="002A4644">
        <w:rPr>
          <w:sz w:val="20"/>
          <w:szCs w:val="20"/>
        </w:rPr>
        <w:br w:type="page"/>
      </w:r>
    </w:p>
    <w:p w14:paraId="04122BC0" w14:textId="77777777" w:rsidR="00D25B80" w:rsidRDefault="00D25B80">
      <w:pPr>
        <w:tabs>
          <w:tab w:val="right" w:pos="1800"/>
          <w:tab w:val="left" w:pos="2160"/>
        </w:tabs>
        <w:jc w:val="center"/>
        <w:rPr>
          <w:snapToGrid w:val="0"/>
          <w:sz w:val="20"/>
          <w:szCs w:val="20"/>
        </w:rPr>
      </w:pPr>
    </w:p>
    <w:p w14:paraId="0FDDE54A" w14:textId="77777777" w:rsidR="00D4780D" w:rsidRDefault="00D4780D" w:rsidP="00D4780D">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4EB20BD8" w14:textId="77777777" w:rsidR="00D4780D" w:rsidRDefault="00D4780D" w:rsidP="00D4780D">
      <w:pPr>
        <w:tabs>
          <w:tab w:val="right" w:pos="1800"/>
          <w:tab w:val="left" w:pos="2160"/>
        </w:tabs>
        <w:jc w:val="center"/>
        <w:rPr>
          <w:b/>
          <w:bCs/>
          <w:sz w:val="20"/>
          <w:szCs w:val="20"/>
        </w:rPr>
      </w:pPr>
    </w:p>
    <w:p w14:paraId="1F7D2DA5" w14:textId="34778BEF" w:rsidR="00D4780D" w:rsidRDefault="00D4780D" w:rsidP="00D4780D">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60288" behindDoc="0" locked="0" layoutInCell="0" allowOverlap="1" wp14:anchorId="08C989F4" wp14:editId="491136FE">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0B8D111" w14:textId="77777777" w:rsidR="00D4780D" w:rsidRDefault="00D4780D" w:rsidP="00D4780D">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C989F4"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0B8D111" w14:textId="77777777" w:rsidR="00D4780D" w:rsidRDefault="00D4780D" w:rsidP="00D4780D">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204CD40E" w14:textId="78D6C7D8" w:rsidR="00D4780D" w:rsidRDefault="00D4780D" w:rsidP="00D4780D">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467571C7" wp14:editId="4E8C5647">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9461C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sz w:val="20"/>
          <w:szCs w:val="20"/>
        </w:rPr>
        <w:tab/>
        <w:t>Segment:</w:t>
      </w:r>
      <w:r>
        <w:rPr>
          <w:b/>
          <w:bCs/>
          <w:sz w:val="20"/>
          <w:szCs w:val="20"/>
        </w:rPr>
        <w:tab/>
      </w:r>
      <w:r>
        <w:rPr>
          <w:b/>
          <w:bCs/>
          <w:sz w:val="40"/>
          <w:szCs w:val="40"/>
        </w:rPr>
        <w:t>REF</w:t>
      </w:r>
      <w:r>
        <w:rPr>
          <w:b/>
          <w:bCs/>
        </w:rPr>
        <w:t xml:space="preserve"> Reference Identification (ESI ID)</w:t>
      </w:r>
    </w:p>
    <w:p w14:paraId="3E6FF102" w14:textId="77777777" w:rsidR="00D4780D" w:rsidRDefault="00D4780D" w:rsidP="00D4780D">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677D9DFC" w14:textId="77777777" w:rsidR="00D4780D" w:rsidRDefault="00D4780D" w:rsidP="00D4780D">
      <w:pPr>
        <w:tabs>
          <w:tab w:val="right" w:pos="1800"/>
          <w:tab w:val="left" w:pos="2160"/>
        </w:tabs>
        <w:adjustRightInd w:val="0"/>
        <w:ind w:left="2160" w:hanging="2160"/>
      </w:pPr>
      <w:r>
        <w:rPr>
          <w:sz w:val="20"/>
          <w:szCs w:val="20"/>
        </w:rPr>
        <w:tab/>
      </w:r>
      <w:r>
        <w:rPr>
          <w:b/>
          <w:bCs/>
          <w:sz w:val="20"/>
          <w:szCs w:val="20"/>
        </w:rPr>
        <w:t>Loop:</w:t>
      </w:r>
      <w:r>
        <w:tab/>
        <w:t>LIN        Optional</w:t>
      </w:r>
    </w:p>
    <w:p w14:paraId="5922B898" w14:textId="77777777" w:rsidR="00D4780D" w:rsidRDefault="00D4780D" w:rsidP="00D4780D">
      <w:pPr>
        <w:tabs>
          <w:tab w:val="right" w:pos="1800"/>
          <w:tab w:val="left" w:pos="2160"/>
        </w:tabs>
        <w:adjustRightInd w:val="0"/>
        <w:ind w:left="2160" w:hanging="2160"/>
      </w:pPr>
      <w:r>
        <w:tab/>
      </w:r>
      <w:r>
        <w:rPr>
          <w:b/>
          <w:bCs/>
          <w:sz w:val="20"/>
          <w:szCs w:val="20"/>
        </w:rPr>
        <w:t>Level:</w:t>
      </w:r>
      <w:r>
        <w:tab/>
        <w:t>Detail</w:t>
      </w:r>
    </w:p>
    <w:p w14:paraId="24107636" w14:textId="77777777" w:rsidR="00D4780D" w:rsidRDefault="00D4780D" w:rsidP="00D4780D">
      <w:pPr>
        <w:tabs>
          <w:tab w:val="right" w:pos="1800"/>
          <w:tab w:val="left" w:pos="2160"/>
        </w:tabs>
        <w:adjustRightInd w:val="0"/>
        <w:ind w:left="2160" w:hanging="2160"/>
      </w:pPr>
      <w:r>
        <w:tab/>
      </w:r>
      <w:r>
        <w:rPr>
          <w:b/>
          <w:bCs/>
          <w:sz w:val="20"/>
          <w:szCs w:val="20"/>
        </w:rPr>
        <w:t>Usage:</w:t>
      </w:r>
      <w:r>
        <w:tab/>
        <w:t>Optional</w:t>
      </w:r>
    </w:p>
    <w:p w14:paraId="2693CB0A" w14:textId="77777777" w:rsidR="00D4780D" w:rsidRDefault="00D4780D" w:rsidP="00D4780D">
      <w:pPr>
        <w:tabs>
          <w:tab w:val="right" w:pos="1800"/>
          <w:tab w:val="left" w:pos="2160"/>
        </w:tabs>
        <w:adjustRightInd w:val="0"/>
        <w:ind w:left="2160" w:hanging="2160"/>
      </w:pPr>
      <w:r>
        <w:tab/>
      </w:r>
      <w:r>
        <w:rPr>
          <w:b/>
          <w:bCs/>
          <w:sz w:val="20"/>
          <w:szCs w:val="20"/>
        </w:rPr>
        <w:t>Max Use:</w:t>
      </w:r>
      <w:r>
        <w:tab/>
        <w:t>&gt;1</w:t>
      </w:r>
    </w:p>
    <w:p w14:paraId="0EE0F4CF" w14:textId="77777777" w:rsidR="00D4780D" w:rsidRDefault="00D4780D" w:rsidP="00D4780D">
      <w:pPr>
        <w:tabs>
          <w:tab w:val="right" w:pos="1800"/>
          <w:tab w:val="left" w:pos="2160"/>
        </w:tabs>
        <w:adjustRightInd w:val="0"/>
        <w:ind w:left="2160" w:hanging="2160"/>
      </w:pPr>
      <w:r>
        <w:tab/>
      </w:r>
      <w:r>
        <w:rPr>
          <w:b/>
          <w:bCs/>
          <w:sz w:val="20"/>
          <w:szCs w:val="20"/>
        </w:rPr>
        <w:t>Purpose:</w:t>
      </w:r>
      <w:r>
        <w:tab/>
        <w:t>To specify identifying information</w:t>
      </w:r>
    </w:p>
    <w:p w14:paraId="671C6930" w14:textId="77777777" w:rsidR="00D4780D" w:rsidRDefault="00D4780D" w:rsidP="00D4780D">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47FC34EC" w14:textId="77777777" w:rsidR="00D4780D" w:rsidRDefault="00D4780D" w:rsidP="00D4780D">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31871D73" w14:textId="77777777" w:rsidR="00D4780D" w:rsidRDefault="00D4780D" w:rsidP="00D4780D">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278184D8" w14:textId="77777777" w:rsidR="00D4780D" w:rsidRDefault="00D4780D" w:rsidP="00D4780D">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2ED2118F" w14:textId="3C8B8883" w:rsidR="00D4780D" w:rsidRDefault="00D4780D" w:rsidP="00D4780D">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26910445" wp14:editId="21C2783D">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D397363" w14:textId="77777777" w:rsidR="00D4780D" w:rsidRDefault="00D4780D" w:rsidP="00D4780D">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10445"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2D397363" w14:textId="77777777" w:rsidR="00D4780D" w:rsidRDefault="00D4780D" w:rsidP="00D4780D">
                      <w:pPr>
                        <w:rPr>
                          <w:sz w:val="20"/>
                          <w:szCs w:val="20"/>
                        </w:rPr>
                      </w:pPr>
                      <w:r>
                        <w:rPr>
                          <w:sz w:val="20"/>
                          <w:szCs w:val="20"/>
                        </w:rPr>
                        <w:t>This section is used to show the Texas Rules for implementation of this segment.</w:t>
                      </w:r>
                    </w:p>
                  </w:txbxContent>
                </v:textbox>
              </v:shape>
            </w:pict>
          </mc:Fallback>
        </mc:AlternateConten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4780D" w14:paraId="448FB08B" w14:textId="77777777" w:rsidTr="003E7488">
        <w:tc>
          <w:tcPr>
            <w:tcW w:w="1944" w:type="dxa"/>
            <w:tcBorders>
              <w:top w:val="nil"/>
              <w:left w:val="nil"/>
              <w:bottom w:val="nil"/>
              <w:right w:val="nil"/>
            </w:tcBorders>
          </w:tcPr>
          <w:p w14:paraId="4BF8728A" w14:textId="465B25B5" w:rsidR="00D4780D" w:rsidRDefault="00D4780D"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443CD06D" wp14:editId="2EBDE732">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B0A6C"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sz w:val="20"/>
                <w:szCs w:val="20"/>
              </w:rPr>
              <w:t>Notes:</w:t>
            </w:r>
          </w:p>
        </w:tc>
        <w:tc>
          <w:tcPr>
            <w:tcW w:w="216" w:type="dxa"/>
            <w:tcBorders>
              <w:top w:val="nil"/>
              <w:left w:val="nil"/>
              <w:bottom w:val="nil"/>
              <w:right w:val="nil"/>
            </w:tcBorders>
          </w:tcPr>
          <w:p w14:paraId="154EFEF0" w14:textId="77777777" w:rsidR="00D4780D" w:rsidRDefault="00D4780D" w:rsidP="003E7488">
            <w:pPr>
              <w:adjustRightInd w:val="0"/>
              <w:ind w:right="144"/>
              <w:jc w:val="right"/>
            </w:pPr>
          </w:p>
        </w:tc>
        <w:tc>
          <w:tcPr>
            <w:tcW w:w="5760" w:type="dxa"/>
            <w:tcBorders>
              <w:top w:val="nil"/>
              <w:left w:val="nil"/>
              <w:bottom w:val="nil"/>
              <w:right w:val="nil"/>
            </w:tcBorders>
            <w:shd w:val="pct20" w:color="auto" w:fill="auto"/>
          </w:tcPr>
          <w:p w14:paraId="1296F8C2" w14:textId="77777777" w:rsidR="00D4780D" w:rsidRDefault="00D4780D" w:rsidP="003E7488">
            <w:pPr>
              <w:adjustRightInd w:val="0"/>
              <w:ind w:right="144"/>
              <w:rPr>
                <w:sz w:val="20"/>
                <w:szCs w:val="20"/>
              </w:rPr>
            </w:pPr>
            <w:r>
              <w:rPr>
                <w:sz w:val="20"/>
                <w:szCs w:val="20"/>
              </w:rPr>
              <w:t>Required</w:t>
            </w:r>
          </w:p>
          <w:p w14:paraId="44D1ED76" w14:textId="77777777" w:rsidR="00D4780D" w:rsidRDefault="00D4780D" w:rsidP="003E7488">
            <w:pPr>
              <w:adjustRightInd w:val="0"/>
              <w:ind w:right="144"/>
              <w:rPr>
                <w:sz w:val="20"/>
                <w:szCs w:val="20"/>
              </w:rPr>
            </w:pPr>
          </w:p>
        </w:tc>
      </w:tr>
      <w:tr w:rsidR="00D4780D" w14:paraId="0D2DB988" w14:textId="77777777" w:rsidTr="003E7488">
        <w:tc>
          <w:tcPr>
            <w:tcW w:w="1944" w:type="dxa"/>
            <w:tcBorders>
              <w:top w:val="nil"/>
              <w:left w:val="nil"/>
              <w:bottom w:val="nil"/>
              <w:right w:val="nil"/>
            </w:tcBorders>
          </w:tcPr>
          <w:p w14:paraId="577494D1" w14:textId="77777777" w:rsidR="00D4780D" w:rsidRDefault="00D4780D" w:rsidP="003E7488">
            <w:pPr>
              <w:adjustRightInd w:val="0"/>
              <w:ind w:right="144"/>
              <w:rPr>
                <w:sz w:val="20"/>
                <w:szCs w:val="20"/>
              </w:rPr>
            </w:pPr>
          </w:p>
        </w:tc>
        <w:tc>
          <w:tcPr>
            <w:tcW w:w="216" w:type="dxa"/>
            <w:tcBorders>
              <w:top w:val="nil"/>
              <w:left w:val="nil"/>
              <w:bottom w:val="nil"/>
              <w:right w:val="nil"/>
            </w:tcBorders>
          </w:tcPr>
          <w:p w14:paraId="2E7E0B57" w14:textId="77777777" w:rsidR="00D4780D" w:rsidRDefault="00D4780D" w:rsidP="003E7488">
            <w:pPr>
              <w:adjustRightInd w:val="0"/>
              <w:ind w:right="144"/>
              <w:rPr>
                <w:sz w:val="20"/>
                <w:szCs w:val="20"/>
              </w:rPr>
            </w:pPr>
          </w:p>
        </w:tc>
        <w:tc>
          <w:tcPr>
            <w:tcW w:w="5760" w:type="dxa"/>
            <w:tcBorders>
              <w:top w:val="nil"/>
              <w:left w:val="nil"/>
              <w:bottom w:val="nil"/>
              <w:right w:val="nil"/>
            </w:tcBorders>
            <w:shd w:val="pct20" w:color="auto" w:fill="auto"/>
          </w:tcPr>
          <w:p w14:paraId="3485D449" w14:textId="77777777" w:rsidR="00D4780D" w:rsidRDefault="00D4780D" w:rsidP="003E7488">
            <w:pPr>
              <w:adjustRightInd w:val="0"/>
              <w:ind w:right="144"/>
              <w:rPr>
                <w:sz w:val="20"/>
                <w:szCs w:val="20"/>
              </w:rPr>
            </w:pPr>
            <w:r>
              <w:rPr>
                <w:sz w:val="20"/>
                <w:szCs w:val="20"/>
              </w:rPr>
              <w:t>REF~Q5~~10111111234567890ABCDEFGHIJKLMNOPQRS</w:t>
            </w:r>
          </w:p>
        </w:tc>
      </w:tr>
    </w:tbl>
    <w:p w14:paraId="2E33550C" w14:textId="248B09A5" w:rsidR="00D4780D" w:rsidRDefault="00D4780D" w:rsidP="00D4780D">
      <w:pPr>
        <w:adjustRightInd w:val="0"/>
        <w:rPr>
          <w:sz w:val="20"/>
          <w:szCs w:val="20"/>
        </w:rPr>
      </w:pPr>
      <w:r>
        <w:rPr>
          <w:noProof/>
        </w:rPr>
        <mc:AlternateContent>
          <mc:Choice Requires="wps">
            <w:drawing>
              <wp:anchor distT="0" distB="0" distL="114300" distR="114300" simplePos="0" relativeHeight="251664384" behindDoc="0" locked="0" layoutInCell="0" allowOverlap="1" wp14:anchorId="26663361" wp14:editId="61D431E5">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DF44B30"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02528182" w14:textId="5EC8072C" w:rsidR="00D4780D" w:rsidRDefault="00D4780D" w:rsidP="00D4780D">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08FAF7E3" wp14:editId="0B5BE0B4">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00C5A42" w14:textId="77777777" w:rsidR="00D4780D" w:rsidRDefault="00D4780D" w:rsidP="00D4780D">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F7E3"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00C5A42" w14:textId="77777777" w:rsidR="00D4780D" w:rsidRDefault="00D4780D" w:rsidP="00D4780D">
                      <w:pPr>
                        <w:rPr>
                          <w:sz w:val="20"/>
                          <w:szCs w:val="20"/>
                        </w:rPr>
                      </w:pPr>
                      <w:r>
                        <w:rPr>
                          <w:sz w:val="20"/>
                          <w:szCs w:val="20"/>
                        </w:rPr>
                        <w:t>One or more examples.</w:t>
                      </w:r>
                    </w:p>
                  </w:txbxContent>
                </v:textbox>
              </v:shape>
            </w:pict>
          </mc:Fallback>
        </mc:AlternateContent>
      </w:r>
      <w:r>
        <w:rPr>
          <w:b/>
          <w:bCs/>
          <w:sz w:val="20"/>
          <w:szCs w:val="20"/>
        </w:rPr>
        <w:t>Data Element Summary</w:t>
      </w:r>
    </w:p>
    <w:p w14:paraId="323F0B07" w14:textId="77777777" w:rsidR="00D4780D" w:rsidRDefault="00D4780D" w:rsidP="00D4780D">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3796EB3B" w14:textId="77777777" w:rsidR="00D4780D" w:rsidRDefault="00D4780D" w:rsidP="00D4780D">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4780D" w14:paraId="42ADDA6C" w14:textId="77777777" w:rsidTr="003E7488">
        <w:tc>
          <w:tcPr>
            <w:tcW w:w="1007" w:type="dxa"/>
            <w:tcBorders>
              <w:top w:val="nil"/>
              <w:left w:val="nil"/>
              <w:bottom w:val="nil"/>
              <w:right w:val="nil"/>
            </w:tcBorders>
          </w:tcPr>
          <w:p w14:paraId="33CAFF31" w14:textId="77777777" w:rsidR="00D4780D" w:rsidRPr="00520150" w:rsidRDefault="00D4780D" w:rsidP="003E7488">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14:paraId="0DACBC97" w14:textId="77777777" w:rsidR="00D4780D" w:rsidRDefault="00D4780D" w:rsidP="003E7488">
            <w:pPr>
              <w:adjustRightInd w:val="0"/>
              <w:ind w:right="144"/>
              <w:jc w:val="center"/>
            </w:pPr>
            <w:r>
              <w:rPr>
                <w:b/>
                <w:bCs/>
                <w:sz w:val="20"/>
                <w:szCs w:val="20"/>
              </w:rPr>
              <w:t>REF01</w:t>
            </w:r>
          </w:p>
        </w:tc>
        <w:tc>
          <w:tcPr>
            <w:tcW w:w="893" w:type="dxa"/>
            <w:tcBorders>
              <w:top w:val="nil"/>
              <w:left w:val="nil"/>
              <w:bottom w:val="nil"/>
              <w:right w:val="nil"/>
            </w:tcBorders>
          </w:tcPr>
          <w:p w14:paraId="36CBB2C4" w14:textId="77777777" w:rsidR="00D4780D" w:rsidRDefault="00D4780D" w:rsidP="003E7488">
            <w:pPr>
              <w:adjustRightInd w:val="0"/>
              <w:ind w:right="144"/>
              <w:jc w:val="center"/>
            </w:pPr>
            <w:r>
              <w:rPr>
                <w:b/>
                <w:bCs/>
                <w:sz w:val="20"/>
                <w:szCs w:val="20"/>
              </w:rPr>
              <w:t>128</w:t>
            </w:r>
          </w:p>
        </w:tc>
        <w:tc>
          <w:tcPr>
            <w:tcW w:w="4968" w:type="dxa"/>
            <w:gridSpan w:val="4"/>
            <w:tcBorders>
              <w:top w:val="nil"/>
              <w:left w:val="nil"/>
              <w:bottom w:val="nil"/>
              <w:right w:val="nil"/>
            </w:tcBorders>
          </w:tcPr>
          <w:p w14:paraId="3F95CEBD" w14:textId="77777777" w:rsidR="00D4780D" w:rsidRDefault="00D4780D" w:rsidP="003E7488">
            <w:pPr>
              <w:adjustRightInd w:val="0"/>
              <w:ind w:right="144"/>
            </w:pPr>
            <w:r>
              <w:rPr>
                <w:b/>
                <w:bCs/>
                <w:sz w:val="20"/>
                <w:szCs w:val="20"/>
              </w:rPr>
              <w:t>Reference Identification Qualifier</w:t>
            </w:r>
          </w:p>
        </w:tc>
        <w:tc>
          <w:tcPr>
            <w:tcW w:w="432" w:type="dxa"/>
            <w:tcBorders>
              <w:top w:val="nil"/>
              <w:left w:val="nil"/>
              <w:bottom w:val="nil"/>
              <w:right w:val="nil"/>
            </w:tcBorders>
          </w:tcPr>
          <w:p w14:paraId="7128F1B6" w14:textId="77777777" w:rsidR="00D4780D" w:rsidRDefault="00D4780D" w:rsidP="003E7488">
            <w:pPr>
              <w:adjustRightInd w:val="0"/>
              <w:ind w:right="144"/>
              <w:jc w:val="center"/>
            </w:pPr>
            <w:r>
              <w:rPr>
                <w:b/>
                <w:bCs/>
                <w:sz w:val="20"/>
                <w:szCs w:val="20"/>
              </w:rPr>
              <w:t>M</w:t>
            </w:r>
          </w:p>
        </w:tc>
        <w:tc>
          <w:tcPr>
            <w:tcW w:w="35" w:type="dxa"/>
            <w:tcBorders>
              <w:top w:val="nil"/>
              <w:left w:val="nil"/>
              <w:bottom w:val="nil"/>
              <w:right w:val="nil"/>
            </w:tcBorders>
          </w:tcPr>
          <w:p w14:paraId="4ACDD724" w14:textId="77777777" w:rsidR="00D4780D" w:rsidRDefault="00D4780D" w:rsidP="003E7488">
            <w:pPr>
              <w:adjustRightInd w:val="0"/>
              <w:ind w:right="144"/>
              <w:jc w:val="center"/>
            </w:pPr>
          </w:p>
        </w:tc>
        <w:tc>
          <w:tcPr>
            <w:tcW w:w="1440" w:type="dxa"/>
            <w:gridSpan w:val="3"/>
            <w:tcBorders>
              <w:top w:val="nil"/>
              <w:left w:val="nil"/>
              <w:bottom w:val="nil"/>
              <w:right w:val="nil"/>
            </w:tcBorders>
          </w:tcPr>
          <w:p w14:paraId="55C35C04" w14:textId="77777777" w:rsidR="00D4780D" w:rsidRDefault="00D4780D" w:rsidP="003E7488">
            <w:pPr>
              <w:adjustRightInd w:val="0"/>
              <w:ind w:right="144"/>
            </w:pPr>
            <w:r>
              <w:rPr>
                <w:b/>
                <w:bCs/>
                <w:sz w:val="20"/>
                <w:szCs w:val="20"/>
              </w:rPr>
              <w:t>ID 2/3</w:t>
            </w:r>
          </w:p>
        </w:tc>
      </w:tr>
      <w:tr w:rsidR="00D4780D" w14:paraId="3275D2E3" w14:textId="77777777" w:rsidTr="003E7488">
        <w:trPr>
          <w:gridAfter w:val="1"/>
          <w:wAfter w:w="331" w:type="dxa"/>
        </w:trPr>
        <w:tc>
          <w:tcPr>
            <w:tcW w:w="2980" w:type="dxa"/>
            <w:gridSpan w:val="3"/>
            <w:tcBorders>
              <w:top w:val="nil"/>
              <w:left w:val="nil"/>
              <w:bottom w:val="nil"/>
              <w:right w:val="nil"/>
            </w:tcBorders>
          </w:tcPr>
          <w:p w14:paraId="22A13A54" w14:textId="77777777" w:rsidR="00D4780D" w:rsidRDefault="00D4780D" w:rsidP="003E7488">
            <w:pPr>
              <w:adjustRightInd w:val="0"/>
              <w:ind w:right="144"/>
              <w:rPr>
                <w:sz w:val="20"/>
                <w:szCs w:val="20"/>
              </w:rPr>
            </w:pPr>
          </w:p>
        </w:tc>
        <w:tc>
          <w:tcPr>
            <w:tcW w:w="6544" w:type="dxa"/>
            <w:gridSpan w:val="8"/>
            <w:tcBorders>
              <w:top w:val="nil"/>
              <w:left w:val="nil"/>
              <w:bottom w:val="nil"/>
              <w:right w:val="nil"/>
            </w:tcBorders>
          </w:tcPr>
          <w:p w14:paraId="1E475ADF" w14:textId="77777777" w:rsidR="00D4780D" w:rsidRDefault="00D4780D" w:rsidP="003E7488">
            <w:pPr>
              <w:adjustRightInd w:val="0"/>
              <w:ind w:right="144"/>
              <w:rPr>
                <w:sz w:val="20"/>
                <w:szCs w:val="20"/>
              </w:rPr>
            </w:pPr>
            <w:r>
              <w:rPr>
                <w:sz w:val="20"/>
                <w:szCs w:val="20"/>
              </w:rPr>
              <w:t>Code qualifying the Reference Identification</w:t>
            </w:r>
          </w:p>
        </w:tc>
      </w:tr>
      <w:tr w:rsidR="00D4780D" w14:paraId="068E8BA1" w14:textId="77777777" w:rsidTr="003E7488">
        <w:trPr>
          <w:gridAfter w:val="1"/>
          <w:wAfter w:w="331" w:type="dxa"/>
        </w:trPr>
        <w:tc>
          <w:tcPr>
            <w:tcW w:w="3168" w:type="dxa"/>
            <w:gridSpan w:val="4"/>
            <w:tcBorders>
              <w:top w:val="nil"/>
              <w:left w:val="nil"/>
              <w:bottom w:val="nil"/>
              <w:right w:val="nil"/>
            </w:tcBorders>
          </w:tcPr>
          <w:p w14:paraId="6D2818F1" w14:textId="77777777" w:rsidR="00D4780D" w:rsidRDefault="00D4780D" w:rsidP="003E7488">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3651C485" w14:textId="77777777" w:rsidR="00D4780D" w:rsidRDefault="00D4780D" w:rsidP="003E7488">
            <w:pPr>
              <w:adjustRightInd w:val="0"/>
              <w:ind w:right="144"/>
              <w:rPr>
                <w:sz w:val="20"/>
                <w:szCs w:val="20"/>
              </w:rPr>
            </w:pPr>
            <w:r>
              <w:rPr>
                <w:sz w:val="20"/>
                <w:szCs w:val="20"/>
              </w:rPr>
              <w:t>Q5</w:t>
            </w:r>
          </w:p>
        </w:tc>
        <w:tc>
          <w:tcPr>
            <w:tcW w:w="145" w:type="dxa"/>
            <w:tcBorders>
              <w:top w:val="nil"/>
              <w:left w:val="nil"/>
              <w:bottom w:val="nil"/>
              <w:right w:val="nil"/>
            </w:tcBorders>
          </w:tcPr>
          <w:p w14:paraId="79ECFC9A" w14:textId="77777777" w:rsidR="00D4780D" w:rsidRDefault="00D4780D" w:rsidP="003E7488">
            <w:pPr>
              <w:adjustRightInd w:val="0"/>
              <w:ind w:right="144"/>
              <w:rPr>
                <w:sz w:val="20"/>
                <w:szCs w:val="20"/>
              </w:rPr>
            </w:pPr>
          </w:p>
        </w:tc>
        <w:tc>
          <w:tcPr>
            <w:tcW w:w="4844" w:type="dxa"/>
            <w:gridSpan w:val="5"/>
            <w:tcBorders>
              <w:top w:val="nil"/>
              <w:left w:val="nil"/>
              <w:bottom w:val="nil"/>
              <w:right w:val="nil"/>
            </w:tcBorders>
          </w:tcPr>
          <w:p w14:paraId="13A39B6E" w14:textId="77777777" w:rsidR="00D4780D" w:rsidRDefault="00D4780D" w:rsidP="003E7488">
            <w:pPr>
              <w:adjustRightInd w:val="0"/>
              <w:ind w:right="144"/>
              <w:rPr>
                <w:sz w:val="20"/>
                <w:szCs w:val="20"/>
              </w:rPr>
            </w:pPr>
            <w:r>
              <w:rPr>
                <w:sz w:val="20"/>
                <w:szCs w:val="20"/>
              </w:rPr>
              <w:t>Property Control Number</w:t>
            </w:r>
          </w:p>
        </w:tc>
      </w:tr>
      <w:tr w:rsidR="00D4780D" w14:paraId="0484577A" w14:textId="77777777" w:rsidTr="003E7488">
        <w:trPr>
          <w:gridAfter w:val="2"/>
          <w:wAfter w:w="474" w:type="dxa"/>
        </w:trPr>
        <w:tc>
          <w:tcPr>
            <w:tcW w:w="4680" w:type="dxa"/>
            <w:gridSpan w:val="6"/>
            <w:tcBorders>
              <w:top w:val="nil"/>
              <w:left w:val="nil"/>
              <w:bottom w:val="nil"/>
              <w:right w:val="nil"/>
            </w:tcBorders>
          </w:tcPr>
          <w:p w14:paraId="258F499A" w14:textId="77777777" w:rsidR="00D4780D" w:rsidRDefault="00D4780D" w:rsidP="003E7488">
            <w:pPr>
              <w:adjustRightInd w:val="0"/>
              <w:ind w:right="144"/>
              <w:rPr>
                <w:sz w:val="20"/>
                <w:szCs w:val="20"/>
              </w:rPr>
            </w:pPr>
          </w:p>
        </w:tc>
        <w:tc>
          <w:tcPr>
            <w:tcW w:w="4701" w:type="dxa"/>
            <w:gridSpan w:val="4"/>
            <w:tcBorders>
              <w:top w:val="nil"/>
              <w:left w:val="nil"/>
              <w:bottom w:val="nil"/>
              <w:right w:val="nil"/>
            </w:tcBorders>
            <w:shd w:val="pct20" w:color="auto" w:fill="auto"/>
          </w:tcPr>
          <w:p w14:paraId="05074F92" w14:textId="77777777" w:rsidR="00D4780D" w:rsidRDefault="00D4780D" w:rsidP="003E7488">
            <w:pPr>
              <w:adjustRightInd w:val="0"/>
              <w:ind w:right="144"/>
              <w:rPr>
                <w:sz w:val="20"/>
                <w:szCs w:val="20"/>
              </w:rPr>
            </w:pPr>
            <w:r>
              <w:rPr>
                <w:sz w:val="20"/>
                <w:szCs w:val="20"/>
              </w:rPr>
              <w:t>Electric Service Identifier (ESI ID)</w:t>
            </w:r>
          </w:p>
        </w:tc>
      </w:tr>
      <w:tr w:rsidR="00D4780D" w14:paraId="7FC25160" w14:textId="77777777" w:rsidTr="003E7488">
        <w:tc>
          <w:tcPr>
            <w:tcW w:w="1007" w:type="dxa"/>
            <w:tcBorders>
              <w:top w:val="nil"/>
              <w:left w:val="nil"/>
              <w:bottom w:val="nil"/>
              <w:right w:val="nil"/>
            </w:tcBorders>
          </w:tcPr>
          <w:p w14:paraId="641CA914" w14:textId="77777777" w:rsidR="00D4780D" w:rsidRPr="00520150" w:rsidRDefault="00D4780D" w:rsidP="003E7488">
            <w:pPr>
              <w:pStyle w:val="Heading1"/>
            </w:pPr>
            <w:r w:rsidRPr="00520150">
              <w:t>Must Use</w:t>
            </w:r>
          </w:p>
        </w:tc>
        <w:tc>
          <w:tcPr>
            <w:tcW w:w="1080" w:type="dxa"/>
            <w:tcBorders>
              <w:top w:val="nil"/>
              <w:left w:val="nil"/>
              <w:bottom w:val="nil"/>
              <w:right w:val="nil"/>
            </w:tcBorders>
          </w:tcPr>
          <w:p w14:paraId="3A8F423A" w14:textId="77777777" w:rsidR="00D4780D" w:rsidRDefault="00D4780D" w:rsidP="003E7488">
            <w:pPr>
              <w:adjustRightInd w:val="0"/>
              <w:ind w:right="144"/>
              <w:jc w:val="center"/>
            </w:pPr>
            <w:r>
              <w:rPr>
                <w:b/>
                <w:bCs/>
                <w:sz w:val="20"/>
                <w:szCs w:val="20"/>
              </w:rPr>
              <w:t>REF03</w:t>
            </w:r>
          </w:p>
        </w:tc>
        <w:tc>
          <w:tcPr>
            <w:tcW w:w="893" w:type="dxa"/>
            <w:tcBorders>
              <w:top w:val="nil"/>
              <w:left w:val="nil"/>
              <w:bottom w:val="nil"/>
              <w:right w:val="nil"/>
            </w:tcBorders>
          </w:tcPr>
          <w:p w14:paraId="24EC7C5F" w14:textId="77777777" w:rsidR="00D4780D" w:rsidRDefault="00D4780D" w:rsidP="003E7488">
            <w:pPr>
              <w:adjustRightInd w:val="0"/>
              <w:ind w:right="144"/>
              <w:jc w:val="center"/>
            </w:pPr>
            <w:r>
              <w:rPr>
                <w:b/>
                <w:bCs/>
                <w:sz w:val="20"/>
                <w:szCs w:val="20"/>
              </w:rPr>
              <w:t>352</w:t>
            </w:r>
          </w:p>
        </w:tc>
        <w:tc>
          <w:tcPr>
            <w:tcW w:w="4968" w:type="dxa"/>
            <w:gridSpan w:val="4"/>
            <w:tcBorders>
              <w:top w:val="nil"/>
              <w:left w:val="nil"/>
              <w:bottom w:val="nil"/>
              <w:right w:val="nil"/>
            </w:tcBorders>
          </w:tcPr>
          <w:p w14:paraId="1F6BFF10" w14:textId="77777777" w:rsidR="00D4780D" w:rsidRDefault="00D4780D" w:rsidP="003E7488">
            <w:pPr>
              <w:adjustRightInd w:val="0"/>
              <w:ind w:right="144"/>
            </w:pPr>
            <w:r>
              <w:rPr>
                <w:b/>
                <w:bCs/>
                <w:sz w:val="20"/>
                <w:szCs w:val="20"/>
              </w:rPr>
              <w:t>Description</w:t>
            </w:r>
          </w:p>
        </w:tc>
        <w:tc>
          <w:tcPr>
            <w:tcW w:w="432" w:type="dxa"/>
            <w:tcBorders>
              <w:top w:val="nil"/>
              <w:left w:val="nil"/>
              <w:bottom w:val="nil"/>
              <w:right w:val="nil"/>
            </w:tcBorders>
          </w:tcPr>
          <w:p w14:paraId="0D24C548" w14:textId="77777777" w:rsidR="00D4780D" w:rsidRDefault="00D4780D" w:rsidP="003E7488">
            <w:pPr>
              <w:adjustRightInd w:val="0"/>
              <w:ind w:right="144"/>
              <w:jc w:val="center"/>
            </w:pPr>
            <w:r>
              <w:rPr>
                <w:b/>
                <w:bCs/>
                <w:sz w:val="20"/>
                <w:szCs w:val="20"/>
              </w:rPr>
              <w:t>X</w:t>
            </w:r>
          </w:p>
        </w:tc>
        <w:tc>
          <w:tcPr>
            <w:tcW w:w="35" w:type="dxa"/>
            <w:tcBorders>
              <w:top w:val="nil"/>
              <w:left w:val="nil"/>
              <w:bottom w:val="nil"/>
              <w:right w:val="nil"/>
            </w:tcBorders>
          </w:tcPr>
          <w:p w14:paraId="56B12509" w14:textId="77777777" w:rsidR="00D4780D" w:rsidRDefault="00D4780D" w:rsidP="003E7488">
            <w:pPr>
              <w:adjustRightInd w:val="0"/>
              <w:ind w:right="144"/>
              <w:jc w:val="center"/>
            </w:pPr>
          </w:p>
        </w:tc>
        <w:tc>
          <w:tcPr>
            <w:tcW w:w="1440" w:type="dxa"/>
            <w:gridSpan w:val="3"/>
            <w:tcBorders>
              <w:top w:val="nil"/>
              <w:left w:val="nil"/>
              <w:bottom w:val="nil"/>
              <w:right w:val="nil"/>
            </w:tcBorders>
          </w:tcPr>
          <w:p w14:paraId="64E6A7DA" w14:textId="77777777" w:rsidR="00D4780D" w:rsidRDefault="00D4780D" w:rsidP="003E7488">
            <w:pPr>
              <w:adjustRightInd w:val="0"/>
              <w:ind w:right="144"/>
            </w:pPr>
            <w:r>
              <w:rPr>
                <w:b/>
                <w:bCs/>
                <w:sz w:val="20"/>
                <w:szCs w:val="20"/>
              </w:rPr>
              <w:t>AN 1/80</w:t>
            </w:r>
          </w:p>
        </w:tc>
      </w:tr>
      <w:tr w:rsidR="00D4780D" w14:paraId="49947DE1" w14:textId="77777777" w:rsidTr="003E7488">
        <w:trPr>
          <w:gridAfter w:val="1"/>
          <w:wAfter w:w="331" w:type="dxa"/>
        </w:trPr>
        <w:tc>
          <w:tcPr>
            <w:tcW w:w="2980" w:type="dxa"/>
            <w:gridSpan w:val="3"/>
            <w:tcBorders>
              <w:top w:val="nil"/>
              <w:left w:val="nil"/>
              <w:bottom w:val="nil"/>
              <w:right w:val="nil"/>
            </w:tcBorders>
          </w:tcPr>
          <w:p w14:paraId="5CB8C164" w14:textId="77777777" w:rsidR="00D4780D" w:rsidRDefault="00D4780D" w:rsidP="003E7488">
            <w:pPr>
              <w:adjustRightInd w:val="0"/>
              <w:ind w:right="144"/>
              <w:rPr>
                <w:sz w:val="20"/>
                <w:szCs w:val="20"/>
              </w:rPr>
            </w:pPr>
          </w:p>
        </w:tc>
        <w:tc>
          <w:tcPr>
            <w:tcW w:w="6544" w:type="dxa"/>
            <w:gridSpan w:val="8"/>
            <w:tcBorders>
              <w:top w:val="nil"/>
              <w:left w:val="nil"/>
              <w:bottom w:val="nil"/>
              <w:right w:val="nil"/>
            </w:tcBorders>
          </w:tcPr>
          <w:p w14:paraId="36DFFA5C" w14:textId="77777777" w:rsidR="00D4780D" w:rsidRDefault="00D4780D" w:rsidP="003E7488">
            <w:pPr>
              <w:adjustRightInd w:val="0"/>
              <w:ind w:right="144"/>
              <w:rPr>
                <w:sz w:val="20"/>
                <w:szCs w:val="20"/>
              </w:rPr>
            </w:pPr>
            <w:r>
              <w:rPr>
                <w:sz w:val="20"/>
                <w:szCs w:val="20"/>
              </w:rPr>
              <w:t>A free-form description to clarify the related data elements and their content</w:t>
            </w:r>
          </w:p>
        </w:tc>
      </w:tr>
      <w:tr w:rsidR="00D4780D" w14:paraId="0730E53B" w14:textId="77777777" w:rsidTr="003E7488">
        <w:trPr>
          <w:gridAfter w:val="1"/>
          <w:wAfter w:w="331" w:type="dxa"/>
        </w:trPr>
        <w:tc>
          <w:tcPr>
            <w:tcW w:w="2980" w:type="dxa"/>
            <w:gridSpan w:val="3"/>
            <w:tcBorders>
              <w:top w:val="nil"/>
              <w:left w:val="nil"/>
              <w:bottom w:val="nil"/>
              <w:right w:val="nil"/>
            </w:tcBorders>
          </w:tcPr>
          <w:p w14:paraId="60ADEE23" w14:textId="77777777" w:rsidR="00D4780D" w:rsidRDefault="00D4780D" w:rsidP="003E7488">
            <w:pPr>
              <w:adjustRightInd w:val="0"/>
              <w:ind w:right="144"/>
              <w:rPr>
                <w:sz w:val="20"/>
                <w:szCs w:val="20"/>
              </w:rPr>
            </w:pPr>
          </w:p>
        </w:tc>
        <w:tc>
          <w:tcPr>
            <w:tcW w:w="6544" w:type="dxa"/>
            <w:gridSpan w:val="8"/>
            <w:tcBorders>
              <w:top w:val="nil"/>
              <w:left w:val="nil"/>
              <w:bottom w:val="nil"/>
              <w:right w:val="nil"/>
            </w:tcBorders>
            <w:shd w:val="pct20" w:color="auto" w:fill="auto"/>
          </w:tcPr>
          <w:p w14:paraId="0B95A6E9" w14:textId="77777777" w:rsidR="00D4780D" w:rsidRDefault="00D4780D" w:rsidP="003E7488">
            <w:pPr>
              <w:adjustRightInd w:val="0"/>
              <w:ind w:right="144"/>
              <w:rPr>
                <w:sz w:val="20"/>
                <w:szCs w:val="20"/>
              </w:rPr>
            </w:pPr>
            <w:r>
              <w:rPr>
                <w:sz w:val="20"/>
                <w:szCs w:val="20"/>
              </w:rPr>
              <w:t>ESI ID</w:t>
            </w:r>
          </w:p>
        </w:tc>
      </w:tr>
    </w:tbl>
    <w:p w14:paraId="79D6BED4" w14:textId="77777777" w:rsidR="00D4780D" w:rsidRDefault="00D4780D" w:rsidP="00D4780D"/>
    <w:p w14:paraId="3E63C646" w14:textId="4A5C26C9" w:rsidR="00D4780D" w:rsidRDefault="00D4780D" w:rsidP="00D4780D">
      <w:pPr>
        <w:rPr>
          <w:b/>
          <w:bCs/>
        </w:rPr>
      </w:pPr>
      <w:r>
        <w:rPr>
          <w:noProof/>
        </w:rPr>
        <mc:AlternateContent>
          <mc:Choice Requires="wps">
            <w:drawing>
              <wp:anchor distT="0" distB="0" distL="114300" distR="114300" simplePos="0" relativeHeight="251667456" behindDoc="0" locked="0" layoutInCell="0" allowOverlap="1" wp14:anchorId="089C5E93" wp14:editId="04479CEF">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4EF5FC8" w14:textId="77777777" w:rsidR="00D4780D" w:rsidRDefault="00D4780D" w:rsidP="00D4780D">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C5E9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4EF5FC8" w14:textId="77777777" w:rsidR="00D4780D" w:rsidRDefault="00D4780D" w:rsidP="00D4780D">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00D28E1D" wp14:editId="6737861D">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E3A5246" w14:textId="77777777" w:rsidR="00D4780D" w:rsidRDefault="00D4780D" w:rsidP="00D4780D">
                            <w:pPr>
                              <w:rPr>
                                <w:sz w:val="20"/>
                                <w:szCs w:val="20"/>
                              </w:rPr>
                            </w:pPr>
                            <w:r>
                              <w:rPr>
                                <w:sz w:val="20"/>
                                <w:szCs w:val="20"/>
                              </w:rPr>
                              <w:t>This column shows the X12 attributes for each data element.</w:t>
                            </w:r>
                          </w:p>
                          <w:p w14:paraId="0E73205F" w14:textId="77777777" w:rsidR="00D4780D" w:rsidRDefault="00D4780D" w:rsidP="00D4780D">
                            <w:pPr>
                              <w:pStyle w:val="Footer"/>
                              <w:widowControl/>
                              <w:tabs>
                                <w:tab w:val="clear" w:pos="4320"/>
                                <w:tab w:val="clear" w:pos="8640"/>
                              </w:tabs>
                              <w:rPr>
                                <w:rFonts w:ascii="Times New Roman" w:hAnsi="Times New Roman" w:cs="Times New Roman"/>
                              </w:rPr>
                            </w:pPr>
                          </w:p>
                          <w:p w14:paraId="71ADA74A" w14:textId="77777777" w:rsidR="00D4780D" w:rsidRDefault="00D4780D" w:rsidP="00D4780D">
                            <w:pPr>
                              <w:rPr>
                                <w:sz w:val="20"/>
                                <w:szCs w:val="20"/>
                              </w:rPr>
                            </w:pPr>
                            <w:r>
                              <w:rPr>
                                <w:sz w:val="20"/>
                                <w:szCs w:val="20"/>
                              </w:rPr>
                              <w:t>M = Mandatory</w:t>
                            </w:r>
                          </w:p>
                          <w:p w14:paraId="2DF7A65D" w14:textId="77777777" w:rsidR="00D4780D" w:rsidRDefault="00D4780D" w:rsidP="00D4780D">
                            <w:pPr>
                              <w:rPr>
                                <w:sz w:val="20"/>
                                <w:szCs w:val="20"/>
                              </w:rPr>
                            </w:pPr>
                            <w:r>
                              <w:rPr>
                                <w:sz w:val="20"/>
                                <w:szCs w:val="20"/>
                              </w:rPr>
                              <w:t>O= Optional</w:t>
                            </w:r>
                          </w:p>
                          <w:p w14:paraId="10B60798" w14:textId="77777777" w:rsidR="00D4780D" w:rsidRDefault="00D4780D" w:rsidP="00D4780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324E0279" w14:textId="77777777" w:rsidR="00D4780D" w:rsidRDefault="00D4780D" w:rsidP="00D4780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75C1B4E5" w14:textId="77777777" w:rsidR="00D4780D" w:rsidRDefault="00D4780D" w:rsidP="00D4780D">
                            <w:pPr>
                              <w:rPr>
                                <w:sz w:val="20"/>
                                <w:szCs w:val="20"/>
                              </w:rPr>
                            </w:pPr>
                          </w:p>
                          <w:p w14:paraId="2345A656" w14:textId="77777777" w:rsidR="00D4780D" w:rsidRDefault="00D4780D" w:rsidP="00D4780D">
                            <w:pPr>
                              <w:rPr>
                                <w:sz w:val="20"/>
                                <w:szCs w:val="20"/>
                              </w:rPr>
                            </w:pPr>
                            <w:r>
                              <w:rPr>
                                <w:sz w:val="20"/>
                                <w:szCs w:val="20"/>
                              </w:rPr>
                              <w:t>AN = Alphanumeric</w:t>
                            </w:r>
                          </w:p>
                          <w:p w14:paraId="420AEF82" w14:textId="77777777" w:rsidR="00D4780D" w:rsidRDefault="00D4780D" w:rsidP="00D4780D">
                            <w:pPr>
                              <w:rPr>
                                <w:sz w:val="20"/>
                                <w:szCs w:val="20"/>
                              </w:rPr>
                            </w:pPr>
                            <w:r>
                              <w:rPr>
                                <w:sz w:val="20"/>
                                <w:szCs w:val="20"/>
                              </w:rPr>
                              <w:t>N# = Implied Decimal at position #</w:t>
                            </w:r>
                          </w:p>
                          <w:p w14:paraId="389325E5" w14:textId="77777777" w:rsidR="00D4780D" w:rsidRDefault="00D4780D" w:rsidP="00D4780D">
                            <w:pPr>
                              <w:rPr>
                                <w:sz w:val="20"/>
                                <w:szCs w:val="20"/>
                              </w:rPr>
                            </w:pPr>
                            <w:r>
                              <w:rPr>
                                <w:sz w:val="20"/>
                                <w:szCs w:val="20"/>
                              </w:rPr>
                              <w:t>ID = Identification</w:t>
                            </w:r>
                          </w:p>
                          <w:p w14:paraId="0021899A" w14:textId="77777777" w:rsidR="00D4780D" w:rsidRDefault="00D4780D" w:rsidP="00D4780D">
                            <w:pPr>
                              <w:rPr>
                                <w:sz w:val="20"/>
                                <w:szCs w:val="20"/>
                              </w:rPr>
                            </w:pPr>
                            <w:r>
                              <w:rPr>
                                <w:sz w:val="20"/>
                                <w:szCs w:val="20"/>
                              </w:rPr>
                              <w:t>R = Real</w:t>
                            </w:r>
                          </w:p>
                          <w:p w14:paraId="21A89065" w14:textId="77777777" w:rsidR="00D4780D" w:rsidRDefault="00D4780D" w:rsidP="00D4780D">
                            <w:pPr>
                              <w:rPr>
                                <w:sz w:val="20"/>
                                <w:szCs w:val="20"/>
                              </w:rPr>
                            </w:pPr>
                          </w:p>
                          <w:p w14:paraId="5AB8360D" w14:textId="77777777" w:rsidR="00D4780D" w:rsidRDefault="00D4780D" w:rsidP="00D4780D">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28E1D"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E3A5246" w14:textId="77777777" w:rsidR="00D4780D" w:rsidRDefault="00D4780D" w:rsidP="00D4780D">
                      <w:pPr>
                        <w:rPr>
                          <w:sz w:val="20"/>
                          <w:szCs w:val="20"/>
                        </w:rPr>
                      </w:pPr>
                      <w:r>
                        <w:rPr>
                          <w:sz w:val="20"/>
                          <w:szCs w:val="20"/>
                        </w:rPr>
                        <w:t>This column shows the X12 attributes for each data element.</w:t>
                      </w:r>
                    </w:p>
                    <w:p w14:paraId="0E73205F" w14:textId="77777777" w:rsidR="00D4780D" w:rsidRDefault="00D4780D" w:rsidP="00D4780D">
                      <w:pPr>
                        <w:pStyle w:val="Footer"/>
                        <w:widowControl/>
                        <w:tabs>
                          <w:tab w:val="clear" w:pos="4320"/>
                          <w:tab w:val="clear" w:pos="8640"/>
                        </w:tabs>
                        <w:rPr>
                          <w:rFonts w:ascii="Times New Roman" w:hAnsi="Times New Roman" w:cs="Times New Roman"/>
                        </w:rPr>
                      </w:pPr>
                    </w:p>
                    <w:p w14:paraId="71ADA74A" w14:textId="77777777" w:rsidR="00D4780D" w:rsidRDefault="00D4780D" w:rsidP="00D4780D">
                      <w:pPr>
                        <w:rPr>
                          <w:sz w:val="20"/>
                          <w:szCs w:val="20"/>
                        </w:rPr>
                      </w:pPr>
                      <w:r>
                        <w:rPr>
                          <w:sz w:val="20"/>
                          <w:szCs w:val="20"/>
                        </w:rPr>
                        <w:t>M = Mandatory</w:t>
                      </w:r>
                    </w:p>
                    <w:p w14:paraId="2DF7A65D" w14:textId="77777777" w:rsidR="00D4780D" w:rsidRDefault="00D4780D" w:rsidP="00D4780D">
                      <w:pPr>
                        <w:rPr>
                          <w:sz w:val="20"/>
                          <w:szCs w:val="20"/>
                        </w:rPr>
                      </w:pPr>
                      <w:r>
                        <w:rPr>
                          <w:sz w:val="20"/>
                          <w:szCs w:val="20"/>
                        </w:rPr>
                        <w:t>O= Optional</w:t>
                      </w:r>
                    </w:p>
                    <w:p w14:paraId="10B60798" w14:textId="77777777" w:rsidR="00D4780D" w:rsidRDefault="00D4780D" w:rsidP="00D4780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324E0279" w14:textId="77777777" w:rsidR="00D4780D" w:rsidRDefault="00D4780D" w:rsidP="00D4780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75C1B4E5" w14:textId="77777777" w:rsidR="00D4780D" w:rsidRDefault="00D4780D" w:rsidP="00D4780D">
                      <w:pPr>
                        <w:rPr>
                          <w:sz w:val="20"/>
                          <w:szCs w:val="20"/>
                        </w:rPr>
                      </w:pPr>
                    </w:p>
                    <w:p w14:paraId="2345A656" w14:textId="77777777" w:rsidR="00D4780D" w:rsidRDefault="00D4780D" w:rsidP="00D4780D">
                      <w:pPr>
                        <w:rPr>
                          <w:sz w:val="20"/>
                          <w:szCs w:val="20"/>
                        </w:rPr>
                      </w:pPr>
                      <w:r>
                        <w:rPr>
                          <w:sz w:val="20"/>
                          <w:szCs w:val="20"/>
                        </w:rPr>
                        <w:t>AN = Alphanumeric</w:t>
                      </w:r>
                    </w:p>
                    <w:p w14:paraId="420AEF82" w14:textId="77777777" w:rsidR="00D4780D" w:rsidRDefault="00D4780D" w:rsidP="00D4780D">
                      <w:pPr>
                        <w:rPr>
                          <w:sz w:val="20"/>
                          <w:szCs w:val="20"/>
                        </w:rPr>
                      </w:pPr>
                      <w:r>
                        <w:rPr>
                          <w:sz w:val="20"/>
                          <w:szCs w:val="20"/>
                        </w:rPr>
                        <w:t>N# = Implied Decimal at position #</w:t>
                      </w:r>
                    </w:p>
                    <w:p w14:paraId="389325E5" w14:textId="77777777" w:rsidR="00D4780D" w:rsidRDefault="00D4780D" w:rsidP="00D4780D">
                      <w:pPr>
                        <w:rPr>
                          <w:sz w:val="20"/>
                          <w:szCs w:val="20"/>
                        </w:rPr>
                      </w:pPr>
                      <w:r>
                        <w:rPr>
                          <w:sz w:val="20"/>
                          <w:szCs w:val="20"/>
                        </w:rPr>
                        <w:t>ID = Identification</w:t>
                      </w:r>
                    </w:p>
                    <w:p w14:paraId="0021899A" w14:textId="77777777" w:rsidR="00D4780D" w:rsidRDefault="00D4780D" w:rsidP="00D4780D">
                      <w:pPr>
                        <w:rPr>
                          <w:sz w:val="20"/>
                          <w:szCs w:val="20"/>
                        </w:rPr>
                      </w:pPr>
                      <w:r>
                        <w:rPr>
                          <w:sz w:val="20"/>
                          <w:szCs w:val="20"/>
                        </w:rPr>
                        <w:t>R = Real</w:t>
                      </w:r>
                    </w:p>
                    <w:p w14:paraId="21A89065" w14:textId="77777777" w:rsidR="00D4780D" w:rsidRDefault="00D4780D" w:rsidP="00D4780D">
                      <w:pPr>
                        <w:rPr>
                          <w:sz w:val="20"/>
                          <w:szCs w:val="20"/>
                        </w:rPr>
                      </w:pPr>
                    </w:p>
                    <w:p w14:paraId="5AB8360D" w14:textId="77777777" w:rsidR="00D4780D" w:rsidRDefault="00D4780D" w:rsidP="00D4780D">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3C69DA2" wp14:editId="4ACB8A61">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7FE8443" w14:textId="77777777" w:rsidR="00D4780D" w:rsidRDefault="00D4780D" w:rsidP="00D4780D">
                            <w:pPr>
                              <w:pStyle w:val="BodyText3"/>
                            </w:pPr>
                            <w:r>
                              <w:t xml:space="preserve">These are X12 code descriptions, which often do not relate to the Texas descriptions.  </w:t>
                            </w:r>
                          </w:p>
                          <w:p w14:paraId="2A24DBA1" w14:textId="77777777" w:rsidR="00D4780D" w:rsidRDefault="00D4780D" w:rsidP="00D4780D">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14:paraId="630A686F" w14:textId="77777777" w:rsidR="00D4780D" w:rsidRDefault="00D4780D" w:rsidP="00D4780D">
                            <w:pPr>
                              <w:rPr>
                                <w:sz w:val="20"/>
                                <w:szCs w:val="20"/>
                              </w:rPr>
                            </w:pPr>
                          </w:p>
                          <w:p w14:paraId="215545F7" w14:textId="77777777" w:rsidR="00D4780D" w:rsidRDefault="00D4780D" w:rsidP="00D4780D">
                            <w:pPr>
                              <w:rPr>
                                <w:sz w:val="20"/>
                                <w:szCs w:val="20"/>
                              </w:rPr>
                            </w:pPr>
                          </w:p>
                          <w:p w14:paraId="5F69CDD3" w14:textId="77777777" w:rsidR="00D4780D" w:rsidRDefault="00D4780D" w:rsidP="00D4780D">
                            <w:pPr>
                              <w:rPr>
                                <w:sz w:val="20"/>
                                <w:szCs w:val="20"/>
                              </w:rPr>
                            </w:pPr>
                          </w:p>
                          <w:p w14:paraId="790A0139" w14:textId="77777777" w:rsidR="00D4780D" w:rsidRDefault="00D4780D" w:rsidP="00D4780D">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69DA2"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7FE8443" w14:textId="77777777" w:rsidR="00D4780D" w:rsidRDefault="00D4780D" w:rsidP="00D4780D">
                      <w:pPr>
                        <w:pStyle w:val="BodyText3"/>
                      </w:pPr>
                      <w:r>
                        <w:t xml:space="preserve">These are X12 code descriptions, which often do not relate to the Texas descriptions.  </w:t>
                      </w:r>
                    </w:p>
                    <w:p w14:paraId="2A24DBA1" w14:textId="77777777" w:rsidR="00D4780D" w:rsidRDefault="00D4780D" w:rsidP="00D4780D">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14:paraId="630A686F" w14:textId="77777777" w:rsidR="00D4780D" w:rsidRDefault="00D4780D" w:rsidP="00D4780D">
                      <w:pPr>
                        <w:rPr>
                          <w:sz w:val="20"/>
                          <w:szCs w:val="20"/>
                        </w:rPr>
                      </w:pPr>
                    </w:p>
                    <w:p w14:paraId="215545F7" w14:textId="77777777" w:rsidR="00D4780D" w:rsidRDefault="00D4780D" w:rsidP="00D4780D">
                      <w:pPr>
                        <w:rPr>
                          <w:sz w:val="20"/>
                          <w:szCs w:val="20"/>
                        </w:rPr>
                      </w:pPr>
                    </w:p>
                    <w:p w14:paraId="5F69CDD3" w14:textId="77777777" w:rsidR="00D4780D" w:rsidRDefault="00D4780D" w:rsidP="00D4780D">
                      <w:pPr>
                        <w:rPr>
                          <w:sz w:val="20"/>
                          <w:szCs w:val="20"/>
                        </w:rPr>
                      </w:pPr>
                    </w:p>
                    <w:p w14:paraId="790A0139" w14:textId="77777777" w:rsidR="00D4780D" w:rsidRDefault="00D4780D" w:rsidP="00D4780D">
                      <w:pPr>
                        <w:rPr>
                          <w:sz w:val="20"/>
                          <w:szCs w:val="20"/>
                        </w:rPr>
                      </w:pPr>
                    </w:p>
                  </w:txbxContent>
                </v:textbox>
              </v:shape>
            </w:pict>
          </mc:Fallback>
        </mc:AlternateContent>
      </w:r>
      <w:r>
        <w:rPr>
          <w:b/>
          <w:bCs/>
        </w:rPr>
        <w:t xml:space="preserve">   </w:t>
      </w:r>
    </w:p>
    <w:p w14:paraId="14BA3DA1" w14:textId="77777777" w:rsidR="00D4780D" w:rsidRDefault="00D4780D" w:rsidP="00D4780D"/>
    <w:p w14:paraId="47DB06EE" w14:textId="77777777" w:rsidR="00D4780D" w:rsidRDefault="00D4780D" w:rsidP="00D4780D"/>
    <w:p w14:paraId="38A5B034" w14:textId="77777777" w:rsidR="00D4780D" w:rsidRDefault="00D4780D" w:rsidP="00D4780D"/>
    <w:p w14:paraId="47658944" w14:textId="77777777" w:rsidR="00D4780D" w:rsidRDefault="00D4780D" w:rsidP="00D4780D"/>
    <w:p w14:paraId="1D4FCF65" w14:textId="77777777" w:rsidR="00D4780D" w:rsidRDefault="00D4780D" w:rsidP="00D4780D"/>
    <w:p w14:paraId="19D4196E" w14:textId="77777777" w:rsidR="00D4780D" w:rsidRDefault="00D4780D" w:rsidP="00D4780D"/>
    <w:p w14:paraId="78E04C3A" w14:textId="77777777" w:rsidR="00D4780D" w:rsidRDefault="00D4780D" w:rsidP="00D4780D"/>
    <w:p w14:paraId="4FD940E9" w14:textId="77777777" w:rsidR="00D4780D" w:rsidRDefault="00D4780D" w:rsidP="00D4780D"/>
    <w:p w14:paraId="5C9BFD97" w14:textId="77777777" w:rsidR="00D4780D" w:rsidRDefault="00D4780D" w:rsidP="00D4780D"/>
    <w:p w14:paraId="675C669D" w14:textId="77777777" w:rsidR="00D4780D" w:rsidRDefault="00D4780D" w:rsidP="00D4780D"/>
    <w:p w14:paraId="5ED9904A" w14:textId="77777777" w:rsidR="00D4780D" w:rsidRDefault="00D4780D" w:rsidP="00D4780D"/>
    <w:p w14:paraId="5B815F5E" w14:textId="77777777" w:rsidR="00D4780D" w:rsidRDefault="00D4780D" w:rsidP="00D4780D"/>
    <w:p w14:paraId="0D3475FD" w14:textId="77777777" w:rsidR="00D4780D" w:rsidRDefault="00D4780D" w:rsidP="00D4780D"/>
    <w:p w14:paraId="309F2069" w14:textId="77777777" w:rsidR="00D4780D" w:rsidRDefault="00D4780D" w:rsidP="00D4780D"/>
    <w:p w14:paraId="63AB2A25" w14:textId="77777777" w:rsidR="00D4780D" w:rsidRDefault="00D4780D" w:rsidP="00D4780D"/>
    <w:p w14:paraId="387CAAA7" w14:textId="77777777" w:rsidR="00D4780D" w:rsidRDefault="00D4780D" w:rsidP="00D4780D"/>
    <w:p w14:paraId="21ABA103" w14:textId="77777777" w:rsidR="00D4780D" w:rsidRDefault="00D4780D" w:rsidP="00D4780D">
      <w:pPr>
        <w:widowControl w:val="0"/>
        <w:autoSpaceDE w:val="0"/>
        <w:autoSpaceDN w:val="0"/>
        <w:adjustRightInd w:val="0"/>
        <w:rPr>
          <w:b/>
          <w:bCs/>
          <w:sz w:val="40"/>
          <w:szCs w:val="40"/>
        </w:rPr>
      </w:pPr>
      <w:r>
        <w:rPr>
          <w:b/>
          <w:bCs/>
          <w:sz w:val="40"/>
          <w:szCs w:val="40"/>
        </w:rPr>
        <w:t>814 General Request, Response or Confirmation</w:t>
      </w:r>
    </w:p>
    <w:p w14:paraId="504CA97C" w14:textId="77777777" w:rsidR="00D4780D" w:rsidRDefault="00D4780D" w:rsidP="00D4780D">
      <w:pPr>
        <w:widowControl w:val="0"/>
        <w:autoSpaceDE w:val="0"/>
        <w:autoSpaceDN w:val="0"/>
        <w:adjustRightInd w:val="0"/>
      </w:pPr>
      <w:r>
        <w:rPr>
          <w:b/>
          <w:bCs/>
          <w:sz w:val="40"/>
          <w:szCs w:val="40"/>
        </w:rPr>
        <w:t>ANSI ASC X12 Structure</w:t>
      </w:r>
    </w:p>
    <w:p w14:paraId="280ED922" w14:textId="77777777" w:rsidR="00D4780D" w:rsidRPr="001B2019" w:rsidRDefault="00D4780D" w:rsidP="00D4780D">
      <w:pPr>
        <w:widowControl w:val="0"/>
        <w:autoSpaceDE w:val="0"/>
        <w:autoSpaceDN w:val="0"/>
        <w:adjustRightInd w:val="0"/>
        <w:rPr>
          <w:b/>
          <w:bCs/>
          <w:sz w:val="20"/>
          <w:szCs w:val="20"/>
        </w:rPr>
      </w:pPr>
    </w:p>
    <w:p w14:paraId="5CACB415" w14:textId="77777777" w:rsidR="00D4780D" w:rsidRDefault="00D4780D" w:rsidP="00D4780D">
      <w:pPr>
        <w:autoSpaceDE w:val="0"/>
        <w:autoSpaceDN w:val="0"/>
        <w:adjustRightInd w:val="0"/>
        <w:jc w:val="right"/>
        <w:rPr>
          <w:b/>
          <w:bCs/>
          <w:sz w:val="40"/>
          <w:szCs w:val="40"/>
        </w:rPr>
      </w:pPr>
      <w:r>
        <w:rPr>
          <w:b/>
        </w:rPr>
        <w:t>Functional Group ID=</w:t>
      </w:r>
      <w:r>
        <w:rPr>
          <w:b/>
          <w:bCs/>
          <w:sz w:val="40"/>
          <w:szCs w:val="40"/>
        </w:rPr>
        <w:t>GE</w:t>
      </w:r>
    </w:p>
    <w:p w14:paraId="68857573" w14:textId="77777777" w:rsidR="00D4780D" w:rsidRPr="00D32B5B" w:rsidRDefault="00D4780D" w:rsidP="00D4780D">
      <w:pPr>
        <w:autoSpaceDE w:val="0"/>
        <w:autoSpaceDN w:val="0"/>
        <w:adjustRightInd w:val="0"/>
        <w:rPr>
          <w:b/>
          <w:bCs/>
          <w:sz w:val="16"/>
          <w:szCs w:val="16"/>
        </w:rPr>
      </w:pPr>
    </w:p>
    <w:p w14:paraId="62F7A53A" w14:textId="77777777" w:rsidR="00D4780D" w:rsidRPr="00721F12" w:rsidRDefault="00D4780D" w:rsidP="00D4780D">
      <w:pPr>
        <w:autoSpaceDE w:val="0"/>
        <w:autoSpaceDN w:val="0"/>
        <w:adjustRightInd w:val="0"/>
        <w:rPr>
          <w:sz w:val="20"/>
          <w:szCs w:val="20"/>
        </w:rPr>
      </w:pPr>
      <w:r w:rsidRPr="00721F12">
        <w:rPr>
          <w:b/>
          <w:sz w:val="20"/>
          <w:szCs w:val="20"/>
        </w:rPr>
        <w:t>Introduction:</w:t>
      </w:r>
    </w:p>
    <w:p w14:paraId="518A83DA" w14:textId="77777777" w:rsidR="00D4780D" w:rsidRPr="00721F12" w:rsidRDefault="00D4780D" w:rsidP="00D4780D">
      <w:pPr>
        <w:autoSpaceDE w:val="0"/>
        <w:autoSpaceDN w:val="0"/>
        <w:adjustRightInd w:val="0"/>
        <w:rPr>
          <w:sz w:val="20"/>
          <w:szCs w:val="20"/>
        </w:rPr>
      </w:pPr>
    </w:p>
    <w:p w14:paraId="49F11D9C" w14:textId="77777777" w:rsidR="00D4780D" w:rsidRPr="00721F12" w:rsidRDefault="00D4780D" w:rsidP="00D4780D">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209B43A" w14:textId="77777777" w:rsidR="00D4780D" w:rsidRPr="001B2019" w:rsidRDefault="00D4780D" w:rsidP="00D4780D">
      <w:pPr>
        <w:autoSpaceDE w:val="0"/>
        <w:autoSpaceDN w:val="0"/>
        <w:adjustRightInd w:val="0"/>
        <w:rPr>
          <w:sz w:val="10"/>
          <w:szCs w:val="10"/>
        </w:rPr>
      </w:pPr>
    </w:p>
    <w:p w14:paraId="0953E4A6" w14:textId="77777777" w:rsidR="00D4780D" w:rsidRPr="00721F12" w:rsidRDefault="00D4780D" w:rsidP="00D4780D">
      <w:pPr>
        <w:autoSpaceDE w:val="0"/>
        <w:autoSpaceDN w:val="0"/>
        <w:adjustRightInd w:val="0"/>
        <w:rPr>
          <w:b/>
          <w:sz w:val="20"/>
          <w:szCs w:val="20"/>
        </w:rPr>
      </w:pPr>
      <w:r w:rsidRPr="00721F12">
        <w:rPr>
          <w:b/>
          <w:sz w:val="20"/>
          <w:szCs w:val="20"/>
        </w:rPr>
        <w:t>Heading:</w:t>
      </w:r>
    </w:p>
    <w:p w14:paraId="72776408" w14:textId="77777777" w:rsidR="00D4780D" w:rsidRPr="001B2019" w:rsidRDefault="00D4780D" w:rsidP="00D4780D">
      <w:pPr>
        <w:autoSpaceDE w:val="0"/>
        <w:autoSpaceDN w:val="0"/>
        <w:adjustRightInd w:val="0"/>
        <w:rPr>
          <w:b/>
          <w:bCs/>
          <w:sz w:val="10"/>
          <w:szCs w:val="10"/>
        </w:rPr>
      </w:pPr>
    </w:p>
    <w:p w14:paraId="69457BCB" w14:textId="77777777" w:rsidR="00D4780D" w:rsidRDefault="00D4780D" w:rsidP="00D4780D">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9AB0260" w14:textId="77777777" w:rsidR="00D4780D" w:rsidRDefault="00D4780D" w:rsidP="00D4780D">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D4780D" w:rsidRPr="00721F12" w14:paraId="337A3A73" w14:textId="77777777" w:rsidTr="003E7488">
        <w:trPr>
          <w:trHeight w:val="242"/>
        </w:trPr>
        <w:tc>
          <w:tcPr>
            <w:tcW w:w="794" w:type="dxa"/>
          </w:tcPr>
          <w:p w14:paraId="2086D85F"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14:paraId="70277087"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14:paraId="3414D7D7"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14:paraId="1EA9230E"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14:paraId="59B2A2A8" w14:textId="77777777" w:rsidR="00D4780D" w:rsidRPr="00721F12" w:rsidRDefault="00D4780D" w:rsidP="003E7488">
            <w:pPr>
              <w:autoSpaceDE w:val="0"/>
              <w:autoSpaceDN w:val="0"/>
              <w:adjustRightInd w:val="0"/>
              <w:ind w:right="144"/>
              <w:jc w:val="center"/>
              <w:rPr>
                <w:sz w:val="16"/>
                <w:szCs w:val="16"/>
              </w:rPr>
            </w:pPr>
            <w:r w:rsidRPr="00721F12">
              <w:rPr>
                <w:sz w:val="16"/>
                <w:szCs w:val="16"/>
              </w:rPr>
              <w:t>M</w:t>
            </w:r>
          </w:p>
        </w:tc>
        <w:tc>
          <w:tcPr>
            <w:tcW w:w="922" w:type="dxa"/>
          </w:tcPr>
          <w:p w14:paraId="3516E751" w14:textId="77777777" w:rsidR="00D4780D" w:rsidRPr="00721F12" w:rsidRDefault="00D4780D" w:rsidP="003E7488">
            <w:pPr>
              <w:autoSpaceDE w:val="0"/>
              <w:autoSpaceDN w:val="0"/>
              <w:adjustRightInd w:val="0"/>
              <w:ind w:right="144"/>
              <w:jc w:val="right"/>
              <w:rPr>
                <w:sz w:val="16"/>
                <w:szCs w:val="16"/>
              </w:rPr>
            </w:pPr>
            <w:r w:rsidRPr="00721F12">
              <w:rPr>
                <w:sz w:val="16"/>
                <w:szCs w:val="16"/>
              </w:rPr>
              <w:t>1</w:t>
            </w:r>
          </w:p>
        </w:tc>
        <w:tc>
          <w:tcPr>
            <w:tcW w:w="922" w:type="dxa"/>
          </w:tcPr>
          <w:p w14:paraId="4AB4D190" w14:textId="77777777" w:rsidR="00D4780D" w:rsidRPr="00721F12" w:rsidRDefault="00D4780D" w:rsidP="003E7488">
            <w:pPr>
              <w:autoSpaceDE w:val="0"/>
              <w:autoSpaceDN w:val="0"/>
              <w:adjustRightInd w:val="0"/>
              <w:ind w:right="144"/>
              <w:jc w:val="right"/>
              <w:rPr>
                <w:sz w:val="16"/>
                <w:szCs w:val="16"/>
              </w:rPr>
            </w:pPr>
          </w:p>
        </w:tc>
        <w:tc>
          <w:tcPr>
            <w:tcW w:w="795" w:type="dxa"/>
          </w:tcPr>
          <w:p w14:paraId="15D85190" w14:textId="77777777" w:rsidR="00D4780D" w:rsidRPr="00721F12" w:rsidRDefault="00D4780D" w:rsidP="003E7488">
            <w:pPr>
              <w:autoSpaceDE w:val="0"/>
              <w:autoSpaceDN w:val="0"/>
              <w:adjustRightInd w:val="0"/>
              <w:ind w:right="144"/>
              <w:jc w:val="center"/>
              <w:rPr>
                <w:sz w:val="16"/>
                <w:szCs w:val="16"/>
              </w:rPr>
            </w:pPr>
          </w:p>
        </w:tc>
        <w:tc>
          <w:tcPr>
            <w:tcW w:w="236" w:type="dxa"/>
          </w:tcPr>
          <w:p w14:paraId="26BDC965" w14:textId="77777777" w:rsidR="00D4780D" w:rsidRPr="00721F12" w:rsidRDefault="00D4780D" w:rsidP="003E7488">
            <w:pPr>
              <w:autoSpaceDE w:val="0"/>
              <w:autoSpaceDN w:val="0"/>
              <w:adjustRightInd w:val="0"/>
              <w:ind w:right="144"/>
              <w:jc w:val="center"/>
              <w:rPr>
                <w:sz w:val="16"/>
                <w:szCs w:val="16"/>
              </w:rPr>
            </w:pPr>
          </w:p>
        </w:tc>
        <w:tc>
          <w:tcPr>
            <w:tcW w:w="236" w:type="dxa"/>
          </w:tcPr>
          <w:p w14:paraId="59E3F77D" w14:textId="77777777" w:rsidR="00D4780D" w:rsidRPr="00721F12" w:rsidRDefault="00D4780D" w:rsidP="003E7488">
            <w:pPr>
              <w:autoSpaceDE w:val="0"/>
              <w:autoSpaceDN w:val="0"/>
              <w:adjustRightInd w:val="0"/>
              <w:ind w:right="144"/>
              <w:jc w:val="center"/>
              <w:rPr>
                <w:sz w:val="16"/>
                <w:szCs w:val="16"/>
              </w:rPr>
            </w:pPr>
          </w:p>
        </w:tc>
        <w:tc>
          <w:tcPr>
            <w:tcW w:w="236" w:type="dxa"/>
          </w:tcPr>
          <w:p w14:paraId="199A6169" w14:textId="77777777" w:rsidR="00D4780D" w:rsidRPr="00721F12" w:rsidRDefault="00D4780D" w:rsidP="003E7488">
            <w:pPr>
              <w:autoSpaceDE w:val="0"/>
              <w:autoSpaceDN w:val="0"/>
              <w:adjustRightInd w:val="0"/>
              <w:ind w:right="144"/>
              <w:jc w:val="center"/>
              <w:rPr>
                <w:sz w:val="16"/>
                <w:szCs w:val="16"/>
              </w:rPr>
            </w:pPr>
          </w:p>
        </w:tc>
        <w:tc>
          <w:tcPr>
            <w:tcW w:w="236" w:type="dxa"/>
          </w:tcPr>
          <w:p w14:paraId="5297BB4E" w14:textId="77777777" w:rsidR="00D4780D" w:rsidRPr="00721F12" w:rsidRDefault="00D4780D" w:rsidP="003E7488">
            <w:pPr>
              <w:autoSpaceDE w:val="0"/>
              <w:autoSpaceDN w:val="0"/>
              <w:adjustRightInd w:val="0"/>
              <w:ind w:right="144"/>
              <w:jc w:val="center"/>
              <w:rPr>
                <w:sz w:val="16"/>
                <w:szCs w:val="16"/>
              </w:rPr>
            </w:pPr>
          </w:p>
        </w:tc>
        <w:tc>
          <w:tcPr>
            <w:tcW w:w="236" w:type="dxa"/>
          </w:tcPr>
          <w:p w14:paraId="21F98816" w14:textId="77777777" w:rsidR="00D4780D" w:rsidRPr="00721F12" w:rsidRDefault="00D4780D" w:rsidP="003E7488">
            <w:pPr>
              <w:autoSpaceDE w:val="0"/>
              <w:autoSpaceDN w:val="0"/>
              <w:adjustRightInd w:val="0"/>
              <w:ind w:right="144"/>
              <w:jc w:val="center"/>
              <w:rPr>
                <w:sz w:val="16"/>
                <w:szCs w:val="16"/>
              </w:rPr>
            </w:pPr>
          </w:p>
        </w:tc>
        <w:tc>
          <w:tcPr>
            <w:tcW w:w="236" w:type="dxa"/>
          </w:tcPr>
          <w:p w14:paraId="7CE68B48" w14:textId="77777777" w:rsidR="00D4780D" w:rsidRPr="00721F12" w:rsidRDefault="00D4780D" w:rsidP="003E7488">
            <w:pPr>
              <w:autoSpaceDE w:val="0"/>
              <w:autoSpaceDN w:val="0"/>
              <w:adjustRightInd w:val="0"/>
              <w:ind w:right="144"/>
              <w:jc w:val="center"/>
              <w:rPr>
                <w:sz w:val="16"/>
                <w:szCs w:val="16"/>
              </w:rPr>
            </w:pPr>
          </w:p>
        </w:tc>
      </w:tr>
      <w:tr w:rsidR="00D4780D" w:rsidRPr="00721F12" w14:paraId="496F12EA" w14:textId="77777777" w:rsidTr="003E7488">
        <w:trPr>
          <w:trHeight w:val="260"/>
        </w:trPr>
        <w:tc>
          <w:tcPr>
            <w:tcW w:w="794" w:type="dxa"/>
          </w:tcPr>
          <w:p w14:paraId="732119D4" w14:textId="77777777" w:rsidR="00D4780D" w:rsidRPr="00721F12" w:rsidRDefault="00D4780D" w:rsidP="003E7488">
            <w:pPr>
              <w:autoSpaceDE w:val="0"/>
              <w:autoSpaceDN w:val="0"/>
              <w:adjustRightInd w:val="0"/>
              <w:ind w:right="144"/>
              <w:rPr>
                <w:sz w:val="16"/>
                <w:szCs w:val="16"/>
              </w:rPr>
            </w:pPr>
            <w:r w:rsidRPr="00721F12">
              <w:rPr>
                <w:sz w:val="16"/>
                <w:szCs w:val="16"/>
              </w:rPr>
              <w:t>M</w:t>
            </w:r>
          </w:p>
        </w:tc>
        <w:tc>
          <w:tcPr>
            <w:tcW w:w="664" w:type="dxa"/>
          </w:tcPr>
          <w:p w14:paraId="57E8C1DD" w14:textId="77777777" w:rsidR="00D4780D" w:rsidRPr="00721F12" w:rsidRDefault="00D4780D" w:rsidP="003E7488">
            <w:pPr>
              <w:autoSpaceDE w:val="0"/>
              <w:autoSpaceDN w:val="0"/>
              <w:adjustRightInd w:val="0"/>
              <w:ind w:right="144"/>
              <w:rPr>
                <w:sz w:val="16"/>
                <w:szCs w:val="16"/>
              </w:rPr>
            </w:pPr>
            <w:r w:rsidRPr="00721F12">
              <w:rPr>
                <w:sz w:val="16"/>
                <w:szCs w:val="16"/>
              </w:rPr>
              <w:t>020</w:t>
            </w:r>
          </w:p>
        </w:tc>
        <w:tc>
          <w:tcPr>
            <w:tcW w:w="720" w:type="dxa"/>
          </w:tcPr>
          <w:p w14:paraId="17623233" w14:textId="77777777" w:rsidR="00D4780D" w:rsidRPr="00721F12" w:rsidRDefault="00D4780D" w:rsidP="003E7488">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14:paraId="2D2C8C1F" w14:textId="77777777" w:rsidR="00D4780D" w:rsidRPr="00721F12" w:rsidRDefault="00D4780D" w:rsidP="003E7488">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14:paraId="21084094" w14:textId="77777777" w:rsidR="00D4780D" w:rsidRPr="00721F12" w:rsidRDefault="00D4780D" w:rsidP="003E7488">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14:paraId="54A233E6" w14:textId="77777777" w:rsidR="00D4780D" w:rsidRPr="00721F12" w:rsidRDefault="00D4780D" w:rsidP="003E7488">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6DADD8FE" w14:textId="77777777" w:rsidR="00D4780D" w:rsidRPr="00721F12" w:rsidRDefault="00D4780D" w:rsidP="003E7488">
            <w:pPr>
              <w:autoSpaceDE w:val="0"/>
              <w:autoSpaceDN w:val="0"/>
              <w:adjustRightInd w:val="0"/>
              <w:ind w:right="144"/>
              <w:jc w:val="right"/>
              <w:rPr>
                <w:sz w:val="16"/>
                <w:szCs w:val="16"/>
              </w:rPr>
            </w:pPr>
          </w:p>
        </w:tc>
        <w:tc>
          <w:tcPr>
            <w:tcW w:w="795" w:type="dxa"/>
            <w:tcBorders>
              <w:bottom w:val="single" w:sz="4" w:space="0" w:color="auto"/>
            </w:tcBorders>
          </w:tcPr>
          <w:p w14:paraId="416A6B54"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2AA45474"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7D489EEF"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66062AE3"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15A82E3E"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7002C9F3"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360A6FC8" w14:textId="77777777" w:rsidR="00D4780D" w:rsidRPr="00721F12" w:rsidRDefault="00D4780D" w:rsidP="003E7488">
            <w:pPr>
              <w:autoSpaceDE w:val="0"/>
              <w:autoSpaceDN w:val="0"/>
              <w:adjustRightInd w:val="0"/>
              <w:ind w:right="144"/>
              <w:jc w:val="center"/>
              <w:rPr>
                <w:sz w:val="16"/>
                <w:szCs w:val="16"/>
              </w:rPr>
            </w:pPr>
          </w:p>
        </w:tc>
      </w:tr>
      <w:tr w:rsidR="00D4780D" w:rsidRPr="00721F12" w14:paraId="31CA2CC1" w14:textId="77777777" w:rsidTr="003E7488">
        <w:trPr>
          <w:trHeight w:val="260"/>
        </w:trPr>
        <w:tc>
          <w:tcPr>
            <w:tcW w:w="794" w:type="dxa"/>
          </w:tcPr>
          <w:p w14:paraId="45356AE2" w14:textId="77777777" w:rsidR="00D4780D" w:rsidRPr="00721F12" w:rsidRDefault="00D4780D" w:rsidP="003E7488">
            <w:pPr>
              <w:autoSpaceDE w:val="0"/>
              <w:autoSpaceDN w:val="0"/>
              <w:adjustRightInd w:val="0"/>
              <w:ind w:right="144"/>
              <w:rPr>
                <w:sz w:val="16"/>
                <w:szCs w:val="16"/>
              </w:rPr>
            </w:pPr>
          </w:p>
        </w:tc>
        <w:tc>
          <w:tcPr>
            <w:tcW w:w="664" w:type="dxa"/>
          </w:tcPr>
          <w:p w14:paraId="2D522BB5" w14:textId="77777777" w:rsidR="00D4780D" w:rsidRPr="00721F12" w:rsidRDefault="00D4780D" w:rsidP="003E7488">
            <w:pPr>
              <w:autoSpaceDE w:val="0"/>
              <w:autoSpaceDN w:val="0"/>
              <w:adjustRightInd w:val="0"/>
              <w:ind w:right="144"/>
              <w:rPr>
                <w:sz w:val="16"/>
                <w:szCs w:val="16"/>
              </w:rPr>
            </w:pPr>
          </w:p>
        </w:tc>
        <w:tc>
          <w:tcPr>
            <w:tcW w:w="720" w:type="dxa"/>
          </w:tcPr>
          <w:p w14:paraId="44637CCB" w14:textId="77777777" w:rsidR="00D4780D" w:rsidRPr="00721F12" w:rsidRDefault="00D4780D" w:rsidP="003E7488">
            <w:pPr>
              <w:autoSpaceDE w:val="0"/>
              <w:autoSpaceDN w:val="0"/>
              <w:adjustRightInd w:val="0"/>
              <w:ind w:right="144"/>
              <w:rPr>
                <w:sz w:val="16"/>
                <w:szCs w:val="16"/>
              </w:rPr>
            </w:pPr>
          </w:p>
        </w:tc>
        <w:tc>
          <w:tcPr>
            <w:tcW w:w="2730" w:type="dxa"/>
          </w:tcPr>
          <w:p w14:paraId="37B760DF" w14:textId="77777777" w:rsidR="00D4780D" w:rsidRPr="00721F12" w:rsidRDefault="00D4780D" w:rsidP="003E7488">
            <w:pPr>
              <w:autoSpaceDE w:val="0"/>
              <w:autoSpaceDN w:val="0"/>
              <w:adjustRightInd w:val="0"/>
              <w:ind w:right="144"/>
              <w:rPr>
                <w:sz w:val="16"/>
                <w:szCs w:val="16"/>
              </w:rPr>
            </w:pPr>
            <w:r w:rsidRPr="00721F12">
              <w:rPr>
                <w:sz w:val="16"/>
                <w:szCs w:val="16"/>
              </w:rPr>
              <w:t>LOOP ID - N1</w:t>
            </w:r>
          </w:p>
        </w:tc>
        <w:tc>
          <w:tcPr>
            <w:tcW w:w="539" w:type="dxa"/>
          </w:tcPr>
          <w:p w14:paraId="110C1EC9" w14:textId="77777777" w:rsidR="00D4780D" w:rsidRPr="00721F12" w:rsidRDefault="00D4780D" w:rsidP="003E7488">
            <w:pPr>
              <w:autoSpaceDE w:val="0"/>
              <w:autoSpaceDN w:val="0"/>
              <w:adjustRightInd w:val="0"/>
              <w:ind w:right="144"/>
              <w:rPr>
                <w:sz w:val="16"/>
                <w:szCs w:val="16"/>
              </w:rPr>
            </w:pPr>
          </w:p>
        </w:tc>
        <w:tc>
          <w:tcPr>
            <w:tcW w:w="922" w:type="dxa"/>
          </w:tcPr>
          <w:p w14:paraId="1905BB58" w14:textId="77777777" w:rsidR="00D4780D" w:rsidRPr="00721F12" w:rsidRDefault="00D4780D" w:rsidP="003E7488">
            <w:pPr>
              <w:autoSpaceDE w:val="0"/>
              <w:autoSpaceDN w:val="0"/>
              <w:adjustRightInd w:val="0"/>
              <w:ind w:right="144"/>
              <w:rPr>
                <w:sz w:val="16"/>
                <w:szCs w:val="16"/>
              </w:rPr>
            </w:pPr>
          </w:p>
        </w:tc>
        <w:tc>
          <w:tcPr>
            <w:tcW w:w="922" w:type="dxa"/>
          </w:tcPr>
          <w:p w14:paraId="0BF0ECE6" w14:textId="77777777" w:rsidR="00D4780D" w:rsidRPr="00721F12" w:rsidRDefault="00D4780D" w:rsidP="003E7488">
            <w:pPr>
              <w:autoSpaceDE w:val="0"/>
              <w:autoSpaceDN w:val="0"/>
              <w:adjustRightInd w:val="0"/>
              <w:ind w:right="144"/>
              <w:jc w:val="right"/>
              <w:rPr>
                <w:sz w:val="16"/>
                <w:szCs w:val="16"/>
              </w:rPr>
            </w:pPr>
            <w:r w:rsidRPr="00721F12">
              <w:rPr>
                <w:sz w:val="16"/>
                <w:szCs w:val="16"/>
              </w:rPr>
              <w:t>&gt;1</w:t>
            </w:r>
          </w:p>
        </w:tc>
        <w:tc>
          <w:tcPr>
            <w:tcW w:w="795" w:type="dxa"/>
          </w:tcPr>
          <w:p w14:paraId="34BCE36F" w14:textId="77777777" w:rsidR="00D4780D" w:rsidRPr="00721F12" w:rsidRDefault="00D4780D" w:rsidP="003E7488">
            <w:pPr>
              <w:autoSpaceDE w:val="0"/>
              <w:autoSpaceDN w:val="0"/>
              <w:adjustRightInd w:val="0"/>
              <w:ind w:right="144"/>
              <w:rPr>
                <w:sz w:val="16"/>
                <w:szCs w:val="16"/>
              </w:rPr>
            </w:pPr>
          </w:p>
        </w:tc>
        <w:tc>
          <w:tcPr>
            <w:tcW w:w="236" w:type="dxa"/>
          </w:tcPr>
          <w:p w14:paraId="4D6DF5C9" w14:textId="77777777" w:rsidR="00D4780D" w:rsidRPr="00721F12" w:rsidRDefault="00D4780D" w:rsidP="003E7488">
            <w:pPr>
              <w:autoSpaceDE w:val="0"/>
              <w:autoSpaceDN w:val="0"/>
              <w:adjustRightInd w:val="0"/>
              <w:ind w:right="144"/>
              <w:rPr>
                <w:sz w:val="16"/>
                <w:szCs w:val="16"/>
              </w:rPr>
            </w:pPr>
          </w:p>
        </w:tc>
        <w:tc>
          <w:tcPr>
            <w:tcW w:w="236" w:type="dxa"/>
          </w:tcPr>
          <w:p w14:paraId="0E7AFF68" w14:textId="77777777" w:rsidR="00D4780D" w:rsidRPr="00721F12" w:rsidRDefault="00D4780D" w:rsidP="003E7488">
            <w:pPr>
              <w:autoSpaceDE w:val="0"/>
              <w:autoSpaceDN w:val="0"/>
              <w:adjustRightInd w:val="0"/>
              <w:ind w:right="144"/>
              <w:rPr>
                <w:sz w:val="16"/>
                <w:szCs w:val="16"/>
              </w:rPr>
            </w:pPr>
          </w:p>
        </w:tc>
        <w:tc>
          <w:tcPr>
            <w:tcW w:w="236" w:type="dxa"/>
          </w:tcPr>
          <w:p w14:paraId="1FA4F507" w14:textId="77777777" w:rsidR="00D4780D" w:rsidRPr="00721F12" w:rsidRDefault="00D4780D" w:rsidP="003E7488">
            <w:pPr>
              <w:autoSpaceDE w:val="0"/>
              <w:autoSpaceDN w:val="0"/>
              <w:adjustRightInd w:val="0"/>
              <w:ind w:right="144"/>
              <w:rPr>
                <w:sz w:val="16"/>
                <w:szCs w:val="16"/>
              </w:rPr>
            </w:pPr>
          </w:p>
        </w:tc>
        <w:tc>
          <w:tcPr>
            <w:tcW w:w="236" w:type="dxa"/>
          </w:tcPr>
          <w:p w14:paraId="1658C285" w14:textId="77777777" w:rsidR="00D4780D" w:rsidRPr="00721F12" w:rsidRDefault="00D4780D" w:rsidP="003E7488">
            <w:pPr>
              <w:autoSpaceDE w:val="0"/>
              <w:autoSpaceDN w:val="0"/>
              <w:adjustRightInd w:val="0"/>
              <w:ind w:right="144"/>
              <w:rPr>
                <w:sz w:val="16"/>
                <w:szCs w:val="16"/>
              </w:rPr>
            </w:pPr>
          </w:p>
        </w:tc>
        <w:tc>
          <w:tcPr>
            <w:tcW w:w="236" w:type="dxa"/>
          </w:tcPr>
          <w:p w14:paraId="662B2BE6" w14:textId="77777777" w:rsidR="00D4780D" w:rsidRPr="00721F12" w:rsidRDefault="00D4780D" w:rsidP="003E7488">
            <w:pPr>
              <w:autoSpaceDE w:val="0"/>
              <w:autoSpaceDN w:val="0"/>
              <w:adjustRightInd w:val="0"/>
              <w:ind w:right="144"/>
              <w:rPr>
                <w:sz w:val="16"/>
                <w:szCs w:val="16"/>
              </w:rPr>
            </w:pPr>
          </w:p>
        </w:tc>
        <w:tc>
          <w:tcPr>
            <w:tcW w:w="236" w:type="dxa"/>
          </w:tcPr>
          <w:p w14:paraId="2140109D" w14:textId="77777777" w:rsidR="00D4780D" w:rsidRPr="00721F12" w:rsidRDefault="00D4780D" w:rsidP="003E7488">
            <w:pPr>
              <w:autoSpaceDE w:val="0"/>
              <w:autoSpaceDN w:val="0"/>
              <w:adjustRightInd w:val="0"/>
              <w:ind w:right="144"/>
              <w:rPr>
                <w:sz w:val="16"/>
                <w:szCs w:val="16"/>
              </w:rPr>
            </w:pPr>
          </w:p>
        </w:tc>
      </w:tr>
      <w:tr w:rsidR="00D4780D" w:rsidRPr="00721F12" w14:paraId="4A2D00A5" w14:textId="77777777" w:rsidTr="003E7488">
        <w:trPr>
          <w:trHeight w:val="260"/>
        </w:trPr>
        <w:tc>
          <w:tcPr>
            <w:tcW w:w="794" w:type="dxa"/>
          </w:tcPr>
          <w:p w14:paraId="3423BA29" w14:textId="77777777" w:rsidR="00D4780D" w:rsidRPr="00721F12" w:rsidRDefault="00D4780D" w:rsidP="003E7488">
            <w:pPr>
              <w:autoSpaceDE w:val="0"/>
              <w:autoSpaceDN w:val="0"/>
              <w:adjustRightInd w:val="0"/>
              <w:ind w:right="144"/>
              <w:rPr>
                <w:sz w:val="16"/>
                <w:szCs w:val="16"/>
              </w:rPr>
            </w:pPr>
          </w:p>
        </w:tc>
        <w:tc>
          <w:tcPr>
            <w:tcW w:w="664" w:type="dxa"/>
          </w:tcPr>
          <w:p w14:paraId="59A98CC3" w14:textId="77777777" w:rsidR="00D4780D" w:rsidRPr="00721F12" w:rsidRDefault="00D4780D" w:rsidP="003E7488">
            <w:pPr>
              <w:autoSpaceDE w:val="0"/>
              <w:autoSpaceDN w:val="0"/>
              <w:adjustRightInd w:val="0"/>
              <w:ind w:right="144"/>
              <w:rPr>
                <w:sz w:val="16"/>
                <w:szCs w:val="16"/>
              </w:rPr>
            </w:pPr>
            <w:r w:rsidRPr="00721F12">
              <w:rPr>
                <w:sz w:val="16"/>
                <w:szCs w:val="16"/>
              </w:rPr>
              <w:t>040</w:t>
            </w:r>
          </w:p>
        </w:tc>
        <w:tc>
          <w:tcPr>
            <w:tcW w:w="720" w:type="dxa"/>
          </w:tcPr>
          <w:p w14:paraId="5889F4D2" w14:textId="77777777" w:rsidR="00D4780D" w:rsidRPr="00721F12" w:rsidRDefault="00D4780D" w:rsidP="003E7488">
            <w:pPr>
              <w:autoSpaceDE w:val="0"/>
              <w:autoSpaceDN w:val="0"/>
              <w:adjustRightInd w:val="0"/>
              <w:ind w:right="144"/>
              <w:rPr>
                <w:sz w:val="16"/>
                <w:szCs w:val="16"/>
              </w:rPr>
            </w:pPr>
            <w:r w:rsidRPr="00721F12">
              <w:rPr>
                <w:sz w:val="16"/>
                <w:szCs w:val="16"/>
              </w:rPr>
              <w:t>N1</w:t>
            </w:r>
          </w:p>
        </w:tc>
        <w:tc>
          <w:tcPr>
            <w:tcW w:w="2730" w:type="dxa"/>
          </w:tcPr>
          <w:p w14:paraId="3F821047" w14:textId="77777777" w:rsidR="00D4780D" w:rsidRPr="00721F12" w:rsidRDefault="00D4780D" w:rsidP="003E7488">
            <w:pPr>
              <w:autoSpaceDE w:val="0"/>
              <w:autoSpaceDN w:val="0"/>
              <w:adjustRightInd w:val="0"/>
              <w:ind w:right="144"/>
              <w:rPr>
                <w:sz w:val="16"/>
                <w:szCs w:val="16"/>
              </w:rPr>
            </w:pPr>
            <w:r w:rsidRPr="00721F12">
              <w:rPr>
                <w:sz w:val="16"/>
                <w:szCs w:val="16"/>
              </w:rPr>
              <w:t>Name</w:t>
            </w:r>
          </w:p>
        </w:tc>
        <w:tc>
          <w:tcPr>
            <w:tcW w:w="539" w:type="dxa"/>
          </w:tcPr>
          <w:p w14:paraId="7BB75486"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Pr>
          <w:p w14:paraId="433285A0" w14:textId="77777777" w:rsidR="00D4780D" w:rsidRPr="00721F12" w:rsidRDefault="00D4780D" w:rsidP="003E7488">
            <w:pPr>
              <w:autoSpaceDE w:val="0"/>
              <w:autoSpaceDN w:val="0"/>
              <w:adjustRightInd w:val="0"/>
              <w:ind w:right="144"/>
              <w:jc w:val="right"/>
              <w:rPr>
                <w:sz w:val="16"/>
                <w:szCs w:val="16"/>
              </w:rPr>
            </w:pPr>
            <w:r w:rsidRPr="00721F12">
              <w:rPr>
                <w:sz w:val="16"/>
                <w:szCs w:val="16"/>
              </w:rPr>
              <w:t>1</w:t>
            </w:r>
          </w:p>
        </w:tc>
        <w:tc>
          <w:tcPr>
            <w:tcW w:w="922" w:type="dxa"/>
          </w:tcPr>
          <w:p w14:paraId="043D292A" w14:textId="77777777" w:rsidR="00D4780D" w:rsidRPr="00721F12" w:rsidRDefault="00D4780D" w:rsidP="003E7488">
            <w:pPr>
              <w:autoSpaceDE w:val="0"/>
              <w:autoSpaceDN w:val="0"/>
              <w:adjustRightInd w:val="0"/>
              <w:ind w:right="144"/>
              <w:jc w:val="right"/>
              <w:rPr>
                <w:sz w:val="16"/>
                <w:szCs w:val="16"/>
              </w:rPr>
            </w:pPr>
          </w:p>
        </w:tc>
        <w:tc>
          <w:tcPr>
            <w:tcW w:w="795" w:type="dxa"/>
          </w:tcPr>
          <w:p w14:paraId="3960E229" w14:textId="77777777" w:rsidR="00D4780D" w:rsidRPr="00721F12" w:rsidRDefault="00D4780D" w:rsidP="003E7488">
            <w:pPr>
              <w:autoSpaceDE w:val="0"/>
              <w:autoSpaceDN w:val="0"/>
              <w:adjustRightInd w:val="0"/>
              <w:ind w:right="144"/>
              <w:jc w:val="center"/>
              <w:rPr>
                <w:sz w:val="16"/>
                <w:szCs w:val="16"/>
              </w:rPr>
            </w:pPr>
          </w:p>
        </w:tc>
        <w:tc>
          <w:tcPr>
            <w:tcW w:w="236" w:type="dxa"/>
          </w:tcPr>
          <w:p w14:paraId="54D117AF" w14:textId="77777777" w:rsidR="00D4780D" w:rsidRPr="00721F12" w:rsidRDefault="00D4780D" w:rsidP="003E7488">
            <w:pPr>
              <w:autoSpaceDE w:val="0"/>
              <w:autoSpaceDN w:val="0"/>
              <w:adjustRightInd w:val="0"/>
              <w:ind w:right="144"/>
              <w:jc w:val="center"/>
              <w:rPr>
                <w:sz w:val="16"/>
                <w:szCs w:val="16"/>
              </w:rPr>
            </w:pPr>
          </w:p>
        </w:tc>
        <w:tc>
          <w:tcPr>
            <w:tcW w:w="236" w:type="dxa"/>
          </w:tcPr>
          <w:p w14:paraId="748677C7" w14:textId="77777777" w:rsidR="00D4780D" w:rsidRPr="00721F12" w:rsidRDefault="00D4780D" w:rsidP="003E7488">
            <w:pPr>
              <w:autoSpaceDE w:val="0"/>
              <w:autoSpaceDN w:val="0"/>
              <w:adjustRightInd w:val="0"/>
              <w:ind w:right="144"/>
              <w:jc w:val="center"/>
              <w:rPr>
                <w:sz w:val="16"/>
                <w:szCs w:val="16"/>
              </w:rPr>
            </w:pPr>
          </w:p>
        </w:tc>
        <w:tc>
          <w:tcPr>
            <w:tcW w:w="236" w:type="dxa"/>
          </w:tcPr>
          <w:p w14:paraId="65ADFA03" w14:textId="77777777" w:rsidR="00D4780D" w:rsidRPr="00721F12" w:rsidRDefault="00D4780D" w:rsidP="003E7488">
            <w:pPr>
              <w:autoSpaceDE w:val="0"/>
              <w:autoSpaceDN w:val="0"/>
              <w:adjustRightInd w:val="0"/>
              <w:ind w:right="144"/>
              <w:jc w:val="center"/>
              <w:rPr>
                <w:sz w:val="16"/>
                <w:szCs w:val="16"/>
              </w:rPr>
            </w:pPr>
          </w:p>
        </w:tc>
        <w:tc>
          <w:tcPr>
            <w:tcW w:w="236" w:type="dxa"/>
          </w:tcPr>
          <w:p w14:paraId="5E5D3482" w14:textId="77777777" w:rsidR="00D4780D" w:rsidRPr="00721F12" w:rsidRDefault="00D4780D" w:rsidP="003E7488">
            <w:pPr>
              <w:autoSpaceDE w:val="0"/>
              <w:autoSpaceDN w:val="0"/>
              <w:adjustRightInd w:val="0"/>
              <w:ind w:right="144"/>
              <w:jc w:val="center"/>
              <w:rPr>
                <w:sz w:val="16"/>
                <w:szCs w:val="16"/>
              </w:rPr>
            </w:pPr>
          </w:p>
        </w:tc>
        <w:tc>
          <w:tcPr>
            <w:tcW w:w="236" w:type="dxa"/>
          </w:tcPr>
          <w:p w14:paraId="38B43CE3" w14:textId="77777777" w:rsidR="00D4780D" w:rsidRPr="00721F12" w:rsidRDefault="00D4780D" w:rsidP="003E7488">
            <w:pPr>
              <w:autoSpaceDE w:val="0"/>
              <w:autoSpaceDN w:val="0"/>
              <w:adjustRightInd w:val="0"/>
              <w:ind w:right="144"/>
              <w:jc w:val="center"/>
              <w:rPr>
                <w:sz w:val="16"/>
                <w:szCs w:val="16"/>
              </w:rPr>
            </w:pPr>
          </w:p>
        </w:tc>
        <w:tc>
          <w:tcPr>
            <w:tcW w:w="236" w:type="dxa"/>
            <w:tcBorders>
              <w:right w:val="single" w:sz="4" w:space="0" w:color="auto"/>
            </w:tcBorders>
          </w:tcPr>
          <w:p w14:paraId="7590AC40" w14:textId="77777777" w:rsidR="00D4780D" w:rsidRPr="00721F12" w:rsidRDefault="00D4780D" w:rsidP="003E7488">
            <w:pPr>
              <w:autoSpaceDE w:val="0"/>
              <w:autoSpaceDN w:val="0"/>
              <w:adjustRightInd w:val="0"/>
              <w:ind w:right="144"/>
              <w:jc w:val="center"/>
              <w:rPr>
                <w:sz w:val="16"/>
                <w:szCs w:val="16"/>
              </w:rPr>
            </w:pPr>
          </w:p>
        </w:tc>
      </w:tr>
      <w:tr w:rsidR="00D4780D" w:rsidRPr="00721F12" w14:paraId="33007488" w14:textId="77777777" w:rsidTr="003E7488">
        <w:trPr>
          <w:trHeight w:val="260"/>
        </w:trPr>
        <w:tc>
          <w:tcPr>
            <w:tcW w:w="794" w:type="dxa"/>
          </w:tcPr>
          <w:p w14:paraId="3B7E9B46" w14:textId="77777777" w:rsidR="00D4780D" w:rsidRPr="00721F12" w:rsidRDefault="00D4780D" w:rsidP="003E7488">
            <w:pPr>
              <w:autoSpaceDE w:val="0"/>
              <w:autoSpaceDN w:val="0"/>
              <w:adjustRightInd w:val="0"/>
              <w:ind w:right="144"/>
              <w:rPr>
                <w:sz w:val="16"/>
                <w:szCs w:val="16"/>
              </w:rPr>
            </w:pPr>
          </w:p>
        </w:tc>
        <w:tc>
          <w:tcPr>
            <w:tcW w:w="664" w:type="dxa"/>
          </w:tcPr>
          <w:p w14:paraId="0317A466" w14:textId="77777777" w:rsidR="00D4780D" w:rsidRPr="00721F12" w:rsidRDefault="00D4780D" w:rsidP="003E7488">
            <w:pPr>
              <w:autoSpaceDE w:val="0"/>
              <w:autoSpaceDN w:val="0"/>
              <w:adjustRightInd w:val="0"/>
              <w:ind w:right="144"/>
              <w:rPr>
                <w:sz w:val="16"/>
                <w:szCs w:val="16"/>
              </w:rPr>
            </w:pPr>
            <w:r w:rsidRPr="00721F12">
              <w:rPr>
                <w:sz w:val="16"/>
                <w:szCs w:val="16"/>
              </w:rPr>
              <w:t>060</w:t>
            </w:r>
          </w:p>
        </w:tc>
        <w:tc>
          <w:tcPr>
            <w:tcW w:w="720" w:type="dxa"/>
          </w:tcPr>
          <w:p w14:paraId="3D0A99F9" w14:textId="77777777" w:rsidR="00D4780D" w:rsidRPr="00721F12" w:rsidRDefault="00D4780D" w:rsidP="003E7488">
            <w:pPr>
              <w:autoSpaceDE w:val="0"/>
              <w:autoSpaceDN w:val="0"/>
              <w:adjustRightInd w:val="0"/>
              <w:ind w:right="144"/>
              <w:rPr>
                <w:sz w:val="16"/>
                <w:szCs w:val="16"/>
              </w:rPr>
            </w:pPr>
            <w:r w:rsidRPr="00721F12">
              <w:rPr>
                <w:sz w:val="16"/>
                <w:szCs w:val="16"/>
              </w:rPr>
              <w:t>N3</w:t>
            </w:r>
          </w:p>
        </w:tc>
        <w:tc>
          <w:tcPr>
            <w:tcW w:w="2730" w:type="dxa"/>
          </w:tcPr>
          <w:p w14:paraId="5AC1B2C9" w14:textId="77777777" w:rsidR="00D4780D" w:rsidRPr="00721F12" w:rsidRDefault="00D4780D" w:rsidP="003E7488">
            <w:pPr>
              <w:autoSpaceDE w:val="0"/>
              <w:autoSpaceDN w:val="0"/>
              <w:adjustRightInd w:val="0"/>
              <w:ind w:right="144"/>
              <w:rPr>
                <w:sz w:val="16"/>
                <w:szCs w:val="16"/>
              </w:rPr>
            </w:pPr>
            <w:r w:rsidRPr="00721F12">
              <w:rPr>
                <w:sz w:val="16"/>
                <w:szCs w:val="16"/>
              </w:rPr>
              <w:t xml:space="preserve">Address Information </w:t>
            </w:r>
          </w:p>
        </w:tc>
        <w:tc>
          <w:tcPr>
            <w:tcW w:w="539" w:type="dxa"/>
          </w:tcPr>
          <w:p w14:paraId="53F4A4E1"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Pr>
          <w:p w14:paraId="6B664019" w14:textId="77777777" w:rsidR="00D4780D" w:rsidRPr="00721F12" w:rsidRDefault="00D4780D" w:rsidP="003E7488">
            <w:pPr>
              <w:autoSpaceDE w:val="0"/>
              <w:autoSpaceDN w:val="0"/>
              <w:adjustRightInd w:val="0"/>
              <w:ind w:right="144"/>
              <w:jc w:val="right"/>
              <w:rPr>
                <w:sz w:val="16"/>
                <w:szCs w:val="16"/>
              </w:rPr>
            </w:pPr>
            <w:r w:rsidRPr="00721F12">
              <w:rPr>
                <w:sz w:val="16"/>
                <w:szCs w:val="16"/>
              </w:rPr>
              <w:t>2</w:t>
            </w:r>
          </w:p>
        </w:tc>
        <w:tc>
          <w:tcPr>
            <w:tcW w:w="922" w:type="dxa"/>
          </w:tcPr>
          <w:p w14:paraId="4CB602A8" w14:textId="77777777" w:rsidR="00D4780D" w:rsidRPr="00721F12" w:rsidRDefault="00D4780D" w:rsidP="003E7488">
            <w:pPr>
              <w:autoSpaceDE w:val="0"/>
              <w:autoSpaceDN w:val="0"/>
              <w:adjustRightInd w:val="0"/>
              <w:ind w:right="144"/>
              <w:jc w:val="right"/>
              <w:rPr>
                <w:sz w:val="16"/>
                <w:szCs w:val="16"/>
              </w:rPr>
            </w:pPr>
          </w:p>
        </w:tc>
        <w:tc>
          <w:tcPr>
            <w:tcW w:w="795" w:type="dxa"/>
          </w:tcPr>
          <w:p w14:paraId="7D90BF5E" w14:textId="77777777" w:rsidR="00D4780D" w:rsidRPr="00721F12" w:rsidRDefault="00D4780D" w:rsidP="003E7488">
            <w:pPr>
              <w:autoSpaceDE w:val="0"/>
              <w:autoSpaceDN w:val="0"/>
              <w:adjustRightInd w:val="0"/>
              <w:ind w:right="144"/>
              <w:jc w:val="center"/>
              <w:rPr>
                <w:sz w:val="16"/>
                <w:szCs w:val="16"/>
              </w:rPr>
            </w:pPr>
          </w:p>
        </w:tc>
        <w:tc>
          <w:tcPr>
            <w:tcW w:w="236" w:type="dxa"/>
          </w:tcPr>
          <w:p w14:paraId="350A7F45" w14:textId="77777777" w:rsidR="00D4780D" w:rsidRPr="00721F12" w:rsidRDefault="00D4780D" w:rsidP="003E7488">
            <w:pPr>
              <w:autoSpaceDE w:val="0"/>
              <w:autoSpaceDN w:val="0"/>
              <w:adjustRightInd w:val="0"/>
              <w:ind w:right="144"/>
              <w:jc w:val="center"/>
              <w:rPr>
                <w:sz w:val="16"/>
                <w:szCs w:val="16"/>
              </w:rPr>
            </w:pPr>
          </w:p>
        </w:tc>
        <w:tc>
          <w:tcPr>
            <w:tcW w:w="236" w:type="dxa"/>
          </w:tcPr>
          <w:p w14:paraId="6EC1594C" w14:textId="77777777" w:rsidR="00D4780D" w:rsidRPr="00721F12" w:rsidRDefault="00D4780D" w:rsidP="003E7488">
            <w:pPr>
              <w:autoSpaceDE w:val="0"/>
              <w:autoSpaceDN w:val="0"/>
              <w:adjustRightInd w:val="0"/>
              <w:ind w:right="144"/>
              <w:jc w:val="center"/>
              <w:rPr>
                <w:sz w:val="16"/>
                <w:szCs w:val="16"/>
              </w:rPr>
            </w:pPr>
          </w:p>
        </w:tc>
        <w:tc>
          <w:tcPr>
            <w:tcW w:w="236" w:type="dxa"/>
          </w:tcPr>
          <w:p w14:paraId="0A8BB3A5" w14:textId="77777777" w:rsidR="00D4780D" w:rsidRPr="00721F12" w:rsidRDefault="00D4780D" w:rsidP="003E7488">
            <w:pPr>
              <w:autoSpaceDE w:val="0"/>
              <w:autoSpaceDN w:val="0"/>
              <w:adjustRightInd w:val="0"/>
              <w:ind w:right="144"/>
              <w:jc w:val="center"/>
              <w:rPr>
                <w:sz w:val="16"/>
                <w:szCs w:val="16"/>
              </w:rPr>
            </w:pPr>
          </w:p>
        </w:tc>
        <w:tc>
          <w:tcPr>
            <w:tcW w:w="236" w:type="dxa"/>
          </w:tcPr>
          <w:p w14:paraId="2C777E4F" w14:textId="77777777" w:rsidR="00D4780D" w:rsidRPr="00721F12" w:rsidRDefault="00D4780D" w:rsidP="003E7488">
            <w:pPr>
              <w:autoSpaceDE w:val="0"/>
              <w:autoSpaceDN w:val="0"/>
              <w:adjustRightInd w:val="0"/>
              <w:ind w:right="144"/>
              <w:jc w:val="center"/>
              <w:rPr>
                <w:sz w:val="16"/>
                <w:szCs w:val="16"/>
              </w:rPr>
            </w:pPr>
          </w:p>
        </w:tc>
        <w:tc>
          <w:tcPr>
            <w:tcW w:w="236" w:type="dxa"/>
          </w:tcPr>
          <w:p w14:paraId="7F356D78" w14:textId="77777777" w:rsidR="00D4780D" w:rsidRPr="00721F12" w:rsidRDefault="00D4780D" w:rsidP="003E7488">
            <w:pPr>
              <w:autoSpaceDE w:val="0"/>
              <w:autoSpaceDN w:val="0"/>
              <w:adjustRightInd w:val="0"/>
              <w:ind w:right="144"/>
              <w:jc w:val="center"/>
              <w:rPr>
                <w:sz w:val="16"/>
                <w:szCs w:val="16"/>
              </w:rPr>
            </w:pPr>
          </w:p>
        </w:tc>
        <w:tc>
          <w:tcPr>
            <w:tcW w:w="236" w:type="dxa"/>
            <w:tcBorders>
              <w:right w:val="single" w:sz="4" w:space="0" w:color="auto"/>
            </w:tcBorders>
          </w:tcPr>
          <w:p w14:paraId="3FB58D74" w14:textId="77777777" w:rsidR="00D4780D" w:rsidRPr="00721F12" w:rsidRDefault="00D4780D" w:rsidP="003E7488">
            <w:pPr>
              <w:autoSpaceDE w:val="0"/>
              <w:autoSpaceDN w:val="0"/>
              <w:adjustRightInd w:val="0"/>
              <w:ind w:right="144"/>
              <w:jc w:val="center"/>
              <w:rPr>
                <w:sz w:val="16"/>
                <w:szCs w:val="16"/>
              </w:rPr>
            </w:pPr>
          </w:p>
        </w:tc>
      </w:tr>
      <w:tr w:rsidR="00D4780D" w:rsidRPr="00721F12" w14:paraId="50BCA031" w14:textId="77777777" w:rsidTr="003E7488">
        <w:trPr>
          <w:trHeight w:val="260"/>
        </w:trPr>
        <w:tc>
          <w:tcPr>
            <w:tcW w:w="794" w:type="dxa"/>
          </w:tcPr>
          <w:p w14:paraId="338353A2" w14:textId="77777777" w:rsidR="00D4780D" w:rsidRPr="00721F12" w:rsidRDefault="00D4780D" w:rsidP="003E7488">
            <w:pPr>
              <w:autoSpaceDE w:val="0"/>
              <w:autoSpaceDN w:val="0"/>
              <w:adjustRightInd w:val="0"/>
              <w:ind w:right="144"/>
              <w:rPr>
                <w:sz w:val="16"/>
                <w:szCs w:val="16"/>
              </w:rPr>
            </w:pPr>
          </w:p>
        </w:tc>
        <w:tc>
          <w:tcPr>
            <w:tcW w:w="664" w:type="dxa"/>
          </w:tcPr>
          <w:p w14:paraId="502C399A" w14:textId="77777777" w:rsidR="00D4780D" w:rsidRPr="00721F12" w:rsidRDefault="00D4780D" w:rsidP="003E7488">
            <w:pPr>
              <w:autoSpaceDE w:val="0"/>
              <w:autoSpaceDN w:val="0"/>
              <w:adjustRightInd w:val="0"/>
              <w:ind w:right="144"/>
              <w:rPr>
                <w:sz w:val="16"/>
                <w:szCs w:val="16"/>
              </w:rPr>
            </w:pPr>
            <w:r w:rsidRPr="00721F12">
              <w:rPr>
                <w:sz w:val="16"/>
                <w:szCs w:val="16"/>
              </w:rPr>
              <w:t>070</w:t>
            </w:r>
          </w:p>
        </w:tc>
        <w:tc>
          <w:tcPr>
            <w:tcW w:w="720" w:type="dxa"/>
          </w:tcPr>
          <w:p w14:paraId="4BAABB49" w14:textId="77777777" w:rsidR="00D4780D" w:rsidRPr="00721F12" w:rsidRDefault="00D4780D" w:rsidP="003E7488">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14:paraId="6FDFC066" w14:textId="77777777" w:rsidR="00D4780D" w:rsidRPr="00721F12" w:rsidRDefault="00D4780D" w:rsidP="003E7488">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14:paraId="75E503EF"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6DD4E3D4" w14:textId="77777777" w:rsidR="00D4780D" w:rsidRPr="00721F12" w:rsidRDefault="00D4780D" w:rsidP="003E7488">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1B352D89" w14:textId="77777777" w:rsidR="00D4780D" w:rsidRPr="00721F12" w:rsidRDefault="00D4780D" w:rsidP="003E7488">
            <w:pPr>
              <w:autoSpaceDE w:val="0"/>
              <w:autoSpaceDN w:val="0"/>
              <w:adjustRightInd w:val="0"/>
              <w:ind w:right="144"/>
              <w:jc w:val="right"/>
              <w:rPr>
                <w:sz w:val="16"/>
                <w:szCs w:val="16"/>
              </w:rPr>
            </w:pPr>
          </w:p>
        </w:tc>
        <w:tc>
          <w:tcPr>
            <w:tcW w:w="795" w:type="dxa"/>
            <w:tcBorders>
              <w:bottom w:val="single" w:sz="4" w:space="0" w:color="auto"/>
            </w:tcBorders>
          </w:tcPr>
          <w:p w14:paraId="62209B70"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17F7FA25"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1F442AD8"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152C6C4D"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6443728E"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0A8E8E5A"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19F7C13A" w14:textId="77777777" w:rsidR="00D4780D" w:rsidRPr="00721F12" w:rsidRDefault="00D4780D" w:rsidP="003E7488">
            <w:pPr>
              <w:autoSpaceDE w:val="0"/>
              <w:autoSpaceDN w:val="0"/>
              <w:adjustRightInd w:val="0"/>
              <w:ind w:right="144"/>
              <w:jc w:val="center"/>
              <w:rPr>
                <w:sz w:val="16"/>
                <w:szCs w:val="16"/>
              </w:rPr>
            </w:pPr>
          </w:p>
        </w:tc>
      </w:tr>
      <w:tr w:rsidR="00D4780D" w:rsidRPr="00721F12" w14:paraId="0B618658" w14:textId="77777777" w:rsidTr="003E7488">
        <w:trPr>
          <w:trHeight w:hRule="exact" w:val="72"/>
        </w:trPr>
        <w:tc>
          <w:tcPr>
            <w:tcW w:w="794" w:type="dxa"/>
          </w:tcPr>
          <w:p w14:paraId="6F5A54A2" w14:textId="77777777" w:rsidR="00D4780D" w:rsidRPr="00721F12" w:rsidRDefault="00D4780D" w:rsidP="003E7488">
            <w:pPr>
              <w:autoSpaceDE w:val="0"/>
              <w:autoSpaceDN w:val="0"/>
              <w:adjustRightInd w:val="0"/>
              <w:ind w:right="144"/>
              <w:rPr>
                <w:sz w:val="16"/>
                <w:szCs w:val="16"/>
              </w:rPr>
            </w:pPr>
          </w:p>
        </w:tc>
        <w:tc>
          <w:tcPr>
            <w:tcW w:w="664" w:type="dxa"/>
          </w:tcPr>
          <w:p w14:paraId="776DCD13" w14:textId="77777777" w:rsidR="00D4780D" w:rsidRPr="00721F12" w:rsidRDefault="00D4780D" w:rsidP="003E7488">
            <w:pPr>
              <w:autoSpaceDE w:val="0"/>
              <w:autoSpaceDN w:val="0"/>
              <w:adjustRightInd w:val="0"/>
              <w:ind w:right="144"/>
              <w:rPr>
                <w:sz w:val="16"/>
                <w:szCs w:val="16"/>
              </w:rPr>
            </w:pPr>
          </w:p>
        </w:tc>
        <w:tc>
          <w:tcPr>
            <w:tcW w:w="720" w:type="dxa"/>
          </w:tcPr>
          <w:p w14:paraId="4A61466A" w14:textId="77777777" w:rsidR="00D4780D" w:rsidRPr="00721F12" w:rsidRDefault="00D4780D" w:rsidP="003E7488">
            <w:pPr>
              <w:autoSpaceDE w:val="0"/>
              <w:autoSpaceDN w:val="0"/>
              <w:adjustRightInd w:val="0"/>
              <w:ind w:right="144"/>
              <w:rPr>
                <w:sz w:val="16"/>
                <w:szCs w:val="16"/>
              </w:rPr>
            </w:pPr>
          </w:p>
        </w:tc>
        <w:tc>
          <w:tcPr>
            <w:tcW w:w="2730" w:type="dxa"/>
            <w:tcBorders>
              <w:top w:val="single" w:sz="4" w:space="0" w:color="auto"/>
            </w:tcBorders>
          </w:tcPr>
          <w:p w14:paraId="10D73BBC" w14:textId="77777777" w:rsidR="00D4780D" w:rsidRPr="00721F12" w:rsidRDefault="00D4780D" w:rsidP="003E7488">
            <w:pPr>
              <w:autoSpaceDE w:val="0"/>
              <w:autoSpaceDN w:val="0"/>
              <w:adjustRightInd w:val="0"/>
              <w:ind w:right="144"/>
              <w:rPr>
                <w:sz w:val="16"/>
                <w:szCs w:val="16"/>
              </w:rPr>
            </w:pPr>
          </w:p>
        </w:tc>
        <w:tc>
          <w:tcPr>
            <w:tcW w:w="539" w:type="dxa"/>
            <w:tcBorders>
              <w:top w:val="single" w:sz="4" w:space="0" w:color="auto"/>
            </w:tcBorders>
          </w:tcPr>
          <w:p w14:paraId="2C1B4C00" w14:textId="77777777" w:rsidR="00D4780D" w:rsidRPr="00721F12" w:rsidRDefault="00D4780D" w:rsidP="003E7488">
            <w:pPr>
              <w:autoSpaceDE w:val="0"/>
              <w:autoSpaceDN w:val="0"/>
              <w:adjustRightInd w:val="0"/>
              <w:ind w:right="144"/>
              <w:rPr>
                <w:sz w:val="16"/>
                <w:szCs w:val="16"/>
              </w:rPr>
            </w:pPr>
          </w:p>
        </w:tc>
        <w:tc>
          <w:tcPr>
            <w:tcW w:w="922" w:type="dxa"/>
            <w:tcBorders>
              <w:top w:val="single" w:sz="4" w:space="0" w:color="auto"/>
            </w:tcBorders>
          </w:tcPr>
          <w:p w14:paraId="2E3F7863" w14:textId="77777777" w:rsidR="00D4780D" w:rsidRPr="00721F12" w:rsidRDefault="00D4780D" w:rsidP="003E7488">
            <w:pPr>
              <w:autoSpaceDE w:val="0"/>
              <w:autoSpaceDN w:val="0"/>
              <w:adjustRightInd w:val="0"/>
              <w:ind w:right="144"/>
              <w:rPr>
                <w:sz w:val="16"/>
                <w:szCs w:val="16"/>
              </w:rPr>
            </w:pPr>
          </w:p>
        </w:tc>
        <w:tc>
          <w:tcPr>
            <w:tcW w:w="922" w:type="dxa"/>
            <w:tcBorders>
              <w:top w:val="single" w:sz="4" w:space="0" w:color="auto"/>
            </w:tcBorders>
          </w:tcPr>
          <w:p w14:paraId="53FA4661" w14:textId="77777777" w:rsidR="00D4780D" w:rsidRPr="00721F12" w:rsidRDefault="00D4780D" w:rsidP="003E7488">
            <w:pPr>
              <w:autoSpaceDE w:val="0"/>
              <w:autoSpaceDN w:val="0"/>
              <w:adjustRightInd w:val="0"/>
              <w:ind w:right="144"/>
              <w:rPr>
                <w:sz w:val="16"/>
                <w:szCs w:val="16"/>
              </w:rPr>
            </w:pPr>
          </w:p>
        </w:tc>
        <w:tc>
          <w:tcPr>
            <w:tcW w:w="795" w:type="dxa"/>
            <w:tcBorders>
              <w:top w:val="single" w:sz="4" w:space="0" w:color="auto"/>
            </w:tcBorders>
          </w:tcPr>
          <w:p w14:paraId="436ADDF7"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75D227B1"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1A499EC6"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155CD3F2"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253B9F5E"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7B5D9251"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4FC31DF8" w14:textId="77777777" w:rsidR="00D4780D" w:rsidRPr="00721F12" w:rsidRDefault="00D4780D" w:rsidP="003E7488">
            <w:pPr>
              <w:autoSpaceDE w:val="0"/>
              <w:autoSpaceDN w:val="0"/>
              <w:adjustRightInd w:val="0"/>
              <w:ind w:right="144"/>
              <w:rPr>
                <w:sz w:val="16"/>
                <w:szCs w:val="16"/>
              </w:rPr>
            </w:pPr>
          </w:p>
        </w:tc>
      </w:tr>
    </w:tbl>
    <w:p w14:paraId="376B89E1" w14:textId="77777777" w:rsidR="00D4780D" w:rsidRDefault="00D4780D" w:rsidP="00D4780D">
      <w:pPr>
        <w:autoSpaceDE w:val="0"/>
        <w:autoSpaceDN w:val="0"/>
        <w:adjustRightInd w:val="0"/>
        <w:rPr>
          <w:sz w:val="16"/>
          <w:szCs w:val="16"/>
        </w:rPr>
      </w:pPr>
    </w:p>
    <w:p w14:paraId="33954126" w14:textId="77777777" w:rsidR="00D4780D" w:rsidRPr="00721F12" w:rsidRDefault="00D4780D" w:rsidP="00D4780D">
      <w:pPr>
        <w:autoSpaceDE w:val="0"/>
        <w:autoSpaceDN w:val="0"/>
        <w:adjustRightInd w:val="0"/>
        <w:rPr>
          <w:b/>
          <w:sz w:val="20"/>
          <w:szCs w:val="20"/>
        </w:rPr>
      </w:pPr>
      <w:r w:rsidRPr="00721F12">
        <w:rPr>
          <w:b/>
          <w:sz w:val="20"/>
          <w:szCs w:val="20"/>
        </w:rPr>
        <w:t>Detail:</w:t>
      </w:r>
    </w:p>
    <w:p w14:paraId="7FF1226C" w14:textId="77777777" w:rsidR="00D4780D" w:rsidRDefault="00D4780D" w:rsidP="00D4780D">
      <w:pPr>
        <w:autoSpaceDE w:val="0"/>
        <w:autoSpaceDN w:val="0"/>
        <w:adjustRightInd w:val="0"/>
        <w:rPr>
          <w:b/>
          <w:bCs/>
          <w:sz w:val="16"/>
          <w:szCs w:val="16"/>
        </w:rPr>
      </w:pPr>
    </w:p>
    <w:p w14:paraId="60C27E58" w14:textId="77777777" w:rsidR="00D4780D" w:rsidRDefault="00D4780D" w:rsidP="00D4780D">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075F294" w14:textId="77777777" w:rsidR="00D4780D" w:rsidRDefault="00D4780D" w:rsidP="00D4780D">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D4780D" w:rsidRPr="00721F12" w14:paraId="4F54B979" w14:textId="77777777" w:rsidTr="003E7488">
        <w:trPr>
          <w:trHeight w:val="225"/>
        </w:trPr>
        <w:tc>
          <w:tcPr>
            <w:tcW w:w="794" w:type="dxa"/>
          </w:tcPr>
          <w:p w14:paraId="67E7CDDD"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14:paraId="42D176AB"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14:paraId="78C260B9"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14:paraId="54059AE8"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14:paraId="7614A04D"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1056AB01" w14:textId="77777777" w:rsidR="00D4780D" w:rsidRPr="00721F12" w:rsidRDefault="00D4780D" w:rsidP="003E7488">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67EAF0BF" w14:textId="77777777" w:rsidR="00D4780D" w:rsidRPr="00721F12" w:rsidRDefault="00D4780D" w:rsidP="003E7488">
            <w:pPr>
              <w:autoSpaceDE w:val="0"/>
              <w:autoSpaceDN w:val="0"/>
              <w:adjustRightInd w:val="0"/>
              <w:ind w:right="144"/>
              <w:jc w:val="right"/>
              <w:rPr>
                <w:sz w:val="16"/>
                <w:szCs w:val="16"/>
              </w:rPr>
            </w:pPr>
            <w:r w:rsidRPr="00721F12">
              <w:rPr>
                <w:sz w:val="16"/>
                <w:szCs w:val="16"/>
              </w:rPr>
              <w:t>&gt;1</w:t>
            </w:r>
          </w:p>
        </w:tc>
        <w:tc>
          <w:tcPr>
            <w:tcW w:w="795" w:type="dxa"/>
          </w:tcPr>
          <w:p w14:paraId="3B22AFBF" w14:textId="77777777" w:rsidR="00D4780D" w:rsidRPr="00721F12" w:rsidRDefault="00D4780D" w:rsidP="003E7488">
            <w:pPr>
              <w:autoSpaceDE w:val="0"/>
              <w:autoSpaceDN w:val="0"/>
              <w:adjustRightInd w:val="0"/>
              <w:ind w:right="144"/>
              <w:rPr>
                <w:sz w:val="16"/>
                <w:szCs w:val="16"/>
              </w:rPr>
            </w:pPr>
          </w:p>
        </w:tc>
        <w:tc>
          <w:tcPr>
            <w:tcW w:w="236" w:type="dxa"/>
          </w:tcPr>
          <w:p w14:paraId="3CBCFC7E" w14:textId="77777777" w:rsidR="00D4780D" w:rsidRPr="00721F12" w:rsidRDefault="00D4780D" w:rsidP="003E7488">
            <w:pPr>
              <w:autoSpaceDE w:val="0"/>
              <w:autoSpaceDN w:val="0"/>
              <w:adjustRightInd w:val="0"/>
              <w:ind w:right="144"/>
              <w:rPr>
                <w:sz w:val="16"/>
                <w:szCs w:val="16"/>
              </w:rPr>
            </w:pPr>
          </w:p>
        </w:tc>
        <w:tc>
          <w:tcPr>
            <w:tcW w:w="236" w:type="dxa"/>
          </w:tcPr>
          <w:p w14:paraId="392F39E7" w14:textId="77777777" w:rsidR="00D4780D" w:rsidRPr="00721F12" w:rsidRDefault="00D4780D" w:rsidP="003E7488">
            <w:pPr>
              <w:autoSpaceDE w:val="0"/>
              <w:autoSpaceDN w:val="0"/>
              <w:adjustRightInd w:val="0"/>
              <w:ind w:right="144"/>
              <w:rPr>
                <w:sz w:val="16"/>
                <w:szCs w:val="16"/>
              </w:rPr>
            </w:pPr>
          </w:p>
        </w:tc>
        <w:tc>
          <w:tcPr>
            <w:tcW w:w="236" w:type="dxa"/>
          </w:tcPr>
          <w:p w14:paraId="63CD1B5F" w14:textId="77777777" w:rsidR="00D4780D" w:rsidRPr="00721F12" w:rsidRDefault="00D4780D" w:rsidP="003E7488">
            <w:pPr>
              <w:autoSpaceDE w:val="0"/>
              <w:autoSpaceDN w:val="0"/>
              <w:adjustRightInd w:val="0"/>
              <w:ind w:right="144"/>
              <w:rPr>
                <w:sz w:val="16"/>
                <w:szCs w:val="16"/>
              </w:rPr>
            </w:pPr>
          </w:p>
        </w:tc>
        <w:tc>
          <w:tcPr>
            <w:tcW w:w="236" w:type="dxa"/>
          </w:tcPr>
          <w:p w14:paraId="4E9FFE27" w14:textId="77777777" w:rsidR="00D4780D" w:rsidRPr="00721F12" w:rsidRDefault="00D4780D" w:rsidP="003E7488">
            <w:pPr>
              <w:autoSpaceDE w:val="0"/>
              <w:autoSpaceDN w:val="0"/>
              <w:adjustRightInd w:val="0"/>
              <w:ind w:right="144"/>
              <w:rPr>
                <w:sz w:val="16"/>
                <w:szCs w:val="16"/>
              </w:rPr>
            </w:pPr>
          </w:p>
        </w:tc>
        <w:tc>
          <w:tcPr>
            <w:tcW w:w="236" w:type="dxa"/>
          </w:tcPr>
          <w:p w14:paraId="6AE5F48F" w14:textId="77777777" w:rsidR="00D4780D" w:rsidRPr="00721F12" w:rsidRDefault="00D4780D" w:rsidP="003E7488">
            <w:pPr>
              <w:autoSpaceDE w:val="0"/>
              <w:autoSpaceDN w:val="0"/>
              <w:adjustRightInd w:val="0"/>
              <w:ind w:right="144"/>
              <w:rPr>
                <w:sz w:val="16"/>
                <w:szCs w:val="16"/>
              </w:rPr>
            </w:pPr>
          </w:p>
        </w:tc>
        <w:tc>
          <w:tcPr>
            <w:tcW w:w="236" w:type="dxa"/>
          </w:tcPr>
          <w:p w14:paraId="12E3FC5A" w14:textId="77777777" w:rsidR="00D4780D" w:rsidRPr="00721F12" w:rsidRDefault="00D4780D" w:rsidP="003E7488">
            <w:pPr>
              <w:autoSpaceDE w:val="0"/>
              <w:autoSpaceDN w:val="0"/>
              <w:adjustRightInd w:val="0"/>
              <w:ind w:right="144"/>
              <w:rPr>
                <w:sz w:val="16"/>
                <w:szCs w:val="16"/>
              </w:rPr>
            </w:pPr>
          </w:p>
        </w:tc>
      </w:tr>
      <w:tr w:rsidR="00D4780D" w:rsidRPr="00721F12" w14:paraId="017B6640" w14:textId="77777777" w:rsidTr="003E7488">
        <w:trPr>
          <w:trHeight w:val="270"/>
        </w:trPr>
        <w:tc>
          <w:tcPr>
            <w:tcW w:w="794" w:type="dxa"/>
          </w:tcPr>
          <w:p w14:paraId="005C3A51" w14:textId="77777777" w:rsidR="00D4780D" w:rsidRPr="00721F12" w:rsidRDefault="00D4780D" w:rsidP="003E7488">
            <w:pPr>
              <w:autoSpaceDE w:val="0"/>
              <w:autoSpaceDN w:val="0"/>
              <w:adjustRightInd w:val="0"/>
              <w:ind w:right="144"/>
              <w:rPr>
                <w:sz w:val="16"/>
                <w:szCs w:val="16"/>
              </w:rPr>
            </w:pPr>
          </w:p>
        </w:tc>
        <w:tc>
          <w:tcPr>
            <w:tcW w:w="664" w:type="dxa"/>
          </w:tcPr>
          <w:p w14:paraId="6D35E35B" w14:textId="77777777" w:rsidR="00D4780D" w:rsidRPr="00721F12" w:rsidRDefault="00D4780D" w:rsidP="003E7488">
            <w:pPr>
              <w:autoSpaceDE w:val="0"/>
              <w:autoSpaceDN w:val="0"/>
              <w:adjustRightInd w:val="0"/>
              <w:ind w:right="144"/>
              <w:rPr>
                <w:sz w:val="16"/>
                <w:szCs w:val="16"/>
              </w:rPr>
            </w:pPr>
            <w:r w:rsidRPr="00721F12">
              <w:rPr>
                <w:sz w:val="16"/>
                <w:szCs w:val="16"/>
              </w:rPr>
              <w:t>010</w:t>
            </w:r>
          </w:p>
        </w:tc>
        <w:tc>
          <w:tcPr>
            <w:tcW w:w="720" w:type="dxa"/>
          </w:tcPr>
          <w:p w14:paraId="47600129" w14:textId="77777777" w:rsidR="00D4780D" w:rsidRPr="00721F12" w:rsidRDefault="00D4780D" w:rsidP="003E7488">
            <w:pPr>
              <w:autoSpaceDE w:val="0"/>
              <w:autoSpaceDN w:val="0"/>
              <w:adjustRightInd w:val="0"/>
              <w:ind w:right="144"/>
              <w:rPr>
                <w:sz w:val="16"/>
                <w:szCs w:val="16"/>
              </w:rPr>
            </w:pPr>
            <w:r w:rsidRPr="00721F12">
              <w:rPr>
                <w:sz w:val="16"/>
                <w:szCs w:val="16"/>
              </w:rPr>
              <w:t>LIN</w:t>
            </w:r>
          </w:p>
        </w:tc>
        <w:tc>
          <w:tcPr>
            <w:tcW w:w="2730" w:type="dxa"/>
          </w:tcPr>
          <w:p w14:paraId="491967B9" w14:textId="77777777" w:rsidR="00D4780D" w:rsidRPr="00721F12" w:rsidRDefault="00D4780D" w:rsidP="003E7488">
            <w:pPr>
              <w:autoSpaceDE w:val="0"/>
              <w:autoSpaceDN w:val="0"/>
              <w:adjustRightInd w:val="0"/>
              <w:ind w:right="144"/>
              <w:rPr>
                <w:sz w:val="16"/>
                <w:szCs w:val="16"/>
              </w:rPr>
            </w:pPr>
            <w:r w:rsidRPr="00721F12">
              <w:rPr>
                <w:sz w:val="16"/>
                <w:szCs w:val="16"/>
              </w:rPr>
              <w:t>Item Identification</w:t>
            </w:r>
          </w:p>
        </w:tc>
        <w:tc>
          <w:tcPr>
            <w:tcW w:w="539" w:type="dxa"/>
          </w:tcPr>
          <w:p w14:paraId="6EACF846"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Pr>
          <w:p w14:paraId="7CBD8DFC" w14:textId="77777777" w:rsidR="00D4780D" w:rsidRPr="00721F12" w:rsidRDefault="00D4780D" w:rsidP="003E7488">
            <w:pPr>
              <w:autoSpaceDE w:val="0"/>
              <w:autoSpaceDN w:val="0"/>
              <w:adjustRightInd w:val="0"/>
              <w:ind w:right="144"/>
              <w:jc w:val="right"/>
              <w:rPr>
                <w:sz w:val="16"/>
                <w:szCs w:val="16"/>
              </w:rPr>
            </w:pPr>
            <w:r w:rsidRPr="00721F12">
              <w:rPr>
                <w:sz w:val="16"/>
                <w:szCs w:val="16"/>
              </w:rPr>
              <w:t>1</w:t>
            </w:r>
          </w:p>
        </w:tc>
        <w:tc>
          <w:tcPr>
            <w:tcW w:w="922" w:type="dxa"/>
          </w:tcPr>
          <w:p w14:paraId="0EFD06CB" w14:textId="77777777" w:rsidR="00D4780D" w:rsidRPr="00721F12" w:rsidRDefault="00D4780D" w:rsidP="003E7488">
            <w:pPr>
              <w:autoSpaceDE w:val="0"/>
              <w:autoSpaceDN w:val="0"/>
              <w:adjustRightInd w:val="0"/>
              <w:ind w:right="144"/>
              <w:jc w:val="right"/>
              <w:rPr>
                <w:sz w:val="16"/>
                <w:szCs w:val="16"/>
              </w:rPr>
            </w:pPr>
          </w:p>
        </w:tc>
        <w:tc>
          <w:tcPr>
            <w:tcW w:w="795" w:type="dxa"/>
          </w:tcPr>
          <w:p w14:paraId="1BFA522B" w14:textId="77777777" w:rsidR="00D4780D" w:rsidRPr="00721F12" w:rsidRDefault="00D4780D" w:rsidP="003E7488">
            <w:pPr>
              <w:autoSpaceDE w:val="0"/>
              <w:autoSpaceDN w:val="0"/>
              <w:adjustRightInd w:val="0"/>
              <w:ind w:right="144"/>
              <w:jc w:val="center"/>
              <w:rPr>
                <w:sz w:val="16"/>
                <w:szCs w:val="16"/>
              </w:rPr>
            </w:pPr>
          </w:p>
        </w:tc>
        <w:tc>
          <w:tcPr>
            <w:tcW w:w="236" w:type="dxa"/>
          </w:tcPr>
          <w:p w14:paraId="6D2F0CD7" w14:textId="77777777" w:rsidR="00D4780D" w:rsidRPr="00721F12" w:rsidRDefault="00D4780D" w:rsidP="003E7488">
            <w:pPr>
              <w:autoSpaceDE w:val="0"/>
              <w:autoSpaceDN w:val="0"/>
              <w:adjustRightInd w:val="0"/>
              <w:ind w:right="144"/>
              <w:jc w:val="center"/>
              <w:rPr>
                <w:sz w:val="16"/>
                <w:szCs w:val="16"/>
              </w:rPr>
            </w:pPr>
          </w:p>
        </w:tc>
        <w:tc>
          <w:tcPr>
            <w:tcW w:w="236" w:type="dxa"/>
          </w:tcPr>
          <w:p w14:paraId="410C9069" w14:textId="77777777" w:rsidR="00D4780D" w:rsidRPr="00721F12" w:rsidRDefault="00D4780D" w:rsidP="003E7488">
            <w:pPr>
              <w:autoSpaceDE w:val="0"/>
              <w:autoSpaceDN w:val="0"/>
              <w:adjustRightInd w:val="0"/>
              <w:ind w:right="144"/>
              <w:jc w:val="center"/>
              <w:rPr>
                <w:sz w:val="16"/>
                <w:szCs w:val="16"/>
              </w:rPr>
            </w:pPr>
          </w:p>
        </w:tc>
        <w:tc>
          <w:tcPr>
            <w:tcW w:w="236" w:type="dxa"/>
          </w:tcPr>
          <w:p w14:paraId="1A0CF32C" w14:textId="77777777" w:rsidR="00D4780D" w:rsidRPr="00721F12" w:rsidRDefault="00D4780D" w:rsidP="003E7488">
            <w:pPr>
              <w:autoSpaceDE w:val="0"/>
              <w:autoSpaceDN w:val="0"/>
              <w:adjustRightInd w:val="0"/>
              <w:ind w:right="144"/>
              <w:jc w:val="center"/>
              <w:rPr>
                <w:sz w:val="16"/>
                <w:szCs w:val="16"/>
              </w:rPr>
            </w:pPr>
          </w:p>
        </w:tc>
        <w:tc>
          <w:tcPr>
            <w:tcW w:w="236" w:type="dxa"/>
          </w:tcPr>
          <w:p w14:paraId="7DD9AF74" w14:textId="77777777" w:rsidR="00D4780D" w:rsidRPr="00721F12" w:rsidRDefault="00D4780D" w:rsidP="003E7488">
            <w:pPr>
              <w:autoSpaceDE w:val="0"/>
              <w:autoSpaceDN w:val="0"/>
              <w:adjustRightInd w:val="0"/>
              <w:ind w:right="144"/>
              <w:jc w:val="center"/>
              <w:rPr>
                <w:sz w:val="16"/>
                <w:szCs w:val="16"/>
              </w:rPr>
            </w:pPr>
          </w:p>
        </w:tc>
        <w:tc>
          <w:tcPr>
            <w:tcW w:w="236" w:type="dxa"/>
          </w:tcPr>
          <w:p w14:paraId="232CF87E" w14:textId="77777777" w:rsidR="00D4780D" w:rsidRPr="00721F12" w:rsidRDefault="00D4780D" w:rsidP="003E7488">
            <w:pPr>
              <w:autoSpaceDE w:val="0"/>
              <w:autoSpaceDN w:val="0"/>
              <w:adjustRightInd w:val="0"/>
              <w:ind w:right="144"/>
              <w:jc w:val="center"/>
              <w:rPr>
                <w:sz w:val="16"/>
                <w:szCs w:val="16"/>
              </w:rPr>
            </w:pPr>
          </w:p>
        </w:tc>
        <w:tc>
          <w:tcPr>
            <w:tcW w:w="236" w:type="dxa"/>
            <w:tcBorders>
              <w:right w:val="single" w:sz="4" w:space="0" w:color="auto"/>
            </w:tcBorders>
          </w:tcPr>
          <w:p w14:paraId="0F45BD4A" w14:textId="77777777" w:rsidR="00D4780D" w:rsidRPr="00721F12" w:rsidRDefault="00D4780D" w:rsidP="003E7488">
            <w:pPr>
              <w:autoSpaceDE w:val="0"/>
              <w:autoSpaceDN w:val="0"/>
              <w:adjustRightInd w:val="0"/>
              <w:ind w:right="144"/>
              <w:jc w:val="center"/>
              <w:rPr>
                <w:sz w:val="16"/>
                <w:szCs w:val="16"/>
              </w:rPr>
            </w:pPr>
          </w:p>
        </w:tc>
      </w:tr>
      <w:tr w:rsidR="00D4780D" w:rsidRPr="00721F12" w14:paraId="10D9E66B" w14:textId="77777777" w:rsidTr="003E7488">
        <w:trPr>
          <w:trHeight w:val="270"/>
        </w:trPr>
        <w:tc>
          <w:tcPr>
            <w:tcW w:w="794" w:type="dxa"/>
          </w:tcPr>
          <w:p w14:paraId="760E58B9" w14:textId="77777777" w:rsidR="00D4780D" w:rsidRPr="00721F12" w:rsidRDefault="00D4780D" w:rsidP="003E7488">
            <w:pPr>
              <w:autoSpaceDE w:val="0"/>
              <w:autoSpaceDN w:val="0"/>
              <w:adjustRightInd w:val="0"/>
              <w:ind w:right="144"/>
              <w:rPr>
                <w:sz w:val="16"/>
                <w:szCs w:val="16"/>
              </w:rPr>
            </w:pPr>
          </w:p>
        </w:tc>
        <w:tc>
          <w:tcPr>
            <w:tcW w:w="664" w:type="dxa"/>
          </w:tcPr>
          <w:p w14:paraId="1F6EA93F" w14:textId="77777777" w:rsidR="00D4780D" w:rsidRPr="00721F12" w:rsidRDefault="00D4780D" w:rsidP="003E7488">
            <w:pPr>
              <w:autoSpaceDE w:val="0"/>
              <w:autoSpaceDN w:val="0"/>
              <w:adjustRightInd w:val="0"/>
              <w:ind w:right="144"/>
              <w:rPr>
                <w:sz w:val="16"/>
                <w:szCs w:val="16"/>
              </w:rPr>
            </w:pPr>
            <w:r w:rsidRPr="00721F12">
              <w:rPr>
                <w:sz w:val="16"/>
                <w:szCs w:val="16"/>
              </w:rPr>
              <w:t>020</w:t>
            </w:r>
          </w:p>
        </w:tc>
        <w:tc>
          <w:tcPr>
            <w:tcW w:w="720" w:type="dxa"/>
          </w:tcPr>
          <w:p w14:paraId="735F9473" w14:textId="77777777" w:rsidR="00D4780D" w:rsidRPr="00721F12" w:rsidRDefault="00D4780D" w:rsidP="003E7488">
            <w:pPr>
              <w:autoSpaceDE w:val="0"/>
              <w:autoSpaceDN w:val="0"/>
              <w:adjustRightInd w:val="0"/>
              <w:ind w:right="144"/>
              <w:rPr>
                <w:sz w:val="16"/>
                <w:szCs w:val="16"/>
              </w:rPr>
            </w:pPr>
            <w:r w:rsidRPr="00721F12">
              <w:rPr>
                <w:sz w:val="16"/>
                <w:szCs w:val="16"/>
              </w:rPr>
              <w:t>ASI</w:t>
            </w:r>
          </w:p>
        </w:tc>
        <w:tc>
          <w:tcPr>
            <w:tcW w:w="2730" w:type="dxa"/>
          </w:tcPr>
          <w:p w14:paraId="34CEF351" w14:textId="77777777" w:rsidR="00D4780D" w:rsidRPr="00721F12" w:rsidRDefault="00D4780D" w:rsidP="003E7488">
            <w:pPr>
              <w:autoSpaceDE w:val="0"/>
              <w:autoSpaceDN w:val="0"/>
              <w:adjustRightInd w:val="0"/>
              <w:ind w:right="144"/>
              <w:rPr>
                <w:sz w:val="16"/>
                <w:szCs w:val="16"/>
              </w:rPr>
            </w:pPr>
            <w:r w:rsidRPr="00721F12">
              <w:rPr>
                <w:sz w:val="16"/>
                <w:szCs w:val="16"/>
              </w:rPr>
              <w:t>Action or Status Indicator</w:t>
            </w:r>
          </w:p>
        </w:tc>
        <w:tc>
          <w:tcPr>
            <w:tcW w:w="539" w:type="dxa"/>
          </w:tcPr>
          <w:p w14:paraId="025947DE"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Pr>
          <w:p w14:paraId="3626B02B" w14:textId="77777777" w:rsidR="00D4780D" w:rsidRPr="00721F12" w:rsidRDefault="00D4780D" w:rsidP="003E7488">
            <w:pPr>
              <w:autoSpaceDE w:val="0"/>
              <w:autoSpaceDN w:val="0"/>
              <w:adjustRightInd w:val="0"/>
              <w:ind w:right="144"/>
              <w:jc w:val="right"/>
              <w:rPr>
                <w:sz w:val="16"/>
                <w:szCs w:val="16"/>
              </w:rPr>
            </w:pPr>
            <w:r w:rsidRPr="00721F12">
              <w:rPr>
                <w:sz w:val="16"/>
                <w:szCs w:val="16"/>
              </w:rPr>
              <w:t>1</w:t>
            </w:r>
          </w:p>
        </w:tc>
        <w:tc>
          <w:tcPr>
            <w:tcW w:w="922" w:type="dxa"/>
          </w:tcPr>
          <w:p w14:paraId="05413506" w14:textId="77777777" w:rsidR="00D4780D" w:rsidRPr="00721F12" w:rsidRDefault="00D4780D" w:rsidP="003E7488">
            <w:pPr>
              <w:autoSpaceDE w:val="0"/>
              <w:autoSpaceDN w:val="0"/>
              <w:adjustRightInd w:val="0"/>
              <w:ind w:right="144"/>
              <w:jc w:val="right"/>
              <w:rPr>
                <w:sz w:val="16"/>
                <w:szCs w:val="16"/>
              </w:rPr>
            </w:pPr>
          </w:p>
        </w:tc>
        <w:tc>
          <w:tcPr>
            <w:tcW w:w="795" w:type="dxa"/>
          </w:tcPr>
          <w:p w14:paraId="319BD1AA" w14:textId="77777777" w:rsidR="00D4780D" w:rsidRPr="00721F12" w:rsidRDefault="00D4780D" w:rsidP="003E7488">
            <w:pPr>
              <w:autoSpaceDE w:val="0"/>
              <w:autoSpaceDN w:val="0"/>
              <w:adjustRightInd w:val="0"/>
              <w:ind w:right="144"/>
              <w:jc w:val="center"/>
              <w:rPr>
                <w:sz w:val="16"/>
                <w:szCs w:val="16"/>
              </w:rPr>
            </w:pPr>
          </w:p>
        </w:tc>
        <w:tc>
          <w:tcPr>
            <w:tcW w:w="236" w:type="dxa"/>
          </w:tcPr>
          <w:p w14:paraId="41C74039" w14:textId="77777777" w:rsidR="00D4780D" w:rsidRPr="00721F12" w:rsidRDefault="00D4780D" w:rsidP="003E7488">
            <w:pPr>
              <w:autoSpaceDE w:val="0"/>
              <w:autoSpaceDN w:val="0"/>
              <w:adjustRightInd w:val="0"/>
              <w:ind w:right="144"/>
              <w:jc w:val="center"/>
              <w:rPr>
                <w:sz w:val="16"/>
                <w:szCs w:val="16"/>
              </w:rPr>
            </w:pPr>
          </w:p>
        </w:tc>
        <w:tc>
          <w:tcPr>
            <w:tcW w:w="236" w:type="dxa"/>
          </w:tcPr>
          <w:p w14:paraId="13F79FE7" w14:textId="77777777" w:rsidR="00D4780D" w:rsidRPr="00721F12" w:rsidRDefault="00D4780D" w:rsidP="003E7488">
            <w:pPr>
              <w:autoSpaceDE w:val="0"/>
              <w:autoSpaceDN w:val="0"/>
              <w:adjustRightInd w:val="0"/>
              <w:ind w:right="144"/>
              <w:jc w:val="center"/>
              <w:rPr>
                <w:sz w:val="16"/>
                <w:szCs w:val="16"/>
              </w:rPr>
            </w:pPr>
          </w:p>
        </w:tc>
        <w:tc>
          <w:tcPr>
            <w:tcW w:w="236" w:type="dxa"/>
          </w:tcPr>
          <w:p w14:paraId="1DBE288D" w14:textId="77777777" w:rsidR="00D4780D" w:rsidRPr="00721F12" w:rsidRDefault="00D4780D" w:rsidP="003E7488">
            <w:pPr>
              <w:autoSpaceDE w:val="0"/>
              <w:autoSpaceDN w:val="0"/>
              <w:adjustRightInd w:val="0"/>
              <w:ind w:right="144"/>
              <w:jc w:val="center"/>
              <w:rPr>
                <w:sz w:val="16"/>
                <w:szCs w:val="16"/>
              </w:rPr>
            </w:pPr>
          </w:p>
        </w:tc>
        <w:tc>
          <w:tcPr>
            <w:tcW w:w="236" w:type="dxa"/>
          </w:tcPr>
          <w:p w14:paraId="23267594" w14:textId="77777777" w:rsidR="00D4780D" w:rsidRPr="00721F12" w:rsidRDefault="00D4780D" w:rsidP="003E7488">
            <w:pPr>
              <w:autoSpaceDE w:val="0"/>
              <w:autoSpaceDN w:val="0"/>
              <w:adjustRightInd w:val="0"/>
              <w:ind w:right="144"/>
              <w:jc w:val="center"/>
              <w:rPr>
                <w:sz w:val="16"/>
                <w:szCs w:val="16"/>
              </w:rPr>
            </w:pPr>
          </w:p>
        </w:tc>
        <w:tc>
          <w:tcPr>
            <w:tcW w:w="236" w:type="dxa"/>
          </w:tcPr>
          <w:p w14:paraId="157965C4" w14:textId="77777777" w:rsidR="00D4780D" w:rsidRPr="00721F12" w:rsidRDefault="00D4780D" w:rsidP="003E7488">
            <w:pPr>
              <w:autoSpaceDE w:val="0"/>
              <w:autoSpaceDN w:val="0"/>
              <w:adjustRightInd w:val="0"/>
              <w:ind w:right="144"/>
              <w:jc w:val="center"/>
              <w:rPr>
                <w:sz w:val="16"/>
                <w:szCs w:val="16"/>
              </w:rPr>
            </w:pPr>
          </w:p>
        </w:tc>
        <w:tc>
          <w:tcPr>
            <w:tcW w:w="236" w:type="dxa"/>
            <w:tcBorders>
              <w:right w:val="single" w:sz="4" w:space="0" w:color="auto"/>
            </w:tcBorders>
          </w:tcPr>
          <w:p w14:paraId="6D41D01D" w14:textId="77777777" w:rsidR="00D4780D" w:rsidRPr="00721F12" w:rsidRDefault="00D4780D" w:rsidP="003E7488">
            <w:pPr>
              <w:autoSpaceDE w:val="0"/>
              <w:autoSpaceDN w:val="0"/>
              <w:adjustRightInd w:val="0"/>
              <w:ind w:right="144"/>
              <w:jc w:val="center"/>
              <w:rPr>
                <w:sz w:val="16"/>
                <w:szCs w:val="16"/>
              </w:rPr>
            </w:pPr>
          </w:p>
        </w:tc>
      </w:tr>
      <w:tr w:rsidR="00D4780D" w:rsidRPr="00721F12" w14:paraId="55C32C0A" w14:textId="77777777" w:rsidTr="003E7488">
        <w:trPr>
          <w:trHeight w:val="270"/>
        </w:trPr>
        <w:tc>
          <w:tcPr>
            <w:tcW w:w="794" w:type="dxa"/>
          </w:tcPr>
          <w:p w14:paraId="12695058" w14:textId="77777777" w:rsidR="00D4780D" w:rsidRPr="00721F12" w:rsidRDefault="00D4780D" w:rsidP="003E7488">
            <w:pPr>
              <w:autoSpaceDE w:val="0"/>
              <w:autoSpaceDN w:val="0"/>
              <w:adjustRightInd w:val="0"/>
              <w:ind w:right="144"/>
              <w:rPr>
                <w:sz w:val="16"/>
                <w:szCs w:val="16"/>
              </w:rPr>
            </w:pPr>
          </w:p>
        </w:tc>
        <w:tc>
          <w:tcPr>
            <w:tcW w:w="664" w:type="dxa"/>
          </w:tcPr>
          <w:p w14:paraId="6D3BFFA8" w14:textId="77777777" w:rsidR="00D4780D" w:rsidRPr="00721F12" w:rsidRDefault="00D4780D" w:rsidP="003E7488">
            <w:pPr>
              <w:autoSpaceDE w:val="0"/>
              <w:autoSpaceDN w:val="0"/>
              <w:adjustRightInd w:val="0"/>
              <w:ind w:right="144"/>
              <w:rPr>
                <w:sz w:val="16"/>
                <w:szCs w:val="16"/>
              </w:rPr>
            </w:pPr>
            <w:r w:rsidRPr="00721F12">
              <w:rPr>
                <w:sz w:val="16"/>
                <w:szCs w:val="16"/>
              </w:rPr>
              <w:t>030</w:t>
            </w:r>
          </w:p>
        </w:tc>
        <w:tc>
          <w:tcPr>
            <w:tcW w:w="720" w:type="dxa"/>
          </w:tcPr>
          <w:p w14:paraId="31CBB902" w14:textId="77777777" w:rsidR="00D4780D" w:rsidRPr="00721F12" w:rsidRDefault="00D4780D" w:rsidP="003E7488">
            <w:pPr>
              <w:autoSpaceDE w:val="0"/>
              <w:autoSpaceDN w:val="0"/>
              <w:adjustRightInd w:val="0"/>
              <w:ind w:right="144"/>
              <w:rPr>
                <w:sz w:val="16"/>
                <w:szCs w:val="16"/>
              </w:rPr>
            </w:pPr>
            <w:r w:rsidRPr="00721F12">
              <w:rPr>
                <w:sz w:val="16"/>
                <w:szCs w:val="16"/>
              </w:rPr>
              <w:t>REF</w:t>
            </w:r>
          </w:p>
        </w:tc>
        <w:tc>
          <w:tcPr>
            <w:tcW w:w="2730" w:type="dxa"/>
          </w:tcPr>
          <w:p w14:paraId="6F8547A2" w14:textId="77777777" w:rsidR="00D4780D" w:rsidRPr="00721F12" w:rsidRDefault="00D4780D" w:rsidP="003E7488">
            <w:pPr>
              <w:autoSpaceDE w:val="0"/>
              <w:autoSpaceDN w:val="0"/>
              <w:adjustRightInd w:val="0"/>
              <w:ind w:right="144"/>
              <w:rPr>
                <w:sz w:val="16"/>
                <w:szCs w:val="16"/>
              </w:rPr>
            </w:pPr>
            <w:r w:rsidRPr="00721F12">
              <w:rPr>
                <w:sz w:val="16"/>
                <w:szCs w:val="16"/>
              </w:rPr>
              <w:t xml:space="preserve">Reference Identification </w:t>
            </w:r>
          </w:p>
        </w:tc>
        <w:tc>
          <w:tcPr>
            <w:tcW w:w="539" w:type="dxa"/>
          </w:tcPr>
          <w:p w14:paraId="6719FDBF"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Pr>
          <w:p w14:paraId="6B2877CE" w14:textId="77777777" w:rsidR="00D4780D" w:rsidRPr="00721F12" w:rsidRDefault="00D4780D" w:rsidP="003E7488">
            <w:pPr>
              <w:autoSpaceDE w:val="0"/>
              <w:autoSpaceDN w:val="0"/>
              <w:adjustRightInd w:val="0"/>
              <w:ind w:right="144"/>
              <w:jc w:val="right"/>
              <w:rPr>
                <w:sz w:val="16"/>
                <w:szCs w:val="16"/>
              </w:rPr>
            </w:pPr>
            <w:r w:rsidRPr="00721F12">
              <w:rPr>
                <w:sz w:val="16"/>
                <w:szCs w:val="16"/>
              </w:rPr>
              <w:t>&gt;1</w:t>
            </w:r>
          </w:p>
        </w:tc>
        <w:tc>
          <w:tcPr>
            <w:tcW w:w="922" w:type="dxa"/>
          </w:tcPr>
          <w:p w14:paraId="0A88F780" w14:textId="77777777" w:rsidR="00D4780D" w:rsidRPr="00721F12" w:rsidRDefault="00D4780D" w:rsidP="003E7488">
            <w:pPr>
              <w:autoSpaceDE w:val="0"/>
              <w:autoSpaceDN w:val="0"/>
              <w:adjustRightInd w:val="0"/>
              <w:ind w:right="144"/>
              <w:jc w:val="right"/>
              <w:rPr>
                <w:sz w:val="16"/>
                <w:szCs w:val="16"/>
              </w:rPr>
            </w:pPr>
          </w:p>
        </w:tc>
        <w:tc>
          <w:tcPr>
            <w:tcW w:w="795" w:type="dxa"/>
          </w:tcPr>
          <w:p w14:paraId="438B9F13" w14:textId="77777777" w:rsidR="00D4780D" w:rsidRPr="00721F12" w:rsidRDefault="00D4780D" w:rsidP="003E7488">
            <w:pPr>
              <w:autoSpaceDE w:val="0"/>
              <w:autoSpaceDN w:val="0"/>
              <w:adjustRightInd w:val="0"/>
              <w:ind w:right="144"/>
              <w:jc w:val="center"/>
              <w:rPr>
                <w:sz w:val="16"/>
                <w:szCs w:val="16"/>
              </w:rPr>
            </w:pPr>
          </w:p>
        </w:tc>
        <w:tc>
          <w:tcPr>
            <w:tcW w:w="236" w:type="dxa"/>
          </w:tcPr>
          <w:p w14:paraId="5E6270DF" w14:textId="77777777" w:rsidR="00D4780D" w:rsidRPr="00721F12" w:rsidRDefault="00D4780D" w:rsidP="003E7488">
            <w:pPr>
              <w:autoSpaceDE w:val="0"/>
              <w:autoSpaceDN w:val="0"/>
              <w:adjustRightInd w:val="0"/>
              <w:ind w:right="144"/>
              <w:jc w:val="center"/>
              <w:rPr>
                <w:sz w:val="16"/>
                <w:szCs w:val="16"/>
              </w:rPr>
            </w:pPr>
          </w:p>
        </w:tc>
        <w:tc>
          <w:tcPr>
            <w:tcW w:w="236" w:type="dxa"/>
          </w:tcPr>
          <w:p w14:paraId="0190F41B" w14:textId="77777777" w:rsidR="00D4780D" w:rsidRPr="00721F12" w:rsidRDefault="00D4780D" w:rsidP="003E7488">
            <w:pPr>
              <w:autoSpaceDE w:val="0"/>
              <w:autoSpaceDN w:val="0"/>
              <w:adjustRightInd w:val="0"/>
              <w:ind w:right="144"/>
              <w:jc w:val="center"/>
              <w:rPr>
                <w:sz w:val="16"/>
                <w:szCs w:val="16"/>
              </w:rPr>
            </w:pPr>
          </w:p>
        </w:tc>
        <w:tc>
          <w:tcPr>
            <w:tcW w:w="236" w:type="dxa"/>
          </w:tcPr>
          <w:p w14:paraId="30F16229" w14:textId="77777777" w:rsidR="00D4780D" w:rsidRPr="00721F12" w:rsidRDefault="00D4780D" w:rsidP="003E7488">
            <w:pPr>
              <w:autoSpaceDE w:val="0"/>
              <w:autoSpaceDN w:val="0"/>
              <w:adjustRightInd w:val="0"/>
              <w:ind w:right="144"/>
              <w:jc w:val="center"/>
              <w:rPr>
                <w:sz w:val="16"/>
                <w:szCs w:val="16"/>
              </w:rPr>
            </w:pPr>
          </w:p>
        </w:tc>
        <w:tc>
          <w:tcPr>
            <w:tcW w:w="236" w:type="dxa"/>
          </w:tcPr>
          <w:p w14:paraId="374F9B22" w14:textId="77777777" w:rsidR="00D4780D" w:rsidRPr="00721F12" w:rsidRDefault="00D4780D" w:rsidP="003E7488">
            <w:pPr>
              <w:autoSpaceDE w:val="0"/>
              <w:autoSpaceDN w:val="0"/>
              <w:adjustRightInd w:val="0"/>
              <w:ind w:right="144"/>
              <w:jc w:val="center"/>
              <w:rPr>
                <w:sz w:val="16"/>
                <w:szCs w:val="16"/>
              </w:rPr>
            </w:pPr>
          </w:p>
        </w:tc>
        <w:tc>
          <w:tcPr>
            <w:tcW w:w="236" w:type="dxa"/>
          </w:tcPr>
          <w:p w14:paraId="03FF3D56" w14:textId="77777777" w:rsidR="00D4780D" w:rsidRPr="00721F12" w:rsidRDefault="00D4780D" w:rsidP="003E7488">
            <w:pPr>
              <w:autoSpaceDE w:val="0"/>
              <w:autoSpaceDN w:val="0"/>
              <w:adjustRightInd w:val="0"/>
              <w:ind w:right="144"/>
              <w:jc w:val="center"/>
              <w:rPr>
                <w:sz w:val="16"/>
                <w:szCs w:val="16"/>
              </w:rPr>
            </w:pPr>
          </w:p>
        </w:tc>
        <w:tc>
          <w:tcPr>
            <w:tcW w:w="236" w:type="dxa"/>
            <w:tcBorders>
              <w:right w:val="single" w:sz="4" w:space="0" w:color="auto"/>
            </w:tcBorders>
          </w:tcPr>
          <w:p w14:paraId="71E0BD18" w14:textId="77777777" w:rsidR="00D4780D" w:rsidRPr="00721F12" w:rsidRDefault="00D4780D" w:rsidP="003E7488">
            <w:pPr>
              <w:autoSpaceDE w:val="0"/>
              <w:autoSpaceDN w:val="0"/>
              <w:adjustRightInd w:val="0"/>
              <w:ind w:right="144"/>
              <w:jc w:val="center"/>
              <w:rPr>
                <w:sz w:val="16"/>
                <w:szCs w:val="16"/>
              </w:rPr>
            </w:pPr>
          </w:p>
        </w:tc>
      </w:tr>
      <w:tr w:rsidR="00D4780D" w:rsidRPr="00721F12" w14:paraId="5EA86E32" w14:textId="77777777" w:rsidTr="003E7488">
        <w:trPr>
          <w:trHeight w:val="270"/>
        </w:trPr>
        <w:tc>
          <w:tcPr>
            <w:tcW w:w="794" w:type="dxa"/>
          </w:tcPr>
          <w:p w14:paraId="3B7D723F" w14:textId="77777777" w:rsidR="00D4780D" w:rsidRPr="00721F12" w:rsidRDefault="00D4780D" w:rsidP="003E7488">
            <w:pPr>
              <w:autoSpaceDE w:val="0"/>
              <w:autoSpaceDN w:val="0"/>
              <w:adjustRightInd w:val="0"/>
              <w:ind w:right="144"/>
              <w:rPr>
                <w:sz w:val="16"/>
                <w:szCs w:val="16"/>
              </w:rPr>
            </w:pPr>
          </w:p>
        </w:tc>
        <w:tc>
          <w:tcPr>
            <w:tcW w:w="664" w:type="dxa"/>
          </w:tcPr>
          <w:p w14:paraId="5694A2F7" w14:textId="77777777" w:rsidR="00D4780D" w:rsidRPr="00721F12" w:rsidRDefault="00D4780D" w:rsidP="003E7488">
            <w:pPr>
              <w:autoSpaceDE w:val="0"/>
              <w:autoSpaceDN w:val="0"/>
              <w:adjustRightInd w:val="0"/>
              <w:ind w:right="144"/>
              <w:rPr>
                <w:sz w:val="16"/>
                <w:szCs w:val="16"/>
              </w:rPr>
            </w:pPr>
            <w:r w:rsidRPr="00721F12">
              <w:rPr>
                <w:sz w:val="16"/>
                <w:szCs w:val="16"/>
              </w:rPr>
              <w:t>040</w:t>
            </w:r>
          </w:p>
        </w:tc>
        <w:tc>
          <w:tcPr>
            <w:tcW w:w="720" w:type="dxa"/>
          </w:tcPr>
          <w:p w14:paraId="1F3CD3E5" w14:textId="77777777" w:rsidR="00D4780D" w:rsidRPr="00721F12" w:rsidRDefault="00D4780D" w:rsidP="003E7488">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7B99BCD3" w14:textId="77777777" w:rsidR="00D4780D" w:rsidRPr="00721F12" w:rsidRDefault="00D4780D" w:rsidP="003E7488">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53EDD32D"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65CB4E2C" w14:textId="77777777" w:rsidR="00D4780D" w:rsidRPr="00721F12" w:rsidRDefault="00D4780D" w:rsidP="003E7488">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4382CC3F" w14:textId="77777777" w:rsidR="00D4780D" w:rsidRPr="00721F12" w:rsidRDefault="00D4780D" w:rsidP="003E7488">
            <w:pPr>
              <w:autoSpaceDE w:val="0"/>
              <w:autoSpaceDN w:val="0"/>
              <w:adjustRightInd w:val="0"/>
              <w:ind w:right="144"/>
              <w:jc w:val="right"/>
              <w:rPr>
                <w:sz w:val="16"/>
                <w:szCs w:val="16"/>
              </w:rPr>
            </w:pPr>
          </w:p>
        </w:tc>
        <w:tc>
          <w:tcPr>
            <w:tcW w:w="795" w:type="dxa"/>
            <w:tcBorders>
              <w:bottom w:val="single" w:sz="4" w:space="0" w:color="auto"/>
            </w:tcBorders>
          </w:tcPr>
          <w:p w14:paraId="0BE253B3"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04B1A018"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2D5776B0"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0F70F9BC"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7C2952D2"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585B44F6" w14:textId="77777777" w:rsidR="00D4780D" w:rsidRPr="00721F12" w:rsidRDefault="00D4780D" w:rsidP="003E7488">
            <w:pPr>
              <w:autoSpaceDE w:val="0"/>
              <w:autoSpaceDN w:val="0"/>
              <w:adjustRightInd w:val="0"/>
              <w:ind w:right="144"/>
              <w:jc w:val="center"/>
              <w:rPr>
                <w:sz w:val="16"/>
                <w:szCs w:val="16"/>
              </w:rPr>
            </w:pPr>
          </w:p>
        </w:tc>
        <w:tc>
          <w:tcPr>
            <w:tcW w:w="236" w:type="dxa"/>
            <w:tcBorders>
              <w:right w:val="single" w:sz="4" w:space="0" w:color="auto"/>
            </w:tcBorders>
          </w:tcPr>
          <w:p w14:paraId="4071892E" w14:textId="77777777" w:rsidR="00D4780D" w:rsidRPr="00721F12" w:rsidRDefault="00D4780D" w:rsidP="003E7488">
            <w:pPr>
              <w:autoSpaceDE w:val="0"/>
              <w:autoSpaceDN w:val="0"/>
              <w:adjustRightInd w:val="0"/>
              <w:ind w:right="144"/>
              <w:jc w:val="center"/>
              <w:rPr>
                <w:sz w:val="16"/>
                <w:szCs w:val="16"/>
              </w:rPr>
            </w:pPr>
          </w:p>
        </w:tc>
      </w:tr>
      <w:tr w:rsidR="00D4780D" w:rsidRPr="00721F12" w14:paraId="6D922688" w14:textId="77777777" w:rsidTr="003E7488">
        <w:trPr>
          <w:trHeight w:val="270"/>
        </w:trPr>
        <w:tc>
          <w:tcPr>
            <w:tcW w:w="794" w:type="dxa"/>
          </w:tcPr>
          <w:p w14:paraId="7E984EC0" w14:textId="77777777" w:rsidR="00D4780D" w:rsidRPr="00721F12" w:rsidRDefault="00D4780D" w:rsidP="003E7488">
            <w:pPr>
              <w:autoSpaceDE w:val="0"/>
              <w:autoSpaceDN w:val="0"/>
              <w:adjustRightInd w:val="0"/>
              <w:ind w:right="144"/>
              <w:rPr>
                <w:sz w:val="16"/>
                <w:szCs w:val="16"/>
              </w:rPr>
            </w:pPr>
          </w:p>
        </w:tc>
        <w:tc>
          <w:tcPr>
            <w:tcW w:w="664" w:type="dxa"/>
          </w:tcPr>
          <w:p w14:paraId="34120CBE" w14:textId="77777777" w:rsidR="00D4780D" w:rsidRPr="00721F12" w:rsidRDefault="00D4780D" w:rsidP="003E7488">
            <w:pPr>
              <w:autoSpaceDE w:val="0"/>
              <w:autoSpaceDN w:val="0"/>
              <w:adjustRightInd w:val="0"/>
              <w:ind w:right="144"/>
              <w:rPr>
                <w:sz w:val="16"/>
                <w:szCs w:val="16"/>
              </w:rPr>
            </w:pPr>
          </w:p>
        </w:tc>
        <w:tc>
          <w:tcPr>
            <w:tcW w:w="720" w:type="dxa"/>
          </w:tcPr>
          <w:p w14:paraId="337FAB91" w14:textId="77777777" w:rsidR="00D4780D" w:rsidRPr="00721F12" w:rsidRDefault="00D4780D" w:rsidP="003E7488">
            <w:pPr>
              <w:autoSpaceDE w:val="0"/>
              <w:autoSpaceDN w:val="0"/>
              <w:adjustRightInd w:val="0"/>
              <w:ind w:right="144"/>
              <w:rPr>
                <w:sz w:val="16"/>
                <w:szCs w:val="16"/>
              </w:rPr>
            </w:pPr>
          </w:p>
        </w:tc>
        <w:tc>
          <w:tcPr>
            <w:tcW w:w="2730" w:type="dxa"/>
          </w:tcPr>
          <w:p w14:paraId="43E5ABA6" w14:textId="77777777" w:rsidR="00D4780D" w:rsidRPr="00721F12" w:rsidRDefault="00D4780D" w:rsidP="003E7488">
            <w:pPr>
              <w:autoSpaceDE w:val="0"/>
              <w:autoSpaceDN w:val="0"/>
              <w:adjustRightInd w:val="0"/>
              <w:ind w:right="144"/>
              <w:rPr>
                <w:sz w:val="16"/>
                <w:szCs w:val="16"/>
              </w:rPr>
            </w:pPr>
            <w:r w:rsidRPr="00721F12">
              <w:rPr>
                <w:sz w:val="16"/>
                <w:szCs w:val="16"/>
              </w:rPr>
              <w:t>LOOP ID - NM1</w:t>
            </w:r>
          </w:p>
        </w:tc>
        <w:tc>
          <w:tcPr>
            <w:tcW w:w="539" w:type="dxa"/>
          </w:tcPr>
          <w:p w14:paraId="5CF6CE34" w14:textId="77777777" w:rsidR="00D4780D" w:rsidRPr="00721F12" w:rsidRDefault="00D4780D" w:rsidP="003E7488">
            <w:pPr>
              <w:autoSpaceDE w:val="0"/>
              <w:autoSpaceDN w:val="0"/>
              <w:adjustRightInd w:val="0"/>
              <w:ind w:right="144"/>
              <w:rPr>
                <w:sz w:val="16"/>
                <w:szCs w:val="16"/>
              </w:rPr>
            </w:pPr>
          </w:p>
        </w:tc>
        <w:tc>
          <w:tcPr>
            <w:tcW w:w="922" w:type="dxa"/>
          </w:tcPr>
          <w:p w14:paraId="03518500" w14:textId="77777777" w:rsidR="00D4780D" w:rsidRPr="00721F12" w:rsidRDefault="00D4780D" w:rsidP="003E7488">
            <w:pPr>
              <w:autoSpaceDE w:val="0"/>
              <w:autoSpaceDN w:val="0"/>
              <w:adjustRightInd w:val="0"/>
              <w:ind w:right="144"/>
              <w:rPr>
                <w:sz w:val="16"/>
                <w:szCs w:val="16"/>
              </w:rPr>
            </w:pPr>
          </w:p>
        </w:tc>
        <w:tc>
          <w:tcPr>
            <w:tcW w:w="922" w:type="dxa"/>
          </w:tcPr>
          <w:p w14:paraId="6967F7E3" w14:textId="77777777" w:rsidR="00D4780D" w:rsidRPr="00721F12" w:rsidRDefault="00D4780D" w:rsidP="003E7488">
            <w:pPr>
              <w:autoSpaceDE w:val="0"/>
              <w:autoSpaceDN w:val="0"/>
              <w:adjustRightInd w:val="0"/>
              <w:ind w:right="144"/>
              <w:jc w:val="right"/>
              <w:rPr>
                <w:sz w:val="16"/>
                <w:szCs w:val="16"/>
              </w:rPr>
            </w:pPr>
            <w:r w:rsidRPr="00721F12">
              <w:rPr>
                <w:sz w:val="16"/>
                <w:szCs w:val="16"/>
              </w:rPr>
              <w:t>&gt;1</w:t>
            </w:r>
          </w:p>
        </w:tc>
        <w:tc>
          <w:tcPr>
            <w:tcW w:w="795" w:type="dxa"/>
          </w:tcPr>
          <w:p w14:paraId="549DA3B8" w14:textId="77777777" w:rsidR="00D4780D" w:rsidRPr="00721F12" w:rsidRDefault="00D4780D" w:rsidP="003E7488">
            <w:pPr>
              <w:autoSpaceDE w:val="0"/>
              <w:autoSpaceDN w:val="0"/>
              <w:adjustRightInd w:val="0"/>
              <w:ind w:right="144"/>
              <w:rPr>
                <w:sz w:val="16"/>
                <w:szCs w:val="16"/>
              </w:rPr>
            </w:pPr>
          </w:p>
        </w:tc>
        <w:tc>
          <w:tcPr>
            <w:tcW w:w="236" w:type="dxa"/>
          </w:tcPr>
          <w:p w14:paraId="3E9EBC09" w14:textId="77777777" w:rsidR="00D4780D" w:rsidRPr="00721F12" w:rsidRDefault="00D4780D" w:rsidP="003E7488">
            <w:pPr>
              <w:autoSpaceDE w:val="0"/>
              <w:autoSpaceDN w:val="0"/>
              <w:adjustRightInd w:val="0"/>
              <w:ind w:right="144"/>
              <w:rPr>
                <w:sz w:val="16"/>
                <w:szCs w:val="16"/>
              </w:rPr>
            </w:pPr>
          </w:p>
        </w:tc>
        <w:tc>
          <w:tcPr>
            <w:tcW w:w="236" w:type="dxa"/>
          </w:tcPr>
          <w:p w14:paraId="6AA07836" w14:textId="77777777" w:rsidR="00D4780D" w:rsidRPr="00721F12" w:rsidRDefault="00D4780D" w:rsidP="003E7488">
            <w:pPr>
              <w:autoSpaceDE w:val="0"/>
              <w:autoSpaceDN w:val="0"/>
              <w:adjustRightInd w:val="0"/>
              <w:ind w:right="144"/>
              <w:rPr>
                <w:sz w:val="16"/>
                <w:szCs w:val="16"/>
              </w:rPr>
            </w:pPr>
          </w:p>
        </w:tc>
        <w:tc>
          <w:tcPr>
            <w:tcW w:w="236" w:type="dxa"/>
          </w:tcPr>
          <w:p w14:paraId="2930B2BE" w14:textId="77777777" w:rsidR="00D4780D" w:rsidRPr="00721F12" w:rsidRDefault="00D4780D" w:rsidP="003E7488">
            <w:pPr>
              <w:autoSpaceDE w:val="0"/>
              <w:autoSpaceDN w:val="0"/>
              <w:adjustRightInd w:val="0"/>
              <w:ind w:right="144"/>
              <w:rPr>
                <w:sz w:val="16"/>
                <w:szCs w:val="16"/>
              </w:rPr>
            </w:pPr>
          </w:p>
        </w:tc>
        <w:tc>
          <w:tcPr>
            <w:tcW w:w="236" w:type="dxa"/>
          </w:tcPr>
          <w:p w14:paraId="4C45F7EB" w14:textId="77777777" w:rsidR="00D4780D" w:rsidRPr="00721F12" w:rsidRDefault="00D4780D" w:rsidP="003E7488">
            <w:pPr>
              <w:autoSpaceDE w:val="0"/>
              <w:autoSpaceDN w:val="0"/>
              <w:adjustRightInd w:val="0"/>
              <w:ind w:right="144"/>
              <w:rPr>
                <w:sz w:val="16"/>
                <w:szCs w:val="16"/>
              </w:rPr>
            </w:pPr>
          </w:p>
        </w:tc>
        <w:tc>
          <w:tcPr>
            <w:tcW w:w="236" w:type="dxa"/>
          </w:tcPr>
          <w:p w14:paraId="3344C47E" w14:textId="77777777" w:rsidR="00D4780D" w:rsidRPr="00721F12" w:rsidRDefault="00D4780D" w:rsidP="003E7488">
            <w:pPr>
              <w:autoSpaceDE w:val="0"/>
              <w:autoSpaceDN w:val="0"/>
              <w:adjustRightInd w:val="0"/>
              <w:ind w:right="144"/>
              <w:rPr>
                <w:sz w:val="16"/>
                <w:szCs w:val="16"/>
              </w:rPr>
            </w:pPr>
          </w:p>
        </w:tc>
        <w:tc>
          <w:tcPr>
            <w:tcW w:w="236" w:type="dxa"/>
          </w:tcPr>
          <w:p w14:paraId="7032F29B" w14:textId="77777777" w:rsidR="00D4780D" w:rsidRPr="00721F12" w:rsidRDefault="00D4780D" w:rsidP="003E7488">
            <w:pPr>
              <w:autoSpaceDE w:val="0"/>
              <w:autoSpaceDN w:val="0"/>
              <w:adjustRightInd w:val="0"/>
              <w:ind w:right="144"/>
              <w:rPr>
                <w:sz w:val="16"/>
                <w:szCs w:val="16"/>
              </w:rPr>
            </w:pPr>
          </w:p>
        </w:tc>
      </w:tr>
      <w:tr w:rsidR="00D4780D" w:rsidRPr="00721F12" w14:paraId="3F1B366F" w14:textId="77777777" w:rsidTr="003E7488">
        <w:trPr>
          <w:trHeight w:val="270"/>
        </w:trPr>
        <w:tc>
          <w:tcPr>
            <w:tcW w:w="794" w:type="dxa"/>
          </w:tcPr>
          <w:p w14:paraId="1ADD23EC" w14:textId="77777777" w:rsidR="00D4780D" w:rsidRPr="00721F12" w:rsidRDefault="00D4780D" w:rsidP="003E7488">
            <w:pPr>
              <w:autoSpaceDE w:val="0"/>
              <w:autoSpaceDN w:val="0"/>
              <w:adjustRightInd w:val="0"/>
              <w:ind w:right="144"/>
              <w:rPr>
                <w:sz w:val="16"/>
                <w:szCs w:val="16"/>
              </w:rPr>
            </w:pPr>
          </w:p>
        </w:tc>
        <w:tc>
          <w:tcPr>
            <w:tcW w:w="664" w:type="dxa"/>
          </w:tcPr>
          <w:p w14:paraId="30B7D998" w14:textId="77777777" w:rsidR="00D4780D" w:rsidRPr="00721F12" w:rsidRDefault="00D4780D" w:rsidP="003E7488">
            <w:pPr>
              <w:autoSpaceDE w:val="0"/>
              <w:autoSpaceDN w:val="0"/>
              <w:adjustRightInd w:val="0"/>
              <w:ind w:right="144"/>
              <w:rPr>
                <w:sz w:val="16"/>
                <w:szCs w:val="16"/>
              </w:rPr>
            </w:pPr>
            <w:r w:rsidRPr="00721F12">
              <w:rPr>
                <w:sz w:val="16"/>
                <w:szCs w:val="16"/>
              </w:rPr>
              <w:t>080</w:t>
            </w:r>
          </w:p>
        </w:tc>
        <w:tc>
          <w:tcPr>
            <w:tcW w:w="720" w:type="dxa"/>
          </w:tcPr>
          <w:p w14:paraId="1823734A" w14:textId="77777777" w:rsidR="00D4780D" w:rsidRPr="00721F12" w:rsidRDefault="00D4780D" w:rsidP="003E7488">
            <w:pPr>
              <w:autoSpaceDE w:val="0"/>
              <w:autoSpaceDN w:val="0"/>
              <w:adjustRightInd w:val="0"/>
              <w:ind w:right="144"/>
              <w:rPr>
                <w:sz w:val="16"/>
                <w:szCs w:val="16"/>
              </w:rPr>
            </w:pPr>
            <w:r w:rsidRPr="00721F12">
              <w:rPr>
                <w:sz w:val="16"/>
                <w:szCs w:val="16"/>
              </w:rPr>
              <w:t>NM1</w:t>
            </w:r>
          </w:p>
        </w:tc>
        <w:tc>
          <w:tcPr>
            <w:tcW w:w="2730" w:type="dxa"/>
          </w:tcPr>
          <w:p w14:paraId="230A93E9" w14:textId="77777777" w:rsidR="00D4780D" w:rsidRPr="00721F12" w:rsidRDefault="00D4780D" w:rsidP="003E7488">
            <w:pPr>
              <w:autoSpaceDE w:val="0"/>
              <w:autoSpaceDN w:val="0"/>
              <w:adjustRightInd w:val="0"/>
              <w:ind w:right="144"/>
              <w:rPr>
                <w:sz w:val="16"/>
                <w:szCs w:val="16"/>
              </w:rPr>
            </w:pPr>
            <w:r w:rsidRPr="00721F12">
              <w:rPr>
                <w:sz w:val="16"/>
                <w:szCs w:val="16"/>
              </w:rPr>
              <w:t>Individual or Organizational Name</w:t>
            </w:r>
          </w:p>
        </w:tc>
        <w:tc>
          <w:tcPr>
            <w:tcW w:w="539" w:type="dxa"/>
          </w:tcPr>
          <w:p w14:paraId="67D903B2"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Pr>
          <w:p w14:paraId="0B6FAA65" w14:textId="77777777" w:rsidR="00D4780D" w:rsidRPr="00721F12" w:rsidRDefault="00D4780D" w:rsidP="003E7488">
            <w:pPr>
              <w:autoSpaceDE w:val="0"/>
              <w:autoSpaceDN w:val="0"/>
              <w:adjustRightInd w:val="0"/>
              <w:ind w:right="144"/>
              <w:jc w:val="right"/>
              <w:rPr>
                <w:sz w:val="16"/>
                <w:szCs w:val="16"/>
              </w:rPr>
            </w:pPr>
            <w:r w:rsidRPr="00721F12">
              <w:rPr>
                <w:sz w:val="16"/>
                <w:szCs w:val="16"/>
              </w:rPr>
              <w:t>1</w:t>
            </w:r>
          </w:p>
        </w:tc>
        <w:tc>
          <w:tcPr>
            <w:tcW w:w="922" w:type="dxa"/>
          </w:tcPr>
          <w:p w14:paraId="55E8994A" w14:textId="77777777" w:rsidR="00D4780D" w:rsidRPr="00721F12" w:rsidRDefault="00D4780D" w:rsidP="003E7488">
            <w:pPr>
              <w:autoSpaceDE w:val="0"/>
              <w:autoSpaceDN w:val="0"/>
              <w:adjustRightInd w:val="0"/>
              <w:ind w:right="144"/>
              <w:jc w:val="right"/>
              <w:rPr>
                <w:sz w:val="16"/>
                <w:szCs w:val="16"/>
              </w:rPr>
            </w:pPr>
          </w:p>
        </w:tc>
        <w:tc>
          <w:tcPr>
            <w:tcW w:w="795" w:type="dxa"/>
          </w:tcPr>
          <w:p w14:paraId="574D995A" w14:textId="77777777" w:rsidR="00D4780D" w:rsidRPr="00721F12" w:rsidRDefault="00D4780D" w:rsidP="003E7488">
            <w:pPr>
              <w:autoSpaceDE w:val="0"/>
              <w:autoSpaceDN w:val="0"/>
              <w:adjustRightInd w:val="0"/>
              <w:ind w:right="144"/>
              <w:jc w:val="center"/>
              <w:rPr>
                <w:sz w:val="16"/>
                <w:szCs w:val="16"/>
              </w:rPr>
            </w:pPr>
            <w:r w:rsidRPr="00721F12">
              <w:rPr>
                <w:sz w:val="16"/>
                <w:szCs w:val="16"/>
              </w:rPr>
              <w:t>n1</w:t>
            </w:r>
          </w:p>
        </w:tc>
        <w:tc>
          <w:tcPr>
            <w:tcW w:w="236" w:type="dxa"/>
          </w:tcPr>
          <w:p w14:paraId="5700F9FF" w14:textId="77777777" w:rsidR="00D4780D" w:rsidRPr="00721F12" w:rsidRDefault="00D4780D" w:rsidP="003E7488">
            <w:pPr>
              <w:autoSpaceDE w:val="0"/>
              <w:autoSpaceDN w:val="0"/>
              <w:adjustRightInd w:val="0"/>
              <w:ind w:right="144"/>
              <w:jc w:val="center"/>
              <w:rPr>
                <w:sz w:val="16"/>
                <w:szCs w:val="16"/>
              </w:rPr>
            </w:pPr>
          </w:p>
        </w:tc>
        <w:tc>
          <w:tcPr>
            <w:tcW w:w="236" w:type="dxa"/>
          </w:tcPr>
          <w:p w14:paraId="5B837F7B" w14:textId="77777777" w:rsidR="00D4780D" w:rsidRPr="00721F12" w:rsidRDefault="00D4780D" w:rsidP="003E7488">
            <w:pPr>
              <w:autoSpaceDE w:val="0"/>
              <w:autoSpaceDN w:val="0"/>
              <w:adjustRightInd w:val="0"/>
              <w:ind w:right="144"/>
              <w:jc w:val="center"/>
              <w:rPr>
                <w:sz w:val="16"/>
                <w:szCs w:val="16"/>
              </w:rPr>
            </w:pPr>
          </w:p>
        </w:tc>
        <w:tc>
          <w:tcPr>
            <w:tcW w:w="236" w:type="dxa"/>
          </w:tcPr>
          <w:p w14:paraId="5EBE7556" w14:textId="77777777" w:rsidR="00D4780D" w:rsidRPr="00721F12" w:rsidRDefault="00D4780D" w:rsidP="003E7488">
            <w:pPr>
              <w:autoSpaceDE w:val="0"/>
              <w:autoSpaceDN w:val="0"/>
              <w:adjustRightInd w:val="0"/>
              <w:ind w:right="144"/>
              <w:jc w:val="center"/>
              <w:rPr>
                <w:sz w:val="16"/>
                <w:szCs w:val="16"/>
              </w:rPr>
            </w:pPr>
          </w:p>
        </w:tc>
        <w:tc>
          <w:tcPr>
            <w:tcW w:w="236" w:type="dxa"/>
          </w:tcPr>
          <w:p w14:paraId="4BA85469" w14:textId="77777777" w:rsidR="00D4780D" w:rsidRPr="00721F12" w:rsidRDefault="00D4780D" w:rsidP="003E7488">
            <w:pPr>
              <w:autoSpaceDE w:val="0"/>
              <w:autoSpaceDN w:val="0"/>
              <w:adjustRightInd w:val="0"/>
              <w:ind w:right="144"/>
              <w:jc w:val="center"/>
              <w:rPr>
                <w:sz w:val="16"/>
                <w:szCs w:val="16"/>
              </w:rPr>
            </w:pPr>
          </w:p>
        </w:tc>
        <w:tc>
          <w:tcPr>
            <w:tcW w:w="236" w:type="dxa"/>
            <w:tcBorders>
              <w:right w:val="single" w:sz="4" w:space="0" w:color="auto"/>
            </w:tcBorders>
          </w:tcPr>
          <w:p w14:paraId="13BB16C4" w14:textId="77777777" w:rsidR="00D4780D" w:rsidRPr="00721F12" w:rsidRDefault="00D4780D" w:rsidP="003E7488">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0B650FC9" w14:textId="77777777" w:rsidR="00D4780D" w:rsidRPr="00721F12" w:rsidRDefault="00D4780D" w:rsidP="003E7488">
            <w:pPr>
              <w:autoSpaceDE w:val="0"/>
              <w:autoSpaceDN w:val="0"/>
              <w:adjustRightInd w:val="0"/>
              <w:ind w:right="144"/>
              <w:jc w:val="center"/>
              <w:rPr>
                <w:sz w:val="16"/>
                <w:szCs w:val="16"/>
              </w:rPr>
            </w:pPr>
          </w:p>
        </w:tc>
      </w:tr>
      <w:tr w:rsidR="00D4780D" w:rsidRPr="00721F12" w14:paraId="23CD317D" w14:textId="77777777" w:rsidTr="003E7488">
        <w:trPr>
          <w:trHeight w:val="270"/>
        </w:trPr>
        <w:tc>
          <w:tcPr>
            <w:tcW w:w="794" w:type="dxa"/>
          </w:tcPr>
          <w:p w14:paraId="120424CE" w14:textId="77777777" w:rsidR="00D4780D" w:rsidRPr="00721F12" w:rsidRDefault="00D4780D" w:rsidP="003E7488">
            <w:pPr>
              <w:autoSpaceDE w:val="0"/>
              <w:autoSpaceDN w:val="0"/>
              <w:adjustRightInd w:val="0"/>
              <w:ind w:right="144"/>
              <w:rPr>
                <w:sz w:val="16"/>
                <w:szCs w:val="16"/>
              </w:rPr>
            </w:pPr>
          </w:p>
        </w:tc>
        <w:tc>
          <w:tcPr>
            <w:tcW w:w="664" w:type="dxa"/>
          </w:tcPr>
          <w:p w14:paraId="4404BC91" w14:textId="77777777" w:rsidR="00D4780D" w:rsidRPr="00721F12" w:rsidRDefault="00D4780D" w:rsidP="003E7488">
            <w:pPr>
              <w:autoSpaceDE w:val="0"/>
              <w:autoSpaceDN w:val="0"/>
              <w:adjustRightInd w:val="0"/>
              <w:ind w:right="144"/>
              <w:rPr>
                <w:sz w:val="16"/>
                <w:szCs w:val="16"/>
              </w:rPr>
            </w:pPr>
            <w:r w:rsidRPr="00721F12">
              <w:rPr>
                <w:sz w:val="16"/>
                <w:szCs w:val="16"/>
              </w:rPr>
              <w:t>130</w:t>
            </w:r>
          </w:p>
        </w:tc>
        <w:tc>
          <w:tcPr>
            <w:tcW w:w="720" w:type="dxa"/>
          </w:tcPr>
          <w:p w14:paraId="04C2D654" w14:textId="77777777" w:rsidR="00D4780D" w:rsidRPr="00721F12" w:rsidRDefault="00D4780D" w:rsidP="003E7488">
            <w:pPr>
              <w:autoSpaceDE w:val="0"/>
              <w:autoSpaceDN w:val="0"/>
              <w:adjustRightInd w:val="0"/>
              <w:ind w:right="144"/>
              <w:rPr>
                <w:sz w:val="16"/>
                <w:szCs w:val="16"/>
              </w:rPr>
            </w:pPr>
            <w:r w:rsidRPr="00721F12">
              <w:rPr>
                <w:sz w:val="16"/>
                <w:szCs w:val="16"/>
              </w:rPr>
              <w:t>REF</w:t>
            </w:r>
          </w:p>
        </w:tc>
        <w:tc>
          <w:tcPr>
            <w:tcW w:w="2730" w:type="dxa"/>
          </w:tcPr>
          <w:p w14:paraId="41A50B37" w14:textId="77777777" w:rsidR="00D4780D" w:rsidRPr="00721F12" w:rsidRDefault="00D4780D" w:rsidP="003E7488">
            <w:pPr>
              <w:autoSpaceDE w:val="0"/>
              <w:autoSpaceDN w:val="0"/>
              <w:adjustRightInd w:val="0"/>
              <w:ind w:right="144"/>
              <w:rPr>
                <w:sz w:val="16"/>
                <w:szCs w:val="16"/>
              </w:rPr>
            </w:pPr>
            <w:r w:rsidRPr="00721F12">
              <w:rPr>
                <w:sz w:val="16"/>
                <w:szCs w:val="16"/>
              </w:rPr>
              <w:t xml:space="preserve">Reference Identification </w:t>
            </w:r>
          </w:p>
        </w:tc>
        <w:tc>
          <w:tcPr>
            <w:tcW w:w="539" w:type="dxa"/>
          </w:tcPr>
          <w:p w14:paraId="73AC0762"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Pr>
          <w:p w14:paraId="29A4229B" w14:textId="77777777" w:rsidR="00D4780D" w:rsidRPr="00721F12" w:rsidRDefault="00D4780D" w:rsidP="003E7488">
            <w:pPr>
              <w:autoSpaceDE w:val="0"/>
              <w:autoSpaceDN w:val="0"/>
              <w:adjustRightInd w:val="0"/>
              <w:ind w:right="144"/>
              <w:jc w:val="right"/>
              <w:rPr>
                <w:sz w:val="16"/>
                <w:szCs w:val="16"/>
              </w:rPr>
            </w:pPr>
            <w:r w:rsidRPr="00721F12">
              <w:rPr>
                <w:sz w:val="16"/>
                <w:szCs w:val="16"/>
              </w:rPr>
              <w:t>&gt;1</w:t>
            </w:r>
          </w:p>
        </w:tc>
        <w:tc>
          <w:tcPr>
            <w:tcW w:w="922" w:type="dxa"/>
          </w:tcPr>
          <w:p w14:paraId="18D04C48" w14:textId="77777777" w:rsidR="00D4780D" w:rsidRPr="00721F12" w:rsidRDefault="00D4780D" w:rsidP="003E7488">
            <w:pPr>
              <w:autoSpaceDE w:val="0"/>
              <w:autoSpaceDN w:val="0"/>
              <w:adjustRightInd w:val="0"/>
              <w:ind w:right="144"/>
              <w:jc w:val="right"/>
              <w:rPr>
                <w:sz w:val="16"/>
                <w:szCs w:val="16"/>
              </w:rPr>
            </w:pPr>
          </w:p>
        </w:tc>
        <w:tc>
          <w:tcPr>
            <w:tcW w:w="795" w:type="dxa"/>
          </w:tcPr>
          <w:p w14:paraId="0A0B33EF" w14:textId="77777777" w:rsidR="00D4780D" w:rsidRPr="00721F12" w:rsidRDefault="00D4780D" w:rsidP="003E7488">
            <w:pPr>
              <w:autoSpaceDE w:val="0"/>
              <w:autoSpaceDN w:val="0"/>
              <w:adjustRightInd w:val="0"/>
              <w:ind w:right="144"/>
              <w:jc w:val="center"/>
              <w:rPr>
                <w:sz w:val="16"/>
                <w:szCs w:val="16"/>
              </w:rPr>
            </w:pPr>
          </w:p>
        </w:tc>
        <w:tc>
          <w:tcPr>
            <w:tcW w:w="236" w:type="dxa"/>
          </w:tcPr>
          <w:p w14:paraId="6AD42021" w14:textId="77777777" w:rsidR="00D4780D" w:rsidRPr="00721F12" w:rsidRDefault="00D4780D" w:rsidP="003E7488">
            <w:pPr>
              <w:autoSpaceDE w:val="0"/>
              <w:autoSpaceDN w:val="0"/>
              <w:adjustRightInd w:val="0"/>
              <w:ind w:right="144"/>
              <w:jc w:val="center"/>
              <w:rPr>
                <w:sz w:val="16"/>
                <w:szCs w:val="16"/>
              </w:rPr>
            </w:pPr>
          </w:p>
        </w:tc>
        <w:tc>
          <w:tcPr>
            <w:tcW w:w="236" w:type="dxa"/>
          </w:tcPr>
          <w:p w14:paraId="66E176B1" w14:textId="77777777" w:rsidR="00D4780D" w:rsidRPr="00721F12" w:rsidRDefault="00D4780D" w:rsidP="003E7488">
            <w:pPr>
              <w:autoSpaceDE w:val="0"/>
              <w:autoSpaceDN w:val="0"/>
              <w:adjustRightInd w:val="0"/>
              <w:ind w:right="144"/>
              <w:jc w:val="center"/>
              <w:rPr>
                <w:sz w:val="16"/>
                <w:szCs w:val="16"/>
              </w:rPr>
            </w:pPr>
          </w:p>
        </w:tc>
        <w:tc>
          <w:tcPr>
            <w:tcW w:w="236" w:type="dxa"/>
          </w:tcPr>
          <w:p w14:paraId="729342EF" w14:textId="77777777" w:rsidR="00D4780D" w:rsidRPr="00721F12" w:rsidRDefault="00D4780D" w:rsidP="003E7488">
            <w:pPr>
              <w:autoSpaceDE w:val="0"/>
              <w:autoSpaceDN w:val="0"/>
              <w:adjustRightInd w:val="0"/>
              <w:ind w:right="144"/>
              <w:jc w:val="center"/>
              <w:rPr>
                <w:sz w:val="16"/>
                <w:szCs w:val="16"/>
              </w:rPr>
            </w:pPr>
          </w:p>
        </w:tc>
        <w:tc>
          <w:tcPr>
            <w:tcW w:w="236" w:type="dxa"/>
          </w:tcPr>
          <w:p w14:paraId="167BB47A" w14:textId="77777777" w:rsidR="00D4780D" w:rsidRPr="00721F12" w:rsidRDefault="00D4780D" w:rsidP="003E7488">
            <w:pPr>
              <w:autoSpaceDE w:val="0"/>
              <w:autoSpaceDN w:val="0"/>
              <w:adjustRightInd w:val="0"/>
              <w:ind w:right="144"/>
              <w:jc w:val="center"/>
              <w:rPr>
                <w:sz w:val="16"/>
                <w:szCs w:val="16"/>
              </w:rPr>
            </w:pPr>
          </w:p>
        </w:tc>
        <w:tc>
          <w:tcPr>
            <w:tcW w:w="236" w:type="dxa"/>
            <w:tcBorders>
              <w:right w:val="single" w:sz="4" w:space="0" w:color="auto"/>
            </w:tcBorders>
          </w:tcPr>
          <w:p w14:paraId="22C7644B" w14:textId="77777777" w:rsidR="00D4780D" w:rsidRPr="00721F12" w:rsidRDefault="00D4780D" w:rsidP="003E7488">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565F5F05" w14:textId="77777777" w:rsidR="00D4780D" w:rsidRPr="00721F12" w:rsidRDefault="00D4780D" w:rsidP="003E7488">
            <w:pPr>
              <w:autoSpaceDE w:val="0"/>
              <w:autoSpaceDN w:val="0"/>
              <w:adjustRightInd w:val="0"/>
              <w:ind w:right="144"/>
              <w:jc w:val="center"/>
              <w:rPr>
                <w:sz w:val="16"/>
                <w:szCs w:val="16"/>
              </w:rPr>
            </w:pPr>
          </w:p>
        </w:tc>
      </w:tr>
      <w:tr w:rsidR="00D4780D" w:rsidRPr="00721F12" w14:paraId="58E4707B" w14:textId="77777777" w:rsidTr="003E7488">
        <w:trPr>
          <w:trHeight w:val="270"/>
        </w:trPr>
        <w:tc>
          <w:tcPr>
            <w:tcW w:w="794" w:type="dxa"/>
          </w:tcPr>
          <w:p w14:paraId="11F046C1" w14:textId="77777777" w:rsidR="00D4780D" w:rsidRPr="00721F12" w:rsidRDefault="00D4780D" w:rsidP="003E7488">
            <w:pPr>
              <w:autoSpaceDE w:val="0"/>
              <w:autoSpaceDN w:val="0"/>
              <w:adjustRightInd w:val="0"/>
              <w:ind w:right="144"/>
              <w:rPr>
                <w:sz w:val="16"/>
                <w:szCs w:val="16"/>
              </w:rPr>
            </w:pPr>
          </w:p>
        </w:tc>
        <w:tc>
          <w:tcPr>
            <w:tcW w:w="664" w:type="dxa"/>
          </w:tcPr>
          <w:p w14:paraId="49D71262" w14:textId="77777777" w:rsidR="00D4780D" w:rsidRPr="00721F12" w:rsidRDefault="00D4780D" w:rsidP="003E7488">
            <w:pPr>
              <w:autoSpaceDE w:val="0"/>
              <w:autoSpaceDN w:val="0"/>
              <w:adjustRightInd w:val="0"/>
              <w:ind w:right="144"/>
              <w:rPr>
                <w:sz w:val="16"/>
                <w:szCs w:val="16"/>
              </w:rPr>
            </w:pPr>
            <w:r w:rsidRPr="00721F12">
              <w:rPr>
                <w:sz w:val="16"/>
                <w:szCs w:val="16"/>
              </w:rPr>
              <w:t>140</w:t>
            </w:r>
          </w:p>
        </w:tc>
        <w:tc>
          <w:tcPr>
            <w:tcW w:w="720" w:type="dxa"/>
          </w:tcPr>
          <w:p w14:paraId="5AE92340" w14:textId="77777777" w:rsidR="00D4780D" w:rsidRPr="00721F12" w:rsidRDefault="00D4780D" w:rsidP="003E7488">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3CFA2C6F" w14:textId="77777777" w:rsidR="00D4780D" w:rsidRPr="00721F12" w:rsidRDefault="00D4780D" w:rsidP="003E7488">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64878486" w14:textId="77777777" w:rsidR="00D4780D" w:rsidRPr="00721F12" w:rsidRDefault="00D4780D" w:rsidP="003E7488">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3DF3FF97" w14:textId="77777777" w:rsidR="00D4780D" w:rsidRPr="00721F12" w:rsidRDefault="00D4780D" w:rsidP="003E7488">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54A127CF" w14:textId="77777777" w:rsidR="00D4780D" w:rsidRPr="00721F12" w:rsidRDefault="00D4780D" w:rsidP="003E7488">
            <w:pPr>
              <w:autoSpaceDE w:val="0"/>
              <w:autoSpaceDN w:val="0"/>
              <w:adjustRightInd w:val="0"/>
              <w:ind w:right="144"/>
              <w:jc w:val="right"/>
              <w:rPr>
                <w:sz w:val="16"/>
                <w:szCs w:val="16"/>
              </w:rPr>
            </w:pPr>
          </w:p>
        </w:tc>
        <w:tc>
          <w:tcPr>
            <w:tcW w:w="795" w:type="dxa"/>
            <w:tcBorders>
              <w:bottom w:val="single" w:sz="4" w:space="0" w:color="auto"/>
            </w:tcBorders>
          </w:tcPr>
          <w:p w14:paraId="458115E0"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04311EE0"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6B7A2B73"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48E1BDD5"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tcBorders>
          </w:tcPr>
          <w:p w14:paraId="173C7351" w14:textId="77777777" w:rsidR="00D4780D" w:rsidRPr="00721F12" w:rsidRDefault="00D4780D" w:rsidP="003E7488">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0520A33A" w14:textId="77777777" w:rsidR="00D4780D" w:rsidRPr="00721F12" w:rsidRDefault="00D4780D" w:rsidP="003E7488">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14:paraId="50228F68" w14:textId="77777777" w:rsidR="00D4780D" w:rsidRPr="00721F12" w:rsidRDefault="00D4780D" w:rsidP="003E7488">
            <w:pPr>
              <w:autoSpaceDE w:val="0"/>
              <w:autoSpaceDN w:val="0"/>
              <w:adjustRightInd w:val="0"/>
              <w:ind w:right="144"/>
              <w:jc w:val="center"/>
              <w:rPr>
                <w:sz w:val="16"/>
                <w:szCs w:val="16"/>
              </w:rPr>
            </w:pPr>
          </w:p>
        </w:tc>
      </w:tr>
      <w:tr w:rsidR="00D4780D" w:rsidRPr="00721F12" w14:paraId="1D3883D5" w14:textId="77777777" w:rsidTr="003E7488">
        <w:trPr>
          <w:trHeight w:hRule="exact" w:val="72"/>
        </w:trPr>
        <w:tc>
          <w:tcPr>
            <w:tcW w:w="794" w:type="dxa"/>
          </w:tcPr>
          <w:p w14:paraId="4EBC0782" w14:textId="77777777" w:rsidR="00D4780D" w:rsidRPr="00721F12" w:rsidRDefault="00D4780D" w:rsidP="003E7488">
            <w:pPr>
              <w:autoSpaceDE w:val="0"/>
              <w:autoSpaceDN w:val="0"/>
              <w:adjustRightInd w:val="0"/>
              <w:ind w:right="144"/>
              <w:rPr>
                <w:sz w:val="16"/>
                <w:szCs w:val="16"/>
              </w:rPr>
            </w:pPr>
          </w:p>
        </w:tc>
        <w:tc>
          <w:tcPr>
            <w:tcW w:w="664" w:type="dxa"/>
          </w:tcPr>
          <w:p w14:paraId="1E78E47D" w14:textId="77777777" w:rsidR="00D4780D" w:rsidRPr="00721F12" w:rsidRDefault="00D4780D" w:rsidP="003E7488">
            <w:pPr>
              <w:autoSpaceDE w:val="0"/>
              <w:autoSpaceDN w:val="0"/>
              <w:adjustRightInd w:val="0"/>
              <w:ind w:right="144"/>
              <w:rPr>
                <w:sz w:val="16"/>
                <w:szCs w:val="16"/>
              </w:rPr>
            </w:pPr>
          </w:p>
        </w:tc>
        <w:tc>
          <w:tcPr>
            <w:tcW w:w="720" w:type="dxa"/>
          </w:tcPr>
          <w:p w14:paraId="1EE25638" w14:textId="77777777" w:rsidR="00D4780D" w:rsidRPr="00721F12" w:rsidRDefault="00D4780D" w:rsidP="003E7488">
            <w:pPr>
              <w:autoSpaceDE w:val="0"/>
              <w:autoSpaceDN w:val="0"/>
              <w:adjustRightInd w:val="0"/>
              <w:ind w:right="144"/>
              <w:rPr>
                <w:sz w:val="16"/>
                <w:szCs w:val="16"/>
              </w:rPr>
            </w:pPr>
          </w:p>
        </w:tc>
        <w:tc>
          <w:tcPr>
            <w:tcW w:w="2730" w:type="dxa"/>
            <w:tcBorders>
              <w:top w:val="single" w:sz="4" w:space="0" w:color="auto"/>
            </w:tcBorders>
          </w:tcPr>
          <w:p w14:paraId="6C126EC5" w14:textId="77777777" w:rsidR="00D4780D" w:rsidRPr="00721F12" w:rsidRDefault="00D4780D" w:rsidP="003E7488">
            <w:pPr>
              <w:autoSpaceDE w:val="0"/>
              <w:autoSpaceDN w:val="0"/>
              <w:adjustRightInd w:val="0"/>
              <w:ind w:right="144"/>
              <w:rPr>
                <w:sz w:val="16"/>
                <w:szCs w:val="16"/>
              </w:rPr>
            </w:pPr>
          </w:p>
        </w:tc>
        <w:tc>
          <w:tcPr>
            <w:tcW w:w="539" w:type="dxa"/>
            <w:tcBorders>
              <w:top w:val="single" w:sz="4" w:space="0" w:color="auto"/>
            </w:tcBorders>
          </w:tcPr>
          <w:p w14:paraId="1A305FE6" w14:textId="77777777" w:rsidR="00D4780D" w:rsidRPr="00721F12" w:rsidRDefault="00D4780D" w:rsidP="003E7488">
            <w:pPr>
              <w:autoSpaceDE w:val="0"/>
              <w:autoSpaceDN w:val="0"/>
              <w:adjustRightInd w:val="0"/>
              <w:ind w:right="144"/>
              <w:rPr>
                <w:sz w:val="16"/>
                <w:szCs w:val="16"/>
              </w:rPr>
            </w:pPr>
          </w:p>
        </w:tc>
        <w:tc>
          <w:tcPr>
            <w:tcW w:w="922" w:type="dxa"/>
            <w:tcBorders>
              <w:top w:val="single" w:sz="4" w:space="0" w:color="auto"/>
            </w:tcBorders>
          </w:tcPr>
          <w:p w14:paraId="4CDBB66C" w14:textId="77777777" w:rsidR="00D4780D" w:rsidRPr="00721F12" w:rsidRDefault="00D4780D" w:rsidP="003E7488">
            <w:pPr>
              <w:autoSpaceDE w:val="0"/>
              <w:autoSpaceDN w:val="0"/>
              <w:adjustRightInd w:val="0"/>
              <w:ind w:right="144"/>
              <w:rPr>
                <w:sz w:val="16"/>
                <w:szCs w:val="16"/>
              </w:rPr>
            </w:pPr>
          </w:p>
        </w:tc>
        <w:tc>
          <w:tcPr>
            <w:tcW w:w="922" w:type="dxa"/>
            <w:tcBorders>
              <w:top w:val="single" w:sz="4" w:space="0" w:color="auto"/>
            </w:tcBorders>
          </w:tcPr>
          <w:p w14:paraId="23F22C18" w14:textId="77777777" w:rsidR="00D4780D" w:rsidRPr="00721F12" w:rsidRDefault="00D4780D" w:rsidP="003E7488">
            <w:pPr>
              <w:autoSpaceDE w:val="0"/>
              <w:autoSpaceDN w:val="0"/>
              <w:adjustRightInd w:val="0"/>
              <w:ind w:right="144"/>
              <w:rPr>
                <w:sz w:val="16"/>
                <w:szCs w:val="16"/>
              </w:rPr>
            </w:pPr>
          </w:p>
        </w:tc>
        <w:tc>
          <w:tcPr>
            <w:tcW w:w="795" w:type="dxa"/>
            <w:tcBorders>
              <w:top w:val="single" w:sz="4" w:space="0" w:color="auto"/>
            </w:tcBorders>
          </w:tcPr>
          <w:p w14:paraId="1C926CE9"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3868F878"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2E10D48F"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56B737EE"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4DE99853"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15859374" w14:textId="77777777" w:rsidR="00D4780D" w:rsidRPr="00721F12" w:rsidRDefault="00D4780D" w:rsidP="003E7488">
            <w:pPr>
              <w:autoSpaceDE w:val="0"/>
              <w:autoSpaceDN w:val="0"/>
              <w:adjustRightInd w:val="0"/>
              <w:ind w:right="144"/>
              <w:rPr>
                <w:sz w:val="16"/>
                <w:szCs w:val="16"/>
              </w:rPr>
            </w:pPr>
          </w:p>
        </w:tc>
        <w:tc>
          <w:tcPr>
            <w:tcW w:w="236" w:type="dxa"/>
            <w:tcBorders>
              <w:top w:val="single" w:sz="4" w:space="0" w:color="auto"/>
            </w:tcBorders>
          </w:tcPr>
          <w:p w14:paraId="407680D0" w14:textId="77777777" w:rsidR="00D4780D" w:rsidRPr="00721F12" w:rsidRDefault="00D4780D" w:rsidP="003E7488">
            <w:pPr>
              <w:autoSpaceDE w:val="0"/>
              <w:autoSpaceDN w:val="0"/>
              <w:adjustRightInd w:val="0"/>
              <w:ind w:right="144"/>
              <w:rPr>
                <w:sz w:val="16"/>
                <w:szCs w:val="16"/>
              </w:rPr>
            </w:pPr>
          </w:p>
        </w:tc>
      </w:tr>
      <w:tr w:rsidR="00D4780D" w:rsidRPr="00721F12" w14:paraId="0BEDF50A" w14:textId="77777777" w:rsidTr="003E7488">
        <w:trPr>
          <w:trHeight w:val="288"/>
        </w:trPr>
        <w:tc>
          <w:tcPr>
            <w:tcW w:w="794" w:type="dxa"/>
          </w:tcPr>
          <w:p w14:paraId="1C2634CF" w14:textId="77777777" w:rsidR="00D4780D" w:rsidRPr="00721F12" w:rsidRDefault="00D4780D" w:rsidP="003E7488">
            <w:pPr>
              <w:autoSpaceDE w:val="0"/>
              <w:autoSpaceDN w:val="0"/>
              <w:adjustRightInd w:val="0"/>
              <w:ind w:right="144"/>
              <w:rPr>
                <w:sz w:val="16"/>
                <w:szCs w:val="16"/>
              </w:rPr>
            </w:pPr>
            <w:r w:rsidRPr="00721F12">
              <w:rPr>
                <w:sz w:val="16"/>
                <w:szCs w:val="16"/>
              </w:rPr>
              <w:t>M</w:t>
            </w:r>
          </w:p>
        </w:tc>
        <w:tc>
          <w:tcPr>
            <w:tcW w:w="664" w:type="dxa"/>
          </w:tcPr>
          <w:p w14:paraId="00C4A60C" w14:textId="77777777" w:rsidR="00D4780D" w:rsidRPr="00721F12" w:rsidRDefault="00D4780D" w:rsidP="003E7488">
            <w:pPr>
              <w:autoSpaceDE w:val="0"/>
              <w:autoSpaceDN w:val="0"/>
              <w:adjustRightInd w:val="0"/>
              <w:ind w:right="144"/>
              <w:rPr>
                <w:sz w:val="16"/>
                <w:szCs w:val="16"/>
              </w:rPr>
            </w:pPr>
            <w:r w:rsidRPr="00721F12">
              <w:rPr>
                <w:sz w:val="16"/>
                <w:szCs w:val="16"/>
              </w:rPr>
              <w:t>150</w:t>
            </w:r>
          </w:p>
        </w:tc>
        <w:tc>
          <w:tcPr>
            <w:tcW w:w="720" w:type="dxa"/>
          </w:tcPr>
          <w:p w14:paraId="1322BA5B" w14:textId="77777777" w:rsidR="00D4780D" w:rsidRPr="00721F12" w:rsidRDefault="00D4780D" w:rsidP="003E7488">
            <w:pPr>
              <w:autoSpaceDE w:val="0"/>
              <w:autoSpaceDN w:val="0"/>
              <w:adjustRightInd w:val="0"/>
              <w:ind w:right="144"/>
              <w:rPr>
                <w:sz w:val="16"/>
                <w:szCs w:val="16"/>
              </w:rPr>
            </w:pPr>
            <w:r w:rsidRPr="00721F12">
              <w:rPr>
                <w:sz w:val="16"/>
                <w:szCs w:val="16"/>
              </w:rPr>
              <w:t>SE</w:t>
            </w:r>
          </w:p>
        </w:tc>
        <w:tc>
          <w:tcPr>
            <w:tcW w:w="2730" w:type="dxa"/>
          </w:tcPr>
          <w:p w14:paraId="3653FE0A" w14:textId="77777777" w:rsidR="00D4780D" w:rsidRPr="00721F12" w:rsidRDefault="00D4780D" w:rsidP="003E7488">
            <w:pPr>
              <w:autoSpaceDE w:val="0"/>
              <w:autoSpaceDN w:val="0"/>
              <w:adjustRightInd w:val="0"/>
              <w:ind w:right="144"/>
              <w:rPr>
                <w:sz w:val="16"/>
                <w:szCs w:val="16"/>
              </w:rPr>
            </w:pPr>
            <w:r w:rsidRPr="00721F12">
              <w:rPr>
                <w:sz w:val="16"/>
                <w:szCs w:val="16"/>
              </w:rPr>
              <w:t>Transaction Set Trailer</w:t>
            </w:r>
          </w:p>
        </w:tc>
        <w:tc>
          <w:tcPr>
            <w:tcW w:w="539" w:type="dxa"/>
          </w:tcPr>
          <w:p w14:paraId="4F45A7D3" w14:textId="77777777" w:rsidR="00D4780D" w:rsidRPr="00721F12" w:rsidRDefault="00D4780D" w:rsidP="003E7488">
            <w:pPr>
              <w:autoSpaceDE w:val="0"/>
              <w:autoSpaceDN w:val="0"/>
              <w:adjustRightInd w:val="0"/>
              <w:ind w:right="144"/>
              <w:jc w:val="center"/>
              <w:rPr>
                <w:sz w:val="16"/>
                <w:szCs w:val="16"/>
              </w:rPr>
            </w:pPr>
            <w:r w:rsidRPr="00721F12">
              <w:rPr>
                <w:sz w:val="16"/>
                <w:szCs w:val="16"/>
              </w:rPr>
              <w:t>M</w:t>
            </w:r>
          </w:p>
        </w:tc>
        <w:tc>
          <w:tcPr>
            <w:tcW w:w="922" w:type="dxa"/>
          </w:tcPr>
          <w:p w14:paraId="3E44383F" w14:textId="77777777" w:rsidR="00D4780D" w:rsidRPr="00721F12" w:rsidRDefault="00D4780D" w:rsidP="003E7488">
            <w:pPr>
              <w:autoSpaceDE w:val="0"/>
              <w:autoSpaceDN w:val="0"/>
              <w:adjustRightInd w:val="0"/>
              <w:ind w:right="144"/>
              <w:jc w:val="right"/>
              <w:rPr>
                <w:sz w:val="16"/>
                <w:szCs w:val="16"/>
              </w:rPr>
            </w:pPr>
            <w:r w:rsidRPr="00721F12">
              <w:rPr>
                <w:sz w:val="16"/>
                <w:szCs w:val="16"/>
              </w:rPr>
              <w:t>1</w:t>
            </w:r>
          </w:p>
        </w:tc>
        <w:tc>
          <w:tcPr>
            <w:tcW w:w="922" w:type="dxa"/>
          </w:tcPr>
          <w:p w14:paraId="5A2EA69F" w14:textId="77777777" w:rsidR="00D4780D" w:rsidRPr="00721F12" w:rsidRDefault="00D4780D" w:rsidP="003E7488">
            <w:pPr>
              <w:autoSpaceDE w:val="0"/>
              <w:autoSpaceDN w:val="0"/>
              <w:adjustRightInd w:val="0"/>
              <w:ind w:right="144"/>
              <w:jc w:val="right"/>
              <w:rPr>
                <w:sz w:val="16"/>
                <w:szCs w:val="16"/>
              </w:rPr>
            </w:pPr>
          </w:p>
        </w:tc>
        <w:tc>
          <w:tcPr>
            <w:tcW w:w="795" w:type="dxa"/>
          </w:tcPr>
          <w:p w14:paraId="4ABB0484" w14:textId="77777777" w:rsidR="00D4780D" w:rsidRPr="00721F12" w:rsidRDefault="00D4780D" w:rsidP="003E7488">
            <w:pPr>
              <w:autoSpaceDE w:val="0"/>
              <w:autoSpaceDN w:val="0"/>
              <w:adjustRightInd w:val="0"/>
              <w:ind w:right="144"/>
              <w:jc w:val="center"/>
              <w:rPr>
                <w:sz w:val="16"/>
                <w:szCs w:val="16"/>
              </w:rPr>
            </w:pPr>
          </w:p>
        </w:tc>
        <w:tc>
          <w:tcPr>
            <w:tcW w:w="236" w:type="dxa"/>
          </w:tcPr>
          <w:p w14:paraId="03A9253B" w14:textId="77777777" w:rsidR="00D4780D" w:rsidRPr="00721F12" w:rsidRDefault="00D4780D" w:rsidP="003E7488">
            <w:pPr>
              <w:autoSpaceDE w:val="0"/>
              <w:autoSpaceDN w:val="0"/>
              <w:adjustRightInd w:val="0"/>
              <w:ind w:right="144"/>
              <w:jc w:val="center"/>
              <w:rPr>
                <w:sz w:val="16"/>
                <w:szCs w:val="16"/>
              </w:rPr>
            </w:pPr>
          </w:p>
        </w:tc>
        <w:tc>
          <w:tcPr>
            <w:tcW w:w="236" w:type="dxa"/>
          </w:tcPr>
          <w:p w14:paraId="0B0603C8" w14:textId="77777777" w:rsidR="00D4780D" w:rsidRPr="00721F12" w:rsidRDefault="00D4780D" w:rsidP="003E7488">
            <w:pPr>
              <w:autoSpaceDE w:val="0"/>
              <w:autoSpaceDN w:val="0"/>
              <w:adjustRightInd w:val="0"/>
              <w:ind w:right="144"/>
              <w:jc w:val="center"/>
              <w:rPr>
                <w:sz w:val="16"/>
                <w:szCs w:val="16"/>
              </w:rPr>
            </w:pPr>
          </w:p>
        </w:tc>
        <w:tc>
          <w:tcPr>
            <w:tcW w:w="236" w:type="dxa"/>
          </w:tcPr>
          <w:p w14:paraId="00CBBDBE" w14:textId="77777777" w:rsidR="00D4780D" w:rsidRPr="00721F12" w:rsidRDefault="00D4780D" w:rsidP="003E7488">
            <w:pPr>
              <w:autoSpaceDE w:val="0"/>
              <w:autoSpaceDN w:val="0"/>
              <w:adjustRightInd w:val="0"/>
              <w:ind w:right="144"/>
              <w:jc w:val="center"/>
              <w:rPr>
                <w:sz w:val="16"/>
                <w:szCs w:val="16"/>
              </w:rPr>
            </w:pPr>
          </w:p>
        </w:tc>
        <w:tc>
          <w:tcPr>
            <w:tcW w:w="236" w:type="dxa"/>
          </w:tcPr>
          <w:p w14:paraId="233ACA56" w14:textId="77777777" w:rsidR="00D4780D" w:rsidRPr="00721F12" w:rsidRDefault="00D4780D" w:rsidP="003E7488">
            <w:pPr>
              <w:autoSpaceDE w:val="0"/>
              <w:autoSpaceDN w:val="0"/>
              <w:adjustRightInd w:val="0"/>
              <w:ind w:right="144"/>
              <w:jc w:val="center"/>
              <w:rPr>
                <w:sz w:val="16"/>
                <w:szCs w:val="16"/>
              </w:rPr>
            </w:pPr>
          </w:p>
        </w:tc>
        <w:tc>
          <w:tcPr>
            <w:tcW w:w="236" w:type="dxa"/>
          </w:tcPr>
          <w:p w14:paraId="21711472" w14:textId="77777777" w:rsidR="00D4780D" w:rsidRPr="00721F12" w:rsidRDefault="00D4780D" w:rsidP="003E7488">
            <w:pPr>
              <w:autoSpaceDE w:val="0"/>
              <w:autoSpaceDN w:val="0"/>
              <w:adjustRightInd w:val="0"/>
              <w:ind w:right="144"/>
              <w:jc w:val="center"/>
              <w:rPr>
                <w:sz w:val="16"/>
                <w:szCs w:val="16"/>
              </w:rPr>
            </w:pPr>
          </w:p>
        </w:tc>
        <w:tc>
          <w:tcPr>
            <w:tcW w:w="236" w:type="dxa"/>
          </w:tcPr>
          <w:p w14:paraId="0A2A182C" w14:textId="77777777" w:rsidR="00D4780D" w:rsidRPr="00721F12" w:rsidRDefault="00D4780D" w:rsidP="003E7488">
            <w:pPr>
              <w:autoSpaceDE w:val="0"/>
              <w:autoSpaceDN w:val="0"/>
              <w:adjustRightInd w:val="0"/>
              <w:ind w:right="144"/>
              <w:jc w:val="center"/>
              <w:rPr>
                <w:sz w:val="16"/>
                <w:szCs w:val="16"/>
              </w:rPr>
            </w:pPr>
          </w:p>
        </w:tc>
      </w:tr>
    </w:tbl>
    <w:p w14:paraId="42DE406F" w14:textId="77777777" w:rsidR="00D4780D" w:rsidRDefault="00D4780D" w:rsidP="00D4780D">
      <w:pPr>
        <w:autoSpaceDE w:val="0"/>
        <w:autoSpaceDN w:val="0"/>
        <w:adjustRightInd w:val="0"/>
        <w:rPr>
          <w:sz w:val="16"/>
          <w:szCs w:val="16"/>
        </w:rPr>
      </w:pPr>
    </w:p>
    <w:p w14:paraId="635AC291" w14:textId="77777777" w:rsidR="00D4780D" w:rsidRPr="00721F12" w:rsidRDefault="00D4780D" w:rsidP="00D4780D">
      <w:pPr>
        <w:autoSpaceDE w:val="0"/>
        <w:autoSpaceDN w:val="0"/>
        <w:adjustRightInd w:val="0"/>
        <w:rPr>
          <w:sz w:val="20"/>
          <w:szCs w:val="20"/>
        </w:rPr>
      </w:pPr>
      <w:r w:rsidRPr="00721F12">
        <w:rPr>
          <w:b/>
          <w:sz w:val="20"/>
          <w:szCs w:val="20"/>
        </w:rPr>
        <w:t>Transaction Set Notes</w:t>
      </w:r>
    </w:p>
    <w:p w14:paraId="2BE72DE9" w14:textId="77777777" w:rsidR="00D4780D" w:rsidRPr="00721F12" w:rsidRDefault="00D4780D" w:rsidP="00D4780D">
      <w:pPr>
        <w:autoSpaceDE w:val="0"/>
        <w:autoSpaceDN w:val="0"/>
        <w:adjustRightInd w:val="0"/>
        <w:rPr>
          <w:sz w:val="20"/>
          <w:szCs w:val="20"/>
        </w:rPr>
      </w:pPr>
    </w:p>
    <w:p w14:paraId="5ED91970" w14:textId="77777777" w:rsidR="00D4780D" w:rsidRPr="00721F12" w:rsidRDefault="00D4780D" w:rsidP="00D4780D">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14:paraId="49B1B6B4" w14:textId="77777777" w:rsidR="00D4780D" w:rsidRDefault="00D4780D" w:rsidP="00D4780D">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14:paraId="41BAE923" w14:textId="77777777" w:rsidR="00D4780D" w:rsidRPr="00D32B5B" w:rsidRDefault="00D4780D" w:rsidP="00D4780D">
      <w:pPr>
        <w:tabs>
          <w:tab w:val="left" w:pos="547"/>
        </w:tabs>
        <w:autoSpaceDE w:val="0"/>
        <w:autoSpaceDN w:val="0"/>
        <w:adjustRightInd w:val="0"/>
        <w:rPr>
          <w:sz w:val="12"/>
          <w:szCs w:val="12"/>
        </w:rPr>
      </w:pPr>
    </w:p>
    <w:p w14:paraId="3A8EC413" w14:textId="77777777" w:rsidR="00D4780D" w:rsidRPr="002A7E26" w:rsidRDefault="00D4780D" w:rsidP="00D4780D">
      <w:pPr>
        <w:autoSpaceDE w:val="0"/>
        <w:autoSpaceDN w:val="0"/>
        <w:adjustRightInd w:val="0"/>
        <w:rPr>
          <w:sz w:val="20"/>
          <w:szCs w:val="20"/>
        </w:rPr>
      </w:pPr>
      <w:r w:rsidRPr="002A7E26">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204D702" w14:textId="77777777" w:rsidR="00D4780D" w:rsidRPr="002A7E26" w:rsidRDefault="00D4780D" w:rsidP="00D4780D">
      <w:pPr>
        <w:autoSpaceDE w:val="0"/>
        <w:autoSpaceDN w:val="0"/>
        <w:adjustRightInd w:val="0"/>
        <w:rPr>
          <w:sz w:val="20"/>
          <w:szCs w:val="20"/>
        </w:rPr>
      </w:pPr>
    </w:p>
    <w:p w14:paraId="5EB933DA" w14:textId="77777777" w:rsidR="00D4780D" w:rsidRPr="002A7E26" w:rsidRDefault="00D4780D" w:rsidP="00D4780D">
      <w:pPr>
        <w:autoSpaceDE w:val="0"/>
        <w:autoSpaceDN w:val="0"/>
        <w:adjustRightInd w:val="0"/>
        <w:rPr>
          <w:sz w:val="20"/>
          <w:szCs w:val="20"/>
        </w:rPr>
      </w:pPr>
      <w:r w:rsidRPr="002A7E26">
        <w:rPr>
          <w:sz w:val="20"/>
          <w:szCs w:val="20"/>
        </w:rPr>
        <w:t>Receipt of the Select Language Characters found in Section 3.3.2 item (4) of the Application Control Structure may be rejected with a 997 Reject transaction by recipient.</w:t>
      </w:r>
    </w:p>
    <w:p w14:paraId="02072105" w14:textId="77777777" w:rsidR="00D4780D" w:rsidRPr="002A7E26" w:rsidRDefault="00D4780D" w:rsidP="00D4780D">
      <w:pPr>
        <w:autoSpaceDE w:val="0"/>
        <w:autoSpaceDN w:val="0"/>
        <w:adjustRightInd w:val="0"/>
        <w:rPr>
          <w:sz w:val="20"/>
          <w:szCs w:val="20"/>
        </w:rPr>
      </w:pPr>
    </w:p>
    <w:p w14:paraId="668A62BA" w14:textId="77777777" w:rsidR="00D4780D" w:rsidRPr="002A7E26" w:rsidRDefault="00D4780D" w:rsidP="00D4780D">
      <w:pPr>
        <w:autoSpaceDE w:val="0"/>
        <w:autoSpaceDN w:val="0"/>
        <w:adjustRightInd w:val="0"/>
        <w:rPr>
          <w:sz w:val="20"/>
          <w:szCs w:val="20"/>
        </w:rPr>
      </w:pPr>
      <w:r w:rsidRPr="002A7E26">
        <w:rPr>
          <w:sz w:val="20"/>
          <w:szCs w:val="20"/>
        </w:rPr>
        <w:t>For reference, the Select Language Characters found in Section 3.3.2 item (4) of the ANSI Standards are:</w:t>
      </w:r>
    </w:p>
    <w:p w14:paraId="0A96FB50" w14:textId="016515A5" w:rsidR="00D4780D" w:rsidRDefault="00D4780D">
      <w:pPr>
        <w:tabs>
          <w:tab w:val="right" w:pos="1800"/>
          <w:tab w:val="left" w:pos="2160"/>
        </w:tabs>
        <w:autoSpaceDE w:val="0"/>
        <w:autoSpaceDN w:val="0"/>
        <w:adjustRightInd w:val="0"/>
        <w:ind w:left="2160" w:hanging="2160"/>
        <w:rPr>
          <w:b/>
          <w:sz w:val="20"/>
        </w:rPr>
      </w:pPr>
      <w:r w:rsidRPr="002A7E26">
        <w:rPr>
          <w:sz w:val="20"/>
          <w:szCs w:val="20"/>
        </w:rPr>
        <w:t>À|Á|Â|Ä|à|á|â|ä|È|É|Ê|è|é|ê|ë|Ì|Í|Î|ì|í|î|ï|Ò|Ó|Ô|Ö|ò|ó|ô|ö|Ù|Ú|Û|Ü|ù|ú|û|ü|Ç|ç|Ñ|ñ|¿|¡</w:t>
      </w:r>
      <w:r>
        <w:rPr>
          <w:sz w:val="20"/>
        </w:rPr>
        <w:br w:type="page"/>
      </w:r>
      <w:bookmarkStart w:id="65" w:name="book1"/>
      <w:bookmarkEnd w:id="65"/>
      <w:r>
        <w:rPr>
          <w:b/>
          <w:sz w:val="20"/>
        </w:rPr>
        <w:tab/>
        <w:t>Segment:</w:t>
      </w:r>
      <w:r>
        <w:rPr>
          <w:b/>
          <w:sz w:val="20"/>
        </w:rPr>
        <w:tab/>
      </w:r>
      <w:r>
        <w:rPr>
          <w:b/>
          <w:sz w:val="40"/>
        </w:rPr>
        <w:t xml:space="preserve">ST </w:t>
      </w:r>
      <w:r>
        <w:rPr>
          <w:b/>
          <w:sz w:val="20"/>
        </w:rPr>
        <w:t>Transaction Set Header</w:t>
      </w:r>
    </w:p>
    <w:p w14:paraId="5D33F245"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2CE2227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p>
    <w:p w14:paraId="7A515AE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E18BBF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35F0A6C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C3A561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1506771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41498F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r>
      <w:r>
        <w:rPr>
          <w:sz w:val="20"/>
        </w:rPr>
        <w:t>The transaction set identifier (ST01) is used by the translation routines of the interchange partners to select the appropriate transaction set definition (e.g., 810 selects the Invoice Transaction Set).</w:t>
      </w:r>
    </w:p>
    <w:p w14:paraId="153DC248"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B4C442A" w14:textId="77777777">
        <w:tblPrEx>
          <w:tblCellMar>
            <w:top w:w="0" w:type="dxa"/>
            <w:left w:w="0" w:type="dxa"/>
            <w:bottom w:w="0" w:type="dxa"/>
            <w:right w:w="0" w:type="dxa"/>
          </w:tblCellMar>
        </w:tblPrEx>
        <w:tc>
          <w:tcPr>
            <w:tcW w:w="1944" w:type="dxa"/>
            <w:tcBorders>
              <w:top w:val="nil"/>
              <w:left w:val="nil"/>
              <w:bottom w:val="nil"/>
              <w:right w:val="nil"/>
            </w:tcBorders>
          </w:tcPr>
          <w:p w14:paraId="7D53099D"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75A4B47B"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4AACDAFA" w14:textId="77777777" w:rsidR="00D4780D" w:rsidRDefault="00D4780D">
            <w:pPr>
              <w:autoSpaceDE w:val="0"/>
              <w:autoSpaceDN w:val="0"/>
              <w:adjustRightInd w:val="0"/>
              <w:ind w:right="144"/>
              <w:rPr>
                <w:sz w:val="20"/>
              </w:rPr>
            </w:pPr>
            <w:r>
              <w:rPr>
                <w:sz w:val="20"/>
              </w:rPr>
              <w:t>Required</w:t>
            </w:r>
          </w:p>
          <w:p w14:paraId="6459923E" w14:textId="77777777" w:rsidR="00D4780D" w:rsidRDefault="00D4780D">
            <w:pPr>
              <w:autoSpaceDE w:val="0"/>
              <w:autoSpaceDN w:val="0"/>
              <w:adjustRightInd w:val="0"/>
              <w:ind w:right="144"/>
            </w:pPr>
          </w:p>
        </w:tc>
      </w:tr>
      <w:tr w:rsidR="00000000" w14:paraId="0B226401" w14:textId="77777777">
        <w:tblPrEx>
          <w:tblCellMar>
            <w:top w:w="0" w:type="dxa"/>
            <w:left w:w="0" w:type="dxa"/>
            <w:bottom w:w="0" w:type="dxa"/>
            <w:right w:w="0" w:type="dxa"/>
          </w:tblCellMar>
        </w:tblPrEx>
        <w:tc>
          <w:tcPr>
            <w:tcW w:w="1944" w:type="dxa"/>
            <w:tcBorders>
              <w:top w:val="nil"/>
              <w:left w:val="nil"/>
              <w:bottom w:val="nil"/>
              <w:right w:val="nil"/>
            </w:tcBorders>
          </w:tcPr>
          <w:p w14:paraId="17DFF1D3" w14:textId="77777777" w:rsidR="00D4780D" w:rsidRDefault="00D4780D">
            <w:pPr>
              <w:autoSpaceDE w:val="0"/>
              <w:autoSpaceDN w:val="0"/>
              <w:adjustRightInd w:val="0"/>
              <w:ind w:right="144"/>
            </w:pPr>
          </w:p>
        </w:tc>
        <w:tc>
          <w:tcPr>
            <w:tcW w:w="216" w:type="dxa"/>
            <w:tcBorders>
              <w:top w:val="nil"/>
              <w:left w:val="nil"/>
              <w:bottom w:val="nil"/>
              <w:right w:val="nil"/>
            </w:tcBorders>
          </w:tcPr>
          <w:p w14:paraId="054CFB1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548F66B" w14:textId="77777777" w:rsidR="00D4780D" w:rsidRDefault="00D4780D">
            <w:pPr>
              <w:autoSpaceDE w:val="0"/>
              <w:autoSpaceDN w:val="0"/>
              <w:adjustRightInd w:val="0"/>
              <w:ind w:right="144"/>
            </w:pPr>
            <w:r>
              <w:rPr>
                <w:sz w:val="20"/>
              </w:rPr>
              <w:t>ST~814~000000001</w:t>
            </w:r>
          </w:p>
        </w:tc>
      </w:tr>
    </w:tbl>
    <w:p w14:paraId="41633B07" w14:textId="77777777" w:rsidR="00D4780D" w:rsidRDefault="00D4780D">
      <w:pPr>
        <w:autoSpaceDE w:val="0"/>
        <w:autoSpaceDN w:val="0"/>
        <w:adjustRightInd w:val="0"/>
        <w:rPr>
          <w:sz w:val="20"/>
        </w:rPr>
      </w:pPr>
    </w:p>
    <w:p w14:paraId="16DC4C05" w14:textId="77777777" w:rsidR="00D4780D" w:rsidRDefault="00D4780D">
      <w:pPr>
        <w:autoSpaceDE w:val="0"/>
        <w:autoSpaceDN w:val="0"/>
        <w:adjustRightInd w:val="0"/>
        <w:jc w:val="center"/>
        <w:rPr>
          <w:b/>
          <w:sz w:val="20"/>
        </w:rPr>
      </w:pPr>
      <w:r>
        <w:rPr>
          <w:b/>
          <w:sz w:val="20"/>
        </w:rPr>
        <w:t>Data Element Summary</w:t>
      </w:r>
    </w:p>
    <w:p w14:paraId="1C5D1271"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993C7D"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E31A001" w14:textId="77777777">
        <w:tblPrEx>
          <w:tblCellMar>
            <w:top w:w="0" w:type="dxa"/>
            <w:left w:w="0" w:type="dxa"/>
            <w:bottom w:w="0" w:type="dxa"/>
            <w:right w:w="0" w:type="dxa"/>
          </w:tblCellMar>
        </w:tblPrEx>
        <w:tc>
          <w:tcPr>
            <w:tcW w:w="1007" w:type="dxa"/>
            <w:tcBorders>
              <w:top w:val="nil"/>
              <w:left w:val="nil"/>
              <w:bottom w:val="nil"/>
              <w:right w:val="nil"/>
            </w:tcBorders>
          </w:tcPr>
          <w:p w14:paraId="46B24D2B"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1474895" w14:textId="77777777" w:rsidR="00D4780D" w:rsidRDefault="00D4780D">
            <w:pPr>
              <w:autoSpaceDE w:val="0"/>
              <w:autoSpaceDN w:val="0"/>
              <w:adjustRightInd w:val="0"/>
              <w:ind w:right="144"/>
              <w:jc w:val="center"/>
            </w:pPr>
            <w:r>
              <w:rPr>
                <w:b/>
                <w:sz w:val="20"/>
              </w:rPr>
              <w:t>ST01</w:t>
            </w:r>
          </w:p>
        </w:tc>
        <w:tc>
          <w:tcPr>
            <w:tcW w:w="892" w:type="dxa"/>
            <w:tcBorders>
              <w:top w:val="nil"/>
              <w:left w:val="nil"/>
              <w:bottom w:val="nil"/>
              <w:right w:val="nil"/>
            </w:tcBorders>
          </w:tcPr>
          <w:p w14:paraId="66B84D6D" w14:textId="77777777" w:rsidR="00D4780D" w:rsidRDefault="00D4780D">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477F2B82" w14:textId="77777777" w:rsidR="00D4780D" w:rsidRDefault="00D4780D">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74B4FD0E"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5E5CF254"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2EC95E41" w14:textId="77777777" w:rsidR="00D4780D" w:rsidRDefault="00D4780D">
            <w:pPr>
              <w:autoSpaceDE w:val="0"/>
              <w:autoSpaceDN w:val="0"/>
              <w:adjustRightInd w:val="0"/>
              <w:ind w:right="144"/>
            </w:pPr>
            <w:r>
              <w:rPr>
                <w:b/>
                <w:sz w:val="20"/>
              </w:rPr>
              <w:t>ID 3/3</w:t>
            </w:r>
          </w:p>
        </w:tc>
      </w:tr>
      <w:tr w:rsidR="00000000" w14:paraId="2FA04F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D42FA3"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773461FE" w14:textId="77777777" w:rsidR="00D4780D" w:rsidRDefault="00D4780D">
            <w:pPr>
              <w:autoSpaceDE w:val="0"/>
              <w:autoSpaceDN w:val="0"/>
              <w:adjustRightInd w:val="0"/>
              <w:ind w:right="144"/>
            </w:pPr>
            <w:r>
              <w:rPr>
                <w:sz w:val="20"/>
              </w:rPr>
              <w:t>Code uniquely identifying a Transaction Set</w:t>
            </w:r>
          </w:p>
        </w:tc>
      </w:tr>
      <w:tr w:rsidR="00000000" w14:paraId="40F8C3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057047"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FB1235E" w14:textId="77777777" w:rsidR="00D4780D" w:rsidRDefault="00D4780D">
            <w:pPr>
              <w:autoSpaceDE w:val="0"/>
              <w:autoSpaceDN w:val="0"/>
              <w:adjustRightInd w:val="0"/>
              <w:ind w:right="144"/>
            </w:pPr>
            <w:r>
              <w:rPr>
                <w:sz w:val="20"/>
              </w:rPr>
              <w:t>814</w:t>
            </w:r>
          </w:p>
        </w:tc>
        <w:tc>
          <w:tcPr>
            <w:tcW w:w="144" w:type="dxa"/>
            <w:tcBorders>
              <w:top w:val="nil"/>
              <w:left w:val="nil"/>
              <w:bottom w:val="nil"/>
              <w:right w:val="nil"/>
            </w:tcBorders>
          </w:tcPr>
          <w:p w14:paraId="59A6A33D"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68D1500C" w14:textId="77777777" w:rsidR="00D4780D" w:rsidRDefault="00D4780D">
            <w:pPr>
              <w:autoSpaceDE w:val="0"/>
              <w:autoSpaceDN w:val="0"/>
              <w:adjustRightInd w:val="0"/>
              <w:ind w:right="144"/>
            </w:pPr>
            <w:r>
              <w:rPr>
                <w:sz w:val="20"/>
              </w:rPr>
              <w:t>General Request, Response or Confirmation</w:t>
            </w:r>
          </w:p>
        </w:tc>
      </w:tr>
      <w:tr w:rsidR="00000000" w14:paraId="2BB36D2C" w14:textId="77777777">
        <w:tblPrEx>
          <w:tblCellMar>
            <w:top w:w="0" w:type="dxa"/>
            <w:left w:w="0" w:type="dxa"/>
            <w:bottom w:w="0" w:type="dxa"/>
            <w:right w:w="0" w:type="dxa"/>
          </w:tblCellMar>
        </w:tblPrEx>
        <w:tc>
          <w:tcPr>
            <w:tcW w:w="1007" w:type="dxa"/>
            <w:tcBorders>
              <w:top w:val="nil"/>
              <w:left w:val="nil"/>
              <w:bottom w:val="nil"/>
              <w:right w:val="nil"/>
            </w:tcBorders>
          </w:tcPr>
          <w:p w14:paraId="22837C68"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9485DCD" w14:textId="77777777" w:rsidR="00D4780D" w:rsidRDefault="00D4780D">
            <w:pPr>
              <w:autoSpaceDE w:val="0"/>
              <w:autoSpaceDN w:val="0"/>
              <w:adjustRightInd w:val="0"/>
              <w:ind w:right="144"/>
              <w:jc w:val="center"/>
            </w:pPr>
            <w:r>
              <w:rPr>
                <w:b/>
                <w:sz w:val="20"/>
              </w:rPr>
              <w:t>ST02</w:t>
            </w:r>
          </w:p>
        </w:tc>
        <w:tc>
          <w:tcPr>
            <w:tcW w:w="892" w:type="dxa"/>
            <w:tcBorders>
              <w:top w:val="nil"/>
              <w:left w:val="nil"/>
              <w:bottom w:val="nil"/>
              <w:right w:val="nil"/>
            </w:tcBorders>
          </w:tcPr>
          <w:p w14:paraId="584347E7" w14:textId="77777777" w:rsidR="00D4780D" w:rsidRDefault="00D4780D">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282A5F3B" w14:textId="77777777" w:rsidR="00D4780D" w:rsidRDefault="00D4780D">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7C942D00"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5B8F5FA5"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26552684" w14:textId="77777777" w:rsidR="00D4780D" w:rsidRDefault="00D4780D">
            <w:pPr>
              <w:autoSpaceDE w:val="0"/>
              <w:autoSpaceDN w:val="0"/>
              <w:adjustRightInd w:val="0"/>
              <w:ind w:right="144"/>
            </w:pPr>
            <w:r>
              <w:rPr>
                <w:b/>
                <w:sz w:val="20"/>
              </w:rPr>
              <w:t>AN 4/9</w:t>
            </w:r>
          </w:p>
        </w:tc>
      </w:tr>
      <w:tr w:rsidR="00000000" w14:paraId="14E70B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6FF4F2"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6B14B816" w14:textId="77777777" w:rsidR="00D4780D" w:rsidRDefault="00D4780D">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7EAFCE96"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66" w:name="book2"/>
      <w:bookmarkEnd w:id="66"/>
      <w:r>
        <w:rPr>
          <w:b/>
          <w:sz w:val="20"/>
        </w:rPr>
        <w:tab/>
        <w:t>Segment:</w:t>
      </w:r>
      <w:r>
        <w:rPr>
          <w:b/>
          <w:sz w:val="20"/>
        </w:rPr>
        <w:tab/>
      </w:r>
      <w:r>
        <w:rPr>
          <w:b/>
          <w:sz w:val="40"/>
        </w:rPr>
        <w:t xml:space="preserve">BGN </w:t>
      </w:r>
      <w:r>
        <w:rPr>
          <w:b/>
          <w:sz w:val="20"/>
        </w:rPr>
        <w:t>Beginning Segment</w:t>
      </w:r>
    </w:p>
    <w:p w14:paraId="39954216"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2E15078E"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p>
    <w:p w14:paraId="77CFA9F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4B7C789"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496EC12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8F44AF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0EED754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46B8BC18"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BGN02 is the </w:t>
      </w:r>
      <w:r>
        <w:rPr>
          <w:sz w:val="20"/>
        </w:rPr>
        <w:t>transaction set reference number.</w:t>
      </w:r>
    </w:p>
    <w:p w14:paraId="3814D15E"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11B0C52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458890B5"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23244F4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 xml:space="preserve">BGN06 is the transaction set reference number of a previously sent transaction affected by </w:t>
      </w:r>
      <w:r>
        <w:rPr>
          <w:sz w:val="20"/>
        </w:rPr>
        <w:t>the current transaction.</w:t>
      </w:r>
    </w:p>
    <w:p w14:paraId="4302941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C4AC3D3" w14:textId="77777777">
        <w:tblPrEx>
          <w:tblCellMar>
            <w:top w:w="0" w:type="dxa"/>
            <w:left w:w="0" w:type="dxa"/>
            <w:bottom w:w="0" w:type="dxa"/>
            <w:right w:w="0" w:type="dxa"/>
          </w:tblCellMar>
        </w:tblPrEx>
        <w:tc>
          <w:tcPr>
            <w:tcW w:w="1944" w:type="dxa"/>
            <w:tcBorders>
              <w:top w:val="nil"/>
              <w:left w:val="nil"/>
              <w:bottom w:val="nil"/>
              <w:right w:val="nil"/>
            </w:tcBorders>
          </w:tcPr>
          <w:p w14:paraId="54F6FCE8"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22513AFB"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21507BD6" w14:textId="77777777" w:rsidR="00D4780D" w:rsidRDefault="00D4780D">
            <w:pPr>
              <w:autoSpaceDE w:val="0"/>
              <w:autoSpaceDN w:val="0"/>
              <w:adjustRightInd w:val="0"/>
              <w:ind w:right="144"/>
              <w:rPr>
                <w:sz w:val="20"/>
              </w:rPr>
            </w:pPr>
            <w:r>
              <w:rPr>
                <w:sz w:val="20"/>
              </w:rPr>
              <w:t>Required</w:t>
            </w:r>
          </w:p>
          <w:p w14:paraId="27AB939D" w14:textId="77777777" w:rsidR="00D4780D" w:rsidRDefault="00D4780D">
            <w:pPr>
              <w:autoSpaceDE w:val="0"/>
              <w:autoSpaceDN w:val="0"/>
              <w:adjustRightInd w:val="0"/>
              <w:ind w:right="144"/>
            </w:pPr>
          </w:p>
        </w:tc>
      </w:tr>
      <w:tr w:rsidR="00000000" w14:paraId="37C0F329" w14:textId="77777777">
        <w:tblPrEx>
          <w:tblCellMar>
            <w:top w:w="0" w:type="dxa"/>
            <w:left w:w="0" w:type="dxa"/>
            <w:bottom w:w="0" w:type="dxa"/>
            <w:right w:w="0" w:type="dxa"/>
          </w:tblCellMar>
        </w:tblPrEx>
        <w:tc>
          <w:tcPr>
            <w:tcW w:w="1944" w:type="dxa"/>
            <w:tcBorders>
              <w:top w:val="nil"/>
              <w:left w:val="nil"/>
              <w:bottom w:val="nil"/>
              <w:right w:val="nil"/>
            </w:tcBorders>
          </w:tcPr>
          <w:p w14:paraId="5B477507" w14:textId="77777777" w:rsidR="00D4780D" w:rsidRDefault="00D4780D">
            <w:pPr>
              <w:autoSpaceDE w:val="0"/>
              <w:autoSpaceDN w:val="0"/>
              <w:adjustRightInd w:val="0"/>
              <w:ind w:right="144"/>
            </w:pPr>
          </w:p>
        </w:tc>
        <w:tc>
          <w:tcPr>
            <w:tcW w:w="216" w:type="dxa"/>
            <w:tcBorders>
              <w:top w:val="nil"/>
              <w:left w:val="nil"/>
              <w:bottom w:val="nil"/>
              <w:right w:val="nil"/>
            </w:tcBorders>
          </w:tcPr>
          <w:p w14:paraId="5F6185A7"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B513807" w14:textId="77777777" w:rsidR="00D4780D" w:rsidRDefault="00D4780D">
            <w:pPr>
              <w:autoSpaceDE w:val="0"/>
              <w:autoSpaceDN w:val="0"/>
              <w:adjustRightInd w:val="0"/>
              <w:ind w:right="144"/>
              <w:rPr>
                <w:sz w:val="20"/>
              </w:rPr>
            </w:pPr>
            <w:r>
              <w:rPr>
                <w:sz w:val="20"/>
              </w:rPr>
              <w:t>BGN~11~200104021200719~20010402~~~200104011956531~~4</w:t>
            </w:r>
          </w:p>
          <w:p w14:paraId="35DF2EA6" w14:textId="77777777" w:rsidR="00D4780D" w:rsidRDefault="00D4780D">
            <w:pPr>
              <w:autoSpaceDE w:val="0"/>
              <w:autoSpaceDN w:val="0"/>
              <w:adjustRightInd w:val="0"/>
              <w:ind w:right="144"/>
              <w:rPr>
                <w:ins w:id="67" w:author="ERCOT" w:date="2024-03-07T12:24:00Z"/>
                <w:sz w:val="20"/>
              </w:rPr>
            </w:pPr>
          </w:p>
          <w:p w14:paraId="4E0D626E" w14:textId="77777777" w:rsidR="00D4780D" w:rsidRDefault="00D4780D">
            <w:pPr>
              <w:autoSpaceDE w:val="0"/>
              <w:autoSpaceDN w:val="0"/>
              <w:adjustRightInd w:val="0"/>
              <w:ind w:right="144"/>
              <w:rPr>
                <w:sz w:val="20"/>
              </w:rPr>
            </w:pPr>
            <w:r>
              <w:rPr>
                <w:sz w:val="20"/>
              </w:rPr>
              <w:t>BGN~11~200104021200719~20010402~~~200104011956531~TS~4</w:t>
            </w:r>
          </w:p>
          <w:p w14:paraId="728604C7" w14:textId="77777777" w:rsidR="00D4780D" w:rsidRDefault="00D4780D">
            <w:pPr>
              <w:autoSpaceDE w:val="0"/>
              <w:autoSpaceDN w:val="0"/>
              <w:adjustRightInd w:val="0"/>
              <w:ind w:right="144"/>
              <w:rPr>
                <w:ins w:id="68" w:author="ERCOT" w:date="2024-03-07T12:24:00Z"/>
                <w:sz w:val="20"/>
              </w:rPr>
            </w:pPr>
            <w:r>
              <w:rPr>
                <w:sz w:val="20"/>
              </w:rPr>
              <w:t>BGN~11~200104021200719~20010402~~~200104011956531~AQ~4</w:t>
            </w:r>
          </w:p>
          <w:p w14:paraId="1A7238F0" w14:textId="77777777" w:rsidR="00D4780D" w:rsidRDefault="00D4780D">
            <w:pPr>
              <w:autoSpaceDE w:val="0"/>
              <w:autoSpaceDN w:val="0"/>
              <w:adjustRightInd w:val="0"/>
              <w:ind w:right="144"/>
              <w:rPr>
                <w:ins w:id="69" w:author="ERCOT" w:date="2024-03-07T12:24:00Z"/>
                <w:sz w:val="20"/>
              </w:rPr>
            </w:pPr>
          </w:p>
          <w:p w14:paraId="2AFEFF5E" w14:textId="77777777" w:rsidR="00D4780D" w:rsidRDefault="00D4780D">
            <w:pPr>
              <w:autoSpaceDE w:val="0"/>
              <w:autoSpaceDN w:val="0"/>
              <w:adjustRightInd w:val="0"/>
              <w:ind w:right="144"/>
              <w:rPr>
                <w:ins w:id="70" w:author="ERCOT" w:date="2024-03-07T12:24:00Z"/>
                <w:sz w:val="20"/>
              </w:rPr>
            </w:pPr>
            <w:ins w:id="71" w:author="ERCOT" w:date="2024-03-07T12:24:00Z">
              <w:r>
                <w:rPr>
                  <w:sz w:val="20"/>
                </w:rPr>
                <w:t xml:space="preserve">BGN~11~200104021200719~20010402~~~200104011956531~CR~4  </w:t>
              </w:r>
            </w:ins>
          </w:p>
          <w:p w14:paraId="13978B1F" w14:textId="77777777" w:rsidR="00D4780D" w:rsidRDefault="00D4780D">
            <w:pPr>
              <w:autoSpaceDE w:val="0"/>
              <w:autoSpaceDN w:val="0"/>
              <w:adjustRightInd w:val="0"/>
              <w:ind w:right="144"/>
            </w:pPr>
            <w:ins w:id="72" w:author="ERCOT" w:date="2024-03-07T12:24:00Z">
              <w:r>
                <w:rPr>
                  <w:sz w:val="20"/>
                </w:rPr>
                <w:t>BGN~11~200104021200719~20010402~~~200104011956531~IA~4</w:t>
              </w:r>
            </w:ins>
          </w:p>
        </w:tc>
      </w:tr>
    </w:tbl>
    <w:p w14:paraId="003D5001" w14:textId="77777777" w:rsidR="00D4780D" w:rsidRDefault="00D4780D">
      <w:pPr>
        <w:autoSpaceDE w:val="0"/>
        <w:autoSpaceDN w:val="0"/>
        <w:adjustRightInd w:val="0"/>
        <w:rPr>
          <w:sz w:val="20"/>
        </w:rPr>
      </w:pPr>
    </w:p>
    <w:p w14:paraId="4B32DD40" w14:textId="77777777" w:rsidR="00D4780D" w:rsidRDefault="00D4780D">
      <w:pPr>
        <w:autoSpaceDE w:val="0"/>
        <w:autoSpaceDN w:val="0"/>
        <w:adjustRightInd w:val="0"/>
        <w:jc w:val="center"/>
        <w:rPr>
          <w:b/>
          <w:sz w:val="20"/>
        </w:rPr>
      </w:pPr>
      <w:r>
        <w:rPr>
          <w:b/>
          <w:sz w:val="20"/>
        </w:rPr>
        <w:t>Data Element Summary</w:t>
      </w:r>
    </w:p>
    <w:p w14:paraId="795EC481"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3A57270"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2DE618" w14:textId="77777777">
        <w:tblPrEx>
          <w:tblCellMar>
            <w:top w:w="0" w:type="dxa"/>
            <w:left w:w="0" w:type="dxa"/>
            <w:bottom w:w="0" w:type="dxa"/>
            <w:right w:w="0" w:type="dxa"/>
          </w:tblCellMar>
        </w:tblPrEx>
        <w:tc>
          <w:tcPr>
            <w:tcW w:w="1007" w:type="dxa"/>
            <w:tcBorders>
              <w:top w:val="nil"/>
              <w:left w:val="nil"/>
              <w:bottom w:val="nil"/>
              <w:right w:val="nil"/>
            </w:tcBorders>
          </w:tcPr>
          <w:p w14:paraId="3D2409FB"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A9FAD1D" w14:textId="77777777" w:rsidR="00D4780D" w:rsidRDefault="00D4780D">
            <w:pPr>
              <w:autoSpaceDE w:val="0"/>
              <w:autoSpaceDN w:val="0"/>
              <w:adjustRightInd w:val="0"/>
              <w:ind w:right="144"/>
              <w:jc w:val="center"/>
            </w:pPr>
            <w:r>
              <w:rPr>
                <w:b/>
                <w:sz w:val="20"/>
              </w:rPr>
              <w:t>BGN01</w:t>
            </w:r>
          </w:p>
        </w:tc>
        <w:tc>
          <w:tcPr>
            <w:tcW w:w="892" w:type="dxa"/>
            <w:tcBorders>
              <w:top w:val="nil"/>
              <w:left w:val="nil"/>
              <w:bottom w:val="nil"/>
              <w:right w:val="nil"/>
            </w:tcBorders>
          </w:tcPr>
          <w:p w14:paraId="4AC0FD96" w14:textId="77777777" w:rsidR="00D4780D" w:rsidRDefault="00D4780D">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68CD4B57" w14:textId="77777777" w:rsidR="00D4780D" w:rsidRDefault="00D4780D">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26D03F5E"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1E1BCF2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BE76C2E" w14:textId="77777777" w:rsidR="00D4780D" w:rsidRDefault="00D4780D">
            <w:pPr>
              <w:autoSpaceDE w:val="0"/>
              <w:autoSpaceDN w:val="0"/>
              <w:adjustRightInd w:val="0"/>
              <w:ind w:right="144"/>
            </w:pPr>
            <w:r>
              <w:rPr>
                <w:b/>
                <w:sz w:val="20"/>
              </w:rPr>
              <w:t>ID 2/2</w:t>
            </w:r>
          </w:p>
        </w:tc>
      </w:tr>
      <w:tr w:rsidR="00000000" w14:paraId="64A6C0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E1083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B04726E" w14:textId="77777777" w:rsidR="00D4780D" w:rsidRDefault="00D4780D">
            <w:pPr>
              <w:autoSpaceDE w:val="0"/>
              <w:autoSpaceDN w:val="0"/>
              <w:adjustRightInd w:val="0"/>
              <w:ind w:right="144"/>
            </w:pPr>
            <w:r>
              <w:rPr>
                <w:sz w:val="20"/>
              </w:rPr>
              <w:t>Code identifying purpose of transaction set</w:t>
            </w:r>
          </w:p>
        </w:tc>
      </w:tr>
      <w:tr w:rsidR="00000000" w14:paraId="5F998A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46EB1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7B51C14" w14:textId="77777777" w:rsidR="00D4780D" w:rsidRDefault="00D4780D">
            <w:pPr>
              <w:autoSpaceDE w:val="0"/>
              <w:autoSpaceDN w:val="0"/>
              <w:adjustRightInd w:val="0"/>
              <w:ind w:right="144"/>
            </w:pPr>
            <w:r>
              <w:rPr>
                <w:sz w:val="20"/>
              </w:rPr>
              <w:t>11</w:t>
            </w:r>
          </w:p>
        </w:tc>
        <w:tc>
          <w:tcPr>
            <w:tcW w:w="144" w:type="dxa"/>
            <w:tcBorders>
              <w:top w:val="nil"/>
              <w:left w:val="nil"/>
              <w:bottom w:val="nil"/>
              <w:right w:val="nil"/>
            </w:tcBorders>
          </w:tcPr>
          <w:p w14:paraId="7A0325EC"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5D2B5E9" w14:textId="77777777" w:rsidR="00D4780D" w:rsidRDefault="00D4780D">
            <w:pPr>
              <w:autoSpaceDE w:val="0"/>
              <w:autoSpaceDN w:val="0"/>
              <w:adjustRightInd w:val="0"/>
              <w:ind w:right="144"/>
            </w:pPr>
            <w:r>
              <w:rPr>
                <w:sz w:val="20"/>
              </w:rPr>
              <w:t>Response</w:t>
            </w:r>
          </w:p>
        </w:tc>
      </w:tr>
      <w:tr w:rsidR="00000000" w14:paraId="7615AD9C" w14:textId="77777777">
        <w:tblPrEx>
          <w:tblCellMar>
            <w:top w:w="0" w:type="dxa"/>
            <w:left w:w="0" w:type="dxa"/>
            <w:bottom w:w="0" w:type="dxa"/>
            <w:right w:w="0" w:type="dxa"/>
          </w:tblCellMar>
        </w:tblPrEx>
        <w:tc>
          <w:tcPr>
            <w:tcW w:w="1007" w:type="dxa"/>
            <w:tcBorders>
              <w:top w:val="nil"/>
              <w:left w:val="nil"/>
              <w:bottom w:val="nil"/>
              <w:right w:val="nil"/>
            </w:tcBorders>
          </w:tcPr>
          <w:p w14:paraId="2054EFB4"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757C8C74" w14:textId="77777777" w:rsidR="00D4780D" w:rsidRDefault="00D4780D">
            <w:pPr>
              <w:autoSpaceDE w:val="0"/>
              <w:autoSpaceDN w:val="0"/>
              <w:adjustRightInd w:val="0"/>
              <w:ind w:right="144"/>
              <w:jc w:val="center"/>
            </w:pPr>
            <w:r>
              <w:rPr>
                <w:b/>
                <w:sz w:val="20"/>
              </w:rPr>
              <w:t>BGN02</w:t>
            </w:r>
          </w:p>
        </w:tc>
        <w:tc>
          <w:tcPr>
            <w:tcW w:w="892" w:type="dxa"/>
            <w:tcBorders>
              <w:top w:val="nil"/>
              <w:left w:val="nil"/>
              <w:bottom w:val="nil"/>
              <w:right w:val="nil"/>
            </w:tcBorders>
          </w:tcPr>
          <w:p w14:paraId="46252398"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9D355F6"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B958CBE"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13452EB7"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01DE637" w14:textId="77777777" w:rsidR="00D4780D" w:rsidRDefault="00D4780D">
            <w:pPr>
              <w:autoSpaceDE w:val="0"/>
              <w:autoSpaceDN w:val="0"/>
              <w:adjustRightInd w:val="0"/>
              <w:ind w:right="144"/>
            </w:pPr>
            <w:r>
              <w:rPr>
                <w:b/>
                <w:sz w:val="20"/>
              </w:rPr>
              <w:t>AN 1/30</w:t>
            </w:r>
          </w:p>
        </w:tc>
      </w:tr>
      <w:tr w:rsidR="00000000" w14:paraId="6941DD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B22D8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688CD8A"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57A18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DC7F4D"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0C0C7F19" w14:textId="77777777" w:rsidR="00D4780D" w:rsidRDefault="00D4780D">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5674988E" w14:textId="77777777" w:rsidR="00D4780D" w:rsidRDefault="00D4780D">
            <w:pPr>
              <w:autoSpaceDE w:val="0"/>
              <w:autoSpaceDN w:val="0"/>
              <w:adjustRightInd w:val="0"/>
              <w:ind w:right="144"/>
              <w:rPr>
                <w:sz w:val="20"/>
              </w:rPr>
            </w:pPr>
          </w:p>
          <w:p w14:paraId="520D5B72" w14:textId="77777777" w:rsidR="00D4780D" w:rsidRDefault="00D4780D">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000000" w14:paraId="225947BD" w14:textId="77777777">
        <w:tblPrEx>
          <w:tblCellMar>
            <w:top w:w="0" w:type="dxa"/>
            <w:left w:w="0" w:type="dxa"/>
            <w:bottom w:w="0" w:type="dxa"/>
            <w:right w:w="0" w:type="dxa"/>
          </w:tblCellMar>
        </w:tblPrEx>
        <w:tc>
          <w:tcPr>
            <w:tcW w:w="1007" w:type="dxa"/>
            <w:tcBorders>
              <w:top w:val="nil"/>
              <w:left w:val="nil"/>
              <w:bottom w:val="nil"/>
              <w:right w:val="nil"/>
            </w:tcBorders>
          </w:tcPr>
          <w:p w14:paraId="18156782"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08309835" w14:textId="77777777" w:rsidR="00D4780D" w:rsidRDefault="00D4780D">
            <w:pPr>
              <w:autoSpaceDE w:val="0"/>
              <w:autoSpaceDN w:val="0"/>
              <w:adjustRightInd w:val="0"/>
              <w:ind w:right="144"/>
              <w:jc w:val="center"/>
            </w:pPr>
            <w:r>
              <w:rPr>
                <w:b/>
                <w:sz w:val="20"/>
              </w:rPr>
              <w:t>BGN03</w:t>
            </w:r>
          </w:p>
        </w:tc>
        <w:tc>
          <w:tcPr>
            <w:tcW w:w="892" w:type="dxa"/>
            <w:tcBorders>
              <w:top w:val="nil"/>
              <w:left w:val="nil"/>
              <w:bottom w:val="nil"/>
              <w:right w:val="nil"/>
            </w:tcBorders>
          </w:tcPr>
          <w:p w14:paraId="4B4BE2A6" w14:textId="77777777" w:rsidR="00D4780D" w:rsidRDefault="00D4780D">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942D964" w14:textId="77777777" w:rsidR="00D4780D" w:rsidRDefault="00D4780D">
            <w:pPr>
              <w:autoSpaceDE w:val="0"/>
              <w:autoSpaceDN w:val="0"/>
              <w:adjustRightInd w:val="0"/>
              <w:ind w:right="144"/>
            </w:pPr>
            <w:r>
              <w:rPr>
                <w:b/>
                <w:sz w:val="20"/>
              </w:rPr>
              <w:t>Date</w:t>
            </w:r>
          </w:p>
        </w:tc>
        <w:tc>
          <w:tcPr>
            <w:tcW w:w="432" w:type="dxa"/>
            <w:tcBorders>
              <w:top w:val="nil"/>
              <w:left w:val="nil"/>
              <w:bottom w:val="nil"/>
              <w:right w:val="nil"/>
            </w:tcBorders>
          </w:tcPr>
          <w:p w14:paraId="549A980F"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9C86345"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7953685" w14:textId="77777777" w:rsidR="00D4780D" w:rsidRDefault="00D4780D">
            <w:pPr>
              <w:autoSpaceDE w:val="0"/>
              <w:autoSpaceDN w:val="0"/>
              <w:adjustRightInd w:val="0"/>
              <w:ind w:right="144"/>
            </w:pPr>
            <w:r>
              <w:rPr>
                <w:b/>
                <w:sz w:val="20"/>
              </w:rPr>
              <w:t>DT 8/8</w:t>
            </w:r>
          </w:p>
        </w:tc>
      </w:tr>
      <w:tr w:rsidR="00000000" w14:paraId="31AC48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21D2B5"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A9D5AAB" w14:textId="77777777" w:rsidR="00D4780D" w:rsidRDefault="00D4780D">
            <w:pPr>
              <w:autoSpaceDE w:val="0"/>
              <w:autoSpaceDN w:val="0"/>
              <w:adjustRightInd w:val="0"/>
              <w:ind w:right="144"/>
            </w:pPr>
            <w:r>
              <w:rPr>
                <w:sz w:val="20"/>
              </w:rPr>
              <w:t>Date expressed as CCYYMMDD</w:t>
            </w:r>
          </w:p>
        </w:tc>
      </w:tr>
      <w:tr w:rsidR="00000000" w14:paraId="696DC3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553D8B"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1626CC06" w14:textId="77777777" w:rsidR="00D4780D" w:rsidRDefault="00D4780D">
            <w:pPr>
              <w:autoSpaceDE w:val="0"/>
              <w:autoSpaceDN w:val="0"/>
              <w:adjustRightInd w:val="0"/>
              <w:ind w:right="144"/>
            </w:pPr>
            <w:r>
              <w:rPr>
                <w:sz w:val="20"/>
              </w:rPr>
              <w:t>The transaction creation date - the date that the data was processed by the sender's application system.</w:t>
            </w:r>
          </w:p>
        </w:tc>
      </w:tr>
      <w:tr w:rsidR="00000000" w14:paraId="4F7CEDE1" w14:textId="77777777">
        <w:tblPrEx>
          <w:tblCellMar>
            <w:top w:w="0" w:type="dxa"/>
            <w:left w:w="0" w:type="dxa"/>
            <w:bottom w:w="0" w:type="dxa"/>
            <w:right w:w="0" w:type="dxa"/>
          </w:tblCellMar>
        </w:tblPrEx>
        <w:tc>
          <w:tcPr>
            <w:tcW w:w="1007" w:type="dxa"/>
            <w:tcBorders>
              <w:top w:val="nil"/>
              <w:left w:val="nil"/>
              <w:bottom w:val="nil"/>
              <w:right w:val="nil"/>
            </w:tcBorders>
          </w:tcPr>
          <w:p w14:paraId="32EFA7E9"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F0951AA" w14:textId="77777777" w:rsidR="00D4780D" w:rsidRDefault="00D4780D">
            <w:pPr>
              <w:autoSpaceDE w:val="0"/>
              <w:autoSpaceDN w:val="0"/>
              <w:adjustRightInd w:val="0"/>
              <w:ind w:right="144"/>
              <w:jc w:val="center"/>
            </w:pPr>
            <w:r>
              <w:rPr>
                <w:b/>
                <w:sz w:val="20"/>
              </w:rPr>
              <w:t>BGN06</w:t>
            </w:r>
          </w:p>
        </w:tc>
        <w:tc>
          <w:tcPr>
            <w:tcW w:w="892" w:type="dxa"/>
            <w:tcBorders>
              <w:top w:val="nil"/>
              <w:left w:val="nil"/>
              <w:bottom w:val="nil"/>
              <w:right w:val="nil"/>
            </w:tcBorders>
          </w:tcPr>
          <w:p w14:paraId="138EAD32"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39700BF"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3049852"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52546212"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A43360B" w14:textId="77777777" w:rsidR="00D4780D" w:rsidRDefault="00D4780D">
            <w:pPr>
              <w:autoSpaceDE w:val="0"/>
              <w:autoSpaceDN w:val="0"/>
              <w:adjustRightInd w:val="0"/>
              <w:ind w:right="144"/>
            </w:pPr>
            <w:r>
              <w:rPr>
                <w:b/>
                <w:sz w:val="20"/>
              </w:rPr>
              <w:t>AN 1/30</w:t>
            </w:r>
          </w:p>
        </w:tc>
      </w:tr>
      <w:tr w:rsidR="00000000" w14:paraId="03877F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BEBF30"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EB93DDF"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B966F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205841"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73E677FF" w14:textId="77777777" w:rsidR="00D4780D" w:rsidRDefault="00D4780D">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000000" w14:paraId="7A045DD3" w14:textId="77777777">
        <w:tblPrEx>
          <w:tblCellMar>
            <w:top w:w="0" w:type="dxa"/>
            <w:left w:w="0" w:type="dxa"/>
            <w:bottom w:w="0" w:type="dxa"/>
            <w:right w:w="0" w:type="dxa"/>
          </w:tblCellMar>
        </w:tblPrEx>
        <w:tc>
          <w:tcPr>
            <w:tcW w:w="1007" w:type="dxa"/>
            <w:tcBorders>
              <w:top w:val="nil"/>
              <w:left w:val="nil"/>
              <w:bottom w:val="nil"/>
              <w:right w:val="nil"/>
            </w:tcBorders>
          </w:tcPr>
          <w:p w14:paraId="053869A4" w14:textId="77777777" w:rsidR="00D4780D" w:rsidRDefault="00D4780D">
            <w:pPr>
              <w:autoSpaceDE w:val="0"/>
              <w:autoSpaceDN w:val="0"/>
              <w:adjustRightInd w:val="0"/>
              <w:ind w:right="144"/>
            </w:pPr>
          </w:p>
        </w:tc>
        <w:tc>
          <w:tcPr>
            <w:tcW w:w="1080" w:type="dxa"/>
            <w:tcBorders>
              <w:top w:val="nil"/>
              <w:left w:val="nil"/>
              <w:bottom w:val="nil"/>
              <w:right w:val="nil"/>
            </w:tcBorders>
          </w:tcPr>
          <w:p w14:paraId="60396083" w14:textId="77777777" w:rsidR="00D4780D" w:rsidRDefault="00D4780D">
            <w:pPr>
              <w:autoSpaceDE w:val="0"/>
              <w:autoSpaceDN w:val="0"/>
              <w:adjustRightInd w:val="0"/>
              <w:ind w:right="144"/>
              <w:jc w:val="center"/>
            </w:pPr>
            <w:r>
              <w:rPr>
                <w:b/>
                <w:sz w:val="20"/>
              </w:rPr>
              <w:t>BGN07</w:t>
            </w:r>
          </w:p>
        </w:tc>
        <w:tc>
          <w:tcPr>
            <w:tcW w:w="892" w:type="dxa"/>
            <w:tcBorders>
              <w:top w:val="nil"/>
              <w:left w:val="nil"/>
              <w:bottom w:val="nil"/>
              <w:right w:val="nil"/>
            </w:tcBorders>
          </w:tcPr>
          <w:p w14:paraId="14387AAD" w14:textId="77777777" w:rsidR="00D4780D" w:rsidRDefault="00D4780D">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55C706B4" w14:textId="77777777" w:rsidR="00D4780D" w:rsidRDefault="00D4780D">
            <w:pPr>
              <w:autoSpaceDE w:val="0"/>
              <w:autoSpaceDN w:val="0"/>
              <w:adjustRightInd w:val="0"/>
              <w:ind w:right="144"/>
            </w:pPr>
            <w:r>
              <w:rPr>
                <w:b/>
                <w:sz w:val="20"/>
              </w:rPr>
              <w:t>Transaction Type Code</w:t>
            </w:r>
          </w:p>
        </w:tc>
        <w:tc>
          <w:tcPr>
            <w:tcW w:w="432" w:type="dxa"/>
            <w:tcBorders>
              <w:top w:val="nil"/>
              <w:left w:val="nil"/>
              <w:bottom w:val="nil"/>
              <w:right w:val="nil"/>
            </w:tcBorders>
          </w:tcPr>
          <w:p w14:paraId="4F5908A6"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25AD994E"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FDF0661" w14:textId="77777777" w:rsidR="00D4780D" w:rsidRDefault="00D4780D">
            <w:pPr>
              <w:autoSpaceDE w:val="0"/>
              <w:autoSpaceDN w:val="0"/>
              <w:adjustRightInd w:val="0"/>
              <w:ind w:right="144"/>
            </w:pPr>
            <w:r>
              <w:rPr>
                <w:b/>
                <w:sz w:val="20"/>
              </w:rPr>
              <w:t>ID 2/2</w:t>
            </w:r>
          </w:p>
        </w:tc>
      </w:tr>
      <w:tr w:rsidR="00000000" w14:paraId="7D3726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905666"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04F4C84" w14:textId="77777777" w:rsidR="00D4780D" w:rsidRDefault="00D4780D">
            <w:pPr>
              <w:autoSpaceDE w:val="0"/>
              <w:autoSpaceDN w:val="0"/>
              <w:adjustRightInd w:val="0"/>
              <w:ind w:right="144"/>
            </w:pPr>
            <w:r>
              <w:rPr>
                <w:sz w:val="20"/>
              </w:rPr>
              <w:t>Code specifying the type of transaction</w:t>
            </w:r>
          </w:p>
        </w:tc>
      </w:tr>
      <w:tr w:rsidR="00000000" w14:paraId="4F847F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BB2F6A"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7316DF61" w14:textId="77777777" w:rsidR="00D4780D" w:rsidRDefault="00D4780D">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7A1B38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15935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BC2DBBB" w14:textId="77777777" w:rsidR="00D4780D" w:rsidRDefault="00D4780D">
            <w:pPr>
              <w:autoSpaceDE w:val="0"/>
              <w:autoSpaceDN w:val="0"/>
              <w:adjustRightInd w:val="0"/>
              <w:ind w:right="144"/>
            </w:pPr>
            <w:r>
              <w:rPr>
                <w:sz w:val="20"/>
              </w:rPr>
              <w:t>AQ</w:t>
            </w:r>
          </w:p>
        </w:tc>
        <w:tc>
          <w:tcPr>
            <w:tcW w:w="144" w:type="dxa"/>
            <w:tcBorders>
              <w:top w:val="nil"/>
              <w:left w:val="nil"/>
              <w:bottom w:val="nil"/>
              <w:right w:val="nil"/>
            </w:tcBorders>
          </w:tcPr>
          <w:p w14:paraId="3D746E5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6B93461" w14:textId="77777777" w:rsidR="00D4780D" w:rsidRDefault="00D4780D">
            <w:pPr>
              <w:autoSpaceDE w:val="0"/>
              <w:autoSpaceDN w:val="0"/>
              <w:adjustRightInd w:val="0"/>
              <w:ind w:right="144"/>
            </w:pPr>
            <w:r>
              <w:rPr>
                <w:sz w:val="20"/>
              </w:rPr>
              <w:t>Quantity Verification Inquiry</w:t>
            </w:r>
          </w:p>
        </w:tc>
      </w:tr>
      <w:tr w:rsidR="00000000" w14:paraId="21B4189E"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01663441"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8EF5C48" w14:textId="77777777" w:rsidR="00D4780D" w:rsidRDefault="00D4780D">
            <w:pPr>
              <w:autoSpaceDE w:val="0"/>
              <w:autoSpaceDN w:val="0"/>
              <w:adjustRightInd w:val="0"/>
              <w:ind w:right="144"/>
            </w:pPr>
            <w:r>
              <w:rPr>
                <w:sz w:val="20"/>
              </w:rPr>
              <w:t>An inquiry as to the validity of the quantity associated with an open order</w:t>
            </w:r>
          </w:p>
        </w:tc>
      </w:tr>
      <w:tr w:rsidR="00000000" w14:paraId="7101A5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2117E7"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19EBCBB" w14:textId="7E39811D" w:rsidR="00D4780D" w:rsidRDefault="00D4780D">
            <w:pPr>
              <w:autoSpaceDE w:val="0"/>
              <w:autoSpaceDN w:val="0"/>
              <w:adjustRightInd w:val="0"/>
              <w:ind w:right="144"/>
              <w:rPr>
                <w:sz w:val="20"/>
              </w:rPr>
            </w:pPr>
            <w:r>
              <w:rPr>
                <w:sz w:val="20"/>
              </w:rPr>
              <w:t xml:space="preserve">Required as a response to ERCOT initiated </w:t>
            </w:r>
            <w:del w:id="73" w:author="ERCOT" w:date="2024-03-07T12:24:00Z">
              <w:r w:rsidR="00F06F56">
                <w:rPr>
                  <w:sz w:val="20"/>
                </w:rPr>
                <w:delText xml:space="preserve"> </w:delText>
              </w:r>
            </w:del>
            <w:r>
              <w:rPr>
                <w:sz w:val="20"/>
              </w:rPr>
              <w:t>transaction for an Acquisition Transfer to transfer the ESI ID from CR to CR</w:t>
            </w:r>
          </w:p>
          <w:p w14:paraId="31BB142C" w14:textId="77777777" w:rsidR="00D4780D" w:rsidRDefault="00D4780D">
            <w:pPr>
              <w:autoSpaceDE w:val="0"/>
              <w:autoSpaceDN w:val="0"/>
              <w:adjustRightInd w:val="0"/>
              <w:ind w:right="144"/>
            </w:pPr>
            <w:r>
              <w:rPr>
                <w:sz w:val="20"/>
              </w:rPr>
              <w:t>Otherwise not used</w:t>
            </w:r>
          </w:p>
        </w:tc>
      </w:tr>
      <w:tr w:rsidR="00000000" w14:paraId="34995E56" w14:textId="77777777">
        <w:tblPrEx>
          <w:tblCellMar>
            <w:top w:w="0" w:type="dxa"/>
            <w:left w:w="0" w:type="dxa"/>
            <w:bottom w:w="0" w:type="dxa"/>
            <w:right w:w="0" w:type="dxa"/>
          </w:tblCellMar>
        </w:tblPrEx>
        <w:trPr>
          <w:gridAfter w:val="1"/>
          <w:wAfter w:w="331" w:type="dxa"/>
          <w:ins w:id="74" w:author="ERCOT" w:date="2024-03-07T12:24:00Z"/>
        </w:trPr>
        <w:tc>
          <w:tcPr>
            <w:tcW w:w="3168" w:type="dxa"/>
            <w:gridSpan w:val="4"/>
            <w:tcBorders>
              <w:top w:val="nil"/>
              <w:left w:val="nil"/>
              <w:bottom w:val="nil"/>
              <w:right w:val="nil"/>
            </w:tcBorders>
          </w:tcPr>
          <w:p w14:paraId="6730CDC6" w14:textId="77777777" w:rsidR="00D4780D" w:rsidRDefault="00D4780D">
            <w:pPr>
              <w:autoSpaceDE w:val="0"/>
              <w:autoSpaceDN w:val="0"/>
              <w:adjustRightInd w:val="0"/>
              <w:ind w:right="144"/>
              <w:rPr>
                <w:ins w:id="75" w:author="ERCOT" w:date="2024-03-07T12:24:00Z"/>
              </w:rPr>
            </w:pPr>
            <w:ins w:id="76" w:author="ERCOT" w:date="2024-03-07T12:24:00Z">
              <w:r>
                <w:rPr>
                  <w:sz w:val="20"/>
                </w:rPr>
                <w:t xml:space="preserve"> </w:t>
              </w:r>
            </w:ins>
          </w:p>
        </w:tc>
        <w:tc>
          <w:tcPr>
            <w:tcW w:w="1367" w:type="dxa"/>
            <w:tcBorders>
              <w:top w:val="nil"/>
              <w:left w:val="nil"/>
              <w:bottom w:val="nil"/>
              <w:right w:val="nil"/>
            </w:tcBorders>
          </w:tcPr>
          <w:p w14:paraId="565316BF" w14:textId="77777777" w:rsidR="00D4780D" w:rsidRDefault="00D4780D">
            <w:pPr>
              <w:autoSpaceDE w:val="0"/>
              <w:autoSpaceDN w:val="0"/>
              <w:adjustRightInd w:val="0"/>
              <w:ind w:right="144"/>
              <w:rPr>
                <w:ins w:id="77" w:author="ERCOT" w:date="2024-03-07T12:24:00Z"/>
              </w:rPr>
            </w:pPr>
            <w:ins w:id="78" w:author="ERCOT" w:date="2024-03-07T12:24:00Z">
              <w:r>
                <w:rPr>
                  <w:sz w:val="20"/>
                </w:rPr>
                <w:t>CR</w:t>
              </w:r>
            </w:ins>
          </w:p>
        </w:tc>
        <w:tc>
          <w:tcPr>
            <w:tcW w:w="144" w:type="dxa"/>
            <w:tcBorders>
              <w:top w:val="nil"/>
              <w:left w:val="nil"/>
              <w:bottom w:val="nil"/>
              <w:right w:val="nil"/>
            </w:tcBorders>
          </w:tcPr>
          <w:p w14:paraId="4C9C73DB" w14:textId="77777777" w:rsidR="00D4780D" w:rsidRDefault="00D4780D">
            <w:pPr>
              <w:autoSpaceDE w:val="0"/>
              <w:autoSpaceDN w:val="0"/>
              <w:adjustRightInd w:val="0"/>
              <w:ind w:right="144"/>
              <w:rPr>
                <w:ins w:id="79" w:author="ERCOT" w:date="2024-03-07T12:24:00Z"/>
              </w:rPr>
            </w:pPr>
          </w:p>
        </w:tc>
        <w:tc>
          <w:tcPr>
            <w:tcW w:w="4823" w:type="dxa"/>
            <w:gridSpan w:val="5"/>
            <w:tcBorders>
              <w:top w:val="nil"/>
              <w:left w:val="nil"/>
              <w:bottom w:val="nil"/>
              <w:right w:val="nil"/>
            </w:tcBorders>
          </w:tcPr>
          <w:p w14:paraId="29156390" w14:textId="77777777" w:rsidR="00D4780D" w:rsidRDefault="00D4780D">
            <w:pPr>
              <w:autoSpaceDE w:val="0"/>
              <w:autoSpaceDN w:val="0"/>
              <w:adjustRightInd w:val="0"/>
              <w:ind w:right="144"/>
              <w:rPr>
                <w:ins w:id="80" w:author="ERCOT" w:date="2024-03-07T12:24:00Z"/>
              </w:rPr>
            </w:pPr>
            <w:ins w:id="81" w:author="ERCOT" w:date="2024-03-07T12:24:00Z">
              <w:r>
                <w:rPr>
                  <w:sz w:val="20"/>
                </w:rPr>
                <w:t>Credit Memo</w:t>
              </w:r>
            </w:ins>
          </w:p>
        </w:tc>
      </w:tr>
      <w:tr w:rsidR="00000000" w14:paraId="7D5C4967" w14:textId="77777777">
        <w:tblPrEx>
          <w:tblCellMar>
            <w:top w:w="0" w:type="dxa"/>
            <w:left w:w="0" w:type="dxa"/>
            <w:bottom w:w="0" w:type="dxa"/>
            <w:right w:w="0" w:type="dxa"/>
          </w:tblCellMar>
        </w:tblPrEx>
        <w:trPr>
          <w:gridAfter w:val="2"/>
          <w:wAfter w:w="473" w:type="dxa"/>
          <w:ins w:id="82" w:author="ERCOT" w:date="2024-03-07T12:24:00Z"/>
        </w:trPr>
        <w:tc>
          <w:tcPr>
            <w:tcW w:w="4680" w:type="dxa"/>
            <w:gridSpan w:val="6"/>
            <w:tcBorders>
              <w:top w:val="nil"/>
              <w:left w:val="nil"/>
              <w:bottom w:val="nil"/>
              <w:right w:val="nil"/>
            </w:tcBorders>
          </w:tcPr>
          <w:p w14:paraId="7AC4C69B" w14:textId="77777777" w:rsidR="00D4780D" w:rsidRDefault="00D4780D">
            <w:pPr>
              <w:autoSpaceDE w:val="0"/>
              <w:autoSpaceDN w:val="0"/>
              <w:adjustRightInd w:val="0"/>
              <w:ind w:right="144"/>
              <w:rPr>
                <w:ins w:id="83" w:author="ERCOT" w:date="2024-03-07T12:24:00Z"/>
              </w:rPr>
            </w:pPr>
          </w:p>
        </w:tc>
        <w:tc>
          <w:tcPr>
            <w:tcW w:w="4680" w:type="dxa"/>
            <w:gridSpan w:val="4"/>
            <w:tcBorders>
              <w:top w:val="nil"/>
              <w:left w:val="nil"/>
              <w:bottom w:val="nil"/>
              <w:right w:val="nil"/>
            </w:tcBorders>
            <w:shd w:val="pct20" w:color="auto" w:fill="auto"/>
          </w:tcPr>
          <w:p w14:paraId="6A041F71" w14:textId="77777777" w:rsidR="00D4780D" w:rsidRDefault="00D4780D">
            <w:pPr>
              <w:autoSpaceDE w:val="0"/>
              <w:autoSpaceDN w:val="0"/>
              <w:adjustRightInd w:val="0"/>
              <w:ind w:right="144"/>
              <w:rPr>
                <w:ins w:id="84" w:author="ERCOT" w:date="2024-03-07T12:24:00Z"/>
                <w:sz w:val="20"/>
              </w:rPr>
            </w:pPr>
            <w:ins w:id="85" w:author="ERCOT" w:date="2024-03-07T12:24:00Z">
              <w:r>
                <w:rPr>
                  <w:sz w:val="20"/>
                </w:rPr>
                <w:t>Customer Rescission:</w:t>
              </w:r>
            </w:ins>
          </w:p>
          <w:p w14:paraId="3B372B10" w14:textId="77777777" w:rsidR="00D4780D" w:rsidRDefault="00D4780D">
            <w:pPr>
              <w:autoSpaceDE w:val="0"/>
              <w:autoSpaceDN w:val="0"/>
              <w:adjustRightInd w:val="0"/>
              <w:ind w:right="144"/>
              <w:rPr>
                <w:ins w:id="86" w:author="ERCOT" w:date="2024-03-07T12:24:00Z"/>
                <w:sz w:val="20"/>
              </w:rPr>
            </w:pPr>
          </w:p>
          <w:p w14:paraId="4E7BC5B3" w14:textId="77777777" w:rsidR="00D4780D" w:rsidRDefault="00D4780D">
            <w:pPr>
              <w:autoSpaceDE w:val="0"/>
              <w:autoSpaceDN w:val="0"/>
              <w:adjustRightInd w:val="0"/>
              <w:ind w:right="144"/>
              <w:rPr>
                <w:ins w:id="87" w:author="ERCOT" w:date="2024-03-07T12:24:00Z"/>
              </w:rPr>
            </w:pPr>
            <w:ins w:id="88" w:author="ERCOT" w:date="2024-03-07T12:24:00Z">
              <w:r>
                <w:rPr>
                  <w:sz w:val="20"/>
                </w:rPr>
                <w:t>Required for CR initiated transaction to inform TDSP that transaction is being used to reverse a Switch due to Customer's Right of Rescission</w:t>
              </w:r>
            </w:ins>
          </w:p>
        </w:tc>
      </w:tr>
      <w:tr w:rsidR="00000000" w14:paraId="2198831F" w14:textId="77777777">
        <w:tblPrEx>
          <w:tblCellMar>
            <w:top w:w="0" w:type="dxa"/>
            <w:left w:w="0" w:type="dxa"/>
            <w:bottom w:w="0" w:type="dxa"/>
            <w:right w:w="0" w:type="dxa"/>
          </w:tblCellMar>
        </w:tblPrEx>
        <w:trPr>
          <w:gridAfter w:val="1"/>
          <w:wAfter w:w="331" w:type="dxa"/>
          <w:ins w:id="89" w:author="ERCOT" w:date="2024-03-07T12:24:00Z"/>
        </w:trPr>
        <w:tc>
          <w:tcPr>
            <w:tcW w:w="3168" w:type="dxa"/>
            <w:gridSpan w:val="4"/>
            <w:tcBorders>
              <w:top w:val="nil"/>
              <w:left w:val="nil"/>
              <w:bottom w:val="nil"/>
              <w:right w:val="nil"/>
            </w:tcBorders>
          </w:tcPr>
          <w:p w14:paraId="5878EB67" w14:textId="77777777" w:rsidR="00D4780D" w:rsidRDefault="00D4780D">
            <w:pPr>
              <w:autoSpaceDE w:val="0"/>
              <w:autoSpaceDN w:val="0"/>
              <w:adjustRightInd w:val="0"/>
              <w:ind w:right="144"/>
              <w:rPr>
                <w:ins w:id="90" w:author="ERCOT" w:date="2024-03-07T12:24:00Z"/>
              </w:rPr>
            </w:pPr>
            <w:ins w:id="91" w:author="ERCOT" w:date="2024-03-07T12:24:00Z">
              <w:r>
                <w:rPr>
                  <w:sz w:val="20"/>
                </w:rPr>
                <w:t xml:space="preserve"> </w:t>
              </w:r>
            </w:ins>
          </w:p>
        </w:tc>
        <w:tc>
          <w:tcPr>
            <w:tcW w:w="1367" w:type="dxa"/>
            <w:tcBorders>
              <w:top w:val="nil"/>
              <w:left w:val="nil"/>
              <w:bottom w:val="nil"/>
              <w:right w:val="nil"/>
            </w:tcBorders>
          </w:tcPr>
          <w:p w14:paraId="31EBB958" w14:textId="77777777" w:rsidR="00D4780D" w:rsidRDefault="00D4780D">
            <w:pPr>
              <w:autoSpaceDE w:val="0"/>
              <w:autoSpaceDN w:val="0"/>
              <w:adjustRightInd w:val="0"/>
              <w:ind w:right="144"/>
              <w:rPr>
                <w:ins w:id="92" w:author="ERCOT" w:date="2024-03-07T12:24:00Z"/>
              </w:rPr>
            </w:pPr>
            <w:ins w:id="93" w:author="ERCOT" w:date="2024-03-07T12:24:00Z">
              <w:r>
                <w:rPr>
                  <w:sz w:val="20"/>
                </w:rPr>
                <w:t>IA</w:t>
              </w:r>
            </w:ins>
          </w:p>
        </w:tc>
        <w:tc>
          <w:tcPr>
            <w:tcW w:w="144" w:type="dxa"/>
            <w:tcBorders>
              <w:top w:val="nil"/>
              <w:left w:val="nil"/>
              <w:bottom w:val="nil"/>
              <w:right w:val="nil"/>
            </w:tcBorders>
          </w:tcPr>
          <w:p w14:paraId="3B32202A" w14:textId="77777777" w:rsidR="00D4780D" w:rsidRDefault="00D4780D">
            <w:pPr>
              <w:autoSpaceDE w:val="0"/>
              <w:autoSpaceDN w:val="0"/>
              <w:adjustRightInd w:val="0"/>
              <w:ind w:right="144"/>
              <w:rPr>
                <w:ins w:id="94" w:author="ERCOT" w:date="2024-03-07T12:24:00Z"/>
              </w:rPr>
            </w:pPr>
          </w:p>
        </w:tc>
        <w:tc>
          <w:tcPr>
            <w:tcW w:w="4823" w:type="dxa"/>
            <w:gridSpan w:val="5"/>
            <w:tcBorders>
              <w:top w:val="nil"/>
              <w:left w:val="nil"/>
              <w:bottom w:val="nil"/>
              <w:right w:val="nil"/>
            </w:tcBorders>
          </w:tcPr>
          <w:p w14:paraId="0D08B1C5" w14:textId="77777777" w:rsidR="00D4780D" w:rsidRDefault="00D4780D">
            <w:pPr>
              <w:autoSpaceDE w:val="0"/>
              <w:autoSpaceDN w:val="0"/>
              <w:adjustRightInd w:val="0"/>
              <w:ind w:right="144"/>
              <w:rPr>
                <w:ins w:id="95" w:author="ERCOT" w:date="2024-03-07T12:24:00Z"/>
              </w:rPr>
            </w:pPr>
            <w:ins w:id="96" w:author="ERCOT" w:date="2024-03-07T12:24:00Z">
              <w:r>
                <w:rPr>
                  <w:sz w:val="20"/>
                </w:rPr>
                <w:t>Inventory</w:t>
              </w:r>
            </w:ins>
          </w:p>
        </w:tc>
      </w:tr>
      <w:tr w:rsidR="00000000" w14:paraId="3572C39F" w14:textId="77777777">
        <w:tblPrEx>
          <w:tblCellMar>
            <w:top w:w="0" w:type="dxa"/>
            <w:left w:w="0" w:type="dxa"/>
            <w:bottom w:w="0" w:type="dxa"/>
            <w:right w:w="0" w:type="dxa"/>
          </w:tblCellMar>
        </w:tblPrEx>
        <w:trPr>
          <w:gridAfter w:val="2"/>
          <w:wAfter w:w="473" w:type="dxa"/>
          <w:ins w:id="97" w:author="ERCOT" w:date="2024-03-07T12:24:00Z"/>
        </w:trPr>
        <w:tc>
          <w:tcPr>
            <w:tcW w:w="4680" w:type="dxa"/>
            <w:gridSpan w:val="6"/>
            <w:tcBorders>
              <w:top w:val="nil"/>
              <w:left w:val="nil"/>
              <w:bottom w:val="nil"/>
              <w:right w:val="nil"/>
            </w:tcBorders>
          </w:tcPr>
          <w:p w14:paraId="72EB0AB5" w14:textId="77777777" w:rsidR="00D4780D" w:rsidRDefault="00D4780D">
            <w:pPr>
              <w:autoSpaceDE w:val="0"/>
              <w:autoSpaceDN w:val="0"/>
              <w:adjustRightInd w:val="0"/>
              <w:ind w:right="144"/>
              <w:rPr>
                <w:ins w:id="98" w:author="ERCOT" w:date="2024-03-07T12:24:00Z"/>
              </w:rPr>
            </w:pPr>
          </w:p>
        </w:tc>
        <w:tc>
          <w:tcPr>
            <w:tcW w:w="4680" w:type="dxa"/>
            <w:gridSpan w:val="4"/>
            <w:tcBorders>
              <w:top w:val="nil"/>
              <w:left w:val="nil"/>
              <w:bottom w:val="nil"/>
              <w:right w:val="nil"/>
            </w:tcBorders>
            <w:shd w:val="pct20" w:color="auto" w:fill="auto"/>
          </w:tcPr>
          <w:p w14:paraId="3E06C8C6" w14:textId="77777777" w:rsidR="00D4780D" w:rsidRDefault="00D4780D">
            <w:pPr>
              <w:autoSpaceDE w:val="0"/>
              <w:autoSpaceDN w:val="0"/>
              <w:adjustRightInd w:val="0"/>
              <w:ind w:right="144"/>
              <w:rPr>
                <w:ins w:id="99" w:author="ERCOT" w:date="2024-03-07T12:24:00Z"/>
                <w:sz w:val="20"/>
              </w:rPr>
            </w:pPr>
            <w:ins w:id="100" w:author="ERCOT" w:date="2024-03-07T12:24:00Z">
              <w:r>
                <w:rPr>
                  <w:sz w:val="20"/>
                </w:rPr>
                <w:t xml:space="preserve">Inadvertent Gain/Loss: </w:t>
              </w:r>
            </w:ins>
          </w:p>
          <w:p w14:paraId="25513A0F" w14:textId="77777777" w:rsidR="00D4780D" w:rsidRDefault="00D4780D">
            <w:pPr>
              <w:autoSpaceDE w:val="0"/>
              <w:autoSpaceDN w:val="0"/>
              <w:adjustRightInd w:val="0"/>
              <w:ind w:right="144"/>
              <w:rPr>
                <w:ins w:id="101" w:author="ERCOT" w:date="2024-03-07T12:24:00Z"/>
                <w:sz w:val="20"/>
              </w:rPr>
            </w:pPr>
          </w:p>
          <w:p w14:paraId="382D1B08" w14:textId="77777777" w:rsidR="00D4780D" w:rsidRDefault="00D4780D">
            <w:pPr>
              <w:autoSpaceDE w:val="0"/>
              <w:autoSpaceDN w:val="0"/>
              <w:adjustRightInd w:val="0"/>
              <w:ind w:right="144"/>
              <w:rPr>
                <w:ins w:id="102" w:author="ERCOT" w:date="2024-03-07T12:24:00Z"/>
              </w:rPr>
            </w:pPr>
            <w:ins w:id="103" w:author="ERCOT" w:date="2024-03-07T12:24:00Z">
              <w:r>
                <w:rPr>
                  <w:sz w:val="20"/>
                </w:rPr>
                <w:t xml:space="preserve">Required for CR initiated transaction to inform </w:t>
              </w:r>
              <w:r>
                <w:rPr>
                  <w:sz w:val="20"/>
                </w:rPr>
                <w:t>TDSP that transaction is being used to reverse a Switch or Move-In due to an Inadvertent Gain/Loss</w:t>
              </w:r>
            </w:ins>
          </w:p>
        </w:tc>
      </w:tr>
      <w:tr w:rsidR="00000000" w14:paraId="7C4380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C769B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32EE80C" w14:textId="77777777" w:rsidR="00D4780D" w:rsidRDefault="00D4780D">
            <w:pPr>
              <w:autoSpaceDE w:val="0"/>
              <w:autoSpaceDN w:val="0"/>
              <w:adjustRightInd w:val="0"/>
              <w:ind w:right="144"/>
            </w:pPr>
            <w:r>
              <w:rPr>
                <w:sz w:val="20"/>
              </w:rPr>
              <w:t>TS</w:t>
            </w:r>
          </w:p>
        </w:tc>
        <w:tc>
          <w:tcPr>
            <w:tcW w:w="144" w:type="dxa"/>
            <w:tcBorders>
              <w:top w:val="nil"/>
              <w:left w:val="nil"/>
              <w:bottom w:val="nil"/>
              <w:right w:val="nil"/>
            </w:tcBorders>
          </w:tcPr>
          <w:p w14:paraId="0988DD0B"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294A9D0" w14:textId="77777777" w:rsidR="00D4780D" w:rsidRDefault="00D4780D">
            <w:pPr>
              <w:autoSpaceDE w:val="0"/>
              <w:autoSpaceDN w:val="0"/>
              <w:adjustRightInd w:val="0"/>
              <w:ind w:right="144"/>
            </w:pPr>
            <w:r>
              <w:rPr>
                <w:sz w:val="20"/>
              </w:rPr>
              <w:t>Transfer Statement</w:t>
            </w:r>
          </w:p>
        </w:tc>
      </w:tr>
      <w:tr w:rsidR="00000000" w14:paraId="14F141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B6FC2A"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AF4A3E9" w14:textId="7F1B41B9" w:rsidR="00D4780D" w:rsidRDefault="00D4780D">
            <w:pPr>
              <w:autoSpaceDE w:val="0"/>
              <w:autoSpaceDN w:val="0"/>
              <w:adjustRightInd w:val="0"/>
              <w:ind w:right="144"/>
              <w:rPr>
                <w:sz w:val="20"/>
              </w:rPr>
            </w:pPr>
            <w:r>
              <w:rPr>
                <w:sz w:val="20"/>
              </w:rPr>
              <w:t xml:space="preserve">Required as a response to ERCOT initiated </w:t>
            </w:r>
            <w:del w:id="104" w:author="ERCOT" w:date="2024-03-07T12:24:00Z">
              <w:r w:rsidR="00F06F56">
                <w:rPr>
                  <w:sz w:val="20"/>
                </w:rPr>
                <w:delText xml:space="preserve"> </w:delText>
              </w:r>
            </w:del>
            <w:r>
              <w:rPr>
                <w:sz w:val="20"/>
              </w:rPr>
              <w:t>transaction for a Mass Transition to transfer the ESI ID from CR to CR</w:t>
            </w:r>
          </w:p>
          <w:p w14:paraId="5640F484" w14:textId="77777777" w:rsidR="00D4780D" w:rsidRDefault="00D4780D">
            <w:pPr>
              <w:autoSpaceDE w:val="0"/>
              <w:autoSpaceDN w:val="0"/>
              <w:adjustRightInd w:val="0"/>
              <w:ind w:right="144"/>
            </w:pPr>
            <w:r>
              <w:rPr>
                <w:sz w:val="20"/>
              </w:rPr>
              <w:t>Otherwise not used</w:t>
            </w:r>
          </w:p>
        </w:tc>
      </w:tr>
      <w:tr w:rsidR="00000000" w14:paraId="61A57802" w14:textId="77777777">
        <w:tblPrEx>
          <w:tblCellMar>
            <w:top w:w="0" w:type="dxa"/>
            <w:left w:w="0" w:type="dxa"/>
            <w:bottom w:w="0" w:type="dxa"/>
            <w:right w:w="0" w:type="dxa"/>
          </w:tblCellMar>
        </w:tblPrEx>
        <w:tc>
          <w:tcPr>
            <w:tcW w:w="1007" w:type="dxa"/>
            <w:tcBorders>
              <w:top w:val="nil"/>
              <w:left w:val="nil"/>
              <w:bottom w:val="nil"/>
              <w:right w:val="nil"/>
            </w:tcBorders>
          </w:tcPr>
          <w:p w14:paraId="06741568"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E65E22B" w14:textId="77777777" w:rsidR="00D4780D" w:rsidRDefault="00D4780D">
            <w:pPr>
              <w:autoSpaceDE w:val="0"/>
              <w:autoSpaceDN w:val="0"/>
              <w:adjustRightInd w:val="0"/>
              <w:ind w:right="144"/>
              <w:jc w:val="center"/>
            </w:pPr>
            <w:r>
              <w:rPr>
                <w:b/>
                <w:sz w:val="20"/>
              </w:rPr>
              <w:t>BGN08</w:t>
            </w:r>
          </w:p>
        </w:tc>
        <w:tc>
          <w:tcPr>
            <w:tcW w:w="892" w:type="dxa"/>
            <w:tcBorders>
              <w:top w:val="nil"/>
              <w:left w:val="nil"/>
              <w:bottom w:val="nil"/>
              <w:right w:val="nil"/>
            </w:tcBorders>
          </w:tcPr>
          <w:p w14:paraId="15A2459E" w14:textId="77777777" w:rsidR="00D4780D" w:rsidRDefault="00D4780D">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0D558882" w14:textId="77777777" w:rsidR="00D4780D" w:rsidRDefault="00D4780D">
            <w:pPr>
              <w:autoSpaceDE w:val="0"/>
              <w:autoSpaceDN w:val="0"/>
              <w:adjustRightInd w:val="0"/>
              <w:ind w:right="144"/>
            </w:pPr>
            <w:r>
              <w:rPr>
                <w:b/>
                <w:sz w:val="20"/>
              </w:rPr>
              <w:t>Action Code</w:t>
            </w:r>
          </w:p>
        </w:tc>
        <w:tc>
          <w:tcPr>
            <w:tcW w:w="432" w:type="dxa"/>
            <w:tcBorders>
              <w:top w:val="nil"/>
              <w:left w:val="nil"/>
              <w:bottom w:val="nil"/>
              <w:right w:val="nil"/>
            </w:tcBorders>
          </w:tcPr>
          <w:p w14:paraId="256288FE"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502E40BA"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9761237" w14:textId="77777777" w:rsidR="00D4780D" w:rsidRDefault="00D4780D">
            <w:pPr>
              <w:autoSpaceDE w:val="0"/>
              <w:autoSpaceDN w:val="0"/>
              <w:adjustRightInd w:val="0"/>
              <w:ind w:right="144"/>
            </w:pPr>
            <w:r>
              <w:rPr>
                <w:b/>
                <w:sz w:val="20"/>
              </w:rPr>
              <w:t>ID 1/2</w:t>
            </w:r>
          </w:p>
        </w:tc>
      </w:tr>
      <w:tr w:rsidR="00000000" w14:paraId="2C94A3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F9CF20"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18BD5C4" w14:textId="77777777" w:rsidR="00D4780D" w:rsidRDefault="00D4780D">
            <w:pPr>
              <w:autoSpaceDE w:val="0"/>
              <w:autoSpaceDN w:val="0"/>
              <w:adjustRightInd w:val="0"/>
              <w:ind w:right="144"/>
            </w:pPr>
            <w:r>
              <w:rPr>
                <w:sz w:val="20"/>
              </w:rPr>
              <w:t>Code indicating type of action</w:t>
            </w:r>
          </w:p>
        </w:tc>
      </w:tr>
      <w:tr w:rsidR="00000000" w14:paraId="6B599F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53793E"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665F269F" w14:textId="77777777" w:rsidR="00D4780D" w:rsidRDefault="00D4780D">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58FA8E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4B568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D43D675" w14:textId="77777777" w:rsidR="00D4780D" w:rsidRDefault="00D4780D">
            <w:pPr>
              <w:autoSpaceDE w:val="0"/>
              <w:autoSpaceDN w:val="0"/>
              <w:adjustRightInd w:val="0"/>
              <w:ind w:right="144"/>
            </w:pPr>
            <w:r>
              <w:rPr>
                <w:sz w:val="20"/>
              </w:rPr>
              <w:t>4</w:t>
            </w:r>
          </w:p>
        </w:tc>
        <w:tc>
          <w:tcPr>
            <w:tcW w:w="144" w:type="dxa"/>
            <w:tcBorders>
              <w:top w:val="nil"/>
              <w:left w:val="nil"/>
              <w:bottom w:val="nil"/>
              <w:right w:val="nil"/>
            </w:tcBorders>
          </w:tcPr>
          <w:p w14:paraId="1E8716A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F7DD253" w14:textId="77777777" w:rsidR="00D4780D" w:rsidRDefault="00D4780D">
            <w:pPr>
              <w:autoSpaceDE w:val="0"/>
              <w:autoSpaceDN w:val="0"/>
              <w:adjustRightInd w:val="0"/>
              <w:ind w:right="144"/>
            </w:pPr>
            <w:r>
              <w:rPr>
                <w:sz w:val="20"/>
              </w:rPr>
              <w:t>Verify</w:t>
            </w:r>
          </w:p>
        </w:tc>
      </w:tr>
      <w:tr w:rsidR="00000000" w14:paraId="347DCF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29332A"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A9C97F2" w14:textId="77777777" w:rsidR="00D4780D" w:rsidRDefault="00D4780D">
            <w:pPr>
              <w:autoSpaceDE w:val="0"/>
              <w:autoSpaceDN w:val="0"/>
              <w:adjustRightInd w:val="0"/>
              <w:ind w:right="144"/>
            </w:pPr>
            <w:r>
              <w:rPr>
                <w:sz w:val="20"/>
              </w:rPr>
              <w:t>Indicates Texas SET Transaction 814_04</w:t>
            </w:r>
          </w:p>
        </w:tc>
      </w:tr>
    </w:tbl>
    <w:p w14:paraId="598FDCEA"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05" w:name="book3"/>
      <w:bookmarkEnd w:id="105"/>
      <w:r>
        <w:rPr>
          <w:b/>
          <w:sz w:val="20"/>
        </w:rPr>
        <w:tab/>
        <w:t>Segment:</w:t>
      </w:r>
      <w:r>
        <w:rPr>
          <w:b/>
          <w:sz w:val="20"/>
        </w:rPr>
        <w:tab/>
      </w:r>
      <w:r>
        <w:rPr>
          <w:b/>
          <w:sz w:val="40"/>
        </w:rPr>
        <w:t xml:space="preserve">N1 </w:t>
      </w:r>
      <w:r>
        <w:rPr>
          <w:b/>
          <w:sz w:val="20"/>
        </w:rPr>
        <w:t>Name (Customer)</w:t>
      </w:r>
    </w:p>
    <w:p w14:paraId="7F1AD98A"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4188FD9"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D53567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128FCE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C7A221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47A00AF"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778E705"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44377CE"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If either N103 or N104 is present, then the other is </w:t>
      </w:r>
      <w:r>
        <w:rPr>
          <w:sz w:val="20"/>
        </w:rPr>
        <w:t>required.</w:t>
      </w:r>
    </w:p>
    <w:p w14:paraId="0B57F8E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8F3CC9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w:t>
      </w:r>
      <w:r>
        <w:rPr>
          <w:sz w:val="20"/>
        </w:rPr>
        <w:t>ocessing party.</w:t>
      </w:r>
    </w:p>
    <w:p w14:paraId="4BFBC80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B53FCB1" w14:textId="77777777">
        <w:tblPrEx>
          <w:tblCellMar>
            <w:top w:w="0" w:type="dxa"/>
            <w:left w:w="0" w:type="dxa"/>
            <w:bottom w:w="0" w:type="dxa"/>
            <w:right w:w="0" w:type="dxa"/>
          </w:tblCellMar>
        </w:tblPrEx>
        <w:tc>
          <w:tcPr>
            <w:tcW w:w="1944" w:type="dxa"/>
            <w:tcBorders>
              <w:top w:val="nil"/>
              <w:left w:val="nil"/>
              <w:bottom w:val="nil"/>
              <w:right w:val="nil"/>
            </w:tcBorders>
          </w:tcPr>
          <w:p w14:paraId="15362105"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589D7A2E"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2C652DD9" w14:textId="77777777" w:rsidR="00D4780D" w:rsidRDefault="00D4780D">
            <w:pPr>
              <w:autoSpaceDE w:val="0"/>
              <w:autoSpaceDN w:val="0"/>
              <w:adjustRightInd w:val="0"/>
              <w:ind w:right="144"/>
              <w:rPr>
                <w:sz w:val="20"/>
              </w:rPr>
            </w:pPr>
            <w:r>
              <w:rPr>
                <w:sz w:val="20"/>
              </w:rPr>
              <w:t>Accept Response: Required</w:t>
            </w:r>
          </w:p>
          <w:p w14:paraId="409CB054" w14:textId="77777777" w:rsidR="00D4780D" w:rsidRDefault="00D4780D">
            <w:pPr>
              <w:autoSpaceDE w:val="0"/>
              <w:autoSpaceDN w:val="0"/>
              <w:adjustRightInd w:val="0"/>
              <w:ind w:right="144"/>
              <w:rPr>
                <w:sz w:val="20"/>
              </w:rPr>
            </w:pPr>
            <w:r>
              <w:rPr>
                <w:sz w:val="20"/>
              </w:rPr>
              <w:t>Reject Response: Not Used</w:t>
            </w:r>
          </w:p>
          <w:p w14:paraId="56255FD4" w14:textId="77777777" w:rsidR="00D4780D" w:rsidRDefault="00D4780D">
            <w:pPr>
              <w:autoSpaceDE w:val="0"/>
              <w:autoSpaceDN w:val="0"/>
              <w:adjustRightInd w:val="0"/>
              <w:ind w:right="144"/>
              <w:rPr>
                <w:ins w:id="106" w:author="ERCOT" w:date="2024-03-07T12:24:00Z"/>
                <w:sz w:val="20"/>
              </w:rPr>
            </w:pPr>
          </w:p>
          <w:p w14:paraId="72DA35A2" w14:textId="77777777" w:rsidR="00D4780D" w:rsidRDefault="00D4780D">
            <w:pPr>
              <w:autoSpaceDE w:val="0"/>
              <w:autoSpaceDN w:val="0"/>
              <w:adjustRightInd w:val="0"/>
              <w:ind w:right="144"/>
              <w:rPr>
                <w:ins w:id="107" w:author="ERCOT" w:date="2024-03-07T12:24:00Z"/>
                <w:sz w:val="20"/>
              </w:rPr>
            </w:pPr>
            <w:ins w:id="108" w:author="ERCOT" w:date="2024-03-07T12:24:00Z">
              <w:r>
                <w:rPr>
                  <w:sz w:val="20"/>
                </w:rPr>
                <w:t>Name fields shall contain commas only when associated with a valid Customer Name. (Last Name, First Name)</w:t>
              </w:r>
            </w:ins>
          </w:p>
          <w:p w14:paraId="38487E17" w14:textId="77777777" w:rsidR="00D4780D" w:rsidRDefault="00D4780D">
            <w:pPr>
              <w:autoSpaceDE w:val="0"/>
              <w:autoSpaceDN w:val="0"/>
              <w:adjustRightInd w:val="0"/>
              <w:ind w:right="144"/>
              <w:rPr>
                <w:ins w:id="109" w:author="ERCOT" w:date="2024-03-07T12:24:00Z"/>
                <w:sz w:val="20"/>
              </w:rPr>
            </w:pPr>
          </w:p>
          <w:p w14:paraId="501A041B" w14:textId="77777777" w:rsidR="00D4780D" w:rsidRDefault="00D4780D">
            <w:pPr>
              <w:autoSpaceDE w:val="0"/>
              <w:autoSpaceDN w:val="0"/>
              <w:adjustRightInd w:val="0"/>
              <w:ind w:right="144"/>
              <w:rPr>
                <w:ins w:id="110" w:author="ERCOT" w:date="2024-03-07T12:24:00Z"/>
                <w:sz w:val="20"/>
              </w:rPr>
            </w:pPr>
            <w:ins w:id="111" w:author="ERCOT" w:date="2024-03-07T12:24:00Z">
              <w:r>
                <w:rPr>
                  <w:sz w:val="20"/>
                </w:rPr>
                <w:t>Name fields that are populated with only a comma(s) or any one character punctuation shall be considered invalid and will be rejected by ERCOT and th</w:t>
              </w:r>
              <w:r>
                <w:rPr>
                  <w:sz w:val="20"/>
                </w:rPr>
                <w:t>e TDSP.</w:t>
              </w:r>
            </w:ins>
          </w:p>
          <w:p w14:paraId="111C7227" w14:textId="77777777" w:rsidR="00D4780D" w:rsidRDefault="00D4780D">
            <w:pPr>
              <w:autoSpaceDE w:val="0"/>
              <w:autoSpaceDN w:val="0"/>
              <w:adjustRightInd w:val="0"/>
              <w:ind w:right="144"/>
            </w:pPr>
          </w:p>
        </w:tc>
      </w:tr>
      <w:tr w:rsidR="00000000" w14:paraId="7FE2BDC9" w14:textId="77777777">
        <w:tblPrEx>
          <w:tblCellMar>
            <w:top w:w="0" w:type="dxa"/>
            <w:left w:w="0" w:type="dxa"/>
            <w:bottom w:w="0" w:type="dxa"/>
            <w:right w:w="0" w:type="dxa"/>
          </w:tblCellMar>
        </w:tblPrEx>
        <w:tc>
          <w:tcPr>
            <w:tcW w:w="1944" w:type="dxa"/>
            <w:tcBorders>
              <w:top w:val="nil"/>
              <w:left w:val="nil"/>
              <w:bottom w:val="nil"/>
              <w:right w:val="nil"/>
            </w:tcBorders>
          </w:tcPr>
          <w:p w14:paraId="3011C075" w14:textId="77777777" w:rsidR="00D4780D" w:rsidRDefault="00D4780D">
            <w:pPr>
              <w:autoSpaceDE w:val="0"/>
              <w:autoSpaceDN w:val="0"/>
              <w:adjustRightInd w:val="0"/>
              <w:ind w:right="144"/>
            </w:pPr>
          </w:p>
        </w:tc>
        <w:tc>
          <w:tcPr>
            <w:tcW w:w="216" w:type="dxa"/>
            <w:tcBorders>
              <w:top w:val="nil"/>
              <w:left w:val="nil"/>
              <w:bottom w:val="nil"/>
              <w:right w:val="nil"/>
            </w:tcBorders>
          </w:tcPr>
          <w:p w14:paraId="34111E26"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0FBE62E3" w14:textId="77777777" w:rsidR="00D4780D" w:rsidRDefault="00D4780D">
            <w:pPr>
              <w:autoSpaceDE w:val="0"/>
              <w:autoSpaceDN w:val="0"/>
              <w:adjustRightInd w:val="0"/>
              <w:ind w:right="144"/>
              <w:rPr>
                <w:sz w:val="20"/>
              </w:rPr>
            </w:pPr>
            <w:r>
              <w:rPr>
                <w:sz w:val="20"/>
              </w:rPr>
              <w:t>N1~8R~CUSTOMER</w:t>
            </w:r>
          </w:p>
          <w:p w14:paraId="15E45218" w14:textId="77777777" w:rsidR="00D4780D" w:rsidRDefault="00D4780D">
            <w:pPr>
              <w:autoSpaceDE w:val="0"/>
              <w:autoSpaceDN w:val="0"/>
              <w:adjustRightInd w:val="0"/>
              <w:ind w:right="144"/>
              <w:rPr>
                <w:sz w:val="20"/>
              </w:rPr>
            </w:pPr>
            <w:r>
              <w:rPr>
                <w:sz w:val="20"/>
              </w:rPr>
              <w:t>N1~8R~X</w:t>
            </w:r>
          </w:p>
          <w:p w14:paraId="732E1BF6" w14:textId="38735A7F" w:rsidR="00D4780D" w:rsidRDefault="00D4780D">
            <w:pPr>
              <w:autoSpaceDE w:val="0"/>
              <w:autoSpaceDN w:val="0"/>
              <w:adjustRightInd w:val="0"/>
              <w:ind w:right="144"/>
              <w:rPr>
                <w:sz w:val="20"/>
              </w:rPr>
            </w:pPr>
            <w:r>
              <w:rPr>
                <w:sz w:val="20"/>
              </w:rPr>
              <w:t xml:space="preserve">N1~8R~MASS TRANSITION CUSTOMER </w:t>
            </w:r>
            <w:del w:id="112" w:author="ERCOT" w:date="2024-03-07T12:24:00Z">
              <w:r w:rsidR="00F06F56">
                <w:rPr>
                  <w:sz w:val="20"/>
                </w:rPr>
                <w:delText xml:space="preserve">  </w:delText>
              </w:r>
            </w:del>
            <w:r>
              <w:rPr>
                <w:sz w:val="20"/>
              </w:rPr>
              <w:t xml:space="preserve">(The TDSP will echo back the same Customer Name as received in the 814_03 </w:t>
            </w:r>
            <w:del w:id="113" w:author="ERCOT" w:date="2024-03-07T12:24:00Z">
              <w:r w:rsidR="00F06F56">
                <w:rPr>
                  <w:sz w:val="20"/>
                </w:rPr>
                <w:delText xml:space="preserve"> </w:delText>
              </w:r>
            </w:del>
            <w:r>
              <w:rPr>
                <w:sz w:val="20"/>
              </w:rPr>
              <w:t>when BGN07= 'TS'</w:t>
            </w:r>
            <w:del w:id="114" w:author="ERCOT" w:date="2024-03-07T12:24:00Z">
              <w:r w:rsidR="00F06F56">
                <w:rPr>
                  <w:sz w:val="20"/>
                </w:rPr>
                <w:delText xml:space="preserve"> </w:delText>
              </w:r>
            </w:del>
            <w:r>
              <w:rPr>
                <w:sz w:val="20"/>
              </w:rPr>
              <w:t>)</w:t>
            </w:r>
          </w:p>
          <w:p w14:paraId="4AF3A3E1" w14:textId="52563952" w:rsidR="00D4780D" w:rsidRDefault="00D4780D">
            <w:pPr>
              <w:autoSpaceDE w:val="0"/>
              <w:autoSpaceDN w:val="0"/>
              <w:adjustRightInd w:val="0"/>
              <w:ind w:right="144"/>
            </w:pPr>
            <w:r>
              <w:rPr>
                <w:sz w:val="20"/>
              </w:rPr>
              <w:t xml:space="preserve">N1~8R~ACQUISITION TRANSFER CUSTOMER </w:t>
            </w:r>
            <w:del w:id="115" w:author="ERCOT" w:date="2024-03-07T12:24:00Z">
              <w:r w:rsidR="00F06F56">
                <w:rPr>
                  <w:sz w:val="20"/>
                </w:rPr>
                <w:delText xml:space="preserve">  </w:delText>
              </w:r>
            </w:del>
            <w:r>
              <w:rPr>
                <w:sz w:val="20"/>
              </w:rPr>
              <w:t>(The TDSP will echo back the same Customer Name as received in</w:t>
            </w:r>
            <w:r>
              <w:rPr>
                <w:sz w:val="20"/>
              </w:rPr>
              <w:t xml:space="preserve"> the 814_03 </w:t>
            </w:r>
            <w:del w:id="116" w:author="ERCOT" w:date="2024-03-07T12:24:00Z">
              <w:r w:rsidR="00F06F56">
                <w:rPr>
                  <w:sz w:val="20"/>
                </w:rPr>
                <w:delText xml:space="preserve"> </w:delText>
              </w:r>
            </w:del>
            <w:r>
              <w:rPr>
                <w:sz w:val="20"/>
              </w:rPr>
              <w:t>when BGN07= 'AQ')</w:t>
            </w:r>
          </w:p>
        </w:tc>
      </w:tr>
    </w:tbl>
    <w:p w14:paraId="3897BA10" w14:textId="77777777" w:rsidR="00D4780D" w:rsidRDefault="00D4780D">
      <w:pPr>
        <w:autoSpaceDE w:val="0"/>
        <w:autoSpaceDN w:val="0"/>
        <w:adjustRightInd w:val="0"/>
        <w:rPr>
          <w:sz w:val="20"/>
        </w:rPr>
      </w:pPr>
    </w:p>
    <w:p w14:paraId="2FC9BCF9" w14:textId="77777777" w:rsidR="00D4780D" w:rsidRDefault="00D4780D">
      <w:pPr>
        <w:autoSpaceDE w:val="0"/>
        <w:autoSpaceDN w:val="0"/>
        <w:adjustRightInd w:val="0"/>
        <w:jc w:val="center"/>
        <w:rPr>
          <w:b/>
          <w:sz w:val="20"/>
        </w:rPr>
      </w:pPr>
      <w:r>
        <w:rPr>
          <w:b/>
          <w:sz w:val="20"/>
        </w:rPr>
        <w:t>Data Element Summary</w:t>
      </w:r>
    </w:p>
    <w:p w14:paraId="69636908"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5C14A2C"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1A1DEC" w14:textId="77777777">
        <w:tblPrEx>
          <w:tblCellMar>
            <w:top w:w="0" w:type="dxa"/>
            <w:left w:w="0" w:type="dxa"/>
            <w:bottom w:w="0" w:type="dxa"/>
            <w:right w:w="0" w:type="dxa"/>
          </w:tblCellMar>
        </w:tblPrEx>
        <w:tc>
          <w:tcPr>
            <w:tcW w:w="1007" w:type="dxa"/>
            <w:tcBorders>
              <w:top w:val="nil"/>
              <w:left w:val="nil"/>
              <w:bottom w:val="nil"/>
              <w:right w:val="nil"/>
            </w:tcBorders>
          </w:tcPr>
          <w:p w14:paraId="034753E7"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26A7731" w14:textId="77777777" w:rsidR="00D4780D" w:rsidRDefault="00D4780D">
            <w:pPr>
              <w:autoSpaceDE w:val="0"/>
              <w:autoSpaceDN w:val="0"/>
              <w:adjustRightInd w:val="0"/>
              <w:ind w:right="144"/>
              <w:jc w:val="center"/>
            </w:pPr>
            <w:r>
              <w:rPr>
                <w:b/>
                <w:sz w:val="20"/>
              </w:rPr>
              <w:t>N101</w:t>
            </w:r>
          </w:p>
        </w:tc>
        <w:tc>
          <w:tcPr>
            <w:tcW w:w="892" w:type="dxa"/>
            <w:tcBorders>
              <w:top w:val="nil"/>
              <w:left w:val="nil"/>
              <w:bottom w:val="nil"/>
              <w:right w:val="nil"/>
            </w:tcBorders>
          </w:tcPr>
          <w:p w14:paraId="296B8E70" w14:textId="77777777" w:rsidR="00D4780D" w:rsidRDefault="00D4780D">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E441DEE" w14:textId="77777777" w:rsidR="00D4780D" w:rsidRDefault="00D4780D">
            <w:pPr>
              <w:autoSpaceDE w:val="0"/>
              <w:autoSpaceDN w:val="0"/>
              <w:adjustRightInd w:val="0"/>
              <w:ind w:right="144"/>
            </w:pPr>
            <w:r>
              <w:rPr>
                <w:b/>
                <w:sz w:val="20"/>
              </w:rPr>
              <w:t>Entity Identifier Code</w:t>
            </w:r>
          </w:p>
        </w:tc>
        <w:tc>
          <w:tcPr>
            <w:tcW w:w="432" w:type="dxa"/>
            <w:tcBorders>
              <w:top w:val="nil"/>
              <w:left w:val="nil"/>
              <w:bottom w:val="nil"/>
              <w:right w:val="nil"/>
            </w:tcBorders>
          </w:tcPr>
          <w:p w14:paraId="363CF2A0"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5B34C2AF"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21D9642" w14:textId="77777777" w:rsidR="00D4780D" w:rsidRDefault="00D4780D">
            <w:pPr>
              <w:autoSpaceDE w:val="0"/>
              <w:autoSpaceDN w:val="0"/>
              <w:adjustRightInd w:val="0"/>
              <w:ind w:right="144"/>
            </w:pPr>
            <w:r>
              <w:rPr>
                <w:b/>
                <w:sz w:val="20"/>
              </w:rPr>
              <w:t>ID 2/3</w:t>
            </w:r>
          </w:p>
        </w:tc>
      </w:tr>
      <w:tr w:rsidR="00000000" w14:paraId="2EBDAD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FAA63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2C6C699" w14:textId="77777777" w:rsidR="00D4780D" w:rsidRDefault="00D4780D">
            <w:pPr>
              <w:autoSpaceDE w:val="0"/>
              <w:autoSpaceDN w:val="0"/>
              <w:adjustRightInd w:val="0"/>
              <w:ind w:right="144"/>
            </w:pPr>
            <w:r>
              <w:rPr>
                <w:sz w:val="20"/>
              </w:rPr>
              <w:t>Code identifying an organizational entity, a physical location, property or an individual</w:t>
            </w:r>
          </w:p>
        </w:tc>
      </w:tr>
      <w:tr w:rsidR="00000000" w14:paraId="56E191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C08F1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F3E89D3" w14:textId="77777777" w:rsidR="00D4780D" w:rsidRDefault="00D4780D">
            <w:pPr>
              <w:autoSpaceDE w:val="0"/>
              <w:autoSpaceDN w:val="0"/>
              <w:adjustRightInd w:val="0"/>
              <w:ind w:right="144"/>
            </w:pPr>
            <w:r>
              <w:rPr>
                <w:sz w:val="20"/>
              </w:rPr>
              <w:t>8R</w:t>
            </w:r>
          </w:p>
        </w:tc>
        <w:tc>
          <w:tcPr>
            <w:tcW w:w="144" w:type="dxa"/>
            <w:tcBorders>
              <w:top w:val="nil"/>
              <w:left w:val="nil"/>
              <w:bottom w:val="nil"/>
              <w:right w:val="nil"/>
            </w:tcBorders>
          </w:tcPr>
          <w:p w14:paraId="3D3A320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C9E103B" w14:textId="77777777" w:rsidR="00D4780D" w:rsidRDefault="00D4780D">
            <w:pPr>
              <w:autoSpaceDE w:val="0"/>
              <w:autoSpaceDN w:val="0"/>
              <w:adjustRightInd w:val="0"/>
              <w:ind w:right="144"/>
            </w:pPr>
            <w:r>
              <w:rPr>
                <w:sz w:val="20"/>
              </w:rPr>
              <w:t>Consumer Service Provider (CSP) Customer</w:t>
            </w:r>
          </w:p>
        </w:tc>
      </w:tr>
      <w:tr w:rsidR="00000000" w14:paraId="55F56D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98F00A"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543D7D1C" w14:textId="77777777" w:rsidR="00D4780D" w:rsidRDefault="00D4780D">
            <w:pPr>
              <w:autoSpaceDE w:val="0"/>
              <w:autoSpaceDN w:val="0"/>
              <w:adjustRightInd w:val="0"/>
              <w:ind w:right="144"/>
            </w:pPr>
            <w:r>
              <w:rPr>
                <w:sz w:val="20"/>
              </w:rPr>
              <w:t>Customer</w:t>
            </w:r>
          </w:p>
        </w:tc>
      </w:tr>
      <w:tr w:rsidR="00000000" w14:paraId="31128277" w14:textId="77777777">
        <w:tblPrEx>
          <w:tblCellMar>
            <w:top w:w="0" w:type="dxa"/>
            <w:left w:w="0" w:type="dxa"/>
            <w:bottom w:w="0" w:type="dxa"/>
            <w:right w:w="0" w:type="dxa"/>
          </w:tblCellMar>
        </w:tblPrEx>
        <w:tc>
          <w:tcPr>
            <w:tcW w:w="1007" w:type="dxa"/>
            <w:tcBorders>
              <w:top w:val="nil"/>
              <w:left w:val="nil"/>
              <w:bottom w:val="nil"/>
              <w:right w:val="nil"/>
            </w:tcBorders>
          </w:tcPr>
          <w:p w14:paraId="438891EB"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952C181" w14:textId="77777777" w:rsidR="00D4780D" w:rsidRDefault="00D4780D">
            <w:pPr>
              <w:autoSpaceDE w:val="0"/>
              <w:autoSpaceDN w:val="0"/>
              <w:adjustRightInd w:val="0"/>
              <w:ind w:right="144"/>
              <w:jc w:val="center"/>
            </w:pPr>
            <w:r>
              <w:rPr>
                <w:b/>
                <w:sz w:val="20"/>
              </w:rPr>
              <w:t>N102</w:t>
            </w:r>
          </w:p>
        </w:tc>
        <w:tc>
          <w:tcPr>
            <w:tcW w:w="892" w:type="dxa"/>
            <w:tcBorders>
              <w:top w:val="nil"/>
              <w:left w:val="nil"/>
              <w:bottom w:val="nil"/>
              <w:right w:val="nil"/>
            </w:tcBorders>
          </w:tcPr>
          <w:p w14:paraId="26D6699A" w14:textId="77777777" w:rsidR="00D4780D" w:rsidRDefault="00D4780D">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A9DF677" w14:textId="77777777" w:rsidR="00D4780D" w:rsidRDefault="00D4780D">
            <w:pPr>
              <w:autoSpaceDE w:val="0"/>
              <w:autoSpaceDN w:val="0"/>
              <w:adjustRightInd w:val="0"/>
              <w:ind w:right="144"/>
            </w:pPr>
            <w:r>
              <w:rPr>
                <w:b/>
                <w:sz w:val="20"/>
              </w:rPr>
              <w:t>Name</w:t>
            </w:r>
          </w:p>
        </w:tc>
        <w:tc>
          <w:tcPr>
            <w:tcW w:w="432" w:type="dxa"/>
            <w:tcBorders>
              <w:top w:val="nil"/>
              <w:left w:val="nil"/>
              <w:bottom w:val="nil"/>
              <w:right w:val="nil"/>
            </w:tcBorders>
          </w:tcPr>
          <w:p w14:paraId="6904EB93"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7CCE5704"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2ED34E2" w14:textId="77777777" w:rsidR="00D4780D" w:rsidRDefault="00D4780D">
            <w:pPr>
              <w:autoSpaceDE w:val="0"/>
              <w:autoSpaceDN w:val="0"/>
              <w:adjustRightInd w:val="0"/>
              <w:ind w:right="144"/>
            </w:pPr>
            <w:r>
              <w:rPr>
                <w:b/>
                <w:sz w:val="20"/>
              </w:rPr>
              <w:t>AN 1/60</w:t>
            </w:r>
          </w:p>
        </w:tc>
      </w:tr>
      <w:tr w:rsidR="00000000" w14:paraId="47A70A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23EA32"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2DC4746" w14:textId="77777777" w:rsidR="00D4780D" w:rsidRDefault="00D4780D">
            <w:pPr>
              <w:autoSpaceDE w:val="0"/>
              <w:autoSpaceDN w:val="0"/>
              <w:adjustRightInd w:val="0"/>
              <w:ind w:right="144"/>
            </w:pPr>
            <w:r>
              <w:rPr>
                <w:sz w:val="20"/>
              </w:rPr>
              <w:t>Free-form name</w:t>
            </w:r>
          </w:p>
        </w:tc>
      </w:tr>
      <w:tr w:rsidR="00000000" w14:paraId="2DFDDE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458BFE"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7D1872ED" w14:textId="77777777" w:rsidR="00D4780D" w:rsidRDefault="00D4780D">
            <w:pPr>
              <w:autoSpaceDE w:val="0"/>
              <w:autoSpaceDN w:val="0"/>
              <w:adjustRightInd w:val="0"/>
              <w:ind w:right="144"/>
            </w:pPr>
            <w:r>
              <w:rPr>
                <w:sz w:val="20"/>
              </w:rPr>
              <w:t>This name field must be used in order to populate the service address in N3 and N4.  The sender can determine what they put in this field.</w:t>
            </w:r>
          </w:p>
        </w:tc>
      </w:tr>
    </w:tbl>
    <w:p w14:paraId="7F4A6D22"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17" w:name="book4"/>
      <w:bookmarkEnd w:id="117"/>
      <w:r>
        <w:rPr>
          <w:b/>
          <w:sz w:val="20"/>
        </w:rPr>
        <w:tab/>
        <w:t>Segment:</w:t>
      </w:r>
      <w:r>
        <w:rPr>
          <w:b/>
          <w:sz w:val="20"/>
        </w:rPr>
        <w:tab/>
      </w:r>
      <w:r>
        <w:rPr>
          <w:b/>
          <w:sz w:val="40"/>
        </w:rPr>
        <w:t xml:space="preserve">N3 </w:t>
      </w:r>
      <w:r>
        <w:rPr>
          <w:b/>
          <w:sz w:val="20"/>
        </w:rPr>
        <w:t>Address Information (Customer Service Address)</w:t>
      </w:r>
    </w:p>
    <w:p w14:paraId="6549AF61"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56DA0A2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05C48C4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046614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70EA05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5729B7E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7681807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129799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F2A908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7BEB7D" w14:textId="77777777">
        <w:tblPrEx>
          <w:tblCellMar>
            <w:top w:w="0" w:type="dxa"/>
            <w:left w:w="0" w:type="dxa"/>
            <w:bottom w:w="0" w:type="dxa"/>
            <w:right w:w="0" w:type="dxa"/>
          </w:tblCellMar>
        </w:tblPrEx>
        <w:tc>
          <w:tcPr>
            <w:tcW w:w="1944" w:type="dxa"/>
            <w:tcBorders>
              <w:top w:val="nil"/>
              <w:left w:val="nil"/>
              <w:bottom w:val="nil"/>
              <w:right w:val="nil"/>
            </w:tcBorders>
          </w:tcPr>
          <w:p w14:paraId="6EF6D8B0"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0EE3D5BF"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558BB2F6" w14:textId="77777777" w:rsidR="00D4780D" w:rsidRDefault="00D4780D">
            <w:pPr>
              <w:autoSpaceDE w:val="0"/>
              <w:autoSpaceDN w:val="0"/>
              <w:adjustRightInd w:val="0"/>
              <w:ind w:right="144"/>
              <w:rPr>
                <w:sz w:val="20"/>
              </w:rPr>
            </w:pPr>
            <w:r>
              <w:rPr>
                <w:sz w:val="20"/>
              </w:rPr>
              <w:t>Accept Response: Required</w:t>
            </w:r>
          </w:p>
          <w:p w14:paraId="6B5D7882" w14:textId="77777777" w:rsidR="00D4780D" w:rsidRDefault="00D4780D">
            <w:pPr>
              <w:autoSpaceDE w:val="0"/>
              <w:autoSpaceDN w:val="0"/>
              <w:adjustRightInd w:val="0"/>
              <w:ind w:right="144"/>
              <w:rPr>
                <w:sz w:val="20"/>
              </w:rPr>
            </w:pPr>
            <w:r>
              <w:rPr>
                <w:sz w:val="20"/>
              </w:rPr>
              <w:t>Reject Response: Not Used</w:t>
            </w:r>
          </w:p>
          <w:p w14:paraId="7BE4F7B4" w14:textId="77777777" w:rsidR="00D4780D" w:rsidRDefault="00D4780D">
            <w:pPr>
              <w:autoSpaceDE w:val="0"/>
              <w:autoSpaceDN w:val="0"/>
              <w:adjustRightInd w:val="0"/>
              <w:ind w:right="144"/>
              <w:rPr>
                <w:sz w:val="20"/>
              </w:rPr>
            </w:pPr>
          </w:p>
          <w:p w14:paraId="19FFA490" w14:textId="77777777" w:rsidR="00D4780D" w:rsidRDefault="00D4780D">
            <w:pPr>
              <w:autoSpaceDE w:val="0"/>
              <w:autoSpaceDN w:val="0"/>
              <w:adjustRightInd w:val="0"/>
              <w:ind w:right="144"/>
              <w:rPr>
                <w:sz w:val="20"/>
              </w:rPr>
            </w:pPr>
            <w:r>
              <w:rPr>
                <w:sz w:val="20"/>
              </w:rPr>
              <w:t>Only one N3 will be sent per N1~8R Customer loop.</w:t>
            </w:r>
          </w:p>
          <w:p w14:paraId="7F58D8A3" w14:textId="77777777" w:rsidR="00D4780D" w:rsidRDefault="00D4780D">
            <w:pPr>
              <w:autoSpaceDE w:val="0"/>
              <w:autoSpaceDN w:val="0"/>
              <w:adjustRightInd w:val="0"/>
              <w:ind w:right="144"/>
            </w:pPr>
          </w:p>
        </w:tc>
      </w:tr>
      <w:tr w:rsidR="00000000" w14:paraId="508CCCF1" w14:textId="77777777">
        <w:tblPrEx>
          <w:tblCellMar>
            <w:top w:w="0" w:type="dxa"/>
            <w:left w:w="0" w:type="dxa"/>
            <w:bottom w:w="0" w:type="dxa"/>
            <w:right w:w="0" w:type="dxa"/>
          </w:tblCellMar>
        </w:tblPrEx>
        <w:tc>
          <w:tcPr>
            <w:tcW w:w="1944" w:type="dxa"/>
            <w:tcBorders>
              <w:top w:val="nil"/>
              <w:left w:val="nil"/>
              <w:bottom w:val="nil"/>
              <w:right w:val="nil"/>
            </w:tcBorders>
          </w:tcPr>
          <w:p w14:paraId="4305E111" w14:textId="77777777" w:rsidR="00D4780D" w:rsidRDefault="00D4780D">
            <w:pPr>
              <w:autoSpaceDE w:val="0"/>
              <w:autoSpaceDN w:val="0"/>
              <w:adjustRightInd w:val="0"/>
              <w:ind w:right="144"/>
            </w:pPr>
          </w:p>
        </w:tc>
        <w:tc>
          <w:tcPr>
            <w:tcW w:w="216" w:type="dxa"/>
            <w:tcBorders>
              <w:top w:val="nil"/>
              <w:left w:val="nil"/>
              <w:bottom w:val="nil"/>
              <w:right w:val="nil"/>
            </w:tcBorders>
          </w:tcPr>
          <w:p w14:paraId="53982E07"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102AAF1E" w14:textId="77777777" w:rsidR="00D4780D" w:rsidRDefault="00D4780D">
            <w:pPr>
              <w:autoSpaceDE w:val="0"/>
              <w:autoSpaceDN w:val="0"/>
              <w:adjustRightInd w:val="0"/>
              <w:ind w:right="144"/>
            </w:pPr>
            <w:r>
              <w:rPr>
                <w:sz w:val="20"/>
              </w:rPr>
              <w:t>N3~123 N MAIN ST~ANY ADDRESS OVERFLOW</w:t>
            </w:r>
          </w:p>
        </w:tc>
      </w:tr>
    </w:tbl>
    <w:p w14:paraId="449F187C" w14:textId="77777777" w:rsidR="00D4780D" w:rsidRDefault="00D4780D">
      <w:pPr>
        <w:autoSpaceDE w:val="0"/>
        <w:autoSpaceDN w:val="0"/>
        <w:adjustRightInd w:val="0"/>
        <w:rPr>
          <w:sz w:val="20"/>
        </w:rPr>
      </w:pPr>
    </w:p>
    <w:p w14:paraId="267B2C35" w14:textId="77777777" w:rsidR="00D4780D" w:rsidRDefault="00D4780D">
      <w:pPr>
        <w:autoSpaceDE w:val="0"/>
        <w:autoSpaceDN w:val="0"/>
        <w:adjustRightInd w:val="0"/>
        <w:jc w:val="center"/>
        <w:rPr>
          <w:b/>
          <w:sz w:val="20"/>
        </w:rPr>
      </w:pPr>
      <w:r>
        <w:rPr>
          <w:b/>
          <w:sz w:val="20"/>
        </w:rPr>
        <w:t>Data Element Summary</w:t>
      </w:r>
    </w:p>
    <w:p w14:paraId="5E5BBAF4"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0200A58"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2C7946B" w14:textId="77777777">
        <w:tblPrEx>
          <w:tblCellMar>
            <w:top w:w="0" w:type="dxa"/>
            <w:left w:w="0" w:type="dxa"/>
            <w:bottom w:w="0" w:type="dxa"/>
            <w:right w:w="0" w:type="dxa"/>
          </w:tblCellMar>
        </w:tblPrEx>
        <w:tc>
          <w:tcPr>
            <w:tcW w:w="1007" w:type="dxa"/>
            <w:tcBorders>
              <w:top w:val="nil"/>
              <w:left w:val="nil"/>
              <w:bottom w:val="nil"/>
              <w:right w:val="nil"/>
            </w:tcBorders>
          </w:tcPr>
          <w:p w14:paraId="6839946E"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4001E3A" w14:textId="77777777" w:rsidR="00D4780D" w:rsidRDefault="00D4780D">
            <w:pPr>
              <w:autoSpaceDE w:val="0"/>
              <w:autoSpaceDN w:val="0"/>
              <w:adjustRightInd w:val="0"/>
              <w:ind w:right="144"/>
              <w:jc w:val="center"/>
            </w:pPr>
            <w:r>
              <w:rPr>
                <w:b/>
                <w:sz w:val="20"/>
              </w:rPr>
              <w:t>N301</w:t>
            </w:r>
          </w:p>
        </w:tc>
        <w:tc>
          <w:tcPr>
            <w:tcW w:w="892" w:type="dxa"/>
            <w:tcBorders>
              <w:top w:val="nil"/>
              <w:left w:val="nil"/>
              <w:bottom w:val="nil"/>
              <w:right w:val="nil"/>
            </w:tcBorders>
          </w:tcPr>
          <w:p w14:paraId="139445E7" w14:textId="77777777" w:rsidR="00D4780D" w:rsidRDefault="00D4780D">
            <w:pPr>
              <w:autoSpaceDE w:val="0"/>
              <w:autoSpaceDN w:val="0"/>
              <w:adjustRightInd w:val="0"/>
              <w:ind w:right="144"/>
              <w:jc w:val="center"/>
            </w:pPr>
            <w:r>
              <w:rPr>
                <w:b/>
                <w:sz w:val="20"/>
              </w:rPr>
              <w:t>166</w:t>
            </w:r>
          </w:p>
        </w:tc>
        <w:tc>
          <w:tcPr>
            <w:tcW w:w="4968" w:type="dxa"/>
            <w:tcBorders>
              <w:top w:val="nil"/>
              <w:left w:val="nil"/>
              <w:bottom w:val="nil"/>
              <w:right w:val="nil"/>
            </w:tcBorders>
          </w:tcPr>
          <w:p w14:paraId="3A4A768D" w14:textId="77777777" w:rsidR="00D4780D" w:rsidRDefault="00D4780D">
            <w:pPr>
              <w:autoSpaceDE w:val="0"/>
              <w:autoSpaceDN w:val="0"/>
              <w:adjustRightInd w:val="0"/>
              <w:ind w:right="144"/>
            </w:pPr>
            <w:r>
              <w:rPr>
                <w:b/>
                <w:sz w:val="20"/>
              </w:rPr>
              <w:t>Address Information</w:t>
            </w:r>
          </w:p>
        </w:tc>
        <w:tc>
          <w:tcPr>
            <w:tcW w:w="432" w:type="dxa"/>
            <w:tcBorders>
              <w:top w:val="nil"/>
              <w:left w:val="nil"/>
              <w:bottom w:val="nil"/>
              <w:right w:val="nil"/>
            </w:tcBorders>
          </w:tcPr>
          <w:p w14:paraId="55B2CB93"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738A3C3"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62EF561D" w14:textId="77777777" w:rsidR="00D4780D" w:rsidRDefault="00D4780D">
            <w:pPr>
              <w:autoSpaceDE w:val="0"/>
              <w:autoSpaceDN w:val="0"/>
              <w:adjustRightInd w:val="0"/>
              <w:ind w:right="144"/>
            </w:pPr>
            <w:r>
              <w:rPr>
                <w:b/>
                <w:sz w:val="20"/>
              </w:rPr>
              <w:t>AN 1/55</w:t>
            </w:r>
          </w:p>
        </w:tc>
      </w:tr>
      <w:tr w:rsidR="00000000" w14:paraId="55601F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958658" w14:textId="77777777" w:rsidR="00D4780D" w:rsidRDefault="00D4780D">
            <w:pPr>
              <w:autoSpaceDE w:val="0"/>
              <w:autoSpaceDN w:val="0"/>
              <w:adjustRightInd w:val="0"/>
              <w:ind w:right="144"/>
            </w:pPr>
          </w:p>
        </w:tc>
        <w:tc>
          <w:tcPr>
            <w:tcW w:w="6523" w:type="dxa"/>
            <w:gridSpan w:val="4"/>
            <w:tcBorders>
              <w:top w:val="nil"/>
              <w:left w:val="nil"/>
              <w:bottom w:val="nil"/>
              <w:right w:val="nil"/>
            </w:tcBorders>
          </w:tcPr>
          <w:p w14:paraId="3C4F9DA9" w14:textId="77777777" w:rsidR="00D4780D" w:rsidRDefault="00D4780D">
            <w:pPr>
              <w:autoSpaceDE w:val="0"/>
              <w:autoSpaceDN w:val="0"/>
              <w:adjustRightInd w:val="0"/>
              <w:ind w:right="144"/>
            </w:pPr>
            <w:r>
              <w:rPr>
                <w:sz w:val="20"/>
              </w:rPr>
              <w:t>Address information</w:t>
            </w:r>
          </w:p>
        </w:tc>
      </w:tr>
      <w:tr w:rsidR="00000000" w14:paraId="30780B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92558F" w14:textId="77777777" w:rsidR="00D4780D" w:rsidRDefault="00D4780D">
            <w:pPr>
              <w:autoSpaceDE w:val="0"/>
              <w:autoSpaceDN w:val="0"/>
              <w:adjustRightInd w:val="0"/>
              <w:ind w:right="144"/>
            </w:pPr>
          </w:p>
        </w:tc>
        <w:tc>
          <w:tcPr>
            <w:tcW w:w="6523" w:type="dxa"/>
            <w:gridSpan w:val="4"/>
            <w:tcBorders>
              <w:top w:val="nil"/>
              <w:left w:val="nil"/>
              <w:bottom w:val="nil"/>
              <w:right w:val="nil"/>
            </w:tcBorders>
            <w:shd w:val="pct20" w:color="auto" w:fill="auto"/>
          </w:tcPr>
          <w:p w14:paraId="7FE933E0" w14:textId="77777777" w:rsidR="00D4780D" w:rsidRDefault="00D4780D">
            <w:pPr>
              <w:autoSpaceDE w:val="0"/>
              <w:autoSpaceDN w:val="0"/>
              <w:adjustRightInd w:val="0"/>
              <w:ind w:right="144"/>
            </w:pPr>
            <w:r>
              <w:rPr>
                <w:sz w:val="20"/>
              </w:rPr>
              <w:t>Customer Service Address</w:t>
            </w:r>
          </w:p>
        </w:tc>
      </w:tr>
      <w:tr w:rsidR="00000000" w14:paraId="407BE72A" w14:textId="77777777">
        <w:tblPrEx>
          <w:tblCellMar>
            <w:top w:w="0" w:type="dxa"/>
            <w:left w:w="0" w:type="dxa"/>
            <w:bottom w:w="0" w:type="dxa"/>
            <w:right w:w="0" w:type="dxa"/>
          </w:tblCellMar>
        </w:tblPrEx>
        <w:tc>
          <w:tcPr>
            <w:tcW w:w="1007" w:type="dxa"/>
            <w:tcBorders>
              <w:top w:val="nil"/>
              <w:left w:val="nil"/>
              <w:bottom w:val="nil"/>
              <w:right w:val="nil"/>
            </w:tcBorders>
          </w:tcPr>
          <w:p w14:paraId="086DED72"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7C3AF54B" w14:textId="77777777" w:rsidR="00D4780D" w:rsidRDefault="00D4780D">
            <w:pPr>
              <w:autoSpaceDE w:val="0"/>
              <w:autoSpaceDN w:val="0"/>
              <w:adjustRightInd w:val="0"/>
              <w:ind w:right="144"/>
              <w:jc w:val="center"/>
            </w:pPr>
            <w:r>
              <w:rPr>
                <w:b/>
                <w:sz w:val="20"/>
              </w:rPr>
              <w:t>N302</w:t>
            </w:r>
          </w:p>
        </w:tc>
        <w:tc>
          <w:tcPr>
            <w:tcW w:w="892" w:type="dxa"/>
            <w:tcBorders>
              <w:top w:val="nil"/>
              <w:left w:val="nil"/>
              <w:bottom w:val="nil"/>
              <w:right w:val="nil"/>
            </w:tcBorders>
          </w:tcPr>
          <w:p w14:paraId="7CE13800" w14:textId="77777777" w:rsidR="00D4780D" w:rsidRDefault="00D4780D">
            <w:pPr>
              <w:autoSpaceDE w:val="0"/>
              <w:autoSpaceDN w:val="0"/>
              <w:adjustRightInd w:val="0"/>
              <w:ind w:right="144"/>
              <w:jc w:val="center"/>
            </w:pPr>
            <w:r>
              <w:rPr>
                <w:b/>
                <w:sz w:val="20"/>
              </w:rPr>
              <w:t>166</w:t>
            </w:r>
          </w:p>
        </w:tc>
        <w:tc>
          <w:tcPr>
            <w:tcW w:w="4968" w:type="dxa"/>
            <w:tcBorders>
              <w:top w:val="nil"/>
              <w:left w:val="nil"/>
              <w:bottom w:val="nil"/>
              <w:right w:val="nil"/>
            </w:tcBorders>
          </w:tcPr>
          <w:p w14:paraId="672E5EA5" w14:textId="77777777" w:rsidR="00D4780D" w:rsidRDefault="00D4780D">
            <w:pPr>
              <w:autoSpaceDE w:val="0"/>
              <w:autoSpaceDN w:val="0"/>
              <w:adjustRightInd w:val="0"/>
              <w:ind w:right="144"/>
            </w:pPr>
            <w:r>
              <w:rPr>
                <w:b/>
                <w:sz w:val="20"/>
              </w:rPr>
              <w:t>Address Information</w:t>
            </w:r>
          </w:p>
        </w:tc>
        <w:tc>
          <w:tcPr>
            <w:tcW w:w="432" w:type="dxa"/>
            <w:tcBorders>
              <w:top w:val="nil"/>
              <w:left w:val="nil"/>
              <w:bottom w:val="nil"/>
              <w:right w:val="nil"/>
            </w:tcBorders>
          </w:tcPr>
          <w:p w14:paraId="78F1C983"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6ECCA42B"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3BC2EFF2" w14:textId="77777777" w:rsidR="00D4780D" w:rsidRDefault="00D4780D">
            <w:pPr>
              <w:autoSpaceDE w:val="0"/>
              <w:autoSpaceDN w:val="0"/>
              <w:adjustRightInd w:val="0"/>
              <w:ind w:right="144"/>
            </w:pPr>
            <w:r>
              <w:rPr>
                <w:b/>
                <w:sz w:val="20"/>
              </w:rPr>
              <w:t>AN 1/55</w:t>
            </w:r>
          </w:p>
        </w:tc>
      </w:tr>
      <w:tr w:rsidR="00000000" w14:paraId="419A9D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5FFE56" w14:textId="77777777" w:rsidR="00D4780D" w:rsidRDefault="00D4780D">
            <w:pPr>
              <w:autoSpaceDE w:val="0"/>
              <w:autoSpaceDN w:val="0"/>
              <w:adjustRightInd w:val="0"/>
              <w:ind w:right="144"/>
            </w:pPr>
          </w:p>
        </w:tc>
        <w:tc>
          <w:tcPr>
            <w:tcW w:w="6523" w:type="dxa"/>
            <w:gridSpan w:val="4"/>
            <w:tcBorders>
              <w:top w:val="nil"/>
              <w:left w:val="nil"/>
              <w:bottom w:val="nil"/>
              <w:right w:val="nil"/>
            </w:tcBorders>
          </w:tcPr>
          <w:p w14:paraId="39AD1F68" w14:textId="77777777" w:rsidR="00D4780D" w:rsidRDefault="00D4780D">
            <w:pPr>
              <w:autoSpaceDE w:val="0"/>
              <w:autoSpaceDN w:val="0"/>
              <w:adjustRightInd w:val="0"/>
              <w:ind w:right="144"/>
            </w:pPr>
            <w:r>
              <w:rPr>
                <w:sz w:val="20"/>
              </w:rPr>
              <w:t>Address information</w:t>
            </w:r>
          </w:p>
        </w:tc>
      </w:tr>
      <w:tr w:rsidR="00000000" w14:paraId="2BB0DD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98B3E7" w14:textId="77777777" w:rsidR="00D4780D" w:rsidRDefault="00D4780D">
            <w:pPr>
              <w:autoSpaceDE w:val="0"/>
              <w:autoSpaceDN w:val="0"/>
              <w:adjustRightInd w:val="0"/>
              <w:ind w:right="144"/>
            </w:pPr>
          </w:p>
        </w:tc>
        <w:tc>
          <w:tcPr>
            <w:tcW w:w="6523" w:type="dxa"/>
            <w:gridSpan w:val="4"/>
            <w:tcBorders>
              <w:top w:val="nil"/>
              <w:left w:val="nil"/>
              <w:bottom w:val="nil"/>
              <w:right w:val="nil"/>
            </w:tcBorders>
            <w:shd w:val="pct20" w:color="auto" w:fill="auto"/>
          </w:tcPr>
          <w:p w14:paraId="743A898B" w14:textId="77777777" w:rsidR="00D4780D" w:rsidRDefault="00D4780D">
            <w:pPr>
              <w:autoSpaceDE w:val="0"/>
              <w:autoSpaceDN w:val="0"/>
              <w:adjustRightInd w:val="0"/>
              <w:ind w:right="144"/>
              <w:rPr>
                <w:sz w:val="20"/>
              </w:rPr>
            </w:pPr>
            <w:r>
              <w:rPr>
                <w:sz w:val="20"/>
              </w:rPr>
              <w:t>Customer Service Address Overflow</w:t>
            </w:r>
          </w:p>
          <w:p w14:paraId="04BB9788" w14:textId="77777777" w:rsidR="00D4780D" w:rsidRDefault="00D4780D">
            <w:pPr>
              <w:autoSpaceDE w:val="0"/>
              <w:autoSpaceDN w:val="0"/>
              <w:adjustRightInd w:val="0"/>
              <w:ind w:right="144"/>
            </w:pPr>
            <w:r>
              <w:rPr>
                <w:sz w:val="20"/>
              </w:rPr>
              <w:t>Condition:  If there is an overflow, it must be sent.</w:t>
            </w:r>
          </w:p>
        </w:tc>
      </w:tr>
    </w:tbl>
    <w:p w14:paraId="3B322254"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18" w:name="book5"/>
      <w:bookmarkEnd w:id="118"/>
      <w:r>
        <w:rPr>
          <w:b/>
          <w:sz w:val="20"/>
        </w:rPr>
        <w:tab/>
        <w:t>Segment:</w:t>
      </w:r>
      <w:r>
        <w:rPr>
          <w:b/>
          <w:sz w:val="20"/>
        </w:rPr>
        <w:tab/>
      </w:r>
      <w:r>
        <w:rPr>
          <w:b/>
          <w:sz w:val="40"/>
        </w:rPr>
        <w:t xml:space="preserve">N4 </w:t>
      </w:r>
      <w:r>
        <w:rPr>
          <w:b/>
          <w:sz w:val="20"/>
        </w:rPr>
        <w:t>G</w:t>
      </w:r>
      <w:r>
        <w:rPr>
          <w:b/>
          <w:sz w:val="20"/>
        </w:rPr>
        <w:t>eographic Location (Customer Service Address)</w:t>
      </w:r>
    </w:p>
    <w:p w14:paraId="0D5BD200"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1694098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83ECE2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C783C10"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BA4EFA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189C7B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3DBF4AE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6EA8C20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B285F08"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36D2A3A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5B969E" w14:textId="77777777">
        <w:tblPrEx>
          <w:tblCellMar>
            <w:top w:w="0" w:type="dxa"/>
            <w:left w:w="0" w:type="dxa"/>
            <w:bottom w:w="0" w:type="dxa"/>
            <w:right w:w="0" w:type="dxa"/>
          </w:tblCellMar>
        </w:tblPrEx>
        <w:tc>
          <w:tcPr>
            <w:tcW w:w="1944" w:type="dxa"/>
            <w:tcBorders>
              <w:top w:val="nil"/>
              <w:left w:val="nil"/>
              <w:bottom w:val="nil"/>
              <w:right w:val="nil"/>
            </w:tcBorders>
          </w:tcPr>
          <w:p w14:paraId="49DE01A8"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64F273C1"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444F9844" w14:textId="77777777" w:rsidR="00D4780D" w:rsidRDefault="00D4780D">
            <w:pPr>
              <w:autoSpaceDE w:val="0"/>
              <w:autoSpaceDN w:val="0"/>
              <w:adjustRightInd w:val="0"/>
              <w:ind w:right="144"/>
              <w:rPr>
                <w:ins w:id="119" w:author="ERCOT" w:date="2024-03-07T12:24:00Z"/>
                <w:sz w:val="20"/>
              </w:rPr>
            </w:pPr>
            <w:r>
              <w:rPr>
                <w:sz w:val="20"/>
              </w:rPr>
              <w:t>Accept Response: Required.  The first 5 characte</w:t>
            </w:r>
            <w:r>
              <w:rPr>
                <w:sz w:val="20"/>
              </w:rPr>
              <w:t xml:space="preserve">rs </w:t>
            </w:r>
            <w:ins w:id="120" w:author="ERCOT" w:date="2024-03-07T12:24:00Z">
              <w:r>
                <w:rPr>
                  <w:sz w:val="20"/>
                </w:rPr>
                <w:t xml:space="preserve">of the N403 </w:t>
              </w:r>
            </w:ins>
            <w:r>
              <w:rPr>
                <w:sz w:val="20"/>
              </w:rPr>
              <w:t xml:space="preserve">will be used for validation against service zip stored at ERCOT. </w:t>
            </w:r>
          </w:p>
          <w:p w14:paraId="3C914AC9" w14:textId="77777777" w:rsidR="00D4780D" w:rsidRDefault="00D4780D">
            <w:pPr>
              <w:autoSpaceDE w:val="0"/>
              <w:autoSpaceDN w:val="0"/>
              <w:adjustRightInd w:val="0"/>
              <w:ind w:right="144"/>
              <w:rPr>
                <w:ins w:id="121" w:author="ERCOT" w:date="2024-03-07T12:24:00Z"/>
                <w:sz w:val="20"/>
              </w:rPr>
            </w:pPr>
          </w:p>
          <w:p w14:paraId="2CEED1F2" w14:textId="77777777" w:rsidR="00D4780D" w:rsidRDefault="00D4780D">
            <w:pPr>
              <w:autoSpaceDE w:val="0"/>
              <w:autoSpaceDN w:val="0"/>
              <w:adjustRightInd w:val="0"/>
              <w:ind w:right="144"/>
              <w:rPr>
                <w:sz w:val="20"/>
              </w:rPr>
            </w:pPr>
            <w:r>
              <w:rPr>
                <w:sz w:val="20"/>
              </w:rPr>
              <w:t>Reject Response: Not Used</w:t>
            </w:r>
          </w:p>
          <w:p w14:paraId="60F8EAFB" w14:textId="77777777" w:rsidR="00D4780D" w:rsidRDefault="00D4780D">
            <w:pPr>
              <w:autoSpaceDE w:val="0"/>
              <w:autoSpaceDN w:val="0"/>
              <w:adjustRightInd w:val="0"/>
              <w:ind w:right="144"/>
            </w:pPr>
          </w:p>
        </w:tc>
      </w:tr>
      <w:tr w:rsidR="00000000" w14:paraId="6E9FD559" w14:textId="77777777">
        <w:tblPrEx>
          <w:tblCellMar>
            <w:top w:w="0" w:type="dxa"/>
            <w:left w:w="0" w:type="dxa"/>
            <w:bottom w:w="0" w:type="dxa"/>
            <w:right w:w="0" w:type="dxa"/>
          </w:tblCellMar>
        </w:tblPrEx>
        <w:tc>
          <w:tcPr>
            <w:tcW w:w="1944" w:type="dxa"/>
            <w:tcBorders>
              <w:top w:val="nil"/>
              <w:left w:val="nil"/>
              <w:bottom w:val="nil"/>
              <w:right w:val="nil"/>
            </w:tcBorders>
          </w:tcPr>
          <w:p w14:paraId="7CAE19C4" w14:textId="77777777" w:rsidR="00D4780D" w:rsidRDefault="00D4780D">
            <w:pPr>
              <w:autoSpaceDE w:val="0"/>
              <w:autoSpaceDN w:val="0"/>
              <w:adjustRightInd w:val="0"/>
              <w:ind w:right="144"/>
            </w:pPr>
          </w:p>
        </w:tc>
        <w:tc>
          <w:tcPr>
            <w:tcW w:w="216" w:type="dxa"/>
            <w:tcBorders>
              <w:top w:val="nil"/>
              <w:left w:val="nil"/>
              <w:bottom w:val="nil"/>
              <w:right w:val="nil"/>
            </w:tcBorders>
          </w:tcPr>
          <w:p w14:paraId="3E1F6366"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553508CF" w14:textId="77777777" w:rsidR="00D4780D" w:rsidRDefault="00D4780D">
            <w:pPr>
              <w:autoSpaceDE w:val="0"/>
              <w:autoSpaceDN w:val="0"/>
              <w:adjustRightInd w:val="0"/>
              <w:ind w:right="144"/>
            </w:pPr>
            <w:r>
              <w:rPr>
                <w:sz w:val="20"/>
              </w:rPr>
              <w:t>N4~ANYTOWN~TX~78111</w:t>
            </w:r>
            <w:ins w:id="122" w:author="ERCOT" w:date="2024-03-07T12:24:00Z">
              <w:r>
                <w:rPr>
                  <w:sz w:val="20"/>
                </w:rPr>
                <w:t>~~CO~HARRIS</w:t>
              </w:r>
            </w:ins>
          </w:p>
        </w:tc>
      </w:tr>
    </w:tbl>
    <w:p w14:paraId="04C8A39B" w14:textId="77777777" w:rsidR="00D4780D" w:rsidRDefault="00D4780D">
      <w:pPr>
        <w:autoSpaceDE w:val="0"/>
        <w:autoSpaceDN w:val="0"/>
        <w:adjustRightInd w:val="0"/>
        <w:rPr>
          <w:sz w:val="20"/>
        </w:rPr>
      </w:pPr>
    </w:p>
    <w:p w14:paraId="203936EB" w14:textId="77777777" w:rsidR="00D4780D" w:rsidRDefault="00D4780D">
      <w:pPr>
        <w:autoSpaceDE w:val="0"/>
        <w:autoSpaceDN w:val="0"/>
        <w:adjustRightInd w:val="0"/>
        <w:jc w:val="center"/>
        <w:rPr>
          <w:b/>
          <w:sz w:val="20"/>
        </w:rPr>
      </w:pPr>
      <w:r>
        <w:rPr>
          <w:b/>
          <w:sz w:val="20"/>
        </w:rPr>
        <w:t>Data Element Summary</w:t>
      </w:r>
    </w:p>
    <w:p w14:paraId="4DFCA565"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061ED3A"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57012FB" w14:textId="77777777">
        <w:tblPrEx>
          <w:tblCellMar>
            <w:top w:w="0" w:type="dxa"/>
            <w:left w:w="0" w:type="dxa"/>
            <w:bottom w:w="0" w:type="dxa"/>
            <w:right w:w="0" w:type="dxa"/>
          </w:tblCellMar>
        </w:tblPrEx>
        <w:tc>
          <w:tcPr>
            <w:tcW w:w="1007" w:type="dxa"/>
            <w:tcBorders>
              <w:top w:val="nil"/>
              <w:left w:val="nil"/>
              <w:bottom w:val="nil"/>
              <w:right w:val="nil"/>
            </w:tcBorders>
          </w:tcPr>
          <w:p w14:paraId="77D6CC98"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673CD3F" w14:textId="77777777" w:rsidR="00D4780D" w:rsidRDefault="00D4780D">
            <w:pPr>
              <w:autoSpaceDE w:val="0"/>
              <w:autoSpaceDN w:val="0"/>
              <w:adjustRightInd w:val="0"/>
              <w:ind w:right="144"/>
              <w:jc w:val="center"/>
            </w:pPr>
            <w:r>
              <w:rPr>
                <w:b/>
                <w:sz w:val="20"/>
              </w:rPr>
              <w:t>N401</w:t>
            </w:r>
          </w:p>
        </w:tc>
        <w:tc>
          <w:tcPr>
            <w:tcW w:w="892" w:type="dxa"/>
            <w:tcBorders>
              <w:top w:val="nil"/>
              <w:left w:val="nil"/>
              <w:bottom w:val="nil"/>
              <w:right w:val="nil"/>
            </w:tcBorders>
          </w:tcPr>
          <w:p w14:paraId="23959E43" w14:textId="77777777" w:rsidR="00D4780D" w:rsidRDefault="00D4780D">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3DE548E8" w14:textId="77777777" w:rsidR="00D4780D" w:rsidRDefault="00D4780D">
            <w:pPr>
              <w:autoSpaceDE w:val="0"/>
              <w:autoSpaceDN w:val="0"/>
              <w:adjustRightInd w:val="0"/>
              <w:ind w:right="144"/>
            </w:pPr>
            <w:r>
              <w:rPr>
                <w:b/>
                <w:sz w:val="20"/>
              </w:rPr>
              <w:t>City Name</w:t>
            </w:r>
          </w:p>
        </w:tc>
        <w:tc>
          <w:tcPr>
            <w:tcW w:w="432" w:type="dxa"/>
            <w:tcBorders>
              <w:top w:val="nil"/>
              <w:left w:val="nil"/>
              <w:bottom w:val="nil"/>
              <w:right w:val="nil"/>
            </w:tcBorders>
          </w:tcPr>
          <w:p w14:paraId="202ABA95"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2244B8DA"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1744B0D" w14:textId="77777777" w:rsidR="00D4780D" w:rsidRDefault="00D4780D">
            <w:pPr>
              <w:autoSpaceDE w:val="0"/>
              <w:autoSpaceDN w:val="0"/>
              <w:adjustRightInd w:val="0"/>
              <w:ind w:right="144"/>
            </w:pPr>
            <w:r>
              <w:rPr>
                <w:b/>
                <w:sz w:val="20"/>
              </w:rPr>
              <w:t>AN 2/30</w:t>
            </w:r>
          </w:p>
        </w:tc>
      </w:tr>
      <w:tr w:rsidR="00000000" w14:paraId="2898F9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94F82E"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901E41E" w14:textId="77777777" w:rsidR="00D4780D" w:rsidRDefault="00D4780D">
            <w:pPr>
              <w:autoSpaceDE w:val="0"/>
              <w:autoSpaceDN w:val="0"/>
              <w:adjustRightInd w:val="0"/>
              <w:ind w:right="144"/>
            </w:pPr>
            <w:r>
              <w:rPr>
                <w:sz w:val="20"/>
              </w:rPr>
              <w:t>Free-form text for city name</w:t>
            </w:r>
          </w:p>
        </w:tc>
      </w:tr>
      <w:tr w:rsidR="00000000" w14:paraId="0C9E6194" w14:textId="77777777">
        <w:tblPrEx>
          <w:tblCellMar>
            <w:top w:w="0" w:type="dxa"/>
            <w:left w:w="0" w:type="dxa"/>
            <w:bottom w:w="0" w:type="dxa"/>
            <w:right w:w="0" w:type="dxa"/>
          </w:tblCellMar>
        </w:tblPrEx>
        <w:tc>
          <w:tcPr>
            <w:tcW w:w="1007" w:type="dxa"/>
            <w:tcBorders>
              <w:top w:val="nil"/>
              <w:left w:val="nil"/>
              <w:bottom w:val="nil"/>
              <w:right w:val="nil"/>
            </w:tcBorders>
          </w:tcPr>
          <w:p w14:paraId="0FA7F8CB"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3A00490E" w14:textId="77777777" w:rsidR="00D4780D" w:rsidRDefault="00D4780D">
            <w:pPr>
              <w:autoSpaceDE w:val="0"/>
              <w:autoSpaceDN w:val="0"/>
              <w:adjustRightInd w:val="0"/>
              <w:ind w:right="144"/>
              <w:jc w:val="center"/>
            </w:pPr>
            <w:r>
              <w:rPr>
                <w:b/>
                <w:sz w:val="20"/>
              </w:rPr>
              <w:t>N402</w:t>
            </w:r>
          </w:p>
        </w:tc>
        <w:tc>
          <w:tcPr>
            <w:tcW w:w="892" w:type="dxa"/>
            <w:tcBorders>
              <w:top w:val="nil"/>
              <w:left w:val="nil"/>
              <w:bottom w:val="nil"/>
              <w:right w:val="nil"/>
            </w:tcBorders>
          </w:tcPr>
          <w:p w14:paraId="37FF789A" w14:textId="77777777" w:rsidR="00D4780D" w:rsidRDefault="00D4780D">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5EC26F9B" w14:textId="77777777" w:rsidR="00D4780D" w:rsidRDefault="00D4780D">
            <w:pPr>
              <w:autoSpaceDE w:val="0"/>
              <w:autoSpaceDN w:val="0"/>
              <w:adjustRightInd w:val="0"/>
              <w:ind w:right="144"/>
            </w:pPr>
            <w:r>
              <w:rPr>
                <w:b/>
                <w:sz w:val="20"/>
              </w:rPr>
              <w:t>State or Province Code</w:t>
            </w:r>
          </w:p>
        </w:tc>
        <w:tc>
          <w:tcPr>
            <w:tcW w:w="432" w:type="dxa"/>
            <w:tcBorders>
              <w:top w:val="nil"/>
              <w:left w:val="nil"/>
              <w:bottom w:val="nil"/>
              <w:right w:val="nil"/>
            </w:tcBorders>
          </w:tcPr>
          <w:p w14:paraId="644067F8"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15E18D0F"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8ED2483" w14:textId="77777777" w:rsidR="00D4780D" w:rsidRDefault="00D4780D">
            <w:pPr>
              <w:autoSpaceDE w:val="0"/>
              <w:autoSpaceDN w:val="0"/>
              <w:adjustRightInd w:val="0"/>
              <w:ind w:right="144"/>
            </w:pPr>
            <w:r>
              <w:rPr>
                <w:b/>
                <w:sz w:val="20"/>
              </w:rPr>
              <w:t>ID 2/2</w:t>
            </w:r>
          </w:p>
        </w:tc>
      </w:tr>
      <w:tr w:rsidR="00000000" w14:paraId="728E3C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120FC8"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6F43B27" w14:textId="77777777" w:rsidR="00D4780D" w:rsidRDefault="00D4780D">
            <w:pPr>
              <w:autoSpaceDE w:val="0"/>
              <w:autoSpaceDN w:val="0"/>
              <w:adjustRightInd w:val="0"/>
              <w:ind w:right="144"/>
            </w:pPr>
            <w:r>
              <w:rPr>
                <w:sz w:val="20"/>
              </w:rPr>
              <w:t>Code (Standard State/Province) as defined by appropriate government agency</w:t>
            </w:r>
          </w:p>
        </w:tc>
      </w:tr>
      <w:tr w:rsidR="00000000" w14:paraId="2A65EB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B9CBAD"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53C7932C" w14:textId="77777777" w:rsidR="00D4780D" w:rsidRDefault="00D4780D">
            <w:pPr>
              <w:autoSpaceDE w:val="0"/>
              <w:autoSpaceDN w:val="0"/>
              <w:adjustRightInd w:val="0"/>
              <w:ind w:right="144"/>
            </w:pPr>
            <w:r>
              <w:rPr>
                <w:sz w:val="20"/>
              </w:rPr>
              <w:t>Only uppercase letters (A to Z) are allowed.</w:t>
            </w:r>
          </w:p>
        </w:tc>
      </w:tr>
      <w:tr w:rsidR="00000000" w14:paraId="68C70419" w14:textId="77777777">
        <w:tblPrEx>
          <w:tblCellMar>
            <w:top w:w="0" w:type="dxa"/>
            <w:left w:w="0" w:type="dxa"/>
            <w:bottom w:w="0" w:type="dxa"/>
            <w:right w:w="0" w:type="dxa"/>
          </w:tblCellMar>
        </w:tblPrEx>
        <w:trPr>
          <w:gridAfter w:val="1"/>
          <w:wAfter w:w="330" w:type="dxa"/>
          <w:ins w:id="123" w:author="ERCOT" w:date="2024-03-07T12:24:00Z"/>
        </w:trPr>
        <w:tc>
          <w:tcPr>
            <w:tcW w:w="2980" w:type="dxa"/>
            <w:gridSpan w:val="3"/>
            <w:tcBorders>
              <w:top w:val="nil"/>
              <w:left w:val="nil"/>
              <w:bottom w:val="nil"/>
              <w:right w:val="nil"/>
            </w:tcBorders>
          </w:tcPr>
          <w:p w14:paraId="2301E862" w14:textId="77777777" w:rsidR="00D4780D" w:rsidRDefault="00D4780D">
            <w:pPr>
              <w:autoSpaceDE w:val="0"/>
              <w:autoSpaceDN w:val="0"/>
              <w:adjustRightInd w:val="0"/>
              <w:ind w:right="144"/>
              <w:rPr>
                <w:ins w:id="124" w:author="ERCOT" w:date="2024-03-07T12:24:00Z"/>
              </w:rPr>
            </w:pPr>
          </w:p>
        </w:tc>
        <w:tc>
          <w:tcPr>
            <w:tcW w:w="6523" w:type="dxa"/>
            <w:gridSpan w:val="8"/>
            <w:tcBorders>
              <w:top w:val="nil"/>
              <w:left w:val="nil"/>
              <w:bottom w:val="nil"/>
              <w:right w:val="nil"/>
            </w:tcBorders>
            <w:shd w:val="pct20" w:color="auto" w:fill="auto"/>
          </w:tcPr>
          <w:p w14:paraId="1B3CBC8A" w14:textId="77777777" w:rsidR="00D4780D" w:rsidRDefault="00D4780D">
            <w:pPr>
              <w:autoSpaceDE w:val="0"/>
              <w:autoSpaceDN w:val="0"/>
              <w:adjustRightInd w:val="0"/>
              <w:ind w:right="144"/>
              <w:rPr>
                <w:ins w:id="125" w:author="ERCOT" w:date="2024-03-07T12:24:00Z"/>
                <w:sz w:val="20"/>
              </w:rPr>
            </w:pPr>
            <w:ins w:id="126" w:author="ERCOT" w:date="2024-03-07T12:24:00Z">
              <w:r>
                <w:rPr>
                  <w:sz w:val="20"/>
                </w:rPr>
                <w:t xml:space="preserve">State or Province Code will only contain uppercase letters (A to Z) and if applicable digits (0 to 9).  </w:t>
              </w:r>
            </w:ins>
          </w:p>
          <w:p w14:paraId="0419B1CF" w14:textId="77777777" w:rsidR="00D4780D" w:rsidRDefault="00D4780D">
            <w:pPr>
              <w:autoSpaceDE w:val="0"/>
              <w:autoSpaceDN w:val="0"/>
              <w:adjustRightInd w:val="0"/>
              <w:ind w:right="144"/>
              <w:rPr>
                <w:ins w:id="127" w:author="ERCOT" w:date="2024-03-07T12:24:00Z"/>
              </w:rPr>
            </w:pPr>
            <w:ins w:id="128" w:author="ERCOT" w:date="2024-03-07T12:24:00Z">
              <w:r>
                <w:rPr>
                  <w:sz w:val="20"/>
                </w:rPr>
                <w:t>Note that punctuation (spaces, dashes, etc.) must be excluded.</w:t>
              </w:r>
            </w:ins>
          </w:p>
        </w:tc>
      </w:tr>
      <w:tr w:rsidR="00000000" w14:paraId="1ACBDE5D" w14:textId="77777777">
        <w:tblPrEx>
          <w:tblCellMar>
            <w:top w:w="0" w:type="dxa"/>
            <w:left w:w="0" w:type="dxa"/>
            <w:bottom w:w="0" w:type="dxa"/>
            <w:right w:w="0" w:type="dxa"/>
          </w:tblCellMar>
        </w:tblPrEx>
        <w:tc>
          <w:tcPr>
            <w:tcW w:w="1007" w:type="dxa"/>
            <w:tcBorders>
              <w:top w:val="nil"/>
              <w:left w:val="nil"/>
              <w:bottom w:val="nil"/>
              <w:right w:val="nil"/>
            </w:tcBorders>
          </w:tcPr>
          <w:p w14:paraId="35F5323C"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1A950B01" w14:textId="77777777" w:rsidR="00D4780D" w:rsidRDefault="00D4780D">
            <w:pPr>
              <w:autoSpaceDE w:val="0"/>
              <w:autoSpaceDN w:val="0"/>
              <w:adjustRightInd w:val="0"/>
              <w:ind w:right="144"/>
              <w:jc w:val="center"/>
            </w:pPr>
            <w:r>
              <w:rPr>
                <w:b/>
                <w:sz w:val="20"/>
              </w:rPr>
              <w:t>N403</w:t>
            </w:r>
          </w:p>
        </w:tc>
        <w:tc>
          <w:tcPr>
            <w:tcW w:w="892" w:type="dxa"/>
            <w:tcBorders>
              <w:top w:val="nil"/>
              <w:left w:val="nil"/>
              <w:bottom w:val="nil"/>
              <w:right w:val="nil"/>
            </w:tcBorders>
          </w:tcPr>
          <w:p w14:paraId="62D3EBB8" w14:textId="77777777" w:rsidR="00D4780D" w:rsidRDefault="00D4780D">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7706E12F" w14:textId="77777777" w:rsidR="00D4780D" w:rsidRDefault="00D4780D">
            <w:pPr>
              <w:autoSpaceDE w:val="0"/>
              <w:autoSpaceDN w:val="0"/>
              <w:adjustRightInd w:val="0"/>
              <w:ind w:right="144"/>
            </w:pPr>
            <w:r>
              <w:rPr>
                <w:b/>
                <w:sz w:val="20"/>
              </w:rPr>
              <w:t>Postal Code</w:t>
            </w:r>
          </w:p>
        </w:tc>
        <w:tc>
          <w:tcPr>
            <w:tcW w:w="432" w:type="dxa"/>
            <w:tcBorders>
              <w:top w:val="nil"/>
              <w:left w:val="nil"/>
              <w:bottom w:val="nil"/>
              <w:right w:val="nil"/>
            </w:tcBorders>
          </w:tcPr>
          <w:p w14:paraId="5DF9C521"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520C62F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03DB815" w14:textId="77777777" w:rsidR="00D4780D" w:rsidRDefault="00D4780D">
            <w:pPr>
              <w:autoSpaceDE w:val="0"/>
              <w:autoSpaceDN w:val="0"/>
              <w:adjustRightInd w:val="0"/>
              <w:ind w:right="144"/>
            </w:pPr>
            <w:r>
              <w:rPr>
                <w:b/>
                <w:sz w:val="20"/>
              </w:rPr>
              <w:t>ID 3/15</w:t>
            </w:r>
          </w:p>
        </w:tc>
      </w:tr>
      <w:tr w:rsidR="00000000" w14:paraId="03D303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1E5C5F"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9CA6009" w14:textId="77777777" w:rsidR="00D4780D" w:rsidRDefault="00D4780D">
            <w:pPr>
              <w:autoSpaceDE w:val="0"/>
              <w:autoSpaceDN w:val="0"/>
              <w:adjustRightInd w:val="0"/>
              <w:ind w:right="144"/>
            </w:pPr>
            <w:r>
              <w:rPr>
                <w:sz w:val="20"/>
              </w:rPr>
              <w:t>Code defining international postal zone code excluding punctuation and blanks (zip code for United States)</w:t>
            </w:r>
          </w:p>
        </w:tc>
      </w:tr>
      <w:tr w:rsidR="00000000" w14:paraId="3599A1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3DE59D"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4E9E9A7E" w14:textId="77777777" w:rsidR="00D4780D" w:rsidRDefault="00D4780D">
            <w:pPr>
              <w:autoSpaceDE w:val="0"/>
              <w:autoSpaceDN w:val="0"/>
              <w:adjustRightInd w:val="0"/>
              <w:ind w:right="144"/>
            </w:pPr>
            <w:r>
              <w:rPr>
                <w:sz w:val="20"/>
              </w:rPr>
              <w:t>Postal codes will only contain digits (0 to 9).  Note that punctuation (spaces, dashes, etc.) must be excluded.  Only 5 or 9 digits allowed.</w:t>
            </w:r>
          </w:p>
        </w:tc>
      </w:tr>
      <w:tr w:rsidR="00000000" w14:paraId="6DC71875" w14:textId="77777777">
        <w:tblPrEx>
          <w:tblCellMar>
            <w:top w:w="0" w:type="dxa"/>
            <w:left w:w="0" w:type="dxa"/>
            <w:bottom w:w="0" w:type="dxa"/>
            <w:right w:w="0" w:type="dxa"/>
          </w:tblCellMar>
        </w:tblPrEx>
        <w:trPr>
          <w:ins w:id="129" w:author="ERCOT" w:date="2024-03-07T12:24:00Z"/>
        </w:trPr>
        <w:tc>
          <w:tcPr>
            <w:tcW w:w="1007" w:type="dxa"/>
            <w:tcBorders>
              <w:top w:val="nil"/>
              <w:left w:val="nil"/>
              <w:bottom w:val="nil"/>
              <w:right w:val="nil"/>
            </w:tcBorders>
          </w:tcPr>
          <w:p w14:paraId="61C9072C" w14:textId="77777777" w:rsidR="00D4780D" w:rsidRDefault="00D4780D">
            <w:pPr>
              <w:autoSpaceDE w:val="0"/>
              <w:autoSpaceDN w:val="0"/>
              <w:adjustRightInd w:val="0"/>
              <w:ind w:right="144"/>
              <w:rPr>
                <w:ins w:id="130" w:author="ERCOT" w:date="2024-03-07T12:24:00Z"/>
              </w:rPr>
            </w:pPr>
            <w:ins w:id="131" w:author="ERCOT" w:date="2024-03-07T12:24:00Z">
              <w:r>
                <w:rPr>
                  <w:b/>
                  <w:sz w:val="20"/>
                </w:rPr>
                <w:t>Must Use</w:t>
              </w:r>
            </w:ins>
          </w:p>
        </w:tc>
        <w:tc>
          <w:tcPr>
            <w:tcW w:w="1080" w:type="dxa"/>
            <w:tcBorders>
              <w:top w:val="nil"/>
              <w:left w:val="nil"/>
              <w:bottom w:val="nil"/>
              <w:right w:val="nil"/>
            </w:tcBorders>
          </w:tcPr>
          <w:p w14:paraId="78251C4A" w14:textId="77777777" w:rsidR="00D4780D" w:rsidRDefault="00D4780D">
            <w:pPr>
              <w:autoSpaceDE w:val="0"/>
              <w:autoSpaceDN w:val="0"/>
              <w:adjustRightInd w:val="0"/>
              <w:ind w:right="144"/>
              <w:jc w:val="center"/>
              <w:rPr>
                <w:ins w:id="132" w:author="ERCOT" w:date="2024-03-07T12:24:00Z"/>
              </w:rPr>
            </w:pPr>
            <w:ins w:id="133" w:author="ERCOT" w:date="2024-03-07T12:24:00Z">
              <w:r>
                <w:rPr>
                  <w:b/>
                  <w:sz w:val="20"/>
                </w:rPr>
                <w:t>N405</w:t>
              </w:r>
            </w:ins>
          </w:p>
        </w:tc>
        <w:tc>
          <w:tcPr>
            <w:tcW w:w="892" w:type="dxa"/>
            <w:tcBorders>
              <w:top w:val="nil"/>
              <w:left w:val="nil"/>
              <w:bottom w:val="nil"/>
              <w:right w:val="nil"/>
            </w:tcBorders>
          </w:tcPr>
          <w:p w14:paraId="42BB4602" w14:textId="77777777" w:rsidR="00D4780D" w:rsidRDefault="00D4780D">
            <w:pPr>
              <w:autoSpaceDE w:val="0"/>
              <w:autoSpaceDN w:val="0"/>
              <w:adjustRightInd w:val="0"/>
              <w:ind w:right="144"/>
              <w:jc w:val="center"/>
              <w:rPr>
                <w:ins w:id="134" w:author="ERCOT" w:date="2024-03-07T12:24:00Z"/>
              </w:rPr>
            </w:pPr>
            <w:ins w:id="135" w:author="ERCOT" w:date="2024-03-07T12:24:00Z">
              <w:r>
                <w:rPr>
                  <w:b/>
                  <w:sz w:val="20"/>
                </w:rPr>
                <w:t>309</w:t>
              </w:r>
            </w:ins>
          </w:p>
        </w:tc>
        <w:tc>
          <w:tcPr>
            <w:tcW w:w="4968" w:type="dxa"/>
            <w:gridSpan w:val="4"/>
            <w:tcBorders>
              <w:top w:val="nil"/>
              <w:left w:val="nil"/>
              <w:bottom w:val="nil"/>
              <w:right w:val="nil"/>
            </w:tcBorders>
          </w:tcPr>
          <w:p w14:paraId="25798FC6" w14:textId="77777777" w:rsidR="00D4780D" w:rsidRDefault="00D4780D">
            <w:pPr>
              <w:autoSpaceDE w:val="0"/>
              <w:autoSpaceDN w:val="0"/>
              <w:adjustRightInd w:val="0"/>
              <w:ind w:right="144"/>
              <w:rPr>
                <w:ins w:id="136" w:author="ERCOT" w:date="2024-03-07T12:24:00Z"/>
              </w:rPr>
            </w:pPr>
            <w:ins w:id="137" w:author="ERCOT" w:date="2024-03-07T12:24:00Z">
              <w:r>
                <w:rPr>
                  <w:b/>
                  <w:sz w:val="20"/>
                </w:rPr>
                <w:t>Location Qualifier</w:t>
              </w:r>
            </w:ins>
          </w:p>
        </w:tc>
        <w:tc>
          <w:tcPr>
            <w:tcW w:w="432" w:type="dxa"/>
            <w:tcBorders>
              <w:top w:val="nil"/>
              <w:left w:val="nil"/>
              <w:bottom w:val="nil"/>
              <w:right w:val="nil"/>
            </w:tcBorders>
          </w:tcPr>
          <w:p w14:paraId="438D58A0" w14:textId="77777777" w:rsidR="00D4780D" w:rsidRDefault="00D4780D">
            <w:pPr>
              <w:autoSpaceDE w:val="0"/>
              <w:autoSpaceDN w:val="0"/>
              <w:adjustRightInd w:val="0"/>
              <w:ind w:right="144"/>
              <w:jc w:val="center"/>
              <w:rPr>
                <w:ins w:id="138" w:author="ERCOT" w:date="2024-03-07T12:24:00Z"/>
              </w:rPr>
            </w:pPr>
            <w:ins w:id="139" w:author="ERCOT" w:date="2024-03-07T12:24:00Z">
              <w:r>
                <w:rPr>
                  <w:b/>
                  <w:sz w:val="20"/>
                </w:rPr>
                <w:t>X</w:t>
              </w:r>
            </w:ins>
          </w:p>
        </w:tc>
        <w:tc>
          <w:tcPr>
            <w:tcW w:w="14" w:type="dxa"/>
            <w:tcBorders>
              <w:top w:val="nil"/>
              <w:left w:val="nil"/>
              <w:bottom w:val="nil"/>
              <w:right w:val="nil"/>
            </w:tcBorders>
          </w:tcPr>
          <w:p w14:paraId="208DC6B9" w14:textId="77777777" w:rsidR="00D4780D" w:rsidRDefault="00D4780D">
            <w:pPr>
              <w:autoSpaceDE w:val="0"/>
              <w:autoSpaceDN w:val="0"/>
              <w:adjustRightInd w:val="0"/>
              <w:ind w:right="144"/>
              <w:jc w:val="center"/>
              <w:rPr>
                <w:ins w:id="140" w:author="ERCOT" w:date="2024-03-07T12:24:00Z"/>
              </w:rPr>
            </w:pPr>
          </w:p>
        </w:tc>
        <w:tc>
          <w:tcPr>
            <w:tcW w:w="1440" w:type="dxa"/>
            <w:gridSpan w:val="3"/>
            <w:tcBorders>
              <w:top w:val="nil"/>
              <w:left w:val="nil"/>
              <w:bottom w:val="nil"/>
              <w:right w:val="nil"/>
            </w:tcBorders>
          </w:tcPr>
          <w:p w14:paraId="7A0D5D74" w14:textId="77777777" w:rsidR="00D4780D" w:rsidRDefault="00D4780D">
            <w:pPr>
              <w:autoSpaceDE w:val="0"/>
              <w:autoSpaceDN w:val="0"/>
              <w:adjustRightInd w:val="0"/>
              <w:ind w:right="144"/>
              <w:rPr>
                <w:ins w:id="141" w:author="ERCOT" w:date="2024-03-07T12:24:00Z"/>
              </w:rPr>
            </w:pPr>
            <w:ins w:id="142" w:author="ERCOT" w:date="2024-03-07T12:24:00Z">
              <w:r>
                <w:rPr>
                  <w:b/>
                  <w:sz w:val="20"/>
                </w:rPr>
                <w:t>ID 1/2</w:t>
              </w:r>
            </w:ins>
          </w:p>
        </w:tc>
      </w:tr>
      <w:tr w:rsidR="00000000" w14:paraId="1DA02AFC" w14:textId="77777777">
        <w:tblPrEx>
          <w:tblCellMar>
            <w:top w:w="0" w:type="dxa"/>
            <w:left w:w="0" w:type="dxa"/>
            <w:bottom w:w="0" w:type="dxa"/>
            <w:right w:w="0" w:type="dxa"/>
          </w:tblCellMar>
        </w:tblPrEx>
        <w:trPr>
          <w:gridAfter w:val="1"/>
          <w:wAfter w:w="330" w:type="dxa"/>
          <w:ins w:id="143" w:author="ERCOT" w:date="2024-03-07T12:24:00Z"/>
        </w:trPr>
        <w:tc>
          <w:tcPr>
            <w:tcW w:w="2980" w:type="dxa"/>
            <w:gridSpan w:val="3"/>
            <w:tcBorders>
              <w:top w:val="nil"/>
              <w:left w:val="nil"/>
              <w:bottom w:val="nil"/>
              <w:right w:val="nil"/>
            </w:tcBorders>
          </w:tcPr>
          <w:p w14:paraId="0A02414F" w14:textId="77777777" w:rsidR="00D4780D" w:rsidRDefault="00D4780D">
            <w:pPr>
              <w:autoSpaceDE w:val="0"/>
              <w:autoSpaceDN w:val="0"/>
              <w:adjustRightInd w:val="0"/>
              <w:ind w:right="144"/>
              <w:rPr>
                <w:ins w:id="144" w:author="ERCOT" w:date="2024-03-07T12:24:00Z"/>
              </w:rPr>
            </w:pPr>
          </w:p>
        </w:tc>
        <w:tc>
          <w:tcPr>
            <w:tcW w:w="6523" w:type="dxa"/>
            <w:gridSpan w:val="8"/>
            <w:tcBorders>
              <w:top w:val="nil"/>
              <w:left w:val="nil"/>
              <w:bottom w:val="nil"/>
              <w:right w:val="nil"/>
            </w:tcBorders>
          </w:tcPr>
          <w:p w14:paraId="13903078" w14:textId="77777777" w:rsidR="00D4780D" w:rsidRDefault="00D4780D">
            <w:pPr>
              <w:autoSpaceDE w:val="0"/>
              <w:autoSpaceDN w:val="0"/>
              <w:adjustRightInd w:val="0"/>
              <w:ind w:right="144"/>
              <w:rPr>
                <w:ins w:id="145" w:author="ERCOT" w:date="2024-03-07T12:24:00Z"/>
              </w:rPr>
            </w:pPr>
            <w:ins w:id="146" w:author="ERCOT" w:date="2024-03-07T12:24:00Z">
              <w:r>
                <w:rPr>
                  <w:sz w:val="20"/>
                </w:rPr>
                <w:t>Code identifying type of location</w:t>
              </w:r>
            </w:ins>
          </w:p>
        </w:tc>
      </w:tr>
      <w:tr w:rsidR="00000000" w14:paraId="09297ECC" w14:textId="77777777">
        <w:tblPrEx>
          <w:tblCellMar>
            <w:top w:w="0" w:type="dxa"/>
            <w:left w:w="0" w:type="dxa"/>
            <w:bottom w:w="0" w:type="dxa"/>
            <w:right w:w="0" w:type="dxa"/>
          </w:tblCellMar>
        </w:tblPrEx>
        <w:trPr>
          <w:gridAfter w:val="1"/>
          <w:wAfter w:w="331" w:type="dxa"/>
          <w:ins w:id="147" w:author="ERCOT" w:date="2024-03-07T12:24:00Z"/>
        </w:trPr>
        <w:tc>
          <w:tcPr>
            <w:tcW w:w="3168" w:type="dxa"/>
            <w:gridSpan w:val="4"/>
            <w:tcBorders>
              <w:top w:val="nil"/>
              <w:left w:val="nil"/>
              <w:bottom w:val="nil"/>
              <w:right w:val="nil"/>
            </w:tcBorders>
          </w:tcPr>
          <w:p w14:paraId="249DD2A6" w14:textId="77777777" w:rsidR="00D4780D" w:rsidRDefault="00D4780D">
            <w:pPr>
              <w:autoSpaceDE w:val="0"/>
              <w:autoSpaceDN w:val="0"/>
              <w:adjustRightInd w:val="0"/>
              <w:ind w:right="144"/>
              <w:rPr>
                <w:ins w:id="148" w:author="ERCOT" w:date="2024-03-07T12:24:00Z"/>
              </w:rPr>
            </w:pPr>
            <w:ins w:id="149" w:author="ERCOT" w:date="2024-03-07T12:24:00Z">
              <w:r>
                <w:rPr>
                  <w:sz w:val="20"/>
                </w:rPr>
                <w:t xml:space="preserve"> </w:t>
              </w:r>
            </w:ins>
          </w:p>
        </w:tc>
        <w:tc>
          <w:tcPr>
            <w:tcW w:w="1367" w:type="dxa"/>
            <w:tcBorders>
              <w:top w:val="nil"/>
              <w:left w:val="nil"/>
              <w:bottom w:val="nil"/>
              <w:right w:val="nil"/>
            </w:tcBorders>
          </w:tcPr>
          <w:p w14:paraId="55A7009F" w14:textId="77777777" w:rsidR="00D4780D" w:rsidRDefault="00D4780D">
            <w:pPr>
              <w:autoSpaceDE w:val="0"/>
              <w:autoSpaceDN w:val="0"/>
              <w:adjustRightInd w:val="0"/>
              <w:ind w:right="144"/>
              <w:rPr>
                <w:ins w:id="150" w:author="ERCOT" w:date="2024-03-07T12:24:00Z"/>
              </w:rPr>
            </w:pPr>
            <w:ins w:id="151" w:author="ERCOT" w:date="2024-03-07T12:24:00Z">
              <w:r>
                <w:rPr>
                  <w:sz w:val="20"/>
                </w:rPr>
                <w:t>CO</w:t>
              </w:r>
            </w:ins>
          </w:p>
        </w:tc>
        <w:tc>
          <w:tcPr>
            <w:tcW w:w="144" w:type="dxa"/>
            <w:tcBorders>
              <w:top w:val="nil"/>
              <w:left w:val="nil"/>
              <w:bottom w:val="nil"/>
              <w:right w:val="nil"/>
            </w:tcBorders>
          </w:tcPr>
          <w:p w14:paraId="02CFB732" w14:textId="77777777" w:rsidR="00D4780D" w:rsidRDefault="00D4780D">
            <w:pPr>
              <w:autoSpaceDE w:val="0"/>
              <w:autoSpaceDN w:val="0"/>
              <w:adjustRightInd w:val="0"/>
              <w:ind w:right="144"/>
              <w:rPr>
                <w:ins w:id="152" w:author="ERCOT" w:date="2024-03-07T12:24:00Z"/>
              </w:rPr>
            </w:pPr>
          </w:p>
        </w:tc>
        <w:tc>
          <w:tcPr>
            <w:tcW w:w="4823" w:type="dxa"/>
            <w:gridSpan w:val="5"/>
            <w:tcBorders>
              <w:top w:val="nil"/>
              <w:left w:val="nil"/>
              <w:bottom w:val="nil"/>
              <w:right w:val="nil"/>
            </w:tcBorders>
          </w:tcPr>
          <w:p w14:paraId="75B3AE0F" w14:textId="77777777" w:rsidR="00D4780D" w:rsidRDefault="00D4780D">
            <w:pPr>
              <w:autoSpaceDE w:val="0"/>
              <w:autoSpaceDN w:val="0"/>
              <w:adjustRightInd w:val="0"/>
              <w:ind w:right="144"/>
              <w:rPr>
                <w:ins w:id="153" w:author="ERCOT" w:date="2024-03-07T12:24:00Z"/>
              </w:rPr>
            </w:pPr>
            <w:ins w:id="154" w:author="ERCOT" w:date="2024-03-07T12:24:00Z">
              <w:r>
                <w:rPr>
                  <w:sz w:val="20"/>
                </w:rPr>
                <w:t>County/Parish and State</w:t>
              </w:r>
            </w:ins>
          </w:p>
        </w:tc>
      </w:tr>
      <w:tr w:rsidR="00000000" w14:paraId="055B3509" w14:textId="77777777">
        <w:tblPrEx>
          <w:tblCellMar>
            <w:top w:w="0" w:type="dxa"/>
            <w:left w:w="0" w:type="dxa"/>
            <w:bottom w:w="0" w:type="dxa"/>
            <w:right w:w="0" w:type="dxa"/>
          </w:tblCellMar>
        </w:tblPrEx>
        <w:trPr>
          <w:gridAfter w:val="2"/>
          <w:wAfter w:w="473" w:type="dxa"/>
          <w:ins w:id="155" w:author="ERCOT" w:date="2024-03-07T12:24:00Z"/>
        </w:trPr>
        <w:tc>
          <w:tcPr>
            <w:tcW w:w="4680" w:type="dxa"/>
            <w:gridSpan w:val="6"/>
            <w:tcBorders>
              <w:top w:val="nil"/>
              <w:left w:val="nil"/>
              <w:bottom w:val="nil"/>
              <w:right w:val="nil"/>
            </w:tcBorders>
          </w:tcPr>
          <w:p w14:paraId="17F22091" w14:textId="77777777" w:rsidR="00D4780D" w:rsidRDefault="00D4780D">
            <w:pPr>
              <w:autoSpaceDE w:val="0"/>
              <w:autoSpaceDN w:val="0"/>
              <w:adjustRightInd w:val="0"/>
              <w:ind w:right="144"/>
              <w:rPr>
                <w:ins w:id="156" w:author="ERCOT" w:date="2024-03-07T12:24:00Z"/>
              </w:rPr>
            </w:pPr>
          </w:p>
        </w:tc>
        <w:tc>
          <w:tcPr>
            <w:tcW w:w="4680" w:type="dxa"/>
            <w:gridSpan w:val="4"/>
            <w:tcBorders>
              <w:top w:val="nil"/>
              <w:left w:val="nil"/>
              <w:bottom w:val="nil"/>
              <w:right w:val="nil"/>
            </w:tcBorders>
            <w:shd w:val="pct20" w:color="auto" w:fill="auto"/>
          </w:tcPr>
          <w:p w14:paraId="3ED826F4" w14:textId="77777777" w:rsidR="00D4780D" w:rsidRDefault="00D4780D">
            <w:pPr>
              <w:autoSpaceDE w:val="0"/>
              <w:autoSpaceDN w:val="0"/>
              <w:adjustRightInd w:val="0"/>
              <w:ind w:right="144"/>
              <w:rPr>
                <w:ins w:id="157" w:author="ERCOT" w:date="2024-03-07T12:24:00Z"/>
              </w:rPr>
            </w:pPr>
            <w:ins w:id="158" w:author="ERCOT" w:date="2024-03-07T12:24:00Z">
              <w:r>
                <w:rPr>
                  <w:sz w:val="20"/>
                </w:rPr>
                <w:t>Service Address County Name</w:t>
              </w:r>
            </w:ins>
          </w:p>
        </w:tc>
      </w:tr>
      <w:tr w:rsidR="00000000" w14:paraId="6E6F1748" w14:textId="77777777">
        <w:tblPrEx>
          <w:tblCellMar>
            <w:top w:w="0" w:type="dxa"/>
            <w:left w:w="0" w:type="dxa"/>
            <w:bottom w:w="0" w:type="dxa"/>
            <w:right w:w="0" w:type="dxa"/>
          </w:tblCellMar>
        </w:tblPrEx>
        <w:trPr>
          <w:ins w:id="159" w:author="ERCOT" w:date="2024-03-07T12:24:00Z"/>
        </w:trPr>
        <w:tc>
          <w:tcPr>
            <w:tcW w:w="1007" w:type="dxa"/>
            <w:tcBorders>
              <w:top w:val="nil"/>
              <w:left w:val="nil"/>
              <w:bottom w:val="nil"/>
              <w:right w:val="nil"/>
            </w:tcBorders>
          </w:tcPr>
          <w:p w14:paraId="170E5E4F" w14:textId="77777777" w:rsidR="00D4780D" w:rsidRDefault="00D4780D">
            <w:pPr>
              <w:autoSpaceDE w:val="0"/>
              <w:autoSpaceDN w:val="0"/>
              <w:adjustRightInd w:val="0"/>
              <w:ind w:right="144"/>
              <w:rPr>
                <w:ins w:id="160" w:author="ERCOT" w:date="2024-03-07T12:24:00Z"/>
              </w:rPr>
            </w:pPr>
            <w:ins w:id="161" w:author="ERCOT" w:date="2024-03-07T12:24:00Z">
              <w:r>
                <w:rPr>
                  <w:b/>
                  <w:sz w:val="20"/>
                </w:rPr>
                <w:t>Must Use</w:t>
              </w:r>
            </w:ins>
          </w:p>
        </w:tc>
        <w:tc>
          <w:tcPr>
            <w:tcW w:w="1080" w:type="dxa"/>
            <w:tcBorders>
              <w:top w:val="nil"/>
              <w:left w:val="nil"/>
              <w:bottom w:val="nil"/>
              <w:right w:val="nil"/>
            </w:tcBorders>
          </w:tcPr>
          <w:p w14:paraId="1D44AD7B" w14:textId="77777777" w:rsidR="00D4780D" w:rsidRDefault="00D4780D">
            <w:pPr>
              <w:autoSpaceDE w:val="0"/>
              <w:autoSpaceDN w:val="0"/>
              <w:adjustRightInd w:val="0"/>
              <w:ind w:right="144"/>
              <w:jc w:val="center"/>
              <w:rPr>
                <w:ins w:id="162" w:author="ERCOT" w:date="2024-03-07T12:24:00Z"/>
              </w:rPr>
            </w:pPr>
            <w:ins w:id="163" w:author="ERCOT" w:date="2024-03-07T12:24:00Z">
              <w:r>
                <w:rPr>
                  <w:b/>
                  <w:sz w:val="20"/>
                </w:rPr>
                <w:t>N406</w:t>
              </w:r>
            </w:ins>
          </w:p>
        </w:tc>
        <w:tc>
          <w:tcPr>
            <w:tcW w:w="892" w:type="dxa"/>
            <w:tcBorders>
              <w:top w:val="nil"/>
              <w:left w:val="nil"/>
              <w:bottom w:val="nil"/>
              <w:right w:val="nil"/>
            </w:tcBorders>
          </w:tcPr>
          <w:p w14:paraId="6EC004AC" w14:textId="77777777" w:rsidR="00D4780D" w:rsidRDefault="00D4780D">
            <w:pPr>
              <w:autoSpaceDE w:val="0"/>
              <w:autoSpaceDN w:val="0"/>
              <w:adjustRightInd w:val="0"/>
              <w:ind w:right="144"/>
              <w:jc w:val="center"/>
              <w:rPr>
                <w:ins w:id="164" w:author="ERCOT" w:date="2024-03-07T12:24:00Z"/>
              </w:rPr>
            </w:pPr>
            <w:ins w:id="165" w:author="ERCOT" w:date="2024-03-07T12:24:00Z">
              <w:r>
                <w:rPr>
                  <w:b/>
                  <w:sz w:val="20"/>
                </w:rPr>
                <w:t>310</w:t>
              </w:r>
            </w:ins>
          </w:p>
        </w:tc>
        <w:tc>
          <w:tcPr>
            <w:tcW w:w="4968" w:type="dxa"/>
            <w:gridSpan w:val="4"/>
            <w:tcBorders>
              <w:top w:val="nil"/>
              <w:left w:val="nil"/>
              <w:bottom w:val="nil"/>
              <w:right w:val="nil"/>
            </w:tcBorders>
          </w:tcPr>
          <w:p w14:paraId="57803524" w14:textId="77777777" w:rsidR="00D4780D" w:rsidRDefault="00D4780D">
            <w:pPr>
              <w:autoSpaceDE w:val="0"/>
              <w:autoSpaceDN w:val="0"/>
              <w:adjustRightInd w:val="0"/>
              <w:ind w:right="144"/>
              <w:rPr>
                <w:ins w:id="166" w:author="ERCOT" w:date="2024-03-07T12:24:00Z"/>
              </w:rPr>
            </w:pPr>
            <w:ins w:id="167" w:author="ERCOT" w:date="2024-03-07T12:24:00Z">
              <w:r>
                <w:rPr>
                  <w:b/>
                  <w:sz w:val="20"/>
                </w:rPr>
                <w:t>Location Identifier</w:t>
              </w:r>
            </w:ins>
          </w:p>
        </w:tc>
        <w:tc>
          <w:tcPr>
            <w:tcW w:w="432" w:type="dxa"/>
            <w:tcBorders>
              <w:top w:val="nil"/>
              <w:left w:val="nil"/>
              <w:bottom w:val="nil"/>
              <w:right w:val="nil"/>
            </w:tcBorders>
          </w:tcPr>
          <w:p w14:paraId="6C838D41" w14:textId="77777777" w:rsidR="00D4780D" w:rsidRDefault="00D4780D">
            <w:pPr>
              <w:autoSpaceDE w:val="0"/>
              <w:autoSpaceDN w:val="0"/>
              <w:adjustRightInd w:val="0"/>
              <w:ind w:right="144"/>
              <w:jc w:val="center"/>
              <w:rPr>
                <w:ins w:id="168" w:author="ERCOT" w:date="2024-03-07T12:24:00Z"/>
              </w:rPr>
            </w:pPr>
            <w:ins w:id="169" w:author="ERCOT" w:date="2024-03-07T12:24:00Z">
              <w:r>
                <w:rPr>
                  <w:b/>
                  <w:sz w:val="20"/>
                </w:rPr>
                <w:t>O</w:t>
              </w:r>
            </w:ins>
          </w:p>
        </w:tc>
        <w:tc>
          <w:tcPr>
            <w:tcW w:w="14" w:type="dxa"/>
            <w:tcBorders>
              <w:top w:val="nil"/>
              <w:left w:val="nil"/>
              <w:bottom w:val="nil"/>
              <w:right w:val="nil"/>
            </w:tcBorders>
          </w:tcPr>
          <w:p w14:paraId="0DCED507" w14:textId="77777777" w:rsidR="00D4780D" w:rsidRDefault="00D4780D">
            <w:pPr>
              <w:autoSpaceDE w:val="0"/>
              <w:autoSpaceDN w:val="0"/>
              <w:adjustRightInd w:val="0"/>
              <w:ind w:right="144"/>
              <w:jc w:val="center"/>
              <w:rPr>
                <w:ins w:id="170" w:author="ERCOT" w:date="2024-03-07T12:24:00Z"/>
              </w:rPr>
            </w:pPr>
          </w:p>
        </w:tc>
        <w:tc>
          <w:tcPr>
            <w:tcW w:w="1440" w:type="dxa"/>
            <w:gridSpan w:val="3"/>
            <w:tcBorders>
              <w:top w:val="nil"/>
              <w:left w:val="nil"/>
              <w:bottom w:val="nil"/>
              <w:right w:val="nil"/>
            </w:tcBorders>
          </w:tcPr>
          <w:p w14:paraId="52CF1BEC" w14:textId="77777777" w:rsidR="00D4780D" w:rsidRDefault="00D4780D">
            <w:pPr>
              <w:autoSpaceDE w:val="0"/>
              <w:autoSpaceDN w:val="0"/>
              <w:adjustRightInd w:val="0"/>
              <w:ind w:right="144"/>
              <w:rPr>
                <w:ins w:id="171" w:author="ERCOT" w:date="2024-03-07T12:24:00Z"/>
              </w:rPr>
            </w:pPr>
            <w:ins w:id="172" w:author="ERCOT" w:date="2024-03-07T12:24:00Z">
              <w:r>
                <w:rPr>
                  <w:b/>
                  <w:sz w:val="20"/>
                </w:rPr>
                <w:t>AN 1/30</w:t>
              </w:r>
            </w:ins>
          </w:p>
        </w:tc>
      </w:tr>
      <w:tr w:rsidR="00000000" w14:paraId="6A20F18E" w14:textId="77777777">
        <w:tblPrEx>
          <w:tblCellMar>
            <w:top w:w="0" w:type="dxa"/>
            <w:left w:w="0" w:type="dxa"/>
            <w:bottom w:w="0" w:type="dxa"/>
            <w:right w:w="0" w:type="dxa"/>
          </w:tblCellMar>
        </w:tblPrEx>
        <w:trPr>
          <w:gridAfter w:val="1"/>
          <w:wAfter w:w="330" w:type="dxa"/>
          <w:ins w:id="173" w:author="ERCOT" w:date="2024-03-07T12:24:00Z"/>
        </w:trPr>
        <w:tc>
          <w:tcPr>
            <w:tcW w:w="2980" w:type="dxa"/>
            <w:gridSpan w:val="3"/>
            <w:tcBorders>
              <w:top w:val="nil"/>
              <w:left w:val="nil"/>
              <w:bottom w:val="nil"/>
              <w:right w:val="nil"/>
            </w:tcBorders>
          </w:tcPr>
          <w:p w14:paraId="36DD0A3C" w14:textId="77777777" w:rsidR="00D4780D" w:rsidRDefault="00D4780D">
            <w:pPr>
              <w:autoSpaceDE w:val="0"/>
              <w:autoSpaceDN w:val="0"/>
              <w:adjustRightInd w:val="0"/>
              <w:ind w:right="144"/>
              <w:rPr>
                <w:ins w:id="174" w:author="ERCOT" w:date="2024-03-07T12:24:00Z"/>
              </w:rPr>
            </w:pPr>
          </w:p>
        </w:tc>
        <w:tc>
          <w:tcPr>
            <w:tcW w:w="6523" w:type="dxa"/>
            <w:gridSpan w:val="8"/>
            <w:tcBorders>
              <w:top w:val="nil"/>
              <w:left w:val="nil"/>
              <w:bottom w:val="nil"/>
              <w:right w:val="nil"/>
            </w:tcBorders>
          </w:tcPr>
          <w:p w14:paraId="58DE7AFC" w14:textId="77777777" w:rsidR="00D4780D" w:rsidRDefault="00D4780D">
            <w:pPr>
              <w:autoSpaceDE w:val="0"/>
              <w:autoSpaceDN w:val="0"/>
              <w:adjustRightInd w:val="0"/>
              <w:ind w:right="144"/>
              <w:rPr>
                <w:ins w:id="175" w:author="ERCOT" w:date="2024-03-07T12:24:00Z"/>
              </w:rPr>
            </w:pPr>
            <w:ins w:id="176" w:author="ERCOT" w:date="2024-03-07T12:24:00Z">
              <w:r>
                <w:rPr>
                  <w:sz w:val="20"/>
                </w:rPr>
                <w:t>Code which identifies a specific location</w:t>
              </w:r>
            </w:ins>
          </w:p>
        </w:tc>
      </w:tr>
      <w:tr w:rsidR="00000000" w14:paraId="76155669" w14:textId="77777777">
        <w:tblPrEx>
          <w:tblCellMar>
            <w:top w:w="0" w:type="dxa"/>
            <w:left w:w="0" w:type="dxa"/>
            <w:bottom w:w="0" w:type="dxa"/>
            <w:right w:w="0" w:type="dxa"/>
          </w:tblCellMar>
        </w:tblPrEx>
        <w:trPr>
          <w:gridAfter w:val="1"/>
          <w:wAfter w:w="330" w:type="dxa"/>
          <w:ins w:id="177" w:author="ERCOT" w:date="2024-03-07T12:24:00Z"/>
        </w:trPr>
        <w:tc>
          <w:tcPr>
            <w:tcW w:w="2980" w:type="dxa"/>
            <w:gridSpan w:val="3"/>
            <w:tcBorders>
              <w:top w:val="nil"/>
              <w:left w:val="nil"/>
              <w:bottom w:val="nil"/>
              <w:right w:val="nil"/>
            </w:tcBorders>
          </w:tcPr>
          <w:p w14:paraId="0CDFD6E4" w14:textId="77777777" w:rsidR="00D4780D" w:rsidRDefault="00D4780D">
            <w:pPr>
              <w:autoSpaceDE w:val="0"/>
              <w:autoSpaceDN w:val="0"/>
              <w:adjustRightInd w:val="0"/>
              <w:ind w:right="144"/>
              <w:rPr>
                <w:ins w:id="178" w:author="ERCOT" w:date="2024-03-07T12:24:00Z"/>
              </w:rPr>
            </w:pPr>
          </w:p>
        </w:tc>
        <w:tc>
          <w:tcPr>
            <w:tcW w:w="6523" w:type="dxa"/>
            <w:gridSpan w:val="8"/>
            <w:tcBorders>
              <w:top w:val="nil"/>
              <w:left w:val="nil"/>
              <w:bottom w:val="nil"/>
              <w:right w:val="nil"/>
            </w:tcBorders>
            <w:shd w:val="pct20" w:color="auto" w:fill="auto"/>
          </w:tcPr>
          <w:p w14:paraId="02439770" w14:textId="77777777" w:rsidR="00D4780D" w:rsidRDefault="00D4780D">
            <w:pPr>
              <w:autoSpaceDE w:val="0"/>
              <w:autoSpaceDN w:val="0"/>
              <w:adjustRightInd w:val="0"/>
              <w:ind w:right="144"/>
              <w:rPr>
                <w:ins w:id="179" w:author="ERCOT" w:date="2024-03-07T12:24:00Z"/>
              </w:rPr>
            </w:pPr>
            <w:ins w:id="180" w:author="ERCOT" w:date="2024-03-07T12:24:00Z">
              <w:r>
                <w:rPr>
                  <w:sz w:val="20"/>
                </w:rPr>
                <w:t>Will use the county names listed on NOAA. Note the word "COUNTY" will not be included.</w:t>
              </w:r>
            </w:ins>
          </w:p>
        </w:tc>
      </w:tr>
    </w:tbl>
    <w:p w14:paraId="2BA0F93A"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81" w:name="book6"/>
      <w:bookmarkEnd w:id="181"/>
      <w:r>
        <w:rPr>
          <w:b/>
          <w:sz w:val="20"/>
        </w:rPr>
        <w:tab/>
        <w:t>Segment:</w:t>
      </w:r>
      <w:r>
        <w:rPr>
          <w:b/>
          <w:sz w:val="20"/>
        </w:rPr>
        <w:tab/>
      </w:r>
      <w:r>
        <w:rPr>
          <w:b/>
          <w:sz w:val="40"/>
        </w:rPr>
        <w:t xml:space="preserve">N1 </w:t>
      </w:r>
      <w:r>
        <w:rPr>
          <w:b/>
          <w:sz w:val="20"/>
        </w:rPr>
        <w:t>Name (Transmission Distribution Service Provider)</w:t>
      </w:r>
    </w:p>
    <w:p w14:paraId="5985F305"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2C8F59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72815A9E"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77E604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6405E8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E775FF9"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64A9A1E8"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AB521F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w:t>
      </w:r>
      <w:r>
        <w:rPr>
          <w:sz w:val="20"/>
        </w:rPr>
        <w:t>ed.</w:t>
      </w:r>
    </w:p>
    <w:p w14:paraId="71E3DA2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D355F4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w:t>
      </w:r>
      <w:r>
        <w:rPr>
          <w:sz w:val="20"/>
        </w:rPr>
        <w:t>ng party.</w:t>
      </w:r>
    </w:p>
    <w:p w14:paraId="13947DA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9FAA86" w14:textId="77777777">
        <w:tblPrEx>
          <w:tblCellMar>
            <w:top w:w="0" w:type="dxa"/>
            <w:left w:w="0" w:type="dxa"/>
            <w:bottom w:w="0" w:type="dxa"/>
            <w:right w:w="0" w:type="dxa"/>
          </w:tblCellMar>
        </w:tblPrEx>
        <w:tc>
          <w:tcPr>
            <w:tcW w:w="1944" w:type="dxa"/>
            <w:tcBorders>
              <w:top w:val="nil"/>
              <w:left w:val="nil"/>
              <w:bottom w:val="nil"/>
              <w:right w:val="nil"/>
            </w:tcBorders>
          </w:tcPr>
          <w:p w14:paraId="42A57A96"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615C9D30"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39072C54" w14:textId="77777777" w:rsidR="00D4780D" w:rsidRDefault="00D4780D">
            <w:pPr>
              <w:autoSpaceDE w:val="0"/>
              <w:autoSpaceDN w:val="0"/>
              <w:adjustRightInd w:val="0"/>
              <w:ind w:right="144"/>
              <w:rPr>
                <w:sz w:val="20"/>
              </w:rPr>
            </w:pPr>
            <w:r>
              <w:rPr>
                <w:sz w:val="20"/>
              </w:rPr>
              <w:t>Required</w:t>
            </w:r>
          </w:p>
          <w:p w14:paraId="633C6FF3" w14:textId="77777777" w:rsidR="00D4780D" w:rsidRDefault="00D4780D">
            <w:pPr>
              <w:autoSpaceDE w:val="0"/>
              <w:autoSpaceDN w:val="0"/>
              <w:adjustRightInd w:val="0"/>
              <w:ind w:right="144"/>
            </w:pPr>
          </w:p>
        </w:tc>
      </w:tr>
      <w:tr w:rsidR="00000000" w14:paraId="6FE5A4C2" w14:textId="77777777">
        <w:tblPrEx>
          <w:tblCellMar>
            <w:top w:w="0" w:type="dxa"/>
            <w:left w:w="0" w:type="dxa"/>
            <w:bottom w:w="0" w:type="dxa"/>
            <w:right w:w="0" w:type="dxa"/>
          </w:tblCellMar>
        </w:tblPrEx>
        <w:tc>
          <w:tcPr>
            <w:tcW w:w="1944" w:type="dxa"/>
            <w:tcBorders>
              <w:top w:val="nil"/>
              <w:left w:val="nil"/>
              <w:bottom w:val="nil"/>
              <w:right w:val="nil"/>
            </w:tcBorders>
          </w:tcPr>
          <w:p w14:paraId="285DAA14" w14:textId="77777777" w:rsidR="00D4780D" w:rsidRDefault="00D4780D">
            <w:pPr>
              <w:autoSpaceDE w:val="0"/>
              <w:autoSpaceDN w:val="0"/>
              <w:adjustRightInd w:val="0"/>
              <w:ind w:right="144"/>
            </w:pPr>
          </w:p>
        </w:tc>
        <w:tc>
          <w:tcPr>
            <w:tcW w:w="216" w:type="dxa"/>
            <w:tcBorders>
              <w:top w:val="nil"/>
              <w:left w:val="nil"/>
              <w:bottom w:val="nil"/>
              <w:right w:val="nil"/>
            </w:tcBorders>
          </w:tcPr>
          <w:p w14:paraId="2C527B1D"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349C3B3" w14:textId="77777777" w:rsidR="00D4780D" w:rsidRDefault="00D4780D">
            <w:pPr>
              <w:autoSpaceDE w:val="0"/>
              <w:autoSpaceDN w:val="0"/>
              <w:adjustRightInd w:val="0"/>
              <w:ind w:right="144"/>
            </w:pPr>
            <w:r>
              <w:rPr>
                <w:sz w:val="20"/>
              </w:rPr>
              <w:t>N1~8S~TDSP COMPANY~1~007909411~~41</w:t>
            </w:r>
          </w:p>
        </w:tc>
      </w:tr>
    </w:tbl>
    <w:p w14:paraId="57EE94B2" w14:textId="77777777" w:rsidR="00D4780D" w:rsidRDefault="00D4780D">
      <w:pPr>
        <w:autoSpaceDE w:val="0"/>
        <w:autoSpaceDN w:val="0"/>
        <w:adjustRightInd w:val="0"/>
        <w:rPr>
          <w:sz w:val="20"/>
        </w:rPr>
      </w:pPr>
    </w:p>
    <w:p w14:paraId="76CB51FE" w14:textId="77777777" w:rsidR="00D4780D" w:rsidRDefault="00D4780D">
      <w:pPr>
        <w:autoSpaceDE w:val="0"/>
        <w:autoSpaceDN w:val="0"/>
        <w:adjustRightInd w:val="0"/>
        <w:jc w:val="center"/>
        <w:rPr>
          <w:b/>
          <w:sz w:val="20"/>
        </w:rPr>
      </w:pPr>
      <w:r>
        <w:rPr>
          <w:b/>
          <w:sz w:val="20"/>
        </w:rPr>
        <w:t>Data Element Summary</w:t>
      </w:r>
    </w:p>
    <w:p w14:paraId="71157B9A"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033A660"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1B1B821" w14:textId="77777777">
        <w:tblPrEx>
          <w:tblCellMar>
            <w:top w:w="0" w:type="dxa"/>
            <w:left w:w="0" w:type="dxa"/>
            <w:bottom w:w="0" w:type="dxa"/>
            <w:right w:w="0" w:type="dxa"/>
          </w:tblCellMar>
        </w:tblPrEx>
        <w:tc>
          <w:tcPr>
            <w:tcW w:w="1007" w:type="dxa"/>
            <w:tcBorders>
              <w:top w:val="nil"/>
              <w:left w:val="nil"/>
              <w:bottom w:val="nil"/>
              <w:right w:val="nil"/>
            </w:tcBorders>
          </w:tcPr>
          <w:p w14:paraId="38828C37"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349DD92" w14:textId="77777777" w:rsidR="00D4780D" w:rsidRDefault="00D4780D">
            <w:pPr>
              <w:autoSpaceDE w:val="0"/>
              <w:autoSpaceDN w:val="0"/>
              <w:adjustRightInd w:val="0"/>
              <w:ind w:right="144"/>
              <w:jc w:val="center"/>
            </w:pPr>
            <w:r>
              <w:rPr>
                <w:b/>
                <w:sz w:val="20"/>
              </w:rPr>
              <w:t>N101</w:t>
            </w:r>
          </w:p>
        </w:tc>
        <w:tc>
          <w:tcPr>
            <w:tcW w:w="892" w:type="dxa"/>
            <w:tcBorders>
              <w:top w:val="nil"/>
              <w:left w:val="nil"/>
              <w:bottom w:val="nil"/>
              <w:right w:val="nil"/>
            </w:tcBorders>
          </w:tcPr>
          <w:p w14:paraId="43C5D75F" w14:textId="77777777" w:rsidR="00D4780D" w:rsidRDefault="00D4780D">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7E42D3C" w14:textId="77777777" w:rsidR="00D4780D" w:rsidRDefault="00D4780D">
            <w:pPr>
              <w:autoSpaceDE w:val="0"/>
              <w:autoSpaceDN w:val="0"/>
              <w:adjustRightInd w:val="0"/>
              <w:ind w:right="144"/>
            </w:pPr>
            <w:r>
              <w:rPr>
                <w:b/>
                <w:sz w:val="20"/>
              </w:rPr>
              <w:t>Entity Identifier Code</w:t>
            </w:r>
          </w:p>
        </w:tc>
        <w:tc>
          <w:tcPr>
            <w:tcW w:w="432" w:type="dxa"/>
            <w:tcBorders>
              <w:top w:val="nil"/>
              <w:left w:val="nil"/>
              <w:bottom w:val="nil"/>
              <w:right w:val="nil"/>
            </w:tcBorders>
          </w:tcPr>
          <w:p w14:paraId="27A8197C"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76E676D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26A43A5" w14:textId="77777777" w:rsidR="00D4780D" w:rsidRDefault="00D4780D">
            <w:pPr>
              <w:autoSpaceDE w:val="0"/>
              <w:autoSpaceDN w:val="0"/>
              <w:adjustRightInd w:val="0"/>
              <w:ind w:right="144"/>
            </w:pPr>
            <w:r>
              <w:rPr>
                <w:b/>
                <w:sz w:val="20"/>
              </w:rPr>
              <w:t>ID 2/3</w:t>
            </w:r>
          </w:p>
        </w:tc>
      </w:tr>
      <w:tr w:rsidR="00000000" w14:paraId="4ED9C0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F1A3C1"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62404D2" w14:textId="77777777" w:rsidR="00D4780D" w:rsidRDefault="00D4780D">
            <w:pPr>
              <w:autoSpaceDE w:val="0"/>
              <w:autoSpaceDN w:val="0"/>
              <w:adjustRightInd w:val="0"/>
              <w:ind w:right="144"/>
            </w:pPr>
            <w:r>
              <w:rPr>
                <w:sz w:val="20"/>
              </w:rPr>
              <w:t>Code identifying an organizational entity, a physical location, property or an individual</w:t>
            </w:r>
          </w:p>
        </w:tc>
      </w:tr>
      <w:tr w:rsidR="00000000" w14:paraId="7923CC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C3BAF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9E8B1A7" w14:textId="77777777" w:rsidR="00D4780D" w:rsidRDefault="00D4780D">
            <w:pPr>
              <w:autoSpaceDE w:val="0"/>
              <w:autoSpaceDN w:val="0"/>
              <w:adjustRightInd w:val="0"/>
              <w:ind w:right="144"/>
            </w:pPr>
            <w:r>
              <w:rPr>
                <w:sz w:val="20"/>
              </w:rPr>
              <w:t>8S</w:t>
            </w:r>
          </w:p>
        </w:tc>
        <w:tc>
          <w:tcPr>
            <w:tcW w:w="144" w:type="dxa"/>
            <w:tcBorders>
              <w:top w:val="nil"/>
              <w:left w:val="nil"/>
              <w:bottom w:val="nil"/>
              <w:right w:val="nil"/>
            </w:tcBorders>
          </w:tcPr>
          <w:p w14:paraId="6EF453A5"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E39C413" w14:textId="77777777" w:rsidR="00D4780D" w:rsidRDefault="00D4780D">
            <w:pPr>
              <w:autoSpaceDE w:val="0"/>
              <w:autoSpaceDN w:val="0"/>
              <w:adjustRightInd w:val="0"/>
              <w:ind w:right="144"/>
            </w:pPr>
            <w:r>
              <w:rPr>
                <w:sz w:val="20"/>
              </w:rPr>
              <w:t>Consumer Service Provider (CSP)</w:t>
            </w:r>
          </w:p>
        </w:tc>
      </w:tr>
      <w:tr w:rsidR="00000000" w14:paraId="4DD6A5C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640637"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14F64B1" w14:textId="77777777" w:rsidR="00D4780D" w:rsidRDefault="00D4780D">
            <w:pPr>
              <w:autoSpaceDE w:val="0"/>
              <w:autoSpaceDN w:val="0"/>
              <w:adjustRightInd w:val="0"/>
              <w:ind w:right="144"/>
            </w:pPr>
            <w:r>
              <w:rPr>
                <w:sz w:val="20"/>
              </w:rPr>
              <w:t>Transmission Distribution Service Provider (TDSP)</w:t>
            </w:r>
          </w:p>
        </w:tc>
      </w:tr>
      <w:tr w:rsidR="00000000" w14:paraId="40E815E2" w14:textId="77777777">
        <w:tblPrEx>
          <w:tblCellMar>
            <w:top w:w="0" w:type="dxa"/>
            <w:left w:w="0" w:type="dxa"/>
            <w:bottom w:w="0" w:type="dxa"/>
            <w:right w:w="0" w:type="dxa"/>
          </w:tblCellMar>
        </w:tblPrEx>
        <w:tc>
          <w:tcPr>
            <w:tcW w:w="1007" w:type="dxa"/>
            <w:tcBorders>
              <w:top w:val="nil"/>
              <w:left w:val="nil"/>
              <w:bottom w:val="nil"/>
              <w:right w:val="nil"/>
            </w:tcBorders>
          </w:tcPr>
          <w:p w14:paraId="3EA1B395"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5C732621" w14:textId="77777777" w:rsidR="00D4780D" w:rsidRDefault="00D4780D">
            <w:pPr>
              <w:autoSpaceDE w:val="0"/>
              <w:autoSpaceDN w:val="0"/>
              <w:adjustRightInd w:val="0"/>
              <w:ind w:right="144"/>
              <w:jc w:val="center"/>
            </w:pPr>
            <w:r>
              <w:rPr>
                <w:b/>
                <w:sz w:val="20"/>
              </w:rPr>
              <w:t>N102</w:t>
            </w:r>
          </w:p>
        </w:tc>
        <w:tc>
          <w:tcPr>
            <w:tcW w:w="892" w:type="dxa"/>
            <w:tcBorders>
              <w:top w:val="nil"/>
              <w:left w:val="nil"/>
              <w:bottom w:val="nil"/>
              <w:right w:val="nil"/>
            </w:tcBorders>
          </w:tcPr>
          <w:p w14:paraId="488AB95F" w14:textId="77777777" w:rsidR="00D4780D" w:rsidRDefault="00D4780D">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CF6553F" w14:textId="77777777" w:rsidR="00D4780D" w:rsidRDefault="00D4780D">
            <w:pPr>
              <w:autoSpaceDE w:val="0"/>
              <w:autoSpaceDN w:val="0"/>
              <w:adjustRightInd w:val="0"/>
              <w:ind w:right="144"/>
            </w:pPr>
            <w:r>
              <w:rPr>
                <w:b/>
                <w:sz w:val="20"/>
              </w:rPr>
              <w:t>Name</w:t>
            </w:r>
          </w:p>
        </w:tc>
        <w:tc>
          <w:tcPr>
            <w:tcW w:w="432" w:type="dxa"/>
            <w:tcBorders>
              <w:top w:val="nil"/>
              <w:left w:val="nil"/>
              <w:bottom w:val="nil"/>
              <w:right w:val="nil"/>
            </w:tcBorders>
          </w:tcPr>
          <w:p w14:paraId="6130FC4B"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2F4BC21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8625F20" w14:textId="77777777" w:rsidR="00D4780D" w:rsidRDefault="00D4780D">
            <w:pPr>
              <w:autoSpaceDE w:val="0"/>
              <w:autoSpaceDN w:val="0"/>
              <w:adjustRightInd w:val="0"/>
              <w:ind w:right="144"/>
            </w:pPr>
            <w:r>
              <w:rPr>
                <w:b/>
                <w:sz w:val="20"/>
              </w:rPr>
              <w:t>AN 1/60</w:t>
            </w:r>
          </w:p>
        </w:tc>
      </w:tr>
      <w:tr w:rsidR="00000000" w14:paraId="367A4B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9C4EFA"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18E986C" w14:textId="77777777" w:rsidR="00D4780D" w:rsidRDefault="00D4780D">
            <w:pPr>
              <w:autoSpaceDE w:val="0"/>
              <w:autoSpaceDN w:val="0"/>
              <w:adjustRightInd w:val="0"/>
              <w:ind w:right="144"/>
            </w:pPr>
            <w:r>
              <w:rPr>
                <w:sz w:val="20"/>
              </w:rPr>
              <w:t>Free-form name</w:t>
            </w:r>
          </w:p>
        </w:tc>
      </w:tr>
      <w:tr w:rsidR="00000000" w14:paraId="411885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B49558"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06D1FE61" w14:textId="77777777" w:rsidR="00D4780D" w:rsidRDefault="00D4780D">
            <w:pPr>
              <w:autoSpaceDE w:val="0"/>
              <w:autoSpaceDN w:val="0"/>
              <w:adjustRightInd w:val="0"/>
              <w:ind w:right="144"/>
            </w:pPr>
            <w:r>
              <w:rPr>
                <w:sz w:val="20"/>
              </w:rPr>
              <w:t>TDSP Name</w:t>
            </w:r>
          </w:p>
        </w:tc>
      </w:tr>
      <w:tr w:rsidR="00000000" w14:paraId="27F31620" w14:textId="77777777">
        <w:tblPrEx>
          <w:tblCellMar>
            <w:top w:w="0" w:type="dxa"/>
            <w:left w:w="0" w:type="dxa"/>
            <w:bottom w:w="0" w:type="dxa"/>
            <w:right w:w="0" w:type="dxa"/>
          </w:tblCellMar>
        </w:tblPrEx>
        <w:tc>
          <w:tcPr>
            <w:tcW w:w="1007" w:type="dxa"/>
            <w:tcBorders>
              <w:top w:val="nil"/>
              <w:left w:val="nil"/>
              <w:bottom w:val="nil"/>
              <w:right w:val="nil"/>
            </w:tcBorders>
          </w:tcPr>
          <w:p w14:paraId="64C8B33C"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02910168" w14:textId="77777777" w:rsidR="00D4780D" w:rsidRDefault="00D4780D">
            <w:pPr>
              <w:autoSpaceDE w:val="0"/>
              <w:autoSpaceDN w:val="0"/>
              <w:adjustRightInd w:val="0"/>
              <w:ind w:right="144"/>
              <w:jc w:val="center"/>
            </w:pPr>
            <w:r>
              <w:rPr>
                <w:b/>
                <w:sz w:val="20"/>
              </w:rPr>
              <w:t>N103</w:t>
            </w:r>
          </w:p>
        </w:tc>
        <w:tc>
          <w:tcPr>
            <w:tcW w:w="892" w:type="dxa"/>
            <w:tcBorders>
              <w:top w:val="nil"/>
              <w:left w:val="nil"/>
              <w:bottom w:val="nil"/>
              <w:right w:val="nil"/>
            </w:tcBorders>
          </w:tcPr>
          <w:p w14:paraId="0FEFA8E2" w14:textId="77777777" w:rsidR="00D4780D" w:rsidRDefault="00D4780D">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82E9F1F" w14:textId="77777777" w:rsidR="00D4780D" w:rsidRDefault="00D4780D">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F9B61DF"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77067A5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E90E6CD" w14:textId="77777777" w:rsidR="00D4780D" w:rsidRDefault="00D4780D">
            <w:pPr>
              <w:autoSpaceDE w:val="0"/>
              <w:autoSpaceDN w:val="0"/>
              <w:adjustRightInd w:val="0"/>
              <w:ind w:right="144"/>
            </w:pPr>
            <w:r>
              <w:rPr>
                <w:b/>
                <w:sz w:val="20"/>
              </w:rPr>
              <w:t>ID 1/2</w:t>
            </w:r>
          </w:p>
        </w:tc>
      </w:tr>
      <w:tr w:rsidR="00000000" w14:paraId="3090C1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A4805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8DBBA8E" w14:textId="77777777" w:rsidR="00D4780D" w:rsidRDefault="00D4780D">
            <w:pPr>
              <w:autoSpaceDE w:val="0"/>
              <w:autoSpaceDN w:val="0"/>
              <w:adjustRightInd w:val="0"/>
              <w:ind w:right="144"/>
            </w:pPr>
            <w:r>
              <w:rPr>
                <w:sz w:val="20"/>
              </w:rPr>
              <w:t>Code designating the system/method of code structure used for Identification Code (67)</w:t>
            </w:r>
          </w:p>
        </w:tc>
      </w:tr>
      <w:tr w:rsidR="00000000" w14:paraId="2BAB82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5F75D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53813CB" w14:textId="77777777" w:rsidR="00D4780D" w:rsidRDefault="00D4780D">
            <w:pPr>
              <w:autoSpaceDE w:val="0"/>
              <w:autoSpaceDN w:val="0"/>
              <w:adjustRightInd w:val="0"/>
              <w:ind w:right="144"/>
            </w:pPr>
            <w:r>
              <w:rPr>
                <w:sz w:val="20"/>
              </w:rPr>
              <w:t>1</w:t>
            </w:r>
          </w:p>
        </w:tc>
        <w:tc>
          <w:tcPr>
            <w:tcW w:w="144" w:type="dxa"/>
            <w:tcBorders>
              <w:top w:val="nil"/>
              <w:left w:val="nil"/>
              <w:bottom w:val="nil"/>
              <w:right w:val="nil"/>
            </w:tcBorders>
          </w:tcPr>
          <w:p w14:paraId="435C1B0D"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F86A66D" w14:textId="77777777" w:rsidR="00D4780D" w:rsidRDefault="00D4780D">
            <w:pPr>
              <w:autoSpaceDE w:val="0"/>
              <w:autoSpaceDN w:val="0"/>
              <w:adjustRightInd w:val="0"/>
              <w:ind w:right="144"/>
            </w:pPr>
            <w:r>
              <w:rPr>
                <w:sz w:val="20"/>
              </w:rPr>
              <w:t>D-U-N-S Number, Dun &amp; Bradstreet</w:t>
            </w:r>
          </w:p>
        </w:tc>
      </w:tr>
      <w:tr w:rsidR="00000000" w14:paraId="753479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AFFB1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34032D1" w14:textId="77777777" w:rsidR="00D4780D" w:rsidRDefault="00D4780D">
            <w:pPr>
              <w:autoSpaceDE w:val="0"/>
              <w:autoSpaceDN w:val="0"/>
              <w:adjustRightInd w:val="0"/>
              <w:ind w:right="144"/>
            </w:pPr>
            <w:r>
              <w:rPr>
                <w:sz w:val="20"/>
              </w:rPr>
              <w:t>9</w:t>
            </w:r>
          </w:p>
        </w:tc>
        <w:tc>
          <w:tcPr>
            <w:tcW w:w="144" w:type="dxa"/>
            <w:tcBorders>
              <w:top w:val="nil"/>
              <w:left w:val="nil"/>
              <w:bottom w:val="nil"/>
              <w:right w:val="nil"/>
            </w:tcBorders>
          </w:tcPr>
          <w:p w14:paraId="20EA3BD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5067E9F" w14:textId="77777777" w:rsidR="00D4780D" w:rsidRDefault="00D4780D">
            <w:pPr>
              <w:autoSpaceDE w:val="0"/>
              <w:autoSpaceDN w:val="0"/>
              <w:adjustRightInd w:val="0"/>
              <w:ind w:right="144"/>
            </w:pPr>
            <w:r>
              <w:rPr>
                <w:sz w:val="20"/>
              </w:rPr>
              <w:t>D-U-N-S+4, D-U-N-S Number with Four Character Suffix</w:t>
            </w:r>
          </w:p>
        </w:tc>
      </w:tr>
      <w:tr w:rsidR="00000000" w14:paraId="17B2FB52" w14:textId="77777777">
        <w:tblPrEx>
          <w:tblCellMar>
            <w:top w:w="0" w:type="dxa"/>
            <w:left w:w="0" w:type="dxa"/>
            <w:bottom w:w="0" w:type="dxa"/>
            <w:right w:w="0" w:type="dxa"/>
          </w:tblCellMar>
        </w:tblPrEx>
        <w:tc>
          <w:tcPr>
            <w:tcW w:w="1007" w:type="dxa"/>
            <w:tcBorders>
              <w:top w:val="nil"/>
              <w:left w:val="nil"/>
              <w:bottom w:val="nil"/>
              <w:right w:val="nil"/>
            </w:tcBorders>
          </w:tcPr>
          <w:p w14:paraId="7929A245"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4D431A31" w14:textId="77777777" w:rsidR="00D4780D" w:rsidRDefault="00D4780D">
            <w:pPr>
              <w:autoSpaceDE w:val="0"/>
              <w:autoSpaceDN w:val="0"/>
              <w:adjustRightInd w:val="0"/>
              <w:ind w:right="144"/>
              <w:jc w:val="center"/>
            </w:pPr>
            <w:r>
              <w:rPr>
                <w:b/>
                <w:sz w:val="20"/>
              </w:rPr>
              <w:t>N104</w:t>
            </w:r>
          </w:p>
        </w:tc>
        <w:tc>
          <w:tcPr>
            <w:tcW w:w="892" w:type="dxa"/>
            <w:tcBorders>
              <w:top w:val="nil"/>
              <w:left w:val="nil"/>
              <w:bottom w:val="nil"/>
              <w:right w:val="nil"/>
            </w:tcBorders>
          </w:tcPr>
          <w:p w14:paraId="22509DA6" w14:textId="77777777" w:rsidR="00D4780D" w:rsidRDefault="00D4780D">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9BCA69A" w14:textId="77777777" w:rsidR="00D4780D" w:rsidRDefault="00D4780D">
            <w:pPr>
              <w:autoSpaceDE w:val="0"/>
              <w:autoSpaceDN w:val="0"/>
              <w:adjustRightInd w:val="0"/>
              <w:ind w:right="144"/>
            </w:pPr>
            <w:r>
              <w:rPr>
                <w:b/>
                <w:sz w:val="20"/>
              </w:rPr>
              <w:t>Identification Code</w:t>
            </w:r>
          </w:p>
        </w:tc>
        <w:tc>
          <w:tcPr>
            <w:tcW w:w="432" w:type="dxa"/>
            <w:tcBorders>
              <w:top w:val="nil"/>
              <w:left w:val="nil"/>
              <w:bottom w:val="nil"/>
              <w:right w:val="nil"/>
            </w:tcBorders>
          </w:tcPr>
          <w:p w14:paraId="25500563"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09EB7D96"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A3D9612" w14:textId="77777777" w:rsidR="00D4780D" w:rsidRDefault="00D4780D">
            <w:pPr>
              <w:autoSpaceDE w:val="0"/>
              <w:autoSpaceDN w:val="0"/>
              <w:adjustRightInd w:val="0"/>
              <w:ind w:right="144"/>
            </w:pPr>
            <w:r>
              <w:rPr>
                <w:b/>
                <w:sz w:val="20"/>
              </w:rPr>
              <w:t>AN 2/80</w:t>
            </w:r>
          </w:p>
        </w:tc>
      </w:tr>
      <w:tr w:rsidR="00000000" w14:paraId="2FD03E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6036E8"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E272C03" w14:textId="77777777" w:rsidR="00D4780D" w:rsidRDefault="00D4780D">
            <w:pPr>
              <w:autoSpaceDE w:val="0"/>
              <w:autoSpaceDN w:val="0"/>
              <w:adjustRightInd w:val="0"/>
              <w:ind w:right="144"/>
            </w:pPr>
            <w:r>
              <w:rPr>
                <w:sz w:val="20"/>
              </w:rPr>
              <w:t>Code identifying a party or other code</w:t>
            </w:r>
          </w:p>
        </w:tc>
      </w:tr>
      <w:tr w:rsidR="00000000" w14:paraId="01D7FC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03B5B8"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205F449D" w14:textId="77777777" w:rsidR="00D4780D" w:rsidRDefault="00D4780D">
            <w:pPr>
              <w:autoSpaceDE w:val="0"/>
              <w:autoSpaceDN w:val="0"/>
              <w:adjustRightInd w:val="0"/>
              <w:ind w:right="144"/>
            </w:pPr>
            <w:r>
              <w:rPr>
                <w:sz w:val="20"/>
              </w:rPr>
              <w:t>TDSP D-U-N-S Number or D-U-N-S + 4 Number</w:t>
            </w:r>
          </w:p>
        </w:tc>
      </w:tr>
      <w:tr w:rsidR="00000000" w14:paraId="5FD930E0" w14:textId="77777777">
        <w:tblPrEx>
          <w:tblCellMar>
            <w:top w:w="0" w:type="dxa"/>
            <w:left w:w="0" w:type="dxa"/>
            <w:bottom w:w="0" w:type="dxa"/>
            <w:right w:w="0" w:type="dxa"/>
          </w:tblCellMar>
        </w:tblPrEx>
        <w:tc>
          <w:tcPr>
            <w:tcW w:w="1007" w:type="dxa"/>
            <w:tcBorders>
              <w:top w:val="nil"/>
              <w:left w:val="nil"/>
              <w:bottom w:val="nil"/>
              <w:right w:val="nil"/>
            </w:tcBorders>
          </w:tcPr>
          <w:p w14:paraId="560530D1"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02EB612" w14:textId="77777777" w:rsidR="00D4780D" w:rsidRDefault="00D4780D">
            <w:pPr>
              <w:autoSpaceDE w:val="0"/>
              <w:autoSpaceDN w:val="0"/>
              <w:adjustRightInd w:val="0"/>
              <w:ind w:right="144"/>
              <w:jc w:val="center"/>
            </w:pPr>
            <w:r>
              <w:rPr>
                <w:b/>
                <w:sz w:val="20"/>
              </w:rPr>
              <w:t>N106</w:t>
            </w:r>
          </w:p>
        </w:tc>
        <w:tc>
          <w:tcPr>
            <w:tcW w:w="892" w:type="dxa"/>
            <w:tcBorders>
              <w:top w:val="nil"/>
              <w:left w:val="nil"/>
              <w:bottom w:val="nil"/>
              <w:right w:val="nil"/>
            </w:tcBorders>
          </w:tcPr>
          <w:p w14:paraId="3B0B897C" w14:textId="77777777" w:rsidR="00D4780D" w:rsidRDefault="00D4780D">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4A635AF" w14:textId="77777777" w:rsidR="00D4780D" w:rsidRDefault="00D4780D">
            <w:pPr>
              <w:autoSpaceDE w:val="0"/>
              <w:autoSpaceDN w:val="0"/>
              <w:adjustRightInd w:val="0"/>
              <w:ind w:right="144"/>
            </w:pPr>
            <w:r>
              <w:rPr>
                <w:b/>
                <w:sz w:val="20"/>
              </w:rPr>
              <w:t>Entity Identifier Code</w:t>
            </w:r>
          </w:p>
        </w:tc>
        <w:tc>
          <w:tcPr>
            <w:tcW w:w="432" w:type="dxa"/>
            <w:tcBorders>
              <w:top w:val="nil"/>
              <w:left w:val="nil"/>
              <w:bottom w:val="nil"/>
              <w:right w:val="nil"/>
            </w:tcBorders>
          </w:tcPr>
          <w:p w14:paraId="37665A09"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6C98CE7A"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D361BE7" w14:textId="77777777" w:rsidR="00D4780D" w:rsidRDefault="00D4780D">
            <w:pPr>
              <w:autoSpaceDE w:val="0"/>
              <w:autoSpaceDN w:val="0"/>
              <w:adjustRightInd w:val="0"/>
              <w:ind w:right="144"/>
            </w:pPr>
            <w:r>
              <w:rPr>
                <w:b/>
                <w:sz w:val="20"/>
              </w:rPr>
              <w:t>ID 2/3</w:t>
            </w:r>
          </w:p>
        </w:tc>
      </w:tr>
      <w:tr w:rsidR="00000000" w14:paraId="1B8DB2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34F7EA"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D178D1F" w14:textId="77777777" w:rsidR="00D4780D" w:rsidRDefault="00D4780D">
            <w:pPr>
              <w:autoSpaceDE w:val="0"/>
              <w:autoSpaceDN w:val="0"/>
              <w:adjustRightInd w:val="0"/>
              <w:ind w:right="144"/>
            </w:pPr>
            <w:r>
              <w:rPr>
                <w:sz w:val="20"/>
              </w:rPr>
              <w:t>Code identifying an organizational entity, a physical location, property or an individual</w:t>
            </w:r>
          </w:p>
        </w:tc>
      </w:tr>
      <w:tr w:rsidR="00000000" w14:paraId="56E2B7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F9795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EB09DEC" w14:textId="77777777" w:rsidR="00D4780D" w:rsidRDefault="00D4780D">
            <w:pPr>
              <w:autoSpaceDE w:val="0"/>
              <w:autoSpaceDN w:val="0"/>
              <w:adjustRightInd w:val="0"/>
              <w:ind w:right="144"/>
            </w:pPr>
            <w:r>
              <w:rPr>
                <w:sz w:val="20"/>
              </w:rPr>
              <w:t>41</w:t>
            </w:r>
          </w:p>
        </w:tc>
        <w:tc>
          <w:tcPr>
            <w:tcW w:w="144" w:type="dxa"/>
            <w:tcBorders>
              <w:top w:val="nil"/>
              <w:left w:val="nil"/>
              <w:bottom w:val="nil"/>
              <w:right w:val="nil"/>
            </w:tcBorders>
          </w:tcPr>
          <w:p w14:paraId="08A7641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8B79BDA" w14:textId="77777777" w:rsidR="00D4780D" w:rsidRDefault="00D4780D">
            <w:pPr>
              <w:autoSpaceDE w:val="0"/>
              <w:autoSpaceDN w:val="0"/>
              <w:adjustRightInd w:val="0"/>
              <w:ind w:right="144"/>
            </w:pPr>
            <w:r>
              <w:rPr>
                <w:sz w:val="20"/>
              </w:rPr>
              <w:t>Submitter</w:t>
            </w:r>
          </w:p>
        </w:tc>
      </w:tr>
    </w:tbl>
    <w:p w14:paraId="52A04079"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82" w:name="book7"/>
      <w:bookmarkEnd w:id="182"/>
      <w:r>
        <w:rPr>
          <w:b/>
          <w:sz w:val="20"/>
        </w:rPr>
        <w:tab/>
        <w:t>Segment:</w:t>
      </w:r>
      <w:r>
        <w:rPr>
          <w:b/>
          <w:sz w:val="20"/>
        </w:rPr>
        <w:tab/>
      </w:r>
      <w:r>
        <w:rPr>
          <w:b/>
          <w:sz w:val="40"/>
        </w:rPr>
        <w:t xml:space="preserve">N1 </w:t>
      </w:r>
      <w:r>
        <w:rPr>
          <w:b/>
          <w:sz w:val="20"/>
        </w:rPr>
        <w:t>Name (ERCOT)</w:t>
      </w:r>
    </w:p>
    <w:p w14:paraId="68D640D0"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E816A1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5D0D2B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730C42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4E291F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306A3BF"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party by type of organization, name, and code</w:t>
      </w:r>
    </w:p>
    <w:p w14:paraId="50C4A94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39E1EC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040F449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8C6D9E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This segment, used alone, provides the most efficient method of providing organizational identification. To obtain this efficiency the "ID Code" (N104) must provide a key to the table maintained by the transaction processing party.</w:t>
      </w:r>
    </w:p>
    <w:p w14:paraId="5FA146B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w:t>
      </w:r>
      <w:r>
        <w:rPr>
          <w:sz w:val="20"/>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F268A8" w14:textId="77777777">
        <w:tblPrEx>
          <w:tblCellMar>
            <w:top w:w="0" w:type="dxa"/>
            <w:left w:w="0" w:type="dxa"/>
            <w:bottom w:w="0" w:type="dxa"/>
            <w:right w:w="0" w:type="dxa"/>
          </w:tblCellMar>
        </w:tblPrEx>
        <w:tc>
          <w:tcPr>
            <w:tcW w:w="1944" w:type="dxa"/>
            <w:tcBorders>
              <w:top w:val="nil"/>
              <w:left w:val="nil"/>
              <w:bottom w:val="nil"/>
              <w:right w:val="nil"/>
            </w:tcBorders>
          </w:tcPr>
          <w:p w14:paraId="49236467"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6DCF8F8B"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4EC2B651" w14:textId="77777777" w:rsidR="00D4780D" w:rsidRDefault="00D4780D">
            <w:pPr>
              <w:autoSpaceDE w:val="0"/>
              <w:autoSpaceDN w:val="0"/>
              <w:adjustRightInd w:val="0"/>
              <w:ind w:right="144"/>
              <w:rPr>
                <w:sz w:val="20"/>
              </w:rPr>
            </w:pPr>
            <w:r>
              <w:rPr>
                <w:sz w:val="20"/>
              </w:rPr>
              <w:t>Required</w:t>
            </w:r>
          </w:p>
          <w:p w14:paraId="1ED90DC8" w14:textId="77777777" w:rsidR="00D4780D" w:rsidRDefault="00D4780D">
            <w:pPr>
              <w:autoSpaceDE w:val="0"/>
              <w:autoSpaceDN w:val="0"/>
              <w:adjustRightInd w:val="0"/>
              <w:ind w:right="144"/>
            </w:pPr>
          </w:p>
        </w:tc>
      </w:tr>
      <w:tr w:rsidR="00000000" w14:paraId="40B117CC" w14:textId="77777777">
        <w:tblPrEx>
          <w:tblCellMar>
            <w:top w:w="0" w:type="dxa"/>
            <w:left w:w="0" w:type="dxa"/>
            <w:bottom w:w="0" w:type="dxa"/>
            <w:right w:w="0" w:type="dxa"/>
          </w:tblCellMar>
        </w:tblPrEx>
        <w:tc>
          <w:tcPr>
            <w:tcW w:w="1944" w:type="dxa"/>
            <w:tcBorders>
              <w:top w:val="nil"/>
              <w:left w:val="nil"/>
              <w:bottom w:val="nil"/>
              <w:right w:val="nil"/>
            </w:tcBorders>
          </w:tcPr>
          <w:p w14:paraId="79A5B4F1" w14:textId="77777777" w:rsidR="00D4780D" w:rsidRDefault="00D4780D">
            <w:pPr>
              <w:autoSpaceDE w:val="0"/>
              <w:autoSpaceDN w:val="0"/>
              <w:adjustRightInd w:val="0"/>
              <w:ind w:right="144"/>
            </w:pPr>
          </w:p>
        </w:tc>
        <w:tc>
          <w:tcPr>
            <w:tcW w:w="216" w:type="dxa"/>
            <w:tcBorders>
              <w:top w:val="nil"/>
              <w:left w:val="nil"/>
              <w:bottom w:val="nil"/>
              <w:right w:val="nil"/>
            </w:tcBorders>
          </w:tcPr>
          <w:p w14:paraId="651B7F6E"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6AF47ECB" w14:textId="77777777" w:rsidR="00D4780D" w:rsidRDefault="00D4780D">
            <w:pPr>
              <w:autoSpaceDE w:val="0"/>
              <w:autoSpaceDN w:val="0"/>
              <w:adjustRightInd w:val="0"/>
              <w:ind w:right="144"/>
            </w:pPr>
            <w:r>
              <w:rPr>
                <w:sz w:val="20"/>
              </w:rPr>
              <w:t>N1~AY~ERCOT~1~183529049~~40</w:t>
            </w:r>
          </w:p>
        </w:tc>
      </w:tr>
    </w:tbl>
    <w:p w14:paraId="64EAD63B" w14:textId="77777777" w:rsidR="00D4780D" w:rsidRDefault="00D4780D">
      <w:pPr>
        <w:autoSpaceDE w:val="0"/>
        <w:autoSpaceDN w:val="0"/>
        <w:adjustRightInd w:val="0"/>
        <w:rPr>
          <w:sz w:val="20"/>
        </w:rPr>
      </w:pPr>
    </w:p>
    <w:p w14:paraId="20298F92" w14:textId="77777777" w:rsidR="00D4780D" w:rsidRDefault="00D4780D">
      <w:pPr>
        <w:autoSpaceDE w:val="0"/>
        <w:autoSpaceDN w:val="0"/>
        <w:adjustRightInd w:val="0"/>
        <w:jc w:val="center"/>
        <w:rPr>
          <w:b/>
          <w:sz w:val="20"/>
        </w:rPr>
      </w:pPr>
      <w:r>
        <w:rPr>
          <w:b/>
          <w:sz w:val="20"/>
        </w:rPr>
        <w:t>Data Element Summary</w:t>
      </w:r>
    </w:p>
    <w:p w14:paraId="75758A5C"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49DFB6"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D49F9EF" w14:textId="77777777">
        <w:tblPrEx>
          <w:tblCellMar>
            <w:top w:w="0" w:type="dxa"/>
            <w:left w:w="0" w:type="dxa"/>
            <w:bottom w:w="0" w:type="dxa"/>
            <w:right w:w="0" w:type="dxa"/>
          </w:tblCellMar>
        </w:tblPrEx>
        <w:tc>
          <w:tcPr>
            <w:tcW w:w="1007" w:type="dxa"/>
            <w:tcBorders>
              <w:top w:val="nil"/>
              <w:left w:val="nil"/>
              <w:bottom w:val="nil"/>
              <w:right w:val="nil"/>
            </w:tcBorders>
          </w:tcPr>
          <w:p w14:paraId="62181F5C"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77E8E2" w14:textId="77777777" w:rsidR="00D4780D" w:rsidRDefault="00D4780D">
            <w:pPr>
              <w:autoSpaceDE w:val="0"/>
              <w:autoSpaceDN w:val="0"/>
              <w:adjustRightInd w:val="0"/>
              <w:ind w:right="144"/>
              <w:jc w:val="center"/>
            </w:pPr>
            <w:r>
              <w:rPr>
                <w:b/>
                <w:sz w:val="20"/>
              </w:rPr>
              <w:t>N101</w:t>
            </w:r>
          </w:p>
        </w:tc>
        <w:tc>
          <w:tcPr>
            <w:tcW w:w="892" w:type="dxa"/>
            <w:tcBorders>
              <w:top w:val="nil"/>
              <w:left w:val="nil"/>
              <w:bottom w:val="nil"/>
              <w:right w:val="nil"/>
            </w:tcBorders>
          </w:tcPr>
          <w:p w14:paraId="5D2E057C" w14:textId="77777777" w:rsidR="00D4780D" w:rsidRDefault="00D4780D">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99548A7" w14:textId="77777777" w:rsidR="00D4780D" w:rsidRDefault="00D4780D">
            <w:pPr>
              <w:autoSpaceDE w:val="0"/>
              <w:autoSpaceDN w:val="0"/>
              <w:adjustRightInd w:val="0"/>
              <w:ind w:right="144"/>
            </w:pPr>
            <w:r>
              <w:rPr>
                <w:b/>
                <w:sz w:val="20"/>
              </w:rPr>
              <w:t>Entity Identifier Code</w:t>
            </w:r>
          </w:p>
        </w:tc>
        <w:tc>
          <w:tcPr>
            <w:tcW w:w="432" w:type="dxa"/>
            <w:tcBorders>
              <w:top w:val="nil"/>
              <w:left w:val="nil"/>
              <w:bottom w:val="nil"/>
              <w:right w:val="nil"/>
            </w:tcBorders>
          </w:tcPr>
          <w:p w14:paraId="7F110A01"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BB9B250"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DFA7AE9" w14:textId="77777777" w:rsidR="00D4780D" w:rsidRDefault="00D4780D">
            <w:pPr>
              <w:autoSpaceDE w:val="0"/>
              <w:autoSpaceDN w:val="0"/>
              <w:adjustRightInd w:val="0"/>
              <w:ind w:right="144"/>
            </w:pPr>
            <w:r>
              <w:rPr>
                <w:b/>
                <w:sz w:val="20"/>
              </w:rPr>
              <w:t>ID 2/3</w:t>
            </w:r>
          </w:p>
        </w:tc>
      </w:tr>
      <w:tr w:rsidR="00000000" w14:paraId="19D40E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0635FF"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7B5227F6" w14:textId="77777777" w:rsidR="00D4780D" w:rsidRDefault="00D4780D">
            <w:pPr>
              <w:autoSpaceDE w:val="0"/>
              <w:autoSpaceDN w:val="0"/>
              <w:adjustRightInd w:val="0"/>
              <w:ind w:right="144"/>
            </w:pPr>
            <w:r>
              <w:rPr>
                <w:sz w:val="20"/>
              </w:rPr>
              <w:t>Code identifying an organizational entity, a physical location, property or an individual</w:t>
            </w:r>
          </w:p>
        </w:tc>
      </w:tr>
      <w:tr w:rsidR="00000000" w14:paraId="27171B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42703C"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AD892A6" w14:textId="77777777" w:rsidR="00D4780D" w:rsidRDefault="00D4780D">
            <w:pPr>
              <w:autoSpaceDE w:val="0"/>
              <w:autoSpaceDN w:val="0"/>
              <w:adjustRightInd w:val="0"/>
              <w:ind w:right="144"/>
            </w:pPr>
            <w:r>
              <w:rPr>
                <w:sz w:val="20"/>
              </w:rPr>
              <w:t>AY</w:t>
            </w:r>
          </w:p>
        </w:tc>
        <w:tc>
          <w:tcPr>
            <w:tcW w:w="144" w:type="dxa"/>
            <w:tcBorders>
              <w:top w:val="nil"/>
              <w:left w:val="nil"/>
              <w:bottom w:val="nil"/>
              <w:right w:val="nil"/>
            </w:tcBorders>
          </w:tcPr>
          <w:p w14:paraId="717ED706"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A0BF086" w14:textId="77777777" w:rsidR="00D4780D" w:rsidRDefault="00D4780D">
            <w:pPr>
              <w:autoSpaceDE w:val="0"/>
              <w:autoSpaceDN w:val="0"/>
              <w:adjustRightInd w:val="0"/>
              <w:ind w:right="144"/>
            </w:pPr>
            <w:r>
              <w:rPr>
                <w:sz w:val="20"/>
              </w:rPr>
              <w:t>Clearinghouse</w:t>
            </w:r>
          </w:p>
        </w:tc>
      </w:tr>
      <w:tr w:rsidR="00000000" w14:paraId="092B34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87AB29"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BBE28AC" w14:textId="77777777" w:rsidR="00D4780D" w:rsidRDefault="00D4780D">
            <w:pPr>
              <w:autoSpaceDE w:val="0"/>
              <w:autoSpaceDN w:val="0"/>
              <w:adjustRightInd w:val="0"/>
              <w:ind w:right="144"/>
            </w:pPr>
            <w:r>
              <w:rPr>
                <w:sz w:val="20"/>
              </w:rPr>
              <w:t>ERCOT</w:t>
            </w:r>
          </w:p>
        </w:tc>
      </w:tr>
      <w:tr w:rsidR="00000000" w14:paraId="1F0ED6A0" w14:textId="77777777">
        <w:tblPrEx>
          <w:tblCellMar>
            <w:top w:w="0" w:type="dxa"/>
            <w:left w:w="0" w:type="dxa"/>
            <w:bottom w:w="0" w:type="dxa"/>
            <w:right w:w="0" w:type="dxa"/>
          </w:tblCellMar>
        </w:tblPrEx>
        <w:tc>
          <w:tcPr>
            <w:tcW w:w="1007" w:type="dxa"/>
            <w:tcBorders>
              <w:top w:val="nil"/>
              <w:left w:val="nil"/>
              <w:bottom w:val="nil"/>
              <w:right w:val="nil"/>
            </w:tcBorders>
          </w:tcPr>
          <w:p w14:paraId="597A1585"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3B986DE0" w14:textId="77777777" w:rsidR="00D4780D" w:rsidRDefault="00D4780D">
            <w:pPr>
              <w:autoSpaceDE w:val="0"/>
              <w:autoSpaceDN w:val="0"/>
              <w:adjustRightInd w:val="0"/>
              <w:ind w:right="144"/>
              <w:jc w:val="center"/>
            </w:pPr>
            <w:r>
              <w:rPr>
                <w:b/>
                <w:sz w:val="20"/>
              </w:rPr>
              <w:t>N102</w:t>
            </w:r>
          </w:p>
        </w:tc>
        <w:tc>
          <w:tcPr>
            <w:tcW w:w="892" w:type="dxa"/>
            <w:tcBorders>
              <w:top w:val="nil"/>
              <w:left w:val="nil"/>
              <w:bottom w:val="nil"/>
              <w:right w:val="nil"/>
            </w:tcBorders>
          </w:tcPr>
          <w:p w14:paraId="61BC0D0E" w14:textId="77777777" w:rsidR="00D4780D" w:rsidRDefault="00D4780D">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64DB465" w14:textId="77777777" w:rsidR="00D4780D" w:rsidRDefault="00D4780D">
            <w:pPr>
              <w:autoSpaceDE w:val="0"/>
              <w:autoSpaceDN w:val="0"/>
              <w:adjustRightInd w:val="0"/>
              <w:ind w:right="144"/>
            </w:pPr>
            <w:r>
              <w:rPr>
                <w:b/>
                <w:sz w:val="20"/>
              </w:rPr>
              <w:t>Name</w:t>
            </w:r>
          </w:p>
        </w:tc>
        <w:tc>
          <w:tcPr>
            <w:tcW w:w="432" w:type="dxa"/>
            <w:tcBorders>
              <w:top w:val="nil"/>
              <w:left w:val="nil"/>
              <w:bottom w:val="nil"/>
              <w:right w:val="nil"/>
            </w:tcBorders>
          </w:tcPr>
          <w:p w14:paraId="6E0E4627"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34A6409A"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909264A" w14:textId="77777777" w:rsidR="00D4780D" w:rsidRDefault="00D4780D">
            <w:pPr>
              <w:autoSpaceDE w:val="0"/>
              <w:autoSpaceDN w:val="0"/>
              <w:adjustRightInd w:val="0"/>
              <w:ind w:right="144"/>
            </w:pPr>
            <w:r>
              <w:rPr>
                <w:b/>
                <w:sz w:val="20"/>
              </w:rPr>
              <w:t>AN 1/60</w:t>
            </w:r>
          </w:p>
        </w:tc>
      </w:tr>
      <w:tr w:rsidR="00000000" w14:paraId="710A6D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4C87A0"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DFBD43F" w14:textId="77777777" w:rsidR="00D4780D" w:rsidRDefault="00D4780D">
            <w:pPr>
              <w:autoSpaceDE w:val="0"/>
              <w:autoSpaceDN w:val="0"/>
              <w:adjustRightInd w:val="0"/>
              <w:ind w:right="144"/>
            </w:pPr>
            <w:r>
              <w:rPr>
                <w:sz w:val="20"/>
              </w:rPr>
              <w:t>Free-form name</w:t>
            </w:r>
          </w:p>
        </w:tc>
      </w:tr>
      <w:tr w:rsidR="00000000" w14:paraId="7E7BB3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26D185"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4440A160" w14:textId="77777777" w:rsidR="00D4780D" w:rsidRDefault="00D4780D">
            <w:pPr>
              <w:autoSpaceDE w:val="0"/>
              <w:autoSpaceDN w:val="0"/>
              <w:adjustRightInd w:val="0"/>
              <w:ind w:right="144"/>
            </w:pPr>
            <w:r>
              <w:rPr>
                <w:sz w:val="20"/>
              </w:rPr>
              <w:t>ERCOT Name</w:t>
            </w:r>
          </w:p>
        </w:tc>
      </w:tr>
      <w:tr w:rsidR="00000000" w14:paraId="2E502D1F" w14:textId="77777777">
        <w:tblPrEx>
          <w:tblCellMar>
            <w:top w:w="0" w:type="dxa"/>
            <w:left w:w="0" w:type="dxa"/>
            <w:bottom w:w="0" w:type="dxa"/>
            <w:right w:w="0" w:type="dxa"/>
          </w:tblCellMar>
        </w:tblPrEx>
        <w:tc>
          <w:tcPr>
            <w:tcW w:w="1007" w:type="dxa"/>
            <w:tcBorders>
              <w:top w:val="nil"/>
              <w:left w:val="nil"/>
              <w:bottom w:val="nil"/>
              <w:right w:val="nil"/>
            </w:tcBorders>
          </w:tcPr>
          <w:p w14:paraId="6A9C1E25"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023D4FEE" w14:textId="77777777" w:rsidR="00D4780D" w:rsidRDefault="00D4780D">
            <w:pPr>
              <w:autoSpaceDE w:val="0"/>
              <w:autoSpaceDN w:val="0"/>
              <w:adjustRightInd w:val="0"/>
              <w:ind w:right="144"/>
              <w:jc w:val="center"/>
            </w:pPr>
            <w:r>
              <w:rPr>
                <w:b/>
                <w:sz w:val="20"/>
              </w:rPr>
              <w:t>N103</w:t>
            </w:r>
          </w:p>
        </w:tc>
        <w:tc>
          <w:tcPr>
            <w:tcW w:w="892" w:type="dxa"/>
            <w:tcBorders>
              <w:top w:val="nil"/>
              <w:left w:val="nil"/>
              <w:bottom w:val="nil"/>
              <w:right w:val="nil"/>
            </w:tcBorders>
          </w:tcPr>
          <w:p w14:paraId="053012D0" w14:textId="77777777" w:rsidR="00D4780D" w:rsidRDefault="00D4780D">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204E75A1" w14:textId="77777777" w:rsidR="00D4780D" w:rsidRDefault="00D4780D">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D037791"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090F01AF"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FC04628" w14:textId="77777777" w:rsidR="00D4780D" w:rsidRDefault="00D4780D">
            <w:pPr>
              <w:autoSpaceDE w:val="0"/>
              <w:autoSpaceDN w:val="0"/>
              <w:adjustRightInd w:val="0"/>
              <w:ind w:right="144"/>
            </w:pPr>
            <w:r>
              <w:rPr>
                <w:b/>
                <w:sz w:val="20"/>
              </w:rPr>
              <w:t>ID 1/2</w:t>
            </w:r>
          </w:p>
        </w:tc>
      </w:tr>
      <w:tr w:rsidR="00000000" w14:paraId="11903F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DFC7C4"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7FF8B50" w14:textId="77777777" w:rsidR="00D4780D" w:rsidRDefault="00D4780D">
            <w:pPr>
              <w:autoSpaceDE w:val="0"/>
              <w:autoSpaceDN w:val="0"/>
              <w:adjustRightInd w:val="0"/>
              <w:ind w:right="144"/>
            </w:pPr>
            <w:r>
              <w:rPr>
                <w:sz w:val="20"/>
              </w:rPr>
              <w:t>Code designating the system/method of code structure used for Identification Code (67)</w:t>
            </w:r>
          </w:p>
        </w:tc>
      </w:tr>
      <w:tr w:rsidR="00000000" w14:paraId="2FA3AC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D277E7"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64ECB7B" w14:textId="77777777" w:rsidR="00D4780D" w:rsidRDefault="00D4780D">
            <w:pPr>
              <w:autoSpaceDE w:val="0"/>
              <w:autoSpaceDN w:val="0"/>
              <w:adjustRightInd w:val="0"/>
              <w:ind w:right="144"/>
            </w:pPr>
            <w:r>
              <w:rPr>
                <w:sz w:val="20"/>
              </w:rPr>
              <w:t>1</w:t>
            </w:r>
          </w:p>
        </w:tc>
        <w:tc>
          <w:tcPr>
            <w:tcW w:w="144" w:type="dxa"/>
            <w:tcBorders>
              <w:top w:val="nil"/>
              <w:left w:val="nil"/>
              <w:bottom w:val="nil"/>
              <w:right w:val="nil"/>
            </w:tcBorders>
          </w:tcPr>
          <w:p w14:paraId="27E12379"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31AA11E" w14:textId="77777777" w:rsidR="00D4780D" w:rsidRDefault="00D4780D">
            <w:pPr>
              <w:autoSpaceDE w:val="0"/>
              <w:autoSpaceDN w:val="0"/>
              <w:adjustRightInd w:val="0"/>
              <w:ind w:right="144"/>
            </w:pPr>
            <w:r>
              <w:rPr>
                <w:sz w:val="20"/>
              </w:rPr>
              <w:t>D-U-N-S Number, Dun &amp; Bradstreet</w:t>
            </w:r>
          </w:p>
        </w:tc>
      </w:tr>
      <w:tr w:rsidR="00000000" w14:paraId="4B56B182" w14:textId="77777777">
        <w:tblPrEx>
          <w:tblCellMar>
            <w:top w:w="0" w:type="dxa"/>
            <w:left w:w="0" w:type="dxa"/>
            <w:bottom w:w="0" w:type="dxa"/>
            <w:right w:w="0" w:type="dxa"/>
          </w:tblCellMar>
        </w:tblPrEx>
        <w:tc>
          <w:tcPr>
            <w:tcW w:w="1007" w:type="dxa"/>
            <w:tcBorders>
              <w:top w:val="nil"/>
              <w:left w:val="nil"/>
              <w:bottom w:val="nil"/>
              <w:right w:val="nil"/>
            </w:tcBorders>
          </w:tcPr>
          <w:p w14:paraId="3515ECDA"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52C40BD" w14:textId="77777777" w:rsidR="00D4780D" w:rsidRDefault="00D4780D">
            <w:pPr>
              <w:autoSpaceDE w:val="0"/>
              <w:autoSpaceDN w:val="0"/>
              <w:adjustRightInd w:val="0"/>
              <w:ind w:right="144"/>
              <w:jc w:val="center"/>
            </w:pPr>
            <w:r>
              <w:rPr>
                <w:b/>
                <w:sz w:val="20"/>
              </w:rPr>
              <w:t>N104</w:t>
            </w:r>
          </w:p>
        </w:tc>
        <w:tc>
          <w:tcPr>
            <w:tcW w:w="892" w:type="dxa"/>
            <w:tcBorders>
              <w:top w:val="nil"/>
              <w:left w:val="nil"/>
              <w:bottom w:val="nil"/>
              <w:right w:val="nil"/>
            </w:tcBorders>
          </w:tcPr>
          <w:p w14:paraId="2DBC4876" w14:textId="77777777" w:rsidR="00D4780D" w:rsidRDefault="00D4780D">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B349A61" w14:textId="77777777" w:rsidR="00D4780D" w:rsidRDefault="00D4780D">
            <w:pPr>
              <w:autoSpaceDE w:val="0"/>
              <w:autoSpaceDN w:val="0"/>
              <w:adjustRightInd w:val="0"/>
              <w:ind w:right="144"/>
            </w:pPr>
            <w:r>
              <w:rPr>
                <w:b/>
                <w:sz w:val="20"/>
              </w:rPr>
              <w:t>Identification Code</w:t>
            </w:r>
          </w:p>
        </w:tc>
        <w:tc>
          <w:tcPr>
            <w:tcW w:w="432" w:type="dxa"/>
            <w:tcBorders>
              <w:top w:val="nil"/>
              <w:left w:val="nil"/>
              <w:bottom w:val="nil"/>
              <w:right w:val="nil"/>
            </w:tcBorders>
          </w:tcPr>
          <w:p w14:paraId="1C1347F8"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2ABCA892"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29BBAB7" w14:textId="77777777" w:rsidR="00D4780D" w:rsidRDefault="00D4780D">
            <w:pPr>
              <w:autoSpaceDE w:val="0"/>
              <w:autoSpaceDN w:val="0"/>
              <w:adjustRightInd w:val="0"/>
              <w:ind w:right="144"/>
            </w:pPr>
            <w:r>
              <w:rPr>
                <w:b/>
                <w:sz w:val="20"/>
              </w:rPr>
              <w:t>AN 2/80</w:t>
            </w:r>
          </w:p>
        </w:tc>
      </w:tr>
      <w:tr w:rsidR="00000000" w14:paraId="1F0B3C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E4967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776CABE4" w14:textId="77777777" w:rsidR="00D4780D" w:rsidRDefault="00D4780D">
            <w:pPr>
              <w:autoSpaceDE w:val="0"/>
              <w:autoSpaceDN w:val="0"/>
              <w:adjustRightInd w:val="0"/>
              <w:ind w:right="144"/>
            </w:pPr>
            <w:r>
              <w:rPr>
                <w:sz w:val="20"/>
              </w:rPr>
              <w:t>Code identifying a party or other code</w:t>
            </w:r>
          </w:p>
        </w:tc>
      </w:tr>
      <w:tr w:rsidR="00000000" w14:paraId="223ACC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101EA8"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3E74CF20" w14:textId="77777777" w:rsidR="00D4780D" w:rsidRDefault="00D4780D">
            <w:pPr>
              <w:autoSpaceDE w:val="0"/>
              <w:autoSpaceDN w:val="0"/>
              <w:adjustRightInd w:val="0"/>
              <w:ind w:right="144"/>
            </w:pPr>
            <w:r>
              <w:rPr>
                <w:sz w:val="20"/>
              </w:rPr>
              <w:t>ERCOT D-U-N-S Number</w:t>
            </w:r>
          </w:p>
        </w:tc>
      </w:tr>
      <w:tr w:rsidR="00000000" w14:paraId="0714FB91" w14:textId="77777777">
        <w:tblPrEx>
          <w:tblCellMar>
            <w:top w:w="0" w:type="dxa"/>
            <w:left w:w="0" w:type="dxa"/>
            <w:bottom w:w="0" w:type="dxa"/>
            <w:right w:w="0" w:type="dxa"/>
          </w:tblCellMar>
        </w:tblPrEx>
        <w:tc>
          <w:tcPr>
            <w:tcW w:w="1007" w:type="dxa"/>
            <w:tcBorders>
              <w:top w:val="nil"/>
              <w:left w:val="nil"/>
              <w:bottom w:val="nil"/>
              <w:right w:val="nil"/>
            </w:tcBorders>
          </w:tcPr>
          <w:p w14:paraId="44B1F45F"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79F8B374" w14:textId="77777777" w:rsidR="00D4780D" w:rsidRDefault="00D4780D">
            <w:pPr>
              <w:autoSpaceDE w:val="0"/>
              <w:autoSpaceDN w:val="0"/>
              <w:adjustRightInd w:val="0"/>
              <w:ind w:right="144"/>
              <w:jc w:val="center"/>
            </w:pPr>
            <w:r>
              <w:rPr>
                <w:b/>
                <w:sz w:val="20"/>
              </w:rPr>
              <w:t>N106</w:t>
            </w:r>
          </w:p>
        </w:tc>
        <w:tc>
          <w:tcPr>
            <w:tcW w:w="892" w:type="dxa"/>
            <w:tcBorders>
              <w:top w:val="nil"/>
              <w:left w:val="nil"/>
              <w:bottom w:val="nil"/>
              <w:right w:val="nil"/>
            </w:tcBorders>
          </w:tcPr>
          <w:p w14:paraId="55096C44" w14:textId="77777777" w:rsidR="00D4780D" w:rsidRDefault="00D4780D">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58B41BF" w14:textId="77777777" w:rsidR="00D4780D" w:rsidRDefault="00D4780D">
            <w:pPr>
              <w:autoSpaceDE w:val="0"/>
              <w:autoSpaceDN w:val="0"/>
              <w:adjustRightInd w:val="0"/>
              <w:ind w:right="144"/>
            </w:pPr>
            <w:r>
              <w:rPr>
                <w:b/>
                <w:sz w:val="20"/>
              </w:rPr>
              <w:t>Entity Identifier Code</w:t>
            </w:r>
          </w:p>
        </w:tc>
        <w:tc>
          <w:tcPr>
            <w:tcW w:w="432" w:type="dxa"/>
            <w:tcBorders>
              <w:top w:val="nil"/>
              <w:left w:val="nil"/>
              <w:bottom w:val="nil"/>
              <w:right w:val="nil"/>
            </w:tcBorders>
          </w:tcPr>
          <w:p w14:paraId="2A661C72"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2A5E1602"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767F2756" w14:textId="77777777" w:rsidR="00D4780D" w:rsidRDefault="00D4780D">
            <w:pPr>
              <w:autoSpaceDE w:val="0"/>
              <w:autoSpaceDN w:val="0"/>
              <w:adjustRightInd w:val="0"/>
              <w:ind w:right="144"/>
            </w:pPr>
            <w:r>
              <w:rPr>
                <w:b/>
                <w:sz w:val="20"/>
              </w:rPr>
              <w:t>ID 2/3</w:t>
            </w:r>
          </w:p>
        </w:tc>
      </w:tr>
      <w:tr w:rsidR="00000000" w14:paraId="5BFD0A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039DC0"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4C7B1CE" w14:textId="77777777" w:rsidR="00D4780D" w:rsidRDefault="00D4780D">
            <w:pPr>
              <w:autoSpaceDE w:val="0"/>
              <w:autoSpaceDN w:val="0"/>
              <w:adjustRightInd w:val="0"/>
              <w:ind w:right="144"/>
            </w:pPr>
            <w:r>
              <w:rPr>
                <w:sz w:val="20"/>
              </w:rPr>
              <w:t>Code identifying an organizational entity, a physical location, property or an individual</w:t>
            </w:r>
          </w:p>
        </w:tc>
      </w:tr>
      <w:tr w:rsidR="00000000" w14:paraId="49B882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8D46F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7E9077D" w14:textId="77777777" w:rsidR="00D4780D" w:rsidRDefault="00D4780D">
            <w:pPr>
              <w:autoSpaceDE w:val="0"/>
              <w:autoSpaceDN w:val="0"/>
              <w:adjustRightInd w:val="0"/>
              <w:ind w:right="144"/>
            </w:pPr>
            <w:r>
              <w:rPr>
                <w:sz w:val="20"/>
              </w:rPr>
              <w:t>40</w:t>
            </w:r>
          </w:p>
        </w:tc>
        <w:tc>
          <w:tcPr>
            <w:tcW w:w="144" w:type="dxa"/>
            <w:tcBorders>
              <w:top w:val="nil"/>
              <w:left w:val="nil"/>
              <w:bottom w:val="nil"/>
              <w:right w:val="nil"/>
            </w:tcBorders>
          </w:tcPr>
          <w:p w14:paraId="71D12D5C"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0C6124B" w14:textId="77777777" w:rsidR="00D4780D" w:rsidRDefault="00D4780D">
            <w:pPr>
              <w:autoSpaceDE w:val="0"/>
              <w:autoSpaceDN w:val="0"/>
              <w:adjustRightInd w:val="0"/>
              <w:ind w:right="144"/>
            </w:pPr>
            <w:r>
              <w:rPr>
                <w:sz w:val="20"/>
              </w:rPr>
              <w:t>Receiver</w:t>
            </w:r>
          </w:p>
        </w:tc>
      </w:tr>
    </w:tbl>
    <w:p w14:paraId="46629035"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83" w:name="book8"/>
      <w:bookmarkEnd w:id="183"/>
      <w:r>
        <w:rPr>
          <w:b/>
          <w:sz w:val="20"/>
        </w:rPr>
        <w:tab/>
        <w:t>Segment:</w:t>
      </w:r>
      <w:r>
        <w:rPr>
          <w:b/>
          <w:sz w:val="20"/>
        </w:rPr>
        <w:tab/>
      </w:r>
      <w:r>
        <w:rPr>
          <w:b/>
          <w:sz w:val="40"/>
        </w:rPr>
        <w:t xml:space="preserve">N1 </w:t>
      </w:r>
      <w:r>
        <w:rPr>
          <w:b/>
          <w:sz w:val="20"/>
        </w:rPr>
        <w:t>Name (Competitive Retailer)</w:t>
      </w:r>
    </w:p>
    <w:p w14:paraId="4E4311E0"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E11A94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698AA2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9C4FA4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C25AA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F1C588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6D7C7AF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B87679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49D2B45"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C91F11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w:t>
      </w:r>
      <w:r>
        <w:rPr>
          <w:sz w:val="20"/>
        </w:rPr>
        <w:t>des the most efficient method of providing organizational identification. To obtain this efficiency the "ID Code" (N104) must provide a key to the table maintained by the transaction processing party.</w:t>
      </w:r>
    </w:p>
    <w:p w14:paraId="15DB2FD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N105 and N106 further define the type of entity in </w:t>
      </w:r>
      <w:r>
        <w:rPr>
          <w:sz w:val="20"/>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39E038" w14:textId="77777777">
        <w:tblPrEx>
          <w:tblCellMar>
            <w:top w:w="0" w:type="dxa"/>
            <w:left w:w="0" w:type="dxa"/>
            <w:bottom w:w="0" w:type="dxa"/>
            <w:right w:w="0" w:type="dxa"/>
          </w:tblCellMar>
        </w:tblPrEx>
        <w:tc>
          <w:tcPr>
            <w:tcW w:w="1944" w:type="dxa"/>
            <w:tcBorders>
              <w:top w:val="nil"/>
              <w:left w:val="nil"/>
              <w:bottom w:val="nil"/>
              <w:right w:val="nil"/>
            </w:tcBorders>
          </w:tcPr>
          <w:p w14:paraId="14C60F57"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0D4728BE"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7DF2B3F9" w14:textId="77777777" w:rsidR="00D4780D" w:rsidRDefault="00D4780D">
            <w:pPr>
              <w:autoSpaceDE w:val="0"/>
              <w:autoSpaceDN w:val="0"/>
              <w:adjustRightInd w:val="0"/>
              <w:ind w:right="144"/>
              <w:rPr>
                <w:sz w:val="20"/>
              </w:rPr>
            </w:pPr>
            <w:r>
              <w:rPr>
                <w:sz w:val="20"/>
              </w:rPr>
              <w:t>Required</w:t>
            </w:r>
          </w:p>
          <w:p w14:paraId="62EF4513" w14:textId="77777777" w:rsidR="00D4780D" w:rsidRDefault="00D4780D">
            <w:pPr>
              <w:autoSpaceDE w:val="0"/>
              <w:autoSpaceDN w:val="0"/>
              <w:adjustRightInd w:val="0"/>
              <w:ind w:right="144"/>
            </w:pPr>
          </w:p>
        </w:tc>
      </w:tr>
      <w:tr w:rsidR="00000000" w14:paraId="1ABE3F09" w14:textId="77777777">
        <w:tblPrEx>
          <w:tblCellMar>
            <w:top w:w="0" w:type="dxa"/>
            <w:left w:w="0" w:type="dxa"/>
            <w:bottom w:w="0" w:type="dxa"/>
            <w:right w:w="0" w:type="dxa"/>
          </w:tblCellMar>
        </w:tblPrEx>
        <w:tc>
          <w:tcPr>
            <w:tcW w:w="1944" w:type="dxa"/>
            <w:tcBorders>
              <w:top w:val="nil"/>
              <w:left w:val="nil"/>
              <w:bottom w:val="nil"/>
              <w:right w:val="nil"/>
            </w:tcBorders>
          </w:tcPr>
          <w:p w14:paraId="175B708E" w14:textId="77777777" w:rsidR="00D4780D" w:rsidRDefault="00D4780D">
            <w:pPr>
              <w:autoSpaceDE w:val="0"/>
              <w:autoSpaceDN w:val="0"/>
              <w:adjustRightInd w:val="0"/>
              <w:ind w:right="144"/>
            </w:pPr>
          </w:p>
        </w:tc>
        <w:tc>
          <w:tcPr>
            <w:tcW w:w="216" w:type="dxa"/>
            <w:tcBorders>
              <w:top w:val="nil"/>
              <w:left w:val="nil"/>
              <w:bottom w:val="nil"/>
              <w:right w:val="nil"/>
            </w:tcBorders>
          </w:tcPr>
          <w:p w14:paraId="29F9B182"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6B1B8B5C" w14:textId="77777777" w:rsidR="00D4780D" w:rsidRDefault="00D4780D">
            <w:pPr>
              <w:autoSpaceDE w:val="0"/>
              <w:autoSpaceDN w:val="0"/>
              <w:adjustRightInd w:val="0"/>
              <w:ind w:right="144"/>
            </w:pPr>
            <w:r>
              <w:rPr>
                <w:sz w:val="20"/>
              </w:rPr>
              <w:t>N1~SJ~CR NAME~1~007909422</w:t>
            </w:r>
          </w:p>
        </w:tc>
      </w:tr>
    </w:tbl>
    <w:p w14:paraId="0F85046E" w14:textId="77777777" w:rsidR="00D4780D" w:rsidRDefault="00D4780D">
      <w:pPr>
        <w:autoSpaceDE w:val="0"/>
        <w:autoSpaceDN w:val="0"/>
        <w:adjustRightInd w:val="0"/>
        <w:rPr>
          <w:sz w:val="20"/>
        </w:rPr>
      </w:pPr>
    </w:p>
    <w:p w14:paraId="7D07A05C" w14:textId="77777777" w:rsidR="00D4780D" w:rsidRDefault="00D4780D">
      <w:pPr>
        <w:autoSpaceDE w:val="0"/>
        <w:autoSpaceDN w:val="0"/>
        <w:adjustRightInd w:val="0"/>
        <w:jc w:val="center"/>
        <w:rPr>
          <w:b/>
          <w:sz w:val="20"/>
        </w:rPr>
      </w:pPr>
      <w:r>
        <w:rPr>
          <w:b/>
          <w:sz w:val="20"/>
        </w:rPr>
        <w:t>Data Element Summary</w:t>
      </w:r>
    </w:p>
    <w:p w14:paraId="289FF6AA"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BC69A5F"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8C4878" w14:textId="77777777">
        <w:tblPrEx>
          <w:tblCellMar>
            <w:top w:w="0" w:type="dxa"/>
            <w:left w:w="0" w:type="dxa"/>
            <w:bottom w:w="0" w:type="dxa"/>
            <w:right w:w="0" w:type="dxa"/>
          </w:tblCellMar>
        </w:tblPrEx>
        <w:tc>
          <w:tcPr>
            <w:tcW w:w="1007" w:type="dxa"/>
            <w:tcBorders>
              <w:top w:val="nil"/>
              <w:left w:val="nil"/>
              <w:bottom w:val="nil"/>
              <w:right w:val="nil"/>
            </w:tcBorders>
          </w:tcPr>
          <w:p w14:paraId="2D1CF459"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AD6B8E6" w14:textId="77777777" w:rsidR="00D4780D" w:rsidRDefault="00D4780D">
            <w:pPr>
              <w:autoSpaceDE w:val="0"/>
              <w:autoSpaceDN w:val="0"/>
              <w:adjustRightInd w:val="0"/>
              <w:ind w:right="144"/>
              <w:jc w:val="center"/>
            </w:pPr>
            <w:r>
              <w:rPr>
                <w:b/>
                <w:sz w:val="20"/>
              </w:rPr>
              <w:t>N101</w:t>
            </w:r>
          </w:p>
        </w:tc>
        <w:tc>
          <w:tcPr>
            <w:tcW w:w="892" w:type="dxa"/>
            <w:tcBorders>
              <w:top w:val="nil"/>
              <w:left w:val="nil"/>
              <w:bottom w:val="nil"/>
              <w:right w:val="nil"/>
            </w:tcBorders>
          </w:tcPr>
          <w:p w14:paraId="2A801CBC" w14:textId="77777777" w:rsidR="00D4780D" w:rsidRDefault="00D4780D">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FDB0F39" w14:textId="77777777" w:rsidR="00D4780D" w:rsidRDefault="00D4780D">
            <w:pPr>
              <w:autoSpaceDE w:val="0"/>
              <w:autoSpaceDN w:val="0"/>
              <w:adjustRightInd w:val="0"/>
              <w:ind w:right="144"/>
            </w:pPr>
            <w:r>
              <w:rPr>
                <w:b/>
                <w:sz w:val="20"/>
              </w:rPr>
              <w:t>Entity Identifier Code</w:t>
            </w:r>
          </w:p>
        </w:tc>
        <w:tc>
          <w:tcPr>
            <w:tcW w:w="432" w:type="dxa"/>
            <w:tcBorders>
              <w:top w:val="nil"/>
              <w:left w:val="nil"/>
              <w:bottom w:val="nil"/>
              <w:right w:val="nil"/>
            </w:tcBorders>
          </w:tcPr>
          <w:p w14:paraId="61E3B6A7"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77E3004D"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A8F8FCB" w14:textId="77777777" w:rsidR="00D4780D" w:rsidRDefault="00D4780D">
            <w:pPr>
              <w:autoSpaceDE w:val="0"/>
              <w:autoSpaceDN w:val="0"/>
              <w:adjustRightInd w:val="0"/>
              <w:ind w:right="144"/>
            </w:pPr>
            <w:r>
              <w:rPr>
                <w:b/>
                <w:sz w:val="20"/>
              </w:rPr>
              <w:t>ID 2/3</w:t>
            </w:r>
          </w:p>
        </w:tc>
      </w:tr>
      <w:tr w:rsidR="00000000" w14:paraId="5BF3F1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C508C0"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1ED6979" w14:textId="77777777" w:rsidR="00D4780D" w:rsidRDefault="00D4780D">
            <w:pPr>
              <w:autoSpaceDE w:val="0"/>
              <w:autoSpaceDN w:val="0"/>
              <w:adjustRightInd w:val="0"/>
              <w:ind w:right="144"/>
            </w:pPr>
            <w:r>
              <w:rPr>
                <w:sz w:val="20"/>
              </w:rPr>
              <w:t>Code identifying an organization</w:t>
            </w:r>
            <w:r>
              <w:rPr>
                <w:sz w:val="20"/>
              </w:rPr>
              <w:t>al entity, a physical location, property or an individual</w:t>
            </w:r>
          </w:p>
        </w:tc>
      </w:tr>
      <w:tr w:rsidR="00000000" w14:paraId="690D37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85356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95DE809" w14:textId="77777777" w:rsidR="00D4780D" w:rsidRDefault="00D4780D">
            <w:pPr>
              <w:autoSpaceDE w:val="0"/>
              <w:autoSpaceDN w:val="0"/>
              <w:adjustRightInd w:val="0"/>
              <w:ind w:right="144"/>
            </w:pPr>
            <w:r>
              <w:rPr>
                <w:sz w:val="20"/>
              </w:rPr>
              <w:t>SJ</w:t>
            </w:r>
          </w:p>
        </w:tc>
        <w:tc>
          <w:tcPr>
            <w:tcW w:w="144" w:type="dxa"/>
            <w:tcBorders>
              <w:top w:val="nil"/>
              <w:left w:val="nil"/>
              <w:bottom w:val="nil"/>
              <w:right w:val="nil"/>
            </w:tcBorders>
          </w:tcPr>
          <w:p w14:paraId="529B8FA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4E24F69" w14:textId="77777777" w:rsidR="00D4780D" w:rsidRDefault="00D4780D">
            <w:pPr>
              <w:autoSpaceDE w:val="0"/>
              <w:autoSpaceDN w:val="0"/>
              <w:adjustRightInd w:val="0"/>
              <w:ind w:right="144"/>
            </w:pPr>
            <w:r>
              <w:rPr>
                <w:sz w:val="20"/>
              </w:rPr>
              <w:t>Service Provider</w:t>
            </w:r>
          </w:p>
        </w:tc>
      </w:tr>
      <w:tr w:rsidR="00000000" w14:paraId="4C311A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265AB5"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497297A9" w14:textId="77777777" w:rsidR="00D4780D" w:rsidRDefault="00D4780D">
            <w:pPr>
              <w:autoSpaceDE w:val="0"/>
              <w:autoSpaceDN w:val="0"/>
              <w:adjustRightInd w:val="0"/>
              <w:ind w:right="144"/>
            </w:pPr>
            <w:r>
              <w:rPr>
                <w:sz w:val="20"/>
              </w:rPr>
              <w:t>Competitive Retailer (CR)</w:t>
            </w:r>
          </w:p>
        </w:tc>
      </w:tr>
      <w:tr w:rsidR="00000000" w14:paraId="4EC4BECE" w14:textId="77777777">
        <w:tblPrEx>
          <w:tblCellMar>
            <w:top w:w="0" w:type="dxa"/>
            <w:left w:w="0" w:type="dxa"/>
            <w:bottom w:w="0" w:type="dxa"/>
            <w:right w:w="0" w:type="dxa"/>
          </w:tblCellMar>
        </w:tblPrEx>
        <w:tc>
          <w:tcPr>
            <w:tcW w:w="1007" w:type="dxa"/>
            <w:tcBorders>
              <w:top w:val="nil"/>
              <w:left w:val="nil"/>
              <w:bottom w:val="nil"/>
              <w:right w:val="nil"/>
            </w:tcBorders>
          </w:tcPr>
          <w:p w14:paraId="12CA784E"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7C75FFA1" w14:textId="77777777" w:rsidR="00D4780D" w:rsidRDefault="00D4780D">
            <w:pPr>
              <w:autoSpaceDE w:val="0"/>
              <w:autoSpaceDN w:val="0"/>
              <w:adjustRightInd w:val="0"/>
              <w:ind w:right="144"/>
              <w:jc w:val="center"/>
            </w:pPr>
            <w:r>
              <w:rPr>
                <w:b/>
                <w:sz w:val="20"/>
              </w:rPr>
              <w:t>N102</w:t>
            </w:r>
          </w:p>
        </w:tc>
        <w:tc>
          <w:tcPr>
            <w:tcW w:w="892" w:type="dxa"/>
            <w:tcBorders>
              <w:top w:val="nil"/>
              <w:left w:val="nil"/>
              <w:bottom w:val="nil"/>
              <w:right w:val="nil"/>
            </w:tcBorders>
          </w:tcPr>
          <w:p w14:paraId="55DCC5A3" w14:textId="77777777" w:rsidR="00D4780D" w:rsidRDefault="00D4780D">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1196EBB0" w14:textId="77777777" w:rsidR="00D4780D" w:rsidRDefault="00D4780D">
            <w:pPr>
              <w:autoSpaceDE w:val="0"/>
              <w:autoSpaceDN w:val="0"/>
              <w:adjustRightInd w:val="0"/>
              <w:ind w:right="144"/>
            </w:pPr>
            <w:r>
              <w:rPr>
                <w:b/>
                <w:sz w:val="20"/>
              </w:rPr>
              <w:t>Name</w:t>
            </w:r>
          </w:p>
        </w:tc>
        <w:tc>
          <w:tcPr>
            <w:tcW w:w="432" w:type="dxa"/>
            <w:tcBorders>
              <w:top w:val="nil"/>
              <w:left w:val="nil"/>
              <w:bottom w:val="nil"/>
              <w:right w:val="nil"/>
            </w:tcBorders>
          </w:tcPr>
          <w:p w14:paraId="65DC80DF"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5748E53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28E7900" w14:textId="77777777" w:rsidR="00D4780D" w:rsidRDefault="00D4780D">
            <w:pPr>
              <w:autoSpaceDE w:val="0"/>
              <w:autoSpaceDN w:val="0"/>
              <w:adjustRightInd w:val="0"/>
              <w:ind w:right="144"/>
            </w:pPr>
            <w:r>
              <w:rPr>
                <w:b/>
                <w:sz w:val="20"/>
              </w:rPr>
              <w:t>AN 1/60</w:t>
            </w:r>
          </w:p>
        </w:tc>
      </w:tr>
      <w:tr w:rsidR="00000000" w14:paraId="6F0732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D8BB7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19C2A14" w14:textId="77777777" w:rsidR="00D4780D" w:rsidRDefault="00D4780D">
            <w:pPr>
              <w:autoSpaceDE w:val="0"/>
              <w:autoSpaceDN w:val="0"/>
              <w:adjustRightInd w:val="0"/>
              <w:ind w:right="144"/>
            </w:pPr>
            <w:r>
              <w:rPr>
                <w:sz w:val="20"/>
              </w:rPr>
              <w:t>Free-form name</w:t>
            </w:r>
          </w:p>
        </w:tc>
      </w:tr>
      <w:tr w:rsidR="00000000" w14:paraId="2EC65A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288423"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6761D21C" w14:textId="77777777" w:rsidR="00D4780D" w:rsidRDefault="00D4780D">
            <w:pPr>
              <w:autoSpaceDE w:val="0"/>
              <w:autoSpaceDN w:val="0"/>
              <w:adjustRightInd w:val="0"/>
              <w:ind w:right="144"/>
            </w:pPr>
            <w:r>
              <w:rPr>
                <w:sz w:val="20"/>
              </w:rPr>
              <w:t>CR Name</w:t>
            </w:r>
          </w:p>
        </w:tc>
      </w:tr>
      <w:tr w:rsidR="00000000" w14:paraId="4267D153" w14:textId="77777777">
        <w:tblPrEx>
          <w:tblCellMar>
            <w:top w:w="0" w:type="dxa"/>
            <w:left w:w="0" w:type="dxa"/>
            <w:bottom w:w="0" w:type="dxa"/>
            <w:right w:w="0" w:type="dxa"/>
          </w:tblCellMar>
        </w:tblPrEx>
        <w:tc>
          <w:tcPr>
            <w:tcW w:w="1007" w:type="dxa"/>
            <w:tcBorders>
              <w:top w:val="nil"/>
              <w:left w:val="nil"/>
              <w:bottom w:val="nil"/>
              <w:right w:val="nil"/>
            </w:tcBorders>
          </w:tcPr>
          <w:p w14:paraId="0A7CB2A8"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CDE8483" w14:textId="77777777" w:rsidR="00D4780D" w:rsidRDefault="00D4780D">
            <w:pPr>
              <w:autoSpaceDE w:val="0"/>
              <w:autoSpaceDN w:val="0"/>
              <w:adjustRightInd w:val="0"/>
              <w:ind w:right="144"/>
              <w:jc w:val="center"/>
            </w:pPr>
            <w:r>
              <w:rPr>
                <w:b/>
                <w:sz w:val="20"/>
              </w:rPr>
              <w:t>N103</w:t>
            </w:r>
          </w:p>
        </w:tc>
        <w:tc>
          <w:tcPr>
            <w:tcW w:w="892" w:type="dxa"/>
            <w:tcBorders>
              <w:top w:val="nil"/>
              <w:left w:val="nil"/>
              <w:bottom w:val="nil"/>
              <w:right w:val="nil"/>
            </w:tcBorders>
          </w:tcPr>
          <w:p w14:paraId="2F8E793F" w14:textId="77777777" w:rsidR="00D4780D" w:rsidRDefault="00D4780D">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07CE2FD8" w14:textId="77777777" w:rsidR="00D4780D" w:rsidRDefault="00D4780D">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0C0E2FAA"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1747371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2195F40" w14:textId="77777777" w:rsidR="00D4780D" w:rsidRDefault="00D4780D">
            <w:pPr>
              <w:autoSpaceDE w:val="0"/>
              <w:autoSpaceDN w:val="0"/>
              <w:adjustRightInd w:val="0"/>
              <w:ind w:right="144"/>
            </w:pPr>
            <w:r>
              <w:rPr>
                <w:b/>
                <w:sz w:val="20"/>
              </w:rPr>
              <w:t>ID 1/2</w:t>
            </w:r>
          </w:p>
        </w:tc>
      </w:tr>
      <w:tr w:rsidR="00000000" w14:paraId="218A99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D62409"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93140AA" w14:textId="77777777" w:rsidR="00D4780D" w:rsidRDefault="00D4780D">
            <w:pPr>
              <w:autoSpaceDE w:val="0"/>
              <w:autoSpaceDN w:val="0"/>
              <w:adjustRightInd w:val="0"/>
              <w:ind w:right="144"/>
            </w:pPr>
            <w:r>
              <w:rPr>
                <w:sz w:val="20"/>
              </w:rPr>
              <w:t>Code designating the system/method of code structure used for Identification Code (67)</w:t>
            </w:r>
          </w:p>
        </w:tc>
      </w:tr>
      <w:tr w:rsidR="00000000" w14:paraId="63FD2C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417B4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4228DB6" w14:textId="77777777" w:rsidR="00D4780D" w:rsidRDefault="00D4780D">
            <w:pPr>
              <w:autoSpaceDE w:val="0"/>
              <w:autoSpaceDN w:val="0"/>
              <w:adjustRightInd w:val="0"/>
              <w:ind w:right="144"/>
            </w:pPr>
            <w:r>
              <w:rPr>
                <w:sz w:val="20"/>
              </w:rPr>
              <w:t>1</w:t>
            </w:r>
          </w:p>
        </w:tc>
        <w:tc>
          <w:tcPr>
            <w:tcW w:w="144" w:type="dxa"/>
            <w:tcBorders>
              <w:top w:val="nil"/>
              <w:left w:val="nil"/>
              <w:bottom w:val="nil"/>
              <w:right w:val="nil"/>
            </w:tcBorders>
          </w:tcPr>
          <w:p w14:paraId="2CA346D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EE0DFFA" w14:textId="77777777" w:rsidR="00D4780D" w:rsidRDefault="00D4780D">
            <w:pPr>
              <w:autoSpaceDE w:val="0"/>
              <w:autoSpaceDN w:val="0"/>
              <w:adjustRightInd w:val="0"/>
              <w:ind w:right="144"/>
            </w:pPr>
            <w:r>
              <w:rPr>
                <w:sz w:val="20"/>
              </w:rPr>
              <w:t>D-U-N-S Number, Dun &amp; Bradstreet</w:t>
            </w:r>
          </w:p>
        </w:tc>
      </w:tr>
      <w:tr w:rsidR="00000000" w14:paraId="31EB15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A88F5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78EEA6C" w14:textId="77777777" w:rsidR="00D4780D" w:rsidRDefault="00D4780D">
            <w:pPr>
              <w:autoSpaceDE w:val="0"/>
              <w:autoSpaceDN w:val="0"/>
              <w:adjustRightInd w:val="0"/>
              <w:ind w:right="144"/>
            </w:pPr>
            <w:r>
              <w:rPr>
                <w:sz w:val="20"/>
              </w:rPr>
              <w:t>9</w:t>
            </w:r>
          </w:p>
        </w:tc>
        <w:tc>
          <w:tcPr>
            <w:tcW w:w="144" w:type="dxa"/>
            <w:tcBorders>
              <w:top w:val="nil"/>
              <w:left w:val="nil"/>
              <w:bottom w:val="nil"/>
              <w:right w:val="nil"/>
            </w:tcBorders>
          </w:tcPr>
          <w:p w14:paraId="60C3FC7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9B939CB" w14:textId="77777777" w:rsidR="00D4780D" w:rsidRDefault="00D4780D">
            <w:pPr>
              <w:autoSpaceDE w:val="0"/>
              <w:autoSpaceDN w:val="0"/>
              <w:adjustRightInd w:val="0"/>
              <w:ind w:right="144"/>
            </w:pPr>
            <w:r>
              <w:rPr>
                <w:sz w:val="20"/>
              </w:rPr>
              <w:t>D-U-N-S+4, D-U-N-S Number with Four Character Suffix</w:t>
            </w:r>
          </w:p>
        </w:tc>
      </w:tr>
      <w:tr w:rsidR="00000000" w14:paraId="70504861" w14:textId="77777777">
        <w:tblPrEx>
          <w:tblCellMar>
            <w:top w:w="0" w:type="dxa"/>
            <w:left w:w="0" w:type="dxa"/>
            <w:bottom w:w="0" w:type="dxa"/>
            <w:right w:w="0" w:type="dxa"/>
          </w:tblCellMar>
        </w:tblPrEx>
        <w:tc>
          <w:tcPr>
            <w:tcW w:w="1007" w:type="dxa"/>
            <w:tcBorders>
              <w:top w:val="nil"/>
              <w:left w:val="nil"/>
              <w:bottom w:val="nil"/>
              <w:right w:val="nil"/>
            </w:tcBorders>
          </w:tcPr>
          <w:p w14:paraId="22A12FDE"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1CB61F82" w14:textId="77777777" w:rsidR="00D4780D" w:rsidRDefault="00D4780D">
            <w:pPr>
              <w:autoSpaceDE w:val="0"/>
              <w:autoSpaceDN w:val="0"/>
              <w:adjustRightInd w:val="0"/>
              <w:ind w:right="144"/>
              <w:jc w:val="center"/>
            </w:pPr>
            <w:r>
              <w:rPr>
                <w:b/>
                <w:sz w:val="20"/>
              </w:rPr>
              <w:t>N104</w:t>
            </w:r>
          </w:p>
        </w:tc>
        <w:tc>
          <w:tcPr>
            <w:tcW w:w="892" w:type="dxa"/>
            <w:tcBorders>
              <w:top w:val="nil"/>
              <w:left w:val="nil"/>
              <w:bottom w:val="nil"/>
              <w:right w:val="nil"/>
            </w:tcBorders>
          </w:tcPr>
          <w:p w14:paraId="11E37920" w14:textId="77777777" w:rsidR="00D4780D" w:rsidRDefault="00D4780D">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EAA6B42" w14:textId="77777777" w:rsidR="00D4780D" w:rsidRDefault="00D4780D">
            <w:pPr>
              <w:autoSpaceDE w:val="0"/>
              <w:autoSpaceDN w:val="0"/>
              <w:adjustRightInd w:val="0"/>
              <w:ind w:right="144"/>
            </w:pPr>
            <w:r>
              <w:rPr>
                <w:b/>
                <w:sz w:val="20"/>
              </w:rPr>
              <w:t>Identification Code</w:t>
            </w:r>
          </w:p>
        </w:tc>
        <w:tc>
          <w:tcPr>
            <w:tcW w:w="432" w:type="dxa"/>
            <w:tcBorders>
              <w:top w:val="nil"/>
              <w:left w:val="nil"/>
              <w:bottom w:val="nil"/>
              <w:right w:val="nil"/>
            </w:tcBorders>
          </w:tcPr>
          <w:p w14:paraId="4AE1AA61"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4E521830"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E76D82F" w14:textId="77777777" w:rsidR="00D4780D" w:rsidRDefault="00D4780D">
            <w:pPr>
              <w:autoSpaceDE w:val="0"/>
              <w:autoSpaceDN w:val="0"/>
              <w:adjustRightInd w:val="0"/>
              <w:ind w:right="144"/>
            </w:pPr>
            <w:r>
              <w:rPr>
                <w:b/>
                <w:sz w:val="20"/>
              </w:rPr>
              <w:t>AN 2/80</w:t>
            </w:r>
          </w:p>
        </w:tc>
      </w:tr>
      <w:tr w:rsidR="00000000" w14:paraId="558604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5B21D"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6BEEC8F" w14:textId="77777777" w:rsidR="00D4780D" w:rsidRDefault="00D4780D">
            <w:pPr>
              <w:autoSpaceDE w:val="0"/>
              <w:autoSpaceDN w:val="0"/>
              <w:adjustRightInd w:val="0"/>
              <w:ind w:right="144"/>
            </w:pPr>
            <w:r>
              <w:rPr>
                <w:sz w:val="20"/>
              </w:rPr>
              <w:t>Code identifying a party or other code</w:t>
            </w:r>
          </w:p>
        </w:tc>
      </w:tr>
      <w:tr w:rsidR="00000000" w14:paraId="708690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6BCCA3"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6F963545" w14:textId="77777777" w:rsidR="00D4780D" w:rsidRDefault="00D4780D">
            <w:pPr>
              <w:autoSpaceDE w:val="0"/>
              <w:autoSpaceDN w:val="0"/>
              <w:adjustRightInd w:val="0"/>
              <w:ind w:right="144"/>
            </w:pPr>
            <w:r>
              <w:rPr>
                <w:sz w:val="20"/>
              </w:rPr>
              <w:t>CR D-U-N-S Number or D-U-N-S + 4 Number</w:t>
            </w:r>
          </w:p>
        </w:tc>
      </w:tr>
    </w:tbl>
    <w:p w14:paraId="756CEDBE"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84" w:name="book9"/>
      <w:bookmarkEnd w:id="184"/>
      <w:r>
        <w:rPr>
          <w:b/>
          <w:sz w:val="20"/>
        </w:rPr>
        <w:tab/>
        <w:t>Segment:</w:t>
      </w:r>
      <w:r>
        <w:rPr>
          <w:b/>
          <w:sz w:val="20"/>
        </w:rPr>
        <w:tab/>
      </w:r>
      <w:r>
        <w:rPr>
          <w:b/>
          <w:sz w:val="40"/>
        </w:rPr>
        <w:t xml:space="preserve">LIN </w:t>
      </w:r>
      <w:r>
        <w:rPr>
          <w:b/>
          <w:sz w:val="20"/>
        </w:rPr>
        <w:t>Item Identification</w:t>
      </w:r>
    </w:p>
    <w:p w14:paraId="6EE98EED"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111D128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35BDB2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5F3E79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907BBE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8C0946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basic item identification data</w:t>
      </w:r>
    </w:p>
    <w:p w14:paraId="1F09836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4B025C9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34A798E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r>
      <w:r>
        <w:rPr>
          <w:sz w:val="20"/>
        </w:rPr>
        <w:t>If either LIN08 or LIN09 is present, then the other is required.</w:t>
      </w:r>
    </w:p>
    <w:p w14:paraId="1CA098C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5812B8A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6141CF4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w:t>
      </w:r>
      <w:r>
        <w:rPr>
          <w:sz w:val="20"/>
        </w:rPr>
        <w:t>er is required.</w:t>
      </w:r>
    </w:p>
    <w:p w14:paraId="34B8D77E"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322FBF5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6CCB1EE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476E532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 xml:space="preserve">If either LIN22 or LIN23 is </w:t>
      </w:r>
      <w:r>
        <w:rPr>
          <w:sz w:val="20"/>
        </w:rPr>
        <w:t>present, then the other is required.</w:t>
      </w:r>
    </w:p>
    <w:p w14:paraId="6E78A5C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257BCBD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19487C6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0CD87DB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w:t>
      </w:r>
      <w:r>
        <w:rPr>
          <w:sz w:val="20"/>
        </w:rPr>
        <w:t>ither LIN30 or LIN31 is present, then the other is required.</w:t>
      </w:r>
    </w:p>
    <w:p w14:paraId="685AAAB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7954304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2DCC1E88"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8C1ED8" w14:textId="77777777">
        <w:tblPrEx>
          <w:tblCellMar>
            <w:top w:w="0" w:type="dxa"/>
            <w:left w:w="0" w:type="dxa"/>
            <w:bottom w:w="0" w:type="dxa"/>
            <w:right w:w="0" w:type="dxa"/>
          </w:tblCellMar>
        </w:tblPrEx>
        <w:tc>
          <w:tcPr>
            <w:tcW w:w="1944" w:type="dxa"/>
            <w:tcBorders>
              <w:top w:val="nil"/>
              <w:left w:val="nil"/>
              <w:bottom w:val="nil"/>
              <w:right w:val="nil"/>
            </w:tcBorders>
          </w:tcPr>
          <w:p w14:paraId="0ABC170F"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6CCD5125"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1BAEE936" w14:textId="77777777" w:rsidR="00D4780D" w:rsidRDefault="00D4780D">
            <w:pPr>
              <w:autoSpaceDE w:val="0"/>
              <w:autoSpaceDN w:val="0"/>
              <w:adjustRightInd w:val="0"/>
              <w:ind w:right="144"/>
              <w:rPr>
                <w:sz w:val="20"/>
              </w:rPr>
            </w:pPr>
            <w:r>
              <w:rPr>
                <w:sz w:val="20"/>
              </w:rPr>
              <w:t>This LIN will contain the same services (e.g., HU) listed in the LIN from the Switc</w:t>
            </w:r>
            <w:r>
              <w:rPr>
                <w:sz w:val="20"/>
              </w:rPr>
              <w:t>h REP Notification Request (814_03).  Essentially, it is an "echo" except that the LIN01 may be different and the services do not have to be in the same order.</w:t>
            </w:r>
          </w:p>
          <w:p w14:paraId="20357E55" w14:textId="77777777" w:rsidR="00D4780D" w:rsidRDefault="00D4780D">
            <w:pPr>
              <w:autoSpaceDE w:val="0"/>
              <w:autoSpaceDN w:val="0"/>
              <w:adjustRightInd w:val="0"/>
              <w:ind w:right="144"/>
              <w:rPr>
                <w:sz w:val="20"/>
              </w:rPr>
            </w:pPr>
          </w:p>
          <w:p w14:paraId="3F3C41D2" w14:textId="77777777" w:rsidR="00D4780D" w:rsidRDefault="00D4780D">
            <w:pPr>
              <w:autoSpaceDE w:val="0"/>
              <w:autoSpaceDN w:val="0"/>
              <w:adjustRightInd w:val="0"/>
              <w:ind w:right="144"/>
              <w:rPr>
                <w:sz w:val="20"/>
              </w:rPr>
            </w:pPr>
            <w:r>
              <w:rPr>
                <w:sz w:val="20"/>
              </w:rPr>
              <w:t>Only 1 LIN Loop per EDI transaction is accepted in the Texas Market</w:t>
            </w:r>
          </w:p>
          <w:p w14:paraId="05B5DEF3" w14:textId="77777777" w:rsidR="00D4780D" w:rsidRDefault="00D4780D">
            <w:pPr>
              <w:autoSpaceDE w:val="0"/>
              <w:autoSpaceDN w:val="0"/>
              <w:adjustRightInd w:val="0"/>
              <w:ind w:right="144"/>
              <w:rPr>
                <w:sz w:val="20"/>
              </w:rPr>
            </w:pPr>
          </w:p>
          <w:p w14:paraId="2D36B299" w14:textId="77777777" w:rsidR="00D4780D" w:rsidRDefault="00D4780D">
            <w:pPr>
              <w:autoSpaceDE w:val="0"/>
              <w:autoSpaceDN w:val="0"/>
              <w:adjustRightInd w:val="0"/>
              <w:ind w:right="144"/>
              <w:rPr>
                <w:sz w:val="20"/>
              </w:rPr>
            </w:pPr>
            <w:r>
              <w:rPr>
                <w:sz w:val="20"/>
              </w:rPr>
              <w:t>When the BGN07 = 'TS' or '</w:t>
            </w:r>
            <w:r>
              <w:rPr>
                <w:sz w:val="20"/>
              </w:rPr>
              <w:t xml:space="preserve">AQ' ERCOT will initiate all 814_03 Transactions to the TDSP with the following requirements for each ESI ID involved in the Transition: </w:t>
            </w:r>
          </w:p>
          <w:p w14:paraId="266E5267" w14:textId="77777777" w:rsidR="00D4780D" w:rsidRDefault="00D4780D">
            <w:pPr>
              <w:autoSpaceDE w:val="0"/>
              <w:autoSpaceDN w:val="0"/>
              <w:adjustRightInd w:val="0"/>
              <w:ind w:right="144"/>
              <w:rPr>
                <w:sz w:val="20"/>
              </w:rPr>
            </w:pPr>
            <w:r>
              <w:rPr>
                <w:sz w:val="20"/>
              </w:rPr>
              <w:t xml:space="preserve">Special Read for Self Selected Switch </w:t>
            </w:r>
          </w:p>
          <w:p w14:paraId="715C0372" w14:textId="77777777" w:rsidR="00D4780D" w:rsidRDefault="00D4780D">
            <w:pPr>
              <w:autoSpaceDE w:val="0"/>
              <w:autoSpaceDN w:val="0"/>
              <w:adjustRightInd w:val="0"/>
              <w:ind w:right="144"/>
              <w:rPr>
                <w:sz w:val="20"/>
              </w:rPr>
            </w:pPr>
            <w:r>
              <w:rPr>
                <w:sz w:val="20"/>
              </w:rPr>
              <w:t>Historical Interval Usage</w:t>
            </w:r>
          </w:p>
          <w:p w14:paraId="71FD17EF" w14:textId="77777777" w:rsidR="00D4780D" w:rsidRDefault="00D4780D">
            <w:pPr>
              <w:autoSpaceDE w:val="0"/>
              <w:autoSpaceDN w:val="0"/>
              <w:adjustRightInd w:val="0"/>
              <w:ind w:right="144"/>
            </w:pPr>
          </w:p>
        </w:tc>
      </w:tr>
      <w:tr w:rsidR="00000000" w14:paraId="348AB352" w14:textId="77777777">
        <w:tblPrEx>
          <w:tblCellMar>
            <w:top w:w="0" w:type="dxa"/>
            <w:left w:w="0" w:type="dxa"/>
            <w:bottom w:w="0" w:type="dxa"/>
            <w:right w:w="0" w:type="dxa"/>
          </w:tblCellMar>
        </w:tblPrEx>
        <w:tc>
          <w:tcPr>
            <w:tcW w:w="1944" w:type="dxa"/>
            <w:tcBorders>
              <w:top w:val="nil"/>
              <w:left w:val="nil"/>
              <w:bottom w:val="nil"/>
              <w:right w:val="nil"/>
            </w:tcBorders>
          </w:tcPr>
          <w:p w14:paraId="3B87F10D" w14:textId="77777777" w:rsidR="00D4780D" w:rsidRDefault="00D4780D">
            <w:pPr>
              <w:autoSpaceDE w:val="0"/>
              <w:autoSpaceDN w:val="0"/>
              <w:adjustRightInd w:val="0"/>
              <w:ind w:right="144"/>
            </w:pPr>
          </w:p>
        </w:tc>
        <w:tc>
          <w:tcPr>
            <w:tcW w:w="216" w:type="dxa"/>
            <w:tcBorders>
              <w:top w:val="nil"/>
              <w:left w:val="nil"/>
              <w:bottom w:val="nil"/>
              <w:right w:val="nil"/>
            </w:tcBorders>
          </w:tcPr>
          <w:p w14:paraId="69375C7B"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0BE3D5F2" w14:textId="77777777" w:rsidR="00D4780D" w:rsidRDefault="00D4780D">
            <w:pPr>
              <w:autoSpaceDE w:val="0"/>
              <w:autoSpaceDN w:val="0"/>
              <w:adjustRightInd w:val="0"/>
              <w:ind w:right="144"/>
              <w:rPr>
                <w:sz w:val="20"/>
              </w:rPr>
            </w:pPr>
            <w:r>
              <w:rPr>
                <w:sz w:val="20"/>
              </w:rPr>
              <w:t>Required</w:t>
            </w:r>
          </w:p>
          <w:p w14:paraId="3E9350AC" w14:textId="77777777" w:rsidR="00D4780D" w:rsidRDefault="00D4780D">
            <w:pPr>
              <w:autoSpaceDE w:val="0"/>
              <w:autoSpaceDN w:val="0"/>
              <w:adjustRightInd w:val="0"/>
              <w:ind w:right="144"/>
            </w:pPr>
          </w:p>
        </w:tc>
      </w:tr>
      <w:tr w:rsidR="00000000" w14:paraId="61D1F466" w14:textId="77777777">
        <w:tblPrEx>
          <w:tblCellMar>
            <w:top w:w="0" w:type="dxa"/>
            <w:left w:w="0" w:type="dxa"/>
            <w:bottom w:w="0" w:type="dxa"/>
            <w:right w:w="0" w:type="dxa"/>
          </w:tblCellMar>
        </w:tblPrEx>
        <w:tc>
          <w:tcPr>
            <w:tcW w:w="1944" w:type="dxa"/>
            <w:tcBorders>
              <w:top w:val="nil"/>
              <w:left w:val="nil"/>
              <w:bottom w:val="nil"/>
              <w:right w:val="nil"/>
            </w:tcBorders>
          </w:tcPr>
          <w:p w14:paraId="480E2CA7" w14:textId="77777777" w:rsidR="00D4780D" w:rsidRDefault="00D4780D">
            <w:pPr>
              <w:autoSpaceDE w:val="0"/>
              <w:autoSpaceDN w:val="0"/>
              <w:adjustRightInd w:val="0"/>
              <w:ind w:right="144"/>
            </w:pPr>
          </w:p>
        </w:tc>
        <w:tc>
          <w:tcPr>
            <w:tcW w:w="216" w:type="dxa"/>
            <w:tcBorders>
              <w:top w:val="nil"/>
              <w:left w:val="nil"/>
              <w:bottom w:val="nil"/>
              <w:right w:val="nil"/>
            </w:tcBorders>
          </w:tcPr>
          <w:p w14:paraId="62D3D0AB"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2F90D54" w14:textId="77777777" w:rsidR="00D4780D" w:rsidRDefault="00D4780D">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14:paraId="57814E38" w14:textId="77777777" w:rsidR="00D4780D" w:rsidRDefault="00D4780D">
            <w:pPr>
              <w:autoSpaceDE w:val="0"/>
              <w:autoSpaceDN w:val="0"/>
              <w:adjustRightInd w:val="0"/>
              <w:ind w:right="144"/>
              <w:rPr>
                <w:sz w:val="20"/>
              </w:rPr>
            </w:pPr>
          </w:p>
          <w:p w14:paraId="16A29A2E" w14:textId="77777777" w:rsidR="00D4780D" w:rsidRDefault="00D4780D">
            <w:pPr>
              <w:autoSpaceDE w:val="0"/>
              <w:autoSpaceDN w:val="0"/>
              <w:adjustRightInd w:val="0"/>
              <w:ind w:right="144"/>
              <w:rPr>
                <w:sz w:val="20"/>
              </w:rPr>
            </w:pPr>
            <w:r>
              <w:rPr>
                <w:sz w:val="20"/>
              </w:rPr>
              <w:t>LIN~1~SH~EL~SH~CE</w:t>
            </w:r>
          </w:p>
          <w:p w14:paraId="77019666" w14:textId="77777777" w:rsidR="00D4780D" w:rsidRDefault="00D4780D">
            <w:pPr>
              <w:autoSpaceDE w:val="0"/>
              <w:autoSpaceDN w:val="0"/>
              <w:adjustRightInd w:val="0"/>
              <w:ind w:right="144"/>
              <w:rPr>
                <w:sz w:val="20"/>
              </w:rPr>
            </w:pPr>
            <w:r>
              <w:rPr>
                <w:sz w:val="20"/>
              </w:rPr>
              <w:t xml:space="preserve">   Standard Switch</w:t>
            </w:r>
          </w:p>
          <w:p w14:paraId="12F3B008" w14:textId="77777777" w:rsidR="00D4780D" w:rsidRDefault="00D4780D">
            <w:pPr>
              <w:autoSpaceDE w:val="0"/>
              <w:autoSpaceDN w:val="0"/>
              <w:adjustRightInd w:val="0"/>
              <w:ind w:right="144"/>
              <w:rPr>
                <w:sz w:val="20"/>
              </w:rPr>
            </w:pPr>
            <w:r>
              <w:rPr>
                <w:sz w:val="20"/>
              </w:rPr>
              <w:t xml:space="preserve">LIN~1~SH~EL~SH~CE~SH~SW </w:t>
            </w:r>
          </w:p>
          <w:p w14:paraId="29B4E8D1" w14:textId="77777777" w:rsidR="00D4780D" w:rsidRDefault="00D4780D">
            <w:pPr>
              <w:autoSpaceDE w:val="0"/>
              <w:autoSpaceDN w:val="0"/>
              <w:adjustRightInd w:val="0"/>
              <w:ind w:right="144"/>
              <w:rPr>
                <w:sz w:val="20"/>
              </w:rPr>
            </w:pPr>
            <w:r>
              <w:rPr>
                <w:sz w:val="20"/>
              </w:rPr>
              <w:t xml:space="preserve">   Switch with Self Selected Read</w:t>
            </w:r>
          </w:p>
          <w:p w14:paraId="1C545F76" w14:textId="77777777" w:rsidR="00D4780D" w:rsidRDefault="00D4780D">
            <w:pPr>
              <w:autoSpaceDE w:val="0"/>
              <w:autoSpaceDN w:val="0"/>
              <w:adjustRightInd w:val="0"/>
              <w:ind w:right="144"/>
              <w:rPr>
                <w:sz w:val="20"/>
              </w:rPr>
            </w:pPr>
            <w:r>
              <w:rPr>
                <w:sz w:val="20"/>
              </w:rPr>
              <w:t xml:space="preserve">LIN~1~SH~EL~SH~CE~SH~HU </w:t>
            </w:r>
          </w:p>
          <w:p w14:paraId="6BDEFAEC" w14:textId="77777777" w:rsidR="00D4780D" w:rsidRDefault="00D4780D">
            <w:pPr>
              <w:autoSpaceDE w:val="0"/>
              <w:autoSpaceDN w:val="0"/>
              <w:adjustRightInd w:val="0"/>
              <w:ind w:right="144"/>
              <w:rPr>
                <w:sz w:val="20"/>
              </w:rPr>
            </w:pPr>
            <w:r>
              <w:rPr>
                <w:sz w:val="20"/>
              </w:rPr>
              <w:t xml:space="preserve">   Standard Switch with Historical Usage Request</w:t>
            </w:r>
          </w:p>
          <w:p w14:paraId="644D0D65" w14:textId="77777777" w:rsidR="00D4780D" w:rsidRDefault="00D4780D">
            <w:pPr>
              <w:autoSpaceDE w:val="0"/>
              <w:autoSpaceDN w:val="0"/>
              <w:adjustRightInd w:val="0"/>
              <w:ind w:right="144"/>
              <w:rPr>
                <w:sz w:val="20"/>
              </w:rPr>
            </w:pPr>
            <w:r>
              <w:rPr>
                <w:sz w:val="20"/>
              </w:rPr>
              <w:t xml:space="preserve">LIN~1~SH~EL~SH~CE~SH~SW~SH~HU </w:t>
            </w:r>
          </w:p>
          <w:p w14:paraId="7B07B7A0" w14:textId="77777777" w:rsidR="00D4780D" w:rsidRDefault="00D4780D">
            <w:pPr>
              <w:autoSpaceDE w:val="0"/>
              <w:autoSpaceDN w:val="0"/>
              <w:adjustRightInd w:val="0"/>
              <w:ind w:right="144"/>
              <w:rPr>
                <w:sz w:val="20"/>
              </w:rPr>
            </w:pPr>
            <w:r>
              <w:rPr>
                <w:sz w:val="20"/>
              </w:rPr>
              <w:t xml:space="preserve">LIN~1~SH~EL~SH~CE~SH~HU~SH~SW </w:t>
            </w:r>
          </w:p>
          <w:p w14:paraId="721C7074" w14:textId="77777777" w:rsidR="00D4780D" w:rsidRDefault="00D4780D">
            <w:pPr>
              <w:autoSpaceDE w:val="0"/>
              <w:autoSpaceDN w:val="0"/>
              <w:adjustRightInd w:val="0"/>
              <w:ind w:right="144"/>
              <w:rPr>
                <w:sz w:val="20"/>
              </w:rPr>
            </w:pPr>
            <w:r>
              <w:rPr>
                <w:sz w:val="20"/>
              </w:rPr>
              <w:t xml:space="preserve">   Switch with Self Selected Read and Historical Usage Request</w:t>
            </w:r>
          </w:p>
          <w:p w14:paraId="481311BE" w14:textId="77777777" w:rsidR="00D4780D" w:rsidRDefault="00D4780D">
            <w:pPr>
              <w:autoSpaceDE w:val="0"/>
              <w:autoSpaceDN w:val="0"/>
              <w:adjustRightInd w:val="0"/>
              <w:ind w:right="144"/>
              <w:rPr>
                <w:sz w:val="20"/>
              </w:rPr>
            </w:pPr>
            <w:r>
              <w:rPr>
                <w:sz w:val="20"/>
              </w:rPr>
              <w:t xml:space="preserve">LIN~1~SH~EL~SH~CE~SH~HI </w:t>
            </w:r>
          </w:p>
          <w:p w14:paraId="1E9C8CC1" w14:textId="77777777" w:rsidR="00D4780D" w:rsidRDefault="00D4780D">
            <w:pPr>
              <w:autoSpaceDE w:val="0"/>
              <w:autoSpaceDN w:val="0"/>
              <w:adjustRightInd w:val="0"/>
              <w:ind w:right="144"/>
              <w:rPr>
                <w:sz w:val="20"/>
              </w:rPr>
            </w:pPr>
            <w:r>
              <w:rPr>
                <w:sz w:val="20"/>
              </w:rPr>
              <w:t xml:space="preserve">   Standard Switch with Detail Historical Interval Usage Request</w:t>
            </w:r>
          </w:p>
          <w:p w14:paraId="76D07CB6" w14:textId="77777777" w:rsidR="00D4780D" w:rsidRDefault="00D4780D">
            <w:pPr>
              <w:autoSpaceDE w:val="0"/>
              <w:autoSpaceDN w:val="0"/>
              <w:adjustRightInd w:val="0"/>
              <w:ind w:right="144"/>
              <w:rPr>
                <w:sz w:val="20"/>
              </w:rPr>
            </w:pPr>
            <w:r>
              <w:rPr>
                <w:sz w:val="20"/>
              </w:rPr>
              <w:t>LIN~1~SH~EL~SH~CE~SH~SW~SH~HI</w:t>
            </w:r>
          </w:p>
          <w:p w14:paraId="374D3F97" w14:textId="77777777" w:rsidR="00D4780D" w:rsidRDefault="00D4780D">
            <w:pPr>
              <w:autoSpaceDE w:val="0"/>
              <w:autoSpaceDN w:val="0"/>
              <w:adjustRightInd w:val="0"/>
              <w:ind w:right="144"/>
              <w:rPr>
                <w:sz w:val="20"/>
              </w:rPr>
            </w:pPr>
            <w:r>
              <w:rPr>
                <w:sz w:val="20"/>
              </w:rPr>
              <w:t>LIN~1~SH~EL~SH~CE~SH~HI~SH~SW</w:t>
            </w:r>
          </w:p>
          <w:p w14:paraId="298D45DE" w14:textId="77777777" w:rsidR="00D4780D" w:rsidRDefault="00D4780D">
            <w:pPr>
              <w:autoSpaceDE w:val="0"/>
              <w:autoSpaceDN w:val="0"/>
              <w:adjustRightInd w:val="0"/>
              <w:ind w:right="144"/>
              <w:rPr>
                <w:sz w:val="20"/>
              </w:rPr>
            </w:pPr>
            <w:r>
              <w:rPr>
                <w:sz w:val="20"/>
              </w:rPr>
              <w:t xml:space="preserve">   Switch with Self Selected Read and Detai</w:t>
            </w:r>
            <w:r>
              <w:rPr>
                <w:sz w:val="20"/>
              </w:rPr>
              <w:t>l Historical Interval Usage Request</w:t>
            </w:r>
          </w:p>
          <w:p w14:paraId="2BBE3077" w14:textId="77777777" w:rsidR="00D4780D" w:rsidRDefault="00D4780D">
            <w:pPr>
              <w:autoSpaceDE w:val="0"/>
              <w:autoSpaceDN w:val="0"/>
              <w:adjustRightInd w:val="0"/>
              <w:ind w:right="144"/>
              <w:rPr>
                <w:sz w:val="20"/>
              </w:rPr>
            </w:pPr>
            <w:r>
              <w:rPr>
                <w:sz w:val="20"/>
              </w:rPr>
              <w:t xml:space="preserve">LIN~1~SH~EL~SH~CE~SH~MVI </w:t>
            </w:r>
          </w:p>
          <w:p w14:paraId="3A55FE67" w14:textId="77777777" w:rsidR="00D4780D" w:rsidRDefault="00D4780D">
            <w:pPr>
              <w:autoSpaceDE w:val="0"/>
              <w:autoSpaceDN w:val="0"/>
              <w:adjustRightInd w:val="0"/>
              <w:ind w:right="144"/>
              <w:rPr>
                <w:sz w:val="20"/>
              </w:rPr>
            </w:pPr>
            <w:r>
              <w:rPr>
                <w:sz w:val="20"/>
              </w:rPr>
              <w:t xml:space="preserve">   Move In</w:t>
            </w:r>
          </w:p>
          <w:p w14:paraId="100D7F9A" w14:textId="77777777" w:rsidR="00D4780D" w:rsidRDefault="00D4780D">
            <w:pPr>
              <w:autoSpaceDE w:val="0"/>
              <w:autoSpaceDN w:val="0"/>
              <w:adjustRightInd w:val="0"/>
              <w:ind w:right="144"/>
              <w:rPr>
                <w:sz w:val="20"/>
              </w:rPr>
            </w:pPr>
            <w:r>
              <w:rPr>
                <w:sz w:val="20"/>
              </w:rPr>
              <w:t xml:space="preserve">LIN~1~SH~EL~SH~CE~SH~MVI~SH~HU </w:t>
            </w:r>
          </w:p>
          <w:p w14:paraId="70E4E3AD" w14:textId="77777777" w:rsidR="00D4780D" w:rsidRDefault="00D4780D">
            <w:pPr>
              <w:autoSpaceDE w:val="0"/>
              <w:autoSpaceDN w:val="0"/>
              <w:adjustRightInd w:val="0"/>
              <w:ind w:right="144"/>
              <w:rPr>
                <w:sz w:val="20"/>
              </w:rPr>
            </w:pPr>
            <w:r>
              <w:rPr>
                <w:sz w:val="20"/>
              </w:rPr>
              <w:t>LIN~1~SH~EL~SH~CE~SH~HU~SH~MVI</w:t>
            </w:r>
          </w:p>
          <w:p w14:paraId="17FF4E8C" w14:textId="77777777" w:rsidR="00D4780D" w:rsidRDefault="00D4780D">
            <w:pPr>
              <w:autoSpaceDE w:val="0"/>
              <w:autoSpaceDN w:val="0"/>
              <w:adjustRightInd w:val="0"/>
              <w:ind w:right="144"/>
              <w:rPr>
                <w:sz w:val="20"/>
              </w:rPr>
            </w:pPr>
            <w:r>
              <w:rPr>
                <w:sz w:val="20"/>
              </w:rPr>
              <w:t xml:space="preserve">   Move In with Historical Usage Request</w:t>
            </w:r>
          </w:p>
          <w:p w14:paraId="38751D83" w14:textId="77777777" w:rsidR="00D4780D" w:rsidRDefault="00D4780D">
            <w:pPr>
              <w:autoSpaceDE w:val="0"/>
              <w:autoSpaceDN w:val="0"/>
              <w:adjustRightInd w:val="0"/>
              <w:ind w:right="144"/>
              <w:rPr>
                <w:sz w:val="20"/>
              </w:rPr>
            </w:pPr>
            <w:r>
              <w:rPr>
                <w:sz w:val="20"/>
              </w:rPr>
              <w:t xml:space="preserve">LIN~1~SH~EL~SH~CE~SH~MVI~SH~HI </w:t>
            </w:r>
          </w:p>
          <w:p w14:paraId="7FF9FD75" w14:textId="77777777" w:rsidR="00D4780D" w:rsidRDefault="00D4780D">
            <w:pPr>
              <w:autoSpaceDE w:val="0"/>
              <w:autoSpaceDN w:val="0"/>
              <w:adjustRightInd w:val="0"/>
              <w:ind w:right="144"/>
              <w:rPr>
                <w:sz w:val="20"/>
              </w:rPr>
            </w:pPr>
            <w:r>
              <w:rPr>
                <w:sz w:val="20"/>
              </w:rPr>
              <w:t>LIN~1~SH~EL~SH~CE~SH~HI~SH~MVI</w:t>
            </w:r>
          </w:p>
          <w:p w14:paraId="347D6DA9" w14:textId="77777777" w:rsidR="00D4780D" w:rsidRDefault="00D4780D">
            <w:pPr>
              <w:autoSpaceDE w:val="0"/>
              <w:autoSpaceDN w:val="0"/>
              <w:adjustRightInd w:val="0"/>
              <w:ind w:right="144"/>
              <w:rPr>
                <w:sz w:val="20"/>
              </w:rPr>
            </w:pPr>
            <w:r>
              <w:rPr>
                <w:sz w:val="20"/>
              </w:rPr>
              <w:t xml:space="preserve">   Move In with </w:t>
            </w:r>
            <w:r>
              <w:rPr>
                <w:sz w:val="20"/>
              </w:rPr>
              <w:t>Detail Historical Interval Usage Request</w:t>
            </w:r>
          </w:p>
          <w:p w14:paraId="4AE4C57C" w14:textId="77777777" w:rsidR="00D4780D" w:rsidRDefault="00D4780D">
            <w:pPr>
              <w:autoSpaceDE w:val="0"/>
              <w:autoSpaceDN w:val="0"/>
              <w:adjustRightInd w:val="0"/>
              <w:ind w:right="144"/>
              <w:rPr>
                <w:sz w:val="20"/>
              </w:rPr>
            </w:pPr>
            <w:r>
              <w:rPr>
                <w:sz w:val="20"/>
              </w:rPr>
              <w:t xml:space="preserve">LIN~1~SH~EL~SH~CE~SH~MVO </w:t>
            </w:r>
          </w:p>
          <w:p w14:paraId="4578FEC3" w14:textId="77777777" w:rsidR="00D4780D" w:rsidRDefault="00D4780D">
            <w:pPr>
              <w:autoSpaceDE w:val="0"/>
              <w:autoSpaceDN w:val="0"/>
              <w:adjustRightInd w:val="0"/>
              <w:ind w:right="144"/>
              <w:rPr>
                <w:sz w:val="20"/>
              </w:rPr>
            </w:pPr>
            <w:r>
              <w:rPr>
                <w:sz w:val="20"/>
              </w:rPr>
              <w:t xml:space="preserve">   Move Out sent to TDSP when there is a switch to CSA CR</w:t>
            </w:r>
          </w:p>
          <w:p w14:paraId="4DD25B13" w14:textId="77777777" w:rsidR="00D4780D" w:rsidRDefault="00D4780D">
            <w:pPr>
              <w:autoSpaceDE w:val="0"/>
              <w:autoSpaceDN w:val="0"/>
              <w:adjustRightInd w:val="0"/>
              <w:ind w:right="144"/>
              <w:rPr>
                <w:sz w:val="20"/>
              </w:rPr>
            </w:pPr>
            <w:r>
              <w:rPr>
                <w:sz w:val="20"/>
              </w:rPr>
              <w:t>LIN~1~SH~EL~SH~CE~SH~SW~SH~HI</w:t>
            </w:r>
          </w:p>
          <w:p w14:paraId="19FCD8BF" w14:textId="77777777" w:rsidR="00D4780D" w:rsidRDefault="00D4780D">
            <w:pPr>
              <w:autoSpaceDE w:val="0"/>
              <w:autoSpaceDN w:val="0"/>
              <w:adjustRightInd w:val="0"/>
              <w:ind w:right="144"/>
              <w:rPr>
                <w:sz w:val="20"/>
              </w:rPr>
            </w:pPr>
            <w:r>
              <w:rPr>
                <w:sz w:val="20"/>
              </w:rPr>
              <w:t>LIN~1~SH~EL~SH~CE~SH~HI~SH~SW</w:t>
            </w:r>
          </w:p>
          <w:p w14:paraId="1413DFFF" w14:textId="77777777" w:rsidR="00D4780D" w:rsidRDefault="00D4780D">
            <w:pPr>
              <w:autoSpaceDE w:val="0"/>
              <w:autoSpaceDN w:val="0"/>
              <w:adjustRightInd w:val="0"/>
              <w:ind w:right="144"/>
              <w:rPr>
                <w:sz w:val="20"/>
              </w:rPr>
            </w:pPr>
            <w:r>
              <w:rPr>
                <w:sz w:val="20"/>
              </w:rPr>
              <w:t xml:space="preserve">   ERCOT generated Transfer to CR with a Self Selected Switch with Hist</w:t>
            </w:r>
            <w:r>
              <w:rPr>
                <w:sz w:val="20"/>
              </w:rPr>
              <w:t>orical Interval Usage Requested</w:t>
            </w:r>
          </w:p>
          <w:p w14:paraId="5984ED7C" w14:textId="77777777" w:rsidR="00D4780D" w:rsidRDefault="00D4780D">
            <w:pPr>
              <w:autoSpaceDE w:val="0"/>
              <w:autoSpaceDN w:val="0"/>
              <w:adjustRightInd w:val="0"/>
              <w:ind w:right="144"/>
              <w:rPr>
                <w:sz w:val="20"/>
              </w:rPr>
            </w:pPr>
            <w:r>
              <w:rPr>
                <w:sz w:val="20"/>
              </w:rPr>
              <w:t xml:space="preserve">LIN~1~SH~EL~SH~CE~SH~HI </w:t>
            </w:r>
          </w:p>
          <w:p w14:paraId="5B97A28F" w14:textId="77777777" w:rsidR="00D4780D" w:rsidRDefault="00D4780D">
            <w:pPr>
              <w:autoSpaceDE w:val="0"/>
              <w:autoSpaceDN w:val="0"/>
              <w:adjustRightInd w:val="0"/>
              <w:ind w:right="144"/>
              <w:rPr>
                <w:sz w:val="20"/>
              </w:rPr>
            </w:pPr>
            <w:r>
              <w:rPr>
                <w:sz w:val="20"/>
              </w:rPr>
              <w:t xml:space="preserve">    ERCOT initiated Acquisition Transfer to CR with a Standard Switch with Historical    </w:t>
            </w:r>
          </w:p>
          <w:p w14:paraId="63443318" w14:textId="77777777" w:rsidR="00D4780D" w:rsidRDefault="00D4780D">
            <w:pPr>
              <w:autoSpaceDE w:val="0"/>
              <w:autoSpaceDN w:val="0"/>
              <w:adjustRightInd w:val="0"/>
              <w:ind w:right="144"/>
              <w:rPr>
                <w:sz w:val="20"/>
              </w:rPr>
            </w:pPr>
            <w:r>
              <w:rPr>
                <w:sz w:val="20"/>
              </w:rPr>
              <w:t xml:space="preserve">    Interval Usage request</w:t>
            </w:r>
          </w:p>
          <w:p w14:paraId="4A69162E" w14:textId="77777777" w:rsidR="00D4780D" w:rsidRDefault="00D4780D">
            <w:pPr>
              <w:autoSpaceDE w:val="0"/>
              <w:autoSpaceDN w:val="0"/>
              <w:adjustRightInd w:val="0"/>
              <w:ind w:right="144"/>
              <w:rPr>
                <w:sz w:val="20"/>
              </w:rPr>
            </w:pPr>
            <w:r>
              <w:rPr>
                <w:sz w:val="20"/>
              </w:rPr>
              <w:t>LIN~1~SH~EL~SH~CE~SH~SW~SH~HI</w:t>
            </w:r>
          </w:p>
          <w:p w14:paraId="3C84C338" w14:textId="77777777" w:rsidR="00D4780D" w:rsidRDefault="00D4780D">
            <w:pPr>
              <w:autoSpaceDE w:val="0"/>
              <w:autoSpaceDN w:val="0"/>
              <w:adjustRightInd w:val="0"/>
              <w:ind w:right="144"/>
              <w:rPr>
                <w:sz w:val="20"/>
              </w:rPr>
            </w:pPr>
            <w:r>
              <w:rPr>
                <w:sz w:val="20"/>
              </w:rPr>
              <w:t>LIN~1~SH~EL~SH~CE~SH~HI~SH~SW</w:t>
            </w:r>
          </w:p>
          <w:p w14:paraId="4C421362" w14:textId="77777777" w:rsidR="00D4780D" w:rsidRDefault="00D4780D">
            <w:pPr>
              <w:autoSpaceDE w:val="0"/>
              <w:autoSpaceDN w:val="0"/>
              <w:adjustRightInd w:val="0"/>
              <w:ind w:right="144"/>
              <w:rPr>
                <w:sz w:val="20"/>
              </w:rPr>
            </w:pPr>
            <w:r>
              <w:rPr>
                <w:sz w:val="20"/>
              </w:rPr>
              <w:t xml:space="preserve">   ERCOT initiated  Ac</w:t>
            </w:r>
            <w:r>
              <w:rPr>
                <w:sz w:val="20"/>
              </w:rPr>
              <w:t>quisition Transfer to CR with a Self Selected switch with</w:t>
            </w:r>
          </w:p>
          <w:p w14:paraId="1DEE80DA" w14:textId="77777777" w:rsidR="00D4780D" w:rsidRDefault="00D4780D">
            <w:pPr>
              <w:autoSpaceDE w:val="0"/>
              <w:autoSpaceDN w:val="0"/>
              <w:adjustRightInd w:val="0"/>
              <w:ind w:right="144"/>
            </w:pPr>
            <w:r>
              <w:rPr>
                <w:sz w:val="20"/>
              </w:rPr>
              <w:t xml:space="preserve">   Historical Interval Usage request</w:t>
            </w:r>
          </w:p>
        </w:tc>
      </w:tr>
    </w:tbl>
    <w:p w14:paraId="4E99D8A7" w14:textId="77777777" w:rsidR="00D4780D" w:rsidRDefault="00D4780D">
      <w:pPr>
        <w:autoSpaceDE w:val="0"/>
        <w:autoSpaceDN w:val="0"/>
        <w:adjustRightInd w:val="0"/>
        <w:rPr>
          <w:sz w:val="20"/>
        </w:rPr>
      </w:pPr>
    </w:p>
    <w:p w14:paraId="7F195236" w14:textId="77777777" w:rsidR="00D4780D" w:rsidRDefault="00D4780D">
      <w:pPr>
        <w:autoSpaceDE w:val="0"/>
        <w:autoSpaceDN w:val="0"/>
        <w:adjustRightInd w:val="0"/>
        <w:jc w:val="center"/>
        <w:rPr>
          <w:b/>
          <w:sz w:val="20"/>
        </w:rPr>
      </w:pPr>
      <w:r>
        <w:rPr>
          <w:b/>
          <w:sz w:val="20"/>
        </w:rPr>
        <w:t>Data Element Summary</w:t>
      </w:r>
    </w:p>
    <w:p w14:paraId="0973CFC4"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AF64647"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8A96905" w14:textId="77777777">
        <w:tblPrEx>
          <w:tblCellMar>
            <w:top w:w="0" w:type="dxa"/>
            <w:left w:w="0" w:type="dxa"/>
            <w:bottom w:w="0" w:type="dxa"/>
            <w:right w:w="0" w:type="dxa"/>
          </w:tblCellMar>
        </w:tblPrEx>
        <w:tc>
          <w:tcPr>
            <w:tcW w:w="1007" w:type="dxa"/>
            <w:tcBorders>
              <w:top w:val="nil"/>
              <w:left w:val="nil"/>
              <w:bottom w:val="nil"/>
              <w:right w:val="nil"/>
            </w:tcBorders>
          </w:tcPr>
          <w:p w14:paraId="14F2F4DA"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7A8079E" w14:textId="77777777" w:rsidR="00D4780D" w:rsidRDefault="00D4780D">
            <w:pPr>
              <w:autoSpaceDE w:val="0"/>
              <w:autoSpaceDN w:val="0"/>
              <w:adjustRightInd w:val="0"/>
              <w:ind w:right="144"/>
              <w:jc w:val="center"/>
            </w:pPr>
            <w:r>
              <w:rPr>
                <w:b/>
                <w:sz w:val="20"/>
              </w:rPr>
              <w:t>LIN01</w:t>
            </w:r>
          </w:p>
        </w:tc>
        <w:tc>
          <w:tcPr>
            <w:tcW w:w="892" w:type="dxa"/>
            <w:tcBorders>
              <w:top w:val="nil"/>
              <w:left w:val="nil"/>
              <w:bottom w:val="nil"/>
              <w:right w:val="nil"/>
            </w:tcBorders>
          </w:tcPr>
          <w:p w14:paraId="143909A0" w14:textId="77777777" w:rsidR="00D4780D" w:rsidRDefault="00D4780D">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6B32EEB4" w14:textId="77777777" w:rsidR="00D4780D" w:rsidRDefault="00D4780D">
            <w:pPr>
              <w:autoSpaceDE w:val="0"/>
              <w:autoSpaceDN w:val="0"/>
              <w:adjustRightInd w:val="0"/>
              <w:ind w:right="144"/>
            </w:pPr>
            <w:r>
              <w:rPr>
                <w:b/>
                <w:sz w:val="20"/>
              </w:rPr>
              <w:t>Assigned Identification</w:t>
            </w:r>
          </w:p>
        </w:tc>
        <w:tc>
          <w:tcPr>
            <w:tcW w:w="432" w:type="dxa"/>
            <w:tcBorders>
              <w:top w:val="nil"/>
              <w:left w:val="nil"/>
              <w:bottom w:val="nil"/>
              <w:right w:val="nil"/>
            </w:tcBorders>
          </w:tcPr>
          <w:p w14:paraId="1BFC5658"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3A8937A0"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D27BDCE" w14:textId="77777777" w:rsidR="00D4780D" w:rsidRDefault="00D4780D">
            <w:pPr>
              <w:autoSpaceDE w:val="0"/>
              <w:autoSpaceDN w:val="0"/>
              <w:adjustRightInd w:val="0"/>
              <w:ind w:right="144"/>
            </w:pPr>
            <w:r>
              <w:rPr>
                <w:b/>
                <w:sz w:val="20"/>
              </w:rPr>
              <w:t>AN 1/20</w:t>
            </w:r>
          </w:p>
        </w:tc>
      </w:tr>
      <w:tr w:rsidR="00000000" w14:paraId="2698FF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2EAED8"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7F67FFD" w14:textId="77777777" w:rsidR="00D4780D" w:rsidRDefault="00D4780D">
            <w:pPr>
              <w:autoSpaceDE w:val="0"/>
              <w:autoSpaceDN w:val="0"/>
              <w:adjustRightInd w:val="0"/>
              <w:ind w:right="144"/>
            </w:pPr>
            <w:r>
              <w:rPr>
                <w:sz w:val="20"/>
              </w:rPr>
              <w:t>Alphanumeric characters assigned for differentiation within a transaction set</w:t>
            </w:r>
          </w:p>
        </w:tc>
      </w:tr>
      <w:tr w:rsidR="00000000" w14:paraId="11369973" w14:textId="77777777">
        <w:tblPrEx>
          <w:tblCellMar>
            <w:top w:w="0" w:type="dxa"/>
            <w:left w:w="0" w:type="dxa"/>
            <w:bottom w:w="0" w:type="dxa"/>
            <w:right w:w="0" w:type="dxa"/>
          </w:tblCellMar>
        </w:tblPrEx>
        <w:tc>
          <w:tcPr>
            <w:tcW w:w="1007" w:type="dxa"/>
            <w:tcBorders>
              <w:top w:val="nil"/>
              <w:left w:val="nil"/>
              <w:bottom w:val="nil"/>
              <w:right w:val="nil"/>
            </w:tcBorders>
          </w:tcPr>
          <w:p w14:paraId="569C1A19"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3DA20AFF" w14:textId="77777777" w:rsidR="00D4780D" w:rsidRDefault="00D4780D">
            <w:pPr>
              <w:autoSpaceDE w:val="0"/>
              <w:autoSpaceDN w:val="0"/>
              <w:adjustRightInd w:val="0"/>
              <w:ind w:right="144"/>
              <w:jc w:val="center"/>
            </w:pPr>
            <w:r>
              <w:rPr>
                <w:b/>
                <w:sz w:val="20"/>
              </w:rPr>
              <w:t>LIN02</w:t>
            </w:r>
          </w:p>
        </w:tc>
        <w:tc>
          <w:tcPr>
            <w:tcW w:w="892" w:type="dxa"/>
            <w:tcBorders>
              <w:top w:val="nil"/>
              <w:left w:val="nil"/>
              <w:bottom w:val="nil"/>
              <w:right w:val="nil"/>
            </w:tcBorders>
          </w:tcPr>
          <w:p w14:paraId="0C8CB148" w14:textId="77777777" w:rsidR="00D4780D" w:rsidRDefault="00D4780D">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C79C611" w14:textId="77777777" w:rsidR="00D4780D" w:rsidRDefault="00D4780D">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6B0226A"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1E2504BE"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D33A466" w14:textId="77777777" w:rsidR="00D4780D" w:rsidRDefault="00D4780D">
            <w:pPr>
              <w:autoSpaceDE w:val="0"/>
              <w:autoSpaceDN w:val="0"/>
              <w:adjustRightInd w:val="0"/>
              <w:ind w:right="144"/>
            </w:pPr>
            <w:r>
              <w:rPr>
                <w:b/>
                <w:sz w:val="20"/>
              </w:rPr>
              <w:t>ID 2/2</w:t>
            </w:r>
          </w:p>
        </w:tc>
      </w:tr>
      <w:tr w:rsidR="00000000" w14:paraId="55B996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A993AF"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293A8A4" w14:textId="77777777" w:rsidR="00D4780D" w:rsidRDefault="00D4780D">
            <w:pPr>
              <w:autoSpaceDE w:val="0"/>
              <w:autoSpaceDN w:val="0"/>
              <w:adjustRightInd w:val="0"/>
              <w:ind w:right="144"/>
            </w:pPr>
            <w:r>
              <w:rPr>
                <w:sz w:val="20"/>
              </w:rPr>
              <w:t>Code identifying the type/source of the descriptive number used in Product/Service ID (234)</w:t>
            </w:r>
          </w:p>
        </w:tc>
      </w:tr>
      <w:tr w:rsidR="00000000" w14:paraId="55C53B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CB22A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AFCBCC7" w14:textId="77777777" w:rsidR="00D4780D" w:rsidRDefault="00D4780D">
            <w:pPr>
              <w:autoSpaceDE w:val="0"/>
              <w:autoSpaceDN w:val="0"/>
              <w:adjustRightInd w:val="0"/>
              <w:ind w:right="144"/>
            </w:pPr>
            <w:r>
              <w:rPr>
                <w:sz w:val="20"/>
              </w:rPr>
              <w:t>SH</w:t>
            </w:r>
          </w:p>
        </w:tc>
        <w:tc>
          <w:tcPr>
            <w:tcW w:w="144" w:type="dxa"/>
            <w:tcBorders>
              <w:top w:val="nil"/>
              <w:left w:val="nil"/>
              <w:bottom w:val="nil"/>
              <w:right w:val="nil"/>
            </w:tcBorders>
          </w:tcPr>
          <w:p w14:paraId="5CE2F7E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A4D626A" w14:textId="77777777" w:rsidR="00D4780D" w:rsidRDefault="00D4780D">
            <w:pPr>
              <w:autoSpaceDE w:val="0"/>
              <w:autoSpaceDN w:val="0"/>
              <w:adjustRightInd w:val="0"/>
              <w:ind w:right="144"/>
            </w:pPr>
            <w:r>
              <w:rPr>
                <w:sz w:val="20"/>
              </w:rPr>
              <w:t>Service Requested</w:t>
            </w:r>
          </w:p>
        </w:tc>
      </w:tr>
      <w:tr w:rsidR="00000000" w14:paraId="1DC67356" w14:textId="77777777">
        <w:tblPrEx>
          <w:tblCellMar>
            <w:top w:w="0" w:type="dxa"/>
            <w:left w:w="0" w:type="dxa"/>
            <w:bottom w:w="0" w:type="dxa"/>
            <w:right w:w="0" w:type="dxa"/>
          </w:tblCellMar>
        </w:tblPrEx>
        <w:tc>
          <w:tcPr>
            <w:tcW w:w="1007" w:type="dxa"/>
            <w:tcBorders>
              <w:top w:val="nil"/>
              <w:left w:val="nil"/>
              <w:bottom w:val="nil"/>
              <w:right w:val="nil"/>
            </w:tcBorders>
          </w:tcPr>
          <w:p w14:paraId="0A97B3A9"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78D40A58" w14:textId="77777777" w:rsidR="00D4780D" w:rsidRDefault="00D4780D">
            <w:pPr>
              <w:autoSpaceDE w:val="0"/>
              <w:autoSpaceDN w:val="0"/>
              <w:adjustRightInd w:val="0"/>
              <w:ind w:right="144"/>
              <w:jc w:val="center"/>
            </w:pPr>
            <w:r>
              <w:rPr>
                <w:b/>
                <w:sz w:val="20"/>
              </w:rPr>
              <w:t>LIN03</w:t>
            </w:r>
          </w:p>
        </w:tc>
        <w:tc>
          <w:tcPr>
            <w:tcW w:w="892" w:type="dxa"/>
            <w:tcBorders>
              <w:top w:val="nil"/>
              <w:left w:val="nil"/>
              <w:bottom w:val="nil"/>
              <w:right w:val="nil"/>
            </w:tcBorders>
          </w:tcPr>
          <w:p w14:paraId="799DDBC2" w14:textId="77777777" w:rsidR="00D4780D" w:rsidRDefault="00D4780D">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3804A32E" w14:textId="77777777" w:rsidR="00D4780D" w:rsidRDefault="00D4780D">
            <w:pPr>
              <w:autoSpaceDE w:val="0"/>
              <w:autoSpaceDN w:val="0"/>
              <w:adjustRightInd w:val="0"/>
              <w:ind w:right="144"/>
            </w:pPr>
            <w:r>
              <w:rPr>
                <w:b/>
                <w:sz w:val="20"/>
              </w:rPr>
              <w:t>Product/Service ID</w:t>
            </w:r>
          </w:p>
        </w:tc>
        <w:tc>
          <w:tcPr>
            <w:tcW w:w="432" w:type="dxa"/>
            <w:tcBorders>
              <w:top w:val="nil"/>
              <w:left w:val="nil"/>
              <w:bottom w:val="nil"/>
              <w:right w:val="nil"/>
            </w:tcBorders>
          </w:tcPr>
          <w:p w14:paraId="24F4DF60"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612A1A2C"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73B01F2" w14:textId="77777777" w:rsidR="00D4780D" w:rsidRDefault="00D4780D">
            <w:pPr>
              <w:autoSpaceDE w:val="0"/>
              <w:autoSpaceDN w:val="0"/>
              <w:adjustRightInd w:val="0"/>
              <w:ind w:right="144"/>
            </w:pPr>
            <w:r>
              <w:rPr>
                <w:b/>
                <w:sz w:val="20"/>
              </w:rPr>
              <w:t>AN 1/48</w:t>
            </w:r>
          </w:p>
        </w:tc>
      </w:tr>
      <w:tr w:rsidR="00000000" w14:paraId="6D8465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437C96"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750F783B" w14:textId="77777777" w:rsidR="00D4780D" w:rsidRDefault="00D4780D">
            <w:pPr>
              <w:autoSpaceDE w:val="0"/>
              <w:autoSpaceDN w:val="0"/>
              <w:adjustRightInd w:val="0"/>
              <w:ind w:right="144"/>
            </w:pPr>
            <w:r>
              <w:rPr>
                <w:sz w:val="20"/>
              </w:rPr>
              <w:t>Identifying number for a product or service</w:t>
            </w:r>
          </w:p>
        </w:tc>
      </w:tr>
      <w:tr w:rsidR="00000000" w14:paraId="3F79CF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2EE3D0"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20E655E4" w14:textId="77777777" w:rsidR="00D4780D" w:rsidRDefault="00D4780D">
            <w:pPr>
              <w:autoSpaceDE w:val="0"/>
              <w:autoSpaceDN w:val="0"/>
              <w:adjustRightInd w:val="0"/>
              <w:ind w:right="144"/>
            </w:pPr>
            <w:r>
              <w:rPr>
                <w:sz w:val="20"/>
              </w:rPr>
              <w:t>Commodity</w:t>
            </w:r>
          </w:p>
        </w:tc>
      </w:tr>
      <w:tr w:rsidR="00000000" w14:paraId="3D420E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1CA8F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98A1964" w14:textId="77777777" w:rsidR="00D4780D" w:rsidRDefault="00D4780D">
            <w:pPr>
              <w:autoSpaceDE w:val="0"/>
              <w:autoSpaceDN w:val="0"/>
              <w:adjustRightInd w:val="0"/>
              <w:ind w:right="144"/>
            </w:pPr>
            <w:r>
              <w:rPr>
                <w:sz w:val="20"/>
              </w:rPr>
              <w:t>EL</w:t>
            </w:r>
          </w:p>
        </w:tc>
        <w:tc>
          <w:tcPr>
            <w:tcW w:w="144" w:type="dxa"/>
            <w:tcBorders>
              <w:top w:val="nil"/>
              <w:left w:val="nil"/>
              <w:bottom w:val="nil"/>
              <w:right w:val="nil"/>
            </w:tcBorders>
          </w:tcPr>
          <w:p w14:paraId="51FCE42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DC86E72" w14:textId="77777777" w:rsidR="00D4780D" w:rsidRDefault="00D4780D">
            <w:pPr>
              <w:autoSpaceDE w:val="0"/>
              <w:autoSpaceDN w:val="0"/>
              <w:adjustRightInd w:val="0"/>
              <w:ind w:right="144"/>
            </w:pPr>
            <w:r>
              <w:rPr>
                <w:sz w:val="20"/>
              </w:rPr>
              <w:t>Electric Service</w:t>
            </w:r>
          </w:p>
        </w:tc>
      </w:tr>
      <w:tr w:rsidR="00000000" w14:paraId="439CF8B6" w14:textId="77777777">
        <w:tblPrEx>
          <w:tblCellMar>
            <w:top w:w="0" w:type="dxa"/>
            <w:left w:w="0" w:type="dxa"/>
            <w:bottom w:w="0" w:type="dxa"/>
            <w:right w:w="0" w:type="dxa"/>
          </w:tblCellMar>
        </w:tblPrEx>
        <w:tc>
          <w:tcPr>
            <w:tcW w:w="1007" w:type="dxa"/>
            <w:tcBorders>
              <w:top w:val="nil"/>
              <w:left w:val="nil"/>
              <w:bottom w:val="nil"/>
              <w:right w:val="nil"/>
            </w:tcBorders>
          </w:tcPr>
          <w:p w14:paraId="2A42F875"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64264FD" w14:textId="77777777" w:rsidR="00D4780D" w:rsidRDefault="00D4780D">
            <w:pPr>
              <w:autoSpaceDE w:val="0"/>
              <w:autoSpaceDN w:val="0"/>
              <w:adjustRightInd w:val="0"/>
              <w:ind w:right="144"/>
              <w:jc w:val="center"/>
            </w:pPr>
            <w:r>
              <w:rPr>
                <w:b/>
                <w:sz w:val="20"/>
              </w:rPr>
              <w:t>LIN04</w:t>
            </w:r>
          </w:p>
        </w:tc>
        <w:tc>
          <w:tcPr>
            <w:tcW w:w="892" w:type="dxa"/>
            <w:tcBorders>
              <w:top w:val="nil"/>
              <w:left w:val="nil"/>
              <w:bottom w:val="nil"/>
              <w:right w:val="nil"/>
            </w:tcBorders>
          </w:tcPr>
          <w:p w14:paraId="1C291880" w14:textId="77777777" w:rsidR="00D4780D" w:rsidRDefault="00D4780D">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6F9DB120" w14:textId="77777777" w:rsidR="00D4780D" w:rsidRDefault="00D4780D">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0FA11589"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31C3D474"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0BA3C02" w14:textId="77777777" w:rsidR="00D4780D" w:rsidRDefault="00D4780D">
            <w:pPr>
              <w:autoSpaceDE w:val="0"/>
              <w:autoSpaceDN w:val="0"/>
              <w:adjustRightInd w:val="0"/>
              <w:ind w:right="144"/>
            </w:pPr>
            <w:r>
              <w:rPr>
                <w:b/>
                <w:sz w:val="20"/>
              </w:rPr>
              <w:t>ID 2/2</w:t>
            </w:r>
          </w:p>
        </w:tc>
      </w:tr>
      <w:tr w:rsidR="00000000" w14:paraId="0DB3F1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FE2BBD"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CE0F8C1" w14:textId="77777777" w:rsidR="00D4780D" w:rsidRDefault="00D4780D">
            <w:pPr>
              <w:autoSpaceDE w:val="0"/>
              <w:autoSpaceDN w:val="0"/>
              <w:adjustRightInd w:val="0"/>
              <w:ind w:right="144"/>
            </w:pPr>
            <w:r>
              <w:rPr>
                <w:sz w:val="20"/>
              </w:rPr>
              <w:t>Code identifying the type/source of the descriptive number used in Product/Service ID (234)</w:t>
            </w:r>
          </w:p>
        </w:tc>
      </w:tr>
      <w:tr w:rsidR="00000000" w14:paraId="609B5F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368A48"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663B956" w14:textId="77777777" w:rsidR="00D4780D" w:rsidRDefault="00D4780D">
            <w:pPr>
              <w:autoSpaceDE w:val="0"/>
              <w:autoSpaceDN w:val="0"/>
              <w:adjustRightInd w:val="0"/>
              <w:ind w:right="144"/>
            </w:pPr>
            <w:r>
              <w:rPr>
                <w:sz w:val="20"/>
              </w:rPr>
              <w:t>SH</w:t>
            </w:r>
          </w:p>
        </w:tc>
        <w:tc>
          <w:tcPr>
            <w:tcW w:w="144" w:type="dxa"/>
            <w:tcBorders>
              <w:top w:val="nil"/>
              <w:left w:val="nil"/>
              <w:bottom w:val="nil"/>
              <w:right w:val="nil"/>
            </w:tcBorders>
          </w:tcPr>
          <w:p w14:paraId="3AC9CF2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B1D5D90" w14:textId="77777777" w:rsidR="00D4780D" w:rsidRDefault="00D4780D">
            <w:pPr>
              <w:autoSpaceDE w:val="0"/>
              <w:autoSpaceDN w:val="0"/>
              <w:adjustRightInd w:val="0"/>
              <w:ind w:right="144"/>
            </w:pPr>
            <w:r>
              <w:rPr>
                <w:sz w:val="20"/>
              </w:rPr>
              <w:t>Service Requested</w:t>
            </w:r>
          </w:p>
        </w:tc>
      </w:tr>
      <w:tr w:rsidR="00000000" w14:paraId="4797968D" w14:textId="77777777">
        <w:tblPrEx>
          <w:tblCellMar>
            <w:top w:w="0" w:type="dxa"/>
            <w:left w:w="0" w:type="dxa"/>
            <w:bottom w:w="0" w:type="dxa"/>
            <w:right w:w="0" w:type="dxa"/>
          </w:tblCellMar>
        </w:tblPrEx>
        <w:tc>
          <w:tcPr>
            <w:tcW w:w="1007" w:type="dxa"/>
            <w:tcBorders>
              <w:top w:val="nil"/>
              <w:left w:val="nil"/>
              <w:bottom w:val="nil"/>
              <w:right w:val="nil"/>
            </w:tcBorders>
          </w:tcPr>
          <w:p w14:paraId="43A45F99"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13F43AC4" w14:textId="77777777" w:rsidR="00D4780D" w:rsidRDefault="00D4780D">
            <w:pPr>
              <w:autoSpaceDE w:val="0"/>
              <w:autoSpaceDN w:val="0"/>
              <w:adjustRightInd w:val="0"/>
              <w:ind w:right="144"/>
              <w:jc w:val="center"/>
            </w:pPr>
            <w:r>
              <w:rPr>
                <w:b/>
                <w:sz w:val="20"/>
              </w:rPr>
              <w:t>LIN05</w:t>
            </w:r>
          </w:p>
        </w:tc>
        <w:tc>
          <w:tcPr>
            <w:tcW w:w="892" w:type="dxa"/>
            <w:tcBorders>
              <w:top w:val="nil"/>
              <w:left w:val="nil"/>
              <w:bottom w:val="nil"/>
              <w:right w:val="nil"/>
            </w:tcBorders>
          </w:tcPr>
          <w:p w14:paraId="1B7F1DF0" w14:textId="77777777" w:rsidR="00D4780D" w:rsidRDefault="00D4780D">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6AC4485" w14:textId="77777777" w:rsidR="00D4780D" w:rsidRDefault="00D4780D">
            <w:pPr>
              <w:autoSpaceDE w:val="0"/>
              <w:autoSpaceDN w:val="0"/>
              <w:adjustRightInd w:val="0"/>
              <w:ind w:right="144"/>
            </w:pPr>
            <w:r>
              <w:rPr>
                <w:b/>
                <w:sz w:val="20"/>
              </w:rPr>
              <w:t>Product/Service ID</w:t>
            </w:r>
          </w:p>
        </w:tc>
        <w:tc>
          <w:tcPr>
            <w:tcW w:w="432" w:type="dxa"/>
            <w:tcBorders>
              <w:top w:val="nil"/>
              <w:left w:val="nil"/>
              <w:bottom w:val="nil"/>
              <w:right w:val="nil"/>
            </w:tcBorders>
          </w:tcPr>
          <w:p w14:paraId="49CD9555"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6EE6B0D2"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31A6B6A" w14:textId="77777777" w:rsidR="00D4780D" w:rsidRDefault="00D4780D">
            <w:pPr>
              <w:autoSpaceDE w:val="0"/>
              <w:autoSpaceDN w:val="0"/>
              <w:adjustRightInd w:val="0"/>
              <w:ind w:right="144"/>
            </w:pPr>
            <w:r>
              <w:rPr>
                <w:b/>
                <w:sz w:val="20"/>
              </w:rPr>
              <w:t>AN 1/48</w:t>
            </w:r>
          </w:p>
        </w:tc>
      </w:tr>
      <w:tr w:rsidR="00000000" w14:paraId="10C7BF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777F48"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C5AC1C1" w14:textId="77777777" w:rsidR="00D4780D" w:rsidRDefault="00D4780D">
            <w:pPr>
              <w:autoSpaceDE w:val="0"/>
              <w:autoSpaceDN w:val="0"/>
              <w:adjustRightInd w:val="0"/>
              <w:ind w:right="144"/>
            </w:pPr>
            <w:r>
              <w:rPr>
                <w:sz w:val="20"/>
              </w:rPr>
              <w:t>Identifying number for a product or service</w:t>
            </w:r>
          </w:p>
        </w:tc>
      </w:tr>
      <w:tr w:rsidR="00000000" w14:paraId="112E1C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0519BE"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0B96864" w14:textId="77777777" w:rsidR="00D4780D" w:rsidRDefault="00D4780D">
            <w:pPr>
              <w:autoSpaceDE w:val="0"/>
              <w:autoSpaceDN w:val="0"/>
              <w:adjustRightInd w:val="0"/>
              <w:ind w:right="144"/>
            </w:pPr>
            <w:r>
              <w:rPr>
                <w:sz w:val="20"/>
              </w:rPr>
              <w:t>CE</w:t>
            </w:r>
          </w:p>
        </w:tc>
        <w:tc>
          <w:tcPr>
            <w:tcW w:w="144" w:type="dxa"/>
            <w:tcBorders>
              <w:top w:val="nil"/>
              <w:left w:val="nil"/>
              <w:bottom w:val="nil"/>
              <w:right w:val="nil"/>
            </w:tcBorders>
          </w:tcPr>
          <w:p w14:paraId="33E67A0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BE527A1" w14:textId="77777777" w:rsidR="00D4780D" w:rsidRDefault="00D4780D">
            <w:pPr>
              <w:autoSpaceDE w:val="0"/>
              <w:autoSpaceDN w:val="0"/>
              <w:adjustRightInd w:val="0"/>
              <w:ind w:right="144"/>
            </w:pPr>
            <w:r>
              <w:rPr>
                <w:sz w:val="20"/>
              </w:rPr>
              <w:t>Energy Services</w:t>
            </w:r>
          </w:p>
        </w:tc>
      </w:tr>
      <w:tr w:rsidR="00000000" w14:paraId="663A4675" w14:textId="77777777">
        <w:tblPrEx>
          <w:tblCellMar>
            <w:top w:w="0" w:type="dxa"/>
            <w:left w:w="0" w:type="dxa"/>
            <w:bottom w:w="0" w:type="dxa"/>
            <w:right w:w="0" w:type="dxa"/>
          </w:tblCellMar>
        </w:tblPrEx>
        <w:tc>
          <w:tcPr>
            <w:tcW w:w="1007" w:type="dxa"/>
            <w:tcBorders>
              <w:top w:val="nil"/>
              <w:left w:val="nil"/>
              <w:bottom w:val="nil"/>
              <w:right w:val="nil"/>
            </w:tcBorders>
          </w:tcPr>
          <w:p w14:paraId="3101E8B5" w14:textId="77777777" w:rsidR="00D4780D" w:rsidRDefault="00D4780D">
            <w:pPr>
              <w:autoSpaceDE w:val="0"/>
              <w:autoSpaceDN w:val="0"/>
              <w:adjustRightInd w:val="0"/>
              <w:ind w:right="144"/>
            </w:pPr>
          </w:p>
        </w:tc>
        <w:tc>
          <w:tcPr>
            <w:tcW w:w="1080" w:type="dxa"/>
            <w:tcBorders>
              <w:top w:val="nil"/>
              <w:left w:val="nil"/>
              <w:bottom w:val="nil"/>
              <w:right w:val="nil"/>
            </w:tcBorders>
          </w:tcPr>
          <w:p w14:paraId="31493CF3" w14:textId="77777777" w:rsidR="00D4780D" w:rsidRDefault="00D4780D">
            <w:pPr>
              <w:autoSpaceDE w:val="0"/>
              <w:autoSpaceDN w:val="0"/>
              <w:adjustRightInd w:val="0"/>
              <w:ind w:right="144"/>
              <w:jc w:val="center"/>
            </w:pPr>
            <w:r>
              <w:rPr>
                <w:b/>
                <w:sz w:val="20"/>
              </w:rPr>
              <w:t>LIN06</w:t>
            </w:r>
          </w:p>
        </w:tc>
        <w:tc>
          <w:tcPr>
            <w:tcW w:w="892" w:type="dxa"/>
            <w:tcBorders>
              <w:top w:val="nil"/>
              <w:left w:val="nil"/>
              <w:bottom w:val="nil"/>
              <w:right w:val="nil"/>
            </w:tcBorders>
          </w:tcPr>
          <w:p w14:paraId="61B3FDE8" w14:textId="77777777" w:rsidR="00D4780D" w:rsidRDefault="00D4780D">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51209FFF" w14:textId="77777777" w:rsidR="00D4780D" w:rsidRDefault="00D4780D">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BA6D6FF"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7A92DAE9"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EE51A99" w14:textId="77777777" w:rsidR="00D4780D" w:rsidRDefault="00D4780D">
            <w:pPr>
              <w:autoSpaceDE w:val="0"/>
              <w:autoSpaceDN w:val="0"/>
              <w:adjustRightInd w:val="0"/>
              <w:ind w:right="144"/>
            </w:pPr>
            <w:r>
              <w:rPr>
                <w:b/>
                <w:sz w:val="20"/>
              </w:rPr>
              <w:t>ID 2/2</w:t>
            </w:r>
          </w:p>
        </w:tc>
      </w:tr>
      <w:tr w:rsidR="00000000" w14:paraId="6255A7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DDF7A"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7D633783" w14:textId="77777777" w:rsidR="00D4780D" w:rsidRDefault="00D4780D">
            <w:pPr>
              <w:autoSpaceDE w:val="0"/>
              <w:autoSpaceDN w:val="0"/>
              <w:adjustRightInd w:val="0"/>
              <w:ind w:right="144"/>
            </w:pPr>
            <w:r>
              <w:rPr>
                <w:sz w:val="20"/>
              </w:rPr>
              <w:t>Code identifying the type/source of the descriptive number used in Product/Service ID (234)</w:t>
            </w:r>
          </w:p>
        </w:tc>
      </w:tr>
      <w:tr w:rsidR="00000000" w14:paraId="447F96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16565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2FB9EF2" w14:textId="77777777" w:rsidR="00D4780D" w:rsidRDefault="00D4780D">
            <w:pPr>
              <w:autoSpaceDE w:val="0"/>
              <w:autoSpaceDN w:val="0"/>
              <w:adjustRightInd w:val="0"/>
              <w:ind w:right="144"/>
            </w:pPr>
            <w:r>
              <w:rPr>
                <w:sz w:val="20"/>
              </w:rPr>
              <w:t>SH</w:t>
            </w:r>
          </w:p>
        </w:tc>
        <w:tc>
          <w:tcPr>
            <w:tcW w:w="144" w:type="dxa"/>
            <w:tcBorders>
              <w:top w:val="nil"/>
              <w:left w:val="nil"/>
              <w:bottom w:val="nil"/>
              <w:right w:val="nil"/>
            </w:tcBorders>
          </w:tcPr>
          <w:p w14:paraId="3A0DAB7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977D051" w14:textId="77777777" w:rsidR="00D4780D" w:rsidRDefault="00D4780D">
            <w:pPr>
              <w:autoSpaceDE w:val="0"/>
              <w:autoSpaceDN w:val="0"/>
              <w:adjustRightInd w:val="0"/>
              <w:ind w:right="144"/>
            </w:pPr>
            <w:r>
              <w:rPr>
                <w:sz w:val="20"/>
              </w:rPr>
              <w:t>Service Requested</w:t>
            </w:r>
          </w:p>
        </w:tc>
      </w:tr>
      <w:tr w:rsidR="00000000" w14:paraId="2E042DD3" w14:textId="77777777">
        <w:tblPrEx>
          <w:tblCellMar>
            <w:top w:w="0" w:type="dxa"/>
            <w:left w:w="0" w:type="dxa"/>
            <w:bottom w:w="0" w:type="dxa"/>
            <w:right w:w="0" w:type="dxa"/>
          </w:tblCellMar>
        </w:tblPrEx>
        <w:tc>
          <w:tcPr>
            <w:tcW w:w="1007" w:type="dxa"/>
            <w:tcBorders>
              <w:top w:val="nil"/>
              <w:left w:val="nil"/>
              <w:bottom w:val="nil"/>
              <w:right w:val="nil"/>
            </w:tcBorders>
          </w:tcPr>
          <w:p w14:paraId="6DB70BB9" w14:textId="77777777" w:rsidR="00D4780D" w:rsidRDefault="00D4780D">
            <w:pPr>
              <w:autoSpaceDE w:val="0"/>
              <w:autoSpaceDN w:val="0"/>
              <w:adjustRightInd w:val="0"/>
              <w:ind w:right="144"/>
            </w:pPr>
          </w:p>
        </w:tc>
        <w:tc>
          <w:tcPr>
            <w:tcW w:w="1080" w:type="dxa"/>
            <w:tcBorders>
              <w:top w:val="nil"/>
              <w:left w:val="nil"/>
              <w:bottom w:val="nil"/>
              <w:right w:val="nil"/>
            </w:tcBorders>
          </w:tcPr>
          <w:p w14:paraId="2249B809" w14:textId="77777777" w:rsidR="00D4780D" w:rsidRDefault="00D4780D">
            <w:pPr>
              <w:autoSpaceDE w:val="0"/>
              <w:autoSpaceDN w:val="0"/>
              <w:adjustRightInd w:val="0"/>
              <w:ind w:right="144"/>
              <w:jc w:val="center"/>
            </w:pPr>
            <w:r>
              <w:rPr>
                <w:b/>
                <w:sz w:val="20"/>
              </w:rPr>
              <w:t>LIN07</w:t>
            </w:r>
          </w:p>
        </w:tc>
        <w:tc>
          <w:tcPr>
            <w:tcW w:w="892" w:type="dxa"/>
            <w:tcBorders>
              <w:top w:val="nil"/>
              <w:left w:val="nil"/>
              <w:bottom w:val="nil"/>
              <w:right w:val="nil"/>
            </w:tcBorders>
          </w:tcPr>
          <w:p w14:paraId="0126069E" w14:textId="77777777" w:rsidR="00D4780D" w:rsidRDefault="00D4780D">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AD88A9B" w14:textId="77777777" w:rsidR="00D4780D" w:rsidRDefault="00D4780D">
            <w:pPr>
              <w:autoSpaceDE w:val="0"/>
              <w:autoSpaceDN w:val="0"/>
              <w:adjustRightInd w:val="0"/>
              <w:ind w:right="144"/>
            </w:pPr>
            <w:r>
              <w:rPr>
                <w:b/>
                <w:sz w:val="20"/>
              </w:rPr>
              <w:t>Product/Service ID</w:t>
            </w:r>
          </w:p>
        </w:tc>
        <w:tc>
          <w:tcPr>
            <w:tcW w:w="432" w:type="dxa"/>
            <w:tcBorders>
              <w:top w:val="nil"/>
              <w:left w:val="nil"/>
              <w:bottom w:val="nil"/>
              <w:right w:val="nil"/>
            </w:tcBorders>
          </w:tcPr>
          <w:p w14:paraId="504A206B"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46CA927C"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4626687" w14:textId="77777777" w:rsidR="00D4780D" w:rsidRDefault="00D4780D">
            <w:pPr>
              <w:autoSpaceDE w:val="0"/>
              <w:autoSpaceDN w:val="0"/>
              <w:adjustRightInd w:val="0"/>
              <w:ind w:right="144"/>
            </w:pPr>
            <w:r>
              <w:rPr>
                <w:b/>
                <w:sz w:val="20"/>
              </w:rPr>
              <w:t>AN 1/48</w:t>
            </w:r>
          </w:p>
        </w:tc>
      </w:tr>
      <w:tr w:rsidR="00000000" w14:paraId="314E37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5EB6E4"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99B2E5B" w14:textId="77777777" w:rsidR="00D4780D" w:rsidRDefault="00D4780D">
            <w:pPr>
              <w:autoSpaceDE w:val="0"/>
              <w:autoSpaceDN w:val="0"/>
              <w:adjustRightInd w:val="0"/>
              <w:ind w:right="144"/>
            </w:pPr>
            <w:r>
              <w:rPr>
                <w:sz w:val="20"/>
              </w:rPr>
              <w:t>Identifying number for a product or service</w:t>
            </w:r>
          </w:p>
        </w:tc>
      </w:tr>
      <w:tr w:rsidR="00000000" w14:paraId="0806B6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BB6AF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102CA76" w14:textId="77777777" w:rsidR="00D4780D" w:rsidRDefault="00D4780D">
            <w:pPr>
              <w:autoSpaceDE w:val="0"/>
              <w:autoSpaceDN w:val="0"/>
              <w:adjustRightInd w:val="0"/>
              <w:ind w:right="144"/>
            </w:pPr>
            <w:r>
              <w:rPr>
                <w:sz w:val="20"/>
              </w:rPr>
              <w:t>HI</w:t>
            </w:r>
          </w:p>
        </w:tc>
        <w:tc>
          <w:tcPr>
            <w:tcW w:w="144" w:type="dxa"/>
            <w:tcBorders>
              <w:top w:val="nil"/>
              <w:left w:val="nil"/>
              <w:bottom w:val="nil"/>
              <w:right w:val="nil"/>
            </w:tcBorders>
          </w:tcPr>
          <w:p w14:paraId="731DF711"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F9C3E16" w14:textId="77777777" w:rsidR="00D4780D" w:rsidRDefault="00D4780D">
            <w:pPr>
              <w:autoSpaceDE w:val="0"/>
              <w:autoSpaceDN w:val="0"/>
              <w:adjustRightInd w:val="0"/>
              <w:ind w:right="144"/>
            </w:pPr>
            <w:r>
              <w:rPr>
                <w:sz w:val="20"/>
              </w:rPr>
              <w:t>Historical Interval Usage</w:t>
            </w:r>
          </w:p>
        </w:tc>
      </w:tr>
      <w:tr w:rsidR="00000000" w14:paraId="5F3B30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81CA77"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240F93F" w14:textId="77777777" w:rsidR="00D4780D" w:rsidRDefault="00D4780D">
            <w:pPr>
              <w:autoSpaceDE w:val="0"/>
              <w:autoSpaceDN w:val="0"/>
              <w:adjustRightInd w:val="0"/>
              <w:ind w:right="144"/>
              <w:rPr>
                <w:sz w:val="20"/>
              </w:rPr>
            </w:pPr>
            <w:r>
              <w:rPr>
                <w:sz w:val="20"/>
              </w:rPr>
              <w:t xml:space="preserve">Request to obtain Historical Interval Usage for this premise by interval.  </w:t>
            </w:r>
          </w:p>
          <w:p w14:paraId="11A69A57" w14:textId="77777777" w:rsidR="00D4780D" w:rsidRDefault="00D4780D">
            <w:pPr>
              <w:autoSpaceDE w:val="0"/>
              <w:autoSpaceDN w:val="0"/>
              <w:adjustRightInd w:val="0"/>
              <w:ind w:right="144"/>
              <w:rPr>
                <w:sz w:val="20"/>
              </w:rPr>
            </w:pPr>
          </w:p>
          <w:p w14:paraId="3F7BB4C7" w14:textId="77777777" w:rsidR="00D4780D" w:rsidRDefault="00D4780D">
            <w:pPr>
              <w:autoSpaceDE w:val="0"/>
              <w:autoSpaceDN w:val="0"/>
              <w:adjustRightInd w:val="0"/>
              <w:ind w:right="144"/>
              <w:rPr>
                <w:sz w:val="20"/>
              </w:rPr>
            </w:pPr>
            <w:r>
              <w:rPr>
                <w:sz w:val="20"/>
              </w:rPr>
              <w:t>If the intervals are available, the TDSP will send the 867_02 Historical Usage, containing the following two PTD Loops:</w:t>
            </w:r>
          </w:p>
          <w:p w14:paraId="07D3177B" w14:textId="77777777" w:rsidR="00D4780D" w:rsidRDefault="00D4780D">
            <w:pPr>
              <w:autoSpaceDE w:val="0"/>
              <w:autoSpaceDN w:val="0"/>
              <w:adjustRightInd w:val="0"/>
              <w:ind w:right="144"/>
              <w:rPr>
                <w:sz w:val="20"/>
              </w:rPr>
            </w:pPr>
            <w:r>
              <w:rPr>
                <w:sz w:val="20"/>
              </w:rPr>
              <w:t xml:space="preserve">     PTD~BO (Interval Summary) </w:t>
            </w:r>
          </w:p>
          <w:p w14:paraId="48386D59" w14:textId="77777777" w:rsidR="00D4780D" w:rsidRDefault="00D4780D">
            <w:pPr>
              <w:autoSpaceDE w:val="0"/>
              <w:autoSpaceDN w:val="0"/>
              <w:adjustRightInd w:val="0"/>
              <w:ind w:right="144"/>
              <w:rPr>
                <w:sz w:val="20"/>
              </w:rPr>
            </w:pPr>
            <w:r>
              <w:rPr>
                <w:sz w:val="20"/>
              </w:rPr>
              <w:t xml:space="preserve">     PTD~PM (Interval Detail)</w:t>
            </w:r>
          </w:p>
          <w:p w14:paraId="37C7DADB" w14:textId="77777777" w:rsidR="00D4780D" w:rsidRDefault="00D4780D">
            <w:pPr>
              <w:autoSpaceDE w:val="0"/>
              <w:autoSpaceDN w:val="0"/>
              <w:adjustRightInd w:val="0"/>
              <w:ind w:right="144"/>
              <w:rPr>
                <w:sz w:val="20"/>
              </w:rPr>
            </w:pPr>
          </w:p>
          <w:p w14:paraId="0923D024" w14:textId="77777777" w:rsidR="00D4780D" w:rsidRDefault="00D4780D">
            <w:pPr>
              <w:autoSpaceDE w:val="0"/>
              <w:autoSpaceDN w:val="0"/>
              <w:adjustRightInd w:val="0"/>
              <w:ind w:right="144"/>
              <w:rPr>
                <w:sz w:val="20"/>
              </w:rPr>
            </w:pPr>
            <w:r>
              <w:rPr>
                <w:sz w:val="20"/>
              </w:rPr>
              <w:t>If this ESI ID does not have interval meters, or if the intervals are not</w:t>
            </w:r>
            <w:r>
              <w:rPr>
                <w:sz w:val="20"/>
              </w:rPr>
              <w:t xml:space="preserve"> available, the TDSP will send the 867_02 Historical Usage, containing any of the following PTD Loops, as appropriate, along with a status code REF~1P~HIU:</w:t>
            </w:r>
          </w:p>
          <w:p w14:paraId="3DF49A9E" w14:textId="77777777" w:rsidR="00D4780D" w:rsidRDefault="00D4780D">
            <w:pPr>
              <w:autoSpaceDE w:val="0"/>
              <w:autoSpaceDN w:val="0"/>
              <w:adjustRightInd w:val="0"/>
              <w:ind w:right="144"/>
              <w:rPr>
                <w:sz w:val="20"/>
              </w:rPr>
            </w:pPr>
            <w:r>
              <w:rPr>
                <w:sz w:val="20"/>
              </w:rPr>
              <w:t xml:space="preserve">     PTD~BD (Unmetered Services)</w:t>
            </w:r>
          </w:p>
          <w:p w14:paraId="6BDC794F" w14:textId="77777777" w:rsidR="00D4780D" w:rsidRDefault="00D4780D">
            <w:pPr>
              <w:autoSpaceDE w:val="0"/>
              <w:autoSpaceDN w:val="0"/>
              <w:adjustRightInd w:val="0"/>
              <w:ind w:right="144"/>
              <w:rPr>
                <w:sz w:val="20"/>
              </w:rPr>
            </w:pPr>
            <w:r>
              <w:rPr>
                <w:sz w:val="20"/>
              </w:rPr>
              <w:t xml:space="preserve">     PTD~BO (Interval Summary) </w:t>
            </w:r>
          </w:p>
          <w:p w14:paraId="0426CAB5" w14:textId="77777777" w:rsidR="00D4780D" w:rsidRDefault="00D4780D">
            <w:pPr>
              <w:autoSpaceDE w:val="0"/>
              <w:autoSpaceDN w:val="0"/>
              <w:adjustRightInd w:val="0"/>
              <w:ind w:right="144"/>
            </w:pPr>
            <w:r>
              <w:rPr>
                <w:sz w:val="20"/>
              </w:rPr>
              <w:t xml:space="preserve">     PTD~PL (Non-Interval Detail)</w:t>
            </w:r>
          </w:p>
        </w:tc>
      </w:tr>
      <w:tr w:rsidR="00000000" w14:paraId="21AC4C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C971D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72215C2" w14:textId="77777777" w:rsidR="00D4780D" w:rsidRDefault="00D4780D">
            <w:pPr>
              <w:autoSpaceDE w:val="0"/>
              <w:autoSpaceDN w:val="0"/>
              <w:adjustRightInd w:val="0"/>
              <w:ind w:right="144"/>
            </w:pPr>
            <w:r>
              <w:rPr>
                <w:sz w:val="20"/>
              </w:rPr>
              <w:t>HU</w:t>
            </w:r>
          </w:p>
        </w:tc>
        <w:tc>
          <w:tcPr>
            <w:tcW w:w="144" w:type="dxa"/>
            <w:tcBorders>
              <w:top w:val="nil"/>
              <w:left w:val="nil"/>
              <w:bottom w:val="nil"/>
              <w:right w:val="nil"/>
            </w:tcBorders>
          </w:tcPr>
          <w:p w14:paraId="51A991A9"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145E698" w14:textId="77777777" w:rsidR="00D4780D" w:rsidRDefault="00D4780D">
            <w:pPr>
              <w:autoSpaceDE w:val="0"/>
              <w:autoSpaceDN w:val="0"/>
              <w:adjustRightInd w:val="0"/>
              <w:ind w:right="144"/>
            </w:pPr>
            <w:r>
              <w:rPr>
                <w:sz w:val="20"/>
              </w:rPr>
              <w:t>Historical Summarized Usage</w:t>
            </w:r>
          </w:p>
        </w:tc>
      </w:tr>
      <w:tr w:rsidR="00000000" w14:paraId="04CD99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F17204"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6EAFF019" w14:textId="77777777" w:rsidR="00D4780D" w:rsidRDefault="00D4780D">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6E9AD774" w14:textId="77777777" w:rsidR="00D4780D" w:rsidRDefault="00D4780D">
            <w:pPr>
              <w:autoSpaceDE w:val="0"/>
              <w:autoSpaceDN w:val="0"/>
              <w:adjustRightInd w:val="0"/>
              <w:ind w:right="144"/>
              <w:rPr>
                <w:sz w:val="20"/>
              </w:rPr>
            </w:pPr>
            <w:r>
              <w:rPr>
                <w:sz w:val="20"/>
              </w:rPr>
              <w:t xml:space="preserve">     PTD~BD (Unmete</w:t>
            </w:r>
            <w:r>
              <w:rPr>
                <w:sz w:val="20"/>
              </w:rPr>
              <w:t>red Services)</w:t>
            </w:r>
          </w:p>
          <w:p w14:paraId="45487E64" w14:textId="77777777" w:rsidR="00D4780D" w:rsidRDefault="00D4780D">
            <w:pPr>
              <w:autoSpaceDE w:val="0"/>
              <w:autoSpaceDN w:val="0"/>
              <w:adjustRightInd w:val="0"/>
              <w:ind w:right="144"/>
              <w:rPr>
                <w:sz w:val="20"/>
              </w:rPr>
            </w:pPr>
            <w:r>
              <w:rPr>
                <w:sz w:val="20"/>
              </w:rPr>
              <w:t xml:space="preserve">     PTD~BO (Interval Summary) </w:t>
            </w:r>
          </w:p>
          <w:p w14:paraId="0925A8E9" w14:textId="77777777" w:rsidR="00D4780D" w:rsidRDefault="00D4780D">
            <w:pPr>
              <w:autoSpaceDE w:val="0"/>
              <w:autoSpaceDN w:val="0"/>
              <w:adjustRightInd w:val="0"/>
              <w:ind w:right="144"/>
            </w:pPr>
            <w:r>
              <w:rPr>
                <w:sz w:val="20"/>
              </w:rPr>
              <w:t xml:space="preserve">     PTD~PL (Non-Interval Detail)</w:t>
            </w:r>
          </w:p>
        </w:tc>
      </w:tr>
      <w:tr w:rsidR="00000000" w14:paraId="4180D2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7F3B0C"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20922E9" w14:textId="77777777" w:rsidR="00D4780D" w:rsidRDefault="00D4780D">
            <w:pPr>
              <w:autoSpaceDE w:val="0"/>
              <w:autoSpaceDN w:val="0"/>
              <w:adjustRightInd w:val="0"/>
              <w:ind w:right="144"/>
            </w:pPr>
            <w:r>
              <w:rPr>
                <w:sz w:val="20"/>
              </w:rPr>
              <w:t>MVI</w:t>
            </w:r>
          </w:p>
        </w:tc>
        <w:tc>
          <w:tcPr>
            <w:tcW w:w="144" w:type="dxa"/>
            <w:tcBorders>
              <w:top w:val="nil"/>
              <w:left w:val="nil"/>
              <w:bottom w:val="nil"/>
              <w:right w:val="nil"/>
            </w:tcBorders>
          </w:tcPr>
          <w:p w14:paraId="438D1F8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7FF8AE9" w14:textId="77777777" w:rsidR="00D4780D" w:rsidRDefault="00D4780D">
            <w:pPr>
              <w:autoSpaceDE w:val="0"/>
              <w:autoSpaceDN w:val="0"/>
              <w:adjustRightInd w:val="0"/>
              <w:ind w:right="144"/>
            </w:pPr>
            <w:r>
              <w:rPr>
                <w:sz w:val="20"/>
              </w:rPr>
              <w:t>Move In</w:t>
            </w:r>
          </w:p>
        </w:tc>
      </w:tr>
      <w:tr w:rsidR="00000000" w14:paraId="3343E6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2016DD"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819DD1A" w14:textId="77777777" w:rsidR="00D4780D" w:rsidRDefault="00D4780D">
            <w:pPr>
              <w:autoSpaceDE w:val="0"/>
              <w:autoSpaceDN w:val="0"/>
              <w:adjustRightInd w:val="0"/>
              <w:ind w:right="144"/>
            </w:pPr>
            <w:r>
              <w:rPr>
                <w:sz w:val="20"/>
              </w:rPr>
              <w:t>Request for a customer enrollment when a new customer moves into a premise.</w:t>
            </w:r>
          </w:p>
        </w:tc>
      </w:tr>
      <w:tr w:rsidR="00000000" w14:paraId="67E35D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EE448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5C76681" w14:textId="77777777" w:rsidR="00D4780D" w:rsidRDefault="00D4780D">
            <w:pPr>
              <w:autoSpaceDE w:val="0"/>
              <w:autoSpaceDN w:val="0"/>
              <w:adjustRightInd w:val="0"/>
              <w:ind w:right="144"/>
            </w:pPr>
            <w:r>
              <w:rPr>
                <w:sz w:val="20"/>
              </w:rPr>
              <w:t>MVO</w:t>
            </w:r>
          </w:p>
        </w:tc>
        <w:tc>
          <w:tcPr>
            <w:tcW w:w="144" w:type="dxa"/>
            <w:tcBorders>
              <w:top w:val="nil"/>
              <w:left w:val="nil"/>
              <w:bottom w:val="nil"/>
              <w:right w:val="nil"/>
            </w:tcBorders>
          </w:tcPr>
          <w:p w14:paraId="6DB4219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27905E1" w14:textId="77777777" w:rsidR="00D4780D" w:rsidRDefault="00D4780D">
            <w:pPr>
              <w:autoSpaceDE w:val="0"/>
              <w:autoSpaceDN w:val="0"/>
              <w:adjustRightInd w:val="0"/>
              <w:ind w:right="144"/>
            </w:pPr>
            <w:r>
              <w:rPr>
                <w:sz w:val="20"/>
              </w:rPr>
              <w:t>Move Out</w:t>
            </w:r>
          </w:p>
        </w:tc>
      </w:tr>
      <w:tr w:rsidR="00000000" w14:paraId="5F89BB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91A1B8"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5F5BE14" w14:textId="77777777" w:rsidR="00D4780D" w:rsidRDefault="00D4780D">
            <w:pPr>
              <w:autoSpaceDE w:val="0"/>
              <w:autoSpaceDN w:val="0"/>
              <w:adjustRightInd w:val="0"/>
              <w:ind w:right="144"/>
            </w:pPr>
            <w:r>
              <w:rPr>
                <w:sz w:val="20"/>
              </w:rPr>
              <w:t>Notification that the customer is moving out of the premise.</w:t>
            </w:r>
          </w:p>
        </w:tc>
      </w:tr>
      <w:tr w:rsidR="00000000" w14:paraId="397347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EB7DE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24A2E03" w14:textId="77777777" w:rsidR="00D4780D" w:rsidRDefault="00D4780D">
            <w:pPr>
              <w:autoSpaceDE w:val="0"/>
              <w:autoSpaceDN w:val="0"/>
              <w:adjustRightInd w:val="0"/>
              <w:ind w:right="144"/>
            </w:pPr>
            <w:r>
              <w:rPr>
                <w:sz w:val="20"/>
              </w:rPr>
              <w:t>SW</w:t>
            </w:r>
          </w:p>
        </w:tc>
        <w:tc>
          <w:tcPr>
            <w:tcW w:w="144" w:type="dxa"/>
            <w:tcBorders>
              <w:top w:val="nil"/>
              <w:left w:val="nil"/>
              <w:bottom w:val="nil"/>
              <w:right w:val="nil"/>
            </w:tcBorders>
          </w:tcPr>
          <w:p w14:paraId="72D3DED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517B478" w14:textId="77777777" w:rsidR="00D4780D" w:rsidRDefault="00D4780D">
            <w:pPr>
              <w:autoSpaceDE w:val="0"/>
              <w:autoSpaceDN w:val="0"/>
              <w:adjustRightInd w:val="0"/>
              <w:ind w:right="144"/>
            </w:pPr>
            <w:r>
              <w:rPr>
                <w:sz w:val="20"/>
              </w:rPr>
              <w:t>Special Read for Self Selected Switch</w:t>
            </w:r>
          </w:p>
        </w:tc>
      </w:tr>
      <w:tr w:rsidR="00000000" w14:paraId="70D3F8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8B90B0"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33A5B7A" w14:textId="77777777" w:rsidR="00D4780D" w:rsidRDefault="00D4780D">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000000" w14:paraId="7922683D" w14:textId="77777777">
        <w:tblPrEx>
          <w:tblCellMar>
            <w:top w:w="0" w:type="dxa"/>
            <w:left w:w="0" w:type="dxa"/>
            <w:bottom w:w="0" w:type="dxa"/>
            <w:right w:w="0" w:type="dxa"/>
          </w:tblCellMar>
        </w:tblPrEx>
        <w:tc>
          <w:tcPr>
            <w:tcW w:w="1007" w:type="dxa"/>
            <w:tcBorders>
              <w:top w:val="nil"/>
              <w:left w:val="nil"/>
              <w:bottom w:val="nil"/>
              <w:right w:val="nil"/>
            </w:tcBorders>
          </w:tcPr>
          <w:p w14:paraId="0F0004B2" w14:textId="77777777" w:rsidR="00D4780D" w:rsidRDefault="00D4780D">
            <w:pPr>
              <w:autoSpaceDE w:val="0"/>
              <w:autoSpaceDN w:val="0"/>
              <w:adjustRightInd w:val="0"/>
              <w:ind w:right="144"/>
            </w:pPr>
          </w:p>
        </w:tc>
        <w:tc>
          <w:tcPr>
            <w:tcW w:w="1080" w:type="dxa"/>
            <w:tcBorders>
              <w:top w:val="nil"/>
              <w:left w:val="nil"/>
              <w:bottom w:val="nil"/>
              <w:right w:val="nil"/>
            </w:tcBorders>
          </w:tcPr>
          <w:p w14:paraId="0EC0DE2F" w14:textId="77777777" w:rsidR="00D4780D" w:rsidRDefault="00D4780D">
            <w:pPr>
              <w:autoSpaceDE w:val="0"/>
              <w:autoSpaceDN w:val="0"/>
              <w:adjustRightInd w:val="0"/>
              <w:ind w:right="144"/>
              <w:jc w:val="center"/>
            </w:pPr>
            <w:r>
              <w:rPr>
                <w:b/>
                <w:sz w:val="20"/>
              </w:rPr>
              <w:t>LIN08</w:t>
            </w:r>
          </w:p>
        </w:tc>
        <w:tc>
          <w:tcPr>
            <w:tcW w:w="892" w:type="dxa"/>
            <w:tcBorders>
              <w:top w:val="nil"/>
              <w:left w:val="nil"/>
              <w:bottom w:val="nil"/>
              <w:right w:val="nil"/>
            </w:tcBorders>
          </w:tcPr>
          <w:p w14:paraId="1818696C" w14:textId="77777777" w:rsidR="00D4780D" w:rsidRDefault="00D4780D">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B911E7C" w14:textId="77777777" w:rsidR="00D4780D" w:rsidRDefault="00D4780D">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094B7B7A"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2FCCB7AF"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BAF8F89" w14:textId="77777777" w:rsidR="00D4780D" w:rsidRDefault="00D4780D">
            <w:pPr>
              <w:autoSpaceDE w:val="0"/>
              <w:autoSpaceDN w:val="0"/>
              <w:adjustRightInd w:val="0"/>
              <w:ind w:right="144"/>
            </w:pPr>
            <w:r>
              <w:rPr>
                <w:b/>
                <w:sz w:val="20"/>
              </w:rPr>
              <w:t>ID 2/2</w:t>
            </w:r>
          </w:p>
        </w:tc>
      </w:tr>
      <w:tr w:rsidR="00000000" w14:paraId="72A0D7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05D476"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2B486B6" w14:textId="77777777" w:rsidR="00D4780D" w:rsidRDefault="00D4780D">
            <w:pPr>
              <w:autoSpaceDE w:val="0"/>
              <w:autoSpaceDN w:val="0"/>
              <w:adjustRightInd w:val="0"/>
              <w:ind w:right="144"/>
            </w:pPr>
            <w:r>
              <w:rPr>
                <w:sz w:val="20"/>
              </w:rPr>
              <w:t>Code identifying the type/source of the descriptive number used in Product/Service ID (234)</w:t>
            </w:r>
          </w:p>
        </w:tc>
      </w:tr>
      <w:tr w:rsidR="00000000" w14:paraId="54A119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8290B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EF752FD" w14:textId="77777777" w:rsidR="00D4780D" w:rsidRDefault="00D4780D">
            <w:pPr>
              <w:autoSpaceDE w:val="0"/>
              <w:autoSpaceDN w:val="0"/>
              <w:adjustRightInd w:val="0"/>
              <w:ind w:right="144"/>
            </w:pPr>
            <w:r>
              <w:rPr>
                <w:sz w:val="20"/>
              </w:rPr>
              <w:t>SH</w:t>
            </w:r>
          </w:p>
        </w:tc>
        <w:tc>
          <w:tcPr>
            <w:tcW w:w="144" w:type="dxa"/>
            <w:tcBorders>
              <w:top w:val="nil"/>
              <w:left w:val="nil"/>
              <w:bottom w:val="nil"/>
              <w:right w:val="nil"/>
            </w:tcBorders>
          </w:tcPr>
          <w:p w14:paraId="213793D2"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C2EA5F2" w14:textId="77777777" w:rsidR="00D4780D" w:rsidRDefault="00D4780D">
            <w:pPr>
              <w:autoSpaceDE w:val="0"/>
              <w:autoSpaceDN w:val="0"/>
              <w:adjustRightInd w:val="0"/>
              <w:ind w:right="144"/>
            </w:pPr>
            <w:r>
              <w:rPr>
                <w:sz w:val="20"/>
              </w:rPr>
              <w:t>Service Requested</w:t>
            </w:r>
          </w:p>
        </w:tc>
      </w:tr>
      <w:tr w:rsidR="00000000" w14:paraId="1F583202" w14:textId="77777777">
        <w:tblPrEx>
          <w:tblCellMar>
            <w:top w:w="0" w:type="dxa"/>
            <w:left w:w="0" w:type="dxa"/>
            <w:bottom w:w="0" w:type="dxa"/>
            <w:right w:w="0" w:type="dxa"/>
          </w:tblCellMar>
        </w:tblPrEx>
        <w:tc>
          <w:tcPr>
            <w:tcW w:w="1007" w:type="dxa"/>
            <w:tcBorders>
              <w:top w:val="nil"/>
              <w:left w:val="nil"/>
              <w:bottom w:val="nil"/>
              <w:right w:val="nil"/>
            </w:tcBorders>
          </w:tcPr>
          <w:p w14:paraId="436660ED" w14:textId="77777777" w:rsidR="00D4780D" w:rsidRDefault="00D4780D">
            <w:pPr>
              <w:autoSpaceDE w:val="0"/>
              <w:autoSpaceDN w:val="0"/>
              <w:adjustRightInd w:val="0"/>
              <w:ind w:right="144"/>
            </w:pPr>
          </w:p>
        </w:tc>
        <w:tc>
          <w:tcPr>
            <w:tcW w:w="1080" w:type="dxa"/>
            <w:tcBorders>
              <w:top w:val="nil"/>
              <w:left w:val="nil"/>
              <w:bottom w:val="nil"/>
              <w:right w:val="nil"/>
            </w:tcBorders>
          </w:tcPr>
          <w:p w14:paraId="49A12D14" w14:textId="77777777" w:rsidR="00D4780D" w:rsidRDefault="00D4780D">
            <w:pPr>
              <w:autoSpaceDE w:val="0"/>
              <w:autoSpaceDN w:val="0"/>
              <w:adjustRightInd w:val="0"/>
              <w:ind w:right="144"/>
              <w:jc w:val="center"/>
            </w:pPr>
            <w:r>
              <w:rPr>
                <w:b/>
                <w:sz w:val="20"/>
              </w:rPr>
              <w:t>LIN09</w:t>
            </w:r>
          </w:p>
        </w:tc>
        <w:tc>
          <w:tcPr>
            <w:tcW w:w="892" w:type="dxa"/>
            <w:tcBorders>
              <w:top w:val="nil"/>
              <w:left w:val="nil"/>
              <w:bottom w:val="nil"/>
              <w:right w:val="nil"/>
            </w:tcBorders>
          </w:tcPr>
          <w:p w14:paraId="474B2EF5" w14:textId="77777777" w:rsidR="00D4780D" w:rsidRDefault="00D4780D">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A554CEA" w14:textId="77777777" w:rsidR="00D4780D" w:rsidRDefault="00D4780D">
            <w:pPr>
              <w:autoSpaceDE w:val="0"/>
              <w:autoSpaceDN w:val="0"/>
              <w:adjustRightInd w:val="0"/>
              <w:ind w:right="144"/>
            </w:pPr>
            <w:r>
              <w:rPr>
                <w:b/>
                <w:sz w:val="20"/>
              </w:rPr>
              <w:t>Product/Service ID</w:t>
            </w:r>
          </w:p>
        </w:tc>
        <w:tc>
          <w:tcPr>
            <w:tcW w:w="432" w:type="dxa"/>
            <w:tcBorders>
              <w:top w:val="nil"/>
              <w:left w:val="nil"/>
              <w:bottom w:val="nil"/>
              <w:right w:val="nil"/>
            </w:tcBorders>
          </w:tcPr>
          <w:p w14:paraId="257473AB"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7F86259C"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85DBE3E" w14:textId="77777777" w:rsidR="00D4780D" w:rsidRDefault="00D4780D">
            <w:pPr>
              <w:autoSpaceDE w:val="0"/>
              <w:autoSpaceDN w:val="0"/>
              <w:adjustRightInd w:val="0"/>
              <w:ind w:right="144"/>
            </w:pPr>
            <w:r>
              <w:rPr>
                <w:b/>
                <w:sz w:val="20"/>
              </w:rPr>
              <w:t>AN 1/48</w:t>
            </w:r>
          </w:p>
        </w:tc>
      </w:tr>
      <w:tr w:rsidR="00000000" w14:paraId="6B0DAC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833645"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5C5A9BD" w14:textId="77777777" w:rsidR="00D4780D" w:rsidRDefault="00D4780D">
            <w:pPr>
              <w:autoSpaceDE w:val="0"/>
              <w:autoSpaceDN w:val="0"/>
              <w:adjustRightInd w:val="0"/>
              <w:ind w:right="144"/>
            </w:pPr>
            <w:r>
              <w:rPr>
                <w:sz w:val="20"/>
              </w:rPr>
              <w:t>Identifying number for a product or service</w:t>
            </w:r>
          </w:p>
        </w:tc>
      </w:tr>
      <w:tr w:rsidR="00000000" w14:paraId="3DE0C0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901F4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20C21A2" w14:textId="77777777" w:rsidR="00D4780D" w:rsidRDefault="00D4780D">
            <w:pPr>
              <w:autoSpaceDE w:val="0"/>
              <w:autoSpaceDN w:val="0"/>
              <w:adjustRightInd w:val="0"/>
              <w:ind w:right="144"/>
            </w:pPr>
            <w:r>
              <w:rPr>
                <w:sz w:val="20"/>
              </w:rPr>
              <w:t>HI</w:t>
            </w:r>
          </w:p>
        </w:tc>
        <w:tc>
          <w:tcPr>
            <w:tcW w:w="144" w:type="dxa"/>
            <w:tcBorders>
              <w:top w:val="nil"/>
              <w:left w:val="nil"/>
              <w:bottom w:val="nil"/>
              <w:right w:val="nil"/>
            </w:tcBorders>
          </w:tcPr>
          <w:p w14:paraId="06732AF5"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B43AA16" w14:textId="77777777" w:rsidR="00D4780D" w:rsidRDefault="00D4780D">
            <w:pPr>
              <w:autoSpaceDE w:val="0"/>
              <w:autoSpaceDN w:val="0"/>
              <w:adjustRightInd w:val="0"/>
              <w:ind w:right="144"/>
            </w:pPr>
            <w:r>
              <w:rPr>
                <w:sz w:val="20"/>
              </w:rPr>
              <w:t>Historical Interval Usage</w:t>
            </w:r>
          </w:p>
        </w:tc>
      </w:tr>
      <w:tr w:rsidR="00000000" w14:paraId="7EE4AB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458BF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116AB83" w14:textId="77777777" w:rsidR="00D4780D" w:rsidRDefault="00D4780D">
            <w:pPr>
              <w:autoSpaceDE w:val="0"/>
              <w:autoSpaceDN w:val="0"/>
              <w:adjustRightInd w:val="0"/>
              <w:ind w:right="144"/>
            </w:pPr>
            <w:r>
              <w:rPr>
                <w:sz w:val="20"/>
              </w:rPr>
              <w:t>HU</w:t>
            </w:r>
          </w:p>
        </w:tc>
        <w:tc>
          <w:tcPr>
            <w:tcW w:w="144" w:type="dxa"/>
            <w:tcBorders>
              <w:top w:val="nil"/>
              <w:left w:val="nil"/>
              <w:bottom w:val="nil"/>
              <w:right w:val="nil"/>
            </w:tcBorders>
          </w:tcPr>
          <w:p w14:paraId="0DBEB05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77E99F1" w14:textId="77777777" w:rsidR="00D4780D" w:rsidRDefault="00D4780D">
            <w:pPr>
              <w:autoSpaceDE w:val="0"/>
              <w:autoSpaceDN w:val="0"/>
              <w:adjustRightInd w:val="0"/>
              <w:ind w:right="144"/>
            </w:pPr>
            <w:r>
              <w:rPr>
                <w:sz w:val="20"/>
              </w:rPr>
              <w:t>Historical Summarized Usage</w:t>
            </w:r>
          </w:p>
        </w:tc>
      </w:tr>
      <w:tr w:rsidR="00000000" w14:paraId="3D7D18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8814D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0949C86" w14:textId="77777777" w:rsidR="00D4780D" w:rsidRDefault="00D4780D">
            <w:pPr>
              <w:autoSpaceDE w:val="0"/>
              <w:autoSpaceDN w:val="0"/>
              <w:adjustRightInd w:val="0"/>
              <w:ind w:right="144"/>
            </w:pPr>
            <w:r>
              <w:rPr>
                <w:sz w:val="20"/>
              </w:rPr>
              <w:t>MVI</w:t>
            </w:r>
          </w:p>
        </w:tc>
        <w:tc>
          <w:tcPr>
            <w:tcW w:w="144" w:type="dxa"/>
            <w:tcBorders>
              <w:top w:val="nil"/>
              <w:left w:val="nil"/>
              <w:bottom w:val="nil"/>
              <w:right w:val="nil"/>
            </w:tcBorders>
          </w:tcPr>
          <w:p w14:paraId="1045BCC4"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E6756E3" w14:textId="77777777" w:rsidR="00D4780D" w:rsidRDefault="00D4780D">
            <w:pPr>
              <w:autoSpaceDE w:val="0"/>
              <w:autoSpaceDN w:val="0"/>
              <w:adjustRightInd w:val="0"/>
              <w:ind w:right="144"/>
            </w:pPr>
            <w:r>
              <w:rPr>
                <w:sz w:val="20"/>
              </w:rPr>
              <w:t>Move In</w:t>
            </w:r>
          </w:p>
        </w:tc>
      </w:tr>
      <w:tr w:rsidR="00000000" w14:paraId="3C430F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1B54DE"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A936FE9" w14:textId="77777777" w:rsidR="00D4780D" w:rsidRDefault="00D4780D">
            <w:pPr>
              <w:autoSpaceDE w:val="0"/>
              <w:autoSpaceDN w:val="0"/>
              <w:adjustRightInd w:val="0"/>
              <w:ind w:right="144"/>
            </w:pPr>
            <w:r>
              <w:rPr>
                <w:sz w:val="20"/>
              </w:rPr>
              <w:t>MVO</w:t>
            </w:r>
          </w:p>
        </w:tc>
        <w:tc>
          <w:tcPr>
            <w:tcW w:w="144" w:type="dxa"/>
            <w:tcBorders>
              <w:top w:val="nil"/>
              <w:left w:val="nil"/>
              <w:bottom w:val="nil"/>
              <w:right w:val="nil"/>
            </w:tcBorders>
          </w:tcPr>
          <w:p w14:paraId="15391E62"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B4F4CD3" w14:textId="77777777" w:rsidR="00D4780D" w:rsidRDefault="00D4780D">
            <w:pPr>
              <w:autoSpaceDE w:val="0"/>
              <w:autoSpaceDN w:val="0"/>
              <w:adjustRightInd w:val="0"/>
              <w:ind w:right="144"/>
            </w:pPr>
            <w:r>
              <w:rPr>
                <w:sz w:val="20"/>
              </w:rPr>
              <w:t>Move Out</w:t>
            </w:r>
          </w:p>
        </w:tc>
      </w:tr>
      <w:tr w:rsidR="00000000" w14:paraId="3FEFC6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B5601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034F322" w14:textId="77777777" w:rsidR="00D4780D" w:rsidRDefault="00D4780D">
            <w:pPr>
              <w:autoSpaceDE w:val="0"/>
              <w:autoSpaceDN w:val="0"/>
              <w:adjustRightInd w:val="0"/>
              <w:ind w:right="144"/>
            </w:pPr>
            <w:r>
              <w:rPr>
                <w:sz w:val="20"/>
              </w:rPr>
              <w:t>SW</w:t>
            </w:r>
          </w:p>
        </w:tc>
        <w:tc>
          <w:tcPr>
            <w:tcW w:w="144" w:type="dxa"/>
            <w:tcBorders>
              <w:top w:val="nil"/>
              <w:left w:val="nil"/>
              <w:bottom w:val="nil"/>
              <w:right w:val="nil"/>
            </w:tcBorders>
          </w:tcPr>
          <w:p w14:paraId="5A6014A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3041D96" w14:textId="77777777" w:rsidR="00D4780D" w:rsidRDefault="00D4780D">
            <w:pPr>
              <w:autoSpaceDE w:val="0"/>
              <w:autoSpaceDN w:val="0"/>
              <w:adjustRightInd w:val="0"/>
              <w:ind w:right="144"/>
            </w:pPr>
            <w:r>
              <w:rPr>
                <w:sz w:val="20"/>
              </w:rPr>
              <w:t>Special Read for Self Selected Switch</w:t>
            </w:r>
          </w:p>
        </w:tc>
      </w:tr>
    </w:tbl>
    <w:p w14:paraId="6CA6BE9B"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85" w:name="book10"/>
      <w:bookmarkEnd w:id="185"/>
      <w:r>
        <w:rPr>
          <w:b/>
          <w:sz w:val="20"/>
        </w:rPr>
        <w:tab/>
        <w:t>Segment:</w:t>
      </w:r>
      <w:r>
        <w:rPr>
          <w:b/>
          <w:sz w:val="20"/>
        </w:rPr>
        <w:tab/>
      </w:r>
      <w:r>
        <w:rPr>
          <w:b/>
          <w:sz w:val="40"/>
        </w:rPr>
        <w:t xml:space="preserve">ASI </w:t>
      </w:r>
      <w:r>
        <w:rPr>
          <w:b/>
          <w:sz w:val="20"/>
        </w:rPr>
        <w:t>Action or Status Indicator</w:t>
      </w:r>
    </w:p>
    <w:p w14:paraId="53EB2AA2"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7FCF5919"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09A028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F5FC4FE"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81516D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C1A3CC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55997B3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7C1A167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FDDF49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477577" w14:textId="77777777">
        <w:tblPrEx>
          <w:tblCellMar>
            <w:top w:w="0" w:type="dxa"/>
            <w:left w:w="0" w:type="dxa"/>
            <w:bottom w:w="0" w:type="dxa"/>
            <w:right w:w="0" w:type="dxa"/>
          </w:tblCellMar>
        </w:tblPrEx>
        <w:tc>
          <w:tcPr>
            <w:tcW w:w="1944" w:type="dxa"/>
            <w:tcBorders>
              <w:top w:val="nil"/>
              <w:left w:val="nil"/>
              <w:bottom w:val="nil"/>
              <w:right w:val="nil"/>
            </w:tcBorders>
          </w:tcPr>
          <w:p w14:paraId="50FCC814"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0C9479D7"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3712E707" w14:textId="77777777" w:rsidR="00D4780D" w:rsidRDefault="00D4780D">
            <w:pPr>
              <w:autoSpaceDE w:val="0"/>
              <w:autoSpaceDN w:val="0"/>
              <w:adjustRightInd w:val="0"/>
              <w:ind w:right="144"/>
              <w:rPr>
                <w:sz w:val="20"/>
              </w:rPr>
            </w:pPr>
            <w:r>
              <w:rPr>
                <w:sz w:val="20"/>
              </w:rPr>
              <w:t>Identifies the action to be taken or the status of a requested a</w:t>
            </w:r>
            <w:r>
              <w:rPr>
                <w:sz w:val="20"/>
              </w:rPr>
              <w:t>ction for the service identified in the LIN segment.</w:t>
            </w:r>
          </w:p>
          <w:p w14:paraId="6B35BAAD" w14:textId="77777777" w:rsidR="00D4780D" w:rsidRDefault="00D4780D">
            <w:pPr>
              <w:autoSpaceDE w:val="0"/>
              <w:autoSpaceDN w:val="0"/>
              <w:adjustRightInd w:val="0"/>
              <w:ind w:right="144"/>
            </w:pPr>
          </w:p>
        </w:tc>
      </w:tr>
      <w:tr w:rsidR="00000000" w14:paraId="172F8363" w14:textId="77777777">
        <w:tblPrEx>
          <w:tblCellMar>
            <w:top w:w="0" w:type="dxa"/>
            <w:left w:w="0" w:type="dxa"/>
            <w:bottom w:w="0" w:type="dxa"/>
            <w:right w:w="0" w:type="dxa"/>
          </w:tblCellMar>
        </w:tblPrEx>
        <w:tc>
          <w:tcPr>
            <w:tcW w:w="1944" w:type="dxa"/>
            <w:tcBorders>
              <w:top w:val="nil"/>
              <w:left w:val="nil"/>
              <w:bottom w:val="nil"/>
              <w:right w:val="nil"/>
            </w:tcBorders>
          </w:tcPr>
          <w:p w14:paraId="5B71F806" w14:textId="77777777" w:rsidR="00D4780D" w:rsidRDefault="00D4780D">
            <w:pPr>
              <w:autoSpaceDE w:val="0"/>
              <w:autoSpaceDN w:val="0"/>
              <w:adjustRightInd w:val="0"/>
              <w:ind w:right="144"/>
            </w:pPr>
          </w:p>
        </w:tc>
        <w:tc>
          <w:tcPr>
            <w:tcW w:w="216" w:type="dxa"/>
            <w:tcBorders>
              <w:top w:val="nil"/>
              <w:left w:val="nil"/>
              <w:bottom w:val="nil"/>
              <w:right w:val="nil"/>
            </w:tcBorders>
          </w:tcPr>
          <w:p w14:paraId="3E44D4F2"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1AA2ECA" w14:textId="77777777" w:rsidR="00D4780D" w:rsidRDefault="00D4780D">
            <w:pPr>
              <w:autoSpaceDE w:val="0"/>
              <w:autoSpaceDN w:val="0"/>
              <w:adjustRightInd w:val="0"/>
              <w:ind w:right="144"/>
              <w:rPr>
                <w:sz w:val="20"/>
              </w:rPr>
            </w:pPr>
            <w:r>
              <w:rPr>
                <w:sz w:val="20"/>
              </w:rPr>
              <w:t>Required</w:t>
            </w:r>
          </w:p>
          <w:p w14:paraId="28D1E449" w14:textId="77777777" w:rsidR="00D4780D" w:rsidRDefault="00D4780D">
            <w:pPr>
              <w:autoSpaceDE w:val="0"/>
              <w:autoSpaceDN w:val="0"/>
              <w:adjustRightInd w:val="0"/>
              <w:ind w:right="144"/>
            </w:pPr>
          </w:p>
        </w:tc>
      </w:tr>
      <w:tr w:rsidR="00000000" w14:paraId="7E3CBEF7" w14:textId="77777777">
        <w:tblPrEx>
          <w:tblCellMar>
            <w:top w:w="0" w:type="dxa"/>
            <w:left w:w="0" w:type="dxa"/>
            <w:bottom w:w="0" w:type="dxa"/>
            <w:right w:w="0" w:type="dxa"/>
          </w:tblCellMar>
        </w:tblPrEx>
        <w:tc>
          <w:tcPr>
            <w:tcW w:w="1944" w:type="dxa"/>
            <w:tcBorders>
              <w:top w:val="nil"/>
              <w:left w:val="nil"/>
              <w:bottom w:val="nil"/>
              <w:right w:val="nil"/>
            </w:tcBorders>
          </w:tcPr>
          <w:p w14:paraId="14D02FA7" w14:textId="77777777" w:rsidR="00D4780D" w:rsidRDefault="00D4780D">
            <w:pPr>
              <w:autoSpaceDE w:val="0"/>
              <w:autoSpaceDN w:val="0"/>
              <w:adjustRightInd w:val="0"/>
              <w:ind w:right="144"/>
            </w:pPr>
          </w:p>
        </w:tc>
        <w:tc>
          <w:tcPr>
            <w:tcW w:w="216" w:type="dxa"/>
            <w:tcBorders>
              <w:top w:val="nil"/>
              <w:left w:val="nil"/>
              <w:bottom w:val="nil"/>
              <w:right w:val="nil"/>
            </w:tcBorders>
          </w:tcPr>
          <w:p w14:paraId="11C0E679"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0566A67" w14:textId="77777777" w:rsidR="00D4780D" w:rsidRDefault="00D4780D">
            <w:pPr>
              <w:autoSpaceDE w:val="0"/>
              <w:autoSpaceDN w:val="0"/>
              <w:adjustRightInd w:val="0"/>
              <w:ind w:right="144"/>
            </w:pPr>
            <w:r>
              <w:rPr>
                <w:sz w:val="20"/>
              </w:rPr>
              <w:t>ASI~WQ~101</w:t>
            </w:r>
          </w:p>
        </w:tc>
      </w:tr>
    </w:tbl>
    <w:p w14:paraId="7B7709DB" w14:textId="77777777" w:rsidR="00D4780D" w:rsidRDefault="00D4780D">
      <w:pPr>
        <w:autoSpaceDE w:val="0"/>
        <w:autoSpaceDN w:val="0"/>
        <w:adjustRightInd w:val="0"/>
        <w:rPr>
          <w:sz w:val="20"/>
        </w:rPr>
      </w:pPr>
    </w:p>
    <w:p w14:paraId="20C207C7" w14:textId="77777777" w:rsidR="00D4780D" w:rsidRDefault="00D4780D">
      <w:pPr>
        <w:autoSpaceDE w:val="0"/>
        <w:autoSpaceDN w:val="0"/>
        <w:adjustRightInd w:val="0"/>
        <w:jc w:val="center"/>
        <w:rPr>
          <w:b/>
          <w:sz w:val="20"/>
        </w:rPr>
      </w:pPr>
      <w:r>
        <w:rPr>
          <w:b/>
          <w:sz w:val="20"/>
        </w:rPr>
        <w:t>Data Element Summary</w:t>
      </w:r>
    </w:p>
    <w:p w14:paraId="4EB12274"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C8388B7"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74BD37" w14:textId="77777777">
        <w:tblPrEx>
          <w:tblCellMar>
            <w:top w:w="0" w:type="dxa"/>
            <w:left w:w="0" w:type="dxa"/>
            <w:bottom w:w="0" w:type="dxa"/>
            <w:right w:w="0" w:type="dxa"/>
          </w:tblCellMar>
        </w:tblPrEx>
        <w:tc>
          <w:tcPr>
            <w:tcW w:w="1007" w:type="dxa"/>
            <w:tcBorders>
              <w:top w:val="nil"/>
              <w:left w:val="nil"/>
              <w:bottom w:val="nil"/>
              <w:right w:val="nil"/>
            </w:tcBorders>
          </w:tcPr>
          <w:p w14:paraId="5D20C6BF"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D756760" w14:textId="77777777" w:rsidR="00D4780D" w:rsidRDefault="00D4780D">
            <w:pPr>
              <w:autoSpaceDE w:val="0"/>
              <w:autoSpaceDN w:val="0"/>
              <w:adjustRightInd w:val="0"/>
              <w:ind w:right="144"/>
              <w:jc w:val="center"/>
            </w:pPr>
            <w:r>
              <w:rPr>
                <w:b/>
                <w:sz w:val="20"/>
              </w:rPr>
              <w:t>ASI01</w:t>
            </w:r>
          </w:p>
        </w:tc>
        <w:tc>
          <w:tcPr>
            <w:tcW w:w="892" w:type="dxa"/>
            <w:tcBorders>
              <w:top w:val="nil"/>
              <w:left w:val="nil"/>
              <w:bottom w:val="nil"/>
              <w:right w:val="nil"/>
            </w:tcBorders>
          </w:tcPr>
          <w:p w14:paraId="2C0BAD7C" w14:textId="77777777" w:rsidR="00D4780D" w:rsidRDefault="00D4780D">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570B3F31" w14:textId="77777777" w:rsidR="00D4780D" w:rsidRDefault="00D4780D">
            <w:pPr>
              <w:autoSpaceDE w:val="0"/>
              <w:autoSpaceDN w:val="0"/>
              <w:adjustRightInd w:val="0"/>
              <w:ind w:right="144"/>
            </w:pPr>
            <w:r>
              <w:rPr>
                <w:b/>
                <w:sz w:val="20"/>
              </w:rPr>
              <w:t>Action Code</w:t>
            </w:r>
          </w:p>
        </w:tc>
        <w:tc>
          <w:tcPr>
            <w:tcW w:w="432" w:type="dxa"/>
            <w:tcBorders>
              <w:top w:val="nil"/>
              <w:left w:val="nil"/>
              <w:bottom w:val="nil"/>
              <w:right w:val="nil"/>
            </w:tcBorders>
          </w:tcPr>
          <w:p w14:paraId="65843023"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1B3799CA"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F13A383" w14:textId="77777777" w:rsidR="00D4780D" w:rsidRDefault="00D4780D">
            <w:pPr>
              <w:autoSpaceDE w:val="0"/>
              <w:autoSpaceDN w:val="0"/>
              <w:adjustRightInd w:val="0"/>
              <w:ind w:right="144"/>
            </w:pPr>
            <w:r>
              <w:rPr>
                <w:b/>
                <w:sz w:val="20"/>
              </w:rPr>
              <w:t>ID 1/2</w:t>
            </w:r>
          </w:p>
        </w:tc>
      </w:tr>
      <w:tr w:rsidR="00000000" w14:paraId="427784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8BE502"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DDD6BA5" w14:textId="77777777" w:rsidR="00D4780D" w:rsidRDefault="00D4780D">
            <w:pPr>
              <w:autoSpaceDE w:val="0"/>
              <w:autoSpaceDN w:val="0"/>
              <w:adjustRightInd w:val="0"/>
              <w:ind w:right="144"/>
            </w:pPr>
            <w:r>
              <w:rPr>
                <w:sz w:val="20"/>
              </w:rPr>
              <w:t>Code indicating type of action</w:t>
            </w:r>
          </w:p>
        </w:tc>
      </w:tr>
      <w:tr w:rsidR="00000000" w14:paraId="38513B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2D154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29699AB" w14:textId="77777777" w:rsidR="00D4780D" w:rsidRDefault="00D4780D">
            <w:pPr>
              <w:autoSpaceDE w:val="0"/>
              <w:autoSpaceDN w:val="0"/>
              <w:adjustRightInd w:val="0"/>
              <w:ind w:right="144"/>
            </w:pPr>
            <w:r>
              <w:rPr>
                <w:sz w:val="20"/>
              </w:rPr>
              <w:t>U</w:t>
            </w:r>
          </w:p>
        </w:tc>
        <w:tc>
          <w:tcPr>
            <w:tcW w:w="144" w:type="dxa"/>
            <w:tcBorders>
              <w:top w:val="nil"/>
              <w:left w:val="nil"/>
              <w:bottom w:val="nil"/>
              <w:right w:val="nil"/>
            </w:tcBorders>
          </w:tcPr>
          <w:p w14:paraId="0691EA4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6D44469" w14:textId="77777777" w:rsidR="00D4780D" w:rsidRDefault="00D4780D">
            <w:pPr>
              <w:autoSpaceDE w:val="0"/>
              <w:autoSpaceDN w:val="0"/>
              <w:adjustRightInd w:val="0"/>
              <w:ind w:right="144"/>
            </w:pPr>
            <w:r>
              <w:rPr>
                <w:sz w:val="20"/>
              </w:rPr>
              <w:t>Reject</w:t>
            </w:r>
          </w:p>
        </w:tc>
      </w:tr>
      <w:tr w:rsidR="00000000" w14:paraId="2B8855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68330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B7B44B9" w14:textId="77777777" w:rsidR="00D4780D" w:rsidRDefault="00D4780D">
            <w:pPr>
              <w:autoSpaceDE w:val="0"/>
              <w:autoSpaceDN w:val="0"/>
              <w:adjustRightInd w:val="0"/>
              <w:ind w:right="144"/>
            </w:pPr>
            <w:r>
              <w:rPr>
                <w:sz w:val="20"/>
              </w:rPr>
              <w:t>WQ</w:t>
            </w:r>
          </w:p>
        </w:tc>
        <w:tc>
          <w:tcPr>
            <w:tcW w:w="144" w:type="dxa"/>
            <w:tcBorders>
              <w:top w:val="nil"/>
              <w:left w:val="nil"/>
              <w:bottom w:val="nil"/>
              <w:right w:val="nil"/>
            </w:tcBorders>
          </w:tcPr>
          <w:p w14:paraId="4308669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4549296" w14:textId="77777777" w:rsidR="00D4780D" w:rsidRDefault="00D4780D">
            <w:pPr>
              <w:autoSpaceDE w:val="0"/>
              <w:autoSpaceDN w:val="0"/>
              <w:adjustRightInd w:val="0"/>
              <w:ind w:right="144"/>
            </w:pPr>
            <w:r>
              <w:rPr>
                <w:sz w:val="20"/>
              </w:rPr>
              <w:t>Accept</w:t>
            </w:r>
          </w:p>
        </w:tc>
      </w:tr>
      <w:tr w:rsidR="00000000" w14:paraId="710A3257" w14:textId="77777777">
        <w:tblPrEx>
          <w:tblCellMar>
            <w:top w:w="0" w:type="dxa"/>
            <w:left w:w="0" w:type="dxa"/>
            <w:bottom w:w="0" w:type="dxa"/>
            <w:right w:w="0" w:type="dxa"/>
          </w:tblCellMar>
        </w:tblPrEx>
        <w:tc>
          <w:tcPr>
            <w:tcW w:w="1007" w:type="dxa"/>
            <w:tcBorders>
              <w:top w:val="nil"/>
              <w:left w:val="nil"/>
              <w:bottom w:val="nil"/>
              <w:right w:val="nil"/>
            </w:tcBorders>
          </w:tcPr>
          <w:p w14:paraId="283BE433"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1CAE51D8" w14:textId="77777777" w:rsidR="00D4780D" w:rsidRDefault="00D4780D">
            <w:pPr>
              <w:autoSpaceDE w:val="0"/>
              <w:autoSpaceDN w:val="0"/>
              <w:adjustRightInd w:val="0"/>
              <w:ind w:right="144"/>
              <w:jc w:val="center"/>
            </w:pPr>
            <w:r>
              <w:rPr>
                <w:b/>
                <w:sz w:val="20"/>
              </w:rPr>
              <w:t>ASI02</w:t>
            </w:r>
          </w:p>
        </w:tc>
        <w:tc>
          <w:tcPr>
            <w:tcW w:w="892" w:type="dxa"/>
            <w:tcBorders>
              <w:top w:val="nil"/>
              <w:left w:val="nil"/>
              <w:bottom w:val="nil"/>
              <w:right w:val="nil"/>
            </w:tcBorders>
          </w:tcPr>
          <w:p w14:paraId="668692B9" w14:textId="77777777" w:rsidR="00D4780D" w:rsidRDefault="00D4780D">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53B7B971" w14:textId="77777777" w:rsidR="00D4780D" w:rsidRDefault="00D4780D">
            <w:pPr>
              <w:autoSpaceDE w:val="0"/>
              <w:autoSpaceDN w:val="0"/>
              <w:adjustRightInd w:val="0"/>
              <w:ind w:right="144"/>
            </w:pPr>
            <w:r>
              <w:rPr>
                <w:b/>
                <w:sz w:val="20"/>
              </w:rPr>
              <w:t>Maintenance Type Code</w:t>
            </w:r>
          </w:p>
        </w:tc>
        <w:tc>
          <w:tcPr>
            <w:tcW w:w="432" w:type="dxa"/>
            <w:tcBorders>
              <w:top w:val="nil"/>
              <w:left w:val="nil"/>
              <w:bottom w:val="nil"/>
              <w:right w:val="nil"/>
            </w:tcBorders>
          </w:tcPr>
          <w:p w14:paraId="4A521604"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A237BD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E5369AF" w14:textId="77777777" w:rsidR="00D4780D" w:rsidRDefault="00D4780D">
            <w:pPr>
              <w:autoSpaceDE w:val="0"/>
              <w:autoSpaceDN w:val="0"/>
              <w:adjustRightInd w:val="0"/>
              <w:ind w:right="144"/>
            </w:pPr>
            <w:r>
              <w:rPr>
                <w:b/>
                <w:sz w:val="20"/>
              </w:rPr>
              <w:t>ID 3/3</w:t>
            </w:r>
          </w:p>
        </w:tc>
      </w:tr>
      <w:tr w:rsidR="00000000" w14:paraId="73AEA5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3A36A8"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74F9908" w14:textId="77777777" w:rsidR="00D4780D" w:rsidRDefault="00D4780D">
            <w:pPr>
              <w:autoSpaceDE w:val="0"/>
              <w:autoSpaceDN w:val="0"/>
              <w:adjustRightInd w:val="0"/>
              <w:ind w:right="144"/>
            </w:pPr>
            <w:r>
              <w:rPr>
                <w:sz w:val="20"/>
              </w:rPr>
              <w:t>Code identifying the specific type of item maintenance</w:t>
            </w:r>
          </w:p>
        </w:tc>
      </w:tr>
      <w:tr w:rsidR="00000000" w14:paraId="60E809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01483E"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23D2BFE" w14:textId="77777777" w:rsidR="00D4780D" w:rsidRDefault="00D4780D">
            <w:pPr>
              <w:autoSpaceDE w:val="0"/>
              <w:autoSpaceDN w:val="0"/>
              <w:adjustRightInd w:val="0"/>
              <w:ind w:right="144"/>
            </w:pPr>
            <w:r>
              <w:rPr>
                <w:sz w:val="20"/>
              </w:rPr>
              <w:t>101</w:t>
            </w:r>
          </w:p>
        </w:tc>
        <w:tc>
          <w:tcPr>
            <w:tcW w:w="144" w:type="dxa"/>
            <w:tcBorders>
              <w:top w:val="nil"/>
              <w:left w:val="nil"/>
              <w:bottom w:val="nil"/>
              <w:right w:val="nil"/>
            </w:tcBorders>
          </w:tcPr>
          <w:p w14:paraId="5FCD955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CE67A20" w14:textId="77777777" w:rsidR="00D4780D" w:rsidRDefault="00D4780D">
            <w:pPr>
              <w:autoSpaceDE w:val="0"/>
              <w:autoSpaceDN w:val="0"/>
              <w:adjustRightInd w:val="0"/>
              <w:ind w:right="144"/>
            </w:pPr>
            <w:r>
              <w:rPr>
                <w:sz w:val="20"/>
              </w:rPr>
              <w:t>Service Change</w:t>
            </w:r>
          </w:p>
        </w:tc>
      </w:tr>
      <w:tr w:rsidR="00000000" w14:paraId="2727CA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CDA238"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BD50B85" w14:textId="77777777" w:rsidR="00D4780D" w:rsidRDefault="00D4780D">
            <w:pPr>
              <w:autoSpaceDE w:val="0"/>
              <w:autoSpaceDN w:val="0"/>
              <w:adjustRightInd w:val="0"/>
              <w:ind w:right="144"/>
            </w:pPr>
            <w:r>
              <w:rPr>
                <w:sz w:val="20"/>
              </w:rPr>
              <w:t>Switch CR Notification</w:t>
            </w:r>
          </w:p>
        </w:tc>
      </w:tr>
    </w:tbl>
    <w:p w14:paraId="3C945541"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86" w:name="book11"/>
      <w:bookmarkEnd w:id="186"/>
      <w:r>
        <w:rPr>
          <w:b/>
          <w:sz w:val="20"/>
        </w:rPr>
        <w:tab/>
        <w:t>Segment:</w:t>
      </w:r>
      <w:r>
        <w:rPr>
          <w:b/>
          <w:sz w:val="20"/>
        </w:rPr>
        <w:tab/>
      </w:r>
      <w:r>
        <w:rPr>
          <w:b/>
          <w:sz w:val="40"/>
        </w:rPr>
        <w:t xml:space="preserve">REF </w:t>
      </w:r>
      <w:r>
        <w:rPr>
          <w:b/>
          <w:sz w:val="20"/>
        </w:rPr>
        <w:t>Reference Identification (AMS Indicator)</w:t>
      </w:r>
    </w:p>
    <w:p w14:paraId="21977A41"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B39C8B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2D5B15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B00BAB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608824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F7A052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7248795"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F720D8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w:t>
      </w:r>
      <w:r>
        <w:rPr>
          <w:sz w:val="20"/>
        </w:rPr>
        <w:t>r C04004 is present, then the other is required.</w:t>
      </w:r>
    </w:p>
    <w:p w14:paraId="057D1EC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C12772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B72229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837BF4" w14:textId="77777777">
        <w:tblPrEx>
          <w:tblCellMar>
            <w:top w:w="0" w:type="dxa"/>
            <w:left w:w="0" w:type="dxa"/>
            <w:bottom w:w="0" w:type="dxa"/>
            <w:right w:w="0" w:type="dxa"/>
          </w:tblCellMar>
        </w:tblPrEx>
        <w:tc>
          <w:tcPr>
            <w:tcW w:w="1944" w:type="dxa"/>
            <w:tcBorders>
              <w:top w:val="nil"/>
              <w:left w:val="nil"/>
              <w:bottom w:val="nil"/>
              <w:right w:val="nil"/>
            </w:tcBorders>
          </w:tcPr>
          <w:p w14:paraId="44A57AEE"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1B69DD45"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475A6D9E" w14:textId="77777777" w:rsidR="00D4780D" w:rsidRDefault="00D4780D">
            <w:pPr>
              <w:autoSpaceDE w:val="0"/>
              <w:autoSpaceDN w:val="0"/>
              <w:adjustRightInd w:val="0"/>
              <w:ind w:right="144"/>
              <w:rPr>
                <w:sz w:val="20"/>
              </w:rPr>
            </w:pPr>
            <w:r>
              <w:rPr>
                <w:sz w:val="20"/>
              </w:rPr>
              <w:t xml:space="preserve">Accept Response: Required when meter is </w:t>
            </w:r>
            <w:r>
              <w:rPr>
                <w:sz w:val="20"/>
              </w:rPr>
              <w:t>a provisioned AMS meter at ERCOT.</w:t>
            </w:r>
          </w:p>
          <w:p w14:paraId="732C2029" w14:textId="77777777" w:rsidR="00D4780D" w:rsidRDefault="00D4780D">
            <w:pPr>
              <w:autoSpaceDE w:val="0"/>
              <w:autoSpaceDN w:val="0"/>
              <w:adjustRightInd w:val="0"/>
              <w:ind w:right="144"/>
              <w:rPr>
                <w:sz w:val="20"/>
              </w:rPr>
            </w:pPr>
            <w:r>
              <w:rPr>
                <w:sz w:val="20"/>
              </w:rPr>
              <w:t>Reject Response: Not Used</w:t>
            </w:r>
          </w:p>
          <w:p w14:paraId="7EDAB5F5" w14:textId="77777777" w:rsidR="00D4780D" w:rsidRDefault="00D4780D">
            <w:pPr>
              <w:autoSpaceDE w:val="0"/>
              <w:autoSpaceDN w:val="0"/>
              <w:adjustRightInd w:val="0"/>
              <w:ind w:right="144"/>
            </w:pPr>
            <w:r>
              <w:rPr>
                <w:sz w:val="20"/>
              </w:rPr>
              <w:t xml:space="preserve"> </w:t>
            </w:r>
          </w:p>
        </w:tc>
      </w:tr>
      <w:tr w:rsidR="00000000" w14:paraId="4202BED8" w14:textId="77777777">
        <w:tblPrEx>
          <w:tblCellMar>
            <w:top w:w="0" w:type="dxa"/>
            <w:left w:w="0" w:type="dxa"/>
            <w:bottom w:w="0" w:type="dxa"/>
            <w:right w:w="0" w:type="dxa"/>
          </w:tblCellMar>
        </w:tblPrEx>
        <w:tc>
          <w:tcPr>
            <w:tcW w:w="1944" w:type="dxa"/>
            <w:tcBorders>
              <w:top w:val="nil"/>
              <w:left w:val="nil"/>
              <w:bottom w:val="nil"/>
              <w:right w:val="nil"/>
            </w:tcBorders>
          </w:tcPr>
          <w:p w14:paraId="7A371488" w14:textId="77777777" w:rsidR="00D4780D" w:rsidRDefault="00D4780D">
            <w:pPr>
              <w:autoSpaceDE w:val="0"/>
              <w:autoSpaceDN w:val="0"/>
              <w:adjustRightInd w:val="0"/>
              <w:ind w:right="144"/>
            </w:pPr>
          </w:p>
        </w:tc>
        <w:tc>
          <w:tcPr>
            <w:tcW w:w="216" w:type="dxa"/>
            <w:tcBorders>
              <w:top w:val="nil"/>
              <w:left w:val="nil"/>
              <w:bottom w:val="nil"/>
              <w:right w:val="nil"/>
            </w:tcBorders>
          </w:tcPr>
          <w:p w14:paraId="2E1B9DE4"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48510A9" w14:textId="77777777" w:rsidR="00D4780D" w:rsidRDefault="00D4780D">
            <w:pPr>
              <w:autoSpaceDE w:val="0"/>
              <w:autoSpaceDN w:val="0"/>
              <w:adjustRightInd w:val="0"/>
              <w:ind w:right="144"/>
              <w:rPr>
                <w:sz w:val="20"/>
              </w:rPr>
            </w:pPr>
            <w:r>
              <w:rPr>
                <w:sz w:val="20"/>
              </w:rPr>
              <w:t>The A</w:t>
            </w:r>
            <w:r>
              <w:rPr>
                <w:sz w:val="20"/>
              </w:rPr>
              <w:t>MS Indicator is used to identify a meter that has a Load Profile of AMS and is provisioned at ERCOT. Only one REF~MR segment will be sent per transaction.</w:t>
            </w:r>
          </w:p>
          <w:p w14:paraId="2FDD259F" w14:textId="77777777" w:rsidR="00D4780D" w:rsidRDefault="00D4780D">
            <w:pPr>
              <w:autoSpaceDE w:val="0"/>
              <w:autoSpaceDN w:val="0"/>
              <w:adjustRightInd w:val="0"/>
              <w:ind w:right="144"/>
              <w:rPr>
                <w:sz w:val="20"/>
              </w:rPr>
            </w:pPr>
          </w:p>
          <w:p w14:paraId="51F912E9" w14:textId="77777777" w:rsidR="00D4780D" w:rsidRDefault="00D4780D">
            <w:pPr>
              <w:autoSpaceDE w:val="0"/>
              <w:autoSpaceDN w:val="0"/>
              <w:adjustRightInd w:val="0"/>
              <w:ind w:right="144"/>
              <w:rPr>
                <w:sz w:val="20"/>
              </w:rPr>
            </w:pPr>
            <w:r>
              <w:rPr>
                <w:sz w:val="20"/>
              </w:rPr>
              <w:t>Only one REF~MR will be sent per transaction.</w:t>
            </w:r>
          </w:p>
          <w:p w14:paraId="5B575FCA" w14:textId="77777777" w:rsidR="00D4780D" w:rsidRDefault="00D4780D">
            <w:pPr>
              <w:autoSpaceDE w:val="0"/>
              <w:autoSpaceDN w:val="0"/>
              <w:adjustRightInd w:val="0"/>
              <w:ind w:right="144"/>
            </w:pPr>
          </w:p>
        </w:tc>
      </w:tr>
      <w:tr w:rsidR="00000000" w14:paraId="3363ED10" w14:textId="77777777">
        <w:tblPrEx>
          <w:tblCellMar>
            <w:top w:w="0" w:type="dxa"/>
            <w:left w:w="0" w:type="dxa"/>
            <w:bottom w:w="0" w:type="dxa"/>
            <w:right w:w="0" w:type="dxa"/>
          </w:tblCellMar>
        </w:tblPrEx>
        <w:tc>
          <w:tcPr>
            <w:tcW w:w="1944" w:type="dxa"/>
            <w:tcBorders>
              <w:top w:val="nil"/>
              <w:left w:val="nil"/>
              <w:bottom w:val="nil"/>
              <w:right w:val="nil"/>
            </w:tcBorders>
          </w:tcPr>
          <w:p w14:paraId="7E6044F9" w14:textId="77777777" w:rsidR="00D4780D" w:rsidRDefault="00D4780D">
            <w:pPr>
              <w:autoSpaceDE w:val="0"/>
              <w:autoSpaceDN w:val="0"/>
              <w:adjustRightInd w:val="0"/>
              <w:ind w:right="144"/>
            </w:pPr>
          </w:p>
        </w:tc>
        <w:tc>
          <w:tcPr>
            <w:tcW w:w="216" w:type="dxa"/>
            <w:tcBorders>
              <w:top w:val="nil"/>
              <w:left w:val="nil"/>
              <w:bottom w:val="nil"/>
              <w:right w:val="nil"/>
            </w:tcBorders>
          </w:tcPr>
          <w:p w14:paraId="4E4302DC"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BD19C3E" w14:textId="77777777" w:rsidR="00D4780D" w:rsidRDefault="00D4780D">
            <w:pPr>
              <w:autoSpaceDE w:val="0"/>
              <w:autoSpaceDN w:val="0"/>
              <w:adjustRightInd w:val="0"/>
              <w:ind w:right="144"/>
            </w:pPr>
            <w:r>
              <w:rPr>
                <w:sz w:val="20"/>
              </w:rPr>
              <w:t>REF~MR~AMSM</w:t>
            </w:r>
          </w:p>
        </w:tc>
      </w:tr>
    </w:tbl>
    <w:p w14:paraId="1B8A4014" w14:textId="77777777" w:rsidR="00D4780D" w:rsidRDefault="00D4780D">
      <w:pPr>
        <w:autoSpaceDE w:val="0"/>
        <w:autoSpaceDN w:val="0"/>
        <w:adjustRightInd w:val="0"/>
        <w:rPr>
          <w:sz w:val="20"/>
        </w:rPr>
      </w:pPr>
    </w:p>
    <w:p w14:paraId="21C8FAC3" w14:textId="77777777" w:rsidR="00D4780D" w:rsidRDefault="00D4780D">
      <w:pPr>
        <w:autoSpaceDE w:val="0"/>
        <w:autoSpaceDN w:val="0"/>
        <w:adjustRightInd w:val="0"/>
        <w:jc w:val="center"/>
        <w:rPr>
          <w:b/>
          <w:sz w:val="20"/>
        </w:rPr>
      </w:pPr>
      <w:r>
        <w:rPr>
          <w:b/>
          <w:sz w:val="20"/>
        </w:rPr>
        <w:t>Data Element Summary</w:t>
      </w:r>
    </w:p>
    <w:p w14:paraId="3648C6DC"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101AC5B"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r>
      <w:r>
        <w:rPr>
          <w:b/>
          <w:sz w:val="20"/>
          <w:u w:val="words"/>
        </w:rPr>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BBF686C" w14:textId="77777777">
        <w:tblPrEx>
          <w:tblCellMar>
            <w:top w:w="0" w:type="dxa"/>
            <w:left w:w="0" w:type="dxa"/>
            <w:bottom w:w="0" w:type="dxa"/>
            <w:right w:w="0" w:type="dxa"/>
          </w:tblCellMar>
        </w:tblPrEx>
        <w:tc>
          <w:tcPr>
            <w:tcW w:w="1007" w:type="dxa"/>
            <w:tcBorders>
              <w:top w:val="nil"/>
              <w:left w:val="nil"/>
              <w:bottom w:val="nil"/>
              <w:right w:val="nil"/>
            </w:tcBorders>
          </w:tcPr>
          <w:p w14:paraId="583DEF02"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B06F24C"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348A2DE5"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40F6D54"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EE1FFC3"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F1DCA49"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4E62251" w14:textId="77777777" w:rsidR="00D4780D" w:rsidRDefault="00D4780D">
            <w:pPr>
              <w:autoSpaceDE w:val="0"/>
              <w:autoSpaceDN w:val="0"/>
              <w:adjustRightInd w:val="0"/>
              <w:ind w:right="144"/>
            </w:pPr>
            <w:r>
              <w:rPr>
                <w:b/>
                <w:sz w:val="20"/>
              </w:rPr>
              <w:t>ID 2/3</w:t>
            </w:r>
          </w:p>
        </w:tc>
      </w:tr>
      <w:tr w:rsidR="00000000" w14:paraId="5D66CE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15DFC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735FE3A" w14:textId="77777777" w:rsidR="00D4780D" w:rsidRDefault="00D4780D">
            <w:pPr>
              <w:autoSpaceDE w:val="0"/>
              <w:autoSpaceDN w:val="0"/>
              <w:adjustRightInd w:val="0"/>
              <w:ind w:right="144"/>
            </w:pPr>
            <w:r>
              <w:rPr>
                <w:sz w:val="20"/>
              </w:rPr>
              <w:t>Code qualifying the Reference Identification</w:t>
            </w:r>
          </w:p>
        </w:tc>
      </w:tr>
      <w:tr w:rsidR="00000000" w14:paraId="60BF95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0790B7"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9478888" w14:textId="77777777" w:rsidR="00D4780D" w:rsidRDefault="00D4780D">
            <w:pPr>
              <w:autoSpaceDE w:val="0"/>
              <w:autoSpaceDN w:val="0"/>
              <w:adjustRightInd w:val="0"/>
              <w:ind w:right="144"/>
            </w:pPr>
            <w:r>
              <w:rPr>
                <w:sz w:val="20"/>
              </w:rPr>
              <w:t>MR</w:t>
            </w:r>
          </w:p>
        </w:tc>
        <w:tc>
          <w:tcPr>
            <w:tcW w:w="144" w:type="dxa"/>
            <w:tcBorders>
              <w:top w:val="nil"/>
              <w:left w:val="nil"/>
              <w:bottom w:val="nil"/>
              <w:right w:val="nil"/>
            </w:tcBorders>
          </w:tcPr>
          <w:p w14:paraId="284DB142"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7960160" w14:textId="77777777" w:rsidR="00D4780D" w:rsidRDefault="00D4780D">
            <w:pPr>
              <w:autoSpaceDE w:val="0"/>
              <w:autoSpaceDN w:val="0"/>
              <w:adjustRightInd w:val="0"/>
              <w:ind w:right="144"/>
            </w:pPr>
            <w:r>
              <w:rPr>
                <w:sz w:val="20"/>
              </w:rPr>
              <w:t>Merchandise Type Code</w:t>
            </w:r>
          </w:p>
        </w:tc>
      </w:tr>
      <w:tr w:rsidR="00000000" w14:paraId="07A339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E639C0"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B424023" w14:textId="77777777" w:rsidR="00D4780D" w:rsidRDefault="00D4780D">
            <w:pPr>
              <w:autoSpaceDE w:val="0"/>
              <w:autoSpaceDN w:val="0"/>
              <w:adjustRightInd w:val="0"/>
              <w:ind w:right="144"/>
            </w:pPr>
            <w:r>
              <w:rPr>
                <w:sz w:val="20"/>
              </w:rPr>
              <w:t>Indication that an AMS meter has been installed and provisioned at the premise for this ESI ID</w:t>
            </w:r>
          </w:p>
        </w:tc>
      </w:tr>
      <w:tr w:rsidR="00000000" w14:paraId="085F8CD3" w14:textId="77777777">
        <w:tblPrEx>
          <w:tblCellMar>
            <w:top w:w="0" w:type="dxa"/>
            <w:left w:w="0" w:type="dxa"/>
            <w:bottom w:w="0" w:type="dxa"/>
            <w:right w:w="0" w:type="dxa"/>
          </w:tblCellMar>
        </w:tblPrEx>
        <w:tc>
          <w:tcPr>
            <w:tcW w:w="1007" w:type="dxa"/>
            <w:tcBorders>
              <w:top w:val="nil"/>
              <w:left w:val="nil"/>
              <w:bottom w:val="nil"/>
              <w:right w:val="nil"/>
            </w:tcBorders>
          </w:tcPr>
          <w:p w14:paraId="1BEE8649"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8A25332"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765E733D"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077CF57"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F5A10E7"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2D472EA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ED5BA7A" w14:textId="77777777" w:rsidR="00D4780D" w:rsidRDefault="00D4780D">
            <w:pPr>
              <w:autoSpaceDE w:val="0"/>
              <w:autoSpaceDN w:val="0"/>
              <w:adjustRightInd w:val="0"/>
              <w:ind w:right="144"/>
            </w:pPr>
            <w:r>
              <w:rPr>
                <w:b/>
                <w:sz w:val="20"/>
              </w:rPr>
              <w:t>AN 1/30</w:t>
            </w:r>
          </w:p>
        </w:tc>
      </w:tr>
      <w:tr w:rsidR="00000000" w14:paraId="6B164D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AA3E76"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22B1D78"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B9406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B9367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96AA53B" w14:textId="77777777" w:rsidR="00D4780D" w:rsidRDefault="00D4780D">
            <w:pPr>
              <w:autoSpaceDE w:val="0"/>
              <w:autoSpaceDN w:val="0"/>
              <w:adjustRightInd w:val="0"/>
              <w:ind w:right="144"/>
            </w:pPr>
            <w:r>
              <w:rPr>
                <w:sz w:val="20"/>
              </w:rPr>
              <w:t>AMSM</w:t>
            </w:r>
          </w:p>
        </w:tc>
        <w:tc>
          <w:tcPr>
            <w:tcW w:w="144" w:type="dxa"/>
            <w:tcBorders>
              <w:top w:val="nil"/>
              <w:left w:val="nil"/>
              <w:bottom w:val="nil"/>
              <w:right w:val="nil"/>
            </w:tcBorders>
          </w:tcPr>
          <w:p w14:paraId="1B519EE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549CEEC" w14:textId="77777777" w:rsidR="00D4780D" w:rsidRDefault="00D4780D">
            <w:pPr>
              <w:autoSpaceDE w:val="0"/>
              <w:autoSpaceDN w:val="0"/>
              <w:adjustRightInd w:val="0"/>
              <w:ind w:right="144"/>
            </w:pPr>
            <w:r>
              <w:rPr>
                <w:sz w:val="20"/>
              </w:rPr>
              <w:t>AMS Manual</w:t>
            </w:r>
          </w:p>
        </w:tc>
      </w:tr>
      <w:tr w:rsidR="00000000" w14:paraId="72B4D50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D3FDD8"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7BE183F" w14:textId="77777777" w:rsidR="00D4780D" w:rsidRDefault="00D4780D">
            <w:pPr>
              <w:autoSpaceDE w:val="0"/>
              <w:autoSpaceDN w:val="0"/>
              <w:adjustRightInd w:val="0"/>
              <w:ind w:right="144"/>
            </w:pPr>
            <w:r>
              <w:rPr>
                <w:sz w:val="20"/>
              </w:rPr>
              <w:t>ESI ID has provisioned AMS meter without remote connect and disconnect capability</w:t>
            </w:r>
          </w:p>
        </w:tc>
      </w:tr>
      <w:tr w:rsidR="00000000" w14:paraId="0DB666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5CFA2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FF4B19B" w14:textId="77777777" w:rsidR="00D4780D" w:rsidRDefault="00D4780D">
            <w:pPr>
              <w:autoSpaceDE w:val="0"/>
              <w:autoSpaceDN w:val="0"/>
              <w:adjustRightInd w:val="0"/>
              <w:ind w:right="144"/>
            </w:pPr>
            <w:r>
              <w:rPr>
                <w:sz w:val="20"/>
              </w:rPr>
              <w:t>AMSR</w:t>
            </w:r>
          </w:p>
        </w:tc>
        <w:tc>
          <w:tcPr>
            <w:tcW w:w="144" w:type="dxa"/>
            <w:tcBorders>
              <w:top w:val="nil"/>
              <w:left w:val="nil"/>
              <w:bottom w:val="nil"/>
              <w:right w:val="nil"/>
            </w:tcBorders>
          </w:tcPr>
          <w:p w14:paraId="194E7D8C"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3332F9C" w14:textId="77777777" w:rsidR="00D4780D" w:rsidRDefault="00D4780D">
            <w:pPr>
              <w:autoSpaceDE w:val="0"/>
              <w:autoSpaceDN w:val="0"/>
              <w:adjustRightInd w:val="0"/>
              <w:ind w:right="144"/>
            </w:pPr>
            <w:r>
              <w:rPr>
                <w:sz w:val="20"/>
              </w:rPr>
              <w:t>AMS Remote</w:t>
            </w:r>
          </w:p>
        </w:tc>
      </w:tr>
      <w:tr w:rsidR="00000000" w14:paraId="214B5D3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746220"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70E521B7" w14:textId="77777777" w:rsidR="00D4780D" w:rsidRDefault="00D4780D">
            <w:pPr>
              <w:autoSpaceDE w:val="0"/>
              <w:autoSpaceDN w:val="0"/>
              <w:adjustRightInd w:val="0"/>
              <w:ind w:right="144"/>
            </w:pPr>
            <w:r>
              <w:rPr>
                <w:sz w:val="20"/>
              </w:rPr>
              <w:t xml:space="preserve">ESI ID has provisioned AMS meter with remote connect and disconnect capability </w:t>
            </w:r>
          </w:p>
        </w:tc>
      </w:tr>
    </w:tbl>
    <w:p w14:paraId="634505CA"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187" w:name="book12"/>
      <w:bookmarkEnd w:id="187"/>
      <w:r>
        <w:rPr>
          <w:b/>
          <w:sz w:val="20"/>
        </w:rPr>
        <w:tab/>
        <w:t>Segment:</w:t>
      </w:r>
      <w:r>
        <w:rPr>
          <w:b/>
          <w:sz w:val="20"/>
        </w:rPr>
        <w:tab/>
      </w:r>
      <w:r>
        <w:rPr>
          <w:b/>
          <w:sz w:val="40"/>
        </w:rPr>
        <w:t xml:space="preserve">REF </w:t>
      </w:r>
      <w:r>
        <w:rPr>
          <w:b/>
          <w:sz w:val="20"/>
        </w:rPr>
        <w:t>Reference Identification (Status Reason)</w:t>
      </w:r>
    </w:p>
    <w:p w14:paraId="69FBF04B" w14:textId="77777777" w:rsidR="00D4780D" w:rsidRDefault="00D4780D">
      <w:pPr>
        <w:tabs>
          <w:tab w:val="right" w:pos="1800"/>
          <w:tab w:val="left" w:pos="2160"/>
        </w:tabs>
        <w:autoSpaceDE w:val="0"/>
        <w:autoSpaceDN w:val="0"/>
        <w:adjustRightInd w:val="0"/>
        <w:ind w:left="2160" w:hanging="2160"/>
        <w:rPr>
          <w:sz w:val="20"/>
        </w:rPr>
      </w:pPr>
      <w:r>
        <w:rPr>
          <w:b/>
          <w:sz w:val="20"/>
        </w:rPr>
        <w:tab/>
        <w:t>Po</w:t>
      </w:r>
      <w:r>
        <w:rPr>
          <w:b/>
          <w:sz w:val="20"/>
        </w:rPr>
        <w:t>sition:</w:t>
      </w:r>
      <w:r>
        <w:rPr>
          <w:b/>
          <w:sz w:val="20"/>
        </w:rPr>
        <w:tab/>
      </w:r>
      <w:r>
        <w:rPr>
          <w:sz w:val="20"/>
        </w:rPr>
        <w:t>030</w:t>
      </w:r>
    </w:p>
    <w:p w14:paraId="013E6C4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2CBA88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A0CC4E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6EB3F1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9DF44E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562D73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BE8150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217B8D8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BF141A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1711DD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C9347A" w14:textId="77777777">
        <w:tblPrEx>
          <w:tblCellMar>
            <w:top w:w="0" w:type="dxa"/>
            <w:left w:w="0" w:type="dxa"/>
            <w:bottom w:w="0" w:type="dxa"/>
            <w:right w:w="0" w:type="dxa"/>
          </w:tblCellMar>
        </w:tblPrEx>
        <w:tc>
          <w:tcPr>
            <w:tcW w:w="1944" w:type="dxa"/>
            <w:tcBorders>
              <w:top w:val="nil"/>
              <w:left w:val="nil"/>
              <w:bottom w:val="nil"/>
              <w:right w:val="nil"/>
            </w:tcBorders>
          </w:tcPr>
          <w:p w14:paraId="3B932124"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166B3FF7"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2B81B110" w14:textId="77777777" w:rsidR="00D4780D" w:rsidRDefault="00D4780D">
            <w:pPr>
              <w:autoSpaceDE w:val="0"/>
              <w:autoSpaceDN w:val="0"/>
              <w:adjustRightInd w:val="0"/>
              <w:ind w:right="144"/>
              <w:rPr>
                <w:sz w:val="20"/>
              </w:rPr>
            </w:pPr>
            <w:r>
              <w:rPr>
                <w:sz w:val="20"/>
              </w:rPr>
              <w:t>Accept Response: Requi</w:t>
            </w:r>
            <w:r>
              <w:rPr>
                <w:sz w:val="20"/>
              </w:rPr>
              <w:t>red when status information must be conveyed.</w:t>
            </w:r>
          </w:p>
          <w:p w14:paraId="29726D7C" w14:textId="77777777" w:rsidR="00D4780D" w:rsidRDefault="00D4780D">
            <w:pPr>
              <w:autoSpaceDE w:val="0"/>
              <w:autoSpaceDN w:val="0"/>
              <w:adjustRightInd w:val="0"/>
              <w:ind w:right="144"/>
              <w:rPr>
                <w:sz w:val="20"/>
              </w:rPr>
            </w:pPr>
            <w:r>
              <w:rPr>
                <w:sz w:val="20"/>
              </w:rPr>
              <w:t>Reject Response: Not Used</w:t>
            </w:r>
          </w:p>
          <w:p w14:paraId="25DEEA24" w14:textId="77777777" w:rsidR="00D4780D" w:rsidRDefault="00D4780D">
            <w:pPr>
              <w:autoSpaceDE w:val="0"/>
              <w:autoSpaceDN w:val="0"/>
              <w:adjustRightInd w:val="0"/>
              <w:ind w:right="144"/>
            </w:pPr>
          </w:p>
        </w:tc>
      </w:tr>
      <w:tr w:rsidR="00000000" w14:paraId="6F55344C" w14:textId="77777777">
        <w:tblPrEx>
          <w:tblCellMar>
            <w:top w:w="0" w:type="dxa"/>
            <w:left w:w="0" w:type="dxa"/>
            <w:bottom w:w="0" w:type="dxa"/>
            <w:right w:w="0" w:type="dxa"/>
          </w:tblCellMar>
        </w:tblPrEx>
        <w:tc>
          <w:tcPr>
            <w:tcW w:w="1944" w:type="dxa"/>
            <w:tcBorders>
              <w:top w:val="nil"/>
              <w:left w:val="nil"/>
              <w:bottom w:val="nil"/>
              <w:right w:val="nil"/>
            </w:tcBorders>
          </w:tcPr>
          <w:p w14:paraId="08EF1E84" w14:textId="77777777" w:rsidR="00D4780D" w:rsidRDefault="00D4780D">
            <w:pPr>
              <w:autoSpaceDE w:val="0"/>
              <w:autoSpaceDN w:val="0"/>
              <w:adjustRightInd w:val="0"/>
              <w:ind w:right="144"/>
            </w:pPr>
          </w:p>
        </w:tc>
        <w:tc>
          <w:tcPr>
            <w:tcW w:w="216" w:type="dxa"/>
            <w:tcBorders>
              <w:top w:val="nil"/>
              <w:left w:val="nil"/>
              <w:bottom w:val="nil"/>
              <w:right w:val="nil"/>
            </w:tcBorders>
          </w:tcPr>
          <w:p w14:paraId="58725A89"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6081688" w14:textId="77777777" w:rsidR="00D4780D" w:rsidRDefault="00D4780D">
            <w:pPr>
              <w:autoSpaceDE w:val="0"/>
              <w:autoSpaceDN w:val="0"/>
              <w:adjustRightInd w:val="0"/>
              <w:ind w:right="144"/>
            </w:pPr>
            <w:r>
              <w:rPr>
                <w:sz w:val="20"/>
              </w:rPr>
              <w:t>REF~1P~HUU~HISTORICAL USAGE UNAVAILABLE</w:t>
            </w:r>
          </w:p>
        </w:tc>
      </w:tr>
    </w:tbl>
    <w:p w14:paraId="32C44018" w14:textId="77777777" w:rsidR="00D4780D" w:rsidRDefault="00D4780D">
      <w:pPr>
        <w:autoSpaceDE w:val="0"/>
        <w:autoSpaceDN w:val="0"/>
        <w:adjustRightInd w:val="0"/>
        <w:rPr>
          <w:sz w:val="20"/>
        </w:rPr>
      </w:pPr>
    </w:p>
    <w:p w14:paraId="2DDBB58E" w14:textId="77777777" w:rsidR="00D4780D" w:rsidRDefault="00D4780D">
      <w:pPr>
        <w:autoSpaceDE w:val="0"/>
        <w:autoSpaceDN w:val="0"/>
        <w:adjustRightInd w:val="0"/>
        <w:jc w:val="center"/>
        <w:rPr>
          <w:b/>
          <w:sz w:val="20"/>
        </w:rPr>
      </w:pPr>
      <w:r>
        <w:rPr>
          <w:b/>
          <w:sz w:val="20"/>
        </w:rPr>
        <w:t>Data Element Summary</w:t>
      </w:r>
    </w:p>
    <w:p w14:paraId="60D0E472"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8D8DDC7"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6C31A3" w14:textId="77777777">
        <w:tblPrEx>
          <w:tblCellMar>
            <w:top w:w="0" w:type="dxa"/>
            <w:left w:w="0" w:type="dxa"/>
            <w:bottom w:w="0" w:type="dxa"/>
            <w:right w:w="0" w:type="dxa"/>
          </w:tblCellMar>
        </w:tblPrEx>
        <w:tc>
          <w:tcPr>
            <w:tcW w:w="1007" w:type="dxa"/>
            <w:tcBorders>
              <w:top w:val="nil"/>
              <w:left w:val="nil"/>
              <w:bottom w:val="nil"/>
              <w:right w:val="nil"/>
            </w:tcBorders>
          </w:tcPr>
          <w:p w14:paraId="42C0F881"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00A4535"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250DBBA7"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AE4AE65"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20306B2"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5924C8BC"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7335A79D" w14:textId="77777777" w:rsidR="00D4780D" w:rsidRDefault="00D4780D">
            <w:pPr>
              <w:autoSpaceDE w:val="0"/>
              <w:autoSpaceDN w:val="0"/>
              <w:adjustRightInd w:val="0"/>
              <w:ind w:right="144"/>
            </w:pPr>
            <w:r>
              <w:rPr>
                <w:b/>
                <w:sz w:val="20"/>
              </w:rPr>
              <w:t>ID 2/3</w:t>
            </w:r>
          </w:p>
        </w:tc>
      </w:tr>
      <w:tr w:rsidR="00000000" w14:paraId="13B7A6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B920F2"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2319897" w14:textId="77777777" w:rsidR="00D4780D" w:rsidRDefault="00D4780D">
            <w:pPr>
              <w:autoSpaceDE w:val="0"/>
              <w:autoSpaceDN w:val="0"/>
              <w:adjustRightInd w:val="0"/>
              <w:ind w:right="144"/>
            </w:pPr>
            <w:r>
              <w:rPr>
                <w:sz w:val="20"/>
              </w:rPr>
              <w:t>Code qualifying the Reference Identification</w:t>
            </w:r>
          </w:p>
        </w:tc>
      </w:tr>
      <w:tr w:rsidR="00000000" w14:paraId="45EC13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8BDCA5"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B9C53CD" w14:textId="77777777" w:rsidR="00D4780D" w:rsidRDefault="00D4780D">
            <w:pPr>
              <w:autoSpaceDE w:val="0"/>
              <w:autoSpaceDN w:val="0"/>
              <w:adjustRightInd w:val="0"/>
              <w:ind w:right="144"/>
            </w:pPr>
            <w:r>
              <w:rPr>
                <w:sz w:val="20"/>
              </w:rPr>
              <w:t>1P</w:t>
            </w:r>
          </w:p>
        </w:tc>
        <w:tc>
          <w:tcPr>
            <w:tcW w:w="144" w:type="dxa"/>
            <w:tcBorders>
              <w:top w:val="nil"/>
              <w:left w:val="nil"/>
              <w:bottom w:val="nil"/>
              <w:right w:val="nil"/>
            </w:tcBorders>
          </w:tcPr>
          <w:p w14:paraId="5747993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0CEBB15" w14:textId="77777777" w:rsidR="00D4780D" w:rsidRDefault="00D4780D">
            <w:pPr>
              <w:autoSpaceDE w:val="0"/>
              <w:autoSpaceDN w:val="0"/>
              <w:adjustRightInd w:val="0"/>
              <w:ind w:right="144"/>
            </w:pPr>
            <w:r>
              <w:rPr>
                <w:sz w:val="20"/>
              </w:rPr>
              <w:t>Accessorial Status Code</w:t>
            </w:r>
          </w:p>
        </w:tc>
      </w:tr>
      <w:tr w:rsidR="00000000" w14:paraId="7E87D1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B44375"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7A8C96F3" w14:textId="77777777" w:rsidR="00D4780D" w:rsidRDefault="00D4780D">
            <w:pPr>
              <w:autoSpaceDE w:val="0"/>
              <w:autoSpaceDN w:val="0"/>
              <w:adjustRightInd w:val="0"/>
              <w:ind w:right="144"/>
            </w:pPr>
            <w:r>
              <w:rPr>
                <w:sz w:val="20"/>
              </w:rPr>
              <w:t>Used on the response when the request is accepted, and additional status information must be provided.</w:t>
            </w:r>
          </w:p>
        </w:tc>
      </w:tr>
      <w:tr w:rsidR="00000000" w14:paraId="220233B7" w14:textId="77777777">
        <w:tblPrEx>
          <w:tblCellMar>
            <w:top w:w="0" w:type="dxa"/>
            <w:left w:w="0" w:type="dxa"/>
            <w:bottom w:w="0" w:type="dxa"/>
            <w:right w:w="0" w:type="dxa"/>
          </w:tblCellMar>
        </w:tblPrEx>
        <w:tc>
          <w:tcPr>
            <w:tcW w:w="1007" w:type="dxa"/>
            <w:tcBorders>
              <w:top w:val="nil"/>
              <w:left w:val="nil"/>
              <w:bottom w:val="nil"/>
              <w:right w:val="nil"/>
            </w:tcBorders>
          </w:tcPr>
          <w:p w14:paraId="3B902F3B"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570AD32"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6EB12AEE"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DC8EF83"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0994297"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529C7811"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7B6FC84" w14:textId="77777777" w:rsidR="00D4780D" w:rsidRDefault="00D4780D">
            <w:pPr>
              <w:autoSpaceDE w:val="0"/>
              <w:autoSpaceDN w:val="0"/>
              <w:adjustRightInd w:val="0"/>
              <w:ind w:right="144"/>
            </w:pPr>
            <w:r>
              <w:rPr>
                <w:b/>
                <w:sz w:val="20"/>
              </w:rPr>
              <w:t>AN 1/30</w:t>
            </w:r>
          </w:p>
        </w:tc>
      </w:tr>
      <w:tr w:rsidR="00000000" w14:paraId="7ADC78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86AC3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E890D9F"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22CAD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0AD49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58A13B2" w14:textId="77777777" w:rsidR="00D4780D" w:rsidRDefault="00D4780D">
            <w:pPr>
              <w:autoSpaceDE w:val="0"/>
              <w:autoSpaceDN w:val="0"/>
              <w:adjustRightInd w:val="0"/>
              <w:ind w:right="144"/>
            </w:pPr>
            <w:r>
              <w:rPr>
                <w:sz w:val="20"/>
              </w:rPr>
              <w:t>A13</w:t>
            </w:r>
          </w:p>
        </w:tc>
        <w:tc>
          <w:tcPr>
            <w:tcW w:w="144" w:type="dxa"/>
            <w:tcBorders>
              <w:top w:val="nil"/>
              <w:left w:val="nil"/>
              <w:bottom w:val="nil"/>
              <w:right w:val="nil"/>
            </w:tcBorders>
          </w:tcPr>
          <w:p w14:paraId="4D227D16"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F25A4B6" w14:textId="77777777" w:rsidR="00D4780D" w:rsidRDefault="00D4780D">
            <w:pPr>
              <w:autoSpaceDE w:val="0"/>
              <w:autoSpaceDN w:val="0"/>
              <w:adjustRightInd w:val="0"/>
              <w:ind w:right="144"/>
            </w:pPr>
            <w:r>
              <w:rPr>
                <w:sz w:val="20"/>
              </w:rPr>
              <w:t>Other</w:t>
            </w:r>
          </w:p>
        </w:tc>
      </w:tr>
      <w:tr w:rsidR="00000000" w14:paraId="170B45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00BB30"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6219E8F7" w14:textId="77777777" w:rsidR="00D4780D" w:rsidRDefault="00D4780D">
            <w:pPr>
              <w:autoSpaceDE w:val="0"/>
              <w:autoSpaceDN w:val="0"/>
              <w:adjustRightInd w:val="0"/>
              <w:ind w:right="144"/>
            </w:pPr>
            <w:r>
              <w:rPr>
                <w:sz w:val="20"/>
              </w:rPr>
              <w:t xml:space="preserve">Explanation Required in REF03. </w:t>
            </w:r>
          </w:p>
        </w:tc>
      </w:tr>
      <w:tr w:rsidR="00000000" w14:paraId="66DFC57F" w14:textId="77777777">
        <w:tblPrEx>
          <w:tblCellMar>
            <w:top w:w="0" w:type="dxa"/>
            <w:left w:w="0" w:type="dxa"/>
            <w:bottom w:w="0" w:type="dxa"/>
            <w:right w:w="0" w:type="dxa"/>
          </w:tblCellMar>
        </w:tblPrEx>
        <w:trPr>
          <w:gridAfter w:val="1"/>
          <w:wAfter w:w="331" w:type="dxa"/>
          <w:ins w:id="188" w:author="ERCOT" w:date="2024-03-07T12:24:00Z"/>
        </w:trPr>
        <w:tc>
          <w:tcPr>
            <w:tcW w:w="3168" w:type="dxa"/>
            <w:gridSpan w:val="4"/>
            <w:tcBorders>
              <w:top w:val="nil"/>
              <w:left w:val="nil"/>
              <w:bottom w:val="nil"/>
              <w:right w:val="nil"/>
            </w:tcBorders>
          </w:tcPr>
          <w:p w14:paraId="266FECE1" w14:textId="77777777" w:rsidR="00D4780D" w:rsidRDefault="00D4780D">
            <w:pPr>
              <w:autoSpaceDE w:val="0"/>
              <w:autoSpaceDN w:val="0"/>
              <w:adjustRightInd w:val="0"/>
              <w:ind w:right="144"/>
              <w:rPr>
                <w:ins w:id="189" w:author="ERCOT" w:date="2024-03-07T12:24:00Z"/>
              </w:rPr>
            </w:pPr>
            <w:ins w:id="190" w:author="ERCOT" w:date="2024-03-07T12:24:00Z">
              <w:r>
                <w:rPr>
                  <w:sz w:val="20"/>
                </w:rPr>
                <w:t xml:space="preserve"> </w:t>
              </w:r>
            </w:ins>
          </w:p>
        </w:tc>
        <w:tc>
          <w:tcPr>
            <w:tcW w:w="1367" w:type="dxa"/>
            <w:tcBorders>
              <w:top w:val="nil"/>
              <w:left w:val="nil"/>
              <w:bottom w:val="nil"/>
              <w:right w:val="nil"/>
            </w:tcBorders>
          </w:tcPr>
          <w:p w14:paraId="2EDF3826" w14:textId="77777777" w:rsidR="00D4780D" w:rsidRDefault="00D4780D">
            <w:pPr>
              <w:autoSpaceDE w:val="0"/>
              <w:autoSpaceDN w:val="0"/>
              <w:adjustRightInd w:val="0"/>
              <w:ind w:right="144"/>
              <w:rPr>
                <w:ins w:id="191" w:author="ERCOT" w:date="2024-03-07T12:24:00Z"/>
              </w:rPr>
            </w:pPr>
            <w:ins w:id="192" w:author="ERCOT" w:date="2024-03-07T12:24:00Z">
              <w:r>
                <w:rPr>
                  <w:sz w:val="20"/>
                </w:rPr>
                <w:t>CHP</w:t>
              </w:r>
            </w:ins>
          </w:p>
        </w:tc>
        <w:tc>
          <w:tcPr>
            <w:tcW w:w="144" w:type="dxa"/>
            <w:tcBorders>
              <w:top w:val="nil"/>
              <w:left w:val="nil"/>
              <w:bottom w:val="nil"/>
              <w:right w:val="nil"/>
            </w:tcBorders>
          </w:tcPr>
          <w:p w14:paraId="4479DD6D" w14:textId="77777777" w:rsidR="00D4780D" w:rsidRDefault="00D4780D">
            <w:pPr>
              <w:autoSpaceDE w:val="0"/>
              <w:autoSpaceDN w:val="0"/>
              <w:adjustRightInd w:val="0"/>
              <w:ind w:right="144"/>
              <w:rPr>
                <w:ins w:id="193" w:author="ERCOT" w:date="2024-03-07T12:24:00Z"/>
              </w:rPr>
            </w:pPr>
          </w:p>
        </w:tc>
        <w:tc>
          <w:tcPr>
            <w:tcW w:w="4823" w:type="dxa"/>
            <w:gridSpan w:val="5"/>
            <w:tcBorders>
              <w:top w:val="nil"/>
              <w:left w:val="nil"/>
              <w:bottom w:val="nil"/>
              <w:right w:val="nil"/>
            </w:tcBorders>
          </w:tcPr>
          <w:p w14:paraId="12306D5A" w14:textId="77777777" w:rsidR="00D4780D" w:rsidRDefault="00D4780D">
            <w:pPr>
              <w:autoSpaceDE w:val="0"/>
              <w:autoSpaceDN w:val="0"/>
              <w:adjustRightInd w:val="0"/>
              <w:ind w:right="144"/>
              <w:rPr>
                <w:ins w:id="194" w:author="ERCOT" w:date="2024-03-07T12:24:00Z"/>
              </w:rPr>
            </w:pPr>
            <w:ins w:id="195" w:author="ERCOT" w:date="2024-03-07T12:24:00Z">
              <w:r>
                <w:rPr>
                  <w:sz w:val="20"/>
                </w:rPr>
                <w:t>Construction Hold Pending</w:t>
              </w:r>
            </w:ins>
          </w:p>
        </w:tc>
      </w:tr>
      <w:tr w:rsidR="00000000" w14:paraId="6B5F2F86" w14:textId="77777777">
        <w:tblPrEx>
          <w:tblCellMar>
            <w:top w:w="0" w:type="dxa"/>
            <w:left w:w="0" w:type="dxa"/>
            <w:bottom w:w="0" w:type="dxa"/>
            <w:right w:w="0" w:type="dxa"/>
          </w:tblCellMar>
        </w:tblPrEx>
        <w:trPr>
          <w:gridAfter w:val="2"/>
          <w:wAfter w:w="473" w:type="dxa"/>
          <w:ins w:id="196" w:author="ERCOT" w:date="2024-03-07T12:24:00Z"/>
        </w:trPr>
        <w:tc>
          <w:tcPr>
            <w:tcW w:w="4680" w:type="dxa"/>
            <w:gridSpan w:val="6"/>
            <w:tcBorders>
              <w:top w:val="nil"/>
              <w:left w:val="nil"/>
              <w:bottom w:val="nil"/>
              <w:right w:val="nil"/>
            </w:tcBorders>
          </w:tcPr>
          <w:p w14:paraId="31A894FF" w14:textId="77777777" w:rsidR="00D4780D" w:rsidRDefault="00D4780D">
            <w:pPr>
              <w:autoSpaceDE w:val="0"/>
              <w:autoSpaceDN w:val="0"/>
              <w:adjustRightInd w:val="0"/>
              <w:ind w:right="144"/>
              <w:rPr>
                <w:ins w:id="197" w:author="ERCOT" w:date="2024-03-07T12:24:00Z"/>
              </w:rPr>
            </w:pPr>
          </w:p>
        </w:tc>
        <w:tc>
          <w:tcPr>
            <w:tcW w:w="4680" w:type="dxa"/>
            <w:gridSpan w:val="4"/>
            <w:tcBorders>
              <w:top w:val="nil"/>
              <w:left w:val="nil"/>
              <w:bottom w:val="nil"/>
              <w:right w:val="nil"/>
            </w:tcBorders>
            <w:shd w:val="pct20" w:color="auto" w:fill="auto"/>
          </w:tcPr>
          <w:p w14:paraId="2B68B7C8" w14:textId="77777777" w:rsidR="00D4780D" w:rsidRDefault="00D4780D">
            <w:pPr>
              <w:autoSpaceDE w:val="0"/>
              <w:autoSpaceDN w:val="0"/>
              <w:adjustRightInd w:val="0"/>
              <w:ind w:right="144"/>
              <w:rPr>
                <w:ins w:id="198" w:author="ERCOT" w:date="2024-03-07T12:24:00Z"/>
              </w:rPr>
            </w:pPr>
            <w:ins w:id="199" w:author="ERCOT" w:date="2024-03-07T12:24:00Z">
              <w:r>
                <w:rPr>
                  <w:sz w:val="20"/>
                </w:rPr>
                <w:t>Pending completion of utility construction.</w:t>
              </w:r>
            </w:ins>
          </w:p>
        </w:tc>
      </w:tr>
      <w:tr w:rsidR="00000000" w14:paraId="13A7CD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AF068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E9AB478" w14:textId="77777777" w:rsidR="00D4780D" w:rsidRDefault="00D4780D">
            <w:pPr>
              <w:autoSpaceDE w:val="0"/>
              <w:autoSpaceDN w:val="0"/>
              <w:adjustRightInd w:val="0"/>
              <w:ind w:right="144"/>
            </w:pPr>
            <w:r>
              <w:rPr>
                <w:sz w:val="20"/>
              </w:rPr>
              <w:t>HIU</w:t>
            </w:r>
          </w:p>
        </w:tc>
        <w:tc>
          <w:tcPr>
            <w:tcW w:w="144" w:type="dxa"/>
            <w:tcBorders>
              <w:top w:val="nil"/>
              <w:left w:val="nil"/>
              <w:bottom w:val="nil"/>
              <w:right w:val="nil"/>
            </w:tcBorders>
          </w:tcPr>
          <w:p w14:paraId="100A65B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9ECFCB6" w14:textId="77777777" w:rsidR="00D4780D" w:rsidRDefault="00D4780D">
            <w:pPr>
              <w:autoSpaceDE w:val="0"/>
              <w:autoSpaceDN w:val="0"/>
              <w:adjustRightInd w:val="0"/>
              <w:ind w:right="144"/>
            </w:pPr>
            <w:r>
              <w:rPr>
                <w:sz w:val="20"/>
              </w:rPr>
              <w:t>Historical Interval Usage Unavailable</w:t>
            </w:r>
          </w:p>
        </w:tc>
      </w:tr>
      <w:tr w:rsidR="00000000" w14:paraId="7F559C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760E89"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77186E8A" w14:textId="77777777" w:rsidR="00D4780D" w:rsidRDefault="00D4780D">
            <w:pPr>
              <w:autoSpaceDE w:val="0"/>
              <w:autoSpaceDN w:val="0"/>
              <w:adjustRightInd w:val="0"/>
              <w:ind w:right="144"/>
            </w:pPr>
            <w:r>
              <w:rPr>
                <w:sz w:val="20"/>
              </w:rPr>
              <w:t>Summarized Historical Usage will be provided in the TX SET 867_02 Historical Usage transaction.</w:t>
            </w:r>
          </w:p>
        </w:tc>
      </w:tr>
      <w:tr w:rsidR="00000000" w14:paraId="7F8FCB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7495A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D9E690F" w14:textId="77777777" w:rsidR="00D4780D" w:rsidRDefault="00D4780D">
            <w:pPr>
              <w:autoSpaceDE w:val="0"/>
              <w:autoSpaceDN w:val="0"/>
              <w:adjustRightInd w:val="0"/>
              <w:ind w:right="144"/>
            </w:pPr>
            <w:r>
              <w:rPr>
                <w:sz w:val="20"/>
              </w:rPr>
              <w:t>HUU</w:t>
            </w:r>
          </w:p>
        </w:tc>
        <w:tc>
          <w:tcPr>
            <w:tcW w:w="144" w:type="dxa"/>
            <w:tcBorders>
              <w:top w:val="nil"/>
              <w:left w:val="nil"/>
              <w:bottom w:val="nil"/>
              <w:right w:val="nil"/>
            </w:tcBorders>
          </w:tcPr>
          <w:p w14:paraId="6131372B"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81E5AD7" w14:textId="77777777" w:rsidR="00D4780D" w:rsidRDefault="00D4780D">
            <w:pPr>
              <w:autoSpaceDE w:val="0"/>
              <w:autoSpaceDN w:val="0"/>
              <w:adjustRightInd w:val="0"/>
              <w:ind w:right="144"/>
            </w:pPr>
            <w:r>
              <w:rPr>
                <w:sz w:val="20"/>
              </w:rPr>
              <w:t>Historical Usage Unavailable</w:t>
            </w:r>
          </w:p>
        </w:tc>
      </w:tr>
      <w:tr w:rsidR="00000000" w14:paraId="440D03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797FC8"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2280322" w14:textId="77777777" w:rsidR="00D4780D" w:rsidRDefault="00D4780D">
            <w:pPr>
              <w:autoSpaceDE w:val="0"/>
              <w:autoSpaceDN w:val="0"/>
              <w:adjustRightInd w:val="0"/>
              <w:ind w:right="144"/>
            </w:pPr>
            <w:r>
              <w:rPr>
                <w:sz w:val="20"/>
              </w:rPr>
              <w:t>No Historical Usage Available for this ESI ID</w:t>
            </w:r>
          </w:p>
        </w:tc>
      </w:tr>
      <w:tr w:rsidR="00000000" w14:paraId="48ECCD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4358B1"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CAE43FC" w14:textId="77777777" w:rsidR="00D4780D" w:rsidRDefault="00D4780D">
            <w:pPr>
              <w:autoSpaceDE w:val="0"/>
              <w:autoSpaceDN w:val="0"/>
              <w:adjustRightInd w:val="0"/>
              <w:ind w:right="144"/>
            </w:pPr>
            <w:r>
              <w:rPr>
                <w:sz w:val="20"/>
              </w:rPr>
              <w:t>W09</w:t>
            </w:r>
          </w:p>
        </w:tc>
        <w:tc>
          <w:tcPr>
            <w:tcW w:w="144" w:type="dxa"/>
            <w:tcBorders>
              <w:top w:val="nil"/>
              <w:left w:val="nil"/>
              <w:bottom w:val="nil"/>
              <w:right w:val="nil"/>
            </w:tcBorders>
          </w:tcPr>
          <w:p w14:paraId="3472F18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8A9108D" w14:textId="77777777" w:rsidR="00D4780D" w:rsidRDefault="00D4780D">
            <w:pPr>
              <w:autoSpaceDE w:val="0"/>
              <w:autoSpaceDN w:val="0"/>
              <w:adjustRightInd w:val="0"/>
              <w:ind w:right="144"/>
            </w:pPr>
            <w:r>
              <w:rPr>
                <w:sz w:val="20"/>
              </w:rPr>
              <w:t>Special, Self Selected meter reading cannot be performed.</w:t>
            </w:r>
          </w:p>
        </w:tc>
      </w:tr>
      <w:tr w:rsidR="00000000" w14:paraId="565CFA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9E71D4"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C81B080" w14:textId="77777777" w:rsidR="00D4780D" w:rsidRDefault="00D4780D">
            <w:pPr>
              <w:autoSpaceDE w:val="0"/>
              <w:autoSpaceDN w:val="0"/>
              <w:adjustRightInd w:val="0"/>
              <w:ind w:right="144"/>
            </w:pPr>
            <w:r>
              <w:rPr>
                <w:sz w:val="20"/>
              </w:rPr>
              <w:t>Meter will be read on the normal, on-cycle read date.</w:t>
            </w:r>
          </w:p>
        </w:tc>
      </w:tr>
      <w:tr w:rsidR="00000000" w14:paraId="0BEC4A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F7D00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8F51B74" w14:textId="77777777" w:rsidR="00D4780D" w:rsidRDefault="00D4780D">
            <w:pPr>
              <w:autoSpaceDE w:val="0"/>
              <w:autoSpaceDN w:val="0"/>
              <w:adjustRightInd w:val="0"/>
              <w:ind w:right="144"/>
            </w:pPr>
            <w:r>
              <w:rPr>
                <w:sz w:val="20"/>
              </w:rPr>
              <w:t>W11</w:t>
            </w:r>
          </w:p>
        </w:tc>
        <w:tc>
          <w:tcPr>
            <w:tcW w:w="144" w:type="dxa"/>
            <w:tcBorders>
              <w:top w:val="nil"/>
              <w:left w:val="nil"/>
              <w:bottom w:val="nil"/>
              <w:right w:val="nil"/>
            </w:tcBorders>
          </w:tcPr>
          <w:p w14:paraId="3E2AE25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E3B16F4" w14:textId="77777777" w:rsidR="00D4780D" w:rsidRDefault="00D4780D">
            <w:pPr>
              <w:autoSpaceDE w:val="0"/>
              <w:autoSpaceDN w:val="0"/>
              <w:adjustRightInd w:val="0"/>
              <w:ind w:right="144"/>
            </w:pPr>
            <w:r>
              <w:rPr>
                <w:sz w:val="20"/>
              </w:rPr>
              <w:t>Special, Self Selected meter read will occur on a date other than the requested date, as identified in DTM~150.</w:t>
            </w:r>
          </w:p>
        </w:tc>
      </w:tr>
      <w:tr w:rsidR="00000000" w14:paraId="705DCC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E7BC9B"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F3B48A0" w14:textId="77777777" w:rsidR="00D4780D" w:rsidRDefault="00D4780D">
            <w:pPr>
              <w:autoSpaceDE w:val="0"/>
              <w:autoSpaceDN w:val="0"/>
              <w:adjustRightInd w:val="0"/>
              <w:ind w:right="144"/>
            </w:pPr>
            <w:r>
              <w:rPr>
                <w:sz w:val="20"/>
              </w:rPr>
              <w:t>Special meter read date must be before the next scheduled meter read.</w:t>
            </w:r>
          </w:p>
        </w:tc>
      </w:tr>
      <w:tr w:rsidR="00000000" w14:paraId="11B1E9A8" w14:textId="77777777">
        <w:tblPrEx>
          <w:tblCellMar>
            <w:top w:w="0" w:type="dxa"/>
            <w:left w:w="0" w:type="dxa"/>
            <w:bottom w:w="0" w:type="dxa"/>
            <w:right w:w="0" w:type="dxa"/>
          </w:tblCellMar>
        </w:tblPrEx>
        <w:tc>
          <w:tcPr>
            <w:tcW w:w="1007" w:type="dxa"/>
            <w:tcBorders>
              <w:top w:val="nil"/>
              <w:left w:val="nil"/>
              <w:bottom w:val="nil"/>
              <w:right w:val="nil"/>
            </w:tcBorders>
          </w:tcPr>
          <w:p w14:paraId="596B4E0B"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049DE520" w14:textId="77777777" w:rsidR="00D4780D" w:rsidRDefault="00D4780D">
            <w:pPr>
              <w:autoSpaceDE w:val="0"/>
              <w:autoSpaceDN w:val="0"/>
              <w:adjustRightInd w:val="0"/>
              <w:ind w:right="144"/>
              <w:jc w:val="center"/>
            </w:pPr>
            <w:r>
              <w:rPr>
                <w:b/>
                <w:sz w:val="20"/>
              </w:rPr>
              <w:t>REF03</w:t>
            </w:r>
          </w:p>
        </w:tc>
        <w:tc>
          <w:tcPr>
            <w:tcW w:w="892" w:type="dxa"/>
            <w:tcBorders>
              <w:top w:val="nil"/>
              <w:left w:val="nil"/>
              <w:bottom w:val="nil"/>
              <w:right w:val="nil"/>
            </w:tcBorders>
          </w:tcPr>
          <w:p w14:paraId="386BAA08" w14:textId="77777777" w:rsidR="00D4780D" w:rsidRDefault="00D4780D">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566D198" w14:textId="77777777" w:rsidR="00D4780D" w:rsidRDefault="00D4780D">
            <w:pPr>
              <w:autoSpaceDE w:val="0"/>
              <w:autoSpaceDN w:val="0"/>
              <w:adjustRightInd w:val="0"/>
              <w:ind w:right="144"/>
            </w:pPr>
            <w:r>
              <w:rPr>
                <w:b/>
                <w:sz w:val="20"/>
              </w:rPr>
              <w:t>Description</w:t>
            </w:r>
          </w:p>
        </w:tc>
        <w:tc>
          <w:tcPr>
            <w:tcW w:w="432" w:type="dxa"/>
            <w:tcBorders>
              <w:top w:val="nil"/>
              <w:left w:val="nil"/>
              <w:bottom w:val="nil"/>
              <w:right w:val="nil"/>
            </w:tcBorders>
          </w:tcPr>
          <w:p w14:paraId="24838225"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64249BAF"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B756509" w14:textId="77777777" w:rsidR="00D4780D" w:rsidRDefault="00D4780D">
            <w:pPr>
              <w:autoSpaceDE w:val="0"/>
              <w:autoSpaceDN w:val="0"/>
              <w:adjustRightInd w:val="0"/>
              <w:ind w:right="144"/>
            </w:pPr>
            <w:r>
              <w:rPr>
                <w:b/>
                <w:sz w:val="20"/>
              </w:rPr>
              <w:t>AN 1/80</w:t>
            </w:r>
          </w:p>
        </w:tc>
      </w:tr>
      <w:tr w:rsidR="00000000" w14:paraId="5E4629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5D8E59"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D2ACEA4" w14:textId="77777777" w:rsidR="00D4780D" w:rsidRDefault="00D4780D">
            <w:pPr>
              <w:autoSpaceDE w:val="0"/>
              <w:autoSpaceDN w:val="0"/>
              <w:adjustRightInd w:val="0"/>
              <w:ind w:right="144"/>
            </w:pPr>
            <w:r>
              <w:rPr>
                <w:sz w:val="20"/>
              </w:rPr>
              <w:t>A free-form description to clarify the related data elements and their content</w:t>
            </w:r>
          </w:p>
        </w:tc>
      </w:tr>
      <w:tr w:rsidR="00000000" w14:paraId="1E7ADD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A15F11"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7DC8E15E" w14:textId="77777777" w:rsidR="00D4780D" w:rsidRDefault="00D4780D">
            <w:pPr>
              <w:autoSpaceDE w:val="0"/>
              <w:autoSpaceDN w:val="0"/>
              <w:adjustRightInd w:val="0"/>
              <w:ind w:right="144"/>
            </w:pPr>
            <w:r>
              <w:rPr>
                <w:sz w:val="20"/>
              </w:rPr>
              <w:t>Used to further describe the reason code sent in REF02. Code "A13" requires a text explanation in this element.</w:t>
            </w:r>
          </w:p>
        </w:tc>
      </w:tr>
    </w:tbl>
    <w:p w14:paraId="6A89442A"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200" w:name="book13"/>
      <w:bookmarkEnd w:id="200"/>
      <w:r>
        <w:rPr>
          <w:b/>
          <w:sz w:val="20"/>
        </w:rPr>
        <w:tab/>
        <w:t>Segment:</w:t>
      </w:r>
      <w:r>
        <w:rPr>
          <w:b/>
          <w:sz w:val="20"/>
        </w:rPr>
        <w:tab/>
      </w:r>
      <w:r>
        <w:rPr>
          <w:b/>
          <w:sz w:val="40"/>
        </w:rPr>
        <w:t xml:space="preserve">REF </w:t>
      </w:r>
      <w:r>
        <w:rPr>
          <w:b/>
          <w:sz w:val="20"/>
        </w:rPr>
        <w:t>Reference Identification (Rejection Reason)</w:t>
      </w:r>
    </w:p>
    <w:p w14:paraId="2F08F3FF"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585575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773F540"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69479E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914A09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761208F"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42B032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412432D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4BFA69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765EC8E"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4C30E24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11556E8" w14:textId="77777777">
        <w:tblPrEx>
          <w:tblCellMar>
            <w:top w:w="0" w:type="dxa"/>
            <w:left w:w="0" w:type="dxa"/>
            <w:bottom w:w="0" w:type="dxa"/>
            <w:right w:w="0" w:type="dxa"/>
          </w:tblCellMar>
        </w:tblPrEx>
        <w:tc>
          <w:tcPr>
            <w:tcW w:w="1944" w:type="dxa"/>
            <w:tcBorders>
              <w:top w:val="nil"/>
              <w:left w:val="nil"/>
              <w:bottom w:val="nil"/>
              <w:right w:val="nil"/>
            </w:tcBorders>
          </w:tcPr>
          <w:p w14:paraId="0A6647DE"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10DFC35A"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735613E8" w14:textId="77777777" w:rsidR="00D4780D" w:rsidRDefault="00D4780D">
            <w:pPr>
              <w:autoSpaceDE w:val="0"/>
              <w:autoSpaceDN w:val="0"/>
              <w:adjustRightInd w:val="0"/>
              <w:ind w:right="144"/>
              <w:rPr>
                <w:sz w:val="20"/>
              </w:rPr>
            </w:pPr>
            <w:r>
              <w:rPr>
                <w:sz w:val="20"/>
              </w:rPr>
              <w:t>More than one rejection reason code may be sent by repeating the REF~7G segment.</w:t>
            </w:r>
          </w:p>
          <w:p w14:paraId="48469EAC" w14:textId="77777777" w:rsidR="00D4780D" w:rsidRDefault="00D4780D">
            <w:pPr>
              <w:autoSpaceDE w:val="0"/>
              <w:autoSpaceDN w:val="0"/>
              <w:adjustRightInd w:val="0"/>
              <w:ind w:right="144"/>
              <w:rPr>
                <w:sz w:val="20"/>
              </w:rPr>
            </w:pPr>
          </w:p>
          <w:p w14:paraId="5841FBD5" w14:textId="77777777" w:rsidR="00D4780D" w:rsidRDefault="00D4780D">
            <w:pPr>
              <w:autoSpaceDE w:val="0"/>
              <w:autoSpaceDN w:val="0"/>
              <w:adjustRightInd w:val="0"/>
              <w:ind w:right="144"/>
              <w:rPr>
                <w:sz w:val="20"/>
              </w:rPr>
            </w:pPr>
            <w:r>
              <w:rPr>
                <w:sz w:val="20"/>
              </w:rPr>
              <w:t xml:space="preserve">Accept Response: Not Used    </w:t>
            </w:r>
          </w:p>
          <w:p w14:paraId="766701ED" w14:textId="77777777" w:rsidR="00D4780D" w:rsidRDefault="00D4780D">
            <w:pPr>
              <w:autoSpaceDE w:val="0"/>
              <w:autoSpaceDN w:val="0"/>
              <w:adjustRightInd w:val="0"/>
              <w:ind w:right="144"/>
              <w:rPr>
                <w:sz w:val="20"/>
              </w:rPr>
            </w:pPr>
            <w:r>
              <w:rPr>
                <w:sz w:val="20"/>
              </w:rPr>
              <w:t>Reject Response: Required</w:t>
            </w:r>
          </w:p>
          <w:p w14:paraId="68C1E259" w14:textId="77777777" w:rsidR="00D4780D" w:rsidRDefault="00D4780D">
            <w:pPr>
              <w:autoSpaceDE w:val="0"/>
              <w:autoSpaceDN w:val="0"/>
              <w:adjustRightInd w:val="0"/>
              <w:ind w:right="144"/>
            </w:pPr>
          </w:p>
        </w:tc>
      </w:tr>
      <w:tr w:rsidR="00000000" w14:paraId="65DC9559" w14:textId="77777777">
        <w:tblPrEx>
          <w:tblCellMar>
            <w:top w:w="0" w:type="dxa"/>
            <w:left w:w="0" w:type="dxa"/>
            <w:bottom w:w="0" w:type="dxa"/>
            <w:right w:w="0" w:type="dxa"/>
          </w:tblCellMar>
        </w:tblPrEx>
        <w:tc>
          <w:tcPr>
            <w:tcW w:w="1944" w:type="dxa"/>
            <w:tcBorders>
              <w:top w:val="nil"/>
              <w:left w:val="nil"/>
              <w:bottom w:val="nil"/>
              <w:right w:val="nil"/>
            </w:tcBorders>
          </w:tcPr>
          <w:p w14:paraId="5AB3F5AB" w14:textId="77777777" w:rsidR="00D4780D" w:rsidRDefault="00D4780D">
            <w:pPr>
              <w:autoSpaceDE w:val="0"/>
              <w:autoSpaceDN w:val="0"/>
              <w:adjustRightInd w:val="0"/>
              <w:ind w:right="144"/>
            </w:pPr>
          </w:p>
        </w:tc>
        <w:tc>
          <w:tcPr>
            <w:tcW w:w="216" w:type="dxa"/>
            <w:tcBorders>
              <w:top w:val="nil"/>
              <w:left w:val="nil"/>
              <w:bottom w:val="nil"/>
              <w:right w:val="nil"/>
            </w:tcBorders>
          </w:tcPr>
          <w:p w14:paraId="44E496D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107B50EF" w14:textId="77777777" w:rsidR="00D4780D" w:rsidRDefault="00D4780D">
            <w:pPr>
              <w:autoSpaceDE w:val="0"/>
              <w:autoSpaceDN w:val="0"/>
              <w:adjustRightInd w:val="0"/>
              <w:ind w:right="144"/>
            </w:pPr>
            <w:r>
              <w:rPr>
                <w:sz w:val="20"/>
              </w:rPr>
              <w:t>REF~7G~A13~ADDITIONAL REASON TEXT HERE</w:t>
            </w:r>
          </w:p>
        </w:tc>
      </w:tr>
    </w:tbl>
    <w:p w14:paraId="5A5A5DD5" w14:textId="77777777" w:rsidR="00D4780D" w:rsidRDefault="00D4780D">
      <w:pPr>
        <w:autoSpaceDE w:val="0"/>
        <w:autoSpaceDN w:val="0"/>
        <w:adjustRightInd w:val="0"/>
        <w:rPr>
          <w:sz w:val="20"/>
        </w:rPr>
      </w:pPr>
    </w:p>
    <w:p w14:paraId="57CEA0CD" w14:textId="77777777" w:rsidR="00D4780D" w:rsidRDefault="00D4780D">
      <w:pPr>
        <w:autoSpaceDE w:val="0"/>
        <w:autoSpaceDN w:val="0"/>
        <w:adjustRightInd w:val="0"/>
        <w:jc w:val="center"/>
        <w:rPr>
          <w:b/>
          <w:sz w:val="20"/>
        </w:rPr>
      </w:pPr>
      <w:r>
        <w:rPr>
          <w:b/>
          <w:sz w:val="20"/>
        </w:rPr>
        <w:t>Data Element Summary</w:t>
      </w:r>
    </w:p>
    <w:p w14:paraId="2CFBABF2"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E0023BA"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601B9B" w14:textId="77777777">
        <w:tblPrEx>
          <w:tblCellMar>
            <w:top w:w="0" w:type="dxa"/>
            <w:left w:w="0" w:type="dxa"/>
            <w:bottom w:w="0" w:type="dxa"/>
            <w:right w:w="0" w:type="dxa"/>
          </w:tblCellMar>
        </w:tblPrEx>
        <w:tc>
          <w:tcPr>
            <w:tcW w:w="1007" w:type="dxa"/>
            <w:tcBorders>
              <w:top w:val="nil"/>
              <w:left w:val="nil"/>
              <w:bottom w:val="nil"/>
              <w:right w:val="nil"/>
            </w:tcBorders>
          </w:tcPr>
          <w:p w14:paraId="766774FA"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9FF95ED"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5D278FB8"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1C171F7"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53DEEB2"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33FACD99"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7AE437E" w14:textId="77777777" w:rsidR="00D4780D" w:rsidRDefault="00D4780D">
            <w:pPr>
              <w:autoSpaceDE w:val="0"/>
              <w:autoSpaceDN w:val="0"/>
              <w:adjustRightInd w:val="0"/>
              <w:ind w:right="144"/>
            </w:pPr>
            <w:r>
              <w:rPr>
                <w:b/>
                <w:sz w:val="20"/>
              </w:rPr>
              <w:t>ID 2/3</w:t>
            </w:r>
          </w:p>
        </w:tc>
      </w:tr>
      <w:tr w:rsidR="00000000" w14:paraId="24C4D9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0FD331"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F25B606" w14:textId="77777777" w:rsidR="00D4780D" w:rsidRDefault="00D4780D">
            <w:pPr>
              <w:autoSpaceDE w:val="0"/>
              <w:autoSpaceDN w:val="0"/>
              <w:adjustRightInd w:val="0"/>
              <w:ind w:right="144"/>
            </w:pPr>
            <w:r>
              <w:rPr>
                <w:sz w:val="20"/>
              </w:rPr>
              <w:t>Code qualifying the Reference Identification</w:t>
            </w:r>
          </w:p>
        </w:tc>
      </w:tr>
      <w:tr w:rsidR="00000000" w14:paraId="344E88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C5A028"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E9DD91F" w14:textId="77777777" w:rsidR="00D4780D" w:rsidRDefault="00D4780D">
            <w:pPr>
              <w:autoSpaceDE w:val="0"/>
              <w:autoSpaceDN w:val="0"/>
              <w:adjustRightInd w:val="0"/>
              <w:ind w:right="144"/>
            </w:pPr>
            <w:r>
              <w:rPr>
                <w:sz w:val="20"/>
              </w:rPr>
              <w:t>7G</w:t>
            </w:r>
          </w:p>
        </w:tc>
        <w:tc>
          <w:tcPr>
            <w:tcW w:w="144" w:type="dxa"/>
            <w:tcBorders>
              <w:top w:val="nil"/>
              <w:left w:val="nil"/>
              <w:bottom w:val="nil"/>
              <w:right w:val="nil"/>
            </w:tcBorders>
          </w:tcPr>
          <w:p w14:paraId="389F7C1D"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9693621" w14:textId="77777777" w:rsidR="00D4780D" w:rsidRDefault="00D4780D">
            <w:pPr>
              <w:autoSpaceDE w:val="0"/>
              <w:autoSpaceDN w:val="0"/>
              <w:adjustRightInd w:val="0"/>
              <w:ind w:right="144"/>
            </w:pPr>
            <w:r>
              <w:rPr>
                <w:sz w:val="20"/>
              </w:rPr>
              <w:t>Data Quality Reject Reason</w:t>
            </w:r>
          </w:p>
        </w:tc>
      </w:tr>
      <w:tr w:rsidR="00000000" w14:paraId="1A3C50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E1E647"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4C4BFD2C" w14:textId="77777777" w:rsidR="00D4780D" w:rsidRDefault="00D4780D">
            <w:pPr>
              <w:autoSpaceDE w:val="0"/>
              <w:autoSpaceDN w:val="0"/>
              <w:adjustRightInd w:val="0"/>
              <w:ind w:right="144"/>
            </w:pPr>
            <w:r>
              <w:rPr>
                <w:sz w:val="20"/>
              </w:rPr>
              <w:t>Reject reasons associated with a reject status notification.</w:t>
            </w:r>
          </w:p>
        </w:tc>
      </w:tr>
      <w:tr w:rsidR="00000000" w14:paraId="697709F6" w14:textId="77777777">
        <w:tblPrEx>
          <w:tblCellMar>
            <w:top w:w="0" w:type="dxa"/>
            <w:left w:w="0" w:type="dxa"/>
            <w:bottom w:w="0" w:type="dxa"/>
            <w:right w:w="0" w:type="dxa"/>
          </w:tblCellMar>
        </w:tblPrEx>
        <w:tc>
          <w:tcPr>
            <w:tcW w:w="1007" w:type="dxa"/>
            <w:tcBorders>
              <w:top w:val="nil"/>
              <w:left w:val="nil"/>
              <w:bottom w:val="nil"/>
              <w:right w:val="nil"/>
            </w:tcBorders>
          </w:tcPr>
          <w:p w14:paraId="16E8742D"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EBD8EA1"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79159DBC"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D514130"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13EAD12"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1C827531"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3D6909F" w14:textId="77777777" w:rsidR="00D4780D" w:rsidRDefault="00D4780D">
            <w:pPr>
              <w:autoSpaceDE w:val="0"/>
              <w:autoSpaceDN w:val="0"/>
              <w:adjustRightInd w:val="0"/>
              <w:ind w:right="144"/>
            </w:pPr>
            <w:r>
              <w:rPr>
                <w:b/>
                <w:sz w:val="20"/>
              </w:rPr>
              <w:t>AN 1/30</w:t>
            </w:r>
          </w:p>
        </w:tc>
      </w:tr>
      <w:tr w:rsidR="00000000" w14:paraId="39BE31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C61948"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8C49CBF"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C444E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6D1F4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556F424" w14:textId="77777777" w:rsidR="00D4780D" w:rsidRDefault="00D4780D">
            <w:pPr>
              <w:autoSpaceDE w:val="0"/>
              <w:autoSpaceDN w:val="0"/>
              <w:adjustRightInd w:val="0"/>
              <w:ind w:right="144"/>
            </w:pPr>
            <w:r>
              <w:rPr>
                <w:sz w:val="20"/>
              </w:rPr>
              <w:t>008</w:t>
            </w:r>
          </w:p>
        </w:tc>
        <w:tc>
          <w:tcPr>
            <w:tcW w:w="144" w:type="dxa"/>
            <w:tcBorders>
              <w:top w:val="nil"/>
              <w:left w:val="nil"/>
              <w:bottom w:val="nil"/>
              <w:right w:val="nil"/>
            </w:tcBorders>
          </w:tcPr>
          <w:p w14:paraId="73E0C5C4"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10FF55B" w14:textId="77777777" w:rsidR="00D4780D" w:rsidRDefault="00D4780D">
            <w:pPr>
              <w:autoSpaceDE w:val="0"/>
              <w:autoSpaceDN w:val="0"/>
              <w:adjustRightInd w:val="0"/>
              <w:ind w:right="144"/>
            </w:pPr>
            <w:r>
              <w:rPr>
                <w:sz w:val="20"/>
              </w:rPr>
              <w:t>ESI ID Exists But is Not Active</w:t>
            </w:r>
          </w:p>
        </w:tc>
      </w:tr>
      <w:tr w:rsidR="00000000" w14:paraId="31D542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97432F"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6CF944E7" w14:textId="77777777" w:rsidR="00D4780D" w:rsidRDefault="00D4780D">
            <w:pPr>
              <w:autoSpaceDE w:val="0"/>
              <w:autoSpaceDN w:val="0"/>
              <w:adjustRightInd w:val="0"/>
              <w:ind w:right="144"/>
            </w:pPr>
            <w:r>
              <w:rPr>
                <w:sz w:val="20"/>
              </w:rPr>
              <w:t>Retired</w:t>
            </w:r>
          </w:p>
        </w:tc>
      </w:tr>
      <w:tr w:rsidR="00000000" w14:paraId="2865C3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57FCA1"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3838F3F" w14:textId="77777777" w:rsidR="00D4780D" w:rsidRDefault="00D4780D">
            <w:pPr>
              <w:autoSpaceDE w:val="0"/>
              <w:autoSpaceDN w:val="0"/>
              <w:adjustRightInd w:val="0"/>
              <w:ind w:right="144"/>
            </w:pPr>
            <w:r>
              <w:rPr>
                <w:sz w:val="20"/>
              </w:rPr>
              <w:t>017</w:t>
            </w:r>
          </w:p>
        </w:tc>
        <w:tc>
          <w:tcPr>
            <w:tcW w:w="144" w:type="dxa"/>
            <w:tcBorders>
              <w:top w:val="nil"/>
              <w:left w:val="nil"/>
              <w:bottom w:val="nil"/>
              <w:right w:val="nil"/>
            </w:tcBorders>
          </w:tcPr>
          <w:p w14:paraId="391B26CC"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1AC41D0" w14:textId="77777777" w:rsidR="00D4780D" w:rsidRDefault="00D4780D">
            <w:pPr>
              <w:autoSpaceDE w:val="0"/>
              <w:autoSpaceDN w:val="0"/>
              <w:adjustRightInd w:val="0"/>
              <w:ind w:right="144"/>
            </w:pPr>
            <w:r>
              <w:rPr>
                <w:sz w:val="20"/>
              </w:rPr>
              <w:t>Service Terminated because Service Provider went Out of Business</w:t>
            </w:r>
          </w:p>
        </w:tc>
      </w:tr>
      <w:tr w:rsidR="00000000" w14:paraId="6118B8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04E22F"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4D661AA3" w14:textId="77777777" w:rsidR="00D4780D" w:rsidRDefault="00D4780D">
            <w:pPr>
              <w:autoSpaceDE w:val="0"/>
              <w:autoSpaceDN w:val="0"/>
              <w:adjustRightInd w:val="0"/>
              <w:ind w:right="144"/>
            </w:pPr>
            <w:r>
              <w:rPr>
                <w:sz w:val="20"/>
              </w:rPr>
              <w:t>Received initiating TX SET transaction from CR that is exiting the Market. For ERCOT use Only.</w:t>
            </w:r>
          </w:p>
        </w:tc>
      </w:tr>
      <w:tr w:rsidR="00000000" w14:paraId="6576C63F" w14:textId="77777777">
        <w:tblPrEx>
          <w:tblCellMar>
            <w:top w:w="0" w:type="dxa"/>
            <w:left w:w="0" w:type="dxa"/>
            <w:bottom w:w="0" w:type="dxa"/>
            <w:right w:w="0" w:type="dxa"/>
          </w:tblCellMar>
        </w:tblPrEx>
        <w:trPr>
          <w:gridAfter w:val="1"/>
          <w:wAfter w:w="331" w:type="dxa"/>
          <w:ins w:id="201" w:author="ERCOT" w:date="2024-03-07T12:24:00Z"/>
        </w:trPr>
        <w:tc>
          <w:tcPr>
            <w:tcW w:w="3168" w:type="dxa"/>
            <w:gridSpan w:val="4"/>
            <w:tcBorders>
              <w:top w:val="nil"/>
              <w:left w:val="nil"/>
              <w:bottom w:val="nil"/>
              <w:right w:val="nil"/>
            </w:tcBorders>
          </w:tcPr>
          <w:p w14:paraId="0C778026" w14:textId="77777777" w:rsidR="00D4780D" w:rsidRDefault="00D4780D">
            <w:pPr>
              <w:autoSpaceDE w:val="0"/>
              <w:autoSpaceDN w:val="0"/>
              <w:adjustRightInd w:val="0"/>
              <w:ind w:right="144"/>
              <w:rPr>
                <w:ins w:id="202" w:author="ERCOT" w:date="2024-03-07T12:24:00Z"/>
              </w:rPr>
            </w:pPr>
            <w:ins w:id="203" w:author="ERCOT" w:date="2024-03-07T12:24:00Z">
              <w:r>
                <w:rPr>
                  <w:sz w:val="20"/>
                </w:rPr>
                <w:t xml:space="preserve"> </w:t>
              </w:r>
            </w:ins>
          </w:p>
        </w:tc>
        <w:tc>
          <w:tcPr>
            <w:tcW w:w="1367" w:type="dxa"/>
            <w:tcBorders>
              <w:top w:val="nil"/>
              <w:left w:val="nil"/>
              <w:bottom w:val="nil"/>
              <w:right w:val="nil"/>
            </w:tcBorders>
          </w:tcPr>
          <w:p w14:paraId="5F7BF131" w14:textId="77777777" w:rsidR="00D4780D" w:rsidRDefault="00D4780D">
            <w:pPr>
              <w:autoSpaceDE w:val="0"/>
              <w:autoSpaceDN w:val="0"/>
              <w:adjustRightInd w:val="0"/>
              <w:ind w:right="144"/>
              <w:rPr>
                <w:ins w:id="204" w:author="ERCOT" w:date="2024-03-07T12:24:00Z"/>
              </w:rPr>
            </w:pPr>
            <w:ins w:id="205" w:author="ERCOT" w:date="2024-03-07T12:24:00Z">
              <w:r>
                <w:rPr>
                  <w:sz w:val="20"/>
                </w:rPr>
                <w:t>090</w:t>
              </w:r>
            </w:ins>
          </w:p>
        </w:tc>
        <w:tc>
          <w:tcPr>
            <w:tcW w:w="144" w:type="dxa"/>
            <w:tcBorders>
              <w:top w:val="nil"/>
              <w:left w:val="nil"/>
              <w:bottom w:val="nil"/>
              <w:right w:val="nil"/>
            </w:tcBorders>
          </w:tcPr>
          <w:p w14:paraId="30E0D844" w14:textId="77777777" w:rsidR="00D4780D" w:rsidRDefault="00D4780D">
            <w:pPr>
              <w:autoSpaceDE w:val="0"/>
              <w:autoSpaceDN w:val="0"/>
              <w:adjustRightInd w:val="0"/>
              <w:ind w:right="144"/>
              <w:rPr>
                <w:ins w:id="206" w:author="ERCOT" w:date="2024-03-07T12:24:00Z"/>
              </w:rPr>
            </w:pPr>
          </w:p>
        </w:tc>
        <w:tc>
          <w:tcPr>
            <w:tcW w:w="4823" w:type="dxa"/>
            <w:gridSpan w:val="5"/>
            <w:tcBorders>
              <w:top w:val="nil"/>
              <w:left w:val="nil"/>
              <w:bottom w:val="nil"/>
              <w:right w:val="nil"/>
            </w:tcBorders>
          </w:tcPr>
          <w:p w14:paraId="3CD57F05" w14:textId="77777777" w:rsidR="00D4780D" w:rsidRDefault="00D4780D">
            <w:pPr>
              <w:autoSpaceDE w:val="0"/>
              <w:autoSpaceDN w:val="0"/>
              <w:adjustRightInd w:val="0"/>
              <w:ind w:right="144"/>
              <w:rPr>
                <w:ins w:id="207" w:author="ERCOT" w:date="2024-03-07T12:24:00Z"/>
              </w:rPr>
            </w:pPr>
            <w:ins w:id="208" w:author="ERCOT" w:date="2024-03-07T12:24:00Z">
              <w:r>
                <w:rPr>
                  <w:sz w:val="20"/>
                </w:rPr>
                <w:t>Greater than 90 in the future</w:t>
              </w:r>
            </w:ins>
          </w:p>
        </w:tc>
      </w:tr>
      <w:tr w:rsidR="00000000" w14:paraId="198244D7" w14:textId="77777777">
        <w:tblPrEx>
          <w:tblCellMar>
            <w:top w:w="0" w:type="dxa"/>
            <w:left w:w="0" w:type="dxa"/>
            <w:bottom w:w="0" w:type="dxa"/>
            <w:right w:w="0" w:type="dxa"/>
          </w:tblCellMar>
        </w:tblPrEx>
        <w:trPr>
          <w:gridAfter w:val="2"/>
          <w:wAfter w:w="473" w:type="dxa"/>
          <w:ins w:id="209" w:author="ERCOT" w:date="2024-03-07T12:24:00Z"/>
        </w:trPr>
        <w:tc>
          <w:tcPr>
            <w:tcW w:w="4680" w:type="dxa"/>
            <w:gridSpan w:val="6"/>
            <w:tcBorders>
              <w:top w:val="nil"/>
              <w:left w:val="nil"/>
              <w:bottom w:val="nil"/>
              <w:right w:val="nil"/>
            </w:tcBorders>
          </w:tcPr>
          <w:p w14:paraId="18A03A27" w14:textId="77777777" w:rsidR="00D4780D" w:rsidRDefault="00D4780D">
            <w:pPr>
              <w:autoSpaceDE w:val="0"/>
              <w:autoSpaceDN w:val="0"/>
              <w:adjustRightInd w:val="0"/>
              <w:ind w:right="144"/>
              <w:rPr>
                <w:ins w:id="210" w:author="ERCOT" w:date="2024-03-07T12:24:00Z"/>
              </w:rPr>
            </w:pPr>
          </w:p>
        </w:tc>
        <w:tc>
          <w:tcPr>
            <w:tcW w:w="4680" w:type="dxa"/>
            <w:gridSpan w:val="4"/>
            <w:tcBorders>
              <w:top w:val="nil"/>
              <w:left w:val="nil"/>
              <w:bottom w:val="nil"/>
              <w:right w:val="nil"/>
            </w:tcBorders>
            <w:shd w:val="pct20" w:color="auto" w:fill="auto"/>
          </w:tcPr>
          <w:p w14:paraId="55E3A6C9" w14:textId="77777777" w:rsidR="00D4780D" w:rsidRDefault="00D4780D">
            <w:pPr>
              <w:autoSpaceDE w:val="0"/>
              <w:autoSpaceDN w:val="0"/>
              <w:adjustRightInd w:val="0"/>
              <w:ind w:right="144"/>
              <w:rPr>
                <w:ins w:id="211" w:author="ERCOT" w:date="2024-03-07T12:24:00Z"/>
              </w:rPr>
            </w:pPr>
            <w:ins w:id="212" w:author="ERCOT" w:date="2024-03-07T12:24:00Z">
              <w:r>
                <w:rPr>
                  <w:sz w:val="20"/>
                </w:rPr>
                <w:t>Transaction requested a date greater than 90 days in t</w:t>
              </w:r>
              <w:r>
                <w:rPr>
                  <w:sz w:val="20"/>
                </w:rPr>
                <w:t>he future.</w:t>
              </w:r>
            </w:ins>
          </w:p>
        </w:tc>
      </w:tr>
      <w:tr w:rsidR="00000000" w14:paraId="09C01035" w14:textId="77777777">
        <w:tblPrEx>
          <w:tblCellMar>
            <w:top w:w="0" w:type="dxa"/>
            <w:left w:w="0" w:type="dxa"/>
            <w:bottom w:w="0" w:type="dxa"/>
            <w:right w:w="0" w:type="dxa"/>
          </w:tblCellMar>
        </w:tblPrEx>
        <w:trPr>
          <w:gridAfter w:val="1"/>
          <w:wAfter w:w="331" w:type="dxa"/>
          <w:ins w:id="213" w:author="ERCOT" w:date="2024-03-07T12:24:00Z"/>
        </w:trPr>
        <w:tc>
          <w:tcPr>
            <w:tcW w:w="3168" w:type="dxa"/>
            <w:gridSpan w:val="4"/>
            <w:tcBorders>
              <w:top w:val="nil"/>
              <w:left w:val="nil"/>
              <w:bottom w:val="nil"/>
              <w:right w:val="nil"/>
            </w:tcBorders>
          </w:tcPr>
          <w:p w14:paraId="35979B16" w14:textId="77777777" w:rsidR="00D4780D" w:rsidRDefault="00D4780D">
            <w:pPr>
              <w:autoSpaceDE w:val="0"/>
              <w:autoSpaceDN w:val="0"/>
              <w:adjustRightInd w:val="0"/>
              <w:ind w:right="144"/>
              <w:rPr>
                <w:ins w:id="214" w:author="ERCOT" w:date="2024-03-07T12:24:00Z"/>
              </w:rPr>
            </w:pPr>
            <w:ins w:id="215" w:author="ERCOT" w:date="2024-03-07T12:24:00Z">
              <w:r>
                <w:rPr>
                  <w:sz w:val="20"/>
                </w:rPr>
                <w:t xml:space="preserve"> </w:t>
              </w:r>
            </w:ins>
          </w:p>
        </w:tc>
        <w:tc>
          <w:tcPr>
            <w:tcW w:w="1367" w:type="dxa"/>
            <w:tcBorders>
              <w:top w:val="nil"/>
              <w:left w:val="nil"/>
              <w:bottom w:val="nil"/>
              <w:right w:val="nil"/>
            </w:tcBorders>
          </w:tcPr>
          <w:p w14:paraId="14257090" w14:textId="77777777" w:rsidR="00D4780D" w:rsidRDefault="00D4780D">
            <w:pPr>
              <w:autoSpaceDE w:val="0"/>
              <w:autoSpaceDN w:val="0"/>
              <w:adjustRightInd w:val="0"/>
              <w:ind w:right="144"/>
              <w:rPr>
                <w:ins w:id="216" w:author="ERCOT" w:date="2024-03-07T12:24:00Z"/>
              </w:rPr>
            </w:pPr>
            <w:ins w:id="217" w:author="ERCOT" w:date="2024-03-07T12:24:00Z">
              <w:r>
                <w:rPr>
                  <w:sz w:val="20"/>
                </w:rPr>
                <w:t>150</w:t>
              </w:r>
            </w:ins>
          </w:p>
        </w:tc>
        <w:tc>
          <w:tcPr>
            <w:tcW w:w="144" w:type="dxa"/>
            <w:tcBorders>
              <w:top w:val="nil"/>
              <w:left w:val="nil"/>
              <w:bottom w:val="nil"/>
              <w:right w:val="nil"/>
            </w:tcBorders>
          </w:tcPr>
          <w:p w14:paraId="7B5C086B" w14:textId="77777777" w:rsidR="00D4780D" w:rsidRDefault="00D4780D">
            <w:pPr>
              <w:autoSpaceDE w:val="0"/>
              <w:autoSpaceDN w:val="0"/>
              <w:adjustRightInd w:val="0"/>
              <w:ind w:right="144"/>
              <w:rPr>
                <w:ins w:id="218" w:author="ERCOT" w:date="2024-03-07T12:24:00Z"/>
              </w:rPr>
            </w:pPr>
          </w:p>
        </w:tc>
        <w:tc>
          <w:tcPr>
            <w:tcW w:w="4823" w:type="dxa"/>
            <w:gridSpan w:val="5"/>
            <w:tcBorders>
              <w:top w:val="nil"/>
              <w:left w:val="nil"/>
              <w:bottom w:val="nil"/>
              <w:right w:val="nil"/>
            </w:tcBorders>
          </w:tcPr>
          <w:p w14:paraId="14BBF559" w14:textId="77777777" w:rsidR="00D4780D" w:rsidRDefault="00D4780D">
            <w:pPr>
              <w:autoSpaceDE w:val="0"/>
              <w:autoSpaceDN w:val="0"/>
              <w:adjustRightInd w:val="0"/>
              <w:ind w:right="144"/>
              <w:rPr>
                <w:ins w:id="219" w:author="ERCOT" w:date="2024-03-07T12:24:00Z"/>
              </w:rPr>
            </w:pPr>
            <w:ins w:id="220" w:author="ERCOT" w:date="2024-03-07T12:24:00Z">
              <w:r>
                <w:rPr>
                  <w:sz w:val="20"/>
                </w:rPr>
                <w:t>Move In Date Greater Than 150 Days in the Past</w:t>
              </w:r>
            </w:ins>
          </w:p>
        </w:tc>
      </w:tr>
      <w:tr w:rsidR="00000000" w14:paraId="6112FD43" w14:textId="77777777">
        <w:tblPrEx>
          <w:tblCellMar>
            <w:top w:w="0" w:type="dxa"/>
            <w:left w:w="0" w:type="dxa"/>
            <w:bottom w:w="0" w:type="dxa"/>
            <w:right w:w="0" w:type="dxa"/>
          </w:tblCellMar>
        </w:tblPrEx>
        <w:trPr>
          <w:gridAfter w:val="2"/>
          <w:wAfter w:w="473" w:type="dxa"/>
          <w:ins w:id="221" w:author="ERCOT" w:date="2024-03-07T12:24:00Z"/>
        </w:trPr>
        <w:tc>
          <w:tcPr>
            <w:tcW w:w="4680" w:type="dxa"/>
            <w:gridSpan w:val="6"/>
            <w:tcBorders>
              <w:top w:val="nil"/>
              <w:left w:val="nil"/>
              <w:bottom w:val="nil"/>
              <w:right w:val="nil"/>
            </w:tcBorders>
          </w:tcPr>
          <w:p w14:paraId="283A6F90" w14:textId="77777777" w:rsidR="00D4780D" w:rsidRDefault="00D4780D">
            <w:pPr>
              <w:autoSpaceDE w:val="0"/>
              <w:autoSpaceDN w:val="0"/>
              <w:adjustRightInd w:val="0"/>
              <w:ind w:right="144"/>
              <w:rPr>
                <w:ins w:id="222" w:author="ERCOT" w:date="2024-03-07T12:24:00Z"/>
              </w:rPr>
            </w:pPr>
          </w:p>
        </w:tc>
        <w:tc>
          <w:tcPr>
            <w:tcW w:w="4680" w:type="dxa"/>
            <w:gridSpan w:val="4"/>
            <w:tcBorders>
              <w:top w:val="nil"/>
              <w:left w:val="nil"/>
              <w:bottom w:val="nil"/>
              <w:right w:val="nil"/>
            </w:tcBorders>
            <w:shd w:val="pct20" w:color="auto" w:fill="auto"/>
          </w:tcPr>
          <w:p w14:paraId="64D6A487" w14:textId="77777777" w:rsidR="00D4780D" w:rsidRDefault="00D4780D">
            <w:pPr>
              <w:autoSpaceDE w:val="0"/>
              <w:autoSpaceDN w:val="0"/>
              <w:adjustRightInd w:val="0"/>
              <w:ind w:right="144"/>
              <w:rPr>
                <w:ins w:id="223" w:author="ERCOT" w:date="2024-03-07T12:24:00Z"/>
                <w:sz w:val="20"/>
              </w:rPr>
            </w:pPr>
            <w:ins w:id="224" w:author="ERCOT" w:date="2024-03-07T12:24:00Z">
              <w:r>
                <w:rPr>
                  <w:sz w:val="20"/>
                </w:rPr>
                <w:t xml:space="preserve">TDSP's Usage and Invoicing transactions are limited to 150 Days in the Past. </w:t>
              </w:r>
            </w:ins>
          </w:p>
          <w:p w14:paraId="1972B83F" w14:textId="77777777" w:rsidR="00D4780D" w:rsidRDefault="00D4780D">
            <w:pPr>
              <w:autoSpaceDE w:val="0"/>
              <w:autoSpaceDN w:val="0"/>
              <w:adjustRightInd w:val="0"/>
              <w:ind w:right="144"/>
              <w:rPr>
                <w:ins w:id="225" w:author="ERCOT" w:date="2024-03-07T12:24:00Z"/>
              </w:rPr>
            </w:pPr>
            <w:ins w:id="226" w:author="ERCOT" w:date="2024-03-07T12:24:00Z">
              <w:r>
                <w:rPr>
                  <w:sz w:val="20"/>
                </w:rPr>
                <w:t>(Inadvertent Gain/Loss or Customer Rescission Reject)</w:t>
              </w:r>
            </w:ins>
          </w:p>
        </w:tc>
      </w:tr>
      <w:tr w:rsidR="00000000" w14:paraId="364505FB" w14:textId="77777777">
        <w:tblPrEx>
          <w:tblCellMar>
            <w:top w:w="0" w:type="dxa"/>
            <w:left w:w="0" w:type="dxa"/>
            <w:bottom w:w="0" w:type="dxa"/>
            <w:right w:w="0" w:type="dxa"/>
          </w:tblCellMar>
        </w:tblPrEx>
        <w:trPr>
          <w:gridAfter w:val="1"/>
          <w:wAfter w:w="331" w:type="dxa"/>
          <w:ins w:id="227" w:author="ERCOT" w:date="2024-03-07T12:24:00Z"/>
        </w:trPr>
        <w:tc>
          <w:tcPr>
            <w:tcW w:w="3168" w:type="dxa"/>
            <w:gridSpan w:val="4"/>
            <w:tcBorders>
              <w:top w:val="nil"/>
              <w:left w:val="nil"/>
              <w:bottom w:val="nil"/>
              <w:right w:val="nil"/>
            </w:tcBorders>
          </w:tcPr>
          <w:p w14:paraId="308ACBE8" w14:textId="77777777" w:rsidR="00D4780D" w:rsidRDefault="00D4780D">
            <w:pPr>
              <w:autoSpaceDE w:val="0"/>
              <w:autoSpaceDN w:val="0"/>
              <w:adjustRightInd w:val="0"/>
              <w:ind w:right="144"/>
              <w:rPr>
                <w:ins w:id="228" w:author="ERCOT" w:date="2024-03-07T12:24:00Z"/>
              </w:rPr>
            </w:pPr>
            <w:ins w:id="229" w:author="ERCOT" w:date="2024-03-07T12:24:00Z">
              <w:r>
                <w:rPr>
                  <w:sz w:val="20"/>
                </w:rPr>
                <w:t xml:space="preserve"> </w:t>
              </w:r>
            </w:ins>
          </w:p>
        </w:tc>
        <w:tc>
          <w:tcPr>
            <w:tcW w:w="1367" w:type="dxa"/>
            <w:tcBorders>
              <w:top w:val="nil"/>
              <w:left w:val="nil"/>
              <w:bottom w:val="nil"/>
              <w:right w:val="nil"/>
            </w:tcBorders>
          </w:tcPr>
          <w:p w14:paraId="57BD5195" w14:textId="77777777" w:rsidR="00D4780D" w:rsidRDefault="00D4780D">
            <w:pPr>
              <w:autoSpaceDE w:val="0"/>
              <w:autoSpaceDN w:val="0"/>
              <w:adjustRightInd w:val="0"/>
              <w:ind w:right="144"/>
              <w:rPr>
                <w:ins w:id="230" w:author="ERCOT" w:date="2024-03-07T12:24:00Z"/>
              </w:rPr>
            </w:pPr>
            <w:ins w:id="231" w:author="ERCOT" w:date="2024-03-07T12:24:00Z">
              <w:r>
                <w:rPr>
                  <w:sz w:val="20"/>
                </w:rPr>
                <w:t>270</w:t>
              </w:r>
            </w:ins>
          </w:p>
        </w:tc>
        <w:tc>
          <w:tcPr>
            <w:tcW w:w="144" w:type="dxa"/>
            <w:tcBorders>
              <w:top w:val="nil"/>
              <w:left w:val="nil"/>
              <w:bottom w:val="nil"/>
              <w:right w:val="nil"/>
            </w:tcBorders>
          </w:tcPr>
          <w:p w14:paraId="14EF93DA" w14:textId="77777777" w:rsidR="00D4780D" w:rsidRDefault="00D4780D">
            <w:pPr>
              <w:autoSpaceDE w:val="0"/>
              <w:autoSpaceDN w:val="0"/>
              <w:adjustRightInd w:val="0"/>
              <w:ind w:right="144"/>
              <w:rPr>
                <w:ins w:id="232" w:author="ERCOT" w:date="2024-03-07T12:24:00Z"/>
              </w:rPr>
            </w:pPr>
          </w:p>
        </w:tc>
        <w:tc>
          <w:tcPr>
            <w:tcW w:w="4823" w:type="dxa"/>
            <w:gridSpan w:val="5"/>
            <w:tcBorders>
              <w:top w:val="nil"/>
              <w:left w:val="nil"/>
              <w:bottom w:val="nil"/>
              <w:right w:val="nil"/>
            </w:tcBorders>
          </w:tcPr>
          <w:p w14:paraId="4607DA0D" w14:textId="77777777" w:rsidR="00D4780D" w:rsidRDefault="00D4780D">
            <w:pPr>
              <w:autoSpaceDE w:val="0"/>
              <w:autoSpaceDN w:val="0"/>
              <w:adjustRightInd w:val="0"/>
              <w:ind w:right="144"/>
              <w:rPr>
                <w:ins w:id="233" w:author="ERCOT" w:date="2024-03-07T12:24:00Z"/>
              </w:rPr>
            </w:pPr>
            <w:ins w:id="234" w:author="ERCOT" w:date="2024-03-07T12:24:00Z">
              <w:r>
                <w:rPr>
                  <w:sz w:val="20"/>
                </w:rPr>
                <w:t>Greater than 270 in the past</w:t>
              </w:r>
            </w:ins>
          </w:p>
        </w:tc>
      </w:tr>
      <w:tr w:rsidR="00000000" w14:paraId="2399B87D" w14:textId="77777777">
        <w:tblPrEx>
          <w:tblCellMar>
            <w:top w:w="0" w:type="dxa"/>
            <w:left w:w="0" w:type="dxa"/>
            <w:bottom w:w="0" w:type="dxa"/>
            <w:right w:w="0" w:type="dxa"/>
          </w:tblCellMar>
        </w:tblPrEx>
        <w:trPr>
          <w:gridAfter w:val="2"/>
          <w:wAfter w:w="473" w:type="dxa"/>
          <w:ins w:id="235" w:author="ERCOT" w:date="2024-03-07T12:24:00Z"/>
        </w:trPr>
        <w:tc>
          <w:tcPr>
            <w:tcW w:w="4680" w:type="dxa"/>
            <w:gridSpan w:val="6"/>
            <w:tcBorders>
              <w:top w:val="nil"/>
              <w:left w:val="nil"/>
              <w:bottom w:val="nil"/>
              <w:right w:val="nil"/>
            </w:tcBorders>
          </w:tcPr>
          <w:p w14:paraId="11033F2F" w14:textId="77777777" w:rsidR="00D4780D" w:rsidRDefault="00D4780D">
            <w:pPr>
              <w:autoSpaceDE w:val="0"/>
              <w:autoSpaceDN w:val="0"/>
              <w:adjustRightInd w:val="0"/>
              <w:ind w:right="144"/>
              <w:rPr>
                <w:ins w:id="236" w:author="ERCOT" w:date="2024-03-07T12:24:00Z"/>
              </w:rPr>
            </w:pPr>
          </w:p>
        </w:tc>
        <w:tc>
          <w:tcPr>
            <w:tcW w:w="4680" w:type="dxa"/>
            <w:gridSpan w:val="4"/>
            <w:tcBorders>
              <w:top w:val="nil"/>
              <w:left w:val="nil"/>
              <w:bottom w:val="nil"/>
              <w:right w:val="nil"/>
            </w:tcBorders>
            <w:shd w:val="pct20" w:color="auto" w:fill="auto"/>
          </w:tcPr>
          <w:p w14:paraId="449BAF1D" w14:textId="77777777" w:rsidR="00D4780D" w:rsidRDefault="00D4780D">
            <w:pPr>
              <w:autoSpaceDE w:val="0"/>
              <w:autoSpaceDN w:val="0"/>
              <w:adjustRightInd w:val="0"/>
              <w:ind w:right="144"/>
              <w:rPr>
                <w:ins w:id="237" w:author="ERCOT" w:date="2024-03-07T12:24:00Z"/>
              </w:rPr>
            </w:pPr>
            <w:ins w:id="238" w:author="ERCOT" w:date="2024-03-07T12:24:00Z">
              <w:r>
                <w:rPr>
                  <w:sz w:val="20"/>
                </w:rPr>
                <w:t>Transaction requested a date greater than 270 days in the past.</w:t>
              </w:r>
            </w:ins>
          </w:p>
        </w:tc>
      </w:tr>
      <w:tr w:rsidR="00000000" w14:paraId="22353A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475BC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B99400E" w14:textId="77777777" w:rsidR="00D4780D" w:rsidRDefault="00D4780D">
            <w:pPr>
              <w:autoSpaceDE w:val="0"/>
              <w:autoSpaceDN w:val="0"/>
              <w:adjustRightInd w:val="0"/>
              <w:ind w:right="144"/>
            </w:pPr>
            <w:r>
              <w:rPr>
                <w:sz w:val="20"/>
              </w:rPr>
              <w:t>A13</w:t>
            </w:r>
          </w:p>
        </w:tc>
        <w:tc>
          <w:tcPr>
            <w:tcW w:w="144" w:type="dxa"/>
            <w:tcBorders>
              <w:top w:val="nil"/>
              <w:left w:val="nil"/>
              <w:bottom w:val="nil"/>
              <w:right w:val="nil"/>
            </w:tcBorders>
          </w:tcPr>
          <w:p w14:paraId="213B339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7375E9A" w14:textId="77777777" w:rsidR="00D4780D" w:rsidRDefault="00D4780D">
            <w:pPr>
              <w:autoSpaceDE w:val="0"/>
              <w:autoSpaceDN w:val="0"/>
              <w:adjustRightInd w:val="0"/>
              <w:ind w:right="144"/>
            </w:pPr>
            <w:r>
              <w:rPr>
                <w:sz w:val="20"/>
              </w:rPr>
              <w:t>Other</w:t>
            </w:r>
          </w:p>
        </w:tc>
      </w:tr>
      <w:tr w:rsidR="00000000" w14:paraId="4CCB548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243434"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5AF38F3F" w14:textId="77777777" w:rsidR="00D4780D" w:rsidRDefault="00D4780D">
            <w:pPr>
              <w:autoSpaceDE w:val="0"/>
              <w:autoSpaceDN w:val="0"/>
              <w:adjustRightInd w:val="0"/>
              <w:ind w:right="144"/>
            </w:pPr>
            <w:r>
              <w:rPr>
                <w:sz w:val="20"/>
              </w:rPr>
              <w:t xml:space="preserve">Explanation Required in REF03.  </w:t>
            </w:r>
          </w:p>
        </w:tc>
      </w:tr>
      <w:tr w:rsidR="00000000" w14:paraId="5EB425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75B2EE"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15E14AC" w14:textId="77777777" w:rsidR="00D4780D" w:rsidRDefault="00D4780D">
            <w:pPr>
              <w:autoSpaceDE w:val="0"/>
              <w:autoSpaceDN w:val="0"/>
              <w:adjustRightInd w:val="0"/>
              <w:ind w:right="144"/>
            </w:pPr>
            <w:r>
              <w:rPr>
                <w:sz w:val="20"/>
              </w:rPr>
              <w:t>A76</w:t>
            </w:r>
          </w:p>
        </w:tc>
        <w:tc>
          <w:tcPr>
            <w:tcW w:w="144" w:type="dxa"/>
            <w:tcBorders>
              <w:top w:val="nil"/>
              <w:left w:val="nil"/>
              <w:bottom w:val="nil"/>
              <w:right w:val="nil"/>
            </w:tcBorders>
          </w:tcPr>
          <w:p w14:paraId="214BFDE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B5749B9" w14:textId="77777777" w:rsidR="00D4780D" w:rsidRDefault="00D4780D">
            <w:pPr>
              <w:autoSpaceDE w:val="0"/>
              <w:autoSpaceDN w:val="0"/>
              <w:adjustRightInd w:val="0"/>
              <w:ind w:right="144"/>
            </w:pPr>
            <w:r>
              <w:rPr>
                <w:sz w:val="20"/>
              </w:rPr>
              <w:t>ESI ID Invalid or Not Found</w:t>
            </w:r>
          </w:p>
        </w:tc>
      </w:tr>
      <w:tr w:rsidR="00000000" w14:paraId="7E428ABA" w14:textId="77777777">
        <w:tblPrEx>
          <w:tblCellMar>
            <w:top w:w="0" w:type="dxa"/>
            <w:left w:w="0" w:type="dxa"/>
            <w:bottom w:w="0" w:type="dxa"/>
            <w:right w:w="0" w:type="dxa"/>
          </w:tblCellMar>
        </w:tblPrEx>
        <w:trPr>
          <w:gridAfter w:val="1"/>
          <w:wAfter w:w="331" w:type="dxa"/>
          <w:ins w:id="239" w:author="ERCOT" w:date="2024-03-07T12:24:00Z"/>
        </w:trPr>
        <w:tc>
          <w:tcPr>
            <w:tcW w:w="3168" w:type="dxa"/>
            <w:gridSpan w:val="4"/>
            <w:tcBorders>
              <w:top w:val="nil"/>
              <w:left w:val="nil"/>
              <w:bottom w:val="nil"/>
              <w:right w:val="nil"/>
            </w:tcBorders>
          </w:tcPr>
          <w:p w14:paraId="40195E84" w14:textId="77777777" w:rsidR="00D4780D" w:rsidRDefault="00D4780D">
            <w:pPr>
              <w:autoSpaceDE w:val="0"/>
              <w:autoSpaceDN w:val="0"/>
              <w:adjustRightInd w:val="0"/>
              <w:ind w:right="144"/>
              <w:rPr>
                <w:ins w:id="240" w:author="ERCOT" w:date="2024-03-07T12:24:00Z"/>
              </w:rPr>
            </w:pPr>
            <w:ins w:id="241" w:author="ERCOT" w:date="2024-03-07T12:24:00Z">
              <w:r>
                <w:rPr>
                  <w:sz w:val="20"/>
                </w:rPr>
                <w:t xml:space="preserve"> </w:t>
              </w:r>
            </w:ins>
          </w:p>
        </w:tc>
        <w:tc>
          <w:tcPr>
            <w:tcW w:w="1367" w:type="dxa"/>
            <w:tcBorders>
              <w:top w:val="nil"/>
              <w:left w:val="nil"/>
              <w:bottom w:val="nil"/>
              <w:right w:val="nil"/>
            </w:tcBorders>
          </w:tcPr>
          <w:p w14:paraId="284BBC08" w14:textId="77777777" w:rsidR="00D4780D" w:rsidRDefault="00D4780D">
            <w:pPr>
              <w:autoSpaceDE w:val="0"/>
              <w:autoSpaceDN w:val="0"/>
              <w:adjustRightInd w:val="0"/>
              <w:ind w:right="144"/>
              <w:rPr>
                <w:ins w:id="242" w:author="ERCOT" w:date="2024-03-07T12:24:00Z"/>
              </w:rPr>
            </w:pPr>
            <w:ins w:id="243" w:author="ERCOT" w:date="2024-03-07T12:24:00Z">
              <w:r>
                <w:rPr>
                  <w:sz w:val="20"/>
                </w:rPr>
                <w:t>A78</w:t>
              </w:r>
            </w:ins>
          </w:p>
        </w:tc>
        <w:tc>
          <w:tcPr>
            <w:tcW w:w="144" w:type="dxa"/>
            <w:tcBorders>
              <w:top w:val="nil"/>
              <w:left w:val="nil"/>
              <w:bottom w:val="nil"/>
              <w:right w:val="nil"/>
            </w:tcBorders>
          </w:tcPr>
          <w:p w14:paraId="7C793CB8" w14:textId="77777777" w:rsidR="00D4780D" w:rsidRDefault="00D4780D">
            <w:pPr>
              <w:autoSpaceDE w:val="0"/>
              <w:autoSpaceDN w:val="0"/>
              <w:adjustRightInd w:val="0"/>
              <w:ind w:right="144"/>
              <w:rPr>
                <w:ins w:id="244" w:author="ERCOT" w:date="2024-03-07T12:24:00Z"/>
              </w:rPr>
            </w:pPr>
          </w:p>
        </w:tc>
        <w:tc>
          <w:tcPr>
            <w:tcW w:w="4823" w:type="dxa"/>
            <w:gridSpan w:val="5"/>
            <w:tcBorders>
              <w:top w:val="nil"/>
              <w:left w:val="nil"/>
              <w:bottom w:val="nil"/>
              <w:right w:val="nil"/>
            </w:tcBorders>
          </w:tcPr>
          <w:p w14:paraId="521B596D" w14:textId="77777777" w:rsidR="00D4780D" w:rsidRDefault="00D4780D">
            <w:pPr>
              <w:autoSpaceDE w:val="0"/>
              <w:autoSpaceDN w:val="0"/>
              <w:adjustRightInd w:val="0"/>
              <w:ind w:right="144"/>
              <w:rPr>
                <w:ins w:id="245" w:author="ERCOT" w:date="2024-03-07T12:24:00Z"/>
              </w:rPr>
            </w:pPr>
            <w:ins w:id="246" w:author="ERCOT" w:date="2024-03-07T12:24:00Z">
              <w:r>
                <w:rPr>
                  <w:sz w:val="20"/>
                </w:rPr>
                <w:t>Item or Service Already Established</w:t>
              </w:r>
            </w:ins>
          </w:p>
        </w:tc>
      </w:tr>
      <w:tr w:rsidR="00000000" w14:paraId="42516290" w14:textId="77777777">
        <w:tblPrEx>
          <w:tblCellMar>
            <w:top w:w="0" w:type="dxa"/>
            <w:left w:w="0" w:type="dxa"/>
            <w:bottom w:w="0" w:type="dxa"/>
            <w:right w:w="0" w:type="dxa"/>
          </w:tblCellMar>
        </w:tblPrEx>
        <w:trPr>
          <w:gridAfter w:val="2"/>
          <w:wAfter w:w="473" w:type="dxa"/>
          <w:ins w:id="247" w:author="ERCOT" w:date="2024-03-07T12:24:00Z"/>
        </w:trPr>
        <w:tc>
          <w:tcPr>
            <w:tcW w:w="4680" w:type="dxa"/>
            <w:gridSpan w:val="6"/>
            <w:tcBorders>
              <w:top w:val="nil"/>
              <w:left w:val="nil"/>
              <w:bottom w:val="nil"/>
              <w:right w:val="nil"/>
            </w:tcBorders>
          </w:tcPr>
          <w:p w14:paraId="59D1037F" w14:textId="77777777" w:rsidR="00D4780D" w:rsidRDefault="00D4780D">
            <w:pPr>
              <w:autoSpaceDE w:val="0"/>
              <w:autoSpaceDN w:val="0"/>
              <w:adjustRightInd w:val="0"/>
              <w:ind w:right="144"/>
              <w:rPr>
                <w:ins w:id="248" w:author="ERCOT" w:date="2024-03-07T12:24:00Z"/>
              </w:rPr>
            </w:pPr>
          </w:p>
        </w:tc>
        <w:tc>
          <w:tcPr>
            <w:tcW w:w="4680" w:type="dxa"/>
            <w:gridSpan w:val="4"/>
            <w:tcBorders>
              <w:top w:val="nil"/>
              <w:left w:val="nil"/>
              <w:bottom w:val="nil"/>
              <w:right w:val="nil"/>
            </w:tcBorders>
            <w:shd w:val="pct20" w:color="auto" w:fill="auto"/>
          </w:tcPr>
          <w:p w14:paraId="427FF7C7" w14:textId="77777777" w:rsidR="00D4780D" w:rsidRDefault="00D4780D">
            <w:pPr>
              <w:autoSpaceDE w:val="0"/>
              <w:autoSpaceDN w:val="0"/>
              <w:adjustRightInd w:val="0"/>
              <w:ind w:right="144"/>
              <w:rPr>
                <w:ins w:id="249" w:author="ERCOT" w:date="2024-03-07T12:24:00Z"/>
              </w:rPr>
            </w:pPr>
            <w:ins w:id="250" w:author="ERCOT" w:date="2024-03-07T12:24:00Z">
              <w:r>
                <w:rPr>
                  <w:sz w:val="20"/>
                </w:rPr>
                <w:t>Requested action has already completed.  Used by TDSP and ERCOT only.</w:t>
              </w:r>
            </w:ins>
          </w:p>
        </w:tc>
      </w:tr>
      <w:tr w:rsidR="00000000" w14:paraId="053376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3EFCE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679653D" w14:textId="77777777" w:rsidR="00D4780D" w:rsidRDefault="00D4780D">
            <w:pPr>
              <w:autoSpaceDE w:val="0"/>
              <w:autoSpaceDN w:val="0"/>
              <w:adjustRightInd w:val="0"/>
              <w:ind w:right="144"/>
            </w:pPr>
            <w:r>
              <w:rPr>
                <w:sz w:val="20"/>
              </w:rPr>
              <w:t>A83</w:t>
            </w:r>
          </w:p>
        </w:tc>
        <w:tc>
          <w:tcPr>
            <w:tcW w:w="144" w:type="dxa"/>
            <w:tcBorders>
              <w:top w:val="nil"/>
              <w:left w:val="nil"/>
              <w:bottom w:val="nil"/>
              <w:right w:val="nil"/>
            </w:tcBorders>
          </w:tcPr>
          <w:p w14:paraId="0A2DB2E6"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634DDF3" w14:textId="77777777" w:rsidR="00D4780D" w:rsidRDefault="00D4780D">
            <w:pPr>
              <w:autoSpaceDE w:val="0"/>
              <w:autoSpaceDN w:val="0"/>
              <w:adjustRightInd w:val="0"/>
              <w:ind w:right="144"/>
            </w:pPr>
            <w:r>
              <w:rPr>
                <w:sz w:val="20"/>
              </w:rPr>
              <w:t>Invalid or Unauthorized Action</w:t>
            </w:r>
          </w:p>
        </w:tc>
      </w:tr>
      <w:tr w:rsidR="00000000" w14:paraId="7CF08F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49F125"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9B4ECE4" w14:textId="77777777" w:rsidR="00D4780D" w:rsidRDefault="00D4780D">
            <w:pPr>
              <w:autoSpaceDE w:val="0"/>
              <w:autoSpaceDN w:val="0"/>
              <w:adjustRightInd w:val="0"/>
              <w:ind w:right="144"/>
            </w:pPr>
            <w:r>
              <w:rPr>
                <w:sz w:val="20"/>
              </w:rPr>
              <w:t>Information provided was not supported in the Texas SET Standards.</w:t>
            </w:r>
          </w:p>
        </w:tc>
      </w:tr>
      <w:tr w:rsidR="00000000" w14:paraId="483776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B02747"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7DFA87C" w14:textId="77777777" w:rsidR="00D4780D" w:rsidRDefault="00D4780D">
            <w:pPr>
              <w:autoSpaceDE w:val="0"/>
              <w:autoSpaceDN w:val="0"/>
              <w:adjustRightInd w:val="0"/>
              <w:ind w:right="144"/>
            </w:pPr>
            <w:r>
              <w:rPr>
                <w:sz w:val="20"/>
              </w:rPr>
              <w:t>ABN</w:t>
            </w:r>
          </w:p>
        </w:tc>
        <w:tc>
          <w:tcPr>
            <w:tcW w:w="144" w:type="dxa"/>
            <w:tcBorders>
              <w:top w:val="nil"/>
              <w:left w:val="nil"/>
              <w:bottom w:val="nil"/>
              <w:right w:val="nil"/>
            </w:tcBorders>
          </w:tcPr>
          <w:p w14:paraId="2A4F60C9"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240BA4A" w14:textId="77777777" w:rsidR="00D4780D" w:rsidRDefault="00D4780D">
            <w:pPr>
              <w:autoSpaceDE w:val="0"/>
              <w:autoSpaceDN w:val="0"/>
              <w:adjustRightInd w:val="0"/>
              <w:ind w:right="144"/>
            </w:pPr>
            <w:r>
              <w:rPr>
                <w:sz w:val="20"/>
              </w:rPr>
              <w:t>Duplicate Request Received</w:t>
            </w:r>
          </w:p>
        </w:tc>
      </w:tr>
      <w:tr w:rsidR="00000000" w14:paraId="67AE9FC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C47A39"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691852C" w14:textId="77777777" w:rsidR="00D4780D" w:rsidRDefault="00D4780D">
            <w:pPr>
              <w:autoSpaceDE w:val="0"/>
              <w:autoSpaceDN w:val="0"/>
              <w:adjustRightInd w:val="0"/>
              <w:ind w:right="144"/>
            </w:pPr>
            <w:r>
              <w:rPr>
                <w:sz w:val="20"/>
              </w:rPr>
              <w:t>Used by TDSP to reject an 814_03, which contains the same value in the BGN02 as a previously submitted 814_03.  The ABN code is to be used only for transactions between the TDSP and ERCOT.  The code is not sent to the CR by ERC</w:t>
            </w:r>
            <w:r>
              <w:rPr>
                <w:sz w:val="20"/>
              </w:rPr>
              <w:t>OT.</w:t>
            </w:r>
          </w:p>
        </w:tc>
      </w:tr>
      <w:tr w:rsidR="00000000" w14:paraId="54B0F6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33A6D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594B6B7" w14:textId="77777777" w:rsidR="00D4780D" w:rsidRDefault="00D4780D">
            <w:pPr>
              <w:autoSpaceDE w:val="0"/>
              <w:autoSpaceDN w:val="0"/>
              <w:adjustRightInd w:val="0"/>
              <w:ind w:right="144"/>
            </w:pPr>
            <w:r>
              <w:rPr>
                <w:sz w:val="20"/>
              </w:rPr>
              <w:t>ACI</w:t>
            </w:r>
          </w:p>
        </w:tc>
        <w:tc>
          <w:tcPr>
            <w:tcW w:w="144" w:type="dxa"/>
            <w:tcBorders>
              <w:top w:val="nil"/>
              <w:left w:val="nil"/>
              <w:bottom w:val="nil"/>
              <w:right w:val="nil"/>
            </w:tcBorders>
          </w:tcPr>
          <w:p w14:paraId="553242D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43A8946" w14:textId="77777777" w:rsidR="00D4780D" w:rsidRDefault="00D4780D">
            <w:pPr>
              <w:autoSpaceDE w:val="0"/>
              <w:autoSpaceDN w:val="0"/>
              <w:adjustRightInd w:val="0"/>
              <w:ind w:right="144"/>
            </w:pPr>
            <w:r>
              <w:rPr>
                <w:sz w:val="20"/>
              </w:rPr>
              <w:t>Action Code (ASI01) Invalid</w:t>
            </w:r>
          </w:p>
        </w:tc>
      </w:tr>
      <w:tr w:rsidR="00000000" w14:paraId="1EA8C5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DF3691"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53D25B4" w14:textId="77777777" w:rsidR="00D4780D" w:rsidRDefault="00D4780D">
            <w:pPr>
              <w:autoSpaceDE w:val="0"/>
              <w:autoSpaceDN w:val="0"/>
              <w:adjustRightInd w:val="0"/>
              <w:ind w:right="144"/>
            </w:pPr>
            <w:r>
              <w:rPr>
                <w:sz w:val="20"/>
              </w:rPr>
              <w:t>ANK</w:t>
            </w:r>
          </w:p>
        </w:tc>
        <w:tc>
          <w:tcPr>
            <w:tcW w:w="144" w:type="dxa"/>
            <w:tcBorders>
              <w:top w:val="nil"/>
              <w:left w:val="nil"/>
              <w:bottom w:val="nil"/>
              <w:right w:val="nil"/>
            </w:tcBorders>
          </w:tcPr>
          <w:p w14:paraId="55DC39BD"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C9FEF35" w14:textId="77777777" w:rsidR="00D4780D" w:rsidRDefault="00D4780D">
            <w:pPr>
              <w:autoSpaceDE w:val="0"/>
              <w:autoSpaceDN w:val="0"/>
              <w:adjustRightInd w:val="0"/>
              <w:ind w:right="144"/>
            </w:pPr>
            <w:r>
              <w:rPr>
                <w:sz w:val="20"/>
              </w:rPr>
              <w:t>Invalid Source Information</w:t>
            </w:r>
          </w:p>
        </w:tc>
      </w:tr>
      <w:tr w:rsidR="00000000" w14:paraId="4DD646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ADCC71"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6588D813" w14:textId="77777777" w:rsidR="00D4780D" w:rsidRDefault="00D4780D">
            <w:pPr>
              <w:autoSpaceDE w:val="0"/>
              <w:autoSpaceDN w:val="0"/>
              <w:adjustRightInd w:val="0"/>
              <w:ind w:right="144"/>
            </w:pPr>
            <w:r>
              <w:rPr>
                <w:sz w:val="20"/>
              </w:rPr>
              <w:t>Unnecessary Billing Information Included.</w:t>
            </w:r>
          </w:p>
        </w:tc>
      </w:tr>
      <w:tr w:rsidR="00000000" w14:paraId="33C248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5FDC9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89E4161" w14:textId="77777777" w:rsidR="00D4780D" w:rsidRDefault="00D4780D">
            <w:pPr>
              <w:autoSpaceDE w:val="0"/>
              <w:autoSpaceDN w:val="0"/>
              <w:adjustRightInd w:val="0"/>
              <w:ind w:right="144"/>
            </w:pPr>
            <w:r>
              <w:rPr>
                <w:sz w:val="20"/>
              </w:rPr>
              <w:t>API</w:t>
            </w:r>
          </w:p>
        </w:tc>
        <w:tc>
          <w:tcPr>
            <w:tcW w:w="144" w:type="dxa"/>
            <w:tcBorders>
              <w:top w:val="nil"/>
              <w:left w:val="nil"/>
              <w:bottom w:val="nil"/>
              <w:right w:val="nil"/>
            </w:tcBorders>
          </w:tcPr>
          <w:p w14:paraId="1A3F0CB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FD89B14" w14:textId="77777777" w:rsidR="00D4780D" w:rsidRDefault="00D4780D">
            <w:pPr>
              <w:autoSpaceDE w:val="0"/>
              <w:autoSpaceDN w:val="0"/>
              <w:adjustRightInd w:val="0"/>
              <w:ind w:right="144"/>
            </w:pPr>
            <w:r>
              <w:rPr>
                <w:sz w:val="20"/>
              </w:rPr>
              <w:t>Required information missing</w:t>
            </w:r>
          </w:p>
        </w:tc>
      </w:tr>
      <w:tr w:rsidR="00000000" w14:paraId="3764B6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54CE69"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37F5821" w14:textId="77777777" w:rsidR="00D4780D" w:rsidRDefault="00D4780D">
            <w:pPr>
              <w:autoSpaceDE w:val="0"/>
              <w:autoSpaceDN w:val="0"/>
              <w:adjustRightInd w:val="0"/>
              <w:ind w:right="144"/>
            </w:pPr>
            <w:r>
              <w:rPr>
                <w:sz w:val="20"/>
              </w:rPr>
              <w:t>Explanation Required in REF03.  May not be used in place of other, more specific error codes.</w:t>
            </w:r>
          </w:p>
        </w:tc>
      </w:tr>
      <w:tr w:rsidR="00000000" w14:paraId="3C726A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B9C4B5"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ABC31CA" w14:textId="77777777" w:rsidR="00D4780D" w:rsidRDefault="00D4780D">
            <w:pPr>
              <w:autoSpaceDE w:val="0"/>
              <w:autoSpaceDN w:val="0"/>
              <w:adjustRightInd w:val="0"/>
              <w:ind w:right="144"/>
            </w:pPr>
            <w:r>
              <w:rPr>
                <w:sz w:val="20"/>
              </w:rPr>
              <w:t>BIM</w:t>
            </w:r>
          </w:p>
        </w:tc>
        <w:tc>
          <w:tcPr>
            <w:tcW w:w="144" w:type="dxa"/>
            <w:tcBorders>
              <w:top w:val="nil"/>
              <w:left w:val="nil"/>
              <w:bottom w:val="nil"/>
              <w:right w:val="nil"/>
            </w:tcBorders>
          </w:tcPr>
          <w:p w14:paraId="30CEEAA6"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D0CBB19" w14:textId="77777777" w:rsidR="00D4780D" w:rsidRDefault="00D4780D">
            <w:pPr>
              <w:autoSpaceDE w:val="0"/>
              <w:autoSpaceDN w:val="0"/>
              <w:adjustRightInd w:val="0"/>
              <w:ind w:right="144"/>
            </w:pPr>
            <w:r>
              <w:rPr>
                <w:sz w:val="20"/>
              </w:rPr>
              <w:t>Billing Information Missing</w:t>
            </w:r>
          </w:p>
        </w:tc>
      </w:tr>
      <w:tr w:rsidR="00000000" w14:paraId="19C104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7CCC75"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ABC6D7C" w14:textId="77777777" w:rsidR="00D4780D" w:rsidRDefault="00D4780D">
            <w:pPr>
              <w:autoSpaceDE w:val="0"/>
              <w:autoSpaceDN w:val="0"/>
              <w:adjustRightInd w:val="0"/>
              <w:ind w:right="144"/>
            </w:pPr>
            <w:r>
              <w:rPr>
                <w:sz w:val="20"/>
              </w:rPr>
              <w:t>Information required in the N1~BT (Customer Billing Loop) not received.  Used by Muni/Coops only.</w:t>
            </w:r>
          </w:p>
        </w:tc>
      </w:tr>
      <w:tr w:rsidR="00000000" w14:paraId="155DFC17" w14:textId="77777777">
        <w:tblPrEx>
          <w:tblCellMar>
            <w:top w:w="0" w:type="dxa"/>
            <w:left w:w="0" w:type="dxa"/>
            <w:bottom w:w="0" w:type="dxa"/>
            <w:right w:w="0" w:type="dxa"/>
          </w:tblCellMar>
        </w:tblPrEx>
        <w:trPr>
          <w:gridAfter w:val="1"/>
          <w:wAfter w:w="331" w:type="dxa"/>
          <w:ins w:id="251" w:author="ERCOT" w:date="2024-03-07T12:24:00Z"/>
        </w:trPr>
        <w:tc>
          <w:tcPr>
            <w:tcW w:w="3168" w:type="dxa"/>
            <w:gridSpan w:val="4"/>
            <w:tcBorders>
              <w:top w:val="nil"/>
              <w:left w:val="nil"/>
              <w:bottom w:val="nil"/>
              <w:right w:val="nil"/>
            </w:tcBorders>
          </w:tcPr>
          <w:p w14:paraId="1CDFA692" w14:textId="77777777" w:rsidR="00D4780D" w:rsidRDefault="00D4780D">
            <w:pPr>
              <w:autoSpaceDE w:val="0"/>
              <w:autoSpaceDN w:val="0"/>
              <w:adjustRightInd w:val="0"/>
              <w:ind w:right="144"/>
              <w:rPr>
                <w:ins w:id="252" w:author="ERCOT" w:date="2024-03-07T12:24:00Z"/>
              </w:rPr>
            </w:pPr>
            <w:ins w:id="253" w:author="ERCOT" w:date="2024-03-07T12:24:00Z">
              <w:r>
                <w:rPr>
                  <w:sz w:val="20"/>
                </w:rPr>
                <w:t xml:space="preserve"> </w:t>
              </w:r>
            </w:ins>
          </w:p>
        </w:tc>
        <w:tc>
          <w:tcPr>
            <w:tcW w:w="1367" w:type="dxa"/>
            <w:tcBorders>
              <w:top w:val="nil"/>
              <w:left w:val="nil"/>
              <w:bottom w:val="nil"/>
              <w:right w:val="nil"/>
            </w:tcBorders>
          </w:tcPr>
          <w:p w14:paraId="4B05F5B2" w14:textId="77777777" w:rsidR="00D4780D" w:rsidRDefault="00D4780D">
            <w:pPr>
              <w:autoSpaceDE w:val="0"/>
              <w:autoSpaceDN w:val="0"/>
              <w:adjustRightInd w:val="0"/>
              <w:ind w:right="144"/>
              <w:rPr>
                <w:ins w:id="254" w:author="ERCOT" w:date="2024-03-07T12:24:00Z"/>
              </w:rPr>
            </w:pPr>
            <w:ins w:id="255" w:author="ERCOT" w:date="2024-03-07T12:24:00Z">
              <w:r>
                <w:rPr>
                  <w:sz w:val="20"/>
                </w:rPr>
                <w:t>CCL</w:t>
              </w:r>
            </w:ins>
          </w:p>
        </w:tc>
        <w:tc>
          <w:tcPr>
            <w:tcW w:w="144" w:type="dxa"/>
            <w:tcBorders>
              <w:top w:val="nil"/>
              <w:left w:val="nil"/>
              <w:bottom w:val="nil"/>
              <w:right w:val="nil"/>
            </w:tcBorders>
          </w:tcPr>
          <w:p w14:paraId="3EAF9285" w14:textId="77777777" w:rsidR="00D4780D" w:rsidRDefault="00D4780D">
            <w:pPr>
              <w:autoSpaceDE w:val="0"/>
              <w:autoSpaceDN w:val="0"/>
              <w:adjustRightInd w:val="0"/>
              <w:ind w:right="144"/>
              <w:rPr>
                <w:ins w:id="256" w:author="ERCOT" w:date="2024-03-07T12:24:00Z"/>
              </w:rPr>
            </w:pPr>
          </w:p>
        </w:tc>
        <w:tc>
          <w:tcPr>
            <w:tcW w:w="4823" w:type="dxa"/>
            <w:gridSpan w:val="5"/>
            <w:tcBorders>
              <w:top w:val="nil"/>
              <w:left w:val="nil"/>
              <w:bottom w:val="nil"/>
              <w:right w:val="nil"/>
            </w:tcBorders>
          </w:tcPr>
          <w:p w14:paraId="7094BE86" w14:textId="77777777" w:rsidR="00D4780D" w:rsidRDefault="00D4780D">
            <w:pPr>
              <w:autoSpaceDE w:val="0"/>
              <w:autoSpaceDN w:val="0"/>
              <w:adjustRightInd w:val="0"/>
              <w:ind w:right="144"/>
              <w:rPr>
                <w:ins w:id="257" w:author="ERCOT" w:date="2024-03-07T12:24:00Z"/>
              </w:rPr>
            </w:pPr>
            <w:ins w:id="258" w:author="ERCOT" w:date="2024-03-07T12:24:00Z">
              <w:r>
                <w:rPr>
                  <w:sz w:val="20"/>
                </w:rPr>
                <w:t>Critical Care or Critical Load</w:t>
              </w:r>
            </w:ins>
          </w:p>
        </w:tc>
      </w:tr>
      <w:tr w:rsidR="00000000" w14:paraId="2CA765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9CB6E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4228143" w14:textId="77777777" w:rsidR="00D4780D" w:rsidRDefault="00D4780D">
            <w:pPr>
              <w:autoSpaceDE w:val="0"/>
              <w:autoSpaceDN w:val="0"/>
              <w:adjustRightInd w:val="0"/>
              <w:ind w:right="144"/>
            </w:pPr>
            <w:r>
              <w:rPr>
                <w:sz w:val="20"/>
              </w:rPr>
              <w:t>D76</w:t>
            </w:r>
          </w:p>
        </w:tc>
        <w:tc>
          <w:tcPr>
            <w:tcW w:w="144" w:type="dxa"/>
            <w:tcBorders>
              <w:top w:val="nil"/>
              <w:left w:val="nil"/>
              <w:bottom w:val="nil"/>
              <w:right w:val="nil"/>
            </w:tcBorders>
          </w:tcPr>
          <w:p w14:paraId="3AC58EA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7FF6A8C" w14:textId="77777777" w:rsidR="00D4780D" w:rsidRDefault="00D4780D">
            <w:pPr>
              <w:autoSpaceDE w:val="0"/>
              <w:autoSpaceDN w:val="0"/>
              <w:adjustRightInd w:val="0"/>
              <w:ind w:right="144"/>
            </w:pPr>
            <w:r>
              <w:rPr>
                <w:sz w:val="20"/>
              </w:rPr>
              <w:t>DUNS Number Invalid or Not Found</w:t>
            </w:r>
          </w:p>
        </w:tc>
      </w:tr>
      <w:tr w:rsidR="00000000" w14:paraId="0880F203" w14:textId="77777777">
        <w:tblPrEx>
          <w:tblCellMar>
            <w:top w:w="0" w:type="dxa"/>
            <w:left w:w="0" w:type="dxa"/>
            <w:bottom w:w="0" w:type="dxa"/>
            <w:right w:w="0" w:type="dxa"/>
          </w:tblCellMar>
        </w:tblPrEx>
        <w:trPr>
          <w:gridAfter w:val="1"/>
          <w:wAfter w:w="331" w:type="dxa"/>
          <w:ins w:id="259" w:author="ERCOT" w:date="2024-03-07T12:24:00Z"/>
        </w:trPr>
        <w:tc>
          <w:tcPr>
            <w:tcW w:w="3168" w:type="dxa"/>
            <w:gridSpan w:val="4"/>
            <w:tcBorders>
              <w:top w:val="nil"/>
              <w:left w:val="nil"/>
              <w:bottom w:val="nil"/>
              <w:right w:val="nil"/>
            </w:tcBorders>
          </w:tcPr>
          <w:p w14:paraId="2CF4C8D6" w14:textId="77777777" w:rsidR="00D4780D" w:rsidRDefault="00D4780D">
            <w:pPr>
              <w:autoSpaceDE w:val="0"/>
              <w:autoSpaceDN w:val="0"/>
              <w:adjustRightInd w:val="0"/>
              <w:ind w:right="144"/>
              <w:rPr>
                <w:ins w:id="260" w:author="ERCOT" w:date="2024-03-07T12:24:00Z"/>
              </w:rPr>
            </w:pPr>
            <w:ins w:id="261" w:author="ERCOT" w:date="2024-03-07T12:24:00Z">
              <w:r>
                <w:rPr>
                  <w:sz w:val="20"/>
                </w:rPr>
                <w:t xml:space="preserve"> </w:t>
              </w:r>
            </w:ins>
          </w:p>
        </w:tc>
        <w:tc>
          <w:tcPr>
            <w:tcW w:w="1367" w:type="dxa"/>
            <w:tcBorders>
              <w:top w:val="nil"/>
              <w:left w:val="nil"/>
              <w:bottom w:val="nil"/>
              <w:right w:val="nil"/>
            </w:tcBorders>
          </w:tcPr>
          <w:p w14:paraId="45C9808D" w14:textId="77777777" w:rsidR="00D4780D" w:rsidRDefault="00D4780D">
            <w:pPr>
              <w:autoSpaceDE w:val="0"/>
              <w:autoSpaceDN w:val="0"/>
              <w:adjustRightInd w:val="0"/>
              <w:ind w:right="144"/>
              <w:rPr>
                <w:ins w:id="262" w:author="ERCOT" w:date="2024-03-07T12:24:00Z"/>
              </w:rPr>
            </w:pPr>
            <w:ins w:id="263" w:author="ERCOT" w:date="2024-03-07T12:24:00Z">
              <w:r>
                <w:rPr>
                  <w:sz w:val="20"/>
                </w:rPr>
                <w:t>DIP</w:t>
              </w:r>
            </w:ins>
          </w:p>
        </w:tc>
        <w:tc>
          <w:tcPr>
            <w:tcW w:w="144" w:type="dxa"/>
            <w:tcBorders>
              <w:top w:val="nil"/>
              <w:left w:val="nil"/>
              <w:bottom w:val="nil"/>
              <w:right w:val="nil"/>
            </w:tcBorders>
          </w:tcPr>
          <w:p w14:paraId="5E556DA6" w14:textId="77777777" w:rsidR="00D4780D" w:rsidRDefault="00D4780D">
            <w:pPr>
              <w:autoSpaceDE w:val="0"/>
              <w:autoSpaceDN w:val="0"/>
              <w:adjustRightInd w:val="0"/>
              <w:ind w:right="144"/>
              <w:rPr>
                <w:ins w:id="264" w:author="ERCOT" w:date="2024-03-07T12:24:00Z"/>
              </w:rPr>
            </w:pPr>
          </w:p>
        </w:tc>
        <w:tc>
          <w:tcPr>
            <w:tcW w:w="4823" w:type="dxa"/>
            <w:gridSpan w:val="5"/>
            <w:tcBorders>
              <w:top w:val="nil"/>
              <w:left w:val="nil"/>
              <w:bottom w:val="nil"/>
              <w:right w:val="nil"/>
            </w:tcBorders>
          </w:tcPr>
          <w:p w14:paraId="0E5C5DA3" w14:textId="77777777" w:rsidR="00D4780D" w:rsidRDefault="00D4780D">
            <w:pPr>
              <w:autoSpaceDE w:val="0"/>
              <w:autoSpaceDN w:val="0"/>
              <w:adjustRightInd w:val="0"/>
              <w:ind w:right="144"/>
              <w:rPr>
                <w:ins w:id="265" w:author="ERCOT" w:date="2024-03-07T12:24:00Z"/>
              </w:rPr>
            </w:pPr>
            <w:ins w:id="266" w:author="ERCOT" w:date="2024-03-07T12:24:00Z">
              <w:r>
                <w:rPr>
                  <w:sz w:val="20"/>
                </w:rPr>
                <w:t>Date In Past</w:t>
              </w:r>
            </w:ins>
          </w:p>
        </w:tc>
      </w:tr>
      <w:tr w:rsidR="00000000" w14:paraId="0E3DDA91" w14:textId="77777777">
        <w:tblPrEx>
          <w:tblCellMar>
            <w:top w:w="0" w:type="dxa"/>
            <w:left w:w="0" w:type="dxa"/>
            <w:bottom w:w="0" w:type="dxa"/>
            <w:right w:w="0" w:type="dxa"/>
          </w:tblCellMar>
        </w:tblPrEx>
        <w:trPr>
          <w:gridAfter w:val="2"/>
          <w:wAfter w:w="473" w:type="dxa"/>
          <w:ins w:id="267" w:author="ERCOT" w:date="2024-03-07T12:24:00Z"/>
        </w:trPr>
        <w:tc>
          <w:tcPr>
            <w:tcW w:w="4680" w:type="dxa"/>
            <w:gridSpan w:val="6"/>
            <w:tcBorders>
              <w:top w:val="nil"/>
              <w:left w:val="nil"/>
              <w:bottom w:val="nil"/>
              <w:right w:val="nil"/>
            </w:tcBorders>
          </w:tcPr>
          <w:p w14:paraId="55D10E9E" w14:textId="77777777" w:rsidR="00D4780D" w:rsidRDefault="00D4780D">
            <w:pPr>
              <w:autoSpaceDE w:val="0"/>
              <w:autoSpaceDN w:val="0"/>
              <w:adjustRightInd w:val="0"/>
              <w:ind w:right="144"/>
              <w:rPr>
                <w:ins w:id="268" w:author="ERCOT" w:date="2024-03-07T12:24:00Z"/>
              </w:rPr>
            </w:pPr>
          </w:p>
        </w:tc>
        <w:tc>
          <w:tcPr>
            <w:tcW w:w="4680" w:type="dxa"/>
            <w:gridSpan w:val="4"/>
            <w:tcBorders>
              <w:top w:val="nil"/>
              <w:left w:val="nil"/>
              <w:bottom w:val="nil"/>
              <w:right w:val="nil"/>
            </w:tcBorders>
            <w:shd w:val="pct20" w:color="auto" w:fill="auto"/>
          </w:tcPr>
          <w:p w14:paraId="502A9FB6" w14:textId="77777777" w:rsidR="00D4780D" w:rsidRDefault="00D4780D">
            <w:pPr>
              <w:autoSpaceDE w:val="0"/>
              <w:autoSpaceDN w:val="0"/>
              <w:adjustRightInd w:val="0"/>
              <w:ind w:right="144"/>
              <w:rPr>
                <w:ins w:id="269" w:author="ERCOT" w:date="2024-03-07T12:24:00Z"/>
              </w:rPr>
            </w:pPr>
            <w:ins w:id="270" w:author="ERCOT" w:date="2024-03-07T12:24:00Z">
              <w:r>
                <w:rPr>
                  <w:sz w:val="20"/>
                </w:rPr>
                <w:t>Request cannot be backdated.</w:t>
              </w:r>
            </w:ins>
          </w:p>
        </w:tc>
      </w:tr>
      <w:tr w:rsidR="00000000" w14:paraId="386222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F6B128"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3F74C7C" w14:textId="77777777" w:rsidR="00D4780D" w:rsidRDefault="00D4780D">
            <w:pPr>
              <w:autoSpaceDE w:val="0"/>
              <w:autoSpaceDN w:val="0"/>
              <w:adjustRightInd w:val="0"/>
              <w:ind w:right="144"/>
            </w:pPr>
            <w:r>
              <w:rPr>
                <w:sz w:val="20"/>
              </w:rPr>
              <w:t>FME</w:t>
            </w:r>
          </w:p>
        </w:tc>
        <w:tc>
          <w:tcPr>
            <w:tcW w:w="144" w:type="dxa"/>
            <w:tcBorders>
              <w:top w:val="nil"/>
              <w:left w:val="nil"/>
              <w:bottom w:val="nil"/>
              <w:right w:val="nil"/>
            </w:tcBorders>
          </w:tcPr>
          <w:p w14:paraId="113DFBC1"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1EFD243" w14:textId="77777777" w:rsidR="00D4780D" w:rsidRDefault="00D4780D">
            <w:pPr>
              <w:autoSpaceDE w:val="0"/>
              <w:autoSpaceDN w:val="0"/>
              <w:adjustRightInd w:val="0"/>
              <w:ind w:right="144"/>
            </w:pPr>
            <w:r>
              <w:rPr>
                <w:sz w:val="20"/>
              </w:rPr>
              <w:t>Force Majeure Event</w:t>
            </w:r>
          </w:p>
        </w:tc>
      </w:tr>
      <w:tr w:rsidR="00000000" w14:paraId="7B84AC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C6811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552967D" w14:textId="77777777" w:rsidR="00D4780D" w:rsidRDefault="00D4780D">
            <w:pPr>
              <w:autoSpaceDE w:val="0"/>
              <w:autoSpaceDN w:val="0"/>
              <w:adjustRightInd w:val="0"/>
              <w:ind w:right="144"/>
            </w:pPr>
            <w:r>
              <w:rPr>
                <w:sz w:val="20"/>
              </w:rPr>
              <w:t>FRB</w:t>
            </w:r>
          </w:p>
        </w:tc>
        <w:tc>
          <w:tcPr>
            <w:tcW w:w="144" w:type="dxa"/>
            <w:tcBorders>
              <w:top w:val="nil"/>
              <w:left w:val="nil"/>
              <w:bottom w:val="nil"/>
              <w:right w:val="nil"/>
            </w:tcBorders>
          </w:tcPr>
          <w:p w14:paraId="4C63F20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149E937" w14:textId="77777777" w:rsidR="00D4780D" w:rsidRDefault="00D4780D">
            <w:pPr>
              <w:autoSpaceDE w:val="0"/>
              <w:autoSpaceDN w:val="0"/>
              <w:adjustRightInd w:val="0"/>
              <w:ind w:right="144"/>
            </w:pPr>
            <w:r>
              <w:rPr>
                <w:sz w:val="20"/>
              </w:rPr>
              <w:t>Incorrect Billing Type (REF~BLT) Requested</w:t>
            </w:r>
          </w:p>
        </w:tc>
      </w:tr>
      <w:tr w:rsidR="00000000" w14:paraId="20B1DF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DCD207"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5172158F" w14:textId="77777777" w:rsidR="00D4780D" w:rsidRDefault="00D4780D">
            <w:pPr>
              <w:autoSpaceDE w:val="0"/>
              <w:autoSpaceDN w:val="0"/>
              <w:adjustRightInd w:val="0"/>
              <w:ind w:right="144"/>
            </w:pPr>
            <w:r>
              <w:rPr>
                <w:sz w:val="20"/>
              </w:rPr>
              <w:t>Billing type indicated not supported by billing party</w:t>
            </w:r>
          </w:p>
        </w:tc>
      </w:tr>
      <w:tr w:rsidR="00000000" w14:paraId="03318A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DACEF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F4294EC" w14:textId="77777777" w:rsidR="00D4780D" w:rsidRDefault="00D4780D">
            <w:pPr>
              <w:autoSpaceDE w:val="0"/>
              <w:autoSpaceDN w:val="0"/>
              <w:adjustRightInd w:val="0"/>
              <w:ind w:right="144"/>
            </w:pPr>
            <w:r>
              <w:rPr>
                <w:sz w:val="20"/>
              </w:rPr>
              <w:t>IBO</w:t>
            </w:r>
          </w:p>
        </w:tc>
        <w:tc>
          <w:tcPr>
            <w:tcW w:w="144" w:type="dxa"/>
            <w:tcBorders>
              <w:top w:val="nil"/>
              <w:left w:val="nil"/>
              <w:bottom w:val="nil"/>
              <w:right w:val="nil"/>
            </w:tcBorders>
          </w:tcPr>
          <w:p w14:paraId="38580E9B"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535274D" w14:textId="77777777" w:rsidR="00D4780D" w:rsidRDefault="00D4780D">
            <w:pPr>
              <w:autoSpaceDE w:val="0"/>
              <w:autoSpaceDN w:val="0"/>
              <w:adjustRightInd w:val="0"/>
              <w:ind w:right="144"/>
            </w:pPr>
            <w:r>
              <w:rPr>
                <w:sz w:val="20"/>
              </w:rPr>
              <w:t>Invalid Backdate Originator</w:t>
            </w:r>
          </w:p>
        </w:tc>
      </w:tr>
      <w:tr w:rsidR="00000000" w14:paraId="509120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96FADE"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122D6A4" w14:textId="50E1DE79" w:rsidR="00D4780D" w:rsidRDefault="00D4780D">
            <w:pPr>
              <w:autoSpaceDE w:val="0"/>
              <w:autoSpaceDN w:val="0"/>
              <w:adjustRightInd w:val="0"/>
              <w:ind w:right="144"/>
            </w:pPr>
            <w:r>
              <w:rPr>
                <w:sz w:val="20"/>
              </w:rPr>
              <w:t>Backdated request not part of a coordinated back-office clean up.</w:t>
            </w:r>
            <w:del w:id="271" w:author="ERCOT" w:date="2024-03-07T12:24:00Z">
              <w:r w:rsidR="00F06F56">
                <w:rPr>
                  <w:sz w:val="20"/>
                </w:rPr>
                <w:delText xml:space="preserve"> MIMO Rules, ERCOT 24</w:delText>
              </w:r>
            </w:del>
          </w:p>
        </w:tc>
      </w:tr>
      <w:tr w:rsidR="00000000" w14:paraId="4C3E5B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A06C0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75D7C86" w14:textId="77777777" w:rsidR="00D4780D" w:rsidRDefault="00D4780D">
            <w:pPr>
              <w:autoSpaceDE w:val="0"/>
              <w:autoSpaceDN w:val="0"/>
              <w:adjustRightInd w:val="0"/>
              <w:ind w:right="144"/>
            </w:pPr>
            <w:r>
              <w:rPr>
                <w:sz w:val="20"/>
              </w:rPr>
              <w:t>IMI</w:t>
            </w:r>
          </w:p>
        </w:tc>
        <w:tc>
          <w:tcPr>
            <w:tcW w:w="144" w:type="dxa"/>
            <w:tcBorders>
              <w:top w:val="nil"/>
              <w:left w:val="nil"/>
              <w:bottom w:val="nil"/>
              <w:right w:val="nil"/>
            </w:tcBorders>
          </w:tcPr>
          <w:p w14:paraId="487EDFB2"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6588049" w14:textId="77777777" w:rsidR="00D4780D" w:rsidRDefault="00D4780D">
            <w:pPr>
              <w:autoSpaceDE w:val="0"/>
              <w:autoSpaceDN w:val="0"/>
              <w:adjustRightInd w:val="0"/>
              <w:ind w:right="144"/>
            </w:pPr>
            <w:r>
              <w:rPr>
                <w:sz w:val="20"/>
              </w:rPr>
              <w:t>Invalid Membership Number or ID</w:t>
            </w:r>
          </w:p>
        </w:tc>
      </w:tr>
      <w:tr w:rsidR="00000000" w14:paraId="0747FD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46DF9C"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CFD2A2E" w14:textId="77777777" w:rsidR="00D4780D" w:rsidRDefault="00D4780D">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000000" w14:paraId="7D3AA5F7" w14:textId="77777777">
        <w:tblPrEx>
          <w:tblCellMar>
            <w:top w:w="0" w:type="dxa"/>
            <w:left w:w="0" w:type="dxa"/>
            <w:bottom w:w="0" w:type="dxa"/>
            <w:right w:w="0" w:type="dxa"/>
          </w:tblCellMar>
        </w:tblPrEx>
        <w:trPr>
          <w:gridAfter w:val="1"/>
          <w:wAfter w:w="331" w:type="dxa"/>
          <w:ins w:id="272" w:author="ERCOT" w:date="2024-03-07T12:24:00Z"/>
        </w:trPr>
        <w:tc>
          <w:tcPr>
            <w:tcW w:w="3168" w:type="dxa"/>
            <w:gridSpan w:val="4"/>
            <w:tcBorders>
              <w:top w:val="nil"/>
              <w:left w:val="nil"/>
              <w:bottom w:val="nil"/>
              <w:right w:val="nil"/>
            </w:tcBorders>
          </w:tcPr>
          <w:p w14:paraId="6FD9D7F0" w14:textId="77777777" w:rsidR="00D4780D" w:rsidRDefault="00D4780D">
            <w:pPr>
              <w:autoSpaceDE w:val="0"/>
              <w:autoSpaceDN w:val="0"/>
              <w:adjustRightInd w:val="0"/>
              <w:ind w:right="144"/>
              <w:rPr>
                <w:ins w:id="273" w:author="ERCOT" w:date="2024-03-07T12:24:00Z"/>
              </w:rPr>
            </w:pPr>
            <w:ins w:id="274" w:author="ERCOT" w:date="2024-03-07T12:24:00Z">
              <w:r>
                <w:rPr>
                  <w:sz w:val="20"/>
                </w:rPr>
                <w:t xml:space="preserve"> </w:t>
              </w:r>
            </w:ins>
          </w:p>
        </w:tc>
        <w:tc>
          <w:tcPr>
            <w:tcW w:w="1367" w:type="dxa"/>
            <w:tcBorders>
              <w:top w:val="nil"/>
              <w:left w:val="nil"/>
              <w:bottom w:val="nil"/>
              <w:right w:val="nil"/>
            </w:tcBorders>
          </w:tcPr>
          <w:p w14:paraId="133DF2D9" w14:textId="77777777" w:rsidR="00D4780D" w:rsidRDefault="00D4780D">
            <w:pPr>
              <w:autoSpaceDE w:val="0"/>
              <w:autoSpaceDN w:val="0"/>
              <w:adjustRightInd w:val="0"/>
              <w:ind w:right="144"/>
              <w:rPr>
                <w:ins w:id="275" w:author="ERCOT" w:date="2024-03-07T12:24:00Z"/>
              </w:rPr>
            </w:pPr>
            <w:ins w:id="276" w:author="ERCOT" w:date="2024-03-07T12:24:00Z">
              <w:r>
                <w:rPr>
                  <w:sz w:val="20"/>
                </w:rPr>
                <w:t>LFG</w:t>
              </w:r>
            </w:ins>
          </w:p>
        </w:tc>
        <w:tc>
          <w:tcPr>
            <w:tcW w:w="144" w:type="dxa"/>
            <w:tcBorders>
              <w:top w:val="nil"/>
              <w:left w:val="nil"/>
              <w:bottom w:val="nil"/>
              <w:right w:val="nil"/>
            </w:tcBorders>
          </w:tcPr>
          <w:p w14:paraId="4A9A2E98" w14:textId="77777777" w:rsidR="00D4780D" w:rsidRDefault="00D4780D">
            <w:pPr>
              <w:autoSpaceDE w:val="0"/>
              <w:autoSpaceDN w:val="0"/>
              <w:adjustRightInd w:val="0"/>
              <w:ind w:right="144"/>
              <w:rPr>
                <w:ins w:id="277" w:author="ERCOT" w:date="2024-03-07T12:24:00Z"/>
              </w:rPr>
            </w:pPr>
          </w:p>
        </w:tc>
        <w:tc>
          <w:tcPr>
            <w:tcW w:w="4823" w:type="dxa"/>
            <w:gridSpan w:val="5"/>
            <w:tcBorders>
              <w:top w:val="nil"/>
              <w:left w:val="nil"/>
              <w:bottom w:val="nil"/>
              <w:right w:val="nil"/>
            </w:tcBorders>
          </w:tcPr>
          <w:p w14:paraId="17FA6D2A" w14:textId="77777777" w:rsidR="00D4780D" w:rsidRDefault="00D4780D">
            <w:pPr>
              <w:autoSpaceDE w:val="0"/>
              <w:autoSpaceDN w:val="0"/>
              <w:adjustRightInd w:val="0"/>
              <w:ind w:right="144"/>
              <w:rPr>
                <w:ins w:id="278" w:author="ERCOT" w:date="2024-03-07T12:24:00Z"/>
              </w:rPr>
            </w:pPr>
            <w:ins w:id="279" w:author="ERCOT" w:date="2024-03-07T12:24:00Z">
              <w:r>
                <w:rPr>
                  <w:sz w:val="20"/>
                </w:rPr>
                <w:t>Leapfrog Scenario</w:t>
              </w:r>
            </w:ins>
          </w:p>
        </w:tc>
      </w:tr>
      <w:tr w:rsidR="00000000" w14:paraId="5116AB4A" w14:textId="77777777">
        <w:tblPrEx>
          <w:tblCellMar>
            <w:top w:w="0" w:type="dxa"/>
            <w:left w:w="0" w:type="dxa"/>
            <w:bottom w:w="0" w:type="dxa"/>
            <w:right w:w="0" w:type="dxa"/>
          </w:tblCellMar>
        </w:tblPrEx>
        <w:trPr>
          <w:gridAfter w:val="2"/>
          <w:wAfter w:w="473" w:type="dxa"/>
          <w:ins w:id="280" w:author="ERCOT" w:date="2024-03-07T12:24:00Z"/>
        </w:trPr>
        <w:tc>
          <w:tcPr>
            <w:tcW w:w="4680" w:type="dxa"/>
            <w:gridSpan w:val="6"/>
            <w:tcBorders>
              <w:top w:val="nil"/>
              <w:left w:val="nil"/>
              <w:bottom w:val="nil"/>
              <w:right w:val="nil"/>
            </w:tcBorders>
          </w:tcPr>
          <w:p w14:paraId="4DFE0065" w14:textId="77777777" w:rsidR="00D4780D" w:rsidRDefault="00D4780D">
            <w:pPr>
              <w:autoSpaceDE w:val="0"/>
              <w:autoSpaceDN w:val="0"/>
              <w:adjustRightInd w:val="0"/>
              <w:ind w:right="144"/>
              <w:rPr>
                <w:ins w:id="281" w:author="ERCOT" w:date="2024-03-07T12:24:00Z"/>
              </w:rPr>
            </w:pPr>
          </w:p>
        </w:tc>
        <w:tc>
          <w:tcPr>
            <w:tcW w:w="4680" w:type="dxa"/>
            <w:gridSpan w:val="4"/>
            <w:tcBorders>
              <w:top w:val="nil"/>
              <w:left w:val="nil"/>
              <w:bottom w:val="nil"/>
              <w:right w:val="nil"/>
            </w:tcBorders>
            <w:shd w:val="pct20" w:color="auto" w:fill="auto"/>
          </w:tcPr>
          <w:p w14:paraId="246212B6" w14:textId="77777777" w:rsidR="00D4780D" w:rsidRDefault="00D4780D">
            <w:pPr>
              <w:autoSpaceDE w:val="0"/>
              <w:autoSpaceDN w:val="0"/>
              <w:adjustRightInd w:val="0"/>
              <w:ind w:right="144"/>
              <w:rPr>
                <w:ins w:id="282" w:author="ERCOT" w:date="2024-03-07T12:24:00Z"/>
                <w:sz w:val="20"/>
              </w:rPr>
            </w:pPr>
            <w:ins w:id="283" w:author="ERCOT" w:date="2024-03-07T12:24:00Z">
              <w:r>
                <w:rPr>
                  <w:sz w:val="20"/>
                </w:rPr>
                <w:t xml:space="preserve">Third Party has gained or in the process of gaining this ESI ID. </w:t>
              </w:r>
            </w:ins>
          </w:p>
          <w:p w14:paraId="617498CC" w14:textId="77777777" w:rsidR="00D4780D" w:rsidRDefault="00D4780D">
            <w:pPr>
              <w:autoSpaceDE w:val="0"/>
              <w:autoSpaceDN w:val="0"/>
              <w:adjustRightInd w:val="0"/>
              <w:ind w:right="144"/>
              <w:rPr>
                <w:ins w:id="284" w:author="ERCOT" w:date="2024-03-07T12:24:00Z"/>
              </w:rPr>
            </w:pPr>
            <w:ins w:id="285" w:author="ERCOT" w:date="2024-03-07T12:24:00Z">
              <w:r>
                <w:rPr>
                  <w:sz w:val="20"/>
                </w:rPr>
                <w:t>(Inadvertent Gain/Loss or Cus</w:t>
              </w:r>
              <w:r>
                <w:rPr>
                  <w:sz w:val="20"/>
                </w:rPr>
                <w:t xml:space="preserve">tomer Rescission Reject) </w:t>
              </w:r>
            </w:ins>
          </w:p>
        </w:tc>
      </w:tr>
      <w:tr w:rsidR="00000000" w14:paraId="575117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B6264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FE736F3" w14:textId="77777777" w:rsidR="00D4780D" w:rsidRDefault="00D4780D">
            <w:pPr>
              <w:autoSpaceDE w:val="0"/>
              <w:autoSpaceDN w:val="0"/>
              <w:adjustRightInd w:val="0"/>
              <w:ind w:right="144"/>
            </w:pPr>
            <w:r>
              <w:rPr>
                <w:sz w:val="20"/>
              </w:rPr>
              <w:t>MTI</w:t>
            </w:r>
          </w:p>
        </w:tc>
        <w:tc>
          <w:tcPr>
            <w:tcW w:w="144" w:type="dxa"/>
            <w:tcBorders>
              <w:top w:val="nil"/>
              <w:left w:val="nil"/>
              <w:bottom w:val="nil"/>
              <w:right w:val="nil"/>
            </w:tcBorders>
          </w:tcPr>
          <w:p w14:paraId="6433FB4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93C3F31" w14:textId="77777777" w:rsidR="00D4780D" w:rsidRDefault="00D4780D">
            <w:pPr>
              <w:autoSpaceDE w:val="0"/>
              <w:autoSpaceDN w:val="0"/>
              <w:adjustRightInd w:val="0"/>
              <w:ind w:right="144"/>
            </w:pPr>
            <w:r>
              <w:rPr>
                <w:sz w:val="20"/>
              </w:rPr>
              <w:t>Maintenance Type Code (ASI02) Invalid</w:t>
            </w:r>
          </w:p>
        </w:tc>
      </w:tr>
      <w:tr w:rsidR="00000000" w14:paraId="71A0B22E" w14:textId="77777777">
        <w:tblPrEx>
          <w:tblCellMar>
            <w:top w:w="0" w:type="dxa"/>
            <w:left w:w="0" w:type="dxa"/>
            <w:bottom w:w="0" w:type="dxa"/>
            <w:right w:w="0" w:type="dxa"/>
          </w:tblCellMar>
        </w:tblPrEx>
        <w:trPr>
          <w:gridAfter w:val="1"/>
          <w:wAfter w:w="331" w:type="dxa"/>
          <w:ins w:id="286" w:author="ERCOT" w:date="2024-03-07T12:24:00Z"/>
        </w:trPr>
        <w:tc>
          <w:tcPr>
            <w:tcW w:w="3168" w:type="dxa"/>
            <w:gridSpan w:val="4"/>
            <w:tcBorders>
              <w:top w:val="nil"/>
              <w:left w:val="nil"/>
              <w:bottom w:val="nil"/>
              <w:right w:val="nil"/>
            </w:tcBorders>
          </w:tcPr>
          <w:p w14:paraId="5D01C434" w14:textId="77777777" w:rsidR="00D4780D" w:rsidRDefault="00D4780D">
            <w:pPr>
              <w:autoSpaceDE w:val="0"/>
              <w:autoSpaceDN w:val="0"/>
              <w:adjustRightInd w:val="0"/>
              <w:ind w:right="144"/>
              <w:rPr>
                <w:ins w:id="287" w:author="ERCOT" w:date="2024-03-07T12:24:00Z"/>
              </w:rPr>
            </w:pPr>
            <w:ins w:id="288" w:author="ERCOT" w:date="2024-03-07T12:24:00Z">
              <w:r>
                <w:rPr>
                  <w:sz w:val="20"/>
                </w:rPr>
                <w:t xml:space="preserve"> </w:t>
              </w:r>
            </w:ins>
          </w:p>
        </w:tc>
        <w:tc>
          <w:tcPr>
            <w:tcW w:w="1367" w:type="dxa"/>
            <w:tcBorders>
              <w:top w:val="nil"/>
              <w:left w:val="nil"/>
              <w:bottom w:val="nil"/>
              <w:right w:val="nil"/>
            </w:tcBorders>
          </w:tcPr>
          <w:p w14:paraId="27D0F761" w14:textId="77777777" w:rsidR="00D4780D" w:rsidRDefault="00D4780D">
            <w:pPr>
              <w:autoSpaceDE w:val="0"/>
              <w:autoSpaceDN w:val="0"/>
              <w:adjustRightInd w:val="0"/>
              <w:ind w:right="144"/>
              <w:rPr>
                <w:ins w:id="289" w:author="ERCOT" w:date="2024-03-07T12:24:00Z"/>
              </w:rPr>
            </w:pPr>
            <w:ins w:id="290" w:author="ERCOT" w:date="2024-03-07T12:24:00Z">
              <w:r>
                <w:rPr>
                  <w:sz w:val="20"/>
                </w:rPr>
                <w:t>MVO</w:t>
              </w:r>
            </w:ins>
          </w:p>
        </w:tc>
        <w:tc>
          <w:tcPr>
            <w:tcW w:w="144" w:type="dxa"/>
            <w:tcBorders>
              <w:top w:val="nil"/>
              <w:left w:val="nil"/>
              <w:bottom w:val="nil"/>
              <w:right w:val="nil"/>
            </w:tcBorders>
          </w:tcPr>
          <w:p w14:paraId="16AEFAB7" w14:textId="77777777" w:rsidR="00D4780D" w:rsidRDefault="00D4780D">
            <w:pPr>
              <w:autoSpaceDE w:val="0"/>
              <w:autoSpaceDN w:val="0"/>
              <w:adjustRightInd w:val="0"/>
              <w:ind w:right="144"/>
              <w:rPr>
                <w:ins w:id="291" w:author="ERCOT" w:date="2024-03-07T12:24:00Z"/>
              </w:rPr>
            </w:pPr>
          </w:p>
        </w:tc>
        <w:tc>
          <w:tcPr>
            <w:tcW w:w="4823" w:type="dxa"/>
            <w:gridSpan w:val="5"/>
            <w:tcBorders>
              <w:top w:val="nil"/>
              <w:left w:val="nil"/>
              <w:bottom w:val="nil"/>
              <w:right w:val="nil"/>
            </w:tcBorders>
          </w:tcPr>
          <w:p w14:paraId="51D4F3FA" w14:textId="77777777" w:rsidR="00D4780D" w:rsidRDefault="00D4780D">
            <w:pPr>
              <w:autoSpaceDE w:val="0"/>
              <w:autoSpaceDN w:val="0"/>
              <w:adjustRightInd w:val="0"/>
              <w:ind w:right="144"/>
              <w:rPr>
                <w:ins w:id="292" w:author="ERCOT" w:date="2024-03-07T12:24:00Z"/>
              </w:rPr>
            </w:pPr>
            <w:ins w:id="293" w:author="ERCOT" w:date="2024-03-07T12:24:00Z">
              <w:r>
                <w:rPr>
                  <w:sz w:val="20"/>
                </w:rPr>
                <w:t>Move-Out</w:t>
              </w:r>
            </w:ins>
          </w:p>
        </w:tc>
      </w:tr>
      <w:tr w:rsidR="00000000" w14:paraId="4D7EEF4B" w14:textId="77777777">
        <w:tblPrEx>
          <w:tblCellMar>
            <w:top w:w="0" w:type="dxa"/>
            <w:left w:w="0" w:type="dxa"/>
            <w:bottom w:w="0" w:type="dxa"/>
            <w:right w:w="0" w:type="dxa"/>
          </w:tblCellMar>
        </w:tblPrEx>
        <w:trPr>
          <w:gridAfter w:val="2"/>
          <w:wAfter w:w="473" w:type="dxa"/>
          <w:ins w:id="294" w:author="ERCOT" w:date="2024-03-07T12:24:00Z"/>
        </w:trPr>
        <w:tc>
          <w:tcPr>
            <w:tcW w:w="4680" w:type="dxa"/>
            <w:gridSpan w:val="6"/>
            <w:tcBorders>
              <w:top w:val="nil"/>
              <w:left w:val="nil"/>
              <w:bottom w:val="nil"/>
              <w:right w:val="nil"/>
            </w:tcBorders>
          </w:tcPr>
          <w:p w14:paraId="3CE09249" w14:textId="77777777" w:rsidR="00D4780D" w:rsidRDefault="00D4780D">
            <w:pPr>
              <w:autoSpaceDE w:val="0"/>
              <w:autoSpaceDN w:val="0"/>
              <w:adjustRightInd w:val="0"/>
              <w:ind w:right="144"/>
              <w:rPr>
                <w:ins w:id="295" w:author="ERCOT" w:date="2024-03-07T12:24:00Z"/>
              </w:rPr>
            </w:pPr>
          </w:p>
        </w:tc>
        <w:tc>
          <w:tcPr>
            <w:tcW w:w="4680" w:type="dxa"/>
            <w:gridSpan w:val="4"/>
            <w:tcBorders>
              <w:top w:val="nil"/>
              <w:left w:val="nil"/>
              <w:bottom w:val="nil"/>
              <w:right w:val="nil"/>
            </w:tcBorders>
            <w:shd w:val="pct20" w:color="auto" w:fill="auto"/>
          </w:tcPr>
          <w:p w14:paraId="0E58D2DD" w14:textId="77777777" w:rsidR="00D4780D" w:rsidRDefault="00D4780D">
            <w:pPr>
              <w:autoSpaceDE w:val="0"/>
              <w:autoSpaceDN w:val="0"/>
              <w:adjustRightInd w:val="0"/>
              <w:ind w:right="144"/>
              <w:rPr>
                <w:ins w:id="296" w:author="ERCOT" w:date="2024-03-07T12:24:00Z"/>
                <w:sz w:val="20"/>
              </w:rPr>
            </w:pPr>
            <w:ins w:id="297" w:author="ERCOT" w:date="2024-03-07T12:24:00Z">
              <w:r>
                <w:rPr>
                  <w:sz w:val="20"/>
                </w:rPr>
                <w:t>Move-Out is scheduled or has been completed by the TDSP.</w:t>
              </w:r>
            </w:ins>
          </w:p>
          <w:p w14:paraId="009E21AF" w14:textId="77777777" w:rsidR="00D4780D" w:rsidRDefault="00D4780D">
            <w:pPr>
              <w:autoSpaceDE w:val="0"/>
              <w:autoSpaceDN w:val="0"/>
              <w:adjustRightInd w:val="0"/>
              <w:ind w:right="144"/>
              <w:rPr>
                <w:ins w:id="298" w:author="ERCOT" w:date="2024-03-07T12:24:00Z"/>
              </w:rPr>
            </w:pPr>
            <w:ins w:id="299" w:author="ERCOT" w:date="2024-03-07T12:24:00Z">
              <w:r>
                <w:rPr>
                  <w:sz w:val="20"/>
                </w:rPr>
                <w:t>(Inadvertent Gain/Loss or Customer Rescission Reject)</w:t>
              </w:r>
            </w:ins>
          </w:p>
        </w:tc>
      </w:tr>
      <w:tr w:rsidR="00000000" w14:paraId="762469A9" w14:textId="77777777">
        <w:tblPrEx>
          <w:tblCellMar>
            <w:top w:w="0" w:type="dxa"/>
            <w:left w:w="0" w:type="dxa"/>
            <w:bottom w:w="0" w:type="dxa"/>
            <w:right w:w="0" w:type="dxa"/>
          </w:tblCellMar>
        </w:tblPrEx>
        <w:trPr>
          <w:gridAfter w:val="1"/>
          <w:wAfter w:w="331" w:type="dxa"/>
          <w:ins w:id="300" w:author="ERCOT" w:date="2024-03-07T12:24:00Z"/>
        </w:trPr>
        <w:tc>
          <w:tcPr>
            <w:tcW w:w="3168" w:type="dxa"/>
            <w:gridSpan w:val="4"/>
            <w:tcBorders>
              <w:top w:val="nil"/>
              <w:left w:val="nil"/>
              <w:bottom w:val="nil"/>
              <w:right w:val="nil"/>
            </w:tcBorders>
          </w:tcPr>
          <w:p w14:paraId="19AEFD58" w14:textId="77777777" w:rsidR="00D4780D" w:rsidRDefault="00D4780D">
            <w:pPr>
              <w:autoSpaceDE w:val="0"/>
              <w:autoSpaceDN w:val="0"/>
              <w:adjustRightInd w:val="0"/>
              <w:ind w:right="144"/>
              <w:rPr>
                <w:ins w:id="301" w:author="ERCOT" w:date="2024-03-07T12:24:00Z"/>
              </w:rPr>
            </w:pPr>
            <w:ins w:id="302" w:author="ERCOT" w:date="2024-03-07T12:24:00Z">
              <w:r>
                <w:rPr>
                  <w:sz w:val="20"/>
                </w:rPr>
                <w:t xml:space="preserve"> </w:t>
              </w:r>
            </w:ins>
          </w:p>
        </w:tc>
        <w:tc>
          <w:tcPr>
            <w:tcW w:w="1367" w:type="dxa"/>
            <w:tcBorders>
              <w:top w:val="nil"/>
              <w:left w:val="nil"/>
              <w:bottom w:val="nil"/>
              <w:right w:val="nil"/>
            </w:tcBorders>
          </w:tcPr>
          <w:p w14:paraId="6939E9E4" w14:textId="77777777" w:rsidR="00D4780D" w:rsidRDefault="00D4780D">
            <w:pPr>
              <w:autoSpaceDE w:val="0"/>
              <w:autoSpaceDN w:val="0"/>
              <w:adjustRightInd w:val="0"/>
              <w:ind w:right="144"/>
              <w:rPr>
                <w:ins w:id="303" w:author="ERCOT" w:date="2024-03-07T12:24:00Z"/>
              </w:rPr>
            </w:pPr>
            <w:ins w:id="304" w:author="ERCOT" w:date="2024-03-07T12:24:00Z">
              <w:r>
                <w:rPr>
                  <w:sz w:val="20"/>
                </w:rPr>
                <w:t>NFI</w:t>
              </w:r>
            </w:ins>
          </w:p>
        </w:tc>
        <w:tc>
          <w:tcPr>
            <w:tcW w:w="144" w:type="dxa"/>
            <w:tcBorders>
              <w:top w:val="nil"/>
              <w:left w:val="nil"/>
              <w:bottom w:val="nil"/>
              <w:right w:val="nil"/>
            </w:tcBorders>
          </w:tcPr>
          <w:p w14:paraId="6DCEB042" w14:textId="77777777" w:rsidR="00D4780D" w:rsidRDefault="00D4780D">
            <w:pPr>
              <w:autoSpaceDE w:val="0"/>
              <w:autoSpaceDN w:val="0"/>
              <w:adjustRightInd w:val="0"/>
              <w:ind w:right="144"/>
              <w:rPr>
                <w:ins w:id="305" w:author="ERCOT" w:date="2024-03-07T12:24:00Z"/>
              </w:rPr>
            </w:pPr>
          </w:p>
        </w:tc>
        <w:tc>
          <w:tcPr>
            <w:tcW w:w="4823" w:type="dxa"/>
            <w:gridSpan w:val="5"/>
            <w:tcBorders>
              <w:top w:val="nil"/>
              <w:left w:val="nil"/>
              <w:bottom w:val="nil"/>
              <w:right w:val="nil"/>
            </w:tcBorders>
          </w:tcPr>
          <w:p w14:paraId="2D4CCB6A" w14:textId="77777777" w:rsidR="00D4780D" w:rsidRDefault="00D4780D">
            <w:pPr>
              <w:autoSpaceDE w:val="0"/>
              <w:autoSpaceDN w:val="0"/>
              <w:adjustRightInd w:val="0"/>
              <w:ind w:right="144"/>
              <w:rPr>
                <w:ins w:id="306" w:author="ERCOT" w:date="2024-03-07T12:24:00Z"/>
              </w:rPr>
            </w:pPr>
            <w:ins w:id="307" w:author="ERCOT" w:date="2024-03-07T12:24:00Z">
              <w:r>
                <w:rPr>
                  <w:sz w:val="20"/>
                </w:rPr>
                <w:t>Not First In</w:t>
              </w:r>
            </w:ins>
          </w:p>
        </w:tc>
      </w:tr>
      <w:tr w:rsidR="00000000" w14:paraId="7147FC4D" w14:textId="77777777">
        <w:tblPrEx>
          <w:tblCellMar>
            <w:top w:w="0" w:type="dxa"/>
            <w:left w:w="0" w:type="dxa"/>
            <w:bottom w:w="0" w:type="dxa"/>
            <w:right w:w="0" w:type="dxa"/>
          </w:tblCellMar>
        </w:tblPrEx>
        <w:trPr>
          <w:gridAfter w:val="2"/>
          <w:wAfter w:w="473" w:type="dxa"/>
          <w:ins w:id="308" w:author="ERCOT" w:date="2024-03-07T12:24:00Z"/>
        </w:trPr>
        <w:tc>
          <w:tcPr>
            <w:tcW w:w="4680" w:type="dxa"/>
            <w:gridSpan w:val="6"/>
            <w:tcBorders>
              <w:top w:val="nil"/>
              <w:left w:val="nil"/>
              <w:bottom w:val="nil"/>
              <w:right w:val="nil"/>
            </w:tcBorders>
          </w:tcPr>
          <w:p w14:paraId="6DF67586" w14:textId="77777777" w:rsidR="00D4780D" w:rsidRDefault="00D4780D">
            <w:pPr>
              <w:autoSpaceDE w:val="0"/>
              <w:autoSpaceDN w:val="0"/>
              <w:adjustRightInd w:val="0"/>
              <w:ind w:right="144"/>
              <w:rPr>
                <w:ins w:id="309" w:author="ERCOT" w:date="2024-03-07T12:24:00Z"/>
              </w:rPr>
            </w:pPr>
          </w:p>
        </w:tc>
        <w:tc>
          <w:tcPr>
            <w:tcW w:w="4680" w:type="dxa"/>
            <w:gridSpan w:val="4"/>
            <w:tcBorders>
              <w:top w:val="nil"/>
              <w:left w:val="nil"/>
              <w:bottom w:val="nil"/>
              <w:right w:val="nil"/>
            </w:tcBorders>
            <w:shd w:val="pct20" w:color="auto" w:fill="auto"/>
          </w:tcPr>
          <w:p w14:paraId="23077CB5" w14:textId="77777777" w:rsidR="00D4780D" w:rsidRDefault="00D4780D">
            <w:pPr>
              <w:autoSpaceDE w:val="0"/>
              <w:autoSpaceDN w:val="0"/>
              <w:adjustRightInd w:val="0"/>
              <w:ind w:right="144"/>
              <w:rPr>
                <w:ins w:id="310" w:author="ERCOT" w:date="2024-03-07T12:24:00Z"/>
              </w:rPr>
            </w:pPr>
            <w:ins w:id="311" w:author="ERCOT" w:date="2024-03-07T12:24:00Z">
              <w:r>
                <w:rPr>
                  <w:sz w:val="20"/>
                </w:rPr>
                <w:t>Explanation Required in REF03. An initiating transaction has a requested date that is the same as the scheduled meter read date on another scheduled transaction.</w:t>
              </w:r>
            </w:ins>
          </w:p>
        </w:tc>
      </w:tr>
      <w:tr w:rsidR="00000000" w14:paraId="69CB64C5" w14:textId="77777777">
        <w:tblPrEx>
          <w:tblCellMar>
            <w:top w:w="0" w:type="dxa"/>
            <w:left w:w="0" w:type="dxa"/>
            <w:bottom w:w="0" w:type="dxa"/>
            <w:right w:w="0" w:type="dxa"/>
          </w:tblCellMar>
        </w:tblPrEx>
        <w:trPr>
          <w:gridAfter w:val="1"/>
          <w:wAfter w:w="331" w:type="dxa"/>
          <w:ins w:id="312" w:author="ERCOT" w:date="2024-03-07T12:24:00Z"/>
        </w:trPr>
        <w:tc>
          <w:tcPr>
            <w:tcW w:w="3168" w:type="dxa"/>
            <w:gridSpan w:val="4"/>
            <w:tcBorders>
              <w:top w:val="nil"/>
              <w:left w:val="nil"/>
              <w:bottom w:val="nil"/>
              <w:right w:val="nil"/>
            </w:tcBorders>
          </w:tcPr>
          <w:p w14:paraId="71A6F9ED" w14:textId="77777777" w:rsidR="00D4780D" w:rsidRDefault="00D4780D">
            <w:pPr>
              <w:autoSpaceDE w:val="0"/>
              <w:autoSpaceDN w:val="0"/>
              <w:adjustRightInd w:val="0"/>
              <w:ind w:right="144"/>
              <w:rPr>
                <w:ins w:id="313" w:author="ERCOT" w:date="2024-03-07T12:24:00Z"/>
              </w:rPr>
            </w:pPr>
            <w:ins w:id="314" w:author="ERCOT" w:date="2024-03-07T12:24:00Z">
              <w:r>
                <w:rPr>
                  <w:sz w:val="20"/>
                </w:rPr>
                <w:t xml:space="preserve"> </w:t>
              </w:r>
            </w:ins>
          </w:p>
        </w:tc>
        <w:tc>
          <w:tcPr>
            <w:tcW w:w="1367" w:type="dxa"/>
            <w:tcBorders>
              <w:top w:val="nil"/>
              <w:left w:val="nil"/>
              <w:bottom w:val="nil"/>
              <w:right w:val="nil"/>
            </w:tcBorders>
          </w:tcPr>
          <w:p w14:paraId="2DCEDEED" w14:textId="77777777" w:rsidR="00D4780D" w:rsidRDefault="00D4780D">
            <w:pPr>
              <w:autoSpaceDE w:val="0"/>
              <w:autoSpaceDN w:val="0"/>
              <w:adjustRightInd w:val="0"/>
              <w:ind w:right="144"/>
              <w:rPr>
                <w:ins w:id="315" w:author="ERCOT" w:date="2024-03-07T12:24:00Z"/>
              </w:rPr>
            </w:pPr>
            <w:ins w:id="316" w:author="ERCOT" w:date="2024-03-07T12:24:00Z">
              <w:r>
                <w:rPr>
                  <w:sz w:val="20"/>
                </w:rPr>
                <w:t>NVS</w:t>
              </w:r>
            </w:ins>
          </w:p>
        </w:tc>
        <w:tc>
          <w:tcPr>
            <w:tcW w:w="144" w:type="dxa"/>
            <w:tcBorders>
              <w:top w:val="nil"/>
              <w:left w:val="nil"/>
              <w:bottom w:val="nil"/>
              <w:right w:val="nil"/>
            </w:tcBorders>
          </w:tcPr>
          <w:p w14:paraId="744AFE3D" w14:textId="77777777" w:rsidR="00D4780D" w:rsidRDefault="00D4780D">
            <w:pPr>
              <w:autoSpaceDE w:val="0"/>
              <w:autoSpaceDN w:val="0"/>
              <w:adjustRightInd w:val="0"/>
              <w:ind w:right="144"/>
              <w:rPr>
                <w:ins w:id="317" w:author="ERCOT" w:date="2024-03-07T12:24:00Z"/>
              </w:rPr>
            </w:pPr>
          </w:p>
        </w:tc>
        <w:tc>
          <w:tcPr>
            <w:tcW w:w="4823" w:type="dxa"/>
            <w:gridSpan w:val="5"/>
            <w:tcBorders>
              <w:top w:val="nil"/>
              <w:left w:val="nil"/>
              <w:bottom w:val="nil"/>
              <w:right w:val="nil"/>
            </w:tcBorders>
          </w:tcPr>
          <w:p w14:paraId="7C0869AF" w14:textId="77777777" w:rsidR="00D4780D" w:rsidRDefault="00D4780D">
            <w:pPr>
              <w:autoSpaceDE w:val="0"/>
              <w:autoSpaceDN w:val="0"/>
              <w:adjustRightInd w:val="0"/>
              <w:ind w:right="144"/>
              <w:rPr>
                <w:ins w:id="318" w:author="ERCOT" w:date="2024-03-07T12:24:00Z"/>
              </w:rPr>
            </w:pPr>
            <w:ins w:id="319" w:author="ERCOT" w:date="2024-03-07T12:24:00Z">
              <w:r>
                <w:rPr>
                  <w:sz w:val="20"/>
                </w:rPr>
                <w:t>No Valid Safety Net</w:t>
              </w:r>
            </w:ins>
          </w:p>
        </w:tc>
      </w:tr>
      <w:tr w:rsidR="00000000" w14:paraId="3156079A" w14:textId="77777777">
        <w:tblPrEx>
          <w:tblCellMar>
            <w:top w:w="0" w:type="dxa"/>
            <w:left w:w="0" w:type="dxa"/>
            <w:bottom w:w="0" w:type="dxa"/>
            <w:right w:w="0" w:type="dxa"/>
          </w:tblCellMar>
        </w:tblPrEx>
        <w:trPr>
          <w:gridAfter w:val="2"/>
          <w:wAfter w:w="473" w:type="dxa"/>
          <w:ins w:id="320" w:author="ERCOT" w:date="2024-03-07T12:24:00Z"/>
        </w:trPr>
        <w:tc>
          <w:tcPr>
            <w:tcW w:w="4680" w:type="dxa"/>
            <w:gridSpan w:val="6"/>
            <w:tcBorders>
              <w:top w:val="nil"/>
              <w:left w:val="nil"/>
              <w:bottom w:val="nil"/>
              <w:right w:val="nil"/>
            </w:tcBorders>
          </w:tcPr>
          <w:p w14:paraId="3AE5BFB2" w14:textId="77777777" w:rsidR="00D4780D" w:rsidRDefault="00D4780D">
            <w:pPr>
              <w:autoSpaceDE w:val="0"/>
              <w:autoSpaceDN w:val="0"/>
              <w:adjustRightInd w:val="0"/>
              <w:ind w:right="144"/>
              <w:rPr>
                <w:ins w:id="321" w:author="ERCOT" w:date="2024-03-07T12:24:00Z"/>
              </w:rPr>
            </w:pPr>
          </w:p>
        </w:tc>
        <w:tc>
          <w:tcPr>
            <w:tcW w:w="4680" w:type="dxa"/>
            <w:gridSpan w:val="4"/>
            <w:tcBorders>
              <w:top w:val="nil"/>
              <w:left w:val="nil"/>
              <w:bottom w:val="nil"/>
              <w:right w:val="nil"/>
            </w:tcBorders>
            <w:shd w:val="pct20" w:color="auto" w:fill="auto"/>
          </w:tcPr>
          <w:p w14:paraId="1AF7D93F" w14:textId="77777777" w:rsidR="00D4780D" w:rsidRDefault="00D4780D">
            <w:pPr>
              <w:autoSpaceDE w:val="0"/>
              <w:autoSpaceDN w:val="0"/>
              <w:adjustRightInd w:val="0"/>
              <w:ind w:right="144"/>
              <w:rPr>
                <w:ins w:id="322" w:author="ERCOT" w:date="2024-03-07T12:24:00Z"/>
              </w:rPr>
            </w:pPr>
            <w:ins w:id="323" w:author="ERCOT" w:date="2024-03-07T12:24:00Z">
              <w:r>
                <w:rPr>
                  <w:sz w:val="20"/>
                </w:rPr>
                <w:t>Backdated request with no valid safety net.</w:t>
              </w:r>
            </w:ins>
          </w:p>
        </w:tc>
      </w:tr>
      <w:tr w:rsidR="00000000" w14:paraId="032FC454" w14:textId="77777777">
        <w:tblPrEx>
          <w:tblCellMar>
            <w:top w:w="0" w:type="dxa"/>
            <w:left w:w="0" w:type="dxa"/>
            <w:bottom w:w="0" w:type="dxa"/>
            <w:right w:w="0" w:type="dxa"/>
          </w:tblCellMar>
        </w:tblPrEx>
        <w:trPr>
          <w:gridAfter w:val="1"/>
          <w:wAfter w:w="331" w:type="dxa"/>
          <w:ins w:id="324" w:author="ERCOT" w:date="2024-03-07T12:24:00Z"/>
        </w:trPr>
        <w:tc>
          <w:tcPr>
            <w:tcW w:w="3168" w:type="dxa"/>
            <w:gridSpan w:val="4"/>
            <w:tcBorders>
              <w:top w:val="nil"/>
              <w:left w:val="nil"/>
              <w:bottom w:val="nil"/>
              <w:right w:val="nil"/>
            </w:tcBorders>
          </w:tcPr>
          <w:p w14:paraId="4C6E5DE2" w14:textId="77777777" w:rsidR="00D4780D" w:rsidRDefault="00D4780D">
            <w:pPr>
              <w:autoSpaceDE w:val="0"/>
              <w:autoSpaceDN w:val="0"/>
              <w:adjustRightInd w:val="0"/>
              <w:ind w:right="144"/>
              <w:rPr>
                <w:ins w:id="325" w:author="ERCOT" w:date="2024-03-07T12:24:00Z"/>
              </w:rPr>
            </w:pPr>
            <w:ins w:id="326" w:author="ERCOT" w:date="2024-03-07T12:24:00Z">
              <w:r>
                <w:rPr>
                  <w:sz w:val="20"/>
                </w:rPr>
                <w:t xml:space="preserve"> </w:t>
              </w:r>
            </w:ins>
          </w:p>
        </w:tc>
        <w:tc>
          <w:tcPr>
            <w:tcW w:w="1367" w:type="dxa"/>
            <w:tcBorders>
              <w:top w:val="nil"/>
              <w:left w:val="nil"/>
              <w:bottom w:val="nil"/>
              <w:right w:val="nil"/>
            </w:tcBorders>
          </w:tcPr>
          <w:p w14:paraId="4114971F" w14:textId="77777777" w:rsidR="00D4780D" w:rsidRDefault="00D4780D">
            <w:pPr>
              <w:autoSpaceDE w:val="0"/>
              <w:autoSpaceDN w:val="0"/>
              <w:adjustRightInd w:val="0"/>
              <w:ind w:right="144"/>
              <w:rPr>
                <w:ins w:id="327" w:author="ERCOT" w:date="2024-03-07T12:24:00Z"/>
              </w:rPr>
            </w:pPr>
            <w:ins w:id="328" w:author="ERCOT" w:date="2024-03-07T12:24:00Z">
              <w:r>
                <w:rPr>
                  <w:sz w:val="20"/>
                </w:rPr>
                <w:t>PCI</w:t>
              </w:r>
            </w:ins>
          </w:p>
        </w:tc>
        <w:tc>
          <w:tcPr>
            <w:tcW w:w="144" w:type="dxa"/>
            <w:tcBorders>
              <w:top w:val="nil"/>
              <w:left w:val="nil"/>
              <w:bottom w:val="nil"/>
              <w:right w:val="nil"/>
            </w:tcBorders>
          </w:tcPr>
          <w:p w14:paraId="4DF648F1" w14:textId="77777777" w:rsidR="00D4780D" w:rsidRDefault="00D4780D">
            <w:pPr>
              <w:autoSpaceDE w:val="0"/>
              <w:autoSpaceDN w:val="0"/>
              <w:adjustRightInd w:val="0"/>
              <w:ind w:right="144"/>
              <w:rPr>
                <w:ins w:id="329" w:author="ERCOT" w:date="2024-03-07T12:24:00Z"/>
              </w:rPr>
            </w:pPr>
          </w:p>
        </w:tc>
        <w:tc>
          <w:tcPr>
            <w:tcW w:w="4823" w:type="dxa"/>
            <w:gridSpan w:val="5"/>
            <w:tcBorders>
              <w:top w:val="nil"/>
              <w:left w:val="nil"/>
              <w:bottom w:val="nil"/>
              <w:right w:val="nil"/>
            </w:tcBorders>
          </w:tcPr>
          <w:p w14:paraId="7C5926BB" w14:textId="77777777" w:rsidR="00D4780D" w:rsidRDefault="00D4780D">
            <w:pPr>
              <w:autoSpaceDE w:val="0"/>
              <w:autoSpaceDN w:val="0"/>
              <w:adjustRightInd w:val="0"/>
              <w:ind w:right="144"/>
              <w:rPr>
                <w:ins w:id="330" w:author="ERCOT" w:date="2024-03-07T12:24:00Z"/>
              </w:rPr>
            </w:pPr>
            <w:ins w:id="331" w:author="ERCOT" w:date="2024-03-07T12:24:00Z">
              <w:r>
                <w:rPr>
                  <w:sz w:val="20"/>
                </w:rPr>
                <w:t>Priority Code Invalid</w:t>
              </w:r>
            </w:ins>
          </w:p>
        </w:tc>
      </w:tr>
      <w:tr w:rsidR="00000000" w14:paraId="08CAB482" w14:textId="77777777">
        <w:tblPrEx>
          <w:tblCellMar>
            <w:top w:w="0" w:type="dxa"/>
            <w:left w:w="0" w:type="dxa"/>
            <w:bottom w:w="0" w:type="dxa"/>
            <w:right w:w="0" w:type="dxa"/>
          </w:tblCellMar>
        </w:tblPrEx>
        <w:trPr>
          <w:gridAfter w:val="2"/>
          <w:wAfter w:w="473" w:type="dxa"/>
          <w:ins w:id="332" w:author="ERCOT" w:date="2024-03-07T12:24:00Z"/>
        </w:trPr>
        <w:tc>
          <w:tcPr>
            <w:tcW w:w="4680" w:type="dxa"/>
            <w:gridSpan w:val="6"/>
            <w:tcBorders>
              <w:top w:val="nil"/>
              <w:left w:val="nil"/>
              <w:bottom w:val="nil"/>
              <w:right w:val="nil"/>
            </w:tcBorders>
          </w:tcPr>
          <w:p w14:paraId="5A8B8FAC" w14:textId="77777777" w:rsidR="00D4780D" w:rsidRDefault="00D4780D">
            <w:pPr>
              <w:autoSpaceDE w:val="0"/>
              <w:autoSpaceDN w:val="0"/>
              <w:adjustRightInd w:val="0"/>
              <w:ind w:right="144"/>
              <w:rPr>
                <w:ins w:id="333" w:author="ERCOT" w:date="2024-03-07T12:24:00Z"/>
              </w:rPr>
            </w:pPr>
          </w:p>
        </w:tc>
        <w:tc>
          <w:tcPr>
            <w:tcW w:w="4680" w:type="dxa"/>
            <w:gridSpan w:val="4"/>
            <w:tcBorders>
              <w:top w:val="nil"/>
              <w:left w:val="nil"/>
              <w:bottom w:val="nil"/>
              <w:right w:val="nil"/>
            </w:tcBorders>
            <w:shd w:val="pct20" w:color="auto" w:fill="auto"/>
          </w:tcPr>
          <w:p w14:paraId="3713AC6D" w14:textId="77777777" w:rsidR="00D4780D" w:rsidRDefault="00D4780D">
            <w:pPr>
              <w:autoSpaceDE w:val="0"/>
              <w:autoSpaceDN w:val="0"/>
              <w:adjustRightInd w:val="0"/>
              <w:ind w:right="144"/>
              <w:rPr>
                <w:ins w:id="334" w:author="ERCOT" w:date="2024-03-07T12:24:00Z"/>
              </w:rPr>
            </w:pPr>
            <w:ins w:id="335" w:author="ERCOT" w:date="2024-03-07T12:24:00Z">
              <w:r>
                <w:rPr>
                  <w:sz w:val="20"/>
                </w:rPr>
                <w:t>Priority Code Invalid or in conflict with date requested. Not valid when LIN07 or LIN09 contains MVO</w:t>
              </w:r>
            </w:ins>
          </w:p>
        </w:tc>
      </w:tr>
      <w:tr w:rsidR="00000000" w14:paraId="05588B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7B89B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55EE496" w14:textId="77777777" w:rsidR="00D4780D" w:rsidRDefault="00D4780D">
            <w:pPr>
              <w:autoSpaceDE w:val="0"/>
              <w:autoSpaceDN w:val="0"/>
              <w:adjustRightInd w:val="0"/>
              <w:ind w:right="144"/>
            </w:pPr>
            <w:r>
              <w:rPr>
                <w:sz w:val="20"/>
              </w:rPr>
              <w:t>RNE</w:t>
            </w:r>
          </w:p>
        </w:tc>
        <w:tc>
          <w:tcPr>
            <w:tcW w:w="144" w:type="dxa"/>
            <w:tcBorders>
              <w:top w:val="nil"/>
              <w:left w:val="nil"/>
              <w:bottom w:val="nil"/>
              <w:right w:val="nil"/>
            </w:tcBorders>
          </w:tcPr>
          <w:p w14:paraId="7473FD52"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0CA20C9" w14:textId="77777777" w:rsidR="00D4780D" w:rsidRDefault="00D4780D">
            <w:pPr>
              <w:autoSpaceDE w:val="0"/>
              <w:autoSpaceDN w:val="0"/>
              <w:adjustRightInd w:val="0"/>
              <w:ind w:right="144"/>
            </w:pPr>
            <w:r>
              <w:rPr>
                <w:sz w:val="20"/>
              </w:rPr>
              <w:t>Request Not Eligible</w:t>
            </w:r>
          </w:p>
        </w:tc>
      </w:tr>
      <w:tr w:rsidR="00000000" w14:paraId="23FFB3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E798E0"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FE0894A" w14:textId="77777777" w:rsidR="00D4780D" w:rsidRDefault="00D4780D">
            <w:pPr>
              <w:autoSpaceDE w:val="0"/>
              <w:autoSpaceDN w:val="0"/>
              <w:adjustRightInd w:val="0"/>
              <w:ind w:right="144"/>
            </w:pPr>
            <w:r>
              <w:rPr>
                <w:sz w:val="20"/>
              </w:rPr>
              <w:t>Start date requested is earlier than the ESI-ID start date</w:t>
            </w:r>
            <w:ins w:id="336" w:author="ERCOT" w:date="2024-03-07T12:24:00Z">
              <w:r>
                <w:rPr>
                  <w:sz w:val="20"/>
                </w:rPr>
                <w:t>.</w:t>
              </w:r>
            </w:ins>
          </w:p>
        </w:tc>
      </w:tr>
      <w:tr w:rsidR="00000000" w14:paraId="32E6F3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922FE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A43FD85" w14:textId="77777777" w:rsidR="00D4780D" w:rsidRDefault="00D4780D">
            <w:pPr>
              <w:autoSpaceDE w:val="0"/>
              <w:autoSpaceDN w:val="0"/>
              <w:adjustRightInd w:val="0"/>
              <w:ind w:right="144"/>
            </w:pPr>
            <w:r>
              <w:rPr>
                <w:sz w:val="20"/>
              </w:rPr>
              <w:t>SBD</w:t>
            </w:r>
          </w:p>
        </w:tc>
        <w:tc>
          <w:tcPr>
            <w:tcW w:w="144" w:type="dxa"/>
            <w:tcBorders>
              <w:top w:val="nil"/>
              <w:left w:val="nil"/>
              <w:bottom w:val="nil"/>
              <w:right w:val="nil"/>
            </w:tcBorders>
          </w:tcPr>
          <w:p w14:paraId="5D6199ED"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45B054C" w14:textId="77777777" w:rsidR="00D4780D" w:rsidRDefault="00D4780D">
            <w:pPr>
              <w:autoSpaceDE w:val="0"/>
              <w:autoSpaceDN w:val="0"/>
              <w:adjustRightInd w:val="0"/>
              <w:ind w:right="144"/>
            </w:pPr>
            <w:r>
              <w:rPr>
                <w:sz w:val="20"/>
              </w:rPr>
              <w:t>Scheduled to be De-energized</w:t>
            </w:r>
          </w:p>
        </w:tc>
      </w:tr>
      <w:tr w:rsidR="00000000" w14:paraId="744152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0BD286"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D983BF8" w14:textId="0420A014" w:rsidR="00D4780D" w:rsidRDefault="00D4780D">
            <w:pPr>
              <w:autoSpaceDE w:val="0"/>
              <w:autoSpaceDN w:val="0"/>
              <w:adjustRightInd w:val="0"/>
              <w:ind w:right="144"/>
            </w:pPr>
            <w:r>
              <w:rPr>
                <w:sz w:val="20"/>
              </w:rPr>
              <w:t>ESI ID exists but scheduled to be de-energized on date requested.</w:t>
            </w:r>
            <w:del w:id="337" w:author="ERCOT" w:date="2024-03-07T12:24:00Z">
              <w:r w:rsidR="00F06F56">
                <w:rPr>
                  <w:sz w:val="20"/>
                </w:rPr>
                <w:delText xml:space="preserve"> MIMO Rules, ERCOT 4</w:delText>
              </w:r>
            </w:del>
          </w:p>
        </w:tc>
      </w:tr>
      <w:tr w:rsidR="00000000" w14:paraId="37BC74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F5254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FA3A79A" w14:textId="77777777" w:rsidR="00D4780D" w:rsidRDefault="00D4780D">
            <w:pPr>
              <w:autoSpaceDE w:val="0"/>
              <w:autoSpaceDN w:val="0"/>
              <w:adjustRightInd w:val="0"/>
              <w:ind w:right="144"/>
            </w:pPr>
            <w:r>
              <w:rPr>
                <w:sz w:val="20"/>
              </w:rPr>
              <w:t>SCP</w:t>
            </w:r>
          </w:p>
        </w:tc>
        <w:tc>
          <w:tcPr>
            <w:tcW w:w="144" w:type="dxa"/>
            <w:tcBorders>
              <w:top w:val="nil"/>
              <w:left w:val="nil"/>
              <w:bottom w:val="nil"/>
              <w:right w:val="nil"/>
            </w:tcBorders>
          </w:tcPr>
          <w:p w14:paraId="04618921"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CD663B9" w14:textId="77777777" w:rsidR="00D4780D" w:rsidRDefault="00D4780D">
            <w:pPr>
              <w:autoSpaceDE w:val="0"/>
              <w:autoSpaceDN w:val="0"/>
              <w:adjustRightInd w:val="0"/>
              <w:ind w:right="144"/>
            </w:pPr>
            <w:r>
              <w:rPr>
                <w:sz w:val="20"/>
              </w:rPr>
              <w:t>Scheduling Conflict Priority</w:t>
            </w:r>
          </w:p>
        </w:tc>
      </w:tr>
      <w:tr w:rsidR="00000000" w14:paraId="5E0B63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CFC526"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64CB15AC" w14:textId="72A9C3C1" w:rsidR="00D4780D" w:rsidRDefault="00D4780D">
            <w:pPr>
              <w:autoSpaceDE w:val="0"/>
              <w:autoSpaceDN w:val="0"/>
              <w:adjustRightInd w:val="0"/>
              <w:ind w:right="144"/>
            </w:pPr>
            <w:r>
              <w:rPr>
                <w:sz w:val="20"/>
              </w:rPr>
              <w:t>Switch request caused conflict with transaction currently scheduled.</w:t>
            </w:r>
            <w:del w:id="338" w:author="ERCOT" w:date="2024-03-07T12:24:00Z">
              <w:r w:rsidR="00F06F56">
                <w:rPr>
                  <w:sz w:val="20"/>
                </w:rPr>
                <w:delText xml:space="preserve"> MIMO Rules, ERCOT 1, TDSP 4.</w:delText>
              </w:r>
            </w:del>
          </w:p>
        </w:tc>
      </w:tr>
      <w:tr w:rsidR="00000000" w14:paraId="20647F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FA6397"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1CB8FF8" w14:textId="77777777" w:rsidR="00D4780D" w:rsidRDefault="00D4780D">
            <w:pPr>
              <w:autoSpaceDE w:val="0"/>
              <w:autoSpaceDN w:val="0"/>
              <w:adjustRightInd w:val="0"/>
              <w:ind w:right="144"/>
            </w:pPr>
            <w:r>
              <w:rPr>
                <w:sz w:val="20"/>
              </w:rPr>
              <w:t>SHF</w:t>
            </w:r>
          </w:p>
        </w:tc>
        <w:tc>
          <w:tcPr>
            <w:tcW w:w="144" w:type="dxa"/>
            <w:tcBorders>
              <w:top w:val="nil"/>
              <w:left w:val="nil"/>
              <w:bottom w:val="nil"/>
              <w:right w:val="nil"/>
            </w:tcBorders>
          </w:tcPr>
          <w:p w14:paraId="195ED72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6713754" w14:textId="77777777" w:rsidR="00D4780D" w:rsidRDefault="00D4780D">
            <w:pPr>
              <w:autoSpaceDE w:val="0"/>
              <w:autoSpaceDN w:val="0"/>
              <w:adjustRightInd w:val="0"/>
              <w:ind w:right="144"/>
            </w:pPr>
            <w:r>
              <w:rPr>
                <w:sz w:val="20"/>
              </w:rPr>
              <w:t>Switch Hold Indicator</w:t>
            </w:r>
          </w:p>
        </w:tc>
      </w:tr>
      <w:tr w:rsidR="00000000" w14:paraId="33B143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8AF04B"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4F315C5D" w14:textId="77777777" w:rsidR="00D4780D" w:rsidRDefault="00D4780D">
            <w:pPr>
              <w:autoSpaceDE w:val="0"/>
              <w:autoSpaceDN w:val="0"/>
              <w:adjustRightInd w:val="0"/>
              <w:ind w:right="144"/>
            </w:pPr>
            <w:r>
              <w:rPr>
                <w:sz w:val="20"/>
              </w:rPr>
              <w:t>For TDSP use only when Switch Hold has been placed on Premise.  This Switch Hold will block MVI or Switch request from being scheduled by the TDSP</w:t>
            </w:r>
            <w:ins w:id="339" w:author="ERCOT" w:date="2024-03-07T12:24:00Z">
              <w:r>
                <w:rPr>
                  <w:sz w:val="20"/>
                </w:rPr>
                <w:t>.</w:t>
              </w:r>
            </w:ins>
          </w:p>
        </w:tc>
      </w:tr>
      <w:tr w:rsidR="00000000" w14:paraId="72D805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88141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977C89E" w14:textId="77777777" w:rsidR="00D4780D" w:rsidRDefault="00D4780D">
            <w:pPr>
              <w:autoSpaceDE w:val="0"/>
              <w:autoSpaceDN w:val="0"/>
              <w:adjustRightInd w:val="0"/>
              <w:ind w:right="144"/>
            </w:pPr>
            <w:r>
              <w:rPr>
                <w:sz w:val="20"/>
              </w:rPr>
              <w:t>SNP</w:t>
            </w:r>
          </w:p>
        </w:tc>
        <w:tc>
          <w:tcPr>
            <w:tcW w:w="144" w:type="dxa"/>
            <w:tcBorders>
              <w:top w:val="nil"/>
              <w:left w:val="nil"/>
              <w:bottom w:val="nil"/>
              <w:right w:val="nil"/>
            </w:tcBorders>
          </w:tcPr>
          <w:p w14:paraId="73581E7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69525CE" w14:textId="77777777" w:rsidR="00D4780D" w:rsidRDefault="00D4780D">
            <w:pPr>
              <w:autoSpaceDE w:val="0"/>
              <w:autoSpaceDN w:val="0"/>
              <w:adjustRightInd w:val="0"/>
              <w:ind w:right="144"/>
            </w:pPr>
            <w:r>
              <w:rPr>
                <w:sz w:val="20"/>
              </w:rPr>
              <w:t>Safety NET Request Pending for Different CR</w:t>
            </w:r>
          </w:p>
        </w:tc>
      </w:tr>
      <w:tr w:rsidR="00000000" w14:paraId="2E4A519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54621D"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444CBC7" w14:textId="77777777" w:rsidR="00D4780D" w:rsidRDefault="00D4780D">
            <w:pPr>
              <w:autoSpaceDE w:val="0"/>
              <w:autoSpaceDN w:val="0"/>
              <w:adjustRightInd w:val="0"/>
              <w:ind w:right="144"/>
            </w:pPr>
            <w:r>
              <w:rPr>
                <w:sz w:val="20"/>
              </w:rPr>
              <w:t xml:space="preserve">For TDSP use when a Safety Net Move-In is scheduled and Mass Transition </w:t>
            </w:r>
            <w:ins w:id="340" w:author="ERCOT" w:date="2024-03-07T12:24:00Z">
              <w:r>
                <w:rPr>
                  <w:sz w:val="20"/>
                </w:rPr>
                <w:t xml:space="preserve">or Acquisition </w:t>
              </w:r>
            </w:ins>
            <w:r>
              <w:rPr>
                <w:sz w:val="20"/>
              </w:rPr>
              <w:t>(BGN07='TS'</w:t>
            </w:r>
            <w:ins w:id="341" w:author="ERCOT" w:date="2024-03-07T12:24:00Z">
              <w:r>
                <w:rPr>
                  <w:sz w:val="20"/>
                </w:rPr>
                <w:t xml:space="preserve"> or BGN07='AQ'</w:t>
              </w:r>
            </w:ins>
            <w:r>
              <w:rPr>
                <w:sz w:val="20"/>
              </w:rPr>
              <w:t>) transaction is received from ERCOT.  This code is valid only when BGN07='TS'</w:t>
            </w:r>
            <w:ins w:id="342" w:author="ERCOT" w:date="2024-03-07T12:24:00Z">
              <w:r>
                <w:rPr>
                  <w:sz w:val="20"/>
                </w:rPr>
                <w:t xml:space="preserve"> or BGN07='AQ'</w:t>
              </w:r>
            </w:ins>
            <w:r>
              <w:rPr>
                <w:sz w:val="20"/>
              </w:rPr>
              <w:t>.</w:t>
            </w:r>
          </w:p>
        </w:tc>
      </w:tr>
      <w:tr w:rsidR="00000000" w14:paraId="61D2FC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28951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3EDB7DA" w14:textId="77777777" w:rsidR="00D4780D" w:rsidRDefault="00D4780D">
            <w:pPr>
              <w:autoSpaceDE w:val="0"/>
              <w:autoSpaceDN w:val="0"/>
              <w:adjustRightInd w:val="0"/>
              <w:ind w:right="144"/>
            </w:pPr>
            <w:r>
              <w:rPr>
                <w:sz w:val="20"/>
              </w:rPr>
              <w:t>TCC</w:t>
            </w:r>
          </w:p>
        </w:tc>
        <w:tc>
          <w:tcPr>
            <w:tcW w:w="144" w:type="dxa"/>
            <w:tcBorders>
              <w:top w:val="nil"/>
              <w:left w:val="nil"/>
              <w:bottom w:val="nil"/>
              <w:right w:val="nil"/>
            </w:tcBorders>
          </w:tcPr>
          <w:p w14:paraId="61B30E1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D3192A1" w14:textId="77777777" w:rsidR="00D4780D" w:rsidRDefault="00D4780D">
            <w:pPr>
              <w:autoSpaceDE w:val="0"/>
              <w:autoSpaceDN w:val="0"/>
              <w:adjustRightInd w:val="0"/>
              <w:ind w:right="144"/>
            </w:pPr>
            <w:r>
              <w:rPr>
                <w:sz w:val="20"/>
              </w:rPr>
              <w:t>Competing Transaction Scheduled for the Sa</w:t>
            </w:r>
            <w:r>
              <w:rPr>
                <w:sz w:val="20"/>
              </w:rPr>
              <w:t>me Date</w:t>
            </w:r>
          </w:p>
        </w:tc>
      </w:tr>
      <w:tr w:rsidR="00000000" w14:paraId="1DEB5C95" w14:textId="77777777">
        <w:tblPrEx>
          <w:tblCellMar>
            <w:top w:w="0" w:type="dxa"/>
            <w:left w:w="0" w:type="dxa"/>
            <w:bottom w:w="0" w:type="dxa"/>
            <w:right w:w="0" w:type="dxa"/>
          </w:tblCellMar>
        </w:tblPrEx>
        <w:trPr>
          <w:gridAfter w:val="1"/>
          <w:wAfter w:w="331" w:type="dxa"/>
          <w:ins w:id="343" w:author="ERCOT" w:date="2024-03-07T12:24:00Z"/>
        </w:trPr>
        <w:tc>
          <w:tcPr>
            <w:tcW w:w="3168" w:type="dxa"/>
            <w:gridSpan w:val="4"/>
            <w:tcBorders>
              <w:top w:val="nil"/>
              <w:left w:val="nil"/>
              <w:bottom w:val="nil"/>
              <w:right w:val="nil"/>
            </w:tcBorders>
          </w:tcPr>
          <w:p w14:paraId="762929E5" w14:textId="77777777" w:rsidR="00D4780D" w:rsidRDefault="00D4780D">
            <w:pPr>
              <w:autoSpaceDE w:val="0"/>
              <w:autoSpaceDN w:val="0"/>
              <w:adjustRightInd w:val="0"/>
              <w:ind w:right="144"/>
              <w:rPr>
                <w:ins w:id="344" w:author="ERCOT" w:date="2024-03-07T12:24:00Z"/>
              </w:rPr>
            </w:pPr>
            <w:ins w:id="345" w:author="ERCOT" w:date="2024-03-07T12:24:00Z">
              <w:r>
                <w:rPr>
                  <w:sz w:val="20"/>
                </w:rPr>
                <w:t xml:space="preserve"> </w:t>
              </w:r>
            </w:ins>
          </w:p>
        </w:tc>
        <w:tc>
          <w:tcPr>
            <w:tcW w:w="1367" w:type="dxa"/>
            <w:tcBorders>
              <w:top w:val="nil"/>
              <w:left w:val="nil"/>
              <w:bottom w:val="nil"/>
              <w:right w:val="nil"/>
            </w:tcBorders>
          </w:tcPr>
          <w:p w14:paraId="24391E6B" w14:textId="77777777" w:rsidR="00D4780D" w:rsidRDefault="00D4780D">
            <w:pPr>
              <w:autoSpaceDE w:val="0"/>
              <w:autoSpaceDN w:val="0"/>
              <w:adjustRightInd w:val="0"/>
              <w:ind w:right="144"/>
              <w:rPr>
                <w:ins w:id="346" w:author="ERCOT" w:date="2024-03-07T12:24:00Z"/>
              </w:rPr>
            </w:pPr>
            <w:ins w:id="347" w:author="ERCOT" w:date="2024-03-07T12:24:00Z">
              <w:r>
                <w:rPr>
                  <w:sz w:val="20"/>
                </w:rPr>
                <w:t>TMI</w:t>
              </w:r>
            </w:ins>
          </w:p>
        </w:tc>
        <w:tc>
          <w:tcPr>
            <w:tcW w:w="144" w:type="dxa"/>
            <w:tcBorders>
              <w:top w:val="nil"/>
              <w:left w:val="nil"/>
              <w:bottom w:val="nil"/>
              <w:right w:val="nil"/>
            </w:tcBorders>
          </w:tcPr>
          <w:p w14:paraId="3E50BBD3" w14:textId="77777777" w:rsidR="00D4780D" w:rsidRDefault="00D4780D">
            <w:pPr>
              <w:autoSpaceDE w:val="0"/>
              <w:autoSpaceDN w:val="0"/>
              <w:adjustRightInd w:val="0"/>
              <w:ind w:right="144"/>
              <w:rPr>
                <w:ins w:id="348" w:author="ERCOT" w:date="2024-03-07T12:24:00Z"/>
              </w:rPr>
            </w:pPr>
          </w:p>
        </w:tc>
        <w:tc>
          <w:tcPr>
            <w:tcW w:w="4823" w:type="dxa"/>
            <w:gridSpan w:val="5"/>
            <w:tcBorders>
              <w:top w:val="nil"/>
              <w:left w:val="nil"/>
              <w:bottom w:val="nil"/>
              <w:right w:val="nil"/>
            </w:tcBorders>
          </w:tcPr>
          <w:p w14:paraId="3A425609" w14:textId="77777777" w:rsidR="00D4780D" w:rsidRDefault="00D4780D">
            <w:pPr>
              <w:autoSpaceDE w:val="0"/>
              <w:autoSpaceDN w:val="0"/>
              <w:adjustRightInd w:val="0"/>
              <w:ind w:right="144"/>
              <w:rPr>
                <w:ins w:id="349" w:author="ERCOT" w:date="2024-03-07T12:24:00Z"/>
              </w:rPr>
            </w:pPr>
            <w:ins w:id="350" w:author="ERCOT" w:date="2024-03-07T12:24:00Z">
              <w:r>
                <w:rPr>
                  <w:sz w:val="20"/>
                </w:rPr>
                <w:t>Invalid Move In on Temporary Service</w:t>
              </w:r>
            </w:ins>
          </w:p>
        </w:tc>
      </w:tr>
      <w:tr w:rsidR="00000000" w14:paraId="5E8A7996" w14:textId="77777777">
        <w:tblPrEx>
          <w:tblCellMar>
            <w:top w:w="0" w:type="dxa"/>
            <w:left w:w="0" w:type="dxa"/>
            <w:bottom w:w="0" w:type="dxa"/>
            <w:right w:w="0" w:type="dxa"/>
          </w:tblCellMar>
        </w:tblPrEx>
        <w:trPr>
          <w:gridAfter w:val="2"/>
          <w:wAfter w:w="473" w:type="dxa"/>
          <w:ins w:id="351" w:author="ERCOT" w:date="2024-03-07T12:24:00Z"/>
        </w:trPr>
        <w:tc>
          <w:tcPr>
            <w:tcW w:w="4680" w:type="dxa"/>
            <w:gridSpan w:val="6"/>
            <w:tcBorders>
              <w:top w:val="nil"/>
              <w:left w:val="nil"/>
              <w:bottom w:val="nil"/>
              <w:right w:val="nil"/>
            </w:tcBorders>
          </w:tcPr>
          <w:p w14:paraId="694B7447" w14:textId="77777777" w:rsidR="00D4780D" w:rsidRDefault="00D4780D">
            <w:pPr>
              <w:autoSpaceDE w:val="0"/>
              <w:autoSpaceDN w:val="0"/>
              <w:adjustRightInd w:val="0"/>
              <w:ind w:right="144"/>
              <w:rPr>
                <w:ins w:id="352" w:author="ERCOT" w:date="2024-03-07T12:24:00Z"/>
              </w:rPr>
            </w:pPr>
          </w:p>
        </w:tc>
        <w:tc>
          <w:tcPr>
            <w:tcW w:w="4680" w:type="dxa"/>
            <w:gridSpan w:val="4"/>
            <w:tcBorders>
              <w:top w:val="nil"/>
              <w:left w:val="nil"/>
              <w:bottom w:val="nil"/>
              <w:right w:val="nil"/>
            </w:tcBorders>
            <w:shd w:val="pct20" w:color="auto" w:fill="auto"/>
          </w:tcPr>
          <w:p w14:paraId="0EB8B1D2" w14:textId="77777777" w:rsidR="00D4780D" w:rsidRDefault="00D4780D">
            <w:pPr>
              <w:autoSpaceDE w:val="0"/>
              <w:autoSpaceDN w:val="0"/>
              <w:adjustRightInd w:val="0"/>
              <w:ind w:right="144"/>
              <w:rPr>
                <w:ins w:id="353" w:author="ERCOT" w:date="2024-03-07T12:24:00Z"/>
              </w:rPr>
            </w:pPr>
            <w:ins w:id="354" w:author="ERCOT" w:date="2024-03-07T12:24:00Z">
              <w:r>
                <w:rPr>
                  <w:sz w:val="20"/>
                </w:rPr>
                <w:t>Only valid when LIN07 or LIN09 contains MVI.</w:t>
              </w:r>
            </w:ins>
          </w:p>
        </w:tc>
      </w:tr>
      <w:tr w:rsidR="00000000" w14:paraId="008A5DAA" w14:textId="77777777">
        <w:tblPrEx>
          <w:tblCellMar>
            <w:top w:w="0" w:type="dxa"/>
            <w:left w:w="0" w:type="dxa"/>
            <w:bottom w:w="0" w:type="dxa"/>
            <w:right w:w="0" w:type="dxa"/>
          </w:tblCellMar>
        </w:tblPrEx>
        <w:tc>
          <w:tcPr>
            <w:tcW w:w="1007" w:type="dxa"/>
            <w:tcBorders>
              <w:top w:val="nil"/>
              <w:left w:val="nil"/>
              <w:bottom w:val="nil"/>
              <w:right w:val="nil"/>
            </w:tcBorders>
          </w:tcPr>
          <w:p w14:paraId="01676775"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76F89F8F" w14:textId="77777777" w:rsidR="00D4780D" w:rsidRDefault="00D4780D">
            <w:pPr>
              <w:autoSpaceDE w:val="0"/>
              <w:autoSpaceDN w:val="0"/>
              <w:adjustRightInd w:val="0"/>
              <w:ind w:right="144"/>
              <w:jc w:val="center"/>
            </w:pPr>
            <w:r>
              <w:rPr>
                <w:b/>
                <w:sz w:val="20"/>
              </w:rPr>
              <w:t>REF03</w:t>
            </w:r>
          </w:p>
        </w:tc>
        <w:tc>
          <w:tcPr>
            <w:tcW w:w="892" w:type="dxa"/>
            <w:tcBorders>
              <w:top w:val="nil"/>
              <w:left w:val="nil"/>
              <w:bottom w:val="nil"/>
              <w:right w:val="nil"/>
            </w:tcBorders>
          </w:tcPr>
          <w:p w14:paraId="3B0E29A9" w14:textId="77777777" w:rsidR="00D4780D" w:rsidRDefault="00D4780D">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9610F63" w14:textId="77777777" w:rsidR="00D4780D" w:rsidRDefault="00D4780D">
            <w:pPr>
              <w:autoSpaceDE w:val="0"/>
              <w:autoSpaceDN w:val="0"/>
              <w:adjustRightInd w:val="0"/>
              <w:ind w:right="144"/>
            </w:pPr>
            <w:r>
              <w:rPr>
                <w:b/>
                <w:sz w:val="20"/>
              </w:rPr>
              <w:t>Description</w:t>
            </w:r>
          </w:p>
        </w:tc>
        <w:tc>
          <w:tcPr>
            <w:tcW w:w="432" w:type="dxa"/>
            <w:tcBorders>
              <w:top w:val="nil"/>
              <w:left w:val="nil"/>
              <w:bottom w:val="nil"/>
              <w:right w:val="nil"/>
            </w:tcBorders>
          </w:tcPr>
          <w:p w14:paraId="0B981E63"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65D27223"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5718F11" w14:textId="77777777" w:rsidR="00D4780D" w:rsidRDefault="00D4780D">
            <w:pPr>
              <w:autoSpaceDE w:val="0"/>
              <w:autoSpaceDN w:val="0"/>
              <w:adjustRightInd w:val="0"/>
              <w:ind w:right="144"/>
            </w:pPr>
            <w:r>
              <w:rPr>
                <w:b/>
                <w:sz w:val="20"/>
              </w:rPr>
              <w:t>AN 1/80</w:t>
            </w:r>
          </w:p>
        </w:tc>
      </w:tr>
      <w:tr w:rsidR="00000000" w14:paraId="493390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37F81B"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9360A3D" w14:textId="77777777" w:rsidR="00D4780D" w:rsidRDefault="00D4780D">
            <w:pPr>
              <w:autoSpaceDE w:val="0"/>
              <w:autoSpaceDN w:val="0"/>
              <w:adjustRightInd w:val="0"/>
              <w:ind w:right="144"/>
            </w:pPr>
            <w:r>
              <w:rPr>
                <w:sz w:val="20"/>
              </w:rPr>
              <w:t>A free-form description to clarify the related data elements and their content</w:t>
            </w:r>
          </w:p>
        </w:tc>
      </w:tr>
      <w:tr w:rsidR="00000000" w14:paraId="585F72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438C0E"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6C60CB2D" w14:textId="75C7AE8F" w:rsidR="00D4780D" w:rsidRDefault="00D4780D">
            <w:pPr>
              <w:autoSpaceDE w:val="0"/>
              <w:autoSpaceDN w:val="0"/>
              <w:adjustRightInd w:val="0"/>
              <w:ind w:right="144"/>
            </w:pPr>
            <w:r>
              <w:rPr>
                <w:sz w:val="20"/>
              </w:rPr>
              <w:t xml:space="preserve">Used to further describe the reason code sent in REF02.  Codes "A13", </w:t>
            </w:r>
            <w:ins w:id="355" w:author="ERCOT" w:date="2024-03-07T12:24:00Z">
              <w:r>
                <w:rPr>
                  <w:sz w:val="20"/>
                </w:rPr>
                <w:t xml:space="preserve">"API", </w:t>
              </w:r>
            </w:ins>
            <w:r>
              <w:rPr>
                <w:sz w:val="20"/>
              </w:rPr>
              <w:t>and "</w:t>
            </w:r>
            <w:del w:id="356" w:author="ERCOT" w:date="2024-03-07T12:24:00Z">
              <w:r w:rsidR="00F06F56">
                <w:rPr>
                  <w:sz w:val="20"/>
                </w:rPr>
                <w:delText>API</w:delText>
              </w:r>
            </w:del>
            <w:ins w:id="357" w:author="ERCOT" w:date="2024-03-07T12:24:00Z">
              <w:r>
                <w:rPr>
                  <w:sz w:val="20"/>
                </w:rPr>
                <w:t>NFI</w:t>
              </w:r>
            </w:ins>
            <w:r>
              <w:rPr>
                <w:sz w:val="20"/>
              </w:rPr>
              <w:t xml:space="preserve">" require a text explanation in this element. </w:t>
            </w:r>
          </w:p>
        </w:tc>
      </w:tr>
    </w:tbl>
    <w:p w14:paraId="60AE4F6C"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58" w:name="book14"/>
      <w:bookmarkEnd w:id="358"/>
      <w:r>
        <w:rPr>
          <w:b/>
          <w:sz w:val="20"/>
        </w:rPr>
        <w:tab/>
        <w:t>Segment:</w:t>
      </w:r>
      <w:r>
        <w:rPr>
          <w:b/>
          <w:sz w:val="20"/>
        </w:rPr>
        <w:tab/>
      </w:r>
      <w:r>
        <w:rPr>
          <w:b/>
          <w:sz w:val="40"/>
        </w:rPr>
        <w:t xml:space="preserve">REF </w:t>
      </w:r>
      <w:r>
        <w:rPr>
          <w:b/>
          <w:sz w:val="20"/>
        </w:rPr>
        <w:t>Reference Ident</w:t>
      </w:r>
      <w:r>
        <w:rPr>
          <w:b/>
          <w:sz w:val="20"/>
        </w:rPr>
        <w:t>ification (Distribution Loss Factor Code)</w:t>
      </w:r>
    </w:p>
    <w:p w14:paraId="1A29C418"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F5488B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90E811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C7B45A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02C83C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6C7DD7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C87908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57C00EF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E09F81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F802BB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531A6B9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4DD243" w14:textId="77777777">
        <w:tblPrEx>
          <w:tblCellMar>
            <w:top w:w="0" w:type="dxa"/>
            <w:left w:w="0" w:type="dxa"/>
            <w:bottom w:w="0" w:type="dxa"/>
            <w:right w:w="0" w:type="dxa"/>
          </w:tblCellMar>
        </w:tblPrEx>
        <w:tc>
          <w:tcPr>
            <w:tcW w:w="1944" w:type="dxa"/>
            <w:tcBorders>
              <w:top w:val="nil"/>
              <w:left w:val="nil"/>
              <w:bottom w:val="nil"/>
              <w:right w:val="nil"/>
            </w:tcBorders>
          </w:tcPr>
          <w:p w14:paraId="379E64B6"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528A6053"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219E3190" w14:textId="77777777" w:rsidR="00D4780D" w:rsidRDefault="00D4780D">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w:t>
            </w:r>
            <w:r>
              <w:rPr>
                <w:sz w:val="20"/>
              </w:rPr>
              <w:t>e delivery voltage or rate class. It is not the same as the transformer loss factor used when the TDSP meters service at a different point than it delivers service.</w:t>
            </w:r>
          </w:p>
          <w:p w14:paraId="4CE019E2" w14:textId="77777777" w:rsidR="00D4780D" w:rsidRDefault="00D4780D">
            <w:pPr>
              <w:autoSpaceDE w:val="0"/>
              <w:autoSpaceDN w:val="0"/>
              <w:adjustRightInd w:val="0"/>
              <w:ind w:right="144"/>
            </w:pPr>
          </w:p>
        </w:tc>
      </w:tr>
      <w:tr w:rsidR="00000000" w14:paraId="4070BBB6" w14:textId="77777777">
        <w:tblPrEx>
          <w:tblCellMar>
            <w:top w:w="0" w:type="dxa"/>
            <w:left w:w="0" w:type="dxa"/>
            <w:bottom w:w="0" w:type="dxa"/>
            <w:right w:w="0" w:type="dxa"/>
          </w:tblCellMar>
        </w:tblPrEx>
        <w:tc>
          <w:tcPr>
            <w:tcW w:w="1944" w:type="dxa"/>
            <w:tcBorders>
              <w:top w:val="nil"/>
              <w:left w:val="nil"/>
              <w:bottom w:val="nil"/>
              <w:right w:val="nil"/>
            </w:tcBorders>
          </w:tcPr>
          <w:p w14:paraId="6088220A" w14:textId="77777777" w:rsidR="00D4780D" w:rsidRDefault="00D4780D">
            <w:pPr>
              <w:autoSpaceDE w:val="0"/>
              <w:autoSpaceDN w:val="0"/>
              <w:adjustRightInd w:val="0"/>
              <w:ind w:right="144"/>
            </w:pPr>
          </w:p>
        </w:tc>
        <w:tc>
          <w:tcPr>
            <w:tcW w:w="216" w:type="dxa"/>
            <w:tcBorders>
              <w:top w:val="nil"/>
              <w:left w:val="nil"/>
              <w:bottom w:val="nil"/>
              <w:right w:val="nil"/>
            </w:tcBorders>
          </w:tcPr>
          <w:p w14:paraId="618EC15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C9BC2B4" w14:textId="77777777" w:rsidR="00D4780D" w:rsidRDefault="00D4780D">
            <w:pPr>
              <w:autoSpaceDE w:val="0"/>
              <w:autoSpaceDN w:val="0"/>
              <w:adjustRightInd w:val="0"/>
              <w:ind w:right="144"/>
              <w:rPr>
                <w:sz w:val="20"/>
              </w:rPr>
            </w:pPr>
            <w:r>
              <w:rPr>
                <w:sz w:val="20"/>
              </w:rPr>
              <w:t>Accept Response: Required</w:t>
            </w:r>
          </w:p>
          <w:p w14:paraId="3E8951A7" w14:textId="77777777" w:rsidR="00D4780D" w:rsidRDefault="00D4780D">
            <w:pPr>
              <w:autoSpaceDE w:val="0"/>
              <w:autoSpaceDN w:val="0"/>
              <w:adjustRightInd w:val="0"/>
              <w:ind w:right="144"/>
              <w:rPr>
                <w:sz w:val="20"/>
              </w:rPr>
            </w:pPr>
            <w:r>
              <w:rPr>
                <w:sz w:val="20"/>
              </w:rPr>
              <w:t>Reject Response: Not Used</w:t>
            </w:r>
          </w:p>
          <w:p w14:paraId="350E3A7A" w14:textId="77777777" w:rsidR="00D4780D" w:rsidRDefault="00D4780D">
            <w:pPr>
              <w:autoSpaceDE w:val="0"/>
              <w:autoSpaceDN w:val="0"/>
              <w:adjustRightInd w:val="0"/>
              <w:ind w:right="144"/>
              <w:rPr>
                <w:sz w:val="20"/>
              </w:rPr>
            </w:pPr>
          </w:p>
          <w:p w14:paraId="7DE626BE" w14:textId="77777777" w:rsidR="00D4780D" w:rsidRDefault="00D4780D">
            <w:pPr>
              <w:autoSpaceDE w:val="0"/>
              <w:autoSpaceDN w:val="0"/>
              <w:adjustRightInd w:val="0"/>
              <w:ind w:right="144"/>
              <w:rPr>
                <w:sz w:val="20"/>
              </w:rPr>
            </w:pPr>
            <w:r>
              <w:rPr>
                <w:sz w:val="20"/>
              </w:rPr>
              <w:t xml:space="preserve">Only 1 REF~AQ will be sent per transaction. </w:t>
            </w:r>
          </w:p>
          <w:p w14:paraId="016951B8" w14:textId="77777777" w:rsidR="00D4780D" w:rsidRDefault="00D4780D">
            <w:pPr>
              <w:autoSpaceDE w:val="0"/>
              <w:autoSpaceDN w:val="0"/>
              <w:adjustRightInd w:val="0"/>
              <w:ind w:right="144"/>
            </w:pPr>
          </w:p>
        </w:tc>
      </w:tr>
      <w:tr w:rsidR="00000000" w14:paraId="2630353E" w14:textId="77777777">
        <w:tblPrEx>
          <w:tblCellMar>
            <w:top w:w="0" w:type="dxa"/>
            <w:left w:w="0" w:type="dxa"/>
            <w:bottom w:w="0" w:type="dxa"/>
            <w:right w:w="0" w:type="dxa"/>
          </w:tblCellMar>
        </w:tblPrEx>
        <w:tc>
          <w:tcPr>
            <w:tcW w:w="1944" w:type="dxa"/>
            <w:tcBorders>
              <w:top w:val="nil"/>
              <w:left w:val="nil"/>
              <w:bottom w:val="nil"/>
              <w:right w:val="nil"/>
            </w:tcBorders>
          </w:tcPr>
          <w:p w14:paraId="3FDE13FA" w14:textId="77777777" w:rsidR="00D4780D" w:rsidRDefault="00D4780D">
            <w:pPr>
              <w:autoSpaceDE w:val="0"/>
              <w:autoSpaceDN w:val="0"/>
              <w:adjustRightInd w:val="0"/>
              <w:ind w:right="144"/>
            </w:pPr>
          </w:p>
        </w:tc>
        <w:tc>
          <w:tcPr>
            <w:tcW w:w="216" w:type="dxa"/>
            <w:tcBorders>
              <w:top w:val="nil"/>
              <w:left w:val="nil"/>
              <w:bottom w:val="nil"/>
              <w:right w:val="nil"/>
            </w:tcBorders>
          </w:tcPr>
          <w:p w14:paraId="45B1417A"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C29AF20" w14:textId="77777777" w:rsidR="00D4780D" w:rsidRDefault="00D4780D">
            <w:pPr>
              <w:autoSpaceDE w:val="0"/>
              <w:autoSpaceDN w:val="0"/>
              <w:adjustRightInd w:val="0"/>
              <w:ind w:right="144"/>
            </w:pPr>
            <w:r>
              <w:rPr>
                <w:sz w:val="20"/>
              </w:rPr>
              <w:t>REF~AQ~T</w:t>
            </w:r>
          </w:p>
        </w:tc>
      </w:tr>
    </w:tbl>
    <w:p w14:paraId="22776477" w14:textId="77777777" w:rsidR="00D4780D" w:rsidRDefault="00D4780D">
      <w:pPr>
        <w:autoSpaceDE w:val="0"/>
        <w:autoSpaceDN w:val="0"/>
        <w:adjustRightInd w:val="0"/>
        <w:rPr>
          <w:sz w:val="20"/>
        </w:rPr>
      </w:pPr>
    </w:p>
    <w:p w14:paraId="5955F402" w14:textId="77777777" w:rsidR="00D4780D" w:rsidRDefault="00D4780D">
      <w:pPr>
        <w:autoSpaceDE w:val="0"/>
        <w:autoSpaceDN w:val="0"/>
        <w:adjustRightInd w:val="0"/>
        <w:jc w:val="center"/>
        <w:rPr>
          <w:b/>
          <w:sz w:val="20"/>
        </w:rPr>
      </w:pPr>
      <w:r>
        <w:rPr>
          <w:b/>
          <w:sz w:val="20"/>
        </w:rPr>
        <w:t>Data Element Summary</w:t>
      </w:r>
    </w:p>
    <w:p w14:paraId="517ED534"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9C61BFD"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F33C0FD" w14:textId="77777777">
        <w:tblPrEx>
          <w:tblCellMar>
            <w:top w:w="0" w:type="dxa"/>
            <w:left w:w="0" w:type="dxa"/>
            <w:bottom w:w="0" w:type="dxa"/>
            <w:right w:w="0" w:type="dxa"/>
          </w:tblCellMar>
        </w:tblPrEx>
        <w:tc>
          <w:tcPr>
            <w:tcW w:w="1007" w:type="dxa"/>
            <w:tcBorders>
              <w:top w:val="nil"/>
              <w:left w:val="nil"/>
              <w:bottom w:val="nil"/>
              <w:right w:val="nil"/>
            </w:tcBorders>
          </w:tcPr>
          <w:p w14:paraId="102C6233"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1BFF53A"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0C2F7C7A"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4C715F6"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4A23657"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E0B7561"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8A2F8E9" w14:textId="77777777" w:rsidR="00D4780D" w:rsidRDefault="00D4780D">
            <w:pPr>
              <w:autoSpaceDE w:val="0"/>
              <w:autoSpaceDN w:val="0"/>
              <w:adjustRightInd w:val="0"/>
              <w:ind w:right="144"/>
            </w:pPr>
            <w:r>
              <w:rPr>
                <w:b/>
                <w:sz w:val="20"/>
              </w:rPr>
              <w:t>ID 2/3</w:t>
            </w:r>
          </w:p>
        </w:tc>
      </w:tr>
      <w:tr w:rsidR="00000000" w14:paraId="763E6F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7F622E"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4E6685C" w14:textId="77777777" w:rsidR="00D4780D" w:rsidRDefault="00D4780D">
            <w:pPr>
              <w:autoSpaceDE w:val="0"/>
              <w:autoSpaceDN w:val="0"/>
              <w:adjustRightInd w:val="0"/>
              <w:ind w:right="144"/>
            </w:pPr>
            <w:r>
              <w:rPr>
                <w:sz w:val="20"/>
              </w:rPr>
              <w:t>Code qualifying the Reference Identification</w:t>
            </w:r>
          </w:p>
        </w:tc>
      </w:tr>
      <w:tr w:rsidR="00000000" w14:paraId="7D9F9E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4C738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3F83924" w14:textId="77777777" w:rsidR="00D4780D" w:rsidRDefault="00D4780D">
            <w:pPr>
              <w:autoSpaceDE w:val="0"/>
              <w:autoSpaceDN w:val="0"/>
              <w:adjustRightInd w:val="0"/>
              <w:ind w:right="144"/>
            </w:pPr>
            <w:r>
              <w:rPr>
                <w:sz w:val="20"/>
              </w:rPr>
              <w:t>AQ</w:t>
            </w:r>
          </w:p>
        </w:tc>
        <w:tc>
          <w:tcPr>
            <w:tcW w:w="144" w:type="dxa"/>
            <w:tcBorders>
              <w:top w:val="nil"/>
              <w:left w:val="nil"/>
              <w:bottom w:val="nil"/>
              <w:right w:val="nil"/>
            </w:tcBorders>
          </w:tcPr>
          <w:p w14:paraId="34B4D7AC"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8C2A0CD" w14:textId="77777777" w:rsidR="00D4780D" w:rsidRDefault="00D4780D">
            <w:pPr>
              <w:autoSpaceDE w:val="0"/>
              <w:autoSpaceDN w:val="0"/>
              <w:adjustRightInd w:val="0"/>
              <w:ind w:right="144"/>
            </w:pPr>
            <w:r>
              <w:rPr>
                <w:sz w:val="20"/>
              </w:rPr>
              <w:t>Access Code</w:t>
            </w:r>
          </w:p>
        </w:tc>
      </w:tr>
      <w:tr w:rsidR="00000000" w14:paraId="6226B1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947ABF"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E35D485" w14:textId="77777777" w:rsidR="00D4780D" w:rsidRDefault="00D4780D">
            <w:pPr>
              <w:autoSpaceDE w:val="0"/>
              <w:autoSpaceDN w:val="0"/>
              <w:adjustRightInd w:val="0"/>
              <w:ind w:right="144"/>
            </w:pPr>
            <w:r>
              <w:rPr>
                <w:sz w:val="20"/>
              </w:rPr>
              <w:t>Distribution Loss Factor Code</w:t>
            </w:r>
          </w:p>
        </w:tc>
      </w:tr>
      <w:tr w:rsidR="00000000" w14:paraId="4747B763" w14:textId="77777777">
        <w:tblPrEx>
          <w:tblCellMar>
            <w:top w:w="0" w:type="dxa"/>
            <w:left w:w="0" w:type="dxa"/>
            <w:bottom w:w="0" w:type="dxa"/>
            <w:right w:w="0" w:type="dxa"/>
          </w:tblCellMar>
        </w:tblPrEx>
        <w:tc>
          <w:tcPr>
            <w:tcW w:w="1007" w:type="dxa"/>
            <w:tcBorders>
              <w:top w:val="nil"/>
              <w:left w:val="nil"/>
              <w:bottom w:val="nil"/>
              <w:right w:val="nil"/>
            </w:tcBorders>
          </w:tcPr>
          <w:p w14:paraId="017F19BB"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040AC6C5"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2C783103"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9FCFCF8"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981651D"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1410CF69"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3F19E03" w14:textId="77777777" w:rsidR="00D4780D" w:rsidRDefault="00D4780D">
            <w:pPr>
              <w:autoSpaceDE w:val="0"/>
              <w:autoSpaceDN w:val="0"/>
              <w:adjustRightInd w:val="0"/>
              <w:ind w:right="144"/>
            </w:pPr>
            <w:r>
              <w:rPr>
                <w:b/>
                <w:sz w:val="20"/>
              </w:rPr>
              <w:t>AN 1/30</w:t>
            </w:r>
          </w:p>
        </w:tc>
      </w:tr>
      <w:tr w:rsidR="00000000" w14:paraId="1BE783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532E7A"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32ACC2D"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3D324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A35B90"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64FC72F6" w14:textId="77777777" w:rsidR="00D4780D" w:rsidRDefault="00D4780D">
            <w:pPr>
              <w:autoSpaceDE w:val="0"/>
              <w:autoSpaceDN w:val="0"/>
              <w:adjustRightInd w:val="0"/>
              <w:ind w:right="144"/>
            </w:pPr>
            <w:r>
              <w:rPr>
                <w:sz w:val="20"/>
              </w:rPr>
              <w:t>With the exception of code "T", each Distribution Company will post what each of the next 5 codes represent and how they are appli</w:t>
            </w:r>
            <w:r>
              <w:rPr>
                <w:sz w:val="20"/>
              </w:rPr>
              <w:t>ed.</w:t>
            </w:r>
          </w:p>
        </w:tc>
      </w:tr>
      <w:tr w:rsidR="00000000" w14:paraId="6467DC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295A5E"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B7C89C9" w14:textId="77777777" w:rsidR="00D4780D" w:rsidRDefault="00D4780D">
            <w:pPr>
              <w:autoSpaceDE w:val="0"/>
              <w:autoSpaceDN w:val="0"/>
              <w:adjustRightInd w:val="0"/>
              <w:ind w:right="144"/>
            </w:pPr>
            <w:r>
              <w:rPr>
                <w:sz w:val="20"/>
              </w:rPr>
              <w:t>A</w:t>
            </w:r>
          </w:p>
        </w:tc>
        <w:tc>
          <w:tcPr>
            <w:tcW w:w="144" w:type="dxa"/>
            <w:tcBorders>
              <w:top w:val="nil"/>
              <w:left w:val="nil"/>
              <w:bottom w:val="nil"/>
              <w:right w:val="nil"/>
            </w:tcBorders>
          </w:tcPr>
          <w:p w14:paraId="03BEC25C"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832EAD6" w14:textId="77777777" w:rsidR="00D4780D" w:rsidRDefault="00D4780D">
            <w:pPr>
              <w:autoSpaceDE w:val="0"/>
              <w:autoSpaceDN w:val="0"/>
              <w:adjustRightInd w:val="0"/>
              <w:ind w:right="144"/>
            </w:pPr>
          </w:p>
        </w:tc>
      </w:tr>
      <w:tr w:rsidR="00000000" w14:paraId="351F95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719D0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4A34D72" w14:textId="77777777" w:rsidR="00D4780D" w:rsidRDefault="00D4780D">
            <w:pPr>
              <w:autoSpaceDE w:val="0"/>
              <w:autoSpaceDN w:val="0"/>
              <w:adjustRightInd w:val="0"/>
              <w:ind w:right="144"/>
            </w:pPr>
            <w:r>
              <w:rPr>
                <w:sz w:val="20"/>
              </w:rPr>
              <w:t>B</w:t>
            </w:r>
          </w:p>
        </w:tc>
        <w:tc>
          <w:tcPr>
            <w:tcW w:w="144" w:type="dxa"/>
            <w:tcBorders>
              <w:top w:val="nil"/>
              <w:left w:val="nil"/>
              <w:bottom w:val="nil"/>
              <w:right w:val="nil"/>
            </w:tcBorders>
          </w:tcPr>
          <w:p w14:paraId="47DEF82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FE23BDE" w14:textId="77777777" w:rsidR="00D4780D" w:rsidRDefault="00D4780D">
            <w:pPr>
              <w:autoSpaceDE w:val="0"/>
              <w:autoSpaceDN w:val="0"/>
              <w:adjustRightInd w:val="0"/>
              <w:ind w:right="144"/>
            </w:pPr>
          </w:p>
        </w:tc>
      </w:tr>
      <w:tr w:rsidR="00000000" w14:paraId="3B607D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BFF7DC"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A946CFE" w14:textId="77777777" w:rsidR="00D4780D" w:rsidRDefault="00D4780D">
            <w:pPr>
              <w:autoSpaceDE w:val="0"/>
              <w:autoSpaceDN w:val="0"/>
              <w:adjustRightInd w:val="0"/>
              <w:ind w:right="144"/>
            </w:pPr>
            <w:r>
              <w:rPr>
                <w:sz w:val="20"/>
              </w:rPr>
              <w:t>C</w:t>
            </w:r>
          </w:p>
        </w:tc>
        <w:tc>
          <w:tcPr>
            <w:tcW w:w="144" w:type="dxa"/>
            <w:tcBorders>
              <w:top w:val="nil"/>
              <w:left w:val="nil"/>
              <w:bottom w:val="nil"/>
              <w:right w:val="nil"/>
            </w:tcBorders>
          </w:tcPr>
          <w:p w14:paraId="6B261D5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040A757" w14:textId="77777777" w:rsidR="00D4780D" w:rsidRDefault="00D4780D">
            <w:pPr>
              <w:autoSpaceDE w:val="0"/>
              <w:autoSpaceDN w:val="0"/>
              <w:adjustRightInd w:val="0"/>
              <w:ind w:right="144"/>
            </w:pPr>
          </w:p>
        </w:tc>
      </w:tr>
      <w:tr w:rsidR="00000000" w14:paraId="05D6E5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BBDA4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4B31317" w14:textId="77777777" w:rsidR="00D4780D" w:rsidRDefault="00D4780D">
            <w:pPr>
              <w:autoSpaceDE w:val="0"/>
              <w:autoSpaceDN w:val="0"/>
              <w:adjustRightInd w:val="0"/>
              <w:ind w:right="144"/>
            </w:pPr>
            <w:r>
              <w:rPr>
                <w:sz w:val="20"/>
              </w:rPr>
              <w:t>D</w:t>
            </w:r>
          </w:p>
        </w:tc>
        <w:tc>
          <w:tcPr>
            <w:tcW w:w="144" w:type="dxa"/>
            <w:tcBorders>
              <w:top w:val="nil"/>
              <w:left w:val="nil"/>
              <w:bottom w:val="nil"/>
              <w:right w:val="nil"/>
            </w:tcBorders>
          </w:tcPr>
          <w:p w14:paraId="44F04614"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0BD363F" w14:textId="77777777" w:rsidR="00D4780D" w:rsidRDefault="00D4780D">
            <w:pPr>
              <w:autoSpaceDE w:val="0"/>
              <w:autoSpaceDN w:val="0"/>
              <w:adjustRightInd w:val="0"/>
              <w:ind w:right="144"/>
            </w:pPr>
          </w:p>
        </w:tc>
      </w:tr>
      <w:tr w:rsidR="00000000" w14:paraId="1FDF07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323EA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29B3981" w14:textId="77777777" w:rsidR="00D4780D" w:rsidRDefault="00D4780D">
            <w:pPr>
              <w:autoSpaceDE w:val="0"/>
              <w:autoSpaceDN w:val="0"/>
              <w:adjustRightInd w:val="0"/>
              <w:ind w:right="144"/>
            </w:pPr>
            <w:r>
              <w:rPr>
                <w:sz w:val="20"/>
              </w:rPr>
              <w:t>E</w:t>
            </w:r>
          </w:p>
        </w:tc>
        <w:tc>
          <w:tcPr>
            <w:tcW w:w="144" w:type="dxa"/>
            <w:tcBorders>
              <w:top w:val="nil"/>
              <w:left w:val="nil"/>
              <w:bottom w:val="nil"/>
              <w:right w:val="nil"/>
            </w:tcBorders>
          </w:tcPr>
          <w:p w14:paraId="57F9EEB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A47CF0E" w14:textId="77777777" w:rsidR="00D4780D" w:rsidRDefault="00D4780D">
            <w:pPr>
              <w:autoSpaceDE w:val="0"/>
              <w:autoSpaceDN w:val="0"/>
              <w:adjustRightInd w:val="0"/>
              <w:ind w:right="144"/>
            </w:pPr>
          </w:p>
        </w:tc>
      </w:tr>
      <w:tr w:rsidR="00000000" w14:paraId="76B792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215BEC"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CD04BE4" w14:textId="77777777" w:rsidR="00D4780D" w:rsidRDefault="00D4780D">
            <w:pPr>
              <w:autoSpaceDE w:val="0"/>
              <w:autoSpaceDN w:val="0"/>
              <w:adjustRightInd w:val="0"/>
              <w:ind w:right="144"/>
            </w:pPr>
            <w:r>
              <w:rPr>
                <w:sz w:val="20"/>
              </w:rPr>
              <w:t>T</w:t>
            </w:r>
          </w:p>
        </w:tc>
        <w:tc>
          <w:tcPr>
            <w:tcW w:w="144" w:type="dxa"/>
            <w:tcBorders>
              <w:top w:val="nil"/>
              <w:left w:val="nil"/>
              <w:bottom w:val="nil"/>
              <w:right w:val="nil"/>
            </w:tcBorders>
          </w:tcPr>
          <w:p w14:paraId="5DFC5DE4"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5AADB9B" w14:textId="77777777" w:rsidR="00D4780D" w:rsidRDefault="00D4780D">
            <w:pPr>
              <w:autoSpaceDE w:val="0"/>
              <w:autoSpaceDN w:val="0"/>
              <w:adjustRightInd w:val="0"/>
              <w:ind w:right="144"/>
            </w:pPr>
            <w:r>
              <w:rPr>
                <w:sz w:val="20"/>
              </w:rPr>
              <w:t>Transmission Only</w:t>
            </w:r>
          </w:p>
        </w:tc>
      </w:tr>
    </w:tbl>
    <w:p w14:paraId="7B8536CC"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59" w:name="book15"/>
      <w:bookmarkEnd w:id="359"/>
      <w:r>
        <w:rPr>
          <w:b/>
          <w:sz w:val="20"/>
        </w:rPr>
        <w:tab/>
        <w:t>Segment:</w:t>
      </w:r>
      <w:r>
        <w:rPr>
          <w:b/>
          <w:sz w:val="20"/>
        </w:rPr>
        <w:tab/>
      </w:r>
      <w:r>
        <w:rPr>
          <w:b/>
          <w:sz w:val="40"/>
        </w:rPr>
        <w:t xml:space="preserve">REF </w:t>
      </w:r>
      <w:r>
        <w:rPr>
          <w:b/>
          <w:sz w:val="20"/>
        </w:rPr>
        <w:t>Reference Identification (Premise Type)</w:t>
      </w:r>
    </w:p>
    <w:p w14:paraId="40941DBB"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D455EE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955D6A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D1964C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23B9CB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3F775A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4768DCA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CE60F3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0E1B5C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E083BA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CE49E9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5EBCEB" w14:textId="77777777">
        <w:tblPrEx>
          <w:tblCellMar>
            <w:top w:w="0" w:type="dxa"/>
            <w:left w:w="0" w:type="dxa"/>
            <w:bottom w:w="0" w:type="dxa"/>
            <w:right w:w="0" w:type="dxa"/>
          </w:tblCellMar>
        </w:tblPrEx>
        <w:tc>
          <w:tcPr>
            <w:tcW w:w="1944" w:type="dxa"/>
            <w:tcBorders>
              <w:top w:val="nil"/>
              <w:left w:val="nil"/>
              <w:bottom w:val="nil"/>
              <w:right w:val="nil"/>
            </w:tcBorders>
          </w:tcPr>
          <w:p w14:paraId="39A5513D"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162A5C17"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721BAA68" w14:textId="77777777" w:rsidR="00D4780D" w:rsidRDefault="00D4780D">
            <w:pPr>
              <w:autoSpaceDE w:val="0"/>
              <w:autoSpaceDN w:val="0"/>
              <w:adjustRightInd w:val="0"/>
              <w:ind w:right="144"/>
              <w:rPr>
                <w:sz w:val="20"/>
              </w:rPr>
            </w:pPr>
            <w:r>
              <w:rPr>
                <w:sz w:val="20"/>
              </w:rPr>
              <w:t>Accept Response: Required</w:t>
            </w:r>
          </w:p>
          <w:p w14:paraId="2A653FA2" w14:textId="77777777" w:rsidR="00D4780D" w:rsidRDefault="00D4780D">
            <w:pPr>
              <w:autoSpaceDE w:val="0"/>
              <w:autoSpaceDN w:val="0"/>
              <w:adjustRightInd w:val="0"/>
              <w:ind w:right="144"/>
              <w:rPr>
                <w:sz w:val="20"/>
              </w:rPr>
            </w:pPr>
            <w:r>
              <w:rPr>
                <w:sz w:val="20"/>
              </w:rPr>
              <w:t>Reject Response: Not Used</w:t>
            </w:r>
          </w:p>
          <w:p w14:paraId="0946FA67" w14:textId="77777777" w:rsidR="00D4780D" w:rsidRDefault="00D4780D">
            <w:pPr>
              <w:autoSpaceDE w:val="0"/>
              <w:autoSpaceDN w:val="0"/>
              <w:adjustRightInd w:val="0"/>
              <w:ind w:right="144"/>
              <w:rPr>
                <w:sz w:val="20"/>
              </w:rPr>
            </w:pPr>
          </w:p>
          <w:p w14:paraId="0300FF03" w14:textId="77777777" w:rsidR="00D4780D" w:rsidRDefault="00D4780D">
            <w:pPr>
              <w:autoSpaceDE w:val="0"/>
              <w:autoSpaceDN w:val="0"/>
              <w:adjustRightInd w:val="0"/>
              <w:ind w:right="144"/>
              <w:rPr>
                <w:sz w:val="20"/>
              </w:rPr>
            </w:pPr>
            <w:r>
              <w:rPr>
                <w:sz w:val="20"/>
              </w:rPr>
              <w:t>Only one REF~PTC will be sent per transaction.</w:t>
            </w:r>
          </w:p>
          <w:p w14:paraId="5843D567" w14:textId="77777777" w:rsidR="00D4780D" w:rsidRDefault="00D4780D">
            <w:pPr>
              <w:autoSpaceDE w:val="0"/>
              <w:autoSpaceDN w:val="0"/>
              <w:adjustRightInd w:val="0"/>
              <w:ind w:right="144"/>
            </w:pPr>
          </w:p>
        </w:tc>
      </w:tr>
      <w:tr w:rsidR="00000000" w14:paraId="51566595" w14:textId="77777777">
        <w:tblPrEx>
          <w:tblCellMar>
            <w:top w:w="0" w:type="dxa"/>
            <w:left w:w="0" w:type="dxa"/>
            <w:bottom w:w="0" w:type="dxa"/>
            <w:right w:w="0" w:type="dxa"/>
          </w:tblCellMar>
        </w:tblPrEx>
        <w:tc>
          <w:tcPr>
            <w:tcW w:w="1944" w:type="dxa"/>
            <w:tcBorders>
              <w:top w:val="nil"/>
              <w:left w:val="nil"/>
              <w:bottom w:val="nil"/>
              <w:right w:val="nil"/>
            </w:tcBorders>
          </w:tcPr>
          <w:p w14:paraId="76824E72" w14:textId="77777777" w:rsidR="00D4780D" w:rsidRDefault="00D4780D">
            <w:pPr>
              <w:autoSpaceDE w:val="0"/>
              <w:autoSpaceDN w:val="0"/>
              <w:adjustRightInd w:val="0"/>
              <w:ind w:right="144"/>
            </w:pPr>
          </w:p>
        </w:tc>
        <w:tc>
          <w:tcPr>
            <w:tcW w:w="216" w:type="dxa"/>
            <w:tcBorders>
              <w:top w:val="nil"/>
              <w:left w:val="nil"/>
              <w:bottom w:val="nil"/>
              <w:right w:val="nil"/>
            </w:tcBorders>
          </w:tcPr>
          <w:p w14:paraId="00086BC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5E1B1DE3" w14:textId="77777777" w:rsidR="00D4780D" w:rsidRDefault="00D4780D">
            <w:pPr>
              <w:autoSpaceDE w:val="0"/>
              <w:autoSpaceDN w:val="0"/>
              <w:adjustRightInd w:val="0"/>
              <w:ind w:right="144"/>
            </w:pPr>
            <w:r>
              <w:rPr>
                <w:sz w:val="20"/>
              </w:rPr>
              <w:t>REF~PTC~01</w:t>
            </w:r>
          </w:p>
        </w:tc>
      </w:tr>
    </w:tbl>
    <w:p w14:paraId="7A83DD9E" w14:textId="77777777" w:rsidR="00D4780D" w:rsidRDefault="00D4780D">
      <w:pPr>
        <w:autoSpaceDE w:val="0"/>
        <w:autoSpaceDN w:val="0"/>
        <w:adjustRightInd w:val="0"/>
        <w:rPr>
          <w:sz w:val="20"/>
        </w:rPr>
      </w:pPr>
    </w:p>
    <w:p w14:paraId="2FD9E418" w14:textId="77777777" w:rsidR="00D4780D" w:rsidRDefault="00D4780D">
      <w:pPr>
        <w:autoSpaceDE w:val="0"/>
        <w:autoSpaceDN w:val="0"/>
        <w:adjustRightInd w:val="0"/>
        <w:jc w:val="center"/>
        <w:rPr>
          <w:b/>
          <w:sz w:val="20"/>
        </w:rPr>
      </w:pPr>
      <w:r>
        <w:rPr>
          <w:b/>
          <w:sz w:val="20"/>
        </w:rPr>
        <w:t>Data Element Summary</w:t>
      </w:r>
    </w:p>
    <w:p w14:paraId="5510438F"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BFCB2CB"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A4516B" w14:textId="77777777">
        <w:tblPrEx>
          <w:tblCellMar>
            <w:top w:w="0" w:type="dxa"/>
            <w:left w:w="0" w:type="dxa"/>
            <w:bottom w:w="0" w:type="dxa"/>
            <w:right w:w="0" w:type="dxa"/>
          </w:tblCellMar>
        </w:tblPrEx>
        <w:tc>
          <w:tcPr>
            <w:tcW w:w="1007" w:type="dxa"/>
            <w:tcBorders>
              <w:top w:val="nil"/>
              <w:left w:val="nil"/>
              <w:bottom w:val="nil"/>
              <w:right w:val="nil"/>
            </w:tcBorders>
          </w:tcPr>
          <w:p w14:paraId="5863FA86"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E8ECC5C"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1742AB8F"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3BC4106"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817663D"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54B9EAB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7B6EE717" w14:textId="77777777" w:rsidR="00D4780D" w:rsidRDefault="00D4780D">
            <w:pPr>
              <w:autoSpaceDE w:val="0"/>
              <w:autoSpaceDN w:val="0"/>
              <w:adjustRightInd w:val="0"/>
              <w:ind w:right="144"/>
            </w:pPr>
            <w:r>
              <w:rPr>
                <w:b/>
                <w:sz w:val="20"/>
              </w:rPr>
              <w:t>ID 2/3</w:t>
            </w:r>
          </w:p>
        </w:tc>
      </w:tr>
      <w:tr w:rsidR="00000000" w14:paraId="735370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D45DA7"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81972BC" w14:textId="77777777" w:rsidR="00D4780D" w:rsidRDefault="00D4780D">
            <w:pPr>
              <w:autoSpaceDE w:val="0"/>
              <w:autoSpaceDN w:val="0"/>
              <w:adjustRightInd w:val="0"/>
              <w:ind w:right="144"/>
            </w:pPr>
            <w:r>
              <w:rPr>
                <w:sz w:val="20"/>
              </w:rPr>
              <w:t>Code qualifying the Reference Identification</w:t>
            </w:r>
          </w:p>
        </w:tc>
      </w:tr>
      <w:tr w:rsidR="00000000" w14:paraId="1A861B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0D56D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1CA8F4B" w14:textId="77777777" w:rsidR="00D4780D" w:rsidRDefault="00D4780D">
            <w:pPr>
              <w:autoSpaceDE w:val="0"/>
              <w:autoSpaceDN w:val="0"/>
              <w:adjustRightInd w:val="0"/>
              <w:ind w:right="144"/>
            </w:pPr>
            <w:r>
              <w:rPr>
                <w:sz w:val="20"/>
              </w:rPr>
              <w:t>PTC</w:t>
            </w:r>
          </w:p>
        </w:tc>
        <w:tc>
          <w:tcPr>
            <w:tcW w:w="144" w:type="dxa"/>
            <w:tcBorders>
              <w:top w:val="nil"/>
              <w:left w:val="nil"/>
              <w:bottom w:val="nil"/>
              <w:right w:val="nil"/>
            </w:tcBorders>
          </w:tcPr>
          <w:p w14:paraId="22E7E16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4BEE5E4" w14:textId="77777777" w:rsidR="00D4780D" w:rsidRDefault="00D4780D">
            <w:pPr>
              <w:autoSpaceDE w:val="0"/>
              <w:autoSpaceDN w:val="0"/>
              <w:adjustRightInd w:val="0"/>
              <w:ind w:right="144"/>
            </w:pPr>
            <w:r>
              <w:rPr>
                <w:sz w:val="20"/>
              </w:rPr>
              <w:t>Patent Type</w:t>
            </w:r>
          </w:p>
        </w:tc>
      </w:tr>
      <w:tr w:rsidR="00000000" w14:paraId="75A1892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DA7FEE"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4A6A934B" w14:textId="77777777" w:rsidR="00D4780D" w:rsidRDefault="00D4780D">
            <w:pPr>
              <w:autoSpaceDE w:val="0"/>
              <w:autoSpaceDN w:val="0"/>
              <w:adjustRightInd w:val="0"/>
              <w:ind w:right="144"/>
            </w:pPr>
            <w:r>
              <w:rPr>
                <w:sz w:val="20"/>
              </w:rPr>
              <w:t>Premise Type</w:t>
            </w:r>
          </w:p>
        </w:tc>
      </w:tr>
      <w:tr w:rsidR="00000000" w14:paraId="3681FAA6" w14:textId="77777777">
        <w:tblPrEx>
          <w:tblCellMar>
            <w:top w:w="0" w:type="dxa"/>
            <w:left w:w="0" w:type="dxa"/>
            <w:bottom w:w="0" w:type="dxa"/>
            <w:right w:w="0" w:type="dxa"/>
          </w:tblCellMar>
        </w:tblPrEx>
        <w:tc>
          <w:tcPr>
            <w:tcW w:w="1007" w:type="dxa"/>
            <w:tcBorders>
              <w:top w:val="nil"/>
              <w:left w:val="nil"/>
              <w:bottom w:val="nil"/>
              <w:right w:val="nil"/>
            </w:tcBorders>
          </w:tcPr>
          <w:p w14:paraId="51185086"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CD6021E"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291BFFC8"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2306F0D"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72125EF"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1DB8FDFE"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CF4CDA4" w14:textId="77777777" w:rsidR="00D4780D" w:rsidRDefault="00D4780D">
            <w:pPr>
              <w:autoSpaceDE w:val="0"/>
              <w:autoSpaceDN w:val="0"/>
              <w:adjustRightInd w:val="0"/>
              <w:ind w:right="144"/>
            </w:pPr>
            <w:r>
              <w:rPr>
                <w:b/>
                <w:sz w:val="20"/>
              </w:rPr>
              <w:t>AN 1/30</w:t>
            </w:r>
          </w:p>
        </w:tc>
      </w:tr>
      <w:tr w:rsidR="00000000" w14:paraId="4B67EA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7985A0"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808245D"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25453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999EAE"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C696ACD" w14:textId="77777777" w:rsidR="00D4780D" w:rsidRDefault="00D4780D">
            <w:pPr>
              <w:autoSpaceDE w:val="0"/>
              <w:autoSpaceDN w:val="0"/>
              <w:adjustRightInd w:val="0"/>
              <w:ind w:right="144"/>
            </w:pPr>
            <w:r>
              <w:rPr>
                <w:sz w:val="20"/>
              </w:rPr>
              <w:t>01</w:t>
            </w:r>
          </w:p>
        </w:tc>
        <w:tc>
          <w:tcPr>
            <w:tcW w:w="144" w:type="dxa"/>
            <w:tcBorders>
              <w:top w:val="nil"/>
              <w:left w:val="nil"/>
              <w:bottom w:val="nil"/>
              <w:right w:val="nil"/>
            </w:tcBorders>
          </w:tcPr>
          <w:p w14:paraId="53332266"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BBB7A6B" w14:textId="77777777" w:rsidR="00D4780D" w:rsidRDefault="00D4780D">
            <w:pPr>
              <w:autoSpaceDE w:val="0"/>
              <w:autoSpaceDN w:val="0"/>
              <w:adjustRightInd w:val="0"/>
              <w:ind w:right="144"/>
            </w:pPr>
            <w:r>
              <w:rPr>
                <w:sz w:val="20"/>
              </w:rPr>
              <w:t>Residential</w:t>
            </w:r>
          </w:p>
        </w:tc>
      </w:tr>
      <w:tr w:rsidR="00000000" w14:paraId="1E500F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06075C"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A551D41" w14:textId="77777777" w:rsidR="00D4780D" w:rsidRDefault="00D4780D">
            <w:pPr>
              <w:autoSpaceDE w:val="0"/>
              <w:autoSpaceDN w:val="0"/>
              <w:adjustRightInd w:val="0"/>
              <w:ind w:right="144"/>
            </w:pPr>
            <w:r>
              <w:rPr>
                <w:sz w:val="20"/>
              </w:rPr>
              <w:t>Designates a premise where a customer will reside or an unmetered service located at such a premise (e.g. Outdo</w:t>
            </w:r>
            <w:r>
              <w:rPr>
                <w:sz w:val="20"/>
              </w:rPr>
              <w:t>or Lights) provided it is not a master metered, multi-family facility, or a facility metered as a commercial facility.</w:t>
            </w:r>
          </w:p>
        </w:tc>
      </w:tr>
      <w:tr w:rsidR="00000000" w14:paraId="4EDCD5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6A714E"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E895CE2" w14:textId="77777777" w:rsidR="00D4780D" w:rsidRDefault="00D4780D">
            <w:pPr>
              <w:autoSpaceDE w:val="0"/>
              <w:autoSpaceDN w:val="0"/>
              <w:adjustRightInd w:val="0"/>
              <w:ind w:right="144"/>
            </w:pPr>
            <w:r>
              <w:rPr>
                <w:sz w:val="20"/>
              </w:rPr>
              <w:t>02</w:t>
            </w:r>
          </w:p>
        </w:tc>
        <w:tc>
          <w:tcPr>
            <w:tcW w:w="144" w:type="dxa"/>
            <w:tcBorders>
              <w:top w:val="nil"/>
              <w:left w:val="nil"/>
              <w:bottom w:val="nil"/>
              <w:right w:val="nil"/>
            </w:tcBorders>
          </w:tcPr>
          <w:p w14:paraId="46BD0FA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E0DB4C5" w14:textId="77777777" w:rsidR="00D4780D" w:rsidRDefault="00D4780D">
            <w:pPr>
              <w:autoSpaceDE w:val="0"/>
              <w:autoSpaceDN w:val="0"/>
              <w:adjustRightInd w:val="0"/>
              <w:ind w:right="144"/>
            </w:pPr>
            <w:r>
              <w:rPr>
                <w:sz w:val="20"/>
              </w:rPr>
              <w:t>Small Non-residential</w:t>
            </w:r>
          </w:p>
        </w:tc>
      </w:tr>
      <w:tr w:rsidR="00000000" w14:paraId="767FAE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073E83"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75F5EC85" w14:textId="77777777" w:rsidR="00D4780D" w:rsidRDefault="00D4780D">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000000" w14:paraId="5E7848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5E7AD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29AAA20" w14:textId="77777777" w:rsidR="00D4780D" w:rsidRDefault="00D4780D">
            <w:pPr>
              <w:autoSpaceDE w:val="0"/>
              <w:autoSpaceDN w:val="0"/>
              <w:adjustRightInd w:val="0"/>
              <w:ind w:right="144"/>
            </w:pPr>
            <w:r>
              <w:rPr>
                <w:sz w:val="20"/>
              </w:rPr>
              <w:t>03</w:t>
            </w:r>
          </w:p>
        </w:tc>
        <w:tc>
          <w:tcPr>
            <w:tcW w:w="144" w:type="dxa"/>
            <w:tcBorders>
              <w:top w:val="nil"/>
              <w:left w:val="nil"/>
              <w:bottom w:val="nil"/>
              <w:right w:val="nil"/>
            </w:tcBorders>
          </w:tcPr>
          <w:p w14:paraId="527D4D5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C0BDF0A" w14:textId="77777777" w:rsidR="00D4780D" w:rsidRDefault="00D4780D">
            <w:pPr>
              <w:autoSpaceDE w:val="0"/>
              <w:autoSpaceDN w:val="0"/>
              <w:adjustRightInd w:val="0"/>
              <w:ind w:right="144"/>
            </w:pPr>
            <w:r>
              <w:rPr>
                <w:sz w:val="20"/>
              </w:rPr>
              <w:t>Large Non-residential</w:t>
            </w:r>
          </w:p>
        </w:tc>
      </w:tr>
      <w:tr w:rsidR="00000000" w14:paraId="29E8EB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80E229"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6710C12" w14:textId="77777777" w:rsidR="00D4780D" w:rsidRDefault="00D4780D">
            <w:pPr>
              <w:autoSpaceDE w:val="0"/>
              <w:autoSpaceDN w:val="0"/>
              <w:adjustRightInd w:val="0"/>
              <w:ind w:right="144"/>
            </w:pPr>
            <w:r>
              <w:rPr>
                <w:sz w:val="20"/>
              </w:rPr>
              <w:t>Designates</w:t>
            </w:r>
            <w:r>
              <w:rPr>
                <w:sz w:val="20"/>
              </w:rPr>
              <w:t xml:space="preserve"> a nonresidential premise with peak demand greater than 1 Megawatt (i.e.  Where demand for at least 1 month of the previous 12 months is greater than 1 Megawatt) or an unmetered service located at such a premise.</w:t>
            </w:r>
          </w:p>
        </w:tc>
      </w:tr>
    </w:tbl>
    <w:p w14:paraId="67ABDCF6"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60" w:name="book16"/>
      <w:bookmarkEnd w:id="360"/>
      <w:r>
        <w:rPr>
          <w:b/>
          <w:sz w:val="20"/>
        </w:rPr>
        <w:tab/>
        <w:t>Segment:</w:t>
      </w:r>
      <w:r>
        <w:rPr>
          <w:b/>
          <w:sz w:val="20"/>
        </w:rPr>
        <w:tab/>
      </w:r>
      <w:r>
        <w:rPr>
          <w:b/>
          <w:sz w:val="40"/>
        </w:rPr>
        <w:t xml:space="preserve">REF </w:t>
      </w:r>
      <w:r>
        <w:rPr>
          <w:b/>
          <w:sz w:val="20"/>
        </w:rPr>
        <w:t>Reference Identification (ESI ID)</w:t>
      </w:r>
    </w:p>
    <w:p w14:paraId="4748A501"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8EEF6D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27FBFDE"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9F05880"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48010D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0123ED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7010C2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E3B21E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w:t>
      </w:r>
      <w:r>
        <w:rPr>
          <w:sz w:val="20"/>
        </w:rPr>
        <w:t>4 is present, then the other is required.</w:t>
      </w:r>
    </w:p>
    <w:p w14:paraId="7D90ABE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21FA8F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3A1E2E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7F7677" w14:textId="77777777">
        <w:tblPrEx>
          <w:tblCellMar>
            <w:top w:w="0" w:type="dxa"/>
            <w:left w:w="0" w:type="dxa"/>
            <w:bottom w:w="0" w:type="dxa"/>
            <w:right w:w="0" w:type="dxa"/>
          </w:tblCellMar>
        </w:tblPrEx>
        <w:tc>
          <w:tcPr>
            <w:tcW w:w="1944" w:type="dxa"/>
            <w:tcBorders>
              <w:top w:val="nil"/>
              <w:left w:val="nil"/>
              <w:bottom w:val="nil"/>
              <w:right w:val="nil"/>
            </w:tcBorders>
          </w:tcPr>
          <w:p w14:paraId="7489685D"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5675B271"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7C4B8039" w14:textId="77777777" w:rsidR="00D4780D" w:rsidRDefault="00D4780D">
            <w:pPr>
              <w:autoSpaceDE w:val="0"/>
              <w:autoSpaceDN w:val="0"/>
              <w:adjustRightInd w:val="0"/>
              <w:ind w:right="144"/>
              <w:rPr>
                <w:sz w:val="20"/>
              </w:rPr>
            </w:pPr>
            <w:r>
              <w:rPr>
                <w:sz w:val="20"/>
              </w:rPr>
              <w:t>Required</w:t>
            </w:r>
          </w:p>
          <w:p w14:paraId="77830F7A" w14:textId="77777777" w:rsidR="00D4780D" w:rsidRDefault="00D4780D">
            <w:pPr>
              <w:autoSpaceDE w:val="0"/>
              <w:autoSpaceDN w:val="0"/>
              <w:adjustRightInd w:val="0"/>
              <w:ind w:right="144"/>
              <w:rPr>
                <w:sz w:val="20"/>
              </w:rPr>
            </w:pPr>
          </w:p>
          <w:p w14:paraId="79F5B66D" w14:textId="77777777" w:rsidR="00D4780D" w:rsidRDefault="00D4780D">
            <w:pPr>
              <w:autoSpaceDE w:val="0"/>
              <w:autoSpaceDN w:val="0"/>
              <w:adjustRightInd w:val="0"/>
              <w:ind w:right="144"/>
              <w:rPr>
                <w:sz w:val="20"/>
              </w:rPr>
            </w:pPr>
            <w:r>
              <w:rPr>
                <w:sz w:val="20"/>
              </w:rPr>
              <w:t>Only one REF~Q5 will be sent per transaction.</w:t>
            </w:r>
          </w:p>
          <w:p w14:paraId="62645E38" w14:textId="77777777" w:rsidR="00D4780D" w:rsidRDefault="00D4780D">
            <w:pPr>
              <w:autoSpaceDE w:val="0"/>
              <w:autoSpaceDN w:val="0"/>
              <w:adjustRightInd w:val="0"/>
              <w:ind w:right="144"/>
            </w:pPr>
          </w:p>
        </w:tc>
      </w:tr>
      <w:tr w:rsidR="00000000" w14:paraId="0F51481C" w14:textId="77777777">
        <w:tblPrEx>
          <w:tblCellMar>
            <w:top w:w="0" w:type="dxa"/>
            <w:left w:w="0" w:type="dxa"/>
            <w:bottom w:w="0" w:type="dxa"/>
            <w:right w:w="0" w:type="dxa"/>
          </w:tblCellMar>
        </w:tblPrEx>
        <w:tc>
          <w:tcPr>
            <w:tcW w:w="1944" w:type="dxa"/>
            <w:tcBorders>
              <w:top w:val="nil"/>
              <w:left w:val="nil"/>
              <w:bottom w:val="nil"/>
              <w:right w:val="nil"/>
            </w:tcBorders>
          </w:tcPr>
          <w:p w14:paraId="17F09131" w14:textId="77777777" w:rsidR="00D4780D" w:rsidRDefault="00D4780D">
            <w:pPr>
              <w:autoSpaceDE w:val="0"/>
              <w:autoSpaceDN w:val="0"/>
              <w:adjustRightInd w:val="0"/>
              <w:ind w:right="144"/>
            </w:pPr>
          </w:p>
        </w:tc>
        <w:tc>
          <w:tcPr>
            <w:tcW w:w="216" w:type="dxa"/>
            <w:tcBorders>
              <w:top w:val="nil"/>
              <w:left w:val="nil"/>
              <w:bottom w:val="nil"/>
              <w:right w:val="nil"/>
            </w:tcBorders>
          </w:tcPr>
          <w:p w14:paraId="02FED61A"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056859FF" w14:textId="77777777" w:rsidR="00D4780D" w:rsidRDefault="00D4780D">
            <w:pPr>
              <w:autoSpaceDE w:val="0"/>
              <w:autoSpaceDN w:val="0"/>
              <w:adjustRightInd w:val="0"/>
              <w:ind w:right="144"/>
            </w:pPr>
            <w:r>
              <w:rPr>
                <w:sz w:val="20"/>
              </w:rPr>
              <w:t>REF~Q5~~10111111234567890ABCDEFGHIJKLMNOPQRS</w:t>
            </w:r>
          </w:p>
        </w:tc>
      </w:tr>
    </w:tbl>
    <w:p w14:paraId="3C4814AF" w14:textId="77777777" w:rsidR="00D4780D" w:rsidRDefault="00D4780D">
      <w:pPr>
        <w:autoSpaceDE w:val="0"/>
        <w:autoSpaceDN w:val="0"/>
        <w:adjustRightInd w:val="0"/>
        <w:rPr>
          <w:sz w:val="20"/>
        </w:rPr>
      </w:pPr>
    </w:p>
    <w:p w14:paraId="344E42D9" w14:textId="77777777" w:rsidR="00D4780D" w:rsidRDefault="00D4780D">
      <w:pPr>
        <w:autoSpaceDE w:val="0"/>
        <w:autoSpaceDN w:val="0"/>
        <w:adjustRightInd w:val="0"/>
        <w:jc w:val="center"/>
        <w:rPr>
          <w:b/>
          <w:sz w:val="20"/>
        </w:rPr>
      </w:pPr>
      <w:r>
        <w:rPr>
          <w:b/>
          <w:sz w:val="20"/>
        </w:rPr>
        <w:t>Data Element Summary</w:t>
      </w:r>
    </w:p>
    <w:p w14:paraId="396742B8"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977560C"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36698B" w14:textId="77777777">
        <w:tblPrEx>
          <w:tblCellMar>
            <w:top w:w="0" w:type="dxa"/>
            <w:left w:w="0" w:type="dxa"/>
            <w:bottom w:w="0" w:type="dxa"/>
            <w:right w:w="0" w:type="dxa"/>
          </w:tblCellMar>
        </w:tblPrEx>
        <w:tc>
          <w:tcPr>
            <w:tcW w:w="1007" w:type="dxa"/>
            <w:tcBorders>
              <w:top w:val="nil"/>
              <w:left w:val="nil"/>
              <w:bottom w:val="nil"/>
              <w:right w:val="nil"/>
            </w:tcBorders>
          </w:tcPr>
          <w:p w14:paraId="022CF5F6"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1E48B8D"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07CA6803"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B04DFA7"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504FC16"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2B47998E"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74DAB3F3" w14:textId="77777777" w:rsidR="00D4780D" w:rsidRDefault="00D4780D">
            <w:pPr>
              <w:autoSpaceDE w:val="0"/>
              <w:autoSpaceDN w:val="0"/>
              <w:adjustRightInd w:val="0"/>
              <w:ind w:right="144"/>
            </w:pPr>
            <w:r>
              <w:rPr>
                <w:b/>
                <w:sz w:val="20"/>
              </w:rPr>
              <w:t>ID 2/3</w:t>
            </w:r>
          </w:p>
        </w:tc>
      </w:tr>
      <w:tr w:rsidR="00000000" w14:paraId="55F3BF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7B9B24"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7FB7CEA" w14:textId="77777777" w:rsidR="00D4780D" w:rsidRDefault="00D4780D">
            <w:pPr>
              <w:autoSpaceDE w:val="0"/>
              <w:autoSpaceDN w:val="0"/>
              <w:adjustRightInd w:val="0"/>
              <w:ind w:right="144"/>
            </w:pPr>
            <w:r>
              <w:rPr>
                <w:sz w:val="20"/>
              </w:rPr>
              <w:t>Code qualifying the Reference Identification</w:t>
            </w:r>
          </w:p>
        </w:tc>
      </w:tr>
      <w:tr w:rsidR="00000000" w14:paraId="35D5E9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02943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4FC7B2A" w14:textId="77777777" w:rsidR="00D4780D" w:rsidRDefault="00D4780D">
            <w:pPr>
              <w:autoSpaceDE w:val="0"/>
              <w:autoSpaceDN w:val="0"/>
              <w:adjustRightInd w:val="0"/>
              <w:ind w:right="144"/>
            </w:pPr>
            <w:r>
              <w:rPr>
                <w:sz w:val="20"/>
              </w:rPr>
              <w:t>Q5</w:t>
            </w:r>
          </w:p>
        </w:tc>
        <w:tc>
          <w:tcPr>
            <w:tcW w:w="144" w:type="dxa"/>
            <w:tcBorders>
              <w:top w:val="nil"/>
              <w:left w:val="nil"/>
              <w:bottom w:val="nil"/>
              <w:right w:val="nil"/>
            </w:tcBorders>
          </w:tcPr>
          <w:p w14:paraId="350DBFCB"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B83AECD" w14:textId="77777777" w:rsidR="00D4780D" w:rsidRDefault="00D4780D">
            <w:pPr>
              <w:autoSpaceDE w:val="0"/>
              <w:autoSpaceDN w:val="0"/>
              <w:adjustRightInd w:val="0"/>
              <w:ind w:right="144"/>
            </w:pPr>
            <w:r>
              <w:rPr>
                <w:sz w:val="20"/>
              </w:rPr>
              <w:t>Property Control Number</w:t>
            </w:r>
          </w:p>
        </w:tc>
      </w:tr>
      <w:tr w:rsidR="00000000" w14:paraId="61D188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68FDA5"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58D7973B" w14:textId="77777777" w:rsidR="00D4780D" w:rsidRDefault="00D4780D">
            <w:pPr>
              <w:autoSpaceDE w:val="0"/>
              <w:autoSpaceDN w:val="0"/>
              <w:adjustRightInd w:val="0"/>
              <w:ind w:right="144"/>
            </w:pPr>
            <w:r>
              <w:rPr>
                <w:sz w:val="20"/>
              </w:rPr>
              <w:t>Electric Service Identifier (ESI ID)</w:t>
            </w:r>
          </w:p>
        </w:tc>
      </w:tr>
      <w:tr w:rsidR="00000000" w14:paraId="6E19F626" w14:textId="77777777">
        <w:tblPrEx>
          <w:tblCellMar>
            <w:top w:w="0" w:type="dxa"/>
            <w:left w:w="0" w:type="dxa"/>
            <w:bottom w:w="0" w:type="dxa"/>
            <w:right w:w="0" w:type="dxa"/>
          </w:tblCellMar>
        </w:tblPrEx>
        <w:tc>
          <w:tcPr>
            <w:tcW w:w="1007" w:type="dxa"/>
            <w:tcBorders>
              <w:top w:val="nil"/>
              <w:left w:val="nil"/>
              <w:bottom w:val="nil"/>
              <w:right w:val="nil"/>
            </w:tcBorders>
          </w:tcPr>
          <w:p w14:paraId="3E75314F"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30F18316" w14:textId="77777777" w:rsidR="00D4780D" w:rsidRDefault="00D4780D">
            <w:pPr>
              <w:autoSpaceDE w:val="0"/>
              <w:autoSpaceDN w:val="0"/>
              <w:adjustRightInd w:val="0"/>
              <w:ind w:right="144"/>
              <w:jc w:val="center"/>
            </w:pPr>
            <w:r>
              <w:rPr>
                <w:b/>
                <w:sz w:val="20"/>
              </w:rPr>
              <w:t>REF03</w:t>
            </w:r>
          </w:p>
        </w:tc>
        <w:tc>
          <w:tcPr>
            <w:tcW w:w="892" w:type="dxa"/>
            <w:tcBorders>
              <w:top w:val="nil"/>
              <w:left w:val="nil"/>
              <w:bottom w:val="nil"/>
              <w:right w:val="nil"/>
            </w:tcBorders>
          </w:tcPr>
          <w:p w14:paraId="3C3E9F3C" w14:textId="77777777" w:rsidR="00D4780D" w:rsidRDefault="00D4780D">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96F9C22" w14:textId="77777777" w:rsidR="00D4780D" w:rsidRDefault="00D4780D">
            <w:pPr>
              <w:autoSpaceDE w:val="0"/>
              <w:autoSpaceDN w:val="0"/>
              <w:adjustRightInd w:val="0"/>
              <w:ind w:right="144"/>
            </w:pPr>
            <w:r>
              <w:rPr>
                <w:b/>
                <w:sz w:val="20"/>
              </w:rPr>
              <w:t>Description</w:t>
            </w:r>
          </w:p>
        </w:tc>
        <w:tc>
          <w:tcPr>
            <w:tcW w:w="432" w:type="dxa"/>
            <w:tcBorders>
              <w:top w:val="nil"/>
              <w:left w:val="nil"/>
              <w:bottom w:val="nil"/>
              <w:right w:val="nil"/>
            </w:tcBorders>
          </w:tcPr>
          <w:p w14:paraId="59C5AE4D"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0FBC93AC"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079DCD7" w14:textId="77777777" w:rsidR="00D4780D" w:rsidRDefault="00D4780D">
            <w:pPr>
              <w:autoSpaceDE w:val="0"/>
              <w:autoSpaceDN w:val="0"/>
              <w:adjustRightInd w:val="0"/>
              <w:ind w:right="144"/>
            </w:pPr>
            <w:r>
              <w:rPr>
                <w:b/>
                <w:sz w:val="20"/>
              </w:rPr>
              <w:t>AN 1/80</w:t>
            </w:r>
          </w:p>
        </w:tc>
      </w:tr>
      <w:tr w:rsidR="00000000" w14:paraId="1A8F6C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050C08"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DAB9567" w14:textId="77777777" w:rsidR="00D4780D" w:rsidRDefault="00D4780D">
            <w:pPr>
              <w:autoSpaceDE w:val="0"/>
              <w:autoSpaceDN w:val="0"/>
              <w:adjustRightInd w:val="0"/>
              <w:ind w:right="144"/>
            </w:pPr>
            <w:r>
              <w:rPr>
                <w:sz w:val="20"/>
              </w:rPr>
              <w:t>A free-form description to clarify the related data elements and their content</w:t>
            </w:r>
          </w:p>
        </w:tc>
      </w:tr>
      <w:tr w:rsidR="00000000" w14:paraId="0A9C11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31348C"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79B9A211" w14:textId="77777777" w:rsidR="00D4780D" w:rsidRDefault="00D4780D">
            <w:pPr>
              <w:autoSpaceDE w:val="0"/>
              <w:autoSpaceDN w:val="0"/>
              <w:adjustRightInd w:val="0"/>
              <w:ind w:right="144"/>
              <w:rPr>
                <w:sz w:val="20"/>
              </w:rPr>
            </w:pPr>
            <w:r>
              <w:rPr>
                <w:sz w:val="20"/>
              </w:rPr>
              <w:t>ESI ID</w:t>
            </w:r>
          </w:p>
          <w:p w14:paraId="618B63C1" w14:textId="77777777" w:rsidR="00D4780D" w:rsidRDefault="00D4780D">
            <w:pPr>
              <w:autoSpaceDE w:val="0"/>
              <w:autoSpaceDN w:val="0"/>
              <w:adjustRightInd w:val="0"/>
              <w:ind w:right="144"/>
              <w:rPr>
                <w:sz w:val="20"/>
              </w:rPr>
            </w:pPr>
          </w:p>
          <w:p w14:paraId="3B7ECD70" w14:textId="77777777" w:rsidR="00D4780D" w:rsidRDefault="00D4780D">
            <w:pPr>
              <w:autoSpaceDE w:val="0"/>
              <w:autoSpaceDN w:val="0"/>
              <w:adjustRightInd w:val="0"/>
              <w:ind w:right="144"/>
            </w:pPr>
            <w:r>
              <w:rPr>
                <w:sz w:val="20"/>
              </w:rPr>
              <w:t xml:space="preserve">ESI ID will only contain uppercase letters (A to Z) and digits (0 to 9).  Note that punctuation (spaces, dashes, etc.) and special characters must be excluded. ESI ID </w:t>
            </w:r>
            <w:r>
              <w:rPr>
                <w:sz w:val="20"/>
              </w:rPr>
              <w:t>length must be at least 8 and no more than 36 characters.</w:t>
            </w:r>
          </w:p>
        </w:tc>
      </w:tr>
    </w:tbl>
    <w:p w14:paraId="20660C66"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61" w:name="book17"/>
      <w:bookmarkEnd w:id="361"/>
      <w:r>
        <w:rPr>
          <w:b/>
          <w:sz w:val="20"/>
        </w:rPr>
        <w:tab/>
        <w:t>Segment:</w:t>
      </w:r>
      <w:r>
        <w:rPr>
          <w:b/>
          <w:sz w:val="20"/>
        </w:rPr>
        <w:tab/>
      </w:r>
      <w:r>
        <w:rPr>
          <w:b/>
          <w:sz w:val="40"/>
        </w:rPr>
        <w:t xml:space="preserve">REF </w:t>
      </w:r>
      <w:r>
        <w:rPr>
          <w:b/>
          <w:sz w:val="20"/>
        </w:rPr>
        <w:t>Reference Identification (Membership ID)</w:t>
      </w:r>
    </w:p>
    <w:p w14:paraId="05F678FA"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B8BD31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E2D925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552DE0E"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71D948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4D6F56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7591306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DFAE46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D19A03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B24DC9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02F48B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DC3538" w14:textId="77777777">
        <w:tblPrEx>
          <w:tblCellMar>
            <w:top w:w="0" w:type="dxa"/>
            <w:left w:w="0" w:type="dxa"/>
            <w:bottom w:w="0" w:type="dxa"/>
            <w:right w:w="0" w:type="dxa"/>
          </w:tblCellMar>
        </w:tblPrEx>
        <w:tc>
          <w:tcPr>
            <w:tcW w:w="1944" w:type="dxa"/>
            <w:tcBorders>
              <w:top w:val="nil"/>
              <w:left w:val="nil"/>
              <w:bottom w:val="nil"/>
              <w:right w:val="nil"/>
            </w:tcBorders>
          </w:tcPr>
          <w:p w14:paraId="2105C012"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74A6245D"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24CDFBF9" w14:textId="77777777" w:rsidR="00D4780D" w:rsidRDefault="00D4780D">
            <w:pPr>
              <w:autoSpaceDE w:val="0"/>
              <w:autoSpaceDN w:val="0"/>
              <w:adjustRightInd w:val="0"/>
              <w:ind w:right="144"/>
              <w:rPr>
                <w:sz w:val="20"/>
              </w:rPr>
            </w:pPr>
            <w:r>
              <w:rPr>
                <w:sz w:val="20"/>
              </w:rPr>
              <w:t>Required in MOU/EC market, unless otherwise indicated in Retail Market Guide 8.1. Otherwise, not used. ERCOT does not validate whether or not the segment is required.</w:t>
            </w:r>
          </w:p>
          <w:p w14:paraId="0D48406C" w14:textId="77777777" w:rsidR="00D4780D" w:rsidRDefault="00D4780D">
            <w:pPr>
              <w:autoSpaceDE w:val="0"/>
              <w:autoSpaceDN w:val="0"/>
              <w:adjustRightInd w:val="0"/>
              <w:ind w:right="144"/>
            </w:pPr>
          </w:p>
        </w:tc>
      </w:tr>
      <w:tr w:rsidR="00000000" w14:paraId="63F3AB6D" w14:textId="77777777">
        <w:tblPrEx>
          <w:tblCellMar>
            <w:top w:w="0" w:type="dxa"/>
            <w:left w:w="0" w:type="dxa"/>
            <w:bottom w:w="0" w:type="dxa"/>
            <w:right w:w="0" w:type="dxa"/>
          </w:tblCellMar>
        </w:tblPrEx>
        <w:tc>
          <w:tcPr>
            <w:tcW w:w="1944" w:type="dxa"/>
            <w:tcBorders>
              <w:top w:val="nil"/>
              <w:left w:val="nil"/>
              <w:bottom w:val="nil"/>
              <w:right w:val="nil"/>
            </w:tcBorders>
          </w:tcPr>
          <w:p w14:paraId="45F271D8" w14:textId="77777777" w:rsidR="00D4780D" w:rsidRDefault="00D4780D">
            <w:pPr>
              <w:autoSpaceDE w:val="0"/>
              <w:autoSpaceDN w:val="0"/>
              <w:adjustRightInd w:val="0"/>
              <w:ind w:right="144"/>
            </w:pPr>
          </w:p>
        </w:tc>
        <w:tc>
          <w:tcPr>
            <w:tcW w:w="216" w:type="dxa"/>
            <w:tcBorders>
              <w:top w:val="nil"/>
              <w:left w:val="nil"/>
              <w:bottom w:val="nil"/>
              <w:right w:val="nil"/>
            </w:tcBorders>
          </w:tcPr>
          <w:p w14:paraId="010656C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6B3B7B3C" w14:textId="77777777" w:rsidR="00D4780D" w:rsidRDefault="00D4780D">
            <w:pPr>
              <w:autoSpaceDE w:val="0"/>
              <w:autoSpaceDN w:val="0"/>
              <w:adjustRightInd w:val="0"/>
              <w:ind w:right="144"/>
            </w:pPr>
            <w:r>
              <w:rPr>
                <w:sz w:val="20"/>
              </w:rPr>
              <w:t>REF~1W~~1234567890</w:t>
            </w:r>
          </w:p>
        </w:tc>
      </w:tr>
    </w:tbl>
    <w:p w14:paraId="160458EE" w14:textId="77777777" w:rsidR="00D4780D" w:rsidRDefault="00D4780D">
      <w:pPr>
        <w:autoSpaceDE w:val="0"/>
        <w:autoSpaceDN w:val="0"/>
        <w:adjustRightInd w:val="0"/>
        <w:rPr>
          <w:sz w:val="20"/>
        </w:rPr>
      </w:pPr>
    </w:p>
    <w:p w14:paraId="3FD45E41" w14:textId="77777777" w:rsidR="00D4780D" w:rsidRDefault="00D4780D">
      <w:pPr>
        <w:autoSpaceDE w:val="0"/>
        <w:autoSpaceDN w:val="0"/>
        <w:adjustRightInd w:val="0"/>
        <w:jc w:val="center"/>
        <w:rPr>
          <w:b/>
          <w:sz w:val="20"/>
        </w:rPr>
      </w:pPr>
      <w:r>
        <w:rPr>
          <w:b/>
          <w:sz w:val="20"/>
        </w:rPr>
        <w:t>Data Element Summary</w:t>
      </w:r>
    </w:p>
    <w:p w14:paraId="5130BB81"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596202D"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EDD77C5" w14:textId="77777777">
        <w:tblPrEx>
          <w:tblCellMar>
            <w:top w:w="0" w:type="dxa"/>
            <w:left w:w="0" w:type="dxa"/>
            <w:bottom w:w="0" w:type="dxa"/>
            <w:right w:w="0" w:type="dxa"/>
          </w:tblCellMar>
        </w:tblPrEx>
        <w:tc>
          <w:tcPr>
            <w:tcW w:w="1007" w:type="dxa"/>
            <w:tcBorders>
              <w:top w:val="nil"/>
              <w:left w:val="nil"/>
              <w:bottom w:val="nil"/>
              <w:right w:val="nil"/>
            </w:tcBorders>
          </w:tcPr>
          <w:p w14:paraId="7B5D2FCB"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0FF6998"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2182C6F6"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1177D92"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D391856"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2679454"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AB22260" w14:textId="77777777" w:rsidR="00D4780D" w:rsidRDefault="00D4780D">
            <w:pPr>
              <w:autoSpaceDE w:val="0"/>
              <w:autoSpaceDN w:val="0"/>
              <w:adjustRightInd w:val="0"/>
              <w:ind w:right="144"/>
            </w:pPr>
            <w:r>
              <w:rPr>
                <w:b/>
                <w:sz w:val="20"/>
              </w:rPr>
              <w:t>ID 2/3</w:t>
            </w:r>
          </w:p>
        </w:tc>
      </w:tr>
      <w:tr w:rsidR="00000000" w14:paraId="28F7C1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489190"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80528B6" w14:textId="77777777" w:rsidR="00D4780D" w:rsidRDefault="00D4780D">
            <w:pPr>
              <w:autoSpaceDE w:val="0"/>
              <w:autoSpaceDN w:val="0"/>
              <w:adjustRightInd w:val="0"/>
              <w:ind w:right="144"/>
            </w:pPr>
            <w:r>
              <w:rPr>
                <w:sz w:val="20"/>
              </w:rPr>
              <w:t>Code qualifying the Reference Identification</w:t>
            </w:r>
          </w:p>
        </w:tc>
      </w:tr>
      <w:tr w:rsidR="00000000" w14:paraId="2F513B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C487B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596F010" w14:textId="77777777" w:rsidR="00D4780D" w:rsidRDefault="00D4780D">
            <w:pPr>
              <w:autoSpaceDE w:val="0"/>
              <w:autoSpaceDN w:val="0"/>
              <w:adjustRightInd w:val="0"/>
              <w:ind w:right="144"/>
            </w:pPr>
            <w:r>
              <w:rPr>
                <w:sz w:val="20"/>
              </w:rPr>
              <w:t>1W</w:t>
            </w:r>
          </w:p>
        </w:tc>
        <w:tc>
          <w:tcPr>
            <w:tcW w:w="144" w:type="dxa"/>
            <w:tcBorders>
              <w:top w:val="nil"/>
              <w:left w:val="nil"/>
              <w:bottom w:val="nil"/>
              <w:right w:val="nil"/>
            </w:tcBorders>
          </w:tcPr>
          <w:p w14:paraId="6A84705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5D60A2C" w14:textId="77777777" w:rsidR="00D4780D" w:rsidRDefault="00D4780D">
            <w:pPr>
              <w:autoSpaceDE w:val="0"/>
              <w:autoSpaceDN w:val="0"/>
              <w:adjustRightInd w:val="0"/>
              <w:ind w:right="144"/>
            </w:pPr>
            <w:r>
              <w:rPr>
                <w:sz w:val="20"/>
              </w:rPr>
              <w:t>Membership Identification Number</w:t>
            </w:r>
          </w:p>
        </w:tc>
      </w:tr>
      <w:tr w:rsidR="00000000" w14:paraId="6E9D24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51B3D6"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B6CF91A" w14:textId="77777777" w:rsidR="00D4780D" w:rsidRDefault="00D4780D">
            <w:pPr>
              <w:autoSpaceDE w:val="0"/>
              <w:autoSpaceDN w:val="0"/>
              <w:adjustRightInd w:val="0"/>
              <w:ind w:right="144"/>
            </w:pPr>
            <w:r>
              <w:rPr>
                <w:sz w:val="20"/>
              </w:rPr>
              <w:t>Membership Number or ID</w:t>
            </w:r>
          </w:p>
        </w:tc>
      </w:tr>
      <w:tr w:rsidR="00000000" w14:paraId="2B32BCCB" w14:textId="77777777">
        <w:tblPrEx>
          <w:tblCellMar>
            <w:top w:w="0" w:type="dxa"/>
            <w:left w:w="0" w:type="dxa"/>
            <w:bottom w:w="0" w:type="dxa"/>
            <w:right w:w="0" w:type="dxa"/>
          </w:tblCellMar>
        </w:tblPrEx>
        <w:tc>
          <w:tcPr>
            <w:tcW w:w="1007" w:type="dxa"/>
            <w:tcBorders>
              <w:top w:val="nil"/>
              <w:left w:val="nil"/>
              <w:bottom w:val="nil"/>
              <w:right w:val="nil"/>
            </w:tcBorders>
          </w:tcPr>
          <w:p w14:paraId="1D90015A"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3890A227" w14:textId="77777777" w:rsidR="00D4780D" w:rsidRDefault="00D4780D">
            <w:pPr>
              <w:autoSpaceDE w:val="0"/>
              <w:autoSpaceDN w:val="0"/>
              <w:adjustRightInd w:val="0"/>
              <w:ind w:right="144"/>
              <w:jc w:val="center"/>
            </w:pPr>
            <w:r>
              <w:rPr>
                <w:b/>
                <w:sz w:val="20"/>
              </w:rPr>
              <w:t>REF03</w:t>
            </w:r>
          </w:p>
        </w:tc>
        <w:tc>
          <w:tcPr>
            <w:tcW w:w="892" w:type="dxa"/>
            <w:tcBorders>
              <w:top w:val="nil"/>
              <w:left w:val="nil"/>
              <w:bottom w:val="nil"/>
              <w:right w:val="nil"/>
            </w:tcBorders>
          </w:tcPr>
          <w:p w14:paraId="1FA97E73" w14:textId="77777777" w:rsidR="00D4780D" w:rsidRDefault="00D4780D">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464B1CE" w14:textId="77777777" w:rsidR="00D4780D" w:rsidRDefault="00D4780D">
            <w:pPr>
              <w:autoSpaceDE w:val="0"/>
              <w:autoSpaceDN w:val="0"/>
              <w:adjustRightInd w:val="0"/>
              <w:ind w:right="144"/>
            </w:pPr>
            <w:r>
              <w:rPr>
                <w:b/>
                <w:sz w:val="20"/>
              </w:rPr>
              <w:t>Description</w:t>
            </w:r>
          </w:p>
        </w:tc>
        <w:tc>
          <w:tcPr>
            <w:tcW w:w="432" w:type="dxa"/>
            <w:tcBorders>
              <w:top w:val="nil"/>
              <w:left w:val="nil"/>
              <w:bottom w:val="nil"/>
              <w:right w:val="nil"/>
            </w:tcBorders>
          </w:tcPr>
          <w:p w14:paraId="6606163B"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128FD2F1"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29C248B" w14:textId="77777777" w:rsidR="00D4780D" w:rsidRDefault="00D4780D">
            <w:pPr>
              <w:autoSpaceDE w:val="0"/>
              <w:autoSpaceDN w:val="0"/>
              <w:adjustRightInd w:val="0"/>
              <w:ind w:right="144"/>
            </w:pPr>
            <w:r>
              <w:rPr>
                <w:b/>
                <w:sz w:val="20"/>
              </w:rPr>
              <w:t>AN 1/80</w:t>
            </w:r>
          </w:p>
        </w:tc>
      </w:tr>
      <w:tr w:rsidR="00000000" w14:paraId="16D108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81787C"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5F8047E" w14:textId="77777777" w:rsidR="00D4780D" w:rsidRDefault="00D4780D">
            <w:pPr>
              <w:autoSpaceDE w:val="0"/>
              <w:autoSpaceDN w:val="0"/>
              <w:adjustRightInd w:val="0"/>
              <w:ind w:right="144"/>
            </w:pPr>
            <w:r>
              <w:rPr>
                <w:sz w:val="20"/>
              </w:rPr>
              <w:t>A free-form description to clarify the related data elements and their content</w:t>
            </w:r>
          </w:p>
        </w:tc>
      </w:tr>
      <w:tr w:rsidR="00000000" w14:paraId="0C5C57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374F9A"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20F5AF8C" w14:textId="77777777" w:rsidR="00D4780D" w:rsidRDefault="00D4780D">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w:t>
            </w:r>
            <w:r>
              <w:rPr>
                <w:sz w:val="20"/>
              </w:rPr>
              <w:t>U/EC service territory, unless otherwise indicated in Retail Market Guide 8.1.</w:t>
            </w:r>
          </w:p>
        </w:tc>
      </w:tr>
    </w:tbl>
    <w:p w14:paraId="4D8AAC26"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62" w:name="book18"/>
      <w:bookmarkEnd w:id="362"/>
      <w:r>
        <w:rPr>
          <w:b/>
          <w:sz w:val="20"/>
        </w:rPr>
        <w:tab/>
        <w:t>Segment:</w:t>
      </w:r>
      <w:r>
        <w:rPr>
          <w:b/>
          <w:sz w:val="20"/>
        </w:rPr>
        <w:tab/>
      </w:r>
      <w:r>
        <w:rPr>
          <w:b/>
          <w:sz w:val="40"/>
        </w:rPr>
        <w:t xml:space="preserve">REF </w:t>
      </w:r>
      <w:r>
        <w:rPr>
          <w:b/>
          <w:sz w:val="20"/>
        </w:rPr>
        <w:t>Reference Identification (Station ID)</w:t>
      </w:r>
    </w:p>
    <w:p w14:paraId="5BFB1F78"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BF32D7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B24E7A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D7EA4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34476BF"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48C510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760C887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9DC867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C203F0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C1FC72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A287065"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55FB26" w14:textId="77777777">
        <w:tblPrEx>
          <w:tblCellMar>
            <w:top w:w="0" w:type="dxa"/>
            <w:left w:w="0" w:type="dxa"/>
            <w:bottom w:w="0" w:type="dxa"/>
            <w:right w:w="0" w:type="dxa"/>
          </w:tblCellMar>
        </w:tblPrEx>
        <w:tc>
          <w:tcPr>
            <w:tcW w:w="1944" w:type="dxa"/>
            <w:tcBorders>
              <w:top w:val="nil"/>
              <w:left w:val="nil"/>
              <w:bottom w:val="nil"/>
              <w:right w:val="nil"/>
            </w:tcBorders>
          </w:tcPr>
          <w:p w14:paraId="2C6CC050"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631A8CEF"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0C9D9ECB" w14:textId="77777777" w:rsidR="00D4780D" w:rsidRDefault="00D4780D">
            <w:pPr>
              <w:autoSpaceDE w:val="0"/>
              <w:autoSpaceDN w:val="0"/>
              <w:adjustRightInd w:val="0"/>
              <w:ind w:right="144"/>
              <w:rPr>
                <w:sz w:val="20"/>
              </w:rPr>
            </w:pPr>
            <w:r>
              <w:rPr>
                <w:sz w:val="20"/>
              </w:rPr>
              <w:t>The value shall correspond to an ERCOT-defined Station ID that is published on the ERCOT website.</w:t>
            </w:r>
          </w:p>
          <w:p w14:paraId="15E18FCA" w14:textId="77777777" w:rsidR="00D4780D" w:rsidRDefault="00D4780D">
            <w:pPr>
              <w:autoSpaceDE w:val="0"/>
              <w:autoSpaceDN w:val="0"/>
              <w:adjustRightInd w:val="0"/>
              <w:ind w:right="144"/>
            </w:pPr>
          </w:p>
        </w:tc>
      </w:tr>
      <w:tr w:rsidR="00000000" w14:paraId="5CEAE87C" w14:textId="77777777">
        <w:tblPrEx>
          <w:tblCellMar>
            <w:top w:w="0" w:type="dxa"/>
            <w:left w:w="0" w:type="dxa"/>
            <w:bottom w:w="0" w:type="dxa"/>
            <w:right w:w="0" w:type="dxa"/>
          </w:tblCellMar>
        </w:tblPrEx>
        <w:tc>
          <w:tcPr>
            <w:tcW w:w="1944" w:type="dxa"/>
            <w:tcBorders>
              <w:top w:val="nil"/>
              <w:left w:val="nil"/>
              <w:bottom w:val="nil"/>
              <w:right w:val="nil"/>
            </w:tcBorders>
          </w:tcPr>
          <w:p w14:paraId="42908E36" w14:textId="77777777" w:rsidR="00D4780D" w:rsidRDefault="00D4780D">
            <w:pPr>
              <w:autoSpaceDE w:val="0"/>
              <w:autoSpaceDN w:val="0"/>
              <w:adjustRightInd w:val="0"/>
              <w:ind w:right="144"/>
            </w:pPr>
          </w:p>
        </w:tc>
        <w:tc>
          <w:tcPr>
            <w:tcW w:w="216" w:type="dxa"/>
            <w:tcBorders>
              <w:top w:val="nil"/>
              <w:left w:val="nil"/>
              <w:bottom w:val="nil"/>
              <w:right w:val="nil"/>
            </w:tcBorders>
          </w:tcPr>
          <w:p w14:paraId="3EAC8A4E"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C42A042" w14:textId="77777777" w:rsidR="00D4780D" w:rsidRDefault="00D4780D">
            <w:pPr>
              <w:autoSpaceDE w:val="0"/>
              <w:autoSpaceDN w:val="0"/>
              <w:adjustRightInd w:val="0"/>
              <w:ind w:right="144"/>
              <w:rPr>
                <w:sz w:val="20"/>
              </w:rPr>
            </w:pPr>
            <w:r>
              <w:rPr>
                <w:sz w:val="20"/>
              </w:rPr>
              <w:t>Accept Response: Required</w:t>
            </w:r>
          </w:p>
          <w:p w14:paraId="230B0096" w14:textId="77777777" w:rsidR="00D4780D" w:rsidRDefault="00D4780D">
            <w:pPr>
              <w:autoSpaceDE w:val="0"/>
              <w:autoSpaceDN w:val="0"/>
              <w:adjustRightInd w:val="0"/>
              <w:ind w:right="144"/>
              <w:rPr>
                <w:sz w:val="20"/>
              </w:rPr>
            </w:pPr>
            <w:r>
              <w:rPr>
                <w:sz w:val="20"/>
              </w:rPr>
              <w:t>Reject Response: Not Used</w:t>
            </w:r>
          </w:p>
          <w:p w14:paraId="782230AA" w14:textId="77777777" w:rsidR="00D4780D" w:rsidRDefault="00D4780D">
            <w:pPr>
              <w:autoSpaceDE w:val="0"/>
              <w:autoSpaceDN w:val="0"/>
              <w:adjustRightInd w:val="0"/>
              <w:ind w:right="144"/>
              <w:rPr>
                <w:sz w:val="20"/>
              </w:rPr>
            </w:pPr>
          </w:p>
          <w:p w14:paraId="52B1D01C" w14:textId="77777777" w:rsidR="00D4780D" w:rsidRDefault="00D4780D">
            <w:pPr>
              <w:autoSpaceDE w:val="0"/>
              <w:autoSpaceDN w:val="0"/>
              <w:adjustRightInd w:val="0"/>
              <w:ind w:right="144"/>
              <w:rPr>
                <w:sz w:val="20"/>
              </w:rPr>
            </w:pPr>
            <w:r>
              <w:rPr>
                <w:sz w:val="20"/>
              </w:rPr>
              <w:t>Only one REF~SPL will be sent per transaction.</w:t>
            </w:r>
          </w:p>
          <w:p w14:paraId="0A89A0CF" w14:textId="77777777" w:rsidR="00D4780D" w:rsidRDefault="00D4780D">
            <w:pPr>
              <w:autoSpaceDE w:val="0"/>
              <w:autoSpaceDN w:val="0"/>
              <w:adjustRightInd w:val="0"/>
              <w:ind w:right="144"/>
            </w:pPr>
          </w:p>
        </w:tc>
      </w:tr>
      <w:tr w:rsidR="00000000" w14:paraId="13EE51CC" w14:textId="77777777">
        <w:tblPrEx>
          <w:tblCellMar>
            <w:top w:w="0" w:type="dxa"/>
            <w:left w:w="0" w:type="dxa"/>
            <w:bottom w:w="0" w:type="dxa"/>
            <w:right w:w="0" w:type="dxa"/>
          </w:tblCellMar>
        </w:tblPrEx>
        <w:tc>
          <w:tcPr>
            <w:tcW w:w="1944" w:type="dxa"/>
            <w:tcBorders>
              <w:top w:val="nil"/>
              <w:left w:val="nil"/>
              <w:bottom w:val="nil"/>
              <w:right w:val="nil"/>
            </w:tcBorders>
          </w:tcPr>
          <w:p w14:paraId="3AE5BB3B" w14:textId="77777777" w:rsidR="00D4780D" w:rsidRDefault="00D4780D">
            <w:pPr>
              <w:autoSpaceDE w:val="0"/>
              <w:autoSpaceDN w:val="0"/>
              <w:adjustRightInd w:val="0"/>
              <w:ind w:right="144"/>
            </w:pPr>
          </w:p>
        </w:tc>
        <w:tc>
          <w:tcPr>
            <w:tcW w:w="216" w:type="dxa"/>
            <w:tcBorders>
              <w:top w:val="nil"/>
              <w:left w:val="nil"/>
              <w:bottom w:val="nil"/>
              <w:right w:val="nil"/>
            </w:tcBorders>
          </w:tcPr>
          <w:p w14:paraId="1A4CACA3"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0A87B9C4" w14:textId="77777777" w:rsidR="00D4780D" w:rsidRDefault="00D4780D">
            <w:pPr>
              <w:autoSpaceDE w:val="0"/>
              <w:autoSpaceDN w:val="0"/>
              <w:adjustRightInd w:val="0"/>
              <w:ind w:right="144"/>
            </w:pPr>
            <w:r>
              <w:rPr>
                <w:sz w:val="20"/>
              </w:rPr>
              <w:t>REF~SPL~~ WEST</w:t>
            </w:r>
          </w:p>
        </w:tc>
      </w:tr>
    </w:tbl>
    <w:p w14:paraId="38C4BE6D" w14:textId="77777777" w:rsidR="00D4780D" w:rsidRDefault="00D4780D">
      <w:pPr>
        <w:autoSpaceDE w:val="0"/>
        <w:autoSpaceDN w:val="0"/>
        <w:adjustRightInd w:val="0"/>
        <w:rPr>
          <w:sz w:val="20"/>
        </w:rPr>
      </w:pPr>
    </w:p>
    <w:p w14:paraId="6ECA21BA" w14:textId="77777777" w:rsidR="00D4780D" w:rsidRDefault="00D4780D">
      <w:pPr>
        <w:autoSpaceDE w:val="0"/>
        <w:autoSpaceDN w:val="0"/>
        <w:adjustRightInd w:val="0"/>
        <w:jc w:val="center"/>
        <w:rPr>
          <w:b/>
          <w:sz w:val="20"/>
        </w:rPr>
      </w:pPr>
      <w:r>
        <w:rPr>
          <w:b/>
          <w:sz w:val="20"/>
        </w:rPr>
        <w:t>Data Element Summary</w:t>
      </w:r>
    </w:p>
    <w:p w14:paraId="5B7CDD5F"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04568A4"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68FAF5" w14:textId="77777777">
        <w:tblPrEx>
          <w:tblCellMar>
            <w:top w:w="0" w:type="dxa"/>
            <w:left w:w="0" w:type="dxa"/>
            <w:bottom w:w="0" w:type="dxa"/>
            <w:right w:w="0" w:type="dxa"/>
          </w:tblCellMar>
        </w:tblPrEx>
        <w:tc>
          <w:tcPr>
            <w:tcW w:w="1007" w:type="dxa"/>
            <w:tcBorders>
              <w:top w:val="nil"/>
              <w:left w:val="nil"/>
              <w:bottom w:val="nil"/>
              <w:right w:val="nil"/>
            </w:tcBorders>
          </w:tcPr>
          <w:p w14:paraId="61CC4154"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3F326FA"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522B4180"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07CAEEE"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A4FBBBA"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FE18B30"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AA58842" w14:textId="77777777" w:rsidR="00D4780D" w:rsidRDefault="00D4780D">
            <w:pPr>
              <w:autoSpaceDE w:val="0"/>
              <w:autoSpaceDN w:val="0"/>
              <w:adjustRightInd w:val="0"/>
              <w:ind w:right="144"/>
            </w:pPr>
            <w:r>
              <w:rPr>
                <w:b/>
                <w:sz w:val="20"/>
              </w:rPr>
              <w:t>ID 2/3</w:t>
            </w:r>
          </w:p>
        </w:tc>
      </w:tr>
      <w:tr w:rsidR="00000000" w14:paraId="5D860C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705E92"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2E8F184" w14:textId="77777777" w:rsidR="00D4780D" w:rsidRDefault="00D4780D">
            <w:pPr>
              <w:autoSpaceDE w:val="0"/>
              <w:autoSpaceDN w:val="0"/>
              <w:adjustRightInd w:val="0"/>
              <w:ind w:right="144"/>
            </w:pPr>
            <w:r>
              <w:rPr>
                <w:sz w:val="20"/>
              </w:rPr>
              <w:t>Code qualifying the Reference Identification</w:t>
            </w:r>
          </w:p>
        </w:tc>
      </w:tr>
      <w:tr w:rsidR="00000000" w14:paraId="04B844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A20E4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609F502" w14:textId="77777777" w:rsidR="00D4780D" w:rsidRDefault="00D4780D">
            <w:pPr>
              <w:autoSpaceDE w:val="0"/>
              <w:autoSpaceDN w:val="0"/>
              <w:adjustRightInd w:val="0"/>
              <w:ind w:right="144"/>
            </w:pPr>
            <w:r>
              <w:rPr>
                <w:sz w:val="20"/>
              </w:rPr>
              <w:t>SPL</w:t>
            </w:r>
          </w:p>
        </w:tc>
        <w:tc>
          <w:tcPr>
            <w:tcW w:w="144" w:type="dxa"/>
            <w:tcBorders>
              <w:top w:val="nil"/>
              <w:left w:val="nil"/>
              <w:bottom w:val="nil"/>
              <w:right w:val="nil"/>
            </w:tcBorders>
          </w:tcPr>
          <w:p w14:paraId="37093175"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6BB2646" w14:textId="77777777" w:rsidR="00D4780D" w:rsidRDefault="00D4780D">
            <w:pPr>
              <w:autoSpaceDE w:val="0"/>
              <w:autoSpaceDN w:val="0"/>
              <w:adjustRightInd w:val="0"/>
              <w:ind w:right="144"/>
            </w:pPr>
            <w:r>
              <w:rPr>
                <w:sz w:val="20"/>
              </w:rPr>
              <w:t>Standard Point Location Code (SPLC)</w:t>
            </w:r>
          </w:p>
        </w:tc>
      </w:tr>
      <w:tr w:rsidR="00000000" w14:paraId="0272FB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20A446"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7B4ADFA7" w14:textId="77777777" w:rsidR="00D4780D" w:rsidRDefault="00D4780D">
            <w:pPr>
              <w:autoSpaceDE w:val="0"/>
              <w:autoSpaceDN w:val="0"/>
              <w:adjustRightInd w:val="0"/>
              <w:ind w:right="144"/>
            </w:pPr>
            <w:r>
              <w:rPr>
                <w:sz w:val="20"/>
              </w:rPr>
              <w:t>Substation at which the TDS</w:t>
            </w:r>
            <w:r>
              <w:rPr>
                <w:sz w:val="20"/>
              </w:rPr>
              <w:t>P's distribution system is connected to the transmission grid for the Service Delivery Point (SDP). The value shall correspond to an ERCOT-defined Station ID that is published on the ERCOT website.</w:t>
            </w:r>
          </w:p>
        </w:tc>
      </w:tr>
      <w:tr w:rsidR="00000000" w14:paraId="31B848E1" w14:textId="77777777">
        <w:tblPrEx>
          <w:tblCellMar>
            <w:top w:w="0" w:type="dxa"/>
            <w:left w:w="0" w:type="dxa"/>
            <w:bottom w:w="0" w:type="dxa"/>
            <w:right w:w="0" w:type="dxa"/>
          </w:tblCellMar>
        </w:tblPrEx>
        <w:tc>
          <w:tcPr>
            <w:tcW w:w="1007" w:type="dxa"/>
            <w:tcBorders>
              <w:top w:val="nil"/>
              <w:left w:val="nil"/>
              <w:bottom w:val="nil"/>
              <w:right w:val="nil"/>
            </w:tcBorders>
          </w:tcPr>
          <w:p w14:paraId="10321A13"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D1F0C64" w14:textId="77777777" w:rsidR="00D4780D" w:rsidRDefault="00D4780D">
            <w:pPr>
              <w:autoSpaceDE w:val="0"/>
              <w:autoSpaceDN w:val="0"/>
              <w:adjustRightInd w:val="0"/>
              <w:ind w:right="144"/>
              <w:jc w:val="center"/>
            </w:pPr>
            <w:r>
              <w:rPr>
                <w:b/>
                <w:sz w:val="20"/>
              </w:rPr>
              <w:t>REF03</w:t>
            </w:r>
          </w:p>
        </w:tc>
        <w:tc>
          <w:tcPr>
            <w:tcW w:w="892" w:type="dxa"/>
            <w:tcBorders>
              <w:top w:val="nil"/>
              <w:left w:val="nil"/>
              <w:bottom w:val="nil"/>
              <w:right w:val="nil"/>
            </w:tcBorders>
          </w:tcPr>
          <w:p w14:paraId="5B2B3FBA" w14:textId="77777777" w:rsidR="00D4780D" w:rsidRDefault="00D4780D">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538B5E3" w14:textId="77777777" w:rsidR="00D4780D" w:rsidRDefault="00D4780D">
            <w:pPr>
              <w:autoSpaceDE w:val="0"/>
              <w:autoSpaceDN w:val="0"/>
              <w:adjustRightInd w:val="0"/>
              <w:ind w:right="144"/>
            </w:pPr>
            <w:r>
              <w:rPr>
                <w:b/>
                <w:sz w:val="20"/>
              </w:rPr>
              <w:t>Description</w:t>
            </w:r>
          </w:p>
        </w:tc>
        <w:tc>
          <w:tcPr>
            <w:tcW w:w="432" w:type="dxa"/>
            <w:tcBorders>
              <w:top w:val="nil"/>
              <w:left w:val="nil"/>
              <w:bottom w:val="nil"/>
              <w:right w:val="nil"/>
            </w:tcBorders>
          </w:tcPr>
          <w:p w14:paraId="0BA68DD9"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0F9C8325"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25FD698" w14:textId="77777777" w:rsidR="00D4780D" w:rsidRDefault="00D4780D">
            <w:pPr>
              <w:autoSpaceDE w:val="0"/>
              <w:autoSpaceDN w:val="0"/>
              <w:adjustRightInd w:val="0"/>
              <w:ind w:right="144"/>
            </w:pPr>
            <w:r>
              <w:rPr>
                <w:b/>
                <w:sz w:val="20"/>
              </w:rPr>
              <w:t>AN 1/80</w:t>
            </w:r>
          </w:p>
        </w:tc>
      </w:tr>
      <w:tr w:rsidR="00000000" w14:paraId="199D8B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D0BA68"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38BEA05" w14:textId="77777777" w:rsidR="00D4780D" w:rsidRDefault="00D4780D">
            <w:pPr>
              <w:autoSpaceDE w:val="0"/>
              <w:autoSpaceDN w:val="0"/>
              <w:adjustRightInd w:val="0"/>
              <w:ind w:right="144"/>
            </w:pPr>
            <w:r>
              <w:rPr>
                <w:sz w:val="20"/>
              </w:rPr>
              <w:t>A free-form description to clarify the related data elements and their content</w:t>
            </w:r>
          </w:p>
        </w:tc>
      </w:tr>
      <w:tr w:rsidR="00000000" w14:paraId="4DBF99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F0EA28"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7453CBD5" w14:textId="77777777" w:rsidR="00D4780D" w:rsidRDefault="00D4780D">
            <w:pPr>
              <w:autoSpaceDE w:val="0"/>
              <w:autoSpaceDN w:val="0"/>
              <w:adjustRightInd w:val="0"/>
              <w:ind w:right="144"/>
            </w:pPr>
            <w:r>
              <w:rPr>
                <w:sz w:val="20"/>
              </w:rPr>
              <w:t>Station ID</w:t>
            </w:r>
          </w:p>
        </w:tc>
      </w:tr>
    </w:tbl>
    <w:p w14:paraId="4A67E5AD"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63" w:name="book19"/>
      <w:bookmarkEnd w:id="363"/>
      <w:r>
        <w:rPr>
          <w:b/>
          <w:sz w:val="20"/>
        </w:rPr>
        <w:tab/>
        <w:t>Segment:</w:t>
      </w:r>
      <w:r>
        <w:rPr>
          <w:b/>
          <w:sz w:val="20"/>
        </w:rPr>
        <w:tab/>
      </w:r>
      <w:r>
        <w:rPr>
          <w:b/>
          <w:sz w:val="40"/>
        </w:rPr>
        <w:t xml:space="preserve">REF </w:t>
      </w:r>
      <w:r>
        <w:rPr>
          <w:b/>
          <w:sz w:val="20"/>
        </w:rPr>
        <w:t>Reference Identification (Special Needs Indicator)</w:t>
      </w:r>
    </w:p>
    <w:p w14:paraId="0EE2F01F"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32299A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16E2F1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B11ED90"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9D35D1E"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CA81D6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87C68D5"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7CE959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B4E608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w:t>
      </w:r>
      <w:r>
        <w:rPr>
          <w:sz w:val="20"/>
        </w:rPr>
        <w:t>ed.</w:t>
      </w:r>
    </w:p>
    <w:p w14:paraId="28DA199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214D46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354EF8" w14:textId="77777777">
        <w:tblPrEx>
          <w:tblCellMar>
            <w:top w:w="0" w:type="dxa"/>
            <w:left w:w="0" w:type="dxa"/>
            <w:bottom w:w="0" w:type="dxa"/>
            <w:right w:w="0" w:type="dxa"/>
          </w:tblCellMar>
        </w:tblPrEx>
        <w:tc>
          <w:tcPr>
            <w:tcW w:w="1944" w:type="dxa"/>
            <w:tcBorders>
              <w:top w:val="nil"/>
              <w:left w:val="nil"/>
              <w:bottom w:val="nil"/>
              <w:right w:val="nil"/>
            </w:tcBorders>
          </w:tcPr>
          <w:p w14:paraId="04255AC0"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2817175F"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18E86404" w14:textId="77777777" w:rsidR="00D4780D" w:rsidRDefault="00D4780D">
            <w:pPr>
              <w:autoSpaceDE w:val="0"/>
              <w:autoSpaceDN w:val="0"/>
              <w:adjustRightInd w:val="0"/>
              <w:ind w:right="144"/>
              <w:rPr>
                <w:sz w:val="20"/>
              </w:rPr>
            </w:pPr>
            <w:r>
              <w:rPr>
                <w:sz w:val="20"/>
              </w:rPr>
              <w:t>Accept Response: Required</w:t>
            </w:r>
          </w:p>
          <w:p w14:paraId="2651B264" w14:textId="77777777" w:rsidR="00D4780D" w:rsidRDefault="00D4780D">
            <w:pPr>
              <w:autoSpaceDE w:val="0"/>
              <w:autoSpaceDN w:val="0"/>
              <w:adjustRightInd w:val="0"/>
              <w:ind w:right="144"/>
              <w:rPr>
                <w:sz w:val="20"/>
              </w:rPr>
            </w:pPr>
            <w:r>
              <w:rPr>
                <w:sz w:val="20"/>
              </w:rPr>
              <w:t>Reject Response: Not Used</w:t>
            </w:r>
          </w:p>
          <w:p w14:paraId="27355E00" w14:textId="77777777" w:rsidR="00D4780D" w:rsidRDefault="00D4780D">
            <w:pPr>
              <w:autoSpaceDE w:val="0"/>
              <w:autoSpaceDN w:val="0"/>
              <w:adjustRightInd w:val="0"/>
              <w:ind w:right="144"/>
              <w:rPr>
                <w:sz w:val="20"/>
              </w:rPr>
            </w:pPr>
          </w:p>
          <w:p w14:paraId="4563FE44" w14:textId="77777777" w:rsidR="00D4780D" w:rsidRDefault="00D4780D">
            <w:pPr>
              <w:autoSpaceDE w:val="0"/>
              <w:autoSpaceDN w:val="0"/>
              <w:adjustRightInd w:val="0"/>
              <w:ind w:right="144"/>
              <w:rPr>
                <w:sz w:val="20"/>
              </w:rPr>
            </w:pPr>
            <w:r>
              <w:rPr>
                <w:sz w:val="20"/>
              </w:rPr>
              <w:t>A "Y" in this field means that the customer is either:</w:t>
            </w:r>
          </w:p>
          <w:p w14:paraId="281E4F7F" w14:textId="77777777" w:rsidR="00D4780D" w:rsidRDefault="00D4780D">
            <w:pPr>
              <w:autoSpaceDE w:val="0"/>
              <w:autoSpaceDN w:val="0"/>
              <w:adjustRightInd w:val="0"/>
              <w:ind w:right="144"/>
              <w:rPr>
                <w:sz w:val="20"/>
              </w:rPr>
            </w:pPr>
          </w:p>
          <w:p w14:paraId="2DDC77FB" w14:textId="77777777" w:rsidR="00D4780D" w:rsidRDefault="00D4780D">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7DF39E8A" w14:textId="77777777" w:rsidR="00D4780D" w:rsidRDefault="00D4780D">
            <w:pPr>
              <w:autoSpaceDE w:val="0"/>
              <w:autoSpaceDN w:val="0"/>
              <w:adjustRightInd w:val="0"/>
              <w:ind w:right="144"/>
              <w:rPr>
                <w:sz w:val="20"/>
              </w:rPr>
            </w:pPr>
          </w:p>
          <w:p w14:paraId="0616037B" w14:textId="77777777" w:rsidR="00D4780D" w:rsidRDefault="00D4780D">
            <w:pPr>
              <w:autoSpaceDE w:val="0"/>
              <w:autoSpaceDN w:val="0"/>
              <w:adjustRightInd w:val="0"/>
              <w:ind w:right="144"/>
              <w:rPr>
                <w:sz w:val="20"/>
              </w:rPr>
            </w:pPr>
            <w:r>
              <w:rPr>
                <w:sz w:val="20"/>
              </w:rPr>
              <w:t>Or</w:t>
            </w:r>
          </w:p>
          <w:p w14:paraId="1590362A" w14:textId="77777777" w:rsidR="00D4780D" w:rsidRDefault="00D4780D">
            <w:pPr>
              <w:autoSpaceDE w:val="0"/>
              <w:autoSpaceDN w:val="0"/>
              <w:adjustRightInd w:val="0"/>
              <w:ind w:right="144"/>
              <w:rPr>
                <w:sz w:val="20"/>
              </w:rPr>
            </w:pPr>
          </w:p>
          <w:p w14:paraId="587AB0BD" w14:textId="77777777" w:rsidR="00D4780D" w:rsidRDefault="00D4780D">
            <w:pPr>
              <w:autoSpaceDE w:val="0"/>
              <w:autoSpaceDN w:val="0"/>
              <w:adjustRightInd w:val="0"/>
              <w:ind w:right="144"/>
              <w:rPr>
                <w:sz w:val="20"/>
              </w:rPr>
            </w:pPr>
            <w:r>
              <w:rPr>
                <w:sz w:val="20"/>
              </w:rPr>
              <w:t>A customer for whom electric service is considered crucial for th</w:t>
            </w:r>
            <w:r>
              <w:rPr>
                <w:sz w:val="20"/>
              </w:rPr>
              <w:t>e protection and maintenance of public safety pursuant to Subst. Rules 25.52 and 25.53.</w:t>
            </w:r>
          </w:p>
          <w:p w14:paraId="75DB2770" w14:textId="77777777" w:rsidR="00D4780D" w:rsidRDefault="00D4780D">
            <w:pPr>
              <w:autoSpaceDE w:val="0"/>
              <w:autoSpaceDN w:val="0"/>
              <w:adjustRightInd w:val="0"/>
              <w:ind w:right="144"/>
              <w:rPr>
                <w:sz w:val="20"/>
              </w:rPr>
            </w:pPr>
          </w:p>
          <w:p w14:paraId="7384D94A" w14:textId="77777777" w:rsidR="00D4780D" w:rsidRDefault="00D4780D">
            <w:pPr>
              <w:autoSpaceDE w:val="0"/>
              <w:autoSpaceDN w:val="0"/>
              <w:adjustRightInd w:val="0"/>
              <w:ind w:right="144"/>
              <w:rPr>
                <w:sz w:val="20"/>
              </w:rPr>
            </w:pPr>
            <w:r>
              <w:rPr>
                <w:sz w:val="20"/>
              </w:rPr>
              <w:t>Or</w:t>
            </w:r>
          </w:p>
          <w:p w14:paraId="4A90D169" w14:textId="77777777" w:rsidR="00D4780D" w:rsidRDefault="00D4780D">
            <w:pPr>
              <w:autoSpaceDE w:val="0"/>
              <w:autoSpaceDN w:val="0"/>
              <w:adjustRightInd w:val="0"/>
              <w:ind w:right="144"/>
              <w:rPr>
                <w:sz w:val="20"/>
              </w:rPr>
            </w:pPr>
          </w:p>
          <w:p w14:paraId="30BE87C8" w14:textId="77777777" w:rsidR="00D4780D" w:rsidRDefault="00D4780D">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14:paraId="186BC6F2" w14:textId="77777777" w:rsidR="00D4780D" w:rsidRDefault="00D4780D">
            <w:pPr>
              <w:autoSpaceDE w:val="0"/>
              <w:autoSpaceDN w:val="0"/>
              <w:adjustRightInd w:val="0"/>
              <w:ind w:right="144"/>
              <w:rPr>
                <w:sz w:val="20"/>
              </w:rPr>
            </w:pPr>
          </w:p>
          <w:p w14:paraId="79BBE9BC" w14:textId="77777777" w:rsidR="00D4780D" w:rsidRDefault="00D4780D">
            <w:pPr>
              <w:autoSpaceDE w:val="0"/>
              <w:autoSpaceDN w:val="0"/>
              <w:adjustRightInd w:val="0"/>
              <w:ind w:right="144"/>
              <w:rPr>
                <w:sz w:val="20"/>
              </w:rPr>
            </w:pPr>
            <w:r>
              <w:rPr>
                <w:sz w:val="20"/>
              </w:rPr>
              <w:t>NOTE: For</w:t>
            </w:r>
            <w:r>
              <w:rPr>
                <w:sz w:val="20"/>
              </w:rPr>
              <w:t xml:space="preserve"> ERCOT initiated Mass Transition transactions (BGN07 = TS) and Acquisition Transfer transactions (BGN07 = AQ) all ESI IDs involved in the transition REF~SU - REF 02 will equal 'N' (No) Special Needs are not required.</w:t>
            </w:r>
          </w:p>
          <w:p w14:paraId="3902B780" w14:textId="77777777" w:rsidR="00D4780D" w:rsidRDefault="00D4780D">
            <w:pPr>
              <w:autoSpaceDE w:val="0"/>
              <w:autoSpaceDN w:val="0"/>
              <w:adjustRightInd w:val="0"/>
              <w:ind w:right="144"/>
              <w:rPr>
                <w:sz w:val="20"/>
              </w:rPr>
            </w:pPr>
          </w:p>
          <w:p w14:paraId="38467A0C" w14:textId="77777777" w:rsidR="00D4780D" w:rsidRDefault="00D4780D">
            <w:pPr>
              <w:autoSpaceDE w:val="0"/>
              <w:autoSpaceDN w:val="0"/>
              <w:adjustRightInd w:val="0"/>
              <w:ind w:right="144"/>
              <w:rPr>
                <w:sz w:val="20"/>
              </w:rPr>
            </w:pPr>
            <w:r>
              <w:rPr>
                <w:sz w:val="20"/>
              </w:rPr>
              <w:t xml:space="preserve">If the TDSP has the ESI ID flagged as </w:t>
            </w:r>
            <w:r>
              <w:rPr>
                <w:sz w:val="20"/>
              </w:rPr>
              <w:t xml:space="preserve">Special Needs 'Y' "Special Needs are Required" prior to receiving the 814_03 Mass Transition transactions (BGN07 = TS) or Acquisition Transfer transaction (BGN07 = AQ), the TDSP will populate the 814_04 REF02 with 'Y' for the REF~SU and the REF03 with the </w:t>
            </w:r>
            <w:r>
              <w:rPr>
                <w:sz w:val="20"/>
              </w:rPr>
              <w:t>appropriate special needs code.</w:t>
            </w:r>
          </w:p>
          <w:p w14:paraId="02C50251" w14:textId="77777777" w:rsidR="00D4780D" w:rsidRDefault="00D4780D">
            <w:pPr>
              <w:autoSpaceDE w:val="0"/>
              <w:autoSpaceDN w:val="0"/>
              <w:adjustRightInd w:val="0"/>
              <w:ind w:right="144"/>
              <w:rPr>
                <w:sz w:val="20"/>
              </w:rPr>
            </w:pPr>
          </w:p>
          <w:p w14:paraId="5AF69CBD" w14:textId="77777777" w:rsidR="00D4780D" w:rsidRDefault="00D4780D">
            <w:pPr>
              <w:autoSpaceDE w:val="0"/>
              <w:autoSpaceDN w:val="0"/>
              <w:adjustRightInd w:val="0"/>
              <w:ind w:right="144"/>
              <w:rPr>
                <w:sz w:val="20"/>
              </w:rPr>
            </w:pPr>
            <w:r>
              <w:rPr>
                <w:sz w:val="20"/>
              </w:rPr>
              <w:t>Only one REF~SU will be sent per transaction.</w:t>
            </w:r>
          </w:p>
          <w:p w14:paraId="41E7EB29" w14:textId="77777777" w:rsidR="00D4780D" w:rsidRDefault="00D4780D">
            <w:pPr>
              <w:autoSpaceDE w:val="0"/>
              <w:autoSpaceDN w:val="0"/>
              <w:adjustRightInd w:val="0"/>
              <w:ind w:right="144"/>
            </w:pPr>
          </w:p>
        </w:tc>
      </w:tr>
      <w:tr w:rsidR="00000000" w14:paraId="02FC9FC4" w14:textId="77777777">
        <w:tblPrEx>
          <w:tblCellMar>
            <w:top w:w="0" w:type="dxa"/>
            <w:left w:w="0" w:type="dxa"/>
            <w:bottom w:w="0" w:type="dxa"/>
            <w:right w:w="0" w:type="dxa"/>
          </w:tblCellMar>
        </w:tblPrEx>
        <w:tc>
          <w:tcPr>
            <w:tcW w:w="1944" w:type="dxa"/>
            <w:tcBorders>
              <w:top w:val="nil"/>
              <w:left w:val="nil"/>
              <w:bottom w:val="nil"/>
              <w:right w:val="nil"/>
            </w:tcBorders>
          </w:tcPr>
          <w:p w14:paraId="0D238073" w14:textId="77777777" w:rsidR="00D4780D" w:rsidRDefault="00D4780D">
            <w:pPr>
              <w:autoSpaceDE w:val="0"/>
              <w:autoSpaceDN w:val="0"/>
              <w:adjustRightInd w:val="0"/>
              <w:ind w:right="144"/>
            </w:pPr>
          </w:p>
        </w:tc>
        <w:tc>
          <w:tcPr>
            <w:tcW w:w="216" w:type="dxa"/>
            <w:tcBorders>
              <w:top w:val="nil"/>
              <w:left w:val="nil"/>
              <w:bottom w:val="nil"/>
              <w:right w:val="nil"/>
            </w:tcBorders>
          </w:tcPr>
          <w:p w14:paraId="26037519"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6DB01832" w14:textId="77777777" w:rsidR="00D4780D" w:rsidRDefault="00D4780D">
            <w:pPr>
              <w:autoSpaceDE w:val="0"/>
              <w:autoSpaceDN w:val="0"/>
              <w:adjustRightInd w:val="0"/>
              <w:ind w:right="144"/>
              <w:rPr>
                <w:sz w:val="20"/>
              </w:rPr>
            </w:pPr>
            <w:r>
              <w:rPr>
                <w:sz w:val="20"/>
              </w:rPr>
              <w:t>REF~SU~N</w:t>
            </w:r>
          </w:p>
          <w:p w14:paraId="179D2762" w14:textId="77777777" w:rsidR="00D4780D" w:rsidRDefault="00D4780D">
            <w:pPr>
              <w:autoSpaceDE w:val="0"/>
              <w:autoSpaceDN w:val="0"/>
              <w:adjustRightInd w:val="0"/>
              <w:ind w:right="144"/>
            </w:pPr>
            <w:r>
              <w:rPr>
                <w:sz w:val="20"/>
              </w:rPr>
              <w:t>REF~SU~Y~CLI</w:t>
            </w:r>
          </w:p>
        </w:tc>
      </w:tr>
    </w:tbl>
    <w:p w14:paraId="3089C86B" w14:textId="77777777" w:rsidR="00D4780D" w:rsidRDefault="00D4780D">
      <w:pPr>
        <w:autoSpaceDE w:val="0"/>
        <w:autoSpaceDN w:val="0"/>
        <w:adjustRightInd w:val="0"/>
        <w:rPr>
          <w:sz w:val="20"/>
        </w:rPr>
      </w:pPr>
    </w:p>
    <w:p w14:paraId="30DA7CC7" w14:textId="77777777" w:rsidR="00D4780D" w:rsidRDefault="00D4780D">
      <w:pPr>
        <w:autoSpaceDE w:val="0"/>
        <w:autoSpaceDN w:val="0"/>
        <w:adjustRightInd w:val="0"/>
        <w:jc w:val="center"/>
        <w:rPr>
          <w:b/>
          <w:sz w:val="20"/>
        </w:rPr>
      </w:pPr>
      <w:r>
        <w:rPr>
          <w:b/>
          <w:sz w:val="20"/>
        </w:rPr>
        <w:t>Data Element Summary</w:t>
      </w:r>
    </w:p>
    <w:p w14:paraId="48F1A8D9"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9E75C67"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FEFF68B" w14:textId="77777777">
        <w:tblPrEx>
          <w:tblCellMar>
            <w:top w:w="0" w:type="dxa"/>
            <w:left w:w="0" w:type="dxa"/>
            <w:bottom w:w="0" w:type="dxa"/>
            <w:right w:w="0" w:type="dxa"/>
          </w:tblCellMar>
        </w:tblPrEx>
        <w:tc>
          <w:tcPr>
            <w:tcW w:w="1007" w:type="dxa"/>
            <w:tcBorders>
              <w:top w:val="nil"/>
              <w:left w:val="nil"/>
              <w:bottom w:val="nil"/>
              <w:right w:val="nil"/>
            </w:tcBorders>
          </w:tcPr>
          <w:p w14:paraId="3BD0D7E0"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5F67AF9"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6BD8910D"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E417D75"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176D455"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26BCB133"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FE6AFB8" w14:textId="77777777" w:rsidR="00D4780D" w:rsidRDefault="00D4780D">
            <w:pPr>
              <w:autoSpaceDE w:val="0"/>
              <w:autoSpaceDN w:val="0"/>
              <w:adjustRightInd w:val="0"/>
              <w:ind w:right="144"/>
            </w:pPr>
            <w:r>
              <w:rPr>
                <w:b/>
                <w:sz w:val="20"/>
              </w:rPr>
              <w:t>ID 2/3</w:t>
            </w:r>
          </w:p>
        </w:tc>
      </w:tr>
      <w:tr w:rsidR="00000000" w14:paraId="747CB9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D1FE05"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A0B099D" w14:textId="77777777" w:rsidR="00D4780D" w:rsidRDefault="00D4780D">
            <w:pPr>
              <w:autoSpaceDE w:val="0"/>
              <w:autoSpaceDN w:val="0"/>
              <w:adjustRightInd w:val="0"/>
              <w:ind w:right="144"/>
            </w:pPr>
            <w:r>
              <w:rPr>
                <w:sz w:val="20"/>
              </w:rPr>
              <w:t>Code qualifying the Reference Identification</w:t>
            </w:r>
          </w:p>
        </w:tc>
      </w:tr>
      <w:tr w:rsidR="00000000" w14:paraId="598FE3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DFB26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3CCB578" w14:textId="77777777" w:rsidR="00D4780D" w:rsidRDefault="00D4780D">
            <w:pPr>
              <w:autoSpaceDE w:val="0"/>
              <w:autoSpaceDN w:val="0"/>
              <w:adjustRightInd w:val="0"/>
              <w:ind w:right="144"/>
            </w:pPr>
            <w:r>
              <w:rPr>
                <w:sz w:val="20"/>
              </w:rPr>
              <w:t>SU</w:t>
            </w:r>
          </w:p>
        </w:tc>
        <w:tc>
          <w:tcPr>
            <w:tcW w:w="144" w:type="dxa"/>
            <w:tcBorders>
              <w:top w:val="nil"/>
              <w:left w:val="nil"/>
              <w:bottom w:val="nil"/>
              <w:right w:val="nil"/>
            </w:tcBorders>
          </w:tcPr>
          <w:p w14:paraId="0F5AAD84"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4BF4A3E" w14:textId="77777777" w:rsidR="00D4780D" w:rsidRDefault="00D4780D">
            <w:pPr>
              <w:autoSpaceDE w:val="0"/>
              <w:autoSpaceDN w:val="0"/>
              <w:adjustRightInd w:val="0"/>
              <w:ind w:right="144"/>
            </w:pPr>
            <w:r>
              <w:rPr>
                <w:sz w:val="20"/>
              </w:rPr>
              <w:t>Special Processing Code</w:t>
            </w:r>
          </w:p>
        </w:tc>
      </w:tr>
      <w:tr w:rsidR="00000000" w14:paraId="2ACE14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0CCC1D"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5FF362D" w14:textId="77777777" w:rsidR="00D4780D" w:rsidRDefault="00D4780D">
            <w:pPr>
              <w:autoSpaceDE w:val="0"/>
              <w:autoSpaceDN w:val="0"/>
              <w:adjustRightInd w:val="0"/>
              <w:ind w:right="144"/>
            </w:pPr>
            <w:r>
              <w:rPr>
                <w:sz w:val="20"/>
              </w:rPr>
              <w:t>Special Needs Indicator</w:t>
            </w:r>
          </w:p>
        </w:tc>
      </w:tr>
      <w:tr w:rsidR="00000000" w14:paraId="2B4706EF" w14:textId="77777777">
        <w:tblPrEx>
          <w:tblCellMar>
            <w:top w:w="0" w:type="dxa"/>
            <w:left w:w="0" w:type="dxa"/>
            <w:bottom w:w="0" w:type="dxa"/>
            <w:right w:w="0" w:type="dxa"/>
          </w:tblCellMar>
        </w:tblPrEx>
        <w:tc>
          <w:tcPr>
            <w:tcW w:w="1007" w:type="dxa"/>
            <w:tcBorders>
              <w:top w:val="nil"/>
              <w:left w:val="nil"/>
              <w:bottom w:val="nil"/>
              <w:right w:val="nil"/>
            </w:tcBorders>
          </w:tcPr>
          <w:p w14:paraId="3EEE6938"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5B477264"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5EFC597E"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2021795"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54F7CAD"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056EF8F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D5259AD" w14:textId="77777777" w:rsidR="00D4780D" w:rsidRDefault="00D4780D">
            <w:pPr>
              <w:autoSpaceDE w:val="0"/>
              <w:autoSpaceDN w:val="0"/>
              <w:adjustRightInd w:val="0"/>
              <w:ind w:right="144"/>
            </w:pPr>
            <w:r>
              <w:rPr>
                <w:b/>
                <w:sz w:val="20"/>
              </w:rPr>
              <w:t>AN 1/30</w:t>
            </w:r>
          </w:p>
        </w:tc>
      </w:tr>
      <w:tr w:rsidR="00000000" w14:paraId="3CAF7D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E1C46E"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639A65A"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8CB08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7CB02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17F71DB" w14:textId="77777777" w:rsidR="00D4780D" w:rsidRDefault="00D4780D">
            <w:pPr>
              <w:autoSpaceDE w:val="0"/>
              <w:autoSpaceDN w:val="0"/>
              <w:adjustRightInd w:val="0"/>
              <w:ind w:right="144"/>
            </w:pPr>
            <w:r>
              <w:rPr>
                <w:sz w:val="20"/>
              </w:rPr>
              <w:t>N</w:t>
            </w:r>
          </w:p>
        </w:tc>
        <w:tc>
          <w:tcPr>
            <w:tcW w:w="144" w:type="dxa"/>
            <w:tcBorders>
              <w:top w:val="nil"/>
              <w:left w:val="nil"/>
              <w:bottom w:val="nil"/>
              <w:right w:val="nil"/>
            </w:tcBorders>
          </w:tcPr>
          <w:p w14:paraId="213FD1A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85AA725" w14:textId="77777777" w:rsidR="00D4780D" w:rsidRDefault="00D4780D">
            <w:pPr>
              <w:autoSpaceDE w:val="0"/>
              <w:autoSpaceDN w:val="0"/>
              <w:adjustRightInd w:val="0"/>
              <w:ind w:right="144"/>
            </w:pPr>
            <w:r>
              <w:rPr>
                <w:sz w:val="20"/>
              </w:rPr>
              <w:t>No</w:t>
            </w:r>
          </w:p>
        </w:tc>
      </w:tr>
      <w:tr w:rsidR="00000000" w14:paraId="7AB6A6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0319EC"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72066752" w14:textId="77777777" w:rsidR="00D4780D" w:rsidRDefault="00D4780D">
            <w:pPr>
              <w:autoSpaceDE w:val="0"/>
              <w:autoSpaceDN w:val="0"/>
              <w:adjustRightInd w:val="0"/>
              <w:ind w:right="144"/>
            </w:pPr>
            <w:r>
              <w:rPr>
                <w:sz w:val="20"/>
              </w:rPr>
              <w:t>Special Needs are not required</w:t>
            </w:r>
          </w:p>
        </w:tc>
      </w:tr>
      <w:tr w:rsidR="00000000" w14:paraId="06E411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2DDE55"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6B74ACF" w14:textId="77777777" w:rsidR="00D4780D" w:rsidRDefault="00D4780D">
            <w:pPr>
              <w:autoSpaceDE w:val="0"/>
              <w:autoSpaceDN w:val="0"/>
              <w:adjustRightInd w:val="0"/>
              <w:ind w:right="144"/>
            </w:pPr>
            <w:r>
              <w:rPr>
                <w:sz w:val="20"/>
              </w:rPr>
              <w:t>Y</w:t>
            </w:r>
          </w:p>
        </w:tc>
        <w:tc>
          <w:tcPr>
            <w:tcW w:w="144" w:type="dxa"/>
            <w:tcBorders>
              <w:top w:val="nil"/>
              <w:left w:val="nil"/>
              <w:bottom w:val="nil"/>
              <w:right w:val="nil"/>
            </w:tcBorders>
          </w:tcPr>
          <w:p w14:paraId="10BD9835"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484D4C9" w14:textId="77777777" w:rsidR="00D4780D" w:rsidRDefault="00D4780D">
            <w:pPr>
              <w:autoSpaceDE w:val="0"/>
              <w:autoSpaceDN w:val="0"/>
              <w:adjustRightInd w:val="0"/>
              <w:ind w:right="144"/>
            </w:pPr>
            <w:r>
              <w:rPr>
                <w:sz w:val="20"/>
              </w:rPr>
              <w:t>Yes</w:t>
            </w:r>
          </w:p>
        </w:tc>
      </w:tr>
      <w:tr w:rsidR="00000000" w14:paraId="53E293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791249"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DBF6DC3" w14:textId="77777777" w:rsidR="00D4780D" w:rsidRDefault="00D4780D">
            <w:pPr>
              <w:autoSpaceDE w:val="0"/>
              <w:autoSpaceDN w:val="0"/>
              <w:adjustRightInd w:val="0"/>
              <w:ind w:right="144"/>
            </w:pPr>
            <w:r>
              <w:rPr>
                <w:sz w:val="20"/>
              </w:rPr>
              <w:t>Special Needs are required</w:t>
            </w:r>
          </w:p>
        </w:tc>
      </w:tr>
      <w:tr w:rsidR="00000000" w14:paraId="5C5EB65B" w14:textId="77777777">
        <w:tblPrEx>
          <w:tblCellMar>
            <w:top w:w="0" w:type="dxa"/>
            <w:left w:w="0" w:type="dxa"/>
            <w:bottom w:w="0" w:type="dxa"/>
            <w:right w:w="0" w:type="dxa"/>
          </w:tblCellMar>
        </w:tblPrEx>
        <w:tc>
          <w:tcPr>
            <w:tcW w:w="1007" w:type="dxa"/>
            <w:tcBorders>
              <w:top w:val="nil"/>
              <w:left w:val="nil"/>
              <w:bottom w:val="nil"/>
              <w:right w:val="nil"/>
            </w:tcBorders>
          </w:tcPr>
          <w:p w14:paraId="363DADC9"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7740C9EA" w14:textId="77777777" w:rsidR="00D4780D" w:rsidRDefault="00D4780D">
            <w:pPr>
              <w:autoSpaceDE w:val="0"/>
              <w:autoSpaceDN w:val="0"/>
              <w:adjustRightInd w:val="0"/>
              <w:ind w:right="144"/>
              <w:jc w:val="center"/>
            </w:pPr>
            <w:r>
              <w:rPr>
                <w:b/>
                <w:sz w:val="20"/>
              </w:rPr>
              <w:t>REF03</w:t>
            </w:r>
          </w:p>
        </w:tc>
        <w:tc>
          <w:tcPr>
            <w:tcW w:w="892" w:type="dxa"/>
            <w:tcBorders>
              <w:top w:val="nil"/>
              <w:left w:val="nil"/>
              <w:bottom w:val="nil"/>
              <w:right w:val="nil"/>
            </w:tcBorders>
          </w:tcPr>
          <w:p w14:paraId="0B8F044E" w14:textId="77777777" w:rsidR="00D4780D" w:rsidRDefault="00D4780D">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8A4E634" w14:textId="77777777" w:rsidR="00D4780D" w:rsidRDefault="00D4780D">
            <w:pPr>
              <w:autoSpaceDE w:val="0"/>
              <w:autoSpaceDN w:val="0"/>
              <w:adjustRightInd w:val="0"/>
              <w:ind w:right="144"/>
            </w:pPr>
            <w:r>
              <w:rPr>
                <w:b/>
                <w:sz w:val="20"/>
              </w:rPr>
              <w:t>Description</w:t>
            </w:r>
          </w:p>
        </w:tc>
        <w:tc>
          <w:tcPr>
            <w:tcW w:w="432" w:type="dxa"/>
            <w:tcBorders>
              <w:top w:val="nil"/>
              <w:left w:val="nil"/>
              <w:bottom w:val="nil"/>
              <w:right w:val="nil"/>
            </w:tcBorders>
          </w:tcPr>
          <w:p w14:paraId="391FFF68"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1B95FA32"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3AC1998" w14:textId="77777777" w:rsidR="00D4780D" w:rsidRDefault="00D4780D">
            <w:pPr>
              <w:autoSpaceDE w:val="0"/>
              <w:autoSpaceDN w:val="0"/>
              <w:adjustRightInd w:val="0"/>
              <w:ind w:right="144"/>
            </w:pPr>
            <w:r>
              <w:rPr>
                <w:b/>
                <w:sz w:val="20"/>
              </w:rPr>
              <w:t>AN 1/80</w:t>
            </w:r>
          </w:p>
        </w:tc>
      </w:tr>
      <w:tr w:rsidR="00000000" w14:paraId="71D0C2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86AE9B"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1E53937" w14:textId="77777777" w:rsidR="00D4780D" w:rsidRDefault="00D4780D">
            <w:pPr>
              <w:autoSpaceDE w:val="0"/>
              <w:autoSpaceDN w:val="0"/>
              <w:adjustRightInd w:val="0"/>
              <w:ind w:right="144"/>
            </w:pPr>
            <w:r>
              <w:rPr>
                <w:sz w:val="20"/>
              </w:rPr>
              <w:t>A free-form description to clarify the related data elements and their content</w:t>
            </w:r>
          </w:p>
        </w:tc>
      </w:tr>
      <w:tr w:rsidR="00000000" w14:paraId="30EBBB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CA576B"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1D889098" w14:textId="77777777" w:rsidR="00D4780D" w:rsidRDefault="00D4780D">
            <w:pPr>
              <w:autoSpaceDE w:val="0"/>
              <w:autoSpaceDN w:val="0"/>
              <w:adjustRightInd w:val="0"/>
              <w:ind w:right="144"/>
              <w:rPr>
                <w:sz w:val="20"/>
              </w:rPr>
            </w:pPr>
            <w:r>
              <w:rPr>
                <w:sz w:val="20"/>
              </w:rPr>
              <w:t xml:space="preserve">Required when REF02 = Y indicating Special Needs are required </w:t>
            </w:r>
          </w:p>
          <w:p w14:paraId="1B1FE047" w14:textId="77777777" w:rsidR="00D4780D" w:rsidRDefault="00D4780D">
            <w:pPr>
              <w:autoSpaceDE w:val="0"/>
              <w:autoSpaceDN w:val="0"/>
              <w:adjustRightInd w:val="0"/>
              <w:ind w:right="144"/>
            </w:pPr>
            <w:r>
              <w:rPr>
                <w:sz w:val="20"/>
              </w:rPr>
              <w:t>Used to communicate the Customer's Special Needs Status as defined by PUCT Subst. Rule 25.497 "Customer Protecti</w:t>
            </w:r>
            <w:r>
              <w:rPr>
                <w:sz w:val="20"/>
              </w:rPr>
              <w:t xml:space="preserve">on Rules Relating to Designation of Critical Care Customers", otherwise not used.  </w:t>
            </w:r>
          </w:p>
        </w:tc>
      </w:tr>
      <w:tr w:rsidR="00000000" w14:paraId="4470A0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753D2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2B77B79" w14:textId="77777777" w:rsidR="00D4780D" w:rsidRDefault="00D4780D">
            <w:pPr>
              <w:autoSpaceDE w:val="0"/>
              <w:autoSpaceDN w:val="0"/>
              <w:adjustRightInd w:val="0"/>
              <w:ind w:right="144"/>
            </w:pPr>
            <w:r>
              <w:rPr>
                <w:sz w:val="20"/>
              </w:rPr>
              <w:t>CCC</w:t>
            </w:r>
          </w:p>
        </w:tc>
        <w:tc>
          <w:tcPr>
            <w:tcW w:w="144" w:type="dxa"/>
            <w:tcBorders>
              <w:top w:val="nil"/>
              <w:left w:val="nil"/>
              <w:bottom w:val="nil"/>
              <w:right w:val="nil"/>
            </w:tcBorders>
          </w:tcPr>
          <w:p w14:paraId="6408B249"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CAC98D9" w14:textId="77777777" w:rsidR="00D4780D" w:rsidRDefault="00D4780D">
            <w:pPr>
              <w:autoSpaceDE w:val="0"/>
              <w:autoSpaceDN w:val="0"/>
              <w:adjustRightInd w:val="0"/>
              <w:ind w:right="144"/>
            </w:pPr>
            <w:r>
              <w:rPr>
                <w:sz w:val="20"/>
              </w:rPr>
              <w:t>Critical Care Residential Customer</w:t>
            </w:r>
          </w:p>
        </w:tc>
      </w:tr>
      <w:tr w:rsidR="00000000" w14:paraId="1F7AB0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BB45D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E73F425" w14:textId="77777777" w:rsidR="00D4780D" w:rsidRDefault="00D4780D">
            <w:pPr>
              <w:autoSpaceDE w:val="0"/>
              <w:autoSpaceDN w:val="0"/>
              <w:adjustRightInd w:val="0"/>
              <w:ind w:right="144"/>
            </w:pPr>
            <w:r>
              <w:rPr>
                <w:sz w:val="20"/>
              </w:rPr>
              <w:t>CCCT</w:t>
            </w:r>
          </w:p>
        </w:tc>
        <w:tc>
          <w:tcPr>
            <w:tcW w:w="144" w:type="dxa"/>
            <w:tcBorders>
              <w:top w:val="nil"/>
              <w:left w:val="nil"/>
              <w:bottom w:val="nil"/>
              <w:right w:val="nil"/>
            </w:tcBorders>
          </w:tcPr>
          <w:p w14:paraId="016A068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B88859D" w14:textId="77777777" w:rsidR="00D4780D" w:rsidRDefault="00D4780D">
            <w:pPr>
              <w:autoSpaceDE w:val="0"/>
              <w:autoSpaceDN w:val="0"/>
              <w:adjustRightInd w:val="0"/>
              <w:ind w:right="144"/>
            </w:pPr>
            <w:r>
              <w:rPr>
                <w:sz w:val="20"/>
              </w:rPr>
              <w:t>Critical Care Residential Customer - Temporary</w:t>
            </w:r>
          </w:p>
        </w:tc>
      </w:tr>
      <w:tr w:rsidR="00000000" w14:paraId="13950A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D01DF8"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B1A860B" w14:textId="77777777" w:rsidR="00D4780D" w:rsidRDefault="00D4780D">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000000" w14:paraId="44A5CD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BC999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95CE19C" w14:textId="77777777" w:rsidR="00D4780D" w:rsidRDefault="00D4780D">
            <w:pPr>
              <w:autoSpaceDE w:val="0"/>
              <w:autoSpaceDN w:val="0"/>
              <w:adjustRightInd w:val="0"/>
              <w:ind w:right="144"/>
            </w:pPr>
            <w:r>
              <w:rPr>
                <w:sz w:val="20"/>
              </w:rPr>
              <w:t>CLI</w:t>
            </w:r>
          </w:p>
        </w:tc>
        <w:tc>
          <w:tcPr>
            <w:tcW w:w="144" w:type="dxa"/>
            <w:tcBorders>
              <w:top w:val="nil"/>
              <w:left w:val="nil"/>
              <w:bottom w:val="nil"/>
              <w:right w:val="nil"/>
            </w:tcBorders>
          </w:tcPr>
          <w:p w14:paraId="7B4820D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921E6F4" w14:textId="77777777" w:rsidR="00D4780D" w:rsidRDefault="00D4780D">
            <w:pPr>
              <w:autoSpaceDE w:val="0"/>
              <w:autoSpaceDN w:val="0"/>
              <w:adjustRightInd w:val="0"/>
              <w:ind w:right="144"/>
            </w:pPr>
            <w:r>
              <w:rPr>
                <w:sz w:val="20"/>
              </w:rPr>
              <w:t>Critical Load Industrial Customer</w:t>
            </w:r>
          </w:p>
        </w:tc>
      </w:tr>
      <w:tr w:rsidR="00000000" w14:paraId="0600C8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C2A2D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0EE336C" w14:textId="77777777" w:rsidR="00D4780D" w:rsidRDefault="00D4780D">
            <w:pPr>
              <w:autoSpaceDE w:val="0"/>
              <w:autoSpaceDN w:val="0"/>
              <w:adjustRightInd w:val="0"/>
              <w:ind w:right="144"/>
            </w:pPr>
            <w:r>
              <w:rPr>
                <w:sz w:val="20"/>
              </w:rPr>
              <w:t>CLP</w:t>
            </w:r>
          </w:p>
        </w:tc>
        <w:tc>
          <w:tcPr>
            <w:tcW w:w="144" w:type="dxa"/>
            <w:tcBorders>
              <w:top w:val="nil"/>
              <w:left w:val="nil"/>
              <w:bottom w:val="nil"/>
              <w:right w:val="nil"/>
            </w:tcBorders>
          </w:tcPr>
          <w:p w14:paraId="7D37B935"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DC91393" w14:textId="77777777" w:rsidR="00D4780D" w:rsidRDefault="00D4780D">
            <w:pPr>
              <w:autoSpaceDE w:val="0"/>
              <w:autoSpaceDN w:val="0"/>
              <w:adjustRightInd w:val="0"/>
              <w:ind w:right="144"/>
            </w:pPr>
            <w:r>
              <w:rPr>
                <w:sz w:val="20"/>
              </w:rPr>
              <w:t>Critical Load Public Safety Customer</w:t>
            </w:r>
          </w:p>
        </w:tc>
      </w:tr>
      <w:tr w:rsidR="00000000" w14:paraId="1A78F5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25C32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EBCDAAE" w14:textId="77777777" w:rsidR="00D4780D" w:rsidRDefault="00D4780D">
            <w:pPr>
              <w:autoSpaceDE w:val="0"/>
              <w:autoSpaceDN w:val="0"/>
              <w:adjustRightInd w:val="0"/>
              <w:ind w:right="144"/>
            </w:pPr>
            <w:r>
              <w:rPr>
                <w:sz w:val="20"/>
              </w:rPr>
              <w:t>CRC</w:t>
            </w:r>
          </w:p>
        </w:tc>
        <w:tc>
          <w:tcPr>
            <w:tcW w:w="144" w:type="dxa"/>
            <w:tcBorders>
              <w:top w:val="nil"/>
              <w:left w:val="nil"/>
              <w:bottom w:val="nil"/>
              <w:right w:val="nil"/>
            </w:tcBorders>
          </w:tcPr>
          <w:p w14:paraId="1E1E167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34F7645" w14:textId="77777777" w:rsidR="00D4780D" w:rsidRDefault="00D4780D">
            <w:pPr>
              <w:autoSpaceDE w:val="0"/>
              <w:autoSpaceDN w:val="0"/>
              <w:adjustRightInd w:val="0"/>
              <w:ind w:right="144"/>
            </w:pPr>
            <w:r>
              <w:rPr>
                <w:sz w:val="20"/>
              </w:rPr>
              <w:t>Chronic Condition Residential Customer</w:t>
            </w:r>
          </w:p>
        </w:tc>
      </w:tr>
      <w:tr w:rsidR="00000000" w14:paraId="75FCFC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74F78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B493AE0" w14:textId="77777777" w:rsidR="00D4780D" w:rsidRDefault="00D4780D">
            <w:pPr>
              <w:autoSpaceDE w:val="0"/>
              <w:autoSpaceDN w:val="0"/>
              <w:adjustRightInd w:val="0"/>
              <w:ind w:right="144"/>
            </w:pPr>
            <w:r>
              <w:rPr>
                <w:sz w:val="20"/>
              </w:rPr>
              <w:t>CRCT</w:t>
            </w:r>
          </w:p>
        </w:tc>
        <w:tc>
          <w:tcPr>
            <w:tcW w:w="144" w:type="dxa"/>
            <w:tcBorders>
              <w:top w:val="nil"/>
              <w:left w:val="nil"/>
              <w:bottom w:val="nil"/>
              <w:right w:val="nil"/>
            </w:tcBorders>
          </w:tcPr>
          <w:p w14:paraId="4364AA19"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7DE4B57" w14:textId="77777777" w:rsidR="00D4780D" w:rsidRDefault="00D4780D">
            <w:pPr>
              <w:autoSpaceDE w:val="0"/>
              <w:autoSpaceDN w:val="0"/>
              <w:adjustRightInd w:val="0"/>
              <w:ind w:right="144"/>
            </w:pPr>
            <w:r>
              <w:rPr>
                <w:sz w:val="20"/>
              </w:rPr>
              <w:t>Chronic Condition Residential Customer - Temporary</w:t>
            </w:r>
          </w:p>
        </w:tc>
      </w:tr>
      <w:tr w:rsidR="00000000" w14:paraId="144560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6822EB"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710381D" w14:textId="77777777" w:rsidR="00D4780D" w:rsidRDefault="00D4780D">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44937ED7"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64" w:name="book20"/>
      <w:bookmarkEnd w:id="364"/>
      <w:r>
        <w:rPr>
          <w:b/>
          <w:sz w:val="20"/>
        </w:rPr>
        <w:tab/>
        <w:t>Segment:</w:t>
      </w:r>
      <w:r>
        <w:rPr>
          <w:b/>
          <w:sz w:val="20"/>
        </w:rPr>
        <w:tab/>
      </w:r>
      <w:r>
        <w:rPr>
          <w:b/>
          <w:sz w:val="40"/>
        </w:rPr>
        <w:t xml:space="preserve">REF </w:t>
      </w:r>
      <w:r>
        <w:rPr>
          <w:b/>
          <w:sz w:val="20"/>
        </w:rPr>
        <w:t>Reference Identific</w:t>
      </w:r>
      <w:r>
        <w:rPr>
          <w:b/>
          <w:sz w:val="20"/>
        </w:rPr>
        <w:t>ation (Switch Hold Indicator Status)</w:t>
      </w:r>
    </w:p>
    <w:p w14:paraId="6975D95E"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920CE20"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A909FCE"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94F772F"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89BF54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21D8F4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30E01D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2B6867C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F62D1C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D16A2D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18732E3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A730A5" w14:textId="77777777">
        <w:tblPrEx>
          <w:tblCellMar>
            <w:top w:w="0" w:type="dxa"/>
            <w:left w:w="0" w:type="dxa"/>
            <w:bottom w:w="0" w:type="dxa"/>
            <w:right w:w="0" w:type="dxa"/>
          </w:tblCellMar>
        </w:tblPrEx>
        <w:tc>
          <w:tcPr>
            <w:tcW w:w="1944" w:type="dxa"/>
            <w:tcBorders>
              <w:top w:val="nil"/>
              <w:left w:val="nil"/>
              <w:bottom w:val="nil"/>
              <w:right w:val="nil"/>
            </w:tcBorders>
          </w:tcPr>
          <w:p w14:paraId="15C0A85C"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1B0783A0"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0A515F6E" w14:textId="77777777" w:rsidR="00D4780D" w:rsidRDefault="00D4780D">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14:paraId="6EC6AB51" w14:textId="77777777" w:rsidR="00D4780D" w:rsidRDefault="00D4780D">
            <w:pPr>
              <w:autoSpaceDE w:val="0"/>
              <w:autoSpaceDN w:val="0"/>
              <w:adjustRightInd w:val="0"/>
              <w:ind w:right="144"/>
            </w:pPr>
          </w:p>
        </w:tc>
      </w:tr>
      <w:tr w:rsidR="00000000" w14:paraId="4AD43255" w14:textId="77777777">
        <w:tblPrEx>
          <w:tblCellMar>
            <w:top w:w="0" w:type="dxa"/>
            <w:left w:w="0" w:type="dxa"/>
            <w:bottom w:w="0" w:type="dxa"/>
            <w:right w:w="0" w:type="dxa"/>
          </w:tblCellMar>
        </w:tblPrEx>
        <w:tc>
          <w:tcPr>
            <w:tcW w:w="1944" w:type="dxa"/>
            <w:tcBorders>
              <w:top w:val="nil"/>
              <w:left w:val="nil"/>
              <w:bottom w:val="nil"/>
              <w:right w:val="nil"/>
            </w:tcBorders>
          </w:tcPr>
          <w:p w14:paraId="67020B45" w14:textId="77777777" w:rsidR="00D4780D" w:rsidRDefault="00D4780D">
            <w:pPr>
              <w:autoSpaceDE w:val="0"/>
              <w:autoSpaceDN w:val="0"/>
              <w:adjustRightInd w:val="0"/>
              <w:ind w:right="144"/>
            </w:pPr>
          </w:p>
        </w:tc>
        <w:tc>
          <w:tcPr>
            <w:tcW w:w="216" w:type="dxa"/>
            <w:tcBorders>
              <w:top w:val="nil"/>
              <w:left w:val="nil"/>
              <w:bottom w:val="nil"/>
              <w:right w:val="nil"/>
            </w:tcBorders>
          </w:tcPr>
          <w:p w14:paraId="5477546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00ED89FA" w14:textId="77777777" w:rsidR="00D4780D" w:rsidRDefault="00D4780D">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14:paraId="33D2E2C9" w14:textId="77777777" w:rsidR="00D4780D" w:rsidRDefault="00D4780D">
            <w:pPr>
              <w:autoSpaceDE w:val="0"/>
              <w:autoSpaceDN w:val="0"/>
              <w:adjustRightInd w:val="0"/>
              <w:ind w:right="144"/>
              <w:rPr>
                <w:sz w:val="20"/>
              </w:rPr>
            </w:pPr>
          </w:p>
          <w:p w14:paraId="3C52FDE1" w14:textId="77777777" w:rsidR="00D4780D" w:rsidRDefault="00D4780D">
            <w:pPr>
              <w:autoSpaceDE w:val="0"/>
              <w:autoSpaceDN w:val="0"/>
              <w:adjustRightInd w:val="0"/>
              <w:ind w:right="144"/>
              <w:rPr>
                <w:sz w:val="20"/>
              </w:rPr>
            </w:pPr>
            <w:r>
              <w:rPr>
                <w:sz w:val="20"/>
              </w:rPr>
              <w:t xml:space="preserve">Only one REF~SH will be </w:t>
            </w:r>
            <w:r>
              <w:rPr>
                <w:sz w:val="20"/>
              </w:rPr>
              <w:t>sent per transaction.</w:t>
            </w:r>
          </w:p>
          <w:p w14:paraId="56E2834E" w14:textId="77777777" w:rsidR="00D4780D" w:rsidRDefault="00D4780D">
            <w:pPr>
              <w:autoSpaceDE w:val="0"/>
              <w:autoSpaceDN w:val="0"/>
              <w:adjustRightInd w:val="0"/>
              <w:ind w:right="144"/>
            </w:pPr>
          </w:p>
        </w:tc>
      </w:tr>
      <w:tr w:rsidR="00000000" w14:paraId="292E7130" w14:textId="77777777">
        <w:tblPrEx>
          <w:tblCellMar>
            <w:top w:w="0" w:type="dxa"/>
            <w:left w:w="0" w:type="dxa"/>
            <w:bottom w:w="0" w:type="dxa"/>
            <w:right w:w="0" w:type="dxa"/>
          </w:tblCellMar>
        </w:tblPrEx>
        <w:tc>
          <w:tcPr>
            <w:tcW w:w="1944" w:type="dxa"/>
            <w:tcBorders>
              <w:top w:val="nil"/>
              <w:left w:val="nil"/>
              <w:bottom w:val="nil"/>
              <w:right w:val="nil"/>
            </w:tcBorders>
          </w:tcPr>
          <w:p w14:paraId="499BCF67" w14:textId="77777777" w:rsidR="00D4780D" w:rsidRDefault="00D4780D">
            <w:pPr>
              <w:autoSpaceDE w:val="0"/>
              <w:autoSpaceDN w:val="0"/>
              <w:adjustRightInd w:val="0"/>
              <w:ind w:right="144"/>
            </w:pPr>
          </w:p>
        </w:tc>
        <w:tc>
          <w:tcPr>
            <w:tcW w:w="216" w:type="dxa"/>
            <w:tcBorders>
              <w:top w:val="nil"/>
              <w:left w:val="nil"/>
              <w:bottom w:val="nil"/>
              <w:right w:val="nil"/>
            </w:tcBorders>
          </w:tcPr>
          <w:p w14:paraId="79708B2A"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6D97C7E9" w14:textId="77777777" w:rsidR="00D4780D" w:rsidRDefault="00D4780D">
            <w:pPr>
              <w:autoSpaceDE w:val="0"/>
              <w:autoSpaceDN w:val="0"/>
              <w:adjustRightInd w:val="0"/>
              <w:ind w:right="144"/>
              <w:rPr>
                <w:sz w:val="20"/>
              </w:rPr>
            </w:pPr>
            <w:r>
              <w:rPr>
                <w:sz w:val="20"/>
              </w:rPr>
              <w:t>REF~SH~Y</w:t>
            </w:r>
          </w:p>
          <w:p w14:paraId="72DD2702" w14:textId="77777777" w:rsidR="00D4780D" w:rsidRDefault="00D4780D">
            <w:pPr>
              <w:autoSpaceDE w:val="0"/>
              <w:autoSpaceDN w:val="0"/>
              <w:adjustRightInd w:val="0"/>
              <w:ind w:right="144"/>
            </w:pPr>
            <w:r>
              <w:rPr>
                <w:sz w:val="20"/>
              </w:rPr>
              <w:t>REF~SH~N</w:t>
            </w:r>
          </w:p>
        </w:tc>
      </w:tr>
    </w:tbl>
    <w:p w14:paraId="75B902D8" w14:textId="77777777" w:rsidR="00D4780D" w:rsidRDefault="00D4780D">
      <w:pPr>
        <w:autoSpaceDE w:val="0"/>
        <w:autoSpaceDN w:val="0"/>
        <w:adjustRightInd w:val="0"/>
        <w:rPr>
          <w:sz w:val="20"/>
        </w:rPr>
      </w:pPr>
    </w:p>
    <w:p w14:paraId="55AF1273" w14:textId="77777777" w:rsidR="00D4780D" w:rsidRDefault="00D4780D">
      <w:pPr>
        <w:autoSpaceDE w:val="0"/>
        <w:autoSpaceDN w:val="0"/>
        <w:adjustRightInd w:val="0"/>
        <w:jc w:val="center"/>
        <w:rPr>
          <w:b/>
          <w:sz w:val="20"/>
        </w:rPr>
      </w:pPr>
      <w:r>
        <w:rPr>
          <w:b/>
          <w:sz w:val="20"/>
        </w:rPr>
        <w:t>Data Element Summary</w:t>
      </w:r>
    </w:p>
    <w:p w14:paraId="3863BAE4"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50592FE"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0FD8931" w14:textId="77777777">
        <w:tblPrEx>
          <w:tblCellMar>
            <w:top w:w="0" w:type="dxa"/>
            <w:left w:w="0" w:type="dxa"/>
            <w:bottom w:w="0" w:type="dxa"/>
            <w:right w:w="0" w:type="dxa"/>
          </w:tblCellMar>
        </w:tblPrEx>
        <w:tc>
          <w:tcPr>
            <w:tcW w:w="1007" w:type="dxa"/>
            <w:tcBorders>
              <w:top w:val="nil"/>
              <w:left w:val="nil"/>
              <w:bottom w:val="nil"/>
              <w:right w:val="nil"/>
            </w:tcBorders>
          </w:tcPr>
          <w:p w14:paraId="21E51622"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C8ED37E"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3E546B01"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799E44C"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5D816C4"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7DEE5143"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AB0857B" w14:textId="77777777" w:rsidR="00D4780D" w:rsidRDefault="00D4780D">
            <w:pPr>
              <w:autoSpaceDE w:val="0"/>
              <w:autoSpaceDN w:val="0"/>
              <w:adjustRightInd w:val="0"/>
              <w:ind w:right="144"/>
            </w:pPr>
            <w:r>
              <w:rPr>
                <w:b/>
                <w:sz w:val="20"/>
              </w:rPr>
              <w:t>ID 2/3</w:t>
            </w:r>
          </w:p>
        </w:tc>
      </w:tr>
      <w:tr w:rsidR="00000000" w14:paraId="1D879F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84D78C"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84DD8EC" w14:textId="77777777" w:rsidR="00D4780D" w:rsidRDefault="00D4780D">
            <w:pPr>
              <w:autoSpaceDE w:val="0"/>
              <w:autoSpaceDN w:val="0"/>
              <w:adjustRightInd w:val="0"/>
              <w:ind w:right="144"/>
            </w:pPr>
            <w:r>
              <w:rPr>
                <w:sz w:val="20"/>
              </w:rPr>
              <w:t>Code qualifying the Reference Identification</w:t>
            </w:r>
          </w:p>
        </w:tc>
      </w:tr>
      <w:tr w:rsidR="00000000" w14:paraId="018BB1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EC28A7"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CE08474" w14:textId="77777777" w:rsidR="00D4780D" w:rsidRDefault="00D4780D">
            <w:pPr>
              <w:autoSpaceDE w:val="0"/>
              <w:autoSpaceDN w:val="0"/>
              <w:adjustRightInd w:val="0"/>
              <w:ind w:right="144"/>
            </w:pPr>
            <w:r>
              <w:rPr>
                <w:sz w:val="20"/>
              </w:rPr>
              <w:t>SH</w:t>
            </w:r>
          </w:p>
        </w:tc>
        <w:tc>
          <w:tcPr>
            <w:tcW w:w="144" w:type="dxa"/>
            <w:tcBorders>
              <w:top w:val="nil"/>
              <w:left w:val="nil"/>
              <w:bottom w:val="nil"/>
              <w:right w:val="nil"/>
            </w:tcBorders>
          </w:tcPr>
          <w:p w14:paraId="2C4644A9"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EC4DE2A" w14:textId="77777777" w:rsidR="00D4780D" w:rsidRDefault="00D4780D">
            <w:pPr>
              <w:autoSpaceDE w:val="0"/>
              <w:autoSpaceDN w:val="0"/>
              <w:adjustRightInd w:val="0"/>
              <w:ind w:right="144"/>
            </w:pPr>
            <w:r>
              <w:rPr>
                <w:sz w:val="20"/>
              </w:rPr>
              <w:t>Sender Defined Clause</w:t>
            </w:r>
          </w:p>
        </w:tc>
      </w:tr>
      <w:tr w:rsidR="00000000" w14:paraId="4B6CE20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2FBB77"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D37A976" w14:textId="77777777" w:rsidR="00D4780D" w:rsidRDefault="00D4780D">
            <w:pPr>
              <w:autoSpaceDE w:val="0"/>
              <w:autoSpaceDN w:val="0"/>
              <w:adjustRightInd w:val="0"/>
              <w:ind w:right="144"/>
            </w:pPr>
            <w:r>
              <w:rPr>
                <w:sz w:val="20"/>
              </w:rPr>
              <w:t>Switch Hold Indicator Status prior to TDSP accepting  the Mass Transition Switch transaction where the BGN07= "TS" in the 814_03 transaction received from ERCOT</w:t>
            </w:r>
          </w:p>
        </w:tc>
      </w:tr>
      <w:tr w:rsidR="00000000" w14:paraId="7C6DF2CB" w14:textId="77777777">
        <w:tblPrEx>
          <w:tblCellMar>
            <w:top w:w="0" w:type="dxa"/>
            <w:left w:w="0" w:type="dxa"/>
            <w:bottom w:w="0" w:type="dxa"/>
            <w:right w:w="0" w:type="dxa"/>
          </w:tblCellMar>
        </w:tblPrEx>
        <w:tc>
          <w:tcPr>
            <w:tcW w:w="1007" w:type="dxa"/>
            <w:tcBorders>
              <w:top w:val="nil"/>
              <w:left w:val="nil"/>
              <w:bottom w:val="nil"/>
              <w:right w:val="nil"/>
            </w:tcBorders>
          </w:tcPr>
          <w:p w14:paraId="2B279E9A"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9FC4A0C"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4EB16881"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702F4E8"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77A2C2B"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44FD36D3"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12D2840" w14:textId="77777777" w:rsidR="00D4780D" w:rsidRDefault="00D4780D">
            <w:pPr>
              <w:autoSpaceDE w:val="0"/>
              <w:autoSpaceDN w:val="0"/>
              <w:adjustRightInd w:val="0"/>
              <w:ind w:right="144"/>
            </w:pPr>
            <w:r>
              <w:rPr>
                <w:b/>
                <w:sz w:val="20"/>
              </w:rPr>
              <w:t>AN 1/30</w:t>
            </w:r>
          </w:p>
        </w:tc>
      </w:tr>
      <w:tr w:rsidR="00000000" w14:paraId="7BDD7F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0843E5"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5215C44"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49FA7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7B144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BC51FA3" w14:textId="77777777" w:rsidR="00D4780D" w:rsidRDefault="00D4780D">
            <w:pPr>
              <w:autoSpaceDE w:val="0"/>
              <w:autoSpaceDN w:val="0"/>
              <w:adjustRightInd w:val="0"/>
              <w:ind w:right="144"/>
            </w:pPr>
            <w:r>
              <w:rPr>
                <w:sz w:val="20"/>
              </w:rPr>
              <w:t>N</w:t>
            </w:r>
          </w:p>
        </w:tc>
        <w:tc>
          <w:tcPr>
            <w:tcW w:w="144" w:type="dxa"/>
            <w:tcBorders>
              <w:top w:val="nil"/>
              <w:left w:val="nil"/>
              <w:bottom w:val="nil"/>
              <w:right w:val="nil"/>
            </w:tcBorders>
          </w:tcPr>
          <w:p w14:paraId="145B8D34"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744C754" w14:textId="77777777" w:rsidR="00D4780D" w:rsidRDefault="00D4780D">
            <w:pPr>
              <w:autoSpaceDE w:val="0"/>
              <w:autoSpaceDN w:val="0"/>
              <w:adjustRightInd w:val="0"/>
              <w:ind w:right="144"/>
            </w:pPr>
            <w:r>
              <w:rPr>
                <w:sz w:val="20"/>
              </w:rPr>
              <w:t>No</w:t>
            </w:r>
          </w:p>
        </w:tc>
      </w:tr>
      <w:tr w:rsidR="00000000" w14:paraId="33C806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E10664"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42BEFBA0" w14:textId="77777777" w:rsidR="00D4780D" w:rsidRDefault="00D4780D">
            <w:pPr>
              <w:autoSpaceDE w:val="0"/>
              <w:autoSpaceDN w:val="0"/>
              <w:adjustRightInd w:val="0"/>
              <w:ind w:right="144"/>
            </w:pPr>
            <w:r>
              <w:rPr>
                <w:sz w:val="20"/>
              </w:rPr>
              <w:t>Tampering Switch Hold did not apply to this ESI ID prior to the 814_03 Mass Transition Switch (BGN07="TS") transaction is received by TDSP</w:t>
            </w:r>
          </w:p>
        </w:tc>
      </w:tr>
      <w:tr w:rsidR="00000000" w14:paraId="02F6CE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9C6A1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A9F3153" w14:textId="77777777" w:rsidR="00D4780D" w:rsidRDefault="00D4780D">
            <w:pPr>
              <w:autoSpaceDE w:val="0"/>
              <w:autoSpaceDN w:val="0"/>
              <w:adjustRightInd w:val="0"/>
              <w:ind w:right="144"/>
            </w:pPr>
            <w:r>
              <w:rPr>
                <w:sz w:val="20"/>
              </w:rPr>
              <w:t>Y</w:t>
            </w:r>
          </w:p>
        </w:tc>
        <w:tc>
          <w:tcPr>
            <w:tcW w:w="144" w:type="dxa"/>
            <w:tcBorders>
              <w:top w:val="nil"/>
              <w:left w:val="nil"/>
              <w:bottom w:val="nil"/>
              <w:right w:val="nil"/>
            </w:tcBorders>
          </w:tcPr>
          <w:p w14:paraId="28341ABD"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1F2997A" w14:textId="77777777" w:rsidR="00D4780D" w:rsidRDefault="00D4780D">
            <w:pPr>
              <w:autoSpaceDE w:val="0"/>
              <w:autoSpaceDN w:val="0"/>
              <w:adjustRightInd w:val="0"/>
              <w:ind w:right="144"/>
            </w:pPr>
            <w:r>
              <w:rPr>
                <w:sz w:val="20"/>
              </w:rPr>
              <w:t>Yes</w:t>
            </w:r>
          </w:p>
        </w:tc>
      </w:tr>
      <w:tr w:rsidR="00000000" w14:paraId="075B58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69C8C6"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62483663" w14:textId="77777777" w:rsidR="00D4780D" w:rsidRDefault="00D4780D">
            <w:pPr>
              <w:autoSpaceDE w:val="0"/>
              <w:autoSpaceDN w:val="0"/>
              <w:adjustRightInd w:val="0"/>
              <w:ind w:right="144"/>
            </w:pPr>
            <w:r>
              <w:rPr>
                <w:sz w:val="20"/>
              </w:rPr>
              <w:t>Tampering Switch Hold did apply to this ESI ID prior to 814_03 Mass Transition Switch (BGN07="TS") transa</w:t>
            </w:r>
            <w:r>
              <w:rPr>
                <w:sz w:val="20"/>
              </w:rPr>
              <w:t>ction is received by TDSP</w:t>
            </w:r>
          </w:p>
        </w:tc>
      </w:tr>
    </w:tbl>
    <w:p w14:paraId="5659F746"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65" w:name="book21"/>
      <w:bookmarkEnd w:id="365"/>
      <w:r>
        <w:rPr>
          <w:b/>
          <w:sz w:val="20"/>
        </w:rPr>
        <w:tab/>
        <w:t>Segment:</w:t>
      </w:r>
      <w:r>
        <w:rPr>
          <w:b/>
          <w:sz w:val="20"/>
        </w:rPr>
        <w:tab/>
      </w:r>
      <w:r>
        <w:rPr>
          <w:b/>
          <w:sz w:val="40"/>
        </w:rPr>
        <w:t xml:space="preserve">DTM </w:t>
      </w:r>
      <w:r>
        <w:rPr>
          <w:b/>
          <w:sz w:val="20"/>
        </w:rPr>
        <w:t>Date/Time Reference (Expiration Date)</w:t>
      </w:r>
    </w:p>
    <w:p w14:paraId="54700C33"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990DD3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58354E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A5D1E8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168D73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E153F5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pertinent dates and times</w:t>
      </w:r>
    </w:p>
    <w:p w14:paraId="702B7E8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4FA1513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7AB66F7E"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43E028E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98E6178"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5BDA0C" w14:textId="77777777">
        <w:tblPrEx>
          <w:tblCellMar>
            <w:top w:w="0" w:type="dxa"/>
            <w:left w:w="0" w:type="dxa"/>
            <w:bottom w:w="0" w:type="dxa"/>
            <w:right w:w="0" w:type="dxa"/>
          </w:tblCellMar>
        </w:tblPrEx>
        <w:tc>
          <w:tcPr>
            <w:tcW w:w="1944" w:type="dxa"/>
            <w:tcBorders>
              <w:top w:val="nil"/>
              <w:left w:val="nil"/>
              <w:bottom w:val="nil"/>
              <w:right w:val="nil"/>
            </w:tcBorders>
          </w:tcPr>
          <w:p w14:paraId="363DDE82"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7E8DF79E"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276152CC" w14:textId="77777777" w:rsidR="00D4780D" w:rsidRDefault="00D4780D">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14:paraId="5BB23340" w14:textId="77777777" w:rsidR="00D4780D" w:rsidRDefault="00D4780D">
            <w:pPr>
              <w:autoSpaceDE w:val="0"/>
              <w:autoSpaceDN w:val="0"/>
              <w:adjustRightInd w:val="0"/>
              <w:ind w:right="144"/>
              <w:rPr>
                <w:sz w:val="20"/>
              </w:rPr>
            </w:pPr>
          </w:p>
          <w:p w14:paraId="5E65019A" w14:textId="77777777" w:rsidR="00D4780D" w:rsidRDefault="00D4780D">
            <w:pPr>
              <w:autoSpaceDE w:val="0"/>
              <w:autoSpaceDN w:val="0"/>
              <w:adjustRightInd w:val="0"/>
              <w:ind w:right="144"/>
              <w:rPr>
                <w:sz w:val="20"/>
              </w:rPr>
            </w:pPr>
            <w:r>
              <w:rPr>
                <w:sz w:val="20"/>
              </w:rPr>
              <w:t>Only one DTM~036 will be sent per transaction.</w:t>
            </w:r>
          </w:p>
          <w:p w14:paraId="63FB6B9A" w14:textId="77777777" w:rsidR="00D4780D" w:rsidRDefault="00D4780D">
            <w:pPr>
              <w:autoSpaceDE w:val="0"/>
              <w:autoSpaceDN w:val="0"/>
              <w:adjustRightInd w:val="0"/>
              <w:ind w:right="144"/>
            </w:pPr>
          </w:p>
        </w:tc>
      </w:tr>
      <w:tr w:rsidR="00000000" w14:paraId="3480461C" w14:textId="77777777">
        <w:tblPrEx>
          <w:tblCellMar>
            <w:top w:w="0" w:type="dxa"/>
            <w:left w:w="0" w:type="dxa"/>
            <w:bottom w:w="0" w:type="dxa"/>
            <w:right w:w="0" w:type="dxa"/>
          </w:tblCellMar>
        </w:tblPrEx>
        <w:tc>
          <w:tcPr>
            <w:tcW w:w="1944" w:type="dxa"/>
            <w:tcBorders>
              <w:top w:val="nil"/>
              <w:left w:val="nil"/>
              <w:bottom w:val="nil"/>
              <w:right w:val="nil"/>
            </w:tcBorders>
          </w:tcPr>
          <w:p w14:paraId="41C8D5CD" w14:textId="77777777" w:rsidR="00D4780D" w:rsidRDefault="00D4780D">
            <w:pPr>
              <w:autoSpaceDE w:val="0"/>
              <w:autoSpaceDN w:val="0"/>
              <w:adjustRightInd w:val="0"/>
              <w:ind w:right="144"/>
            </w:pPr>
          </w:p>
        </w:tc>
        <w:tc>
          <w:tcPr>
            <w:tcW w:w="216" w:type="dxa"/>
            <w:tcBorders>
              <w:top w:val="nil"/>
              <w:left w:val="nil"/>
              <w:bottom w:val="nil"/>
              <w:right w:val="nil"/>
            </w:tcBorders>
          </w:tcPr>
          <w:p w14:paraId="50BEF256"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4863B76A" w14:textId="77777777" w:rsidR="00D4780D" w:rsidRDefault="00D4780D">
            <w:pPr>
              <w:autoSpaceDE w:val="0"/>
              <w:autoSpaceDN w:val="0"/>
              <w:adjustRightInd w:val="0"/>
              <w:ind w:right="144"/>
            </w:pPr>
            <w:r>
              <w:rPr>
                <w:sz w:val="20"/>
              </w:rPr>
              <w:t>DTM~036~20010415</w:t>
            </w:r>
          </w:p>
        </w:tc>
      </w:tr>
    </w:tbl>
    <w:p w14:paraId="380E6987" w14:textId="77777777" w:rsidR="00D4780D" w:rsidRDefault="00D4780D">
      <w:pPr>
        <w:autoSpaceDE w:val="0"/>
        <w:autoSpaceDN w:val="0"/>
        <w:adjustRightInd w:val="0"/>
        <w:rPr>
          <w:sz w:val="20"/>
        </w:rPr>
      </w:pPr>
    </w:p>
    <w:p w14:paraId="1BF33337" w14:textId="77777777" w:rsidR="00D4780D" w:rsidRDefault="00D4780D">
      <w:pPr>
        <w:autoSpaceDE w:val="0"/>
        <w:autoSpaceDN w:val="0"/>
        <w:adjustRightInd w:val="0"/>
        <w:jc w:val="center"/>
        <w:rPr>
          <w:b/>
          <w:sz w:val="20"/>
        </w:rPr>
      </w:pPr>
      <w:r>
        <w:rPr>
          <w:b/>
          <w:sz w:val="20"/>
        </w:rPr>
        <w:t>Data Element Summary</w:t>
      </w:r>
    </w:p>
    <w:p w14:paraId="5C009048"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CAC090D"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7EAD9CFB" w14:textId="77777777">
        <w:tblPrEx>
          <w:tblCellMar>
            <w:top w:w="0" w:type="dxa"/>
            <w:left w:w="0" w:type="dxa"/>
            <w:bottom w:w="0" w:type="dxa"/>
            <w:right w:w="0" w:type="dxa"/>
          </w:tblCellMar>
        </w:tblPrEx>
        <w:tc>
          <w:tcPr>
            <w:tcW w:w="1007" w:type="dxa"/>
            <w:tcBorders>
              <w:top w:val="nil"/>
              <w:left w:val="nil"/>
              <w:bottom w:val="nil"/>
              <w:right w:val="nil"/>
            </w:tcBorders>
          </w:tcPr>
          <w:p w14:paraId="0EE40AF9"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D859E5D" w14:textId="77777777" w:rsidR="00D4780D" w:rsidRDefault="00D4780D">
            <w:pPr>
              <w:autoSpaceDE w:val="0"/>
              <w:autoSpaceDN w:val="0"/>
              <w:adjustRightInd w:val="0"/>
              <w:ind w:right="144"/>
              <w:jc w:val="center"/>
            </w:pPr>
            <w:r>
              <w:rPr>
                <w:b/>
                <w:sz w:val="20"/>
              </w:rPr>
              <w:t>DTM01</w:t>
            </w:r>
          </w:p>
        </w:tc>
        <w:tc>
          <w:tcPr>
            <w:tcW w:w="892" w:type="dxa"/>
            <w:tcBorders>
              <w:top w:val="nil"/>
              <w:left w:val="nil"/>
              <w:bottom w:val="nil"/>
              <w:right w:val="nil"/>
            </w:tcBorders>
          </w:tcPr>
          <w:p w14:paraId="6A19408E" w14:textId="77777777" w:rsidR="00D4780D" w:rsidRDefault="00D4780D">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65CE8191" w14:textId="77777777" w:rsidR="00D4780D" w:rsidRDefault="00D4780D">
            <w:pPr>
              <w:autoSpaceDE w:val="0"/>
              <w:autoSpaceDN w:val="0"/>
              <w:adjustRightInd w:val="0"/>
              <w:ind w:right="144"/>
            </w:pPr>
            <w:r>
              <w:rPr>
                <w:b/>
                <w:sz w:val="20"/>
              </w:rPr>
              <w:t>Date/Time Qualifier</w:t>
            </w:r>
          </w:p>
        </w:tc>
        <w:tc>
          <w:tcPr>
            <w:tcW w:w="432" w:type="dxa"/>
            <w:tcBorders>
              <w:top w:val="nil"/>
              <w:left w:val="nil"/>
              <w:bottom w:val="nil"/>
              <w:right w:val="nil"/>
            </w:tcBorders>
          </w:tcPr>
          <w:p w14:paraId="3E4D8CCA"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01EF78D"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7F0BB1B6" w14:textId="77777777" w:rsidR="00D4780D" w:rsidRDefault="00D4780D">
            <w:pPr>
              <w:autoSpaceDE w:val="0"/>
              <w:autoSpaceDN w:val="0"/>
              <w:adjustRightInd w:val="0"/>
              <w:ind w:right="144"/>
            </w:pPr>
            <w:r>
              <w:rPr>
                <w:b/>
                <w:sz w:val="20"/>
              </w:rPr>
              <w:t>ID 3/3</w:t>
            </w:r>
          </w:p>
        </w:tc>
      </w:tr>
      <w:tr w:rsidR="00000000" w14:paraId="58B676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6C51C7"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078A1E3B" w14:textId="77777777" w:rsidR="00D4780D" w:rsidRDefault="00D4780D">
            <w:pPr>
              <w:autoSpaceDE w:val="0"/>
              <w:autoSpaceDN w:val="0"/>
              <w:adjustRightInd w:val="0"/>
              <w:ind w:right="144"/>
            </w:pPr>
            <w:r>
              <w:rPr>
                <w:sz w:val="20"/>
              </w:rPr>
              <w:t>Code specifying type of date or time, or both date and time</w:t>
            </w:r>
          </w:p>
        </w:tc>
      </w:tr>
      <w:tr w:rsidR="00000000" w14:paraId="74E827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E2832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ECD970E" w14:textId="77777777" w:rsidR="00D4780D" w:rsidRDefault="00D4780D">
            <w:pPr>
              <w:autoSpaceDE w:val="0"/>
              <w:autoSpaceDN w:val="0"/>
              <w:adjustRightInd w:val="0"/>
              <w:ind w:right="144"/>
            </w:pPr>
            <w:r>
              <w:rPr>
                <w:sz w:val="20"/>
              </w:rPr>
              <w:t>036</w:t>
            </w:r>
          </w:p>
        </w:tc>
        <w:tc>
          <w:tcPr>
            <w:tcW w:w="144" w:type="dxa"/>
            <w:tcBorders>
              <w:top w:val="nil"/>
              <w:left w:val="nil"/>
              <w:bottom w:val="nil"/>
              <w:right w:val="nil"/>
            </w:tcBorders>
          </w:tcPr>
          <w:p w14:paraId="0028B68D"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34EFF71F" w14:textId="77777777" w:rsidR="00D4780D" w:rsidRDefault="00D4780D">
            <w:pPr>
              <w:autoSpaceDE w:val="0"/>
              <w:autoSpaceDN w:val="0"/>
              <w:adjustRightInd w:val="0"/>
              <w:ind w:right="144"/>
            </w:pPr>
            <w:r>
              <w:rPr>
                <w:sz w:val="20"/>
              </w:rPr>
              <w:t>Expiration</w:t>
            </w:r>
          </w:p>
        </w:tc>
      </w:tr>
      <w:tr w:rsidR="00000000" w14:paraId="16A0859E"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092FB85B"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06C0343C" w14:textId="77777777" w:rsidR="00D4780D" w:rsidRDefault="00D4780D">
            <w:pPr>
              <w:autoSpaceDE w:val="0"/>
              <w:autoSpaceDN w:val="0"/>
              <w:adjustRightInd w:val="0"/>
              <w:ind w:right="144"/>
            </w:pPr>
            <w:r>
              <w:rPr>
                <w:sz w:val="20"/>
              </w:rPr>
              <w:t>Date coverage expires</w:t>
            </w:r>
          </w:p>
        </w:tc>
      </w:tr>
      <w:tr w:rsidR="00000000" w14:paraId="227A19B4" w14:textId="77777777">
        <w:tblPrEx>
          <w:tblCellMar>
            <w:top w:w="0" w:type="dxa"/>
            <w:left w:w="0" w:type="dxa"/>
            <w:bottom w:w="0" w:type="dxa"/>
            <w:right w:w="0" w:type="dxa"/>
          </w:tblCellMar>
        </w:tblPrEx>
        <w:tc>
          <w:tcPr>
            <w:tcW w:w="1007" w:type="dxa"/>
            <w:tcBorders>
              <w:top w:val="nil"/>
              <w:left w:val="nil"/>
              <w:bottom w:val="nil"/>
              <w:right w:val="nil"/>
            </w:tcBorders>
          </w:tcPr>
          <w:p w14:paraId="2732AB22"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5DDBFBAF" w14:textId="77777777" w:rsidR="00D4780D" w:rsidRDefault="00D4780D">
            <w:pPr>
              <w:autoSpaceDE w:val="0"/>
              <w:autoSpaceDN w:val="0"/>
              <w:adjustRightInd w:val="0"/>
              <w:ind w:right="144"/>
              <w:jc w:val="center"/>
            </w:pPr>
            <w:r>
              <w:rPr>
                <w:b/>
                <w:sz w:val="20"/>
              </w:rPr>
              <w:t>DTM02</w:t>
            </w:r>
          </w:p>
        </w:tc>
        <w:tc>
          <w:tcPr>
            <w:tcW w:w="892" w:type="dxa"/>
            <w:tcBorders>
              <w:top w:val="nil"/>
              <w:left w:val="nil"/>
              <w:bottom w:val="nil"/>
              <w:right w:val="nil"/>
            </w:tcBorders>
          </w:tcPr>
          <w:p w14:paraId="5B535B96" w14:textId="77777777" w:rsidR="00D4780D" w:rsidRDefault="00D4780D">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7ED82BA" w14:textId="77777777" w:rsidR="00D4780D" w:rsidRDefault="00D4780D">
            <w:pPr>
              <w:autoSpaceDE w:val="0"/>
              <w:autoSpaceDN w:val="0"/>
              <w:adjustRightInd w:val="0"/>
              <w:ind w:right="144"/>
            </w:pPr>
            <w:r>
              <w:rPr>
                <w:b/>
                <w:sz w:val="20"/>
              </w:rPr>
              <w:t>Date</w:t>
            </w:r>
          </w:p>
        </w:tc>
        <w:tc>
          <w:tcPr>
            <w:tcW w:w="432" w:type="dxa"/>
            <w:tcBorders>
              <w:top w:val="nil"/>
              <w:left w:val="nil"/>
              <w:bottom w:val="nil"/>
              <w:right w:val="nil"/>
            </w:tcBorders>
          </w:tcPr>
          <w:p w14:paraId="5DBCEF5D"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34379BCD"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5460D938" w14:textId="77777777" w:rsidR="00D4780D" w:rsidRDefault="00D4780D">
            <w:pPr>
              <w:autoSpaceDE w:val="0"/>
              <w:autoSpaceDN w:val="0"/>
              <w:adjustRightInd w:val="0"/>
              <w:ind w:right="144"/>
            </w:pPr>
            <w:r>
              <w:rPr>
                <w:b/>
                <w:sz w:val="20"/>
              </w:rPr>
              <w:t>DT 8/8</w:t>
            </w:r>
          </w:p>
        </w:tc>
      </w:tr>
      <w:tr w:rsidR="00000000" w14:paraId="043895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38D87F"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3CD64C44" w14:textId="77777777" w:rsidR="00D4780D" w:rsidRDefault="00D4780D">
            <w:pPr>
              <w:autoSpaceDE w:val="0"/>
              <w:autoSpaceDN w:val="0"/>
              <w:adjustRightInd w:val="0"/>
              <w:ind w:right="144"/>
            </w:pPr>
            <w:r>
              <w:rPr>
                <w:sz w:val="20"/>
              </w:rPr>
              <w:t>Date expressed as CCYYMMDD</w:t>
            </w:r>
          </w:p>
        </w:tc>
      </w:tr>
    </w:tbl>
    <w:p w14:paraId="09BF122D"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66" w:name="book22"/>
      <w:bookmarkEnd w:id="366"/>
      <w:r>
        <w:rPr>
          <w:b/>
          <w:sz w:val="20"/>
        </w:rPr>
        <w:tab/>
        <w:t>Segment:</w:t>
      </w:r>
      <w:r>
        <w:rPr>
          <w:b/>
          <w:sz w:val="20"/>
        </w:rPr>
        <w:tab/>
      </w:r>
      <w:r>
        <w:rPr>
          <w:b/>
          <w:sz w:val="40"/>
        </w:rPr>
        <w:t xml:space="preserve">DTM </w:t>
      </w:r>
      <w:r>
        <w:rPr>
          <w:b/>
          <w:sz w:val="20"/>
        </w:rPr>
        <w:t>Date/Time Reference (Service Period Start)</w:t>
      </w:r>
    </w:p>
    <w:p w14:paraId="0228F861"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8CD654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AB3059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0E9AC6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F87905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EB9E1F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C1E20E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w:t>
      </w:r>
      <w:r>
        <w:rPr>
          <w:sz w:val="20"/>
        </w:rPr>
        <w:t>t one of DTM02 DTM03 or DTM05 is required.</w:t>
      </w:r>
    </w:p>
    <w:p w14:paraId="5AE076C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703AD50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1C0AD0E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5FDB8E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9719BE" w14:textId="77777777">
        <w:tblPrEx>
          <w:tblCellMar>
            <w:top w:w="0" w:type="dxa"/>
            <w:left w:w="0" w:type="dxa"/>
            <w:bottom w:w="0" w:type="dxa"/>
            <w:right w:w="0" w:type="dxa"/>
          </w:tblCellMar>
        </w:tblPrEx>
        <w:tc>
          <w:tcPr>
            <w:tcW w:w="1944" w:type="dxa"/>
            <w:tcBorders>
              <w:top w:val="nil"/>
              <w:left w:val="nil"/>
              <w:bottom w:val="nil"/>
              <w:right w:val="nil"/>
            </w:tcBorders>
          </w:tcPr>
          <w:p w14:paraId="51AABD6C"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1E31B3B9"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73C891BA" w14:textId="77777777" w:rsidR="00D4780D" w:rsidRDefault="00D4780D">
            <w:pPr>
              <w:autoSpaceDE w:val="0"/>
              <w:autoSpaceDN w:val="0"/>
              <w:adjustRightInd w:val="0"/>
              <w:ind w:right="144"/>
              <w:rPr>
                <w:sz w:val="20"/>
              </w:rPr>
            </w:pPr>
            <w:r>
              <w:rPr>
                <w:sz w:val="20"/>
              </w:rPr>
              <w:t>Accept Response: Required</w:t>
            </w:r>
          </w:p>
          <w:p w14:paraId="708B7E62" w14:textId="77777777" w:rsidR="00D4780D" w:rsidRDefault="00D4780D">
            <w:pPr>
              <w:autoSpaceDE w:val="0"/>
              <w:autoSpaceDN w:val="0"/>
              <w:adjustRightInd w:val="0"/>
              <w:ind w:right="144"/>
              <w:rPr>
                <w:sz w:val="20"/>
              </w:rPr>
            </w:pPr>
            <w:r>
              <w:rPr>
                <w:sz w:val="20"/>
              </w:rPr>
              <w:t>Reject Response: Not Used</w:t>
            </w:r>
          </w:p>
          <w:p w14:paraId="327C7282" w14:textId="77777777" w:rsidR="00D4780D" w:rsidRDefault="00D4780D">
            <w:pPr>
              <w:autoSpaceDE w:val="0"/>
              <w:autoSpaceDN w:val="0"/>
              <w:adjustRightInd w:val="0"/>
              <w:ind w:right="144"/>
              <w:rPr>
                <w:sz w:val="20"/>
              </w:rPr>
            </w:pPr>
          </w:p>
          <w:p w14:paraId="6B41B745" w14:textId="77777777" w:rsidR="00D4780D" w:rsidRDefault="00D4780D">
            <w:pPr>
              <w:autoSpaceDE w:val="0"/>
              <w:autoSpaceDN w:val="0"/>
              <w:adjustRightInd w:val="0"/>
              <w:ind w:right="144"/>
              <w:rPr>
                <w:sz w:val="20"/>
              </w:rPr>
            </w:pPr>
            <w:r>
              <w:rPr>
                <w:sz w:val="20"/>
              </w:rPr>
              <w:t xml:space="preserve">Only one DTM~150 will be sent per transaction. </w:t>
            </w:r>
          </w:p>
          <w:p w14:paraId="5320CE4C" w14:textId="77777777" w:rsidR="00D4780D" w:rsidRDefault="00D4780D">
            <w:pPr>
              <w:autoSpaceDE w:val="0"/>
              <w:autoSpaceDN w:val="0"/>
              <w:adjustRightInd w:val="0"/>
              <w:ind w:right="144"/>
            </w:pPr>
          </w:p>
        </w:tc>
      </w:tr>
      <w:tr w:rsidR="00000000" w14:paraId="6D251F94" w14:textId="77777777">
        <w:tblPrEx>
          <w:tblCellMar>
            <w:top w:w="0" w:type="dxa"/>
            <w:left w:w="0" w:type="dxa"/>
            <w:bottom w:w="0" w:type="dxa"/>
            <w:right w:w="0" w:type="dxa"/>
          </w:tblCellMar>
        </w:tblPrEx>
        <w:tc>
          <w:tcPr>
            <w:tcW w:w="1944" w:type="dxa"/>
            <w:tcBorders>
              <w:top w:val="nil"/>
              <w:left w:val="nil"/>
              <w:bottom w:val="nil"/>
              <w:right w:val="nil"/>
            </w:tcBorders>
          </w:tcPr>
          <w:p w14:paraId="3BC36996" w14:textId="77777777" w:rsidR="00D4780D" w:rsidRDefault="00D4780D">
            <w:pPr>
              <w:autoSpaceDE w:val="0"/>
              <w:autoSpaceDN w:val="0"/>
              <w:adjustRightInd w:val="0"/>
              <w:ind w:right="144"/>
            </w:pPr>
          </w:p>
        </w:tc>
        <w:tc>
          <w:tcPr>
            <w:tcW w:w="216" w:type="dxa"/>
            <w:tcBorders>
              <w:top w:val="nil"/>
              <w:left w:val="nil"/>
              <w:bottom w:val="nil"/>
              <w:right w:val="nil"/>
            </w:tcBorders>
          </w:tcPr>
          <w:p w14:paraId="52B677FB"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D25C5E1" w14:textId="77777777" w:rsidR="00D4780D" w:rsidRDefault="00D4780D">
            <w:pPr>
              <w:autoSpaceDE w:val="0"/>
              <w:autoSpaceDN w:val="0"/>
              <w:adjustRightInd w:val="0"/>
              <w:ind w:right="144"/>
            </w:pPr>
            <w:r>
              <w:rPr>
                <w:sz w:val="20"/>
              </w:rPr>
              <w:t>DTM~150~20010415</w:t>
            </w:r>
          </w:p>
        </w:tc>
      </w:tr>
    </w:tbl>
    <w:p w14:paraId="44395E9C" w14:textId="77777777" w:rsidR="00D4780D" w:rsidRDefault="00D4780D">
      <w:pPr>
        <w:autoSpaceDE w:val="0"/>
        <w:autoSpaceDN w:val="0"/>
        <w:adjustRightInd w:val="0"/>
        <w:rPr>
          <w:sz w:val="20"/>
        </w:rPr>
      </w:pPr>
    </w:p>
    <w:p w14:paraId="67EF6B99" w14:textId="77777777" w:rsidR="00D4780D" w:rsidRDefault="00D4780D">
      <w:pPr>
        <w:autoSpaceDE w:val="0"/>
        <w:autoSpaceDN w:val="0"/>
        <w:adjustRightInd w:val="0"/>
        <w:jc w:val="center"/>
        <w:rPr>
          <w:b/>
          <w:sz w:val="20"/>
        </w:rPr>
      </w:pPr>
      <w:r>
        <w:rPr>
          <w:b/>
          <w:sz w:val="20"/>
        </w:rPr>
        <w:t>Data Element Summary</w:t>
      </w:r>
    </w:p>
    <w:p w14:paraId="66FFC01F"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C7A428B"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D03BD99" w14:textId="77777777">
        <w:tblPrEx>
          <w:tblCellMar>
            <w:top w:w="0" w:type="dxa"/>
            <w:left w:w="0" w:type="dxa"/>
            <w:bottom w:w="0" w:type="dxa"/>
            <w:right w:w="0" w:type="dxa"/>
          </w:tblCellMar>
        </w:tblPrEx>
        <w:tc>
          <w:tcPr>
            <w:tcW w:w="1007" w:type="dxa"/>
            <w:tcBorders>
              <w:top w:val="nil"/>
              <w:left w:val="nil"/>
              <w:bottom w:val="nil"/>
              <w:right w:val="nil"/>
            </w:tcBorders>
          </w:tcPr>
          <w:p w14:paraId="7957D42A"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9735142" w14:textId="77777777" w:rsidR="00D4780D" w:rsidRDefault="00D4780D">
            <w:pPr>
              <w:autoSpaceDE w:val="0"/>
              <w:autoSpaceDN w:val="0"/>
              <w:adjustRightInd w:val="0"/>
              <w:ind w:right="144"/>
              <w:jc w:val="center"/>
            </w:pPr>
            <w:r>
              <w:rPr>
                <w:b/>
                <w:sz w:val="20"/>
              </w:rPr>
              <w:t>DTM01</w:t>
            </w:r>
          </w:p>
        </w:tc>
        <w:tc>
          <w:tcPr>
            <w:tcW w:w="892" w:type="dxa"/>
            <w:tcBorders>
              <w:top w:val="nil"/>
              <w:left w:val="nil"/>
              <w:bottom w:val="nil"/>
              <w:right w:val="nil"/>
            </w:tcBorders>
          </w:tcPr>
          <w:p w14:paraId="18013083" w14:textId="77777777" w:rsidR="00D4780D" w:rsidRDefault="00D4780D">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0AEDBC6" w14:textId="77777777" w:rsidR="00D4780D" w:rsidRDefault="00D4780D">
            <w:pPr>
              <w:autoSpaceDE w:val="0"/>
              <w:autoSpaceDN w:val="0"/>
              <w:adjustRightInd w:val="0"/>
              <w:ind w:right="144"/>
            </w:pPr>
            <w:r>
              <w:rPr>
                <w:b/>
                <w:sz w:val="20"/>
              </w:rPr>
              <w:t>Date/Time Qualifier</w:t>
            </w:r>
          </w:p>
        </w:tc>
        <w:tc>
          <w:tcPr>
            <w:tcW w:w="432" w:type="dxa"/>
            <w:tcBorders>
              <w:top w:val="nil"/>
              <w:left w:val="nil"/>
              <w:bottom w:val="nil"/>
              <w:right w:val="nil"/>
            </w:tcBorders>
          </w:tcPr>
          <w:p w14:paraId="4F31E7A9"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8912918"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03E255D7" w14:textId="77777777" w:rsidR="00D4780D" w:rsidRDefault="00D4780D">
            <w:pPr>
              <w:autoSpaceDE w:val="0"/>
              <w:autoSpaceDN w:val="0"/>
              <w:adjustRightInd w:val="0"/>
              <w:ind w:right="144"/>
            </w:pPr>
            <w:r>
              <w:rPr>
                <w:b/>
                <w:sz w:val="20"/>
              </w:rPr>
              <w:t>ID 3/3</w:t>
            </w:r>
          </w:p>
        </w:tc>
      </w:tr>
      <w:tr w:rsidR="00000000" w14:paraId="6644F9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8D5BAB"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510274BB" w14:textId="77777777" w:rsidR="00D4780D" w:rsidRDefault="00D4780D">
            <w:pPr>
              <w:autoSpaceDE w:val="0"/>
              <w:autoSpaceDN w:val="0"/>
              <w:adjustRightInd w:val="0"/>
              <w:ind w:right="144"/>
            </w:pPr>
            <w:r>
              <w:rPr>
                <w:sz w:val="20"/>
              </w:rPr>
              <w:t>Code specifying type of date or time, or both date and time</w:t>
            </w:r>
          </w:p>
        </w:tc>
      </w:tr>
      <w:tr w:rsidR="00000000" w14:paraId="60D272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36058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67F81A8" w14:textId="77777777" w:rsidR="00D4780D" w:rsidRDefault="00D4780D">
            <w:pPr>
              <w:autoSpaceDE w:val="0"/>
              <w:autoSpaceDN w:val="0"/>
              <w:adjustRightInd w:val="0"/>
              <w:ind w:right="144"/>
            </w:pPr>
            <w:r>
              <w:rPr>
                <w:sz w:val="20"/>
              </w:rPr>
              <w:t>150</w:t>
            </w:r>
          </w:p>
        </w:tc>
        <w:tc>
          <w:tcPr>
            <w:tcW w:w="144" w:type="dxa"/>
            <w:tcBorders>
              <w:top w:val="nil"/>
              <w:left w:val="nil"/>
              <w:bottom w:val="nil"/>
              <w:right w:val="nil"/>
            </w:tcBorders>
          </w:tcPr>
          <w:p w14:paraId="749DF40D"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6AA897BF" w14:textId="77777777" w:rsidR="00D4780D" w:rsidRDefault="00D4780D">
            <w:pPr>
              <w:autoSpaceDE w:val="0"/>
              <w:autoSpaceDN w:val="0"/>
              <w:adjustRightInd w:val="0"/>
              <w:ind w:right="144"/>
            </w:pPr>
            <w:r>
              <w:rPr>
                <w:sz w:val="20"/>
              </w:rPr>
              <w:t>Service Period Start</w:t>
            </w:r>
          </w:p>
        </w:tc>
      </w:tr>
      <w:tr w:rsidR="00000000" w14:paraId="0A27533A" w14:textId="77777777">
        <w:tblPrEx>
          <w:tblCellMar>
            <w:top w:w="0" w:type="dxa"/>
            <w:left w:w="0" w:type="dxa"/>
            <w:bottom w:w="0" w:type="dxa"/>
            <w:right w:w="0" w:type="dxa"/>
          </w:tblCellMar>
        </w:tblPrEx>
        <w:tc>
          <w:tcPr>
            <w:tcW w:w="1007" w:type="dxa"/>
            <w:tcBorders>
              <w:top w:val="nil"/>
              <w:left w:val="nil"/>
              <w:bottom w:val="nil"/>
              <w:right w:val="nil"/>
            </w:tcBorders>
          </w:tcPr>
          <w:p w14:paraId="047F5280"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38C9C3E" w14:textId="77777777" w:rsidR="00D4780D" w:rsidRDefault="00D4780D">
            <w:pPr>
              <w:autoSpaceDE w:val="0"/>
              <w:autoSpaceDN w:val="0"/>
              <w:adjustRightInd w:val="0"/>
              <w:ind w:right="144"/>
              <w:jc w:val="center"/>
            </w:pPr>
            <w:r>
              <w:rPr>
                <w:b/>
                <w:sz w:val="20"/>
              </w:rPr>
              <w:t>DTM02</w:t>
            </w:r>
          </w:p>
        </w:tc>
        <w:tc>
          <w:tcPr>
            <w:tcW w:w="892" w:type="dxa"/>
            <w:tcBorders>
              <w:top w:val="nil"/>
              <w:left w:val="nil"/>
              <w:bottom w:val="nil"/>
              <w:right w:val="nil"/>
            </w:tcBorders>
          </w:tcPr>
          <w:p w14:paraId="6452C2A6" w14:textId="77777777" w:rsidR="00D4780D" w:rsidRDefault="00D4780D">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5602491F" w14:textId="77777777" w:rsidR="00D4780D" w:rsidRDefault="00D4780D">
            <w:pPr>
              <w:autoSpaceDE w:val="0"/>
              <w:autoSpaceDN w:val="0"/>
              <w:adjustRightInd w:val="0"/>
              <w:ind w:right="144"/>
            </w:pPr>
            <w:r>
              <w:rPr>
                <w:b/>
                <w:sz w:val="20"/>
              </w:rPr>
              <w:t>Date</w:t>
            </w:r>
          </w:p>
        </w:tc>
        <w:tc>
          <w:tcPr>
            <w:tcW w:w="432" w:type="dxa"/>
            <w:tcBorders>
              <w:top w:val="nil"/>
              <w:left w:val="nil"/>
              <w:bottom w:val="nil"/>
              <w:right w:val="nil"/>
            </w:tcBorders>
          </w:tcPr>
          <w:p w14:paraId="30BC1CE7"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3BADA050"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0EEBE11A" w14:textId="77777777" w:rsidR="00D4780D" w:rsidRDefault="00D4780D">
            <w:pPr>
              <w:autoSpaceDE w:val="0"/>
              <w:autoSpaceDN w:val="0"/>
              <w:adjustRightInd w:val="0"/>
              <w:ind w:right="144"/>
            </w:pPr>
            <w:r>
              <w:rPr>
                <w:b/>
                <w:sz w:val="20"/>
              </w:rPr>
              <w:t>DT 8/8</w:t>
            </w:r>
          </w:p>
        </w:tc>
      </w:tr>
      <w:tr w:rsidR="00000000" w14:paraId="2EDB01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B09510"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0E535B1C" w14:textId="77777777" w:rsidR="00D4780D" w:rsidRDefault="00D4780D">
            <w:pPr>
              <w:autoSpaceDE w:val="0"/>
              <w:autoSpaceDN w:val="0"/>
              <w:adjustRightInd w:val="0"/>
              <w:ind w:right="144"/>
            </w:pPr>
            <w:r>
              <w:rPr>
                <w:sz w:val="20"/>
              </w:rPr>
              <w:t>Date expressed as CCYYMMDD</w:t>
            </w:r>
          </w:p>
        </w:tc>
      </w:tr>
    </w:tbl>
    <w:p w14:paraId="22E51F17"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67" w:name="book23"/>
      <w:bookmarkEnd w:id="367"/>
      <w:r>
        <w:rPr>
          <w:b/>
          <w:sz w:val="20"/>
        </w:rPr>
        <w:tab/>
        <w:t>Segment:</w:t>
      </w:r>
      <w:r>
        <w:rPr>
          <w:b/>
          <w:sz w:val="20"/>
        </w:rPr>
        <w:tab/>
      </w:r>
      <w:r>
        <w:rPr>
          <w:b/>
          <w:sz w:val="40"/>
        </w:rPr>
        <w:t xml:space="preserve">NM1 </w:t>
      </w:r>
      <w:r>
        <w:rPr>
          <w:b/>
          <w:sz w:val="20"/>
        </w:rPr>
        <w:t>Individual or Organizational Name (Meter Level Information)</w:t>
      </w:r>
    </w:p>
    <w:p w14:paraId="4AE667DB"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042B26B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679BC8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7429D2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192A7C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23C086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supply the full name of an individual or organizational entity</w:t>
      </w:r>
    </w:p>
    <w:p w14:paraId="241B930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50E4B9E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71BBBF0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4A9B9A8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w:t>
      </w:r>
      <w:r>
        <w:rPr>
          <w:sz w:val="20"/>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6A2BD9" w14:textId="77777777">
        <w:tblPrEx>
          <w:tblCellMar>
            <w:top w:w="0" w:type="dxa"/>
            <w:left w:w="0" w:type="dxa"/>
            <w:bottom w:w="0" w:type="dxa"/>
            <w:right w:w="0" w:type="dxa"/>
          </w:tblCellMar>
        </w:tblPrEx>
        <w:tc>
          <w:tcPr>
            <w:tcW w:w="1944" w:type="dxa"/>
            <w:tcBorders>
              <w:top w:val="nil"/>
              <w:left w:val="nil"/>
              <w:bottom w:val="nil"/>
              <w:right w:val="nil"/>
            </w:tcBorders>
          </w:tcPr>
          <w:p w14:paraId="4E82F432"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10DEF7E3"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54D86B26" w14:textId="77777777" w:rsidR="00D4780D" w:rsidRDefault="00D4780D">
            <w:pPr>
              <w:autoSpaceDE w:val="0"/>
              <w:autoSpaceDN w:val="0"/>
              <w:adjustRightInd w:val="0"/>
              <w:ind w:right="144"/>
              <w:rPr>
                <w:sz w:val="20"/>
              </w:rPr>
            </w:pPr>
            <w:r>
              <w:rPr>
                <w:sz w:val="20"/>
              </w:rPr>
              <w:t>Accept Response: Required</w:t>
            </w:r>
          </w:p>
          <w:p w14:paraId="0D9366AD" w14:textId="77777777" w:rsidR="00D4780D" w:rsidRDefault="00D4780D">
            <w:pPr>
              <w:autoSpaceDE w:val="0"/>
              <w:autoSpaceDN w:val="0"/>
              <w:adjustRightInd w:val="0"/>
              <w:ind w:right="144"/>
              <w:rPr>
                <w:sz w:val="20"/>
              </w:rPr>
            </w:pPr>
            <w:r>
              <w:rPr>
                <w:sz w:val="20"/>
              </w:rPr>
              <w:t>Reject Response: Not Used</w:t>
            </w:r>
          </w:p>
          <w:p w14:paraId="6AD6B477" w14:textId="77777777" w:rsidR="00D4780D" w:rsidRDefault="00D4780D">
            <w:pPr>
              <w:autoSpaceDE w:val="0"/>
              <w:autoSpaceDN w:val="0"/>
              <w:adjustRightInd w:val="0"/>
              <w:ind w:right="144"/>
              <w:rPr>
                <w:sz w:val="20"/>
              </w:rPr>
            </w:pPr>
          </w:p>
          <w:p w14:paraId="49D62D38" w14:textId="77777777" w:rsidR="00D4780D" w:rsidRDefault="00D4780D">
            <w:pPr>
              <w:autoSpaceDE w:val="0"/>
              <w:autoSpaceDN w:val="0"/>
              <w:adjustRightInd w:val="0"/>
              <w:ind w:right="144"/>
              <w:rPr>
                <w:sz w:val="20"/>
              </w:rPr>
            </w:pPr>
            <w:r>
              <w:rPr>
                <w:sz w:val="20"/>
              </w:rPr>
              <w:t>If the NM109 does not equal UNMETERED or NONE, a REF~MT and REF~4P are required (REF~IX is conditional based on Meter Type)</w:t>
            </w:r>
          </w:p>
          <w:p w14:paraId="38919E14" w14:textId="77777777" w:rsidR="00D4780D" w:rsidRDefault="00D4780D">
            <w:pPr>
              <w:autoSpaceDE w:val="0"/>
              <w:autoSpaceDN w:val="0"/>
              <w:adjustRightInd w:val="0"/>
              <w:ind w:right="144"/>
            </w:pPr>
          </w:p>
        </w:tc>
      </w:tr>
      <w:tr w:rsidR="00000000" w14:paraId="37C10A0C" w14:textId="77777777">
        <w:tblPrEx>
          <w:tblCellMar>
            <w:top w:w="0" w:type="dxa"/>
            <w:left w:w="0" w:type="dxa"/>
            <w:bottom w:w="0" w:type="dxa"/>
            <w:right w:w="0" w:type="dxa"/>
          </w:tblCellMar>
        </w:tblPrEx>
        <w:tc>
          <w:tcPr>
            <w:tcW w:w="1944" w:type="dxa"/>
            <w:tcBorders>
              <w:top w:val="nil"/>
              <w:left w:val="nil"/>
              <w:bottom w:val="nil"/>
              <w:right w:val="nil"/>
            </w:tcBorders>
          </w:tcPr>
          <w:p w14:paraId="152101B8" w14:textId="77777777" w:rsidR="00D4780D" w:rsidRDefault="00D4780D">
            <w:pPr>
              <w:autoSpaceDE w:val="0"/>
              <w:autoSpaceDN w:val="0"/>
              <w:adjustRightInd w:val="0"/>
              <w:ind w:right="144"/>
            </w:pPr>
          </w:p>
        </w:tc>
        <w:tc>
          <w:tcPr>
            <w:tcW w:w="216" w:type="dxa"/>
            <w:tcBorders>
              <w:top w:val="nil"/>
              <w:left w:val="nil"/>
              <w:bottom w:val="nil"/>
              <w:right w:val="nil"/>
            </w:tcBorders>
          </w:tcPr>
          <w:p w14:paraId="2E4BBA2D"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2A320B05" w14:textId="77777777" w:rsidR="00D4780D" w:rsidRDefault="00D4780D">
            <w:pPr>
              <w:autoSpaceDE w:val="0"/>
              <w:autoSpaceDN w:val="0"/>
              <w:adjustRightInd w:val="0"/>
              <w:ind w:right="144"/>
              <w:rPr>
                <w:sz w:val="20"/>
              </w:rPr>
            </w:pPr>
            <w:r>
              <w:rPr>
                <w:sz w:val="20"/>
              </w:rPr>
              <w:t>NM1~MQ~3~~~~~~32~GE10349811</w:t>
            </w:r>
          </w:p>
          <w:p w14:paraId="5CDD7AE8" w14:textId="77777777" w:rsidR="00D4780D" w:rsidRDefault="00D4780D">
            <w:pPr>
              <w:autoSpaceDE w:val="0"/>
              <w:autoSpaceDN w:val="0"/>
              <w:adjustRightInd w:val="0"/>
              <w:ind w:right="144"/>
            </w:pPr>
            <w:r>
              <w:rPr>
                <w:sz w:val="20"/>
              </w:rPr>
              <w:t>NM1~MQ~3~~~~~~93~UNMETERED</w:t>
            </w:r>
          </w:p>
        </w:tc>
      </w:tr>
    </w:tbl>
    <w:p w14:paraId="03AB3A31" w14:textId="77777777" w:rsidR="00D4780D" w:rsidRDefault="00D4780D">
      <w:pPr>
        <w:autoSpaceDE w:val="0"/>
        <w:autoSpaceDN w:val="0"/>
        <w:adjustRightInd w:val="0"/>
        <w:rPr>
          <w:sz w:val="20"/>
        </w:rPr>
      </w:pPr>
    </w:p>
    <w:p w14:paraId="5AE41662" w14:textId="77777777" w:rsidR="00D4780D" w:rsidRDefault="00D4780D">
      <w:pPr>
        <w:autoSpaceDE w:val="0"/>
        <w:autoSpaceDN w:val="0"/>
        <w:adjustRightInd w:val="0"/>
        <w:jc w:val="center"/>
        <w:rPr>
          <w:b/>
          <w:sz w:val="20"/>
        </w:rPr>
      </w:pPr>
      <w:r>
        <w:rPr>
          <w:b/>
          <w:sz w:val="20"/>
        </w:rPr>
        <w:t>Data Element Summary</w:t>
      </w:r>
    </w:p>
    <w:p w14:paraId="7B3B8A5C"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637E6AE"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207CC34" w14:textId="77777777">
        <w:tblPrEx>
          <w:tblCellMar>
            <w:top w:w="0" w:type="dxa"/>
            <w:left w:w="0" w:type="dxa"/>
            <w:bottom w:w="0" w:type="dxa"/>
            <w:right w:w="0" w:type="dxa"/>
          </w:tblCellMar>
        </w:tblPrEx>
        <w:tc>
          <w:tcPr>
            <w:tcW w:w="1007" w:type="dxa"/>
            <w:tcBorders>
              <w:top w:val="nil"/>
              <w:left w:val="nil"/>
              <w:bottom w:val="nil"/>
              <w:right w:val="nil"/>
            </w:tcBorders>
          </w:tcPr>
          <w:p w14:paraId="19997369"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EED4096" w14:textId="77777777" w:rsidR="00D4780D" w:rsidRDefault="00D4780D">
            <w:pPr>
              <w:autoSpaceDE w:val="0"/>
              <w:autoSpaceDN w:val="0"/>
              <w:adjustRightInd w:val="0"/>
              <w:ind w:right="144"/>
              <w:jc w:val="center"/>
            </w:pPr>
            <w:r>
              <w:rPr>
                <w:b/>
                <w:sz w:val="20"/>
              </w:rPr>
              <w:t>NM101</w:t>
            </w:r>
          </w:p>
        </w:tc>
        <w:tc>
          <w:tcPr>
            <w:tcW w:w="892" w:type="dxa"/>
            <w:tcBorders>
              <w:top w:val="nil"/>
              <w:left w:val="nil"/>
              <w:bottom w:val="nil"/>
              <w:right w:val="nil"/>
            </w:tcBorders>
          </w:tcPr>
          <w:p w14:paraId="5ED3923B" w14:textId="77777777" w:rsidR="00D4780D" w:rsidRDefault="00D4780D">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59DD62B" w14:textId="77777777" w:rsidR="00D4780D" w:rsidRDefault="00D4780D">
            <w:pPr>
              <w:autoSpaceDE w:val="0"/>
              <w:autoSpaceDN w:val="0"/>
              <w:adjustRightInd w:val="0"/>
              <w:ind w:right="144"/>
            </w:pPr>
            <w:r>
              <w:rPr>
                <w:b/>
                <w:sz w:val="20"/>
              </w:rPr>
              <w:t>Entity Identifier Code</w:t>
            </w:r>
          </w:p>
        </w:tc>
        <w:tc>
          <w:tcPr>
            <w:tcW w:w="432" w:type="dxa"/>
            <w:tcBorders>
              <w:top w:val="nil"/>
              <w:left w:val="nil"/>
              <w:bottom w:val="nil"/>
              <w:right w:val="nil"/>
            </w:tcBorders>
          </w:tcPr>
          <w:p w14:paraId="432E2FAC"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5DE7C3A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F49ECA2" w14:textId="77777777" w:rsidR="00D4780D" w:rsidRDefault="00D4780D">
            <w:pPr>
              <w:autoSpaceDE w:val="0"/>
              <w:autoSpaceDN w:val="0"/>
              <w:adjustRightInd w:val="0"/>
              <w:ind w:right="144"/>
            </w:pPr>
            <w:r>
              <w:rPr>
                <w:b/>
                <w:sz w:val="20"/>
              </w:rPr>
              <w:t>ID 2/3</w:t>
            </w:r>
          </w:p>
        </w:tc>
      </w:tr>
      <w:tr w:rsidR="00000000" w14:paraId="1112A6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31E06D"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47B810E" w14:textId="77777777" w:rsidR="00D4780D" w:rsidRDefault="00D4780D">
            <w:pPr>
              <w:autoSpaceDE w:val="0"/>
              <w:autoSpaceDN w:val="0"/>
              <w:adjustRightInd w:val="0"/>
              <w:ind w:right="144"/>
            </w:pPr>
            <w:r>
              <w:rPr>
                <w:sz w:val="20"/>
              </w:rPr>
              <w:t>Code identifying an organizational entity, a physical location, property or an individual</w:t>
            </w:r>
          </w:p>
        </w:tc>
      </w:tr>
      <w:tr w:rsidR="00000000" w14:paraId="7611CC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7E70C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4BA61DB" w14:textId="77777777" w:rsidR="00D4780D" w:rsidRDefault="00D4780D">
            <w:pPr>
              <w:autoSpaceDE w:val="0"/>
              <w:autoSpaceDN w:val="0"/>
              <w:adjustRightInd w:val="0"/>
              <w:ind w:right="144"/>
            </w:pPr>
            <w:r>
              <w:rPr>
                <w:sz w:val="20"/>
              </w:rPr>
              <w:t>MQ</w:t>
            </w:r>
          </w:p>
        </w:tc>
        <w:tc>
          <w:tcPr>
            <w:tcW w:w="144" w:type="dxa"/>
            <w:tcBorders>
              <w:top w:val="nil"/>
              <w:left w:val="nil"/>
              <w:bottom w:val="nil"/>
              <w:right w:val="nil"/>
            </w:tcBorders>
          </w:tcPr>
          <w:p w14:paraId="2D48F24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283D1BB" w14:textId="77777777" w:rsidR="00D4780D" w:rsidRDefault="00D4780D">
            <w:pPr>
              <w:autoSpaceDE w:val="0"/>
              <w:autoSpaceDN w:val="0"/>
              <w:adjustRightInd w:val="0"/>
              <w:ind w:right="144"/>
            </w:pPr>
            <w:r>
              <w:rPr>
                <w:sz w:val="20"/>
              </w:rPr>
              <w:t>Metering Location</w:t>
            </w:r>
          </w:p>
        </w:tc>
      </w:tr>
      <w:tr w:rsidR="00000000" w14:paraId="601DE01D" w14:textId="77777777">
        <w:tblPrEx>
          <w:tblCellMar>
            <w:top w:w="0" w:type="dxa"/>
            <w:left w:w="0" w:type="dxa"/>
            <w:bottom w:w="0" w:type="dxa"/>
            <w:right w:w="0" w:type="dxa"/>
          </w:tblCellMar>
        </w:tblPrEx>
        <w:tc>
          <w:tcPr>
            <w:tcW w:w="1007" w:type="dxa"/>
            <w:tcBorders>
              <w:top w:val="nil"/>
              <w:left w:val="nil"/>
              <w:bottom w:val="nil"/>
              <w:right w:val="nil"/>
            </w:tcBorders>
          </w:tcPr>
          <w:p w14:paraId="23DB3A40"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C5670F5" w14:textId="77777777" w:rsidR="00D4780D" w:rsidRDefault="00D4780D">
            <w:pPr>
              <w:autoSpaceDE w:val="0"/>
              <w:autoSpaceDN w:val="0"/>
              <w:adjustRightInd w:val="0"/>
              <w:ind w:right="144"/>
              <w:jc w:val="center"/>
            </w:pPr>
            <w:r>
              <w:rPr>
                <w:b/>
                <w:sz w:val="20"/>
              </w:rPr>
              <w:t>NM102</w:t>
            </w:r>
          </w:p>
        </w:tc>
        <w:tc>
          <w:tcPr>
            <w:tcW w:w="892" w:type="dxa"/>
            <w:tcBorders>
              <w:top w:val="nil"/>
              <w:left w:val="nil"/>
              <w:bottom w:val="nil"/>
              <w:right w:val="nil"/>
            </w:tcBorders>
          </w:tcPr>
          <w:p w14:paraId="0B383A54" w14:textId="77777777" w:rsidR="00D4780D" w:rsidRDefault="00D4780D">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07225B65" w14:textId="77777777" w:rsidR="00D4780D" w:rsidRDefault="00D4780D">
            <w:pPr>
              <w:autoSpaceDE w:val="0"/>
              <w:autoSpaceDN w:val="0"/>
              <w:adjustRightInd w:val="0"/>
              <w:ind w:right="144"/>
            </w:pPr>
            <w:r>
              <w:rPr>
                <w:b/>
                <w:sz w:val="20"/>
              </w:rPr>
              <w:t>Entity Type Qualifier</w:t>
            </w:r>
          </w:p>
        </w:tc>
        <w:tc>
          <w:tcPr>
            <w:tcW w:w="432" w:type="dxa"/>
            <w:tcBorders>
              <w:top w:val="nil"/>
              <w:left w:val="nil"/>
              <w:bottom w:val="nil"/>
              <w:right w:val="nil"/>
            </w:tcBorders>
          </w:tcPr>
          <w:p w14:paraId="4C18F1FB"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7407FE2D"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71AEF5F0" w14:textId="77777777" w:rsidR="00D4780D" w:rsidRDefault="00D4780D">
            <w:pPr>
              <w:autoSpaceDE w:val="0"/>
              <w:autoSpaceDN w:val="0"/>
              <w:adjustRightInd w:val="0"/>
              <w:ind w:right="144"/>
            </w:pPr>
            <w:r>
              <w:rPr>
                <w:b/>
                <w:sz w:val="20"/>
              </w:rPr>
              <w:t>ID 1/1</w:t>
            </w:r>
          </w:p>
        </w:tc>
      </w:tr>
      <w:tr w:rsidR="00000000" w14:paraId="4CEE1D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2B8FF9"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33F42B0" w14:textId="77777777" w:rsidR="00D4780D" w:rsidRDefault="00D4780D">
            <w:pPr>
              <w:autoSpaceDE w:val="0"/>
              <w:autoSpaceDN w:val="0"/>
              <w:adjustRightInd w:val="0"/>
              <w:ind w:right="144"/>
            </w:pPr>
            <w:r>
              <w:rPr>
                <w:sz w:val="20"/>
              </w:rPr>
              <w:t>Code qualifying the type of entity</w:t>
            </w:r>
          </w:p>
        </w:tc>
      </w:tr>
      <w:tr w:rsidR="00000000" w14:paraId="2785B7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FDD0B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53D570C" w14:textId="77777777" w:rsidR="00D4780D" w:rsidRDefault="00D4780D">
            <w:pPr>
              <w:autoSpaceDE w:val="0"/>
              <w:autoSpaceDN w:val="0"/>
              <w:adjustRightInd w:val="0"/>
              <w:ind w:right="144"/>
            </w:pPr>
            <w:r>
              <w:rPr>
                <w:sz w:val="20"/>
              </w:rPr>
              <w:t>3</w:t>
            </w:r>
          </w:p>
        </w:tc>
        <w:tc>
          <w:tcPr>
            <w:tcW w:w="144" w:type="dxa"/>
            <w:tcBorders>
              <w:top w:val="nil"/>
              <w:left w:val="nil"/>
              <w:bottom w:val="nil"/>
              <w:right w:val="nil"/>
            </w:tcBorders>
          </w:tcPr>
          <w:p w14:paraId="2D413B4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A8BFD6B" w14:textId="77777777" w:rsidR="00D4780D" w:rsidRDefault="00D4780D">
            <w:pPr>
              <w:autoSpaceDE w:val="0"/>
              <w:autoSpaceDN w:val="0"/>
              <w:adjustRightInd w:val="0"/>
              <w:ind w:right="144"/>
            </w:pPr>
            <w:r>
              <w:rPr>
                <w:sz w:val="20"/>
              </w:rPr>
              <w:t>Unknown</w:t>
            </w:r>
          </w:p>
        </w:tc>
      </w:tr>
      <w:tr w:rsidR="00000000" w14:paraId="6FB9FA44" w14:textId="77777777">
        <w:tblPrEx>
          <w:tblCellMar>
            <w:top w:w="0" w:type="dxa"/>
            <w:left w:w="0" w:type="dxa"/>
            <w:bottom w:w="0" w:type="dxa"/>
            <w:right w:w="0" w:type="dxa"/>
          </w:tblCellMar>
        </w:tblPrEx>
        <w:tc>
          <w:tcPr>
            <w:tcW w:w="1007" w:type="dxa"/>
            <w:tcBorders>
              <w:top w:val="nil"/>
              <w:left w:val="nil"/>
              <w:bottom w:val="nil"/>
              <w:right w:val="nil"/>
            </w:tcBorders>
          </w:tcPr>
          <w:p w14:paraId="4FDF9994"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5013982F" w14:textId="77777777" w:rsidR="00D4780D" w:rsidRDefault="00D4780D">
            <w:pPr>
              <w:autoSpaceDE w:val="0"/>
              <w:autoSpaceDN w:val="0"/>
              <w:adjustRightInd w:val="0"/>
              <w:ind w:right="144"/>
              <w:jc w:val="center"/>
            </w:pPr>
            <w:r>
              <w:rPr>
                <w:b/>
                <w:sz w:val="20"/>
              </w:rPr>
              <w:t>NM108</w:t>
            </w:r>
          </w:p>
        </w:tc>
        <w:tc>
          <w:tcPr>
            <w:tcW w:w="892" w:type="dxa"/>
            <w:tcBorders>
              <w:top w:val="nil"/>
              <w:left w:val="nil"/>
              <w:bottom w:val="nil"/>
              <w:right w:val="nil"/>
            </w:tcBorders>
          </w:tcPr>
          <w:p w14:paraId="1AC21F9D" w14:textId="77777777" w:rsidR="00D4780D" w:rsidRDefault="00D4780D">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24438A07" w14:textId="77777777" w:rsidR="00D4780D" w:rsidRDefault="00D4780D">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4E12E6AA"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4627E37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34E5906" w14:textId="77777777" w:rsidR="00D4780D" w:rsidRDefault="00D4780D">
            <w:pPr>
              <w:autoSpaceDE w:val="0"/>
              <w:autoSpaceDN w:val="0"/>
              <w:adjustRightInd w:val="0"/>
              <w:ind w:right="144"/>
            </w:pPr>
            <w:r>
              <w:rPr>
                <w:b/>
                <w:sz w:val="20"/>
              </w:rPr>
              <w:t>ID 1/2</w:t>
            </w:r>
          </w:p>
        </w:tc>
      </w:tr>
      <w:tr w:rsidR="00000000" w14:paraId="5E612C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C300A9"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FFD2AD5" w14:textId="77777777" w:rsidR="00D4780D" w:rsidRDefault="00D4780D">
            <w:pPr>
              <w:autoSpaceDE w:val="0"/>
              <w:autoSpaceDN w:val="0"/>
              <w:adjustRightInd w:val="0"/>
              <w:ind w:right="144"/>
            </w:pPr>
            <w:r>
              <w:rPr>
                <w:sz w:val="20"/>
              </w:rPr>
              <w:t>Code designating the system/method of code structure used for Identification Code (67)</w:t>
            </w:r>
          </w:p>
        </w:tc>
      </w:tr>
      <w:tr w:rsidR="00000000" w14:paraId="4B22EB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F920A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065B707" w14:textId="77777777" w:rsidR="00D4780D" w:rsidRDefault="00D4780D">
            <w:pPr>
              <w:autoSpaceDE w:val="0"/>
              <w:autoSpaceDN w:val="0"/>
              <w:adjustRightInd w:val="0"/>
              <w:ind w:right="144"/>
            </w:pPr>
            <w:r>
              <w:rPr>
                <w:sz w:val="20"/>
              </w:rPr>
              <w:t>32</w:t>
            </w:r>
          </w:p>
        </w:tc>
        <w:tc>
          <w:tcPr>
            <w:tcW w:w="144" w:type="dxa"/>
            <w:tcBorders>
              <w:top w:val="nil"/>
              <w:left w:val="nil"/>
              <w:bottom w:val="nil"/>
              <w:right w:val="nil"/>
            </w:tcBorders>
          </w:tcPr>
          <w:p w14:paraId="592B48A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C8F28F3" w14:textId="77777777" w:rsidR="00D4780D" w:rsidRDefault="00D4780D">
            <w:pPr>
              <w:autoSpaceDE w:val="0"/>
              <w:autoSpaceDN w:val="0"/>
              <w:adjustRightInd w:val="0"/>
              <w:ind w:right="144"/>
            </w:pPr>
            <w:r>
              <w:rPr>
                <w:sz w:val="20"/>
              </w:rPr>
              <w:t>Assigned by Property Operator</w:t>
            </w:r>
          </w:p>
        </w:tc>
      </w:tr>
      <w:tr w:rsidR="00000000" w14:paraId="6C5566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A936D9"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7A9E8D1" w14:textId="77777777" w:rsidR="00D4780D" w:rsidRDefault="00D4780D">
            <w:pPr>
              <w:autoSpaceDE w:val="0"/>
              <w:autoSpaceDN w:val="0"/>
              <w:adjustRightInd w:val="0"/>
              <w:ind w:right="144"/>
            </w:pPr>
            <w:r>
              <w:rPr>
                <w:sz w:val="20"/>
              </w:rPr>
              <w:t>Meter Number</w:t>
            </w:r>
          </w:p>
        </w:tc>
      </w:tr>
      <w:tr w:rsidR="00000000" w14:paraId="0599A3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474EE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1AA853B" w14:textId="77777777" w:rsidR="00D4780D" w:rsidRDefault="00D4780D">
            <w:pPr>
              <w:autoSpaceDE w:val="0"/>
              <w:autoSpaceDN w:val="0"/>
              <w:adjustRightInd w:val="0"/>
              <w:ind w:right="144"/>
            </w:pPr>
            <w:r>
              <w:rPr>
                <w:sz w:val="20"/>
              </w:rPr>
              <w:t>93</w:t>
            </w:r>
          </w:p>
        </w:tc>
        <w:tc>
          <w:tcPr>
            <w:tcW w:w="144" w:type="dxa"/>
            <w:tcBorders>
              <w:top w:val="nil"/>
              <w:left w:val="nil"/>
              <w:bottom w:val="nil"/>
              <w:right w:val="nil"/>
            </w:tcBorders>
          </w:tcPr>
          <w:p w14:paraId="05C5DA5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255EE0A" w14:textId="77777777" w:rsidR="00D4780D" w:rsidRDefault="00D4780D">
            <w:pPr>
              <w:autoSpaceDE w:val="0"/>
              <w:autoSpaceDN w:val="0"/>
              <w:adjustRightInd w:val="0"/>
              <w:ind w:right="144"/>
            </w:pPr>
            <w:r>
              <w:rPr>
                <w:sz w:val="20"/>
              </w:rPr>
              <w:t>Code assigned by the organization originating the transaction set</w:t>
            </w:r>
          </w:p>
        </w:tc>
      </w:tr>
      <w:tr w:rsidR="00000000" w14:paraId="65E59C2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131736"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616E775A" w14:textId="77777777" w:rsidR="00D4780D" w:rsidRDefault="00D4780D">
            <w:pPr>
              <w:autoSpaceDE w:val="0"/>
              <w:autoSpaceDN w:val="0"/>
              <w:adjustRightInd w:val="0"/>
              <w:ind w:right="144"/>
            </w:pPr>
            <w:r>
              <w:rPr>
                <w:sz w:val="20"/>
              </w:rPr>
              <w:t>This code used when a Meter Number is NOT provided in NM109 (i.e., when NM109 contains "UNMETERED").</w:t>
            </w:r>
          </w:p>
        </w:tc>
      </w:tr>
      <w:tr w:rsidR="00000000" w14:paraId="695F5AE0" w14:textId="77777777">
        <w:tblPrEx>
          <w:tblCellMar>
            <w:top w:w="0" w:type="dxa"/>
            <w:left w:w="0" w:type="dxa"/>
            <w:bottom w:w="0" w:type="dxa"/>
            <w:right w:w="0" w:type="dxa"/>
          </w:tblCellMar>
        </w:tblPrEx>
        <w:tc>
          <w:tcPr>
            <w:tcW w:w="1007" w:type="dxa"/>
            <w:tcBorders>
              <w:top w:val="nil"/>
              <w:left w:val="nil"/>
              <w:bottom w:val="nil"/>
              <w:right w:val="nil"/>
            </w:tcBorders>
          </w:tcPr>
          <w:p w14:paraId="34A53414"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40CBB2EA" w14:textId="77777777" w:rsidR="00D4780D" w:rsidRDefault="00D4780D">
            <w:pPr>
              <w:autoSpaceDE w:val="0"/>
              <w:autoSpaceDN w:val="0"/>
              <w:adjustRightInd w:val="0"/>
              <w:ind w:right="144"/>
              <w:jc w:val="center"/>
            </w:pPr>
            <w:r>
              <w:rPr>
                <w:b/>
                <w:sz w:val="20"/>
              </w:rPr>
              <w:t>NM109</w:t>
            </w:r>
          </w:p>
        </w:tc>
        <w:tc>
          <w:tcPr>
            <w:tcW w:w="892" w:type="dxa"/>
            <w:tcBorders>
              <w:top w:val="nil"/>
              <w:left w:val="nil"/>
              <w:bottom w:val="nil"/>
              <w:right w:val="nil"/>
            </w:tcBorders>
          </w:tcPr>
          <w:p w14:paraId="619B9811" w14:textId="77777777" w:rsidR="00D4780D" w:rsidRDefault="00D4780D">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925B4F2" w14:textId="77777777" w:rsidR="00D4780D" w:rsidRDefault="00D4780D">
            <w:pPr>
              <w:autoSpaceDE w:val="0"/>
              <w:autoSpaceDN w:val="0"/>
              <w:adjustRightInd w:val="0"/>
              <w:ind w:right="144"/>
            </w:pPr>
            <w:r>
              <w:rPr>
                <w:b/>
                <w:sz w:val="20"/>
              </w:rPr>
              <w:t>Identification Code</w:t>
            </w:r>
          </w:p>
        </w:tc>
        <w:tc>
          <w:tcPr>
            <w:tcW w:w="432" w:type="dxa"/>
            <w:tcBorders>
              <w:top w:val="nil"/>
              <w:left w:val="nil"/>
              <w:bottom w:val="nil"/>
              <w:right w:val="nil"/>
            </w:tcBorders>
          </w:tcPr>
          <w:p w14:paraId="269B698E"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332D248F"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5E04FB9" w14:textId="77777777" w:rsidR="00D4780D" w:rsidRDefault="00D4780D">
            <w:pPr>
              <w:autoSpaceDE w:val="0"/>
              <w:autoSpaceDN w:val="0"/>
              <w:adjustRightInd w:val="0"/>
              <w:ind w:right="144"/>
            </w:pPr>
            <w:r>
              <w:rPr>
                <w:b/>
                <w:sz w:val="20"/>
              </w:rPr>
              <w:t>AN 2/80</w:t>
            </w:r>
          </w:p>
        </w:tc>
      </w:tr>
      <w:tr w:rsidR="00000000" w14:paraId="348612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2E2815"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7C465E7" w14:textId="77777777" w:rsidR="00D4780D" w:rsidRDefault="00D4780D">
            <w:pPr>
              <w:autoSpaceDE w:val="0"/>
              <w:autoSpaceDN w:val="0"/>
              <w:adjustRightInd w:val="0"/>
              <w:ind w:right="144"/>
            </w:pPr>
            <w:r>
              <w:rPr>
                <w:sz w:val="20"/>
              </w:rPr>
              <w:t>Code identifying a party or other code</w:t>
            </w:r>
          </w:p>
        </w:tc>
      </w:tr>
      <w:tr w:rsidR="00000000" w14:paraId="339E85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753314"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2935461B" w14:textId="77777777" w:rsidR="00D4780D" w:rsidRDefault="00D4780D">
            <w:pPr>
              <w:autoSpaceDE w:val="0"/>
              <w:autoSpaceDN w:val="0"/>
              <w:adjustRightInd w:val="0"/>
              <w:ind w:right="144"/>
              <w:rPr>
                <w:sz w:val="20"/>
              </w:rPr>
            </w:pPr>
            <w:r>
              <w:rPr>
                <w:sz w:val="20"/>
              </w:rPr>
              <w:t>Meter Number or,</w:t>
            </w:r>
          </w:p>
          <w:p w14:paraId="7BCF4A5A" w14:textId="77777777" w:rsidR="00D4780D" w:rsidRDefault="00D4780D">
            <w:pPr>
              <w:autoSpaceDE w:val="0"/>
              <w:autoSpaceDN w:val="0"/>
              <w:adjustRightInd w:val="0"/>
              <w:ind w:right="144"/>
              <w:rPr>
                <w:sz w:val="20"/>
              </w:rPr>
            </w:pPr>
            <w:r>
              <w:rPr>
                <w:sz w:val="20"/>
              </w:rPr>
              <w:t>UNMETERED - for Unmetered Services</w:t>
            </w:r>
          </w:p>
          <w:p w14:paraId="5A646903" w14:textId="77777777" w:rsidR="00D4780D" w:rsidRDefault="00D4780D">
            <w:pPr>
              <w:autoSpaceDE w:val="0"/>
              <w:autoSpaceDN w:val="0"/>
              <w:adjustRightInd w:val="0"/>
              <w:ind w:right="144"/>
              <w:rPr>
                <w:sz w:val="20"/>
              </w:rPr>
            </w:pPr>
          </w:p>
          <w:p w14:paraId="591D7DEB" w14:textId="77777777" w:rsidR="00D4780D" w:rsidRDefault="00D4780D">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w:t>
            </w:r>
            <w:r>
              <w:rPr>
                <w:sz w:val="20"/>
              </w:rPr>
              <w:t>ailing zeros that are part of the meter number must be present.</w:t>
            </w:r>
          </w:p>
          <w:p w14:paraId="5B747470" w14:textId="77777777" w:rsidR="00D4780D" w:rsidRDefault="00D4780D">
            <w:pPr>
              <w:autoSpaceDE w:val="0"/>
              <w:autoSpaceDN w:val="0"/>
              <w:adjustRightInd w:val="0"/>
              <w:ind w:right="144"/>
              <w:rPr>
                <w:sz w:val="20"/>
              </w:rPr>
            </w:pPr>
          </w:p>
          <w:p w14:paraId="1DA3E540" w14:textId="77777777" w:rsidR="00D4780D" w:rsidRDefault="00D4780D">
            <w:pPr>
              <w:autoSpaceDE w:val="0"/>
              <w:autoSpaceDN w:val="0"/>
              <w:adjustRightInd w:val="0"/>
              <w:ind w:right="144"/>
            </w:pPr>
            <w:r>
              <w:rPr>
                <w:sz w:val="20"/>
              </w:rPr>
              <w:t>Use NONE where meter or unmetered devices are yet to be installed.</w:t>
            </w:r>
          </w:p>
        </w:tc>
      </w:tr>
    </w:tbl>
    <w:p w14:paraId="637BAF0A"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368" w:name="book24"/>
      <w:bookmarkEnd w:id="368"/>
      <w:r>
        <w:rPr>
          <w:b/>
          <w:sz w:val="20"/>
        </w:rPr>
        <w:tab/>
        <w:t>Segment:</w:t>
      </w:r>
      <w:r>
        <w:rPr>
          <w:b/>
          <w:sz w:val="20"/>
        </w:rPr>
        <w:tab/>
      </w:r>
      <w:r>
        <w:rPr>
          <w:b/>
          <w:sz w:val="40"/>
        </w:rPr>
        <w:t xml:space="preserve">REF </w:t>
      </w:r>
      <w:r>
        <w:rPr>
          <w:b/>
          <w:sz w:val="20"/>
        </w:rPr>
        <w:t>Reference Identification (Meter Multiplier)</w:t>
      </w:r>
    </w:p>
    <w:p w14:paraId="1AF70760"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1E2A13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3E4F0BA0"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97DDAC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C3E11F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443909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F0EA75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0361D6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711E03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43D4615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5A8603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0AF30B" w14:textId="77777777">
        <w:tblPrEx>
          <w:tblCellMar>
            <w:top w:w="0" w:type="dxa"/>
            <w:left w:w="0" w:type="dxa"/>
            <w:bottom w:w="0" w:type="dxa"/>
            <w:right w:w="0" w:type="dxa"/>
          </w:tblCellMar>
        </w:tblPrEx>
        <w:tc>
          <w:tcPr>
            <w:tcW w:w="1944" w:type="dxa"/>
            <w:tcBorders>
              <w:top w:val="nil"/>
              <w:left w:val="nil"/>
              <w:bottom w:val="nil"/>
              <w:right w:val="nil"/>
            </w:tcBorders>
          </w:tcPr>
          <w:p w14:paraId="6780DF1F"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55FC95BB"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56090F3C" w14:textId="77777777" w:rsidR="00D4780D" w:rsidRDefault="00D4780D">
            <w:pPr>
              <w:autoSpaceDE w:val="0"/>
              <w:autoSpaceDN w:val="0"/>
              <w:adjustRightInd w:val="0"/>
              <w:ind w:right="144"/>
              <w:rPr>
                <w:sz w:val="20"/>
              </w:rPr>
            </w:pPr>
            <w:r>
              <w:rPr>
                <w:sz w:val="20"/>
              </w:rPr>
              <w:t>Required only when the NM109 does not equal UNMETERED or NONE.</w:t>
            </w:r>
          </w:p>
          <w:p w14:paraId="349A44A5" w14:textId="77777777" w:rsidR="00D4780D" w:rsidRDefault="00D4780D">
            <w:pPr>
              <w:autoSpaceDE w:val="0"/>
              <w:autoSpaceDN w:val="0"/>
              <w:adjustRightInd w:val="0"/>
              <w:ind w:right="144"/>
              <w:rPr>
                <w:sz w:val="20"/>
              </w:rPr>
            </w:pPr>
          </w:p>
          <w:p w14:paraId="1D482B3C" w14:textId="77777777" w:rsidR="00D4780D" w:rsidRDefault="00D4780D">
            <w:pPr>
              <w:autoSpaceDE w:val="0"/>
              <w:autoSpaceDN w:val="0"/>
              <w:adjustRightInd w:val="0"/>
              <w:ind w:right="144"/>
              <w:rPr>
                <w:sz w:val="20"/>
              </w:rPr>
            </w:pPr>
            <w:r>
              <w:rPr>
                <w:sz w:val="20"/>
              </w:rPr>
              <w:t>There will be one REF~4P segment for each Meter Type, creating the potential for more than one REF~4P segment per NM1 Loop.</w:t>
            </w:r>
          </w:p>
          <w:p w14:paraId="74AF6699" w14:textId="77777777" w:rsidR="00D4780D" w:rsidRDefault="00D4780D">
            <w:pPr>
              <w:autoSpaceDE w:val="0"/>
              <w:autoSpaceDN w:val="0"/>
              <w:adjustRightInd w:val="0"/>
              <w:ind w:right="144"/>
              <w:rPr>
                <w:sz w:val="20"/>
              </w:rPr>
            </w:pPr>
          </w:p>
          <w:p w14:paraId="07FFF891" w14:textId="77777777" w:rsidR="00D4780D" w:rsidRDefault="00D4780D">
            <w:pPr>
              <w:autoSpaceDE w:val="0"/>
              <w:autoSpaceDN w:val="0"/>
              <w:adjustRightInd w:val="0"/>
              <w:ind w:right="144"/>
              <w:rPr>
                <w:sz w:val="20"/>
              </w:rPr>
            </w:pPr>
            <w:r>
              <w:rPr>
                <w:sz w:val="20"/>
              </w:rPr>
              <w:t>For instance, if the meter has multiple meter types, and therefore the REF~MT segment is REF~MT~COMBO, there will be multiple REF~4</w:t>
            </w:r>
            <w:r>
              <w:rPr>
                <w:sz w:val="20"/>
              </w:rPr>
              <w:t>P segments, one to indicate the meter multiplier for each type.  For example,</w:t>
            </w:r>
          </w:p>
          <w:p w14:paraId="01EF8542" w14:textId="77777777" w:rsidR="00D4780D" w:rsidRDefault="00D4780D">
            <w:pPr>
              <w:autoSpaceDE w:val="0"/>
              <w:autoSpaceDN w:val="0"/>
              <w:adjustRightInd w:val="0"/>
              <w:ind w:right="144"/>
              <w:rPr>
                <w:sz w:val="20"/>
              </w:rPr>
            </w:pPr>
          </w:p>
          <w:p w14:paraId="5CD7D964" w14:textId="77777777" w:rsidR="00D4780D" w:rsidRDefault="00D4780D">
            <w:pPr>
              <w:autoSpaceDE w:val="0"/>
              <w:autoSpaceDN w:val="0"/>
              <w:adjustRightInd w:val="0"/>
              <w:ind w:right="144"/>
              <w:rPr>
                <w:sz w:val="20"/>
              </w:rPr>
            </w:pPr>
            <w:r>
              <w:rPr>
                <w:sz w:val="20"/>
              </w:rPr>
              <w:t xml:space="preserve">   NM1~MQ~3~~~~~~32~1234568MG</w:t>
            </w:r>
          </w:p>
          <w:p w14:paraId="5FBBB5CF" w14:textId="77777777" w:rsidR="00D4780D" w:rsidRDefault="00D4780D">
            <w:pPr>
              <w:autoSpaceDE w:val="0"/>
              <w:autoSpaceDN w:val="0"/>
              <w:adjustRightInd w:val="0"/>
              <w:ind w:right="144"/>
              <w:rPr>
                <w:sz w:val="20"/>
              </w:rPr>
            </w:pPr>
            <w:r>
              <w:rPr>
                <w:sz w:val="20"/>
              </w:rPr>
              <w:t xml:space="preserve">   REF~MT~COMBO</w:t>
            </w:r>
          </w:p>
          <w:p w14:paraId="3F3AA6EF" w14:textId="77777777" w:rsidR="00D4780D" w:rsidRDefault="00D4780D">
            <w:pPr>
              <w:autoSpaceDE w:val="0"/>
              <w:autoSpaceDN w:val="0"/>
              <w:adjustRightInd w:val="0"/>
              <w:ind w:right="144"/>
              <w:rPr>
                <w:sz w:val="20"/>
              </w:rPr>
            </w:pPr>
            <w:r>
              <w:rPr>
                <w:sz w:val="20"/>
              </w:rPr>
              <w:t xml:space="preserve">   REF~4P~1200~K1015~TU^41</w:t>
            </w:r>
          </w:p>
          <w:p w14:paraId="4822E568" w14:textId="77777777" w:rsidR="00D4780D" w:rsidRDefault="00D4780D">
            <w:pPr>
              <w:autoSpaceDE w:val="0"/>
              <w:autoSpaceDN w:val="0"/>
              <w:adjustRightInd w:val="0"/>
              <w:ind w:right="144"/>
              <w:rPr>
                <w:sz w:val="20"/>
              </w:rPr>
            </w:pPr>
            <w:r>
              <w:rPr>
                <w:sz w:val="20"/>
              </w:rPr>
              <w:t xml:space="preserve">   REF~4P~1~KH015~TU^41</w:t>
            </w:r>
          </w:p>
          <w:p w14:paraId="7DC7A4AA" w14:textId="77777777" w:rsidR="00D4780D" w:rsidRDefault="00D4780D">
            <w:pPr>
              <w:autoSpaceDE w:val="0"/>
              <w:autoSpaceDN w:val="0"/>
              <w:adjustRightInd w:val="0"/>
              <w:ind w:right="144"/>
              <w:rPr>
                <w:sz w:val="20"/>
              </w:rPr>
            </w:pPr>
          </w:p>
          <w:p w14:paraId="6F04FE73" w14:textId="77777777" w:rsidR="00D4780D" w:rsidRDefault="00D4780D">
            <w:pPr>
              <w:autoSpaceDE w:val="0"/>
              <w:autoSpaceDN w:val="0"/>
              <w:adjustRightInd w:val="0"/>
              <w:ind w:right="144"/>
              <w:rPr>
                <w:sz w:val="20"/>
              </w:rPr>
            </w:pPr>
            <w:r>
              <w:rPr>
                <w:sz w:val="20"/>
              </w:rPr>
              <w:t>Note:  Format of the multiplier could be in the form of a fraction (e.g. 48.784</w:t>
            </w:r>
            <w:r>
              <w:rPr>
                <w:sz w:val="20"/>
              </w:rPr>
              <w:t>32)</w:t>
            </w:r>
          </w:p>
          <w:p w14:paraId="2DA262D0" w14:textId="77777777" w:rsidR="00D4780D" w:rsidRDefault="00D4780D">
            <w:pPr>
              <w:autoSpaceDE w:val="0"/>
              <w:autoSpaceDN w:val="0"/>
              <w:adjustRightInd w:val="0"/>
              <w:ind w:right="144"/>
              <w:rPr>
                <w:sz w:val="20"/>
              </w:rPr>
            </w:pPr>
          </w:p>
          <w:p w14:paraId="49B581BB" w14:textId="77777777" w:rsidR="00D4780D" w:rsidRDefault="00D4780D">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14:paraId="533EB74D" w14:textId="77777777" w:rsidR="00D4780D" w:rsidRDefault="00D4780D">
            <w:pPr>
              <w:autoSpaceDE w:val="0"/>
              <w:autoSpaceDN w:val="0"/>
              <w:adjustRightInd w:val="0"/>
              <w:ind w:right="144"/>
            </w:pPr>
          </w:p>
        </w:tc>
      </w:tr>
      <w:tr w:rsidR="00000000" w14:paraId="4E684F78" w14:textId="77777777">
        <w:tblPrEx>
          <w:tblCellMar>
            <w:top w:w="0" w:type="dxa"/>
            <w:left w:w="0" w:type="dxa"/>
            <w:bottom w:w="0" w:type="dxa"/>
            <w:right w:w="0" w:type="dxa"/>
          </w:tblCellMar>
        </w:tblPrEx>
        <w:tc>
          <w:tcPr>
            <w:tcW w:w="1944" w:type="dxa"/>
            <w:tcBorders>
              <w:top w:val="nil"/>
              <w:left w:val="nil"/>
              <w:bottom w:val="nil"/>
              <w:right w:val="nil"/>
            </w:tcBorders>
          </w:tcPr>
          <w:p w14:paraId="471AC051" w14:textId="77777777" w:rsidR="00D4780D" w:rsidRDefault="00D4780D">
            <w:pPr>
              <w:autoSpaceDE w:val="0"/>
              <w:autoSpaceDN w:val="0"/>
              <w:adjustRightInd w:val="0"/>
              <w:ind w:right="144"/>
            </w:pPr>
          </w:p>
        </w:tc>
        <w:tc>
          <w:tcPr>
            <w:tcW w:w="216" w:type="dxa"/>
            <w:tcBorders>
              <w:top w:val="nil"/>
              <w:left w:val="nil"/>
              <w:bottom w:val="nil"/>
              <w:right w:val="nil"/>
            </w:tcBorders>
          </w:tcPr>
          <w:p w14:paraId="6850BCAA"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C62AC68" w14:textId="77777777" w:rsidR="00D4780D" w:rsidRDefault="00D4780D">
            <w:pPr>
              <w:autoSpaceDE w:val="0"/>
              <w:autoSpaceDN w:val="0"/>
              <w:adjustRightInd w:val="0"/>
              <w:ind w:right="144"/>
              <w:rPr>
                <w:sz w:val="20"/>
              </w:rPr>
            </w:pPr>
            <w:r>
              <w:rPr>
                <w:sz w:val="20"/>
              </w:rPr>
              <w:t>Accept Response: Required for each meter type for each meter that is used for</w:t>
            </w:r>
            <w:r>
              <w:rPr>
                <w:sz w:val="20"/>
              </w:rPr>
              <w:t xml:space="preserve"> billing purposes.  This segment will not be provided in the NM1 loop for UNMETERED services.</w:t>
            </w:r>
          </w:p>
          <w:p w14:paraId="707D0C23" w14:textId="77777777" w:rsidR="00D4780D" w:rsidRDefault="00D4780D">
            <w:pPr>
              <w:autoSpaceDE w:val="0"/>
              <w:autoSpaceDN w:val="0"/>
              <w:adjustRightInd w:val="0"/>
              <w:ind w:right="144"/>
              <w:rPr>
                <w:sz w:val="20"/>
              </w:rPr>
            </w:pPr>
          </w:p>
          <w:p w14:paraId="08478C63" w14:textId="77777777" w:rsidR="00D4780D" w:rsidRDefault="00D4780D">
            <w:pPr>
              <w:autoSpaceDE w:val="0"/>
              <w:autoSpaceDN w:val="0"/>
              <w:adjustRightInd w:val="0"/>
              <w:ind w:right="144"/>
              <w:rPr>
                <w:sz w:val="20"/>
              </w:rPr>
            </w:pPr>
            <w:r>
              <w:rPr>
                <w:sz w:val="20"/>
              </w:rPr>
              <w:t>Reject Response: Not Used</w:t>
            </w:r>
          </w:p>
          <w:p w14:paraId="3BE15435" w14:textId="77777777" w:rsidR="00D4780D" w:rsidRDefault="00D4780D">
            <w:pPr>
              <w:autoSpaceDE w:val="0"/>
              <w:autoSpaceDN w:val="0"/>
              <w:adjustRightInd w:val="0"/>
              <w:ind w:right="144"/>
            </w:pPr>
          </w:p>
        </w:tc>
      </w:tr>
      <w:tr w:rsidR="00000000" w14:paraId="52521CC1" w14:textId="77777777">
        <w:tblPrEx>
          <w:tblCellMar>
            <w:top w:w="0" w:type="dxa"/>
            <w:left w:w="0" w:type="dxa"/>
            <w:bottom w:w="0" w:type="dxa"/>
            <w:right w:w="0" w:type="dxa"/>
          </w:tblCellMar>
        </w:tblPrEx>
        <w:tc>
          <w:tcPr>
            <w:tcW w:w="1944" w:type="dxa"/>
            <w:tcBorders>
              <w:top w:val="nil"/>
              <w:left w:val="nil"/>
              <w:bottom w:val="nil"/>
              <w:right w:val="nil"/>
            </w:tcBorders>
          </w:tcPr>
          <w:p w14:paraId="12BD7CBF" w14:textId="77777777" w:rsidR="00D4780D" w:rsidRDefault="00D4780D">
            <w:pPr>
              <w:autoSpaceDE w:val="0"/>
              <w:autoSpaceDN w:val="0"/>
              <w:adjustRightInd w:val="0"/>
              <w:ind w:right="144"/>
            </w:pPr>
          </w:p>
        </w:tc>
        <w:tc>
          <w:tcPr>
            <w:tcW w:w="216" w:type="dxa"/>
            <w:tcBorders>
              <w:top w:val="nil"/>
              <w:left w:val="nil"/>
              <w:bottom w:val="nil"/>
              <w:right w:val="nil"/>
            </w:tcBorders>
          </w:tcPr>
          <w:p w14:paraId="0A67702D"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D471815" w14:textId="77777777" w:rsidR="00D4780D" w:rsidRDefault="00D4780D">
            <w:pPr>
              <w:autoSpaceDE w:val="0"/>
              <w:autoSpaceDN w:val="0"/>
              <w:adjustRightInd w:val="0"/>
              <w:ind w:right="144"/>
              <w:rPr>
                <w:sz w:val="20"/>
              </w:rPr>
            </w:pPr>
            <w:r>
              <w:rPr>
                <w:sz w:val="20"/>
              </w:rPr>
              <w:t>REF~4P~10~KHMON~TU^41</w:t>
            </w:r>
          </w:p>
          <w:p w14:paraId="6B73BE22" w14:textId="77777777" w:rsidR="00D4780D" w:rsidRDefault="00D4780D">
            <w:pPr>
              <w:autoSpaceDE w:val="0"/>
              <w:autoSpaceDN w:val="0"/>
              <w:adjustRightInd w:val="0"/>
              <w:ind w:right="144"/>
            </w:pPr>
            <w:r>
              <w:rPr>
                <w:sz w:val="20"/>
              </w:rPr>
              <w:t>REF~4P~1~K1MON~TU^41</w:t>
            </w:r>
          </w:p>
        </w:tc>
      </w:tr>
    </w:tbl>
    <w:p w14:paraId="33260270" w14:textId="77777777" w:rsidR="00D4780D" w:rsidRDefault="00D4780D">
      <w:pPr>
        <w:autoSpaceDE w:val="0"/>
        <w:autoSpaceDN w:val="0"/>
        <w:adjustRightInd w:val="0"/>
        <w:rPr>
          <w:sz w:val="20"/>
        </w:rPr>
      </w:pPr>
    </w:p>
    <w:p w14:paraId="543852DC" w14:textId="77777777" w:rsidR="00D4780D" w:rsidRDefault="00D4780D">
      <w:pPr>
        <w:autoSpaceDE w:val="0"/>
        <w:autoSpaceDN w:val="0"/>
        <w:adjustRightInd w:val="0"/>
        <w:jc w:val="center"/>
        <w:rPr>
          <w:b/>
          <w:sz w:val="20"/>
        </w:rPr>
      </w:pPr>
      <w:r>
        <w:rPr>
          <w:b/>
          <w:sz w:val="20"/>
        </w:rPr>
        <w:t>Data Element Summary</w:t>
      </w:r>
    </w:p>
    <w:p w14:paraId="0FCFA967"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CA281FA"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AA0F3B" w14:textId="77777777">
        <w:tblPrEx>
          <w:tblCellMar>
            <w:top w:w="0" w:type="dxa"/>
            <w:left w:w="0" w:type="dxa"/>
            <w:bottom w:w="0" w:type="dxa"/>
            <w:right w:w="0" w:type="dxa"/>
          </w:tblCellMar>
        </w:tblPrEx>
        <w:tc>
          <w:tcPr>
            <w:tcW w:w="1007" w:type="dxa"/>
            <w:tcBorders>
              <w:top w:val="nil"/>
              <w:left w:val="nil"/>
              <w:bottom w:val="nil"/>
              <w:right w:val="nil"/>
            </w:tcBorders>
          </w:tcPr>
          <w:p w14:paraId="71611814"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4E5A350"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68B70B34"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135AD3F"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3441E2F"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3746B1D0"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E205001" w14:textId="77777777" w:rsidR="00D4780D" w:rsidRDefault="00D4780D">
            <w:pPr>
              <w:autoSpaceDE w:val="0"/>
              <w:autoSpaceDN w:val="0"/>
              <w:adjustRightInd w:val="0"/>
              <w:ind w:right="144"/>
            </w:pPr>
            <w:r>
              <w:rPr>
                <w:b/>
                <w:sz w:val="20"/>
              </w:rPr>
              <w:t>ID 2/3</w:t>
            </w:r>
          </w:p>
        </w:tc>
      </w:tr>
      <w:tr w:rsidR="00000000" w14:paraId="1E2419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170E3F"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28A491F" w14:textId="77777777" w:rsidR="00D4780D" w:rsidRDefault="00D4780D">
            <w:pPr>
              <w:autoSpaceDE w:val="0"/>
              <w:autoSpaceDN w:val="0"/>
              <w:adjustRightInd w:val="0"/>
              <w:ind w:right="144"/>
            </w:pPr>
            <w:r>
              <w:rPr>
                <w:sz w:val="20"/>
              </w:rPr>
              <w:t>Code qualifying the Reference Identification</w:t>
            </w:r>
          </w:p>
        </w:tc>
      </w:tr>
      <w:tr w:rsidR="00000000" w14:paraId="300729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05855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0D9BF5C" w14:textId="77777777" w:rsidR="00D4780D" w:rsidRDefault="00D4780D">
            <w:pPr>
              <w:autoSpaceDE w:val="0"/>
              <w:autoSpaceDN w:val="0"/>
              <w:adjustRightInd w:val="0"/>
              <w:ind w:right="144"/>
            </w:pPr>
            <w:r>
              <w:rPr>
                <w:sz w:val="20"/>
              </w:rPr>
              <w:t>4P</w:t>
            </w:r>
          </w:p>
        </w:tc>
        <w:tc>
          <w:tcPr>
            <w:tcW w:w="144" w:type="dxa"/>
            <w:tcBorders>
              <w:top w:val="nil"/>
              <w:left w:val="nil"/>
              <w:bottom w:val="nil"/>
              <w:right w:val="nil"/>
            </w:tcBorders>
          </w:tcPr>
          <w:p w14:paraId="6C8F1B5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917C5AC" w14:textId="77777777" w:rsidR="00D4780D" w:rsidRDefault="00D4780D">
            <w:pPr>
              <w:autoSpaceDE w:val="0"/>
              <w:autoSpaceDN w:val="0"/>
              <w:adjustRightInd w:val="0"/>
              <w:ind w:right="144"/>
            </w:pPr>
            <w:r>
              <w:rPr>
                <w:sz w:val="20"/>
              </w:rPr>
              <w:t>Affiliation Number</w:t>
            </w:r>
          </w:p>
        </w:tc>
      </w:tr>
      <w:tr w:rsidR="00000000" w14:paraId="6DB570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DC9BC2"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35030FA" w14:textId="77777777" w:rsidR="00D4780D" w:rsidRDefault="00D4780D">
            <w:pPr>
              <w:autoSpaceDE w:val="0"/>
              <w:autoSpaceDN w:val="0"/>
              <w:adjustRightInd w:val="0"/>
              <w:ind w:right="144"/>
              <w:rPr>
                <w:sz w:val="20"/>
              </w:rPr>
            </w:pPr>
            <w:r>
              <w:rPr>
                <w:sz w:val="20"/>
              </w:rPr>
              <w:t>Meter Multiplier</w:t>
            </w:r>
          </w:p>
          <w:p w14:paraId="2673B5F2" w14:textId="77777777" w:rsidR="00D4780D" w:rsidRDefault="00D4780D">
            <w:pPr>
              <w:autoSpaceDE w:val="0"/>
              <w:autoSpaceDN w:val="0"/>
              <w:adjustRightInd w:val="0"/>
              <w:ind w:right="144"/>
              <w:rPr>
                <w:sz w:val="20"/>
              </w:rPr>
            </w:pPr>
          </w:p>
          <w:p w14:paraId="4017D78F" w14:textId="77777777" w:rsidR="00D4780D" w:rsidRDefault="00D4780D">
            <w:pPr>
              <w:autoSpaceDE w:val="0"/>
              <w:autoSpaceDN w:val="0"/>
              <w:adjustRightInd w:val="0"/>
              <w:ind w:right="144"/>
            </w:pPr>
            <w:r>
              <w:rPr>
                <w:sz w:val="20"/>
              </w:rPr>
              <w:t xml:space="preserve">(Ending Reading </w:t>
            </w:r>
            <w:r>
              <w:rPr>
                <w:sz w:val="20"/>
              </w:rPr>
              <w:t>- Beginning Reading) * Meter Multiplier = Billed Usage</w:t>
            </w:r>
          </w:p>
        </w:tc>
      </w:tr>
      <w:tr w:rsidR="00000000" w14:paraId="27489736" w14:textId="77777777">
        <w:tblPrEx>
          <w:tblCellMar>
            <w:top w:w="0" w:type="dxa"/>
            <w:left w:w="0" w:type="dxa"/>
            <w:bottom w:w="0" w:type="dxa"/>
            <w:right w:w="0" w:type="dxa"/>
          </w:tblCellMar>
        </w:tblPrEx>
        <w:tc>
          <w:tcPr>
            <w:tcW w:w="1007" w:type="dxa"/>
            <w:tcBorders>
              <w:top w:val="nil"/>
              <w:left w:val="nil"/>
              <w:bottom w:val="nil"/>
              <w:right w:val="nil"/>
            </w:tcBorders>
          </w:tcPr>
          <w:p w14:paraId="649E39E7"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52049FB"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62C2EDB6"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B263C8D"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4EDDA78"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23E30124"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6AF89DC" w14:textId="77777777" w:rsidR="00D4780D" w:rsidRDefault="00D4780D">
            <w:pPr>
              <w:autoSpaceDE w:val="0"/>
              <w:autoSpaceDN w:val="0"/>
              <w:adjustRightInd w:val="0"/>
              <w:ind w:right="144"/>
            </w:pPr>
            <w:r>
              <w:rPr>
                <w:b/>
                <w:sz w:val="20"/>
              </w:rPr>
              <w:t>AN 1/30</w:t>
            </w:r>
          </w:p>
        </w:tc>
      </w:tr>
      <w:tr w:rsidR="00000000" w14:paraId="4AE366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DDC7BD"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5445E53" w14:textId="77777777" w:rsidR="00D4780D" w:rsidRDefault="00D4780D">
            <w:pPr>
              <w:autoSpaceDE w:val="0"/>
              <w:autoSpaceDN w:val="0"/>
              <w:adjustRightInd w:val="0"/>
              <w:ind w:right="144"/>
            </w:pPr>
            <w:r>
              <w:rPr>
                <w:sz w:val="20"/>
              </w:rPr>
              <w:t>Reference inform</w:t>
            </w:r>
            <w:r>
              <w:rPr>
                <w:sz w:val="20"/>
              </w:rPr>
              <w:t>ation as defined for a particular Transaction Set or as specified by the Reference Identification Qualifier</w:t>
            </w:r>
          </w:p>
        </w:tc>
      </w:tr>
      <w:tr w:rsidR="00000000" w14:paraId="1633B2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E4E51D"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38364CF9" w14:textId="77777777" w:rsidR="00D4780D" w:rsidRDefault="00D4780D">
            <w:pPr>
              <w:autoSpaceDE w:val="0"/>
              <w:autoSpaceDN w:val="0"/>
              <w:adjustRightInd w:val="0"/>
              <w:ind w:right="144"/>
            </w:pPr>
            <w:r>
              <w:rPr>
                <w:sz w:val="20"/>
              </w:rPr>
              <w:t>Meter Multiplier</w:t>
            </w:r>
          </w:p>
        </w:tc>
      </w:tr>
      <w:tr w:rsidR="00000000" w14:paraId="37160867" w14:textId="77777777">
        <w:tblPrEx>
          <w:tblCellMar>
            <w:top w:w="0" w:type="dxa"/>
            <w:left w:w="0" w:type="dxa"/>
            <w:bottom w:w="0" w:type="dxa"/>
            <w:right w:w="0" w:type="dxa"/>
          </w:tblCellMar>
        </w:tblPrEx>
        <w:tc>
          <w:tcPr>
            <w:tcW w:w="1007" w:type="dxa"/>
            <w:tcBorders>
              <w:top w:val="nil"/>
              <w:left w:val="nil"/>
              <w:bottom w:val="nil"/>
              <w:right w:val="nil"/>
            </w:tcBorders>
          </w:tcPr>
          <w:p w14:paraId="5848C5F0"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7ADE7FD8" w14:textId="77777777" w:rsidR="00D4780D" w:rsidRDefault="00D4780D">
            <w:pPr>
              <w:autoSpaceDE w:val="0"/>
              <w:autoSpaceDN w:val="0"/>
              <w:adjustRightInd w:val="0"/>
              <w:ind w:right="144"/>
              <w:jc w:val="center"/>
            </w:pPr>
            <w:r>
              <w:rPr>
                <w:b/>
                <w:sz w:val="20"/>
              </w:rPr>
              <w:t>REF03</w:t>
            </w:r>
          </w:p>
        </w:tc>
        <w:tc>
          <w:tcPr>
            <w:tcW w:w="892" w:type="dxa"/>
            <w:tcBorders>
              <w:top w:val="nil"/>
              <w:left w:val="nil"/>
              <w:bottom w:val="nil"/>
              <w:right w:val="nil"/>
            </w:tcBorders>
          </w:tcPr>
          <w:p w14:paraId="44DB84BE" w14:textId="77777777" w:rsidR="00D4780D" w:rsidRDefault="00D4780D">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4804FDB" w14:textId="77777777" w:rsidR="00D4780D" w:rsidRDefault="00D4780D">
            <w:pPr>
              <w:autoSpaceDE w:val="0"/>
              <w:autoSpaceDN w:val="0"/>
              <w:adjustRightInd w:val="0"/>
              <w:ind w:right="144"/>
            </w:pPr>
            <w:r>
              <w:rPr>
                <w:b/>
                <w:sz w:val="20"/>
              </w:rPr>
              <w:t>Description</w:t>
            </w:r>
          </w:p>
        </w:tc>
        <w:tc>
          <w:tcPr>
            <w:tcW w:w="432" w:type="dxa"/>
            <w:tcBorders>
              <w:top w:val="nil"/>
              <w:left w:val="nil"/>
              <w:bottom w:val="nil"/>
              <w:right w:val="nil"/>
            </w:tcBorders>
          </w:tcPr>
          <w:p w14:paraId="39844E70"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23C1FC46"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3F7DE3F" w14:textId="77777777" w:rsidR="00D4780D" w:rsidRDefault="00D4780D">
            <w:pPr>
              <w:autoSpaceDE w:val="0"/>
              <w:autoSpaceDN w:val="0"/>
              <w:adjustRightInd w:val="0"/>
              <w:ind w:right="144"/>
            </w:pPr>
            <w:r>
              <w:rPr>
                <w:b/>
                <w:sz w:val="20"/>
              </w:rPr>
              <w:t>AN 1/80</w:t>
            </w:r>
          </w:p>
        </w:tc>
      </w:tr>
      <w:tr w:rsidR="00000000" w14:paraId="412D3F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4D3860"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478965D" w14:textId="77777777" w:rsidR="00D4780D" w:rsidRDefault="00D4780D">
            <w:pPr>
              <w:autoSpaceDE w:val="0"/>
              <w:autoSpaceDN w:val="0"/>
              <w:adjustRightInd w:val="0"/>
              <w:ind w:right="144"/>
            </w:pPr>
            <w:r>
              <w:rPr>
                <w:sz w:val="20"/>
              </w:rPr>
              <w:t>A free-form description to clarify the related data elements and their content</w:t>
            </w:r>
          </w:p>
        </w:tc>
      </w:tr>
      <w:tr w:rsidR="00000000" w14:paraId="16CDDB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E28526"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301AFFA3" w14:textId="77777777" w:rsidR="00D4780D" w:rsidRDefault="00D4780D">
            <w:pPr>
              <w:autoSpaceDE w:val="0"/>
              <w:autoSpaceDN w:val="0"/>
              <w:adjustRightInd w:val="0"/>
              <w:ind w:right="144"/>
            </w:pPr>
            <w:r>
              <w:rPr>
                <w:sz w:val="20"/>
              </w:rPr>
              <w:t>Meter Type (see REF~MT for valid codes).  "COMBO" is not a valid code for this element.</w:t>
            </w:r>
          </w:p>
        </w:tc>
      </w:tr>
      <w:tr w:rsidR="00000000" w14:paraId="352B19C3" w14:textId="77777777">
        <w:tblPrEx>
          <w:tblCellMar>
            <w:top w:w="0" w:type="dxa"/>
            <w:left w:w="0" w:type="dxa"/>
            <w:bottom w:w="0" w:type="dxa"/>
            <w:right w:w="0" w:type="dxa"/>
          </w:tblCellMar>
        </w:tblPrEx>
        <w:tc>
          <w:tcPr>
            <w:tcW w:w="1007" w:type="dxa"/>
            <w:tcBorders>
              <w:top w:val="nil"/>
              <w:left w:val="nil"/>
              <w:bottom w:val="nil"/>
              <w:right w:val="nil"/>
            </w:tcBorders>
          </w:tcPr>
          <w:p w14:paraId="7265861A"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3BD6954C" w14:textId="77777777" w:rsidR="00D4780D" w:rsidRDefault="00D4780D">
            <w:pPr>
              <w:autoSpaceDE w:val="0"/>
              <w:autoSpaceDN w:val="0"/>
              <w:adjustRightInd w:val="0"/>
              <w:ind w:right="144"/>
              <w:jc w:val="center"/>
            </w:pPr>
            <w:r>
              <w:rPr>
                <w:b/>
                <w:sz w:val="20"/>
              </w:rPr>
              <w:t>REF04</w:t>
            </w:r>
          </w:p>
        </w:tc>
        <w:tc>
          <w:tcPr>
            <w:tcW w:w="892" w:type="dxa"/>
            <w:tcBorders>
              <w:top w:val="nil"/>
              <w:left w:val="nil"/>
              <w:bottom w:val="nil"/>
              <w:right w:val="nil"/>
            </w:tcBorders>
          </w:tcPr>
          <w:p w14:paraId="322A5635" w14:textId="77777777" w:rsidR="00D4780D" w:rsidRDefault="00D4780D">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1D3A01AD" w14:textId="77777777" w:rsidR="00D4780D" w:rsidRDefault="00D4780D">
            <w:pPr>
              <w:autoSpaceDE w:val="0"/>
              <w:autoSpaceDN w:val="0"/>
              <w:adjustRightInd w:val="0"/>
              <w:ind w:right="144"/>
            </w:pPr>
            <w:r>
              <w:rPr>
                <w:b/>
                <w:sz w:val="20"/>
              </w:rPr>
              <w:t>Reference Identifier</w:t>
            </w:r>
          </w:p>
        </w:tc>
        <w:tc>
          <w:tcPr>
            <w:tcW w:w="432" w:type="dxa"/>
            <w:tcBorders>
              <w:top w:val="nil"/>
              <w:left w:val="nil"/>
              <w:bottom w:val="nil"/>
              <w:right w:val="nil"/>
            </w:tcBorders>
          </w:tcPr>
          <w:p w14:paraId="555F1C31"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3CC9758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7AF24FF" w14:textId="77777777" w:rsidR="00D4780D" w:rsidRDefault="00D4780D">
            <w:pPr>
              <w:autoSpaceDE w:val="0"/>
              <w:autoSpaceDN w:val="0"/>
              <w:adjustRightInd w:val="0"/>
              <w:ind w:right="144"/>
            </w:pPr>
          </w:p>
        </w:tc>
      </w:tr>
      <w:tr w:rsidR="00000000" w14:paraId="057174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8207C"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E531C4C" w14:textId="77777777" w:rsidR="00D4780D" w:rsidRDefault="00D4780D">
            <w:pPr>
              <w:autoSpaceDE w:val="0"/>
              <w:autoSpaceDN w:val="0"/>
              <w:adjustRightInd w:val="0"/>
              <w:ind w:right="144"/>
            </w:pPr>
            <w:r>
              <w:rPr>
                <w:sz w:val="20"/>
              </w:rPr>
              <w:t>To identify one or more reference numbers or identification numbers as specified by the Reference Qualifier</w:t>
            </w:r>
          </w:p>
        </w:tc>
      </w:tr>
      <w:tr w:rsidR="00000000" w14:paraId="43BDCB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A1DE9B"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18E5D234" w14:textId="77777777" w:rsidR="00D4780D" w:rsidRDefault="00D4780D">
            <w:pPr>
              <w:autoSpaceDE w:val="0"/>
              <w:autoSpaceDN w:val="0"/>
              <w:adjustRightInd w:val="0"/>
              <w:ind w:right="144"/>
            </w:pPr>
            <w:r>
              <w:rPr>
                <w:sz w:val="20"/>
              </w:rPr>
              <w:t>Note this is a composite data element.  Populate C04001 &amp; C04002.</w:t>
            </w:r>
          </w:p>
        </w:tc>
      </w:tr>
      <w:tr w:rsidR="00000000" w14:paraId="458E2DD6" w14:textId="77777777">
        <w:tblPrEx>
          <w:tblCellMar>
            <w:top w:w="0" w:type="dxa"/>
            <w:left w:w="0" w:type="dxa"/>
            <w:bottom w:w="0" w:type="dxa"/>
            <w:right w:w="0" w:type="dxa"/>
          </w:tblCellMar>
        </w:tblPrEx>
        <w:tc>
          <w:tcPr>
            <w:tcW w:w="1007" w:type="dxa"/>
            <w:tcBorders>
              <w:top w:val="nil"/>
              <w:left w:val="nil"/>
              <w:bottom w:val="nil"/>
              <w:right w:val="nil"/>
            </w:tcBorders>
          </w:tcPr>
          <w:p w14:paraId="6346899C"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41A1F6F" w14:textId="77777777" w:rsidR="00D4780D" w:rsidRDefault="00D4780D">
            <w:pPr>
              <w:autoSpaceDE w:val="0"/>
              <w:autoSpaceDN w:val="0"/>
              <w:adjustRightInd w:val="0"/>
              <w:ind w:right="144"/>
              <w:jc w:val="center"/>
            </w:pPr>
            <w:r>
              <w:rPr>
                <w:b/>
                <w:sz w:val="20"/>
              </w:rPr>
              <w:t>C04001</w:t>
            </w:r>
          </w:p>
        </w:tc>
        <w:tc>
          <w:tcPr>
            <w:tcW w:w="892" w:type="dxa"/>
            <w:tcBorders>
              <w:top w:val="nil"/>
              <w:left w:val="nil"/>
              <w:bottom w:val="nil"/>
              <w:right w:val="nil"/>
            </w:tcBorders>
          </w:tcPr>
          <w:p w14:paraId="19349F2C"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2CB1728"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444078A"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10E200D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9470B6D" w14:textId="77777777" w:rsidR="00D4780D" w:rsidRDefault="00D4780D">
            <w:pPr>
              <w:autoSpaceDE w:val="0"/>
              <w:autoSpaceDN w:val="0"/>
              <w:adjustRightInd w:val="0"/>
              <w:ind w:right="144"/>
            </w:pPr>
            <w:r>
              <w:rPr>
                <w:b/>
                <w:sz w:val="20"/>
              </w:rPr>
              <w:t>ID 2/3</w:t>
            </w:r>
          </w:p>
        </w:tc>
      </w:tr>
      <w:tr w:rsidR="00000000" w14:paraId="322922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815164"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E1C63AF" w14:textId="77777777" w:rsidR="00D4780D" w:rsidRDefault="00D4780D">
            <w:pPr>
              <w:autoSpaceDE w:val="0"/>
              <w:autoSpaceDN w:val="0"/>
              <w:adjustRightInd w:val="0"/>
              <w:ind w:right="144"/>
            </w:pPr>
            <w:r>
              <w:rPr>
                <w:sz w:val="20"/>
              </w:rPr>
              <w:t>Code qualifying the Reference Identification</w:t>
            </w:r>
          </w:p>
        </w:tc>
      </w:tr>
      <w:tr w:rsidR="00000000" w14:paraId="4C59F7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136D0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74B8555" w14:textId="77777777" w:rsidR="00D4780D" w:rsidRDefault="00D4780D">
            <w:pPr>
              <w:autoSpaceDE w:val="0"/>
              <w:autoSpaceDN w:val="0"/>
              <w:adjustRightInd w:val="0"/>
              <w:ind w:right="144"/>
            </w:pPr>
            <w:r>
              <w:rPr>
                <w:sz w:val="20"/>
              </w:rPr>
              <w:t>TU</w:t>
            </w:r>
          </w:p>
        </w:tc>
        <w:tc>
          <w:tcPr>
            <w:tcW w:w="144" w:type="dxa"/>
            <w:tcBorders>
              <w:top w:val="nil"/>
              <w:left w:val="nil"/>
              <w:bottom w:val="nil"/>
              <w:right w:val="nil"/>
            </w:tcBorders>
          </w:tcPr>
          <w:p w14:paraId="0746E03B"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514DC73" w14:textId="77777777" w:rsidR="00D4780D" w:rsidRDefault="00D4780D">
            <w:pPr>
              <w:autoSpaceDE w:val="0"/>
              <w:autoSpaceDN w:val="0"/>
              <w:adjustRightInd w:val="0"/>
              <w:ind w:right="144"/>
            </w:pPr>
            <w:r>
              <w:rPr>
                <w:sz w:val="20"/>
              </w:rPr>
              <w:t>Trial Location Code</w:t>
            </w:r>
          </w:p>
        </w:tc>
      </w:tr>
      <w:tr w:rsidR="00000000" w14:paraId="1B4977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702DEB"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49E6305" w14:textId="77777777" w:rsidR="00D4780D" w:rsidRDefault="00D4780D">
            <w:pPr>
              <w:autoSpaceDE w:val="0"/>
              <w:autoSpaceDN w:val="0"/>
              <w:adjustRightInd w:val="0"/>
              <w:ind w:right="144"/>
            </w:pPr>
            <w:r>
              <w:rPr>
                <w:sz w:val="20"/>
              </w:rPr>
              <w:t>Time of Use</w:t>
            </w:r>
          </w:p>
        </w:tc>
      </w:tr>
      <w:tr w:rsidR="00000000" w14:paraId="1AED9368" w14:textId="77777777">
        <w:tblPrEx>
          <w:tblCellMar>
            <w:top w:w="0" w:type="dxa"/>
            <w:left w:w="0" w:type="dxa"/>
            <w:bottom w:w="0" w:type="dxa"/>
            <w:right w:w="0" w:type="dxa"/>
          </w:tblCellMar>
        </w:tblPrEx>
        <w:tc>
          <w:tcPr>
            <w:tcW w:w="1007" w:type="dxa"/>
            <w:tcBorders>
              <w:top w:val="nil"/>
              <w:left w:val="nil"/>
              <w:bottom w:val="nil"/>
              <w:right w:val="nil"/>
            </w:tcBorders>
          </w:tcPr>
          <w:p w14:paraId="6C8219C4"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56236B30" w14:textId="77777777" w:rsidR="00D4780D" w:rsidRDefault="00D4780D">
            <w:pPr>
              <w:autoSpaceDE w:val="0"/>
              <w:autoSpaceDN w:val="0"/>
              <w:adjustRightInd w:val="0"/>
              <w:ind w:right="144"/>
              <w:jc w:val="center"/>
            </w:pPr>
            <w:r>
              <w:rPr>
                <w:b/>
                <w:sz w:val="20"/>
              </w:rPr>
              <w:t>C04002</w:t>
            </w:r>
          </w:p>
        </w:tc>
        <w:tc>
          <w:tcPr>
            <w:tcW w:w="892" w:type="dxa"/>
            <w:tcBorders>
              <w:top w:val="nil"/>
              <w:left w:val="nil"/>
              <w:bottom w:val="nil"/>
              <w:right w:val="nil"/>
            </w:tcBorders>
          </w:tcPr>
          <w:p w14:paraId="27D3FB5D"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A5ED9FB"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3DD38B0"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08D4B539"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338F3CB" w14:textId="77777777" w:rsidR="00D4780D" w:rsidRDefault="00D4780D">
            <w:pPr>
              <w:autoSpaceDE w:val="0"/>
              <w:autoSpaceDN w:val="0"/>
              <w:adjustRightInd w:val="0"/>
              <w:ind w:right="144"/>
            </w:pPr>
            <w:r>
              <w:rPr>
                <w:b/>
                <w:sz w:val="20"/>
              </w:rPr>
              <w:t>AN 1/30</w:t>
            </w:r>
          </w:p>
        </w:tc>
      </w:tr>
      <w:tr w:rsidR="00000000" w14:paraId="0668AC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3CBC66"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01450B2"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D80D8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C0FDBC"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ED30C5C" w14:textId="77777777" w:rsidR="00D4780D" w:rsidRDefault="00D4780D">
            <w:pPr>
              <w:autoSpaceDE w:val="0"/>
              <w:autoSpaceDN w:val="0"/>
              <w:adjustRightInd w:val="0"/>
              <w:ind w:right="144"/>
            </w:pPr>
            <w:r>
              <w:rPr>
                <w:sz w:val="20"/>
              </w:rPr>
              <w:t>41</w:t>
            </w:r>
          </w:p>
        </w:tc>
        <w:tc>
          <w:tcPr>
            <w:tcW w:w="144" w:type="dxa"/>
            <w:tcBorders>
              <w:top w:val="nil"/>
              <w:left w:val="nil"/>
              <w:bottom w:val="nil"/>
              <w:right w:val="nil"/>
            </w:tcBorders>
          </w:tcPr>
          <w:p w14:paraId="218DF10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D645795" w14:textId="77777777" w:rsidR="00D4780D" w:rsidRDefault="00D4780D">
            <w:pPr>
              <w:autoSpaceDE w:val="0"/>
              <w:autoSpaceDN w:val="0"/>
              <w:adjustRightInd w:val="0"/>
              <w:ind w:right="144"/>
            </w:pPr>
            <w:r>
              <w:rPr>
                <w:sz w:val="20"/>
              </w:rPr>
              <w:t>Off Peak</w:t>
            </w:r>
          </w:p>
        </w:tc>
      </w:tr>
      <w:tr w:rsidR="00000000" w14:paraId="1D448C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F5096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D75D171" w14:textId="77777777" w:rsidR="00D4780D" w:rsidRDefault="00D4780D">
            <w:pPr>
              <w:autoSpaceDE w:val="0"/>
              <w:autoSpaceDN w:val="0"/>
              <w:adjustRightInd w:val="0"/>
              <w:ind w:right="144"/>
            </w:pPr>
            <w:r>
              <w:rPr>
                <w:sz w:val="20"/>
              </w:rPr>
              <w:t>42</w:t>
            </w:r>
          </w:p>
        </w:tc>
        <w:tc>
          <w:tcPr>
            <w:tcW w:w="144" w:type="dxa"/>
            <w:tcBorders>
              <w:top w:val="nil"/>
              <w:left w:val="nil"/>
              <w:bottom w:val="nil"/>
              <w:right w:val="nil"/>
            </w:tcBorders>
          </w:tcPr>
          <w:p w14:paraId="7BF0918C"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70CB33A" w14:textId="77777777" w:rsidR="00D4780D" w:rsidRDefault="00D4780D">
            <w:pPr>
              <w:autoSpaceDE w:val="0"/>
              <w:autoSpaceDN w:val="0"/>
              <w:adjustRightInd w:val="0"/>
              <w:ind w:right="144"/>
            </w:pPr>
            <w:r>
              <w:rPr>
                <w:sz w:val="20"/>
              </w:rPr>
              <w:t>On Peak</w:t>
            </w:r>
          </w:p>
        </w:tc>
      </w:tr>
      <w:tr w:rsidR="00000000" w14:paraId="280048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C3F325"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D53B221" w14:textId="77777777" w:rsidR="00D4780D" w:rsidRDefault="00D4780D">
            <w:pPr>
              <w:autoSpaceDE w:val="0"/>
              <w:autoSpaceDN w:val="0"/>
              <w:adjustRightInd w:val="0"/>
              <w:ind w:right="144"/>
            </w:pPr>
            <w:r>
              <w:rPr>
                <w:sz w:val="20"/>
              </w:rPr>
              <w:t>43</w:t>
            </w:r>
          </w:p>
        </w:tc>
        <w:tc>
          <w:tcPr>
            <w:tcW w:w="144" w:type="dxa"/>
            <w:tcBorders>
              <w:top w:val="nil"/>
              <w:left w:val="nil"/>
              <w:bottom w:val="nil"/>
              <w:right w:val="nil"/>
            </w:tcBorders>
          </w:tcPr>
          <w:p w14:paraId="2EE54DB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DE43CE1" w14:textId="77777777" w:rsidR="00D4780D" w:rsidRDefault="00D4780D">
            <w:pPr>
              <w:autoSpaceDE w:val="0"/>
              <w:autoSpaceDN w:val="0"/>
              <w:adjustRightInd w:val="0"/>
              <w:ind w:right="144"/>
            </w:pPr>
            <w:r>
              <w:rPr>
                <w:sz w:val="20"/>
              </w:rPr>
              <w:t>Intermediate Peak</w:t>
            </w:r>
          </w:p>
        </w:tc>
      </w:tr>
      <w:tr w:rsidR="00000000" w14:paraId="025CE1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F68C4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66FB65C" w14:textId="77777777" w:rsidR="00D4780D" w:rsidRDefault="00D4780D">
            <w:pPr>
              <w:autoSpaceDE w:val="0"/>
              <w:autoSpaceDN w:val="0"/>
              <w:adjustRightInd w:val="0"/>
              <w:ind w:right="144"/>
            </w:pPr>
            <w:r>
              <w:rPr>
                <w:sz w:val="20"/>
              </w:rPr>
              <w:t>51</w:t>
            </w:r>
          </w:p>
        </w:tc>
        <w:tc>
          <w:tcPr>
            <w:tcW w:w="144" w:type="dxa"/>
            <w:tcBorders>
              <w:top w:val="nil"/>
              <w:left w:val="nil"/>
              <w:bottom w:val="nil"/>
              <w:right w:val="nil"/>
            </w:tcBorders>
          </w:tcPr>
          <w:p w14:paraId="66B3E75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EBE3751" w14:textId="77777777" w:rsidR="00D4780D" w:rsidRDefault="00D4780D">
            <w:pPr>
              <w:autoSpaceDE w:val="0"/>
              <w:autoSpaceDN w:val="0"/>
              <w:adjustRightInd w:val="0"/>
              <w:ind w:right="144"/>
            </w:pPr>
            <w:r>
              <w:rPr>
                <w:sz w:val="20"/>
              </w:rPr>
              <w:t>Totalizer</w:t>
            </w:r>
          </w:p>
        </w:tc>
      </w:tr>
      <w:tr w:rsidR="00000000" w14:paraId="7D29EF8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5480EA"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4E26ADA" w14:textId="77777777" w:rsidR="00D4780D" w:rsidRDefault="00D4780D">
            <w:pPr>
              <w:autoSpaceDE w:val="0"/>
              <w:autoSpaceDN w:val="0"/>
              <w:adjustRightInd w:val="0"/>
              <w:ind w:right="144"/>
            </w:pPr>
            <w:r>
              <w:rPr>
                <w:sz w:val="20"/>
              </w:rPr>
              <w:t>Totalizer/Total/Max (Demand)</w:t>
            </w:r>
          </w:p>
        </w:tc>
      </w:tr>
      <w:tr w:rsidR="00000000" w14:paraId="5E1F03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D61E8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D5ED646" w14:textId="77777777" w:rsidR="00D4780D" w:rsidRDefault="00D4780D">
            <w:pPr>
              <w:autoSpaceDE w:val="0"/>
              <w:autoSpaceDN w:val="0"/>
              <w:adjustRightInd w:val="0"/>
              <w:ind w:right="144"/>
            </w:pPr>
            <w:r>
              <w:rPr>
                <w:sz w:val="20"/>
              </w:rPr>
              <w:t>71</w:t>
            </w:r>
          </w:p>
        </w:tc>
        <w:tc>
          <w:tcPr>
            <w:tcW w:w="144" w:type="dxa"/>
            <w:tcBorders>
              <w:top w:val="nil"/>
              <w:left w:val="nil"/>
              <w:bottom w:val="nil"/>
              <w:right w:val="nil"/>
            </w:tcBorders>
          </w:tcPr>
          <w:p w14:paraId="4A4F071B"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4D0822E" w14:textId="77777777" w:rsidR="00D4780D" w:rsidRDefault="00D4780D">
            <w:pPr>
              <w:autoSpaceDE w:val="0"/>
              <w:autoSpaceDN w:val="0"/>
              <w:adjustRightInd w:val="0"/>
              <w:ind w:right="144"/>
            </w:pPr>
            <w:r>
              <w:rPr>
                <w:sz w:val="20"/>
              </w:rPr>
              <w:t>Summer Super On Peak</w:t>
            </w:r>
          </w:p>
        </w:tc>
      </w:tr>
    </w:tbl>
    <w:p w14:paraId="66DE579F" w14:textId="77777777" w:rsidR="00D4780D" w:rsidRDefault="00D4780D">
      <w:pPr>
        <w:tabs>
          <w:tab w:val="right" w:pos="1800"/>
          <w:tab w:val="left" w:pos="2160"/>
        </w:tabs>
        <w:autoSpaceDE w:val="0"/>
        <w:autoSpaceDN w:val="0"/>
        <w:adjustRightInd w:val="0"/>
        <w:ind w:left="2160" w:hanging="2160"/>
        <w:rPr>
          <w:ins w:id="369" w:author="ERCOT" w:date="2024-03-07T12:24:00Z"/>
          <w:b/>
          <w:sz w:val="20"/>
        </w:rPr>
      </w:pPr>
      <w:r>
        <w:rPr>
          <w:sz w:val="20"/>
        </w:rPr>
        <w:br w:type="page"/>
      </w:r>
      <w:bookmarkStart w:id="370" w:name="book25"/>
      <w:bookmarkEnd w:id="370"/>
      <w:r>
        <w:rPr>
          <w:b/>
          <w:sz w:val="20"/>
        </w:rPr>
        <w:tab/>
        <w:t>Segment:</w:t>
      </w:r>
      <w:r>
        <w:rPr>
          <w:b/>
          <w:sz w:val="20"/>
        </w:rPr>
        <w:tab/>
      </w:r>
      <w:r>
        <w:rPr>
          <w:b/>
          <w:sz w:val="40"/>
        </w:rPr>
        <w:t xml:space="preserve">REF </w:t>
      </w:r>
      <w:r>
        <w:rPr>
          <w:b/>
          <w:sz w:val="20"/>
        </w:rPr>
        <w:t>Reference Identification (</w:t>
      </w:r>
      <w:ins w:id="371" w:author="ERCOT" w:date="2024-03-07T12:24:00Z">
        <w:r>
          <w:rPr>
            <w:b/>
            <w:sz w:val="20"/>
          </w:rPr>
          <w:t>Metered Service Type List)</w:t>
        </w:r>
      </w:ins>
    </w:p>
    <w:p w14:paraId="7AD46E49" w14:textId="77777777" w:rsidR="00D4780D" w:rsidRDefault="00D4780D">
      <w:pPr>
        <w:tabs>
          <w:tab w:val="right" w:pos="1800"/>
          <w:tab w:val="left" w:pos="2160"/>
        </w:tabs>
        <w:autoSpaceDE w:val="0"/>
        <w:autoSpaceDN w:val="0"/>
        <w:adjustRightInd w:val="0"/>
        <w:ind w:left="2160" w:hanging="2160"/>
        <w:rPr>
          <w:ins w:id="372" w:author="ERCOT" w:date="2024-03-07T12:24:00Z"/>
          <w:sz w:val="20"/>
        </w:rPr>
      </w:pPr>
      <w:ins w:id="373" w:author="ERCOT" w:date="2024-03-07T12:24:00Z">
        <w:r>
          <w:rPr>
            <w:b/>
            <w:sz w:val="20"/>
          </w:rPr>
          <w:tab/>
          <w:t>Position:</w:t>
        </w:r>
        <w:r>
          <w:rPr>
            <w:b/>
            <w:sz w:val="20"/>
          </w:rPr>
          <w:tab/>
        </w:r>
        <w:r>
          <w:rPr>
            <w:sz w:val="20"/>
          </w:rPr>
          <w:t>130</w:t>
        </w:r>
      </w:ins>
    </w:p>
    <w:p w14:paraId="4297EC91" w14:textId="77777777" w:rsidR="00D4780D" w:rsidRDefault="00D4780D">
      <w:pPr>
        <w:tabs>
          <w:tab w:val="right" w:pos="1800"/>
          <w:tab w:val="left" w:pos="2160"/>
        </w:tabs>
        <w:autoSpaceDE w:val="0"/>
        <w:autoSpaceDN w:val="0"/>
        <w:adjustRightInd w:val="0"/>
        <w:ind w:left="2160" w:hanging="2160"/>
        <w:rPr>
          <w:ins w:id="374" w:author="ERCOT" w:date="2024-03-07T12:24:00Z"/>
          <w:sz w:val="20"/>
        </w:rPr>
      </w:pPr>
      <w:ins w:id="375" w:author="ERCOT" w:date="2024-03-07T12:24:00Z">
        <w:r>
          <w:rPr>
            <w:sz w:val="20"/>
          </w:rPr>
          <w:tab/>
        </w:r>
        <w:r>
          <w:rPr>
            <w:b/>
            <w:sz w:val="20"/>
          </w:rPr>
          <w:t>Loop:</w:t>
        </w:r>
        <w:r>
          <w:rPr>
            <w:sz w:val="20"/>
          </w:rPr>
          <w:tab/>
          <w:t>NM1        Optional</w:t>
        </w:r>
      </w:ins>
    </w:p>
    <w:p w14:paraId="595B4EDD" w14:textId="77777777" w:rsidR="00D4780D" w:rsidRDefault="00D4780D">
      <w:pPr>
        <w:tabs>
          <w:tab w:val="right" w:pos="1800"/>
          <w:tab w:val="left" w:pos="2160"/>
        </w:tabs>
        <w:autoSpaceDE w:val="0"/>
        <w:autoSpaceDN w:val="0"/>
        <w:adjustRightInd w:val="0"/>
        <w:ind w:left="2160" w:hanging="2160"/>
        <w:rPr>
          <w:ins w:id="376" w:author="ERCOT" w:date="2024-03-07T12:24:00Z"/>
          <w:sz w:val="20"/>
        </w:rPr>
      </w:pPr>
      <w:ins w:id="377" w:author="ERCOT" w:date="2024-03-07T12:24:00Z">
        <w:r>
          <w:rPr>
            <w:sz w:val="20"/>
          </w:rPr>
          <w:tab/>
        </w:r>
        <w:r>
          <w:rPr>
            <w:b/>
            <w:sz w:val="20"/>
          </w:rPr>
          <w:t>Level:</w:t>
        </w:r>
        <w:r>
          <w:rPr>
            <w:sz w:val="20"/>
          </w:rPr>
          <w:tab/>
          <w:t>Detail</w:t>
        </w:r>
      </w:ins>
    </w:p>
    <w:p w14:paraId="1EED6C79" w14:textId="77777777" w:rsidR="00D4780D" w:rsidRDefault="00D4780D">
      <w:pPr>
        <w:tabs>
          <w:tab w:val="right" w:pos="1800"/>
          <w:tab w:val="left" w:pos="2160"/>
        </w:tabs>
        <w:autoSpaceDE w:val="0"/>
        <w:autoSpaceDN w:val="0"/>
        <w:adjustRightInd w:val="0"/>
        <w:ind w:left="2160" w:hanging="2160"/>
        <w:rPr>
          <w:ins w:id="378" w:author="ERCOT" w:date="2024-03-07T12:24:00Z"/>
          <w:sz w:val="20"/>
        </w:rPr>
      </w:pPr>
      <w:ins w:id="379" w:author="ERCOT" w:date="2024-03-07T12:24:00Z">
        <w:r>
          <w:rPr>
            <w:sz w:val="20"/>
          </w:rPr>
          <w:tab/>
        </w:r>
        <w:r>
          <w:rPr>
            <w:b/>
            <w:sz w:val="20"/>
          </w:rPr>
          <w:t>Usage:</w:t>
        </w:r>
        <w:r>
          <w:rPr>
            <w:sz w:val="20"/>
          </w:rPr>
          <w:tab/>
          <w:t>Optional</w:t>
        </w:r>
      </w:ins>
    </w:p>
    <w:p w14:paraId="15671EEC" w14:textId="77777777" w:rsidR="00D4780D" w:rsidRDefault="00D4780D">
      <w:pPr>
        <w:tabs>
          <w:tab w:val="right" w:pos="1800"/>
          <w:tab w:val="left" w:pos="2160"/>
        </w:tabs>
        <w:autoSpaceDE w:val="0"/>
        <w:autoSpaceDN w:val="0"/>
        <w:adjustRightInd w:val="0"/>
        <w:ind w:left="2160" w:hanging="2160"/>
        <w:rPr>
          <w:ins w:id="380" w:author="ERCOT" w:date="2024-03-07T12:24:00Z"/>
          <w:sz w:val="20"/>
        </w:rPr>
      </w:pPr>
      <w:ins w:id="381" w:author="ERCOT" w:date="2024-03-07T12:24:00Z">
        <w:r>
          <w:rPr>
            <w:sz w:val="20"/>
          </w:rPr>
          <w:tab/>
        </w:r>
        <w:r>
          <w:rPr>
            <w:b/>
            <w:sz w:val="20"/>
          </w:rPr>
          <w:t>Max Use:</w:t>
        </w:r>
        <w:r>
          <w:rPr>
            <w:sz w:val="20"/>
          </w:rPr>
          <w:tab/>
          <w:t>&gt;1</w:t>
        </w:r>
      </w:ins>
    </w:p>
    <w:p w14:paraId="301A09B8" w14:textId="77777777" w:rsidR="00D4780D" w:rsidRDefault="00D4780D">
      <w:pPr>
        <w:tabs>
          <w:tab w:val="right" w:pos="1800"/>
          <w:tab w:val="left" w:pos="2160"/>
        </w:tabs>
        <w:autoSpaceDE w:val="0"/>
        <w:autoSpaceDN w:val="0"/>
        <w:adjustRightInd w:val="0"/>
        <w:ind w:left="2160" w:hanging="2160"/>
        <w:rPr>
          <w:ins w:id="382" w:author="ERCOT" w:date="2024-03-07T12:24:00Z"/>
          <w:sz w:val="20"/>
        </w:rPr>
      </w:pPr>
      <w:ins w:id="383" w:author="ERCOT" w:date="2024-03-07T12:24:00Z">
        <w:r>
          <w:rPr>
            <w:sz w:val="20"/>
          </w:rPr>
          <w:tab/>
        </w:r>
        <w:r>
          <w:rPr>
            <w:b/>
            <w:sz w:val="20"/>
          </w:rPr>
          <w:t>Purpose:</w:t>
        </w:r>
        <w:r>
          <w:rPr>
            <w:sz w:val="20"/>
          </w:rPr>
          <w:tab/>
          <w:t>To specify identifying information</w:t>
        </w:r>
      </w:ins>
    </w:p>
    <w:p w14:paraId="71F3A458" w14:textId="77777777" w:rsidR="00D4780D" w:rsidRDefault="00D4780D">
      <w:pPr>
        <w:tabs>
          <w:tab w:val="right" w:pos="1800"/>
          <w:tab w:val="left" w:pos="2160"/>
          <w:tab w:val="left" w:pos="2520"/>
        </w:tabs>
        <w:autoSpaceDE w:val="0"/>
        <w:autoSpaceDN w:val="0"/>
        <w:adjustRightInd w:val="0"/>
        <w:ind w:left="2520" w:hanging="2520"/>
        <w:rPr>
          <w:ins w:id="384" w:author="ERCOT" w:date="2024-03-07T12:24:00Z"/>
          <w:sz w:val="20"/>
        </w:rPr>
      </w:pPr>
      <w:ins w:id="385" w:author="ERCOT" w:date="2024-03-07T12:24:00Z">
        <w:r>
          <w:rPr>
            <w:sz w:val="20"/>
          </w:rPr>
          <w:tab/>
        </w:r>
        <w:r>
          <w:rPr>
            <w:b/>
            <w:sz w:val="20"/>
          </w:rPr>
          <w:t>Syntax Notes:</w:t>
        </w:r>
        <w:r>
          <w:rPr>
            <w:sz w:val="20"/>
          </w:rPr>
          <w:tab/>
        </w:r>
        <w:r>
          <w:rPr>
            <w:b/>
            <w:sz w:val="20"/>
          </w:rPr>
          <w:t>1</w:t>
        </w:r>
        <w:r>
          <w:rPr>
            <w:sz w:val="20"/>
          </w:rPr>
          <w:tab/>
          <w:t>At le</w:t>
        </w:r>
        <w:r>
          <w:rPr>
            <w:sz w:val="20"/>
          </w:rPr>
          <w:t>ast one of REF02 or REF03 is required.</w:t>
        </w:r>
      </w:ins>
    </w:p>
    <w:p w14:paraId="2AF4AF45" w14:textId="77777777" w:rsidR="00D4780D" w:rsidRDefault="00D4780D">
      <w:pPr>
        <w:tabs>
          <w:tab w:val="right" w:pos="1800"/>
          <w:tab w:val="left" w:pos="2160"/>
          <w:tab w:val="left" w:pos="2520"/>
        </w:tabs>
        <w:autoSpaceDE w:val="0"/>
        <w:autoSpaceDN w:val="0"/>
        <w:adjustRightInd w:val="0"/>
        <w:ind w:left="2520" w:hanging="2520"/>
        <w:rPr>
          <w:ins w:id="386" w:author="ERCOT" w:date="2024-03-07T12:24:00Z"/>
          <w:sz w:val="20"/>
        </w:rPr>
      </w:pPr>
      <w:ins w:id="387" w:author="ERCOT" w:date="2024-03-07T12:24:00Z">
        <w:r>
          <w:rPr>
            <w:sz w:val="20"/>
          </w:rPr>
          <w:tab/>
        </w:r>
        <w:r>
          <w:rPr>
            <w:sz w:val="20"/>
          </w:rPr>
          <w:tab/>
        </w:r>
        <w:r>
          <w:rPr>
            <w:b/>
            <w:sz w:val="20"/>
          </w:rPr>
          <w:t>2</w:t>
        </w:r>
        <w:r>
          <w:rPr>
            <w:sz w:val="20"/>
          </w:rPr>
          <w:tab/>
          <w:t>If either C04003 or C04004 is present, then the other is required.</w:t>
        </w:r>
      </w:ins>
    </w:p>
    <w:p w14:paraId="07F4A1BE" w14:textId="77777777" w:rsidR="00D4780D" w:rsidRDefault="00D4780D">
      <w:pPr>
        <w:tabs>
          <w:tab w:val="right" w:pos="1800"/>
          <w:tab w:val="left" w:pos="2160"/>
          <w:tab w:val="left" w:pos="2520"/>
        </w:tabs>
        <w:autoSpaceDE w:val="0"/>
        <w:autoSpaceDN w:val="0"/>
        <w:adjustRightInd w:val="0"/>
        <w:ind w:left="2520" w:hanging="2520"/>
        <w:rPr>
          <w:ins w:id="388" w:author="ERCOT" w:date="2024-03-07T12:24:00Z"/>
          <w:sz w:val="20"/>
        </w:rPr>
      </w:pPr>
      <w:ins w:id="389" w:author="ERCOT" w:date="2024-03-07T12:24:00Z">
        <w:r>
          <w:rPr>
            <w:sz w:val="20"/>
          </w:rPr>
          <w:tab/>
        </w:r>
        <w:r>
          <w:rPr>
            <w:sz w:val="20"/>
          </w:rPr>
          <w:tab/>
        </w:r>
        <w:r>
          <w:rPr>
            <w:b/>
            <w:sz w:val="20"/>
          </w:rPr>
          <w:t>3</w:t>
        </w:r>
        <w:r>
          <w:rPr>
            <w:sz w:val="20"/>
          </w:rPr>
          <w:tab/>
          <w:t>If either C04005 or C04006 is present, then the other is required.</w:t>
        </w:r>
      </w:ins>
    </w:p>
    <w:p w14:paraId="4EEDA7ED" w14:textId="77777777" w:rsidR="00D4780D" w:rsidRDefault="00D4780D">
      <w:pPr>
        <w:tabs>
          <w:tab w:val="right" w:pos="1800"/>
          <w:tab w:val="left" w:pos="2160"/>
          <w:tab w:val="left" w:pos="2520"/>
        </w:tabs>
        <w:autoSpaceDE w:val="0"/>
        <w:autoSpaceDN w:val="0"/>
        <w:adjustRightInd w:val="0"/>
        <w:ind w:left="2520" w:hanging="2520"/>
        <w:rPr>
          <w:ins w:id="390" w:author="ERCOT" w:date="2024-03-07T12:24:00Z"/>
          <w:sz w:val="20"/>
        </w:rPr>
      </w:pPr>
      <w:ins w:id="391" w:author="ERCOT" w:date="2024-03-07T12:24:00Z">
        <w:r>
          <w:rPr>
            <w:sz w:val="20"/>
          </w:rPr>
          <w:tab/>
        </w:r>
        <w:r>
          <w:rPr>
            <w:b/>
            <w:sz w:val="20"/>
          </w:rPr>
          <w:t>Semantic Notes:</w:t>
        </w:r>
        <w:r>
          <w:rPr>
            <w:sz w:val="20"/>
          </w:rPr>
          <w:tab/>
        </w:r>
        <w:r>
          <w:rPr>
            <w:b/>
            <w:sz w:val="20"/>
          </w:rPr>
          <w:t>1</w:t>
        </w:r>
        <w:r>
          <w:rPr>
            <w:sz w:val="20"/>
          </w:rPr>
          <w:tab/>
          <w:t>REF04 contains data relating to the value cited in REF02</w:t>
        </w:r>
        <w:r>
          <w:rPr>
            <w:sz w:val="20"/>
          </w:rPr>
          <w:t>.</w:t>
        </w:r>
      </w:ins>
    </w:p>
    <w:p w14:paraId="0E5007E4" w14:textId="77777777" w:rsidR="00D4780D" w:rsidRDefault="00D4780D">
      <w:pPr>
        <w:tabs>
          <w:tab w:val="right" w:pos="1800"/>
          <w:tab w:val="left" w:pos="2160"/>
          <w:tab w:val="left" w:pos="2520"/>
        </w:tabs>
        <w:autoSpaceDE w:val="0"/>
        <w:autoSpaceDN w:val="0"/>
        <w:adjustRightInd w:val="0"/>
        <w:ind w:left="2520" w:hanging="2520"/>
        <w:rPr>
          <w:ins w:id="392" w:author="ERCOT" w:date="2024-03-07T12:24:00Z"/>
          <w:sz w:val="20"/>
        </w:rPr>
      </w:pPr>
      <w:ins w:id="393" w:author="ERCOT" w:date="2024-03-07T12:24: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A92CCF" w14:textId="77777777">
        <w:tblPrEx>
          <w:tblCellMar>
            <w:top w:w="0" w:type="dxa"/>
            <w:left w:w="0" w:type="dxa"/>
            <w:bottom w:w="0" w:type="dxa"/>
            <w:right w:w="0" w:type="dxa"/>
          </w:tblCellMar>
        </w:tblPrEx>
        <w:trPr>
          <w:ins w:id="394" w:author="ERCOT" w:date="2024-03-07T12:24:00Z"/>
        </w:trPr>
        <w:tc>
          <w:tcPr>
            <w:tcW w:w="1944" w:type="dxa"/>
            <w:tcBorders>
              <w:top w:val="nil"/>
              <w:left w:val="nil"/>
              <w:bottom w:val="nil"/>
              <w:right w:val="nil"/>
            </w:tcBorders>
          </w:tcPr>
          <w:p w14:paraId="2F4B72AC" w14:textId="77777777" w:rsidR="00D4780D" w:rsidRDefault="00D4780D">
            <w:pPr>
              <w:autoSpaceDE w:val="0"/>
              <w:autoSpaceDN w:val="0"/>
              <w:adjustRightInd w:val="0"/>
              <w:ind w:right="144"/>
              <w:jc w:val="right"/>
              <w:rPr>
                <w:ins w:id="395" w:author="ERCOT" w:date="2024-03-07T12:24:00Z"/>
              </w:rPr>
            </w:pPr>
            <w:ins w:id="396" w:author="ERCOT" w:date="2024-03-07T12:24:00Z">
              <w:r>
                <w:rPr>
                  <w:b/>
                  <w:sz w:val="20"/>
                </w:rPr>
                <w:t>Notes:</w:t>
              </w:r>
            </w:ins>
          </w:p>
        </w:tc>
        <w:tc>
          <w:tcPr>
            <w:tcW w:w="216" w:type="dxa"/>
            <w:tcBorders>
              <w:top w:val="nil"/>
              <w:left w:val="nil"/>
              <w:bottom w:val="nil"/>
              <w:right w:val="nil"/>
            </w:tcBorders>
          </w:tcPr>
          <w:p w14:paraId="7C7AF6D7" w14:textId="77777777" w:rsidR="00D4780D" w:rsidRDefault="00D4780D">
            <w:pPr>
              <w:autoSpaceDE w:val="0"/>
              <w:autoSpaceDN w:val="0"/>
              <w:adjustRightInd w:val="0"/>
              <w:ind w:right="144"/>
              <w:jc w:val="right"/>
              <w:rPr>
                <w:ins w:id="397" w:author="ERCOT" w:date="2024-03-07T12:24:00Z"/>
              </w:rPr>
            </w:pPr>
          </w:p>
        </w:tc>
        <w:tc>
          <w:tcPr>
            <w:tcW w:w="7343" w:type="dxa"/>
            <w:tcBorders>
              <w:top w:val="nil"/>
              <w:left w:val="nil"/>
              <w:bottom w:val="nil"/>
              <w:right w:val="nil"/>
            </w:tcBorders>
            <w:shd w:val="pct20" w:color="auto" w:fill="auto"/>
          </w:tcPr>
          <w:p w14:paraId="145C8574" w14:textId="77777777" w:rsidR="00D4780D" w:rsidRDefault="00D4780D">
            <w:pPr>
              <w:autoSpaceDE w:val="0"/>
              <w:autoSpaceDN w:val="0"/>
              <w:adjustRightInd w:val="0"/>
              <w:ind w:right="144"/>
              <w:rPr>
                <w:ins w:id="398" w:author="ERCOT" w:date="2024-03-07T12:24:00Z"/>
                <w:sz w:val="20"/>
              </w:rPr>
            </w:pPr>
            <w:ins w:id="399" w:author="ERCOT" w:date="2024-03-07T12:24:00Z">
              <w:r>
                <w:rPr>
                  <w:sz w:val="20"/>
                </w:rPr>
                <w:t xml:space="preserve">This segment is used to provide additional information to the Competitive Retailer to describe the Service Type that is being Metered for this ESI ID.    </w:t>
              </w:r>
            </w:ins>
          </w:p>
          <w:p w14:paraId="3C78639F" w14:textId="77777777" w:rsidR="00D4780D" w:rsidRDefault="00D4780D">
            <w:pPr>
              <w:autoSpaceDE w:val="0"/>
              <w:autoSpaceDN w:val="0"/>
              <w:adjustRightInd w:val="0"/>
              <w:ind w:right="144"/>
              <w:rPr>
                <w:ins w:id="400" w:author="ERCOT" w:date="2024-03-07T12:24:00Z"/>
                <w:sz w:val="20"/>
              </w:rPr>
            </w:pPr>
          </w:p>
          <w:p w14:paraId="7192923E" w14:textId="77777777" w:rsidR="00D4780D" w:rsidRDefault="00D4780D">
            <w:pPr>
              <w:autoSpaceDE w:val="0"/>
              <w:autoSpaceDN w:val="0"/>
              <w:adjustRightInd w:val="0"/>
              <w:ind w:right="144"/>
              <w:rPr>
                <w:ins w:id="401" w:author="ERCOT" w:date="2024-03-07T12:24:00Z"/>
                <w:sz w:val="20"/>
              </w:rPr>
            </w:pPr>
            <w:ins w:id="402" w:author="ERCOT" w:date="2024-03-07T12:24:00Z">
              <w:r>
                <w:rPr>
                  <w:sz w:val="20"/>
                </w:rPr>
                <w:t>Only one REF~MSL segment that includes Only one REF02 (M01-M44) Code shall be sent in one 814_04 tra</w:t>
              </w:r>
              <w:r>
                <w:rPr>
                  <w:sz w:val="20"/>
                </w:rPr>
                <w:t xml:space="preserve">nsaction. The one REF02 (M01-M44) Code shall represent the primary type of service that is being metered for the Service Address.   </w:t>
              </w:r>
            </w:ins>
          </w:p>
          <w:p w14:paraId="1F01394E" w14:textId="77777777" w:rsidR="00D4780D" w:rsidRDefault="00D4780D">
            <w:pPr>
              <w:autoSpaceDE w:val="0"/>
              <w:autoSpaceDN w:val="0"/>
              <w:adjustRightInd w:val="0"/>
              <w:ind w:right="144"/>
              <w:rPr>
                <w:ins w:id="403" w:author="ERCOT" w:date="2024-03-07T12:24:00Z"/>
                <w:sz w:val="20"/>
              </w:rPr>
            </w:pPr>
          </w:p>
          <w:p w14:paraId="0D0024A7" w14:textId="77777777" w:rsidR="00D4780D" w:rsidRDefault="00D4780D">
            <w:pPr>
              <w:autoSpaceDE w:val="0"/>
              <w:autoSpaceDN w:val="0"/>
              <w:adjustRightInd w:val="0"/>
              <w:ind w:right="144"/>
              <w:rPr>
                <w:ins w:id="404" w:author="ERCOT" w:date="2024-03-07T12:24:00Z"/>
                <w:sz w:val="20"/>
              </w:rPr>
            </w:pPr>
            <w:ins w:id="405" w:author="ERCOT" w:date="2024-03-07T12:24:00Z">
              <w:r>
                <w:rPr>
                  <w:sz w:val="20"/>
                </w:rPr>
                <w:t xml:space="preserve">Accept Response: Optional </w:t>
              </w:r>
            </w:ins>
          </w:p>
          <w:p w14:paraId="598AE0CD" w14:textId="77777777" w:rsidR="00D4780D" w:rsidRDefault="00D4780D">
            <w:pPr>
              <w:autoSpaceDE w:val="0"/>
              <w:autoSpaceDN w:val="0"/>
              <w:adjustRightInd w:val="0"/>
              <w:ind w:right="144"/>
              <w:rPr>
                <w:ins w:id="406" w:author="ERCOT" w:date="2024-03-07T12:24:00Z"/>
                <w:sz w:val="20"/>
              </w:rPr>
            </w:pPr>
          </w:p>
          <w:p w14:paraId="3FDEF2E9" w14:textId="77777777" w:rsidR="00D4780D" w:rsidRDefault="00D4780D">
            <w:pPr>
              <w:autoSpaceDE w:val="0"/>
              <w:autoSpaceDN w:val="0"/>
              <w:adjustRightInd w:val="0"/>
              <w:ind w:right="144"/>
              <w:rPr>
                <w:ins w:id="407" w:author="ERCOT" w:date="2024-03-07T12:24:00Z"/>
                <w:sz w:val="20"/>
              </w:rPr>
            </w:pPr>
            <w:ins w:id="408" w:author="ERCOT" w:date="2024-03-07T12:24:00Z">
              <w:r>
                <w:rPr>
                  <w:sz w:val="20"/>
                </w:rPr>
                <w:t>Reject Response: Not Used</w:t>
              </w:r>
            </w:ins>
          </w:p>
          <w:p w14:paraId="6719B7B3" w14:textId="77777777" w:rsidR="00D4780D" w:rsidRDefault="00D4780D">
            <w:pPr>
              <w:autoSpaceDE w:val="0"/>
              <w:autoSpaceDN w:val="0"/>
              <w:adjustRightInd w:val="0"/>
              <w:ind w:right="144"/>
              <w:rPr>
                <w:ins w:id="409" w:author="ERCOT" w:date="2024-03-07T12:24:00Z"/>
              </w:rPr>
            </w:pPr>
          </w:p>
        </w:tc>
      </w:tr>
      <w:tr w:rsidR="00000000" w14:paraId="347E256E" w14:textId="77777777">
        <w:tblPrEx>
          <w:tblCellMar>
            <w:top w:w="0" w:type="dxa"/>
            <w:left w:w="0" w:type="dxa"/>
            <w:bottom w:w="0" w:type="dxa"/>
            <w:right w:w="0" w:type="dxa"/>
          </w:tblCellMar>
        </w:tblPrEx>
        <w:trPr>
          <w:ins w:id="410" w:author="ERCOT" w:date="2024-03-07T12:24:00Z"/>
        </w:trPr>
        <w:tc>
          <w:tcPr>
            <w:tcW w:w="1944" w:type="dxa"/>
            <w:tcBorders>
              <w:top w:val="nil"/>
              <w:left w:val="nil"/>
              <w:bottom w:val="nil"/>
              <w:right w:val="nil"/>
            </w:tcBorders>
          </w:tcPr>
          <w:p w14:paraId="5528F8C9" w14:textId="77777777" w:rsidR="00D4780D" w:rsidRDefault="00D4780D">
            <w:pPr>
              <w:autoSpaceDE w:val="0"/>
              <w:autoSpaceDN w:val="0"/>
              <w:adjustRightInd w:val="0"/>
              <w:ind w:right="144"/>
              <w:rPr>
                <w:ins w:id="411" w:author="ERCOT" w:date="2024-03-07T12:24:00Z"/>
              </w:rPr>
            </w:pPr>
          </w:p>
        </w:tc>
        <w:tc>
          <w:tcPr>
            <w:tcW w:w="216" w:type="dxa"/>
            <w:tcBorders>
              <w:top w:val="nil"/>
              <w:left w:val="nil"/>
              <w:bottom w:val="nil"/>
              <w:right w:val="nil"/>
            </w:tcBorders>
          </w:tcPr>
          <w:p w14:paraId="1FDD0CF7" w14:textId="77777777" w:rsidR="00D4780D" w:rsidRDefault="00D4780D">
            <w:pPr>
              <w:autoSpaceDE w:val="0"/>
              <w:autoSpaceDN w:val="0"/>
              <w:adjustRightInd w:val="0"/>
              <w:ind w:right="144"/>
              <w:rPr>
                <w:ins w:id="412" w:author="ERCOT" w:date="2024-03-07T12:24:00Z"/>
              </w:rPr>
            </w:pPr>
          </w:p>
        </w:tc>
        <w:tc>
          <w:tcPr>
            <w:tcW w:w="7343" w:type="dxa"/>
            <w:tcBorders>
              <w:top w:val="nil"/>
              <w:left w:val="nil"/>
              <w:bottom w:val="nil"/>
              <w:right w:val="nil"/>
            </w:tcBorders>
            <w:shd w:val="pct20" w:color="auto" w:fill="auto"/>
          </w:tcPr>
          <w:p w14:paraId="7E472051" w14:textId="77777777" w:rsidR="00D4780D" w:rsidRDefault="00D4780D">
            <w:pPr>
              <w:autoSpaceDE w:val="0"/>
              <w:autoSpaceDN w:val="0"/>
              <w:adjustRightInd w:val="0"/>
              <w:ind w:right="144"/>
              <w:rPr>
                <w:ins w:id="413" w:author="ERCOT" w:date="2024-03-07T12:24:00Z"/>
                <w:sz w:val="20"/>
              </w:rPr>
            </w:pPr>
            <w:ins w:id="414" w:author="ERCOT" w:date="2024-03-07T12:24:00Z">
              <w:r>
                <w:rPr>
                  <w:sz w:val="20"/>
                </w:rPr>
                <w:t>REF~MSL~M01</w:t>
              </w:r>
            </w:ins>
          </w:p>
          <w:p w14:paraId="09AFB34C" w14:textId="77777777" w:rsidR="00D4780D" w:rsidRDefault="00D4780D">
            <w:pPr>
              <w:autoSpaceDE w:val="0"/>
              <w:autoSpaceDN w:val="0"/>
              <w:adjustRightInd w:val="0"/>
              <w:ind w:right="144"/>
              <w:rPr>
                <w:ins w:id="415" w:author="ERCOT" w:date="2024-03-07T12:24:00Z"/>
              </w:rPr>
            </w:pPr>
            <w:ins w:id="416" w:author="ERCOT" w:date="2024-03-07T12:24:00Z">
              <w:r>
                <w:rPr>
                  <w:sz w:val="20"/>
                </w:rPr>
                <w:t>REF~MSL~M44~FIREWORKS STAND</w:t>
              </w:r>
            </w:ins>
          </w:p>
        </w:tc>
      </w:tr>
    </w:tbl>
    <w:p w14:paraId="666EB6FD" w14:textId="77777777" w:rsidR="00D4780D" w:rsidRDefault="00D4780D">
      <w:pPr>
        <w:autoSpaceDE w:val="0"/>
        <w:autoSpaceDN w:val="0"/>
        <w:adjustRightInd w:val="0"/>
        <w:rPr>
          <w:ins w:id="417" w:author="ERCOT" w:date="2024-03-07T12:24:00Z"/>
          <w:sz w:val="20"/>
        </w:rPr>
      </w:pPr>
    </w:p>
    <w:p w14:paraId="406EF36F" w14:textId="77777777" w:rsidR="00D4780D" w:rsidRDefault="00D4780D">
      <w:pPr>
        <w:autoSpaceDE w:val="0"/>
        <w:autoSpaceDN w:val="0"/>
        <w:adjustRightInd w:val="0"/>
        <w:jc w:val="center"/>
        <w:rPr>
          <w:ins w:id="418" w:author="ERCOT" w:date="2024-03-07T12:24:00Z"/>
          <w:b/>
          <w:sz w:val="20"/>
        </w:rPr>
      </w:pPr>
      <w:ins w:id="419" w:author="ERCOT" w:date="2024-03-07T12:24:00Z">
        <w:r>
          <w:rPr>
            <w:b/>
            <w:sz w:val="20"/>
          </w:rPr>
          <w:t>Data Element Summary</w:t>
        </w:r>
      </w:ins>
    </w:p>
    <w:p w14:paraId="7B7DB5E6"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ins w:id="420" w:author="ERCOT" w:date="2024-03-07T12:24:00Z"/>
          <w:b/>
          <w:sz w:val="20"/>
        </w:rPr>
      </w:pPr>
      <w:ins w:id="421" w:author="ERCOT" w:date="2024-03-07T12:24:00Z">
        <w:r>
          <w:rPr>
            <w:b/>
            <w:sz w:val="20"/>
          </w:rPr>
          <w:tab/>
          <w:t>Ref.</w:t>
        </w:r>
        <w:r>
          <w:rPr>
            <w:b/>
            <w:sz w:val="20"/>
          </w:rPr>
          <w:tab/>
          <w:t>Data</w:t>
        </w:r>
        <w:r>
          <w:rPr>
            <w:b/>
            <w:sz w:val="20"/>
          </w:rPr>
          <w:tab/>
        </w:r>
      </w:ins>
    </w:p>
    <w:p w14:paraId="20B82AD3"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ins w:id="422" w:author="ERCOT" w:date="2024-03-07T12:24:00Z"/>
          <w:sz w:val="20"/>
        </w:rPr>
      </w:pPr>
      <w:ins w:id="423" w:author="ERCOT" w:date="2024-03-07T12:24:00Z">
        <w:r>
          <w:rPr>
            <w:b/>
            <w:sz w:val="20"/>
            <w:u w:val="words"/>
          </w:rPr>
          <w:tab/>
          <w:t>Des.</w:t>
        </w:r>
        <w:r>
          <w:rPr>
            <w:b/>
            <w:sz w:val="20"/>
            <w:u w:val="words"/>
          </w:rPr>
          <w:tab/>
          <w:t>Element</w:t>
        </w:r>
        <w:r>
          <w:rPr>
            <w:b/>
            <w:sz w:val="20"/>
            <w:u w:val="words"/>
          </w:rPr>
          <w:tab/>
          <w:t>Name</w:t>
        </w:r>
        <w:r>
          <w:rPr>
            <w:b/>
            <w:sz w:val="20"/>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CCDD09" w14:textId="77777777">
        <w:tblPrEx>
          <w:tblCellMar>
            <w:top w:w="0" w:type="dxa"/>
            <w:left w:w="0" w:type="dxa"/>
            <w:bottom w:w="0" w:type="dxa"/>
            <w:right w:w="0" w:type="dxa"/>
          </w:tblCellMar>
        </w:tblPrEx>
        <w:trPr>
          <w:ins w:id="424" w:author="ERCOT" w:date="2024-03-07T12:24:00Z"/>
        </w:trPr>
        <w:tc>
          <w:tcPr>
            <w:tcW w:w="1007" w:type="dxa"/>
            <w:tcBorders>
              <w:top w:val="nil"/>
              <w:left w:val="nil"/>
              <w:bottom w:val="nil"/>
              <w:right w:val="nil"/>
            </w:tcBorders>
          </w:tcPr>
          <w:p w14:paraId="544F9447"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rPr>
                <w:ins w:id="425" w:author="ERCOT" w:date="2024-03-07T12:24:00Z"/>
              </w:rPr>
            </w:pPr>
            <w:ins w:id="426" w:author="ERCOT" w:date="2024-03-07T12:24:00Z">
              <w:r>
                <w:rPr>
                  <w:b/>
                  <w:sz w:val="20"/>
                </w:rPr>
                <w:t>Must Use</w:t>
              </w:r>
            </w:ins>
          </w:p>
        </w:tc>
        <w:tc>
          <w:tcPr>
            <w:tcW w:w="1080" w:type="dxa"/>
            <w:tcBorders>
              <w:top w:val="nil"/>
              <w:left w:val="nil"/>
              <w:bottom w:val="nil"/>
              <w:right w:val="nil"/>
            </w:tcBorders>
          </w:tcPr>
          <w:p w14:paraId="0BF84768" w14:textId="77777777" w:rsidR="00D4780D" w:rsidRDefault="00D4780D">
            <w:pPr>
              <w:autoSpaceDE w:val="0"/>
              <w:autoSpaceDN w:val="0"/>
              <w:adjustRightInd w:val="0"/>
              <w:ind w:right="144"/>
              <w:jc w:val="center"/>
              <w:rPr>
                <w:ins w:id="427" w:author="ERCOT" w:date="2024-03-07T12:24:00Z"/>
              </w:rPr>
            </w:pPr>
            <w:ins w:id="428" w:author="ERCOT" w:date="2024-03-07T12:24:00Z">
              <w:r>
                <w:rPr>
                  <w:b/>
                  <w:sz w:val="20"/>
                </w:rPr>
                <w:t>REF01</w:t>
              </w:r>
            </w:ins>
          </w:p>
        </w:tc>
        <w:tc>
          <w:tcPr>
            <w:tcW w:w="892" w:type="dxa"/>
            <w:tcBorders>
              <w:top w:val="nil"/>
              <w:left w:val="nil"/>
              <w:bottom w:val="nil"/>
              <w:right w:val="nil"/>
            </w:tcBorders>
          </w:tcPr>
          <w:p w14:paraId="4ED80B91" w14:textId="77777777" w:rsidR="00D4780D" w:rsidRDefault="00D4780D">
            <w:pPr>
              <w:autoSpaceDE w:val="0"/>
              <w:autoSpaceDN w:val="0"/>
              <w:adjustRightInd w:val="0"/>
              <w:ind w:right="144"/>
              <w:jc w:val="center"/>
              <w:rPr>
                <w:ins w:id="429" w:author="ERCOT" w:date="2024-03-07T12:24:00Z"/>
              </w:rPr>
            </w:pPr>
            <w:ins w:id="430" w:author="ERCOT" w:date="2024-03-07T12:24:00Z">
              <w:r>
                <w:rPr>
                  <w:b/>
                  <w:sz w:val="20"/>
                </w:rPr>
                <w:t>128</w:t>
              </w:r>
            </w:ins>
          </w:p>
        </w:tc>
        <w:tc>
          <w:tcPr>
            <w:tcW w:w="4968" w:type="dxa"/>
            <w:gridSpan w:val="4"/>
            <w:tcBorders>
              <w:top w:val="nil"/>
              <w:left w:val="nil"/>
              <w:bottom w:val="nil"/>
              <w:right w:val="nil"/>
            </w:tcBorders>
          </w:tcPr>
          <w:p w14:paraId="514088A6" w14:textId="77777777" w:rsidR="00D4780D" w:rsidRDefault="00D4780D">
            <w:pPr>
              <w:autoSpaceDE w:val="0"/>
              <w:autoSpaceDN w:val="0"/>
              <w:adjustRightInd w:val="0"/>
              <w:ind w:right="144"/>
              <w:rPr>
                <w:ins w:id="431" w:author="ERCOT" w:date="2024-03-07T12:24:00Z"/>
              </w:rPr>
            </w:pPr>
            <w:ins w:id="432" w:author="ERCOT" w:date="2024-03-07T12:24:00Z">
              <w:r>
                <w:rPr>
                  <w:b/>
                  <w:sz w:val="20"/>
                </w:rPr>
                <w:t>Reference Identification Qualifier</w:t>
              </w:r>
            </w:ins>
          </w:p>
        </w:tc>
        <w:tc>
          <w:tcPr>
            <w:tcW w:w="432" w:type="dxa"/>
            <w:tcBorders>
              <w:top w:val="nil"/>
              <w:left w:val="nil"/>
              <w:bottom w:val="nil"/>
              <w:right w:val="nil"/>
            </w:tcBorders>
          </w:tcPr>
          <w:p w14:paraId="33C73361" w14:textId="77777777" w:rsidR="00D4780D" w:rsidRDefault="00D4780D">
            <w:pPr>
              <w:autoSpaceDE w:val="0"/>
              <w:autoSpaceDN w:val="0"/>
              <w:adjustRightInd w:val="0"/>
              <w:ind w:right="144"/>
              <w:jc w:val="center"/>
              <w:rPr>
                <w:ins w:id="433" w:author="ERCOT" w:date="2024-03-07T12:24:00Z"/>
              </w:rPr>
            </w:pPr>
            <w:ins w:id="434" w:author="ERCOT" w:date="2024-03-07T12:24:00Z">
              <w:r>
                <w:rPr>
                  <w:b/>
                  <w:sz w:val="20"/>
                </w:rPr>
                <w:t>M</w:t>
              </w:r>
            </w:ins>
          </w:p>
        </w:tc>
        <w:tc>
          <w:tcPr>
            <w:tcW w:w="14" w:type="dxa"/>
            <w:tcBorders>
              <w:top w:val="nil"/>
              <w:left w:val="nil"/>
              <w:bottom w:val="nil"/>
              <w:right w:val="nil"/>
            </w:tcBorders>
          </w:tcPr>
          <w:p w14:paraId="7C0AD95D" w14:textId="77777777" w:rsidR="00D4780D" w:rsidRDefault="00D4780D">
            <w:pPr>
              <w:autoSpaceDE w:val="0"/>
              <w:autoSpaceDN w:val="0"/>
              <w:adjustRightInd w:val="0"/>
              <w:ind w:right="144"/>
              <w:jc w:val="center"/>
              <w:rPr>
                <w:ins w:id="435" w:author="ERCOT" w:date="2024-03-07T12:24:00Z"/>
              </w:rPr>
            </w:pPr>
          </w:p>
        </w:tc>
        <w:tc>
          <w:tcPr>
            <w:tcW w:w="1440" w:type="dxa"/>
            <w:gridSpan w:val="3"/>
            <w:tcBorders>
              <w:top w:val="nil"/>
              <w:left w:val="nil"/>
              <w:bottom w:val="nil"/>
              <w:right w:val="nil"/>
            </w:tcBorders>
          </w:tcPr>
          <w:p w14:paraId="4741CFC7" w14:textId="77777777" w:rsidR="00D4780D" w:rsidRDefault="00D4780D">
            <w:pPr>
              <w:autoSpaceDE w:val="0"/>
              <w:autoSpaceDN w:val="0"/>
              <w:adjustRightInd w:val="0"/>
              <w:ind w:right="144"/>
              <w:rPr>
                <w:ins w:id="436" w:author="ERCOT" w:date="2024-03-07T12:24:00Z"/>
              </w:rPr>
            </w:pPr>
            <w:ins w:id="437" w:author="ERCOT" w:date="2024-03-07T12:24:00Z">
              <w:r>
                <w:rPr>
                  <w:b/>
                  <w:sz w:val="20"/>
                </w:rPr>
                <w:t>ID 2/3</w:t>
              </w:r>
            </w:ins>
          </w:p>
        </w:tc>
      </w:tr>
      <w:tr w:rsidR="00000000" w14:paraId="572D6196" w14:textId="77777777">
        <w:tblPrEx>
          <w:tblCellMar>
            <w:top w:w="0" w:type="dxa"/>
            <w:left w:w="0" w:type="dxa"/>
            <w:bottom w:w="0" w:type="dxa"/>
            <w:right w:w="0" w:type="dxa"/>
          </w:tblCellMar>
        </w:tblPrEx>
        <w:trPr>
          <w:gridAfter w:val="1"/>
          <w:wAfter w:w="330" w:type="dxa"/>
          <w:ins w:id="438" w:author="ERCOT" w:date="2024-03-07T12:24:00Z"/>
        </w:trPr>
        <w:tc>
          <w:tcPr>
            <w:tcW w:w="2980" w:type="dxa"/>
            <w:gridSpan w:val="3"/>
            <w:tcBorders>
              <w:top w:val="nil"/>
              <w:left w:val="nil"/>
              <w:bottom w:val="nil"/>
              <w:right w:val="nil"/>
            </w:tcBorders>
          </w:tcPr>
          <w:p w14:paraId="484870A5" w14:textId="77777777" w:rsidR="00D4780D" w:rsidRDefault="00D4780D">
            <w:pPr>
              <w:autoSpaceDE w:val="0"/>
              <w:autoSpaceDN w:val="0"/>
              <w:adjustRightInd w:val="0"/>
              <w:ind w:right="144"/>
              <w:rPr>
                <w:ins w:id="439" w:author="ERCOT" w:date="2024-03-07T12:24:00Z"/>
              </w:rPr>
            </w:pPr>
          </w:p>
        </w:tc>
        <w:tc>
          <w:tcPr>
            <w:tcW w:w="6523" w:type="dxa"/>
            <w:gridSpan w:val="8"/>
            <w:tcBorders>
              <w:top w:val="nil"/>
              <w:left w:val="nil"/>
              <w:bottom w:val="nil"/>
              <w:right w:val="nil"/>
            </w:tcBorders>
          </w:tcPr>
          <w:p w14:paraId="1E1643A2" w14:textId="77777777" w:rsidR="00D4780D" w:rsidRDefault="00D4780D">
            <w:pPr>
              <w:autoSpaceDE w:val="0"/>
              <w:autoSpaceDN w:val="0"/>
              <w:adjustRightInd w:val="0"/>
              <w:ind w:right="144"/>
              <w:rPr>
                <w:ins w:id="440" w:author="ERCOT" w:date="2024-03-07T12:24:00Z"/>
              </w:rPr>
            </w:pPr>
            <w:ins w:id="441" w:author="ERCOT" w:date="2024-03-07T12:24:00Z">
              <w:r>
                <w:rPr>
                  <w:sz w:val="20"/>
                </w:rPr>
                <w:t>Code qualifying the Reference Identification</w:t>
              </w:r>
            </w:ins>
          </w:p>
        </w:tc>
      </w:tr>
      <w:tr w:rsidR="00000000" w14:paraId="35856E3F" w14:textId="77777777">
        <w:tblPrEx>
          <w:tblCellMar>
            <w:top w:w="0" w:type="dxa"/>
            <w:left w:w="0" w:type="dxa"/>
            <w:bottom w:w="0" w:type="dxa"/>
            <w:right w:w="0" w:type="dxa"/>
          </w:tblCellMar>
        </w:tblPrEx>
        <w:trPr>
          <w:gridAfter w:val="1"/>
          <w:wAfter w:w="330" w:type="dxa"/>
          <w:ins w:id="442" w:author="ERCOT" w:date="2024-03-07T12:24:00Z"/>
        </w:trPr>
        <w:tc>
          <w:tcPr>
            <w:tcW w:w="2980" w:type="dxa"/>
            <w:gridSpan w:val="3"/>
            <w:tcBorders>
              <w:top w:val="nil"/>
              <w:left w:val="nil"/>
              <w:bottom w:val="nil"/>
              <w:right w:val="nil"/>
            </w:tcBorders>
          </w:tcPr>
          <w:p w14:paraId="03059921" w14:textId="77777777" w:rsidR="00D4780D" w:rsidRDefault="00D4780D">
            <w:pPr>
              <w:autoSpaceDE w:val="0"/>
              <w:autoSpaceDN w:val="0"/>
              <w:adjustRightInd w:val="0"/>
              <w:ind w:right="144"/>
              <w:rPr>
                <w:ins w:id="443" w:author="ERCOT" w:date="2024-03-07T12:24:00Z"/>
              </w:rPr>
            </w:pPr>
          </w:p>
        </w:tc>
        <w:tc>
          <w:tcPr>
            <w:tcW w:w="6523" w:type="dxa"/>
            <w:gridSpan w:val="8"/>
            <w:tcBorders>
              <w:top w:val="nil"/>
              <w:left w:val="nil"/>
              <w:bottom w:val="nil"/>
              <w:right w:val="nil"/>
            </w:tcBorders>
            <w:shd w:val="pct20" w:color="auto" w:fill="auto"/>
          </w:tcPr>
          <w:p w14:paraId="08D02E1B" w14:textId="77777777" w:rsidR="00D4780D" w:rsidRDefault="00D4780D">
            <w:pPr>
              <w:autoSpaceDE w:val="0"/>
              <w:autoSpaceDN w:val="0"/>
              <w:adjustRightInd w:val="0"/>
              <w:ind w:right="144"/>
              <w:rPr>
                <w:ins w:id="444" w:author="ERCOT" w:date="2024-03-07T12:24:00Z"/>
              </w:rPr>
            </w:pPr>
            <w:ins w:id="445" w:author="ERCOT" w:date="2024-03-07T12:24:00Z">
              <w:r>
                <w:rPr>
                  <w:sz w:val="20"/>
                </w:rPr>
                <w:t>Metered Service Type List</w:t>
              </w:r>
            </w:ins>
          </w:p>
        </w:tc>
      </w:tr>
      <w:tr w:rsidR="00000000" w14:paraId="37EE21AB" w14:textId="77777777">
        <w:tblPrEx>
          <w:tblCellMar>
            <w:top w:w="0" w:type="dxa"/>
            <w:left w:w="0" w:type="dxa"/>
            <w:bottom w:w="0" w:type="dxa"/>
            <w:right w:w="0" w:type="dxa"/>
          </w:tblCellMar>
        </w:tblPrEx>
        <w:trPr>
          <w:gridAfter w:val="1"/>
          <w:wAfter w:w="331" w:type="dxa"/>
          <w:ins w:id="446" w:author="ERCOT" w:date="2024-03-07T12:24:00Z"/>
        </w:trPr>
        <w:tc>
          <w:tcPr>
            <w:tcW w:w="3168" w:type="dxa"/>
            <w:gridSpan w:val="4"/>
            <w:tcBorders>
              <w:top w:val="nil"/>
              <w:left w:val="nil"/>
              <w:bottom w:val="nil"/>
              <w:right w:val="nil"/>
            </w:tcBorders>
          </w:tcPr>
          <w:p w14:paraId="5AE32657" w14:textId="77777777" w:rsidR="00D4780D" w:rsidRDefault="00D4780D">
            <w:pPr>
              <w:autoSpaceDE w:val="0"/>
              <w:autoSpaceDN w:val="0"/>
              <w:adjustRightInd w:val="0"/>
              <w:ind w:right="144"/>
              <w:rPr>
                <w:ins w:id="447" w:author="ERCOT" w:date="2024-03-07T12:24:00Z"/>
              </w:rPr>
            </w:pPr>
            <w:ins w:id="448" w:author="ERCOT" w:date="2024-03-07T12:24:00Z">
              <w:r>
                <w:rPr>
                  <w:sz w:val="20"/>
                </w:rPr>
                <w:t xml:space="preserve"> </w:t>
              </w:r>
            </w:ins>
          </w:p>
        </w:tc>
        <w:tc>
          <w:tcPr>
            <w:tcW w:w="1367" w:type="dxa"/>
            <w:tcBorders>
              <w:top w:val="nil"/>
              <w:left w:val="nil"/>
              <w:bottom w:val="nil"/>
              <w:right w:val="nil"/>
            </w:tcBorders>
          </w:tcPr>
          <w:p w14:paraId="5742C2C0" w14:textId="77777777" w:rsidR="00D4780D" w:rsidRDefault="00D4780D">
            <w:pPr>
              <w:autoSpaceDE w:val="0"/>
              <w:autoSpaceDN w:val="0"/>
              <w:adjustRightInd w:val="0"/>
              <w:ind w:right="144"/>
              <w:rPr>
                <w:ins w:id="449" w:author="ERCOT" w:date="2024-03-07T12:24:00Z"/>
              </w:rPr>
            </w:pPr>
            <w:ins w:id="450" w:author="ERCOT" w:date="2024-03-07T12:24:00Z">
              <w:r>
                <w:rPr>
                  <w:sz w:val="20"/>
                </w:rPr>
                <w:t>MSL</w:t>
              </w:r>
            </w:ins>
          </w:p>
        </w:tc>
        <w:tc>
          <w:tcPr>
            <w:tcW w:w="144" w:type="dxa"/>
            <w:tcBorders>
              <w:top w:val="nil"/>
              <w:left w:val="nil"/>
              <w:bottom w:val="nil"/>
              <w:right w:val="nil"/>
            </w:tcBorders>
          </w:tcPr>
          <w:p w14:paraId="37363636" w14:textId="77777777" w:rsidR="00D4780D" w:rsidRDefault="00D4780D">
            <w:pPr>
              <w:autoSpaceDE w:val="0"/>
              <w:autoSpaceDN w:val="0"/>
              <w:adjustRightInd w:val="0"/>
              <w:ind w:right="144"/>
              <w:rPr>
                <w:ins w:id="451" w:author="ERCOT" w:date="2024-03-07T12:24:00Z"/>
              </w:rPr>
            </w:pPr>
          </w:p>
        </w:tc>
        <w:tc>
          <w:tcPr>
            <w:tcW w:w="4823" w:type="dxa"/>
            <w:gridSpan w:val="5"/>
            <w:tcBorders>
              <w:top w:val="nil"/>
              <w:left w:val="nil"/>
              <w:bottom w:val="nil"/>
              <w:right w:val="nil"/>
            </w:tcBorders>
          </w:tcPr>
          <w:p w14:paraId="35CA9620" w14:textId="77777777" w:rsidR="00D4780D" w:rsidRDefault="00D4780D">
            <w:pPr>
              <w:autoSpaceDE w:val="0"/>
              <w:autoSpaceDN w:val="0"/>
              <w:adjustRightInd w:val="0"/>
              <w:ind w:right="144"/>
              <w:rPr>
                <w:ins w:id="452" w:author="ERCOT" w:date="2024-03-07T12:24:00Z"/>
              </w:rPr>
            </w:pPr>
            <w:ins w:id="453" w:author="ERCOT" w:date="2024-03-07T12:24:00Z">
              <w:r>
                <w:rPr>
                  <w:sz w:val="20"/>
                </w:rPr>
                <w:t>Mail Slot</w:t>
              </w:r>
            </w:ins>
          </w:p>
        </w:tc>
      </w:tr>
      <w:tr w:rsidR="00000000" w14:paraId="7976600E" w14:textId="77777777">
        <w:tblPrEx>
          <w:tblCellMar>
            <w:top w:w="0" w:type="dxa"/>
            <w:left w:w="0" w:type="dxa"/>
            <w:bottom w:w="0" w:type="dxa"/>
            <w:right w:w="0" w:type="dxa"/>
          </w:tblCellMar>
        </w:tblPrEx>
        <w:trPr>
          <w:gridAfter w:val="2"/>
          <w:wAfter w:w="473" w:type="dxa"/>
          <w:ins w:id="454" w:author="ERCOT" w:date="2024-03-07T12:24:00Z"/>
        </w:trPr>
        <w:tc>
          <w:tcPr>
            <w:tcW w:w="4680" w:type="dxa"/>
            <w:gridSpan w:val="6"/>
            <w:tcBorders>
              <w:top w:val="nil"/>
              <w:left w:val="nil"/>
              <w:bottom w:val="nil"/>
              <w:right w:val="nil"/>
            </w:tcBorders>
          </w:tcPr>
          <w:p w14:paraId="458E6102" w14:textId="77777777" w:rsidR="00D4780D" w:rsidRDefault="00D4780D">
            <w:pPr>
              <w:autoSpaceDE w:val="0"/>
              <w:autoSpaceDN w:val="0"/>
              <w:adjustRightInd w:val="0"/>
              <w:ind w:right="144"/>
              <w:rPr>
                <w:ins w:id="455" w:author="ERCOT" w:date="2024-03-07T12:24:00Z"/>
              </w:rPr>
            </w:pPr>
          </w:p>
        </w:tc>
        <w:tc>
          <w:tcPr>
            <w:tcW w:w="4680" w:type="dxa"/>
            <w:gridSpan w:val="4"/>
            <w:tcBorders>
              <w:top w:val="nil"/>
              <w:left w:val="nil"/>
              <w:bottom w:val="nil"/>
              <w:right w:val="nil"/>
            </w:tcBorders>
            <w:shd w:val="pct20" w:color="auto" w:fill="auto"/>
          </w:tcPr>
          <w:p w14:paraId="022C52F0" w14:textId="77777777" w:rsidR="00D4780D" w:rsidRDefault="00D4780D">
            <w:pPr>
              <w:autoSpaceDE w:val="0"/>
              <w:autoSpaceDN w:val="0"/>
              <w:adjustRightInd w:val="0"/>
              <w:ind w:right="144"/>
              <w:rPr>
                <w:ins w:id="456" w:author="ERCOT" w:date="2024-03-07T12:24:00Z"/>
              </w:rPr>
            </w:pPr>
            <w:ins w:id="457" w:author="ERCOT" w:date="2024-03-07T12:24:00Z">
              <w:r>
                <w:rPr>
                  <w:sz w:val="20"/>
                </w:rPr>
                <w:t>Metered Service Type List</w:t>
              </w:r>
            </w:ins>
          </w:p>
        </w:tc>
      </w:tr>
      <w:tr w:rsidR="00000000" w14:paraId="33BADC02" w14:textId="77777777">
        <w:tblPrEx>
          <w:tblCellMar>
            <w:top w:w="0" w:type="dxa"/>
            <w:left w:w="0" w:type="dxa"/>
            <w:bottom w:w="0" w:type="dxa"/>
            <w:right w:w="0" w:type="dxa"/>
          </w:tblCellMar>
        </w:tblPrEx>
        <w:trPr>
          <w:ins w:id="458" w:author="ERCOT" w:date="2024-03-07T12:24:00Z"/>
        </w:trPr>
        <w:tc>
          <w:tcPr>
            <w:tcW w:w="1007" w:type="dxa"/>
            <w:tcBorders>
              <w:top w:val="nil"/>
              <w:left w:val="nil"/>
              <w:bottom w:val="nil"/>
              <w:right w:val="nil"/>
            </w:tcBorders>
          </w:tcPr>
          <w:p w14:paraId="4D4FF2FF" w14:textId="77777777" w:rsidR="00D4780D" w:rsidRDefault="00D4780D">
            <w:pPr>
              <w:autoSpaceDE w:val="0"/>
              <w:autoSpaceDN w:val="0"/>
              <w:adjustRightInd w:val="0"/>
              <w:ind w:right="144"/>
              <w:rPr>
                <w:ins w:id="459" w:author="ERCOT" w:date="2024-03-07T12:24:00Z"/>
              </w:rPr>
            </w:pPr>
            <w:ins w:id="460" w:author="ERCOT" w:date="2024-03-07T12:24:00Z">
              <w:r>
                <w:rPr>
                  <w:b/>
                  <w:sz w:val="20"/>
                </w:rPr>
                <w:t>Must Use</w:t>
              </w:r>
            </w:ins>
          </w:p>
        </w:tc>
        <w:tc>
          <w:tcPr>
            <w:tcW w:w="1080" w:type="dxa"/>
            <w:tcBorders>
              <w:top w:val="nil"/>
              <w:left w:val="nil"/>
              <w:bottom w:val="nil"/>
              <w:right w:val="nil"/>
            </w:tcBorders>
          </w:tcPr>
          <w:p w14:paraId="0F29FF6D" w14:textId="77777777" w:rsidR="00D4780D" w:rsidRDefault="00D4780D">
            <w:pPr>
              <w:autoSpaceDE w:val="0"/>
              <w:autoSpaceDN w:val="0"/>
              <w:adjustRightInd w:val="0"/>
              <w:ind w:right="144"/>
              <w:jc w:val="center"/>
              <w:rPr>
                <w:ins w:id="461" w:author="ERCOT" w:date="2024-03-07T12:24:00Z"/>
              </w:rPr>
            </w:pPr>
            <w:ins w:id="462" w:author="ERCOT" w:date="2024-03-07T12:24:00Z">
              <w:r>
                <w:rPr>
                  <w:b/>
                  <w:sz w:val="20"/>
                </w:rPr>
                <w:t>REF02</w:t>
              </w:r>
            </w:ins>
          </w:p>
        </w:tc>
        <w:tc>
          <w:tcPr>
            <w:tcW w:w="892" w:type="dxa"/>
            <w:tcBorders>
              <w:top w:val="nil"/>
              <w:left w:val="nil"/>
              <w:bottom w:val="nil"/>
              <w:right w:val="nil"/>
            </w:tcBorders>
          </w:tcPr>
          <w:p w14:paraId="5938A375" w14:textId="77777777" w:rsidR="00D4780D" w:rsidRDefault="00D4780D">
            <w:pPr>
              <w:autoSpaceDE w:val="0"/>
              <w:autoSpaceDN w:val="0"/>
              <w:adjustRightInd w:val="0"/>
              <w:ind w:right="144"/>
              <w:jc w:val="center"/>
              <w:rPr>
                <w:ins w:id="463" w:author="ERCOT" w:date="2024-03-07T12:24:00Z"/>
              </w:rPr>
            </w:pPr>
            <w:ins w:id="464" w:author="ERCOT" w:date="2024-03-07T12:24:00Z">
              <w:r>
                <w:rPr>
                  <w:b/>
                  <w:sz w:val="20"/>
                </w:rPr>
                <w:t>127</w:t>
              </w:r>
            </w:ins>
          </w:p>
        </w:tc>
        <w:tc>
          <w:tcPr>
            <w:tcW w:w="4968" w:type="dxa"/>
            <w:gridSpan w:val="4"/>
            <w:tcBorders>
              <w:top w:val="nil"/>
              <w:left w:val="nil"/>
              <w:bottom w:val="nil"/>
              <w:right w:val="nil"/>
            </w:tcBorders>
          </w:tcPr>
          <w:p w14:paraId="6CE39572" w14:textId="77777777" w:rsidR="00D4780D" w:rsidRDefault="00D4780D">
            <w:pPr>
              <w:autoSpaceDE w:val="0"/>
              <w:autoSpaceDN w:val="0"/>
              <w:adjustRightInd w:val="0"/>
              <w:ind w:right="144"/>
              <w:rPr>
                <w:ins w:id="465" w:author="ERCOT" w:date="2024-03-07T12:24:00Z"/>
              </w:rPr>
            </w:pPr>
            <w:ins w:id="466" w:author="ERCOT" w:date="2024-03-07T12:24:00Z">
              <w:r>
                <w:rPr>
                  <w:b/>
                  <w:sz w:val="20"/>
                </w:rPr>
                <w:t>Reference Identification</w:t>
              </w:r>
            </w:ins>
          </w:p>
        </w:tc>
        <w:tc>
          <w:tcPr>
            <w:tcW w:w="432" w:type="dxa"/>
            <w:tcBorders>
              <w:top w:val="nil"/>
              <w:left w:val="nil"/>
              <w:bottom w:val="nil"/>
              <w:right w:val="nil"/>
            </w:tcBorders>
          </w:tcPr>
          <w:p w14:paraId="71E91D5D" w14:textId="77777777" w:rsidR="00D4780D" w:rsidRDefault="00D4780D">
            <w:pPr>
              <w:autoSpaceDE w:val="0"/>
              <w:autoSpaceDN w:val="0"/>
              <w:adjustRightInd w:val="0"/>
              <w:ind w:right="144"/>
              <w:jc w:val="center"/>
              <w:rPr>
                <w:ins w:id="467" w:author="ERCOT" w:date="2024-03-07T12:24:00Z"/>
              </w:rPr>
            </w:pPr>
            <w:ins w:id="468" w:author="ERCOT" w:date="2024-03-07T12:24:00Z">
              <w:r>
                <w:rPr>
                  <w:b/>
                  <w:sz w:val="20"/>
                </w:rPr>
                <w:t>X</w:t>
              </w:r>
            </w:ins>
          </w:p>
        </w:tc>
        <w:tc>
          <w:tcPr>
            <w:tcW w:w="14" w:type="dxa"/>
            <w:tcBorders>
              <w:top w:val="nil"/>
              <w:left w:val="nil"/>
              <w:bottom w:val="nil"/>
              <w:right w:val="nil"/>
            </w:tcBorders>
          </w:tcPr>
          <w:p w14:paraId="171868CE" w14:textId="77777777" w:rsidR="00D4780D" w:rsidRDefault="00D4780D">
            <w:pPr>
              <w:autoSpaceDE w:val="0"/>
              <w:autoSpaceDN w:val="0"/>
              <w:adjustRightInd w:val="0"/>
              <w:ind w:right="144"/>
              <w:jc w:val="center"/>
              <w:rPr>
                <w:ins w:id="469" w:author="ERCOT" w:date="2024-03-07T12:24:00Z"/>
              </w:rPr>
            </w:pPr>
          </w:p>
        </w:tc>
        <w:tc>
          <w:tcPr>
            <w:tcW w:w="1440" w:type="dxa"/>
            <w:gridSpan w:val="3"/>
            <w:tcBorders>
              <w:top w:val="nil"/>
              <w:left w:val="nil"/>
              <w:bottom w:val="nil"/>
              <w:right w:val="nil"/>
            </w:tcBorders>
          </w:tcPr>
          <w:p w14:paraId="1E796F98" w14:textId="77777777" w:rsidR="00D4780D" w:rsidRDefault="00D4780D">
            <w:pPr>
              <w:autoSpaceDE w:val="0"/>
              <w:autoSpaceDN w:val="0"/>
              <w:adjustRightInd w:val="0"/>
              <w:ind w:right="144"/>
              <w:rPr>
                <w:ins w:id="470" w:author="ERCOT" w:date="2024-03-07T12:24:00Z"/>
              </w:rPr>
            </w:pPr>
            <w:ins w:id="471" w:author="ERCOT" w:date="2024-03-07T12:24:00Z">
              <w:r>
                <w:rPr>
                  <w:b/>
                  <w:sz w:val="20"/>
                </w:rPr>
                <w:t>AN 1/30</w:t>
              </w:r>
            </w:ins>
          </w:p>
        </w:tc>
      </w:tr>
      <w:tr w:rsidR="00000000" w14:paraId="212C26CF" w14:textId="77777777">
        <w:tblPrEx>
          <w:tblCellMar>
            <w:top w:w="0" w:type="dxa"/>
            <w:left w:w="0" w:type="dxa"/>
            <w:bottom w:w="0" w:type="dxa"/>
            <w:right w:w="0" w:type="dxa"/>
          </w:tblCellMar>
        </w:tblPrEx>
        <w:trPr>
          <w:gridAfter w:val="1"/>
          <w:wAfter w:w="330" w:type="dxa"/>
          <w:ins w:id="472" w:author="ERCOT" w:date="2024-03-07T12:24:00Z"/>
        </w:trPr>
        <w:tc>
          <w:tcPr>
            <w:tcW w:w="2980" w:type="dxa"/>
            <w:gridSpan w:val="3"/>
            <w:tcBorders>
              <w:top w:val="nil"/>
              <w:left w:val="nil"/>
              <w:bottom w:val="nil"/>
              <w:right w:val="nil"/>
            </w:tcBorders>
          </w:tcPr>
          <w:p w14:paraId="2296FEA3" w14:textId="77777777" w:rsidR="00D4780D" w:rsidRDefault="00D4780D">
            <w:pPr>
              <w:autoSpaceDE w:val="0"/>
              <w:autoSpaceDN w:val="0"/>
              <w:adjustRightInd w:val="0"/>
              <w:ind w:right="144"/>
              <w:rPr>
                <w:ins w:id="473" w:author="ERCOT" w:date="2024-03-07T12:24:00Z"/>
              </w:rPr>
            </w:pPr>
          </w:p>
        </w:tc>
        <w:tc>
          <w:tcPr>
            <w:tcW w:w="6523" w:type="dxa"/>
            <w:gridSpan w:val="8"/>
            <w:tcBorders>
              <w:top w:val="nil"/>
              <w:left w:val="nil"/>
              <w:bottom w:val="nil"/>
              <w:right w:val="nil"/>
            </w:tcBorders>
          </w:tcPr>
          <w:p w14:paraId="15B378C0" w14:textId="77777777" w:rsidR="00D4780D" w:rsidRDefault="00D4780D">
            <w:pPr>
              <w:autoSpaceDE w:val="0"/>
              <w:autoSpaceDN w:val="0"/>
              <w:adjustRightInd w:val="0"/>
              <w:ind w:right="144"/>
              <w:rPr>
                <w:ins w:id="474" w:author="ERCOT" w:date="2024-03-07T12:24:00Z"/>
              </w:rPr>
            </w:pPr>
            <w:ins w:id="475" w:author="ERCOT" w:date="2024-03-07T12:24:00Z">
              <w:r>
                <w:rPr>
                  <w:sz w:val="20"/>
                </w:rPr>
                <w:t>Reference information as defined for a particular Transaction Set or as specified by the Reference Identification Qualifier</w:t>
              </w:r>
            </w:ins>
          </w:p>
        </w:tc>
      </w:tr>
      <w:tr w:rsidR="00000000" w14:paraId="0A271C22" w14:textId="77777777">
        <w:tblPrEx>
          <w:tblCellMar>
            <w:top w:w="0" w:type="dxa"/>
            <w:left w:w="0" w:type="dxa"/>
            <w:bottom w:w="0" w:type="dxa"/>
            <w:right w:w="0" w:type="dxa"/>
          </w:tblCellMar>
        </w:tblPrEx>
        <w:trPr>
          <w:gridAfter w:val="1"/>
          <w:wAfter w:w="330" w:type="dxa"/>
          <w:ins w:id="476" w:author="ERCOT" w:date="2024-03-07T12:24:00Z"/>
        </w:trPr>
        <w:tc>
          <w:tcPr>
            <w:tcW w:w="2980" w:type="dxa"/>
            <w:gridSpan w:val="3"/>
            <w:tcBorders>
              <w:top w:val="nil"/>
              <w:left w:val="nil"/>
              <w:bottom w:val="nil"/>
              <w:right w:val="nil"/>
            </w:tcBorders>
          </w:tcPr>
          <w:p w14:paraId="35D98A7F" w14:textId="77777777" w:rsidR="00D4780D" w:rsidRDefault="00D4780D">
            <w:pPr>
              <w:autoSpaceDE w:val="0"/>
              <w:autoSpaceDN w:val="0"/>
              <w:adjustRightInd w:val="0"/>
              <w:ind w:right="144"/>
              <w:rPr>
                <w:ins w:id="477" w:author="ERCOT" w:date="2024-03-07T12:24:00Z"/>
              </w:rPr>
            </w:pPr>
          </w:p>
        </w:tc>
        <w:tc>
          <w:tcPr>
            <w:tcW w:w="6523" w:type="dxa"/>
            <w:gridSpan w:val="8"/>
            <w:tcBorders>
              <w:top w:val="nil"/>
              <w:left w:val="nil"/>
              <w:bottom w:val="nil"/>
              <w:right w:val="nil"/>
            </w:tcBorders>
            <w:shd w:val="pct20" w:color="auto" w:fill="auto"/>
          </w:tcPr>
          <w:p w14:paraId="75A305EC" w14:textId="77777777" w:rsidR="00D4780D" w:rsidRDefault="00D4780D">
            <w:pPr>
              <w:autoSpaceDE w:val="0"/>
              <w:autoSpaceDN w:val="0"/>
              <w:adjustRightInd w:val="0"/>
              <w:ind w:right="144"/>
              <w:rPr>
                <w:ins w:id="478" w:author="ERCOT" w:date="2024-03-07T12:24:00Z"/>
              </w:rPr>
            </w:pPr>
            <w:ins w:id="479" w:author="ERCOT" w:date="2024-03-07T12:24:00Z">
              <w:r>
                <w:rPr>
                  <w:sz w:val="20"/>
                </w:rPr>
                <w:t>If a new code is needed, it must be requested via the Change Control process.</w:t>
              </w:r>
            </w:ins>
          </w:p>
        </w:tc>
      </w:tr>
      <w:tr w:rsidR="00000000" w14:paraId="64F70FAC" w14:textId="77777777">
        <w:tblPrEx>
          <w:tblCellMar>
            <w:top w:w="0" w:type="dxa"/>
            <w:left w:w="0" w:type="dxa"/>
            <w:bottom w:w="0" w:type="dxa"/>
            <w:right w:w="0" w:type="dxa"/>
          </w:tblCellMar>
        </w:tblPrEx>
        <w:trPr>
          <w:gridAfter w:val="1"/>
          <w:wAfter w:w="331" w:type="dxa"/>
          <w:ins w:id="480" w:author="ERCOT" w:date="2024-03-07T12:24:00Z"/>
        </w:trPr>
        <w:tc>
          <w:tcPr>
            <w:tcW w:w="3168" w:type="dxa"/>
            <w:gridSpan w:val="4"/>
            <w:tcBorders>
              <w:top w:val="nil"/>
              <w:left w:val="nil"/>
              <w:bottom w:val="nil"/>
              <w:right w:val="nil"/>
            </w:tcBorders>
          </w:tcPr>
          <w:p w14:paraId="196EFF53" w14:textId="77777777" w:rsidR="00D4780D" w:rsidRDefault="00D4780D">
            <w:pPr>
              <w:autoSpaceDE w:val="0"/>
              <w:autoSpaceDN w:val="0"/>
              <w:adjustRightInd w:val="0"/>
              <w:ind w:right="144"/>
              <w:rPr>
                <w:ins w:id="481" w:author="ERCOT" w:date="2024-03-07T12:24:00Z"/>
              </w:rPr>
            </w:pPr>
            <w:ins w:id="482" w:author="ERCOT" w:date="2024-03-07T12:24:00Z">
              <w:r>
                <w:rPr>
                  <w:sz w:val="20"/>
                </w:rPr>
                <w:t xml:space="preserve"> </w:t>
              </w:r>
            </w:ins>
          </w:p>
        </w:tc>
        <w:tc>
          <w:tcPr>
            <w:tcW w:w="1367" w:type="dxa"/>
            <w:tcBorders>
              <w:top w:val="nil"/>
              <w:left w:val="nil"/>
              <w:bottom w:val="nil"/>
              <w:right w:val="nil"/>
            </w:tcBorders>
          </w:tcPr>
          <w:p w14:paraId="5245C4C1" w14:textId="77777777" w:rsidR="00D4780D" w:rsidRDefault="00D4780D">
            <w:pPr>
              <w:autoSpaceDE w:val="0"/>
              <w:autoSpaceDN w:val="0"/>
              <w:adjustRightInd w:val="0"/>
              <w:ind w:right="144"/>
              <w:rPr>
                <w:ins w:id="483" w:author="ERCOT" w:date="2024-03-07T12:24:00Z"/>
              </w:rPr>
            </w:pPr>
            <w:ins w:id="484" w:author="ERCOT" w:date="2024-03-07T12:24:00Z">
              <w:r>
                <w:rPr>
                  <w:sz w:val="20"/>
                </w:rPr>
                <w:t>M01</w:t>
              </w:r>
            </w:ins>
          </w:p>
        </w:tc>
        <w:tc>
          <w:tcPr>
            <w:tcW w:w="144" w:type="dxa"/>
            <w:tcBorders>
              <w:top w:val="nil"/>
              <w:left w:val="nil"/>
              <w:bottom w:val="nil"/>
              <w:right w:val="nil"/>
            </w:tcBorders>
          </w:tcPr>
          <w:p w14:paraId="599A0364" w14:textId="77777777" w:rsidR="00D4780D" w:rsidRDefault="00D4780D">
            <w:pPr>
              <w:autoSpaceDE w:val="0"/>
              <w:autoSpaceDN w:val="0"/>
              <w:adjustRightInd w:val="0"/>
              <w:ind w:right="144"/>
              <w:rPr>
                <w:ins w:id="485" w:author="ERCOT" w:date="2024-03-07T12:24:00Z"/>
              </w:rPr>
            </w:pPr>
          </w:p>
        </w:tc>
        <w:tc>
          <w:tcPr>
            <w:tcW w:w="4823" w:type="dxa"/>
            <w:gridSpan w:val="5"/>
            <w:tcBorders>
              <w:top w:val="nil"/>
              <w:left w:val="nil"/>
              <w:bottom w:val="nil"/>
              <w:right w:val="nil"/>
            </w:tcBorders>
          </w:tcPr>
          <w:p w14:paraId="04810705" w14:textId="77777777" w:rsidR="00D4780D" w:rsidRDefault="00D4780D">
            <w:pPr>
              <w:autoSpaceDE w:val="0"/>
              <w:autoSpaceDN w:val="0"/>
              <w:adjustRightInd w:val="0"/>
              <w:ind w:right="144"/>
              <w:rPr>
                <w:ins w:id="486" w:author="ERCOT" w:date="2024-03-07T12:24:00Z"/>
              </w:rPr>
            </w:pPr>
            <w:ins w:id="487" w:author="ERCOT" w:date="2024-03-07T12:24:00Z">
              <w:r>
                <w:rPr>
                  <w:sz w:val="20"/>
                </w:rPr>
                <w:t>House</w:t>
              </w:r>
            </w:ins>
          </w:p>
        </w:tc>
      </w:tr>
      <w:tr w:rsidR="00000000" w14:paraId="25B180A0" w14:textId="77777777">
        <w:tblPrEx>
          <w:tblCellMar>
            <w:top w:w="0" w:type="dxa"/>
            <w:left w:w="0" w:type="dxa"/>
            <w:bottom w:w="0" w:type="dxa"/>
            <w:right w:w="0" w:type="dxa"/>
          </w:tblCellMar>
        </w:tblPrEx>
        <w:trPr>
          <w:gridAfter w:val="1"/>
          <w:wAfter w:w="331" w:type="dxa"/>
          <w:ins w:id="488" w:author="ERCOT" w:date="2024-03-07T12:24:00Z"/>
        </w:trPr>
        <w:tc>
          <w:tcPr>
            <w:tcW w:w="3168" w:type="dxa"/>
            <w:gridSpan w:val="4"/>
            <w:tcBorders>
              <w:top w:val="nil"/>
              <w:left w:val="nil"/>
              <w:bottom w:val="nil"/>
              <w:right w:val="nil"/>
            </w:tcBorders>
          </w:tcPr>
          <w:p w14:paraId="752136E9" w14:textId="77777777" w:rsidR="00D4780D" w:rsidRDefault="00D4780D">
            <w:pPr>
              <w:autoSpaceDE w:val="0"/>
              <w:autoSpaceDN w:val="0"/>
              <w:adjustRightInd w:val="0"/>
              <w:ind w:right="144"/>
              <w:rPr>
                <w:ins w:id="489" w:author="ERCOT" w:date="2024-03-07T12:24:00Z"/>
              </w:rPr>
            </w:pPr>
            <w:ins w:id="490" w:author="ERCOT" w:date="2024-03-07T12:24:00Z">
              <w:r>
                <w:rPr>
                  <w:sz w:val="20"/>
                </w:rPr>
                <w:t xml:space="preserve"> </w:t>
              </w:r>
            </w:ins>
          </w:p>
        </w:tc>
        <w:tc>
          <w:tcPr>
            <w:tcW w:w="1367" w:type="dxa"/>
            <w:tcBorders>
              <w:top w:val="nil"/>
              <w:left w:val="nil"/>
              <w:bottom w:val="nil"/>
              <w:right w:val="nil"/>
            </w:tcBorders>
          </w:tcPr>
          <w:p w14:paraId="16448B66" w14:textId="77777777" w:rsidR="00D4780D" w:rsidRDefault="00D4780D">
            <w:pPr>
              <w:autoSpaceDE w:val="0"/>
              <w:autoSpaceDN w:val="0"/>
              <w:adjustRightInd w:val="0"/>
              <w:ind w:right="144"/>
              <w:rPr>
                <w:ins w:id="491" w:author="ERCOT" w:date="2024-03-07T12:24:00Z"/>
              </w:rPr>
            </w:pPr>
            <w:ins w:id="492" w:author="ERCOT" w:date="2024-03-07T12:24:00Z">
              <w:r>
                <w:rPr>
                  <w:sz w:val="20"/>
                </w:rPr>
                <w:t>M02</w:t>
              </w:r>
            </w:ins>
          </w:p>
        </w:tc>
        <w:tc>
          <w:tcPr>
            <w:tcW w:w="144" w:type="dxa"/>
            <w:tcBorders>
              <w:top w:val="nil"/>
              <w:left w:val="nil"/>
              <w:bottom w:val="nil"/>
              <w:right w:val="nil"/>
            </w:tcBorders>
          </w:tcPr>
          <w:p w14:paraId="5EA47A2E" w14:textId="77777777" w:rsidR="00D4780D" w:rsidRDefault="00D4780D">
            <w:pPr>
              <w:autoSpaceDE w:val="0"/>
              <w:autoSpaceDN w:val="0"/>
              <w:adjustRightInd w:val="0"/>
              <w:ind w:right="144"/>
              <w:rPr>
                <w:ins w:id="493" w:author="ERCOT" w:date="2024-03-07T12:24:00Z"/>
              </w:rPr>
            </w:pPr>
          </w:p>
        </w:tc>
        <w:tc>
          <w:tcPr>
            <w:tcW w:w="4823" w:type="dxa"/>
            <w:gridSpan w:val="5"/>
            <w:tcBorders>
              <w:top w:val="nil"/>
              <w:left w:val="nil"/>
              <w:bottom w:val="nil"/>
              <w:right w:val="nil"/>
            </w:tcBorders>
          </w:tcPr>
          <w:p w14:paraId="66F02467" w14:textId="77777777" w:rsidR="00D4780D" w:rsidRDefault="00D4780D">
            <w:pPr>
              <w:autoSpaceDE w:val="0"/>
              <w:autoSpaceDN w:val="0"/>
              <w:adjustRightInd w:val="0"/>
              <w:ind w:right="144"/>
              <w:rPr>
                <w:ins w:id="494" w:author="ERCOT" w:date="2024-03-07T12:24:00Z"/>
              </w:rPr>
            </w:pPr>
            <w:ins w:id="495" w:author="ERCOT" w:date="2024-03-07T12:24:00Z">
              <w:r>
                <w:rPr>
                  <w:sz w:val="20"/>
                </w:rPr>
                <w:t>Apartment</w:t>
              </w:r>
            </w:ins>
          </w:p>
        </w:tc>
      </w:tr>
      <w:tr w:rsidR="00000000" w14:paraId="24731EF3" w14:textId="77777777">
        <w:tblPrEx>
          <w:tblCellMar>
            <w:top w:w="0" w:type="dxa"/>
            <w:left w:w="0" w:type="dxa"/>
            <w:bottom w:w="0" w:type="dxa"/>
            <w:right w:w="0" w:type="dxa"/>
          </w:tblCellMar>
        </w:tblPrEx>
        <w:trPr>
          <w:gridAfter w:val="1"/>
          <w:wAfter w:w="331" w:type="dxa"/>
          <w:ins w:id="496" w:author="ERCOT" w:date="2024-03-07T12:24:00Z"/>
        </w:trPr>
        <w:tc>
          <w:tcPr>
            <w:tcW w:w="3168" w:type="dxa"/>
            <w:gridSpan w:val="4"/>
            <w:tcBorders>
              <w:top w:val="nil"/>
              <w:left w:val="nil"/>
              <w:bottom w:val="nil"/>
              <w:right w:val="nil"/>
            </w:tcBorders>
          </w:tcPr>
          <w:p w14:paraId="25A0419C" w14:textId="77777777" w:rsidR="00D4780D" w:rsidRDefault="00D4780D">
            <w:pPr>
              <w:autoSpaceDE w:val="0"/>
              <w:autoSpaceDN w:val="0"/>
              <w:adjustRightInd w:val="0"/>
              <w:ind w:right="144"/>
              <w:rPr>
                <w:ins w:id="497" w:author="ERCOT" w:date="2024-03-07T12:24:00Z"/>
              </w:rPr>
            </w:pPr>
            <w:ins w:id="498" w:author="ERCOT" w:date="2024-03-07T12:24:00Z">
              <w:r>
                <w:rPr>
                  <w:sz w:val="20"/>
                </w:rPr>
                <w:t xml:space="preserve"> </w:t>
              </w:r>
            </w:ins>
          </w:p>
        </w:tc>
        <w:tc>
          <w:tcPr>
            <w:tcW w:w="1367" w:type="dxa"/>
            <w:tcBorders>
              <w:top w:val="nil"/>
              <w:left w:val="nil"/>
              <w:bottom w:val="nil"/>
              <w:right w:val="nil"/>
            </w:tcBorders>
          </w:tcPr>
          <w:p w14:paraId="1001BC17" w14:textId="77777777" w:rsidR="00D4780D" w:rsidRDefault="00D4780D">
            <w:pPr>
              <w:autoSpaceDE w:val="0"/>
              <w:autoSpaceDN w:val="0"/>
              <w:adjustRightInd w:val="0"/>
              <w:ind w:right="144"/>
              <w:rPr>
                <w:ins w:id="499" w:author="ERCOT" w:date="2024-03-07T12:24:00Z"/>
              </w:rPr>
            </w:pPr>
            <w:ins w:id="500" w:author="ERCOT" w:date="2024-03-07T12:24:00Z">
              <w:r>
                <w:rPr>
                  <w:sz w:val="20"/>
                </w:rPr>
                <w:t>M03</w:t>
              </w:r>
            </w:ins>
          </w:p>
        </w:tc>
        <w:tc>
          <w:tcPr>
            <w:tcW w:w="144" w:type="dxa"/>
            <w:tcBorders>
              <w:top w:val="nil"/>
              <w:left w:val="nil"/>
              <w:bottom w:val="nil"/>
              <w:right w:val="nil"/>
            </w:tcBorders>
          </w:tcPr>
          <w:p w14:paraId="2D997D99" w14:textId="77777777" w:rsidR="00D4780D" w:rsidRDefault="00D4780D">
            <w:pPr>
              <w:autoSpaceDE w:val="0"/>
              <w:autoSpaceDN w:val="0"/>
              <w:adjustRightInd w:val="0"/>
              <w:ind w:right="144"/>
              <w:rPr>
                <w:ins w:id="501" w:author="ERCOT" w:date="2024-03-07T12:24:00Z"/>
              </w:rPr>
            </w:pPr>
          </w:p>
        </w:tc>
        <w:tc>
          <w:tcPr>
            <w:tcW w:w="4823" w:type="dxa"/>
            <w:gridSpan w:val="5"/>
            <w:tcBorders>
              <w:top w:val="nil"/>
              <w:left w:val="nil"/>
              <w:bottom w:val="nil"/>
              <w:right w:val="nil"/>
            </w:tcBorders>
          </w:tcPr>
          <w:p w14:paraId="747415BE" w14:textId="77777777" w:rsidR="00D4780D" w:rsidRDefault="00D4780D">
            <w:pPr>
              <w:autoSpaceDE w:val="0"/>
              <w:autoSpaceDN w:val="0"/>
              <w:adjustRightInd w:val="0"/>
              <w:ind w:right="144"/>
              <w:rPr>
                <w:ins w:id="502" w:author="ERCOT" w:date="2024-03-07T12:24:00Z"/>
              </w:rPr>
            </w:pPr>
            <w:ins w:id="503" w:author="ERCOT" w:date="2024-03-07T12:24:00Z">
              <w:r>
                <w:rPr>
                  <w:sz w:val="20"/>
                </w:rPr>
                <w:t>Condominium or Townhouse or Penthouse</w:t>
              </w:r>
            </w:ins>
          </w:p>
        </w:tc>
      </w:tr>
      <w:tr w:rsidR="00000000" w14:paraId="6B92CE79" w14:textId="77777777">
        <w:tblPrEx>
          <w:tblCellMar>
            <w:top w:w="0" w:type="dxa"/>
            <w:left w:w="0" w:type="dxa"/>
            <w:bottom w:w="0" w:type="dxa"/>
            <w:right w:w="0" w:type="dxa"/>
          </w:tblCellMar>
        </w:tblPrEx>
        <w:trPr>
          <w:gridAfter w:val="1"/>
          <w:wAfter w:w="331" w:type="dxa"/>
          <w:ins w:id="504" w:author="ERCOT" w:date="2024-03-07T12:24:00Z"/>
        </w:trPr>
        <w:tc>
          <w:tcPr>
            <w:tcW w:w="3168" w:type="dxa"/>
            <w:gridSpan w:val="4"/>
            <w:tcBorders>
              <w:top w:val="nil"/>
              <w:left w:val="nil"/>
              <w:bottom w:val="nil"/>
              <w:right w:val="nil"/>
            </w:tcBorders>
          </w:tcPr>
          <w:p w14:paraId="6F770CBE" w14:textId="77777777" w:rsidR="00D4780D" w:rsidRDefault="00D4780D">
            <w:pPr>
              <w:autoSpaceDE w:val="0"/>
              <w:autoSpaceDN w:val="0"/>
              <w:adjustRightInd w:val="0"/>
              <w:ind w:right="144"/>
              <w:rPr>
                <w:ins w:id="505" w:author="ERCOT" w:date="2024-03-07T12:24:00Z"/>
              </w:rPr>
            </w:pPr>
            <w:ins w:id="506" w:author="ERCOT" w:date="2024-03-07T12:24:00Z">
              <w:r>
                <w:rPr>
                  <w:sz w:val="20"/>
                </w:rPr>
                <w:t xml:space="preserve"> </w:t>
              </w:r>
            </w:ins>
          </w:p>
        </w:tc>
        <w:tc>
          <w:tcPr>
            <w:tcW w:w="1367" w:type="dxa"/>
            <w:tcBorders>
              <w:top w:val="nil"/>
              <w:left w:val="nil"/>
              <w:bottom w:val="nil"/>
              <w:right w:val="nil"/>
            </w:tcBorders>
          </w:tcPr>
          <w:p w14:paraId="4530C544" w14:textId="77777777" w:rsidR="00D4780D" w:rsidRDefault="00D4780D">
            <w:pPr>
              <w:autoSpaceDE w:val="0"/>
              <w:autoSpaceDN w:val="0"/>
              <w:adjustRightInd w:val="0"/>
              <w:ind w:right="144"/>
              <w:rPr>
                <w:ins w:id="507" w:author="ERCOT" w:date="2024-03-07T12:24:00Z"/>
              </w:rPr>
            </w:pPr>
            <w:ins w:id="508" w:author="ERCOT" w:date="2024-03-07T12:24:00Z">
              <w:r>
                <w:rPr>
                  <w:sz w:val="20"/>
                </w:rPr>
                <w:t>M04</w:t>
              </w:r>
            </w:ins>
          </w:p>
        </w:tc>
        <w:tc>
          <w:tcPr>
            <w:tcW w:w="144" w:type="dxa"/>
            <w:tcBorders>
              <w:top w:val="nil"/>
              <w:left w:val="nil"/>
              <w:bottom w:val="nil"/>
              <w:right w:val="nil"/>
            </w:tcBorders>
          </w:tcPr>
          <w:p w14:paraId="7B0C9F6F" w14:textId="77777777" w:rsidR="00D4780D" w:rsidRDefault="00D4780D">
            <w:pPr>
              <w:autoSpaceDE w:val="0"/>
              <w:autoSpaceDN w:val="0"/>
              <w:adjustRightInd w:val="0"/>
              <w:ind w:right="144"/>
              <w:rPr>
                <w:ins w:id="509" w:author="ERCOT" w:date="2024-03-07T12:24:00Z"/>
              </w:rPr>
            </w:pPr>
          </w:p>
        </w:tc>
        <w:tc>
          <w:tcPr>
            <w:tcW w:w="4823" w:type="dxa"/>
            <w:gridSpan w:val="5"/>
            <w:tcBorders>
              <w:top w:val="nil"/>
              <w:left w:val="nil"/>
              <w:bottom w:val="nil"/>
              <w:right w:val="nil"/>
            </w:tcBorders>
          </w:tcPr>
          <w:p w14:paraId="2E4D6E72" w14:textId="77777777" w:rsidR="00D4780D" w:rsidRDefault="00D4780D">
            <w:pPr>
              <w:autoSpaceDE w:val="0"/>
              <w:autoSpaceDN w:val="0"/>
              <w:adjustRightInd w:val="0"/>
              <w:ind w:right="144"/>
              <w:rPr>
                <w:ins w:id="510" w:author="ERCOT" w:date="2024-03-07T12:24:00Z"/>
              </w:rPr>
            </w:pPr>
            <w:ins w:id="511" w:author="ERCOT" w:date="2024-03-07T12:24:00Z">
              <w:r>
                <w:rPr>
                  <w:sz w:val="20"/>
                </w:rPr>
                <w:t>Cabana or Clubhouse</w:t>
              </w:r>
            </w:ins>
          </w:p>
        </w:tc>
      </w:tr>
      <w:tr w:rsidR="00000000" w14:paraId="235384EC" w14:textId="77777777">
        <w:tblPrEx>
          <w:tblCellMar>
            <w:top w:w="0" w:type="dxa"/>
            <w:left w:w="0" w:type="dxa"/>
            <w:bottom w:w="0" w:type="dxa"/>
            <w:right w:w="0" w:type="dxa"/>
          </w:tblCellMar>
        </w:tblPrEx>
        <w:trPr>
          <w:gridAfter w:val="1"/>
          <w:wAfter w:w="331" w:type="dxa"/>
          <w:ins w:id="512" w:author="ERCOT" w:date="2024-03-07T12:24:00Z"/>
        </w:trPr>
        <w:tc>
          <w:tcPr>
            <w:tcW w:w="3168" w:type="dxa"/>
            <w:gridSpan w:val="4"/>
            <w:tcBorders>
              <w:top w:val="nil"/>
              <w:left w:val="nil"/>
              <w:bottom w:val="nil"/>
              <w:right w:val="nil"/>
            </w:tcBorders>
          </w:tcPr>
          <w:p w14:paraId="7A07E799" w14:textId="77777777" w:rsidR="00D4780D" w:rsidRDefault="00D4780D">
            <w:pPr>
              <w:autoSpaceDE w:val="0"/>
              <w:autoSpaceDN w:val="0"/>
              <w:adjustRightInd w:val="0"/>
              <w:ind w:right="144"/>
              <w:rPr>
                <w:ins w:id="513" w:author="ERCOT" w:date="2024-03-07T12:24:00Z"/>
              </w:rPr>
            </w:pPr>
            <w:ins w:id="514" w:author="ERCOT" w:date="2024-03-07T12:24:00Z">
              <w:r>
                <w:rPr>
                  <w:sz w:val="20"/>
                </w:rPr>
                <w:t xml:space="preserve"> </w:t>
              </w:r>
            </w:ins>
          </w:p>
        </w:tc>
        <w:tc>
          <w:tcPr>
            <w:tcW w:w="1367" w:type="dxa"/>
            <w:tcBorders>
              <w:top w:val="nil"/>
              <w:left w:val="nil"/>
              <w:bottom w:val="nil"/>
              <w:right w:val="nil"/>
            </w:tcBorders>
          </w:tcPr>
          <w:p w14:paraId="1C4CCB4D" w14:textId="77777777" w:rsidR="00D4780D" w:rsidRDefault="00D4780D">
            <w:pPr>
              <w:autoSpaceDE w:val="0"/>
              <w:autoSpaceDN w:val="0"/>
              <w:adjustRightInd w:val="0"/>
              <w:ind w:right="144"/>
              <w:rPr>
                <w:ins w:id="515" w:author="ERCOT" w:date="2024-03-07T12:24:00Z"/>
              </w:rPr>
            </w:pPr>
            <w:ins w:id="516" w:author="ERCOT" w:date="2024-03-07T12:24:00Z">
              <w:r>
                <w:rPr>
                  <w:sz w:val="20"/>
                </w:rPr>
                <w:t>M05</w:t>
              </w:r>
            </w:ins>
          </w:p>
        </w:tc>
        <w:tc>
          <w:tcPr>
            <w:tcW w:w="144" w:type="dxa"/>
            <w:tcBorders>
              <w:top w:val="nil"/>
              <w:left w:val="nil"/>
              <w:bottom w:val="nil"/>
              <w:right w:val="nil"/>
            </w:tcBorders>
          </w:tcPr>
          <w:p w14:paraId="4920000B" w14:textId="77777777" w:rsidR="00D4780D" w:rsidRDefault="00D4780D">
            <w:pPr>
              <w:autoSpaceDE w:val="0"/>
              <w:autoSpaceDN w:val="0"/>
              <w:adjustRightInd w:val="0"/>
              <w:ind w:right="144"/>
              <w:rPr>
                <w:ins w:id="517" w:author="ERCOT" w:date="2024-03-07T12:24:00Z"/>
              </w:rPr>
            </w:pPr>
          </w:p>
        </w:tc>
        <w:tc>
          <w:tcPr>
            <w:tcW w:w="4823" w:type="dxa"/>
            <w:gridSpan w:val="5"/>
            <w:tcBorders>
              <w:top w:val="nil"/>
              <w:left w:val="nil"/>
              <w:bottom w:val="nil"/>
              <w:right w:val="nil"/>
            </w:tcBorders>
          </w:tcPr>
          <w:p w14:paraId="6BAE933D" w14:textId="77777777" w:rsidR="00D4780D" w:rsidRDefault="00D4780D">
            <w:pPr>
              <w:autoSpaceDE w:val="0"/>
              <w:autoSpaceDN w:val="0"/>
              <w:adjustRightInd w:val="0"/>
              <w:ind w:right="144"/>
              <w:rPr>
                <w:ins w:id="518" w:author="ERCOT" w:date="2024-03-07T12:24:00Z"/>
              </w:rPr>
            </w:pPr>
            <w:ins w:id="519" w:author="ERCOT" w:date="2024-03-07T12:24:00Z">
              <w:r>
                <w:rPr>
                  <w:sz w:val="20"/>
                </w:rPr>
                <w:t>Garage or Garage Apartment</w:t>
              </w:r>
            </w:ins>
          </w:p>
        </w:tc>
      </w:tr>
      <w:tr w:rsidR="00000000" w14:paraId="7688B127" w14:textId="77777777">
        <w:tblPrEx>
          <w:tblCellMar>
            <w:top w:w="0" w:type="dxa"/>
            <w:left w:w="0" w:type="dxa"/>
            <w:bottom w:w="0" w:type="dxa"/>
            <w:right w:w="0" w:type="dxa"/>
          </w:tblCellMar>
        </w:tblPrEx>
        <w:trPr>
          <w:gridAfter w:val="1"/>
          <w:wAfter w:w="331" w:type="dxa"/>
          <w:ins w:id="520" w:author="ERCOT" w:date="2024-03-07T12:24:00Z"/>
        </w:trPr>
        <w:tc>
          <w:tcPr>
            <w:tcW w:w="3168" w:type="dxa"/>
            <w:gridSpan w:val="4"/>
            <w:tcBorders>
              <w:top w:val="nil"/>
              <w:left w:val="nil"/>
              <w:bottom w:val="nil"/>
              <w:right w:val="nil"/>
            </w:tcBorders>
          </w:tcPr>
          <w:p w14:paraId="561F0BA7" w14:textId="77777777" w:rsidR="00D4780D" w:rsidRDefault="00D4780D">
            <w:pPr>
              <w:autoSpaceDE w:val="0"/>
              <w:autoSpaceDN w:val="0"/>
              <w:adjustRightInd w:val="0"/>
              <w:ind w:right="144"/>
              <w:rPr>
                <w:ins w:id="521" w:author="ERCOT" w:date="2024-03-07T12:24:00Z"/>
              </w:rPr>
            </w:pPr>
            <w:ins w:id="522" w:author="ERCOT" w:date="2024-03-07T12:24:00Z">
              <w:r>
                <w:rPr>
                  <w:sz w:val="20"/>
                </w:rPr>
                <w:t xml:space="preserve"> </w:t>
              </w:r>
            </w:ins>
          </w:p>
        </w:tc>
        <w:tc>
          <w:tcPr>
            <w:tcW w:w="1367" w:type="dxa"/>
            <w:tcBorders>
              <w:top w:val="nil"/>
              <w:left w:val="nil"/>
              <w:bottom w:val="nil"/>
              <w:right w:val="nil"/>
            </w:tcBorders>
          </w:tcPr>
          <w:p w14:paraId="000EEF2C" w14:textId="77777777" w:rsidR="00D4780D" w:rsidRDefault="00D4780D">
            <w:pPr>
              <w:autoSpaceDE w:val="0"/>
              <w:autoSpaceDN w:val="0"/>
              <w:adjustRightInd w:val="0"/>
              <w:ind w:right="144"/>
              <w:rPr>
                <w:ins w:id="523" w:author="ERCOT" w:date="2024-03-07T12:24:00Z"/>
              </w:rPr>
            </w:pPr>
            <w:ins w:id="524" w:author="ERCOT" w:date="2024-03-07T12:24:00Z">
              <w:r>
                <w:rPr>
                  <w:sz w:val="20"/>
                </w:rPr>
                <w:t>M06</w:t>
              </w:r>
            </w:ins>
          </w:p>
        </w:tc>
        <w:tc>
          <w:tcPr>
            <w:tcW w:w="144" w:type="dxa"/>
            <w:tcBorders>
              <w:top w:val="nil"/>
              <w:left w:val="nil"/>
              <w:bottom w:val="nil"/>
              <w:right w:val="nil"/>
            </w:tcBorders>
          </w:tcPr>
          <w:p w14:paraId="57FA14DE" w14:textId="77777777" w:rsidR="00D4780D" w:rsidRDefault="00D4780D">
            <w:pPr>
              <w:autoSpaceDE w:val="0"/>
              <w:autoSpaceDN w:val="0"/>
              <w:adjustRightInd w:val="0"/>
              <w:ind w:right="144"/>
              <w:rPr>
                <w:ins w:id="525" w:author="ERCOT" w:date="2024-03-07T12:24:00Z"/>
              </w:rPr>
            </w:pPr>
          </w:p>
        </w:tc>
        <w:tc>
          <w:tcPr>
            <w:tcW w:w="4823" w:type="dxa"/>
            <w:gridSpan w:val="5"/>
            <w:tcBorders>
              <w:top w:val="nil"/>
              <w:left w:val="nil"/>
              <w:bottom w:val="nil"/>
              <w:right w:val="nil"/>
            </w:tcBorders>
          </w:tcPr>
          <w:p w14:paraId="2FFF7718" w14:textId="77777777" w:rsidR="00D4780D" w:rsidRDefault="00D4780D">
            <w:pPr>
              <w:autoSpaceDE w:val="0"/>
              <w:autoSpaceDN w:val="0"/>
              <w:adjustRightInd w:val="0"/>
              <w:ind w:right="144"/>
              <w:rPr>
                <w:ins w:id="526" w:author="ERCOT" w:date="2024-03-07T12:24:00Z"/>
              </w:rPr>
            </w:pPr>
            <w:ins w:id="527" w:author="ERCOT" w:date="2024-03-07T12:24:00Z">
              <w:r>
                <w:rPr>
                  <w:sz w:val="20"/>
                </w:rPr>
                <w:t>Modular Home</w:t>
              </w:r>
            </w:ins>
          </w:p>
        </w:tc>
      </w:tr>
      <w:tr w:rsidR="00000000" w14:paraId="47973C32" w14:textId="77777777">
        <w:tblPrEx>
          <w:tblCellMar>
            <w:top w:w="0" w:type="dxa"/>
            <w:left w:w="0" w:type="dxa"/>
            <w:bottom w:w="0" w:type="dxa"/>
            <w:right w:w="0" w:type="dxa"/>
          </w:tblCellMar>
        </w:tblPrEx>
        <w:trPr>
          <w:gridAfter w:val="1"/>
          <w:wAfter w:w="331" w:type="dxa"/>
          <w:ins w:id="528" w:author="ERCOT" w:date="2024-03-07T12:24:00Z"/>
        </w:trPr>
        <w:tc>
          <w:tcPr>
            <w:tcW w:w="3168" w:type="dxa"/>
            <w:gridSpan w:val="4"/>
            <w:tcBorders>
              <w:top w:val="nil"/>
              <w:left w:val="nil"/>
              <w:bottom w:val="nil"/>
              <w:right w:val="nil"/>
            </w:tcBorders>
          </w:tcPr>
          <w:p w14:paraId="75011269" w14:textId="77777777" w:rsidR="00D4780D" w:rsidRDefault="00D4780D">
            <w:pPr>
              <w:autoSpaceDE w:val="0"/>
              <w:autoSpaceDN w:val="0"/>
              <w:adjustRightInd w:val="0"/>
              <w:ind w:right="144"/>
              <w:rPr>
                <w:ins w:id="529" w:author="ERCOT" w:date="2024-03-07T12:24:00Z"/>
              </w:rPr>
            </w:pPr>
            <w:ins w:id="530" w:author="ERCOT" w:date="2024-03-07T12:24:00Z">
              <w:r>
                <w:rPr>
                  <w:sz w:val="20"/>
                </w:rPr>
                <w:t xml:space="preserve"> </w:t>
              </w:r>
            </w:ins>
          </w:p>
        </w:tc>
        <w:tc>
          <w:tcPr>
            <w:tcW w:w="1367" w:type="dxa"/>
            <w:tcBorders>
              <w:top w:val="nil"/>
              <w:left w:val="nil"/>
              <w:bottom w:val="nil"/>
              <w:right w:val="nil"/>
            </w:tcBorders>
          </w:tcPr>
          <w:p w14:paraId="452C400E" w14:textId="77777777" w:rsidR="00D4780D" w:rsidRDefault="00D4780D">
            <w:pPr>
              <w:autoSpaceDE w:val="0"/>
              <w:autoSpaceDN w:val="0"/>
              <w:adjustRightInd w:val="0"/>
              <w:ind w:right="144"/>
              <w:rPr>
                <w:ins w:id="531" w:author="ERCOT" w:date="2024-03-07T12:24:00Z"/>
              </w:rPr>
            </w:pPr>
            <w:ins w:id="532" w:author="ERCOT" w:date="2024-03-07T12:24:00Z">
              <w:r>
                <w:rPr>
                  <w:sz w:val="20"/>
                </w:rPr>
                <w:t>M07</w:t>
              </w:r>
            </w:ins>
          </w:p>
        </w:tc>
        <w:tc>
          <w:tcPr>
            <w:tcW w:w="144" w:type="dxa"/>
            <w:tcBorders>
              <w:top w:val="nil"/>
              <w:left w:val="nil"/>
              <w:bottom w:val="nil"/>
              <w:right w:val="nil"/>
            </w:tcBorders>
          </w:tcPr>
          <w:p w14:paraId="4DA220F1" w14:textId="77777777" w:rsidR="00D4780D" w:rsidRDefault="00D4780D">
            <w:pPr>
              <w:autoSpaceDE w:val="0"/>
              <w:autoSpaceDN w:val="0"/>
              <w:adjustRightInd w:val="0"/>
              <w:ind w:right="144"/>
              <w:rPr>
                <w:ins w:id="533" w:author="ERCOT" w:date="2024-03-07T12:24:00Z"/>
              </w:rPr>
            </w:pPr>
          </w:p>
        </w:tc>
        <w:tc>
          <w:tcPr>
            <w:tcW w:w="4823" w:type="dxa"/>
            <w:gridSpan w:val="5"/>
            <w:tcBorders>
              <w:top w:val="nil"/>
              <w:left w:val="nil"/>
              <w:bottom w:val="nil"/>
              <w:right w:val="nil"/>
            </w:tcBorders>
          </w:tcPr>
          <w:p w14:paraId="5FD69ECE" w14:textId="77777777" w:rsidR="00D4780D" w:rsidRDefault="00D4780D">
            <w:pPr>
              <w:autoSpaceDE w:val="0"/>
              <w:autoSpaceDN w:val="0"/>
              <w:adjustRightInd w:val="0"/>
              <w:ind w:right="144"/>
              <w:rPr>
                <w:ins w:id="534" w:author="ERCOT" w:date="2024-03-07T12:24:00Z"/>
              </w:rPr>
            </w:pPr>
            <w:ins w:id="535" w:author="ERCOT" w:date="2024-03-07T12:24:00Z">
              <w:r>
                <w:rPr>
                  <w:sz w:val="20"/>
                </w:rPr>
                <w:t>Mobile Home Inside or Outside Trailer Park</w:t>
              </w:r>
            </w:ins>
          </w:p>
        </w:tc>
      </w:tr>
      <w:tr w:rsidR="00000000" w14:paraId="52C3604D" w14:textId="77777777">
        <w:tblPrEx>
          <w:tblCellMar>
            <w:top w:w="0" w:type="dxa"/>
            <w:left w:w="0" w:type="dxa"/>
            <w:bottom w:w="0" w:type="dxa"/>
            <w:right w:w="0" w:type="dxa"/>
          </w:tblCellMar>
        </w:tblPrEx>
        <w:trPr>
          <w:gridAfter w:val="1"/>
          <w:wAfter w:w="331" w:type="dxa"/>
          <w:ins w:id="536" w:author="ERCOT" w:date="2024-03-07T12:24:00Z"/>
        </w:trPr>
        <w:tc>
          <w:tcPr>
            <w:tcW w:w="3168" w:type="dxa"/>
            <w:gridSpan w:val="4"/>
            <w:tcBorders>
              <w:top w:val="nil"/>
              <w:left w:val="nil"/>
              <w:bottom w:val="nil"/>
              <w:right w:val="nil"/>
            </w:tcBorders>
          </w:tcPr>
          <w:p w14:paraId="0FED3192" w14:textId="77777777" w:rsidR="00D4780D" w:rsidRDefault="00D4780D">
            <w:pPr>
              <w:autoSpaceDE w:val="0"/>
              <w:autoSpaceDN w:val="0"/>
              <w:adjustRightInd w:val="0"/>
              <w:ind w:right="144"/>
              <w:rPr>
                <w:ins w:id="537" w:author="ERCOT" w:date="2024-03-07T12:24:00Z"/>
              </w:rPr>
            </w:pPr>
            <w:ins w:id="538" w:author="ERCOT" w:date="2024-03-07T12:24:00Z">
              <w:r>
                <w:rPr>
                  <w:sz w:val="20"/>
                </w:rPr>
                <w:t xml:space="preserve"> </w:t>
              </w:r>
            </w:ins>
          </w:p>
        </w:tc>
        <w:tc>
          <w:tcPr>
            <w:tcW w:w="1367" w:type="dxa"/>
            <w:tcBorders>
              <w:top w:val="nil"/>
              <w:left w:val="nil"/>
              <w:bottom w:val="nil"/>
              <w:right w:val="nil"/>
            </w:tcBorders>
          </w:tcPr>
          <w:p w14:paraId="199354A1" w14:textId="77777777" w:rsidR="00D4780D" w:rsidRDefault="00D4780D">
            <w:pPr>
              <w:autoSpaceDE w:val="0"/>
              <w:autoSpaceDN w:val="0"/>
              <w:adjustRightInd w:val="0"/>
              <w:ind w:right="144"/>
              <w:rPr>
                <w:ins w:id="539" w:author="ERCOT" w:date="2024-03-07T12:24:00Z"/>
              </w:rPr>
            </w:pPr>
            <w:ins w:id="540" w:author="ERCOT" w:date="2024-03-07T12:24:00Z">
              <w:r>
                <w:rPr>
                  <w:sz w:val="20"/>
                </w:rPr>
                <w:t>M08</w:t>
              </w:r>
            </w:ins>
          </w:p>
        </w:tc>
        <w:tc>
          <w:tcPr>
            <w:tcW w:w="144" w:type="dxa"/>
            <w:tcBorders>
              <w:top w:val="nil"/>
              <w:left w:val="nil"/>
              <w:bottom w:val="nil"/>
              <w:right w:val="nil"/>
            </w:tcBorders>
          </w:tcPr>
          <w:p w14:paraId="44226CDE" w14:textId="77777777" w:rsidR="00D4780D" w:rsidRDefault="00D4780D">
            <w:pPr>
              <w:autoSpaceDE w:val="0"/>
              <w:autoSpaceDN w:val="0"/>
              <w:adjustRightInd w:val="0"/>
              <w:ind w:right="144"/>
              <w:rPr>
                <w:ins w:id="541" w:author="ERCOT" w:date="2024-03-07T12:24:00Z"/>
              </w:rPr>
            </w:pPr>
          </w:p>
        </w:tc>
        <w:tc>
          <w:tcPr>
            <w:tcW w:w="4823" w:type="dxa"/>
            <w:gridSpan w:val="5"/>
            <w:tcBorders>
              <w:top w:val="nil"/>
              <w:left w:val="nil"/>
              <w:bottom w:val="nil"/>
              <w:right w:val="nil"/>
            </w:tcBorders>
          </w:tcPr>
          <w:p w14:paraId="77B76C51" w14:textId="77777777" w:rsidR="00D4780D" w:rsidRDefault="00D4780D">
            <w:pPr>
              <w:autoSpaceDE w:val="0"/>
              <w:autoSpaceDN w:val="0"/>
              <w:adjustRightInd w:val="0"/>
              <w:ind w:right="144"/>
              <w:rPr>
                <w:ins w:id="542" w:author="ERCOT" w:date="2024-03-07T12:24:00Z"/>
              </w:rPr>
            </w:pPr>
            <w:ins w:id="543" w:author="ERCOT" w:date="2024-03-07T12:24:00Z">
              <w:r>
                <w:rPr>
                  <w:sz w:val="20"/>
                </w:rPr>
                <w:t>Residential Outbuilding</w:t>
              </w:r>
            </w:ins>
          </w:p>
        </w:tc>
      </w:tr>
      <w:tr w:rsidR="00000000" w14:paraId="627EF315" w14:textId="77777777">
        <w:tblPrEx>
          <w:tblCellMar>
            <w:top w:w="0" w:type="dxa"/>
            <w:left w:w="0" w:type="dxa"/>
            <w:bottom w:w="0" w:type="dxa"/>
            <w:right w:w="0" w:type="dxa"/>
          </w:tblCellMar>
        </w:tblPrEx>
        <w:trPr>
          <w:gridAfter w:val="1"/>
          <w:wAfter w:w="331" w:type="dxa"/>
          <w:ins w:id="544" w:author="ERCOT" w:date="2024-03-07T12:24:00Z"/>
        </w:trPr>
        <w:tc>
          <w:tcPr>
            <w:tcW w:w="3168" w:type="dxa"/>
            <w:gridSpan w:val="4"/>
            <w:tcBorders>
              <w:top w:val="nil"/>
              <w:left w:val="nil"/>
              <w:bottom w:val="nil"/>
              <w:right w:val="nil"/>
            </w:tcBorders>
          </w:tcPr>
          <w:p w14:paraId="2C5253FF" w14:textId="77777777" w:rsidR="00D4780D" w:rsidRDefault="00D4780D">
            <w:pPr>
              <w:autoSpaceDE w:val="0"/>
              <w:autoSpaceDN w:val="0"/>
              <w:adjustRightInd w:val="0"/>
              <w:ind w:right="144"/>
              <w:rPr>
                <w:ins w:id="545" w:author="ERCOT" w:date="2024-03-07T12:24:00Z"/>
              </w:rPr>
            </w:pPr>
            <w:ins w:id="546" w:author="ERCOT" w:date="2024-03-07T12:24:00Z">
              <w:r>
                <w:rPr>
                  <w:sz w:val="20"/>
                </w:rPr>
                <w:t xml:space="preserve"> </w:t>
              </w:r>
            </w:ins>
          </w:p>
        </w:tc>
        <w:tc>
          <w:tcPr>
            <w:tcW w:w="1367" w:type="dxa"/>
            <w:tcBorders>
              <w:top w:val="nil"/>
              <w:left w:val="nil"/>
              <w:bottom w:val="nil"/>
              <w:right w:val="nil"/>
            </w:tcBorders>
          </w:tcPr>
          <w:p w14:paraId="6D6D384C" w14:textId="77777777" w:rsidR="00D4780D" w:rsidRDefault="00D4780D">
            <w:pPr>
              <w:autoSpaceDE w:val="0"/>
              <w:autoSpaceDN w:val="0"/>
              <w:adjustRightInd w:val="0"/>
              <w:ind w:right="144"/>
              <w:rPr>
                <w:ins w:id="547" w:author="ERCOT" w:date="2024-03-07T12:24:00Z"/>
              </w:rPr>
            </w:pPr>
            <w:ins w:id="548" w:author="ERCOT" w:date="2024-03-07T12:24:00Z">
              <w:r>
                <w:rPr>
                  <w:sz w:val="20"/>
                </w:rPr>
                <w:t>M09</w:t>
              </w:r>
            </w:ins>
          </w:p>
        </w:tc>
        <w:tc>
          <w:tcPr>
            <w:tcW w:w="144" w:type="dxa"/>
            <w:tcBorders>
              <w:top w:val="nil"/>
              <w:left w:val="nil"/>
              <w:bottom w:val="nil"/>
              <w:right w:val="nil"/>
            </w:tcBorders>
          </w:tcPr>
          <w:p w14:paraId="1215B393" w14:textId="77777777" w:rsidR="00D4780D" w:rsidRDefault="00D4780D">
            <w:pPr>
              <w:autoSpaceDE w:val="0"/>
              <w:autoSpaceDN w:val="0"/>
              <w:adjustRightInd w:val="0"/>
              <w:ind w:right="144"/>
              <w:rPr>
                <w:ins w:id="549" w:author="ERCOT" w:date="2024-03-07T12:24:00Z"/>
              </w:rPr>
            </w:pPr>
          </w:p>
        </w:tc>
        <w:tc>
          <w:tcPr>
            <w:tcW w:w="4823" w:type="dxa"/>
            <w:gridSpan w:val="5"/>
            <w:tcBorders>
              <w:top w:val="nil"/>
              <w:left w:val="nil"/>
              <w:bottom w:val="nil"/>
              <w:right w:val="nil"/>
            </w:tcBorders>
          </w:tcPr>
          <w:p w14:paraId="6596BA88" w14:textId="77777777" w:rsidR="00D4780D" w:rsidRDefault="00D4780D">
            <w:pPr>
              <w:autoSpaceDE w:val="0"/>
              <w:autoSpaceDN w:val="0"/>
              <w:adjustRightInd w:val="0"/>
              <w:ind w:right="144"/>
              <w:rPr>
                <w:ins w:id="550" w:author="ERCOT" w:date="2024-03-07T12:24:00Z"/>
              </w:rPr>
            </w:pPr>
            <w:ins w:id="551" w:author="ERCOT" w:date="2024-03-07T12:24:00Z">
              <w:r>
                <w:rPr>
                  <w:sz w:val="20"/>
                </w:rPr>
                <w:t>RV Park or RV Park Facilities</w:t>
              </w:r>
            </w:ins>
          </w:p>
        </w:tc>
      </w:tr>
      <w:tr w:rsidR="00000000" w14:paraId="7D063814" w14:textId="77777777">
        <w:tblPrEx>
          <w:tblCellMar>
            <w:top w:w="0" w:type="dxa"/>
            <w:left w:w="0" w:type="dxa"/>
            <w:bottom w:w="0" w:type="dxa"/>
            <w:right w:w="0" w:type="dxa"/>
          </w:tblCellMar>
        </w:tblPrEx>
        <w:trPr>
          <w:gridAfter w:val="1"/>
          <w:wAfter w:w="331" w:type="dxa"/>
          <w:ins w:id="552" w:author="ERCOT" w:date="2024-03-07T12:24:00Z"/>
        </w:trPr>
        <w:tc>
          <w:tcPr>
            <w:tcW w:w="3168" w:type="dxa"/>
            <w:gridSpan w:val="4"/>
            <w:tcBorders>
              <w:top w:val="nil"/>
              <w:left w:val="nil"/>
              <w:bottom w:val="nil"/>
              <w:right w:val="nil"/>
            </w:tcBorders>
          </w:tcPr>
          <w:p w14:paraId="3B405A40" w14:textId="77777777" w:rsidR="00D4780D" w:rsidRDefault="00D4780D">
            <w:pPr>
              <w:autoSpaceDE w:val="0"/>
              <w:autoSpaceDN w:val="0"/>
              <w:adjustRightInd w:val="0"/>
              <w:ind w:right="144"/>
              <w:rPr>
                <w:ins w:id="553" w:author="ERCOT" w:date="2024-03-07T12:24:00Z"/>
              </w:rPr>
            </w:pPr>
            <w:ins w:id="554" w:author="ERCOT" w:date="2024-03-07T12:24:00Z">
              <w:r>
                <w:rPr>
                  <w:sz w:val="20"/>
                </w:rPr>
                <w:t xml:space="preserve"> </w:t>
              </w:r>
            </w:ins>
          </w:p>
        </w:tc>
        <w:tc>
          <w:tcPr>
            <w:tcW w:w="1367" w:type="dxa"/>
            <w:tcBorders>
              <w:top w:val="nil"/>
              <w:left w:val="nil"/>
              <w:bottom w:val="nil"/>
              <w:right w:val="nil"/>
            </w:tcBorders>
          </w:tcPr>
          <w:p w14:paraId="2ED31920" w14:textId="77777777" w:rsidR="00D4780D" w:rsidRDefault="00D4780D">
            <w:pPr>
              <w:autoSpaceDE w:val="0"/>
              <w:autoSpaceDN w:val="0"/>
              <w:adjustRightInd w:val="0"/>
              <w:ind w:right="144"/>
              <w:rPr>
                <w:ins w:id="555" w:author="ERCOT" w:date="2024-03-07T12:24:00Z"/>
              </w:rPr>
            </w:pPr>
            <w:ins w:id="556" w:author="ERCOT" w:date="2024-03-07T12:24:00Z">
              <w:r>
                <w:rPr>
                  <w:sz w:val="20"/>
                </w:rPr>
                <w:t>M10</w:t>
              </w:r>
            </w:ins>
          </w:p>
        </w:tc>
        <w:tc>
          <w:tcPr>
            <w:tcW w:w="144" w:type="dxa"/>
            <w:tcBorders>
              <w:top w:val="nil"/>
              <w:left w:val="nil"/>
              <w:bottom w:val="nil"/>
              <w:right w:val="nil"/>
            </w:tcBorders>
          </w:tcPr>
          <w:p w14:paraId="7377AC3A" w14:textId="77777777" w:rsidR="00D4780D" w:rsidRDefault="00D4780D">
            <w:pPr>
              <w:autoSpaceDE w:val="0"/>
              <w:autoSpaceDN w:val="0"/>
              <w:adjustRightInd w:val="0"/>
              <w:ind w:right="144"/>
              <w:rPr>
                <w:ins w:id="557" w:author="ERCOT" w:date="2024-03-07T12:24:00Z"/>
              </w:rPr>
            </w:pPr>
          </w:p>
        </w:tc>
        <w:tc>
          <w:tcPr>
            <w:tcW w:w="4823" w:type="dxa"/>
            <w:gridSpan w:val="5"/>
            <w:tcBorders>
              <w:top w:val="nil"/>
              <w:left w:val="nil"/>
              <w:bottom w:val="nil"/>
              <w:right w:val="nil"/>
            </w:tcBorders>
          </w:tcPr>
          <w:p w14:paraId="51171179" w14:textId="77777777" w:rsidR="00D4780D" w:rsidRDefault="00D4780D">
            <w:pPr>
              <w:autoSpaceDE w:val="0"/>
              <w:autoSpaceDN w:val="0"/>
              <w:adjustRightInd w:val="0"/>
              <w:ind w:right="144"/>
              <w:rPr>
                <w:ins w:id="558" w:author="ERCOT" w:date="2024-03-07T12:24:00Z"/>
              </w:rPr>
            </w:pPr>
            <w:ins w:id="559" w:author="ERCOT" w:date="2024-03-07T12:24:00Z">
              <w:r>
                <w:rPr>
                  <w:sz w:val="20"/>
                </w:rPr>
                <w:t>Duplex or Quadplex</w:t>
              </w:r>
            </w:ins>
          </w:p>
        </w:tc>
      </w:tr>
      <w:tr w:rsidR="00000000" w14:paraId="4F09E513" w14:textId="77777777">
        <w:tblPrEx>
          <w:tblCellMar>
            <w:top w:w="0" w:type="dxa"/>
            <w:left w:w="0" w:type="dxa"/>
            <w:bottom w:w="0" w:type="dxa"/>
            <w:right w:w="0" w:type="dxa"/>
          </w:tblCellMar>
        </w:tblPrEx>
        <w:trPr>
          <w:gridAfter w:val="1"/>
          <w:wAfter w:w="331" w:type="dxa"/>
          <w:ins w:id="560" w:author="ERCOT" w:date="2024-03-07T12:24:00Z"/>
        </w:trPr>
        <w:tc>
          <w:tcPr>
            <w:tcW w:w="3168" w:type="dxa"/>
            <w:gridSpan w:val="4"/>
            <w:tcBorders>
              <w:top w:val="nil"/>
              <w:left w:val="nil"/>
              <w:bottom w:val="nil"/>
              <w:right w:val="nil"/>
            </w:tcBorders>
          </w:tcPr>
          <w:p w14:paraId="72A25165" w14:textId="77777777" w:rsidR="00D4780D" w:rsidRDefault="00D4780D">
            <w:pPr>
              <w:autoSpaceDE w:val="0"/>
              <w:autoSpaceDN w:val="0"/>
              <w:adjustRightInd w:val="0"/>
              <w:ind w:right="144"/>
              <w:rPr>
                <w:ins w:id="561" w:author="ERCOT" w:date="2024-03-07T12:24:00Z"/>
              </w:rPr>
            </w:pPr>
            <w:ins w:id="562" w:author="ERCOT" w:date="2024-03-07T12:24:00Z">
              <w:r>
                <w:rPr>
                  <w:sz w:val="20"/>
                </w:rPr>
                <w:t xml:space="preserve"> </w:t>
              </w:r>
            </w:ins>
          </w:p>
        </w:tc>
        <w:tc>
          <w:tcPr>
            <w:tcW w:w="1367" w:type="dxa"/>
            <w:tcBorders>
              <w:top w:val="nil"/>
              <w:left w:val="nil"/>
              <w:bottom w:val="nil"/>
              <w:right w:val="nil"/>
            </w:tcBorders>
          </w:tcPr>
          <w:p w14:paraId="581992E4" w14:textId="77777777" w:rsidR="00D4780D" w:rsidRDefault="00D4780D">
            <w:pPr>
              <w:autoSpaceDE w:val="0"/>
              <w:autoSpaceDN w:val="0"/>
              <w:adjustRightInd w:val="0"/>
              <w:ind w:right="144"/>
              <w:rPr>
                <w:ins w:id="563" w:author="ERCOT" w:date="2024-03-07T12:24:00Z"/>
              </w:rPr>
            </w:pPr>
            <w:ins w:id="564" w:author="ERCOT" w:date="2024-03-07T12:24:00Z">
              <w:r>
                <w:rPr>
                  <w:sz w:val="20"/>
                </w:rPr>
                <w:t>M11</w:t>
              </w:r>
            </w:ins>
          </w:p>
        </w:tc>
        <w:tc>
          <w:tcPr>
            <w:tcW w:w="144" w:type="dxa"/>
            <w:tcBorders>
              <w:top w:val="nil"/>
              <w:left w:val="nil"/>
              <w:bottom w:val="nil"/>
              <w:right w:val="nil"/>
            </w:tcBorders>
          </w:tcPr>
          <w:p w14:paraId="682510C3" w14:textId="77777777" w:rsidR="00D4780D" w:rsidRDefault="00D4780D">
            <w:pPr>
              <w:autoSpaceDE w:val="0"/>
              <w:autoSpaceDN w:val="0"/>
              <w:adjustRightInd w:val="0"/>
              <w:ind w:right="144"/>
              <w:rPr>
                <w:ins w:id="565" w:author="ERCOT" w:date="2024-03-07T12:24:00Z"/>
              </w:rPr>
            </w:pPr>
          </w:p>
        </w:tc>
        <w:tc>
          <w:tcPr>
            <w:tcW w:w="4823" w:type="dxa"/>
            <w:gridSpan w:val="5"/>
            <w:tcBorders>
              <w:top w:val="nil"/>
              <w:left w:val="nil"/>
              <w:bottom w:val="nil"/>
              <w:right w:val="nil"/>
            </w:tcBorders>
          </w:tcPr>
          <w:p w14:paraId="7101042B" w14:textId="77777777" w:rsidR="00D4780D" w:rsidRDefault="00D4780D">
            <w:pPr>
              <w:autoSpaceDE w:val="0"/>
              <w:autoSpaceDN w:val="0"/>
              <w:adjustRightInd w:val="0"/>
              <w:ind w:right="144"/>
              <w:rPr>
                <w:ins w:id="566" w:author="ERCOT" w:date="2024-03-07T12:24:00Z"/>
              </w:rPr>
            </w:pPr>
            <w:ins w:id="567" w:author="ERCOT" w:date="2024-03-07T12:24:00Z">
              <w:r>
                <w:rPr>
                  <w:sz w:val="20"/>
                </w:rPr>
                <w:t>Government Emergency Housing (FEMA)</w:t>
              </w:r>
            </w:ins>
          </w:p>
        </w:tc>
      </w:tr>
      <w:tr w:rsidR="00000000" w14:paraId="495BC785" w14:textId="77777777">
        <w:tblPrEx>
          <w:tblCellMar>
            <w:top w:w="0" w:type="dxa"/>
            <w:left w:w="0" w:type="dxa"/>
            <w:bottom w:w="0" w:type="dxa"/>
            <w:right w:w="0" w:type="dxa"/>
          </w:tblCellMar>
        </w:tblPrEx>
        <w:trPr>
          <w:gridAfter w:val="1"/>
          <w:wAfter w:w="331" w:type="dxa"/>
          <w:ins w:id="568" w:author="ERCOT" w:date="2024-03-07T12:24:00Z"/>
        </w:trPr>
        <w:tc>
          <w:tcPr>
            <w:tcW w:w="3168" w:type="dxa"/>
            <w:gridSpan w:val="4"/>
            <w:tcBorders>
              <w:top w:val="nil"/>
              <w:left w:val="nil"/>
              <w:bottom w:val="nil"/>
              <w:right w:val="nil"/>
            </w:tcBorders>
          </w:tcPr>
          <w:p w14:paraId="49A5E2B1" w14:textId="77777777" w:rsidR="00D4780D" w:rsidRDefault="00D4780D">
            <w:pPr>
              <w:autoSpaceDE w:val="0"/>
              <w:autoSpaceDN w:val="0"/>
              <w:adjustRightInd w:val="0"/>
              <w:ind w:right="144"/>
              <w:rPr>
                <w:ins w:id="569" w:author="ERCOT" w:date="2024-03-07T12:24:00Z"/>
              </w:rPr>
            </w:pPr>
            <w:ins w:id="570" w:author="ERCOT" w:date="2024-03-07T12:24:00Z">
              <w:r>
                <w:rPr>
                  <w:sz w:val="20"/>
                </w:rPr>
                <w:t xml:space="preserve"> </w:t>
              </w:r>
            </w:ins>
          </w:p>
        </w:tc>
        <w:tc>
          <w:tcPr>
            <w:tcW w:w="1367" w:type="dxa"/>
            <w:tcBorders>
              <w:top w:val="nil"/>
              <w:left w:val="nil"/>
              <w:bottom w:val="nil"/>
              <w:right w:val="nil"/>
            </w:tcBorders>
          </w:tcPr>
          <w:p w14:paraId="7BF68381" w14:textId="77777777" w:rsidR="00D4780D" w:rsidRDefault="00D4780D">
            <w:pPr>
              <w:autoSpaceDE w:val="0"/>
              <w:autoSpaceDN w:val="0"/>
              <w:adjustRightInd w:val="0"/>
              <w:ind w:right="144"/>
              <w:rPr>
                <w:ins w:id="571" w:author="ERCOT" w:date="2024-03-07T12:24:00Z"/>
              </w:rPr>
            </w:pPr>
            <w:ins w:id="572" w:author="ERCOT" w:date="2024-03-07T12:24:00Z">
              <w:r>
                <w:rPr>
                  <w:sz w:val="20"/>
                </w:rPr>
                <w:t>M12</w:t>
              </w:r>
            </w:ins>
          </w:p>
        </w:tc>
        <w:tc>
          <w:tcPr>
            <w:tcW w:w="144" w:type="dxa"/>
            <w:tcBorders>
              <w:top w:val="nil"/>
              <w:left w:val="nil"/>
              <w:bottom w:val="nil"/>
              <w:right w:val="nil"/>
            </w:tcBorders>
          </w:tcPr>
          <w:p w14:paraId="3B1FD896" w14:textId="77777777" w:rsidR="00D4780D" w:rsidRDefault="00D4780D">
            <w:pPr>
              <w:autoSpaceDE w:val="0"/>
              <w:autoSpaceDN w:val="0"/>
              <w:adjustRightInd w:val="0"/>
              <w:ind w:right="144"/>
              <w:rPr>
                <w:ins w:id="573" w:author="ERCOT" w:date="2024-03-07T12:24:00Z"/>
              </w:rPr>
            </w:pPr>
          </w:p>
        </w:tc>
        <w:tc>
          <w:tcPr>
            <w:tcW w:w="4823" w:type="dxa"/>
            <w:gridSpan w:val="5"/>
            <w:tcBorders>
              <w:top w:val="nil"/>
              <w:left w:val="nil"/>
              <w:bottom w:val="nil"/>
              <w:right w:val="nil"/>
            </w:tcBorders>
          </w:tcPr>
          <w:p w14:paraId="4FC4BB8C" w14:textId="77777777" w:rsidR="00D4780D" w:rsidRDefault="00D4780D">
            <w:pPr>
              <w:autoSpaceDE w:val="0"/>
              <w:autoSpaceDN w:val="0"/>
              <w:adjustRightInd w:val="0"/>
              <w:ind w:right="144"/>
              <w:rPr>
                <w:ins w:id="574" w:author="ERCOT" w:date="2024-03-07T12:24:00Z"/>
              </w:rPr>
            </w:pPr>
            <w:ins w:id="575" w:author="ERCOT" w:date="2024-03-07T12:24:00Z">
              <w:r>
                <w:rPr>
                  <w:sz w:val="20"/>
                </w:rPr>
                <w:t>Temporary Service Pole Used for Construction</w:t>
              </w:r>
            </w:ins>
          </w:p>
        </w:tc>
      </w:tr>
      <w:tr w:rsidR="00000000" w14:paraId="0E10E9F4" w14:textId="77777777">
        <w:tblPrEx>
          <w:tblCellMar>
            <w:top w:w="0" w:type="dxa"/>
            <w:left w:w="0" w:type="dxa"/>
            <w:bottom w:w="0" w:type="dxa"/>
            <w:right w:w="0" w:type="dxa"/>
          </w:tblCellMar>
        </w:tblPrEx>
        <w:trPr>
          <w:gridAfter w:val="1"/>
          <w:wAfter w:w="331" w:type="dxa"/>
          <w:ins w:id="576" w:author="ERCOT" w:date="2024-03-07T12:24:00Z"/>
        </w:trPr>
        <w:tc>
          <w:tcPr>
            <w:tcW w:w="3168" w:type="dxa"/>
            <w:gridSpan w:val="4"/>
            <w:tcBorders>
              <w:top w:val="nil"/>
              <w:left w:val="nil"/>
              <w:bottom w:val="nil"/>
              <w:right w:val="nil"/>
            </w:tcBorders>
          </w:tcPr>
          <w:p w14:paraId="6102151A" w14:textId="77777777" w:rsidR="00D4780D" w:rsidRDefault="00D4780D">
            <w:pPr>
              <w:autoSpaceDE w:val="0"/>
              <w:autoSpaceDN w:val="0"/>
              <w:adjustRightInd w:val="0"/>
              <w:ind w:right="144"/>
              <w:rPr>
                <w:ins w:id="577" w:author="ERCOT" w:date="2024-03-07T12:24:00Z"/>
              </w:rPr>
            </w:pPr>
            <w:ins w:id="578" w:author="ERCOT" w:date="2024-03-07T12:24:00Z">
              <w:r>
                <w:rPr>
                  <w:sz w:val="20"/>
                </w:rPr>
                <w:t xml:space="preserve"> </w:t>
              </w:r>
            </w:ins>
          </w:p>
        </w:tc>
        <w:tc>
          <w:tcPr>
            <w:tcW w:w="1367" w:type="dxa"/>
            <w:tcBorders>
              <w:top w:val="nil"/>
              <w:left w:val="nil"/>
              <w:bottom w:val="nil"/>
              <w:right w:val="nil"/>
            </w:tcBorders>
          </w:tcPr>
          <w:p w14:paraId="27F073D8" w14:textId="77777777" w:rsidR="00D4780D" w:rsidRDefault="00D4780D">
            <w:pPr>
              <w:autoSpaceDE w:val="0"/>
              <w:autoSpaceDN w:val="0"/>
              <w:adjustRightInd w:val="0"/>
              <w:ind w:right="144"/>
              <w:rPr>
                <w:ins w:id="579" w:author="ERCOT" w:date="2024-03-07T12:24:00Z"/>
              </w:rPr>
            </w:pPr>
            <w:ins w:id="580" w:author="ERCOT" w:date="2024-03-07T12:24:00Z">
              <w:r>
                <w:rPr>
                  <w:sz w:val="20"/>
                </w:rPr>
                <w:t>M13</w:t>
              </w:r>
            </w:ins>
          </w:p>
        </w:tc>
        <w:tc>
          <w:tcPr>
            <w:tcW w:w="144" w:type="dxa"/>
            <w:tcBorders>
              <w:top w:val="nil"/>
              <w:left w:val="nil"/>
              <w:bottom w:val="nil"/>
              <w:right w:val="nil"/>
            </w:tcBorders>
          </w:tcPr>
          <w:p w14:paraId="4E98E070" w14:textId="77777777" w:rsidR="00D4780D" w:rsidRDefault="00D4780D">
            <w:pPr>
              <w:autoSpaceDE w:val="0"/>
              <w:autoSpaceDN w:val="0"/>
              <w:adjustRightInd w:val="0"/>
              <w:ind w:right="144"/>
              <w:rPr>
                <w:ins w:id="581" w:author="ERCOT" w:date="2024-03-07T12:24:00Z"/>
              </w:rPr>
            </w:pPr>
          </w:p>
        </w:tc>
        <w:tc>
          <w:tcPr>
            <w:tcW w:w="4823" w:type="dxa"/>
            <w:gridSpan w:val="5"/>
            <w:tcBorders>
              <w:top w:val="nil"/>
              <w:left w:val="nil"/>
              <w:bottom w:val="nil"/>
              <w:right w:val="nil"/>
            </w:tcBorders>
          </w:tcPr>
          <w:p w14:paraId="59E700A7" w14:textId="77777777" w:rsidR="00D4780D" w:rsidRDefault="00D4780D">
            <w:pPr>
              <w:autoSpaceDE w:val="0"/>
              <w:autoSpaceDN w:val="0"/>
              <w:adjustRightInd w:val="0"/>
              <w:ind w:right="144"/>
              <w:rPr>
                <w:ins w:id="582" w:author="ERCOT" w:date="2024-03-07T12:24:00Z"/>
              </w:rPr>
            </w:pPr>
            <w:ins w:id="583" w:author="ERCOT" w:date="2024-03-07T12:24:00Z">
              <w:r>
                <w:rPr>
                  <w:sz w:val="20"/>
                </w:rPr>
                <w:t>Office or Retail Space</w:t>
              </w:r>
            </w:ins>
          </w:p>
        </w:tc>
      </w:tr>
      <w:tr w:rsidR="00000000" w14:paraId="048C3392" w14:textId="77777777">
        <w:tblPrEx>
          <w:tblCellMar>
            <w:top w:w="0" w:type="dxa"/>
            <w:left w:w="0" w:type="dxa"/>
            <w:bottom w:w="0" w:type="dxa"/>
            <w:right w:w="0" w:type="dxa"/>
          </w:tblCellMar>
        </w:tblPrEx>
        <w:trPr>
          <w:gridAfter w:val="1"/>
          <w:wAfter w:w="331" w:type="dxa"/>
          <w:ins w:id="584" w:author="ERCOT" w:date="2024-03-07T12:24:00Z"/>
        </w:trPr>
        <w:tc>
          <w:tcPr>
            <w:tcW w:w="3168" w:type="dxa"/>
            <w:gridSpan w:val="4"/>
            <w:tcBorders>
              <w:top w:val="nil"/>
              <w:left w:val="nil"/>
              <w:bottom w:val="nil"/>
              <w:right w:val="nil"/>
            </w:tcBorders>
          </w:tcPr>
          <w:p w14:paraId="39EBDC9B" w14:textId="77777777" w:rsidR="00D4780D" w:rsidRDefault="00D4780D">
            <w:pPr>
              <w:autoSpaceDE w:val="0"/>
              <w:autoSpaceDN w:val="0"/>
              <w:adjustRightInd w:val="0"/>
              <w:ind w:right="144"/>
              <w:rPr>
                <w:ins w:id="585" w:author="ERCOT" w:date="2024-03-07T12:24:00Z"/>
              </w:rPr>
            </w:pPr>
            <w:ins w:id="586" w:author="ERCOT" w:date="2024-03-07T12:24:00Z">
              <w:r>
                <w:rPr>
                  <w:sz w:val="20"/>
                </w:rPr>
                <w:t xml:space="preserve"> </w:t>
              </w:r>
            </w:ins>
          </w:p>
        </w:tc>
        <w:tc>
          <w:tcPr>
            <w:tcW w:w="1367" w:type="dxa"/>
            <w:tcBorders>
              <w:top w:val="nil"/>
              <w:left w:val="nil"/>
              <w:bottom w:val="nil"/>
              <w:right w:val="nil"/>
            </w:tcBorders>
          </w:tcPr>
          <w:p w14:paraId="287AEB2B" w14:textId="77777777" w:rsidR="00D4780D" w:rsidRDefault="00D4780D">
            <w:pPr>
              <w:autoSpaceDE w:val="0"/>
              <w:autoSpaceDN w:val="0"/>
              <w:adjustRightInd w:val="0"/>
              <w:ind w:right="144"/>
              <w:rPr>
                <w:ins w:id="587" w:author="ERCOT" w:date="2024-03-07T12:24:00Z"/>
              </w:rPr>
            </w:pPr>
            <w:ins w:id="588" w:author="ERCOT" w:date="2024-03-07T12:24:00Z">
              <w:r>
                <w:rPr>
                  <w:sz w:val="20"/>
                </w:rPr>
                <w:t>M14</w:t>
              </w:r>
            </w:ins>
          </w:p>
        </w:tc>
        <w:tc>
          <w:tcPr>
            <w:tcW w:w="144" w:type="dxa"/>
            <w:tcBorders>
              <w:top w:val="nil"/>
              <w:left w:val="nil"/>
              <w:bottom w:val="nil"/>
              <w:right w:val="nil"/>
            </w:tcBorders>
          </w:tcPr>
          <w:p w14:paraId="0E9CA7B1" w14:textId="77777777" w:rsidR="00D4780D" w:rsidRDefault="00D4780D">
            <w:pPr>
              <w:autoSpaceDE w:val="0"/>
              <w:autoSpaceDN w:val="0"/>
              <w:adjustRightInd w:val="0"/>
              <w:ind w:right="144"/>
              <w:rPr>
                <w:ins w:id="589" w:author="ERCOT" w:date="2024-03-07T12:24:00Z"/>
              </w:rPr>
            </w:pPr>
          </w:p>
        </w:tc>
        <w:tc>
          <w:tcPr>
            <w:tcW w:w="4823" w:type="dxa"/>
            <w:gridSpan w:val="5"/>
            <w:tcBorders>
              <w:top w:val="nil"/>
              <w:left w:val="nil"/>
              <w:bottom w:val="nil"/>
              <w:right w:val="nil"/>
            </w:tcBorders>
          </w:tcPr>
          <w:p w14:paraId="2AD9E753" w14:textId="77777777" w:rsidR="00D4780D" w:rsidRDefault="00D4780D">
            <w:pPr>
              <w:autoSpaceDE w:val="0"/>
              <w:autoSpaceDN w:val="0"/>
              <w:adjustRightInd w:val="0"/>
              <w:ind w:right="144"/>
              <w:rPr>
                <w:ins w:id="590" w:author="ERCOT" w:date="2024-03-07T12:24:00Z"/>
              </w:rPr>
            </w:pPr>
            <w:ins w:id="591" w:author="ERCOT" w:date="2024-03-07T12:24:00Z">
              <w:r>
                <w:rPr>
                  <w:sz w:val="20"/>
                </w:rPr>
                <w:t>Fitness Center</w:t>
              </w:r>
            </w:ins>
          </w:p>
        </w:tc>
      </w:tr>
      <w:tr w:rsidR="00000000" w14:paraId="2D2094EF" w14:textId="77777777">
        <w:tblPrEx>
          <w:tblCellMar>
            <w:top w:w="0" w:type="dxa"/>
            <w:left w:w="0" w:type="dxa"/>
            <w:bottom w:w="0" w:type="dxa"/>
            <w:right w:w="0" w:type="dxa"/>
          </w:tblCellMar>
        </w:tblPrEx>
        <w:trPr>
          <w:gridAfter w:val="1"/>
          <w:wAfter w:w="331" w:type="dxa"/>
          <w:ins w:id="592" w:author="ERCOT" w:date="2024-03-07T12:24:00Z"/>
        </w:trPr>
        <w:tc>
          <w:tcPr>
            <w:tcW w:w="3168" w:type="dxa"/>
            <w:gridSpan w:val="4"/>
            <w:tcBorders>
              <w:top w:val="nil"/>
              <w:left w:val="nil"/>
              <w:bottom w:val="nil"/>
              <w:right w:val="nil"/>
            </w:tcBorders>
          </w:tcPr>
          <w:p w14:paraId="11A32868" w14:textId="77777777" w:rsidR="00D4780D" w:rsidRDefault="00D4780D">
            <w:pPr>
              <w:autoSpaceDE w:val="0"/>
              <w:autoSpaceDN w:val="0"/>
              <w:adjustRightInd w:val="0"/>
              <w:ind w:right="144"/>
              <w:rPr>
                <w:ins w:id="593" w:author="ERCOT" w:date="2024-03-07T12:24:00Z"/>
              </w:rPr>
            </w:pPr>
            <w:ins w:id="594" w:author="ERCOT" w:date="2024-03-07T12:24:00Z">
              <w:r>
                <w:rPr>
                  <w:sz w:val="20"/>
                </w:rPr>
                <w:t xml:space="preserve"> </w:t>
              </w:r>
            </w:ins>
          </w:p>
        </w:tc>
        <w:tc>
          <w:tcPr>
            <w:tcW w:w="1367" w:type="dxa"/>
            <w:tcBorders>
              <w:top w:val="nil"/>
              <w:left w:val="nil"/>
              <w:bottom w:val="nil"/>
              <w:right w:val="nil"/>
            </w:tcBorders>
          </w:tcPr>
          <w:p w14:paraId="3B51D262" w14:textId="77777777" w:rsidR="00D4780D" w:rsidRDefault="00D4780D">
            <w:pPr>
              <w:autoSpaceDE w:val="0"/>
              <w:autoSpaceDN w:val="0"/>
              <w:adjustRightInd w:val="0"/>
              <w:ind w:right="144"/>
              <w:rPr>
                <w:ins w:id="595" w:author="ERCOT" w:date="2024-03-07T12:24:00Z"/>
              </w:rPr>
            </w:pPr>
            <w:ins w:id="596" w:author="ERCOT" w:date="2024-03-07T12:24:00Z">
              <w:r>
                <w:rPr>
                  <w:sz w:val="20"/>
                </w:rPr>
                <w:t>M15</w:t>
              </w:r>
            </w:ins>
          </w:p>
        </w:tc>
        <w:tc>
          <w:tcPr>
            <w:tcW w:w="144" w:type="dxa"/>
            <w:tcBorders>
              <w:top w:val="nil"/>
              <w:left w:val="nil"/>
              <w:bottom w:val="nil"/>
              <w:right w:val="nil"/>
            </w:tcBorders>
          </w:tcPr>
          <w:p w14:paraId="4D00C0B5" w14:textId="77777777" w:rsidR="00D4780D" w:rsidRDefault="00D4780D">
            <w:pPr>
              <w:autoSpaceDE w:val="0"/>
              <w:autoSpaceDN w:val="0"/>
              <w:adjustRightInd w:val="0"/>
              <w:ind w:right="144"/>
              <w:rPr>
                <w:ins w:id="597" w:author="ERCOT" w:date="2024-03-07T12:24:00Z"/>
              </w:rPr>
            </w:pPr>
          </w:p>
        </w:tc>
        <w:tc>
          <w:tcPr>
            <w:tcW w:w="4823" w:type="dxa"/>
            <w:gridSpan w:val="5"/>
            <w:tcBorders>
              <w:top w:val="nil"/>
              <w:left w:val="nil"/>
              <w:bottom w:val="nil"/>
              <w:right w:val="nil"/>
            </w:tcBorders>
          </w:tcPr>
          <w:p w14:paraId="30EDC80E" w14:textId="77777777" w:rsidR="00D4780D" w:rsidRDefault="00D4780D">
            <w:pPr>
              <w:autoSpaceDE w:val="0"/>
              <w:autoSpaceDN w:val="0"/>
              <w:adjustRightInd w:val="0"/>
              <w:ind w:right="144"/>
              <w:rPr>
                <w:ins w:id="598" w:author="ERCOT" w:date="2024-03-07T12:24:00Z"/>
              </w:rPr>
            </w:pPr>
            <w:ins w:id="599" w:author="ERCOT" w:date="2024-03-07T12:24:00Z">
              <w:r>
                <w:rPr>
                  <w:sz w:val="20"/>
                </w:rPr>
                <w:t>Building Services, Laundry or Maintenance Building</w:t>
              </w:r>
            </w:ins>
          </w:p>
        </w:tc>
      </w:tr>
      <w:tr w:rsidR="00000000" w14:paraId="707285F9" w14:textId="77777777">
        <w:tblPrEx>
          <w:tblCellMar>
            <w:top w:w="0" w:type="dxa"/>
            <w:left w:w="0" w:type="dxa"/>
            <w:bottom w:w="0" w:type="dxa"/>
            <w:right w:w="0" w:type="dxa"/>
          </w:tblCellMar>
        </w:tblPrEx>
        <w:trPr>
          <w:gridAfter w:val="1"/>
          <w:wAfter w:w="331" w:type="dxa"/>
          <w:ins w:id="600" w:author="ERCOT" w:date="2024-03-07T12:24:00Z"/>
        </w:trPr>
        <w:tc>
          <w:tcPr>
            <w:tcW w:w="3168" w:type="dxa"/>
            <w:gridSpan w:val="4"/>
            <w:tcBorders>
              <w:top w:val="nil"/>
              <w:left w:val="nil"/>
              <w:bottom w:val="nil"/>
              <w:right w:val="nil"/>
            </w:tcBorders>
          </w:tcPr>
          <w:p w14:paraId="55FE521D" w14:textId="77777777" w:rsidR="00D4780D" w:rsidRDefault="00D4780D">
            <w:pPr>
              <w:autoSpaceDE w:val="0"/>
              <w:autoSpaceDN w:val="0"/>
              <w:adjustRightInd w:val="0"/>
              <w:ind w:right="144"/>
              <w:rPr>
                <w:ins w:id="601" w:author="ERCOT" w:date="2024-03-07T12:24:00Z"/>
              </w:rPr>
            </w:pPr>
            <w:ins w:id="602" w:author="ERCOT" w:date="2024-03-07T12:24:00Z">
              <w:r>
                <w:rPr>
                  <w:sz w:val="20"/>
                </w:rPr>
                <w:t xml:space="preserve"> </w:t>
              </w:r>
            </w:ins>
          </w:p>
        </w:tc>
        <w:tc>
          <w:tcPr>
            <w:tcW w:w="1367" w:type="dxa"/>
            <w:tcBorders>
              <w:top w:val="nil"/>
              <w:left w:val="nil"/>
              <w:bottom w:val="nil"/>
              <w:right w:val="nil"/>
            </w:tcBorders>
          </w:tcPr>
          <w:p w14:paraId="18A112B5" w14:textId="77777777" w:rsidR="00D4780D" w:rsidRDefault="00D4780D">
            <w:pPr>
              <w:autoSpaceDE w:val="0"/>
              <w:autoSpaceDN w:val="0"/>
              <w:adjustRightInd w:val="0"/>
              <w:ind w:right="144"/>
              <w:rPr>
                <w:ins w:id="603" w:author="ERCOT" w:date="2024-03-07T12:24:00Z"/>
              </w:rPr>
            </w:pPr>
            <w:ins w:id="604" w:author="ERCOT" w:date="2024-03-07T12:24:00Z">
              <w:r>
                <w:rPr>
                  <w:sz w:val="20"/>
                </w:rPr>
                <w:t>M16</w:t>
              </w:r>
            </w:ins>
          </w:p>
        </w:tc>
        <w:tc>
          <w:tcPr>
            <w:tcW w:w="144" w:type="dxa"/>
            <w:tcBorders>
              <w:top w:val="nil"/>
              <w:left w:val="nil"/>
              <w:bottom w:val="nil"/>
              <w:right w:val="nil"/>
            </w:tcBorders>
          </w:tcPr>
          <w:p w14:paraId="76575A01" w14:textId="77777777" w:rsidR="00D4780D" w:rsidRDefault="00D4780D">
            <w:pPr>
              <w:autoSpaceDE w:val="0"/>
              <w:autoSpaceDN w:val="0"/>
              <w:adjustRightInd w:val="0"/>
              <w:ind w:right="144"/>
              <w:rPr>
                <w:ins w:id="605" w:author="ERCOT" w:date="2024-03-07T12:24:00Z"/>
              </w:rPr>
            </w:pPr>
          </w:p>
        </w:tc>
        <w:tc>
          <w:tcPr>
            <w:tcW w:w="4823" w:type="dxa"/>
            <w:gridSpan w:val="5"/>
            <w:tcBorders>
              <w:top w:val="nil"/>
              <w:left w:val="nil"/>
              <w:bottom w:val="nil"/>
              <w:right w:val="nil"/>
            </w:tcBorders>
          </w:tcPr>
          <w:p w14:paraId="1024D7AB" w14:textId="77777777" w:rsidR="00D4780D" w:rsidRDefault="00D4780D">
            <w:pPr>
              <w:autoSpaceDE w:val="0"/>
              <w:autoSpaceDN w:val="0"/>
              <w:adjustRightInd w:val="0"/>
              <w:ind w:right="144"/>
              <w:rPr>
                <w:ins w:id="606" w:author="ERCOT" w:date="2024-03-07T12:24:00Z"/>
              </w:rPr>
            </w:pPr>
            <w:ins w:id="607" w:author="ERCOT" w:date="2024-03-07T12:24:00Z">
              <w:r>
                <w:rPr>
                  <w:sz w:val="20"/>
                </w:rPr>
                <w:t>Pool Facilities</w:t>
              </w:r>
            </w:ins>
          </w:p>
        </w:tc>
      </w:tr>
      <w:tr w:rsidR="00000000" w14:paraId="370360C2" w14:textId="77777777">
        <w:tblPrEx>
          <w:tblCellMar>
            <w:top w:w="0" w:type="dxa"/>
            <w:left w:w="0" w:type="dxa"/>
            <w:bottom w:w="0" w:type="dxa"/>
            <w:right w:w="0" w:type="dxa"/>
          </w:tblCellMar>
        </w:tblPrEx>
        <w:trPr>
          <w:gridAfter w:val="1"/>
          <w:wAfter w:w="331" w:type="dxa"/>
          <w:ins w:id="608" w:author="ERCOT" w:date="2024-03-07T12:24:00Z"/>
        </w:trPr>
        <w:tc>
          <w:tcPr>
            <w:tcW w:w="3168" w:type="dxa"/>
            <w:gridSpan w:val="4"/>
            <w:tcBorders>
              <w:top w:val="nil"/>
              <w:left w:val="nil"/>
              <w:bottom w:val="nil"/>
              <w:right w:val="nil"/>
            </w:tcBorders>
          </w:tcPr>
          <w:p w14:paraId="748A8CE7" w14:textId="77777777" w:rsidR="00D4780D" w:rsidRDefault="00D4780D">
            <w:pPr>
              <w:autoSpaceDE w:val="0"/>
              <w:autoSpaceDN w:val="0"/>
              <w:adjustRightInd w:val="0"/>
              <w:ind w:right="144"/>
              <w:rPr>
                <w:ins w:id="609" w:author="ERCOT" w:date="2024-03-07T12:24:00Z"/>
              </w:rPr>
            </w:pPr>
            <w:ins w:id="610" w:author="ERCOT" w:date="2024-03-07T12:24:00Z">
              <w:r>
                <w:rPr>
                  <w:sz w:val="20"/>
                </w:rPr>
                <w:t xml:space="preserve"> </w:t>
              </w:r>
            </w:ins>
          </w:p>
        </w:tc>
        <w:tc>
          <w:tcPr>
            <w:tcW w:w="1367" w:type="dxa"/>
            <w:tcBorders>
              <w:top w:val="nil"/>
              <w:left w:val="nil"/>
              <w:bottom w:val="nil"/>
              <w:right w:val="nil"/>
            </w:tcBorders>
          </w:tcPr>
          <w:p w14:paraId="024C660B" w14:textId="77777777" w:rsidR="00D4780D" w:rsidRDefault="00D4780D">
            <w:pPr>
              <w:autoSpaceDE w:val="0"/>
              <w:autoSpaceDN w:val="0"/>
              <w:adjustRightInd w:val="0"/>
              <w:ind w:right="144"/>
              <w:rPr>
                <w:ins w:id="611" w:author="ERCOT" w:date="2024-03-07T12:24:00Z"/>
              </w:rPr>
            </w:pPr>
            <w:ins w:id="612" w:author="ERCOT" w:date="2024-03-07T12:24:00Z">
              <w:r>
                <w:rPr>
                  <w:sz w:val="20"/>
                </w:rPr>
                <w:t>M17</w:t>
              </w:r>
            </w:ins>
          </w:p>
        </w:tc>
        <w:tc>
          <w:tcPr>
            <w:tcW w:w="144" w:type="dxa"/>
            <w:tcBorders>
              <w:top w:val="nil"/>
              <w:left w:val="nil"/>
              <w:bottom w:val="nil"/>
              <w:right w:val="nil"/>
            </w:tcBorders>
          </w:tcPr>
          <w:p w14:paraId="47F36BAB" w14:textId="77777777" w:rsidR="00D4780D" w:rsidRDefault="00D4780D">
            <w:pPr>
              <w:autoSpaceDE w:val="0"/>
              <w:autoSpaceDN w:val="0"/>
              <w:adjustRightInd w:val="0"/>
              <w:ind w:right="144"/>
              <w:rPr>
                <w:ins w:id="613" w:author="ERCOT" w:date="2024-03-07T12:24:00Z"/>
              </w:rPr>
            </w:pPr>
          </w:p>
        </w:tc>
        <w:tc>
          <w:tcPr>
            <w:tcW w:w="4823" w:type="dxa"/>
            <w:gridSpan w:val="5"/>
            <w:tcBorders>
              <w:top w:val="nil"/>
              <w:left w:val="nil"/>
              <w:bottom w:val="nil"/>
              <w:right w:val="nil"/>
            </w:tcBorders>
          </w:tcPr>
          <w:p w14:paraId="60765763" w14:textId="77777777" w:rsidR="00D4780D" w:rsidRDefault="00D4780D">
            <w:pPr>
              <w:autoSpaceDE w:val="0"/>
              <w:autoSpaceDN w:val="0"/>
              <w:adjustRightInd w:val="0"/>
              <w:ind w:right="144"/>
              <w:rPr>
                <w:ins w:id="614" w:author="ERCOT" w:date="2024-03-07T12:24:00Z"/>
              </w:rPr>
            </w:pPr>
            <w:ins w:id="615" w:author="ERCOT" w:date="2024-03-07T12:24:00Z">
              <w:r>
                <w:rPr>
                  <w:sz w:val="20"/>
                </w:rPr>
                <w:t>Cable TV Service (CATV)</w:t>
              </w:r>
            </w:ins>
          </w:p>
        </w:tc>
      </w:tr>
      <w:tr w:rsidR="00000000" w14:paraId="3966284E" w14:textId="77777777">
        <w:tblPrEx>
          <w:tblCellMar>
            <w:top w:w="0" w:type="dxa"/>
            <w:left w:w="0" w:type="dxa"/>
            <w:bottom w:w="0" w:type="dxa"/>
            <w:right w:w="0" w:type="dxa"/>
          </w:tblCellMar>
        </w:tblPrEx>
        <w:trPr>
          <w:gridAfter w:val="1"/>
          <w:wAfter w:w="331" w:type="dxa"/>
          <w:ins w:id="616" w:author="ERCOT" w:date="2024-03-07T12:24:00Z"/>
        </w:trPr>
        <w:tc>
          <w:tcPr>
            <w:tcW w:w="3168" w:type="dxa"/>
            <w:gridSpan w:val="4"/>
            <w:tcBorders>
              <w:top w:val="nil"/>
              <w:left w:val="nil"/>
              <w:bottom w:val="nil"/>
              <w:right w:val="nil"/>
            </w:tcBorders>
          </w:tcPr>
          <w:p w14:paraId="17A3CC9E" w14:textId="77777777" w:rsidR="00D4780D" w:rsidRDefault="00D4780D">
            <w:pPr>
              <w:autoSpaceDE w:val="0"/>
              <w:autoSpaceDN w:val="0"/>
              <w:adjustRightInd w:val="0"/>
              <w:ind w:right="144"/>
              <w:rPr>
                <w:ins w:id="617" w:author="ERCOT" w:date="2024-03-07T12:24:00Z"/>
              </w:rPr>
            </w:pPr>
            <w:ins w:id="618" w:author="ERCOT" w:date="2024-03-07T12:24:00Z">
              <w:r>
                <w:rPr>
                  <w:sz w:val="20"/>
                </w:rPr>
                <w:t xml:space="preserve"> </w:t>
              </w:r>
            </w:ins>
          </w:p>
        </w:tc>
        <w:tc>
          <w:tcPr>
            <w:tcW w:w="1367" w:type="dxa"/>
            <w:tcBorders>
              <w:top w:val="nil"/>
              <w:left w:val="nil"/>
              <w:bottom w:val="nil"/>
              <w:right w:val="nil"/>
            </w:tcBorders>
          </w:tcPr>
          <w:p w14:paraId="01ED9096" w14:textId="77777777" w:rsidR="00D4780D" w:rsidRDefault="00D4780D">
            <w:pPr>
              <w:autoSpaceDE w:val="0"/>
              <w:autoSpaceDN w:val="0"/>
              <w:adjustRightInd w:val="0"/>
              <w:ind w:right="144"/>
              <w:rPr>
                <w:ins w:id="619" w:author="ERCOT" w:date="2024-03-07T12:24:00Z"/>
              </w:rPr>
            </w:pPr>
            <w:ins w:id="620" w:author="ERCOT" w:date="2024-03-07T12:24:00Z">
              <w:r>
                <w:rPr>
                  <w:sz w:val="20"/>
                </w:rPr>
                <w:t>M18</w:t>
              </w:r>
            </w:ins>
          </w:p>
        </w:tc>
        <w:tc>
          <w:tcPr>
            <w:tcW w:w="144" w:type="dxa"/>
            <w:tcBorders>
              <w:top w:val="nil"/>
              <w:left w:val="nil"/>
              <w:bottom w:val="nil"/>
              <w:right w:val="nil"/>
            </w:tcBorders>
          </w:tcPr>
          <w:p w14:paraId="11D06D0A" w14:textId="77777777" w:rsidR="00D4780D" w:rsidRDefault="00D4780D">
            <w:pPr>
              <w:autoSpaceDE w:val="0"/>
              <w:autoSpaceDN w:val="0"/>
              <w:adjustRightInd w:val="0"/>
              <w:ind w:right="144"/>
              <w:rPr>
                <w:ins w:id="621" w:author="ERCOT" w:date="2024-03-07T12:24:00Z"/>
              </w:rPr>
            </w:pPr>
          </w:p>
        </w:tc>
        <w:tc>
          <w:tcPr>
            <w:tcW w:w="4823" w:type="dxa"/>
            <w:gridSpan w:val="5"/>
            <w:tcBorders>
              <w:top w:val="nil"/>
              <w:left w:val="nil"/>
              <w:bottom w:val="nil"/>
              <w:right w:val="nil"/>
            </w:tcBorders>
          </w:tcPr>
          <w:p w14:paraId="03F3C200" w14:textId="77777777" w:rsidR="00D4780D" w:rsidRDefault="00D4780D">
            <w:pPr>
              <w:autoSpaceDE w:val="0"/>
              <w:autoSpaceDN w:val="0"/>
              <w:adjustRightInd w:val="0"/>
              <w:ind w:right="144"/>
              <w:rPr>
                <w:ins w:id="622" w:author="ERCOT" w:date="2024-03-07T12:24:00Z"/>
              </w:rPr>
            </w:pPr>
            <w:ins w:id="623" w:author="ERCOT" w:date="2024-03-07T12:24:00Z">
              <w:r>
                <w:rPr>
                  <w:sz w:val="20"/>
                </w:rPr>
                <w:t>Cellular Sites on TDSP Property</w:t>
              </w:r>
            </w:ins>
          </w:p>
        </w:tc>
      </w:tr>
      <w:tr w:rsidR="00000000" w14:paraId="69B87E46" w14:textId="77777777">
        <w:tblPrEx>
          <w:tblCellMar>
            <w:top w:w="0" w:type="dxa"/>
            <w:left w:w="0" w:type="dxa"/>
            <w:bottom w:w="0" w:type="dxa"/>
            <w:right w:w="0" w:type="dxa"/>
          </w:tblCellMar>
        </w:tblPrEx>
        <w:trPr>
          <w:gridAfter w:val="1"/>
          <w:wAfter w:w="331" w:type="dxa"/>
          <w:ins w:id="624" w:author="ERCOT" w:date="2024-03-07T12:24:00Z"/>
        </w:trPr>
        <w:tc>
          <w:tcPr>
            <w:tcW w:w="3168" w:type="dxa"/>
            <w:gridSpan w:val="4"/>
            <w:tcBorders>
              <w:top w:val="nil"/>
              <w:left w:val="nil"/>
              <w:bottom w:val="nil"/>
              <w:right w:val="nil"/>
            </w:tcBorders>
          </w:tcPr>
          <w:p w14:paraId="1F251BEB" w14:textId="77777777" w:rsidR="00D4780D" w:rsidRDefault="00D4780D">
            <w:pPr>
              <w:autoSpaceDE w:val="0"/>
              <w:autoSpaceDN w:val="0"/>
              <w:adjustRightInd w:val="0"/>
              <w:ind w:right="144"/>
              <w:rPr>
                <w:ins w:id="625" w:author="ERCOT" w:date="2024-03-07T12:24:00Z"/>
              </w:rPr>
            </w:pPr>
            <w:ins w:id="626" w:author="ERCOT" w:date="2024-03-07T12:24:00Z">
              <w:r>
                <w:rPr>
                  <w:sz w:val="20"/>
                </w:rPr>
                <w:t xml:space="preserve"> </w:t>
              </w:r>
            </w:ins>
          </w:p>
        </w:tc>
        <w:tc>
          <w:tcPr>
            <w:tcW w:w="1367" w:type="dxa"/>
            <w:tcBorders>
              <w:top w:val="nil"/>
              <w:left w:val="nil"/>
              <w:bottom w:val="nil"/>
              <w:right w:val="nil"/>
            </w:tcBorders>
          </w:tcPr>
          <w:p w14:paraId="6DACC934" w14:textId="77777777" w:rsidR="00D4780D" w:rsidRDefault="00D4780D">
            <w:pPr>
              <w:autoSpaceDE w:val="0"/>
              <w:autoSpaceDN w:val="0"/>
              <w:adjustRightInd w:val="0"/>
              <w:ind w:right="144"/>
              <w:rPr>
                <w:ins w:id="627" w:author="ERCOT" w:date="2024-03-07T12:24:00Z"/>
              </w:rPr>
            </w:pPr>
            <w:ins w:id="628" w:author="ERCOT" w:date="2024-03-07T12:24:00Z">
              <w:r>
                <w:rPr>
                  <w:sz w:val="20"/>
                </w:rPr>
                <w:t>M19</w:t>
              </w:r>
            </w:ins>
          </w:p>
        </w:tc>
        <w:tc>
          <w:tcPr>
            <w:tcW w:w="144" w:type="dxa"/>
            <w:tcBorders>
              <w:top w:val="nil"/>
              <w:left w:val="nil"/>
              <w:bottom w:val="nil"/>
              <w:right w:val="nil"/>
            </w:tcBorders>
          </w:tcPr>
          <w:p w14:paraId="18AFD0FF" w14:textId="77777777" w:rsidR="00D4780D" w:rsidRDefault="00D4780D">
            <w:pPr>
              <w:autoSpaceDE w:val="0"/>
              <w:autoSpaceDN w:val="0"/>
              <w:adjustRightInd w:val="0"/>
              <w:ind w:right="144"/>
              <w:rPr>
                <w:ins w:id="629" w:author="ERCOT" w:date="2024-03-07T12:24:00Z"/>
              </w:rPr>
            </w:pPr>
          </w:p>
        </w:tc>
        <w:tc>
          <w:tcPr>
            <w:tcW w:w="4823" w:type="dxa"/>
            <w:gridSpan w:val="5"/>
            <w:tcBorders>
              <w:top w:val="nil"/>
              <w:left w:val="nil"/>
              <w:bottom w:val="nil"/>
              <w:right w:val="nil"/>
            </w:tcBorders>
          </w:tcPr>
          <w:p w14:paraId="2BF178EA" w14:textId="77777777" w:rsidR="00D4780D" w:rsidRDefault="00D4780D">
            <w:pPr>
              <w:autoSpaceDE w:val="0"/>
              <w:autoSpaceDN w:val="0"/>
              <w:adjustRightInd w:val="0"/>
              <w:ind w:right="144"/>
              <w:rPr>
                <w:ins w:id="630" w:author="ERCOT" w:date="2024-03-07T12:24:00Z"/>
              </w:rPr>
            </w:pPr>
            <w:ins w:id="631" w:author="ERCOT" w:date="2024-03-07T12:24:00Z">
              <w:r>
                <w:rPr>
                  <w:sz w:val="20"/>
                </w:rPr>
                <w:t>Cellular Sites on City or Municipal Property</w:t>
              </w:r>
            </w:ins>
          </w:p>
        </w:tc>
      </w:tr>
      <w:tr w:rsidR="00000000" w14:paraId="0564829C" w14:textId="77777777">
        <w:tblPrEx>
          <w:tblCellMar>
            <w:top w:w="0" w:type="dxa"/>
            <w:left w:w="0" w:type="dxa"/>
            <w:bottom w:w="0" w:type="dxa"/>
            <w:right w:w="0" w:type="dxa"/>
          </w:tblCellMar>
        </w:tblPrEx>
        <w:trPr>
          <w:gridAfter w:val="1"/>
          <w:wAfter w:w="331" w:type="dxa"/>
          <w:ins w:id="632" w:author="ERCOT" w:date="2024-03-07T12:24:00Z"/>
        </w:trPr>
        <w:tc>
          <w:tcPr>
            <w:tcW w:w="3168" w:type="dxa"/>
            <w:gridSpan w:val="4"/>
            <w:tcBorders>
              <w:top w:val="nil"/>
              <w:left w:val="nil"/>
              <w:bottom w:val="nil"/>
              <w:right w:val="nil"/>
            </w:tcBorders>
          </w:tcPr>
          <w:p w14:paraId="65D13864" w14:textId="77777777" w:rsidR="00D4780D" w:rsidRDefault="00D4780D">
            <w:pPr>
              <w:autoSpaceDE w:val="0"/>
              <w:autoSpaceDN w:val="0"/>
              <w:adjustRightInd w:val="0"/>
              <w:ind w:right="144"/>
              <w:rPr>
                <w:ins w:id="633" w:author="ERCOT" w:date="2024-03-07T12:24:00Z"/>
              </w:rPr>
            </w:pPr>
            <w:ins w:id="634" w:author="ERCOT" w:date="2024-03-07T12:24:00Z">
              <w:r>
                <w:rPr>
                  <w:sz w:val="20"/>
                </w:rPr>
                <w:t xml:space="preserve"> </w:t>
              </w:r>
            </w:ins>
          </w:p>
        </w:tc>
        <w:tc>
          <w:tcPr>
            <w:tcW w:w="1367" w:type="dxa"/>
            <w:tcBorders>
              <w:top w:val="nil"/>
              <w:left w:val="nil"/>
              <w:bottom w:val="nil"/>
              <w:right w:val="nil"/>
            </w:tcBorders>
          </w:tcPr>
          <w:p w14:paraId="266D42ED" w14:textId="77777777" w:rsidR="00D4780D" w:rsidRDefault="00D4780D">
            <w:pPr>
              <w:autoSpaceDE w:val="0"/>
              <w:autoSpaceDN w:val="0"/>
              <w:adjustRightInd w:val="0"/>
              <w:ind w:right="144"/>
              <w:rPr>
                <w:ins w:id="635" w:author="ERCOT" w:date="2024-03-07T12:24:00Z"/>
              </w:rPr>
            </w:pPr>
            <w:ins w:id="636" w:author="ERCOT" w:date="2024-03-07T12:24:00Z">
              <w:r>
                <w:rPr>
                  <w:sz w:val="20"/>
                </w:rPr>
                <w:t>M20</w:t>
              </w:r>
            </w:ins>
          </w:p>
        </w:tc>
        <w:tc>
          <w:tcPr>
            <w:tcW w:w="144" w:type="dxa"/>
            <w:tcBorders>
              <w:top w:val="nil"/>
              <w:left w:val="nil"/>
              <w:bottom w:val="nil"/>
              <w:right w:val="nil"/>
            </w:tcBorders>
          </w:tcPr>
          <w:p w14:paraId="48AD3578" w14:textId="77777777" w:rsidR="00D4780D" w:rsidRDefault="00D4780D">
            <w:pPr>
              <w:autoSpaceDE w:val="0"/>
              <w:autoSpaceDN w:val="0"/>
              <w:adjustRightInd w:val="0"/>
              <w:ind w:right="144"/>
              <w:rPr>
                <w:ins w:id="637" w:author="ERCOT" w:date="2024-03-07T12:24:00Z"/>
              </w:rPr>
            </w:pPr>
          </w:p>
        </w:tc>
        <w:tc>
          <w:tcPr>
            <w:tcW w:w="4823" w:type="dxa"/>
            <w:gridSpan w:val="5"/>
            <w:tcBorders>
              <w:top w:val="nil"/>
              <w:left w:val="nil"/>
              <w:bottom w:val="nil"/>
              <w:right w:val="nil"/>
            </w:tcBorders>
          </w:tcPr>
          <w:p w14:paraId="37E91F5A" w14:textId="77777777" w:rsidR="00D4780D" w:rsidRDefault="00D4780D">
            <w:pPr>
              <w:autoSpaceDE w:val="0"/>
              <w:autoSpaceDN w:val="0"/>
              <w:adjustRightInd w:val="0"/>
              <w:ind w:right="144"/>
              <w:rPr>
                <w:ins w:id="638" w:author="ERCOT" w:date="2024-03-07T12:24:00Z"/>
              </w:rPr>
            </w:pPr>
            <w:ins w:id="639" w:author="ERCOT" w:date="2024-03-07T12:24:00Z">
              <w:r>
                <w:rPr>
                  <w:sz w:val="20"/>
                </w:rPr>
                <w:t>Traffic Signal</w:t>
              </w:r>
            </w:ins>
          </w:p>
        </w:tc>
      </w:tr>
      <w:tr w:rsidR="00000000" w14:paraId="4467255B" w14:textId="77777777">
        <w:tblPrEx>
          <w:tblCellMar>
            <w:top w:w="0" w:type="dxa"/>
            <w:left w:w="0" w:type="dxa"/>
            <w:bottom w:w="0" w:type="dxa"/>
            <w:right w:w="0" w:type="dxa"/>
          </w:tblCellMar>
        </w:tblPrEx>
        <w:trPr>
          <w:gridAfter w:val="1"/>
          <w:wAfter w:w="331" w:type="dxa"/>
          <w:ins w:id="640" w:author="ERCOT" w:date="2024-03-07T12:24:00Z"/>
        </w:trPr>
        <w:tc>
          <w:tcPr>
            <w:tcW w:w="3168" w:type="dxa"/>
            <w:gridSpan w:val="4"/>
            <w:tcBorders>
              <w:top w:val="nil"/>
              <w:left w:val="nil"/>
              <w:bottom w:val="nil"/>
              <w:right w:val="nil"/>
            </w:tcBorders>
          </w:tcPr>
          <w:p w14:paraId="7BF35603" w14:textId="77777777" w:rsidR="00D4780D" w:rsidRDefault="00D4780D">
            <w:pPr>
              <w:autoSpaceDE w:val="0"/>
              <w:autoSpaceDN w:val="0"/>
              <w:adjustRightInd w:val="0"/>
              <w:ind w:right="144"/>
              <w:rPr>
                <w:ins w:id="641" w:author="ERCOT" w:date="2024-03-07T12:24:00Z"/>
              </w:rPr>
            </w:pPr>
            <w:ins w:id="642" w:author="ERCOT" w:date="2024-03-07T12:24:00Z">
              <w:r>
                <w:rPr>
                  <w:sz w:val="20"/>
                </w:rPr>
                <w:t xml:space="preserve"> </w:t>
              </w:r>
            </w:ins>
          </w:p>
        </w:tc>
        <w:tc>
          <w:tcPr>
            <w:tcW w:w="1367" w:type="dxa"/>
            <w:tcBorders>
              <w:top w:val="nil"/>
              <w:left w:val="nil"/>
              <w:bottom w:val="nil"/>
              <w:right w:val="nil"/>
            </w:tcBorders>
          </w:tcPr>
          <w:p w14:paraId="4137ABE6" w14:textId="77777777" w:rsidR="00D4780D" w:rsidRDefault="00D4780D">
            <w:pPr>
              <w:autoSpaceDE w:val="0"/>
              <w:autoSpaceDN w:val="0"/>
              <w:adjustRightInd w:val="0"/>
              <w:ind w:right="144"/>
              <w:rPr>
                <w:ins w:id="643" w:author="ERCOT" w:date="2024-03-07T12:24:00Z"/>
              </w:rPr>
            </w:pPr>
            <w:ins w:id="644" w:author="ERCOT" w:date="2024-03-07T12:24:00Z">
              <w:r>
                <w:rPr>
                  <w:sz w:val="20"/>
                </w:rPr>
                <w:t>M21</w:t>
              </w:r>
            </w:ins>
          </w:p>
        </w:tc>
        <w:tc>
          <w:tcPr>
            <w:tcW w:w="144" w:type="dxa"/>
            <w:tcBorders>
              <w:top w:val="nil"/>
              <w:left w:val="nil"/>
              <w:bottom w:val="nil"/>
              <w:right w:val="nil"/>
            </w:tcBorders>
          </w:tcPr>
          <w:p w14:paraId="0FCA654F" w14:textId="77777777" w:rsidR="00D4780D" w:rsidRDefault="00D4780D">
            <w:pPr>
              <w:autoSpaceDE w:val="0"/>
              <w:autoSpaceDN w:val="0"/>
              <w:adjustRightInd w:val="0"/>
              <w:ind w:right="144"/>
              <w:rPr>
                <w:ins w:id="645" w:author="ERCOT" w:date="2024-03-07T12:24:00Z"/>
              </w:rPr>
            </w:pPr>
          </w:p>
        </w:tc>
        <w:tc>
          <w:tcPr>
            <w:tcW w:w="4823" w:type="dxa"/>
            <w:gridSpan w:val="5"/>
            <w:tcBorders>
              <w:top w:val="nil"/>
              <w:left w:val="nil"/>
              <w:bottom w:val="nil"/>
              <w:right w:val="nil"/>
            </w:tcBorders>
          </w:tcPr>
          <w:p w14:paraId="629D3780" w14:textId="77777777" w:rsidR="00D4780D" w:rsidRDefault="00D4780D">
            <w:pPr>
              <w:autoSpaceDE w:val="0"/>
              <w:autoSpaceDN w:val="0"/>
              <w:adjustRightInd w:val="0"/>
              <w:ind w:right="144"/>
              <w:rPr>
                <w:ins w:id="646" w:author="ERCOT" w:date="2024-03-07T12:24:00Z"/>
              </w:rPr>
            </w:pPr>
            <w:ins w:id="647" w:author="ERCOT" w:date="2024-03-07T12:24:00Z">
              <w:r>
                <w:rPr>
                  <w:sz w:val="20"/>
                </w:rPr>
                <w:t>Sign Board or Billboard</w:t>
              </w:r>
            </w:ins>
          </w:p>
        </w:tc>
      </w:tr>
      <w:tr w:rsidR="00000000" w14:paraId="18AA9813" w14:textId="77777777">
        <w:tblPrEx>
          <w:tblCellMar>
            <w:top w:w="0" w:type="dxa"/>
            <w:left w:w="0" w:type="dxa"/>
            <w:bottom w:w="0" w:type="dxa"/>
            <w:right w:w="0" w:type="dxa"/>
          </w:tblCellMar>
        </w:tblPrEx>
        <w:trPr>
          <w:gridAfter w:val="1"/>
          <w:wAfter w:w="331" w:type="dxa"/>
          <w:ins w:id="648" w:author="ERCOT" w:date="2024-03-07T12:24:00Z"/>
        </w:trPr>
        <w:tc>
          <w:tcPr>
            <w:tcW w:w="3168" w:type="dxa"/>
            <w:gridSpan w:val="4"/>
            <w:tcBorders>
              <w:top w:val="nil"/>
              <w:left w:val="nil"/>
              <w:bottom w:val="nil"/>
              <w:right w:val="nil"/>
            </w:tcBorders>
          </w:tcPr>
          <w:p w14:paraId="4410F790" w14:textId="77777777" w:rsidR="00D4780D" w:rsidRDefault="00D4780D">
            <w:pPr>
              <w:autoSpaceDE w:val="0"/>
              <w:autoSpaceDN w:val="0"/>
              <w:adjustRightInd w:val="0"/>
              <w:ind w:right="144"/>
              <w:rPr>
                <w:ins w:id="649" w:author="ERCOT" w:date="2024-03-07T12:24:00Z"/>
              </w:rPr>
            </w:pPr>
            <w:ins w:id="650" w:author="ERCOT" w:date="2024-03-07T12:24:00Z">
              <w:r>
                <w:rPr>
                  <w:sz w:val="20"/>
                </w:rPr>
                <w:t xml:space="preserve"> </w:t>
              </w:r>
            </w:ins>
          </w:p>
        </w:tc>
        <w:tc>
          <w:tcPr>
            <w:tcW w:w="1367" w:type="dxa"/>
            <w:tcBorders>
              <w:top w:val="nil"/>
              <w:left w:val="nil"/>
              <w:bottom w:val="nil"/>
              <w:right w:val="nil"/>
            </w:tcBorders>
          </w:tcPr>
          <w:p w14:paraId="59F6318B" w14:textId="77777777" w:rsidR="00D4780D" w:rsidRDefault="00D4780D">
            <w:pPr>
              <w:autoSpaceDE w:val="0"/>
              <w:autoSpaceDN w:val="0"/>
              <w:adjustRightInd w:val="0"/>
              <w:ind w:right="144"/>
              <w:rPr>
                <w:ins w:id="651" w:author="ERCOT" w:date="2024-03-07T12:24:00Z"/>
              </w:rPr>
            </w:pPr>
            <w:ins w:id="652" w:author="ERCOT" w:date="2024-03-07T12:24:00Z">
              <w:r>
                <w:rPr>
                  <w:sz w:val="20"/>
                </w:rPr>
                <w:t>M22</w:t>
              </w:r>
            </w:ins>
          </w:p>
        </w:tc>
        <w:tc>
          <w:tcPr>
            <w:tcW w:w="144" w:type="dxa"/>
            <w:tcBorders>
              <w:top w:val="nil"/>
              <w:left w:val="nil"/>
              <w:bottom w:val="nil"/>
              <w:right w:val="nil"/>
            </w:tcBorders>
          </w:tcPr>
          <w:p w14:paraId="54D7805B" w14:textId="77777777" w:rsidR="00D4780D" w:rsidRDefault="00D4780D">
            <w:pPr>
              <w:autoSpaceDE w:val="0"/>
              <w:autoSpaceDN w:val="0"/>
              <w:adjustRightInd w:val="0"/>
              <w:ind w:right="144"/>
              <w:rPr>
                <w:ins w:id="653" w:author="ERCOT" w:date="2024-03-07T12:24:00Z"/>
              </w:rPr>
            </w:pPr>
          </w:p>
        </w:tc>
        <w:tc>
          <w:tcPr>
            <w:tcW w:w="4823" w:type="dxa"/>
            <w:gridSpan w:val="5"/>
            <w:tcBorders>
              <w:top w:val="nil"/>
              <w:left w:val="nil"/>
              <w:bottom w:val="nil"/>
              <w:right w:val="nil"/>
            </w:tcBorders>
          </w:tcPr>
          <w:p w14:paraId="6A63FB3F" w14:textId="77777777" w:rsidR="00D4780D" w:rsidRDefault="00D4780D">
            <w:pPr>
              <w:autoSpaceDE w:val="0"/>
              <w:autoSpaceDN w:val="0"/>
              <w:adjustRightInd w:val="0"/>
              <w:ind w:right="144"/>
              <w:rPr>
                <w:ins w:id="654" w:author="ERCOT" w:date="2024-03-07T12:24:00Z"/>
              </w:rPr>
            </w:pPr>
            <w:ins w:id="655" w:author="ERCOT" w:date="2024-03-07T12:24:00Z">
              <w:r>
                <w:rPr>
                  <w:sz w:val="20"/>
                </w:rPr>
                <w:t>Park Facilities</w:t>
              </w:r>
            </w:ins>
          </w:p>
        </w:tc>
      </w:tr>
      <w:tr w:rsidR="00000000" w14:paraId="64C9F72D" w14:textId="77777777">
        <w:tblPrEx>
          <w:tblCellMar>
            <w:top w:w="0" w:type="dxa"/>
            <w:left w:w="0" w:type="dxa"/>
            <w:bottom w:w="0" w:type="dxa"/>
            <w:right w:w="0" w:type="dxa"/>
          </w:tblCellMar>
        </w:tblPrEx>
        <w:trPr>
          <w:gridAfter w:val="1"/>
          <w:wAfter w:w="331" w:type="dxa"/>
          <w:ins w:id="656" w:author="ERCOT" w:date="2024-03-07T12:24:00Z"/>
        </w:trPr>
        <w:tc>
          <w:tcPr>
            <w:tcW w:w="3168" w:type="dxa"/>
            <w:gridSpan w:val="4"/>
            <w:tcBorders>
              <w:top w:val="nil"/>
              <w:left w:val="nil"/>
              <w:bottom w:val="nil"/>
              <w:right w:val="nil"/>
            </w:tcBorders>
          </w:tcPr>
          <w:p w14:paraId="6398D1DD" w14:textId="77777777" w:rsidR="00D4780D" w:rsidRDefault="00D4780D">
            <w:pPr>
              <w:autoSpaceDE w:val="0"/>
              <w:autoSpaceDN w:val="0"/>
              <w:adjustRightInd w:val="0"/>
              <w:ind w:right="144"/>
              <w:rPr>
                <w:ins w:id="657" w:author="ERCOT" w:date="2024-03-07T12:24:00Z"/>
              </w:rPr>
            </w:pPr>
            <w:ins w:id="658" w:author="ERCOT" w:date="2024-03-07T12:24:00Z">
              <w:r>
                <w:rPr>
                  <w:sz w:val="20"/>
                </w:rPr>
                <w:t xml:space="preserve"> </w:t>
              </w:r>
            </w:ins>
          </w:p>
        </w:tc>
        <w:tc>
          <w:tcPr>
            <w:tcW w:w="1367" w:type="dxa"/>
            <w:tcBorders>
              <w:top w:val="nil"/>
              <w:left w:val="nil"/>
              <w:bottom w:val="nil"/>
              <w:right w:val="nil"/>
            </w:tcBorders>
          </w:tcPr>
          <w:p w14:paraId="78B7F7A1" w14:textId="77777777" w:rsidR="00D4780D" w:rsidRDefault="00D4780D">
            <w:pPr>
              <w:autoSpaceDE w:val="0"/>
              <w:autoSpaceDN w:val="0"/>
              <w:adjustRightInd w:val="0"/>
              <w:ind w:right="144"/>
              <w:rPr>
                <w:ins w:id="659" w:author="ERCOT" w:date="2024-03-07T12:24:00Z"/>
              </w:rPr>
            </w:pPr>
            <w:ins w:id="660" w:author="ERCOT" w:date="2024-03-07T12:24:00Z">
              <w:r>
                <w:rPr>
                  <w:sz w:val="20"/>
                </w:rPr>
                <w:t>M23</w:t>
              </w:r>
            </w:ins>
          </w:p>
        </w:tc>
        <w:tc>
          <w:tcPr>
            <w:tcW w:w="144" w:type="dxa"/>
            <w:tcBorders>
              <w:top w:val="nil"/>
              <w:left w:val="nil"/>
              <w:bottom w:val="nil"/>
              <w:right w:val="nil"/>
            </w:tcBorders>
          </w:tcPr>
          <w:p w14:paraId="44A3CE5A" w14:textId="77777777" w:rsidR="00D4780D" w:rsidRDefault="00D4780D">
            <w:pPr>
              <w:autoSpaceDE w:val="0"/>
              <w:autoSpaceDN w:val="0"/>
              <w:adjustRightInd w:val="0"/>
              <w:ind w:right="144"/>
              <w:rPr>
                <w:ins w:id="661" w:author="ERCOT" w:date="2024-03-07T12:24:00Z"/>
              </w:rPr>
            </w:pPr>
          </w:p>
        </w:tc>
        <w:tc>
          <w:tcPr>
            <w:tcW w:w="4823" w:type="dxa"/>
            <w:gridSpan w:val="5"/>
            <w:tcBorders>
              <w:top w:val="nil"/>
              <w:left w:val="nil"/>
              <w:bottom w:val="nil"/>
              <w:right w:val="nil"/>
            </w:tcBorders>
          </w:tcPr>
          <w:p w14:paraId="5B303E11" w14:textId="77777777" w:rsidR="00D4780D" w:rsidRDefault="00D4780D">
            <w:pPr>
              <w:autoSpaceDE w:val="0"/>
              <w:autoSpaceDN w:val="0"/>
              <w:adjustRightInd w:val="0"/>
              <w:ind w:right="144"/>
              <w:rPr>
                <w:ins w:id="662" w:author="ERCOT" w:date="2024-03-07T12:24:00Z"/>
              </w:rPr>
            </w:pPr>
            <w:ins w:id="663" w:author="ERCOT" w:date="2024-03-07T12:24:00Z">
              <w:r>
                <w:rPr>
                  <w:sz w:val="20"/>
                </w:rPr>
                <w:t>Electric Gate</w:t>
              </w:r>
            </w:ins>
          </w:p>
        </w:tc>
      </w:tr>
      <w:tr w:rsidR="00000000" w14:paraId="07DB55C5" w14:textId="77777777">
        <w:tblPrEx>
          <w:tblCellMar>
            <w:top w:w="0" w:type="dxa"/>
            <w:left w:w="0" w:type="dxa"/>
            <w:bottom w:w="0" w:type="dxa"/>
            <w:right w:w="0" w:type="dxa"/>
          </w:tblCellMar>
        </w:tblPrEx>
        <w:trPr>
          <w:gridAfter w:val="1"/>
          <w:wAfter w:w="331" w:type="dxa"/>
          <w:ins w:id="664" w:author="ERCOT" w:date="2024-03-07T12:24:00Z"/>
        </w:trPr>
        <w:tc>
          <w:tcPr>
            <w:tcW w:w="3168" w:type="dxa"/>
            <w:gridSpan w:val="4"/>
            <w:tcBorders>
              <w:top w:val="nil"/>
              <w:left w:val="nil"/>
              <w:bottom w:val="nil"/>
              <w:right w:val="nil"/>
            </w:tcBorders>
          </w:tcPr>
          <w:p w14:paraId="331C73DB" w14:textId="77777777" w:rsidR="00D4780D" w:rsidRDefault="00D4780D">
            <w:pPr>
              <w:autoSpaceDE w:val="0"/>
              <w:autoSpaceDN w:val="0"/>
              <w:adjustRightInd w:val="0"/>
              <w:ind w:right="144"/>
              <w:rPr>
                <w:ins w:id="665" w:author="ERCOT" w:date="2024-03-07T12:24:00Z"/>
              </w:rPr>
            </w:pPr>
            <w:ins w:id="666" w:author="ERCOT" w:date="2024-03-07T12:24:00Z">
              <w:r>
                <w:rPr>
                  <w:sz w:val="20"/>
                </w:rPr>
                <w:t xml:space="preserve"> </w:t>
              </w:r>
            </w:ins>
          </w:p>
        </w:tc>
        <w:tc>
          <w:tcPr>
            <w:tcW w:w="1367" w:type="dxa"/>
            <w:tcBorders>
              <w:top w:val="nil"/>
              <w:left w:val="nil"/>
              <w:bottom w:val="nil"/>
              <w:right w:val="nil"/>
            </w:tcBorders>
          </w:tcPr>
          <w:p w14:paraId="659571B9" w14:textId="77777777" w:rsidR="00D4780D" w:rsidRDefault="00D4780D">
            <w:pPr>
              <w:autoSpaceDE w:val="0"/>
              <w:autoSpaceDN w:val="0"/>
              <w:adjustRightInd w:val="0"/>
              <w:ind w:right="144"/>
              <w:rPr>
                <w:ins w:id="667" w:author="ERCOT" w:date="2024-03-07T12:24:00Z"/>
              </w:rPr>
            </w:pPr>
            <w:ins w:id="668" w:author="ERCOT" w:date="2024-03-07T12:24:00Z">
              <w:r>
                <w:rPr>
                  <w:sz w:val="20"/>
                </w:rPr>
                <w:t>M24</w:t>
              </w:r>
            </w:ins>
          </w:p>
        </w:tc>
        <w:tc>
          <w:tcPr>
            <w:tcW w:w="144" w:type="dxa"/>
            <w:tcBorders>
              <w:top w:val="nil"/>
              <w:left w:val="nil"/>
              <w:bottom w:val="nil"/>
              <w:right w:val="nil"/>
            </w:tcBorders>
          </w:tcPr>
          <w:p w14:paraId="3138A5E4" w14:textId="77777777" w:rsidR="00D4780D" w:rsidRDefault="00D4780D">
            <w:pPr>
              <w:autoSpaceDE w:val="0"/>
              <w:autoSpaceDN w:val="0"/>
              <w:adjustRightInd w:val="0"/>
              <w:ind w:right="144"/>
              <w:rPr>
                <w:ins w:id="669" w:author="ERCOT" w:date="2024-03-07T12:24:00Z"/>
              </w:rPr>
            </w:pPr>
          </w:p>
        </w:tc>
        <w:tc>
          <w:tcPr>
            <w:tcW w:w="4823" w:type="dxa"/>
            <w:gridSpan w:val="5"/>
            <w:tcBorders>
              <w:top w:val="nil"/>
              <w:left w:val="nil"/>
              <w:bottom w:val="nil"/>
              <w:right w:val="nil"/>
            </w:tcBorders>
          </w:tcPr>
          <w:p w14:paraId="6540F3F1" w14:textId="77777777" w:rsidR="00D4780D" w:rsidRDefault="00D4780D">
            <w:pPr>
              <w:autoSpaceDE w:val="0"/>
              <w:autoSpaceDN w:val="0"/>
              <w:adjustRightInd w:val="0"/>
              <w:ind w:right="144"/>
              <w:rPr>
                <w:ins w:id="670" w:author="ERCOT" w:date="2024-03-07T12:24:00Z"/>
              </w:rPr>
            </w:pPr>
            <w:ins w:id="671" w:author="ERCOT" w:date="2024-03-07T12:24:00Z">
              <w:r>
                <w:rPr>
                  <w:sz w:val="20"/>
                </w:rPr>
                <w:t>Lift Station, Septic Tank or Septic System</w:t>
              </w:r>
            </w:ins>
          </w:p>
        </w:tc>
      </w:tr>
      <w:tr w:rsidR="00000000" w14:paraId="2DBFB265" w14:textId="77777777">
        <w:tblPrEx>
          <w:tblCellMar>
            <w:top w:w="0" w:type="dxa"/>
            <w:left w:w="0" w:type="dxa"/>
            <w:bottom w:w="0" w:type="dxa"/>
            <w:right w:w="0" w:type="dxa"/>
          </w:tblCellMar>
        </w:tblPrEx>
        <w:trPr>
          <w:gridAfter w:val="1"/>
          <w:wAfter w:w="331" w:type="dxa"/>
          <w:ins w:id="672" w:author="ERCOT" w:date="2024-03-07T12:24:00Z"/>
        </w:trPr>
        <w:tc>
          <w:tcPr>
            <w:tcW w:w="3168" w:type="dxa"/>
            <w:gridSpan w:val="4"/>
            <w:tcBorders>
              <w:top w:val="nil"/>
              <w:left w:val="nil"/>
              <w:bottom w:val="nil"/>
              <w:right w:val="nil"/>
            </w:tcBorders>
          </w:tcPr>
          <w:p w14:paraId="04762BA7" w14:textId="77777777" w:rsidR="00D4780D" w:rsidRDefault="00D4780D">
            <w:pPr>
              <w:autoSpaceDE w:val="0"/>
              <w:autoSpaceDN w:val="0"/>
              <w:adjustRightInd w:val="0"/>
              <w:ind w:right="144"/>
              <w:rPr>
                <w:ins w:id="673" w:author="ERCOT" w:date="2024-03-07T12:24:00Z"/>
              </w:rPr>
            </w:pPr>
            <w:ins w:id="674" w:author="ERCOT" w:date="2024-03-07T12:24:00Z">
              <w:r>
                <w:rPr>
                  <w:sz w:val="20"/>
                </w:rPr>
                <w:t xml:space="preserve"> </w:t>
              </w:r>
            </w:ins>
          </w:p>
        </w:tc>
        <w:tc>
          <w:tcPr>
            <w:tcW w:w="1367" w:type="dxa"/>
            <w:tcBorders>
              <w:top w:val="nil"/>
              <w:left w:val="nil"/>
              <w:bottom w:val="nil"/>
              <w:right w:val="nil"/>
            </w:tcBorders>
          </w:tcPr>
          <w:p w14:paraId="44756B47" w14:textId="77777777" w:rsidR="00D4780D" w:rsidRDefault="00D4780D">
            <w:pPr>
              <w:autoSpaceDE w:val="0"/>
              <w:autoSpaceDN w:val="0"/>
              <w:adjustRightInd w:val="0"/>
              <w:ind w:right="144"/>
              <w:rPr>
                <w:ins w:id="675" w:author="ERCOT" w:date="2024-03-07T12:24:00Z"/>
              </w:rPr>
            </w:pPr>
            <w:ins w:id="676" w:author="ERCOT" w:date="2024-03-07T12:24:00Z">
              <w:r>
                <w:rPr>
                  <w:sz w:val="20"/>
                </w:rPr>
                <w:t>M25</w:t>
              </w:r>
            </w:ins>
          </w:p>
        </w:tc>
        <w:tc>
          <w:tcPr>
            <w:tcW w:w="144" w:type="dxa"/>
            <w:tcBorders>
              <w:top w:val="nil"/>
              <w:left w:val="nil"/>
              <w:bottom w:val="nil"/>
              <w:right w:val="nil"/>
            </w:tcBorders>
          </w:tcPr>
          <w:p w14:paraId="67A152D0" w14:textId="77777777" w:rsidR="00D4780D" w:rsidRDefault="00D4780D">
            <w:pPr>
              <w:autoSpaceDE w:val="0"/>
              <w:autoSpaceDN w:val="0"/>
              <w:adjustRightInd w:val="0"/>
              <w:ind w:right="144"/>
              <w:rPr>
                <w:ins w:id="677" w:author="ERCOT" w:date="2024-03-07T12:24:00Z"/>
              </w:rPr>
            </w:pPr>
          </w:p>
        </w:tc>
        <w:tc>
          <w:tcPr>
            <w:tcW w:w="4823" w:type="dxa"/>
            <w:gridSpan w:val="5"/>
            <w:tcBorders>
              <w:top w:val="nil"/>
              <w:left w:val="nil"/>
              <w:bottom w:val="nil"/>
              <w:right w:val="nil"/>
            </w:tcBorders>
          </w:tcPr>
          <w:p w14:paraId="32F2F577" w14:textId="77777777" w:rsidR="00D4780D" w:rsidRDefault="00D4780D">
            <w:pPr>
              <w:autoSpaceDE w:val="0"/>
              <w:autoSpaceDN w:val="0"/>
              <w:adjustRightInd w:val="0"/>
              <w:ind w:right="144"/>
              <w:rPr>
                <w:ins w:id="678" w:author="ERCOT" w:date="2024-03-07T12:24:00Z"/>
              </w:rPr>
            </w:pPr>
            <w:ins w:id="679" w:author="ERCOT" w:date="2024-03-07T12:24:00Z">
              <w:r>
                <w:rPr>
                  <w:sz w:val="20"/>
                </w:rPr>
                <w:t>Water Well</w:t>
              </w:r>
            </w:ins>
          </w:p>
        </w:tc>
      </w:tr>
      <w:tr w:rsidR="00000000" w14:paraId="7FBD47C4" w14:textId="77777777">
        <w:tblPrEx>
          <w:tblCellMar>
            <w:top w:w="0" w:type="dxa"/>
            <w:left w:w="0" w:type="dxa"/>
            <w:bottom w:w="0" w:type="dxa"/>
            <w:right w:w="0" w:type="dxa"/>
          </w:tblCellMar>
        </w:tblPrEx>
        <w:trPr>
          <w:gridAfter w:val="1"/>
          <w:wAfter w:w="331" w:type="dxa"/>
          <w:ins w:id="680" w:author="ERCOT" w:date="2024-03-07T12:24:00Z"/>
        </w:trPr>
        <w:tc>
          <w:tcPr>
            <w:tcW w:w="3168" w:type="dxa"/>
            <w:gridSpan w:val="4"/>
            <w:tcBorders>
              <w:top w:val="nil"/>
              <w:left w:val="nil"/>
              <w:bottom w:val="nil"/>
              <w:right w:val="nil"/>
            </w:tcBorders>
          </w:tcPr>
          <w:p w14:paraId="2E2B9034" w14:textId="77777777" w:rsidR="00D4780D" w:rsidRDefault="00D4780D">
            <w:pPr>
              <w:autoSpaceDE w:val="0"/>
              <w:autoSpaceDN w:val="0"/>
              <w:adjustRightInd w:val="0"/>
              <w:ind w:right="144"/>
              <w:rPr>
                <w:ins w:id="681" w:author="ERCOT" w:date="2024-03-07T12:24:00Z"/>
              </w:rPr>
            </w:pPr>
            <w:ins w:id="682" w:author="ERCOT" w:date="2024-03-07T12:24:00Z">
              <w:r>
                <w:rPr>
                  <w:sz w:val="20"/>
                </w:rPr>
                <w:t xml:space="preserve"> </w:t>
              </w:r>
            </w:ins>
          </w:p>
        </w:tc>
        <w:tc>
          <w:tcPr>
            <w:tcW w:w="1367" w:type="dxa"/>
            <w:tcBorders>
              <w:top w:val="nil"/>
              <w:left w:val="nil"/>
              <w:bottom w:val="nil"/>
              <w:right w:val="nil"/>
            </w:tcBorders>
          </w:tcPr>
          <w:p w14:paraId="5847E79E" w14:textId="77777777" w:rsidR="00D4780D" w:rsidRDefault="00D4780D">
            <w:pPr>
              <w:autoSpaceDE w:val="0"/>
              <w:autoSpaceDN w:val="0"/>
              <w:adjustRightInd w:val="0"/>
              <w:ind w:right="144"/>
              <w:rPr>
                <w:ins w:id="683" w:author="ERCOT" w:date="2024-03-07T12:24:00Z"/>
              </w:rPr>
            </w:pPr>
            <w:ins w:id="684" w:author="ERCOT" w:date="2024-03-07T12:24:00Z">
              <w:r>
                <w:rPr>
                  <w:sz w:val="20"/>
                </w:rPr>
                <w:t>M26</w:t>
              </w:r>
            </w:ins>
          </w:p>
        </w:tc>
        <w:tc>
          <w:tcPr>
            <w:tcW w:w="144" w:type="dxa"/>
            <w:tcBorders>
              <w:top w:val="nil"/>
              <w:left w:val="nil"/>
              <w:bottom w:val="nil"/>
              <w:right w:val="nil"/>
            </w:tcBorders>
          </w:tcPr>
          <w:p w14:paraId="598D723C" w14:textId="77777777" w:rsidR="00D4780D" w:rsidRDefault="00D4780D">
            <w:pPr>
              <w:autoSpaceDE w:val="0"/>
              <w:autoSpaceDN w:val="0"/>
              <w:adjustRightInd w:val="0"/>
              <w:ind w:right="144"/>
              <w:rPr>
                <w:ins w:id="685" w:author="ERCOT" w:date="2024-03-07T12:24:00Z"/>
              </w:rPr>
            </w:pPr>
          </w:p>
        </w:tc>
        <w:tc>
          <w:tcPr>
            <w:tcW w:w="4823" w:type="dxa"/>
            <w:gridSpan w:val="5"/>
            <w:tcBorders>
              <w:top w:val="nil"/>
              <w:left w:val="nil"/>
              <w:bottom w:val="nil"/>
              <w:right w:val="nil"/>
            </w:tcBorders>
          </w:tcPr>
          <w:p w14:paraId="22645FD6" w14:textId="77777777" w:rsidR="00D4780D" w:rsidRDefault="00D4780D">
            <w:pPr>
              <w:autoSpaceDE w:val="0"/>
              <w:autoSpaceDN w:val="0"/>
              <w:adjustRightInd w:val="0"/>
              <w:ind w:right="144"/>
              <w:rPr>
                <w:ins w:id="686" w:author="ERCOT" w:date="2024-03-07T12:24:00Z"/>
              </w:rPr>
            </w:pPr>
            <w:ins w:id="687" w:author="ERCOT" w:date="2024-03-07T12:24:00Z">
              <w:r>
                <w:rPr>
                  <w:sz w:val="20"/>
                </w:rPr>
                <w:t>Irrigation System</w:t>
              </w:r>
            </w:ins>
          </w:p>
        </w:tc>
      </w:tr>
      <w:tr w:rsidR="00000000" w14:paraId="3C4B5F69" w14:textId="77777777">
        <w:tblPrEx>
          <w:tblCellMar>
            <w:top w:w="0" w:type="dxa"/>
            <w:left w:w="0" w:type="dxa"/>
            <w:bottom w:w="0" w:type="dxa"/>
            <w:right w:w="0" w:type="dxa"/>
          </w:tblCellMar>
        </w:tblPrEx>
        <w:trPr>
          <w:gridAfter w:val="1"/>
          <w:wAfter w:w="331" w:type="dxa"/>
          <w:ins w:id="688" w:author="ERCOT" w:date="2024-03-07T12:24:00Z"/>
        </w:trPr>
        <w:tc>
          <w:tcPr>
            <w:tcW w:w="3168" w:type="dxa"/>
            <w:gridSpan w:val="4"/>
            <w:tcBorders>
              <w:top w:val="nil"/>
              <w:left w:val="nil"/>
              <w:bottom w:val="nil"/>
              <w:right w:val="nil"/>
            </w:tcBorders>
          </w:tcPr>
          <w:p w14:paraId="1B771ECB" w14:textId="77777777" w:rsidR="00D4780D" w:rsidRDefault="00D4780D">
            <w:pPr>
              <w:autoSpaceDE w:val="0"/>
              <w:autoSpaceDN w:val="0"/>
              <w:adjustRightInd w:val="0"/>
              <w:ind w:right="144"/>
              <w:rPr>
                <w:ins w:id="689" w:author="ERCOT" w:date="2024-03-07T12:24:00Z"/>
              </w:rPr>
            </w:pPr>
            <w:ins w:id="690" w:author="ERCOT" w:date="2024-03-07T12:24:00Z">
              <w:r>
                <w:rPr>
                  <w:sz w:val="20"/>
                </w:rPr>
                <w:t xml:space="preserve"> </w:t>
              </w:r>
            </w:ins>
          </w:p>
        </w:tc>
        <w:tc>
          <w:tcPr>
            <w:tcW w:w="1367" w:type="dxa"/>
            <w:tcBorders>
              <w:top w:val="nil"/>
              <w:left w:val="nil"/>
              <w:bottom w:val="nil"/>
              <w:right w:val="nil"/>
            </w:tcBorders>
          </w:tcPr>
          <w:p w14:paraId="43E51D80" w14:textId="77777777" w:rsidR="00D4780D" w:rsidRDefault="00D4780D">
            <w:pPr>
              <w:autoSpaceDE w:val="0"/>
              <w:autoSpaceDN w:val="0"/>
              <w:adjustRightInd w:val="0"/>
              <w:ind w:right="144"/>
              <w:rPr>
                <w:ins w:id="691" w:author="ERCOT" w:date="2024-03-07T12:24:00Z"/>
              </w:rPr>
            </w:pPr>
            <w:ins w:id="692" w:author="ERCOT" w:date="2024-03-07T12:24:00Z">
              <w:r>
                <w:rPr>
                  <w:sz w:val="20"/>
                </w:rPr>
                <w:t>M27</w:t>
              </w:r>
            </w:ins>
          </w:p>
        </w:tc>
        <w:tc>
          <w:tcPr>
            <w:tcW w:w="144" w:type="dxa"/>
            <w:tcBorders>
              <w:top w:val="nil"/>
              <w:left w:val="nil"/>
              <w:bottom w:val="nil"/>
              <w:right w:val="nil"/>
            </w:tcBorders>
          </w:tcPr>
          <w:p w14:paraId="47A9837A" w14:textId="77777777" w:rsidR="00D4780D" w:rsidRDefault="00D4780D">
            <w:pPr>
              <w:autoSpaceDE w:val="0"/>
              <w:autoSpaceDN w:val="0"/>
              <w:adjustRightInd w:val="0"/>
              <w:ind w:right="144"/>
              <w:rPr>
                <w:ins w:id="693" w:author="ERCOT" w:date="2024-03-07T12:24:00Z"/>
              </w:rPr>
            </w:pPr>
          </w:p>
        </w:tc>
        <w:tc>
          <w:tcPr>
            <w:tcW w:w="4823" w:type="dxa"/>
            <w:gridSpan w:val="5"/>
            <w:tcBorders>
              <w:top w:val="nil"/>
              <w:left w:val="nil"/>
              <w:bottom w:val="nil"/>
              <w:right w:val="nil"/>
            </w:tcBorders>
          </w:tcPr>
          <w:p w14:paraId="4D25C034" w14:textId="77777777" w:rsidR="00D4780D" w:rsidRDefault="00D4780D">
            <w:pPr>
              <w:autoSpaceDE w:val="0"/>
              <w:autoSpaceDN w:val="0"/>
              <w:adjustRightInd w:val="0"/>
              <w:ind w:right="144"/>
              <w:rPr>
                <w:ins w:id="694" w:author="ERCOT" w:date="2024-03-07T12:24:00Z"/>
              </w:rPr>
            </w:pPr>
            <w:ins w:id="695" w:author="ERCOT" w:date="2024-03-07T12:24:00Z">
              <w:r>
                <w:rPr>
                  <w:sz w:val="20"/>
                </w:rPr>
                <w:t>Pump or Pumping Station</w:t>
              </w:r>
            </w:ins>
          </w:p>
        </w:tc>
      </w:tr>
      <w:tr w:rsidR="00000000" w14:paraId="6ADEFBC4" w14:textId="77777777">
        <w:tblPrEx>
          <w:tblCellMar>
            <w:top w:w="0" w:type="dxa"/>
            <w:left w:w="0" w:type="dxa"/>
            <w:bottom w:w="0" w:type="dxa"/>
            <w:right w:w="0" w:type="dxa"/>
          </w:tblCellMar>
        </w:tblPrEx>
        <w:trPr>
          <w:gridAfter w:val="1"/>
          <w:wAfter w:w="331" w:type="dxa"/>
          <w:ins w:id="696" w:author="ERCOT" w:date="2024-03-07T12:24:00Z"/>
        </w:trPr>
        <w:tc>
          <w:tcPr>
            <w:tcW w:w="3168" w:type="dxa"/>
            <w:gridSpan w:val="4"/>
            <w:tcBorders>
              <w:top w:val="nil"/>
              <w:left w:val="nil"/>
              <w:bottom w:val="nil"/>
              <w:right w:val="nil"/>
            </w:tcBorders>
          </w:tcPr>
          <w:p w14:paraId="329814CA" w14:textId="77777777" w:rsidR="00D4780D" w:rsidRDefault="00D4780D">
            <w:pPr>
              <w:autoSpaceDE w:val="0"/>
              <w:autoSpaceDN w:val="0"/>
              <w:adjustRightInd w:val="0"/>
              <w:ind w:right="144"/>
              <w:rPr>
                <w:ins w:id="697" w:author="ERCOT" w:date="2024-03-07T12:24:00Z"/>
              </w:rPr>
            </w:pPr>
            <w:ins w:id="698" w:author="ERCOT" w:date="2024-03-07T12:24:00Z">
              <w:r>
                <w:rPr>
                  <w:sz w:val="20"/>
                </w:rPr>
                <w:t xml:space="preserve"> </w:t>
              </w:r>
            </w:ins>
          </w:p>
        </w:tc>
        <w:tc>
          <w:tcPr>
            <w:tcW w:w="1367" w:type="dxa"/>
            <w:tcBorders>
              <w:top w:val="nil"/>
              <w:left w:val="nil"/>
              <w:bottom w:val="nil"/>
              <w:right w:val="nil"/>
            </w:tcBorders>
          </w:tcPr>
          <w:p w14:paraId="0F625477" w14:textId="77777777" w:rsidR="00D4780D" w:rsidRDefault="00D4780D">
            <w:pPr>
              <w:autoSpaceDE w:val="0"/>
              <w:autoSpaceDN w:val="0"/>
              <w:adjustRightInd w:val="0"/>
              <w:ind w:right="144"/>
              <w:rPr>
                <w:ins w:id="699" w:author="ERCOT" w:date="2024-03-07T12:24:00Z"/>
              </w:rPr>
            </w:pPr>
            <w:ins w:id="700" w:author="ERCOT" w:date="2024-03-07T12:24:00Z">
              <w:r>
                <w:rPr>
                  <w:sz w:val="20"/>
                </w:rPr>
                <w:t>M28</w:t>
              </w:r>
            </w:ins>
          </w:p>
        </w:tc>
        <w:tc>
          <w:tcPr>
            <w:tcW w:w="144" w:type="dxa"/>
            <w:tcBorders>
              <w:top w:val="nil"/>
              <w:left w:val="nil"/>
              <w:bottom w:val="nil"/>
              <w:right w:val="nil"/>
            </w:tcBorders>
          </w:tcPr>
          <w:p w14:paraId="4A4F0CDB" w14:textId="77777777" w:rsidR="00D4780D" w:rsidRDefault="00D4780D">
            <w:pPr>
              <w:autoSpaceDE w:val="0"/>
              <w:autoSpaceDN w:val="0"/>
              <w:adjustRightInd w:val="0"/>
              <w:ind w:right="144"/>
              <w:rPr>
                <w:ins w:id="701" w:author="ERCOT" w:date="2024-03-07T12:24:00Z"/>
              </w:rPr>
            </w:pPr>
          </w:p>
        </w:tc>
        <w:tc>
          <w:tcPr>
            <w:tcW w:w="4823" w:type="dxa"/>
            <w:gridSpan w:val="5"/>
            <w:tcBorders>
              <w:top w:val="nil"/>
              <w:left w:val="nil"/>
              <w:bottom w:val="nil"/>
              <w:right w:val="nil"/>
            </w:tcBorders>
          </w:tcPr>
          <w:p w14:paraId="55AD0D2B" w14:textId="77777777" w:rsidR="00D4780D" w:rsidRDefault="00D4780D">
            <w:pPr>
              <w:autoSpaceDE w:val="0"/>
              <w:autoSpaceDN w:val="0"/>
              <w:adjustRightInd w:val="0"/>
              <w:ind w:right="144"/>
              <w:rPr>
                <w:ins w:id="702" w:author="ERCOT" w:date="2024-03-07T12:24:00Z"/>
              </w:rPr>
            </w:pPr>
            <w:ins w:id="703" w:author="ERCOT" w:date="2024-03-07T12:24:00Z">
              <w:r>
                <w:rPr>
                  <w:sz w:val="20"/>
                </w:rPr>
                <w:t>Elevator</w:t>
              </w:r>
            </w:ins>
          </w:p>
        </w:tc>
      </w:tr>
      <w:tr w:rsidR="00000000" w14:paraId="4B900D81" w14:textId="77777777">
        <w:tblPrEx>
          <w:tblCellMar>
            <w:top w:w="0" w:type="dxa"/>
            <w:left w:w="0" w:type="dxa"/>
            <w:bottom w:w="0" w:type="dxa"/>
            <w:right w:w="0" w:type="dxa"/>
          </w:tblCellMar>
        </w:tblPrEx>
        <w:trPr>
          <w:gridAfter w:val="1"/>
          <w:wAfter w:w="331" w:type="dxa"/>
          <w:ins w:id="704" w:author="ERCOT" w:date="2024-03-07T12:24:00Z"/>
        </w:trPr>
        <w:tc>
          <w:tcPr>
            <w:tcW w:w="3168" w:type="dxa"/>
            <w:gridSpan w:val="4"/>
            <w:tcBorders>
              <w:top w:val="nil"/>
              <w:left w:val="nil"/>
              <w:bottom w:val="nil"/>
              <w:right w:val="nil"/>
            </w:tcBorders>
          </w:tcPr>
          <w:p w14:paraId="076D838B" w14:textId="77777777" w:rsidR="00D4780D" w:rsidRDefault="00D4780D">
            <w:pPr>
              <w:autoSpaceDE w:val="0"/>
              <w:autoSpaceDN w:val="0"/>
              <w:adjustRightInd w:val="0"/>
              <w:ind w:right="144"/>
              <w:rPr>
                <w:ins w:id="705" w:author="ERCOT" w:date="2024-03-07T12:24:00Z"/>
              </w:rPr>
            </w:pPr>
            <w:ins w:id="706" w:author="ERCOT" w:date="2024-03-07T12:24:00Z">
              <w:r>
                <w:rPr>
                  <w:sz w:val="20"/>
                </w:rPr>
                <w:t xml:space="preserve"> </w:t>
              </w:r>
            </w:ins>
          </w:p>
        </w:tc>
        <w:tc>
          <w:tcPr>
            <w:tcW w:w="1367" w:type="dxa"/>
            <w:tcBorders>
              <w:top w:val="nil"/>
              <w:left w:val="nil"/>
              <w:bottom w:val="nil"/>
              <w:right w:val="nil"/>
            </w:tcBorders>
          </w:tcPr>
          <w:p w14:paraId="0F5C305C" w14:textId="77777777" w:rsidR="00D4780D" w:rsidRDefault="00D4780D">
            <w:pPr>
              <w:autoSpaceDE w:val="0"/>
              <w:autoSpaceDN w:val="0"/>
              <w:adjustRightInd w:val="0"/>
              <w:ind w:right="144"/>
              <w:rPr>
                <w:ins w:id="707" w:author="ERCOT" w:date="2024-03-07T12:24:00Z"/>
              </w:rPr>
            </w:pPr>
            <w:ins w:id="708" w:author="ERCOT" w:date="2024-03-07T12:24:00Z">
              <w:r>
                <w:rPr>
                  <w:sz w:val="20"/>
                </w:rPr>
                <w:t>M29</w:t>
              </w:r>
            </w:ins>
          </w:p>
        </w:tc>
        <w:tc>
          <w:tcPr>
            <w:tcW w:w="144" w:type="dxa"/>
            <w:tcBorders>
              <w:top w:val="nil"/>
              <w:left w:val="nil"/>
              <w:bottom w:val="nil"/>
              <w:right w:val="nil"/>
            </w:tcBorders>
          </w:tcPr>
          <w:p w14:paraId="5EB7EA20" w14:textId="77777777" w:rsidR="00D4780D" w:rsidRDefault="00D4780D">
            <w:pPr>
              <w:autoSpaceDE w:val="0"/>
              <w:autoSpaceDN w:val="0"/>
              <w:adjustRightInd w:val="0"/>
              <w:ind w:right="144"/>
              <w:rPr>
                <w:ins w:id="709" w:author="ERCOT" w:date="2024-03-07T12:24:00Z"/>
              </w:rPr>
            </w:pPr>
          </w:p>
        </w:tc>
        <w:tc>
          <w:tcPr>
            <w:tcW w:w="4823" w:type="dxa"/>
            <w:gridSpan w:val="5"/>
            <w:tcBorders>
              <w:top w:val="nil"/>
              <w:left w:val="nil"/>
              <w:bottom w:val="nil"/>
              <w:right w:val="nil"/>
            </w:tcBorders>
          </w:tcPr>
          <w:p w14:paraId="509DAA03" w14:textId="77777777" w:rsidR="00D4780D" w:rsidRDefault="00D4780D">
            <w:pPr>
              <w:autoSpaceDE w:val="0"/>
              <w:autoSpaceDN w:val="0"/>
              <w:adjustRightInd w:val="0"/>
              <w:ind w:right="144"/>
              <w:rPr>
                <w:ins w:id="710" w:author="ERCOT" w:date="2024-03-07T12:24:00Z"/>
              </w:rPr>
            </w:pPr>
            <w:ins w:id="711" w:author="ERCOT" w:date="2024-03-07T12:24:00Z">
              <w:r>
                <w:rPr>
                  <w:sz w:val="20"/>
                </w:rPr>
                <w:t>Main Distribution Panel (MDP)</w:t>
              </w:r>
            </w:ins>
          </w:p>
        </w:tc>
      </w:tr>
      <w:tr w:rsidR="00000000" w14:paraId="2D6A6BE7" w14:textId="77777777">
        <w:tblPrEx>
          <w:tblCellMar>
            <w:top w:w="0" w:type="dxa"/>
            <w:left w:w="0" w:type="dxa"/>
            <w:bottom w:w="0" w:type="dxa"/>
            <w:right w:w="0" w:type="dxa"/>
          </w:tblCellMar>
        </w:tblPrEx>
        <w:trPr>
          <w:gridAfter w:val="1"/>
          <w:wAfter w:w="331" w:type="dxa"/>
          <w:ins w:id="712" w:author="ERCOT" w:date="2024-03-07T12:24:00Z"/>
        </w:trPr>
        <w:tc>
          <w:tcPr>
            <w:tcW w:w="3168" w:type="dxa"/>
            <w:gridSpan w:val="4"/>
            <w:tcBorders>
              <w:top w:val="nil"/>
              <w:left w:val="nil"/>
              <w:bottom w:val="nil"/>
              <w:right w:val="nil"/>
            </w:tcBorders>
          </w:tcPr>
          <w:p w14:paraId="7062F496" w14:textId="77777777" w:rsidR="00D4780D" w:rsidRDefault="00D4780D">
            <w:pPr>
              <w:autoSpaceDE w:val="0"/>
              <w:autoSpaceDN w:val="0"/>
              <w:adjustRightInd w:val="0"/>
              <w:ind w:right="144"/>
              <w:rPr>
                <w:ins w:id="713" w:author="ERCOT" w:date="2024-03-07T12:24:00Z"/>
              </w:rPr>
            </w:pPr>
            <w:ins w:id="714" w:author="ERCOT" w:date="2024-03-07T12:24:00Z">
              <w:r>
                <w:rPr>
                  <w:sz w:val="20"/>
                </w:rPr>
                <w:t xml:space="preserve"> </w:t>
              </w:r>
            </w:ins>
          </w:p>
        </w:tc>
        <w:tc>
          <w:tcPr>
            <w:tcW w:w="1367" w:type="dxa"/>
            <w:tcBorders>
              <w:top w:val="nil"/>
              <w:left w:val="nil"/>
              <w:bottom w:val="nil"/>
              <w:right w:val="nil"/>
            </w:tcBorders>
          </w:tcPr>
          <w:p w14:paraId="1F4E1FD2" w14:textId="77777777" w:rsidR="00D4780D" w:rsidRDefault="00D4780D">
            <w:pPr>
              <w:autoSpaceDE w:val="0"/>
              <w:autoSpaceDN w:val="0"/>
              <w:adjustRightInd w:val="0"/>
              <w:ind w:right="144"/>
              <w:rPr>
                <w:ins w:id="715" w:author="ERCOT" w:date="2024-03-07T12:24:00Z"/>
              </w:rPr>
            </w:pPr>
            <w:ins w:id="716" w:author="ERCOT" w:date="2024-03-07T12:24:00Z">
              <w:r>
                <w:rPr>
                  <w:sz w:val="20"/>
                </w:rPr>
                <w:t>M30</w:t>
              </w:r>
            </w:ins>
          </w:p>
        </w:tc>
        <w:tc>
          <w:tcPr>
            <w:tcW w:w="144" w:type="dxa"/>
            <w:tcBorders>
              <w:top w:val="nil"/>
              <w:left w:val="nil"/>
              <w:bottom w:val="nil"/>
              <w:right w:val="nil"/>
            </w:tcBorders>
          </w:tcPr>
          <w:p w14:paraId="1327828D" w14:textId="77777777" w:rsidR="00D4780D" w:rsidRDefault="00D4780D">
            <w:pPr>
              <w:autoSpaceDE w:val="0"/>
              <w:autoSpaceDN w:val="0"/>
              <w:adjustRightInd w:val="0"/>
              <w:ind w:right="144"/>
              <w:rPr>
                <w:ins w:id="717" w:author="ERCOT" w:date="2024-03-07T12:24:00Z"/>
              </w:rPr>
            </w:pPr>
          </w:p>
        </w:tc>
        <w:tc>
          <w:tcPr>
            <w:tcW w:w="4823" w:type="dxa"/>
            <w:gridSpan w:val="5"/>
            <w:tcBorders>
              <w:top w:val="nil"/>
              <w:left w:val="nil"/>
              <w:bottom w:val="nil"/>
              <w:right w:val="nil"/>
            </w:tcBorders>
          </w:tcPr>
          <w:p w14:paraId="6DC804BB" w14:textId="77777777" w:rsidR="00D4780D" w:rsidRDefault="00D4780D">
            <w:pPr>
              <w:autoSpaceDE w:val="0"/>
              <w:autoSpaceDN w:val="0"/>
              <w:adjustRightInd w:val="0"/>
              <w:ind w:right="144"/>
              <w:rPr>
                <w:ins w:id="718" w:author="ERCOT" w:date="2024-03-07T12:24:00Z"/>
              </w:rPr>
            </w:pPr>
            <w:ins w:id="719" w:author="ERCOT" w:date="2024-03-07T12:24:00Z">
              <w:r>
                <w:rPr>
                  <w:sz w:val="20"/>
                </w:rPr>
                <w:t>Barn, Farm or Ranch Facilities</w:t>
              </w:r>
            </w:ins>
          </w:p>
        </w:tc>
      </w:tr>
      <w:tr w:rsidR="00000000" w14:paraId="4C25EA8D" w14:textId="77777777">
        <w:tblPrEx>
          <w:tblCellMar>
            <w:top w:w="0" w:type="dxa"/>
            <w:left w:w="0" w:type="dxa"/>
            <w:bottom w:w="0" w:type="dxa"/>
            <w:right w:w="0" w:type="dxa"/>
          </w:tblCellMar>
        </w:tblPrEx>
        <w:trPr>
          <w:gridAfter w:val="1"/>
          <w:wAfter w:w="331" w:type="dxa"/>
          <w:ins w:id="720" w:author="ERCOT" w:date="2024-03-07T12:24:00Z"/>
        </w:trPr>
        <w:tc>
          <w:tcPr>
            <w:tcW w:w="3168" w:type="dxa"/>
            <w:gridSpan w:val="4"/>
            <w:tcBorders>
              <w:top w:val="nil"/>
              <w:left w:val="nil"/>
              <w:bottom w:val="nil"/>
              <w:right w:val="nil"/>
            </w:tcBorders>
          </w:tcPr>
          <w:p w14:paraId="66BA3B08" w14:textId="77777777" w:rsidR="00D4780D" w:rsidRDefault="00D4780D">
            <w:pPr>
              <w:autoSpaceDE w:val="0"/>
              <w:autoSpaceDN w:val="0"/>
              <w:adjustRightInd w:val="0"/>
              <w:ind w:right="144"/>
              <w:rPr>
                <w:ins w:id="721" w:author="ERCOT" w:date="2024-03-07T12:24:00Z"/>
              </w:rPr>
            </w:pPr>
            <w:ins w:id="722" w:author="ERCOT" w:date="2024-03-07T12:24:00Z">
              <w:r>
                <w:rPr>
                  <w:sz w:val="20"/>
                </w:rPr>
                <w:t xml:space="preserve"> </w:t>
              </w:r>
            </w:ins>
          </w:p>
        </w:tc>
        <w:tc>
          <w:tcPr>
            <w:tcW w:w="1367" w:type="dxa"/>
            <w:tcBorders>
              <w:top w:val="nil"/>
              <w:left w:val="nil"/>
              <w:bottom w:val="nil"/>
              <w:right w:val="nil"/>
            </w:tcBorders>
          </w:tcPr>
          <w:p w14:paraId="11779201" w14:textId="77777777" w:rsidR="00D4780D" w:rsidRDefault="00D4780D">
            <w:pPr>
              <w:autoSpaceDE w:val="0"/>
              <w:autoSpaceDN w:val="0"/>
              <w:adjustRightInd w:val="0"/>
              <w:ind w:right="144"/>
              <w:rPr>
                <w:ins w:id="723" w:author="ERCOT" w:date="2024-03-07T12:24:00Z"/>
              </w:rPr>
            </w:pPr>
            <w:ins w:id="724" w:author="ERCOT" w:date="2024-03-07T12:24:00Z">
              <w:r>
                <w:rPr>
                  <w:sz w:val="20"/>
                </w:rPr>
                <w:t>M31</w:t>
              </w:r>
            </w:ins>
          </w:p>
        </w:tc>
        <w:tc>
          <w:tcPr>
            <w:tcW w:w="144" w:type="dxa"/>
            <w:tcBorders>
              <w:top w:val="nil"/>
              <w:left w:val="nil"/>
              <w:bottom w:val="nil"/>
              <w:right w:val="nil"/>
            </w:tcBorders>
          </w:tcPr>
          <w:p w14:paraId="3328D9A6" w14:textId="77777777" w:rsidR="00D4780D" w:rsidRDefault="00D4780D">
            <w:pPr>
              <w:autoSpaceDE w:val="0"/>
              <w:autoSpaceDN w:val="0"/>
              <w:adjustRightInd w:val="0"/>
              <w:ind w:right="144"/>
              <w:rPr>
                <w:ins w:id="725" w:author="ERCOT" w:date="2024-03-07T12:24:00Z"/>
              </w:rPr>
            </w:pPr>
          </w:p>
        </w:tc>
        <w:tc>
          <w:tcPr>
            <w:tcW w:w="4823" w:type="dxa"/>
            <w:gridSpan w:val="5"/>
            <w:tcBorders>
              <w:top w:val="nil"/>
              <w:left w:val="nil"/>
              <w:bottom w:val="nil"/>
              <w:right w:val="nil"/>
            </w:tcBorders>
          </w:tcPr>
          <w:p w14:paraId="4132925E" w14:textId="77777777" w:rsidR="00D4780D" w:rsidRDefault="00D4780D">
            <w:pPr>
              <w:autoSpaceDE w:val="0"/>
              <w:autoSpaceDN w:val="0"/>
              <w:adjustRightInd w:val="0"/>
              <w:ind w:right="144"/>
              <w:rPr>
                <w:ins w:id="726" w:author="ERCOT" w:date="2024-03-07T12:24:00Z"/>
              </w:rPr>
            </w:pPr>
            <w:ins w:id="727" w:author="ERCOT" w:date="2024-03-07T12:24:00Z">
              <w:r>
                <w:rPr>
                  <w:sz w:val="20"/>
                </w:rPr>
                <w:t>Outdoor Lighting</w:t>
              </w:r>
            </w:ins>
          </w:p>
        </w:tc>
      </w:tr>
      <w:tr w:rsidR="00000000" w14:paraId="24C65981" w14:textId="77777777">
        <w:tblPrEx>
          <w:tblCellMar>
            <w:top w:w="0" w:type="dxa"/>
            <w:left w:w="0" w:type="dxa"/>
            <w:bottom w:w="0" w:type="dxa"/>
            <w:right w:w="0" w:type="dxa"/>
          </w:tblCellMar>
        </w:tblPrEx>
        <w:trPr>
          <w:gridAfter w:val="1"/>
          <w:wAfter w:w="331" w:type="dxa"/>
          <w:ins w:id="728" w:author="ERCOT" w:date="2024-03-07T12:24:00Z"/>
        </w:trPr>
        <w:tc>
          <w:tcPr>
            <w:tcW w:w="3168" w:type="dxa"/>
            <w:gridSpan w:val="4"/>
            <w:tcBorders>
              <w:top w:val="nil"/>
              <w:left w:val="nil"/>
              <w:bottom w:val="nil"/>
              <w:right w:val="nil"/>
            </w:tcBorders>
          </w:tcPr>
          <w:p w14:paraId="65A40B39" w14:textId="77777777" w:rsidR="00D4780D" w:rsidRDefault="00D4780D">
            <w:pPr>
              <w:autoSpaceDE w:val="0"/>
              <w:autoSpaceDN w:val="0"/>
              <w:adjustRightInd w:val="0"/>
              <w:ind w:right="144"/>
              <w:rPr>
                <w:ins w:id="729" w:author="ERCOT" w:date="2024-03-07T12:24:00Z"/>
              </w:rPr>
            </w:pPr>
            <w:ins w:id="730" w:author="ERCOT" w:date="2024-03-07T12:24:00Z">
              <w:r>
                <w:rPr>
                  <w:sz w:val="20"/>
                </w:rPr>
                <w:t xml:space="preserve"> </w:t>
              </w:r>
            </w:ins>
          </w:p>
        </w:tc>
        <w:tc>
          <w:tcPr>
            <w:tcW w:w="1367" w:type="dxa"/>
            <w:tcBorders>
              <w:top w:val="nil"/>
              <w:left w:val="nil"/>
              <w:bottom w:val="nil"/>
              <w:right w:val="nil"/>
            </w:tcBorders>
          </w:tcPr>
          <w:p w14:paraId="614F680A" w14:textId="77777777" w:rsidR="00D4780D" w:rsidRDefault="00D4780D">
            <w:pPr>
              <w:autoSpaceDE w:val="0"/>
              <w:autoSpaceDN w:val="0"/>
              <w:adjustRightInd w:val="0"/>
              <w:ind w:right="144"/>
              <w:rPr>
                <w:ins w:id="731" w:author="ERCOT" w:date="2024-03-07T12:24:00Z"/>
              </w:rPr>
            </w:pPr>
            <w:ins w:id="732" w:author="ERCOT" w:date="2024-03-07T12:24:00Z">
              <w:r>
                <w:rPr>
                  <w:sz w:val="20"/>
                </w:rPr>
                <w:t>M32</w:t>
              </w:r>
            </w:ins>
          </w:p>
        </w:tc>
        <w:tc>
          <w:tcPr>
            <w:tcW w:w="144" w:type="dxa"/>
            <w:tcBorders>
              <w:top w:val="nil"/>
              <w:left w:val="nil"/>
              <w:bottom w:val="nil"/>
              <w:right w:val="nil"/>
            </w:tcBorders>
          </w:tcPr>
          <w:p w14:paraId="3E573BC6" w14:textId="77777777" w:rsidR="00D4780D" w:rsidRDefault="00D4780D">
            <w:pPr>
              <w:autoSpaceDE w:val="0"/>
              <w:autoSpaceDN w:val="0"/>
              <w:adjustRightInd w:val="0"/>
              <w:ind w:right="144"/>
              <w:rPr>
                <w:ins w:id="733" w:author="ERCOT" w:date="2024-03-07T12:24:00Z"/>
              </w:rPr>
            </w:pPr>
          </w:p>
        </w:tc>
        <w:tc>
          <w:tcPr>
            <w:tcW w:w="4823" w:type="dxa"/>
            <w:gridSpan w:val="5"/>
            <w:tcBorders>
              <w:top w:val="nil"/>
              <w:left w:val="nil"/>
              <w:bottom w:val="nil"/>
              <w:right w:val="nil"/>
            </w:tcBorders>
          </w:tcPr>
          <w:p w14:paraId="339CE33D" w14:textId="77777777" w:rsidR="00D4780D" w:rsidRDefault="00D4780D">
            <w:pPr>
              <w:autoSpaceDE w:val="0"/>
              <w:autoSpaceDN w:val="0"/>
              <w:adjustRightInd w:val="0"/>
              <w:ind w:right="144"/>
              <w:rPr>
                <w:ins w:id="734" w:author="ERCOT" w:date="2024-03-07T12:24:00Z"/>
              </w:rPr>
            </w:pPr>
            <w:ins w:id="735" w:author="ERCOT" w:date="2024-03-07T12:24:00Z">
              <w:r>
                <w:rPr>
                  <w:sz w:val="20"/>
                </w:rPr>
                <w:t>Parking Facilities</w:t>
              </w:r>
            </w:ins>
          </w:p>
        </w:tc>
      </w:tr>
      <w:tr w:rsidR="00000000" w14:paraId="626B3B36" w14:textId="77777777">
        <w:tblPrEx>
          <w:tblCellMar>
            <w:top w:w="0" w:type="dxa"/>
            <w:left w:w="0" w:type="dxa"/>
            <w:bottom w:w="0" w:type="dxa"/>
            <w:right w:w="0" w:type="dxa"/>
          </w:tblCellMar>
        </w:tblPrEx>
        <w:trPr>
          <w:gridAfter w:val="1"/>
          <w:wAfter w:w="331" w:type="dxa"/>
          <w:ins w:id="736" w:author="ERCOT" w:date="2024-03-07T12:24:00Z"/>
        </w:trPr>
        <w:tc>
          <w:tcPr>
            <w:tcW w:w="3168" w:type="dxa"/>
            <w:gridSpan w:val="4"/>
            <w:tcBorders>
              <w:top w:val="nil"/>
              <w:left w:val="nil"/>
              <w:bottom w:val="nil"/>
              <w:right w:val="nil"/>
            </w:tcBorders>
          </w:tcPr>
          <w:p w14:paraId="68646222" w14:textId="77777777" w:rsidR="00D4780D" w:rsidRDefault="00D4780D">
            <w:pPr>
              <w:autoSpaceDE w:val="0"/>
              <w:autoSpaceDN w:val="0"/>
              <w:adjustRightInd w:val="0"/>
              <w:ind w:right="144"/>
              <w:rPr>
                <w:ins w:id="737" w:author="ERCOT" w:date="2024-03-07T12:24:00Z"/>
              </w:rPr>
            </w:pPr>
            <w:ins w:id="738" w:author="ERCOT" w:date="2024-03-07T12:24:00Z">
              <w:r>
                <w:rPr>
                  <w:sz w:val="20"/>
                </w:rPr>
                <w:t xml:space="preserve"> </w:t>
              </w:r>
            </w:ins>
          </w:p>
        </w:tc>
        <w:tc>
          <w:tcPr>
            <w:tcW w:w="1367" w:type="dxa"/>
            <w:tcBorders>
              <w:top w:val="nil"/>
              <w:left w:val="nil"/>
              <w:bottom w:val="nil"/>
              <w:right w:val="nil"/>
            </w:tcBorders>
          </w:tcPr>
          <w:p w14:paraId="6E159BFF" w14:textId="77777777" w:rsidR="00D4780D" w:rsidRDefault="00D4780D">
            <w:pPr>
              <w:autoSpaceDE w:val="0"/>
              <w:autoSpaceDN w:val="0"/>
              <w:adjustRightInd w:val="0"/>
              <w:ind w:right="144"/>
              <w:rPr>
                <w:ins w:id="739" w:author="ERCOT" w:date="2024-03-07T12:24:00Z"/>
              </w:rPr>
            </w:pPr>
            <w:ins w:id="740" w:author="ERCOT" w:date="2024-03-07T12:24:00Z">
              <w:r>
                <w:rPr>
                  <w:sz w:val="20"/>
                </w:rPr>
                <w:t>M33</w:t>
              </w:r>
            </w:ins>
          </w:p>
        </w:tc>
        <w:tc>
          <w:tcPr>
            <w:tcW w:w="144" w:type="dxa"/>
            <w:tcBorders>
              <w:top w:val="nil"/>
              <w:left w:val="nil"/>
              <w:bottom w:val="nil"/>
              <w:right w:val="nil"/>
            </w:tcBorders>
          </w:tcPr>
          <w:p w14:paraId="4E0E8A2F" w14:textId="77777777" w:rsidR="00D4780D" w:rsidRDefault="00D4780D">
            <w:pPr>
              <w:autoSpaceDE w:val="0"/>
              <w:autoSpaceDN w:val="0"/>
              <w:adjustRightInd w:val="0"/>
              <w:ind w:right="144"/>
              <w:rPr>
                <w:ins w:id="741" w:author="ERCOT" w:date="2024-03-07T12:24:00Z"/>
              </w:rPr>
            </w:pPr>
          </w:p>
        </w:tc>
        <w:tc>
          <w:tcPr>
            <w:tcW w:w="4823" w:type="dxa"/>
            <w:gridSpan w:val="5"/>
            <w:tcBorders>
              <w:top w:val="nil"/>
              <w:left w:val="nil"/>
              <w:bottom w:val="nil"/>
              <w:right w:val="nil"/>
            </w:tcBorders>
          </w:tcPr>
          <w:p w14:paraId="1ED8135B" w14:textId="77777777" w:rsidR="00D4780D" w:rsidRDefault="00D4780D">
            <w:pPr>
              <w:autoSpaceDE w:val="0"/>
              <w:autoSpaceDN w:val="0"/>
              <w:adjustRightInd w:val="0"/>
              <w:ind w:right="144"/>
              <w:rPr>
                <w:ins w:id="742" w:author="ERCOT" w:date="2024-03-07T12:24:00Z"/>
              </w:rPr>
            </w:pPr>
            <w:ins w:id="743" w:author="ERCOT" w:date="2024-03-07T12:24:00Z">
              <w:r>
                <w:rPr>
                  <w:sz w:val="20"/>
                </w:rPr>
                <w:t>Storage Facilities</w:t>
              </w:r>
            </w:ins>
          </w:p>
        </w:tc>
      </w:tr>
      <w:tr w:rsidR="00000000" w14:paraId="13906EBD" w14:textId="77777777">
        <w:tblPrEx>
          <w:tblCellMar>
            <w:top w:w="0" w:type="dxa"/>
            <w:left w:w="0" w:type="dxa"/>
            <w:bottom w:w="0" w:type="dxa"/>
            <w:right w:w="0" w:type="dxa"/>
          </w:tblCellMar>
        </w:tblPrEx>
        <w:trPr>
          <w:gridAfter w:val="1"/>
          <w:wAfter w:w="331" w:type="dxa"/>
          <w:ins w:id="744" w:author="ERCOT" w:date="2024-03-07T12:24:00Z"/>
        </w:trPr>
        <w:tc>
          <w:tcPr>
            <w:tcW w:w="3168" w:type="dxa"/>
            <w:gridSpan w:val="4"/>
            <w:tcBorders>
              <w:top w:val="nil"/>
              <w:left w:val="nil"/>
              <w:bottom w:val="nil"/>
              <w:right w:val="nil"/>
            </w:tcBorders>
          </w:tcPr>
          <w:p w14:paraId="46CB6673" w14:textId="77777777" w:rsidR="00D4780D" w:rsidRDefault="00D4780D">
            <w:pPr>
              <w:autoSpaceDE w:val="0"/>
              <w:autoSpaceDN w:val="0"/>
              <w:adjustRightInd w:val="0"/>
              <w:ind w:right="144"/>
              <w:rPr>
                <w:ins w:id="745" w:author="ERCOT" w:date="2024-03-07T12:24:00Z"/>
              </w:rPr>
            </w:pPr>
            <w:ins w:id="746" w:author="ERCOT" w:date="2024-03-07T12:24:00Z">
              <w:r>
                <w:rPr>
                  <w:sz w:val="20"/>
                </w:rPr>
                <w:t xml:space="preserve"> </w:t>
              </w:r>
            </w:ins>
          </w:p>
        </w:tc>
        <w:tc>
          <w:tcPr>
            <w:tcW w:w="1367" w:type="dxa"/>
            <w:tcBorders>
              <w:top w:val="nil"/>
              <w:left w:val="nil"/>
              <w:bottom w:val="nil"/>
              <w:right w:val="nil"/>
            </w:tcBorders>
          </w:tcPr>
          <w:p w14:paraId="04262FD5" w14:textId="77777777" w:rsidR="00D4780D" w:rsidRDefault="00D4780D">
            <w:pPr>
              <w:autoSpaceDE w:val="0"/>
              <w:autoSpaceDN w:val="0"/>
              <w:adjustRightInd w:val="0"/>
              <w:ind w:right="144"/>
              <w:rPr>
                <w:ins w:id="747" w:author="ERCOT" w:date="2024-03-07T12:24:00Z"/>
              </w:rPr>
            </w:pPr>
            <w:ins w:id="748" w:author="ERCOT" w:date="2024-03-07T12:24:00Z">
              <w:r>
                <w:rPr>
                  <w:sz w:val="20"/>
                </w:rPr>
                <w:t>M34</w:t>
              </w:r>
            </w:ins>
          </w:p>
        </w:tc>
        <w:tc>
          <w:tcPr>
            <w:tcW w:w="144" w:type="dxa"/>
            <w:tcBorders>
              <w:top w:val="nil"/>
              <w:left w:val="nil"/>
              <w:bottom w:val="nil"/>
              <w:right w:val="nil"/>
            </w:tcBorders>
          </w:tcPr>
          <w:p w14:paraId="4805C0FD" w14:textId="77777777" w:rsidR="00D4780D" w:rsidRDefault="00D4780D">
            <w:pPr>
              <w:autoSpaceDE w:val="0"/>
              <w:autoSpaceDN w:val="0"/>
              <w:adjustRightInd w:val="0"/>
              <w:ind w:right="144"/>
              <w:rPr>
                <w:ins w:id="749" w:author="ERCOT" w:date="2024-03-07T12:24:00Z"/>
              </w:rPr>
            </w:pPr>
          </w:p>
        </w:tc>
        <w:tc>
          <w:tcPr>
            <w:tcW w:w="4823" w:type="dxa"/>
            <w:gridSpan w:val="5"/>
            <w:tcBorders>
              <w:top w:val="nil"/>
              <w:left w:val="nil"/>
              <w:bottom w:val="nil"/>
              <w:right w:val="nil"/>
            </w:tcBorders>
          </w:tcPr>
          <w:p w14:paraId="1FC9961C" w14:textId="77777777" w:rsidR="00D4780D" w:rsidRDefault="00D4780D">
            <w:pPr>
              <w:autoSpaceDE w:val="0"/>
              <w:autoSpaceDN w:val="0"/>
              <w:adjustRightInd w:val="0"/>
              <w:ind w:right="144"/>
              <w:rPr>
                <w:ins w:id="750" w:author="ERCOT" w:date="2024-03-07T12:24:00Z"/>
              </w:rPr>
            </w:pPr>
            <w:ins w:id="751" w:author="ERCOT" w:date="2024-03-07T12:24:00Z">
              <w:r>
                <w:rPr>
                  <w:sz w:val="20"/>
                </w:rPr>
                <w:t>Workshop</w:t>
              </w:r>
            </w:ins>
          </w:p>
        </w:tc>
      </w:tr>
      <w:tr w:rsidR="00000000" w14:paraId="3F28CBD7" w14:textId="77777777">
        <w:tblPrEx>
          <w:tblCellMar>
            <w:top w:w="0" w:type="dxa"/>
            <w:left w:w="0" w:type="dxa"/>
            <w:bottom w:w="0" w:type="dxa"/>
            <w:right w:w="0" w:type="dxa"/>
          </w:tblCellMar>
        </w:tblPrEx>
        <w:trPr>
          <w:gridAfter w:val="1"/>
          <w:wAfter w:w="331" w:type="dxa"/>
          <w:ins w:id="752" w:author="ERCOT" w:date="2024-03-07T12:24:00Z"/>
        </w:trPr>
        <w:tc>
          <w:tcPr>
            <w:tcW w:w="3168" w:type="dxa"/>
            <w:gridSpan w:val="4"/>
            <w:tcBorders>
              <w:top w:val="nil"/>
              <w:left w:val="nil"/>
              <w:bottom w:val="nil"/>
              <w:right w:val="nil"/>
            </w:tcBorders>
          </w:tcPr>
          <w:p w14:paraId="26F515D7" w14:textId="77777777" w:rsidR="00D4780D" w:rsidRDefault="00D4780D">
            <w:pPr>
              <w:autoSpaceDE w:val="0"/>
              <w:autoSpaceDN w:val="0"/>
              <w:adjustRightInd w:val="0"/>
              <w:ind w:right="144"/>
              <w:rPr>
                <w:ins w:id="753" w:author="ERCOT" w:date="2024-03-07T12:24:00Z"/>
              </w:rPr>
            </w:pPr>
            <w:ins w:id="754" w:author="ERCOT" w:date="2024-03-07T12:24:00Z">
              <w:r>
                <w:rPr>
                  <w:sz w:val="20"/>
                </w:rPr>
                <w:t xml:space="preserve"> </w:t>
              </w:r>
            </w:ins>
          </w:p>
        </w:tc>
        <w:tc>
          <w:tcPr>
            <w:tcW w:w="1367" w:type="dxa"/>
            <w:tcBorders>
              <w:top w:val="nil"/>
              <w:left w:val="nil"/>
              <w:bottom w:val="nil"/>
              <w:right w:val="nil"/>
            </w:tcBorders>
          </w:tcPr>
          <w:p w14:paraId="23539008" w14:textId="77777777" w:rsidR="00D4780D" w:rsidRDefault="00D4780D">
            <w:pPr>
              <w:autoSpaceDE w:val="0"/>
              <w:autoSpaceDN w:val="0"/>
              <w:adjustRightInd w:val="0"/>
              <w:ind w:right="144"/>
              <w:rPr>
                <w:ins w:id="755" w:author="ERCOT" w:date="2024-03-07T12:24:00Z"/>
              </w:rPr>
            </w:pPr>
            <w:ins w:id="756" w:author="ERCOT" w:date="2024-03-07T12:24:00Z">
              <w:r>
                <w:rPr>
                  <w:sz w:val="20"/>
                </w:rPr>
                <w:t>M35</w:t>
              </w:r>
            </w:ins>
          </w:p>
        </w:tc>
        <w:tc>
          <w:tcPr>
            <w:tcW w:w="144" w:type="dxa"/>
            <w:tcBorders>
              <w:top w:val="nil"/>
              <w:left w:val="nil"/>
              <w:bottom w:val="nil"/>
              <w:right w:val="nil"/>
            </w:tcBorders>
          </w:tcPr>
          <w:p w14:paraId="57C93BDA" w14:textId="77777777" w:rsidR="00D4780D" w:rsidRDefault="00D4780D">
            <w:pPr>
              <w:autoSpaceDE w:val="0"/>
              <w:autoSpaceDN w:val="0"/>
              <w:adjustRightInd w:val="0"/>
              <w:ind w:right="144"/>
              <w:rPr>
                <w:ins w:id="757" w:author="ERCOT" w:date="2024-03-07T12:24:00Z"/>
              </w:rPr>
            </w:pPr>
          </w:p>
        </w:tc>
        <w:tc>
          <w:tcPr>
            <w:tcW w:w="4823" w:type="dxa"/>
            <w:gridSpan w:val="5"/>
            <w:tcBorders>
              <w:top w:val="nil"/>
              <w:left w:val="nil"/>
              <w:bottom w:val="nil"/>
              <w:right w:val="nil"/>
            </w:tcBorders>
          </w:tcPr>
          <w:p w14:paraId="5E09F5D5" w14:textId="77777777" w:rsidR="00D4780D" w:rsidRDefault="00D4780D">
            <w:pPr>
              <w:autoSpaceDE w:val="0"/>
              <w:autoSpaceDN w:val="0"/>
              <w:adjustRightInd w:val="0"/>
              <w:ind w:right="144"/>
              <w:rPr>
                <w:ins w:id="758" w:author="ERCOT" w:date="2024-03-07T12:24:00Z"/>
              </w:rPr>
            </w:pPr>
            <w:ins w:id="759" w:author="ERCOT" w:date="2024-03-07T12:24:00Z">
              <w:r>
                <w:rPr>
                  <w:sz w:val="20"/>
                </w:rPr>
                <w:t>School and/or Sports Facilities</w:t>
              </w:r>
            </w:ins>
          </w:p>
        </w:tc>
      </w:tr>
      <w:tr w:rsidR="00000000" w14:paraId="6FB230D4" w14:textId="77777777">
        <w:tblPrEx>
          <w:tblCellMar>
            <w:top w:w="0" w:type="dxa"/>
            <w:left w:w="0" w:type="dxa"/>
            <w:bottom w:w="0" w:type="dxa"/>
            <w:right w:w="0" w:type="dxa"/>
          </w:tblCellMar>
        </w:tblPrEx>
        <w:trPr>
          <w:gridAfter w:val="1"/>
          <w:wAfter w:w="331" w:type="dxa"/>
          <w:ins w:id="760" w:author="ERCOT" w:date="2024-03-07T12:24:00Z"/>
        </w:trPr>
        <w:tc>
          <w:tcPr>
            <w:tcW w:w="3168" w:type="dxa"/>
            <w:gridSpan w:val="4"/>
            <w:tcBorders>
              <w:top w:val="nil"/>
              <w:left w:val="nil"/>
              <w:bottom w:val="nil"/>
              <w:right w:val="nil"/>
            </w:tcBorders>
          </w:tcPr>
          <w:p w14:paraId="1B20BA52" w14:textId="77777777" w:rsidR="00D4780D" w:rsidRDefault="00D4780D">
            <w:pPr>
              <w:autoSpaceDE w:val="0"/>
              <w:autoSpaceDN w:val="0"/>
              <w:adjustRightInd w:val="0"/>
              <w:ind w:right="144"/>
              <w:rPr>
                <w:ins w:id="761" w:author="ERCOT" w:date="2024-03-07T12:24:00Z"/>
              </w:rPr>
            </w:pPr>
            <w:ins w:id="762" w:author="ERCOT" w:date="2024-03-07T12:24:00Z">
              <w:r>
                <w:rPr>
                  <w:sz w:val="20"/>
                </w:rPr>
                <w:t xml:space="preserve"> </w:t>
              </w:r>
            </w:ins>
          </w:p>
        </w:tc>
        <w:tc>
          <w:tcPr>
            <w:tcW w:w="1367" w:type="dxa"/>
            <w:tcBorders>
              <w:top w:val="nil"/>
              <w:left w:val="nil"/>
              <w:bottom w:val="nil"/>
              <w:right w:val="nil"/>
            </w:tcBorders>
          </w:tcPr>
          <w:p w14:paraId="51988CA4" w14:textId="77777777" w:rsidR="00D4780D" w:rsidRDefault="00D4780D">
            <w:pPr>
              <w:autoSpaceDE w:val="0"/>
              <w:autoSpaceDN w:val="0"/>
              <w:adjustRightInd w:val="0"/>
              <w:ind w:right="144"/>
              <w:rPr>
                <w:ins w:id="763" w:author="ERCOT" w:date="2024-03-07T12:24:00Z"/>
              </w:rPr>
            </w:pPr>
            <w:ins w:id="764" w:author="ERCOT" w:date="2024-03-07T12:24:00Z">
              <w:r>
                <w:rPr>
                  <w:sz w:val="20"/>
                </w:rPr>
                <w:t>M36</w:t>
              </w:r>
            </w:ins>
          </w:p>
        </w:tc>
        <w:tc>
          <w:tcPr>
            <w:tcW w:w="144" w:type="dxa"/>
            <w:tcBorders>
              <w:top w:val="nil"/>
              <w:left w:val="nil"/>
              <w:bottom w:val="nil"/>
              <w:right w:val="nil"/>
            </w:tcBorders>
          </w:tcPr>
          <w:p w14:paraId="645859E6" w14:textId="77777777" w:rsidR="00D4780D" w:rsidRDefault="00D4780D">
            <w:pPr>
              <w:autoSpaceDE w:val="0"/>
              <w:autoSpaceDN w:val="0"/>
              <w:adjustRightInd w:val="0"/>
              <w:ind w:right="144"/>
              <w:rPr>
                <w:ins w:id="765" w:author="ERCOT" w:date="2024-03-07T12:24:00Z"/>
              </w:rPr>
            </w:pPr>
          </w:p>
        </w:tc>
        <w:tc>
          <w:tcPr>
            <w:tcW w:w="4823" w:type="dxa"/>
            <w:gridSpan w:val="5"/>
            <w:tcBorders>
              <w:top w:val="nil"/>
              <w:left w:val="nil"/>
              <w:bottom w:val="nil"/>
              <w:right w:val="nil"/>
            </w:tcBorders>
          </w:tcPr>
          <w:p w14:paraId="2C7DC318" w14:textId="77777777" w:rsidR="00D4780D" w:rsidRDefault="00D4780D">
            <w:pPr>
              <w:autoSpaceDE w:val="0"/>
              <w:autoSpaceDN w:val="0"/>
              <w:adjustRightInd w:val="0"/>
              <w:ind w:right="144"/>
              <w:rPr>
                <w:ins w:id="766" w:author="ERCOT" w:date="2024-03-07T12:24:00Z"/>
              </w:rPr>
            </w:pPr>
            <w:ins w:id="767" w:author="ERCOT" w:date="2024-03-07T12:24:00Z">
              <w:r>
                <w:rPr>
                  <w:sz w:val="20"/>
                </w:rPr>
                <w:t>Church Facilities</w:t>
              </w:r>
            </w:ins>
          </w:p>
        </w:tc>
      </w:tr>
      <w:tr w:rsidR="00000000" w14:paraId="2DCED344" w14:textId="77777777">
        <w:tblPrEx>
          <w:tblCellMar>
            <w:top w:w="0" w:type="dxa"/>
            <w:left w:w="0" w:type="dxa"/>
            <w:bottom w:w="0" w:type="dxa"/>
            <w:right w:w="0" w:type="dxa"/>
          </w:tblCellMar>
        </w:tblPrEx>
        <w:trPr>
          <w:gridAfter w:val="1"/>
          <w:wAfter w:w="331" w:type="dxa"/>
          <w:ins w:id="768" w:author="ERCOT" w:date="2024-03-07T12:24:00Z"/>
        </w:trPr>
        <w:tc>
          <w:tcPr>
            <w:tcW w:w="3168" w:type="dxa"/>
            <w:gridSpan w:val="4"/>
            <w:tcBorders>
              <w:top w:val="nil"/>
              <w:left w:val="nil"/>
              <w:bottom w:val="nil"/>
              <w:right w:val="nil"/>
            </w:tcBorders>
          </w:tcPr>
          <w:p w14:paraId="22082F4D" w14:textId="77777777" w:rsidR="00D4780D" w:rsidRDefault="00D4780D">
            <w:pPr>
              <w:autoSpaceDE w:val="0"/>
              <w:autoSpaceDN w:val="0"/>
              <w:adjustRightInd w:val="0"/>
              <w:ind w:right="144"/>
              <w:rPr>
                <w:ins w:id="769" w:author="ERCOT" w:date="2024-03-07T12:24:00Z"/>
              </w:rPr>
            </w:pPr>
            <w:ins w:id="770" w:author="ERCOT" w:date="2024-03-07T12:24:00Z">
              <w:r>
                <w:rPr>
                  <w:sz w:val="20"/>
                </w:rPr>
                <w:t xml:space="preserve"> </w:t>
              </w:r>
            </w:ins>
          </w:p>
        </w:tc>
        <w:tc>
          <w:tcPr>
            <w:tcW w:w="1367" w:type="dxa"/>
            <w:tcBorders>
              <w:top w:val="nil"/>
              <w:left w:val="nil"/>
              <w:bottom w:val="nil"/>
              <w:right w:val="nil"/>
            </w:tcBorders>
          </w:tcPr>
          <w:p w14:paraId="2F0B613C" w14:textId="77777777" w:rsidR="00D4780D" w:rsidRDefault="00D4780D">
            <w:pPr>
              <w:autoSpaceDE w:val="0"/>
              <w:autoSpaceDN w:val="0"/>
              <w:adjustRightInd w:val="0"/>
              <w:ind w:right="144"/>
              <w:rPr>
                <w:ins w:id="771" w:author="ERCOT" w:date="2024-03-07T12:24:00Z"/>
              </w:rPr>
            </w:pPr>
            <w:ins w:id="772" w:author="ERCOT" w:date="2024-03-07T12:24:00Z">
              <w:r>
                <w:rPr>
                  <w:sz w:val="20"/>
                </w:rPr>
                <w:t>M37</w:t>
              </w:r>
            </w:ins>
          </w:p>
        </w:tc>
        <w:tc>
          <w:tcPr>
            <w:tcW w:w="144" w:type="dxa"/>
            <w:tcBorders>
              <w:top w:val="nil"/>
              <w:left w:val="nil"/>
              <w:bottom w:val="nil"/>
              <w:right w:val="nil"/>
            </w:tcBorders>
          </w:tcPr>
          <w:p w14:paraId="629E007A" w14:textId="77777777" w:rsidR="00D4780D" w:rsidRDefault="00D4780D">
            <w:pPr>
              <w:autoSpaceDE w:val="0"/>
              <w:autoSpaceDN w:val="0"/>
              <w:adjustRightInd w:val="0"/>
              <w:ind w:right="144"/>
              <w:rPr>
                <w:ins w:id="773" w:author="ERCOT" w:date="2024-03-07T12:24:00Z"/>
              </w:rPr>
            </w:pPr>
          </w:p>
        </w:tc>
        <w:tc>
          <w:tcPr>
            <w:tcW w:w="4823" w:type="dxa"/>
            <w:gridSpan w:val="5"/>
            <w:tcBorders>
              <w:top w:val="nil"/>
              <w:left w:val="nil"/>
              <w:bottom w:val="nil"/>
              <w:right w:val="nil"/>
            </w:tcBorders>
          </w:tcPr>
          <w:p w14:paraId="628545AC" w14:textId="77777777" w:rsidR="00D4780D" w:rsidRDefault="00D4780D">
            <w:pPr>
              <w:autoSpaceDE w:val="0"/>
              <w:autoSpaceDN w:val="0"/>
              <w:adjustRightInd w:val="0"/>
              <w:ind w:right="144"/>
              <w:rPr>
                <w:ins w:id="774" w:author="ERCOT" w:date="2024-03-07T12:24:00Z"/>
              </w:rPr>
            </w:pPr>
            <w:ins w:id="775" w:author="ERCOT" w:date="2024-03-07T12:24:00Z">
              <w:r>
                <w:rPr>
                  <w:sz w:val="20"/>
                </w:rPr>
                <w:t>First Responder Facilities (i.e. Fire, Police, EMS)</w:t>
              </w:r>
            </w:ins>
          </w:p>
        </w:tc>
      </w:tr>
      <w:tr w:rsidR="00000000" w14:paraId="22DD2B1E" w14:textId="77777777">
        <w:tblPrEx>
          <w:tblCellMar>
            <w:top w:w="0" w:type="dxa"/>
            <w:left w:w="0" w:type="dxa"/>
            <w:bottom w:w="0" w:type="dxa"/>
            <w:right w:w="0" w:type="dxa"/>
          </w:tblCellMar>
        </w:tblPrEx>
        <w:trPr>
          <w:gridAfter w:val="1"/>
          <w:wAfter w:w="331" w:type="dxa"/>
          <w:ins w:id="776" w:author="ERCOT" w:date="2024-03-07T12:24:00Z"/>
        </w:trPr>
        <w:tc>
          <w:tcPr>
            <w:tcW w:w="3168" w:type="dxa"/>
            <w:gridSpan w:val="4"/>
            <w:tcBorders>
              <w:top w:val="nil"/>
              <w:left w:val="nil"/>
              <w:bottom w:val="nil"/>
              <w:right w:val="nil"/>
            </w:tcBorders>
          </w:tcPr>
          <w:p w14:paraId="728BB43D" w14:textId="77777777" w:rsidR="00D4780D" w:rsidRDefault="00D4780D">
            <w:pPr>
              <w:autoSpaceDE w:val="0"/>
              <w:autoSpaceDN w:val="0"/>
              <w:adjustRightInd w:val="0"/>
              <w:ind w:right="144"/>
              <w:rPr>
                <w:ins w:id="777" w:author="ERCOT" w:date="2024-03-07T12:24:00Z"/>
              </w:rPr>
            </w:pPr>
            <w:ins w:id="778" w:author="ERCOT" w:date="2024-03-07T12:24:00Z">
              <w:r>
                <w:rPr>
                  <w:sz w:val="20"/>
                </w:rPr>
                <w:t xml:space="preserve"> </w:t>
              </w:r>
            </w:ins>
          </w:p>
        </w:tc>
        <w:tc>
          <w:tcPr>
            <w:tcW w:w="1367" w:type="dxa"/>
            <w:tcBorders>
              <w:top w:val="nil"/>
              <w:left w:val="nil"/>
              <w:bottom w:val="nil"/>
              <w:right w:val="nil"/>
            </w:tcBorders>
          </w:tcPr>
          <w:p w14:paraId="748E6E82" w14:textId="77777777" w:rsidR="00D4780D" w:rsidRDefault="00D4780D">
            <w:pPr>
              <w:autoSpaceDE w:val="0"/>
              <w:autoSpaceDN w:val="0"/>
              <w:adjustRightInd w:val="0"/>
              <w:ind w:right="144"/>
              <w:rPr>
                <w:ins w:id="779" w:author="ERCOT" w:date="2024-03-07T12:24:00Z"/>
              </w:rPr>
            </w:pPr>
            <w:ins w:id="780" w:author="ERCOT" w:date="2024-03-07T12:24:00Z">
              <w:r>
                <w:rPr>
                  <w:sz w:val="20"/>
                </w:rPr>
                <w:t>M38</w:t>
              </w:r>
            </w:ins>
          </w:p>
        </w:tc>
        <w:tc>
          <w:tcPr>
            <w:tcW w:w="144" w:type="dxa"/>
            <w:tcBorders>
              <w:top w:val="nil"/>
              <w:left w:val="nil"/>
              <w:bottom w:val="nil"/>
              <w:right w:val="nil"/>
            </w:tcBorders>
          </w:tcPr>
          <w:p w14:paraId="1732763A" w14:textId="77777777" w:rsidR="00D4780D" w:rsidRDefault="00D4780D">
            <w:pPr>
              <w:autoSpaceDE w:val="0"/>
              <w:autoSpaceDN w:val="0"/>
              <w:adjustRightInd w:val="0"/>
              <w:ind w:right="144"/>
              <w:rPr>
                <w:ins w:id="781" w:author="ERCOT" w:date="2024-03-07T12:24:00Z"/>
              </w:rPr>
            </w:pPr>
          </w:p>
        </w:tc>
        <w:tc>
          <w:tcPr>
            <w:tcW w:w="4823" w:type="dxa"/>
            <w:gridSpan w:val="5"/>
            <w:tcBorders>
              <w:top w:val="nil"/>
              <w:left w:val="nil"/>
              <w:bottom w:val="nil"/>
              <w:right w:val="nil"/>
            </w:tcBorders>
          </w:tcPr>
          <w:p w14:paraId="05EE526F" w14:textId="77777777" w:rsidR="00D4780D" w:rsidRDefault="00D4780D">
            <w:pPr>
              <w:autoSpaceDE w:val="0"/>
              <w:autoSpaceDN w:val="0"/>
              <w:adjustRightInd w:val="0"/>
              <w:ind w:right="144"/>
              <w:rPr>
                <w:ins w:id="782" w:author="ERCOT" w:date="2024-03-07T12:24:00Z"/>
              </w:rPr>
            </w:pPr>
            <w:ins w:id="783" w:author="ERCOT" w:date="2024-03-07T12:24:00Z">
              <w:r>
                <w:rPr>
                  <w:sz w:val="20"/>
                </w:rPr>
                <w:t>Municipal Facilities</w:t>
              </w:r>
            </w:ins>
          </w:p>
        </w:tc>
      </w:tr>
      <w:tr w:rsidR="00000000" w14:paraId="661468A9" w14:textId="77777777">
        <w:tblPrEx>
          <w:tblCellMar>
            <w:top w:w="0" w:type="dxa"/>
            <w:left w:w="0" w:type="dxa"/>
            <w:bottom w:w="0" w:type="dxa"/>
            <w:right w:w="0" w:type="dxa"/>
          </w:tblCellMar>
        </w:tblPrEx>
        <w:trPr>
          <w:gridAfter w:val="1"/>
          <w:wAfter w:w="331" w:type="dxa"/>
          <w:ins w:id="784" w:author="ERCOT" w:date="2024-03-07T12:24:00Z"/>
        </w:trPr>
        <w:tc>
          <w:tcPr>
            <w:tcW w:w="3168" w:type="dxa"/>
            <w:gridSpan w:val="4"/>
            <w:tcBorders>
              <w:top w:val="nil"/>
              <w:left w:val="nil"/>
              <w:bottom w:val="nil"/>
              <w:right w:val="nil"/>
            </w:tcBorders>
          </w:tcPr>
          <w:p w14:paraId="19CBD99E" w14:textId="77777777" w:rsidR="00D4780D" w:rsidRDefault="00D4780D">
            <w:pPr>
              <w:autoSpaceDE w:val="0"/>
              <w:autoSpaceDN w:val="0"/>
              <w:adjustRightInd w:val="0"/>
              <w:ind w:right="144"/>
              <w:rPr>
                <w:ins w:id="785" w:author="ERCOT" w:date="2024-03-07T12:24:00Z"/>
              </w:rPr>
            </w:pPr>
            <w:ins w:id="786" w:author="ERCOT" w:date="2024-03-07T12:24:00Z">
              <w:r>
                <w:rPr>
                  <w:sz w:val="20"/>
                </w:rPr>
                <w:t xml:space="preserve"> </w:t>
              </w:r>
            </w:ins>
          </w:p>
        </w:tc>
        <w:tc>
          <w:tcPr>
            <w:tcW w:w="1367" w:type="dxa"/>
            <w:tcBorders>
              <w:top w:val="nil"/>
              <w:left w:val="nil"/>
              <w:bottom w:val="nil"/>
              <w:right w:val="nil"/>
            </w:tcBorders>
          </w:tcPr>
          <w:p w14:paraId="3C685352" w14:textId="77777777" w:rsidR="00D4780D" w:rsidRDefault="00D4780D">
            <w:pPr>
              <w:autoSpaceDE w:val="0"/>
              <w:autoSpaceDN w:val="0"/>
              <w:adjustRightInd w:val="0"/>
              <w:ind w:right="144"/>
              <w:rPr>
                <w:ins w:id="787" w:author="ERCOT" w:date="2024-03-07T12:24:00Z"/>
              </w:rPr>
            </w:pPr>
            <w:ins w:id="788" w:author="ERCOT" w:date="2024-03-07T12:24:00Z">
              <w:r>
                <w:rPr>
                  <w:sz w:val="20"/>
                </w:rPr>
                <w:t>M39</w:t>
              </w:r>
            </w:ins>
          </w:p>
        </w:tc>
        <w:tc>
          <w:tcPr>
            <w:tcW w:w="144" w:type="dxa"/>
            <w:tcBorders>
              <w:top w:val="nil"/>
              <w:left w:val="nil"/>
              <w:bottom w:val="nil"/>
              <w:right w:val="nil"/>
            </w:tcBorders>
          </w:tcPr>
          <w:p w14:paraId="0951513A" w14:textId="77777777" w:rsidR="00D4780D" w:rsidRDefault="00D4780D">
            <w:pPr>
              <w:autoSpaceDE w:val="0"/>
              <w:autoSpaceDN w:val="0"/>
              <w:adjustRightInd w:val="0"/>
              <w:ind w:right="144"/>
              <w:rPr>
                <w:ins w:id="789" w:author="ERCOT" w:date="2024-03-07T12:24:00Z"/>
              </w:rPr>
            </w:pPr>
          </w:p>
        </w:tc>
        <w:tc>
          <w:tcPr>
            <w:tcW w:w="4823" w:type="dxa"/>
            <w:gridSpan w:val="5"/>
            <w:tcBorders>
              <w:top w:val="nil"/>
              <w:left w:val="nil"/>
              <w:bottom w:val="nil"/>
              <w:right w:val="nil"/>
            </w:tcBorders>
          </w:tcPr>
          <w:p w14:paraId="0FA5C8C8" w14:textId="77777777" w:rsidR="00D4780D" w:rsidRDefault="00D4780D">
            <w:pPr>
              <w:autoSpaceDE w:val="0"/>
              <w:autoSpaceDN w:val="0"/>
              <w:adjustRightInd w:val="0"/>
              <w:ind w:right="144"/>
              <w:rPr>
                <w:ins w:id="790" w:author="ERCOT" w:date="2024-03-07T12:24:00Z"/>
              </w:rPr>
            </w:pPr>
            <w:ins w:id="791" w:author="ERCOT" w:date="2024-03-07T12:24:00Z">
              <w:r>
                <w:rPr>
                  <w:sz w:val="20"/>
                </w:rPr>
                <w:t>Electric Vehicle Charging Station (Level 2)</w:t>
              </w:r>
            </w:ins>
          </w:p>
        </w:tc>
      </w:tr>
      <w:tr w:rsidR="00000000" w14:paraId="1A8C2C97" w14:textId="77777777">
        <w:tblPrEx>
          <w:tblCellMar>
            <w:top w:w="0" w:type="dxa"/>
            <w:left w:w="0" w:type="dxa"/>
            <w:bottom w:w="0" w:type="dxa"/>
            <w:right w:w="0" w:type="dxa"/>
          </w:tblCellMar>
        </w:tblPrEx>
        <w:trPr>
          <w:gridAfter w:val="1"/>
          <w:wAfter w:w="331" w:type="dxa"/>
          <w:ins w:id="792" w:author="ERCOT" w:date="2024-03-07T12:24:00Z"/>
        </w:trPr>
        <w:tc>
          <w:tcPr>
            <w:tcW w:w="3168" w:type="dxa"/>
            <w:gridSpan w:val="4"/>
            <w:tcBorders>
              <w:top w:val="nil"/>
              <w:left w:val="nil"/>
              <w:bottom w:val="nil"/>
              <w:right w:val="nil"/>
            </w:tcBorders>
          </w:tcPr>
          <w:p w14:paraId="38000A97" w14:textId="77777777" w:rsidR="00D4780D" w:rsidRDefault="00D4780D">
            <w:pPr>
              <w:autoSpaceDE w:val="0"/>
              <w:autoSpaceDN w:val="0"/>
              <w:adjustRightInd w:val="0"/>
              <w:ind w:right="144"/>
              <w:rPr>
                <w:ins w:id="793" w:author="ERCOT" w:date="2024-03-07T12:24:00Z"/>
              </w:rPr>
            </w:pPr>
            <w:ins w:id="794" w:author="ERCOT" w:date="2024-03-07T12:24:00Z">
              <w:r>
                <w:rPr>
                  <w:sz w:val="20"/>
                </w:rPr>
                <w:t xml:space="preserve"> </w:t>
              </w:r>
            </w:ins>
          </w:p>
        </w:tc>
        <w:tc>
          <w:tcPr>
            <w:tcW w:w="1367" w:type="dxa"/>
            <w:tcBorders>
              <w:top w:val="nil"/>
              <w:left w:val="nil"/>
              <w:bottom w:val="nil"/>
              <w:right w:val="nil"/>
            </w:tcBorders>
          </w:tcPr>
          <w:p w14:paraId="74A30B9C" w14:textId="77777777" w:rsidR="00D4780D" w:rsidRDefault="00D4780D">
            <w:pPr>
              <w:autoSpaceDE w:val="0"/>
              <w:autoSpaceDN w:val="0"/>
              <w:adjustRightInd w:val="0"/>
              <w:ind w:right="144"/>
              <w:rPr>
                <w:ins w:id="795" w:author="ERCOT" w:date="2024-03-07T12:24:00Z"/>
              </w:rPr>
            </w:pPr>
            <w:ins w:id="796" w:author="ERCOT" w:date="2024-03-07T12:24:00Z">
              <w:r>
                <w:rPr>
                  <w:sz w:val="20"/>
                </w:rPr>
                <w:t>M40</w:t>
              </w:r>
            </w:ins>
          </w:p>
        </w:tc>
        <w:tc>
          <w:tcPr>
            <w:tcW w:w="144" w:type="dxa"/>
            <w:tcBorders>
              <w:top w:val="nil"/>
              <w:left w:val="nil"/>
              <w:bottom w:val="nil"/>
              <w:right w:val="nil"/>
            </w:tcBorders>
          </w:tcPr>
          <w:p w14:paraId="2E0147D3" w14:textId="77777777" w:rsidR="00D4780D" w:rsidRDefault="00D4780D">
            <w:pPr>
              <w:autoSpaceDE w:val="0"/>
              <w:autoSpaceDN w:val="0"/>
              <w:adjustRightInd w:val="0"/>
              <w:ind w:right="144"/>
              <w:rPr>
                <w:ins w:id="797" w:author="ERCOT" w:date="2024-03-07T12:24:00Z"/>
              </w:rPr>
            </w:pPr>
          </w:p>
        </w:tc>
        <w:tc>
          <w:tcPr>
            <w:tcW w:w="4823" w:type="dxa"/>
            <w:gridSpan w:val="5"/>
            <w:tcBorders>
              <w:top w:val="nil"/>
              <w:left w:val="nil"/>
              <w:bottom w:val="nil"/>
              <w:right w:val="nil"/>
            </w:tcBorders>
          </w:tcPr>
          <w:p w14:paraId="022D2FB7" w14:textId="77777777" w:rsidR="00D4780D" w:rsidRDefault="00D4780D">
            <w:pPr>
              <w:autoSpaceDE w:val="0"/>
              <w:autoSpaceDN w:val="0"/>
              <w:adjustRightInd w:val="0"/>
              <w:ind w:right="144"/>
              <w:rPr>
                <w:ins w:id="798" w:author="ERCOT" w:date="2024-03-07T12:24:00Z"/>
              </w:rPr>
            </w:pPr>
            <w:ins w:id="799" w:author="ERCOT" w:date="2024-03-07T12:24:00Z">
              <w:r>
                <w:rPr>
                  <w:sz w:val="20"/>
                </w:rPr>
                <w:t>Electric Vehicle Super Charging Station (Level 3)</w:t>
              </w:r>
            </w:ins>
          </w:p>
        </w:tc>
      </w:tr>
      <w:tr w:rsidR="00000000" w14:paraId="28A90506" w14:textId="77777777">
        <w:tblPrEx>
          <w:tblCellMar>
            <w:top w:w="0" w:type="dxa"/>
            <w:left w:w="0" w:type="dxa"/>
            <w:bottom w:w="0" w:type="dxa"/>
            <w:right w:w="0" w:type="dxa"/>
          </w:tblCellMar>
        </w:tblPrEx>
        <w:trPr>
          <w:gridAfter w:val="1"/>
          <w:wAfter w:w="331" w:type="dxa"/>
          <w:ins w:id="800" w:author="ERCOT" w:date="2024-03-07T12:24:00Z"/>
        </w:trPr>
        <w:tc>
          <w:tcPr>
            <w:tcW w:w="3168" w:type="dxa"/>
            <w:gridSpan w:val="4"/>
            <w:tcBorders>
              <w:top w:val="nil"/>
              <w:left w:val="nil"/>
              <w:bottom w:val="nil"/>
              <w:right w:val="nil"/>
            </w:tcBorders>
          </w:tcPr>
          <w:p w14:paraId="0E975DAD" w14:textId="77777777" w:rsidR="00D4780D" w:rsidRDefault="00D4780D">
            <w:pPr>
              <w:autoSpaceDE w:val="0"/>
              <w:autoSpaceDN w:val="0"/>
              <w:adjustRightInd w:val="0"/>
              <w:ind w:right="144"/>
              <w:rPr>
                <w:ins w:id="801" w:author="ERCOT" w:date="2024-03-07T12:24:00Z"/>
              </w:rPr>
            </w:pPr>
            <w:ins w:id="802" w:author="ERCOT" w:date="2024-03-07T12:24:00Z">
              <w:r>
                <w:rPr>
                  <w:sz w:val="20"/>
                </w:rPr>
                <w:t xml:space="preserve"> </w:t>
              </w:r>
            </w:ins>
          </w:p>
        </w:tc>
        <w:tc>
          <w:tcPr>
            <w:tcW w:w="1367" w:type="dxa"/>
            <w:tcBorders>
              <w:top w:val="nil"/>
              <w:left w:val="nil"/>
              <w:bottom w:val="nil"/>
              <w:right w:val="nil"/>
            </w:tcBorders>
          </w:tcPr>
          <w:p w14:paraId="5FF15E88" w14:textId="77777777" w:rsidR="00D4780D" w:rsidRDefault="00D4780D">
            <w:pPr>
              <w:autoSpaceDE w:val="0"/>
              <w:autoSpaceDN w:val="0"/>
              <w:adjustRightInd w:val="0"/>
              <w:ind w:right="144"/>
              <w:rPr>
                <w:ins w:id="803" w:author="ERCOT" w:date="2024-03-07T12:24:00Z"/>
              </w:rPr>
            </w:pPr>
            <w:ins w:id="804" w:author="ERCOT" w:date="2024-03-07T12:24:00Z">
              <w:r>
                <w:rPr>
                  <w:sz w:val="20"/>
                </w:rPr>
                <w:t>M41</w:t>
              </w:r>
            </w:ins>
          </w:p>
        </w:tc>
        <w:tc>
          <w:tcPr>
            <w:tcW w:w="144" w:type="dxa"/>
            <w:tcBorders>
              <w:top w:val="nil"/>
              <w:left w:val="nil"/>
              <w:bottom w:val="nil"/>
              <w:right w:val="nil"/>
            </w:tcBorders>
          </w:tcPr>
          <w:p w14:paraId="49C47972" w14:textId="77777777" w:rsidR="00D4780D" w:rsidRDefault="00D4780D">
            <w:pPr>
              <w:autoSpaceDE w:val="0"/>
              <w:autoSpaceDN w:val="0"/>
              <w:adjustRightInd w:val="0"/>
              <w:ind w:right="144"/>
              <w:rPr>
                <w:ins w:id="805" w:author="ERCOT" w:date="2024-03-07T12:24:00Z"/>
              </w:rPr>
            </w:pPr>
          </w:p>
        </w:tc>
        <w:tc>
          <w:tcPr>
            <w:tcW w:w="4823" w:type="dxa"/>
            <w:gridSpan w:val="5"/>
            <w:tcBorders>
              <w:top w:val="nil"/>
              <w:left w:val="nil"/>
              <w:bottom w:val="nil"/>
              <w:right w:val="nil"/>
            </w:tcBorders>
          </w:tcPr>
          <w:p w14:paraId="1173F5CA" w14:textId="77777777" w:rsidR="00D4780D" w:rsidRDefault="00D4780D">
            <w:pPr>
              <w:autoSpaceDE w:val="0"/>
              <w:autoSpaceDN w:val="0"/>
              <w:adjustRightInd w:val="0"/>
              <w:ind w:right="144"/>
              <w:rPr>
                <w:ins w:id="806" w:author="ERCOT" w:date="2024-03-07T12:24:00Z"/>
              </w:rPr>
            </w:pPr>
            <w:ins w:id="807" w:author="ERCOT" w:date="2024-03-07T12:24:00Z">
              <w:r>
                <w:rPr>
                  <w:sz w:val="20"/>
                </w:rPr>
                <w:t>Battery Storage Unit</w:t>
              </w:r>
            </w:ins>
          </w:p>
        </w:tc>
      </w:tr>
      <w:tr w:rsidR="00000000" w14:paraId="48E29A84" w14:textId="77777777">
        <w:tblPrEx>
          <w:tblCellMar>
            <w:top w:w="0" w:type="dxa"/>
            <w:left w:w="0" w:type="dxa"/>
            <w:bottom w:w="0" w:type="dxa"/>
            <w:right w:w="0" w:type="dxa"/>
          </w:tblCellMar>
        </w:tblPrEx>
        <w:trPr>
          <w:gridAfter w:val="1"/>
          <w:wAfter w:w="331" w:type="dxa"/>
          <w:ins w:id="808" w:author="ERCOT" w:date="2024-03-07T12:24:00Z"/>
        </w:trPr>
        <w:tc>
          <w:tcPr>
            <w:tcW w:w="3168" w:type="dxa"/>
            <w:gridSpan w:val="4"/>
            <w:tcBorders>
              <w:top w:val="nil"/>
              <w:left w:val="nil"/>
              <w:bottom w:val="nil"/>
              <w:right w:val="nil"/>
            </w:tcBorders>
          </w:tcPr>
          <w:p w14:paraId="77328B52" w14:textId="77777777" w:rsidR="00D4780D" w:rsidRDefault="00D4780D">
            <w:pPr>
              <w:autoSpaceDE w:val="0"/>
              <w:autoSpaceDN w:val="0"/>
              <w:adjustRightInd w:val="0"/>
              <w:ind w:right="144"/>
              <w:rPr>
                <w:ins w:id="809" w:author="ERCOT" w:date="2024-03-07T12:24:00Z"/>
              </w:rPr>
            </w:pPr>
            <w:ins w:id="810" w:author="ERCOT" w:date="2024-03-07T12:24:00Z">
              <w:r>
                <w:rPr>
                  <w:sz w:val="20"/>
                </w:rPr>
                <w:t xml:space="preserve"> </w:t>
              </w:r>
            </w:ins>
          </w:p>
        </w:tc>
        <w:tc>
          <w:tcPr>
            <w:tcW w:w="1367" w:type="dxa"/>
            <w:tcBorders>
              <w:top w:val="nil"/>
              <w:left w:val="nil"/>
              <w:bottom w:val="nil"/>
              <w:right w:val="nil"/>
            </w:tcBorders>
          </w:tcPr>
          <w:p w14:paraId="6917C851" w14:textId="77777777" w:rsidR="00D4780D" w:rsidRDefault="00D4780D">
            <w:pPr>
              <w:autoSpaceDE w:val="0"/>
              <w:autoSpaceDN w:val="0"/>
              <w:adjustRightInd w:val="0"/>
              <w:ind w:right="144"/>
              <w:rPr>
                <w:ins w:id="811" w:author="ERCOT" w:date="2024-03-07T12:24:00Z"/>
              </w:rPr>
            </w:pPr>
            <w:ins w:id="812" w:author="ERCOT" w:date="2024-03-07T12:24:00Z">
              <w:r>
                <w:rPr>
                  <w:sz w:val="20"/>
                </w:rPr>
                <w:t>M42</w:t>
              </w:r>
            </w:ins>
          </w:p>
        </w:tc>
        <w:tc>
          <w:tcPr>
            <w:tcW w:w="144" w:type="dxa"/>
            <w:tcBorders>
              <w:top w:val="nil"/>
              <w:left w:val="nil"/>
              <w:bottom w:val="nil"/>
              <w:right w:val="nil"/>
            </w:tcBorders>
          </w:tcPr>
          <w:p w14:paraId="506CAB42" w14:textId="77777777" w:rsidR="00D4780D" w:rsidRDefault="00D4780D">
            <w:pPr>
              <w:autoSpaceDE w:val="0"/>
              <w:autoSpaceDN w:val="0"/>
              <w:adjustRightInd w:val="0"/>
              <w:ind w:right="144"/>
              <w:rPr>
                <w:ins w:id="813" w:author="ERCOT" w:date="2024-03-07T12:24:00Z"/>
              </w:rPr>
            </w:pPr>
          </w:p>
        </w:tc>
        <w:tc>
          <w:tcPr>
            <w:tcW w:w="4823" w:type="dxa"/>
            <w:gridSpan w:val="5"/>
            <w:tcBorders>
              <w:top w:val="nil"/>
              <w:left w:val="nil"/>
              <w:bottom w:val="nil"/>
              <w:right w:val="nil"/>
            </w:tcBorders>
          </w:tcPr>
          <w:p w14:paraId="73F2E907" w14:textId="77777777" w:rsidR="00D4780D" w:rsidRDefault="00D4780D">
            <w:pPr>
              <w:autoSpaceDE w:val="0"/>
              <w:autoSpaceDN w:val="0"/>
              <w:adjustRightInd w:val="0"/>
              <w:ind w:right="144"/>
              <w:rPr>
                <w:ins w:id="814" w:author="ERCOT" w:date="2024-03-07T12:24:00Z"/>
              </w:rPr>
            </w:pPr>
            <w:ins w:id="815" w:author="ERCOT" w:date="2024-03-07T12:24:00Z">
              <w:r>
                <w:rPr>
                  <w:sz w:val="20"/>
                </w:rPr>
                <w:t>Non-Wholesale Storage Load (NWSL)</w:t>
              </w:r>
            </w:ins>
          </w:p>
        </w:tc>
      </w:tr>
      <w:tr w:rsidR="00000000" w14:paraId="7B609933" w14:textId="77777777">
        <w:tblPrEx>
          <w:tblCellMar>
            <w:top w:w="0" w:type="dxa"/>
            <w:left w:w="0" w:type="dxa"/>
            <w:bottom w:w="0" w:type="dxa"/>
            <w:right w:w="0" w:type="dxa"/>
          </w:tblCellMar>
        </w:tblPrEx>
        <w:trPr>
          <w:gridAfter w:val="1"/>
          <w:wAfter w:w="331" w:type="dxa"/>
          <w:ins w:id="816" w:author="ERCOT" w:date="2024-03-07T12:24:00Z"/>
        </w:trPr>
        <w:tc>
          <w:tcPr>
            <w:tcW w:w="3168" w:type="dxa"/>
            <w:gridSpan w:val="4"/>
            <w:tcBorders>
              <w:top w:val="nil"/>
              <w:left w:val="nil"/>
              <w:bottom w:val="nil"/>
              <w:right w:val="nil"/>
            </w:tcBorders>
          </w:tcPr>
          <w:p w14:paraId="384EA63A" w14:textId="77777777" w:rsidR="00D4780D" w:rsidRDefault="00D4780D">
            <w:pPr>
              <w:autoSpaceDE w:val="0"/>
              <w:autoSpaceDN w:val="0"/>
              <w:adjustRightInd w:val="0"/>
              <w:ind w:right="144"/>
              <w:rPr>
                <w:ins w:id="817" w:author="ERCOT" w:date="2024-03-07T12:24:00Z"/>
              </w:rPr>
            </w:pPr>
            <w:ins w:id="818" w:author="ERCOT" w:date="2024-03-07T12:24:00Z">
              <w:r>
                <w:rPr>
                  <w:sz w:val="20"/>
                </w:rPr>
                <w:t xml:space="preserve"> </w:t>
              </w:r>
            </w:ins>
          </w:p>
        </w:tc>
        <w:tc>
          <w:tcPr>
            <w:tcW w:w="1367" w:type="dxa"/>
            <w:tcBorders>
              <w:top w:val="nil"/>
              <w:left w:val="nil"/>
              <w:bottom w:val="nil"/>
              <w:right w:val="nil"/>
            </w:tcBorders>
          </w:tcPr>
          <w:p w14:paraId="3C4BC49B" w14:textId="77777777" w:rsidR="00D4780D" w:rsidRDefault="00D4780D">
            <w:pPr>
              <w:autoSpaceDE w:val="0"/>
              <w:autoSpaceDN w:val="0"/>
              <w:adjustRightInd w:val="0"/>
              <w:ind w:right="144"/>
              <w:rPr>
                <w:ins w:id="819" w:author="ERCOT" w:date="2024-03-07T12:24:00Z"/>
              </w:rPr>
            </w:pPr>
            <w:ins w:id="820" w:author="ERCOT" w:date="2024-03-07T12:24:00Z">
              <w:r>
                <w:rPr>
                  <w:sz w:val="20"/>
                </w:rPr>
                <w:t>M43</w:t>
              </w:r>
            </w:ins>
          </w:p>
        </w:tc>
        <w:tc>
          <w:tcPr>
            <w:tcW w:w="144" w:type="dxa"/>
            <w:tcBorders>
              <w:top w:val="nil"/>
              <w:left w:val="nil"/>
              <w:bottom w:val="nil"/>
              <w:right w:val="nil"/>
            </w:tcBorders>
          </w:tcPr>
          <w:p w14:paraId="41C2375D" w14:textId="77777777" w:rsidR="00D4780D" w:rsidRDefault="00D4780D">
            <w:pPr>
              <w:autoSpaceDE w:val="0"/>
              <w:autoSpaceDN w:val="0"/>
              <w:adjustRightInd w:val="0"/>
              <w:ind w:right="144"/>
              <w:rPr>
                <w:ins w:id="821" w:author="ERCOT" w:date="2024-03-07T12:24:00Z"/>
              </w:rPr>
            </w:pPr>
          </w:p>
        </w:tc>
        <w:tc>
          <w:tcPr>
            <w:tcW w:w="4823" w:type="dxa"/>
            <w:gridSpan w:val="5"/>
            <w:tcBorders>
              <w:top w:val="nil"/>
              <w:left w:val="nil"/>
              <w:bottom w:val="nil"/>
              <w:right w:val="nil"/>
            </w:tcBorders>
          </w:tcPr>
          <w:p w14:paraId="52D2C872" w14:textId="77777777" w:rsidR="00D4780D" w:rsidRDefault="00D4780D">
            <w:pPr>
              <w:autoSpaceDE w:val="0"/>
              <w:autoSpaceDN w:val="0"/>
              <w:adjustRightInd w:val="0"/>
              <w:ind w:right="144"/>
              <w:rPr>
                <w:ins w:id="822" w:author="ERCOT" w:date="2024-03-07T12:24:00Z"/>
              </w:rPr>
            </w:pPr>
            <w:ins w:id="823" w:author="ERCOT" w:date="2024-03-07T12:24:00Z">
              <w:r>
                <w:rPr>
                  <w:sz w:val="20"/>
                </w:rPr>
                <w:t>Wholesale Storage Load (WSL)</w:t>
              </w:r>
            </w:ins>
          </w:p>
        </w:tc>
      </w:tr>
      <w:tr w:rsidR="00000000" w14:paraId="2E6C83C0" w14:textId="77777777">
        <w:tblPrEx>
          <w:tblCellMar>
            <w:top w:w="0" w:type="dxa"/>
            <w:left w:w="0" w:type="dxa"/>
            <w:bottom w:w="0" w:type="dxa"/>
            <w:right w:w="0" w:type="dxa"/>
          </w:tblCellMar>
        </w:tblPrEx>
        <w:trPr>
          <w:gridAfter w:val="1"/>
          <w:wAfter w:w="331" w:type="dxa"/>
          <w:ins w:id="824" w:author="ERCOT" w:date="2024-03-07T12:24:00Z"/>
        </w:trPr>
        <w:tc>
          <w:tcPr>
            <w:tcW w:w="3168" w:type="dxa"/>
            <w:gridSpan w:val="4"/>
            <w:tcBorders>
              <w:top w:val="nil"/>
              <w:left w:val="nil"/>
              <w:bottom w:val="nil"/>
              <w:right w:val="nil"/>
            </w:tcBorders>
          </w:tcPr>
          <w:p w14:paraId="43E226EC" w14:textId="77777777" w:rsidR="00D4780D" w:rsidRDefault="00D4780D">
            <w:pPr>
              <w:autoSpaceDE w:val="0"/>
              <w:autoSpaceDN w:val="0"/>
              <w:adjustRightInd w:val="0"/>
              <w:ind w:right="144"/>
              <w:rPr>
                <w:ins w:id="825" w:author="ERCOT" w:date="2024-03-07T12:24:00Z"/>
              </w:rPr>
            </w:pPr>
            <w:ins w:id="826" w:author="ERCOT" w:date="2024-03-07T12:24:00Z">
              <w:r>
                <w:rPr>
                  <w:sz w:val="20"/>
                </w:rPr>
                <w:t xml:space="preserve"> </w:t>
              </w:r>
            </w:ins>
          </w:p>
        </w:tc>
        <w:tc>
          <w:tcPr>
            <w:tcW w:w="1367" w:type="dxa"/>
            <w:tcBorders>
              <w:top w:val="nil"/>
              <w:left w:val="nil"/>
              <w:bottom w:val="nil"/>
              <w:right w:val="nil"/>
            </w:tcBorders>
          </w:tcPr>
          <w:p w14:paraId="55FC0D11" w14:textId="77777777" w:rsidR="00D4780D" w:rsidRDefault="00D4780D">
            <w:pPr>
              <w:autoSpaceDE w:val="0"/>
              <w:autoSpaceDN w:val="0"/>
              <w:adjustRightInd w:val="0"/>
              <w:ind w:right="144"/>
              <w:rPr>
                <w:ins w:id="827" w:author="ERCOT" w:date="2024-03-07T12:24:00Z"/>
              </w:rPr>
            </w:pPr>
            <w:ins w:id="828" w:author="ERCOT" w:date="2024-03-07T12:24:00Z">
              <w:r>
                <w:rPr>
                  <w:sz w:val="20"/>
                </w:rPr>
                <w:t>M44</w:t>
              </w:r>
            </w:ins>
          </w:p>
        </w:tc>
        <w:tc>
          <w:tcPr>
            <w:tcW w:w="144" w:type="dxa"/>
            <w:tcBorders>
              <w:top w:val="nil"/>
              <w:left w:val="nil"/>
              <w:bottom w:val="nil"/>
              <w:right w:val="nil"/>
            </w:tcBorders>
          </w:tcPr>
          <w:p w14:paraId="418E1D24" w14:textId="77777777" w:rsidR="00D4780D" w:rsidRDefault="00D4780D">
            <w:pPr>
              <w:autoSpaceDE w:val="0"/>
              <w:autoSpaceDN w:val="0"/>
              <w:adjustRightInd w:val="0"/>
              <w:ind w:right="144"/>
              <w:rPr>
                <w:ins w:id="829" w:author="ERCOT" w:date="2024-03-07T12:24:00Z"/>
              </w:rPr>
            </w:pPr>
          </w:p>
        </w:tc>
        <w:tc>
          <w:tcPr>
            <w:tcW w:w="4823" w:type="dxa"/>
            <w:gridSpan w:val="5"/>
            <w:tcBorders>
              <w:top w:val="nil"/>
              <w:left w:val="nil"/>
              <w:bottom w:val="nil"/>
              <w:right w:val="nil"/>
            </w:tcBorders>
          </w:tcPr>
          <w:p w14:paraId="0400D15D" w14:textId="77777777" w:rsidR="00D4780D" w:rsidRDefault="00D4780D">
            <w:pPr>
              <w:autoSpaceDE w:val="0"/>
              <w:autoSpaceDN w:val="0"/>
              <w:adjustRightInd w:val="0"/>
              <w:ind w:right="144"/>
              <w:rPr>
                <w:ins w:id="830" w:author="ERCOT" w:date="2024-03-07T12:24:00Z"/>
              </w:rPr>
            </w:pPr>
            <w:ins w:id="831" w:author="ERCOT" w:date="2024-03-07T12:24:00Z">
              <w:r>
                <w:rPr>
                  <w:sz w:val="20"/>
                </w:rPr>
                <w:t>Other (Requires REF03 Description)</w:t>
              </w:r>
            </w:ins>
          </w:p>
        </w:tc>
      </w:tr>
      <w:tr w:rsidR="00000000" w14:paraId="23A845E6" w14:textId="77777777">
        <w:tblPrEx>
          <w:tblCellMar>
            <w:top w:w="0" w:type="dxa"/>
            <w:left w:w="0" w:type="dxa"/>
            <w:bottom w:w="0" w:type="dxa"/>
            <w:right w:w="0" w:type="dxa"/>
          </w:tblCellMar>
        </w:tblPrEx>
        <w:trPr>
          <w:ins w:id="832" w:author="ERCOT" w:date="2024-03-07T12:24:00Z"/>
        </w:trPr>
        <w:tc>
          <w:tcPr>
            <w:tcW w:w="1007" w:type="dxa"/>
            <w:tcBorders>
              <w:top w:val="nil"/>
              <w:left w:val="nil"/>
              <w:bottom w:val="nil"/>
              <w:right w:val="nil"/>
            </w:tcBorders>
          </w:tcPr>
          <w:p w14:paraId="1407219D" w14:textId="77777777" w:rsidR="00D4780D" w:rsidRDefault="00D4780D">
            <w:pPr>
              <w:autoSpaceDE w:val="0"/>
              <w:autoSpaceDN w:val="0"/>
              <w:adjustRightInd w:val="0"/>
              <w:ind w:right="144"/>
              <w:rPr>
                <w:ins w:id="833" w:author="ERCOT" w:date="2024-03-07T12:24:00Z"/>
              </w:rPr>
            </w:pPr>
            <w:ins w:id="834" w:author="ERCOT" w:date="2024-03-07T12:24:00Z">
              <w:r>
                <w:rPr>
                  <w:b/>
                  <w:sz w:val="20"/>
                </w:rPr>
                <w:t>Dep</w:t>
              </w:r>
            </w:ins>
          </w:p>
        </w:tc>
        <w:tc>
          <w:tcPr>
            <w:tcW w:w="1080" w:type="dxa"/>
            <w:tcBorders>
              <w:top w:val="nil"/>
              <w:left w:val="nil"/>
              <w:bottom w:val="nil"/>
              <w:right w:val="nil"/>
            </w:tcBorders>
          </w:tcPr>
          <w:p w14:paraId="70A134BC" w14:textId="77777777" w:rsidR="00D4780D" w:rsidRDefault="00D4780D">
            <w:pPr>
              <w:autoSpaceDE w:val="0"/>
              <w:autoSpaceDN w:val="0"/>
              <w:adjustRightInd w:val="0"/>
              <w:ind w:right="144"/>
              <w:jc w:val="center"/>
              <w:rPr>
                <w:ins w:id="835" w:author="ERCOT" w:date="2024-03-07T12:24:00Z"/>
              </w:rPr>
            </w:pPr>
            <w:ins w:id="836" w:author="ERCOT" w:date="2024-03-07T12:24:00Z">
              <w:r>
                <w:rPr>
                  <w:b/>
                  <w:sz w:val="20"/>
                </w:rPr>
                <w:t>REF03</w:t>
              </w:r>
            </w:ins>
          </w:p>
        </w:tc>
        <w:tc>
          <w:tcPr>
            <w:tcW w:w="892" w:type="dxa"/>
            <w:tcBorders>
              <w:top w:val="nil"/>
              <w:left w:val="nil"/>
              <w:bottom w:val="nil"/>
              <w:right w:val="nil"/>
            </w:tcBorders>
          </w:tcPr>
          <w:p w14:paraId="7371130B" w14:textId="77777777" w:rsidR="00D4780D" w:rsidRDefault="00D4780D">
            <w:pPr>
              <w:autoSpaceDE w:val="0"/>
              <w:autoSpaceDN w:val="0"/>
              <w:adjustRightInd w:val="0"/>
              <w:ind w:right="144"/>
              <w:jc w:val="center"/>
              <w:rPr>
                <w:ins w:id="837" w:author="ERCOT" w:date="2024-03-07T12:24:00Z"/>
              </w:rPr>
            </w:pPr>
            <w:ins w:id="838" w:author="ERCOT" w:date="2024-03-07T12:24:00Z">
              <w:r>
                <w:rPr>
                  <w:b/>
                  <w:sz w:val="20"/>
                </w:rPr>
                <w:t>352</w:t>
              </w:r>
            </w:ins>
          </w:p>
        </w:tc>
        <w:tc>
          <w:tcPr>
            <w:tcW w:w="4968" w:type="dxa"/>
            <w:gridSpan w:val="4"/>
            <w:tcBorders>
              <w:top w:val="nil"/>
              <w:left w:val="nil"/>
              <w:bottom w:val="nil"/>
              <w:right w:val="nil"/>
            </w:tcBorders>
          </w:tcPr>
          <w:p w14:paraId="53F48BD9" w14:textId="77777777" w:rsidR="00D4780D" w:rsidRDefault="00D4780D">
            <w:pPr>
              <w:autoSpaceDE w:val="0"/>
              <w:autoSpaceDN w:val="0"/>
              <w:adjustRightInd w:val="0"/>
              <w:ind w:right="144"/>
              <w:rPr>
                <w:ins w:id="839" w:author="ERCOT" w:date="2024-03-07T12:24:00Z"/>
              </w:rPr>
            </w:pPr>
            <w:ins w:id="840" w:author="ERCOT" w:date="2024-03-07T12:24:00Z">
              <w:r>
                <w:rPr>
                  <w:b/>
                  <w:sz w:val="20"/>
                </w:rPr>
                <w:t>Description</w:t>
              </w:r>
            </w:ins>
          </w:p>
        </w:tc>
        <w:tc>
          <w:tcPr>
            <w:tcW w:w="432" w:type="dxa"/>
            <w:tcBorders>
              <w:top w:val="nil"/>
              <w:left w:val="nil"/>
              <w:bottom w:val="nil"/>
              <w:right w:val="nil"/>
            </w:tcBorders>
          </w:tcPr>
          <w:p w14:paraId="67A5F19A" w14:textId="77777777" w:rsidR="00D4780D" w:rsidRDefault="00D4780D">
            <w:pPr>
              <w:autoSpaceDE w:val="0"/>
              <w:autoSpaceDN w:val="0"/>
              <w:adjustRightInd w:val="0"/>
              <w:ind w:right="144"/>
              <w:jc w:val="center"/>
              <w:rPr>
                <w:ins w:id="841" w:author="ERCOT" w:date="2024-03-07T12:24:00Z"/>
              </w:rPr>
            </w:pPr>
            <w:ins w:id="842" w:author="ERCOT" w:date="2024-03-07T12:24:00Z">
              <w:r>
                <w:rPr>
                  <w:b/>
                  <w:sz w:val="20"/>
                </w:rPr>
                <w:t>X</w:t>
              </w:r>
            </w:ins>
          </w:p>
        </w:tc>
        <w:tc>
          <w:tcPr>
            <w:tcW w:w="14" w:type="dxa"/>
            <w:tcBorders>
              <w:top w:val="nil"/>
              <w:left w:val="nil"/>
              <w:bottom w:val="nil"/>
              <w:right w:val="nil"/>
            </w:tcBorders>
          </w:tcPr>
          <w:p w14:paraId="64327EC1" w14:textId="77777777" w:rsidR="00D4780D" w:rsidRDefault="00D4780D">
            <w:pPr>
              <w:autoSpaceDE w:val="0"/>
              <w:autoSpaceDN w:val="0"/>
              <w:adjustRightInd w:val="0"/>
              <w:ind w:right="144"/>
              <w:jc w:val="center"/>
              <w:rPr>
                <w:ins w:id="843" w:author="ERCOT" w:date="2024-03-07T12:24:00Z"/>
              </w:rPr>
            </w:pPr>
          </w:p>
        </w:tc>
        <w:tc>
          <w:tcPr>
            <w:tcW w:w="1440" w:type="dxa"/>
            <w:gridSpan w:val="3"/>
            <w:tcBorders>
              <w:top w:val="nil"/>
              <w:left w:val="nil"/>
              <w:bottom w:val="nil"/>
              <w:right w:val="nil"/>
            </w:tcBorders>
          </w:tcPr>
          <w:p w14:paraId="00359BD7" w14:textId="77777777" w:rsidR="00D4780D" w:rsidRDefault="00D4780D">
            <w:pPr>
              <w:autoSpaceDE w:val="0"/>
              <w:autoSpaceDN w:val="0"/>
              <w:adjustRightInd w:val="0"/>
              <w:ind w:right="144"/>
              <w:rPr>
                <w:ins w:id="844" w:author="ERCOT" w:date="2024-03-07T12:24:00Z"/>
              </w:rPr>
            </w:pPr>
            <w:ins w:id="845" w:author="ERCOT" w:date="2024-03-07T12:24:00Z">
              <w:r>
                <w:rPr>
                  <w:b/>
                  <w:sz w:val="20"/>
                </w:rPr>
                <w:t>AN 1/80</w:t>
              </w:r>
            </w:ins>
          </w:p>
        </w:tc>
      </w:tr>
      <w:tr w:rsidR="00000000" w14:paraId="2F34FE4C" w14:textId="77777777">
        <w:tblPrEx>
          <w:tblCellMar>
            <w:top w:w="0" w:type="dxa"/>
            <w:left w:w="0" w:type="dxa"/>
            <w:bottom w:w="0" w:type="dxa"/>
            <w:right w:w="0" w:type="dxa"/>
          </w:tblCellMar>
        </w:tblPrEx>
        <w:trPr>
          <w:gridAfter w:val="1"/>
          <w:wAfter w:w="330" w:type="dxa"/>
          <w:ins w:id="846" w:author="ERCOT" w:date="2024-03-07T12:24:00Z"/>
        </w:trPr>
        <w:tc>
          <w:tcPr>
            <w:tcW w:w="2980" w:type="dxa"/>
            <w:gridSpan w:val="3"/>
            <w:tcBorders>
              <w:top w:val="nil"/>
              <w:left w:val="nil"/>
              <w:bottom w:val="nil"/>
              <w:right w:val="nil"/>
            </w:tcBorders>
          </w:tcPr>
          <w:p w14:paraId="098E4447" w14:textId="77777777" w:rsidR="00D4780D" w:rsidRDefault="00D4780D">
            <w:pPr>
              <w:autoSpaceDE w:val="0"/>
              <w:autoSpaceDN w:val="0"/>
              <w:adjustRightInd w:val="0"/>
              <w:ind w:right="144"/>
              <w:rPr>
                <w:ins w:id="847" w:author="ERCOT" w:date="2024-03-07T12:24:00Z"/>
              </w:rPr>
            </w:pPr>
          </w:p>
        </w:tc>
        <w:tc>
          <w:tcPr>
            <w:tcW w:w="6523" w:type="dxa"/>
            <w:gridSpan w:val="8"/>
            <w:tcBorders>
              <w:top w:val="nil"/>
              <w:left w:val="nil"/>
              <w:bottom w:val="nil"/>
              <w:right w:val="nil"/>
            </w:tcBorders>
          </w:tcPr>
          <w:p w14:paraId="31DE10BD" w14:textId="77777777" w:rsidR="00D4780D" w:rsidRDefault="00D4780D">
            <w:pPr>
              <w:autoSpaceDE w:val="0"/>
              <w:autoSpaceDN w:val="0"/>
              <w:adjustRightInd w:val="0"/>
              <w:ind w:right="144"/>
              <w:rPr>
                <w:ins w:id="848" w:author="ERCOT" w:date="2024-03-07T12:24:00Z"/>
              </w:rPr>
            </w:pPr>
            <w:ins w:id="849" w:author="ERCOT" w:date="2024-03-07T12:24:00Z">
              <w:r>
                <w:rPr>
                  <w:sz w:val="20"/>
                </w:rPr>
                <w:t>A free-form description to clarify the related data elements and their content</w:t>
              </w:r>
            </w:ins>
          </w:p>
        </w:tc>
      </w:tr>
      <w:tr w:rsidR="00000000" w14:paraId="6B42240D" w14:textId="77777777">
        <w:tblPrEx>
          <w:tblCellMar>
            <w:top w:w="0" w:type="dxa"/>
            <w:left w:w="0" w:type="dxa"/>
            <w:bottom w:w="0" w:type="dxa"/>
            <w:right w:w="0" w:type="dxa"/>
          </w:tblCellMar>
        </w:tblPrEx>
        <w:trPr>
          <w:gridAfter w:val="1"/>
          <w:wAfter w:w="330" w:type="dxa"/>
          <w:ins w:id="850" w:author="ERCOT" w:date="2024-03-07T12:24:00Z"/>
        </w:trPr>
        <w:tc>
          <w:tcPr>
            <w:tcW w:w="2980" w:type="dxa"/>
            <w:gridSpan w:val="3"/>
            <w:tcBorders>
              <w:top w:val="nil"/>
              <w:left w:val="nil"/>
              <w:bottom w:val="nil"/>
              <w:right w:val="nil"/>
            </w:tcBorders>
          </w:tcPr>
          <w:p w14:paraId="1F0C8912" w14:textId="77777777" w:rsidR="00D4780D" w:rsidRDefault="00D4780D">
            <w:pPr>
              <w:autoSpaceDE w:val="0"/>
              <w:autoSpaceDN w:val="0"/>
              <w:adjustRightInd w:val="0"/>
              <w:ind w:right="144"/>
              <w:rPr>
                <w:ins w:id="851" w:author="ERCOT" w:date="2024-03-07T12:24:00Z"/>
              </w:rPr>
            </w:pPr>
          </w:p>
        </w:tc>
        <w:tc>
          <w:tcPr>
            <w:tcW w:w="6523" w:type="dxa"/>
            <w:gridSpan w:val="8"/>
            <w:tcBorders>
              <w:top w:val="nil"/>
              <w:left w:val="nil"/>
              <w:bottom w:val="nil"/>
              <w:right w:val="nil"/>
            </w:tcBorders>
            <w:shd w:val="pct20" w:color="auto" w:fill="auto"/>
          </w:tcPr>
          <w:p w14:paraId="3EF33AC0" w14:textId="77777777" w:rsidR="00D4780D" w:rsidRDefault="00D4780D">
            <w:pPr>
              <w:autoSpaceDE w:val="0"/>
              <w:autoSpaceDN w:val="0"/>
              <w:adjustRightInd w:val="0"/>
              <w:ind w:right="144"/>
              <w:rPr>
                <w:ins w:id="852" w:author="ERCOT" w:date="2024-03-07T12:24:00Z"/>
                <w:sz w:val="20"/>
              </w:rPr>
            </w:pPr>
            <w:ins w:id="853" w:author="ERCOT" w:date="2024-03-07T12:24:00Z">
              <w:r>
                <w:rPr>
                  <w:sz w:val="20"/>
                </w:rPr>
                <w:t>Required when REF02 = M44 (</w:t>
              </w:r>
              <w:r>
                <w:rPr>
                  <w:sz w:val="20"/>
                </w:rPr>
                <w:t>Other) to provide Competitive Retailer with specific Metered Service Type when the specific type is not included in the above list.</w:t>
              </w:r>
            </w:ins>
          </w:p>
          <w:p w14:paraId="1421AEF8" w14:textId="77777777" w:rsidR="00D4780D" w:rsidRDefault="00D4780D">
            <w:pPr>
              <w:autoSpaceDE w:val="0"/>
              <w:autoSpaceDN w:val="0"/>
              <w:adjustRightInd w:val="0"/>
              <w:ind w:right="144"/>
              <w:rPr>
                <w:ins w:id="854" w:author="ERCOT" w:date="2024-03-07T12:24:00Z"/>
              </w:rPr>
            </w:pPr>
          </w:p>
        </w:tc>
      </w:tr>
      <w:tr w:rsidR="00000000" w14:paraId="5CB259CD" w14:textId="77777777">
        <w:tblPrEx>
          <w:tblCellMar>
            <w:top w:w="0" w:type="dxa"/>
            <w:left w:w="0" w:type="dxa"/>
            <w:bottom w:w="0" w:type="dxa"/>
            <w:right w:w="0" w:type="dxa"/>
          </w:tblCellMar>
        </w:tblPrEx>
        <w:trPr>
          <w:gridAfter w:val="1"/>
          <w:wAfter w:w="330" w:type="dxa"/>
          <w:ins w:id="855" w:author="ERCOT" w:date="2024-03-07T12:24:00Z"/>
        </w:trPr>
        <w:tc>
          <w:tcPr>
            <w:tcW w:w="2980" w:type="dxa"/>
            <w:gridSpan w:val="3"/>
            <w:tcBorders>
              <w:top w:val="nil"/>
              <w:left w:val="nil"/>
              <w:bottom w:val="nil"/>
              <w:right w:val="nil"/>
            </w:tcBorders>
          </w:tcPr>
          <w:p w14:paraId="636DFD42" w14:textId="77777777" w:rsidR="00D4780D" w:rsidRDefault="00D4780D">
            <w:pPr>
              <w:autoSpaceDE w:val="0"/>
              <w:autoSpaceDN w:val="0"/>
              <w:adjustRightInd w:val="0"/>
              <w:ind w:right="144"/>
              <w:rPr>
                <w:ins w:id="856" w:author="ERCOT" w:date="2024-03-07T12:24:00Z"/>
              </w:rPr>
            </w:pPr>
          </w:p>
        </w:tc>
        <w:tc>
          <w:tcPr>
            <w:tcW w:w="6523" w:type="dxa"/>
            <w:gridSpan w:val="8"/>
            <w:tcBorders>
              <w:top w:val="nil"/>
              <w:left w:val="nil"/>
              <w:bottom w:val="nil"/>
              <w:right w:val="nil"/>
            </w:tcBorders>
            <w:shd w:val="pct20" w:color="auto" w:fill="auto"/>
          </w:tcPr>
          <w:p w14:paraId="0D99B49B" w14:textId="77777777" w:rsidR="00D4780D" w:rsidRDefault="00D4780D">
            <w:pPr>
              <w:autoSpaceDE w:val="0"/>
              <w:autoSpaceDN w:val="0"/>
              <w:adjustRightInd w:val="0"/>
              <w:ind w:right="144"/>
              <w:rPr>
                <w:ins w:id="857" w:author="ERCOT" w:date="2024-03-07T12:24:00Z"/>
              </w:rPr>
            </w:pPr>
            <w:ins w:id="858" w:author="ERCOT" w:date="2024-03-07T12:24:00Z">
              <w:r>
                <w:rPr>
                  <w:sz w:val="20"/>
                </w:rPr>
                <w:t>This free-form text can not contain any characters that may be used as element delimiters, sub-element delimiters, segmen</w:t>
              </w:r>
              <w:r>
                <w:rPr>
                  <w:sz w:val="20"/>
                </w:rPr>
                <w:t>t terminators, or field separators (This includes: asterisk *, pipes |, tabs, linefeeds, carets ^, angle brackets &lt; &gt;, and tildes ~).</w:t>
              </w:r>
            </w:ins>
          </w:p>
        </w:tc>
      </w:tr>
    </w:tbl>
    <w:p w14:paraId="412BEFDB" w14:textId="77777777" w:rsidR="00D4780D" w:rsidRDefault="00D4780D">
      <w:pPr>
        <w:tabs>
          <w:tab w:val="right" w:pos="1800"/>
          <w:tab w:val="left" w:pos="2160"/>
        </w:tabs>
        <w:autoSpaceDE w:val="0"/>
        <w:autoSpaceDN w:val="0"/>
        <w:adjustRightInd w:val="0"/>
        <w:ind w:left="2160" w:hanging="2160"/>
        <w:rPr>
          <w:b/>
          <w:sz w:val="20"/>
        </w:rPr>
      </w:pPr>
      <w:ins w:id="859" w:author="ERCOT" w:date="2024-03-07T12:24:00Z">
        <w:r>
          <w:rPr>
            <w:sz w:val="20"/>
          </w:rPr>
          <w:br w:type="page"/>
        </w:r>
        <w:bookmarkStart w:id="860" w:name="book26"/>
        <w:bookmarkEnd w:id="860"/>
        <w:r>
          <w:rPr>
            <w:b/>
            <w:sz w:val="20"/>
          </w:rPr>
          <w:tab/>
          <w:t>Segment:</w:t>
        </w:r>
        <w:r>
          <w:rPr>
            <w:b/>
            <w:sz w:val="20"/>
          </w:rPr>
          <w:tab/>
        </w:r>
        <w:r>
          <w:rPr>
            <w:b/>
            <w:sz w:val="40"/>
          </w:rPr>
          <w:t xml:space="preserve">REF </w:t>
        </w:r>
        <w:r>
          <w:rPr>
            <w:b/>
            <w:sz w:val="20"/>
          </w:rPr>
          <w:t>Reference Identification (</w:t>
        </w:r>
      </w:ins>
      <w:r>
        <w:rPr>
          <w:b/>
          <w:sz w:val="20"/>
        </w:rPr>
        <w:t>Number of Dials)</w:t>
      </w:r>
    </w:p>
    <w:p w14:paraId="4D9D6AFE"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B1E6239"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7AAF74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w:t>
      </w:r>
      <w:r>
        <w:rPr>
          <w:sz w:val="20"/>
        </w:rPr>
        <w:t>etail</w:t>
      </w:r>
    </w:p>
    <w:p w14:paraId="04DD3F1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6C9A56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0DB30A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3E6D83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A0112D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463C94A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D20912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56C887E"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5A1496" w14:textId="77777777">
        <w:tblPrEx>
          <w:tblCellMar>
            <w:top w:w="0" w:type="dxa"/>
            <w:left w:w="0" w:type="dxa"/>
            <w:bottom w:w="0" w:type="dxa"/>
            <w:right w:w="0" w:type="dxa"/>
          </w:tblCellMar>
        </w:tblPrEx>
        <w:tc>
          <w:tcPr>
            <w:tcW w:w="1944" w:type="dxa"/>
            <w:tcBorders>
              <w:top w:val="nil"/>
              <w:left w:val="nil"/>
              <w:bottom w:val="nil"/>
              <w:right w:val="nil"/>
            </w:tcBorders>
          </w:tcPr>
          <w:p w14:paraId="2FBCF3A9"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7EDC6279"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67BAB21E" w14:textId="77777777" w:rsidR="00D4780D" w:rsidRDefault="00D4780D">
            <w:pPr>
              <w:autoSpaceDE w:val="0"/>
              <w:autoSpaceDN w:val="0"/>
              <w:adjustRightInd w:val="0"/>
              <w:ind w:right="144"/>
              <w:rPr>
                <w:sz w:val="20"/>
              </w:rPr>
            </w:pPr>
            <w:r>
              <w:rPr>
                <w:sz w:val="20"/>
              </w:rPr>
              <w:t>Required when the NM10</w:t>
            </w:r>
            <w:r>
              <w:rPr>
                <w:sz w:val="20"/>
              </w:rPr>
              <w:t xml:space="preserve">9 does not equal UNMETERED or NONE and the REF~MT = KHxxx or COMBO. </w:t>
            </w:r>
          </w:p>
          <w:p w14:paraId="005013FA" w14:textId="77777777" w:rsidR="00D4780D" w:rsidRDefault="00D4780D">
            <w:pPr>
              <w:autoSpaceDE w:val="0"/>
              <w:autoSpaceDN w:val="0"/>
              <w:adjustRightInd w:val="0"/>
              <w:ind w:right="144"/>
              <w:rPr>
                <w:sz w:val="20"/>
              </w:rPr>
            </w:pPr>
          </w:p>
          <w:p w14:paraId="1B1B0097" w14:textId="77777777" w:rsidR="00D4780D" w:rsidRDefault="00D4780D">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75F25F1F" w14:textId="77777777" w:rsidR="00D4780D" w:rsidRDefault="00D4780D">
            <w:pPr>
              <w:autoSpaceDE w:val="0"/>
              <w:autoSpaceDN w:val="0"/>
              <w:adjustRightInd w:val="0"/>
              <w:ind w:right="144"/>
              <w:rPr>
                <w:sz w:val="20"/>
              </w:rPr>
            </w:pPr>
          </w:p>
          <w:p w14:paraId="6E380E50" w14:textId="77777777" w:rsidR="00D4780D" w:rsidRDefault="00D4780D">
            <w:pPr>
              <w:autoSpaceDE w:val="0"/>
              <w:autoSpaceDN w:val="0"/>
              <w:adjustRightInd w:val="0"/>
              <w:ind w:right="144"/>
              <w:rPr>
                <w:sz w:val="20"/>
              </w:rPr>
            </w:pPr>
            <w:r>
              <w:rPr>
                <w:sz w:val="20"/>
              </w:rPr>
              <w:t>For instance, if the meter has multiple types, and</w:t>
            </w:r>
            <w:r>
              <w:rPr>
                <w:sz w:val="20"/>
              </w:rPr>
              <w:t xml:space="preserve"> therefore the REF~MT segment is REF~MT~COMBO, there may be multiple REF~IX segments, one to indicate the number of dials for each type that has dials.  For example,</w:t>
            </w:r>
          </w:p>
          <w:p w14:paraId="7789FC2F" w14:textId="77777777" w:rsidR="00D4780D" w:rsidRDefault="00D4780D">
            <w:pPr>
              <w:autoSpaceDE w:val="0"/>
              <w:autoSpaceDN w:val="0"/>
              <w:adjustRightInd w:val="0"/>
              <w:ind w:right="144"/>
              <w:rPr>
                <w:sz w:val="20"/>
              </w:rPr>
            </w:pPr>
          </w:p>
          <w:p w14:paraId="039C9149" w14:textId="77777777" w:rsidR="00D4780D" w:rsidRDefault="00D4780D">
            <w:pPr>
              <w:autoSpaceDE w:val="0"/>
              <w:autoSpaceDN w:val="0"/>
              <w:adjustRightInd w:val="0"/>
              <w:ind w:right="144"/>
              <w:rPr>
                <w:sz w:val="20"/>
              </w:rPr>
            </w:pPr>
            <w:r>
              <w:rPr>
                <w:sz w:val="20"/>
              </w:rPr>
              <w:t xml:space="preserve">   NM1~MQ~3~~~~~~32~1234568MG</w:t>
            </w:r>
          </w:p>
          <w:p w14:paraId="287E5AE3" w14:textId="77777777" w:rsidR="00D4780D" w:rsidRDefault="00D4780D">
            <w:pPr>
              <w:autoSpaceDE w:val="0"/>
              <w:autoSpaceDN w:val="0"/>
              <w:adjustRightInd w:val="0"/>
              <w:ind w:right="144"/>
              <w:rPr>
                <w:sz w:val="20"/>
              </w:rPr>
            </w:pPr>
            <w:r>
              <w:rPr>
                <w:sz w:val="20"/>
              </w:rPr>
              <w:t xml:space="preserve">   REF~MT~COMBO</w:t>
            </w:r>
          </w:p>
          <w:p w14:paraId="1271873E" w14:textId="77777777" w:rsidR="00D4780D" w:rsidRDefault="00D4780D">
            <w:pPr>
              <w:autoSpaceDE w:val="0"/>
              <w:autoSpaceDN w:val="0"/>
              <w:adjustRightInd w:val="0"/>
              <w:ind w:right="144"/>
              <w:rPr>
                <w:sz w:val="20"/>
              </w:rPr>
            </w:pPr>
            <w:r>
              <w:rPr>
                <w:sz w:val="20"/>
              </w:rPr>
              <w:t xml:space="preserve">   REF~IX~6.0~KHMON~TU^51</w:t>
            </w:r>
          </w:p>
          <w:p w14:paraId="285E01A8" w14:textId="77777777" w:rsidR="00D4780D" w:rsidRDefault="00D4780D">
            <w:pPr>
              <w:autoSpaceDE w:val="0"/>
              <w:autoSpaceDN w:val="0"/>
              <w:adjustRightInd w:val="0"/>
              <w:ind w:right="144"/>
              <w:rPr>
                <w:sz w:val="20"/>
              </w:rPr>
            </w:pPr>
            <w:r>
              <w:rPr>
                <w:sz w:val="20"/>
              </w:rPr>
              <w:t xml:space="preserve">   REF~IX~5.1~KHM</w:t>
            </w:r>
            <w:r>
              <w:rPr>
                <w:sz w:val="20"/>
              </w:rPr>
              <w:t>ON~TU^51</w:t>
            </w:r>
          </w:p>
          <w:p w14:paraId="39726359" w14:textId="77777777" w:rsidR="00D4780D" w:rsidRDefault="00D4780D">
            <w:pPr>
              <w:autoSpaceDE w:val="0"/>
              <w:autoSpaceDN w:val="0"/>
              <w:adjustRightInd w:val="0"/>
              <w:ind w:right="144"/>
            </w:pPr>
          </w:p>
        </w:tc>
      </w:tr>
      <w:tr w:rsidR="00000000" w14:paraId="5242E720" w14:textId="77777777">
        <w:tblPrEx>
          <w:tblCellMar>
            <w:top w:w="0" w:type="dxa"/>
            <w:left w:w="0" w:type="dxa"/>
            <w:bottom w:w="0" w:type="dxa"/>
            <w:right w:w="0" w:type="dxa"/>
          </w:tblCellMar>
        </w:tblPrEx>
        <w:tc>
          <w:tcPr>
            <w:tcW w:w="1944" w:type="dxa"/>
            <w:tcBorders>
              <w:top w:val="nil"/>
              <w:left w:val="nil"/>
              <w:bottom w:val="nil"/>
              <w:right w:val="nil"/>
            </w:tcBorders>
          </w:tcPr>
          <w:p w14:paraId="3ED4B4BB" w14:textId="77777777" w:rsidR="00D4780D" w:rsidRDefault="00D4780D">
            <w:pPr>
              <w:autoSpaceDE w:val="0"/>
              <w:autoSpaceDN w:val="0"/>
              <w:adjustRightInd w:val="0"/>
              <w:ind w:right="144"/>
            </w:pPr>
          </w:p>
        </w:tc>
        <w:tc>
          <w:tcPr>
            <w:tcW w:w="216" w:type="dxa"/>
            <w:tcBorders>
              <w:top w:val="nil"/>
              <w:left w:val="nil"/>
              <w:bottom w:val="nil"/>
              <w:right w:val="nil"/>
            </w:tcBorders>
          </w:tcPr>
          <w:p w14:paraId="012635B1"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1E66CEA" w14:textId="77777777" w:rsidR="00D4780D" w:rsidRDefault="00D4780D">
            <w:pPr>
              <w:autoSpaceDE w:val="0"/>
              <w:autoSpaceDN w:val="0"/>
              <w:adjustRightInd w:val="0"/>
              <w:ind w:right="144"/>
              <w:rPr>
                <w:sz w:val="20"/>
              </w:rPr>
            </w:pPr>
            <w:r>
              <w:rPr>
                <w:sz w:val="20"/>
              </w:rPr>
              <w:t>Accept Response: Required for each meter type for each meter that is used for billing purposes that has dials.</w:t>
            </w:r>
          </w:p>
          <w:p w14:paraId="6FED2DE3" w14:textId="77777777" w:rsidR="00D4780D" w:rsidRDefault="00D4780D">
            <w:pPr>
              <w:autoSpaceDE w:val="0"/>
              <w:autoSpaceDN w:val="0"/>
              <w:adjustRightInd w:val="0"/>
              <w:ind w:right="144"/>
              <w:rPr>
                <w:sz w:val="20"/>
              </w:rPr>
            </w:pPr>
          </w:p>
          <w:p w14:paraId="790663D8" w14:textId="77777777" w:rsidR="00D4780D" w:rsidRDefault="00D4780D">
            <w:pPr>
              <w:autoSpaceDE w:val="0"/>
              <w:autoSpaceDN w:val="0"/>
              <w:adjustRightInd w:val="0"/>
              <w:ind w:right="144"/>
              <w:rPr>
                <w:sz w:val="20"/>
              </w:rPr>
            </w:pPr>
            <w:r>
              <w:rPr>
                <w:sz w:val="20"/>
              </w:rPr>
              <w:t>Reject Response: Not Used</w:t>
            </w:r>
          </w:p>
          <w:p w14:paraId="0531602A" w14:textId="77777777" w:rsidR="00D4780D" w:rsidRDefault="00D4780D">
            <w:pPr>
              <w:autoSpaceDE w:val="0"/>
              <w:autoSpaceDN w:val="0"/>
              <w:adjustRightInd w:val="0"/>
              <w:ind w:right="144"/>
            </w:pPr>
          </w:p>
        </w:tc>
      </w:tr>
      <w:tr w:rsidR="00000000" w14:paraId="6C6AE361" w14:textId="77777777">
        <w:tblPrEx>
          <w:tblCellMar>
            <w:top w:w="0" w:type="dxa"/>
            <w:left w:w="0" w:type="dxa"/>
            <w:bottom w:w="0" w:type="dxa"/>
            <w:right w:w="0" w:type="dxa"/>
          </w:tblCellMar>
        </w:tblPrEx>
        <w:tc>
          <w:tcPr>
            <w:tcW w:w="1944" w:type="dxa"/>
            <w:tcBorders>
              <w:top w:val="nil"/>
              <w:left w:val="nil"/>
              <w:bottom w:val="nil"/>
              <w:right w:val="nil"/>
            </w:tcBorders>
          </w:tcPr>
          <w:p w14:paraId="6BA9957B" w14:textId="77777777" w:rsidR="00D4780D" w:rsidRDefault="00D4780D">
            <w:pPr>
              <w:autoSpaceDE w:val="0"/>
              <w:autoSpaceDN w:val="0"/>
              <w:adjustRightInd w:val="0"/>
              <w:ind w:right="144"/>
            </w:pPr>
          </w:p>
        </w:tc>
        <w:tc>
          <w:tcPr>
            <w:tcW w:w="216" w:type="dxa"/>
            <w:tcBorders>
              <w:top w:val="nil"/>
              <w:left w:val="nil"/>
              <w:bottom w:val="nil"/>
              <w:right w:val="nil"/>
            </w:tcBorders>
          </w:tcPr>
          <w:p w14:paraId="63D88E3C"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05D58C10" w14:textId="77777777" w:rsidR="00D4780D" w:rsidRDefault="00D4780D">
            <w:pPr>
              <w:autoSpaceDE w:val="0"/>
              <w:autoSpaceDN w:val="0"/>
              <w:adjustRightInd w:val="0"/>
              <w:ind w:right="144"/>
            </w:pPr>
            <w:r>
              <w:rPr>
                <w:sz w:val="20"/>
              </w:rPr>
              <w:t>REF~IX~6.0~KHMON~TU^51</w:t>
            </w:r>
          </w:p>
        </w:tc>
      </w:tr>
    </w:tbl>
    <w:p w14:paraId="5BA1E876" w14:textId="77777777" w:rsidR="00D4780D" w:rsidRDefault="00D4780D">
      <w:pPr>
        <w:autoSpaceDE w:val="0"/>
        <w:autoSpaceDN w:val="0"/>
        <w:adjustRightInd w:val="0"/>
        <w:rPr>
          <w:sz w:val="20"/>
        </w:rPr>
      </w:pPr>
    </w:p>
    <w:p w14:paraId="6D5FEA2E" w14:textId="77777777" w:rsidR="00D4780D" w:rsidRDefault="00D4780D">
      <w:pPr>
        <w:autoSpaceDE w:val="0"/>
        <w:autoSpaceDN w:val="0"/>
        <w:adjustRightInd w:val="0"/>
        <w:jc w:val="center"/>
        <w:rPr>
          <w:b/>
          <w:sz w:val="20"/>
        </w:rPr>
      </w:pPr>
      <w:r>
        <w:rPr>
          <w:b/>
          <w:sz w:val="20"/>
        </w:rPr>
        <w:t>Data Element Summary</w:t>
      </w:r>
    </w:p>
    <w:p w14:paraId="13A7D575"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8B4AEF7"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EC1C5B4" w14:textId="77777777">
        <w:tblPrEx>
          <w:tblCellMar>
            <w:top w:w="0" w:type="dxa"/>
            <w:left w:w="0" w:type="dxa"/>
            <w:bottom w:w="0" w:type="dxa"/>
            <w:right w:w="0" w:type="dxa"/>
          </w:tblCellMar>
        </w:tblPrEx>
        <w:tc>
          <w:tcPr>
            <w:tcW w:w="1007" w:type="dxa"/>
            <w:tcBorders>
              <w:top w:val="nil"/>
              <w:left w:val="nil"/>
              <w:bottom w:val="nil"/>
              <w:right w:val="nil"/>
            </w:tcBorders>
          </w:tcPr>
          <w:p w14:paraId="36A8FBD1"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BD162B6"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7AC4952A"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29B5D2C"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D5256FE"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5AE051B2"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AAB0A94" w14:textId="77777777" w:rsidR="00D4780D" w:rsidRDefault="00D4780D">
            <w:pPr>
              <w:autoSpaceDE w:val="0"/>
              <w:autoSpaceDN w:val="0"/>
              <w:adjustRightInd w:val="0"/>
              <w:ind w:right="144"/>
            </w:pPr>
            <w:r>
              <w:rPr>
                <w:b/>
                <w:sz w:val="20"/>
              </w:rPr>
              <w:t>ID 2/3</w:t>
            </w:r>
          </w:p>
        </w:tc>
      </w:tr>
      <w:tr w:rsidR="00000000" w14:paraId="40011F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CA607C"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0E44393" w14:textId="77777777" w:rsidR="00D4780D" w:rsidRDefault="00D4780D">
            <w:pPr>
              <w:autoSpaceDE w:val="0"/>
              <w:autoSpaceDN w:val="0"/>
              <w:adjustRightInd w:val="0"/>
              <w:ind w:right="144"/>
            </w:pPr>
            <w:r>
              <w:rPr>
                <w:sz w:val="20"/>
              </w:rPr>
              <w:t>Code qualifying the Reference Identification</w:t>
            </w:r>
          </w:p>
        </w:tc>
      </w:tr>
      <w:tr w:rsidR="00000000" w14:paraId="38E8D5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289E9E"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F59CF6A" w14:textId="77777777" w:rsidR="00D4780D" w:rsidRDefault="00D4780D">
            <w:pPr>
              <w:autoSpaceDE w:val="0"/>
              <w:autoSpaceDN w:val="0"/>
              <w:adjustRightInd w:val="0"/>
              <w:ind w:right="144"/>
            </w:pPr>
            <w:r>
              <w:rPr>
                <w:sz w:val="20"/>
              </w:rPr>
              <w:t>IX</w:t>
            </w:r>
          </w:p>
        </w:tc>
        <w:tc>
          <w:tcPr>
            <w:tcW w:w="144" w:type="dxa"/>
            <w:tcBorders>
              <w:top w:val="nil"/>
              <w:left w:val="nil"/>
              <w:bottom w:val="nil"/>
              <w:right w:val="nil"/>
            </w:tcBorders>
          </w:tcPr>
          <w:p w14:paraId="1377024F"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7A03A49" w14:textId="77777777" w:rsidR="00D4780D" w:rsidRDefault="00D4780D">
            <w:pPr>
              <w:autoSpaceDE w:val="0"/>
              <w:autoSpaceDN w:val="0"/>
              <w:adjustRightInd w:val="0"/>
              <w:ind w:right="144"/>
            </w:pPr>
            <w:r>
              <w:rPr>
                <w:sz w:val="20"/>
              </w:rPr>
              <w:t>Item Number</w:t>
            </w:r>
          </w:p>
        </w:tc>
      </w:tr>
      <w:tr w:rsidR="00000000" w14:paraId="0ECB05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43B3A3"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5B4F5DB6" w14:textId="77777777" w:rsidR="00D4780D" w:rsidRDefault="00D4780D">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000000" w14:paraId="23BBB0E0" w14:textId="77777777">
        <w:tblPrEx>
          <w:tblCellMar>
            <w:top w:w="0" w:type="dxa"/>
            <w:left w:w="0" w:type="dxa"/>
            <w:bottom w:w="0" w:type="dxa"/>
            <w:right w:w="0" w:type="dxa"/>
          </w:tblCellMar>
        </w:tblPrEx>
        <w:tc>
          <w:tcPr>
            <w:tcW w:w="1007" w:type="dxa"/>
            <w:tcBorders>
              <w:top w:val="nil"/>
              <w:left w:val="nil"/>
              <w:bottom w:val="nil"/>
              <w:right w:val="nil"/>
            </w:tcBorders>
          </w:tcPr>
          <w:p w14:paraId="1DA79F04"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428C2C40"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168A7E40"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A1A1F69"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733E7E5"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5D54137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7D7C46F9" w14:textId="77777777" w:rsidR="00D4780D" w:rsidRDefault="00D4780D">
            <w:pPr>
              <w:autoSpaceDE w:val="0"/>
              <w:autoSpaceDN w:val="0"/>
              <w:adjustRightInd w:val="0"/>
              <w:ind w:right="144"/>
            </w:pPr>
            <w:r>
              <w:rPr>
                <w:b/>
                <w:sz w:val="20"/>
              </w:rPr>
              <w:t>AN 1/30</w:t>
            </w:r>
          </w:p>
        </w:tc>
      </w:tr>
      <w:tr w:rsidR="00000000" w14:paraId="5683C1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7D42EF"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A7DC88E"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5F3BD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A839B9"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2BBB27D4" w14:textId="77777777" w:rsidR="00D4780D" w:rsidRDefault="00D4780D">
            <w:pPr>
              <w:autoSpaceDE w:val="0"/>
              <w:autoSpaceDN w:val="0"/>
              <w:adjustRightInd w:val="0"/>
              <w:ind w:right="144"/>
            </w:pPr>
            <w:r>
              <w:rPr>
                <w:sz w:val="20"/>
              </w:rPr>
              <w:t>Number of Dials</w:t>
            </w:r>
          </w:p>
        </w:tc>
      </w:tr>
      <w:tr w:rsidR="00000000" w14:paraId="4DAA2E1C" w14:textId="77777777">
        <w:tblPrEx>
          <w:tblCellMar>
            <w:top w:w="0" w:type="dxa"/>
            <w:left w:w="0" w:type="dxa"/>
            <w:bottom w:w="0" w:type="dxa"/>
            <w:right w:w="0" w:type="dxa"/>
          </w:tblCellMar>
        </w:tblPrEx>
        <w:tc>
          <w:tcPr>
            <w:tcW w:w="1007" w:type="dxa"/>
            <w:tcBorders>
              <w:top w:val="nil"/>
              <w:left w:val="nil"/>
              <w:bottom w:val="nil"/>
              <w:right w:val="nil"/>
            </w:tcBorders>
          </w:tcPr>
          <w:p w14:paraId="32BF1D50"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8D44CA5" w14:textId="77777777" w:rsidR="00D4780D" w:rsidRDefault="00D4780D">
            <w:pPr>
              <w:autoSpaceDE w:val="0"/>
              <w:autoSpaceDN w:val="0"/>
              <w:adjustRightInd w:val="0"/>
              <w:ind w:right="144"/>
              <w:jc w:val="center"/>
            </w:pPr>
            <w:r>
              <w:rPr>
                <w:b/>
                <w:sz w:val="20"/>
              </w:rPr>
              <w:t>REF03</w:t>
            </w:r>
          </w:p>
        </w:tc>
        <w:tc>
          <w:tcPr>
            <w:tcW w:w="892" w:type="dxa"/>
            <w:tcBorders>
              <w:top w:val="nil"/>
              <w:left w:val="nil"/>
              <w:bottom w:val="nil"/>
              <w:right w:val="nil"/>
            </w:tcBorders>
          </w:tcPr>
          <w:p w14:paraId="338D33D4" w14:textId="77777777" w:rsidR="00D4780D" w:rsidRDefault="00D4780D">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B0A1658" w14:textId="77777777" w:rsidR="00D4780D" w:rsidRDefault="00D4780D">
            <w:pPr>
              <w:autoSpaceDE w:val="0"/>
              <w:autoSpaceDN w:val="0"/>
              <w:adjustRightInd w:val="0"/>
              <w:ind w:right="144"/>
            </w:pPr>
            <w:r>
              <w:rPr>
                <w:b/>
                <w:sz w:val="20"/>
              </w:rPr>
              <w:t>Description</w:t>
            </w:r>
          </w:p>
        </w:tc>
        <w:tc>
          <w:tcPr>
            <w:tcW w:w="432" w:type="dxa"/>
            <w:tcBorders>
              <w:top w:val="nil"/>
              <w:left w:val="nil"/>
              <w:bottom w:val="nil"/>
              <w:right w:val="nil"/>
            </w:tcBorders>
          </w:tcPr>
          <w:p w14:paraId="5D080F00"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19345575"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7BF36E9" w14:textId="77777777" w:rsidR="00D4780D" w:rsidRDefault="00D4780D">
            <w:pPr>
              <w:autoSpaceDE w:val="0"/>
              <w:autoSpaceDN w:val="0"/>
              <w:adjustRightInd w:val="0"/>
              <w:ind w:right="144"/>
            </w:pPr>
            <w:r>
              <w:rPr>
                <w:b/>
                <w:sz w:val="20"/>
              </w:rPr>
              <w:t>AN 1/80</w:t>
            </w:r>
          </w:p>
        </w:tc>
      </w:tr>
      <w:tr w:rsidR="00000000" w14:paraId="72470A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B7BB1F"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7924AA8" w14:textId="77777777" w:rsidR="00D4780D" w:rsidRDefault="00D4780D">
            <w:pPr>
              <w:autoSpaceDE w:val="0"/>
              <w:autoSpaceDN w:val="0"/>
              <w:adjustRightInd w:val="0"/>
              <w:ind w:right="144"/>
            </w:pPr>
            <w:r>
              <w:rPr>
                <w:sz w:val="20"/>
              </w:rPr>
              <w:t>A free-form description to clarify the related data elements and their content</w:t>
            </w:r>
          </w:p>
        </w:tc>
      </w:tr>
      <w:tr w:rsidR="00000000" w14:paraId="1A3EBA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628B02"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217B8234" w14:textId="77777777" w:rsidR="00D4780D" w:rsidRDefault="00D4780D">
            <w:pPr>
              <w:autoSpaceDE w:val="0"/>
              <w:autoSpaceDN w:val="0"/>
              <w:adjustRightInd w:val="0"/>
              <w:ind w:right="144"/>
            </w:pPr>
            <w:r>
              <w:rPr>
                <w:sz w:val="20"/>
              </w:rPr>
              <w:t>Meter Type (see REF~MT for valid codes).  "COMBO" is not a valid code for this element.</w:t>
            </w:r>
          </w:p>
        </w:tc>
      </w:tr>
      <w:tr w:rsidR="00000000" w14:paraId="67864415" w14:textId="77777777">
        <w:tblPrEx>
          <w:tblCellMar>
            <w:top w:w="0" w:type="dxa"/>
            <w:left w:w="0" w:type="dxa"/>
            <w:bottom w:w="0" w:type="dxa"/>
            <w:right w:w="0" w:type="dxa"/>
          </w:tblCellMar>
        </w:tblPrEx>
        <w:tc>
          <w:tcPr>
            <w:tcW w:w="1007" w:type="dxa"/>
            <w:tcBorders>
              <w:top w:val="nil"/>
              <w:left w:val="nil"/>
              <w:bottom w:val="nil"/>
              <w:right w:val="nil"/>
            </w:tcBorders>
          </w:tcPr>
          <w:p w14:paraId="73815C53"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44BFDFBA" w14:textId="77777777" w:rsidR="00D4780D" w:rsidRDefault="00D4780D">
            <w:pPr>
              <w:autoSpaceDE w:val="0"/>
              <w:autoSpaceDN w:val="0"/>
              <w:adjustRightInd w:val="0"/>
              <w:ind w:right="144"/>
              <w:jc w:val="center"/>
            </w:pPr>
            <w:r>
              <w:rPr>
                <w:b/>
                <w:sz w:val="20"/>
              </w:rPr>
              <w:t>REF04</w:t>
            </w:r>
          </w:p>
        </w:tc>
        <w:tc>
          <w:tcPr>
            <w:tcW w:w="892" w:type="dxa"/>
            <w:tcBorders>
              <w:top w:val="nil"/>
              <w:left w:val="nil"/>
              <w:bottom w:val="nil"/>
              <w:right w:val="nil"/>
            </w:tcBorders>
          </w:tcPr>
          <w:p w14:paraId="0FF6BAEA" w14:textId="77777777" w:rsidR="00D4780D" w:rsidRDefault="00D4780D">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076D5C68" w14:textId="77777777" w:rsidR="00D4780D" w:rsidRDefault="00D4780D">
            <w:pPr>
              <w:autoSpaceDE w:val="0"/>
              <w:autoSpaceDN w:val="0"/>
              <w:adjustRightInd w:val="0"/>
              <w:ind w:right="144"/>
            </w:pPr>
            <w:r>
              <w:rPr>
                <w:b/>
                <w:sz w:val="20"/>
              </w:rPr>
              <w:t>Reference Identifier</w:t>
            </w:r>
          </w:p>
        </w:tc>
        <w:tc>
          <w:tcPr>
            <w:tcW w:w="432" w:type="dxa"/>
            <w:tcBorders>
              <w:top w:val="nil"/>
              <w:left w:val="nil"/>
              <w:bottom w:val="nil"/>
              <w:right w:val="nil"/>
            </w:tcBorders>
          </w:tcPr>
          <w:p w14:paraId="097EBA81"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5DC5AD9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3A18C0B" w14:textId="77777777" w:rsidR="00D4780D" w:rsidRDefault="00D4780D">
            <w:pPr>
              <w:autoSpaceDE w:val="0"/>
              <w:autoSpaceDN w:val="0"/>
              <w:adjustRightInd w:val="0"/>
              <w:ind w:right="144"/>
            </w:pPr>
          </w:p>
        </w:tc>
      </w:tr>
      <w:tr w:rsidR="00000000" w14:paraId="776EE6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EEBB6A"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7598868E" w14:textId="77777777" w:rsidR="00D4780D" w:rsidRDefault="00D4780D">
            <w:pPr>
              <w:autoSpaceDE w:val="0"/>
              <w:autoSpaceDN w:val="0"/>
              <w:adjustRightInd w:val="0"/>
              <w:ind w:right="144"/>
            </w:pPr>
            <w:r>
              <w:rPr>
                <w:sz w:val="20"/>
              </w:rPr>
              <w:t>To</w:t>
            </w:r>
            <w:r>
              <w:rPr>
                <w:sz w:val="20"/>
              </w:rPr>
              <w:t xml:space="preserve"> identify one or more reference numbers or identification numbers as specified by the Reference Qualifier</w:t>
            </w:r>
          </w:p>
        </w:tc>
      </w:tr>
      <w:tr w:rsidR="00000000" w14:paraId="365539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8DB282"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7B0628B9" w14:textId="77777777" w:rsidR="00D4780D" w:rsidRDefault="00D4780D">
            <w:pPr>
              <w:autoSpaceDE w:val="0"/>
              <w:autoSpaceDN w:val="0"/>
              <w:adjustRightInd w:val="0"/>
              <w:ind w:right="144"/>
            </w:pPr>
            <w:r>
              <w:rPr>
                <w:sz w:val="20"/>
              </w:rPr>
              <w:t>Note that this is a composite data element.  Populate C04001 and C04002.</w:t>
            </w:r>
          </w:p>
        </w:tc>
      </w:tr>
      <w:tr w:rsidR="00000000" w14:paraId="309228D7" w14:textId="77777777">
        <w:tblPrEx>
          <w:tblCellMar>
            <w:top w:w="0" w:type="dxa"/>
            <w:left w:w="0" w:type="dxa"/>
            <w:bottom w:w="0" w:type="dxa"/>
            <w:right w:w="0" w:type="dxa"/>
          </w:tblCellMar>
        </w:tblPrEx>
        <w:tc>
          <w:tcPr>
            <w:tcW w:w="1007" w:type="dxa"/>
            <w:tcBorders>
              <w:top w:val="nil"/>
              <w:left w:val="nil"/>
              <w:bottom w:val="nil"/>
              <w:right w:val="nil"/>
            </w:tcBorders>
          </w:tcPr>
          <w:p w14:paraId="7E79395F"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0B9AF96F" w14:textId="77777777" w:rsidR="00D4780D" w:rsidRDefault="00D4780D">
            <w:pPr>
              <w:autoSpaceDE w:val="0"/>
              <w:autoSpaceDN w:val="0"/>
              <w:adjustRightInd w:val="0"/>
              <w:ind w:right="144"/>
              <w:jc w:val="center"/>
            </w:pPr>
            <w:r>
              <w:rPr>
                <w:b/>
                <w:sz w:val="20"/>
              </w:rPr>
              <w:t>C04001</w:t>
            </w:r>
          </w:p>
        </w:tc>
        <w:tc>
          <w:tcPr>
            <w:tcW w:w="892" w:type="dxa"/>
            <w:tcBorders>
              <w:top w:val="nil"/>
              <w:left w:val="nil"/>
              <w:bottom w:val="nil"/>
              <w:right w:val="nil"/>
            </w:tcBorders>
          </w:tcPr>
          <w:p w14:paraId="535FDDFB"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FD3CB0A"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B2104D8"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5CC38D83"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518B986" w14:textId="77777777" w:rsidR="00D4780D" w:rsidRDefault="00D4780D">
            <w:pPr>
              <w:autoSpaceDE w:val="0"/>
              <w:autoSpaceDN w:val="0"/>
              <w:adjustRightInd w:val="0"/>
              <w:ind w:right="144"/>
            </w:pPr>
            <w:r>
              <w:rPr>
                <w:b/>
                <w:sz w:val="20"/>
              </w:rPr>
              <w:t>ID 2/3</w:t>
            </w:r>
          </w:p>
        </w:tc>
      </w:tr>
      <w:tr w:rsidR="00000000" w14:paraId="619113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358DCE"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B8DFF8A" w14:textId="77777777" w:rsidR="00D4780D" w:rsidRDefault="00D4780D">
            <w:pPr>
              <w:autoSpaceDE w:val="0"/>
              <w:autoSpaceDN w:val="0"/>
              <w:adjustRightInd w:val="0"/>
              <w:ind w:right="144"/>
            </w:pPr>
            <w:r>
              <w:rPr>
                <w:sz w:val="20"/>
              </w:rPr>
              <w:t>Code qualifying the Reference Identification</w:t>
            </w:r>
          </w:p>
        </w:tc>
      </w:tr>
      <w:tr w:rsidR="00000000" w14:paraId="7DEC0E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A98C7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47F117E" w14:textId="77777777" w:rsidR="00D4780D" w:rsidRDefault="00D4780D">
            <w:pPr>
              <w:autoSpaceDE w:val="0"/>
              <w:autoSpaceDN w:val="0"/>
              <w:adjustRightInd w:val="0"/>
              <w:ind w:right="144"/>
            </w:pPr>
            <w:r>
              <w:rPr>
                <w:sz w:val="20"/>
              </w:rPr>
              <w:t>TU</w:t>
            </w:r>
          </w:p>
        </w:tc>
        <w:tc>
          <w:tcPr>
            <w:tcW w:w="144" w:type="dxa"/>
            <w:tcBorders>
              <w:top w:val="nil"/>
              <w:left w:val="nil"/>
              <w:bottom w:val="nil"/>
              <w:right w:val="nil"/>
            </w:tcBorders>
          </w:tcPr>
          <w:p w14:paraId="39CEDB3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FBC17DB" w14:textId="77777777" w:rsidR="00D4780D" w:rsidRDefault="00D4780D">
            <w:pPr>
              <w:autoSpaceDE w:val="0"/>
              <w:autoSpaceDN w:val="0"/>
              <w:adjustRightInd w:val="0"/>
              <w:ind w:right="144"/>
            </w:pPr>
            <w:r>
              <w:rPr>
                <w:sz w:val="20"/>
              </w:rPr>
              <w:t>Trial Location Code</w:t>
            </w:r>
          </w:p>
        </w:tc>
      </w:tr>
      <w:tr w:rsidR="00000000" w14:paraId="2CF4B1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FD5A5F"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980CAE7" w14:textId="77777777" w:rsidR="00D4780D" w:rsidRDefault="00D4780D">
            <w:pPr>
              <w:autoSpaceDE w:val="0"/>
              <w:autoSpaceDN w:val="0"/>
              <w:adjustRightInd w:val="0"/>
              <w:ind w:right="144"/>
            </w:pPr>
            <w:r>
              <w:rPr>
                <w:sz w:val="20"/>
              </w:rPr>
              <w:t>Time of Use</w:t>
            </w:r>
          </w:p>
        </w:tc>
      </w:tr>
      <w:tr w:rsidR="00000000" w14:paraId="7C259827" w14:textId="77777777">
        <w:tblPrEx>
          <w:tblCellMar>
            <w:top w:w="0" w:type="dxa"/>
            <w:left w:w="0" w:type="dxa"/>
            <w:bottom w:w="0" w:type="dxa"/>
            <w:right w:w="0" w:type="dxa"/>
          </w:tblCellMar>
        </w:tblPrEx>
        <w:tc>
          <w:tcPr>
            <w:tcW w:w="1007" w:type="dxa"/>
            <w:tcBorders>
              <w:top w:val="nil"/>
              <w:left w:val="nil"/>
              <w:bottom w:val="nil"/>
              <w:right w:val="nil"/>
            </w:tcBorders>
          </w:tcPr>
          <w:p w14:paraId="425C5DD2"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C881C40" w14:textId="77777777" w:rsidR="00D4780D" w:rsidRDefault="00D4780D">
            <w:pPr>
              <w:autoSpaceDE w:val="0"/>
              <w:autoSpaceDN w:val="0"/>
              <w:adjustRightInd w:val="0"/>
              <w:ind w:right="144"/>
              <w:jc w:val="center"/>
            </w:pPr>
            <w:r>
              <w:rPr>
                <w:b/>
                <w:sz w:val="20"/>
              </w:rPr>
              <w:t>C04002</w:t>
            </w:r>
          </w:p>
        </w:tc>
        <w:tc>
          <w:tcPr>
            <w:tcW w:w="892" w:type="dxa"/>
            <w:tcBorders>
              <w:top w:val="nil"/>
              <w:left w:val="nil"/>
              <w:bottom w:val="nil"/>
              <w:right w:val="nil"/>
            </w:tcBorders>
          </w:tcPr>
          <w:p w14:paraId="3CB0B0B9"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1786B38"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3B61E28"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5CAFC410"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E018A5A" w14:textId="77777777" w:rsidR="00D4780D" w:rsidRDefault="00D4780D">
            <w:pPr>
              <w:autoSpaceDE w:val="0"/>
              <w:autoSpaceDN w:val="0"/>
              <w:adjustRightInd w:val="0"/>
              <w:ind w:right="144"/>
            </w:pPr>
            <w:r>
              <w:rPr>
                <w:b/>
                <w:sz w:val="20"/>
              </w:rPr>
              <w:t>AN 1/30</w:t>
            </w:r>
          </w:p>
        </w:tc>
      </w:tr>
      <w:tr w:rsidR="00000000" w14:paraId="3DCAD3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4AFADE"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C86E34C"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712F9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2DDB4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F41725A" w14:textId="77777777" w:rsidR="00D4780D" w:rsidRDefault="00D4780D">
            <w:pPr>
              <w:autoSpaceDE w:val="0"/>
              <w:autoSpaceDN w:val="0"/>
              <w:adjustRightInd w:val="0"/>
              <w:ind w:right="144"/>
            </w:pPr>
            <w:r>
              <w:rPr>
                <w:sz w:val="20"/>
              </w:rPr>
              <w:t>41</w:t>
            </w:r>
          </w:p>
        </w:tc>
        <w:tc>
          <w:tcPr>
            <w:tcW w:w="144" w:type="dxa"/>
            <w:tcBorders>
              <w:top w:val="nil"/>
              <w:left w:val="nil"/>
              <w:bottom w:val="nil"/>
              <w:right w:val="nil"/>
            </w:tcBorders>
          </w:tcPr>
          <w:p w14:paraId="6CCCDEC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A8C6533" w14:textId="77777777" w:rsidR="00D4780D" w:rsidRDefault="00D4780D">
            <w:pPr>
              <w:autoSpaceDE w:val="0"/>
              <w:autoSpaceDN w:val="0"/>
              <w:adjustRightInd w:val="0"/>
              <w:ind w:right="144"/>
            </w:pPr>
            <w:r>
              <w:rPr>
                <w:sz w:val="20"/>
              </w:rPr>
              <w:t>Off Peak</w:t>
            </w:r>
          </w:p>
        </w:tc>
      </w:tr>
      <w:tr w:rsidR="00000000" w14:paraId="312FAA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F757E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4F55266" w14:textId="77777777" w:rsidR="00D4780D" w:rsidRDefault="00D4780D">
            <w:pPr>
              <w:autoSpaceDE w:val="0"/>
              <w:autoSpaceDN w:val="0"/>
              <w:adjustRightInd w:val="0"/>
              <w:ind w:right="144"/>
            </w:pPr>
            <w:r>
              <w:rPr>
                <w:sz w:val="20"/>
              </w:rPr>
              <w:t>42</w:t>
            </w:r>
          </w:p>
        </w:tc>
        <w:tc>
          <w:tcPr>
            <w:tcW w:w="144" w:type="dxa"/>
            <w:tcBorders>
              <w:top w:val="nil"/>
              <w:left w:val="nil"/>
              <w:bottom w:val="nil"/>
              <w:right w:val="nil"/>
            </w:tcBorders>
          </w:tcPr>
          <w:p w14:paraId="62670671"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56F12C4" w14:textId="77777777" w:rsidR="00D4780D" w:rsidRDefault="00D4780D">
            <w:pPr>
              <w:autoSpaceDE w:val="0"/>
              <w:autoSpaceDN w:val="0"/>
              <w:adjustRightInd w:val="0"/>
              <w:ind w:right="144"/>
            </w:pPr>
            <w:r>
              <w:rPr>
                <w:sz w:val="20"/>
              </w:rPr>
              <w:t>On Peak</w:t>
            </w:r>
          </w:p>
        </w:tc>
      </w:tr>
      <w:tr w:rsidR="00000000" w14:paraId="4ADD9D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A89938"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B0AB97C" w14:textId="77777777" w:rsidR="00D4780D" w:rsidRDefault="00D4780D">
            <w:pPr>
              <w:autoSpaceDE w:val="0"/>
              <w:autoSpaceDN w:val="0"/>
              <w:adjustRightInd w:val="0"/>
              <w:ind w:right="144"/>
            </w:pPr>
            <w:r>
              <w:rPr>
                <w:sz w:val="20"/>
              </w:rPr>
              <w:t>43</w:t>
            </w:r>
          </w:p>
        </w:tc>
        <w:tc>
          <w:tcPr>
            <w:tcW w:w="144" w:type="dxa"/>
            <w:tcBorders>
              <w:top w:val="nil"/>
              <w:left w:val="nil"/>
              <w:bottom w:val="nil"/>
              <w:right w:val="nil"/>
            </w:tcBorders>
          </w:tcPr>
          <w:p w14:paraId="257A901B"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9F72F47" w14:textId="77777777" w:rsidR="00D4780D" w:rsidRDefault="00D4780D">
            <w:pPr>
              <w:autoSpaceDE w:val="0"/>
              <w:autoSpaceDN w:val="0"/>
              <w:adjustRightInd w:val="0"/>
              <w:ind w:right="144"/>
            </w:pPr>
            <w:r>
              <w:rPr>
                <w:sz w:val="20"/>
              </w:rPr>
              <w:t>Intermediate Peak</w:t>
            </w:r>
          </w:p>
        </w:tc>
      </w:tr>
      <w:tr w:rsidR="00000000" w14:paraId="29EE18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021181"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166569B" w14:textId="77777777" w:rsidR="00D4780D" w:rsidRDefault="00D4780D">
            <w:pPr>
              <w:autoSpaceDE w:val="0"/>
              <w:autoSpaceDN w:val="0"/>
              <w:adjustRightInd w:val="0"/>
              <w:ind w:right="144"/>
            </w:pPr>
            <w:r>
              <w:rPr>
                <w:sz w:val="20"/>
              </w:rPr>
              <w:t>51</w:t>
            </w:r>
          </w:p>
        </w:tc>
        <w:tc>
          <w:tcPr>
            <w:tcW w:w="144" w:type="dxa"/>
            <w:tcBorders>
              <w:top w:val="nil"/>
              <w:left w:val="nil"/>
              <w:bottom w:val="nil"/>
              <w:right w:val="nil"/>
            </w:tcBorders>
          </w:tcPr>
          <w:p w14:paraId="7E1562D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57E50CA" w14:textId="77777777" w:rsidR="00D4780D" w:rsidRDefault="00D4780D">
            <w:pPr>
              <w:autoSpaceDE w:val="0"/>
              <w:autoSpaceDN w:val="0"/>
              <w:adjustRightInd w:val="0"/>
              <w:ind w:right="144"/>
            </w:pPr>
            <w:r>
              <w:rPr>
                <w:sz w:val="20"/>
              </w:rPr>
              <w:t>Totalizer</w:t>
            </w:r>
          </w:p>
        </w:tc>
      </w:tr>
      <w:tr w:rsidR="00000000" w14:paraId="5CE331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211736"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46844F4E" w14:textId="77777777" w:rsidR="00D4780D" w:rsidRDefault="00D4780D">
            <w:pPr>
              <w:autoSpaceDE w:val="0"/>
              <w:autoSpaceDN w:val="0"/>
              <w:adjustRightInd w:val="0"/>
              <w:ind w:right="144"/>
            </w:pPr>
            <w:r>
              <w:rPr>
                <w:sz w:val="20"/>
              </w:rPr>
              <w:t>Totalizer/Total/Max (Demand)</w:t>
            </w:r>
          </w:p>
        </w:tc>
      </w:tr>
      <w:tr w:rsidR="00000000" w14:paraId="46BB15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E5AD9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0410998" w14:textId="77777777" w:rsidR="00D4780D" w:rsidRDefault="00D4780D">
            <w:pPr>
              <w:autoSpaceDE w:val="0"/>
              <w:autoSpaceDN w:val="0"/>
              <w:adjustRightInd w:val="0"/>
              <w:ind w:right="144"/>
            </w:pPr>
            <w:r>
              <w:rPr>
                <w:sz w:val="20"/>
              </w:rPr>
              <w:t>71</w:t>
            </w:r>
          </w:p>
        </w:tc>
        <w:tc>
          <w:tcPr>
            <w:tcW w:w="144" w:type="dxa"/>
            <w:tcBorders>
              <w:top w:val="nil"/>
              <w:left w:val="nil"/>
              <w:bottom w:val="nil"/>
              <w:right w:val="nil"/>
            </w:tcBorders>
          </w:tcPr>
          <w:p w14:paraId="2A19C53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9B097C4" w14:textId="77777777" w:rsidR="00D4780D" w:rsidRDefault="00D4780D">
            <w:pPr>
              <w:autoSpaceDE w:val="0"/>
              <w:autoSpaceDN w:val="0"/>
              <w:adjustRightInd w:val="0"/>
              <w:ind w:right="144"/>
            </w:pPr>
            <w:r>
              <w:rPr>
                <w:sz w:val="20"/>
              </w:rPr>
              <w:t>Summer Super On Peak</w:t>
            </w:r>
          </w:p>
        </w:tc>
      </w:tr>
    </w:tbl>
    <w:p w14:paraId="12363916"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61" w:name="book27"/>
      <w:bookmarkEnd w:id="861"/>
      <w:r>
        <w:rPr>
          <w:b/>
          <w:sz w:val="20"/>
        </w:rPr>
        <w:tab/>
        <w:t>Segment:</w:t>
      </w:r>
      <w:r>
        <w:rPr>
          <w:b/>
          <w:sz w:val="20"/>
        </w:rPr>
        <w:tab/>
      </w:r>
      <w:r>
        <w:rPr>
          <w:b/>
          <w:sz w:val="40"/>
        </w:rPr>
        <w:t xml:space="preserve">REF </w:t>
      </w:r>
      <w:r>
        <w:rPr>
          <w:b/>
          <w:sz w:val="20"/>
        </w:rPr>
        <w:t>Reference Identification (Load Profile)</w:t>
      </w:r>
    </w:p>
    <w:p w14:paraId="4538AE53"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A847BDF"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790EC0F"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DBCD15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FB6F06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831B9C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6B09B4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70429F8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6EFE89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CBBF41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5190693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A49BA4" w14:textId="77777777">
        <w:tblPrEx>
          <w:tblCellMar>
            <w:top w:w="0" w:type="dxa"/>
            <w:left w:w="0" w:type="dxa"/>
            <w:bottom w:w="0" w:type="dxa"/>
            <w:right w:w="0" w:type="dxa"/>
          </w:tblCellMar>
        </w:tblPrEx>
        <w:tc>
          <w:tcPr>
            <w:tcW w:w="1944" w:type="dxa"/>
            <w:tcBorders>
              <w:top w:val="nil"/>
              <w:left w:val="nil"/>
              <w:bottom w:val="nil"/>
              <w:right w:val="nil"/>
            </w:tcBorders>
          </w:tcPr>
          <w:p w14:paraId="2C20CF20"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01B6D34C"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5DD4C7D3" w14:textId="77777777" w:rsidR="00D4780D" w:rsidRDefault="00D4780D">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4702D2DB" w14:textId="77777777" w:rsidR="00D4780D" w:rsidRDefault="00D4780D">
            <w:pPr>
              <w:autoSpaceDE w:val="0"/>
              <w:autoSpaceDN w:val="0"/>
              <w:adjustRightInd w:val="0"/>
              <w:ind w:right="144"/>
              <w:rPr>
                <w:sz w:val="20"/>
              </w:rPr>
            </w:pPr>
          </w:p>
          <w:p w14:paraId="525FE6F0" w14:textId="77777777" w:rsidR="00D4780D" w:rsidRDefault="00D4780D">
            <w:pPr>
              <w:autoSpaceDE w:val="0"/>
              <w:autoSpaceDN w:val="0"/>
              <w:adjustRightInd w:val="0"/>
              <w:ind w:right="144"/>
              <w:rPr>
                <w:sz w:val="20"/>
              </w:rPr>
            </w:pPr>
            <w:r>
              <w:rPr>
                <w:sz w:val="20"/>
              </w:rPr>
              <w:t>Accept Response:  Required</w:t>
            </w:r>
          </w:p>
          <w:p w14:paraId="442B54B0" w14:textId="77777777" w:rsidR="00D4780D" w:rsidRDefault="00D4780D">
            <w:pPr>
              <w:autoSpaceDE w:val="0"/>
              <w:autoSpaceDN w:val="0"/>
              <w:adjustRightInd w:val="0"/>
              <w:ind w:right="144"/>
              <w:rPr>
                <w:sz w:val="20"/>
              </w:rPr>
            </w:pPr>
            <w:r>
              <w:rPr>
                <w:sz w:val="20"/>
              </w:rPr>
              <w:t xml:space="preserve">Reject Response:  </w:t>
            </w:r>
            <w:r>
              <w:rPr>
                <w:sz w:val="20"/>
              </w:rPr>
              <w:t>Not Used</w:t>
            </w:r>
          </w:p>
          <w:p w14:paraId="4D5CB310" w14:textId="77777777" w:rsidR="00D4780D" w:rsidRDefault="00D4780D">
            <w:pPr>
              <w:autoSpaceDE w:val="0"/>
              <w:autoSpaceDN w:val="0"/>
              <w:adjustRightInd w:val="0"/>
              <w:ind w:right="144"/>
              <w:rPr>
                <w:sz w:val="20"/>
              </w:rPr>
            </w:pPr>
          </w:p>
          <w:p w14:paraId="784E3F75" w14:textId="77777777" w:rsidR="00D4780D" w:rsidRDefault="00D4780D">
            <w:pPr>
              <w:autoSpaceDE w:val="0"/>
              <w:autoSpaceDN w:val="0"/>
              <w:adjustRightInd w:val="0"/>
              <w:ind w:right="144"/>
              <w:rPr>
                <w:sz w:val="20"/>
              </w:rPr>
            </w:pPr>
            <w:r>
              <w:rPr>
                <w:sz w:val="20"/>
              </w:rPr>
              <w:t>Only one REF~LO will be sent per transaction.</w:t>
            </w:r>
          </w:p>
          <w:p w14:paraId="6CE552C1" w14:textId="77777777" w:rsidR="00D4780D" w:rsidRDefault="00D4780D">
            <w:pPr>
              <w:autoSpaceDE w:val="0"/>
              <w:autoSpaceDN w:val="0"/>
              <w:adjustRightInd w:val="0"/>
              <w:ind w:right="144"/>
            </w:pPr>
          </w:p>
        </w:tc>
      </w:tr>
      <w:tr w:rsidR="00000000" w14:paraId="36688EAB" w14:textId="77777777">
        <w:tblPrEx>
          <w:tblCellMar>
            <w:top w:w="0" w:type="dxa"/>
            <w:left w:w="0" w:type="dxa"/>
            <w:bottom w:w="0" w:type="dxa"/>
            <w:right w:w="0" w:type="dxa"/>
          </w:tblCellMar>
        </w:tblPrEx>
        <w:tc>
          <w:tcPr>
            <w:tcW w:w="1944" w:type="dxa"/>
            <w:tcBorders>
              <w:top w:val="nil"/>
              <w:left w:val="nil"/>
              <w:bottom w:val="nil"/>
              <w:right w:val="nil"/>
            </w:tcBorders>
          </w:tcPr>
          <w:p w14:paraId="29F3C137" w14:textId="77777777" w:rsidR="00D4780D" w:rsidRDefault="00D4780D">
            <w:pPr>
              <w:autoSpaceDE w:val="0"/>
              <w:autoSpaceDN w:val="0"/>
              <w:adjustRightInd w:val="0"/>
              <w:ind w:right="144"/>
            </w:pPr>
          </w:p>
        </w:tc>
        <w:tc>
          <w:tcPr>
            <w:tcW w:w="216" w:type="dxa"/>
            <w:tcBorders>
              <w:top w:val="nil"/>
              <w:left w:val="nil"/>
              <w:bottom w:val="nil"/>
              <w:right w:val="nil"/>
            </w:tcBorders>
          </w:tcPr>
          <w:p w14:paraId="07481E4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4BDF4E3" w14:textId="77777777" w:rsidR="00D4780D" w:rsidRDefault="00D4780D">
            <w:pPr>
              <w:autoSpaceDE w:val="0"/>
              <w:autoSpaceDN w:val="0"/>
              <w:adjustRightInd w:val="0"/>
              <w:ind w:right="144"/>
            </w:pPr>
            <w:r>
              <w:rPr>
                <w:sz w:val="20"/>
              </w:rPr>
              <w:t>REF~LO~ RESLOWR_WEST_NIDR_NWS_NOTOU</w:t>
            </w:r>
          </w:p>
        </w:tc>
      </w:tr>
    </w:tbl>
    <w:p w14:paraId="643606AB" w14:textId="77777777" w:rsidR="00D4780D" w:rsidRDefault="00D4780D">
      <w:pPr>
        <w:autoSpaceDE w:val="0"/>
        <w:autoSpaceDN w:val="0"/>
        <w:adjustRightInd w:val="0"/>
        <w:rPr>
          <w:sz w:val="20"/>
        </w:rPr>
      </w:pPr>
    </w:p>
    <w:p w14:paraId="07AAB214" w14:textId="77777777" w:rsidR="00D4780D" w:rsidRDefault="00D4780D">
      <w:pPr>
        <w:autoSpaceDE w:val="0"/>
        <w:autoSpaceDN w:val="0"/>
        <w:adjustRightInd w:val="0"/>
        <w:jc w:val="center"/>
        <w:rPr>
          <w:b/>
          <w:sz w:val="20"/>
        </w:rPr>
      </w:pPr>
      <w:r>
        <w:rPr>
          <w:b/>
          <w:sz w:val="20"/>
        </w:rPr>
        <w:t>Data Element Summary</w:t>
      </w:r>
    </w:p>
    <w:p w14:paraId="3A7E6895"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E7EE244"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F34A091" w14:textId="77777777">
        <w:tblPrEx>
          <w:tblCellMar>
            <w:top w:w="0" w:type="dxa"/>
            <w:left w:w="0" w:type="dxa"/>
            <w:bottom w:w="0" w:type="dxa"/>
            <w:right w:w="0" w:type="dxa"/>
          </w:tblCellMar>
        </w:tblPrEx>
        <w:tc>
          <w:tcPr>
            <w:tcW w:w="1007" w:type="dxa"/>
            <w:tcBorders>
              <w:top w:val="nil"/>
              <w:left w:val="nil"/>
              <w:bottom w:val="nil"/>
              <w:right w:val="nil"/>
            </w:tcBorders>
          </w:tcPr>
          <w:p w14:paraId="04BAFEC8"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CCFB5A"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16D3641F"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6B4A41F"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B090F35"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59924D8"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F273BFA" w14:textId="77777777" w:rsidR="00D4780D" w:rsidRDefault="00D4780D">
            <w:pPr>
              <w:autoSpaceDE w:val="0"/>
              <w:autoSpaceDN w:val="0"/>
              <w:adjustRightInd w:val="0"/>
              <w:ind w:right="144"/>
            </w:pPr>
            <w:r>
              <w:rPr>
                <w:b/>
                <w:sz w:val="20"/>
              </w:rPr>
              <w:t>ID 2/3</w:t>
            </w:r>
          </w:p>
        </w:tc>
      </w:tr>
      <w:tr w:rsidR="00000000" w14:paraId="5385FD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009DBC"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6FB024F0" w14:textId="77777777" w:rsidR="00D4780D" w:rsidRDefault="00D4780D">
            <w:pPr>
              <w:autoSpaceDE w:val="0"/>
              <w:autoSpaceDN w:val="0"/>
              <w:adjustRightInd w:val="0"/>
              <w:ind w:right="144"/>
            </w:pPr>
            <w:r>
              <w:rPr>
                <w:sz w:val="20"/>
              </w:rPr>
              <w:t>Code qualifying the Reference Identification</w:t>
            </w:r>
          </w:p>
        </w:tc>
      </w:tr>
      <w:tr w:rsidR="00000000" w14:paraId="50BA16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64A49C"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E0BEA28" w14:textId="77777777" w:rsidR="00D4780D" w:rsidRDefault="00D4780D">
            <w:pPr>
              <w:autoSpaceDE w:val="0"/>
              <w:autoSpaceDN w:val="0"/>
              <w:adjustRightInd w:val="0"/>
              <w:ind w:right="144"/>
            </w:pPr>
            <w:r>
              <w:rPr>
                <w:sz w:val="20"/>
              </w:rPr>
              <w:t>LO</w:t>
            </w:r>
          </w:p>
        </w:tc>
        <w:tc>
          <w:tcPr>
            <w:tcW w:w="144" w:type="dxa"/>
            <w:tcBorders>
              <w:top w:val="nil"/>
              <w:left w:val="nil"/>
              <w:bottom w:val="nil"/>
              <w:right w:val="nil"/>
            </w:tcBorders>
          </w:tcPr>
          <w:p w14:paraId="5A22F98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ACC0A76" w14:textId="77777777" w:rsidR="00D4780D" w:rsidRDefault="00D4780D">
            <w:pPr>
              <w:autoSpaceDE w:val="0"/>
              <w:autoSpaceDN w:val="0"/>
              <w:adjustRightInd w:val="0"/>
              <w:ind w:right="144"/>
            </w:pPr>
            <w:r>
              <w:rPr>
                <w:sz w:val="20"/>
              </w:rPr>
              <w:t>Load Planning Number</w:t>
            </w:r>
          </w:p>
        </w:tc>
      </w:tr>
      <w:tr w:rsidR="00000000" w14:paraId="3C210E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0B75B3"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68AF18F6" w14:textId="77777777" w:rsidR="00D4780D" w:rsidRDefault="00D4780D">
            <w:pPr>
              <w:autoSpaceDE w:val="0"/>
              <w:autoSpaceDN w:val="0"/>
              <w:adjustRightInd w:val="0"/>
              <w:ind w:right="144"/>
              <w:rPr>
                <w:sz w:val="20"/>
              </w:rPr>
            </w:pPr>
            <w:r>
              <w:rPr>
                <w:sz w:val="20"/>
              </w:rPr>
              <w:t>Load profile</w:t>
            </w:r>
          </w:p>
          <w:p w14:paraId="205D7368" w14:textId="77777777" w:rsidR="00D4780D" w:rsidRDefault="00D4780D">
            <w:pPr>
              <w:autoSpaceDE w:val="0"/>
              <w:autoSpaceDN w:val="0"/>
              <w:adjustRightInd w:val="0"/>
              <w:ind w:right="144"/>
            </w:pPr>
            <w:r>
              <w:rPr>
                <w:sz w:val="20"/>
              </w:rPr>
              <w:t xml:space="preserve">The value </w:t>
            </w:r>
            <w:r>
              <w:rPr>
                <w:sz w:val="20"/>
              </w:rPr>
              <w:t>shall correspond to an ERCOT-defined Load Profile that is published on the ERCOT website.</w:t>
            </w:r>
          </w:p>
        </w:tc>
      </w:tr>
      <w:tr w:rsidR="00000000" w14:paraId="49E0D42D" w14:textId="77777777">
        <w:tblPrEx>
          <w:tblCellMar>
            <w:top w:w="0" w:type="dxa"/>
            <w:left w:w="0" w:type="dxa"/>
            <w:bottom w:w="0" w:type="dxa"/>
            <w:right w:w="0" w:type="dxa"/>
          </w:tblCellMar>
        </w:tblPrEx>
        <w:tc>
          <w:tcPr>
            <w:tcW w:w="1007" w:type="dxa"/>
            <w:tcBorders>
              <w:top w:val="nil"/>
              <w:left w:val="nil"/>
              <w:bottom w:val="nil"/>
              <w:right w:val="nil"/>
            </w:tcBorders>
          </w:tcPr>
          <w:p w14:paraId="5B3D285D"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54425AFD"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10A988A2"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2EB77D5"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E60FD13"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59D97B72"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761B170" w14:textId="77777777" w:rsidR="00D4780D" w:rsidRDefault="00D4780D">
            <w:pPr>
              <w:autoSpaceDE w:val="0"/>
              <w:autoSpaceDN w:val="0"/>
              <w:adjustRightInd w:val="0"/>
              <w:ind w:right="144"/>
            </w:pPr>
            <w:r>
              <w:rPr>
                <w:b/>
                <w:sz w:val="20"/>
              </w:rPr>
              <w:t>AN 1/30</w:t>
            </w:r>
          </w:p>
        </w:tc>
      </w:tr>
      <w:tr w:rsidR="00000000" w14:paraId="0F2A07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38AEEB"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69B4EC8"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DF524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641B3A"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4D757422" w14:textId="77777777" w:rsidR="00D4780D" w:rsidRDefault="00D4780D">
            <w:pPr>
              <w:autoSpaceDE w:val="0"/>
              <w:autoSpaceDN w:val="0"/>
              <w:adjustRightInd w:val="0"/>
              <w:ind w:right="144"/>
            </w:pPr>
            <w:r>
              <w:rPr>
                <w:sz w:val="20"/>
              </w:rPr>
              <w:t>Load Profile</w:t>
            </w:r>
          </w:p>
        </w:tc>
      </w:tr>
    </w:tbl>
    <w:p w14:paraId="3074EF8C"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62" w:name="book28"/>
      <w:bookmarkEnd w:id="862"/>
      <w:r>
        <w:rPr>
          <w:b/>
          <w:sz w:val="20"/>
        </w:rPr>
        <w:tab/>
        <w:t>Segment:</w:t>
      </w:r>
      <w:r>
        <w:rPr>
          <w:b/>
          <w:sz w:val="20"/>
        </w:rPr>
        <w:tab/>
      </w:r>
      <w:r>
        <w:rPr>
          <w:b/>
          <w:sz w:val="40"/>
        </w:rPr>
        <w:t xml:space="preserve">REF </w:t>
      </w:r>
      <w:r>
        <w:rPr>
          <w:b/>
          <w:sz w:val="20"/>
        </w:rPr>
        <w:t>Reference Identification (Meter Type)</w:t>
      </w:r>
    </w:p>
    <w:p w14:paraId="1116AC1F"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DD5E81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0234C6F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DC1D60F"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03DDF9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0B82C3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4849A2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E1A030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56F4483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4824F4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6290C1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2F1075" w14:textId="77777777">
        <w:tblPrEx>
          <w:tblCellMar>
            <w:top w:w="0" w:type="dxa"/>
            <w:left w:w="0" w:type="dxa"/>
            <w:bottom w:w="0" w:type="dxa"/>
            <w:right w:w="0" w:type="dxa"/>
          </w:tblCellMar>
        </w:tblPrEx>
        <w:tc>
          <w:tcPr>
            <w:tcW w:w="1944" w:type="dxa"/>
            <w:tcBorders>
              <w:top w:val="nil"/>
              <w:left w:val="nil"/>
              <w:bottom w:val="nil"/>
              <w:right w:val="nil"/>
            </w:tcBorders>
          </w:tcPr>
          <w:p w14:paraId="2FC1EDBB"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3DC9DFD2"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049C60AC" w14:textId="77777777" w:rsidR="00D4780D" w:rsidRDefault="00D4780D">
            <w:pPr>
              <w:autoSpaceDE w:val="0"/>
              <w:autoSpaceDN w:val="0"/>
              <w:adjustRightInd w:val="0"/>
              <w:ind w:right="144"/>
              <w:rPr>
                <w:sz w:val="20"/>
              </w:rPr>
            </w:pPr>
            <w:r>
              <w:rPr>
                <w:sz w:val="20"/>
              </w:rPr>
              <w:t>Required when NM109 do</w:t>
            </w:r>
            <w:r>
              <w:rPr>
                <w:sz w:val="20"/>
              </w:rPr>
              <w:t xml:space="preserve">es not equal NONE or UNMETERED. </w:t>
            </w:r>
          </w:p>
          <w:p w14:paraId="7E3550BE" w14:textId="77777777" w:rsidR="00D4780D" w:rsidRDefault="00D4780D">
            <w:pPr>
              <w:autoSpaceDE w:val="0"/>
              <w:autoSpaceDN w:val="0"/>
              <w:adjustRightInd w:val="0"/>
              <w:ind w:right="144"/>
              <w:rPr>
                <w:sz w:val="20"/>
              </w:rPr>
            </w:pPr>
          </w:p>
          <w:p w14:paraId="5E6773F2" w14:textId="77777777" w:rsidR="00D4780D" w:rsidRDefault="00D4780D">
            <w:pPr>
              <w:autoSpaceDE w:val="0"/>
              <w:autoSpaceDN w:val="0"/>
              <w:adjustRightInd w:val="0"/>
              <w:ind w:right="144"/>
              <w:rPr>
                <w:sz w:val="20"/>
              </w:rPr>
            </w:pPr>
            <w:r>
              <w:rPr>
                <w:sz w:val="20"/>
              </w:rPr>
              <w:t>There will only be one REF~MT segment for each NM1 loop.</w:t>
            </w:r>
          </w:p>
          <w:p w14:paraId="41D7EC8C" w14:textId="77777777" w:rsidR="00D4780D" w:rsidRDefault="00D4780D">
            <w:pPr>
              <w:autoSpaceDE w:val="0"/>
              <w:autoSpaceDN w:val="0"/>
              <w:adjustRightInd w:val="0"/>
              <w:ind w:right="144"/>
              <w:rPr>
                <w:sz w:val="20"/>
              </w:rPr>
            </w:pPr>
          </w:p>
          <w:p w14:paraId="139A8457" w14:textId="77777777" w:rsidR="00D4780D" w:rsidRDefault="00D4780D">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w:t>
            </w:r>
            <w:r>
              <w:rPr>
                <w:sz w:val="20"/>
              </w:rPr>
              <w:t>1.</w:t>
            </w:r>
          </w:p>
          <w:p w14:paraId="29D3AA0A" w14:textId="77777777" w:rsidR="00D4780D" w:rsidRDefault="00D4780D">
            <w:pPr>
              <w:autoSpaceDE w:val="0"/>
              <w:autoSpaceDN w:val="0"/>
              <w:adjustRightInd w:val="0"/>
              <w:ind w:right="144"/>
            </w:pPr>
          </w:p>
        </w:tc>
      </w:tr>
      <w:tr w:rsidR="00000000" w14:paraId="7D4929A1" w14:textId="77777777">
        <w:tblPrEx>
          <w:tblCellMar>
            <w:top w:w="0" w:type="dxa"/>
            <w:left w:w="0" w:type="dxa"/>
            <w:bottom w:w="0" w:type="dxa"/>
            <w:right w:w="0" w:type="dxa"/>
          </w:tblCellMar>
        </w:tblPrEx>
        <w:tc>
          <w:tcPr>
            <w:tcW w:w="1944" w:type="dxa"/>
            <w:tcBorders>
              <w:top w:val="nil"/>
              <w:left w:val="nil"/>
              <w:bottom w:val="nil"/>
              <w:right w:val="nil"/>
            </w:tcBorders>
          </w:tcPr>
          <w:p w14:paraId="009735A5" w14:textId="77777777" w:rsidR="00D4780D" w:rsidRDefault="00D4780D">
            <w:pPr>
              <w:autoSpaceDE w:val="0"/>
              <w:autoSpaceDN w:val="0"/>
              <w:adjustRightInd w:val="0"/>
              <w:ind w:right="144"/>
            </w:pPr>
          </w:p>
        </w:tc>
        <w:tc>
          <w:tcPr>
            <w:tcW w:w="216" w:type="dxa"/>
            <w:tcBorders>
              <w:top w:val="nil"/>
              <w:left w:val="nil"/>
              <w:bottom w:val="nil"/>
              <w:right w:val="nil"/>
            </w:tcBorders>
          </w:tcPr>
          <w:p w14:paraId="43F1A5F3"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28783F29" w14:textId="77777777" w:rsidR="00D4780D" w:rsidRDefault="00D4780D">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281BCBB5" w14:textId="77777777" w:rsidR="00D4780D" w:rsidRDefault="00D4780D">
            <w:pPr>
              <w:autoSpaceDE w:val="0"/>
              <w:autoSpaceDN w:val="0"/>
              <w:adjustRightInd w:val="0"/>
              <w:ind w:right="144"/>
              <w:rPr>
                <w:sz w:val="20"/>
              </w:rPr>
            </w:pPr>
          </w:p>
          <w:p w14:paraId="4D62A0FD" w14:textId="77777777" w:rsidR="00D4780D" w:rsidRDefault="00D4780D">
            <w:pPr>
              <w:autoSpaceDE w:val="0"/>
              <w:autoSpaceDN w:val="0"/>
              <w:adjustRightInd w:val="0"/>
              <w:ind w:right="144"/>
              <w:rPr>
                <w:sz w:val="20"/>
              </w:rPr>
            </w:pPr>
            <w:r>
              <w:rPr>
                <w:sz w:val="20"/>
              </w:rPr>
              <w:t>Reject Response: Not Used</w:t>
            </w:r>
          </w:p>
          <w:p w14:paraId="5BC6F9A0" w14:textId="77777777" w:rsidR="00D4780D" w:rsidRDefault="00D4780D">
            <w:pPr>
              <w:autoSpaceDE w:val="0"/>
              <w:autoSpaceDN w:val="0"/>
              <w:adjustRightInd w:val="0"/>
              <w:ind w:right="144"/>
              <w:rPr>
                <w:sz w:val="20"/>
              </w:rPr>
            </w:pPr>
          </w:p>
          <w:p w14:paraId="7B6368A8" w14:textId="77777777" w:rsidR="00D4780D" w:rsidRDefault="00D4780D">
            <w:pPr>
              <w:autoSpaceDE w:val="0"/>
              <w:autoSpaceDN w:val="0"/>
              <w:adjustRightInd w:val="0"/>
              <w:ind w:right="144"/>
              <w:rPr>
                <w:sz w:val="20"/>
              </w:rPr>
            </w:pPr>
            <w:r>
              <w:rPr>
                <w:sz w:val="20"/>
              </w:rPr>
              <w:t>Only one REF~MT will be sent per NM1 loop.</w:t>
            </w:r>
          </w:p>
          <w:p w14:paraId="2FB2E6B3" w14:textId="77777777" w:rsidR="00D4780D" w:rsidRDefault="00D4780D">
            <w:pPr>
              <w:autoSpaceDE w:val="0"/>
              <w:autoSpaceDN w:val="0"/>
              <w:adjustRightInd w:val="0"/>
              <w:ind w:right="144"/>
            </w:pPr>
          </w:p>
        </w:tc>
      </w:tr>
      <w:tr w:rsidR="00000000" w14:paraId="64AFA9E2" w14:textId="77777777">
        <w:tblPrEx>
          <w:tblCellMar>
            <w:top w:w="0" w:type="dxa"/>
            <w:left w:w="0" w:type="dxa"/>
            <w:bottom w:w="0" w:type="dxa"/>
            <w:right w:w="0" w:type="dxa"/>
          </w:tblCellMar>
        </w:tblPrEx>
        <w:tc>
          <w:tcPr>
            <w:tcW w:w="1944" w:type="dxa"/>
            <w:tcBorders>
              <w:top w:val="nil"/>
              <w:left w:val="nil"/>
              <w:bottom w:val="nil"/>
              <w:right w:val="nil"/>
            </w:tcBorders>
          </w:tcPr>
          <w:p w14:paraId="7ACF0610" w14:textId="77777777" w:rsidR="00D4780D" w:rsidRDefault="00D4780D">
            <w:pPr>
              <w:autoSpaceDE w:val="0"/>
              <w:autoSpaceDN w:val="0"/>
              <w:adjustRightInd w:val="0"/>
              <w:ind w:right="144"/>
            </w:pPr>
          </w:p>
        </w:tc>
        <w:tc>
          <w:tcPr>
            <w:tcW w:w="216" w:type="dxa"/>
            <w:tcBorders>
              <w:top w:val="nil"/>
              <w:left w:val="nil"/>
              <w:bottom w:val="nil"/>
              <w:right w:val="nil"/>
            </w:tcBorders>
          </w:tcPr>
          <w:p w14:paraId="73288853"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7502C35F" w14:textId="77777777" w:rsidR="00D4780D" w:rsidRDefault="00D4780D">
            <w:pPr>
              <w:autoSpaceDE w:val="0"/>
              <w:autoSpaceDN w:val="0"/>
              <w:adjustRightInd w:val="0"/>
              <w:ind w:right="144"/>
              <w:rPr>
                <w:sz w:val="20"/>
              </w:rPr>
            </w:pPr>
            <w:r>
              <w:rPr>
                <w:sz w:val="20"/>
              </w:rPr>
              <w:t>REF~MT~KHMON</w:t>
            </w:r>
          </w:p>
          <w:p w14:paraId="060E1105" w14:textId="77777777" w:rsidR="00D4780D" w:rsidRDefault="00D4780D">
            <w:pPr>
              <w:autoSpaceDE w:val="0"/>
              <w:autoSpaceDN w:val="0"/>
              <w:adjustRightInd w:val="0"/>
              <w:ind w:right="144"/>
            </w:pPr>
            <w:r>
              <w:rPr>
                <w:sz w:val="20"/>
              </w:rPr>
              <w:t>REF~MT~COM</w:t>
            </w:r>
            <w:r>
              <w:rPr>
                <w:sz w:val="20"/>
              </w:rPr>
              <w:t>BO</w:t>
            </w:r>
          </w:p>
        </w:tc>
      </w:tr>
    </w:tbl>
    <w:p w14:paraId="42151E5D" w14:textId="77777777" w:rsidR="00D4780D" w:rsidRDefault="00D4780D">
      <w:pPr>
        <w:autoSpaceDE w:val="0"/>
        <w:autoSpaceDN w:val="0"/>
        <w:adjustRightInd w:val="0"/>
        <w:rPr>
          <w:sz w:val="20"/>
        </w:rPr>
      </w:pPr>
    </w:p>
    <w:p w14:paraId="3F3AB8C4" w14:textId="77777777" w:rsidR="00D4780D" w:rsidRDefault="00D4780D">
      <w:pPr>
        <w:autoSpaceDE w:val="0"/>
        <w:autoSpaceDN w:val="0"/>
        <w:adjustRightInd w:val="0"/>
        <w:jc w:val="center"/>
        <w:rPr>
          <w:b/>
          <w:sz w:val="20"/>
        </w:rPr>
      </w:pPr>
      <w:r>
        <w:rPr>
          <w:b/>
          <w:sz w:val="20"/>
        </w:rPr>
        <w:t>Data Element Summary</w:t>
      </w:r>
    </w:p>
    <w:p w14:paraId="4ACF0F05"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480082A"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775584E" w14:textId="77777777">
        <w:tblPrEx>
          <w:tblCellMar>
            <w:top w:w="0" w:type="dxa"/>
            <w:left w:w="0" w:type="dxa"/>
            <w:bottom w:w="0" w:type="dxa"/>
            <w:right w:w="0" w:type="dxa"/>
          </w:tblCellMar>
        </w:tblPrEx>
        <w:tc>
          <w:tcPr>
            <w:tcW w:w="1007" w:type="dxa"/>
            <w:tcBorders>
              <w:top w:val="nil"/>
              <w:left w:val="nil"/>
              <w:bottom w:val="nil"/>
              <w:right w:val="nil"/>
            </w:tcBorders>
          </w:tcPr>
          <w:p w14:paraId="3EC5E277"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88DB357"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7F25EEB6"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D43C1B6"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B6B5E39"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10A9B55"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EF5D190" w14:textId="77777777" w:rsidR="00D4780D" w:rsidRDefault="00D4780D">
            <w:pPr>
              <w:autoSpaceDE w:val="0"/>
              <w:autoSpaceDN w:val="0"/>
              <w:adjustRightInd w:val="0"/>
              <w:ind w:right="144"/>
            </w:pPr>
            <w:r>
              <w:rPr>
                <w:b/>
                <w:sz w:val="20"/>
              </w:rPr>
              <w:t>ID 2/3</w:t>
            </w:r>
          </w:p>
        </w:tc>
      </w:tr>
      <w:tr w:rsidR="00000000" w14:paraId="627F93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C97DC0"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7BEA31A5" w14:textId="77777777" w:rsidR="00D4780D" w:rsidRDefault="00D4780D">
            <w:pPr>
              <w:autoSpaceDE w:val="0"/>
              <w:autoSpaceDN w:val="0"/>
              <w:adjustRightInd w:val="0"/>
              <w:ind w:right="144"/>
            </w:pPr>
            <w:r>
              <w:rPr>
                <w:sz w:val="20"/>
              </w:rPr>
              <w:t>Code qualifying the Reference Identification</w:t>
            </w:r>
          </w:p>
        </w:tc>
      </w:tr>
      <w:tr w:rsidR="00000000" w14:paraId="7E8DFD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53527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E8F576D" w14:textId="77777777" w:rsidR="00D4780D" w:rsidRDefault="00D4780D">
            <w:pPr>
              <w:autoSpaceDE w:val="0"/>
              <w:autoSpaceDN w:val="0"/>
              <w:adjustRightInd w:val="0"/>
              <w:ind w:right="144"/>
            </w:pPr>
            <w:r>
              <w:rPr>
                <w:sz w:val="20"/>
              </w:rPr>
              <w:t>MT</w:t>
            </w:r>
          </w:p>
        </w:tc>
        <w:tc>
          <w:tcPr>
            <w:tcW w:w="144" w:type="dxa"/>
            <w:tcBorders>
              <w:top w:val="nil"/>
              <w:left w:val="nil"/>
              <w:bottom w:val="nil"/>
              <w:right w:val="nil"/>
            </w:tcBorders>
          </w:tcPr>
          <w:p w14:paraId="1C19D34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5CB2D1A" w14:textId="77777777" w:rsidR="00D4780D" w:rsidRDefault="00D4780D">
            <w:pPr>
              <w:autoSpaceDE w:val="0"/>
              <w:autoSpaceDN w:val="0"/>
              <w:adjustRightInd w:val="0"/>
              <w:ind w:right="144"/>
            </w:pPr>
            <w:r>
              <w:rPr>
                <w:sz w:val="20"/>
              </w:rPr>
              <w:t>Meter Ticket Number</w:t>
            </w:r>
          </w:p>
        </w:tc>
      </w:tr>
      <w:tr w:rsidR="00000000" w14:paraId="392F35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52A7B7"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5F8E9D5" w14:textId="77777777" w:rsidR="00D4780D" w:rsidRDefault="00D4780D">
            <w:pPr>
              <w:autoSpaceDE w:val="0"/>
              <w:autoSpaceDN w:val="0"/>
              <w:adjustRightInd w:val="0"/>
              <w:ind w:right="144"/>
            </w:pPr>
            <w:r>
              <w:rPr>
                <w:sz w:val="20"/>
              </w:rPr>
              <w:t>Meter Type</w:t>
            </w:r>
          </w:p>
        </w:tc>
      </w:tr>
      <w:tr w:rsidR="00000000" w14:paraId="041EFA2E" w14:textId="77777777">
        <w:tblPrEx>
          <w:tblCellMar>
            <w:top w:w="0" w:type="dxa"/>
            <w:left w:w="0" w:type="dxa"/>
            <w:bottom w:w="0" w:type="dxa"/>
            <w:right w:w="0" w:type="dxa"/>
          </w:tblCellMar>
        </w:tblPrEx>
        <w:tc>
          <w:tcPr>
            <w:tcW w:w="1007" w:type="dxa"/>
            <w:tcBorders>
              <w:top w:val="nil"/>
              <w:left w:val="nil"/>
              <w:bottom w:val="nil"/>
              <w:right w:val="nil"/>
            </w:tcBorders>
          </w:tcPr>
          <w:p w14:paraId="63203330"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558ADEC"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16152FBF"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5D57346"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8B429CF"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22B4BAD3"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A6FF537" w14:textId="77777777" w:rsidR="00D4780D" w:rsidRDefault="00D4780D">
            <w:pPr>
              <w:autoSpaceDE w:val="0"/>
              <w:autoSpaceDN w:val="0"/>
              <w:adjustRightInd w:val="0"/>
              <w:ind w:right="144"/>
            </w:pPr>
            <w:r>
              <w:rPr>
                <w:b/>
                <w:sz w:val="20"/>
              </w:rPr>
              <w:t>AN 1/30</w:t>
            </w:r>
          </w:p>
        </w:tc>
      </w:tr>
      <w:tr w:rsidR="00000000" w14:paraId="3E56A4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7056DB"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77C0E679"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CCD70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FBFA4D"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09BE228F" w14:textId="77777777" w:rsidR="00D4780D" w:rsidRDefault="00D4780D">
            <w:pPr>
              <w:autoSpaceDE w:val="0"/>
              <w:autoSpaceDN w:val="0"/>
              <w:adjustRightInd w:val="0"/>
              <w:ind w:right="144"/>
              <w:rPr>
                <w:sz w:val="20"/>
              </w:rPr>
            </w:pPr>
            <w:r>
              <w:rPr>
                <w:sz w:val="20"/>
              </w:rPr>
              <w:t>When REF01 is MT, the meter type is expressed as a five-character field.  The first two characters are the type of consumption; th</w:t>
            </w:r>
            <w:r>
              <w:rPr>
                <w:sz w:val="20"/>
              </w:rPr>
              <w:t>e last three characters are the metering interval reported for billing purposes.  "COMBO" is used for a meter that records more than one measurement.  Valid values can be a combination of the following values:</w:t>
            </w:r>
          </w:p>
          <w:p w14:paraId="5E407F78" w14:textId="77777777" w:rsidR="00D4780D" w:rsidRDefault="00D4780D">
            <w:pPr>
              <w:autoSpaceDE w:val="0"/>
              <w:autoSpaceDN w:val="0"/>
              <w:adjustRightInd w:val="0"/>
              <w:ind w:right="144"/>
              <w:rPr>
                <w:sz w:val="20"/>
              </w:rPr>
            </w:pPr>
          </w:p>
          <w:p w14:paraId="6B670F49" w14:textId="77777777" w:rsidR="00D4780D" w:rsidRDefault="00D4780D">
            <w:pPr>
              <w:autoSpaceDE w:val="0"/>
              <w:autoSpaceDN w:val="0"/>
              <w:adjustRightInd w:val="0"/>
              <w:ind w:right="144"/>
              <w:rPr>
                <w:sz w:val="20"/>
              </w:rPr>
            </w:pPr>
            <w:r>
              <w:rPr>
                <w:sz w:val="20"/>
              </w:rPr>
              <w:t>Type of Consumption</w:t>
            </w:r>
          </w:p>
          <w:p w14:paraId="6BC2448D" w14:textId="77777777" w:rsidR="00D4780D" w:rsidRDefault="00D4780D">
            <w:pPr>
              <w:autoSpaceDE w:val="0"/>
              <w:autoSpaceDN w:val="0"/>
              <w:adjustRightInd w:val="0"/>
              <w:ind w:right="144"/>
              <w:rPr>
                <w:sz w:val="20"/>
              </w:rPr>
            </w:pPr>
            <w:r>
              <w:rPr>
                <w:sz w:val="20"/>
              </w:rPr>
              <w:t xml:space="preserve">   K1   Kilowatt Demand (</w:t>
            </w:r>
            <w:r>
              <w:rPr>
                <w:sz w:val="20"/>
              </w:rPr>
              <w:t>kW)</w:t>
            </w:r>
          </w:p>
          <w:p w14:paraId="16CCB7C2" w14:textId="77777777" w:rsidR="00D4780D" w:rsidRDefault="00D4780D">
            <w:pPr>
              <w:autoSpaceDE w:val="0"/>
              <w:autoSpaceDN w:val="0"/>
              <w:adjustRightInd w:val="0"/>
              <w:ind w:right="144"/>
              <w:rPr>
                <w:sz w:val="20"/>
              </w:rPr>
            </w:pPr>
            <w:r>
              <w:rPr>
                <w:sz w:val="20"/>
              </w:rPr>
              <w:t xml:space="preserve">   K2   Kilovolt Amperes Reactive Demand (kVAR)</w:t>
            </w:r>
          </w:p>
          <w:p w14:paraId="46B23B8F" w14:textId="77777777" w:rsidR="00D4780D" w:rsidRDefault="00D4780D">
            <w:pPr>
              <w:autoSpaceDE w:val="0"/>
              <w:autoSpaceDN w:val="0"/>
              <w:adjustRightInd w:val="0"/>
              <w:ind w:right="144"/>
              <w:rPr>
                <w:sz w:val="20"/>
              </w:rPr>
            </w:pPr>
            <w:r>
              <w:rPr>
                <w:sz w:val="20"/>
              </w:rPr>
              <w:t xml:space="preserve">   K3   Kilovolt Amperes Reactive Hour (kVARH)</w:t>
            </w:r>
          </w:p>
          <w:p w14:paraId="3EA3ABA0" w14:textId="77777777" w:rsidR="00D4780D" w:rsidRDefault="00D4780D">
            <w:pPr>
              <w:autoSpaceDE w:val="0"/>
              <w:autoSpaceDN w:val="0"/>
              <w:adjustRightInd w:val="0"/>
              <w:ind w:right="144"/>
              <w:rPr>
                <w:sz w:val="20"/>
              </w:rPr>
            </w:pPr>
            <w:r>
              <w:rPr>
                <w:sz w:val="20"/>
              </w:rPr>
              <w:t xml:space="preserve">   K4   Kilovolt Amperes (kVA)</w:t>
            </w:r>
          </w:p>
          <w:p w14:paraId="27FBE853" w14:textId="77777777" w:rsidR="00D4780D" w:rsidRDefault="00D4780D">
            <w:pPr>
              <w:autoSpaceDE w:val="0"/>
              <w:autoSpaceDN w:val="0"/>
              <w:adjustRightInd w:val="0"/>
              <w:ind w:right="144"/>
              <w:rPr>
                <w:sz w:val="20"/>
              </w:rPr>
            </w:pPr>
            <w:r>
              <w:rPr>
                <w:sz w:val="20"/>
              </w:rPr>
              <w:t xml:space="preserve">   KH  Kilowatt Hour (kWh)</w:t>
            </w:r>
          </w:p>
          <w:p w14:paraId="060C91C5" w14:textId="77777777" w:rsidR="00D4780D" w:rsidRDefault="00D4780D">
            <w:pPr>
              <w:autoSpaceDE w:val="0"/>
              <w:autoSpaceDN w:val="0"/>
              <w:adjustRightInd w:val="0"/>
              <w:ind w:right="144"/>
              <w:rPr>
                <w:sz w:val="20"/>
              </w:rPr>
            </w:pPr>
          </w:p>
          <w:p w14:paraId="2B40EF56" w14:textId="77777777" w:rsidR="00D4780D" w:rsidRDefault="00D4780D">
            <w:pPr>
              <w:autoSpaceDE w:val="0"/>
              <w:autoSpaceDN w:val="0"/>
              <w:adjustRightInd w:val="0"/>
              <w:ind w:right="144"/>
              <w:rPr>
                <w:sz w:val="20"/>
              </w:rPr>
            </w:pPr>
            <w:r>
              <w:rPr>
                <w:sz w:val="20"/>
              </w:rPr>
              <w:t>Metering Interval Reported for Billing Purposes</w:t>
            </w:r>
          </w:p>
          <w:p w14:paraId="752A75A1" w14:textId="77777777" w:rsidR="00D4780D" w:rsidRDefault="00D4780D">
            <w:pPr>
              <w:autoSpaceDE w:val="0"/>
              <w:autoSpaceDN w:val="0"/>
              <w:adjustRightInd w:val="0"/>
              <w:ind w:right="144"/>
              <w:rPr>
                <w:sz w:val="20"/>
              </w:rPr>
            </w:pPr>
            <w:r>
              <w:rPr>
                <w:sz w:val="20"/>
              </w:rPr>
              <w:t xml:space="preserve">   nnn   Number of minutes from 001 to 999</w:t>
            </w:r>
          </w:p>
          <w:p w14:paraId="78EF94F3" w14:textId="77777777" w:rsidR="00D4780D" w:rsidRDefault="00D4780D">
            <w:pPr>
              <w:autoSpaceDE w:val="0"/>
              <w:autoSpaceDN w:val="0"/>
              <w:adjustRightInd w:val="0"/>
              <w:ind w:right="144"/>
              <w:rPr>
                <w:sz w:val="20"/>
              </w:rPr>
            </w:pPr>
            <w:r>
              <w:rPr>
                <w:sz w:val="20"/>
              </w:rPr>
              <w:t xml:space="preserve">   DAY </w:t>
            </w:r>
            <w:r>
              <w:rPr>
                <w:sz w:val="20"/>
              </w:rPr>
              <w:t xml:space="preserve"> Daily</w:t>
            </w:r>
          </w:p>
          <w:p w14:paraId="1A322B09" w14:textId="77777777" w:rsidR="00D4780D" w:rsidRDefault="00D4780D">
            <w:pPr>
              <w:autoSpaceDE w:val="0"/>
              <w:autoSpaceDN w:val="0"/>
              <w:adjustRightInd w:val="0"/>
              <w:ind w:right="144"/>
              <w:rPr>
                <w:sz w:val="20"/>
              </w:rPr>
            </w:pPr>
            <w:r>
              <w:rPr>
                <w:sz w:val="20"/>
              </w:rPr>
              <w:t xml:space="preserve">   MON  Monthly</w:t>
            </w:r>
          </w:p>
          <w:p w14:paraId="11A9BC62" w14:textId="77777777" w:rsidR="00D4780D" w:rsidRDefault="00D4780D">
            <w:pPr>
              <w:autoSpaceDE w:val="0"/>
              <w:autoSpaceDN w:val="0"/>
              <w:adjustRightInd w:val="0"/>
              <w:ind w:right="144"/>
              <w:rPr>
                <w:sz w:val="20"/>
              </w:rPr>
            </w:pPr>
          </w:p>
          <w:p w14:paraId="37ACB359" w14:textId="77777777" w:rsidR="00D4780D" w:rsidRDefault="00D4780D">
            <w:pPr>
              <w:autoSpaceDE w:val="0"/>
              <w:autoSpaceDN w:val="0"/>
              <w:adjustRightInd w:val="0"/>
              <w:ind w:right="144"/>
              <w:rPr>
                <w:sz w:val="20"/>
              </w:rPr>
            </w:pPr>
            <w:r>
              <w:rPr>
                <w:sz w:val="20"/>
              </w:rPr>
              <w:t>For Example:</w:t>
            </w:r>
          </w:p>
          <w:p w14:paraId="77693C90" w14:textId="77777777" w:rsidR="00D4780D" w:rsidRDefault="00D4780D">
            <w:pPr>
              <w:autoSpaceDE w:val="0"/>
              <w:autoSpaceDN w:val="0"/>
              <w:adjustRightInd w:val="0"/>
              <w:ind w:right="144"/>
              <w:rPr>
                <w:sz w:val="20"/>
              </w:rPr>
            </w:pPr>
            <w:r>
              <w:rPr>
                <w:sz w:val="20"/>
              </w:rPr>
              <w:t xml:space="preserve">   KHMON        Kilowatt Hours Per Month</w:t>
            </w:r>
          </w:p>
          <w:p w14:paraId="1B455B59" w14:textId="77777777" w:rsidR="00D4780D" w:rsidRDefault="00D4780D">
            <w:pPr>
              <w:autoSpaceDE w:val="0"/>
              <w:autoSpaceDN w:val="0"/>
              <w:adjustRightInd w:val="0"/>
              <w:ind w:right="144"/>
              <w:rPr>
                <w:sz w:val="20"/>
              </w:rPr>
            </w:pPr>
            <w:r>
              <w:rPr>
                <w:sz w:val="20"/>
              </w:rPr>
              <w:t xml:space="preserve">   K1015            Kilowatt Demand per 15 minute interval</w:t>
            </w:r>
          </w:p>
          <w:p w14:paraId="4ECE22B3" w14:textId="77777777" w:rsidR="00D4780D" w:rsidRDefault="00D4780D">
            <w:pPr>
              <w:autoSpaceDE w:val="0"/>
              <w:autoSpaceDN w:val="0"/>
              <w:adjustRightInd w:val="0"/>
              <w:ind w:right="144"/>
              <w:rPr>
                <w:sz w:val="20"/>
              </w:rPr>
            </w:pPr>
          </w:p>
          <w:p w14:paraId="5515FDCD" w14:textId="77777777" w:rsidR="00D4780D" w:rsidRDefault="00D4780D">
            <w:pPr>
              <w:autoSpaceDE w:val="0"/>
              <w:autoSpaceDN w:val="0"/>
              <w:adjustRightInd w:val="0"/>
              <w:ind w:right="144"/>
              <w:rPr>
                <w:sz w:val="20"/>
              </w:rPr>
            </w:pPr>
            <w:r>
              <w:rPr>
                <w:sz w:val="20"/>
              </w:rPr>
              <w:t>Other Valid Codes</w:t>
            </w:r>
          </w:p>
          <w:p w14:paraId="47B673F8" w14:textId="77777777" w:rsidR="00D4780D" w:rsidRDefault="00D4780D">
            <w:pPr>
              <w:autoSpaceDE w:val="0"/>
              <w:autoSpaceDN w:val="0"/>
              <w:adjustRightInd w:val="0"/>
              <w:ind w:right="144"/>
              <w:rPr>
                <w:sz w:val="20"/>
              </w:rPr>
            </w:pPr>
            <w:r>
              <w:rPr>
                <w:sz w:val="20"/>
              </w:rPr>
              <w:t xml:space="preserve">    COMBO       This code is used to indicate that the meter has multiple</w:t>
            </w:r>
          </w:p>
          <w:p w14:paraId="3D8BCA69" w14:textId="77777777" w:rsidR="00D4780D" w:rsidRDefault="00D4780D">
            <w:pPr>
              <w:autoSpaceDE w:val="0"/>
              <w:autoSpaceDN w:val="0"/>
              <w:adjustRightInd w:val="0"/>
              <w:ind w:right="144"/>
              <w:rPr>
                <w:sz w:val="20"/>
              </w:rPr>
            </w:pPr>
            <w:r>
              <w:rPr>
                <w:sz w:val="20"/>
              </w:rPr>
              <w:t xml:space="preserve">                         measurements, e.g., one meter that measures both kWh and </w:t>
            </w:r>
          </w:p>
          <w:p w14:paraId="36E0E567" w14:textId="77777777" w:rsidR="00D4780D" w:rsidRDefault="00D4780D">
            <w:pPr>
              <w:autoSpaceDE w:val="0"/>
              <w:autoSpaceDN w:val="0"/>
              <w:adjustRightInd w:val="0"/>
              <w:ind w:right="144"/>
            </w:pPr>
            <w:r>
              <w:rPr>
                <w:sz w:val="20"/>
              </w:rPr>
              <w:t xml:space="preserve">                         Demand.</w:t>
            </w:r>
          </w:p>
        </w:tc>
      </w:tr>
    </w:tbl>
    <w:p w14:paraId="2059B8DA"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63" w:name="book29"/>
      <w:bookmarkEnd w:id="863"/>
      <w:r>
        <w:rPr>
          <w:b/>
          <w:sz w:val="20"/>
        </w:rPr>
        <w:tab/>
        <w:t>Segment:</w:t>
      </w:r>
      <w:r>
        <w:rPr>
          <w:b/>
          <w:sz w:val="20"/>
        </w:rPr>
        <w:tab/>
      </w:r>
      <w:r>
        <w:rPr>
          <w:b/>
          <w:sz w:val="40"/>
        </w:rPr>
        <w:t xml:space="preserve">REF </w:t>
      </w:r>
      <w:r>
        <w:rPr>
          <w:b/>
          <w:sz w:val="20"/>
        </w:rPr>
        <w:t>Reference Identification (TDSP Rate Cl</w:t>
      </w:r>
      <w:r>
        <w:rPr>
          <w:b/>
          <w:sz w:val="20"/>
        </w:rPr>
        <w:t>ass)</w:t>
      </w:r>
    </w:p>
    <w:p w14:paraId="2D154150"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37763C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63C326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E6629C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05C9B8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BC6FEF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C2FB4F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D3EA89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07D6BDE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43F922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5D75A4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863DB9" w14:textId="77777777">
        <w:tblPrEx>
          <w:tblCellMar>
            <w:top w:w="0" w:type="dxa"/>
            <w:left w:w="0" w:type="dxa"/>
            <w:bottom w:w="0" w:type="dxa"/>
            <w:right w:w="0" w:type="dxa"/>
          </w:tblCellMar>
        </w:tblPrEx>
        <w:tc>
          <w:tcPr>
            <w:tcW w:w="1944" w:type="dxa"/>
            <w:tcBorders>
              <w:top w:val="nil"/>
              <w:left w:val="nil"/>
              <w:bottom w:val="nil"/>
              <w:right w:val="nil"/>
            </w:tcBorders>
          </w:tcPr>
          <w:p w14:paraId="51AE5943"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28A33D87"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197C23E2" w14:textId="77777777" w:rsidR="00D4780D" w:rsidRDefault="00D4780D">
            <w:pPr>
              <w:autoSpaceDE w:val="0"/>
              <w:autoSpaceDN w:val="0"/>
              <w:adjustRightInd w:val="0"/>
              <w:ind w:right="144"/>
              <w:rPr>
                <w:sz w:val="20"/>
              </w:rPr>
            </w:pPr>
            <w:r>
              <w:rPr>
                <w:sz w:val="20"/>
              </w:rPr>
              <w:t xml:space="preserve">Not Used when NM109 = </w:t>
            </w:r>
            <w:r>
              <w:rPr>
                <w:sz w:val="20"/>
              </w:rPr>
              <w:t>NONE</w:t>
            </w:r>
          </w:p>
          <w:p w14:paraId="4A7965A6" w14:textId="77777777" w:rsidR="00D4780D" w:rsidRDefault="00D4780D">
            <w:pPr>
              <w:autoSpaceDE w:val="0"/>
              <w:autoSpaceDN w:val="0"/>
              <w:adjustRightInd w:val="0"/>
              <w:ind w:right="144"/>
              <w:rPr>
                <w:sz w:val="20"/>
              </w:rPr>
            </w:pPr>
          </w:p>
          <w:p w14:paraId="2E3D7543" w14:textId="77777777" w:rsidR="00D4780D" w:rsidRDefault="00D4780D">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14:paraId="06C84AA8" w14:textId="77777777" w:rsidR="00D4780D" w:rsidRDefault="00D4780D">
            <w:pPr>
              <w:autoSpaceDE w:val="0"/>
              <w:autoSpaceDN w:val="0"/>
              <w:adjustRightInd w:val="0"/>
              <w:ind w:right="144"/>
              <w:rPr>
                <w:sz w:val="20"/>
              </w:rPr>
            </w:pPr>
          </w:p>
          <w:p w14:paraId="4CE4D52A" w14:textId="77777777" w:rsidR="00D4780D" w:rsidRDefault="00D4780D">
            <w:pPr>
              <w:autoSpaceDE w:val="0"/>
              <w:autoSpaceDN w:val="0"/>
              <w:adjustRightInd w:val="0"/>
              <w:ind w:right="144"/>
              <w:rPr>
                <w:sz w:val="20"/>
              </w:rPr>
            </w:pPr>
            <w:r>
              <w:rPr>
                <w:sz w:val="20"/>
              </w:rPr>
              <w:t>Reject Response: Not Used</w:t>
            </w:r>
          </w:p>
          <w:p w14:paraId="01D286B3" w14:textId="77777777" w:rsidR="00D4780D" w:rsidRDefault="00D4780D">
            <w:pPr>
              <w:autoSpaceDE w:val="0"/>
              <w:autoSpaceDN w:val="0"/>
              <w:adjustRightInd w:val="0"/>
              <w:ind w:right="144"/>
            </w:pPr>
          </w:p>
        </w:tc>
      </w:tr>
      <w:tr w:rsidR="00000000" w14:paraId="19951896" w14:textId="77777777">
        <w:tblPrEx>
          <w:tblCellMar>
            <w:top w:w="0" w:type="dxa"/>
            <w:left w:w="0" w:type="dxa"/>
            <w:bottom w:w="0" w:type="dxa"/>
            <w:right w:w="0" w:type="dxa"/>
          </w:tblCellMar>
        </w:tblPrEx>
        <w:tc>
          <w:tcPr>
            <w:tcW w:w="1944" w:type="dxa"/>
            <w:tcBorders>
              <w:top w:val="nil"/>
              <w:left w:val="nil"/>
              <w:bottom w:val="nil"/>
              <w:right w:val="nil"/>
            </w:tcBorders>
          </w:tcPr>
          <w:p w14:paraId="2CFA9AA2" w14:textId="77777777" w:rsidR="00D4780D" w:rsidRDefault="00D4780D">
            <w:pPr>
              <w:autoSpaceDE w:val="0"/>
              <w:autoSpaceDN w:val="0"/>
              <w:adjustRightInd w:val="0"/>
              <w:ind w:right="144"/>
            </w:pPr>
          </w:p>
        </w:tc>
        <w:tc>
          <w:tcPr>
            <w:tcW w:w="216" w:type="dxa"/>
            <w:tcBorders>
              <w:top w:val="nil"/>
              <w:left w:val="nil"/>
              <w:bottom w:val="nil"/>
              <w:right w:val="nil"/>
            </w:tcBorders>
          </w:tcPr>
          <w:p w14:paraId="250AFAB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140AF62" w14:textId="77777777" w:rsidR="00D4780D" w:rsidRDefault="00D4780D">
            <w:pPr>
              <w:autoSpaceDE w:val="0"/>
              <w:autoSpaceDN w:val="0"/>
              <w:adjustRightInd w:val="0"/>
              <w:ind w:right="144"/>
            </w:pPr>
            <w:r>
              <w:rPr>
                <w:sz w:val="20"/>
              </w:rPr>
              <w:t>REF~NH~RS1</w:t>
            </w:r>
          </w:p>
        </w:tc>
      </w:tr>
    </w:tbl>
    <w:p w14:paraId="07DCE363" w14:textId="77777777" w:rsidR="00D4780D" w:rsidRDefault="00D4780D">
      <w:pPr>
        <w:autoSpaceDE w:val="0"/>
        <w:autoSpaceDN w:val="0"/>
        <w:adjustRightInd w:val="0"/>
        <w:rPr>
          <w:sz w:val="20"/>
        </w:rPr>
      </w:pPr>
    </w:p>
    <w:p w14:paraId="400C013A" w14:textId="77777777" w:rsidR="00D4780D" w:rsidRDefault="00D4780D">
      <w:pPr>
        <w:autoSpaceDE w:val="0"/>
        <w:autoSpaceDN w:val="0"/>
        <w:adjustRightInd w:val="0"/>
        <w:jc w:val="center"/>
        <w:rPr>
          <w:b/>
          <w:sz w:val="20"/>
        </w:rPr>
      </w:pPr>
      <w:r>
        <w:rPr>
          <w:b/>
          <w:sz w:val="20"/>
        </w:rPr>
        <w:t>Data Element Summary</w:t>
      </w:r>
    </w:p>
    <w:p w14:paraId="2797EF5E"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AC6AA7D"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ABE9BEE" w14:textId="77777777">
        <w:tblPrEx>
          <w:tblCellMar>
            <w:top w:w="0" w:type="dxa"/>
            <w:left w:w="0" w:type="dxa"/>
            <w:bottom w:w="0" w:type="dxa"/>
            <w:right w:w="0" w:type="dxa"/>
          </w:tblCellMar>
        </w:tblPrEx>
        <w:tc>
          <w:tcPr>
            <w:tcW w:w="1007" w:type="dxa"/>
            <w:tcBorders>
              <w:top w:val="nil"/>
              <w:left w:val="nil"/>
              <w:bottom w:val="nil"/>
              <w:right w:val="nil"/>
            </w:tcBorders>
          </w:tcPr>
          <w:p w14:paraId="02873FE0"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AA2C46"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3071403E"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3BA4798"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C59471F"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280A2CE1"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9688B8E" w14:textId="77777777" w:rsidR="00D4780D" w:rsidRDefault="00D4780D">
            <w:pPr>
              <w:autoSpaceDE w:val="0"/>
              <w:autoSpaceDN w:val="0"/>
              <w:adjustRightInd w:val="0"/>
              <w:ind w:right="144"/>
            </w:pPr>
            <w:r>
              <w:rPr>
                <w:b/>
                <w:sz w:val="20"/>
              </w:rPr>
              <w:t>ID 2/3</w:t>
            </w:r>
          </w:p>
        </w:tc>
      </w:tr>
      <w:tr w:rsidR="00000000" w14:paraId="292FB9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70CF07"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BC32A05" w14:textId="77777777" w:rsidR="00D4780D" w:rsidRDefault="00D4780D">
            <w:pPr>
              <w:autoSpaceDE w:val="0"/>
              <w:autoSpaceDN w:val="0"/>
              <w:adjustRightInd w:val="0"/>
              <w:ind w:right="144"/>
            </w:pPr>
            <w:r>
              <w:rPr>
                <w:sz w:val="20"/>
              </w:rPr>
              <w:t>Code qualifying the Reference Identification</w:t>
            </w:r>
          </w:p>
        </w:tc>
      </w:tr>
      <w:tr w:rsidR="00000000" w14:paraId="32CF08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F1886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B0B416C" w14:textId="77777777" w:rsidR="00D4780D" w:rsidRDefault="00D4780D">
            <w:pPr>
              <w:autoSpaceDE w:val="0"/>
              <w:autoSpaceDN w:val="0"/>
              <w:adjustRightInd w:val="0"/>
              <w:ind w:right="144"/>
            </w:pPr>
            <w:r>
              <w:rPr>
                <w:sz w:val="20"/>
              </w:rPr>
              <w:t>NH</w:t>
            </w:r>
          </w:p>
        </w:tc>
        <w:tc>
          <w:tcPr>
            <w:tcW w:w="144" w:type="dxa"/>
            <w:tcBorders>
              <w:top w:val="nil"/>
              <w:left w:val="nil"/>
              <w:bottom w:val="nil"/>
              <w:right w:val="nil"/>
            </w:tcBorders>
          </w:tcPr>
          <w:p w14:paraId="19D989D4"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9894954" w14:textId="77777777" w:rsidR="00D4780D" w:rsidRDefault="00D4780D">
            <w:pPr>
              <w:autoSpaceDE w:val="0"/>
              <w:autoSpaceDN w:val="0"/>
              <w:adjustRightInd w:val="0"/>
              <w:ind w:right="144"/>
            </w:pPr>
            <w:r>
              <w:rPr>
                <w:sz w:val="20"/>
              </w:rPr>
              <w:t>Rate Card Number</w:t>
            </w:r>
          </w:p>
        </w:tc>
      </w:tr>
      <w:tr w:rsidR="00000000" w14:paraId="372220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733587"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DD95F1A" w14:textId="77777777" w:rsidR="00D4780D" w:rsidRDefault="00D4780D">
            <w:pPr>
              <w:autoSpaceDE w:val="0"/>
              <w:autoSpaceDN w:val="0"/>
              <w:adjustRightInd w:val="0"/>
              <w:ind w:right="144"/>
            </w:pPr>
            <w:r>
              <w:rPr>
                <w:sz w:val="20"/>
              </w:rPr>
              <w:t>TDSP Rate Class or Tariff</w:t>
            </w:r>
          </w:p>
        </w:tc>
      </w:tr>
      <w:tr w:rsidR="00000000" w14:paraId="765902B4" w14:textId="77777777">
        <w:tblPrEx>
          <w:tblCellMar>
            <w:top w:w="0" w:type="dxa"/>
            <w:left w:w="0" w:type="dxa"/>
            <w:bottom w:w="0" w:type="dxa"/>
            <w:right w:w="0" w:type="dxa"/>
          </w:tblCellMar>
        </w:tblPrEx>
        <w:tc>
          <w:tcPr>
            <w:tcW w:w="1007" w:type="dxa"/>
            <w:tcBorders>
              <w:top w:val="nil"/>
              <w:left w:val="nil"/>
              <w:bottom w:val="nil"/>
              <w:right w:val="nil"/>
            </w:tcBorders>
          </w:tcPr>
          <w:p w14:paraId="3353B5DF"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D7501F5"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7CD8D497"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56094BA"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5365E65"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11CFEC5C"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70AB4A94" w14:textId="77777777" w:rsidR="00D4780D" w:rsidRDefault="00D4780D">
            <w:pPr>
              <w:autoSpaceDE w:val="0"/>
              <w:autoSpaceDN w:val="0"/>
              <w:adjustRightInd w:val="0"/>
              <w:ind w:right="144"/>
            </w:pPr>
            <w:r>
              <w:rPr>
                <w:b/>
                <w:sz w:val="20"/>
              </w:rPr>
              <w:t>AN 1/30</w:t>
            </w:r>
          </w:p>
        </w:tc>
      </w:tr>
      <w:tr w:rsidR="00000000" w14:paraId="18988B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C9A5CE"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5EAB7C4"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16B99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214227"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29F39A1A" w14:textId="77777777" w:rsidR="00D4780D" w:rsidRDefault="00D4780D">
            <w:pPr>
              <w:autoSpaceDE w:val="0"/>
              <w:autoSpaceDN w:val="0"/>
              <w:adjustRightInd w:val="0"/>
              <w:ind w:right="144"/>
            </w:pPr>
            <w:r>
              <w:rPr>
                <w:sz w:val="20"/>
              </w:rPr>
              <w:t>TDSP Rate Class or Tariff</w:t>
            </w:r>
          </w:p>
        </w:tc>
      </w:tr>
    </w:tbl>
    <w:p w14:paraId="17E53894"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64" w:name="book30"/>
      <w:bookmarkEnd w:id="864"/>
      <w:r>
        <w:rPr>
          <w:b/>
          <w:sz w:val="20"/>
        </w:rPr>
        <w:tab/>
        <w:t>Segment:</w:t>
      </w:r>
      <w:r>
        <w:rPr>
          <w:b/>
          <w:sz w:val="20"/>
        </w:rPr>
        <w:tab/>
      </w:r>
      <w:r>
        <w:rPr>
          <w:b/>
          <w:sz w:val="40"/>
        </w:rPr>
        <w:t xml:space="preserve">REF </w:t>
      </w:r>
      <w:r>
        <w:rPr>
          <w:b/>
          <w:sz w:val="20"/>
        </w:rPr>
        <w:t>Reference Identification (TDSP Rate Subclass)</w:t>
      </w:r>
    </w:p>
    <w:p w14:paraId="4FB8472E"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B8F84A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7BE0705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C421DF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F8418F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9BDC6C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07F38A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BAD244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C5587D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3848367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55E4F6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D06935" w14:textId="77777777">
        <w:tblPrEx>
          <w:tblCellMar>
            <w:top w:w="0" w:type="dxa"/>
            <w:left w:w="0" w:type="dxa"/>
            <w:bottom w:w="0" w:type="dxa"/>
            <w:right w:w="0" w:type="dxa"/>
          </w:tblCellMar>
        </w:tblPrEx>
        <w:tc>
          <w:tcPr>
            <w:tcW w:w="1944" w:type="dxa"/>
            <w:tcBorders>
              <w:top w:val="nil"/>
              <w:left w:val="nil"/>
              <w:bottom w:val="nil"/>
              <w:right w:val="nil"/>
            </w:tcBorders>
          </w:tcPr>
          <w:p w14:paraId="4E189934"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20BA2C9F"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214E833D" w14:textId="77777777" w:rsidR="00D4780D" w:rsidRDefault="00D4780D">
            <w:pPr>
              <w:autoSpaceDE w:val="0"/>
              <w:autoSpaceDN w:val="0"/>
              <w:adjustRightInd w:val="0"/>
              <w:ind w:right="144"/>
              <w:rPr>
                <w:sz w:val="20"/>
              </w:rPr>
            </w:pPr>
            <w:r>
              <w:rPr>
                <w:sz w:val="20"/>
              </w:rPr>
              <w:t>Not Used when NM109 = NONE</w:t>
            </w:r>
          </w:p>
          <w:p w14:paraId="5C0D8CD5" w14:textId="77777777" w:rsidR="00D4780D" w:rsidRDefault="00D4780D">
            <w:pPr>
              <w:autoSpaceDE w:val="0"/>
              <w:autoSpaceDN w:val="0"/>
              <w:adjustRightInd w:val="0"/>
              <w:ind w:right="144"/>
              <w:rPr>
                <w:sz w:val="20"/>
              </w:rPr>
            </w:pPr>
          </w:p>
          <w:p w14:paraId="0EE0A0C6" w14:textId="77777777" w:rsidR="00D4780D" w:rsidRDefault="00D4780D">
            <w:pPr>
              <w:autoSpaceDE w:val="0"/>
              <w:autoSpaceDN w:val="0"/>
              <w:adjustRightInd w:val="0"/>
              <w:ind w:right="144"/>
              <w:rPr>
                <w:sz w:val="20"/>
              </w:rPr>
            </w:pPr>
            <w:r>
              <w:rPr>
                <w:sz w:val="20"/>
              </w:rPr>
              <w:t>Accept Response: Required if maintained by TDSP, must be sent for each mete</w:t>
            </w:r>
            <w:r>
              <w:rPr>
                <w:sz w:val="20"/>
              </w:rPr>
              <w:t>r that is used for billing purposes. This segment must also be sent when account has UNMETERED services available.</w:t>
            </w:r>
          </w:p>
          <w:p w14:paraId="5A8473CA" w14:textId="77777777" w:rsidR="00D4780D" w:rsidRDefault="00D4780D">
            <w:pPr>
              <w:autoSpaceDE w:val="0"/>
              <w:autoSpaceDN w:val="0"/>
              <w:adjustRightInd w:val="0"/>
              <w:ind w:right="144"/>
              <w:rPr>
                <w:sz w:val="20"/>
              </w:rPr>
            </w:pPr>
          </w:p>
          <w:p w14:paraId="265AFE80" w14:textId="77777777" w:rsidR="00D4780D" w:rsidRDefault="00D4780D">
            <w:pPr>
              <w:autoSpaceDE w:val="0"/>
              <w:autoSpaceDN w:val="0"/>
              <w:adjustRightInd w:val="0"/>
              <w:ind w:right="144"/>
              <w:rPr>
                <w:sz w:val="20"/>
              </w:rPr>
            </w:pPr>
            <w:r>
              <w:rPr>
                <w:sz w:val="20"/>
              </w:rPr>
              <w:t>Reject Response: Not Used</w:t>
            </w:r>
          </w:p>
          <w:p w14:paraId="0BE2407B" w14:textId="77777777" w:rsidR="00D4780D" w:rsidRDefault="00D4780D">
            <w:pPr>
              <w:autoSpaceDE w:val="0"/>
              <w:autoSpaceDN w:val="0"/>
              <w:adjustRightInd w:val="0"/>
              <w:ind w:right="144"/>
            </w:pPr>
          </w:p>
        </w:tc>
      </w:tr>
      <w:tr w:rsidR="00000000" w14:paraId="17147E28" w14:textId="77777777">
        <w:tblPrEx>
          <w:tblCellMar>
            <w:top w:w="0" w:type="dxa"/>
            <w:left w:w="0" w:type="dxa"/>
            <w:bottom w:w="0" w:type="dxa"/>
            <w:right w:w="0" w:type="dxa"/>
          </w:tblCellMar>
        </w:tblPrEx>
        <w:tc>
          <w:tcPr>
            <w:tcW w:w="1944" w:type="dxa"/>
            <w:tcBorders>
              <w:top w:val="nil"/>
              <w:left w:val="nil"/>
              <w:bottom w:val="nil"/>
              <w:right w:val="nil"/>
            </w:tcBorders>
          </w:tcPr>
          <w:p w14:paraId="3360C469" w14:textId="77777777" w:rsidR="00D4780D" w:rsidRDefault="00D4780D">
            <w:pPr>
              <w:autoSpaceDE w:val="0"/>
              <w:autoSpaceDN w:val="0"/>
              <w:adjustRightInd w:val="0"/>
              <w:ind w:right="144"/>
            </w:pPr>
          </w:p>
        </w:tc>
        <w:tc>
          <w:tcPr>
            <w:tcW w:w="216" w:type="dxa"/>
            <w:tcBorders>
              <w:top w:val="nil"/>
              <w:left w:val="nil"/>
              <w:bottom w:val="nil"/>
              <w:right w:val="nil"/>
            </w:tcBorders>
          </w:tcPr>
          <w:p w14:paraId="225BC5CB"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5BFB877" w14:textId="77777777" w:rsidR="00D4780D" w:rsidRDefault="00D4780D">
            <w:pPr>
              <w:autoSpaceDE w:val="0"/>
              <w:autoSpaceDN w:val="0"/>
              <w:adjustRightInd w:val="0"/>
              <w:ind w:right="144"/>
            </w:pPr>
            <w:r>
              <w:rPr>
                <w:sz w:val="20"/>
              </w:rPr>
              <w:t>REF~PR~123</w:t>
            </w:r>
          </w:p>
        </w:tc>
      </w:tr>
    </w:tbl>
    <w:p w14:paraId="08387E9B" w14:textId="77777777" w:rsidR="00D4780D" w:rsidRDefault="00D4780D">
      <w:pPr>
        <w:autoSpaceDE w:val="0"/>
        <w:autoSpaceDN w:val="0"/>
        <w:adjustRightInd w:val="0"/>
        <w:rPr>
          <w:sz w:val="20"/>
        </w:rPr>
      </w:pPr>
    </w:p>
    <w:p w14:paraId="7A5DAB04" w14:textId="77777777" w:rsidR="00D4780D" w:rsidRDefault="00D4780D">
      <w:pPr>
        <w:autoSpaceDE w:val="0"/>
        <w:autoSpaceDN w:val="0"/>
        <w:adjustRightInd w:val="0"/>
        <w:jc w:val="center"/>
        <w:rPr>
          <w:b/>
          <w:sz w:val="20"/>
        </w:rPr>
      </w:pPr>
      <w:r>
        <w:rPr>
          <w:b/>
          <w:sz w:val="20"/>
        </w:rPr>
        <w:t>Data Element Summary</w:t>
      </w:r>
    </w:p>
    <w:p w14:paraId="7676A6D2"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0EAB58F"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06B85A" w14:textId="77777777">
        <w:tblPrEx>
          <w:tblCellMar>
            <w:top w:w="0" w:type="dxa"/>
            <w:left w:w="0" w:type="dxa"/>
            <w:bottom w:w="0" w:type="dxa"/>
            <w:right w:w="0" w:type="dxa"/>
          </w:tblCellMar>
        </w:tblPrEx>
        <w:tc>
          <w:tcPr>
            <w:tcW w:w="1007" w:type="dxa"/>
            <w:tcBorders>
              <w:top w:val="nil"/>
              <w:left w:val="nil"/>
              <w:bottom w:val="nil"/>
              <w:right w:val="nil"/>
            </w:tcBorders>
          </w:tcPr>
          <w:p w14:paraId="0743FEC0"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690D062"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0C972821"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DEB3C61"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478062A"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6B916A8C"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4B16F46" w14:textId="77777777" w:rsidR="00D4780D" w:rsidRDefault="00D4780D">
            <w:pPr>
              <w:autoSpaceDE w:val="0"/>
              <w:autoSpaceDN w:val="0"/>
              <w:adjustRightInd w:val="0"/>
              <w:ind w:right="144"/>
            </w:pPr>
            <w:r>
              <w:rPr>
                <w:b/>
                <w:sz w:val="20"/>
              </w:rPr>
              <w:t>ID 2/3</w:t>
            </w:r>
          </w:p>
        </w:tc>
      </w:tr>
      <w:tr w:rsidR="00000000" w14:paraId="083E5D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DB526D"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AF5F17F" w14:textId="77777777" w:rsidR="00D4780D" w:rsidRDefault="00D4780D">
            <w:pPr>
              <w:autoSpaceDE w:val="0"/>
              <w:autoSpaceDN w:val="0"/>
              <w:adjustRightInd w:val="0"/>
              <w:ind w:right="144"/>
            </w:pPr>
            <w:r>
              <w:rPr>
                <w:sz w:val="20"/>
              </w:rPr>
              <w:t>Code qualifying the Reference Identification</w:t>
            </w:r>
          </w:p>
        </w:tc>
      </w:tr>
      <w:tr w:rsidR="00000000" w14:paraId="291BD3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853D6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191654C" w14:textId="77777777" w:rsidR="00D4780D" w:rsidRDefault="00D4780D">
            <w:pPr>
              <w:autoSpaceDE w:val="0"/>
              <w:autoSpaceDN w:val="0"/>
              <w:adjustRightInd w:val="0"/>
              <w:ind w:right="144"/>
            </w:pPr>
            <w:r>
              <w:rPr>
                <w:sz w:val="20"/>
              </w:rPr>
              <w:t>PR</w:t>
            </w:r>
          </w:p>
        </w:tc>
        <w:tc>
          <w:tcPr>
            <w:tcW w:w="144" w:type="dxa"/>
            <w:tcBorders>
              <w:top w:val="nil"/>
              <w:left w:val="nil"/>
              <w:bottom w:val="nil"/>
              <w:right w:val="nil"/>
            </w:tcBorders>
          </w:tcPr>
          <w:p w14:paraId="61E7D605"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60A6D9D" w14:textId="77777777" w:rsidR="00D4780D" w:rsidRDefault="00D4780D">
            <w:pPr>
              <w:autoSpaceDE w:val="0"/>
              <w:autoSpaceDN w:val="0"/>
              <w:adjustRightInd w:val="0"/>
              <w:ind w:right="144"/>
            </w:pPr>
            <w:r>
              <w:rPr>
                <w:sz w:val="20"/>
              </w:rPr>
              <w:t>Price Quote Number</w:t>
            </w:r>
          </w:p>
        </w:tc>
      </w:tr>
      <w:tr w:rsidR="00000000" w14:paraId="6720F5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9999BF"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EABFD4B" w14:textId="77777777" w:rsidR="00D4780D" w:rsidRDefault="00D4780D">
            <w:pPr>
              <w:autoSpaceDE w:val="0"/>
              <w:autoSpaceDN w:val="0"/>
              <w:adjustRightInd w:val="0"/>
              <w:ind w:right="144"/>
            </w:pPr>
            <w:r>
              <w:rPr>
                <w:sz w:val="20"/>
              </w:rPr>
              <w:t>TDSP Rate Subclass - Used to provide further classification of a rate.</w:t>
            </w:r>
          </w:p>
        </w:tc>
      </w:tr>
      <w:tr w:rsidR="00000000" w14:paraId="032437D3" w14:textId="77777777">
        <w:tblPrEx>
          <w:tblCellMar>
            <w:top w:w="0" w:type="dxa"/>
            <w:left w:w="0" w:type="dxa"/>
            <w:bottom w:w="0" w:type="dxa"/>
            <w:right w:w="0" w:type="dxa"/>
          </w:tblCellMar>
        </w:tblPrEx>
        <w:tc>
          <w:tcPr>
            <w:tcW w:w="1007" w:type="dxa"/>
            <w:tcBorders>
              <w:top w:val="nil"/>
              <w:left w:val="nil"/>
              <w:bottom w:val="nil"/>
              <w:right w:val="nil"/>
            </w:tcBorders>
          </w:tcPr>
          <w:p w14:paraId="76890F1F"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031604E9"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7EC720CD"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8426797"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68CD3DC"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43A88E1E"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460DDA8" w14:textId="77777777" w:rsidR="00D4780D" w:rsidRDefault="00D4780D">
            <w:pPr>
              <w:autoSpaceDE w:val="0"/>
              <w:autoSpaceDN w:val="0"/>
              <w:adjustRightInd w:val="0"/>
              <w:ind w:right="144"/>
            </w:pPr>
            <w:r>
              <w:rPr>
                <w:b/>
                <w:sz w:val="20"/>
              </w:rPr>
              <w:t>AN 1/30</w:t>
            </w:r>
          </w:p>
        </w:tc>
      </w:tr>
      <w:tr w:rsidR="00000000" w14:paraId="6A6588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7E393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8651F10"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D9E41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40A79B"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4F6AC1EB" w14:textId="77777777" w:rsidR="00D4780D" w:rsidRDefault="00D4780D">
            <w:pPr>
              <w:autoSpaceDE w:val="0"/>
              <w:autoSpaceDN w:val="0"/>
              <w:adjustRightInd w:val="0"/>
              <w:ind w:right="144"/>
            </w:pPr>
            <w:r>
              <w:rPr>
                <w:sz w:val="20"/>
              </w:rPr>
              <w:t>TDSP Rate Subclass</w:t>
            </w:r>
          </w:p>
        </w:tc>
      </w:tr>
    </w:tbl>
    <w:p w14:paraId="4B4AFDAA"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65" w:name="book31"/>
      <w:bookmarkEnd w:id="865"/>
      <w:r>
        <w:rPr>
          <w:b/>
          <w:sz w:val="20"/>
        </w:rPr>
        <w:tab/>
        <w:t>Segment:</w:t>
      </w:r>
      <w:r>
        <w:rPr>
          <w:b/>
          <w:sz w:val="20"/>
        </w:rPr>
        <w:tab/>
      </w:r>
      <w:r>
        <w:rPr>
          <w:b/>
          <w:sz w:val="40"/>
        </w:rPr>
        <w:t xml:space="preserve">REF </w:t>
      </w:r>
      <w:r>
        <w:rPr>
          <w:b/>
          <w:sz w:val="20"/>
        </w:rPr>
        <w:t>Reference Identification (Unmetered Service Type)</w:t>
      </w:r>
    </w:p>
    <w:p w14:paraId="16F23ED9"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661C75F"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502A7EB9"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94C58A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0F293A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51841D9"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EA2C7D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5D8A0A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297E695"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0875B9A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75FCEC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A767AA" w14:textId="77777777">
        <w:tblPrEx>
          <w:tblCellMar>
            <w:top w:w="0" w:type="dxa"/>
            <w:left w:w="0" w:type="dxa"/>
            <w:bottom w:w="0" w:type="dxa"/>
            <w:right w:w="0" w:type="dxa"/>
          </w:tblCellMar>
        </w:tblPrEx>
        <w:tc>
          <w:tcPr>
            <w:tcW w:w="1944" w:type="dxa"/>
            <w:tcBorders>
              <w:top w:val="nil"/>
              <w:left w:val="nil"/>
              <w:bottom w:val="nil"/>
              <w:right w:val="nil"/>
            </w:tcBorders>
          </w:tcPr>
          <w:p w14:paraId="218C67FC"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227DF129"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549977BA" w14:textId="77777777" w:rsidR="00D4780D" w:rsidRDefault="00D4780D">
            <w:pPr>
              <w:autoSpaceDE w:val="0"/>
              <w:autoSpaceDN w:val="0"/>
              <w:adjustRightInd w:val="0"/>
              <w:ind w:right="144"/>
              <w:rPr>
                <w:sz w:val="20"/>
              </w:rPr>
            </w:pPr>
            <w:r>
              <w:rPr>
                <w:sz w:val="20"/>
              </w:rPr>
              <w:t>There will be one REF~PRT segment for each applicable Unmetered Service Meter Type, creating the potent</w:t>
            </w:r>
            <w:r>
              <w:rPr>
                <w:sz w:val="20"/>
              </w:rPr>
              <w:t>ial for more than one REF~PRT segment per NM1 Loop.</w:t>
            </w:r>
          </w:p>
          <w:p w14:paraId="1E92FF80" w14:textId="77777777" w:rsidR="00D4780D" w:rsidRDefault="00D4780D">
            <w:pPr>
              <w:autoSpaceDE w:val="0"/>
              <w:autoSpaceDN w:val="0"/>
              <w:adjustRightInd w:val="0"/>
              <w:ind w:right="144"/>
              <w:rPr>
                <w:sz w:val="20"/>
              </w:rPr>
            </w:pPr>
          </w:p>
          <w:p w14:paraId="08609EAE" w14:textId="77777777" w:rsidR="00D4780D" w:rsidRDefault="00D4780D">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w:t>
            </w:r>
            <w:r>
              <w:rPr>
                <w:sz w:val="20"/>
              </w:rPr>
              <w:t>xt information which may be useful to the CR (i.e., a specific wattage of a light, additional text information for further clarification, etc.)</w:t>
            </w:r>
          </w:p>
          <w:p w14:paraId="7DB43021" w14:textId="77777777" w:rsidR="00D4780D" w:rsidRDefault="00D4780D">
            <w:pPr>
              <w:autoSpaceDE w:val="0"/>
              <w:autoSpaceDN w:val="0"/>
              <w:adjustRightInd w:val="0"/>
              <w:ind w:right="144"/>
            </w:pPr>
          </w:p>
        </w:tc>
      </w:tr>
      <w:tr w:rsidR="00000000" w14:paraId="3BF0A9F6" w14:textId="77777777">
        <w:tblPrEx>
          <w:tblCellMar>
            <w:top w:w="0" w:type="dxa"/>
            <w:left w:w="0" w:type="dxa"/>
            <w:bottom w:w="0" w:type="dxa"/>
            <w:right w:w="0" w:type="dxa"/>
          </w:tblCellMar>
        </w:tblPrEx>
        <w:tc>
          <w:tcPr>
            <w:tcW w:w="1944" w:type="dxa"/>
            <w:tcBorders>
              <w:top w:val="nil"/>
              <w:left w:val="nil"/>
              <w:bottom w:val="nil"/>
              <w:right w:val="nil"/>
            </w:tcBorders>
          </w:tcPr>
          <w:p w14:paraId="25409A09" w14:textId="77777777" w:rsidR="00D4780D" w:rsidRDefault="00D4780D">
            <w:pPr>
              <w:autoSpaceDE w:val="0"/>
              <w:autoSpaceDN w:val="0"/>
              <w:adjustRightInd w:val="0"/>
              <w:ind w:right="144"/>
            </w:pPr>
          </w:p>
        </w:tc>
        <w:tc>
          <w:tcPr>
            <w:tcW w:w="216" w:type="dxa"/>
            <w:tcBorders>
              <w:top w:val="nil"/>
              <w:left w:val="nil"/>
              <w:bottom w:val="nil"/>
              <w:right w:val="nil"/>
            </w:tcBorders>
          </w:tcPr>
          <w:p w14:paraId="3A62045E"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5D4E4D5C" w14:textId="77777777" w:rsidR="00D4780D" w:rsidRDefault="00D4780D">
            <w:pPr>
              <w:autoSpaceDE w:val="0"/>
              <w:autoSpaceDN w:val="0"/>
              <w:adjustRightInd w:val="0"/>
              <w:ind w:right="144"/>
              <w:rPr>
                <w:sz w:val="20"/>
              </w:rPr>
            </w:pPr>
            <w:r>
              <w:rPr>
                <w:sz w:val="20"/>
              </w:rPr>
              <w:t>Accept R</w:t>
            </w:r>
            <w:r>
              <w:rPr>
                <w:sz w:val="20"/>
              </w:rPr>
              <w:t xml:space="preserve">esponse: Required for each unmetered service type used for billing purposes.  </w:t>
            </w:r>
          </w:p>
          <w:p w14:paraId="1FFA99A4" w14:textId="77777777" w:rsidR="00D4780D" w:rsidRDefault="00D4780D">
            <w:pPr>
              <w:autoSpaceDE w:val="0"/>
              <w:autoSpaceDN w:val="0"/>
              <w:adjustRightInd w:val="0"/>
              <w:ind w:right="144"/>
              <w:rPr>
                <w:sz w:val="20"/>
              </w:rPr>
            </w:pPr>
          </w:p>
          <w:p w14:paraId="6BE4EC89" w14:textId="77777777" w:rsidR="00D4780D" w:rsidRDefault="00D4780D">
            <w:pPr>
              <w:autoSpaceDE w:val="0"/>
              <w:autoSpaceDN w:val="0"/>
              <w:adjustRightInd w:val="0"/>
              <w:ind w:right="144"/>
              <w:rPr>
                <w:sz w:val="20"/>
              </w:rPr>
            </w:pPr>
            <w:r>
              <w:rPr>
                <w:sz w:val="20"/>
              </w:rPr>
              <w:t>Reject Response: Not Used</w:t>
            </w:r>
          </w:p>
          <w:p w14:paraId="48533A4E" w14:textId="77777777" w:rsidR="00D4780D" w:rsidRDefault="00D4780D">
            <w:pPr>
              <w:autoSpaceDE w:val="0"/>
              <w:autoSpaceDN w:val="0"/>
              <w:adjustRightInd w:val="0"/>
              <w:ind w:right="144"/>
            </w:pPr>
          </w:p>
        </w:tc>
      </w:tr>
      <w:tr w:rsidR="00000000" w14:paraId="43A8E9B1" w14:textId="77777777">
        <w:tblPrEx>
          <w:tblCellMar>
            <w:top w:w="0" w:type="dxa"/>
            <w:left w:w="0" w:type="dxa"/>
            <w:bottom w:w="0" w:type="dxa"/>
            <w:right w:w="0" w:type="dxa"/>
          </w:tblCellMar>
        </w:tblPrEx>
        <w:tc>
          <w:tcPr>
            <w:tcW w:w="1944" w:type="dxa"/>
            <w:tcBorders>
              <w:top w:val="nil"/>
              <w:left w:val="nil"/>
              <w:bottom w:val="nil"/>
              <w:right w:val="nil"/>
            </w:tcBorders>
          </w:tcPr>
          <w:p w14:paraId="1AB5243A" w14:textId="77777777" w:rsidR="00D4780D" w:rsidRDefault="00D4780D">
            <w:pPr>
              <w:autoSpaceDE w:val="0"/>
              <w:autoSpaceDN w:val="0"/>
              <w:adjustRightInd w:val="0"/>
              <w:ind w:right="144"/>
            </w:pPr>
          </w:p>
        </w:tc>
        <w:tc>
          <w:tcPr>
            <w:tcW w:w="216" w:type="dxa"/>
            <w:tcBorders>
              <w:top w:val="nil"/>
              <w:left w:val="nil"/>
              <w:bottom w:val="nil"/>
              <w:right w:val="nil"/>
            </w:tcBorders>
          </w:tcPr>
          <w:p w14:paraId="323B8117"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2FD415CA" w14:textId="77777777" w:rsidR="00D4780D" w:rsidRDefault="00D4780D">
            <w:pPr>
              <w:autoSpaceDE w:val="0"/>
              <w:autoSpaceDN w:val="0"/>
              <w:adjustRightInd w:val="0"/>
              <w:ind w:right="144"/>
              <w:rPr>
                <w:sz w:val="20"/>
              </w:rPr>
            </w:pPr>
            <w:r>
              <w:rPr>
                <w:sz w:val="20"/>
              </w:rPr>
              <w:t>REF~PRT~MV~750~QQ^100</w:t>
            </w:r>
          </w:p>
          <w:p w14:paraId="7654B654" w14:textId="77777777" w:rsidR="00D4780D" w:rsidRDefault="00D4780D">
            <w:pPr>
              <w:autoSpaceDE w:val="0"/>
              <w:autoSpaceDN w:val="0"/>
              <w:adjustRightInd w:val="0"/>
              <w:ind w:right="144"/>
              <w:rPr>
                <w:sz w:val="20"/>
              </w:rPr>
            </w:pPr>
            <w:r>
              <w:rPr>
                <w:sz w:val="20"/>
              </w:rPr>
              <w:t>REF~PRT~SD~400 Company Owned~QQ^20</w:t>
            </w:r>
          </w:p>
          <w:p w14:paraId="2AE3AD74" w14:textId="77777777" w:rsidR="00D4780D" w:rsidRDefault="00D4780D">
            <w:pPr>
              <w:autoSpaceDE w:val="0"/>
              <w:autoSpaceDN w:val="0"/>
              <w:adjustRightInd w:val="0"/>
              <w:ind w:right="144"/>
              <w:rPr>
                <w:sz w:val="20"/>
              </w:rPr>
            </w:pPr>
            <w:r>
              <w:rPr>
                <w:sz w:val="20"/>
              </w:rPr>
              <w:t>REF~PRT~MV~400 Customer Owned~QQ^15</w:t>
            </w:r>
          </w:p>
          <w:p w14:paraId="7B81F535" w14:textId="77777777" w:rsidR="00D4780D" w:rsidRDefault="00D4780D">
            <w:pPr>
              <w:autoSpaceDE w:val="0"/>
              <w:autoSpaceDN w:val="0"/>
              <w:adjustRightInd w:val="0"/>
              <w:ind w:right="144"/>
            </w:pPr>
            <w:r>
              <w:rPr>
                <w:sz w:val="20"/>
              </w:rPr>
              <w:t>REF~PRT~MV~Third party maintained facilities~QQ^100</w:t>
            </w:r>
          </w:p>
        </w:tc>
      </w:tr>
    </w:tbl>
    <w:p w14:paraId="4219F375" w14:textId="77777777" w:rsidR="00D4780D" w:rsidRDefault="00D4780D">
      <w:pPr>
        <w:autoSpaceDE w:val="0"/>
        <w:autoSpaceDN w:val="0"/>
        <w:adjustRightInd w:val="0"/>
        <w:rPr>
          <w:sz w:val="20"/>
        </w:rPr>
      </w:pPr>
    </w:p>
    <w:p w14:paraId="789DA645" w14:textId="77777777" w:rsidR="00D4780D" w:rsidRDefault="00D4780D">
      <w:pPr>
        <w:autoSpaceDE w:val="0"/>
        <w:autoSpaceDN w:val="0"/>
        <w:adjustRightInd w:val="0"/>
        <w:jc w:val="center"/>
        <w:rPr>
          <w:b/>
          <w:sz w:val="20"/>
        </w:rPr>
      </w:pPr>
      <w:r>
        <w:rPr>
          <w:b/>
          <w:sz w:val="20"/>
        </w:rPr>
        <w:t>Data Element Summary</w:t>
      </w:r>
    </w:p>
    <w:p w14:paraId="53008BF1"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7058586"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414EDE" w14:textId="77777777">
        <w:tblPrEx>
          <w:tblCellMar>
            <w:top w:w="0" w:type="dxa"/>
            <w:left w:w="0" w:type="dxa"/>
            <w:bottom w:w="0" w:type="dxa"/>
            <w:right w:w="0" w:type="dxa"/>
          </w:tblCellMar>
        </w:tblPrEx>
        <w:tc>
          <w:tcPr>
            <w:tcW w:w="1007" w:type="dxa"/>
            <w:tcBorders>
              <w:top w:val="nil"/>
              <w:left w:val="nil"/>
              <w:bottom w:val="nil"/>
              <w:right w:val="nil"/>
            </w:tcBorders>
          </w:tcPr>
          <w:p w14:paraId="09E051E1"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DB1E34D"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2C69F483"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7D62306"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D0A8A6C"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486D4B24"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3E8924D" w14:textId="77777777" w:rsidR="00D4780D" w:rsidRDefault="00D4780D">
            <w:pPr>
              <w:autoSpaceDE w:val="0"/>
              <w:autoSpaceDN w:val="0"/>
              <w:adjustRightInd w:val="0"/>
              <w:ind w:right="144"/>
            </w:pPr>
            <w:r>
              <w:rPr>
                <w:b/>
                <w:sz w:val="20"/>
              </w:rPr>
              <w:t>ID 2/3</w:t>
            </w:r>
          </w:p>
        </w:tc>
      </w:tr>
      <w:tr w:rsidR="00000000" w14:paraId="41917C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7B6BA5"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79DD8057" w14:textId="77777777" w:rsidR="00D4780D" w:rsidRDefault="00D4780D">
            <w:pPr>
              <w:autoSpaceDE w:val="0"/>
              <w:autoSpaceDN w:val="0"/>
              <w:adjustRightInd w:val="0"/>
              <w:ind w:right="144"/>
            </w:pPr>
            <w:r>
              <w:rPr>
                <w:sz w:val="20"/>
              </w:rPr>
              <w:t>Code qualifying the Reference Identification</w:t>
            </w:r>
          </w:p>
        </w:tc>
      </w:tr>
      <w:tr w:rsidR="00000000" w14:paraId="0DEA71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2323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8FC4E15" w14:textId="77777777" w:rsidR="00D4780D" w:rsidRDefault="00D4780D">
            <w:pPr>
              <w:autoSpaceDE w:val="0"/>
              <w:autoSpaceDN w:val="0"/>
              <w:adjustRightInd w:val="0"/>
              <w:ind w:right="144"/>
            </w:pPr>
            <w:r>
              <w:rPr>
                <w:sz w:val="20"/>
              </w:rPr>
              <w:t>PRT</w:t>
            </w:r>
          </w:p>
        </w:tc>
        <w:tc>
          <w:tcPr>
            <w:tcW w:w="144" w:type="dxa"/>
            <w:tcBorders>
              <w:top w:val="nil"/>
              <w:left w:val="nil"/>
              <w:bottom w:val="nil"/>
              <w:right w:val="nil"/>
            </w:tcBorders>
          </w:tcPr>
          <w:p w14:paraId="524C2BA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F33B66E" w14:textId="77777777" w:rsidR="00D4780D" w:rsidRDefault="00D4780D">
            <w:pPr>
              <w:autoSpaceDE w:val="0"/>
              <w:autoSpaceDN w:val="0"/>
              <w:adjustRightInd w:val="0"/>
              <w:ind w:right="144"/>
            </w:pPr>
            <w:r>
              <w:rPr>
                <w:sz w:val="20"/>
              </w:rPr>
              <w:t>Product Type</w:t>
            </w:r>
          </w:p>
        </w:tc>
      </w:tr>
      <w:tr w:rsidR="00000000" w14:paraId="5D755F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01D5CC"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F73EDC4" w14:textId="77777777" w:rsidR="00D4780D" w:rsidRDefault="00D4780D">
            <w:pPr>
              <w:autoSpaceDE w:val="0"/>
              <w:autoSpaceDN w:val="0"/>
              <w:adjustRightInd w:val="0"/>
              <w:ind w:right="144"/>
            </w:pPr>
            <w:r>
              <w:rPr>
                <w:sz w:val="20"/>
              </w:rPr>
              <w:t>Defined Unmetered Service Type</w:t>
            </w:r>
          </w:p>
        </w:tc>
      </w:tr>
      <w:tr w:rsidR="00000000" w14:paraId="4C7E87A1" w14:textId="77777777">
        <w:tblPrEx>
          <w:tblCellMar>
            <w:top w:w="0" w:type="dxa"/>
            <w:left w:w="0" w:type="dxa"/>
            <w:bottom w:w="0" w:type="dxa"/>
            <w:right w:w="0" w:type="dxa"/>
          </w:tblCellMar>
        </w:tblPrEx>
        <w:tc>
          <w:tcPr>
            <w:tcW w:w="1007" w:type="dxa"/>
            <w:tcBorders>
              <w:top w:val="nil"/>
              <w:left w:val="nil"/>
              <w:bottom w:val="nil"/>
              <w:right w:val="nil"/>
            </w:tcBorders>
          </w:tcPr>
          <w:p w14:paraId="7AD8EAA5"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EAEB70C"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3FB131FC"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BD7564F"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F16CC4B"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08A850E9"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C34B131" w14:textId="77777777" w:rsidR="00D4780D" w:rsidRDefault="00D4780D">
            <w:pPr>
              <w:autoSpaceDE w:val="0"/>
              <w:autoSpaceDN w:val="0"/>
              <w:adjustRightInd w:val="0"/>
              <w:ind w:right="144"/>
            </w:pPr>
            <w:r>
              <w:rPr>
                <w:b/>
                <w:sz w:val="20"/>
              </w:rPr>
              <w:t>AN 1/30</w:t>
            </w:r>
          </w:p>
        </w:tc>
      </w:tr>
      <w:tr w:rsidR="00000000" w14:paraId="44876D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261BBB"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A02B285"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800B8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72A2DF"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3ADEFF9B" w14:textId="77777777" w:rsidR="00D4780D" w:rsidRDefault="00D4780D">
            <w:pPr>
              <w:autoSpaceDE w:val="0"/>
              <w:autoSpaceDN w:val="0"/>
              <w:adjustRightInd w:val="0"/>
              <w:ind w:right="144"/>
            </w:pPr>
            <w:r>
              <w:rPr>
                <w:sz w:val="20"/>
              </w:rPr>
              <w:t>If a new code is needed, it must be requested via the Change Control process.</w:t>
            </w:r>
          </w:p>
        </w:tc>
      </w:tr>
      <w:tr w:rsidR="00000000" w14:paraId="656995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BE3BA1"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302814F" w14:textId="77777777" w:rsidR="00D4780D" w:rsidRDefault="00D4780D">
            <w:pPr>
              <w:autoSpaceDE w:val="0"/>
              <w:autoSpaceDN w:val="0"/>
              <w:adjustRightInd w:val="0"/>
              <w:ind w:right="144"/>
            </w:pPr>
            <w:r>
              <w:rPr>
                <w:sz w:val="20"/>
              </w:rPr>
              <w:t>AN</w:t>
            </w:r>
          </w:p>
        </w:tc>
        <w:tc>
          <w:tcPr>
            <w:tcW w:w="144" w:type="dxa"/>
            <w:tcBorders>
              <w:top w:val="nil"/>
              <w:left w:val="nil"/>
              <w:bottom w:val="nil"/>
              <w:right w:val="nil"/>
            </w:tcBorders>
          </w:tcPr>
          <w:p w14:paraId="622763E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C2F80B6" w14:textId="77777777" w:rsidR="00D4780D" w:rsidRDefault="00D4780D">
            <w:pPr>
              <w:autoSpaceDE w:val="0"/>
              <w:autoSpaceDN w:val="0"/>
              <w:adjustRightInd w:val="0"/>
              <w:ind w:right="144"/>
            </w:pPr>
            <w:r>
              <w:rPr>
                <w:sz w:val="20"/>
              </w:rPr>
              <w:t>Antenna</w:t>
            </w:r>
          </w:p>
        </w:tc>
      </w:tr>
      <w:tr w:rsidR="00000000" w14:paraId="74D0CE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869E8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D7DA134" w14:textId="77777777" w:rsidR="00D4780D" w:rsidRDefault="00D4780D">
            <w:pPr>
              <w:autoSpaceDE w:val="0"/>
              <w:autoSpaceDN w:val="0"/>
              <w:adjustRightInd w:val="0"/>
              <w:ind w:right="144"/>
            </w:pPr>
            <w:r>
              <w:rPr>
                <w:sz w:val="20"/>
              </w:rPr>
              <w:t>AR</w:t>
            </w:r>
          </w:p>
        </w:tc>
        <w:tc>
          <w:tcPr>
            <w:tcW w:w="144" w:type="dxa"/>
            <w:tcBorders>
              <w:top w:val="nil"/>
              <w:left w:val="nil"/>
              <w:bottom w:val="nil"/>
              <w:right w:val="nil"/>
            </w:tcBorders>
          </w:tcPr>
          <w:p w14:paraId="479E05C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450A4D9" w14:textId="77777777" w:rsidR="00D4780D" w:rsidRDefault="00D4780D">
            <w:pPr>
              <w:autoSpaceDE w:val="0"/>
              <w:autoSpaceDN w:val="0"/>
              <w:adjustRightInd w:val="0"/>
              <w:ind w:right="144"/>
            </w:pPr>
            <w:r>
              <w:rPr>
                <w:sz w:val="20"/>
              </w:rPr>
              <w:t>Argon</w:t>
            </w:r>
          </w:p>
        </w:tc>
      </w:tr>
      <w:tr w:rsidR="00000000" w14:paraId="7C4702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8E20A0"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C8648CF" w14:textId="77777777" w:rsidR="00D4780D" w:rsidRDefault="00D4780D">
            <w:pPr>
              <w:autoSpaceDE w:val="0"/>
              <w:autoSpaceDN w:val="0"/>
              <w:adjustRightInd w:val="0"/>
              <w:ind w:right="144"/>
            </w:pPr>
            <w:r>
              <w:rPr>
                <w:sz w:val="20"/>
              </w:rPr>
              <w:t>BB</w:t>
            </w:r>
          </w:p>
        </w:tc>
        <w:tc>
          <w:tcPr>
            <w:tcW w:w="144" w:type="dxa"/>
            <w:tcBorders>
              <w:top w:val="nil"/>
              <w:left w:val="nil"/>
              <w:bottom w:val="nil"/>
              <w:right w:val="nil"/>
            </w:tcBorders>
          </w:tcPr>
          <w:p w14:paraId="36A3E6E5"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8DDB3C9" w14:textId="77777777" w:rsidR="00D4780D" w:rsidRDefault="00D4780D">
            <w:pPr>
              <w:autoSpaceDE w:val="0"/>
              <w:autoSpaceDN w:val="0"/>
              <w:adjustRightInd w:val="0"/>
              <w:ind w:right="144"/>
            </w:pPr>
            <w:r>
              <w:rPr>
                <w:sz w:val="20"/>
              </w:rPr>
              <w:t>Bill Boards</w:t>
            </w:r>
          </w:p>
        </w:tc>
      </w:tr>
      <w:tr w:rsidR="00000000" w14:paraId="4C9E1F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3CC7C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5CA2AA2" w14:textId="77777777" w:rsidR="00D4780D" w:rsidRDefault="00D4780D">
            <w:pPr>
              <w:autoSpaceDE w:val="0"/>
              <w:autoSpaceDN w:val="0"/>
              <w:adjustRightInd w:val="0"/>
              <w:ind w:right="144"/>
            </w:pPr>
            <w:r>
              <w:rPr>
                <w:sz w:val="20"/>
              </w:rPr>
              <w:t>BS</w:t>
            </w:r>
          </w:p>
        </w:tc>
        <w:tc>
          <w:tcPr>
            <w:tcW w:w="144" w:type="dxa"/>
            <w:tcBorders>
              <w:top w:val="nil"/>
              <w:left w:val="nil"/>
              <w:bottom w:val="nil"/>
              <w:right w:val="nil"/>
            </w:tcBorders>
          </w:tcPr>
          <w:p w14:paraId="67D29245"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4424001" w14:textId="77777777" w:rsidR="00D4780D" w:rsidRDefault="00D4780D">
            <w:pPr>
              <w:autoSpaceDE w:val="0"/>
              <w:autoSpaceDN w:val="0"/>
              <w:adjustRightInd w:val="0"/>
              <w:ind w:right="144"/>
            </w:pPr>
            <w:r>
              <w:rPr>
                <w:sz w:val="20"/>
              </w:rPr>
              <w:t>Bus Shelters</w:t>
            </w:r>
          </w:p>
        </w:tc>
      </w:tr>
      <w:tr w:rsidR="00000000" w14:paraId="223253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1E3598"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6FAEFEB" w14:textId="77777777" w:rsidR="00D4780D" w:rsidRDefault="00D4780D">
            <w:pPr>
              <w:autoSpaceDE w:val="0"/>
              <w:autoSpaceDN w:val="0"/>
              <w:adjustRightInd w:val="0"/>
              <w:ind w:right="144"/>
            </w:pPr>
            <w:r>
              <w:rPr>
                <w:sz w:val="20"/>
              </w:rPr>
              <w:t>CU</w:t>
            </w:r>
          </w:p>
        </w:tc>
        <w:tc>
          <w:tcPr>
            <w:tcW w:w="144" w:type="dxa"/>
            <w:tcBorders>
              <w:top w:val="nil"/>
              <w:left w:val="nil"/>
              <w:bottom w:val="nil"/>
              <w:right w:val="nil"/>
            </w:tcBorders>
          </w:tcPr>
          <w:p w14:paraId="23D2F33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EC8A36C" w14:textId="77777777" w:rsidR="00D4780D" w:rsidRDefault="00D4780D">
            <w:pPr>
              <w:autoSpaceDE w:val="0"/>
              <w:autoSpaceDN w:val="0"/>
              <w:adjustRightInd w:val="0"/>
              <w:ind w:right="144"/>
            </w:pPr>
            <w:r>
              <w:rPr>
                <w:sz w:val="20"/>
              </w:rPr>
              <w:t>Cat Unit</w:t>
            </w:r>
          </w:p>
        </w:tc>
      </w:tr>
      <w:tr w:rsidR="00000000" w14:paraId="4A897F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B68948"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8BD7A75" w14:textId="77777777" w:rsidR="00D4780D" w:rsidRDefault="00D4780D">
            <w:pPr>
              <w:autoSpaceDE w:val="0"/>
              <w:autoSpaceDN w:val="0"/>
              <w:adjustRightInd w:val="0"/>
              <w:ind w:right="144"/>
            </w:pPr>
            <w:r>
              <w:rPr>
                <w:sz w:val="20"/>
              </w:rPr>
              <w:t>ED</w:t>
            </w:r>
          </w:p>
        </w:tc>
        <w:tc>
          <w:tcPr>
            <w:tcW w:w="144" w:type="dxa"/>
            <w:tcBorders>
              <w:top w:val="nil"/>
              <w:left w:val="nil"/>
              <w:bottom w:val="nil"/>
              <w:right w:val="nil"/>
            </w:tcBorders>
          </w:tcPr>
          <w:p w14:paraId="380F922D"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867A09D" w14:textId="77777777" w:rsidR="00D4780D" w:rsidRDefault="00D4780D">
            <w:pPr>
              <w:autoSpaceDE w:val="0"/>
              <w:autoSpaceDN w:val="0"/>
              <w:adjustRightInd w:val="0"/>
              <w:ind w:right="144"/>
            </w:pPr>
            <w:r>
              <w:rPr>
                <w:sz w:val="20"/>
              </w:rPr>
              <w:t>Electronic Devise</w:t>
            </w:r>
          </w:p>
        </w:tc>
      </w:tr>
      <w:tr w:rsidR="00000000" w14:paraId="5BF51B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F9A4DC"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F365247" w14:textId="77777777" w:rsidR="00D4780D" w:rsidRDefault="00D4780D">
            <w:pPr>
              <w:autoSpaceDE w:val="0"/>
              <w:autoSpaceDN w:val="0"/>
              <w:adjustRightInd w:val="0"/>
              <w:ind w:right="144"/>
            </w:pPr>
            <w:r>
              <w:rPr>
                <w:sz w:val="20"/>
              </w:rPr>
              <w:t>FL</w:t>
            </w:r>
          </w:p>
        </w:tc>
        <w:tc>
          <w:tcPr>
            <w:tcW w:w="144" w:type="dxa"/>
            <w:tcBorders>
              <w:top w:val="nil"/>
              <w:left w:val="nil"/>
              <w:bottom w:val="nil"/>
              <w:right w:val="nil"/>
            </w:tcBorders>
          </w:tcPr>
          <w:p w14:paraId="41FF5D2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CA4DE67" w14:textId="77777777" w:rsidR="00D4780D" w:rsidRDefault="00D4780D">
            <w:pPr>
              <w:autoSpaceDE w:val="0"/>
              <w:autoSpaceDN w:val="0"/>
              <w:adjustRightInd w:val="0"/>
              <w:ind w:right="144"/>
            </w:pPr>
            <w:r>
              <w:rPr>
                <w:sz w:val="20"/>
              </w:rPr>
              <w:t>Fluorescent</w:t>
            </w:r>
          </w:p>
        </w:tc>
      </w:tr>
      <w:tr w:rsidR="00000000" w14:paraId="748EE8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341BF5"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B216ADC" w14:textId="77777777" w:rsidR="00D4780D" w:rsidRDefault="00D4780D">
            <w:pPr>
              <w:autoSpaceDE w:val="0"/>
              <w:autoSpaceDN w:val="0"/>
              <w:adjustRightInd w:val="0"/>
              <w:ind w:right="144"/>
            </w:pPr>
            <w:r>
              <w:rPr>
                <w:sz w:val="20"/>
              </w:rPr>
              <w:t>HA</w:t>
            </w:r>
          </w:p>
        </w:tc>
        <w:tc>
          <w:tcPr>
            <w:tcW w:w="144" w:type="dxa"/>
            <w:tcBorders>
              <w:top w:val="nil"/>
              <w:left w:val="nil"/>
              <w:bottom w:val="nil"/>
              <w:right w:val="nil"/>
            </w:tcBorders>
          </w:tcPr>
          <w:p w14:paraId="6C0D4021"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3621365" w14:textId="77777777" w:rsidR="00D4780D" w:rsidRDefault="00D4780D">
            <w:pPr>
              <w:autoSpaceDE w:val="0"/>
              <w:autoSpaceDN w:val="0"/>
              <w:adjustRightInd w:val="0"/>
              <w:ind w:right="144"/>
            </w:pPr>
            <w:r>
              <w:rPr>
                <w:sz w:val="20"/>
              </w:rPr>
              <w:t>Historical/Antique</w:t>
            </w:r>
          </w:p>
        </w:tc>
      </w:tr>
      <w:tr w:rsidR="00000000" w14:paraId="24EEDF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7F214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D2CBB60" w14:textId="77777777" w:rsidR="00D4780D" w:rsidRDefault="00D4780D">
            <w:pPr>
              <w:autoSpaceDE w:val="0"/>
              <w:autoSpaceDN w:val="0"/>
              <w:adjustRightInd w:val="0"/>
              <w:ind w:right="144"/>
            </w:pPr>
            <w:r>
              <w:rPr>
                <w:sz w:val="20"/>
              </w:rPr>
              <w:t>IN</w:t>
            </w:r>
          </w:p>
        </w:tc>
        <w:tc>
          <w:tcPr>
            <w:tcW w:w="144" w:type="dxa"/>
            <w:tcBorders>
              <w:top w:val="nil"/>
              <w:left w:val="nil"/>
              <w:bottom w:val="nil"/>
              <w:right w:val="nil"/>
            </w:tcBorders>
          </w:tcPr>
          <w:p w14:paraId="081CFAC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ACDD19A" w14:textId="77777777" w:rsidR="00D4780D" w:rsidRDefault="00D4780D">
            <w:pPr>
              <w:autoSpaceDE w:val="0"/>
              <w:autoSpaceDN w:val="0"/>
              <w:adjustRightInd w:val="0"/>
              <w:ind w:right="144"/>
            </w:pPr>
            <w:r>
              <w:rPr>
                <w:sz w:val="20"/>
              </w:rPr>
              <w:t>Incandescent</w:t>
            </w:r>
          </w:p>
        </w:tc>
      </w:tr>
      <w:tr w:rsidR="00000000" w14:paraId="14E2F9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1279C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ED64426" w14:textId="77777777" w:rsidR="00D4780D" w:rsidRDefault="00D4780D">
            <w:pPr>
              <w:autoSpaceDE w:val="0"/>
              <w:autoSpaceDN w:val="0"/>
              <w:adjustRightInd w:val="0"/>
              <w:ind w:right="144"/>
            </w:pPr>
            <w:r>
              <w:rPr>
                <w:sz w:val="20"/>
              </w:rPr>
              <w:t>LE</w:t>
            </w:r>
          </w:p>
        </w:tc>
        <w:tc>
          <w:tcPr>
            <w:tcW w:w="144" w:type="dxa"/>
            <w:tcBorders>
              <w:top w:val="nil"/>
              <w:left w:val="nil"/>
              <w:bottom w:val="nil"/>
              <w:right w:val="nil"/>
            </w:tcBorders>
          </w:tcPr>
          <w:p w14:paraId="4D0127AB"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05B97FF" w14:textId="77777777" w:rsidR="00D4780D" w:rsidRDefault="00D4780D">
            <w:pPr>
              <w:autoSpaceDE w:val="0"/>
              <w:autoSpaceDN w:val="0"/>
              <w:adjustRightInd w:val="0"/>
              <w:ind w:right="144"/>
            </w:pPr>
            <w:r>
              <w:rPr>
                <w:sz w:val="20"/>
              </w:rPr>
              <w:t>Light Emitting Diode</w:t>
            </w:r>
          </w:p>
        </w:tc>
      </w:tr>
      <w:tr w:rsidR="00000000" w14:paraId="799BE9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8720F0"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5077153" w14:textId="77777777" w:rsidR="00D4780D" w:rsidRDefault="00D4780D">
            <w:pPr>
              <w:autoSpaceDE w:val="0"/>
              <w:autoSpaceDN w:val="0"/>
              <w:adjustRightInd w:val="0"/>
              <w:ind w:right="144"/>
            </w:pPr>
            <w:r>
              <w:rPr>
                <w:sz w:val="20"/>
              </w:rPr>
              <w:t>LV</w:t>
            </w:r>
          </w:p>
        </w:tc>
        <w:tc>
          <w:tcPr>
            <w:tcW w:w="144" w:type="dxa"/>
            <w:tcBorders>
              <w:top w:val="nil"/>
              <w:left w:val="nil"/>
              <w:bottom w:val="nil"/>
              <w:right w:val="nil"/>
            </w:tcBorders>
          </w:tcPr>
          <w:p w14:paraId="39936AB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67711E15" w14:textId="77777777" w:rsidR="00D4780D" w:rsidRDefault="00D4780D">
            <w:pPr>
              <w:autoSpaceDE w:val="0"/>
              <w:autoSpaceDN w:val="0"/>
              <w:adjustRightInd w:val="0"/>
              <w:ind w:right="144"/>
            </w:pPr>
            <w:r>
              <w:rPr>
                <w:sz w:val="20"/>
              </w:rPr>
              <w:t>Levys</w:t>
            </w:r>
          </w:p>
        </w:tc>
      </w:tr>
      <w:tr w:rsidR="00000000" w14:paraId="3CB873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5197A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E346897" w14:textId="77777777" w:rsidR="00D4780D" w:rsidRDefault="00D4780D">
            <w:pPr>
              <w:autoSpaceDE w:val="0"/>
              <w:autoSpaceDN w:val="0"/>
              <w:adjustRightInd w:val="0"/>
              <w:ind w:right="144"/>
            </w:pPr>
            <w:r>
              <w:rPr>
                <w:sz w:val="20"/>
              </w:rPr>
              <w:t>MH</w:t>
            </w:r>
          </w:p>
        </w:tc>
        <w:tc>
          <w:tcPr>
            <w:tcW w:w="144" w:type="dxa"/>
            <w:tcBorders>
              <w:top w:val="nil"/>
              <w:left w:val="nil"/>
              <w:bottom w:val="nil"/>
              <w:right w:val="nil"/>
            </w:tcBorders>
          </w:tcPr>
          <w:p w14:paraId="6B9D513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D421F53" w14:textId="77777777" w:rsidR="00D4780D" w:rsidRDefault="00D4780D">
            <w:pPr>
              <w:autoSpaceDE w:val="0"/>
              <w:autoSpaceDN w:val="0"/>
              <w:adjustRightInd w:val="0"/>
              <w:ind w:right="144"/>
            </w:pPr>
            <w:r>
              <w:rPr>
                <w:sz w:val="20"/>
              </w:rPr>
              <w:t>Metal Halide</w:t>
            </w:r>
          </w:p>
        </w:tc>
      </w:tr>
      <w:tr w:rsidR="00000000" w14:paraId="35C7A2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2EAA2E"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8434FB3" w14:textId="77777777" w:rsidR="00D4780D" w:rsidRDefault="00D4780D">
            <w:pPr>
              <w:autoSpaceDE w:val="0"/>
              <w:autoSpaceDN w:val="0"/>
              <w:adjustRightInd w:val="0"/>
              <w:ind w:right="144"/>
            </w:pPr>
            <w:r>
              <w:rPr>
                <w:sz w:val="20"/>
              </w:rPr>
              <w:t>MV</w:t>
            </w:r>
          </w:p>
        </w:tc>
        <w:tc>
          <w:tcPr>
            <w:tcW w:w="144" w:type="dxa"/>
            <w:tcBorders>
              <w:top w:val="nil"/>
              <w:left w:val="nil"/>
              <w:bottom w:val="nil"/>
              <w:right w:val="nil"/>
            </w:tcBorders>
          </w:tcPr>
          <w:p w14:paraId="69554736"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799E3DF" w14:textId="77777777" w:rsidR="00D4780D" w:rsidRDefault="00D4780D">
            <w:pPr>
              <w:autoSpaceDE w:val="0"/>
              <w:autoSpaceDN w:val="0"/>
              <w:adjustRightInd w:val="0"/>
              <w:ind w:right="144"/>
            </w:pPr>
            <w:r>
              <w:rPr>
                <w:sz w:val="20"/>
              </w:rPr>
              <w:t>Mercury Vapor</w:t>
            </w:r>
          </w:p>
        </w:tc>
      </w:tr>
      <w:tr w:rsidR="00000000" w14:paraId="5C6150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A4783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EA51C8B" w14:textId="77777777" w:rsidR="00D4780D" w:rsidRDefault="00D4780D">
            <w:pPr>
              <w:autoSpaceDE w:val="0"/>
              <w:autoSpaceDN w:val="0"/>
              <w:adjustRightInd w:val="0"/>
              <w:ind w:right="144"/>
            </w:pPr>
            <w:r>
              <w:rPr>
                <w:sz w:val="20"/>
              </w:rPr>
              <w:t>OT</w:t>
            </w:r>
          </w:p>
        </w:tc>
        <w:tc>
          <w:tcPr>
            <w:tcW w:w="144" w:type="dxa"/>
            <w:tcBorders>
              <w:top w:val="nil"/>
              <w:left w:val="nil"/>
              <w:bottom w:val="nil"/>
              <w:right w:val="nil"/>
            </w:tcBorders>
          </w:tcPr>
          <w:p w14:paraId="0F44C15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BB8D21C" w14:textId="77777777" w:rsidR="00D4780D" w:rsidRDefault="00D4780D">
            <w:pPr>
              <w:autoSpaceDE w:val="0"/>
              <w:autoSpaceDN w:val="0"/>
              <w:adjustRightInd w:val="0"/>
              <w:ind w:right="144"/>
            </w:pPr>
            <w:r>
              <w:rPr>
                <w:sz w:val="20"/>
              </w:rPr>
              <w:t>Other Unmetered</w:t>
            </w:r>
          </w:p>
        </w:tc>
      </w:tr>
      <w:tr w:rsidR="00000000" w14:paraId="5C8304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6A0B8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B4A2BAA" w14:textId="77777777" w:rsidR="00D4780D" w:rsidRDefault="00D4780D">
            <w:pPr>
              <w:autoSpaceDE w:val="0"/>
              <w:autoSpaceDN w:val="0"/>
              <w:adjustRightInd w:val="0"/>
              <w:ind w:right="144"/>
            </w:pPr>
            <w:r>
              <w:rPr>
                <w:sz w:val="20"/>
              </w:rPr>
              <w:t>PA</w:t>
            </w:r>
          </w:p>
        </w:tc>
        <w:tc>
          <w:tcPr>
            <w:tcW w:w="144" w:type="dxa"/>
            <w:tcBorders>
              <w:top w:val="nil"/>
              <w:left w:val="nil"/>
              <w:bottom w:val="nil"/>
              <w:right w:val="nil"/>
            </w:tcBorders>
          </w:tcPr>
          <w:p w14:paraId="5779F3DF"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C8D870D" w14:textId="77777777" w:rsidR="00D4780D" w:rsidRDefault="00D4780D">
            <w:pPr>
              <w:autoSpaceDE w:val="0"/>
              <w:autoSpaceDN w:val="0"/>
              <w:adjustRightInd w:val="0"/>
              <w:ind w:right="144"/>
            </w:pPr>
            <w:r>
              <w:rPr>
                <w:sz w:val="20"/>
              </w:rPr>
              <w:t>Power Analog node</w:t>
            </w:r>
          </w:p>
        </w:tc>
      </w:tr>
      <w:tr w:rsidR="00000000" w14:paraId="7F9A75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42D430"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3D2F9A0" w14:textId="77777777" w:rsidR="00D4780D" w:rsidRDefault="00D4780D">
            <w:pPr>
              <w:autoSpaceDE w:val="0"/>
              <w:autoSpaceDN w:val="0"/>
              <w:adjustRightInd w:val="0"/>
              <w:ind w:right="144"/>
            </w:pPr>
            <w:r>
              <w:rPr>
                <w:sz w:val="20"/>
              </w:rPr>
              <w:t>PB</w:t>
            </w:r>
          </w:p>
        </w:tc>
        <w:tc>
          <w:tcPr>
            <w:tcW w:w="144" w:type="dxa"/>
            <w:tcBorders>
              <w:top w:val="nil"/>
              <w:left w:val="nil"/>
              <w:bottom w:val="nil"/>
              <w:right w:val="nil"/>
            </w:tcBorders>
          </w:tcPr>
          <w:p w14:paraId="4FBF2DD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44E6C37" w14:textId="77777777" w:rsidR="00D4780D" w:rsidRDefault="00D4780D">
            <w:pPr>
              <w:autoSpaceDE w:val="0"/>
              <w:autoSpaceDN w:val="0"/>
              <w:adjustRightInd w:val="0"/>
              <w:ind w:right="144"/>
            </w:pPr>
            <w:r>
              <w:rPr>
                <w:sz w:val="20"/>
              </w:rPr>
              <w:t>Phone Booth</w:t>
            </w:r>
          </w:p>
        </w:tc>
      </w:tr>
      <w:tr w:rsidR="00000000" w14:paraId="5C6804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96371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4CC95B9" w14:textId="77777777" w:rsidR="00D4780D" w:rsidRDefault="00D4780D">
            <w:pPr>
              <w:autoSpaceDE w:val="0"/>
              <w:autoSpaceDN w:val="0"/>
              <w:adjustRightInd w:val="0"/>
              <w:ind w:right="144"/>
            </w:pPr>
            <w:r>
              <w:rPr>
                <w:sz w:val="20"/>
              </w:rPr>
              <w:t>PO</w:t>
            </w:r>
          </w:p>
        </w:tc>
        <w:tc>
          <w:tcPr>
            <w:tcW w:w="144" w:type="dxa"/>
            <w:tcBorders>
              <w:top w:val="nil"/>
              <w:left w:val="nil"/>
              <w:bottom w:val="nil"/>
              <w:right w:val="nil"/>
            </w:tcBorders>
          </w:tcPr>
          <w:p w14:paraId="0798934E"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357DA8D" w14:textId="77777777" w:rsidR="00D4780D" w:rsidRDefault="00D4780D">
            <w:pPr>
              <w:autoSpaceDE w:val="0"/>
              <w:autoSpaceDN w:val="0"/>
              <w:adjustRightInd w:val="0"/>
              <w:ind w:right="144"/>
            </w:pPr>
            <w:r>
              <w:rPr>
                <w:sz w:val="20"/>
              </w:rPr>
              <w:t>Phone Outlet</w:t>
            </w:r>
          </w:p>
        </w:tc>
      </w:tr>
      <w:tr w:rsidR="00000000" w14:paraId="694476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71373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B607C3F" w14:textId="77777777" w:rsidR="00D4780D" w:rsidRDefault="00D4780D">
            <w:pPr>
              <w:autoSpaceDE w:val="0"/>
              <w:autoSpaceDN w:val="0"/>
              <w:adjustRightInd w:val="0"/>
              <w:ind w:right="144"/>
            </w:pPr>
            <w:r>
              <w:rPr>
                <w:sz w:val="20"/>
              </w:rPr>
              <w:t>PS</w:t>
            </w:r>
          </w:p>
        </w:tc>
        <w:tc>
          <w:tcPr>
            <w:tcW w:w="144" w:type="dxa"/>
            <w:tcBorders>
              <w:top w:val="nil"/>
              <w:left w:val="nil"/>
              <w:bottom w:val="nil"/>
              <w:right w:val="nil"/>
            </w:tcBorders>
          </w:tcPr>
          <w:p w14:paraId="5F8B3DFF"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BD659EB" w14:textId="77777777" w:rsidR="00D4780D" w:rsidRDefault="00D4780D">
            <w:pPr>
              <w:autoSpaceDE w:val="0"/>
              <w:autoSpaceDN w:val="0"/>
              <w:adjustRightInd w:val="0"/>
              <w:ind w:right="144"/>
            </w:pPr>
            <w:r>
              <w:rPr>
                <w:sz w:val="20"/>
              </w:rPr>
              <w:t>Pump Station</w:t>
            </w:r>
          </w:p>
        </w:tc>
      </w:tr>
      <w:tr w:rsidR="00000000" w14:paraId="1F0017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95DA6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9E832A7" w14:textId="77777777" w:rsidR="00D4780D" w:rsidRDefault="00D4780D">
            <w:pPr>
              <w:autoSpaceDE w:val="0"/>
              <w:autoSpaceDN w:val="0"/>
              <w:adjustRightInd w:val="0"/>
              <w:ind w:right="144"/>
            </w:pPr>
            <w:r>
              <w:rPr>
                <w:sz w:val="20"/>
              </w:rPr>
              <w:t>RR</w:t>
            </w:r>
          </w:p>
        </w:tc>
        <w:tc>
          <w:tcPr>
            <w:tcW w:w="144" w:type="dxa"/>
            <w:tcBorders>
              <w:top w:val="nil"/>
              <w:left w:val="nil"/>
              <w:bottom w:val="nil"/>
              <w:right w:val="nil"/>
            </w:tcBorders>
          </w:tcPr>
          <w:p w14:paraId="6BEC01F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81454A5" w14:textId="77777777" w:rsidR="00D4780D" w:rsidRDefault="00D4780D">
            <w:pPr>
              <w:autoSpaceDE w:val="0"/>
              <w:autoSpaceDN w:val="0"/>
              <w:adjustRightInd w:val="0"/>
              <w:ind w:right="144"/>
            </w:pPr>
            <w:r>
              <w:rPr>
                <w:sz w:val="20"/>
              </w:rPr>
              <w:t>Rail Road Crossings</w:t>
            </w:r>
          </w:p>
        </w:tc>
      </w:tr>
      <w:tr w:rsidR="00000000" w14:paraId="13D8D9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9D255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4ADE0E7" w14:textId="77777777" w:rsidR="00D4780D" w:rsidRDefault="00D4780D">
            <w:pPr>
              <w:autoSpaceDE w:val="0"/>
              <w:autoSpaceDN w:val="0"/>
              <w:adjustRightInd w:val="0"/>
              <w:ind w:right="144"/>
            </w:pPr>
            <w:r>
              <w:rPr>
                <w:sz w:val="20"/>
              </w:rPr>
              <w:t>SD</w:t>
            </w:r>
          </w:p>
        </w:tc>
        <w:tc>
          <w:tcPr>
            <w:tcW w:w="144" w:type="dxa"/>
            <w:tcBorders>
              <w:top w:val="nil"/>
              <w:left w:val="nil"/>
              <w:bottom w:val="nil"/>
              <w:right w:val="nil"/>
            </w:tcBorders>
          </w:tcPr>
          <w:p w14:paraId="7D99F281"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5F930FB" w14:textId="77777777" w:rsidR="00D4780D" w:rsidRDefault="00D4780D">
            <w:pPr>
              <w:autoSpaceDE w:val="0"/>
              <w:autoSpaceDN w:val="0"/>
              <w:adjustRightInd w:val="0"/>
              <w:ind w:right="144"/>
            </w:pPr>
            <w:r>
              <w:rPr>
                <w:sz w:val="20"/>
              </w:rPr>
              <w:t>Sodium</w:t>
            </w:r>
          </w:p>
        </w:tc>
      </w:tr>
      <w:tr w:rsidR="00000000" w14:paraId="0B1DF2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12BAA7"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68F42B4" w14:textId="77777777" w:rsidR="00D4780D" w:rsidRDefault="00D4780D">
            <w:pPr>
              <w:autoSpaceDE w:val="0"/>
              <w:autoSpaceDN w:val="0"/>
              <w:adjustRightInd w:val="0"/>
              <w:ind w:right="144"/>
            </w:pPr>
            <w:r>
              <w:rPr>
                <w:sz w:val="20"/>
              </w:rPr>
              <w:t>TL</w:t>
            </w:r>
          </w:p>
        </w:tc>
        <w:tc>
          <w:tcPr>
            <w:tcW w:w="144" w:type="dxa"/>
            <w:tcBorders>
              <w:top w:val="nil"/>
              <w:left w:val="nil"/>
              <w:bottom w:val="nil"/>
              <w:right w:val="nil"/>
            </w:tcBorders>
          </w:tcPr>
          <w:p w14:paraId="00FEC96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981942A" w14:textId="77777777" w:rsidR="00D4780D" w:rsidRDefault="00D4780D">
            <w:pPr>
              <w:autoSpaceDE w:val="0"/>
              <w:autoSpaceDN w:val="0"/>
              <w:adjustRightInd w:val="0"/>
              <w:ind w:right="144"/>
            </w:pPr>
            <w:r>
              <w:rPr>
                <w:sz w:val="20"/>
              </w:rPr>
              <w:t>Traffic Lights</w:t>
            </w:r>
          </w:p>
        </w:tc>
      </w:tr>
      <w:tr w:rsidR="00000000" w14:paraId="321454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FFB02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6A156C48" w14:textId="77777777" w:rsidR="00D4780D" w:rsidRDefault="00D4780D">
            <w:pPr>
              <w:autoSpaceDE w:val="0"/>
              <w:autoSpaceDN w:val="0"/>
              <w:adjustRightInd w:val="0"/>
              <w:ind w:right="144"/>
            </w:pPr>
            <w:r>
              <w:rPr>
                <w:sz w:val="20"/>
              </w:rPr>
              <w:t>TR</w:t>
            </w:r>
          </w:p>
        </w:tc>
        <w:tc>
          <w:tcPr>
            <w:tcW w:w="144" w:type="dxa"/>
            <w:tcBorders>
              <w:top w:val="nil"/>
              <w:left w:val="nil"/>
              <w:bottom w:val="nil"/>
              <w:right w:val="nil"/>
            </w:tcBorders>
          </w:tcPr>
          <w:p w14:paraId="52E7F52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7B3A6D7" w14:textId="77777777" w:rsidR="00D4780D" w:rsidRDefault="00D4780D">
            <w:pPr>
              <w:autoSpaceDE w:val="0"/>
              <w:autoSpaceDN w:val="0"/>
              <w:adjustRightInd w:val="0"/>
              <w:ind w:right="144"/>
            </w:pPr>
            <w:r>
              <w:rPr>
                <w:sz w:val="20"/>
              </w:rPr>
              <w:t>Transceiver</w:t>
            </w:r>
          </w:p>
        </w:tc>
      </w:tr>
      <w:tr w:rsidR="00000000" w14:paraId="3AD9BA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F12CC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F4F04F0" w14:textId="77777777" w:rsidR="00D4780D" w:rsidRDefault="00D4780D">
            <w:pPr>
              <w:autoSpaceDE w:val="0"/>
              <w:autoSpaceDN w:val="0"/>
              <w:adjustRightInd w:val="0"/>
              <w:ind w:right="144"/>
            </w:pPr>
            <w:r>
              <w:rPr>
                <w:sz w:val="20"/>
              </w:rPr>
              <w:t>WF</w:t>
            </w:r>
          </w:p>
        </w:tc>
        <w:tc>
          <w:tcPr>
            <w:tcW w:w="144" w:type="dxa"/>
            <w:tcBorders>
              <w:top w:val="nil"/>
              <w:left w:val="nil"/>
              <w:bottom w:val="nil"/>
              <w:right w:val="nil"/>
            </w:tcBorders>
          </w:tcPr>
          <w:p w14:paraId="257D4BB2"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2CDC3B4" w14:textId="77777777" w:rsidR="00D4780D" w:rsidRDefault="00D4780D">
            <w:pPr>
              <w:autoSpaceDE w:val="0"/>
              <w:autoSpaceDN w:val="0"/>
              <w:adjustRightInd w:val="0"/>
              <w:ind w:right="144"/>
            </w:pPr>
            <w:r>
              <w:rPr>
                <w:sz w:val="20"/>
              </w:rPr>
              <w:t>Wi-Fi (Wireless Fidelity)</w:t>
            </w:r>
          </w:p>
        </w:tc>
      </w:tr>
      <w:tr w:rsidR="00000000" w14:paraId="50771E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D9EEC8"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CAA5A41" w14:textId="77777777" w:rsidR="00D4780D" w:rsidRDefault="00D4780D">
            <w:pPr>
              <w:autoSpaceDE w:val="0"/>
              <w:autoSpaceDN w:val="0"/>
              <w:adjustRightInd w:val="0"/>
              <w:ind w:right="144"/>
            </w:pPr>
            <w:r>
              <w:rPr>
                <w:sz w:val="20"/>
              </w:rPr>
              <w:t>WM</w:t>
            </w:r>
          </w:p>
        </w:tc>
        <w:tc>
          <w:tcPr>
            <w:tcW w:w="144" w:type="dxa"/>
            <w:tcBorders>
              <w:top w:val="nil"/>
              <w:left w:val="nil"/>
              <w:bottom w:val="nil"/>
              <w:right w:val="nil"/>
            </w:tcBorders>
          </w:tcPr>
          <w:p w14:paraId="6E55432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7FE43AD" w14:textId="77777777" w:rsidR="00D4780D" w:rsidRDefault="00D4780D">
            <w:pPr>
              <w:autoSpaceDE w:val="0"/>
              <w:autoSpaceDN w:val="0"/>
              <w:adjustRightInd w:val="0"/>
              <w:ind w:right="144"/>
            </w:pPr>
            <w:r>
              <w:rPr>
                <w:sz w:val="20"/>
              </w:rPr>
              <w:t>Wallpacked Mercury Vapor</w:t>
            </w:r>
          </w:p>
        </w:tc>
      </w:tr>
      <w:tr w:rsidR="00000000" w14:paraId="7641C8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D1B99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CC91B2F" w14:textId="77777777" w:rsidR="00D4780D" w:rsidRDefault="00D4780D">
            <w:pPr>
              <w:autoSpaceDE w:val="0"/>
              <w:autoSpaceDN w:val="0"/>
              <w:adjustRightInd w:val="0"/>
              <w:ind w:right="144"/>
            </w:pPr>
            <w:r>
              <w:rPr>
                <w:sz w:val="20"/>
              </w:rPr>
              <w:t>WS</w:t>
            </w:r>
          </w:p>
        </w:tc>
        <w:tc>
          <w:tcPr>
            <w:tcW w:w="144" w:type="dxa"/>
            <w:tcBorders>
              <w:top w:val="nil"/>
              <w:left w:val="nil"/>
              <w:bottom w:val="nil"/>
              <w:right w:val="nil"/>
            </w:tcBorders>
          </w:tcPr>
          <w:p w14:paraId="4A24D1A9"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18C1657" w14:textId="77777777" w:rsidR="00D4780D" w:rsidRDefault="00D4780D">
            <w:pPr>
              <w:autoSpaceDE w:val="0"/>
              <w:autoSpaceDN w:val="0"/>
              <w:adjustRightInd w:val="0"/>
              <w:ind w:right="144"/>
            </w:pPr>
            <w:r>
              <w:rPr>
                <w:sz w:val="20"/>
              </w:rPr>
              <w:t>Warning Sirens</w:t>
            </w:r>
          </w:p>
        </w:tc>
      </w:tr>
      <w:tr w:rsidR="00000000" w14:paraId="08E5E366" w14:textId="77777777">
        <w:tblPrEx>
          <w:tblCellMar>
            <w:top w:w="0" w:type="dxa"/>
            <w:left w:w="0" w:type="dxa"/>
            <w:bottom w:w="0" w:type="dxa"/>
            <w:right w:w="0" w:type="dxa"/>
          </w:tblCellMar>
        </w:tblPrEx>
        <w:tc>
          <w:tcPr>
            <w:tcW w:w="1007" w:type="dxa"/>
            <w:tcBorders>
              <w:top w:val="nil"/>
              <w:left w:val="nil"/>
              <w:bottom w:val="nil"/>
              <w:right w:val="nil"/>
            </w:tcBorders>
          </w:tcPr>
          <w:p w14:paraId="54A9EFAB"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165C5FD8" w14:textId="77777777" w:rsidR="00D4780D" w:rsidRDefault="00D4780D">
            <w:pPr>
              <w:autoSpaceDE w:val="0"/>
              <w:autoSpaceDN w:val="0"/>
              <w:adjustRightInd w:val="0"/>
              <w:ind w:right="144"/>
              <w:jc w:val="center"/>
            </w:pPr>
            <w:r>
              <w:rPr>
                <w:b/>
                <w:sz w:val="20"/>
              </w:rPr>
              <w:t>REF03</w:t>
            </w:r>
          </w:p>
        </w:tc>
        <w:tc>
          <w:tcPr>
            <w:tcW w:w="892" w:type="dxa"/>
            <w:tcBorders>
              <w:top w:val="nil"/>
              <w:left w:val="nil"/>
              <w:bottom w:val="nil"/>
              <w:right w:val="nil"/>
            </w:tcBorders>
          </w:tcPr>
          <w:p w14:paraId="70D5AA72" w14:textId="77777777" w:rsidR="00D4780D" w:rsidRDefault="00D4780D">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FF8D478" w14:textId="77777777" w:rsidR="00D4780D" w:rsidRDefault="00D4780D">
            <w:pPr>
              <w:autoSpaceDE w:val="0"/>
              <w:autoSpaceDN w:val="0"/>
              <w:adjustRightInd w:val="0"/>
              <w:ind w:right="144"/>
            </w:pPr>
            <w:r>
              <w:rPr>
                <w:b/>
                <w:sz w:val="20"/>
              </w:rPr>
              <w:t>Description</w:t>
            </w:r>
          </w:p>
        </w:tc>
        <w:tc>
          <w:tcPr>
            <w:tcW w:w="432" w:type="dxa"/>
            <w:tcBorders>
              <w:top w:val="nil"/>
              <w:left w:val="nil"/>
              <w:bottom w:val="nil"/>
              <w:right w:val="nil"/>
            </w:tcBorders>
          </w:tcPr>
          <w:p w14:paraId="17FBDF94"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34BCFE64"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178230F" w14:textId="77777777" w:rsidR="00D4780D" w:rsidRDefault="00D4780D">
            <w:pPr>
              <w:autoSpaceDE w:val="0"/>
              <w:autoSpaceDN w:val="0"/>
              <w:adjustRightInd w:val="0"/>
              <w:ind w:right="144"/>
            </w:pPr>
            <w:r>
              <w:rPr>
                <w:b/>
                <w:sz w:val="20"/>
              </w:rPr>
              <w:t>AN 1/80</w:t>
            </w:r>
          </w:p>
        </w:tc>
      </w:tr>
      <w:tr w:rsidR="00000000" w14:paraId="7B6600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517793"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E653319" w14:textId="77777777" w:rsidR="00D4780D" w:rsidRDefault="00D4780D">
            <w:pPr>
              <w:autoSpaceDE w:val="0"/>
              <w:autoSpaceDN w:val="0"/>
              <w:adjustRightInd w:val="0"/>
              <w:ind w:right="144"/>
            </w:pPr>
            <w:r>
              <w:rPr>
                <w:sz w:val="20"/>
              </w:rPr>
              <w:t>A free-form description to clarify the related data elements and their content</w:t>
            </w:r>
          </w:p>
        </w:tc>
      </w:tr>
      <w:tr w:rsidR="00000000" w14:paraId="192CB9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37A835"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593CC6CE" w14:textId="77777777" w:rsidR="00D4780D" w:rsidRDefault="00D4780D">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0BA3A69B" w14:textId="77777777" w:rsidR="00D4780D" w:rsidRDefault="00D4780D">
            <w:pPr>
              <w:autoSpaceDE w:val="0"/>
              <w:autoSpaceDN w:val="0"/>
              <w:adjustRightInd w:val="0"/>
              <w:ind w:right="144"/>
              <w:rPr>
                <w:sz w:val="20"/>
              </w:rPr>
            </w:pPr>
          </w:p>
          <w:p w14:paraId="203B2CA7" w14:textId="77777777" w:rsidR="00D4780D" w:rsidRDefault="00D4780D">
            <w:pPr>
              <w:autoSpaceDE w:val="0"/>
              <w:autoSpaceDN w:val="0"/>
              <w:adjustRightInd w:val="0"/>
              <w:ind w:right="144"/>
            </w:pPr>
            <w:r>
              <w:rPr>
                <w:sz w:val="20"/>
              </w:rPr>
              <w:t>This free-form text can not contain any characters that may be used as elem</w:t>
            </w:r>
            <w:r>
              <w:rPr>
                <w:sz w:val="20"/>
              </w:rPr>
              <w:t>ent delimiters, sub-element delimiters, segment terminators, or field separators (This includes: asterisk *, pipes |, tabs, linefeeds, carets ^, angle brackets &lt; &gt;, and tildes ~).</w:t>
            </w:r>
          </w:p>
        </w:tc>
      </w:tr>
      <w:tr w:rsidR="00000000" w14:paraId="747D85C9" w14:textId="77777777">
        <w:tblPrEx>
          <w:tblCellMar>
            <w:top w:w="0" w:type="dxa"/>
            <w:left w:w="0" w:type="dxa"/>
            <w:bottom w:w="0" w:type="dxa"/>
            <w:right w:w="0" w:type="dxa"/>
          </w:tblCellMar>
        </w:tblPrEx>
        <w:tc>
          <w:tcPr>
            <w:tcW w:w="1007" w:type="dxa"/>
            <w:tcBorders>
              <w:top w:val="nil"/>
              <w:left w:val="nil"/>
              <w:bottom w:val="nil"/>
              <w:right w:val="nil"/>
            </w:tcBorders>
          </w:tcPr>
          <w:p w14:paraId="63E154C6"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567E2591" w14:textId="77777777" w:rsidR="00D4780D" w:rsidRDefault="00D4780D">
            <w:pPr>
              <w:autoSpaceDE w:val="0"/>
              <w:autoSpaceDN w:val="0"/>
              <w:adjustRightInd w:val="0"/>
              <w:ind w:right="144"/>
              <w:jc w:val="center"/>
            </w:pPr>
            <w:r>
              <w:rPr>
                <w:b/>
                <w:sz w:val="20"/>
              </w:rPr>
              <w:t>REF04</w:t>
            </w:r>
          </w:p>
        </w:tc>
        <w:tc>
          <w:tcPr>
            <w:tcW w:w="892" w:type="dxa"/>
            <w:tcBorders>
              <w:top w:val="nil"/>
              <w:left w:val="nil"/>
              <w:bottom w:val="nil"/>
              <w:right w:val="nil"/>
            </w:tcBorders>
          </w:tcPr>
          <w:p w14:paraId="40740C42" w14:textId="77777777" w:rsidR="00D4780D" w:rsidRDefault="00D4780D">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3F071EFC" w14:textId="77777777" w:rsidR="00D4780D" w:rsidRDefault="00D4780D">
            <w:pPr>
              <w:autoSpaceDE w:val="0"/>
              <w:autoSpaceDN w:val="0"/>
              <w:adjustRightInd w:val="0"/>
              <w:ind w:right="144"/>
            </w:pPr>
            <w:r>
              <w:rPr>
                <w:b/>
                <w:sz w:val="20"/>
              </w:rPr>
              <w:t>Reference Identifier</w:t>
            </w:r>
          </w:p>
        </w:tc>
        <w:tc>
          <w:tcPr>
            <w:tcW w:w="432" w:type="dxa"/>
            <w:tcBorders>
              <w:top w:val="nil"/>
              <w:left w:val="nil"/>
              <w:bottom w:val="nil"/>
              <w:right w:val="nil"/>
            </w:tcBorders>
          </w:tcPr>
          <w:p w14:paraId="0F3C8FAD"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2160A96E"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450A2AD" w14:textId="77777777" w:rsidR="00D4780D" w:rsidRDefault="00D4780D">
            <w:pPr>
              <w:autoSpaceDE w:val="0"/>
              <w:autoSpaceDN w:val="0"/>
              <w:adjustRightInd w:val="0"/>
              <w:ind w:right="144"/>
            </w:pPr>
          </w:p>
        </w:tc>
      </w:tr>
      <w:tr w:rsidR="00000000" w14:paraId="533946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82600A"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AAB2864" w14:textId="77777777" w:rsidR="00D4780D" w:rsidRDefault="00D4780D">
            <w:pPr>
              <w:autoSpaceDE w:val="0"/>
              <w:autoSpaceDN w:val="0"/>
              <w:adjustRightInd w:val="0"/>
              <w:ind w:right="144"/>
            </w:pPr>
            <w:r>
              <w:rPr>
                <w:sz w:val="20"/>
              </w:rPr>
              <w:t>To identify one or more reference numbers or identification numbers as specified by the Reference Qualifier</w:t>
            </w:r>
          </w:p>
        </w:tc>
      </w:tr>
      <w:tr w:rsidR="00000000" w14:paraId="469E19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43B2CE"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5B2F74BB" w14:textId="77777777" w:rsidR="00D4780D" w:rsidRDefault="00D4780D">
            <w:pPr>
              <w:autoSpaceDE w:val="0"/>
              <w:autoSpaceDN w:val="0"/>
              <w:adjustRightInd w:val="0"/>
              <w:ind w:right="144"/>
            </w:pPr>
            <w:r>
              <w:rPr>
                <w:sz w:val="20"/>
              </w:rPr>
              <w:t>Note that this is a composite data element.  Populate C04001 and C04002.</w:t>
            </w:r>
          </w:p>
        </w:tc>
      </w:tr>
      <w:tr w:rsidR="00000000" w14:paraId="5CF2B9B9" w14:textId="77777777">
        <w:tblPrEx>
          <w:tblCellMar>
            <w:top w:w="0" w:type="dxa"/>
            <w:left w:w="0" w:type="dxa"/>
            <w:bottom w:w="0" w:type="dxa"/>
            <w:right w:w="0" w:type="dxa"/>
          </w:tblCellMar>
        </w:tblPrEx>
        <w:tc>
          <w:tcPr>
            <w:tcW w:w="1007" w:type="dxa"/>
            <w:tcBorders>
              <w:top w:val="nil"/>
              <w:left w:val="nil"/>
              <w:bottom w:val="nil"/>
              <w:right w:val="nil"/>
            </w:tcBorders>
          </w:tcPr>
          <w:p w14:paraId="3A3F6F5B"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E9FD1D9" w14:textId="77777777" w:rsidR="00D4780D" w:rsidRDefault="00D4780D">
            <w:pPr>
              <w:autoSpaceDE w:val="0"/>
              <w:autoSpaceDN w:val="0"/>
              <w:adjustRightInd w:val="0"/>
              <w:ind w:right="144"/>
              <w:jc w:val="center"/>
            </w:pPr>
            <w:r>
              <w:rPr>
                <w:b/>
                <w:sz w:val="20"/>
              </w:rPr>
              <w:t>C04001</w:t>
            </w:r>
          </w:p>
        </w:tc>
        <w:tc>
          <w:tcPr>
            <w:tcW w:w="892" w:type="dxa"/>
            <w:tcBorders>
              <w:top w:val="nil"/>
              <w:left w:val="nil"/>
              <w:bottom w:val="nil"/>
              <w:right w:val="nil"/>
            </w:tcBorders>
          </w:tcPr>
          <w:p w14:paraId="444238DD"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B8C579E"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20A205E"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29887311"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72B32080" w14:textId="77777777" w:rsidR="00D4780D" w:rsidRDefault="00D4780D">
            <w:pPr>
              <w:autoSpaceDE w:val="0"/>
              <w:autoSpaceDN w:val="0"/>
              <w:adjustRightInd w:val="0"/>
              <w:ind w:right="144"/>
            </w:pPr>
            <w:r>
              <w:rPr>
                <w:b/>
                <w:sz w:val="20"/>
              </w:rPr>
              <w:t>ID 2/3</w:t>
            </w:r>
          </w:p>
        </w:tc>
      </w:tr>
      <w:tr w:rsidR="00000000" w14:paraId="799296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CBC559"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25ECAB0" w14:textId="77777777" w:rsidR="00D4780D" w:rsidRDefault="00D4780D">
            <w:pPr>
              <w:autoSpaceDE w:val="0"/>
              <w:autoSpaceDN w:val="0"/>
              <w:adjustRightInd w:val="0"/>
              <w:ind w:right="144"/>
            </w:pPr>
            <w:r>
              <w:rPr>
                <w:sz w:val="20"/>
              </w:rPr>
              <w:t>Code qualifying the Reference Identification</w:t>
            </w:r>
          </w:p>
        </w:tc>
      </w:tr>
      <w:tr w:rsidR="00000000" w14:paraId="0F2EF9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9A3C8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3112B36" w14:textId="77777777" w:rsidR="00D4780D" w:rsidRDefault="00D4780D">
            <w:pPr>
              <w:autoSpaceDE w:val="0"/>
              <w:autoSpaceDN w:val="0"/>
              <w:adjustRightInd w:val="0"/>
              <w:ind w:right="144"/>
            </w:pPr>
            <w:r>
              <w:rPr>
                <w:sz w:val="20"/>
              </w:rPr>
              <w:t>QQ</w:t>
            </w:r>
          </w:p>
        </w:tc>
        <w:tc>
          <w:tcPr>
            <w:tcW w:w="144" w:type="dxa"/>
            <w:tcBorders>
              <w:top w:val="nil"/>
              <w:left w:val="nil"/>
              <w:bottom w:val="nil"/>
              <w:right w:val="nil"/>
            </w:tcBorders>
          </w:tcPr>
          <w:p w14:paraId="04B38F7C"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77944BDB" w14:textId="77777777" w:rsidR="00D4780D" w:rsidRDefault="00D4780D">
            <w:pPr>
              <w:autoSpaceDE w:val="0"/>
              <w:autoSpaceDN w:val="0"/>
              <w:adjustRightInd w:val="0"/>
              <w:ind w:right="144"/>
            </w:pPr>
            <w:r>
              <w:rPr>
                <w:sz w:val="20"/>
              </w:rPr>
              <w:t>Unit Number</w:t>
            </w:r>
          </w:p>
        </w:tc>
      </w:tr>
      <w:tr w:rsidR="00000000" w14:paraId="4D0337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196341"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101616C" w14:textId="77777777" w:rsidR="00D4780D" w:rsidRDefault="00D4780D">
            <w:pPr>
              <w:autoSpaceDE w:val="0"/>
              <w:autoSpaceDN w:val="0"/>
              <w:adjustRightInd w:val="0"/>
              <w:ind w:right="144"/>
            </w:pPr>
            <w:r>
              <w:rPr>
                <w:sz w:val="20"/>
              </w:rPr>
              <w:t>Number of devices</w:t>
            </w:r>
          </w:p>
        </w:tc>
      </w:tr>
      <w:tr w:rsidR="00000000" w14:paraId="536EB998" w14:textId="77777777">
        <w:tblPrEx>
          <w:tblCellMar>
            <w:top w:w="0" w:type="dxa"/>
            <w:left w:w="0" w:type="dxa"/>
            <w:bottom w:w="0" w:type="dxa"/>
            <w:right w:w="0" w:type="dxa"/>
          </w:tblCellMar>
        </w:tblPrEx>
        <w:tc>
          <w:tcPr>
            <w:tcW w:w="1007" w:type="dxa"/>
            <w:tcBorders>
              <w:top w:val="nil"/>
              <w:left w:val="nil"/>
              <w:bottom w:val="nil"/>
              <w:right w:val="nil"/>
            </w:tcBorders>
          </w:tcPr>
          <w:p w14:paraId="0F7671AB"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4DF35A01" w14:textId="77777777" w:rsidR="00D4780D" w:rsidRDefault="00D4780D">
            <w:pPr>
              <w:autoSpaceDE w:val="0"/>
              <w:autoSpaceDN w:val="0"/>
              <w:adjustRightInd w:val="0"/>
              <w:ind w:right="144"/>
              <w:jc w:val="center"/>
            </w:pPr>
            <w:r>
              <w:rPr>
                <w:b/>
                <w:sz w:val="20"/>
              </w:rPr>
              <w:t>C04002</w:t>
            </w:r>
          </w:p>
        </w:tc>
        <w:tc>
          <w:tcPr>
            <w:tcW w:w="892" w:type="dxa"/>
            <w:tcBorders>
              <w:top w:val="nil"/>
              <w:left w:val="nil"/>
              <w:bottom w:val="nil"/>
              <w:right w:val="nil"/>
            </w:tcBorders>
          </w:tcPr>
          <w:p w14:paraId="0BD0AAA3"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F2EF39F"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74514BF"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2039B223"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073BEE1" w14:textId="77777777" w:rsidR="00D4780D" w:rsidRDefault="00D4780D">
            <w:pPr>
              <w:autoSpaceDE w:val="0"/>
              <w:autoSpaceDN w:val="0"/>
              <w:adjustRightInd w:val="0"/>
              <w:ind w:right="144"/>
            </w:pPr>
            <w:r>
              <w:rPr>
                <w:b/>
                <w:sz w:val="20"/>
              </w:rPr>
              <w:t>AN 1/30</w:t>
            </w:r>
          </w:p>
        </w:tc>
      </w:tr>
      <w:tr w:rsidR="00000000" w14:paraId="16140D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D2DFB9"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09DD9E71"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378DB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588C0D"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5201A08B" w14:textId="77777777" w:rsidR="00D4780D" w:rsidRDefault="00D4780D">
            <w:pPr>
              <w:autoSpaceDE w:val="0"/>
              <w:autoSpaceDN w:val="0"/>
              <w:adjustRightInd w:val="0"/>
              <w:ind w:right="144"/>
            </w:pPr>
            <w:r>
              <w:rPr>
                <w:sz w:val="20"/>
              </w:rPr>
              <w:t>Number of unmetered devices of this type.</w:t>
            </w:r>
          </w:p>
        </w:tc>
      </w:tr>
    </w:tbl>
    <w:p w14:paraId="6E95F3A2"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66" w:name="book32"/>
      <w:bookmarkEnd w:id="866"/>
      <w:r>
        <w:rPr>
          <w:b/>
          <w:sz w:val="20"/>
        </w:rPr>
        <w:tab/>
        <w:t>Segment:</w:t>
      </w:r>
      <w:r>
        <w:rPr>
          <w:b/>
          <w:sz w:val="20"/>
        </w:rPr>
        <w:tab/>
      </w:r>
      <w:r>
        <w:rPr>
          <w:b/>
          <w:sz w:val="40"/>
        </w:rPr>
        <w:t xml:space="preserve">REF </w:t>
      </w:r>
      <w:r>
        <w:rPr>
          <w:b/>
          <w:sz w:val="20"/>
        </w:rPr>
        <w:t>Reference Identification (Meter Reading Cycle)</w:t>
      </w:r>
    </w:p>
    <w:p w14:paraId="09B080B8"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346D7D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FD3AB3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65B97A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2D67AA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92C11F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ABAEF0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070AA6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6D45D02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A4EBAB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95CC20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3EC667" w14:textId="77777777">
        <w:tblPrEx>
          <w:tblCellMar>
            <w:top w:w="0" w:type="dxa"/>
            <w:left w:w="0" w:type="dxa"/>
            <w:bottom w:w="0" w:type="dxa"/>
            <w:right w:w="0" w:type="dxa"/>
          </w:tblCellMar>
        </w:tblPrEx>
        <w:tc>
          <w:tcPr>
            <w:tcW w:w="1944" w:type="dxa"/>
            <w:tcBorders>
              <w:top w:val="nil"/>
              <w:left w:val="nil"/>
              <w:bottom w:val="nil"/>
              <w:right w:val="nil"/>
            </w:tcBorders>
          </w:tcPr>
          <w:p w14:paraId="668CB3C6"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3ED9B156"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4074F421" w14:textId="77777777" w:rsidR="00D4780D" w:rsidRDefault="00D4780D">
            <w:pPr>
              <w:autoSpaceDE w:val="0"/>
              <w:autoSpaceDN w:val="0"/>
              <w:adjustRightInd w:val="0"/>
              <w:ind w:right="144"/>
              <w:rPr>
                <w:sz w:val="20"/>
              </w:rPr>
            </w:pPr>
            <w:r>
              <w:rPr>
                <w:sz w:val="20"/>
              </w:rPr>
              <w:t>Meter cycles will be p</w:t>
            </w:r>
            <w:r>
              <w:rPr>
                <w:sz w:val="20"/>
              </w:rPr>
              <w:t>rovided on the TDSP's website.</w:t>
            </w:r>
          </w:p>
          <w:p w14:paraId="61C65F31" w14:textId="77777777" w:rsidR="00D4780D" w:rsidRDefault="00D4780D">
            <w:pPr>
              <w:autoSpaceDE w:val="0"/>
              <w:autoSpaceDN w:val="0"/>
              <w:adjustRightInd w:val="0"/>
              <w:ind w:right="144"/>
            </w:pPr>
          </w:p>
        </w:tc>
      </w:tr>
      <w:tr w:rsidR="00000000" w14:paraId="06E97DA7" w14:textId="77777777">
        <w:tblPrEx>
          <w:tblCellMar>
            <w:top w:w="0" w:type="dxa"/>
            <w:left w:w="0" w:type="dxa"/>
            <w:bottom w:w="0" w:type="dxa"/>
            <w:right w:w="0" w:type="dxa"/>
          </w:tblCellMar>
        </w:tblPrEx>
        <w:tc>
          <w:tcPr>
            <w:tcW w:w="1944" w:type="dxa"/>
            <w:tcBorders>
              <w:top w:val="nil"/>
              <w:left w:val="nil"/>
              <w:bottom w:val="nil"/>
              <w:right w:val="nil"/>
            </w:tcBorders>
          </w:tcPr>
          <w:p w14:paraId="0D4E0A9A" w14:textId="77777777" w:rsidR="00D4780D" w:rsidRDefault="00D4780D">
            <w:pPr>
              <w:autoSpaceDE w:val="0"/>
              <w:autoSpaceDN w:val="0"/>
              <w:adjustRightInd w:val="0"/>
              <w:ind w:right="144"/>
            </w:pPr>
          </w:p>
        </w:tc>
        <w:tc>
          <w:tcPr>
            <w:tcW w:w="216" w:type="dxa"/>
            <w:tcBorders>
              <w:top w:val="nil"/>
              <w:left w:val="nil"/>
              <w:bottom w:val="nil"/>
              <w:right w:val="nil"/>
            </w:tcBorders>
          </w:tcPr>
          <w:p w14:paraId="05F97DBB"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4F5922DC" w14:textId="77777777" w:rsidR="00D4780D" w:rsidRDefault="00D4780D">
            <w:pPr>
              <w:autoSpaceDE w:val="0"/>
              <w:autoSpaceDN w:val="0"/>
              <w:adjustRightInd w:val="0"/>
              <w:ind w:right="144"/>
              <w:rPr>
                <w:sz w:val="20"/>
              </w:rPr>
            </w:pPr>
            <w:r>
              <w:rPr>
                <w:sz w:val="20"/>
              </w:rPr>
              <w:t>Accept response: Required when the meter read is done by cycle.  Required for unmetered services.</w:t>
            </w:r>
          </w:p>
          <w:p w14:paraId="299B270B" w14:textId="77777777" w:rsidR="00D4780D" w:rsidRDefault="00D4780D">
            <w:pPr>
              <w:autoSpaceDE w:val="0"/>
              <w:autoSpaceDN w:val="0"/>
              <w:adjustRightInd w:val="0"/>
              <w:ind w:right="144"/>
              <w:rPr>
                <w:sz w:val="20"/>
              </w:rPr>
            </w:pPr>
          </w:p>
          <w:p w14:paraId="403591A9" w14:textId="77777777" w:rsidR="00D4780D" w:rsidRDefault="00D4780D">
            <w:pPr>
              <w:autoSpaceDE w:val="0"/>
              <w:autoSpaceDN w:val="0"/>
              <w:adjustRightInd w:val="0"/>
              <w:ind w:right="144"/>
              <w:rPr>
                <w:sz w:val="20"/>
              </w:rPr>
            </w:pPr>
            <w:r>
              <w:rPr>
                <w:sz w:val="20"/>
              </w:rPr>
              <w:t>Reject Response: Not Used</w:t>
            </w:r>
          </w:p>
          <w:p w14:paraId="6221D0DE" w14:textId="77777777" w:rsidR="00D4780D" w:rsidRDefault="00D4780D">
            <w:pPr>
              <w:autoSpaceDE w:val="0"/>
              <w:autoSpaceDN w:val="0"/>
              <w:adjustRightInd w:val="0"/>
              <w:ind w:right="144"/>
              <w:rPr>
                <w:sz w:val="20"/>
              </w:rPr>
            </w:pPr>
          </w:p>
          <w:p w14:paraId="4656B1A2" w14:textId="77777777" w:rsidR="00D4780D" w:rsidRDefault="00D4780D">
            <w:pPr>
              <w:autoSpaceDE w:val="0"/>
              <w:autoSpaceDN w:val="0"/>
              <w:adjustRightInd w:val="0"/>
              <w:ind w:right="144"/>
            </w:pPr>
            <w:r>
              <w:rPr>
                <w:sz w:val="20"/>
              </w:rPr>
              <w:t>One of either the REF~TZ or the DTM~313 is required for metered services but not both.</w:t>
            </w:r>
          </w:p>
        </w:tc>
      </w:tr>
      <w:tr w:rsidR="00000000" w14:paraId="6C6828F0" w14:textId="77777777">
        <w:tblPrEx>
          <w:tblCellMar>
            <w:top w:w="0" w:type="dxa"/>
            <w:left w:w="0" w:type="dxa"/>
            <w:bottom w:w="0" w:type="dxa"/>
            <w:right w:w="0" w:type="dxa"/>
          </w:tblCellMar>
        </w:tblPrEx>
        <w:tc>
          <w:tcPr>
            <w:tcW w:w="1944" w:type="dxa"/>
            <w:tcBorders>
              <w:top w:val="nil"/>
              <w:left w:val="nil"/>
              <w:bottom w:val="nil"/>
              <w:right w:val="nil"/>
            </w:tcBorders>
          </w:tcPr>
          <w:p w14:paraId="4686356D" w14:textId="77777777" w:rsidR="00D4780D" w:rsidRDefault="00D4780D">
            <w:pPr>
              <w:autoSpaceDE w:val="0"/>
              <w:autoSpaceDN w:val="0"/>
              <w:adjustRightInd w:val="0"/>
              <w:ind w:right="144"/>
            </w:pPr>
          </w:p>
        </w:tc>
        <w:tc>
          <w:tcPr>
            <w:tcW w:w="216" w:type="dxa"/>
            <w:tcBorders>
              <w:top w:val="nil"/>
              <w:left w:val="nil"/>
              <w:bottom w:val="nil"/>
              <w:right w:val="nil"/>
            </w:tcBorders>
          </w:tcPr>
          <w:p w14:paraId="25BC748F"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49D0633F" w14:textId="77777777" w:rsidR="00D4780D" w:rsidRDefault="00D4780D">
            <w:pPr>
              <w:autoSpaceDE w:val="0"/>
              <w:autoSpaceDN w:val="0"/>
              <w:adjustRightInd w:val="0"/>
              <w:ind w:right="144"/>
              <w:rPr>
                <w:sz w:val="20"/>
              </w:rPr>
            </w:pPr>
            <w:r>
              <w:rPr>
                <w:sz w:val="20"/>
              </w:rPr>
              <w:t>REF~TZ~15</w:t>
            </w:r>
          </w:p>
          <w:p w14:paraId="5A7C44CC" w14:textId="77777777" w:rsidR="00D4780D" w:rsidRDefault="00D4780D">
            <w:pPr>
              <w:autoSpaceDE w:val="0"/>
              <w:autoSpaceDN w:val="0"/>
              <w:adjustRightInd w:val="0"/>
              <w:ind w:right="144"/>
            </w:pPr>
            <w:r>
              <w:rPr>
                <w:sz w:val="20"/>
              </w:rPr>
              <w:t>REF~TZ~01</w:t>
            </w:r>
          </w:p>
        </w:tc>
      </w:tr>
    </w:tbl>
    <w:p w14:paraId="72F76F6D" w14:textId="77777777" w:rsidR="00D4780D" w:rsidRDefault="00D4780D">
      <w:pPr>
        <w:autoSpaceDE w:val="0"/>
        <w:autoSpaceDN w:val="0"/>
        <w:adjustRightInd w:val="0"/>
        <w:rPr>
          <w:sz w:val="20"/>
        </w:rPr>
      </w:pPr>
    </w:p>
    <w:p w14:paraId="197AACB3" w14:textId="77777777" w:rsidR="00D4780D" w:rsidRDefault="00D4780D">
      <w:pPr>
        <w:autoSpaceDE w:val="0"/>
        <w:autoSpaceDN w:val="0"/>
        <w:adjustRightInd w:val="0"/>
        <w:jc w:val="center"/>
        <w:rPr>
          <w:b/>
          <w:sz w:val="20"/>
        </w:rPr>
      </w:pPr>
      <w:r>
        <w:rPr>
          <w:b/>
          <w:sz w:val="20"/>
        </w:rPr>
        <w:t>Data Element Summary</w:t>
      </w:r>
    </w:p>
    <w:p w14:paraId="12400B7F"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E05D104"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5D08590" w14:textId="77777777">
        <w:tblPrEx>
          <w:tblCellMar>
            <w:top w:w="0" w:type="dxa"/>
            <w:left w:w="0" w:type="dxa"/>
            <w:bottom w:w="0" w:type="dxa"/>
            <w:right w:w="0" w:type="dxa"/>
          </w:tblCellMar>
        </w:tblPrEx>
        <w:tc>
          <w:tcPr>
            <w:tcW w:w="1007" w:type="dxa"/>
            <w:tcBorders>
              <w:top w:val="nil"/>
              <w:left w:val="nil"/>
              <w:bottom w:val="nil"/>
              <w:right w:val="nil"/>
            </w:tcBorders>
          </w:tcPr>
          <w:p w14:paraId="0030640B"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B7AA873" w14:textId="77777777" w:rsidR="00D4780D" w:rsidRDefault="00D4780D">
            <w:pPr>
              <w:autoSpaceDE w:val="0"/>
              <w:autoSpaceDN w:val="0"/>
              <w:adjustRightInd w:val="0"/>
              <w:ind w:right="144"/>
              <w:jc w:val="center"/>
            </w:pPr>
            <w:r>
              <w:rPr>
                <w:b/>
                <w:sz w:val="20"/>
              </w:rPr>
              <w:t>REF01</w:t>
            </w:r>
          </w:p>
        </w:tc>
        <w:tc>
          <w:tcPr>
            <w:tcW w:w="892" w:type="dxa"/>
            <w:tcBorders>
              <w:top w:val="nil"/>
              <w:left w:val="nil"/>
              <w:bottom w:val="nil"/>
              <w:right w:val="nil"/>
            </w:tcBorders>
          </w:tcPr>
          <w:p w14:paraId="0B9D354C" w14:textId="77777777" w:rsidR="00D4780D" w:rsidRDefault="00D4780D">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9126D97" w14:textId="77777777" w:rsidR="00D4780D" w:rsidRDefault="00D4780D">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303108C"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679EAAC4"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D0A0E39" w14:textId="77777777" w:rsidR="00D4780D" w:rsidRDefault="00D4780D">
            <w:pPr>
              <w:autoSpaceDE w:val="0"/>
              <w:autoSpaceDN w:val="0"/>
              <w:adjustRightInd w:val="0"/>
              <w:ind w:right="144"/>
            </w:pPr>
            <w:r>
              <w:rPr>
                <w:b/>
                <w:sz w:val="20"/>
              </w:rPr>
              <w:t>ID 2/3</w:t>
            </w:r>
          </w:p>
        </w:tc>
      </w:tr>
      <w:tr w:rsidR="00000000" w14:paraId="19330E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A0AB84"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DE0EEB9" w14:textId="77777777" w:rsidR="00D4780D" w:rsidRDefault="00D4780D">
            <w:pPr>
              <w:autoSpaceDE w:val="0"/>
              <w:autoSpaceDN w:val="0"/>
              <w:adjustRightInd w:val="0"/>
              <w:ind w:right="144"/>
            </w:pPr>
            <w:r>
              <w:rPr>
                <w:sz w:val="20"/>
              </w:rPr>
              <w:t>Code qualifying the Reference Identification</w:t>
            </w:r>
          </w:p>
        </w:tc>
      </w:tr>
      <w:tr w:rsidR="00000000" w14:paraId="1991EA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B25A3C"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33CA3DD" w14:textId="77777777" w:rsidR="00D4780D" w:rsidRDefault="00D4780D">
            <w:pPr>
              <w:autoSpaceDE w:val="0"/>
              <w:autoSpaceDN w:val="0"/>
              <w:adjustRightInd w:val="0"/>
              <w:ind w:right="144"/>
            </w:pPr>
            <w:r>
              <w:rPr>
                <w:sz w:val="20"/>
              </w:rPr>
              <w:t>TZ</w:t>
            </w:r>
          </w:p>
        </w:tc>
        <w:tc>
          <w:tcPr>
            <w:tcW w:w="144" w:type="dxa"/>
            <w:tcBorders>
              <w:top w:val="nil"/>
              <w:left w:val="nil"/>
              <w:bottom w:val="nil"/>
              <w:right w:val="nil"/>
            </w:tcBorders>
          </w:tcPr>
          <w:p w14:paraId="186716A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5DBBA96" w14:textId="77777777" w:rsidR="00D4780D" w:rsidRDefault="00D4780D">
            <w:pPr>
              <w:autoSpaceDE w:val="0"/>
              <w:autoSpaceDN w:val="0"/>
              <w:adjustRightInd w:val="0"/>
              <w:ind w:right="144"/>
            </w:pPr>
            <w:r>
              <w:rPr>
                <w:sz w:val="20"/>
              </w:rPr>
              <w:t>Total Cycle Number</w:t>
            </w:r>
          </w:p>
        </w:tc>
      </w:tr>
      <w:tr w:rsidR="00000000" w14:paraId="689E9F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E7B4ED"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0D148E2A" w14:textId="77777777" w:rsidR="00D4780D" w:rsidRDefault="00D4780D">
            <w:pPr>
              <w:autoSpaceDE w:val="0"/>
              <w:autoSpaceDN w:val="0"/>
              <w:adjustRightInd w:val="0"/>
              <w:ind w:right="144"/>
            </w:pPr>
            <w:r>
              <w:rPr>
                <w:sz w:val="20"/>
              </w:rPr>
              <w:t>Cycle number when the meter will be read.</w:t>
            </w:r>
          </w:p>
        </w:tc>
      </w:tr>
      <w:tr w:rsidR="00000000" w14:paraId="52A329C8" w14:textId="77777777">
        <w:tblPrEx>
          <w:tblCellMar>
            <w:top w:w="0" w:type="dxa"/>
            <w:left w:w="0" w:type="dxa"/>
            <w:bottom w:w="0" w:type="dxa"/>
            <w:right w:w="0" w:type="dxa"/>
          </w:tblCellMar>
        </w:tblPrEx>
        <w:tc>
          <w:tcPr>
            <w:tcW w:w="1007" w:type="dxa"/>
            <w:tcBorders>
              <w:top w:val="nil"/>
              <w:left w:val="nil"/>
              <w:bottom w:val="nil"/>
              <w:right w:val="nil"/>
            </w:tcBorders>
          </w:tcPr>
          <w:p w14:paraId="284F2FDD"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00EC092E" w14:textId="77777777" w:rsidR="00D4780D" w:rsidRDefault="00D4780D">
            <w:pPr>
              <w:autoSpaceDE w:val="0"/>
              <w:autoSpaceDN w:val="0"/>
              <w:adjustRightInd w:val="0"/>
              <w:ind w:right="144"/>
              <w:jc w:val="center"/>
            </w:pPr>
            <w:r>
              <w:rPr>
                <w:b/>
                <w:sz w:val="20"/>
              </w:rPr>
              <w:t>REF02</w:t>
            </w:r>
          </w:p>
        </w:tc>
        <w:tc>
          <w:tcPr>
            <w:tcW w:w="892" w:type="dxa"/>
            <w:tcBorders>
              <w:top w:val="nil"/>
              <w:left w:val="nil"/>
              <w:bottom w:val="nil"/>
              <w:right w:val="nil"/>
            </w:tcBorders>
          </w:tcPr>
          <w:p w14:paraId="7A28DFA8" w14:textId="77777777" w:rsidR="00D4780D" w:rsidRDefault="00D4780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D1927D9" w14:textId="77777777" w:rsidR="00D4780D" w:rsidRDefault="00D4780D">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91A5992"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22EAF02F"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A0D131E" w14:textId="77777777" w:rsidR="00D4780D" w:rsidRDefault="00D4780D">
            <w:pPr>
              <w:autoSpaceDE w:val="0"/>
              <w:autoSpaceDN w:val="0"/>
              <w:adjustRightInd w:val="0"/>
              <w:ind w:right="144"/>
            </w:pPr>
            <w:r>
              <w:rPr>
                <w:b/>
                <w:sz w:val="20"/>
              </w:rPr>
              <w:t>AN 1/30</w:t>
            </w:r>
          </w:p>
        </w:tc>
      </w:tr>
      <w:tr w:rsidR="00000000" w14:paraId="1B9856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86CD39"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67BEF4E" w14:textId="77777777" w:rsidR="00D4780D" w:rsidRDefault="00D4780D">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DDF4F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49E3E2"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33B82F64" w14:textId="77777777" w:rsidR="00D4780D" w:rsidRDefault="00D4780D">
            <w:pPr>
              <w:autoSpaceDE w:val="0"/>
              <w:autoSpaceDN w:val="0"/>
              <w:adjustRightInd w:val="0"/>
              <w:ind w:right="144"/>
              <w:rPr>
                <w:sz w:val="20"/>
              </w:rPr>
            </w:pPr>
            <w:r>
              <w:rPr>
                <w:sz w:val="20"/>
              </w:rPr>
              <w:t>Metered: Meter Reading Cycle</w:t>
            </w:r>
          </w:p>
          <w:p w14:paraId="3BFEE472" w14:textId="77777777" w:rsidR="00D4780D" w:rsidRDefault="00D4780D">
            <w:pPr>
              <w:autoSpaceDE w:val="0"/>
              <w:autoSpaceDN w:val="0"/>
              <w:adjustRightInd w:val="0"/>
              <w:ind w:right="144"/>
              <w:rPr>
                <w:sz w:val="20"/>
              </w:rPr>
            </w:pPr>
            <w:r>
              <w:rPr>
                <w:sz w:val="20"/>
              </w:rPr>
              <w:t>Unmetered: Billing Cycle</w:t>
            </w:r>
          </w:p>
          <w:p w14:paraId="3C8ED071" w14:textId="77777777" w:rsidR="00D4780D" w:rsidRDefault="00D4780D">
            <w:pPr>
              <w:autoSpaceDE w:val="0"/>
              <w:autoSpaceDN w:val="0"/>
              <w:adjustRightInd w:val="0"/>
              <w:ind w:right="144"/>
            </w:pPr>
            <w:r>
              <w:rPr>
                <w:sz w:val="20"/>
              </w:rPr>
              <w:t>Must be numeric and only two digits.</w:t>
            </w:r>
          </w:p>
        </w:tc>
      </w:tr>
    </w:tbl>
    <w:p w14:paraId="0AFAA4AB"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67" w:name="book33"/>
      <w:bookmarkEnd w:id="867"/>
      <w:r>
        <w:rPr>
          <w:b/>
          <w:sz w:val="20"/>
        </w:rPr>
        <w:tab/>
        <w:t>Segment:</w:t>
      </w:r>
      <w:r>
        <w:rPr>
          <w:b/>
          <w:sz w:val="20"/>
        </w:rPr>
        <w:tab/>
      </w:r>
      <w:r>
        <w:rPr>
          <w:b/>
          <w:sz w:val="40"/>
        </w:rPr>
        <w:t xml:space="preserve">DTM </w:t>
      </w:r>
      <w:r>
        <w:rPr>
          <w:b/>
          <w:sz w:val="20"/>
        </w:rPr>
        <w:t>Date/Time R</w:t>
      </w:r>
      <w:r>
        <w:rPr>
          <w:b/>
          <w:sz w:val="20"/>
        </w:rPr>
        <w:t>eference (Meter Cycle by Day of the Month)</w:t>
      </w:r>
    </w:p>
    <w:p w14:paraId="4C8BF78E"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30A4EEB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26673B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F7204C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2E233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90964B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869D715"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0F6D44B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6DF27666"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09B5174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34B9C5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F0A53F" w14:textId="77777777">
        <w:tblPrEx>
          <w:tblCellMar>
            <w:top w:w="0" w:type="dxa"/>
            <w:left w:w="0" w:type="dxa"/>
            <w:bottom w:w="0" w:type="dxa"/>
            <w:right w:w="0" w:type="dxa"/>
          </w:tblCellMar>
        </w:tblPrEx>
        <w:tc>
          <w:tcPr>
            <w:tcW w:w="1944" w:type="dxa"/>
            <w:tcBorders>
              <w:top w:val="nil"/>
              <w:left w:val="nil"/>
              <w:bottom w:val="nil"/>
              <w:right w:val="nil"/>
            </w:tcBorders>
          </w:tcPr>
          <w:p w14:paraId="06B9BEBA"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1ED6A87C"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2C0A6F63" w14:textId="77777777" w:rsidR="00D4780D" w:rsidRDefault="00D4780D">
            <w:pPr>
              <w:autoSpaceDE w:val="0"/>
              <w:autoSpaceDN w:val="0"/>
              <w:adjustRightInd w:val="0"/>
              <w:ind w:right="144"/>
              <w:rPr>
                <w:sz w:val="20"/>
              </w:rPr>
            </w:pPr>
            <w:r>
              <w:rPr>
                <w:sz w:val="20"/>
              </w:rPr>
              <w:t>Accept Response: Required on metered services if met</w:t>
            </w:r>
            <w:r>
              <w:rPr>
                <w:sz w:val="20"/>
              </w:rPr>
              <w:t>er read based on a day of the month.  Not used for unmetered services.</w:t>
            </w:r>
          </w:p>
          <w:p w14:paraId="275FE519" w14:textId="77777777" w:rsidR="00D4780D" w:rsidRDefault="00D4780D">
            <w:pPr>
              <w:autoSpaceDE w:val="0"/>
              <w:autoSpaceDN w:val="0"/>
              <w:adjustRightInd w:val="0"/>
              <w:ind w:right="144"/>
              <w:rPr>
                <w:sz w:val="20"/>
              </w:rPr>
            </w:pPr>
          </w:p>
          <w:p w14:paraId="24E4ADCA" w14:textId="77777777" w:rsidR="00D4780D" w:rsidRDefault="00D4780D">
            <w:pPr>
              <w:autoSpaceDE w:val="0"/>
              <w:autoSpaceDN w:val="0"/>
              <w:adjustRightInd w:val="0"/>
              <w:ind w:right="144"/>
              <w:rPr>
                <w:sz w:val="20"/>
              </w:rPr>
            </w:pPr>
            <w:r>
              <w:rPr>
                <w:sz w:val="20"/>
              </w:rPr>
              <w:t>Reject Response: Not Used</w:t>
            </w:r>
          </w:p>
          <w:p w14:paraId="73EBD4F7" w14:textId="77777777" w:rsidR="00D4780D" w:rsidRDefault="00D4780D">
            <w:pPr>
              <w:autoSpaceDE w:val="0"/>
              <w:autoSpaceDN w:val="0"/>
              <w:adjustRightInd w:val="0"/>
              <w:ind w:right="144"/>
              <w:rPr>
                <w:sz w:val="20"/>
              </w:rPr>
            </w:pPr>
          </w:p>
          <w:p w14:paraId="3956013A" w14:textId="77777777" w:rsidR="00D4780D" w:rsidRDefault="00D4780D">
            <w:pPr>
              <w:autoSpaceDE w:val="0"/>
              <w:autoSpaceDN w:val="0"/>
              <w:adjustRightInd w:val="0"/>
              <w:ind w:right="144"/>
              <w:rPr>
                <w:sz w:val="20"/>
              </w:rPr>
            </w:pPr>
            <w:r>
              <w:rPr>
                <w:sz w:val="20"/>
              </w:rPr>
              <w:t>One of either the REF~TZ or DTM~313 is required for metered services but not both.</w:t>
            </w:r>
          </w:p>
          <w:p w14:paraId="3379E91C" w14:textId="77777777" w:rsidR="00D4780D" w:rsidRDefault="00D4780D">
            <w:pPr>
              <w:autoSpaceDE w:val="0"/>
              <w:autoSpaceDN w:val="0"/>
              <w:adjustRightInd w:val="0"/>
              <w:ind w:right="144"/>
            </w:pPr>
          </w:p>
        </w:tc>
      </w:tr>
      <w:tr w:rsidR="00000000" w14:paraId="5B48F237" w14:textId="77777777">
        <w:tblPrEx>
          <w:tblCellMar>
            <w:top w:w="0" w:type="dxa"/>
            <w:left w:w="0" w:type="dxa"/>
            <w:bottom w:w="0" w:type="dxa"/>
            <w:right w:w="0" w:type="dxa"/>
          </w:tblCellMar>
        </w:tblPrEx>
        <w:tc>
          <w:tcPr>
            <w:tcW w:w="1944" w:type="dxa"/>
            <w:tcBorders>
              <w:top w:val="nil"/>
              <w:left w:val="nil"/>
              <w:bottom w:val="nil"/>
              <w:right w:val="nil"/>
            </w:tcBorders>
          </w:tcPr>
          <w:p w14:paraId="39004611" w14:textId="77777777" w:rsidR="00D4780D" w:rsidRDefault="00D4780D">
            <w:pPr>
              <w:autoSpaceDE w:val="0"/>
              <w:autoSpaceDN w:val="0"/>
              <w:adjustRightInd w:val="0"/>
              <w:ind w:right="144"/>
            </w:pPr>
          </w:p>
        </w:tc>
        <w:tc>
          <w:tcPr>
            <w:tcW w:w="216" w:type="dxa"/>
            <w:tcBorders>
              <w:top w:val="nil"/>
              <w:left w:val="nil"/>
              <w:bottom w:val="nil"/>
              <w:right w:val="nil"/>
            </w:tcBorders>
          </w:tcPr>
          <w:p w14:paraId="5A8CCE6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66D6D8D3" w14:textId="77777777" w:rsidR="00D4780D" w:rsidRDefault="00D4780D">
            <w:pPr>
              <w:autoSpaceDE w:val="0"/>
              <w:autoSpaceDN w:val="0"/>
              <w:adjustRightInd w:val="0"/>
              <w:ind w:right="144"/>
            </w:pPr>
            <w:r>
              <w:rPr>
                <w:sz w:val="20"/>
              </w:rPr>
              <w:t>DTM~313~~~~DD~01</w:t>
            </w:r>
          </w:p>
        </w:tc>
      </w:tr>
    </w:tbl>
    <w:p w14:paraId="18810079" w14:textId="77777777" w:rsidR="00D4780D" w:rsidRDefault="00D4780D">
      <w:pPr>
        <w:autoSpaceDE w:val="0"/>
        <w:autoSpaceDN w:val="0"/>
        <w:adjustRightInd w:val="0"/>
        <w:rPr>
          <w:sz w:val="20"/>
        </w:rPr>
      </w:pPr>
    </w:p>
    <w:p w14:paraId="27FBE94A" w14:textId="77777777" w:rsidR="00D4780D" w:rsidRDefault="00D4780D">
      <w:pPr>
        <w:autoSpaceDE w:val="0"/>
        <w:autoSpaceDN w:val="0"/>
        <w:adjustRightInd w:val="0"/>
        <w:jc w:val="center"/>
        <w:rPr>
          <w:b/>
          <w:sz w:val="20"/>
        </w:rPr>
      </w:pPr>
      <w:r>
        <w:rPr>
          <w:b/>
          <w:sz w:val="20"/>
        </w:rPr>
        <w:t>Data Element Summary</w:t>
      </w:r>
    </w:p>
    <w:p w14:paraId="063192BB"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6D6B10E"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DBBEE1" w14:textId="77777777">
        <w:tblPrEx>
          <w:tblCellMar>
            <w:top w:w="0" w:type="dxa"/>
            <w:left w:w="0" w:type="dxa"/>
            <w:bottom w:w="0" w:type="dxa"/>
            <w:right w:w="0" w:type="dxa"/>
          </w:tblCellMar>
        </w:tblPrEx>
        <w:tc>
          <w:tcPr>
            <w:tcW w:w="1007" w:type="dxa"/>
            <w:tcBorders>
              <w:top w:val="nil"/>
              <w:left w:val="nil"/>
              <w:bottom w:val="nil"/>
              <w:right w:val="nil"/>
            </w:tcBorders>
          </w:tcPr>
          <w:p w14:paraId="65532480"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1AC281A" w14:textId="77777777" w:rsidR="00D4780D" w:rsidRDefault="00D4780D">
            <w:pPr>
              <w:autoSpaceDE w:val="0"/>
              <w:autoSpaceDN w:val="0"/>
              <w:adjustRightInd w:val="0"/>
              <w:ind w:right="144"/>
              <w:jc w:val="center"/>
            </w:pPr>
            <w:r>
              <w:rPr>
                <w:b/>
                <w:sz w:val="20"/>
              </w:rPr>
              <w:t>DTM01</w:t>
            </w:r>
          </w:p>
        </w:tc>
        <w:tc>
          <w:tcPr>
            <w:tcW w:w="892" w:type="dxa"/>
            <w:tcBorders>
              <w:top w:val="nil"/>
              <w:left w:val="nil"/>
              <w:bottom w:val="nil"/>
              <w:right w:val="nil"/>
            </w:tcBorders>
          </w:tcPr>
          <w:p w14:paraId="048B52FA" w14:textId="77777777" w:rsidR="00D4780D" w:rsidRDefault="00D4780D">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6FFAF904" w14:textId="77777777" w:rsidR="00D4780D" w:rsidRDefault="00D4780D">
            <w:pPr>
              <w:autoSpaceDE w:val="0"/>
              <w:autoSpaceDN w:val="0"/>
              <w:adjustRightInd w:val="0"/>
              <w:ind w:right="144"/>
            </w:pPr>
            <w:r>
              <w:rPr>
                <w:b/>
                <w:sz w:val="20"/>
              </w:rPr>
              <w:t>Date/Time Qualifier</w:t>
            </w:r>
          </w:p>
        </w:tc>
        <w:tc>
          <w:tcPr>
            <w:tcW w:w="432" w:type="dxa"/>
            <w:tcBorders>
              <w:top w:val="nil"/>
              <w:left w:val="nil"/>
              <w:bottom w:val="nil"/>
              <w:right w:val="nil"/>
            </w:tcBorders>
          </w:tcPr>
          <w:p w14:paraId="0A2FF123"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6C4287B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F5DFDBB" w14:textId="77777777" w:rsidR="00D4780D" w:rsidRDefault="00D4780D">
            <w:pPr>
              <w:autoSpaceDE w:val="0"/>
              <w:autoSpaceDN w:val="0"/>
              <w:adjustRightInd w:val="0"/>
              <w:ind w:right="144"/>
            </w:pPr>
            <w:r>
              <w:rPr>
                <w:b/>
                <w:sz w:val="20"/>
              </w:rPr>
              <w:t>ID 3/3</w:t>
            </w:r>
          </w:p>
        </w:tc>
      </w:tr>
      <w:tr w:rsidR="00000000" w14:paraId="0E2B7C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36B6AD"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E0AC4C4" w14:textId="77777777" w:rsidR="00D4780D" w:rsidRDefault="00D4780D">
            <w:pPr>
              <w:autoSpaceDE w:val="0"/>
              <w:autoSpaceDN w:val="0"/>
              <w:adjustRightInd w:val="0"/>
              <w:ind w:right="144"/>
            </w:pPr>
            <w:r>
              <w:rPr>
                <w:sz w:val="20"/>
              </w:rPr>
              <w:t>Code specifying type of date or time, or both date and time</w:t>
            </w:r>
          </w:p>
        </w:tc>
      </w:tr>
      <w:tr w:rsidR="00000000" w14:paraId="5C3C22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5BE407"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147A3D5" w14:textId="77777777" w:rsidR="00D4780D" w:rsidRDefault="00D4780D">
            <w:pPr>
              <w:autoSpaceDE w:val="0"/>
              <w:autoSpaceDN w:val="0"/>
              <w:adjustRightInd w:val="0"/>
              <w:ind w:right="144"/>
            </w:pPr>
            <w:r>
              <w:rPr>
                <w:sz w:val="20"/>
              </w:rPr>
              <w:t>313</w:t>
            </w:r>
          </w:p>
        </w:tc>
        <w:tc>
          <w:tcPr>
            <w:tcW w:w="144" w:type="dxa"/>
            <w:tcBorders>
              <w:top w:val="nil"/>
              <w:left w:val="nil"/>
              <w:bottom w:val="nil"/>
              <w:right w:val="nil"/>
            </w:tcBorders>
          </w:tcPr>
          <w:p w14:paraId="5464DA3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3C13BCBB" w14:textId="77777777" w:rsidR="00D4780D" w:rsidRDefault="00D4780D">
            <w:pPr>
              <w:autoSpaceDE w:val="0"/>
              <w:autoSpaceDN w:val="0"/>
              <w:adjustRightInd w:val="0"/>
              <w:ind w:right="144"/>
            </w:pPr>
            <w:r>
              <w:rPr>
                <w:sz w:val="20"/>
              </w:rPr>
              <w:t>Cycle</w:t>
            </w:r>
          </w:p>
        </w:tc>
      </w:tr>
      <w:tr w:rsidR="00000000" w14:paraId="68C7ED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03ACA4"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4A02CEE4" w14:textId="77777777" w:rsidR="00D4780D" w:rsidRDefault="00D4780D">
            <w:pPr>
              <w:autoSpaceDE w:val="0"/>
              <w:autoSpaceDN w:val="0"/>
              <w:adjustRightInd w:val="0"/>
              <w:ind w:right="144"/>
            </w:pPr>
            <w:r>
              <w:rPr>
                <w:sz w:val="20"/>
              </w:rPr>
              <w:t>Meter Cycle by Day of the Month</w:t>
            </w:r>
          </w:p>
        </w:tc>
      </w:tr>
      <w:tr w:rsidR="00000000" w14:paraId="610A15A0" w14:textId="77777777">
        <w:tblPrEx>
          <w:tblCellMar>
            <w:top w:w="0" w:type="dxa"/>
            <w:left w:w="0" w:type="dxa"/>
            <w:bottom w:w="0" w:type="dxa"/>
            <w:right w:w="0" w:type="dxa"/>
          </w:tblCellMar>
        </w:tblPrEx>
        <w:tc>
          <w:tcPr>
            <w:tcW w:w="1007" w:type="dxa"/>
            <w:tcBorders>
              <w:top w:val="nil"/>
              <w:left w:val="nil"/>
              <w:bottom w:val="nil"/>
              <w:right w:val="nil"/>
            </w:tcBorders>
          </w:tcPr>
          <w:p w14:paraId="58E86397"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66417AE9" w14:textId="77777777" w:rsidR="00D4780D" w:rsidRDefault="00D4780D">
            <w:pPr>
              <w:autoSpaceDE w:val="0"/>
              <w:autoSpaceDN w:val="0"/>
              <w:adjustRightInd w:val="0"/>
              <w:ind w:right="144"/>
              <w:jc w:val="center"/>
            </w:pPr>
            <w:r>
              <w:rPr>
                <w:b/>
                <w:sz w:val="20"/>
              </w:rPr>
              <w:t>DTM05</w:t>
            </w:r>
          </w:p>
        </w:tc>
        <w:tc>
          <w:tcPr>
            <w:tcW w:w="892" w:type="dxa"/>
            <w:tcBorders>
              <w:top w:val="nil"/>
              <w:left w:val="nil"/>
              <w:bottom w:val="nil"/>
              <w:right w:val="nil"/>
            </w:tcBorders>
          </w:tcPr>
          <w:p w14:paraId="79151B6D" w14:textId="77777777" w:rsidR="00D4780D" w:rsidRDefault="00D4780D">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39CA1C2F" w14:textId="77777777" w:rsidR="00D4780D" w:rsidRDefault="00D4780D">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19A80D05"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5F083967"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598F1449" w14:textId="77777777" w:rsidR="00D4780D" w:rsidRDefault="00D4780D">
            <w:pPr>
              <w:autoSpaceDE w:val="0"/>
              <w:autoSpaceDN w:val="0"/>
              <w:adjustRightInd w:val="0"/>
              <w:ind w:right="144"/>
            </w:pPr>
            <w:r>
              <w:rPr>
                <w:b/>
                <w:sz w:val="20"/>
              </w:rPr>
              <w:t>ID 2/3</w:t>
            </w:r>
          </w:p>
        </w:tc>
      </w:tr>
      <w:tr w:rsidR="00000000" w14:paraId="7C55C7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EC848C"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EA5DE81" w14:textId="77777777" w:rsidR="00D4780D" w:rsidRDefault="00D4780D">
            <w:pPr>
              <w:autoSpaceDE w:val="0"/>
              <w:autoSpaceDN w:val="0"/>
              <w:adjustRightInd w:val="0"/>
              <w:ind w:right="144"/>
            </w:pPr>
            <w:r>
              <w:rPr>
                <w:sz w:val="20"/>
              </w:rPr>
              <w:t>Code indicating the date format, time format, or date and time format</w:t>
            </w:r>
          </w:p>
        </w:tc>
      </w:tr>
      <w:tr w:rsidR="00000000" w14:paraId="521CF6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C2A69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37E2A1A" w14:textId="77777777" w:rsidR="00D4780D" w:rsidRDefault="00D4780D">
            <w:pPr>
              <w:autoSpaceDE w:val="0"/>
              <w:autoSpaceDN w:val="0"/>
              <w:adjustRightInd w:val="0"/>
              <w:ind w:right="144"/>
            </w:pPr>
            <w:r>
              <w:rPr>
                <w:sz w:val="20"/>
              </w:rPr>
              <w:t>DD</w:t>
            </w:r>
          </w:p>
        </w:tc>
        <w:tc>
          <w:tcPr>
            <w:tcW w:w="144" w:type="dxa"/>
            <w:tcBorders>
              <w:top w:val="nil"/>
              <w:left w:val="nil"/>
              <w:bottom w:val="nil"/>
              <w:right w:val="nil"/>
            </w:tcBorders>
          </w:tcPr>
          <w:p w14:paraId="3A21FE37"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45225B7F" w14:textId="77777777" w:rsidR="00D4780D" w:rsidRDefault="00D4780D">
            <w:pPr>
              <w:autoSpaceDE w:val="0"/>
              <w:autoSpaceDN w:val="0"/>
              <w:adjustRightInd w:val="0"/>
              <w:ind w:right="144"/>
            </w:pPr>
            <w:r>
              <w:rPr>
                <w:sz w:val="20"/>
              </w:rPr>
              <w:t>Day of Month in Numeric Format</w:t>
            </w:r>
          </w:p>
        </w:tc>
      </w:tr>
      <w:tr w:rsidR="00000000" w14:paraId="1915CB93" w14:textId="77777777">
        <w:tblPrEx>
          <w:tblCellMar>
            <w:top w:w="0" w:type="dxa"/>
            <w:left w:w="0" w:type="dxa"/>
            <w:bottom w:w="0" w:type="dxa"/>
            <w:right w:w="0" w:type="dxa"/>
          </w:tblCellMar>
        </w:tblPrEx>
        <w:tc>
          <w:tcPr>
            <w:tcW w:w="1007" w:type="dxa"/>
            <w:tcBorders>
              <w:top w:val="nil"/>
              <w:left w:val="nil"/>
              <w:bottom w:val="nil"/>
              <w:right w:val="nil"/>
            </w:tcBorders>
          </w:tcPr>
          <w:p w14:paraId="3C3B6E26"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4EFD6A6A" w14:textId="77777777" w:rsidR="00D4780D" w:rsidRDefault="00D4780D">
            <w:pPr>
              <w:autoSpaceDE w:val="0"/>
              <w:autoSpaceDN w:val="0"/>
              <w:adjustRightInd w:val="0"/>
              <w:ind w:right="144"/>
              <w:jc w:val="center"/>
            </w:pPr>
            <w:r>
              <w:rPr>
                <w:b/>
                <w:sz w:val="20"/>
              </w:rPr>
              <w:t>DTM06</w:t>
            </w:r>
          </w:p>
        </w:tc>
        <w:tc>
          <w:tcPr>
            <w:tcW w:w="892" w:type="dxa"/>
            <w:tcBorders>
              <w:top w:val="nil"/>
              <w:left w:val="nil"/>
              <w:bottom w:val="nil"/>
              <w:right w:val="nil"/>
            </w:tcBorders>
          </w:tcPr>
          <w:p w14:paraId="6AE850B4" w14:textId="77777777" w:rsidR="00D4780D" w:rsidRDefault="00D4780D">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6D6CEE51" w14:textId="77777777" w:rsidR="00D4780D" w:rsidRDefault="00D4780D">
            <w:pPr>
              <w:autoSpaceDE w:val="0"/>
              <w:autoSpaceDN w:val="0"/>
              <w:adjustRightInd w:val="0"/>
              <w:ind w:right="144"/>
            </w:pPr>
            <w:r>
              <w:rPr>
                <w:b/>
                <w:sz w:val="20"/>
              </w:rPr>
              <w:t>Date Time Period</w:t>
            </w:r>
          </w:p>
        </w:tc>
        <w:tc>
          <w:tcPr>
            <w:tcW w:w="432" w:type="dxa"/>
            <w:tcBorders>
              <w:top w:val="nil"/>
              <w:left w:val="nil"/>
              <w:bottom w:val="nil"/>
              <w:right w:val="nil"/>
            </w:tcBorders>
          </w:tcPr>
          <w:p w14:paraId="06FF8D0B"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14D29CF7"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EDC6B85" w14:textId="77777777" w:rsidR="00D4780D" w:rsidRDefault="00D4780D">
            <w:pPr>
              <w:autoSpaceDE w:val="0"/>
              <w:autoSpaceDN w:val="0"/>
              <w:adjustRightInd w:val="0"/>
              <w:ind w:right="144"/>
            </w:pPr>
            <w:r>
              <w:rPr>
                <w:b/>
                <w:sz w:val="20"/>
              </w:rPr>
              <w:t>AN 1/35</w:t>
            </w:r>
          </w:p>
        </w:tc>
      </w:tr>
      <w:tr w:rsidR="00000000" w14:paraId="154F6B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2F7C6C"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5CC53A03" w14:textId="77777777" w:rsidR="00D4780D" w:rsidRDefault="00D4780D">
            <w:pPr>
              <w:autoSpaceDE w:val="0"/>
              <w:autoSpaceDN w:val="0"/>
              <w:adjustRightInd w:val="0"/>
              <w:ind w:right="144"/>
            </w:pPr>
            <w:r>
              <w:rPr>
                <w:sz w:val="20"/>
              </w:rPr>
              <w:t>Expression of a date, a time, or range of dates, times or dates and times</w:t>
            </w:r>
          </w:p>
        </w:tc>
      </w:tr>
      <w:tr w:rsidR="00000000" w14:paraId="6053E9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E80BE4"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3B1CF0F0" w14:textId="77777777" w:rsidR="00D4780D" w:rsidRDefault="00D4780D">
            <w:pPr>
              <w:autoSpaceDE w:val="0"/>
              <w:autoSpaceDN w:val="0"/>
              <w:adjustRightInd w:val="0"/>
              <w:ind w:right="144"/>
            </w:pPr>
            <w:r>
              <w:rPr>
                <w:sz w:val="20"/>
              </w:rPr>
              <w:t>Day of month that the meter will be read, in DD format (e.g., 01 - 28).</w:t>
            </w:r>
          </w:p>
        </w:tc>
      </w:tr>
    </w:tbl>
    <w:p w14:paraId="0E234479"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68" w:name="book34"/>
      <w:bookmarkEnd w:id="868"/>
      <w:r>
        <w:rPr>
          <w:b/>
          <w:sz w:val="20"/>
        </w:rPr>
        <w:tab/>
        <w:t>Segment:</w:t>
      </w:r>
      <w:r>
        <w:rPr>
          <w:b/>
          <w:sz w:val="20"/>
        </w:rPr>
        <w:tab/>
      </w:r>
      <w:r>
        <w:rPr>
          <w:b/>
          <w:sz w:val="40"/>
        </w:rPr>
        <w:t xml:space="preserve">NM1 </w:t>
      </w:r>
      <w:r>
        <w:rPr>
          <w:b/>
          <w:sz w:val="20"/>
        </w:rPr>
        <w:t>Individual or Organizational Name (Special Needs Emergency Contact Name)</w:t>
      </w:r>
    </w:p>
    <w:p w14:paraId="7A06933F"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694BC80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B4697C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398D3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0EACA8D"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A6941C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430DAF8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w:t>
      </w:r>
      <w:r>
        <w:rPr>
          <w:sz w:val="20"/>
        </w:rPr>
        <w:t>ither NM108 or NM109 is present, then the other is required.</w:t>
      </w:r>
    </w:p>
    <w:p w14:paraId="7F14E9B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60564F5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6A2DC7CA"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068E7A" w14:textId="77777777">
        <w:tblPrEx>
          <w:tblCellMar>
            <w:top w:w="0" w:type="dxa"/>
            <w:left w:w="0" w:type="dxa"/>
            <w:bottom w:w="0" w:type="dxa"/>
            <w:right w:w="0" w:type="dxa"/>
          </w:tblCellMar>
        </w:tblPrEx>
        <w:tc>
          <w:tcPr>
            <w:tcW w:w="1944" w:type="dxa"/>
            <w:tcBorders>
              <w:top w:val="nil"/>
              <w:left w:val="nil"/>
              <w:bottom w:val="nil"/>
              <w:right w:val="nil"/>
            </w:tcBorders>
          </w:tcPr>
          <w:p w14:paraId="795689C3"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07F007F0"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1E6D2CAD" w14:textId="77777777" w:rsidR="00D4780D" w:rsidRDefault="00D4780D">
            <w:pPr>
              <w:autoSpaceDE w:val="0"/>
              <w:autoSpaceDN w:val="0"/>
              <w:adjustRightInd w:val="0"/>
              <w:ind w:right="144"/>
              <w:rPr>
                <w:sz w:val="20"/>
              </w:rPr>
            </w:pPr>
            <w:r>
              <w:rPr>
                <w:sz w:val="20"/>
              </w:rPr>
              <w:t>Provided if available w</w:t>
            </w:r>
            <w:r>
              <w:rPr>
                <w:sz w:val="20"/>
              </w:rPr>
              <w:t>hen REF~SU=Y and Critical Care Status in the REF03 of the Special Needs (REF~SU) segment = "CCC", "CRC", "CCCT" or "CRCT".</w:t>
            </w:r>
          </w:p>
          <w:p w14:paraId="5D579BF3" w14:textId="77777777" w:rsidR="00D4780D" w:rsidRDefault="00D4780D">
            <w:pPr>
              <w:autoSpaceDE w:val="0"/>
              <w:autoSpaceDN w:val="0"/>
              <w:adjustRightInd w:val="0"/>
              <w:ind w:right="144"/>
            </w:pPr>
          </w:p>
        </w:tc>
      </w:tr>
      <w:tr w:rsidR="00000000" w14:paraId="6C1BFBA7" w14:textId="77777777">
        <w:tblPrEx>
          <w:tblCellMar>
            <w:top w:w="0" w:type="dxa"/>
            <w:left w:w="0" w:type="dxa"/>
            <w:bottom w:w="0" w:type="dxa"/>
            <w:right w:w="0" w:type="dxa"/>
          </w:tblCellMar>
        </w:tblPrEx>
        <w:tc>
          <w:tcPr>
            <w:tcW w:w="1944" w:type="dxa"/>
            <w:tcBorders>
              <w:top w:val="nil"/>
              <w:left w:val="nil"/>
              <w:bottom w:val="nil"/>
              <w:right w:val="nil"/>
            </w:tcBorders>
          </w:tcPr>
          <w:p w14:paraId="67947F96" w14:textId="77777777" w:rsidR="00D4780D" w:rsidRDefault="00D4780D">
            <w:pPr>
              <w:autoSpaceDE w:val="0"/>
              <w:autoSpaceDN w:val="0"/>
              <w:adjustRightInd w:val="0"/>
              <w:ind w:right="144"/>
            </w:pPr>
          </w:p>
        </w:tc>
        <w:tc>
          <w:tcPr>
            <w:tcW w:w="216" w:type="dxa"/>
            <w:tcBorders>
              <w:top w:val="nil"/>
              <w:left w:val="nil"/>
              <w:bottom w:val="nil"/>
              <w:right w:val="nil"/>
            </w:tcBorders>
          </w:tcPr>
          <w:p w14:paraId="46EF9035"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6F7C1E9D" w14:textId="77777777" w:rsidR="00D4780D" w:rsidRDefault="00D4780D">
            <w:pPr>
              <w:autoSpaceDE w:val="0"/>
              <w:autoSpaceDN w:val="0"/>
              <w:adjustRightInd w:val="0"/>
              <w:ind w:right="144"/>
              <w:rPr>
                <w:sz w:val="20"/>
              </w:rPr>
            </w:pPr>
            <w:r>
              <w:rPr>
                <w:sz w:val="20"/>
              </w:rPr>
              <w:t>NM1~SC~C~~~~~~EC~SNOW, JOE RAY JR</w:t>
            </w:r>
          </w:p>
          <w:p w14:paraId="07AF5351" w14:textId="77777777" w:rsidR="00D4780D" w:rsidRDefault="00D4780D">
            <w:pPr>
              <w:autoSpaceDE w:val="0"/>
              <w:autoSpaceDN w:val="0"/>
              <w:adjustRightInd w:val="0"/>
              <w:ind w:right="144"/>
            </w:pPr>
            <w:r>
              <w:rPr>
                <w:sz w:val="20"/>
              </w:rPr>
              <w:t>NM1~SC~C~~~~~~EC~XYZ COMPANY</w:t>
            </w:r>
          </w:p>
        </w:tc>
      </w:tr>
    </w:tbl>
    <w:p w14:paraId="08921C79" w14:textId="77777777" w:rsidR="00D4780D" w:rsidRDefault="00D4780D">
      <w:pPr>
        <w:autoSpaceDE w:val="0"/>
        <w:autoSpaceDN w:val="0"/>
        <w:adjustRightInd w:val="0"/>
        <w:rPr>
          <w:sz w:val="20"/>
        </w:rPr>
      </w:pPr>
    </w:p>
    <w:p w14:paraId="685B0986" w14:textId="77777777" w:rsidR="00D4780D" w:rsidRDefault="00D4780D">
      <w:pPr>
        <w:autoSpaceDE w:val="0"/>
        <w:autoSpaceDN w:val="0"/>
        <w:adjustRightInd w:val="0"/>
        <w:jc w:val="center"/>
        <w:rPr>
          <w:b/>
          <w:sz w:val="20"/>
        </w:rPr>
      </w:pPr>
      <w:r>
        <w:rPr>
          <w:b/>
          <w:sz w:val="20"/>
        </w:rPr>
        <w:t>Data Element Summary</w:t>
      </w:r>
    </w:p>
    <w:p w14:paraId="07894308"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7DD4C38"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9C3159" w14:textId="77777777">
        <w:tblPrEx>
          <w:tblCellMar>
            <w:top w:w="0" w:type="dxa"/>
            <w:left w:w="0" w:type="dxa"/>
            <w:bottom w:w="0" w:type="dxa"/>
            <w:right w:w="0" w:type="dxa"/>
          </w:tblCellMar>
        </w:tblPrEx>
        <w:tc>
          <w:tcPr>
            <w:tcW w:w="1007" w:type="dxa"/>
            <w:tcBorders>
              <w:top w:val="nil"/>
              <w:left w:val="nil"/>
              <w:bottom w:val="nil"/>
              <w:right w:val="nil"/>
            </w:tcBorders>
          </w:tcPr>
          <w:p w14:paraId="3FC1D0AB"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96EFF2D" w14:textId="77777777" w:rsidR="00D4780D" w:rsidRDefault="00D4780D">
            <w:pPr>
              <w:autoSpaceDE w:val="0"/>
              <w:autoSpaceDN w:val="0"/>
              <w:adjustRightInd w:val="0"/>
              <w:ind w:right="144"/>
              <w:jc w:val="center"/>
            </w:pPr>
            <w:r>
              <w:rPr>
                <w:b/>
                <w:sz w:val="20"/>
              </w:rPr>
              <w:t>NM101</w:t>
            </w:r>
          </w:p>
        </w:tc>
        <w:tc>
          <w:tcPr>
            <w:tcW w:w="892" w:type="dxa"/>
            <w:tcBorders>
              <w:top w:val="nil"/>
              <w:left w:val="nil"/>
              <w:bottom w:val="nil"/>
              <w:right w:val="nil"/>
            </w:tcBorders>
          </w:tcPr>
          <w:p w14:paraId="024006AB" w14:textId="77777777" w:rsidR="00D4780D" w:rsidRDefault="00D4780D">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D4C6CC4" w14:textId="77777777" w:rsidR="00D4780D" w:rsidRDefault="00D4780D">
            <w:pPr>
              <w:autoSpaceDE w:val="0"/>
              <w:autoSpaceDN w:val="0"/>
              <w:adjustRightInd w:val="0"/>
              <w:ind w:right="144"/>
            </w:pPr>
            <w:r>
              <w:rPr>
                <w:b/>
                <w:sz w:val="20"/>
              </w:rPr>
              <w:t>Entity Identifier Code</w:t>
            </w:r>
          </w:p>
        </w:tc>
        <w:tc>
          <w:tcPr>
            <w:tcW w:w="432" w:type="dxa"/>
            <w:tcBorders>
              <w:top w:val="nil"/>
              <w:left w:val="nil"/>
              <w:bottom w:val="nil"/>
              <w:right w:val="nil"/>
            </w:tcBorders>
          </w:tcPr>
          <w:p w14:paraId="27F58036"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10445C7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299C8B64" w14:textId="77777777" w:rsidR="00D4780D" w:rsidRDefault="00D4780D">
            <w:pPr>
              <w:autoSpaceDE w:val="0"/>
              <w:autoSpaceDN w:val="0"/>
              <w:adjustRightInd w:val="0"/>
              <w:ind w:right="144"/>
            </w:pPr>
            <w:r>
              <w:rPr>
                <w:b/>
                <w:sz w:val="20"/>
              </w:rPr>
              <w:t>ID 2/3</w:t>
            </w:r>
          </w:p>
        </w:tc>
      </w:tr>
      <w:tr w:rsidR="00000000" w14:paraId="52B7BC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1E221D"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30F72E7" w14:textId="77777777" w:rsidR="00D4780D" w:rsidRDefault="00D4780D">
            <w:pPr>
              <w:autoSpaceDE w:val="0"/>
              <w:autoSpaceDN w:val="0"/>
              <w:adjustRightInd w:val="0"/>
              <w:ind w:right="144"/>
            </w:pPr>
            <w:r>
              <w:rPr>
                <w:sz w:val="20"/>
              </w:rPr>
              <w:t>Code identifying an organizational entity, a physical location, property or an individual</w:t>
            </w:r>
          </w:p>
        </w:tc>
      </w:tr>
      <w:tr w:rsidR="00000000" w14:paraId="20B689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C8016C"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CEB7489" w14:textId="77777777" w:rsidR="00D4780D" w:rsidRDefault="00D4780D">
            <w:pPr>
              <w:autoSpaceDE w:val="0"/>
              <w:autoSpaceDN w:val="0"/>
              <w:adjustRightInd w:val="0"/>
              <w:ind w:right="144"/>
            </w:pPr>
            <w:r>
              <w:rPr>
                <w:sz w:val="20"/>
              </w:rPr>
              <w:t>SC</w:t>
            </w:r>
          </w:p>
        </w:tc>
        <w:tc>
          <w:tcPr>
            <w:tcW w:w="144" w:type="dxa"/>
            <w:tcBorders>
              <w:top w:val="nil"/>
              <w:left w:val="nil"/>
              <w:bottom w:val="nil"/>
              <w:right w:val="nil"/>
            </w:tcBorders>
          </w:tcPr>
          <w:p w14:paraId="5FE27F9D"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0F468DB1" w14:textId="77777777" w:rsidR="00D4780D" w:rsidRDefault="00D4780D">
            <w:pPr>
              <w:autoSpaceDE w:val="0"/>
              <w:autoSpaceDN w:val="0"/>
              <w:adjustRightInd w:val="0"/>
              <w:ind w:right="144"/>
            </w:pPr>
            <w:r>
              <w:rPr>
                <w:sz w:val="20"/>
              </w:rPr>
              <w:t>Store Class</w:t>
            </w:r>
          </w:p>
        </w:tc>
      </w:tr>
      <w:tr w:rsidR="00000000" w14:paraId="48434D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B6A76E"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B41D98A" w14:textId="77777777" w:rsidR="00D4780D" w:rsidRDefault="00D4780D">
            <w:pPr>
              <w:autoSpaceDE w:val="0"/>
              <w:autoSpaceDN w:val="0"/>
              <w:adjustRightInd w:val="0"/>
              <w:ind w:right="144"/>
            </w:pPr>
            <w:r>
              <w:rPr>
                <w:sz w:val="20"/>
              </w:rPr>
              <w:t>Special Needs Emergency Contact Name</w:t>
            </w:r>
          </w:p>
        </w:tc>
      </w:tr>
      <w:tr w:rsidR="00000000" w14:paraId="72A892F5" w14:textId="77777777">
        <w:tblPrEx>
          <w:tblCellMar>
            <w:top w:w="0" w:type="dxa"/>
            <w:left w:w="0" w:type="dxa"/>
            <w:bottom w:w="0" w:type="dxa"/>
            <w:right w:w="0" w:type="dxa"/>
          </w:tblCellMar>
        </w:tblPrEx>
        <w:tc>
          <w:tcPr>
            <w:tcW w:w="1007" w:type="dxa"/>
            <w:tcBorders>
              <w:top w:val="nil"/>
              <w:left w:val="nil"/>
              <w:bottom w:val="nil"/>
              <w:right w:val="nil"/>
            </w:tcBorders>
          </w:tcPr>
          <w:p w14:paraId="5910C81F"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73DA3D5A" w14:textId="77777777" w:rsidR="00D4780D" w:rsidRDefault="00D4780D">
            <w:pPr>
              <w:autoSpaceDE w:val="0"/>
              <w:autoSpaceDN w:val="0"/>
              <w:adjustRightInd w:val="0"/>
              <w:ind w:right="144"/>
              <w:jc w:val="center"/>
            </w:pPr>
            <w:r>
              <w:rPr>
                <w:b/>
                <w:sz w:val="20"/>
              </w:rPr>
              <w:t>NM102</w:t>
            </w:r>
          </w:p>
        </w:tc>
        <w:tc>
          <w:tcPr>
            <w:tcW w:w="892" w:type="dxa"/>
            <w:tcBorders>
              <w:top w:val="nil"/>
              <w:left w:val="nil"/>
              <w:bottom w:val="nil"/>
              <w:right w:val="nil"/>
            </w:tcBorders>
          </w:tcPr>
          <w:p w14:paraId="16709BB6" w14:textId="77777777" w:rsidR="00D4780D" w:rsidRDefault="00D4780D">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79124BE3" w14:textId="77777777" w:rsidR="00D4780D" w:rsidRDefault="00D4780D">
            <w:pPr>
              <w:autoSpaceDE w:val="0"/>
              <w:autoSpaceDN w:val="0"/>
              <w:adjustRightInd w:val="0"/>
              <w:ind w:right="144"/>
            </w:pPr>
            <w:r>
              <w:rPr>
                <w:b/>
                <w:sz w:val="20"/>
              </w:rPr>
              <w:t>Entity Type Qualifier</w:t>
            </w:r>
          </w:p>
        </w:tc>
        <w:tc>
          <w:tcPr>
            <w:tcW w:w="432" w:type="dxa"/>
            <w:tcBorders>
              <w:top w:val="nil"/>
              <w:left w:val="nil"/>
              <w:bottom w:val="nil"/>
              <w:right w:val="nil"/>
            </w:tcBorders>
          </w:tcPr>
          <w:p w14:paraId="4DF63B33"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7A49F78E"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02AAEF3C" w14:textId="77777777" w:rsidR="00D4780D" w:rsidRDefault="00D4780D">
            <w:pPr>
              <w:autoSpaceDE w:val="0"/>
              <w:autoSpaceDN w:val="0"/>
              <w:adjustRightInd w:val="0"/>
              <w:ind w:right="144"/>
            </w:pPr>
            <w:r>
              <w:rPr>
                <w:b/>
                <w:sz w:val="20"/>
              </w:rPr>
              <w:t>ID 1/1</w:t>
            </w:r>
          </w:p>
        </w:tc>
      </w:tr>
      <w:tr w:rsidR="00000000" w14:paraId="126340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1AA9C1"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1EF3F7C" w14:textId="77777777" w:rsidR="00D4780D" w:rsidRDefault="00D4780D">
            <w:pPr>
              <w:autoSpaceDE w:val="0"/>
              <w:autoSpaceDN w:val="0"/>
              <w:adjustRightInd w:val="0"/>
              <w:ind w:right="144"/>
            </w:pPr>
            <w:r>
              <w:rPr>
                <w:sz w:val="20"/>
              </w:rPr>
              <w:t>Code qualifying the type of entity</w:t>
            </w:r>
          </w:p>
        </w:tc>
      </w:tr>
      <w:tr w:rsidR="00000000" w14:paraId="6C0E24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CC07F"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83189EC" w14:textId="77777777" w:rsidR="00D4780D" w:rsidRDefault="00D4780D">
            <w:pPr>
              <w:autoSpaceDE w:val="0"/>
              <w:autoSpaceDN w:val="0"/>
              <w:adjustRightInd w:val="0"/>
              <w:ind w:right="144"/>
            </w:pPr>
            <w:r>
              <w:rPr>
                <w:sz w:val="20"/>
              </w:rPr>
              <w:t>C</w:t>
            </w:r>
          </w:p>
        </w:tc>
        <w:tc>
          <w:tcPr>
            <w:tcW w:w="144" w:type="dxa"/>
            <w:tcBorders>
              <w:top w:val="nil"/>
              <w:left w:val="nil"/>
              <w:bottom w:val="nil"/>
              <w:right w:val="nil"/>
            </w:tcBorders>
          </w:tcPr>
          <w:p w14:paraId="7F850F01"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2E9D8543" w14:textId="77777777" w:rsidR="00D4780D" w:rsidRDefault="00D4780D">
            <w:pPr>
              <w:autoSpaceDE w:val="0"/>
              <w:autoSpaceDN w:val="0"/>
              <w:adjustRightInd w:val="0"/>
              <w:ind w:right="144"/>
            </w:pPr>
            <w:r>
              <w:rPr>
                <w:sz w:val="20"/>
              </w:rPr>
              <w:t>Custodial</w:t>
            </w:r>
          </w:p>
        </w:tc>
      </w:tr>
      <w:tr w:rsidR="00000000" w14:paraId="2629C7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971459"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3FF49CA2" w14:textId="77777777" w:rsidR="00D4780D" w:rsidRDefault="00D4780D">
            <w:pPr>
              <w:autoSpaceDE w:val="0"/>
              <w:autoSpaceDN w:val="0"/>
              <w:adjustRightInd w:val="0"/>
              <w:ind w:right="144"/>
            </w:pPr>
            <w:r>
              <w:rPr>
                <w:sz w:val="20"/>
              </w:rPr>
              <w:t>Contact Name</w:t>
            </w:r>
          </w:p>
        </w:tc>
      </w:tr>
      <w:tr w:rsidR="00000000" w14:paraId="25EC1EED" w14:textId="77777777">
        <w:tblPrEx>
          <w:tblCellMar>
            <w:top w:w="0" w:type="dxa"/>
            <w:left w:w="0" w:type="dxa"/>
            <w:bottom w:w="0" w:type="dxa"/>
            <w:right w:w="0" w:type="dxa"/>
          </w:tblCellMar>
        </w:tblPrEx>
        <w:tc>
          <w:tcPr>
            <w:tcW w:w="1007" w:type="dxa"/>
            <w:tcBorders>
              <w:top w:val="nil"/>
              <w:left w:val="nil"/>
              <w:bottom w:val="nil"/>
              <w:right w:val="nil"/>
            </w:tcBorders>
          </w:tcPr>
          <w:p w14:paraId="2BE67C40"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443977D8" w14:textId="77777777" w:rsidR="00D4780D" w:rsidRDefault="00D4780D">
            <w:pPr>
              <w:autoSpaceDE w:val="0"/>
              <w:autoSpaceDN w:val="0"/>
              <w:adjustRightInd w:val="0"/>
              <w:ind w:right="144"/>
              <w:jc w:val="center"/>
            </w:pPr>
            <w:r>
              <w:rPr>
                <w:b/>
                <w:sz w:val="20"/>
              </w:rPr>
              <w:t>NM108</w:t>
            </w:r>
          </w:p>
        </w:tc>
        <w:tc>
          <w:tcPr>
            <w:tcW w:w="892" w:type="dxa"/>
            <w:tcBorders>
              <w:top w:val="nil"/>
              <w:left w:val="nil"/>
              <w:bottom w:val="nil"/>
              <w:right w:val="nil"/>
            </w:tcBorders>
          </w:tcPr>
          <w:p w14:paraId="6BB77614" w14:textId="77777777" w:rsidR="00D4780D" w:rsidRDefault="00D4780D">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839CA95" w14:textId="77777777" w:rsidR="00D4780D" w:rsidRDefault="00D4780D">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5C1DB6EE"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7AFFAB96"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D66A59C" w14:textId="77777777" w:rsidR="00D4780D" w:rsidRDefault="00D4780D">
            <w:pPr>
              <w:autoSpaceDE w:val="0"/>
              <w:autoSpaceDN w:val="0"/>
              <w:adjustRightInd w:val="0"/>
              <w:ind w:right="144"/>
            </w:pPr>
            <w:r>
              <w:rPr>
                <w:b/>
                <w:sz w:val="20"/>
              </w:rPr>
              <w:t>ID 1/2</w:t>
            </w:r>
          </w:p>
        </w:tc>
      </w:tr>
      <w:tr w:rsidR="00000000" w14:paraId="6CACCB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6B27FC"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FE9F01A" w14:textId="77777777" w:rsidR="00D4780D" w:rsidRDefault="00D4780D">
            <w:pPr>
              <w:autoSpaceDE w:val="0"/>
              <w:autoSpaceDN w:val="0"/>
              <w:adjustRightInd w:val="0"/>
              <w:ind w:right="144"/>
            </w:pPr>
            <w:r>
              <w:rPr>
                <w:sz w:val="20"/>
              </w:rPr>
              <w:t>Code designating the system/method of code structure used for Identification Code (67)</w:t>
            </w:r>
          </w:p>
        </w:tc>
      </w:tr>
      <w:tr w:rsidR="00000000" w14:paraId="55431E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FB1387"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A28F2E4" w14:textId="77777777" w:rsidR="00D4780D" w:rsidRDefault="00D4780D">
            <w:pPr>
              <w:autoSpaceDE w:val="0"/>
              <w:autoSpaceDN w:val="0"/>
              <w:adjustRightInd w:val="0"/>
              <w:ind w:right="144"/>
            </w:pPr>
            <w:r>
              <w:rPr>
                <w:sz w:val="20"/>
              </w:rPr>
              <w:t>EC</w:t>
            </w:r>
          </w:p>
        </w:tc>
        <w:tc>
          <w:tcPr>
            <w:tcW w:w="144" w:type="dxa"/>
            <w:tcBorders>
              <w:top w:val="nil"/>
              <w:left w:val="nil"/>
              <w:bottom w:val="nil"/>
              <w:right w:val="nil"/>
            </w:tcBorders>
          </w:tcPr>
          <w:p w14:paraId="7FFAEE4A"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8948870" w14:textId="77777777" w:rsidR="00D4780D" w:rsidRDefault="00D4780D">
            <w:pPr>
              <w:autoSpaceDE w:val="0"/>
              <w:autoSpaceDN w:val="0"/>
              <w:adjustRightInd w:val="0"/>
              <w:ind w:right="144"/>
            </w:pPr>
            <w:r>
              <w:rPr>
                <w:sz w:val="20"/>
              </w:rPr>
              <w:t>ARI Electronic Commerce Location ID Code</w:t>
            </w:r>
          </w:p>
        </w:tc>
      </w:tr>
      <w:tr w:rsidR="00000000" w14:paraId="5C777E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FFCBCD"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123A2A5A" w14:textId="77777777" w:rsidR="00D4780D" w:rsidRDefault="00D4780D">
            <w:pPr>
              <w:autoSpaceDE w:val="0"/>
              <w:autoSpaceDN w:val="0"/>
              <w:adjustRightInd w:val="0"/>
              <w:ind w:right="144"/>
            </w:pPr>
            <w:r>
              <w:rPr>
                <w:sz w:val="20"/>
              </w:rPr>
              <w:t>Emergency Contact</w:t>
            </w:r>
          </w:p>
        </w:tc>
      </w:tr>
      <w:tr w:rsidR="00000000" w14:paraId="28D83187" w14:textId="77777777">
        <w:tblPrEx>
          <w:tblCellMar>
            <w:top w:w="0" w:type="dxa"/>
            <w:left w:w="0" w:type="dxa"/>
            <w:bottom w:w="0" w:type="dxa"/>
            <w:right w:w="0" w:type="dxa"/>
          </w:tblCellMar>
        </w:tblPrEx>
        <w:tc>
          <w:tcPr>
            <w:tcW w:w="1007" w:type="dxa"/>
            <w:tcBorders>
              <w:top w:val="nil"/>
              <w:left w:val="nil"/>
              <w:bottom w:val="nil"/>
              <w:right w:val="nil"/>
            </w:tcBorders>
          </w:tcPr>
          <w:p w14:paraId="6F4F5D8A"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52C468B9" w14:textId="77777777" w:rsidR="00D4780D" w:rsidRDefault="00D4780D">
            <w:pPr>
              <w:autoSpaceDE w:val="0"/>
              <w:autoSpaceDN w:val="0"/>
              <w:adjustRightInd w:val="0"/>
              <w:ind w:right="144"/>
              <w:jc w:val="center"/>
            </w:pPr>
            <w:r>
              <w:rPr>
                <w:b/>
                <w:sz w:val="20"/>
              </w:rPr>
              <w:t>NM109</w:t>
            </w:r>
          </w:p>
        </w:tc>
        <w:tc>
          <w:tcPr>
            <w:tcW w:w="892" w:type="dxa"/>
            <w:tcBorders>
              <w:top w:val="nil"/>
              <w:left w:val="nil"/>
              <w:bottom w:val="nil"/>
              <w:right w:val="nil"/>
            </w:tcBorders>
          </w:tcPr>
          <w:p w14:paraId="53F26922" w14:textId="77777777" w:rsidR="00D4780D" w:rsidRDefault="00D4780D">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15B814B9" w14:textId="77777777" w:rsidR="00D4780D" w:rsidRDefault="00D4780D">
            <w:pPr>
              <w:autoSpaceDE w:val="0"/>
              <w:autoSpaceDN w:val="0"/>
              <w:adjustRightInd w:val="0"/>
              <w:ind w:right="144"/>
            </w:pPr>
            <w:r>
              <w:rPr>
                <w:b/>
                <w:sz w:val="20"/>
              </w:rPr>
              <w:t>Identification Code</w:t>
            </w:r>
          </w:p>
        </w:tc>
        <w:tc>
          <w:tcPr>
            <w:tcW w:w="432" w:type="dxa"/>
            <w:tcBorders>
              <w:top w:val="nil"/>
              <w:left w:val="nil"/>
              <w:bottom w:val="nil"/>
              <w:right w:val="nil"/>
            </w:tcBorders>
          </w:tcPr>
          <w:p w14:paraId="51FFA8BD"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57F948F4"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1170A0DE" w14:textId="77777777" w:rsidR="00D4780D" w:rsidRDefault="00D4780D">
            <w:pPr>
              <w:autoSpaceDE w:val="0"/>
              <w:autoSpaceDN w:val="0"/>
              <w:adjustRightInd w:val="0"/>
              <w:ind w:right="144"/>
            </w:pPr>
            <w:r>
              <w:rPr>
                <w:b/>
                <w:sz w:val="20"/>
              </w:rPr>
              <w:t>AN 2/80</w:t>
            </w:r>
          </w:p>
        </w:tc>
      </w:tr>
      <w:tr w:rsidR="00000000" w14:paraId="35ACE8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F0C976"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86D56F0" w14:textId="77777777" w:rsidR="00D4780D" w:rsidRDefault="00D4780D">
            <w:pPr>
              <w:autoSpaceDE w:val="0"/>
              <w:autoSpaceDN w:val="0"/>
              <w:adjustRightInd w:val="0"/>
              <w:ind w:right="144"/>
            </w:pPr>
            <w:r>
              <w:rPr>
                <w:sz w:val="20"/>
              </w:rPr>
              <w:t>Code identifying a party or other code</w:t>
            </w:r>
          </w:p>
        </w:tc>
      </w:tr>
      <w:tr w:rsidR="00000000" w14:paraId="78DE04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7212EA"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444C63EA" w14:textId="1DFC1ED4" w:rsidR="00D4780D" w:rsidRDefault="00D4780D">
            <w:pPr>
              <w:autoSpaceDE w:val="0"/>
              <w:autoSpaceDN w:val="0"/>
              <w:adjustRightInd w:val="0"/>
              <w:ind w:right="144"/>
              <w:rPr>
                <w:ins w:id="869" w:author="ERCOT" w:date="2024-03-07T12:24:00Z"/>
                <w:sz w:val="20"/>
              </w:rPr>
            </w:pPr>
            <w:r>
              <w:rPr>
                <w:sz w:val="20"/>
              </w:rPr>
              <w:t>The Customer Contact Name should be formatted as follows: Last Name, First Name.</w:t>
            </w:r>
          </w:p>
          <w:p w14:paraId="41A1D7BB" w14:textId="77777777" w:rsidR="00D4780D" w:rsidRDefault="00D4780D">
            <w:pPr>
              <w:autoSpaceDE w:val="0"/>
              <w:autoSpaceDN w:val="0"/>
              <w:adjustRightInd w:val="0"/>
              <w:ind w:right="144"/>
            </w:pPr>
          </w:p>
        </w:tc>
      </w:tr>
      <w:tr w:rsidR="00000000" w14:paraId="6ACD1BE1" w14:textId="77777777">
        <w:tblPrEx>
          <w:tblCellMar>
            <w:top w:w="0" w:type="dxa"/>
            <w:left w:w="0" w:type="dxa"/>
            <w:bottom w:w="0" w:type="dxa"/>
            <w:right w:w="0" w:type="dxa"/>
          </w:tblCellMar>
        </w:tblPrEx>
        <w:trPr>
          <w:gridAfter w:val="1"/>
          <w:wAfter w:w="330" w:type="dxa"/>
          <w:ins w:id="870" w:author="ERCOT" w:date="2024-03-07T12:24:00Z"/>
        </w:trPr>
        <w:tc>
          <w:tcPr>
            <w:tcW w:w="2980" w:type="dxa"/>
            <w:gridSpan w:val="3"/>
            <w:tcBorders>
              <w:top w:val="nil"/>
              <w:left w:val="nil"/>
              <w:bottom w:val="nil"/>
              <w:right w:val="nil"/>
            </w:tcBorders>
          </w:tcPr>
          <w:p w14:paraId="78713E03" w14:textId="77777777" w:rsidR="00D4780D" w:rsidRDefault="00D4780D">
            <w:pPr>
              <w:autoSpaceDE w:val="0"/>
              <w:autoSpaceDN w:val="0"/>
              <w:adjustRightInd w:val="0"/>
              <w:ind w:right="144"/>
              <w:rPr>
                <w:ins w:id="871" w:author="ERCOT" w:date="2024-03-07T12:24:00Z"/>
              </w:rPr>
            </w:pPr>
          </w:p>
        </w:tc>
        <w:tc>
          <w:tcPr>
            <w:tcW w:w="6523" w:type="dxa"/>
            <w:gridSpan w:val="8"/>
            <w:tcBorders>
              <w:top w:val="nil"/>
              <w:left w:val="nil"/>
              <w:bottom w:val="nil"/>
              <w:right w:val="nil"/>
            </w:tcBorders>
            <w:shd w:val="pct20" w:color="auto" w:fill="auto"/>
          </w:tcPr>
          <w:p w14:paraId="2B64E19E" w14:textId="77777777" w:rsidR="00D4780D" w:rsidRDefault="00D4780D">
            <w:pPr>
              <w:autoSpaceDE w:val="0"/>
              <w:autoSpaceDN w:val="0"/>
              <w:adjustRightInd w:val="0"/>
              <w:ind w:right="144"/>
              <w:rPr>
                <w:ins w:id="872" w:author="ERCOT" w:date="2024-03-07T12:24:00Z"/>
                <w:sz w:val="20"/>
              </w:rPr>
            </w:pPr>
            <w:ins w:id="873" w:author="ERCOT" w:date="2024-03-07T12:24:00Z">
              <w:r>
                <w:rPr>
                  <w:sz w:val="20"/>
                </w:rPr>
                <w:t>Name fields shall contain commas only when associated with a valid Customer Name. (Last Name, First Name)</w:t>
              </w:r>
            </w:ins>
          </w:p>
          <w:p w14:paraId="58302CDC" w14:textId="77777777" w:rsidR="00D4780D" w:rsidRDefault="00D4780D">
            <w:pPr>
              <w:autoSpaceDE w:val="0"/>
              <w:autoSpaceDN w:val="0"/>
              <w:adjustRightInd w:val="0"/>
              <w:ind w:right="144"/>
              <w:rPr>
                <w:ins w:id="874" w:author="ERCOT" w:date="2024-03-07T12:24:00Z"/>
                <w:sz w:val="20"/>
              </w:rPr>
            </w:pPr>
          </w:p>
          <w:p w14:paraId="4B35D22E" w14:textId="77777777" w:rsidR="00D4780D" w:rsidRDefault="00D4780D">
            <w:pPr>
              <w:autoSpaceDE w:val="0"/>
              <w:autoSpaceDN w:val="0"/>
              <w:adjustRightInd w:val="0"/>
              <w:ind w:right="144"/>
              <w:rPr>
                <w:ins w:id="875" w:author="ERCOT" w:date="2024-03-07T12:24:00Z"/>
              </w:rPr>
            </w:pPr>
            <w:ins w:id="876" w:author="ERCOT" w:date="2024-03-07T12:24:00Z">
              <w:r>
                <w:rPr>
                  <w:sz w:val="20"/>
                </w:rPr>
                <w:t>Name fields that are populated with only a comma(s) or any one character punctuation shall be considered invalid and will be rejected by ERCOT and th</w:t>
              </w:r>
              <w:r>
                <w:rPr>
                  <w:sz w:val="20"/>
                </w:rPr>
                <w:t>e TDSP.</w:t>
              </w:r>
            </w:ins>
          </w:p>
        </w:tc>
      </w:tr>
    </w:tbl>
    <w:p w14:paraId="59B37987"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77" w:name="book35"/>
      <w:bookmarkEnd w:id="877"/>
      <w:r>
        <w:rPr>
          <w:b/>
          <w:sz w:val="20"/>
        </w:rPr>
        <w:tab/>
        <w:t>Segment:</w:t>
      </w:r>
      <w:r>
        <w:rPr>
          <w:b/>
          <w:sz w:val="20"/>
        </w:rPr>
        <w:tab/>
      </w:r>
      <w:r>
        <w:rPr>
          <w:b/>
          <w:sz w:val="40"/>
        </w:rPr>
        <w:t xml:space="preserve">N3 </w:t>
      </w:r>
      <w:r>
        <w:rPr>
          <w:b/>
          <w:sz w:val="20"/>
        </w:rPr>
        <w:t>Address Information (Special Needs Emergency Contact Mailing Address)</w:t>
      </w:r>
    </w:p>
    <w:p w14:paraId="554A145F"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15FC62A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E62120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359D966"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8F615DE"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63B1AA22"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31D8B4F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w:t>
      </w:r>
      <w:r>
        <w:rPr>
          <w:b/>
          <w:sz w:val="20"/>
        </w:rPr>
        <w:t>s:</w:t>
      </w:r>
    </w:p>
    <w:p w14:paraId="61A24C2D"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A515741"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5C655B" w14:textId="77777777">
        <w:tblPrEx>
          <w:tblCellMar>
            <w:top w:w="0" w:type="dxa"/>
            <w:left w:w="0" w:type="dxa"/>
            <w:bottom w:w="0" w:type="dxa"/>
            <w:right w:w="0" w:type="dxa"/>
          </w:tblCellMar>
        </w:tblPrEx>
        <w:tc>
          <w:tcPr>
            <w:tcW w:w="1944" w:type="dxa"/>
            <w:tcBorders>
              <w:top w:val="nil"/>
              <w:left w:val="nil"/>
              <w:bottom w:val="nil"/>
              <w:right w:val="nil"/>
            </w:tcBorders>
          </w:tcPr>
          <w:p w14:paraId="0D8D2A97"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7BA78B63"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659B5F6E" w14:textId="77777777" w:rsidR="00D4780D" w:rsidRDefault="00D4780D">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14A8F294" w14:textId="77777777" w:rsidR="00D4780D" w:rsidRDefault="00D4780D">
            <w:pPr>
              <w:autoSpaceDE w:val="0"/>
              <w:autoSpaceDN w:val="0"/>
              <w:adjustRightInd w:val="0"/>
              <w:ind w:right="144"/>
              <w:rPr>
                <w:sz w:val="20"/>
              </w:rPr>
            </w:pPr>
          </w:p>
          <w:p w14:paraId="306ED5A8" w14:textId="77777777" w:rsidR="00D4780D" w:rsidRDefault="00D4780D">
            <w:pPr>
              <w:autoSpaceDE w:val="0"/>
              <w:autoSpaceDN w:val="0"/>
              <w:adjustRightInd w:val="0"/>
              <w:ind w:right="144"/>
              <w:rPr>
                <w:sz w:val="20"/>
              </w:rPr>
            </w:pPr>
            <w:r>
              <w:rPr>
                <w:sz w:val="20"/>
              </w:rPr>
              <w:t>Only one N3 will be sent per NM1~SC loop.</w:t>
            </w:r>
          </w:p>
          <w:p w14:paraId="27076939" w14:textId="77777777" w:rsidR="00D4780D" w:rsidRDefault="00D4780D">
            <w:pPr>
              <w:autoSpaceDE w:val="0"/>
              <w:autoSpaceDN w:val="0"/>
              <w:adjustRightInd w:val="0"/>
              <w:ind w:right="144"/>
            </w:pPr>
          </w:p>
        </w:tc>
      </w:tr>
      <w:tr w:rsidR="00000000" w14:paraId="3F4196C5" w14:textId="77777777">
        <w:tblPrEx>
          <w:tblCellMar>
            <w:top w:w="0" w:type="dxa"/>
            <w:left w:w="0" w:type="dxa"/>
            <w:bottom w:w="0" w:type="dxa"/>
            <w:right w:w="0" w:type="dxa"/>
          </w:tblCellMar>
        </w:tblPrEx>
        <w:tc>
          <w:tcPr>
            <w:tcW w:w="1944" w:type="dxa"/>
            <w:tcBorders>
              <w:top w:val="nil"/>
              <w:left w:val="nil"/>
              <w:bottom w:val="nil"/>
              <w:right w:val="nil"/>
            </w:tcBorders>
          </w:tcPr>
          <w:p w14:paraId="0DA93000" w14:textId="77777777" w:rsidR="00D4780D" w:rsidRDefault="00D4780D">
            <w:pPr>
              <w:autoSpaceDE w:val="0"/>
              <w:autoSpaceDN w:val="0"/>
              <w:adjustRightInd w:val="0"/>
              <w:ind w:right="144"/>
            </w:pPr>
          </w:p>
        </w:tc>
        <w:tc>
          <w:tcPr>
            <w:tcW w:w="216" w:type="dxa"/>
            <w:tcBorders>
              <w:top w:val="nil"/>
              <w:left w:val="nil"/>
              <w:bottom w:val="nil"/>
              <w:right w:val="nil"/>
            </w:tcBorders>
          </w:tcPr>
          <w:p w14:paraId="2EA31E9B"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42D9F966" w14:textId="77777777" w:rsidR="00D4780D" w:rsidRDefault="00D4780D">
            <w:pPr>
              <w:autoSpaceDE w:val="0"/>
              <w:autoSpaceDN w:val="0"/>
              <w:adjustRightInd w:val="0"/>
              <w:ind w:right="144"/>
            </w:pPr>
            <w:r>
              <w:rPr>
                <w:sz w:val="20"/>
              </w:rPr>
              <w:t>N3~123 N MAIN ST~ANY ADDRESS OVERFLOW</w:t>
            </w:r>
          </w:p>
        </w:tc>
      </w:tr>
    </w:tbl>
    <w:p w14:paraId="5241DFCD" w14:textId="77777777" w:rsidR="00D4780D" w:rsidRDefault="00D4780D">
      <w:pPr>
        <w:autoSpaceDE w:val="0"/>
        <w:autoSpaceDN w:val="0"/>
        <w:adjustRightInd w:val="0"/>
        <w:rPr>
          <w:sz w:val="20"/>
        </w:rPr>
      </w:pPr>
    </w:p>
    <w:p w14:paraId="4433AC51" w14:textId="77777777" w:rsidR="00D4780D" w:rsidRDefault="00D4780D">
      <w:pPr>
        <w:autoSpaceDE w:val="0"/>
        <w:autoSpaceDN w:val="0"/>
        <w:adjustRightInd w:val="0"/>
        <w:jc w:val="center"/>
        <w:rPr>
          <w:b/>
          <w:sz w:val="20"/>
        </w:rPr>
      </w:pPr>
      <w:r>
        <w:rPr>
          <w:b/>
          <w:sz w:val="20"/>
        </w:rPr>
        <w:t>Data Element Summary</w:t>
      </w:r>
    </w:p>
    <w:p w14:paraId="0D666809"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r>
      <w:r>
        <w:rPr>
          <w:b/>
          <w:sz w:val="20"/>
        </w:rPr>
        <w:t>Ref.</w:t>
      </w:r>
      <w:r>
        <w:rPr>
          <w:b/>
          <w:sz w:val="20"/>
        </w:rPr>
        <w:tab/>
        <w:t>Data</w:t>
      </w:r>
      <w:r>
        <w:rPr>
          <w:b/>
          <w:sz w:val="20"/>
        </w:rPr>
        <w:tab/>
      </w:r>
    </w:p>
    <w:p w14:paraId="2CB1D51F"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50B31F7" w14:textId="77777777">
        <w:tblPrEx>
          <w:tblCellMar>
            <w:top w:w="0" w:type="dxa"/>
            <w:left w:w="0" w:type="dxa"/>
            <w:bottom w:w="0" w:type="dxa"/>
            <w:right w:w="0" w:type="dxa"/>
          </w:tblCellMar>
        </w:tblPrEx>
        <w:tc>
          <w:tcPr>
            <w:tcW w:w="1007" w:type="dxa"/>
            <w:tcBorders>
              <w:top w:val="nil"/>
              <w:left w:val="nil"/>
              <w:bottom w:val="nil"/>
              <w:right w:val="nil"/>
            </w:tcBorders>
          </w:tcPr>
          <w:p w14:paraId="3D49D46A"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466AB4B" w14:textId="77777777" w:rsidR="00D4780D" w:rsidRDefault="00D4780D">
            <w:pPr>
              <w:autoSpaceDE w:val="0"/>
              <w:autoSpaceDN w:val="0"/>
              <w:adjustRightInd w:val="0"/>
              <w:ind w:right="144"/>
              <w:jc w:val="center"/>
            </w:pPr>
            <w:r>
              <w:rPr>
                <w:b/>
                <w:sz w:val="20"/>
              </w:rPr>
              <w:t>N301</w:t>
            </w:r>
          </w:p>
        </w:tc>
        <w:tc>
          <w:tcPr>
            <w:tcW w:w="892" w:type="dxa"/>
            <w:tcBorders>
              <w:top w:val="nil"/>
              <w:left w:val="nil"/>
              <w:bottom w:val="nil"/>
              <w:right w:val="nil"/>
            </w:tcBorders>
          </w:tcPr>
          <w:p w14:paraId="01C62C59" w14:textId="77777777" w:rsidR="00D4780D" w:rsidRDefault="00D4780D">
            <w:pPr>
              <w:autoSpaceDE w:val="0"/>
              <w:autoSpaceDN w:val="0"/>
              <w:adjustRightInd w:val="0"/>
              <w:ind w:right="144"/>
              <w:jc w:val="center"/>
            </w:pPr>
            <w:r>
              <w:rPr>
                <w:b/>
                <w:sz w:val="20"/>
              </w:rPr>
              <w:t>166</w:t>
            </w:r>
          </w:p>
        </w:tc>
        <w:tc>
          <w:tcPr>
            <w:tcW w:w="4968" w:type="dxa"/>
            <w:tcBorders>
              <w:top w:val="nil"/>
              <w:left w:val="nil"/>
              <w:bottom w:val="nil"/>
              <w:right w:val="nil"/>
            </w:tcBorders>
          </w:tcPr>
          <w:p w14:paraId="2AA00C7A" w14:textId="77777777" w:rsidR="00D4780D" w:rsidRDefault="00D4780D">
            <w:pPr>
              <w:autoSpaceDE w:val="0"/>
              <w:autoSpaceDN w:val="0"/>
              <w:adjustRightInd w:val="0"/>
              <w:ind w:right="144"/>
            </w:pPr>
            <w:r>
              <w:rPr>
                <w:b/>
                <w:sz w:val="20"/>
              </w:rPr>
              <w:t>Address Information</w:t>
            </w:r>
          </w:p>
        </w:tc>
        <w:tc>
          <w:tcPr>
            <w:tcW w:w="432" w:type="dxa"/>
            <w:tcBorders>
              <w:top w:val="nil"/>
              <w:left w:val="nil"/>
              <w:bottom w:val="nil"/>
              <w:right w:val="nil"/>
            </w:tcBorders>
          </w:tcPr>
          <w:p w14:paraId="590B7C5D"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28AED6AD"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566E6AFC" w14:textId="77777777" w:rsidR="00D4780D" w:rsidRDefault="00D4780D">
            <w:pPr>
              <w:autoSpaceDE w:val="0"/>
              <w:autoSpaceDN w:val="0"/>
              <w:adjustRightInd w:val="0"/>
              <w:ind w:right="144"/>
            </w:pPr>
            <w:r>
              <w:rPr>
                <w:b/>
                <w:sz w:val="20"/>
              </w:rPr>
              <w:t>AN 1/55</w:t>
            </w:r>
          </w:p>
        </w:tc>
      </w:tr>
      <w:tr w:rsidR="00000000" w14:paraId="3470E2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88CA90" w14:textId="77777777" w:rsidR="00D4780D" w:rsidRDefault="00D4780D">
            <w:pPr>
              <w:autoSpaceDE w:val="0"/>
              <w:autoSpaceDN w:val="0"/>
              <w:adjustRightInd w:val="0"/>
              <w:ind w:right="144"/>
            </w:pPr>
          </w:p>
        </w:tc>
        <w:tc>
          <w:tcPr>
            <w:tcW w:w="6523" w:type="dxa"/>
            <w:gridSpan w:val="4"/>
            <w:tcBorders>
              <w:top w:val="nil"/>
              <w:left w:val="nil"/>
              <w:bottom w:val="nil"/>
              <w:right w:val="nil"/>
            </w:tcBorders>
          </w:tcPr>
          <w:p w14:paraId="0FCFDD7E" w14:textId="77777777" w:rsidR="00D4780D" w:rsidRDefault="00D4780D">
            <w:pPr>
              <w:autoSpaceDE w:val="0"/>
              <w:autoSpaceDN w:val="0"/>
              <w:adjustRightInd w:val="0"/>
              <w:ind w:right="144"/>
            </w:pPr>
            <w:r>
              <w:rPr>
                <w:sz w:val="20"/>
              </w:rPr>
              <w:t>Address information</w:t>
            </w:r>
          </w:p>
        </w:tc>
      </w:tr>
      <w:tr w:rsidR="00000000" w14:paraId="053EFF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BD46E7" w14:textId="77777777" w:rsidR="00D4780D" w:rsidRDefault="00D4780D">
            <w:pPr>
              <w:autoSpaceDE w:val="0"/>
              <w:autoSpaceDN w:val="0"/>
              <w:adjustRightInd w:val="0"/>
              <w:ind w:right="144"/>
            </w:pPr>
          </w:p>
        </w:tc>
        <w:tc>
          <w:tcPr>
            <w:tcW w:w="6523" w:type="dxa"/>
            <w:gridSpan w:val="4"/>
            <w:tcBorders>
              <w:top w:val="nil"/>
              <w:left w:val="nil"/>
              <w:bottom w:val="nil"/>
              <w:right w:val="nil"/>
            </w:tcBorders>
            <w:shd w:val="pct20" w:color="auto" w:fill="auto"/>
          </w:tcPr>
          <w:p w14:paraId="1D55F259" w14:textId="77777777" w:rsidR="00D4780D" w:rsidRDefault="00D4780D">
            <w:pPr>
              <w:autoSpaceDE w:val="0"/>
              <w:autoSpaceDN w:val="0"/>
              <w:adjustRightInd w:val="0"/>
              <w:ind w:right="144"/>
            </w:pPr>
            <w:r>
              <w:rPr>
                <w:sz w:val="20"/>
              </w:rPr>
              <w:t>Customer Service Address</w:t>
            </w:r>
          </w:p>
        </w:tc>
      </w:tr>
      <w:tr w:rsidR="00000000" w14:paraId="6C8EE458" w14:textId="77777777">
        <w:tblPrEx>
          <w:tblCellMar>
            <w:top w:w="0" w:type="dxa"/>
            <w:left w:w="0" w:type="dxa"/>
            <w:bottom w:w="0" w:type="dxa"/>
            <w:right w:w="0" w:type="dxa"/>
          </w:tblCellMar>
        </w:tblPrEx>
        <w:tc>
          <w:tcPr>
            <w:tcW w:w="1007" w:type="dxa"/>
            <w:tcBorders>
              <w:top w:val="nil"/>
              <w:left w:val="nil"/>
              <w:bottom w:val="nil"/>
              <w:right w:val="nil"/>
            </w:tcBorders>
          </w:tcPr>
          <w:p w14:paraId="5CD9A9D3"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2554EA75" w14:textId="77777777" w:rsidR="00D4780D" w:rsidRDefault="00D4780D">
            <w:pPr>
              <w:autoSpaceDE w:val="0"/>
              <w:autoSpaceDN w:val="0"/>
              <w:adjustRightInd w:val="0"/>
              <w:ind w:right="144"/>
              <w:jc w:val="center"/>
            </w:pPr>
            <w:r>
              <w:rPr>
                <w:b/>
                <w:sz w:val="20"/>
              </w:rPr>
              <w:t>N302</w:t>
            </w:r>
          </w:p>
        </w:tc>
        <w:tc>
          <w:tcPr>
            <w:tcW w:w="892" w:type="dxa"/>
            <w:tcBorders>
              <w:top w:val="nil"/>
              <w:left w:val="nil"/>
              <w:bottom w:val="nil"/>
              <w:right w:val="nil"/>
            </w:tcBorders>
          </w:tcPr>
          <w:p w14:paraId="45B34612" w14:textId="77777777" w:rsidR="00D4780D" w:rsidRDefault="00D4780D">
            <w:pPr>
              <w:autoSpaceDE w:val="0"/>
              <w:autoSpaceDN w:val="0"/>
              <w:adjustRightInd w:val="0"/>
              <w:ind w:right="144"/>
              <w:jc w:val="center"/>
            </w:pPr>
            <w:r>
              <w:rPr>
                <w:b/>
                <w:sz w:val="20"/>
              </w:rPr>
              <w:t>166</w:t>
            </w:r>
          </w:p>
        </w:tc>
        <w:tc>
          <w:tcPr>
            <w:tcW w:w="4968" w:type="dxa"/>
            <w:tcBorders>
              <w:top w:val="nil"/>
              <w:left w:val="nil"/>
              <w:bottom w:val="nil"/>
              <w:right w:val="nil"/>
            </w:tcBorders>
          </w:tcPr>
          <w:p w14:paraId="099409E4" w14:textId="77777777" w:rsidR="00D4780D" w:rsidRDefault="00D4780D">
            <w:pPr>
              <w:autoSpaceDE w:val="0"/>
              <w:autoSpaceDN w:val="0"/>
              <w:adjustRightInd w:val="0"/>
              <w:ind w:right="144"/>
            </w:pPr>
            <w:r>
              <w:rPr>
                <w:b/>
                <w:sz w:val="20"/>
              </w:rPr>
              <w:t>Address Information</w:t>
            </w:r>
          </w:p>
        </w:tc>
        <w:tc>
          <w:tcPr>
            <w:tcW w:w="432" w:type="dxa"/>
            <w:tcBorders>
              <w:top w:val="nil"/>
              <w:left w:val="nil"/>
              <w:bottom w:val="nil"/>
              <w:right w:val="nil"/>
            </w:tcBorders>
          </w:tcPr>
          <w:p w14:paraId="0F4C3225"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792C5F66"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3654C178" w14:textId="77777777" w:rsidR="00D4780D" w:rsidRDefault="00D4780D">
            <w:pPr>
              <w:autoSpaceDE w:val="0"/>
              <w:autoSpaceDN w:val="0"/>
              <w:adjustRightInd w:val="0"/>
              <w:ind w:right="144"/>
            </w:pPr>
            <w:r>
              <w:rPr>
                <w:b/>
                <w:sz w:val="20"/>
              </w:rPr>
              <w:t>AN 1/55</w:t>
            </w:r>
          </w:p>
        </w:tc>
      </w:tr>
      <w:tr w:rsidR="00000000" w14:paraId="3BD689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DAF64F" w14:textId="77777777" w:rsidR="00D4780D" w:rsidRDefault="00D4780D">
            <w:pPr>
              <w:autoSpaceDE w:val="0"/>
              <w:autoSpaceDN w:val="0"/>
              <w:adjustRightInd w:val="0"/>
              <w:ind w:right="144"/>
            </w:pPr>
          </w:p>
        </w:tc>
        <w:tc>
          <w:tcPr>
            <w:tcW w:w="6523" w:type="dxa"/>
            <w:gridSpan w:val="4"/>
            <w:tcBorders>
              <w:top w:val="nil"/>
              <w:left w:val="nil"/>
              <w:bottom w:val="nil"/>
              <w:right w:val="nil"/>
            </w:tcBorders>
          </w:tcPr>
          <w:p w14:paraId="2B2815BC" w14:textId="77777777" w:rsidR="00D4780D" w:rsidRDefault="00D4780D">
            <w:pPr>
              <w:autoSpaceDE w:val="0"/>
              <w:autoSpaceDN w:val="0"/>
              <w:adjustRightInd w:val="0"/>
              <w:ind w:right="144"/>
            </w:pPr>
            <w:r>
              <w:rPr>
                <w:sz w:val="20"/>
              </w:rPr>
              <w:t>Address information</w:t>
            </w:r>
          </w:p>
        </w:tc>
      </w:tr>
      <w:tr w:rsidR="00000000" w14:paraId="4E43D9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618EBB" w14:textId="77777777" w:rsidR="00D4780D" w:rsidRDefault="00D4780D">
            <w:pPr>
              <w:autoSpaceDE w:val="0"/>
              <w:autoSpaceDN w:val="0"/>
              <w:adjustRightInd w:val="0"/>
              <w:ind w:right="144"/>
            </w:pPr>
          </w:p>
        </w:tc>
        <w:tc>
          <w:tcPr>
            <w:tcW w:w="6523" w:type="dxa"/>
            <w:gridSpan w:val="4"/>
            <w:tcBorders>
              <w:top w:val="nil"/>
              <w:left w:val="nil"/>
              <w:bottom w:val="nil"/>
              <w:right w:val="nil"/>
            </w:tcBorders>
            <w:shd w:val="pct20" w:color="auto" w:fill="auto"/>
          </w:tcPr>
          <w:p w14:paraId="29AD67C3" w14:textId="77777777" w:rsidR="00D4780D" w:rsidRDefault="00D4780D">
            <w:pPr>
              <w:autoSpaceDE w:val="0"/>
              <w:autoSpaceDN w:val="0"/>
              <w:adjustRightInd w:val="0"/>
              <w:ind w:right="144"/>
              <w:rPr>
                <w:sz w:val="20"/>
              </w:rPr>
            </w:pPr>
            <w:r>
              <w:rPr>
                <w:sz w:val="20"/>
              </w:rPr>
              <w:t>Customer Service Address Overflow</w:t>
            </w:r>
          </w:p>
          <w:p w14:paraId="7C7276C8" w14:textId="77777777" w:rsidR="00D4780D" w:rsidRDefault="00D4780D">
            <w:pPr>
              <w:autoSpaceDE w:val="0"/>
              <w:autoSpaceDN w:val="0"/>
              <w:adjustRightInd w:val="0"/>
              <w:ind w:right="144"/>
            </w:pPr>
            <w:r>
              <w:rPr>
                <w:sz w:val="20"/>
              </w:rPr>
              <w:t>Condition:  If there is an overflow, it must be sent.</w:t>
            </w:r>
          </w:p>
        </w:tc>
      </w:tr>
    </w:tbl>
    <w:p w14:paraId="1C06A2B4"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78" w:name="book36"/>
      <w:bookmarkEnd w:id="878"/>
      <w:r>
        <w:rPr>
          <w:b/>
          <w:sz w:val="20"/>
        </w:rPr>
        <w:tab/>
        <w:t>Segment:</w:t>
      </w:r>
      <w:r>
        <w:rPr>
          <w:b/>
          <w:sz w:val="20"/>
        </w:rPr>
        <w:tab/>
      </w:r>
      <w:r>
        <w:rPr>
          <w:b/>
          <w:sz w:val="40"/>
        </w:rPr>
        <w:t xml:space="preserve">N4 </w:t>
      </w:r>
      <w:r>
        <w:rPr>
          <w:b/>
          <w:sz w:val="20"/>
        </w:rPr>
        <w:t>Geographic Location (Special Needs Emergency Contact Mailing Address)</w:t>
      </w:r>
    </w:p>
    <w:p w14:paraId="459C8D16"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21DD599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3C2AC1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E514EC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r>
      <w:r>
        <w:rPr>
          <w:sz w:val="20"/>
        </w:rPr>
        <w:t>Optional</w:t>
      </w:r>
    </w:p>
    <w:p w14:paraId="30478F91"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45B89C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06C0E0C0"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07AD03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2936742"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w:t>
      </w:r>
      <w:r>
        <w:rPr>
          <w:sz w:val="20"/>
        </w:rPr>
        <w:t>fy a location.</w:t>
      </w:r>
    </w:p>
    <w:p w14:paraId="1BED4A89"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B54ADC2" w14:textId="77777777">
        <w:tblPrEx>
          <w:tblCellMar>
            <w:top w:w="0" w:type="dxa"/>
            <w:left w:w="0" w:type="dxa"/>
            <w:bottom w:w="0" w:type="dxa"/>
            <w:right w:w="0" w:type="dxa"/>
          </w:tblCellMar>
        </w:tblPrEx>
        <w:tc>
          <w:tcPr>
            <w:tcW w:w="1944" w:type="dxa"/>
            <w:tcBorders>
              <w:top w:val="nil"/>
              <w:left w:val="nil"/>
              <w:bottom w:val="nil"/>
              <w:right w:val="nil"/>
            </w:tcBorders>
          </w:tcPr>
          <w:p w14:paraId="79513179"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3AE3E8A4"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5460B4D1" w14:textId="77777777" w:rsidR="00D4780D" w:rsidRDefault="00D4780D">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1D059C94" w14:textId="77777777" w:rsidR="00D4780D" w:rsidRDefault="00D4780D">
            <w:pPr>
              <w:autoSpaceDE w:val="0"/>
              <w:autoSpaceDN w:val="0"/>
              <w:adjustRightInd w:val="0"/>
              <w:ind w:right="144"/>
            </w:pPr>
          </w:p>
        </w:tc>
      </w:tr>
      <w:tr w:rsidR="00000000" w14:paraId="5F874689" w14:textId="77777777">
        <w:tblPrEx>
          <w:tblCellMar>
            <w:top w:w="0" w:type="dxa"/>
            <w:left w:w="0" w:type="dxa"/>
            <w:bottom w:w="0" w:type="dxa"/>
            <w:right w:w="0" w:type="dxa"/>
          </w:tblCellMar>
        </w:tblPrEx>
        <w:tc>
          <w:tcPr>
            <w:tcW w:w="1944" w:type="dxa"/>
            <w:tcBorders>
              <w:top w:val="nil"/>
              <w:left w:val="nil"/>
              <w:bottom w:val="nil"/>
              <w:right w:val="nil"/>
            </w:tcBorders>
          </w:tcPr>
          <w:p w14:paraId="7A9ADD11" w14:textId="77777777" w:rsidR="00D4780D" w:rsidRDefault="00D4780D">
            <w:pPr>
              <w:autoSpaceDE w:val="0"/>
              <w:autoSpaceDN w:val="0"/>
              <w:adjustRightInd w:val="0"/>
              <w:ind w:right="144"/>
            </w:pPr>
          </w:p>
        </w:tc>
        <w:tc>
          <w:tcPr>
            <w:tcW w:w="216" w:type="dxa"/>
            <w:tcBorders>
              <w:top w:val="nil"/>
              <w:left w:val="nil"/>
              <w:bottom w:val="nil"/>
              <w:right w:val="nil"/>
            </w:tcBorders>
          </w:tcPr>
          <w:p w14:paraId="221FBD1A"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6A665E3" w14:textId="77777777" w:rsidR="00D4780D" w:rsidRDefault="00D4780D">
            <w:pPr>
              <w:autoSpaceDE w:val="0"/>
              <w:autoSpaceDN w:val="0"/>
              <w:adjustRightInd w:val="0"/>
              <w:ind w:right="144"/>
              <w:rPr>
                <w:sz w:val="20"/>
              </w:rPr>
            </w:pPr>
            <w:r>
              <w:rPr>
                <w:sz w:val="20"/>
              </w:rPr>
              <w:t>N4~ANYTOWN~TX~78111</w:t>
            </w:r>
          </w:p>
          <w:p w14:paraId="289F8E55" w14:textId="77777777" w:rsidR="00D4780D" w:rsidRDefault="00D4780D">
            <w:pPr>
              <w:autoSpaceDE w:val="0"/>
              <w:autoSpaceDN w:val="0"/>
              <w:adjustRightInd w:val="0"/>
              <w:ind w:right="144"/>
              <w:rPr>
                <w:sz w:val="20"/>
              </w:rPr>
            </w:pPr>
            <w:r>
              <w:rPr>
                <w:sz w:val="20"/>
              </w:rPr>
              <w:t>N4~ANYTOWN~TX~781110001</w:t>
            </w:r>
          </w:p>
          <w:p w14:paraId="0C2416B1" w14:textId="77777777" w:rsidR="00D4780D" w:rsidRDefault="00D4780D">
            <w:pPr>
              <w:autoSpaceDE w:val="0"/>
              <w:autoSpaceDN w:val="0"/>
              <w:adjustRightInd w:val="0"/>
              <w:ind w:right="144"/>
            </w:pPr>
            <w:r>
              <w:rPr>
                <w:sz w:val="20"/>
              </w:rPr>
              <w:t>N4~MISSISSAUGA~ON~L4W4E4~CA</w:t>
            </w:r>
          </w:p>
        </w:tc>
      </w:tr>
    </w:tbl>
    <w:p w14:paraId="63A9E57C" w14:textId="77777777" w:rsidR="00D4780D" w:rsidRDefault="00D4780D">
      <w:pPr>
        <w:autoSpaceDE w:val="0"/>
        <w:autoSpaceDN w:val="0"/>
        <w:adjustRightInd w:val="0"/>
        <w:rPr>
          <w:sz w:val="20"/>
        </w:rPr>
      </w:pPr>
    </w:p>
    <w:p w14:paraId="07D5BF96" w14:textId="77777777" w:rsidR="00D4780D" w:rsidRDefault="00D4780D">
      <w:pPr>
        <w:autoSpaceDE w:val="0"/>
        <w:autoSpaceDN w:val="0"/>
        <w:adjustRightInd w:val="0"/>
        <w:jc w:val="center"/>
        <w:rPr>
          <w:b/>
          <w:sz w:val="20"/>
        </w:rPr>
      </w:pPr>
      <w:r>
        <w:rPr>
          <w:b/>
          <w:sz w:val="20"/>
        </w:rPr>
        <w:t>Data Element Summary</w:t>
      </w:r>
    </w:p>
    <w:p w14:paraId="2E23826F"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34FA4DB"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3A6699D" w14:textId="77777777">
        <w:tblPrEx>
          <w:tblCellMar>
            <w:top w:w="0" w:type="dxa"/>
            <w:left w:w="0" w:type="dxa"/>
            <w:bottom w:w="0" w:type="dxa"/>
            <w:right w:w="0" w:type="dxa"/>
          </w:tblCellMar>
        </w:tblPrEx>
        <w:tc>
          <w:tcPr>
            <w:tcW w:w="1007" w:type="dxa"/>
            <w:tcBorders>
              <w:top w:val="nil"/>
              <w:left w:val="nil"/>
              <w:bottom w:val="nil"/>
              <w:right w:val="nil"/>
            </w:tcBorders>
          </w:tcPr>
          <w:p w14:paraId="417438CE"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22B4091C" w14:textId="77777777" w:rsidR="00D4780D" w:rsidRDefault="00D4780D">
            <w:pPr>
              <w:autoSpaceDE w:val="0"/>
              <w:autoSpaceDN w:val="0"/>
              <w:adjustRightInd w:val="0"/>
              <w:ind w:right="144"/>
              <w:jc w:val="center"/>
            </w:pPr>
            <w:r>
              <w:rPr>
                <w:b/>
                <w:sz w:val="20"/>
              </w:rPr>
              <w:t>N401</w:t>
            </w:r>
          </w:p>
        </w:tc>
        <w:tc>
          <w:tcPr>
            <w:tcW w:w="892" w:type="dxa"/>
            <w:tcBorders>
              <w:top w:val="nil"/>
              <w:left w:val="nil"/>
              <w:bottom w:val="nil"/>
              <w:right w:val="nil"/>
            </w:tcBorders>
          </w:tcPr>
          <w:p w14:paraId="6FCE3B94" w14:textId="77777777" w:rsidR="00D4780D" w:rsidRDefault="00D4780D">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55D096BF" w14:textId="77777777" w:rsidR="00D4780D" w:rsidRDefault="00D4780D">
            <w:pPr>
              <w:autoSpaceDE w:val="0"/>
              <w:autoSpaceDN w:val="0"/>
              <w:adjustRightInd w:val="0"/>
              <w:ind w:right="144"/>
            </w:pPr>
            <w:r>
              <w:rPr>
                <w:b/>
                <w:sz w:val="20"/>
              </w:rPr>
              <w:t>City Name</w:t>
            </w:r>
          </w:p>
        </w:tc>
        <w:tc>
          <w:tcPr>
            <w:tcW w:w="432" w:type="dxa"/>
            <w:tcBorders>
              <w:top w:val="nil"/>
              <w:left w:val="nil"/>
              <w:bottom w:val="nil"/>
              <w:right w:val="nil"/>
            </w:tcBorders>
          </w:tcPr>
          <w:p w14:paraId="3E341280"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6EB68EAA"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6C8C0B9D" w14:textId="77777777" w:rsidR="00D4780D" w:rsidRDefault="00D4780D">
            <w:pPr>
              <w:autoSpaceDE w:val="0"/>
              <w:autoSpaceDN w:val="0"/>
              <w:adjustRightInd w:val="0"/>
              <w:ind w:right="144"/>
            </w:pPr>
            <w:r>
              <w:rPr>
                <w:b/>
                <w:sz w:val="20"/>
              </w:rPr>
              <w:t>AN 2/30</w:t>
            </w:r>
          </w:p>
        </w:tc>
      </w:tr>
      <w:tr w:rsidR="00000000" w14:paraId="13FB3F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2E9550"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4022D968" w14:textId="77777777" w:rsidR="00D4780D" w:rsidRDefault="00D4780D">
            <w:pPr>
              <w:autoSpaceDE w:val="0"/>
              <w:autoSpaceDN w:val="0"/>
              <w:adjustRightInd w:val="0"/>
              <w:ind w:right="144"/>
            </w:pPr>
            <w:r>
              <w:rPr>
                <w:sz w:val="20"/>
              </w:rPr>
              <w:t>Free-form text for city name</w:t>
            </w:r>
          </w:p>
        </w:tc>
      </w:tr>
      <w:tr w:rsidR="00000000" w14:paraId="1FAA46C3" w14:textId="77777777">
        <w:tblPrEx>
          <w:tblCellMar>
            <w:top w:w="0" w:type="dxa"/>
            <w:left w:w="0" w:type="dxa"/>
            <w:bottom w:w="0" w:type="dxa"/>
            <w:right w:w="0" w:type="dxa"/>
          </w:tblCellMar>
        </w:tblPrEx>
        <w:tc>
          <w:tcPr>
            <w:tcW w:w="1007" w:type="dxa"/>
            <w:tcBorders>
              <w:top w:val="nil"/>
              <w:left w:val="nil"/>
              <w:bottom w:val="nil"/>
              <w:right w:val="nil"/>
            </w:tcBorders>
          </w:tcPr>
          <w:p w14:paraId="28B562BF"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519A0896" w14:textId="77777777" w:rsidR="00D4780D" w:rsidRDefault="00D4780D">
            <w:pPr>
              <w:autoSpaceDE w:val="0"/>
              <w:autoSpaceDN w:val="0"/>
              <w:adjustRightInd w:val="0"/>
              <w:ind w:right="144"/>
              <w:jc w:val="center"/>
            </w:pPr>
            <w:r>
              <w:rPr>
                <w:b/>
                <w:sz w:val="20"/>
              </w:rPr>
              <w:t>N402</w:t>
            </w:r>
          </w:p>
        </w:tc>
        <w:tc>
          <w:tcPr>
            <w:tcW w:w="892" w:type="dxa"/>
            <w:tcBorders>
              <w:top w:val="nil"/>
              <w:left w:val="nil"/>
              <w:bottom w:val="nil"/>
              <w:right w:val="nil"/>
            </w:tcBorders>
          </w:tcPr>
          <w:p w14:paraId="1D483C1C" w14:textId="77777777" w:rsidR="00D4780D" w:rsidRDefault="00D4780D">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7736BAF0" w14:textId="77777777" w:rsidR="00D4780D" w:rsidRDefault="00D4780D">
            <w:pPr>
              <w:autoSpaceDE w:val="0"/>
              <w:autoSpaceDN w:val="0"/>
              <w:adjustRightInd w:val="0"/>
              <w:ind w:right="144"/>
            </w:pPr>
            <w:r>
              <w:rPr>
                <w:b/>
                <w:sz w:val="20"/>
              </w:rPr>
              <w:t>State or Province Code</w:t>
            </w:r>
          </w:p>
        </w:tc>
        <w:tc>
          <w:tcPr>
            <w:tcW w:w="432" w:type="dxa"/>
            <w:tcBorders>
              <w:top w:val="nil"/>
              <w:left w:val="nil"/>
              <w:bottom w:val="nil"/>
              <w:right w:val="nil"/>
            </w:tcBorders>
          </w:tcPr>
          <w:p w14:paraId="09AE6EF2"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03E2E0CE"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31D6FCBA" w14:textId="77777777" w:rsidR="00D4780D" w:rsidRDefault="00D4780D">
            <w:pPr>
              <w:autoSpaceDE w:val="0"/>
              <w:autoSpaceDN w:val="0"/>
              <w:adjustRightInd w:val="0"/>
              <w:ind w:right="144"/>
            </w:pPr>
            <w:r>
              <w:rPr>
                <w:b/>
                <w:sz w:val="20"/>
              </w:rPr>
              <w:t>ID 2/2</w:t>
            </w:r>
          </w:p>
        </w:tc>
      </w:tr>
      <w:tr w:rsidR="00000000" w14:paraId="57A342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695C7D"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7F0E0358" w14:textId="77777777" w:rsidR="00D4780D" w:rsidRDefault="00D4780D">
            <w:pPr>
              <w:autoSpaceDE w:val="0"/>
              <w:autoSpaceDN w:val="0"/>
              <w:adjustRightInd w:val="0"/>
              <w:ind w:right="144"/>
            </w:pPr>
            <w:r>
              <w:rPr>
                <w:sz w:val="20"/>
              </w:rPr>
              <w:t>Code (Standard State/Province) as defined by appropriate government agency</w:t>
            </w:r>
          </w:p>
        </w:tc>
      </w:tr>
      <w:tr w:rsidR="00000000" w14:paraId="489CA815" w14:textId="77777777">
        <w:tblPrEx>
          <w:tblCellMar>
            <w:top w:w="0" w:type="dxa"/>
            <w:left w:w="0" w:type="dxa"/>
            <w:bottom w:w="0" w:type="dxa"/>
            <w:right w:w="0" w:type="dxa"/>
          </w:tblCellMar>
        </w:tblPrEx>
        <w:tc>
          <w:tcPr>
            <w:tcW w:w="1007" w:type="dxa"/>
            <w:tcBorders>
              <w:top w:val="nil"/>
              <w:left w:val="nil"/>
              <w:bottom w:val="nil"/>
              <w:right w:val="nil"/>
            </w:tcBorders>
          </w:tcPr>
          <w:p w14:paraId="2D335D37"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68BC745" w14:textId="77777777" w:rsidR="00D4780D" w:rsidRDefault="00D4780D">
            <w:pPr>
              <w:autoSpaceDE w:val="0"/>
              <w:autoSpaceDN w:val="0"/>
              <w:adjustRightInd w:val="0"/>
              <w:ind w:right="144"/>
              <w:jc w:val="center"/>
            </w:pPr>
            <w:r>
              <w:rPr>
                <w:b/>
                <w:sz w:val="20"/>
              </w:rPr>
              <w:t>N403</w:t>
            </w:r>
          </w:p>
        </w:tc>
        <w:tc>
          <w:tcPr>
            <w:tcW w:w="892" w:type="dxa"/>
            <w:tcBorders>
              <w:top w:val="nil"/>
              <w:left w:val="nil"/>
              <w:bottom w:val="nil"/>
              <w:right w:val="nil"/>
            </w:tcBorders>
          </w:tcPr>
          <w:p w14:paraId="5B68760F" w14:textId="77777777" w:rsidR="00D4780D" w:rsidRDefault="00D4780D">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51860F0A" w14:textId="77777777" w:rsidR="00D4780D" w:rsidRDefault="00D4780D">
            <w:pPr>
              <w:autoSpaceDE w:val="0"/>
              <w:autoSpaceDN w:val="0"/>
              <w:adjustRightInd w:val="0"/>
              <w:ind w:right="144"/>
            </w:pPr>
            <w:r>
              <w:rPr>
                <w:b/>
                <w:sz w:val="20"/>
              </w:rPr>
              <w:t>Postal Code</w:t>
            </w:r>
          </w:p>
        </w:tc>
        <w:tc>
          <w:tcPr>
            <w:tcW w:w="432" w:type="dxa"/>
            <w:tcBorders>
              <w:top w:val="nil"/>
              <w:left w:val="nil"/>
              <w:bottom w:val="nil"/>
              <w:right w:val="nil"/>
            </w:tcBorders>
          </w:tcPr>
          <w:p w14:paraId="1EFBDA90"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3EFC7751"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767A3052" w14:textId="77777777" w:rsidR="00D4780D" w:rsidRDefault="00D4780D">
            <w:pPr>
              <w:autoSpaceDE w:val="0"/>
              <w:autoSpaceDN w:val="0"/>
              <w:adjustRightInd w:val="0"/>
              <w:ind w:right="144"/>
            </w:pPr>
            <w:r>
              <w:rPr>
                <w:b/>
                <w:sz w:val="20"/>
              </w:rPr>
              <w:t>ID 3/15</w:t>
            </w:r>
          </w:p>
        </w:tc>
      </w:tr>
      <w:tr w:rsidR="00000000" w14:paraId="52A66D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E915DB"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54F83F6F" w14:textId="77777777" w:rsidR="00D4780D" w:rsidRDefault="00D4780D">
            <w:pPr>
              <w:autoSpaceDE w:val="0"/>
              <w:autoSpaceDN w:val="0"/>
              <w:adjustRightInd w:val="0"/>
              <w:ind w:right="144"/>
            </w:pPr>
            <w:r>
              <w:rPr>
                <w:sz w:val="20"/>
              </w:rPr>
              <w:t>Code defining international postal zone code excluding punctuation and blanks (zip code for United States)</w:t>
            </w:r>
          </w:p>
        </w:tc>
      </w:tr>
      <w:tr w:rsidR="00000000" w14:paraId="3AD62D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B447E0" w14:textId="77777777" w:rsidR="00D4780D" w:rsidRDefault="00D4780D">
            <w:pPr>
              <w:autoSpaceDE w:val="0"/>
              <w:autoSpaceDN w:val="0"/>
              <w:adjustRightInd w:val="0"/>
              <w:ind w:right="144"/>
            </w:pPr>
          </w:p>
        </w:tc>
        <w:tc>
          <w:tcPr>
            <w:tcW w:w="6523" w:type="dxa"/>
            <w:gridSpan w:val="7"/>
            <w:tcBorders>
              <w:top w:val="nil"/>
              <w:left w:val="nil"/>
              <w:bottom w:val="nil"/>
              <w:right w:val="nil"/>
            </w:tcBorders>
            <w:shd w:val="pct20" w:color="auto" w:fill="auto"/>
          </w:tcPr>
          <w:p w14:paraId="00363685" w14:textId="77777777" w:rsidR="00D4780D" w:rsidRDefault="00D4780D">
            <w:pPr>
              <w:autoSpaceDE w:val="0"/>
              <w:autoSpaceDN w:val="0"/>
              <w:adjustRightInd w:val="0"/>
              <w:ind w:right="144"/>
            </w:pPr>
            <w:r>
              <w:rPr>
                <w:sz w:val="20"/>
              </w:rPr>
              <w:t>Postal codes will only contain upper case letters (A to Z) and digits (0 to 9).  Note that punctuation (spaces, dashes, etc.) must be excluded.</w:t>
            </w:r>
          </w:p>
        </w:tc>
      </w:tr>
      <w:tr w:rsidR="00000000" w14:paraId="08E7F357" w14:textId="77777777">
        <w:tblPrEx>
          <w:tblCellMar>
            <w:top w:w="0" w:type="dxa"/>
            <w:left w:w="0" w:type="dxa"/>
            <w:bottom w:w="0" w:type="dxa"/>
            <w:right w:w="0" w:type="dxa"/>
          </w:tblCellMar>
        </w:tblPrEx>
        <w:tc>
          <w:tcPr>
            <w:tcW w:w="1007" w:type="dxa"/>
            <w:tcBorders>
              <w:top w:val="nil"/>
              <w:left w:val="nil"/>
              <w:bottom w:val="nil"/>
              <w:right w:val="nil"/>
            </w:tcBorders>
          </w:tcPr>
          <w:p w14:paraId="458E609F"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021D91E0" w14:textId="77777777" w:rsidR="00D4780D" w:rsidRDefault="00D4780D">
            <w:pPr>
              <w:autoSpaceDE w:val="0"/>
              <w:autoSpaceDN w:val="0"/>
              <w:adjustRightInd w:val="0"/>
              <w:ind w:right="144"/>
              <w:jc w:val="center"/>
            </w:pPr>
            <w:r>
              <w:rPr>
                <w:b/>
                <w:sz w:val="20"/>
              </w:rPr>
              <w:t>N404</w:t>
            </w:r>
          </w:p>
        </w:tc>
        <w:tc>
          <w:tcPr>
            <w:tcW w:w="892" w:type="dxa"/>
            <w:tcBorders>
              <w:top w:val="nil"/>
              <w:left w:val="nil"/>
              <w:bottom w:val="nil"/>
              <w:right w:val="nil"/>
            </w:tcBorders>
          </w:tcPr>
          <w:p w14:paraId="4371F73F" w14:textId="77777777" w:rsidR="00D4780D" w:rsidRDefault="00D4780D">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06270090" w14:textId="77777777" w:rsidR="00D4780D" w:rsidRDefault="00D4780D">
            <w:pPr>
              <w:autoSpaceDE w:val="0"/>
              <w:autoSpaceDN w:val="0"/>
              <w:adjustRightInd w:val="0"/>
              <w:ind w:right="144"/>
            </w:pPr>
            <w:r>
              <w:rPr>
                <w:b/>
                <w:sz w:val="20"/>
              </w:rPr>
              <w:t>Country Code</w:t>
            </w:r>
          </w:p>
        </w:tc>
        <w:tc>
          <w:tcPr>
            <w:tcW w:w="432" w:type="dxa"/>
            <w:tcBorders>
              <w:top w:val="nil"/>
              <w:left w:val="nil"/>
              <w:bottom w:val="nil"/>
              <w:right w:val="nil"/>
            </w:tcBorders>
          </w:tcPr>
          <w:p w14:paraId="214D422C" w14:textId="77777777" w:rsidR="00D4780D" w:rsidRDefault="00D4780D">
            <w:pPr>
              <w:autoSpaceDE w:val="0"/>
              <w:autoSpaceDN w:val="0"/>
              <w:adjustRightInd w:val="0"/>
              <w:ind w:right="144"/>
              <w:jc w:val="center"/>
            </w:pPr>
            <w:r>
              <w:rPr>
                <w:b/>
                <w:sz w:val="20"/>
              </w:rPr>
              <w:t>O</w:t>
            </w:r>
          </w:p>
        </w:tc>
        <w:tc>
          <w:tcPr>
            <w:tcW w:w="14" w:type="dxa"/>
            <w:tcBorders>
              <w:top w:val="nil"/>
              <w:left w:val="nil"/>
              <w:bottom w:val="nil"/>
              <w:right w:val="nil"/>
            </w:tcBorders>
          </w:tcPr>
          <w:p w14:paraId="2BF04BC1"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3C9706AD" w14:textId="77777777" w:rsidR="00D4780D" w:rsidRDefault="00D4780D">
            <w:pPr>
              <w:autoSpaceDE w:val="0"/>
              <w:autoSpaceDN w:val="0"/>
              <w:adjustRightInd w:val="0"/>
              <w:ind w:right="144"/>
            </w:pPr>
            <w:r>
              <w:rPr>
                <w:b/>
                <w:sz w:val="20"/>
              </w:rPr>
              <w:t>ID 2/3</w:t>
            </w:r>
          </w:p>
        </w:tc>
      </w:tr>
      <w:tr w:rsidR="00000000" w14:paraId="6B90DF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6F17F0" w14:textId="77777777" w:rsidR="00D4780D" w:rsidRDefault="00D4780D">
            <w:pPr>
              <w:autoSpaceDE w:val="0"/>
              <w:autoSpaceDN w:val="0"/>
              <w:adjustRightInd w:val="0"/>
              <w:ind w:right="144"/>
            </w:pPr>
          </w:p>
        </w:tc>
        <w:tc>
          <w:tcPr>
            <w:tcW w:w="6523" w:type="dxa"/>
            <w:gridSpan w:val="7"/>
            <w:tcBorders>
              <w:top w:val="nil"/>
              <w:left w:val="nil"/>
              <w:bottom w:val="nil"/>
              <w:right w:val="nil"/>
            </w:tcBorders>
          </w:tcPr>
          <w:p w14:paraId="51F62907" w14:textId="77777777" w:rsidR="00D4780D" w:rsidRDefault="00D4780D">
            <w:pPr>
              <w:autoSpaceDE w:val="0"/>
              <w:autoSpaceDN w:val="0"/>
              <w:adjustRightInd w:val="0"/>
              <w:ind w:right="144"/>
            </w:pPr>
            <w:r>
              <w:rPr>
                <w:sz w:val="20"/>
              </w:rPr>
              <w:t>Code identifying the country</w:t>
            </w:r>
          </w:p>
        </w:tc>
      </w:tr>
      <w:tr w:rsidR="00000000" w14:paraId="58A5D1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D6BDBF" w14:textId="77777777" w:rsidR="00D4780D" w:rsidRDefault="00D4780D">
            <w:pPr>
              <w:autoSpaceDE w:val="0"/>
              <w:autoSpaceDN w:val="0"/>
              <w:adjustRightInd w:val="0"/>
              <w:ind w:right="144"/>
            </w:pPr>
          </w:p>
        </w:tc>
        <w:tc>
          <w:tcPr>
            <w:tcW w:w="6523" w:type="dxa"/>
            <w:gridSpan w:val="7"/>
            <w:tcBorders>
              <w:top w:val="nil"/>
              <w:left w:val="nil"/>
              <w:bottom w:val="nil"/>
              <w:right w:val="nil"/>
            </w:tcBorders>
            <w:shd w:val="pct20" w:color="auto" w:fill="auto"/>
          </w:tcPr>
          <w:p w14:paraId="5C3A07B3" w14:textId="77777777" w:rsidR="00D4780D" w:rsidRDefault="00D4780D">
            <w:pPr>
              <w:autoSpaceDE w:val="0"/>
              <w:autoSpaceDN w:val="0"/>
              <w:adjustRightInd w:val="0"/>
              <w:ind w:right="144"/>
              <w:rPr>
                <w:sz w:val="20"/>
              </w:rPr>
            </w:pPr>
            <w:r>
              <w:rPr>
                <w:sz w:val="20"/>
              </w:rPr>
              <w:t>For country codes not listed, please refer to ISO 3166</w:t>
            </w:r>
          </w:p>
          <w:p w14:paraId="39464A86" w14:textId="77777777" w:rsidR="00D4780D" w:rsidRDefault="00D4780D">
            <w:pPr>
              <w:autoSpaceDE w:val="0"/>
              <w:autoSpaceDN w:val="0"/>
              <w:adjustRightInd w:val="0"/>
              <w:ind w:right="144"/>
            </w:pPr>
            <w:r>
              <w:rPr>
                <w:sz w:val="20"/>
              </w:rPr>
              <w:t>Required if outside the United States.</w:t>
            </w:r>
          </w:p>
        </w:tc>
      </w:tr>
      <w:tr w:rsidR="00000000" w14:paraId="64E10D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544EF4"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965C56C" w14:textId="77777777" w:rsidR="00D4780D" w:rsidRDefault="00D4780D">
            <w:pPr>
              <w:autoSpaceDE w:val="0"/>
              <w:autoSpaceDN w:val="0"/>
              <w:adjustRightInd w:val="0"/>
              <w:ind w:right="144"/>
            </w:pPr>
            <w:r>
              <w:rPr>
                <w:sz w:val="20"/>
              </w:rPr>
              <w:t>CA</w:t>
            </w:r>
          </w:p>
        </w:tc>
        <w:tc>
          <w:tcPr>
            <w:tcW w:w="144" w:type="dxa"/>
            <w:tcBorders>
              <w:top w:val="nil"/>
              <w:left w:val="nil"/>
              <w:bottom w:val="nil"/>
              <w:right w:val="nil"/>
            </w:tcBorders>
          </w:tcPr>
          <w:p w14:paraId="5053B7E5"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36C2A92E" w14:textId="77777777" w:rsidR="00D4780D" w:rsidRDefault="00D4780D">
            <w:pPr>
              <w:autoSpaceDE w:val="0"/>
              <w:autoSpaceDN w:val="0"/>
              <w:adjustRightInd w:val="0"/>
              <w:ind w:right="144"/>
            </w:pPr>
            <w:r>
              <w:rPr>
                <w:sz w:val="20"/>
              </w:rPr>
              <w:t>Canada</w:t>
            </w:r>
          </w:p>
        </w:tc>
      </w:tr>
      <w:tr w:rsidR="00000000" w14:paraId="7F4B45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C23091"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CCDE246" w14:textId="77777777" w:rsidR="00D4780D" w:rsidRDefault="00D4780D">
            <w:pPr>
              <w:autoSpaceDE w:val="0"/>
              <w:autoSpaceDN w:val="0"/>
              <w:adjustRightInd w:val="0"/>
              <w:ind w:right="144"/>
            </w:pPr>
            <w:r>
              <w:rPr>
                <w:sz w:val="20"/>
              </w:rPr>
              <w:t>CH</w:t>
            </w:r>
          </w:p>
        </w:tc>
        <w:tc>
          <w:tcPr>
            <w:tcW w:w="144" w:type="dxa"/>
            <w:tcBorders>
              <w:top w:val="nil"/>
              <w:left w:val="nil"/>
              <w:bottom w:val="nil"/>
              <w:right w:val="nil"/>
            </w:tcBorders>
          </w:tcPr>
          <w:p w14:paraId="416E68BA"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43B4847B" w14:textId="77777777" w:rsidR="00D4780D" w:rsidRDefault="00D4780D">
            <w:pPr>
              <w:autoSpaceDE w:val="0"/>
              <w:autoSpaceDN w:val="0"/>
              <w:adjustRightInd w:val="0"/>
              <w:ind w:right="144"/>
            </w:pPr>
            <w:r>
              <w:rPr>
                <w:sz w:val="20"/>
              </w:rPr>
              <w:t>Switzerland</w:t>
            </w:r>
          </w:p>
        </w:tc>
      </w:tr>
      <w:tr w:rsidR="00000000" w14:paraId="161162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B6A2D6"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A91A31D" w14:textId="77777777" w:rsidR="00D4780D" w:rsidRDefault="00D4780D">
            <w:pPr>
              <w:autoSpaceDE w:val="0"/>
              <w:autoSpaceDN w:val="0"/>
              <w:adjustRightInd w:val="0"/>
              <w:ind w:right="144"/>
            </w:pPr>
            <w:r>
              <w:rPr>
                <w:sz w:val="20"/>
              </w:rPr>
              <w:t>DE</w:t>
            </w:r>
          </w:p>
        </w:tc>
        <w:tc>
          <w:tcPr>
            <w:tcW w:w="144" w:type="dxa"/>
            <w:tcBorders>
              <w:top w:val="nil"/>
              <w:left w:val="nil"/>
              <w:bottom w:val="nil"/>
              <w:right w:val="nil"/>
            </w:tcBorders>
          </w:tcPr>
          <w:p w14:paraId="502B724A"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2DCC6A29" w14:textId="77777777" w:rsidR="00D4780D" w:rsidRDefault="00D4780D">
            <w:pPr>
              <w:autoSpaceDE w:val="0"/>
              <w:autoSpaceDN w:val="0"/>
              <w:adjustRightInd w:val="0"/>
              <w:ind w:right="144"/>
            </w:pPr>
            <w:r>
              <w:rPr>
                <w:sz w:val="20"/>
              </w:rPr>
              <w:t>Germany</w:t>
            </w:r>
          </w:p>
        </w:tc>
      </w:tr>
      <w:tr w:rsidR="00000000" w14:paraId="4750B4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F2929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7BEF12FB" w14:textId="77777777" w:rsidR="00D4780D" w:rsidRDefault="00D4780D">
            <w:pPr>
              <w:autoSpaceDE w:val="0"/>
              <w:autoSpaceDN w:val="0"/>
              <w:adjustRightInd w:val="0"/>
              <w:ind w:right="144"/>
            </w:pPr>
            <w:r>
              <w:rPr>
                <w:sz w:val="20"/>
              </w:rPr>
              <w:t>ES</w:t>
            </w:r>
          </w:p>
        </w:tc>
        <w:tc>
          <w:tcPr>
            <w:tcW w:w="144" w:type="dxa"/>
            <w:tcBorders>
              <w:top w:val="nil"/>
              <w:left w:val="nil"/>
              <w:bottom w:val="nil"/>
              <w:right w:val="nil"/>
            </w:tcBorders>
          </w:tcPr>
          <w:p w14:paraId="1DB81CC0"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3B33A514" w14:textId="77777777" w:rsidR="00D4780D" w:rsidRDefault="00D4780D">
            <w:pPr>
              <w:autoSpaceDE w:val="0"/>
              <w:autoSpaceDN w:val="0"/>
              <w:adjustRightInd w:val="0"/>
              <w:ind w:right="144"/>
            </w:pPr>
            <w:r>
              <w:rPr>
                <w:sz w:val="20"/>
              </w:rPr>
              <w:t>Spain</w:t>
            </w:r>
          </w:p>
        </w:tc>
      </w:tr>
      <w:tr w:rsidR="00000000" w14:paraId="5FA29E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1645A1"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77A2554" w14:textId="77777777" w:rsidR="00D4780D" w:rsidRDefault="00D4780D">
            <w:pPr>
              <w:autoSpaceDE w:val="0"/>
              <w:autoSpaceDN w:val="0"/>
              <w:adjustRightInd w:val="0"/>
              <w:ind w:right="144"/>
            </w:pPr>
            <w:r>
              <w:rPr>
                <w:sz w:val="20"/>
              </w:rPr>
              <w:t>FR</w:t>
            </w:r>
          </w:p>
        </w:tc>
        <w:tc>
          <w:tcPr>
            <w:tcW w:w="144" w:type="dxa"/>
            <w:tcBorders>
              <w:top w:val="nil"/>
              <w:left w:val="nil"/>
              <w:bottom w:val="nil"/>
              <w:right w:val="nil"/>
            </w:tcBorders>
          </w:tcPr>
          <w:p w14:paraId="63F6DA76"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1027BDA2" w14:textId="77777777" w:rsidR="00D4780D" w:rsidRDefault="00D4780D">
            <w:pPr>
              <w:autoSpaceDE w:val="0"/>
              <w:autoSpaceDN w:val="0"/>
              <w:adjustRightInd w:val="0"/>
              <w:ind w:right="144"/>
            </w:pPr>
            <w:r>
              <w:rPr>
                <w:sz w:val="20"/>
              </w:rPr>
              <w:t>France</w:t>
            </w:r>
          </w:p>
        </w:tc>
      </w:tr>
      <w:tr w:rsidR="00000000" w14:paraId="71E003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A2E7B8"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0A0810C" w14:textId="77777777" w:rsidR="00D4780D" w:rsidRDefault="00D4780D">
            <w:pPr>
              <w:autoSpaceDE w:val="0"/>
              <w:autoSpaceDN w:val="0"/>
              <w:adjustRightInd w:val="0"/>
              <w:ind w:right="144"/>
            </w:pPr>
            <w:r>
              <w:rPr>
                <w:sz w:val="20"/>
              </w:rPr>
              <w:t>GB</w:t>
            </w:r>
          </w:p>
        </w:tc>
        <w:tc>
          <w:tcPr>
            <w:tcW w:w="144" w:type="dxa"/>
            <w:tcBorders>
              <w:top w:val="nil"/>
              <w:left w:val="nil"/>
              <w:bottom w:val="nil"/>
              <w:right w:val="nil"/>
            </w:tcBorders>
          </w:tcPr>
          <w:p w14:paraId="78835EEE"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62DDCBCB" w14:textId="77777777" w:rsidR="00D4780D" w:rsidRDefault="00D4780D">
            <w:pPr>
              <w:autoSpaceDE w:val="0"/>
              <w:autoSpaceDN w:val="0"/>
              <w:adjustRightInd w:val="0"/>
              <w:ind w:right="144"/>
            </w:pPr>
            <w:r>
              <w:rPr>
                <w:sz w:val="20"/>
              </w:rPr>
              <w:t>United Kingdom</w:t>
            </w:r>
          </w:p>
        </w:tc>
      </w:tr>
      <w:tr w:rsidR="00000000" w14:paraId="4478E5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05C13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09D195AD" w14:textId="77777777" w:rsidR="00D4780D" w:rsidRDefault="00D4780D">
            <w:pPr>
              <w:autoSpaceDE w:val="0"/>
              <w:autoSpaceDN w:val="0"/>
              <w:adjustRightInd w:val="0"/>
              <w:ind w:right="144"/>
            </w:pPr>
            <w:r>
              <w:rPr>
                <w:sz w:val="20"/>
              </w:rPr>
              <w:t>IT</w:t>
            </w:r>
          </w:p>
        </w:tc>
        <w:tc>
          <w:tcPr>
            <w:tcW w:w="144" w:type="dxa"/>
            <w:tcBorders>
              <w:top w:val="nil"/>
              <w:left w:val="nil"/>
              <w:bottom w:val="nil"/>
              <w:right w:val="nil"/>
            </w:tcBorders>
          </w:tcPr>
          <w:p w14:paraId="4867C0A6"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4F567FFD" w14:textId="77777777" w:rsidR="00D4780D" w:rsidRDefault="00D4780D">
            <w:pPr>
              <w:autoSpaceDE w:val="0"/>
              <w:autoSpaceDN w:val="0"/>
              <w:adjustRightInd w:val="0"/>
              <w:ind w:right="144"/>
            </w:pPr>
            <w:r>
              <w:rPr>
                <w:sz w:val="20"/>
              </w:rPr>
              <w:t>Italy</w:t>
            </w:r>
          </w:p>
        </w:tc>
      </w:tr>
      <w:tr w:rsidR="00000000" w14:paraId="7C9B65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F70865"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C09F623" w14:textId="77777777" w:rsidR="00D4780D" w:rsidRDefault="00D4780D">
            <w:pPr>
              <w:autoSpaceDE w:val="0"/>
              <w:autoSpaceDN w:val="0"/>
              <w:adjustRightInd w:val="0"/>
              <w:ind w:right="144"/>
            </w:pPr>
            <w:r>
              <w:rPr>
                <w:sz w:val="20"/>
              </w:rPr>
              <w:t>JP</w:t>
            </w:r>
          </w:p>
        </w:tc>
        <w:tc>
          <w:tcPr>
            <w:tcW w:w="144" w:type="dxa"/>
            <w:tcBorders>
              <w:top w:val="nil"/>
              <w:left w:val="nil"/>
              <w:bottom w:val="nil"/>
              <w:right w:val="nil"/>
            </w:tcBorders>
          </w:tcPr>
          <w:p w14:paraId="053488D7"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4B7257B4" w14:textId="77777777" w:rsidR="00D4780D" w:rsidRDefault="00D4780D">
            <w:pPr>
              <w:autoSpaceDE w:val="0"/>
              <w:autoSpaceDN w:val="0"/>
              <w:adjustRightInd w:val="0"/>
              <w:ind w:right="144"/>
            </w:pPr>
            <w:r>
              <w:rPr>
                <w:sz w:val="20"/>
              </w:rPr>
              <w:t>Japan</w:t>
            </w:r>
          </w:p>
        </w:tc>
      </w:tr>
      <w:tr w:rsidR="00000000" w14:paraId="760AF4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98EDD9"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5E980AA" w14:textId="77777777" w:rsidR="00D4780D" w:rsidRDefault="00D4780D">
            <w:pPr>
              <w:autoSpaceDE w:val="0"/>
              <w:autoSpaceDN w:val="0"/>
              <w:adjustRightInd w:val="0"/>
              <w:ind w:right="144"/>
            </w:pPr>
            <w:r>
              <w:rPr>
                <w:sz w:val="20"/>
              </w:rPr>
              <w:t>MX</w:t>
            </w:r>
          </w:p>
        </w:tc>
        <w:tc>
          <w:tcPr>
            <w:tcW w:w="144" w:type="dxa"/>
            <w:tcBorders>
              <w:top w:val="nil"/>
              <w:left w:val="nil"/>
              <w:bottom w:val="nil"/>
              <w:right w:val="nil"/>
            </w:tcBorders>
          </w:tcPr>
          <w:p w14:paraId="59F9C3B6"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5DD601AB" w14:textId="77777777" w:rsidR="00D4780D" w:rsidRDefault="00D4780D">
            <w:pPr>
              <w:autoSpaceDE w:val="0"/>
              <w:autoSpaceDN w:val="0"/>
              <w:adjustRightInd w:val="0"/>
              <w:ind w:right="144"/>
            </w:pPr>
            <w:r>
              <w:rPr>
                <w:sz w:val="20"/>
              </w:rPr>
              <w:t>Mexico</w:t>
            </w:r>
          </w:p>
        </w:tc>
      </w:tr>
      <w:tr w:rsidR="00000000" w14:paraId="783F8C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467A9B"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33DA4362" w14:textId="77777777" w:rsidR="00D4780D" w:rsidRDefault="00D4780D">
            <w:pPr>
              <w:autoSpaceDE w:val="0"/>
              <w:autoSpaceDN w:val="0"/>
              <w:adjustRightInd w:val="0"/>
              <w:ind w:right="144"/>
            </w:pPr>
            <w:r>
              <w:rPr>
                <w:sz w:val="20"/>
              </w:rPr>
              <w:t>PR</w:t>
            </w:r>
          </w:p>
        </w:tc>
        <w:tc>
          <w:tcPr>
            <w:tcW w:w="144" w:type="dxa"/>
            <w:tcBorders>
              <w:top w:val="nil"/>
              <w:left w:val="nil"/>
              <w:bottom w:val="nil"/>
              <w:right w:val="nil"/>
            </w:tcBorders>
          </w:tcPr>
          <w:p w14:paraId="5757CD7C"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5E72E171" w14:textId="77777777" w:rsidR="00D4780D" w:rsidRDefault="00D4780D">
            <w:pPr>
              <w:autoSpaceDE w:val="0"/>
              <w:autoSpaceDN w:val="0"/>
              <w:adjustRightInd w:val="0"/>
              <w:ind w:right="144"/>
            </w:pPr>
            <w:r>
              <w:rPr>
                <w:sz w:val="20"/>
              </w:rPr>
              <w:t>Puerto Rico</w:t>
            </w:r>
          </w:p>
        </w:tc>
      </w:tr>
      <w:tr w:rsidR="00000000" w14:paraId="48B6E0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F4A282"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1C0B29AC" w14:textId="77777777" w:rsidR="00D4780D" w:rsidRDefault="00D4780D">
            <w:pPr>
              <w:autoSpaceDE w:val="0"/>
              <w:autoSpaceDN w:val="0"/>
              <w:adjustRightInd w:val="0"/>
              <w:ind w:right="144"/>
            </w:pPr>
            <w:r>
              <w:rPr>
                <w:sz w:val="20"/>
              </w:rPr>
              <w:t>SE</w:t>
            </w:r>
          </w:p>
        </w:tc>
        <w:tc>
          <w:tcPr>
            <w:tcW w:w="144" w:type="dxa"/>
            <w:tcBorders>
              <w:top w:val="nil"/>
              <w:left w:val="nil"/>
              <w:bottom w:val="nil"/>
              <w:right w:val="nil"/>
            </w:tcBorders>
          </w:tcPr>
          <w:p w14:paraId="734A7A28" w14:textId="77777777" w:rsidR="00D4780D" w:rsidRDefault="00D4780D">
            <w:pPr>
              <w:autoSpaceDE w:val="0"/>
              <w:autoSpaceDN w:val="0"/>
              <w:adjustRightInd w:val="0"/>
              <w:ind w:right="144"/>
            </w:pPr>
          </w:p>
        </w:tc>
        <w:tc>
          <w:tcPr>
            <w:tcW w:w="4823" w:type="dxa"/>
            <w:gridSpan w:val="4"/>
            <w:tcBorders>
              <w:top w:val="nil"/>
              <w:left w:val="nil"/>
              <w:bottom w:val="nil"/>
              <w:right w:val="nil"/>
            </w:tcBorders>
          </w:tcPr>
          <w:p w14:paraId="0B3D4619" w14:textId="77777777" w:rsidR="00D4780D" w:rsidRDefault="00D4780D">
            <w:pPr>
              <w:autoSpaceDE w:val="0"/>
              <w:autoSpaceDN w:val="0"/>
              <w:adjustRightInd w:val="0"/>
              <w:ind w:right="144"/>
            </w:pPr>
            <w:r>
              <w:rPr>
                <w:sz w:val="20"/>
              </w:rPr>
              <w:t>Sweden</w:t>
            </w:r>
          </w:p>
        </w:tc>
      </w:tr>
    </w:tbl>
    <w:p w14:paraId="2ACBDFE2"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79" w:name="book37"/>
      <w:bookmarkEnd w:id="879"/>
      <w:r>
        <w:rPr>
          <w:b/>
          <w:sz w:val="20"/>
        </w:rPr>
        <w:tab/>
        <w:t>Segment:</w:t>
      </w:r>
      <w:r>
        <w:rPr>
          <w:b/>
          <w:sz w:val="20"/>
        </w:rPr>
        <w:tab/>
      </w:r>
      <w:r>
        <w:rPr>
          <w:b/>
          <w:sz w:val="40"/>
        </w:rPr>
        <w:t xml:space="preserve">PER </w:t>
      </w:r>
      <w:r>
        <w:rPr>
          <w:b/>
          <w:sz w:val="20"/>
        </w:rPr>
        <w:t>Administrative Communications Contact (Special Needs Emergency Contact Telephone Numbers)</w:t>
      </w:r>
    </w:p>
    <w:p w14:paraId="6A589C5E"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6473B5F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6197DB5"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AF85794"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44A5E8"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89D604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person or office to whom administrative communications should be directed</w:t>
      </w:r>
    </w:p>
    <w:p w14:paraId="2883DAC4"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656C498C"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064E707B"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w:t>
      </w:r>
      <w:r>
        <w:rPr>
          <w:sz w:val="20"/>
        </w:rPr>
        <w:t>07 or PER08 is present, then the other is required.</w:t>
      </w:r>
    </w:p>
    <w:p w14:paraId="0A3DD26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0BCE02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3E7EFD" w14:textId="77777777">
        <w:tblPrEx>
          <w:tblCellMar>
            <w:top w:w="0" w:type="dxa"/>
            <w:left w:w="0" w:type="dxa"/>
            <w:bottom w:w="0" w:type="dxa"/>
            <w:right w:w="0" w:type="dxa"/>
          </w:tblCellMar>
        </w:tblPrEx>
        <w:tc>
          <w:tcPr>
            <w:tcW w:w="1944" w:type="dxa"/>
            <w:tcBorders>
              <w:top w:val="nil"/>
              <w:left w:val="nil"/>
              <w:bottom w:val="nil"/>
              <w:right w:val="nil"/>
            </w:tcBorders>
          </w:tcPr>
          <w:p w14:paraId="68F111BC"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03424F04"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21DDF2BE" w14:textId="77777777" w:rsidR="00D4780D" w:rsidRDefault="00D4780D">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5AB635E5" w14:textId="77777777" w:rsidR="00D4780D" w:rsidRDefault="00D4780D">
            <w:pPr>
              <w:autoSpaceDE w:val="0"/>
              <w:autoSpaceDN w:val="0"/>
              <w:adjustRightInd w:val="0"/>
              <w:ind w:right="144"/>
            </w:pPr>
          </w:p>
        </w:tc>
      </w:tr>
      <w:tr w:rsidR="00000000" w14:paraId="6FFBF7BD" w14:textId="77777777">
        <w:tblPrEx>
          <w:tblCellMar>
            <w:top w:w="0" w:type="dxa"/>
            <w:left w:w="0" w:type="dxa"/>
            <w:bottom w:w="0" w:type="dxa"/>
            <w:right w:w="0" w:type="dxa"/>
          </w:tblCellMar>
        </w:tblPrEx>
        <w:tc>
          <w:tcPr>
            <w:tcW w:w="1944" w:type="dxa"/>
            <w:tcBorders>
              <w:top w:val="nil"/>
              <w:left w:val="nil"/>
              <w:bottom w:val="nil"/>
              <w:right w:val="nil"/>
            </w:tcBorders>
          </w:tcPr>
          <w:p w14:paraId="479A7FDC" w14:textId="77777777" w:rsidR="00D4780D" w:rsidRDefault="00D4780D">
            <w:pPr>
              <w:autoSpaceDE w:val="0"/>
              <w:autoSpaceDN w:val="0"/>
              <w:adjustRightInd w:val="0"/>
              <w:ind w:right="144"/>
            </w:pPr>
          </w:p>
        </w:tc>
        <w:tc>
          <w:tcPr>
            <w:tcW w:w="216" w:type="dxa"/>
            <w:tcBorders>
              <w:top w:val="nil"/>
              <w:left w:val="nil"/>
              <w:bottom w:val="nil"/>
              <w:right w:val="nil"/>
            </w:tcBorders>
          </w:tcPr>
          <w:p w14:paraId="0D27ED7F"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4FCEDB0E" w14:textId="77777777" w:rsidR="00D4780D" w:rsidRDefault="00D4780D">
            <w:pPr>
              <w:autoSpaceDE w:val="0"/>
              <w:autoSpaceDN w:val="0"/>
              <w:adjustRightInd w:val="0"/>
              <w:ind w:right="144"/>
              <w:rPr>
                <w:sz w:val="20"/>
              </w:rPr>
            </w:pPr>
            <w:r>
              <w:rPr>
                <w:sz w:val="20"/>
              </w:rPr>
              <w:t>PER~SP~~TE~8005551212</w:t>
            </w:r>
          </w:p>
          <w:p w14:paraId="4DB69196" w14:textId="77777777" w:rsidR="00D4780D" w:rsidRDefault="00D4780D">
            <w:pPr>
              <w:autoSpaceDE w:val="0"/>
              <w:autoSpaceDN w:val="0"/>
              <w:adjustRightInd w:val="0"/>
              <w:ind w:right="144"/>
            </w:pPr>
            <w:r>
              <w:rPr>
                <w:sz w:val="20"/>
              </w:rPr>
              <w:t>PER~SP~~TE~8005551212~OT~8005552121</w:t>
            </w:r>
          </w:p>
        </w:tc>
      </w:tr>
    </w:tbl>
    <w:p w14:paraId="305BFC1B" w14:textId="77777777" w:rsidR="00D4780D" w:rsidRDefault="00D4780D">
      <w:pPr>
        <w:autoSpaceDE w:val="0"/>
        <w:autoSpaceDN w:val="0"/>
        <w:adjustRightInd w:val="0"/>
        <w:rPr>
          <w:sz w:val="20"/>
        </w:rPr>
      </w:pPr>
    </w:p>
    <w:p w14:paraId="53E367C2" w14:textId="77777777" w:rsidR="00D4780D" w:rsidRDefault="00D4780D">
      <w:pPr>
        <w:autoSpaceDE w:val="0"/>
        <w:autoSpaceDN w:val="0"/>
        <w:adjustRightInd w:val="0"/>
        <w:jc w:val="center"/>
        <w:rPr>
          <w:b/>
          <w:sz w:val="20"/>
        </w:rPr>
      </w:pPr>
      <w:r>
        <w:rPr>
          <w:b/>
          <w:sz w:val="20"/>
        </w:rPr>
        <w:t>Data Element Summary</w:t>
      </w:r>
    </w:p>
    <w:p w14:paraId="5610500C"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ADBBCA4"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049D804" w14:textId="77777777">
        <w:tblPrEx>
          <w:tblCellMar>
            <w:top w:w="0" w:type="dxa"/>
            <w:left w:w="0" w:type="dxa"/>
            <w:bottom w:w="0" w:type="dxa"/>
            <w:right w:w="0" w:type="dxa"/>
          </w:tblCellMar>
        </w:tblPrEx>
        <w:tc>
          <w:tcPr>
            <w:tcW w:w="1007" w:type="dxa"/>
            <w:tcBorders>
              <w:top w:val="nil"/>
              <w:left w:val="nil"/>
              <w:bottom w:val="nil"/>
              <w:right w:val="nil"/>
            </w:tcBorders>
          </w:tcPr>
          <w:p w14:paraId="6AE0C913"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C8ED483" w14:textId="77777777" w:rsidR="00D4780D" w:rsidRDefault="00D4780D">
            <w:pPr>
              <w:autoSpaceDE w:val="0"/>
              <w:autoSpaceDN w:val="0"/>
              <w:adjustRightInd w:val="0"/>
              <w:ind w:right="144"/>
              <w:jc w:val="center"/>
            </w:pPr>
            <w:r>
              <w:rPr>
                <w:b/>
                <w:sz w:val="20"/>
              </w:rPr>
              <w:t>PER01</w:t>
            </w:r>
          </w:p>
        </w:tc>
        <w:tc>
          <w:tcPr>
            <w:tcW w:w="892" w:type="dxa"/>
            <w:tcBorders>
              <w:top w:val="nil"/>
              <w:left w:val="nil"/>
              <w:bottom w:val="nil"/>
              <w:right w:val="nil"/>
            </w:tcBorders>
          </w:tcPr>
          <w:p w14:paraId="1E7B941D" w14:textId="77777777" w:rsidR="00D4780D" w:rsidRDefault="00D4780D">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05EDCCF1" w14:textId="77777777" w:rsidR="00D4780D" w:rsidRDefault="00D4780D">
            <w:pPr>
              <w:autoSpaceDE w:val="0"/>
              <w:autoSpaceDN w:val="0"/>
              <w:adjustRightInd w:val="0"/>
              <w:ind w:right="144"/>
            </w:pPr>
            <w:r>
              <w:rPr>
                <w:b/>
                <w:sz w:val="20"/>
              </w:rPr>
              <w:t>Contact Function Code</w:t>
            </w:r>
          </w:p>
        </w:tc>
        <w:tc>
          <w:tcPr>
            <w:tcW w:w="432" w:type="dxa"/>
            <w:tcBorders>
              <w:top w:val="nil"/>
              <w:left w:val="nil"/>
              <w:bottom w:val="nil"/>
              <w:right w:val="nil"/>
            </w:tcBorders>
          </w:tcPr>
          <w:p w14:paraId="0EDBFA11"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281520B7"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D94CB58" w14:textId="77777777" w:rsidR="00D4780D" w:rsidRDefault="00D4780D">
            <w:pPr>
              <w:autoSpaceDE w:val="0"/>
              <w:autoSpaceDN w:val="0"/>
              <w:adjustRightInd w:val="0"/>
              <w:ind w:right="144"/>
            </w:pPr>
            <w:r>
              <w:rPr>
                <w:b/>
                <w:sz w:val="20"/>
              </w:rPr>
              <w:t>ID 2/2</w:t>
            </w:r>
          </w:p>
        </w:tc>
      </w:tr>
      <w:tr w:rsidR="00000000" w14:paraId="30A078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F1049F"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384B0235" w14:textId="77777777" w:rsidR="00D4780D" w:rsidRDefault="00D4780D">
            <w:pPr>
              <w:autoSpaceDE w:val="0"/>
              <w:autoSpaceDN w:val="0"/>
              <w:adjustRightInd w:val="0"/>
              <w:ind w:right="144"/>
            </w:pPr>
            <w:r>
              <w:rPr>
                <w:sz w:val="20"/>
              </w:rPr>
              <w:t>Code identifying the major duty or responsibility of the person or group named</w:t>
            </w:r>
          </w:p>
        </w:tc>
      </w:tr>
      <w:tr w:rsidR="00000000" w14:paraId="7081EF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47509A"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25EBEEA7" w14:textId="77777777" w:rsidR="00D4780D" w:rsidRDefault="00D4780D">
            <w:pPr>
              <w:autoSpaceDE w:val="0"/>
              <w:autoSpaceDN w:val="0"/>
              <w:adjustRightInd w:val="0"/>
              <w:ind w:right="144"/>
            </w:pPr>
            <w:r>
              <w:rPr>
                <w:sz w:val="20"/>
              </w:rPr>
              <w:t>SP</w:t>
            </w:r>
          </w:p>
        </w:tc>
        <w:tc>
          <w:tcPr>
            <w:tcW w:w="144" w:type="dxa"/>
            <w:tcBorders>
              <w:top w:val="nil"/>
              <w:left w:val="nil"/>
              <w:bottom w:val="nil"/>
              <w:right w:val="nil"/>
            </w:tcBorders>
          </w:tcPr>
          <w:p w14:paraId="672F33D0"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8E3A6C7" w14:textId="77777777" w:rsidR="00D4780D" w:rsidRDefault="00D4780D">
            <w:pPr>
              <w:autoSpaceDE w:val="0"/>
              <w:autoSpaceDN w:val="0"/>
              <w:adjustRightInd w:val="0"/>
              <w:ind w:right="144"/>
            </w:pPr>
            <w:r>
              <w:rPr>
                <w:sz w:val="20"/>
              </w:rPr>
              <w:t>Special Program Contact</w:t>
            </w:r>
          </w:p>
        </w:tc>
      </w:tr>
      <w:tr w:rsidR="00000000" w14:paraId="052261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D06E42"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2E22B910" w14:textId="77777777" w:rsidR="00D4780D" w:rsidRDefault="00D4780D">
            <w:pPr>
              <w:autoSpaceDE w:val="0"/>
              <w:autoSpaceDN w:val="0"/>
              <w:adjustRightInd w:val="0"/>
              <w:ind w:right="144"/>
            </w:pPr>
            <w:r>
              <w:rPr>
                <w:sz w:val="20"/>
              </w:rPr>
              <w:t>Special Needs Contact Information</w:t>
            </w:r>
          </w:p>
        </w:tc>
      </w:tr>
      <w:tr w:rsidR="00000000" w14:paraId="3DAEE2BF" w14:textId="77777777">
        <w:tblPrEx>
          <w:tblCellMar>
            <w:top w:w="0" w:type="dxa"/>
            <w:left w:w="0" w:type="dxa"/>
            <w:bottom w:w="0" w:type="dxa"/>
            <w:right w:w="0" w:type="dxa"/>
          </w:tblCellMar>
        </w:tblPrEx>
        <w:tc>
          <w:tcPr>
            <w:tcW w:w="1007" w:type="dxa"/>
            <w:tcBorders>
              <w:top w:val="nil"/>
              <w:left w:val="nil"/>
              <w:bottom w:val="nil"/>
              <w:right w:val="nil"/>
            </w:tcBorders>
          </w:tcPr>
          <w:p w14:paraId="1304FD52" w14:textId="77777777" w:rsidR="00D4780D" w:rsidRDefault="00D4780D">
            <w:pPr>
              <w:autoSpaceDE w:val="0"/>
              <w:autoSpaceDN w:val="0"/>
              <w:adjustRightInd w:val="0"/>
              <w:ind w:right="144"/>
            </w:pPr>
          </w:p>
        </w:tc>
        <w:tc>
          <w:tcPr>
            <w:tcW w:w="1080" w:type="dxa"/>
            <w:tcBorders>
              <w:top w:val="nil"/>
              <w:left w:val="nil"/>
              <w:bottom w:val="nil"/>
              <w:right w:val="nil"/>
            </w:tcBorders>
          </w:tcPr>
          <w:p w14:paraId="4176F4E0" w14:textId="77777777" w:rsidR="00D4780D" w:rsidRDefault="00D4780D">
            <w:pPr>
              <w:autoSpaceDE w:val="0"/>
              <w:autoSpaceDN w:val="0"/>
              <w:adjustRightInd w:val="0"/>
              <w:ind w:right="144"/>
              <w:jc w:val="center"/>
            </w:pPr>
            <w:r>
              <w:rPr>
                <w:b/>
                <w:sz w:val="20"/>
              </w:rPr>
              <w:t>PER03</w:t>
            </w:r>
          </w:p>
        </w:tc>
        <w:tc>
          <w:tcPr>
            <w:tcW w:w="892" w:type="dxa"/>
            <w:tcBorders>
              <w:top w:val="nil"/>
              <w:left w:val="nil"/>
              <w:bottom w:val="nil"/>
              <w:right w:val="nil"/>
            </w:tcBorders>
          </w:tcPr>
          <w:p w14:paraId="0B9D1729" w14:textId="77777777" w:rsidR="00D4780D" w:rsidRDefault="00D4780D">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248E34F2" w14:textId="77777777" w:rsidR="00D4780D" w:rsidRDefault="00D4780D">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7E91F277"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400FB52B"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5A608DD" w14:textId="77777777" w:rsidR="00D4780D" w:rsidRDefault="00D4780D">
            <w:pPr>
              <w:autoSpaceDE w:val="0"/>
              <w:autoSpaceDN w:val="0"/>
              <w:adjustRightInd w:val="0"/>
              <w:ind w:right="144"/>
            </w:pPr>
            <w:r>
              <w:rPr>
                <w:b/>
                <w:sz w:val="20"/>
              </w:rPr>
              <w:t>ID 2/2</w:t>
            </w:r>
          </w:p>
        </w:tc>
      </w:tr>
      <w:tr w:rsidR="00000000" w14:paraId="577F93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3D98C4"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4B1AA02C" w14:textId="77777777" w:rsidR="00D4780D" w:rsidRDefault="00D4780D">
            <w:pPr>
              <w:autoSpaceDE w:val="0"/>
              <w:autoSpaceDN w:val="0"/>
              <w:adjustRightInd w:val="0"/>
              <w:ind w:right="144"/>
            </w:pPr>
            <w:r>
              <w:rPr>
                <w:sz w:val="20"/>
              </w:rPr>
              <w:t>Code identifying the type of communication number</w:t>
            </w:r>
          </w:p>
        </w:tc>
      </w:tr>
      <w:tr w:rsidR="00000000" w14:paraId="65F423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439ABD"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4094185B" w14:textId="77777777" w:rsidR="00D4780D" w:rsidRDefault="00D4780D">
            <w:pPr>
              <w:autoSpaceDE w:val="0"/>
              <w:autoSpaceDN w:val="0"/>
              <w:adjustRightInd w:val="0"/>
              <w:ind w:right="144"/>
            </w:pPr>
            <w:r>
              <w:rPr>
                <w:sz w:val="20"/>
              </w:rPr>
              <w:t>TE</w:t>
            </w:r>
          </w:p>
        </w:tc>
        <w:tc>
          <w:tcPr>
            <w:tcW w:w="144" w:type="dxa"/>
            <w:tcBorders>
              <w:top w:val="nil"/>
              <w:left w:val="nil"/>
              <w:bottom w:val="nil"/>
              <w:right w:val="nil"/>
            </w:tcBorders>
          </w:tcPr>
          <w:p w14:paraId="0C7730C8"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53971457" w14:textId="77777777" w:rsidR="00D4780D" w:rsidRDefault="00D4780D">
            <w:pPr>
              <w:autoSpaceDE w:val="0"/>
              <w:autoSpaceDN w:val="0"/>
              <w:adjustRightInd w:val="0"/>
              <w:ind w:right="144"/>
            </w:pPr>
            <w:r>
              <w:rPr>
                <w:sz w:val="20"/>
              </w:rPr>
              <w:t>Telephone</w:t>
            </w:r>
          </w:p>
        </w:tc>
      </w:tr>
      <w:tr w:rsidR="00000000" w14:paraId="3EEC76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01B8F0"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7720C32C" w14:textId="77777777" w:rsidR="00D4780D" w:rsidRDefault="00D4780D">
            <w:pPr>
              <w:autoSpaceDE w:val="0"/>
              <w:autoSpaceDN w:val="0"/>
              <w:adjustRightInd w:val="0"/>
              <w:ind w:right="144"/>
            </w:pPr>
            <w:r>
              <w:rPr>
                <w:sz w:val="20"/>
              </w:rPr>
              <w:t>Primary Telephone Number</w:t>
            </w:r>
          </w:p>
        </w:tc>
      </w:tr>
      <w:tr w:rsidR="00000000" w14:paraId="0621EC3C" w14:textId="77777777">
        <w:tblPrEx>
          <w:tblCellMar>
            <w:top w:w="0" w:type="dxa"/>
            <w:left w:w="0" w:type="dxa"/>
            <w:bottom w:w="0" w:type="dxa"/>
            <w:right w:w="0" w:type="dxa"/>
          </w:tblCellMar>
        </w:tblPrEx>
        <w:tc>
          <w:tcPr>
            <w:tcW w:w="1007" w:type="dxa"/>
            <w:tcBorders>
              <w:top w:val="nil"/>
              <w:left w:val="nil"/>
              <w:bottom w:val="nil"/>
              <w:right w:val="nil"/>
            </w:tcBorders>
          </w:tcPr>
          <w:p w14:paraId="107ACA4A"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51AF375F" w14:textId="77777777" w:rsidR="00D4780D" w:rsidRDefault="00D4780D">
            <w:pPr>
              <w:autoSpaceDE w:val="0"/>
              <w:autoSpaceDN w:val="0"/>
              <w:adjustRightInd w:val="0"/>
              <w:ind w:right="144"/>
              <w:jc w:val="center"/>
            </w:pPr>
            <w:r>
              <w:rPr>
                <w:b/>
                <w:sz w:val="20"/>
              </w:rPr>
              <w:t>PER04</w:t>
            </w:r>
          </w:p>
        </w:tc>
        <w:tc>
          <w:tcPr>
            <w:tcW w:w="892" w:type="dxa"/>
            <w:tcBorders>
              <w:top w:val="nil"/>
              <w:left w:val="nil"/>
              <w:bottom w:val="nil"/>
              <w:right w:val="nil"/>
            </w:tcBorders>
          </w:tcPr>
          <w:p w14:paraId="49EC2415" w14:textId="77777777" w:rsidR="00D4780D" w:rsidRDefault="00D4780D">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03311B0A" w14:textId="77777777" w:rsidR="00D4780D" w:rsidRDefault="00D4780D">
            <w:pPr>
              <w:autoSpaceDE w:val="0"/>
              <w:autoSpaceDN w:val="0"/>
              <w:adjustRightInd w:val="0"/>
              <w:ind w:right="144"/>
            </w:pPr>
            <w:r>
              <w:rPr>
                <w:b/>
                <w:sz w:val="20"/>
              </w:rPr>
              <w:t>Communication Number</w:t>
            </w:r>
          </w:p>
        </w:tc>
        <w:tc>
          <w:tcPr>
            <w:tcW w:w="432" w:type="dxa"/>
            <w:tcBorders>
              <w:top w:val="nil"/>
              <w:left w:val="nil"/>
              <w:bottom w:val="nil"/>
              <w:right w:val="nil"/>
            </w:tcBorders>
          </w:tcPr>
          <w:p w14:paraId="0DE70735"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730C350D"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365C186D" w14:textId="77777777" w:rsidR="00D4780D" w:rsidRDefault="00D4780D">
            <w:pPr>
              <w:autoSpaceDE w:val="0"/>
              <w:autoSpaceDN w:val="0"/>
              <w:adjustRightInd w:val="0"/>
              <w:ind w:right="144"/>
            </w:pPr>
            <w:r>
              <w:rPr>
                <w:b/>
                <w:sz w:val="20"/>
              </w:rPr>
              <w:t>AN 1/80</w:t>
            </w:r>
          </w:p>
        </w:tc>
      </w:tr>
      <w:tr w:rsidR="00000000" w14:paraId="460A4D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707D15"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1C7B6CD1" w14:textId="77777777" w:rsidR="00D4780D" w:rsidRDefault="00D4780D">
            <w:pPr>
              <w:autoSpaceDE w:val="0"/>
              <w:autoSpaceDN w:val="0"/>
              <w:adjustRightInd w:val="0"/>
              <w:ind w:right="144"/>
            </w:pPr>
            <w:r>
              <w:rPr>
                <w:sz w:val="20"/>
              </w:rPr>
              <w:t>Complete communications number including country or area code when applicable</w:t>
            </w:r>
          </w:p>
        </w:tc>
      </w:tr>
      <w:tr w:rsidR="00000000" w14:paraId="138DAC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5628C1"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486631B4" w14:textId="77777777" w:rsidR="00D4780D" w:rsidRDefault="00D4780D">
            <w:pPr>
              <w:autoSpaceDE w:val="0"/>
              <w:autoSpaceDN w:val="0"/>
              <w:adjustRightInd w:val="0"/>
              <w:ind w:right="144"/>
            </w:pPr>
            <w:r>
              <w:rPr>
                <w:sz w:val="20"/>
              </w:rPr>
              <w:t>Punctuation (spaces, dashes, symbols etc.) must be excluded.</w:t>
            </w:r>
          </w:p>
        </w:tc>
      </w:tr>
      <w:tr w:rsidR="00000000" w14:paraId="10AB53D7" w14:textId="77777777">
        <w:tblPrEx>
          <w:tblCellMar>
            <w:top w:w="0" w:type="dxa"/>
            <w:left w:w="0" w:type="dxa"/>
            <w:bottom w:w="0" w:type="dxa"/>
            <w:right w:w="0" w:type="dxa"/>
          </w:tblCellMar>
        </w:tblPrEx>
        <w:tc>
          <w:tcPr>
            <w:tcW w:w="1007" w:type="dxa"/>
            <w:tcBorders>
              <w:top w:val="nil"/>
              <w:left w:val="nil"/>
              <w:bottom w:val="nil"/>
              <w:right w:val="nil"/>
            </w:tcBorders>
          </w:tcPr>
          <w:p w14:paraId="3D0EF4AC" w14:textId="77777777" w:rsidR="00D4780D" w:rsidRDefault="00D4780D">
            <w:pPr>
              <w:autoSpaceDE w:val="0"/>
              <w:autoSpaceDN w:val="0"/>
              <w:adjustRightInd w:val="0"/>
              <w:ind w:right="144"/>
            </w:pPr>
          </w:p>
        </w:tc>
        <w:tc>
          <w:tcPr>
            <w:tcW w:w="1080" w:type="dxa"/>
            <w:tcBorders>
              <w:top w:val="nil"/>
              <w:left w:val="nil"/>
              <w:bottom w:val="nil"/>
              <w:right w:val="nil"/>
            </w:tcBorders>
          </w:tcPr>
          <w:p w14:paraId="01CD44ED" w14:textId="77777777" w:rsidR="00D4780D" w:rsidRDefault="00D4780D">
            <w:pPr>
              <w:autoSpaceDE w:val="0"/>
              <w:autoSpaceDN w:val="0"/>
              <w:adjustRightInd w:val="0"/>
              <w:ind w:right="144"/>
              <w:jc w:val="center"/>
            </w:pPr>
            <w:r>
              <w:rPr>
                <w:b/>
                <w:sz w:val="20"/>
              </w:rPr>
              <w:t>PER05</w:t>
            </w:r>
          </w:p>
        </w:tc>
        <w:tc>
          <w:tcPr>
            <w:tcW w:w="892" w:type="dxa"/>
            <w:tcBorders>
              <w:top w:val="nil"/>
              <w:left w:val="nil"/>
              <w:bottom w:val="nil"/>
              <w:right w:val="nil"/>
            </w:tcBorders>
          </w:tcPr>
          <w:p w14:paraId="3AD9F4CA" w14:textId="77777777" w:rsidR="00D4780D" w:rsidRDefault="00D4780D">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5690C82B" w14:textId="77777777" w:rsidR="00D4780D" w:rsidRDefault="00D4780D">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0B5C01DA"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63BFAEB5"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4B9E3D87" w14:textId="77777777" w:rsidR="00D4780D" w:rsidRDefault="00D4780D">
            <w:pPr>
              <w:autoSpaceDE w:val="0"/>
              <w:autoSpaceDN w:val="0"/>
              <w:adjustRightInd w:val="0"/>
              <w:ind w:right="144"/>
            </w:pPr>
            <w:r>
              <w:rPr>
                <w:b/>
                <w:sz w:val="20"/>
              </w:rPr>
              <w:t>ID 2/2</w:t>
            </w:r>
          </w:p>
        </w:tc>
      </w:tr>
      <w:tr w:rsidR="00000000" w14:paraId="517BCC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BC12E2"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252D2F49" w14:textId="77777777" w:rsidR="00D4780D" w:rsidRDefault="00D4780D">
            <w:pPr>
              <w:autoSpaceDE w:val="0"/>
              <w:autoSpaceDN w:val="0"/>
              <w:adjustRightInd w:val="0"/>
              <w:ind w:right="144"/>
            </w:pPr>
            <w:r>
              <w:rPr>
                <w:sz w:val="20"/>
              </w:rPr>
              <w:t>Code identifying the type of communication number</w:t>
            </w:r>
          </w:p>
        </w:tc>
      </w:tr>
      <w:tr w:rsidR="00000000" w14:paraId="29D862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5E4153" w14:textId="77777777" w:rsidR="00D4780D" w:rsidRDefault="00D4780D">
            <w:pPr>
              <w:autoSpaceDE w:val="0"/>
              <w:autoSpaceDN w:val="0"/>
              <w:adjustRightInd w:val="0"/>
              <w:ind w:right="144"/>
            </w:pPr>
            <w:r>
              <w:rPr>
                <w:sz w:val="20"/>
              </w:rPr>
              <w:t xml:space="preserve"> </w:t>
            </w:r>
          </w:p>
        </w:tc>
        <w:tc>
          <w:tcPr>
            <w:tcW w:w="1367" w:type="dxa"/>
            <w:tcBorders>
              <w:top w:val="nil"/>
              <w:left w:val="nil"/>
              <w:bottom w:val="nil"/>
              <w:right w:val="nil"/>
            </w:tcBorders>
          </w:tcPr>
          <w:p w14:paraId="5BFCCAD1" w14:textId="77777777" w:rsidR="00D4780D" w:rsidRDefault="00D4780D">
            <w:pPr>
              <w:autoSpaceDE w:val="0"/>
              <w:autoSpaceDN w:val="0"/>
              <w:adjustRightInd w:val="0"/>
              <w:ind w:right="144"/>
            </w:pPr>
            <w:r>
              <w:rPr>
                <w:sz w:val="20"/>
              </w:rPr>
              <w:t>OT</w:t>
            </w:r>
          </w:p>
        </w:tc>
        <w:tc>
          <w:tcPr>
            <w:tcW w:w="144" w:type="dxa"/>
            <w:tcBorders>
              <w:top w:val="nil"/>
              <w:left w:val="nil"/>
              <w:bottom w:val="nil"/>
              <w:right w:val="nil"/>
            </w:tcBorders>
          </w:tcPr>
          <w:p w14:paraId="0BFDA093" w14:textId="77777777" w:rsidR="00D4780D" w:rsidRDefault="00D4780D">
            <w:pPr>
              <w:autoSpaceDE w:val="0"/>
              <w:autoSpaceDN w:val="0"/>
              <w:adjustRightInd w:val="0"/>
              <w:ind w:right="144"/>
            </w:pPr>
          </w:p>
        </w:tc>
        <w:tc>
          <w:tcPr>
            <w:tcW w:w="4823" w:type="dxa"/>
            <w:gridSpan w:val="5"/>
            <w:tcBorders>
              <w:top w:val="nil"/>
              <w:left w:val="nil"/>
              <w:bottom w:val="nil"/>
              <w:right w:val="nil"/>
            </w:tcBorders>
          </w:tcPr>
          <w:p w14:paraId="1C05E96B" w14:textId="77777777" w:rsidR="00D4780D" w:rsidRDefault="00D4780D">
            <w:pPr>
              <w:autoSpaceDE w:val="0"/>
              <w:autoSpaceDN w:val="0"/>
              <w:adjustRightInd w:val="0"/>
              <w:ind w:right="144"/>
            </w:pPr>
            <w:r>
              <w:rPr>
                <w:sz w:val="20"/>
              </w:rPr>
              <w:t>Other Residential Telephone Number</w:t>
            </w:r>
          </w:p>
        </w:tc>
      </w:tr>
      <w:tr w:rsidR="00000000" w14:paraId="46AFBD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40C352" w14:textId="77777777" w:rsidR="00D4780D" w:rsidRDefault="00D4780D">
            <w:pPr>
              <w:autoSpaceDE w:val="0"/>
              <w:autoSpaceDN w:val="0"/>
              <w:adjustRightInd w:val="0"/>
              <w:ind w:right="144"/>
            </w:pPr>
          </w:p>
        </w:tc>
        <w:tc>
          <w:tcPr>
            <w:tcW w:w="4680" w:type="dxa"/>
            <w:gridSpan w:val="4"/>
            <w:tcBorders>
              <w:top w:val="nil"/>
              <w:left w:val="nil"/>
              <w:bottom w:val="nil"/>
              <w:right w:val="nil"/>
            </w:tcBorders>
            <w:shd w:val="pct20" w:color="auto" w:fill="auto"/>
          </w:tcPr>
          <w:p w14:paraId="68921154" w14:textId="77777777" w:rsidR="00D4780D" w:rsidRDefault="00D4780D">
            <w:pPr>
              <w:autoSpaceDE w:val="0"/>
              <w:autoSpaceDN w:val="0"/>
              <w:adjustRightInd w:val="0"/>
              <w:ind w:right="144"/>
            </w:pPr>
            <w:r>
              <w:rPr>
                <w:sz w:val="20"/>
              </w:rPr>
              <w:t>Other Telephone Number if available</w:t>
            </w:r>
          </w:p>
        </w:tc>
      </w:tr>
      <w:tr w:rsidR="00000000" w14:paraId="22C11CF0" w14:textId="77777777">
        <w:tblPrEx>
          <w:tblCellMar>
            <w:top w:w="0" w:type="dxa"/>
            <w:left w:w="0" w:type="dxa"/>
            <w:bottom w:w="0" w:type="dxa"/>
            <w:right w:w="0" w:type="dxa"/>
          </w:tblCellMar>
        </w:tblPrEx>
        <w:tc>
          <w:tcPr>
            <w:tcW w:w="1007" w:type="dxa"/>
            <w:tcBorders>
              <w:top w:val="nil"/>
              <w:left w:val="nil"/>
              <w:bottom w:val="nil"/>
              <w:right w:val="nil"/>
            </w:tcBorders>
          </w:tcPr>
          <w:p w14:paraId="5EF746E5" w14:textId="77777777" w:rsidR="00D4780D" w:rsidRDefault="00D4780D">
            <w:pPr>
              <w:autoSpaceDE w:val="0"/>
              <w:autoSpaceDN w:val="0"/>
              <w:adjustRightInd w:val="0"/>
              <w:ind w:right="144"/>
            </w:pPr>
            <w:r>
              <w:rPr>
                <w:b/>
                <w:sz w:val="20"/>
              </w:rPr>
              <w:t>Dep</w:t>
            </w:r>
          </w:p>
        </w:tc>
        <w:tc>
          <w:tcPr>
            <w:tcW w:w="1080" w:type="dxa"/>
            <w:tcBorders>
              <w:top w:val="nil"/>
              <w:left w:val="nil"/>
              <w:bottom w:val="nil"/>
              <w:right w:val="nil"/>
            </w:tcBorders>
          </w:tcPr>
          <w:p w14:paraId="4F67A9F7" w14:textId="77777777" w:rsidR="00D4780D" w:rsidRDefault="00D4780D">
            <w:pPr>
              <w:autoSpaceDE w:val="0"/>
              <w:autoSpaceDN w:val="0"/>
              <w:adjustRightInd w:val="0"/>
              <w:ind w:right="144"/>
              <w:jc w:val="center"/>
            </w:pPr>
            <w:r>
              <w:rPr>
                <w:b/>
                <w:sz w:val="20"/>
              </w:rPr>
              <w:t>PER06</w:t>
            </w:r>
          </w:p>
        </w:tc>
        <w:tc>
          <w:tcPr>
            <w:tcW w:w="892" w:type="dxa"/>
            <w:tcBorders>
              <w:top w:val="nil"/>
              <w:left w:val="nil"/>
              <w:bottom w:val="nil"/>
              <w:right w:val="nil"/>
            </w:tcBorders>
          </w:tcPr>
          <w:p w14:paraId="56F03C59" w14:textId="77777777" w:rsidR="00D4780D" w:rsidRDefault="00D4780D">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59481772" w14:textId="77777777" w:rsidR="00D4780D" w:rsidRDefault="00D4780D">
            <w:pPr>
              <w:autoSpaceDE w:val="0"/>
              <w:autoSpaceDN w:val="0"/>
              <w:adjustRightInd w:val="0"/>
              <w:ind w:right="144"/>
            </w:pPr>
            <w:r>
              <w:rPr>
                <w:b/>
                <w:sz w:val="20"/>
              </w:rPr>
              <w:t>Communication Number</w:t>
            </w:r>
          </w:p>
        </w:tc>
        <w:tc>
          <w:tcPr>
            <w:tcW w:w="432" w:type="dxa"/>
            <w:tcBorders>
              <w:top w:val="nil"/>
              <w:left w:val="nil"/>
              <w:bottom w:val="nil"/>
              <w:right w:val="nil"/>
            </w:tcBorders>
          </w:tcPr>
          <w:p w14:paraId="3DB84695" w14:textId="77777777" w:rsidR="00D4780D" w:rsidRDefault="00D4780D">
            <w:pPr>
              <w:autoSpaceDE w:val="0"/>
              <w:autoSpaceDN w:val="0"/>
              <w:adjustRightInd w:val="0"/>
              <w:ind w:right="144"/>
              <w:jc w:val="center"/>
            </w:pPr>
            <w:r>
              <w:rPr>
                <w:b/>
                <w:sz w:val="20"/>
              </w:rPr>
              <w:t>X</w:t>
            </w:r>
          </w:p>
        </w:tc>
        <w:tc>
          <w:tcPr>
            <w:tcW w:w="14" w:type="dxa"/>
            <w:tcBorders>
              <w:top w:val="nil"/>
              <w:left w:val="nil"/>
              <w:bottom w:val="nil"/>
              <w:right w:val="nil"/>
            </w:tcBorders>
          </w:tcPr>
          <w:p w14:paraId="6178979F" w14:textId="77777777" w:rsidR="00D4780D" w:rsidRDefault="00D4780D">
            <w:pPr>
              <w:autoSpaceDE w:val="0"/>
              <w:autoSpaceDN w:val="0"/>
              <w:adjustRightInd w:val="0"/>
              <w:ind w:right="144"/>
              <w:jc w:val="center"/>
            </w:pPr>
          </w:p>
        </w:tc>
        <w:tc>
          <w:tcPr>
            <w:tcW w:w="1440" w:type="dxa"/>
            <w:gridSpan w:val="3"/>
            <w:tcBorders>
              <w:top w:val="nil"/>
              <w:left w:val="nil"/>
              <w:bottom w:val="nil"/>
              <w:right w:val="nil"/>
            </w:tcBorders>
          </w:tcPr>
          <w:p w14:paraId="6A5D9244" w14:textId="77777777" w:rsidR="00D4780D" w:rsidRDefault="00D4780D">
            <w:pPr>
              <w:autoSpaceDE w:val="0"/>
              <w:autoSpaceDN w:val="0"/>
              <w:adjustRightInd w:val="0"/>
              <w:ind w:right="144"/>
            </w:pPr>
            <w:r>
              <w:rPr>
                <w:b/>
                <w:sz w:val="20"/>
              </w:rPr>
              <w:t>AN 1/80</w:t>
            </w:r>
          </w:p>
        </w:tc>
      </w:tr>
      <w:tr w:rsidR="00000000" w14:paraId="3FF351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7FDBAE" w14:textId="77777777" w:rsidR="00D4780D" w:rsidRDefault="00D4780D">
            <w:pPr>
              <w:autoSpaceDE w:val="0"/>
              <w:autoSpaceDN w:val="0"/>
              <w:adjustRightInd w:val="0"/>
              <w:ind w:right="144"/>
            </w:pPr>
          </w:p>
        </w:tc>
        <w:tc>
          <w:tcPr>
            <w:tcW w:w="6523" w:type="dxa"/>
            <w:gridSpan w:val="8"/>
            <w:tcBorders>
              <w:top w:val="nil"/>
              <w:left w:val="nil"/>
              <w:bottom w:val="nil"/>
              <w:right w:val="nil"/>
            </w:tcBorders>
          </w:tcPr>
          <w:p w14:paraId="751BA0C3" w14:textId="77777777" w:rsidR="00D4780D" w:rsidRDefault="00D4780D">
            <w:pPr>
              <w:autoSpaceDE w:val="0"/>
              <w:autoSpaceDN w:val="0"/>
              <w:adjustRightInd w:val="0"/>
              <w:ind w:right="144"/>
            </w:pPr>
            <w:r>
              <w:rPr>
                <w:sz w:val="20"/>
              </w:rPr>
              <w:t>Complete communications number including country or area code when applicable</w:t>
            </w:r>
          </w:p>
        </w:tc>
      </w:tr>
      <w:tr w:rsidR="00000000" w14:paraId="3AAA0B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783A81" w14:textId="77777777" w:rsidR="00D4780D" w:rsidRDefault="00D4780D">
            <w:pPr>
              <w:autoSpaceDE w:val="0"/>
              <w:autoSpaceDN w:val="0"/>
              <w:adjustRightInd w:val="0"/>
              <w:ind w:right="144"/>
            </w:pPr>
          </w:p>
        </w:tc>
        <w:tc>
          <w:tcPr>
            <w:tcW w:w="6523" w:type="dxa"/>
            <w:gridSpan w:val="8"/>
            <w:tcBorders>
              <w:top w:val="nil"/>
              <w:left w:val="nil"/>
              <w:bottom w:val="nil"/>
              <w:right w:val="nil"/>
            </w:tcBorders>
            <w:shd w:val="pct20" w:color="auto" w:fill="auto"/>
          </w:tcPr>
          <w:p w14:paraId="43695336" w14:textId="77777777" w:rsidR="00D4780D" w:rsidRDefault="00D4780D">
            <w:pPr>
              <w:autoSpaceDE w:val="0"/>
              <w:autoSpaceDN w:val="0"/>
              <w:adjustRightInd w:val="0"/>
              <w:ind w:right="144"/>
            </w:pPr>
            <w:r>
              <w:rPr>
                <w:sz w:val="20"/>
              </w:rPr>
              <w:t>Punctuation (spaces, dashes, symbols etc.) must be excluded.</w:t>
            </w:r>
          </w:p>
        </w:tc>
      </w:tr>
    </w:tbl>
    <w:p w14:paraId="287F28F0" w14:textId="77777777" w:rsidR="00D4780D" w:rsidRDefault="00D4780D">
      <w:pPr>
        <w:tabs>
          <w:tab w:val="right" w:pos="1800"/>
          <w:tab w:val="left" w:pos="2160"/>
        </w:tabs>
        <w:autoSpaceDE w:val="0"/>
        <w:autoSpaceDN w:val="0"/>
        <w:adjustRightInd w:val="0"/>
        <w:ind w:left="2160" w:hanging="2160"/>
        <w:rPr>
          <w:b/>
          <w:sz w:val="20"/>
        </w:rPr>
      </w:pPr>
      <w:r>
        <w:rPr>
          <w:sz w:val="20"/>
        </w:rPr>
        <w:br w:type="page"/>
      </w:r>
      <w:bookmarkStart w:id="880" w:name="book38"/>
      <w:bookmarkEnd w:id="880"/>
      <w:r>
        <w:rPr>
          <w:b/>
          <w:sz w:val="20"/>
        </w:rPr>
        <w:tab/>
        <w:t>Segment:</w:t>
      </w:r>
      <w:r>
        <w:rPr>
          <w:b/>
          <w:sz w:val="20"/>
        </w:rPr>
        <w:tab/>
      </w:r>
      <w:r>
        <w:rPr>
          <w:b/>
          <w:sz w:val="40"/>
        </w:rPr>
        <w:t xml:space="preserve">SE </w:t>
      </w:r>
      <w:r>
        <w:rPr>
          <w:b/>
          <w:sz w:val="20"/>
        </w:rPr>
        <w:t>Transaction Set Trailer</w:t>
      </w:r>
    </w:p>
    <w:p w14:paraId="315254FB" w14:textId="77777777" w:rsidR="00D4780D" w:rsidRDefault="00D4780D">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3E92FA33"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Loop:</w:t>
      </w:r>
    </w:p>
    <w:p w14:paraId="27954847"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50285CA"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CD3607C"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429678B" w14:textId="77777777" w:rsidR="00D4780D" w:rsidRDefault="00D4780D">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4375E197"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C5C2A23"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6C930BF" w14:textId="77777777" w:rsidR="00D4780D" w:rsidRDefault="00D4780D">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w:t>
      </w:r>
      <w:r>
        <w:rPr>
          <w:sz w:val="20"/>
        </w:rPr>
        <w:t>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E33CAD" w14:textId="77777777">
        <w:tblPrEx>
          <w:tblCellMar>
            <w:top w:w="0" w:type="dxa"/>
            <w:left w:w="0" w:type="dxa"/>
            <w:bottom w:w="0" w:type="dxa"/>
            <w:right w:w="0" w:type="dxa"/>
          </w:tblCellMar>
        </w:tblPrEx>
        <w:tc>
          <w:tcPr>
            <w:tcW w:w="1944" w:type="dxa"/>
            <w:tcBorders>
              <w:top w:val="nil"/>
              <w:left w:val="nil"/>
              <w:bottom w:val="nil"/>
              <w:right w:val="nil"/>
            </w:tcBorders>
          </w:tcPr>
          <w:p w14:paraId="3F5FD36C" w14:textId="77777777" w:rsidR="00D4780D" w:rsidRDefault="00D4780D">
            <w:pPr>
              <w:autoSpaceDE w:val="0"/>
              <w:autoSpaceDN w:val="0"/>
              <w:adjustRightInd w:val="0"/>
              <w:ind w:right="144"/>
              <w:jc w:val="right"/>
            </w:pPr>
            <w:r>
              <w:rPr>
                <w:b/>
                <w:sz w:val="20"/>
              </w:rPr>
              <w:t>Notes:</w:t>
            </w:r>
          </w:p>
        </w:tc>
        <w:tc>
          <w:tcPr>
            <w:tcW w:w="216" w:type="dxa"/>
            <w:tcBorders>
              <w:top w:val="nil"/>
              <w:left w:val="nil"/>
              <w:bottom w:val="nil"/>
              <w:right w:val="nil"/>
            </w:tcBorders>
          </w:tcPr>
          <w:p w14:paraId="5A3EAD60" w14:textId="77777777" w:rsidR="00D4780D" w:rsidRDefault="00D4780D">
            <w:pPr>
              <w:autoSpaceDE w:val="0"/>
              <w:autoSpaceDN w:val="0"/>
              <w:adjustRightInd w:val="0"/>
              <w:ind w:right="144"/>
              <w:jc w:val="right"/>
            </w:pPr>
          </w:p>
        </w:tc>
        <w:tc>
          <w:tcPr>
            <w:tcW w:w="7343" w:type="dxa"/>
            <w:tcBorders>
              <w:top w:val="nil"/>
              <w:left w:val="nil"/>
              <w:bottom w:val="nil"/>
              <w:right w:val="nil"/>
            </w:tcBorders>
            <w:shd w:val="pct20" w:color="auto" w:fill="auto"/>
          </w:tcPr>
          <w:p w14:paraId="318E1F3B" w14:textId="77777777" w:rsidR="00D4780D" w:rsidRDefault="00D4780D">
            <w:pPr>
              <w:autoSpaceDE w:val="0"/>
              <w:autoSpaceDN w:val="0"/>
              <w:adjustRightInd w:val="0"/>
              <w:ind w:right="144"/>
              <w:rPr>
                <w:sz w:val="20"/>
              </w:rPr>
            </w:pPr>
            <w:r>
              <w:rPr>
                <w:sz w:val="20"/>
              </w:rPr>
              <w:t>Required</w:t>
            </w:r>
          </w:p>
          <w:p w14:paraId="3450EEBB" w14:textId="77777777" w:rsidR="00D4780D" w:rsidRDefault="00D4780D">
            <w:pPr>
              <w:autoSpaceDE w:val="0"/>
              <w:autoSpaceDN w:val="0"/>
              <w:adjustRightInd w:val="0"/>
              <w:ind w:right="144"/>
            </w:pPr>
          </w:p>
        </w:tc>
      </w:tr>
      <w:tr w:rsidR="00000000" w14:paraId="1FBBEA7A" w14:textId="77777777">
        <w:tblPrEx>
          <w:tblCellMar>
            <w:top w:w="0" w:type="dxa"/>
            <w:left w:w="0" w:type="dxa"/>
            <w:bottom w:w="0" w:type="dxa"/>
            <w:right w:w="0" w:type="dxa"/>
          </w:tblCellMar>
        </w:tblPrEx>
        <w:tc>
          <w:tcPr>
            <w:tcW w:w="1944" w:type="dxa"/>
            <w:tcBorders>
              <w:top w:val="nil"/>
              <w:left w:val="nil"/>
              <w:bottom w:val="nil"/>
              <w:right w:val="nil"/>
            </w:tcBorders>
          </w:tcPr>
          <w:p w14:paraId="6B9B69EC" w14:textId="77777777" w:rsidR="00D4780D" w:rsidRDefault="00D4780D">
            <w:pPr>
              <w:autoSpaceDE w:val="0"/>
              <w:autoSpaceDN w:val="0"/>
              <w:adjustRightInd w:val="0"/>
              <w:ind w:right="144"/>
            </w:pPr>
          </w:p>
        </w:tc>
        <w:tc>
          <w:tcPr>
            <w:tcW w:w="216" w:type="dxa"/>
            <w:tcBorders>
              <w:top w:val="nil"/>
              <w:left w:val="nil"/>
              <w:bottom w:val="nil"/>
              <w:right w:val="nil"/>
            </w:tcBorders>
          </w:tcPr>
          <w:p w14:paraId="443B81F6" w14:textId="77777777" w:rsidR="00D4780D" w:rsidRDefault="00D4780D">
            <w:pPr>
              <w:autoSpaceDE w:val="0"/>
              <w:autoSpaceDN w:val="0"/>
              <w:adjustRightInd w:val="0"/>
              <w:ind w:right="144"/>
            </w:pPr>
          </w:p>
        </w:tc>
        <w:tc>
          <w:tcPr>
            <w:tcW w:w="7343" w:type="dxa"/>
            <w:tcBorders>
              <w:top w:val="nil"/>
              <w:left w:val="nil"/>
              <w:bottom w:val="nil"/>
              <w:right w:val="nil"/>
            </w:tcBorders>
            <w:shd w:val="pct20" w:color="auto" w:fill="auto"/>
          </w:tcPr>
          <w:p w14:paraId="39F5A4B1" w14:textId="77777777" w:rsidR="00D4780D" w:rsidRDefault="00D4780D">
            <w:pPr>
              <w:autoSpaceDE w:val="0"/>
              <w:autoSpaceDN w:val="0"/>
              <w:adjustRightInd w:val="0"/>
              <w:ind w:right="144"/>
            </w:pPr>
            <w:r>
              <w:rPr>
                <w:sz w:val="20"/>
              </w:rPr>
              <w:t>SE~22~000000001</w:t>
            </w:r>
          </w:p>
        </w:tc>
      </w:tr>
    </w:tbl>
    <w:p w14:paraId="071F0B70" w14:textId="77777777" w:rsidR="00D4780D" w:rsidRDefault="00D4780D">
      <w:pPr>
        <w:autoSpaceDE w:val="0"/>
        <w:autoSpaceDN w:val="0"/>
        <w:adjustRightInd w:val="0"/>
        <w:rPr>
          <w:sz w:val="20"/>
        </w:rPr>
      </w:pPr>
    </w:p>
    <w:p w14:paraId="4D06753E" w14:textId="77777777" w:rsidR="00D4780D" w:rsidRDefault="00D4780D">
      <w:pPr>
        <w:autoSpaceDE w:val="0"/>
        <w:autoSpaceDN w:val="0"/>
        <w:adjustRightInd w:val="0"/>
        <w:jc w:val="center"/>
        <w:rPr>
          <w:b/>
          <w:sz w:val="20"/>
        </w:rPr>
      </w:pPr>
      <w:r>
        <w:rPr>
          <w:b/>
          <w:sz w:val="20"/>
        </w:rPr>
        <w:t>Data Element Summary</w:t>
      </w:r>
    </w:p>
    <w:p w14:paraId="0BCCB626"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774957D" w14:textId="77777777" w:rsidR="00D4780D" w:rsidRDefault="00D4780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17FC70B" w14:textId="77777777">
        <w:tblPrEx>
          <w:tblCellMar>
            <w:top w:w="0" w:type="dxa"/>
            <w:left w:w="0" w:type="dxa"/>
            <w:bottom w:w="0" w:type="dxa"/>
            <w:right w:w="0" w:type="dxa"/>
          </w:tblCellMar>
        </w:tblPrEx>
        <w:tc>
          <w:tcPr>
            <w:tcW w:w="1007" w:type="dxa"/>
            <w:tcBorders>
              <w:top w:val="nil"/>
              <w:left w:val="nil"/>
              <w:bottom w:val="nil"/>
              <w:right w:val="nil"/>
            </w:tcBorders>
          </w:tcPr>
          <w:p w14:paraId="5E97B366" w14:textId="77777777" w:rsidR="00D4780D" w:rsidRDefault="00D4780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CCA4BD5" w14:textId="77777777" w:rsidR="00D4780D" w:rsidRDefault="00D4780D">
            <w:pPr>
              <w:autoSpaceDE w:val="0"/>
              <w:autoSpaceDN w:val="0"/>
              <w:adjustRightInd w:val="0"/>
              <w:ind w:right="144"/>
              <w:jc w:val="center"/>
            </w:pPr>
            <w:r>
              <w:rPr>
                <w:b/>
                <w:sz w:val="20"/>
              </w:rPr>
              <w:t>SE01</w:t>
            </w:r>
          </w:p>
        </w:tc>
        <w:tc>
          <w:tcPr>
            <w:tcW w:w="892" w:type="dxa"/>
            <w:tcBorders>
              <w:top w:val="nil"/>
              <w:left w:val="nil"/>
              <w:bottom w:val="nil"/>
              <w:right w:val="nil"/>
            </w:tcBorders>
          </w:tcPr>
          <w:p w14:paraId="77CC2D47" w14:textId="77777777" w:rsidR="00D4780D" w:rsidRDefault="00D4780D">
            <w:pPr>
              <w:autoSpaceDE w:val="0"/>
              <w:autoSpaceDN w:val="0"/>
              <w:adjustRightInd w:val="0"/>
              <w:ind w:right="144"/>
              <w:jc w:val="center"/>
            </w:pPr>
            <w:r>
              <w:rPr>
                <w:b/>
                <w:sz w:val="20"/>
              </w:rPr>
              <w:t>96</w:t>
            </w:r>
          </w:p>
        </w:tc>
        <w:tc>
          <w:tcPr>
            <w:tcW w:w="4968" w:type="dxa"/>
            <w:tcBorders>
              <w:top w:val="nil"/>
              <w:left w:val="nil"/>
              <w:bottom w:val="nil"/>
              <w:right w:val="nil"/>
            </w:tcBorders>
          </w:tcPr>
          <w:p w14:paraId="6EF1E338" w14:textId="77777777" w:rsidR="00D4780D" w:rsidRDefault="00D4780D">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50A6C0DF"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284209A6"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0878E898" w14:textId="77777777" w:rsidR="00D4780D" w:rsidRDefault="00D4780D">
            <w:pPr>
              <w:autoSpaceDE w:val="0"/>
              <w:autoSpaceDN w:val="0"/>
              <w:adjustRightInd w:val="0"/>
              <w:ind w:right="144"/>
            </w:pPr>
            <w:r>
              <w:rPr>
                <w:b/>
                <w:sz w:val="20"/>
              </w:rPr>
              <w:t>N0 1/10</w:t>
            </w:r>
          </w:p>
        </w:tc>
      </w:tr>
      <w:tr w:rsidR="00000000" w14:paraId="5DC744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03B0D6" w14:textId="77777777" w:rsidR="00D4780D" w:rsidRDefault="00D4780D">
            <w:pPr>
              <w:autoSpaceDE w:val="0"/>
              <w:autoSpaceDN w:val="0"/>
              <w:adjustRightInd w:val="0"/>
              <w:ind w:right="144"/>
            </w:pPr>
          </w:p>
        </w:tc>
        <w:tc>
          <w:tcPr>
            <w:tcW w:w="6523" w:type="dxa"/>
            <w:gridSpan w:val="4"/>
            <w:tcBorders>
              <w:top w:val="nil"/>
              <w:left w:val="nil"/>
              <w:bottom w:val="nil"/>
              <w:right w:val="nil"/>
            </w:tcBorders>
          </w:tcPr>
          <w:p w14:paraId="2EA3D24B" w14:textId="77777777" w:rsidR="00D4780D" w:rsidRDefault="00D4780D">
            <w:pPr>
              <w:autoSpaceDE w:val="0"/>
              <w:autoSpaceDN w:val="0"/>
              <w:adjustRightInd w:val="0"/>
              <w:ind w:right="144"/>
            </w:pPr>
            <w:r>
              <w:rPr>
                <w:sz w:val="20"/>
              </w:rPr>
              <w:t>Total number of segments included in a transaction set including ST and SE segments</w:t>
            </w:r>
          </w:p>
        </w:tc>
      </w:tr>
      <w:tr w:rsidR="00000000" w14:paraId="2C30F97B" w14:textId="77777777">
        <w:tblPrEx>
          <w:tblCellMar>
            <w:top w:w="0" w:type="dxa"/>
            <w:left w:w="0" w:type="dxa"/>
            <w:bottom w:w="0" w:type="dxa"/>
            <w:right w:w="0" w:type="dxa"/>
          </w:tblCellMar>
        </w:tblPrEx>
        <w:tc>
          <w:tcPr>
            <w:tcW w:w="1007" w:type="dxa"/>
            <w:tcBorders>
              <w:top w:val="nil"/>
              <w:left w:val="nil"/>
              <w:bottom w:val="nil"/>
              <w:right w:val="nil"/>
            </w:tcBorders>
          </w:tcPr>
          <w:p w14:paraId="40A8AB6C" w14:textId="77777777" w:rsidR="00D4780D" w:rsidRDefault="00D4780D">
            <w:pPr>
              <w:autoSpaceDE w:val="0"/>
              <w:autoSpaceDN w:val="0"/>
              <w:adjustRightInd w:val="0"/>
              <w:ind w:right="144"/>
            </w:pPr>
            <w:r>
              <w:rPr>
                <w:b/>
                <w:sz w:val="20"/>
              </w:rPr>
              <w:t>Must Use</w:t>
            </w:r>
          </w:p>
        </w:tc>
        <w:tc>
          <w:tcPr>
            <w:tcW w:w="1080" w:type="dxa"/>
            <w:tcBorders>
              <w:top w:val="nil"/>
              <w:left w:val="nil"/>
              <w:bottom w:val="nil"/>
              <w:right w:val="nil"/>
            </w:tcBorders>
          </w:tcPr>
          <w:p w14:paraId="21C5145F" w14:textId="77777777" w:rsidR="00D4780D" w:rsidRDefault="00D4780D">
            <w:pPr>
              <w:autoSpaceDE w:val="0"/>
              <w:autoSpaceDN w:val="0"/>
              <w:adjustRightInd w:val="0"/>
              <w:ind w:right="144"/>
              <w:jc w:val="center"/>
            </w:pPr>
            <w:r>
              <w:rPr>
                <w:b/>
                <w:sz w:val="20"/>
              </w:rPr>
              <w:t>SE02</w:t>
            </w:r>
          </w:p>
        </w:tc>
        <w:tc>
          <w:tcPr>
            <w:tcW w:w="892" w:type="dxa"/>
            <w:tcBorders>
              <w:top w:val="nil"/>
              <w:left w:val="nil"/>
              <w:bottom w:val="nil"/>
              <w:right w:val="nil"/>
            </w:tcBorders>
          </w:tcPr>
          <w:p w14:paraId="20AB3497" w14:textId="77777777" w:rsidR="00D4780D" w:rsidRDefault="00D4780D">
            <w:pPr>
              <w:autoSpaceDE w:val="0"/>
              <w:autoSpaceDN w:val="0"/>
              <w:adjustRightInd w:val="0"/>
              <w:ind w:right="144"/>
              <w:jc w:val="center"/>
            </w:pPr>
            <w:r>
              <w:rPr>
                <w:b/>
                <w:sz w:val="20"/>
              </w:rPr>
              <w:t>329</w:t>
            </w:r>
          </w:p>
        </w:tc>
        <w:tc>
          <w:tcPr>
            <w:tcW w:w="4968" w:type="dxa"/>
            <w:tcBorders>
              <w:top w:val="nil"/>
              <w:left w:val="nil"/>
              <w:bottom w:val="nil"/>
              <w:right w:val="nil"/>
            </w:tcBorders>
          </w:tcPr>
          <w:p w14:paraId="630D418C" w14:textId="77777777" w:rsidR="00D4780D" w:rsidRDefault="00D4780D">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0E9876A6" w14:textId="77777777" w:rsidR="00D4780D" w:rsidRDefault="00D4780D">
            <w:pPr>
              <w:autoSpaceDE w:val="0"/>
              <w:autoSpaceDN w:val="0"/>
              <w:adjustRightInd w:val="0"/>
              <w:ind w:right="144"/>
              <w:jc w:val="center"/>
            </w:pPr>
            <w:r>
              <w:rPr>
                <w:b/>
                <w:sz w:val="20"/>
              </w:rPr>
              <w:t>M</w:t>
            </w:r>
          </w:p>
        </w:tc>
        <w:tc>
          <w:tcPr>
            <w:tcW w:w="14" w:type="dxa"/>
            <w:tcBorders>
              <w:top w:val="nil"/>
              <w:left w:val="nil"/>
              <w:bottom w:val="nil"/>
              <w:right w:val="nil"/>
            </w:tcBorders>
          </w:tcPr>
          <w:p w14:paraId="0A0C692B" w14:textId="77777777" w:rsidR="00D4780D" w:rsidRDefault="00D4780D">
            <w:pPr>
              <w:autoSpaceDE w:val="0"/>
              <w:autoSpaceDN w:val="0"/>
              <w:adjustRightInd w:val="0"/>
              <w:ind w:right="144"/>
              <w:jc w:val="center"/>
            </w:pPr>
          </w:p>
        </w:tc>
        <w:tc>
          <w:tcPr>
            <w:tcW w:w="1440" w:type="dxa"/>
            <w:gridSpan w:val="2"/>
            <w:tcBorders>
              <w:top w:val="nil"/>
              <w:left w:val="nil"/>
              <w:bottom w:val="nil"/>
              <w:right w:val="nil"/>
            </w:tcBorders>
          </w:tcPr>
          <w:p w14:paraId="192B4634" w14:textId="77777777" w:rsidR="00D4780D" w:rsidRDefault="00D4780D">
            <w:pPr>
              <w:autoSpaceDE w:val="0"/>
              <w:autoSpaceDN w:val="0"/>
              <w:adjustRightInd w:val="0"/>
              <w:ind w:right="144"/>
            </w:pPr>
            <w:r>
              <w:rPr>
                <w:b/>
                <w:sz w:val="20"/>
              </w:rPr>
              <w:t>AN 4/9</w:t>
            </w:r>
          </w:p>
        </w:tc>
      </w:tr>
      <w:tr w:rsidR="00000000" w14:paraId="66701C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DFAD30" w14:textId="77777777" w:rsidR="00D4780D" w:rsidRDefault="00D4780D">
            <w:pPr>
              <w:autoSpaceDE w:val="0"/>
              <w:autoSpaceDN w:val="0"/>
              <w:adjustRightInd w:val="0"/>
              <w:ind w:right="144"/>
            </w:pPr>
          </w:p>
        </w:tc>
        <w:tc>
          <w:tcPr>
            <w:tcW w:w="6523" w:type="dxa"/>
            <w:gridSpan w:val="4"/>
            <w:tcBorders>
              <w:top w:val="nil"/>
              <w:left w:val="nil"/>
              <w:bottom w:val="nil"/>
              <w:right w:val="nil"/>
            </w:tcBorders>
          </w:tcPr>
          <w:p w14:paraId="3903EB8C" w14:textId="77777777" w:rsidR="00D4780D" w:rsidRDefault="00D4780D">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76125303" w14:textId="77777777" w:rsidR="00D4780D" w:rsidRDefault="00D4780D"/>
    <w:sectPr w:rsidR="00D4780D" w:rsidSect="00B76EB6">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1B9A" w14:textId="77777777" w:rsidR="00D4780D" w:rsidRDefault="00D4780D">
      <w:r>
        <w:separator/>
      </w:r>
    </w:p>
  </w:endnote>
  <w:endnote w:type="continuationSeparator" w:id="0">
    <w:p w14:paraId="0C234D4E" w14:textId="77777777" w:rsidR="00D4780D" w:rsidRDefault="00D4780D">
      <w:r>
        <w:continuationSeparator/>
      </w:r>
    </w:p>
  </w:endnote>
  <w:endnote w:type="continuationNotice" w:id="1">
    <w:p w14:paraId="26B0DCDA" w14:textId="77777777" w:rsidR="00D4780D" w:rsidRDefault="00D478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A5FA" w14:textId="77777777" w:rsidR="00D4780D" w:rsidRDefault="00D4780D">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AB05E" w14:textId="77777777" w:rsidR="00D4780D" w:rsidRDefault="00D4780D">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9634F" w14:textId="77777777" w:rsidR="00D4780D" w:rsidRDefault="00D4780D">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32689" w14:textId="77777777" w:rsidR="00D4780D" w:rsidRDefault="00D4780D">
      <w:r>
        <w:separator/>
      </w:r>
    </w:p>
  </w:footnote>
  <w:footnote w:type="continuationSeparator" w:id="0">
    <w:p w14:paraId="7D646587" w14:textId="77777777" w:rsidR="00D4780D" w:rsidRDefault="00D4780D">
      <w:r>
        <w:continuationSeparator/>
      </w:r>
    </w:p>
  </w:footnote>
  <w:footnote w:type="continuationNotice" w:id="1">
    <w:p w14:paraId="466B3FAB" w14:textId="77777777" w:rsidR="00D4780D" w:rsidRDefault="00D478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57A1C" w14:textId="77777777" w:rsidR="00B90621" w:rsidRDefault="000C2567">
    <w:pPr>
      <w:pStyle w:val="Header"/>
      <w:widowControl/>
      <w:jc w:val="right"/>
      <w:rPr>
        <w:del w:id="881" w:author="ERCOT" w:date="2024-03-07T12:24:00Z"/>
        <w:rFonts w:ascii="Times New Roman" w:hAnsi="Times New Roman" w:cs="Times New Roman"/>
        <w:b/>
        <w:bCs/>
        <w:sz w:val="24"/>
        <w:szCs w:val="24"/>
      </w:rPr>
    </w:pPr>
    <w:del w:id="882" w:author="ERCOT" w:date="2024-03-07T12:24:00Z">
      <w:r>
        <w:rPr>
          <w:rFonts w:ascii="Times New Roman" w:hAnsi="Times New Roman" w:cs="Times New Roman"/>
          <w:b/>
          <w:bCs/>
          <w:sz w:val="24"/>
          <w:szCs w:val="24"/>
        </w:rPr>
        <w:delText>August 1, 2023</w:delText>
      </w:r>
    </w:del>
  </w:p>
  <w:p w14:paraId="38078CA8" w14:textId="77777777" w:rsidR="00B90621" w:rsidRDefault="000378E2">
    <w:pPr>
      <w:pStyle w:val="Header"/>
      <w:widowControl/>
      <w:jc w:val="right"/>
      <w:rPr>
        <w:ins w:id="883" w:author="ERCOT" w:date="2024-03-07T12:24:00Z"/>
        <w:rFonts w:ascii="Times New Roman" w:hAnsi="Times New Roman" w:cs="Times New Roman"/>
        <w:b/>
        <w:bCs/>
        <w:sz w:val="24"/>
        <w:szCs w:val="24"/>
      </w:rPr>
    </w:pPr>
    <w:ins w:id="884" w:author="ERCOT" w:date="2024-03-07T12:24:00Z">
      <w:r>
        <w:rPr>
          <w:rFonts w:ascii="Times New Roman" w:hAnsi="Times New Roman" w:cs="Times New Roman"/>
          <w:b/>
          <w:bCs/>
          <w:sz w:val="24"/>
          <w:szCs w:val="24"/>
        </w:rPr>
        <w:t>November 11, 2024</w:t>
      </w:r>
    </w:ins>
  </w:p>
  <w:p w14:paraId="14ABD888" w14:textId="77777777" w:rsidR="00B90621" w:rsidRDefault="00B90621">
    <w:pPr>
      <w:pStyle w:val="Header"/>
      <w:widowControl/>
      <w:jc w:val="right"/>
      <w:rPr>
        <w:rFonts w:ascii="Times New Roman" w:hAnsi="Times New Roman" w:cs="Times New Roman"/>
      </w:rPr>
    </w:pPr>
    <w:r>
      <w:rPr>
        <w:rFonts w:ascii="Times New Roman" w:hAnsi="Times New Roman" w:cs="Times New Roman"/>
      </w:rPr>
      <w:t xml:space="preserve">814_04: </w:t>
    </w:r>
    <w:r w:rsidR="0092056B">
      <w:rPr>
        <w:rFonts w:ascii="Times New Roman" w:hAnsi="Times New Roman" w:cs="Times New Roman"/>
      </w:rPr>
      <w:t xml:space="preserve">Enrollment </w:t>
    </w:r>
    <w:r>
      <w:rPr>
        <w:rFonts w:ascii="Times New Roman" w:hAnsi="Times New Roman" w:cs="Times New Roman"/>
      </w:rPr>
      <w:t>Notification Response</w:t>
    </w:r>
  </w:p>
  <w:p w14:paraId="1F9EA888" w14:textId="677A42A9" w:rsidR="00B90621" w:rsidRDefault="00721F12">
    <w:pPr>
      <w:pStyle w:val="Header"/>
      <w:widowControl/>
      <w:jc w:val="right"/>
    </w:pPr>
    <w:r>
      <w:rPr>
        <w:rFonts w:ascii="Times New Roman" w:hAnsi="Times New Roman" w:cs="Times New Roman"/>
      </w:rPr>
      <w:t xml:space="preserve">Version </w:t>
    </w:r>
    <w:del w:id="885" w:author="ERCOT" w:date="2024-03-07T12:24:00Z">
      <w:r w:rsidR="0092056B">
        <w:rPr>
          <w:rFonts w:ascii="Times New Roman" w:hAnsi="Times New Roman" w:cs="Times New Roman"/>
        </w:rPr>
        <w:delText>4.0</w:delText>
      </w:r>
      <w:r w:rsidR="00CA4F9D">
        <w:rPr>
          <w:rFonts w:ascii="Times New Roman" w:hAnsi="Times New Roman" w:cs="Times New Roman"/>
        </w:rPr>
        <w:delText>A</w:delText>
      </w:r>
    </w:del>
    <w:ins w:id="886" w:author="ERCOT" w:date="2024-03-07T12:24:00Z">
      <w:r w:rsidR="001F787C">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91D"/>
    <w:multiLevelType w:val="hybridMultilevel"/>
    <w:tmpl w:val="FFFFFFFF"/>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B82F33"/>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2B42F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526F4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555285"/>
    <w:multiLevelType w:val="hybridMultilevel"/>
    <w:tmpl w:val="FFFFFFFF"/>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145D0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F13C6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6512564"/>
    <w:multiLevelType w:val="multilevel"/>
    <w:tmpl w:val="FFFFFFFF"/>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8E61B5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512957093">
    <w:abstractNumId w:val="0"/>
  </w:num>
  <w:num w:numId="2" w16cid:durableId="1643077319">
    <w:abstractNumId w:val="23"/>
  </w:num>
  <w:num w:numId="3" w16cid:durableId="1368918740">
    <w:abstractNumId w:val="9"/>
  </w:num>
  <w:num w:numId="4" w16cid:durableId="579675557">
    <w:abstractNumId w:val="24"/>
  </w:num>
  <w:num w:numId="5" w16cid:durableId="1604916377">
    <w:abstractNumId w:val="6"/>
  </w:num>
  <w:num w:numId="6" w16cid:durableId="1537281021">
    <w:abstractNumId w:val="7"/>
  </w:num>
  <w:num w:numId="7" w16cid:durableId="193352698">
    <w:abstractNumId w:val="8"/>
  </w:num>
  <w:num w:numId="8" w16cid:durableId="1459376643">
    <w:abstractNumId w:val="16"/>
  </w:num>
  <w:num w:numId="9" w16cid:durableId="384570531">
    <w:abstractNumId w:val="19"/>
  </w:num>
  <w:num w:numId="10" w16cid:durableId="1889603290">
    <w:abstractNumId w:val="11"/>
  </w:num>
  <w:num w:numId="11" w16cid:durableId="1778409483">
    <w:abstractNumId w:val="5"/>
  </w:num>
  <w:num w:numId="12" w16cid:durableId="1596472857">
    <w:abstractNumId w:val="21"/>
  </w:num>
  <w:num w:numId="13" w16cid:durableId="2114326096">
    <w:abstractNumId w:val="17"/>
  </w:num>
  <w:num w:numId="14" w16cid:durableId="1319698767">
    <w:abstractNumId w:val="20"/>
  </w:num>
  <w:num w:numId="15" w16cid:durableId="1566721868">
    <w:abstractNumId w:val="12"/>
  </w:num>
  <w:num w:numId="16" w16cid:durableId="1854106576">
    <w:abstractNumId w:val="2"/>
  </w:num>
  <w:num w:numId="17" w16cid:durableId="1194616821">
    <w:abstractNumId w:val="18"/>
  </w:num>
  <w:num w:numId="18" w16cid:durableId="37900114">
    <w:abstractNumId w:val="15"/>
  </w:num>
  <w:num w:numId="19" w16cid:durableId="1366372672">
    <w:abstractNumId w:val="13"/>
  </w:num>
  <w:num w:numId="20" w16cid:durableId="589703329">
    <w:abstractNumId w:val="14"/>
  </w:num>
  <w:num w:numId="21" w16cid:durableId="1615290134">
    <w:abstractNumId w:val="22"/>
  </w:num>
  <w:num w:numId="22" w16cid:durableId="645163497">
    <w:abstractNumId w:val="4"/>
  </w:num>
  <w:num w:numId="23" w16cid:durableId="1657878112">
    <w:abstractNumId w:val="3"/>
  </w:num>
  <w:num w:numId="24" w16cid:durableId="858272368">
    <w:abstractNumId w:val="10"/>
  </w:num>
  <w:num w:numId="25" w16cid:durableId="59429047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80"/>
    <w:rsid w:val="000234CC"/>
    <w:rsid w:val="000359B0"/>
    <w:rsid w:val="000378E2"/>
    <w:rsid w:val="000401A6"/>
    <w:rsid w:val="0004023F"/>
    <w:rsid w:val="00071F63"/>
    <w:rsid w:val="00074A83"/>
    <w:rsid w:val="00082071"/>
    <w:rsid w:val="000A7AE3"/>
    <w:rsid w:val="000C0588"/>
    <w:rsid w:val="000C2567"/>
    <w:rsid w:val="000C3B20"/>
    <w:rsid w:val="000C5391"/>
    <w:rsid w:val="000D31BD"/>
    <w:rsid w:val="000D364A"/>
    <w:rsid w:val="000E228D"/>
    <w:rsid w:val="000E2405"/>
    <w:rsid w:val="000E3384"/>
    <w:rsid w:val="000F6B97"/>
    <w:rsid w:val="00101A7C"/>
    <w:rsid w:val="00111A42"/>
    <w:rsid w:val="00114F48"/>
    <w:rsid w:val="00115D10"/>
    <w:rsid w:val="0012669B"/>
    <w:rsid w:val="00133BC9"/>
    <w:rsid w:val="001368E8"/>
    <w:rsid w:val="00143B33"/>
    <w:rsid w:val="00151DAF"/>
    <w:rsid w:val="0015321E"/>
    <w:rsid w:val="001718D9"/>
    <w:rsid w:val="00192881"/>
    <w:rsid w:val="00194F53"/>
    <w:rsid w:val="001A3172"/>
    <w:rsid w:val="001B2019"/>
    <w:rsid w:val="001B71B1"/>
    <w:rsid w:val="001C2B85"/>
    <w:rsid w:val="001C3B54"/>
    <w:rsid w:val="001D4B7F"/>
    <w:rsid w:val="001D5E2D"/>
    <w:rsid w:val="001E685E"/>
    <w:rsid w:val="001F787C"/>
    <w:rsid w:val="00203F17"/>
    <w:rsid w:val="00205A66"/>
    <w:rsid w:val="002319AA"/>
    <w:rsid w:val="002421F3"/>
    <w:rsid w:val="00250D4E"/>
    <w:rsid w:val="00253768"/>
    <w:rsid w:val="0025412B"/>
    <w:rsid w:val="00256AD5"/>
    <w:rsid w:val="00262875"/>
    <w:rsid w:val="00272B94"/>
    <w:rsid w:val="0027766A"/>
    <w:rsid w:val="00282FA2"/>
    <w:rsid w:val="0028723E"/>
    <w:rsid w:val="00294AAB"/>
    <w:rsid w:val="002A4644"/>
    <w:rsid w:val="002A4971"/>
    <w:rsid w:val="002B56C4"/>
    <w:rsid w:val="002B7093"/>
    <w:rsid w:val="002C6BAC"/>
    <w:rsid w:val="002D1D2C"/>
    <w:rsid w:val="002D4964"/>
    <w:rsid w:val="002F44EE"/>
    <w:rsid w:val="002F6BAB"/>
    <w:rsid w:val="003057C7"/>
    <w:rsid w:val="003602E7"/>
    <w:rsid w:val="003B08A0"/>
    <w:rsid w:val="003B0E08"/>
    <w:rsid w:val="003B0F62"/>
    <w:rsid w:val="003D5678"/>
    <w:rsid w:val="003F095B"/>
    <w:rsid w:val="003F629D"/>
    <w:rsid w:val="00412148"/>
    <w:rsid w:val="004518CE"/>
    <w:rsid w:val="00457471"/>
    <w:rsid w:val="00457B1E"/>
    <w:rsid w:val="00460A98"/>
    <w:rsid w:val="004901C8"/>
    <w:rsid w:val="00492A99"/>
    <w:rsid w:val="0049695D"/>
    <w:rsid w:val="004A22FA"/>
    <w:rsid w:val="004D2EE5"/>
    <w:rsid w:val="004E1FBC"/>
    <w:rsid w:val="004E49E5"/>
    <w:rsid w:val="004F5924"/>
    <w:rsid w:val="0051286D"/>
    <w:rsid w:val="00520150"/>
    <w:rsid w:val="005211FF"/>
    <w:rsid w:val="00535848"/>
    <w:rsid w:val="00551DB9"/>
    <w:rsid w:val="00556907"/>
    <w:rsid w:val="0058110A"/>
    <w:rsid w:val="00587A85"/>
    <w:rsid w:val="0059467D"/>
    <w:rsid w:val="005A41E1"/>
    <w:rsid w:val="005B5854"/>
    <w:rsid w:val="005C24B6"/>
    <w:rsid w:val="005C6161"/>
    <w:rsid w:val="005F170B"/>
    <w:rsid w:val="005F35FA"/>
    <w:rsid w:val="00605C21"/>
    <w:rsid w:val="00610B55"/>
    <w:rsid w:val="00642636"/>
    <w:rsid w:val="00643689"/>
    <w:rsid w:val="0064403F"/>
    <w:rsid w:val="00656346"/>
    <w:rsid w:val="0068117D"/>
    <w:rsid w:val="0069760F"/>
    <w:rsid w:val="006A25FA"/>
    <w:rsid w:val="006A724C"/>
    <w:rsid w:val="006B7B18"/>
    <w:rsid w:val="006D5400"/>
    <w:rsid w:val="006E3A1C"/>
    <w:rsid w:val="006F5322"/>
    <w:rsid w:val="00705B2C"/>
    <w:rsid w:val="00710810"/>
    <w:rsid w:val="007204B4"/>
    <w:rsid w:val="00720C77"/>
    <w:rsid w:val="00721F12"/>
    <w:rsid w:val="0072288A"/>
    <w:rsid w:val="00725629"/>
    <w:rsid w:val="00736856"/>
    <w:rsid w:val="00742001"/>
    <w:rsid w:val="0074406C"/>
    <w:rsid w:val="0076006C"/>
    <w:rsid w:val="00785832"/>
    <w:rsid w:val="0078627C"/>
    <w:rsid w:val="00791A2C"/>
    <w:rsid w:val="00794DA7"/>
    <w:rsid w:val="007B51DE"/>
    <w:rsid w:val="007C2D5F"/>
    <w:rsid w:val="007C3991"/>
    <w:rsid w:val="007D283B"/>
    <w:rsid w:val="007E0618"/>
    <w:rsid w:val="007E2B54"/>
    <w:rsid w:val="007F65A1"/>
    <w:rsid w:val="00806257"/>
    <w:rsid w:val="00812070"/>
    <w:rsid w:val="00813662"/>
    <w:rsid w:val="008149FF"/>
    <w:rsid w:val="00820414"/>
    <w:rsid w:val="00833073"/>
    <w:rsid w:val="00865B26"/>
    <w:rsid w:val="008671CD"/>
    <w:rsid w:val="008939AB"/>
    <w:rsid w:val="008A7D52"/>
    <w:rsid w:val="008B2558"/>
    <w:rsid w:val="008B4F8B"/>
    <w:rsid w:val="008B606B"/>
    <w:rsid w:val="008B7480"/>
    <w:rsid w:val="008F075A"/>
    <w:rsid w:val="008F57A1"/>
    <w:rsid w:val="00904090"/>
    <w:rsid w:val="0092056B"/>
    <w:rsid w:val="00950767"/>
    <w:rsid w:val="00952FFF"/>
    <w:rsid w:val="009757EF"/>
    <w:rsid w:val="0098400E"/>
    <w:rsid w:val="009C25C8"/>
    <w:rsid w:val="009D0384"/>
    <w:rsid w:val="009D2F34"/>
    <w:rsid w:val="009D5B66"/>
    <w:rsid w:val="009D5B89"/>
    <w:rsid w:val="009E7A1D"/>
    <w:rsid w:val="00A008CE"/>
    <w:rsid w:val="00A1457C"/>
    <w:rsid w:val="00A21162"/>
    <w:rsid w:val="00A2158C"/>
    <w:rsid w:val="00A262AE"/>
    <w:rsid w:val="00A33E38"/>
    <w:rsid w:val="00A436FA"/>
    <w:rsid w:val="00A459AA"/>
    <w:rsid w:val="00A60BF9"/>
    <w:rsid w:val="00A6269E"/>
    <w:rsid w:val="00A90F43"/>
    <w:rsid w:val="00A91E2D"/>
    <w:rsid w:val="00AA345F"/>
    <w:rsid w:val="00AA6BC8"/>
    <w:rsid w:val="00AB022F"/>
    <w:rsid w:val="00AB1814"/>
    <w:rsid w:val="00AC74B8"/>
    <w:rsid w:val="00AD397C"/>
    <w:rsid w:val="00AD3ABA"/>
    <w:rsid w:val="00AD3DEB"/>
    <w:rsid w:val="00AD762A"/>
    <w:rsid w:val="00AF1A21"/>
    <w:rsid w:val="00AF7337"/>
    <w:rsid w:val="00B148A5"/>
    <w:rsid w:val="00B26CDA"/>
    <w:rsid w:val="00B26F8F"/>
    <w:rsid w:val="00B303F0"/>
    <w:rsid w:val="00B51B29"/>
    <w:rsid w:val="00B55F72"/>
    <w:rsid w:val="00B62274"/>
    <w:rsid w:val="00B64741"/>
    <w:rsid w:val="00B72A29"/>
    <w:rsid w:val="00B7427C"/>
    <w:rsid w:val="00B76EB6"/>
    <w:rsid w:val="00B90621"/>
    <w:rsid w:val="00BA2998"/>
    <w:rsid w:val="00BB0EEE"/>
    <w:rsid w:val="00BB694E"/>
    <w:rsid w:val="00BD072A"/>
    <w:rsid w:val="00BD515D"/>
    <w:rsid w:val="00C07686"/>
    <w:rsid w:val="00C30F61"/>
    <w:rsid w:val="00C431D5"/>
    <w:rsid w:val="00C43639"/>
    <w:rsid w:val="00C4694B"/>
    <w:rsid w:val="00C500A1"/>
    <w:rsid w:val="00C545A3"/>
    <w:rsid w:val="00C70535"/>
    <w:rsid w:val="00C72D78"/>
    <w:rsid w:val="00C73EE0"/>
    <w:rsid w:val="00C80360"/>
    <w:rsid w:val="00CA4F9D"/>
    <w:rsid w:val="00CA5AC1"/>
    <w:rsid w:val="00CC45D4"/>
    <w:rsid w:val="00CC7990"/>
    <w:rsid w:val="00CE2E9B"/>
    <w:rsid w:val="00CF402C"/>
    <w:rsid w:val="00D02554"/>
    <w:rsid w:val="00D070EB"/>
    <w:rsid w:val="00D11D27"/>
    <w:rsid w:val="00D16FA6"/>
    <w:rsid w:val="00D25B80"/>
    <w:rsid w:val="00D32B5B"/>
    <w:rsid w:val="00D42C53"/>
    <w:rsid w:val="00D45639"/>
    <w:rsid w:val="00D473ED"/>
    <w:rsid w:val="00D4780D"/>
    <w:rsid w:val="00D676EB"/>
    <w:rsid w:val="00D85E5C"/>
    <w:rsid w:val="00D86101"/>
    <w:rsid w:val="00DA06DD"/>
    <w:rsid w:val="00DB0BDD"/>
    <w:rsid w:val="00DB34B0"/>
    <w:rsid w:val="00DD051B"/>
    <w:rsid w:val="00E1291F"/>
    <w:rsid w:val="00E26E8E"/>
    <w:rsid w:val="00E66A1E"/>
    <w:rsid w:val="00E7614C"/>
    <w:rsid w:val="00E91694"/>
    <w:rsid w:val="00E93602"/>
    <w:rsid w:val="00E95605"/>
    <w:rsid w:val="00EA0386"/>
    <w:rsid w:val="00EA0932"/>
    <w:rsid w:val="00EC3152"/>
    <w:rsid w:val="00ED4B7B"/>
    <w:rsid w:val="00EE5593"/>
    <w:rsid w:val="00EE6A84"/>
    <w:rsid w:val="00F01C4C"/>
    <w:rsid w:val="00F03320"/>
    <w:rsid w:val="00F06F56"/>
    <w:rsid w:val="00F07726"/>
    <w:rsid w:val="00F1407F"/>
    <w:rsid w:val="00F14350"/>
    <w:rsid w:val="00F43C30"/>
    <w:rsid w:val="00F6158E"/>
    <w:rsid w:val="00F64C3B"/>
    <w:rsid w:val="00F6593E"/>
    <w:rsid w:val="00F72474"/>
    <w:rsid w:val="00F83345"/>
    <w:rsid w:val="00F9137B"/>
    <w:rsid w:val="00FA2F5A"/>
    <w:rsid w:val="00FA4010"/>
    <w:rsid w:val="00FA6D00"/>
    <w:rsid w:val="00FA6DB8"/>
    <w:rsid w:val="00FB34FB"/>
    <w:rsid w:val="00FB3B6E"/>
    <w:rsid w:val="00FD134C"/>
    <w:rsid w:val="00FD605F"/>
    <w:rsid w:val="00FD7B54"/>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9"/>
        <o:r id="V:Rule2" type="callout" idref="#Speech Bubble: Rectangle 20"/>
        <o:r id="V:Rule3" type="callout" idref="#Speech Bubble: Rectangle 21"/>
      </o:rules>
    </o:shapelayout>
  </w:shapeDefaults>
  <w:decimalSymbol w:val="."/>
  <w:listSeparator w:val=","/>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21"/>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rsid w:val="00D478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D4780D"/>
    <w:rPr>
      <w:color w:val="0000FF"/>
      <w:u w:val="single"/>
    </w:rPr>
  </w:style>
  <w:style w:type="character" w:styleId="CommentReference">
    <w:name w:val="annotation reference"/>
    <w:uiPriority w:val="99"/>
    <w:unhideWhenUsed/>
    <w:rsid w:val="00D4780D"/>
    <w:rPr>
      <w:sz w:val="16"/>
      <w:szCs w:val="16"/>
    </w:rPr>
  </w:style>
  <w:style w:type="paragraph" w:styleId="CommentText">
    <w:name w:val="annotation text"/>
    <w:basedOn w:val="Normal"/>
    <w:link w:val="CommentTextChar"/>
    <w:uiPriority w:val="99"/>
    <w:unhideWhenUsed/>
    <w:rsid w:val="00D4780D"/>
    <w:rPr>
      <w:sz w:val="20"/>
      <w:szCs w:val="20"/>
      <w:lang w:val="x-none" w:eastAsia="x-none"/>
    </w:rPr>
  </w:style>
  <w:style w:type="character" w:customStyle="1" w:styleId="CommentTextChar">
    <w:name w:val="Comment Text Char"/>
    <w:basedOn w:val="DefaultParagraphFont"/>
    <w:link w:val="CommentText"/>
    <w:uiPriority w:val="99"/>
    <w:rsid w:val="00D4780D"/>
    <w:rPr>
      <w:sz w:val="20"/>
      <w:szCs w:val="20"/>
      <w:lang w:val="x-none" w:eastAsia="x-none"/>
    </w:rPr>
  </w:style>
  <w:style w:type="paragraph" w:styleId="CommentSubject">
    <w:name w:val="annotation subject"/>
    <w:basedOn w:val="CommentText"/>
    <w:next w:val="CommentText"/>
    <w:link w:val="CommentSubjectChar"/>
    <w:uiPriority w:val="99"/>
    <w:unhideWhenUsed/>
    <w:rsid w:val="00D4780D"/>
    <w:rPr>
      <w:b/>
      <w:bCs/>
    </w:rPr>
  </w:style>
  <w:style w:type="character" w:customStyle="1" w:styleId="CommentSubjectChar">
    <w:name w:val="Comment Subject Char"/>
    <w:basedOn w:val="CommentTextChar"/>
    <w:link w:val="CommentSubject"/>
    <w:uiPriority w:val="99"/>
    <w:rsid w:val="00D4780D"/>
    <w:rPr>
      <w:b/>
      <w:bCs/>
      <w:sz w:val="20"/>
      <w:szCs w:val="20"/>
      <w:lang w:val="x-none" w:eastAsia="x-none"/>
    </w:rPr>
  </w:style>
  <w:style w:type="paragraph" w:styleId="Revision">
    <w:name w:val="Revision"/>
    <w:hidden/>
    <w:uiPriority w:val="99"/>
    <w:semiHidden/>
    <w:rsid w:val="00D4780D"/>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20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92F1E-8D1B-453D-94FE-61BB1829E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2499</TotalTime>
  <Pages>60</Pages>
  <Words>14027</Words>
  <Characters>79956</Characters>
  <Application>Microsoft Office Word</Application>
  <DocSecurity>0</DocSecurity>
  <Lines>666</Lines>
  <Paragraphs>187</Paragraphs>
  <ScaleCrop>false</ScaleCrop>
  <Company> </Company>
  <LinksUpToDate>false</LinksUpToDate>
  <CharactersWithSpaces>93796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2024-03-07T22:26:00Z</dcterms:created>
  <dcterms:modified xsi:type="dcterms:W3CDTF">2024-03-07T18:29:00Z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2024-03-07T18:29:38Z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374a416c-1bb7-4024-8fd3-1ee8f68e0e42</vt:lpwstr>
  </property>
  <property fmtid="{D5CDD505-2E9C-101B-9397-08002B2CF9AE}" pid="8" name="MSIP_Label_7084cbda-52b8-46fb-a7b7-cb5bd465ed85_ContentBits">
    <vt:lpwstr>0</vt:lpwstr>
  </property>
</Properties>
</file>