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59360D98" w:rsidR="00067FE2" w:rsidRDefault="009D0B5B" w:rsidP="00F44236">
            <w:pPr>
              <w:pStyle w:val="Header"/>
            </w:pPr>
            <w:hyperlink r:id="rId7" w:history="1">
              <w:r w:rsidR="009B4443" w:rsidRPr="009B4443">
                <w:rPr>
                  <w:rStyle w:val="Hyperlink"/>
                </w:rPr>
                <w:t>051</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567A56EA" w:rsidR="00067FE2" w:rsidRPr="00C37198" w:rsidRDefault="00C37198" w:rsidP="00F44236">
            <w:pPr>
              <w:pStyle w:val="Header"/>
            </w:pPr>
            <w:r>
              <w:t>Related to NPRR</w:t>
            </w:r>
            <w:r w:rsidR="009B4443">
              <w:t>1216</w:t>
            </w:r>
            <w:r>
              <w:t>, Implementation of Emergency Pricing Program</w:t>
            </w:r>
          </w:p>
        </w:tc>
      </w:tr>
      <w:tr w:rsidR="00CE304D" w:rsidRPr="00E01925" w14:paraId="236E8D20" w14:textId="77777777" w:rsidTr="00BC2D06">
        <w:trPr>
          <w:trHeight w:val="518"/>
        </w:trPr>
        <w:tc>
          <w:tcPr>
            <w:tcW w:w="2880" w:type="dxa"/>
            <w:gridSpan w:val="2"/>
            <w:shd w:val="clear" w:color="auto" w:fill="FFFFFF"/>
            <w:vAlign w:val="center"/>
          </w:tcPr>
          <w:p w14:paraId="10855500" w14:textId="0F44F158" w:rsidR="00CE304D" w:rsidRPr="00E01925" w:rsidRDefault="00CE304D" w:rsidP="00CE304D">
            <w:pPr>
              <w:pStyle w:val="Header"/>
              <w:rPr>
                <w:bCs w:val="0"/>
              </w:rPr>
            </w:pPr>
            <w:r w:rsidRPr="00E01925">
              <w:rPr>
                <w:bCs w:val="0"/>
              </w:rPr>
              <w:t xml:space="preserve">Date </w:t>
            </w:r>
            <w:r>
              <w:rPr>
                <w:bCs w:val="0"/>
              </w:rPr>
              <w:t>of Decision</w:t>
            </w:r>
          </w:p>
        </w:tc>
        <w:tc>
          <w:tcPr>
            <w:tcW w:w="7560" w:type="dxa"/>
            <w:gridSpan w:val="2"/>
            <w:vAlign w:val="center"/>
          </w:tcPr>
          <w:p w14:paraId="661A8BB5" w14:textId="13A0821C" w:rsidR="00CE304D" w:rsidRPr="00E01925" w:rsidRDefault="00CE304D" w:rsidP="00CE304D">
            <w:pPr>
              <w:pStyle w:val="NormalArial"/>
              <w:spacing w:before="120" w:after="120"/>
            </w:pPr>
            <w:r>
              <w:t>February 14, 2024</w:t>
            </w:r>
          </w:p>
        </w:tc>
      </w:tr>
      <w:tr w:rsidR="00CE304D" w:rsidRPr="00E01925" w14:paraId="17DC0100" w14:textId="77777777" w:rsidTr="00BC2D06">
        <w:trPr>
          <w:trHeight w:val="518"/>
        </w:trPr>
        <w:tc>
          <w:tcPr>
            <w:tcW w:w="2880" w:type="dxa"/>
            <w:gridSpan w:val="2"/>
            <w:shd w:val="clear" w:color="auto" w:fill="FFFFFF"/>
            <w:vAlign w:val="center"/>
          </w:tcPr>
          <w:p w14:paraId="1829E100" w14:textId="08B5D5C0" w:rsidR="00CE304D" w:rsidRPr="00E01925" w:rsidRDefault="00CE304D" w:rsidP="00CE304D">
            <w:pPr>
              <w:pStyle w:val="Header"/>
              <w:rPr>
                <w:bCs w:val="0"/>
              </w:rPr>
            </w:pPr>
            <w:r w:rsidRPr="00FD7AC3">
              <w:t>Action</w:t>
            </w:r>
          </w:p>
        </w:tc>
        <w:tc>
          <w:tcPr>
            <w:tcW w:w="7560" w:type="dxa"/>
            <w:gridSpan w:val="2"/>
            <w:vAlign w:val="center"/>
          </w:tcPr>
          <w:p w14:paraId="19A9883B" w14:textId="42D5CE89" w:rsidR="00CE304D" w:rsidRDefault="00CE304D" w:rsidP="00CE304D">
            <w:pPr>
              <w:pStyle w:val="NormalArial"/>
              <w:spacing w:before="120" w:after="120"/>
            </w:pPr>
            <w:r>
              <w:t>Tabled</w:t>
            </w:r>
          </w:p>
        </w:tc>
      </w:tr>
      <w:tr w:rsidR="00CE304D" w:rsidRPr="00E01925" w14:paraId="62F21706" w14:textId="77777777" w:rsidTr="00BC2D06">
        <w:trPr>
          <w:trHeight w:val="518"/>
        </w:trPr>
        <w:tc>
          <w:tcPr>
            <w:tcW w:w="2880" w:type="dxa"/>
            <w:gridSpan w:val="2"/>
            <w:shd w:val="clear" w:color="auto" w:fill="FFFFFF"/>
            <w:vAlign w:val="center"/>
          </w:tcPr>
          <w:p w14:paraId="72EEBEEB" w14:textId="1F6148EB" w:rsidR="00CE304D" w:rsidRPr="00E01925" w:rsidRDefault="00CE304D" w:rsidP="00CE304D">
            <w:pPr>
              <w:pStyle w:val="Header"/>
              <w:rPr>
                <w:bCs w:val="0"/>
              </w:rPr>
            </w:pPr>
            <w:r>
              <w:t>Estimated Impacts</w:t>
            </w:r>
          </w:p>
        </w:tc>
        <w:tc>
          <w:tcPr>
            <w:tcW w:w="7560" w:type="dxa"/>
            <w:gridSpan w:val="2"/>
            <w:vAlign w:val="center"/>
          </w:tcPr>
          <w:p w14:paraId="72372F77" w14:textId="3D6E0AFE" w:rsidR="00CE304D" w:rsidRDefault="00CE304D" w:rsidP="00CE304D">
            <w:pPr>
              <w:pStyle w:val="NormalArial"/>
              <w:spacing w:before="120" w:after="120"/>
            </w:pPr>
            <w:r>
              <w:t>Cost/Budgetary:  See Nodal Protocol Revision Request (NPRR) 1</w:t>
            </w:r>
            <w:r w:rsidR="008F66C2">
              <w:t>216</w:t>
            </w:r>
            <w:r>
              <w:t>, Implementation of Emergency Pricing Program</w:t>
            </w:r>
          </w:p>
          <w:p w14:paraId="4C1F2C44" w14:textId="14C657E9" w:rsidR="00CE304D" w:rsidRDefault="00CE304D" w:rsidP="00CE304D">
            <w:pPr>
              <w:pStyle w:val="NormalArial"/>
              <w:spacing w:before="120" w:after="120"/>
            </w:pPr>
            <w:r>
              <w:t>Project Duration:  See NPRR1216</w:t>
            </w:r>
          </w:p>
        </w:tc>
      </w:tr>
      <w:tr w:rsidR="00CE304D" w:rsidRPr="00E01925" w14:paraId="3FEFDD2C" w14:textId="77777777" w:rsidTr="00BC2D06">
        <w:trPr>
          <w:trHeight w:val="518"/>
        </w:trPr>
        <w:tc>
          <w:tcPr>
            <w:tcW w:w="2880" w:type="dxa"/>
            <w:gridSpan w:val="2"/>
            <w:shd w:val="clear" w:color="auto" w:fill="FFFFFF"/>
            <w:vAlign w:val="center"/>
          </w:tcPr>
          <w:p w14:paraId="7C43378D" w14:textId="05F5907D" w:rsidR="00CE304D" w:rsidRPr="00E01925" w:rsidRDefault="00CE304D" w:rsidP="00CE304D">
            <w:pPr>
              <w:pStyle w:val="Header"/>
              <w:rPr>
                <w:bCs w:val="0"/>
              </w:rPr>
            </w:pPr>
            <w:r>
              <w:t>Proposed Effective Date</w:t>
            </w:r>
          </w:p>
        </w:tc>
        <w:tc>
          <w:tcPr>
            <w:tcW w:w="7560" w:type="dxa"/>
            <w:gridSpan w:val="2"/>
            <w:vAlign w:val="center"/>
          </w:tcPr>
          <w:p w14:paraId="39B716BB" w14:textId="38B4CF4C" w:rsidR="00CE304D" w:rsidRDefault="00CE304D" w:rsidP="00CE304D">
            <w:pPr>
              <w:pStyle w:val="NormalArial"/>
              <w:spacing w:before="120" w:after="120"/>
            </w:pPr>
            <w:r>
              <w:t>To be determined</w:t>
            </w:r>
          </w:p>
        </w:tc>
      </w:tr>
      <w:tr w:rsidR="00CE304D"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7D459A28" w:rsidR="00CE304D" w:rsidRDefault="00CE304D" w:rsidP="00CE304D">
            <w:pPr>
              <w:pStyle w:val="Header"/>
            </w:pPr>
            <w:r>
              <w:t>Priority and Rank Assigned</w:t>
            </w:r>
          </w:p>
        </w:tc>
        <w:tc>
          <w:tcPr>
            <w:tcW w:w="7560" w:type="dxa"/>
            <w:gridSpan w:val="2"/>
            <w:tcBorders>
              <w:top w:val="single" w:sz="4" w:space="0" w:color="auto"/>
            </w:tcBorders>
            <w:vAlign w:val="center"/>
          </w:tcPr>
          <w:p w14:paraId="43894448" w14:textId="6629B8E8" w:rsidR="00CE304D" w:rsidRPr="00FB509B" w:rsidRDefault="00CE304D" w:rsidP="00CE304D">
            <w:pPr>
              <w:pStyle w:val="NormalArial"/>
              <w:spacing w:before="120" w:after="120"/>
            </w:pPr>
            <w:r>
              <w:t>To be determined</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711ADD3B" w:rsidR="00067FE2" w:rsidRDefault="00653C1C" w:rsidP="00C37198">
            <w:pPr>
              <w:pStyle w:val="NormalArial"/>
              <w:spacing w:before="120" w:after="120"/>
            </w:pPr>
            <w:r>
              <w:t xml:space="preserve">Methodology for Implementing ORDC to Calculate Real-Time </w:t>
            </w:r>
            <w:r w:rsidR="00C95D8B">
              <w:t>R</w:t>
            </w:r>
            <w:r>
              <w:t>eserve Price Adder</w:t>
            </w:r>
          </w:p>
        </w:tc>
      </w:tr>
      <w:tr w:rsidR="00D252D1"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D252D1" w:rsidRDefault="00D252D1" w:rsidP="00D252D1">
            <w:pPr>
              <w:pStyle w:val="Header"/>
            </w:pPr>
            <w:r>
              <w:t>Related Documents Requiring Revision/Related Revision Requests</w:t>
            </w:r>
          </w:p>
        </w:tc>
        <w:tc>
          <w:tcPr>
            <w:tcW w:w="7560" w:type="dxa"/>
            <w:gridSpan w:val="2"/>
            <w:tcBorders>
              <w:bottom w:val="single" w:sz="4" w:space="0" w:color="auto"/>
            </w:tcBorders>
            <w:vAlign w:val="center"/>
          </w:tcPr>
          <w:p w14:paraId="0A621B10" w14:textId="73379D43" w:rsidR="00D252D1" w:rsidRDefault="00653C1C" w:rsidP="00C37198">
            <w:pPr>
              <w:pStyle w:val="NormalArial"/>
              <w:spacing w:before="120" w:after="120"/>
            </w:pPr>
            <w:r>
              <w:t>NPRR</w:t>
            </w:r>
            <w:r w:rsidR="009B4443">
              <w:t>1216</w:t>
            </w:r>
          </w:p>
          <w:p w14:paraId="548AD09F" w14:textId="6085700C" w:rsidR="00121D97" w:rsidRDefault="00C37198" w:rsidP="00C37198">
            <w:pPr>
              <w:pStyle w:val="NormalArial"/>
              <w:spacing w:before="120" w:after="120"/>
            </w:pPr>
            <w:r>
              <w:t>Verifiable Cost Manual Revision Request (</w:t>
            </w:r>
            <w:r w:rsidR="00121D97">
              <w:t>VCMRR</w:t>
            </w:r>
            <w:r>
              <w:t>)</w:t>
            </w:r>
            <w:r w:rsidR="00121D97">
              <w:t xml:space="preserve"> </w:t>
            </w:r>
            <w:r w:rsidR="009B4443">
              <w:t>039</w:t>
            </w:r>
            <w:r w:rsidR="00121D97">
              <w:t xml:space="preserve">, </w:t>
            </w:r>
            <w:r>
              <w:t>Related to NPRR</w:t>
            </w:r>
            <w:r w:rsidR="009B4443">
              <w:t>1216</w:t>
            </w:r>
            <w:r>
              <w:t>, Implementation of Emergency Pricing Program</w:t>
            </w:r>
          </w:p>
        </w:tc>
      </w:tr>
      <w:tr w:rsidR="00067FE2"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8B19254" w14:textId="0962A144" w:rsidR="00067FE2" w:rsidRDefault="00C37198" w:rsidP="00C37198">
            <w:pPr>
              <w:pStyle w:val="NormalArial"/>
              <w:spacing w:before="120" w:after="120"/>
            </w:pPr>
            <w:r>
              <w:t>This Other Binding Document Revision Request (OBDRR) a</w:t>
            </w:r>
            <w:r w:rsidR="00653C1C">
              <w:t>lign th</w:t>
            </w:r>
            <w:r>
              <w:t>is m</w:t>
            </w:r>
            <w:r w:rsidR="00653C1C">
              <w:t>ethodology with the system changes required for the Emergency Pricing Program</w:t>
            </w:r>
            <w:r>
              <w:t xml:space="preserve"> (EPP).</w:t>
            </w:r>
          </w:p>
        </w:tc>
      </w:tr>
      <w:tr w:rsidR="00067FE2"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DADED92" w14:textId="6F97EF9A" w:rsidR="00D252D1" w:rsidRDefault="00D252D1" w:rsidP="00D252D1">
            <w:pPr>
              <w:pStyle w:val="NormalArial"/>
              <w:tabs>
                <w:tab w:val="left" w:pos="432"/>
              </w:tabs>
              <w:spacing w:before="120"/>
              <w:ind w:left="432" w:hanging="432"/>
              <w:rPr>
                <w:rFonts w:cs="Arial"/>
                <w:color w:val="000000"/>
              </w:rPr>
            </w:pPr>
            <w:r w:rsidRPr="006629C8">
              <w:object w:dxaOrig="225" w:dyaOrig="225"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6pt;height:15pt" o:ole="">
                  <v:imagedata r:id="rId8" o:title=""/>
                </v:shape>
                <w:control r:id="rId9" w:name="TextBox112" w:shapeid="_x0000_i1061"/>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47FC220" w14:textId="09F80B7B" w:rsidR="00D252D1" w:rsidRPr="00BD53C5" w:rsidRDefault="00D252D1" w:rsidP="00D252D1">
            <w:pPr>
              <w:pStyle w:val="NormalArial"/>
              <w:tabs>
                <w:tab w:val="left" w:pos="432"/>
              </w:tabs>
              <w:spacing w:before="120"/>
              <w:ind w:left="432" w:hanging="432"/>
              <w:rPr>
                <w:rFonts w:cs="Arial"/>
                <w:color w:val="000000"/>
              </w:rPr>
            </w:pPr>
            <w:r w:rsidRPr="00CD242D">
              <w:object w:dxaOrig="225" w:dyaOrig="225" w14:anchorId="626FD82A">
                <v:shape id="_x0000_i1063" type="#_x0000_t75" style="width:15.6pt;height:15pt" o:ole="">
                  <v:imagedata r:id="rId8" o:title=""/>
                </v:shape>
                <w:control r:id="rId11" w:name="TextBox17" w:shapeid="_x0000_i1063"/>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446EF10" w14:textId="69E334D4" w:rsidR="00D252D1" w:rsidRPr="00BD53C5" w:rsidRDefault="00D252D1" w:rsidP="00D252D1">
            <w:pPr>
              <w:pStyle w:val="NormalArial"/>
              <w:spacing w:before="120"/>
              <w:ind w:left="432" w:hanging="432"/>
              <w:rPr>
                <w:rFonts w:cs="Arial"/>
                <w:color w:val="000000"/>
              </w:rPr>
            </w:pPr>
            <w:r w:rsidRPr="006629C8">
              <w:object w:dxaOrig="225" w:dyaOrig="225" w14:anchorId="77C4B080">
                <v:shape id="_x0000_i1065" type="#_x0000_t75" style="width:15.6pt;height:15pt" o:ole="">
                  <v:imagedata r:id="rId8" o:title=""/>
                </v:shape>
                <w:control r:id="rId13" w:name="TextBox122" w:shapeid="_x0000_i1065"/>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4DFD73" w14:textId="57C9A7AC" w:rsidR="00D252D1" w:rsidRDefault="00D252D1" w:rsidP="00D252D1">
            <w:pPr>
              <w:pStyle w:val="NormalArial"/>
              <w:spacing w:before="120"/>
              <w:rPr>
                <w:iCs/>
                <w:kern w:val="24"/>
              </w:rPr>
            </w:pPr>
            <w:r w:rsidRPr="006629C8">
              <w:object w:dxaOrig="225" w:dyaOrig="225" w14:anchorId="4FB41842">
                <v:shape id="_x0000_i1067" type="#_x0000_t75" style="width:15.6pt;height:15pt" o:ole="">
                  <v:imagedata r:id="rId8" o:title=""/>
                </v:shape>
                <w:control r:id="rId15" w:name="TextBox13" w:shapeid="_x0000_i1067"/>
              </w:object>
            </w:r>
            <w:r w:rsidRPr="006629C8">
              <w:t xml:space="preserve">  </w:t>
            </w:r>
            <w:r>
              <w:rPr>
                <w:iCs/>
                <w:kern w:val="24"/>
              </w:rPr>
              <w:t>Administrative</w:t>
            </w:r>
          </w:p>
          <w:p w14:paraId="6B00E6F0" w14:textId="26E1571A" w:rsidR="00D252D1" w:rsidRDefault="00D252D1" w:rsidP="00D252D1">
            <w:pPr>
              <w:pStyle w:val="NormalArial"/>
              <w:spacing w:before="120"/>
              <w:rPr>
                <w:iCs/>
                <w:kern w:val="24"/>
              </w:rPr>
            </w:pPr>
            <w:r w:rsidRPr="006629C8">
              <w:object w:dxaOrig="225" w:dyaOrig="225" w14:anchorId="4B137C42">
                <v:shape id="_x0000_i1069" type="#_x0000_t75" style="width:15.6pt;height:15pt" o:ole="">
                  <v:imagedata r:id="rId16" o:title=""/>
                </v:shape>
                <w:control r:id="rId17" w:name="TextBox14" w:shapeid="_x0000_i1069"/>
              </w:object>
            </w:r>
            <w:r w:rsidRPr="006629C8">
              <w:t xml:space="preserve">  </w:t>
            </w:r>
            <w:r>
              <w:rPr>
                <w:iCs/>
                <w:kern w:val="24"/>
              </w:rPr>
              <w:t>Regulatory requirements</w:t>
            </w:r>
          </w:p>
          <w:p w14:paraId="1CA86DF1" w14:textId="1B4C9C22" w:rsidR="00D252D1" w:rsidRPr="00CD242D" w:rsidRDefault="00D252D1" w:rsidP="00D252D1">
            <w:pPr>
              <w:pStyle w:val="NormalArial"/>
              <w:spacing w:before="120"/>
              <w:rPr>
                <w:rFonts w:cs="Arial"/>
                <w:color w:val="000000"/>
              </w:rPr>
            </w:pPr>
            <w:r w:rsidRPr="006629C8">
              <w:object w:dxaOrig="225" w:dyaOrig="225" w14:anchorId="4592D97A">
                <v:shape id="_x0000_i1071" type="#_x0000_t75" style="width:15.6pt;height:15pt" o:ole="">
                  <v:imagedata r:id="rId8" o:title=""/>
                </v:shape>
                <w:control r:id="rId18" w:name="TextBox15" w:shapeid="_x0000_i1071"/>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2AB32EBD" w:rsidR="00067FE2" w:rsidRPr="00C37198" w:rsidRDefault="00D252D1" w:rsidP="00C37198">
            <w:pPr>
              <w:pStyle w:val="NormalArial"/>
              <w:spacing w:after="120"/>
              <w:rPr>
                <w:i/>
                <w:sz w:val="20"/>
                <w:szCs w:val="20"/>
              </w:rPr>
            </w:pPr>
            <w:r w:rsidRPr="00CD242D">
              <w:rPr>
                <w:i/>
                <w:sz w:val="20"/>
                <w:szCs w:val="20"/>
              </w:rPr>
              <w:t>(</w:t>
            </w:r>
            <w:proofErr w:type="gramStart"/>
            <w:r w:rsidRPr="00CD242D">
              <w:rPr>
                <w:i/>
                <w:sz w:val="20"/>
                <w:szCs w:val="20"/>
              </w:rPr>
              <w:t>please</w:t>
            </w:r>
            <w:proofErr w:type="gramEnd"/>
            <w:r w:rsidRPr="00CD242D">
              <w:rPr>
                <w:i/>
                <w:sz w:val="20"/>
                <w:szCs w:val="20"/>
              </w:rPr>
              <w:t xml:space="preserve"> select </w:t>
            </w:r>
            <w:r>
              <w:rPr>
                <w:i/>
                <w:sz w:val="20"/>
                <w:szCs w:val="20"/>
              </w:rPr>
              <w:t>ONLY ONE – if more than one apply, please select the ONE that is most relevant)</w:t>
            </w:r>
          </w:p>
        </w:tc>
      </w:tr>
      <w:tr w:rsidR="00D252D1" w14:paraId="470B084B" w14:textId="77777777" w:rsidTr="00F44236">
        <w:trPr>
          <w:trHeight w:val="890"/>
        </w:trPr>
        <w:tc>
          <w:tcPr>
            <w:tcW w:w="2880" w:type="dxa"/>
            <w:gridSpan w:val="2"/>
            <w:shd w:val="clear" w:color="auto" w:fill="FFFFFF"/>
            <w:vAlign w:val="center"/>
          </w:tcPr>
          <w:p w14:paraId="768F555D" w14:textId="6B898AD9" w:rsidR="00D252D1" w:rsidRDefault="00D252D1" w:rsidP="00D252D1">
            <w:pPr>
              <w:pStyle w:val="Header"/>
            </w:pPr>
            <w:r>
              <w:lastRenderedPageBreak/>
              <w:t>Justification of Reason for Revision and Market Impacts</w:t>
            </w:r>
          </w:p>
        </w:tc>
        <w:tc>
          <w:tcPr>
            <w:tcW w:w="7560" w:type="dxa"/>
            <w:gridSpan w:val="2"/>
            <w:vAlign w:val="center"/>
          </w:tcPr>
          <w:p w14:paraId="73CAD2EF" w14:textId="2111E4E9" w:rsidR="00D252D1" w:rsidRDefault="00653C1C" w:rsidP="00D252D1">
            <w:pPr>
              <w:pStyle w:val="NormalArial"/>
              <w:spacing w:before="100" w:beforeAutospacing="1" w:after="120"/>
            </w:pPr>
            <w:r>
              <w:t xml:space="preserve">The </w:t>
            </w:r>
            <w:r w:rsidR="00C37198">
              <w:t>s</w:t>
            </w:r>
            <w:r>
              <w:t xml:space="preserve">ystem changes for the Emergency Pricing Program may require the </w:t>
            </w:r>
            <w:r w:rsidR="003551AF">
              <w:t>Value of Lost Load (</w:t>
            </w:r>
            <w:r>
              <w:t>VOLL</w:t>
            </w:r>
            <w:r w:rsidR="003551AF">
              <w:t>)</w:t>
            </w:r>
            <w:r>
              <w:t xml:space="preserve"> to change mid-day. This change to the </w:t>
            </w:r>
            <w:r w:rsidR="00C37198">
              <w:t>m</w:t>
            </w:r>
            <w:r>
              <w:t>ethodology will align any changes needed to the new value.</w:t>
            </w:r>
          </w:p>
        </w:tc>
      </w:tr>
      <w:tr w:rsidR="00CE304D" w:rsidRPr="00D30239" w14:paraId="6779E8AC"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70FBF1" w14:textId="77777777" w:rsidR="00CE304D" w:rsidRDefault="00CE304D" w:rsidP="009161CB">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7E1F0D" w14:textId="66839C80" w:rsidR="00CE304D" w:rsidRPr="00D30239" w:rsidRDefault="00CE304D" w:rsidP="00CE304D">
            <w:pPr>
              <w:pStyle w:val="NormalArial"/>
              <w:spacing w:before="100" w:beforeAutospacing="1" w:after="120"/>
            </w:pPr>
            <w:r w:rsidRPr="00D30239">
              <w:t xml:space="preserve">On </w:t>
            </w:r>
            <w:r>
              <w:t>2/14/24</w:t>
            </w:r>
            <w:r w:rsidRPr="00D30239">
              <w:t>, TAC voted unanimously to table OBDRR0</w:t>
            </w:r>
            <w:r>
              <w:t>51</w:t>
            </w:r>
            <w:r w:rsidRPr="00D30239">
              <w:t>.  All Market Segments participated in the vote.</w:t>
            </w:r>
          </w:p>
        </w:tc>
      </w:tr>
      <w:tr w:rsidR="00CE304D" w:rsidRPr="00D30239" w14:paraId="1BB1702E"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DFFC1B" w14:textId="77777777" w:rsidR="00CE304D" w:rsidRDefault="00CE304D" w:rsidP="009161CB">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D767AF" w14:textId="0BD3F320" w:rsidR="00CE304D" w:rsidRPr="00D30239" w:rsidRDefault="00CE304D" w:rsidP="00CE304D">
            <w:pPr>
              <w:pStyle w:val="NormalArial"/>
              <w:spacing w:before="100" w:beforeAutospacing="1" w:after="120"/>
            </w:pPr>
            <w:r w:rsidRPr="00D30239">
              <w:t xml:space="preserve">On </w:t>
            </w:r>
            <w:r>
              <w:t>2/14/24</w:t>
            </w:r>
            <w:r w:rsidRPr="00D30239">
              <w:t xml:space="preserve">, </w:t>
            </w:r>
            <w:r>
              <w:t>participants discussed the possibility of moving VOLL language out of this Other Binding Document and into the Protocols alongside other parameters and values proposed within NPRR1216</w:t>
            </w:r>
            <w:r w:rsidRPr="00D30239">
              <w:t>.</w:t>
            </w:r>
          </w:p>
        </w:tc>
      </w:tr>
      <w:tr w:rsidR="00CE304D" w:rsidRPr="00D30239" w14:paraId="504536DB"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2952C1" w14:textId="77777777" w:rsidR="00CE304D" w:rsidRDefault="00CE304D" w:rsidP="009161CB">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5878E0" w14:textId="50C45368" w:rsidR="00CE304D" w:rsidRPr="00246274" w:rsidRDefault="00CE304D" w:rsidP="00CE304D">
            <w:pPr>
              <w:pStyle w:val="NormalArial"/>
              <w:spacing w:before="100" w:beforeAutospacing="1" w:after="120"/>
            </w:pPr>
            <w:r w:rsidRPr="00246274">
              <w:object w:dxaOrig="225" w:dyaOrig="225" w14:anchorId="64DF5459">
                <v:shape id="_x0000_i1073" type="#_x0000_t75" style="width:15.6pt;height:15pt" o:ole="">
                  <v:imagedata r:id="rId8" o:title=""/>
                </v:shape>
                <w:control r:id="rId19" w:name="TextBox111" w:shapeid="_x0000_i1073"/>
              </w:object>
            </w:r>
            <w:r w:rsidRPr="00246274">
              <w:t xml:space="preserve">  Revision Request ties to Reason for Revision as explained in </w:t>
            </w:r>
            <w:proofErr w:type="gramStart"/>
            <w:r w:rsidRPr="00246274">
              <w:t>Justification</w:t>
            </w:r>
            <w:proofErr w:type="gramEnd"/>
            <w:r w:rsidRPr="00246274">
              <w:t xml:space="preserve"> </w:t>
            </w:r>
          </w:p>
          <w:p w14:paraId="4221FD25" w14:textId="2528C9E2" w:rsidR="00CE304D" w:rsidRPr="00246274" w:rsidRDefault="00CE304D" w:rsidP="00CE304D">
            <w:pPr>
              <w:pStyle w:val="NormalArial"/>
              <w:spacing w:before="100" w:beforeAutospacing="1" w:after="120"/>
            </w:pPr>
            <w:r w:rsidRPr="00246274">
              <w:object w:dxaOrig="225" w:dyaOrig="225" w14:anchorId="66B3D729">
                <v:shape id="_x0000_i1075" type="#_x0000_t75" style="width:15.6pt;height:15pt" o:ole="">
                  <v:imagedata r:id="rId8" o:title=""/>
                </v:shape>
                <w:control r:id="rId20" w:name="TextBox16" w:shapeid="_x0000_i1075"/>
              </w:object>
            </w:r>
            <w:r w:rsidRPr="00246274">
              <w:t xml:space="preserve">  Impact Analysis reviewed and impacts are justified as explained in </w:t>
            </w:r>
            <w:proofErr w:type="gramStart"/>
            <w:r w:rsidRPr="00246274">
              <w:t>Justification</w:t>
            </w:r>
            <w:proofErr w:type="gramEnd"/>
          </w:p>
          <w:p w14:paraId="2CF95CA1" w14:textId="13B07C81" w:rsidR="00CE304D" w:rsidRPr="00246274" w:rsidRDefault="00CE304D" w:rsidP="00CE304D">
            <w:pPr>
              <w:pStyle w:val="NormalArial"/>
              <w:spacing w:before="100" w:beforeAutospacing="1" w:after="120"/>
            </w:pPr>
            <w:r w:rsidRPr="00246274">
              <w:object w:dxaOrig="225" w:dyaOrig="225" w14:anchorId="1C523143">
                <v:shape id="_x0000_i1077" type="#_x0000_t75" style="width:15.6pt;height:15pt" o:ole="">
                  <v:imagedata r:id="rId8" o:title=""/>
                </v:shape>
                <w:control r:id="rId21" w:name="TextBox121" w:shapeid="_x0000_i1077"/>
              </w:object>
            </w:r>
            <w:r w:rsidRPr="00246274">
              <w:t xml:space="preserve">  Opinions were reviewed and </w:t>
            </w:r>
            <w:proofErr w:type="gramStart"/>
            <w:r w:rsidRPr="00246274">
              <w:t>discussed</w:t>
            </w:r>
            <w:proofErr w:type="gramEnd"/>
          </w:p>
          <w:p w14:paraId="75636919" w14:textId="2AF4C293" w:rsidR="00CE304D" w:rsidRPr="00246274" w:rsidRDefault="00CE304D" w:rsidP="00CE304D">
            <w:pPr>
              <w:pStyle w:val="NormalArial"/>
              <w:spacing w:before="100" w:beforeAutospacing="1" w:after="120"/>
            </w:pPr>
            <w:r w:rsidRPr="00246274">
              <w:object w:dxaOrig="225" w:dyaOrig="225" w14:anchorId="1838AA5D">
                <v:shape id="_x0000_i1079" type="#_x0000_t75" style="width:15.6pt;height:15pt" o:ole="">
                  <v:imagedata r:id="rId8" o:title=""/>
                </v:shape>
                <w:control r:id="rId22" w:name="TextBox131" w:shapeid="_x0000_i1079"/>
              </w:object>
            </w:r>
            <w:r w:rsidRPr="00246274">
              <w:t xml:space="preserve">  Comments were reviewed and </w:t>
            </w:r>
            <w:proofErr w:type="gramStart"/>
            <w:r w:rsidRPr="00246274">
              <w:t>discussed</w:t>
            </w:r>
            <w:proofErr w:type="gramEnd"/>
          </w:p>
          <w:p w14:paraId="01C3D168" w14:textId="13231256" w:rsidR="00CE304D" w:rsidRPr="00D30239" w:rsidRDefault="00CE304D" w:rsidP="00CE304D">
            <w:pPr>
              <w:pStyle w:val="NormalArial"/>
              <w:spacing w:before="100" w:beforeAutospacing="1" w:after="120"/>
            </w:pPr>
            <w:r w:rsidRPr="00246274">
              <w:object w:dxaOrig="225" w:dyaOrig="225" w14:anchorId="50EC6F27">
                <v:shape id="_x0000_i1081" type="#_x0000_t75" style="width:15.6pt;height:15pt" o:ole="">
                  <v:imagedata r:id="rId8" o:title=""/>
                </v:shape>
                <w:control r:id="rId23" w:name="TextBox141" w:shapeid="_x0000_i1081"/>
              </w:object>
            </w:r>
            <w:r w:rsidRPr="00246274">
              <w:t xml:space="preserve"> </w:t>
            </w:r>
            <w:r>
              <w:t xml:space="preserve"> </w:t>
            </w:r>
            <w:r w:rsidRPr="00246274">
              <w:t>Other: (explain)</w:t>
            </w:r>
          </w:p>
        </w:tc>
      </w:tr>
      <w:tr w:rsidR="00CE304D" w14:paraId="0062A577" w14:textId="77777777" w:rsidTr="009161CB">
        <w:trPr>
          <w:trHeight w:val="60"/>
        </w:trPr>
        <w:tc>
          <w:tcPr>
            <w:tcW w:w="2880" w:type="dxa"/>
            <w:gridSpan w:val="2"/>
            <w:tcBorders>
              <w:left w:val="nil"/>
              <w:right w:val="nil"/>
            </w:tcBorders>
            <w:shd w:val="clear" w:color="auto" w:fill="FFFFFF"/>
            <w:vAlign w:val="center"/>
          </w:tcPr>
          <w:p w14:paraId="3D729960" w14:textId="77777777" w:rsidR="00CE304D" w:rsidRDefault="00CE304D" w:rsidP="009161CB">
            <w:pPr>
              <w:pStyle w:val="Header"/>
            </w:pPr>
          </w:p>
        </w:tc>
        <w:tc>
          <w:tcPr>
            <w:tcW w:w="7560" w:type="dxa"/>
            <w:gridSpan w:val="2"/>
            <w:tcBorders>
              <w:left w:val="nil"/>
              <w:right w:val="nil"/>
            </w:tcBorders>
            <w:vAlign w:val="center"/>
          </w:tcPr>
          <w:p w14:paraId="7072D502" w14:textId="77777777" w:rsidR="00CE304D" w:rsidRDefault="00CE304D" w:rsidP="009161CB">
            <w:pPr>
              <w:pStyle w:val="NormalArial"/>
            </w:pPr>
          </w:p>
        </w:tc>
      </w:tr>
      <w:tr w:rsidR="00CE304D" w14:paraId="3B3AD4D7" w14:textId="77777777" w:rsidTr="009161CB">
        <w:trPr>
          <w:trHeight w:val="80"/>
        </w:trPr>
        <w:tc>
          <w:tcPr>
            <w:tcW w:w="10440" w:type="dxa"/>
            <w:gridSpan w:val="4"/>
            <w:shd w:val="clear" w:color="auto" w:fill="FFFFFF"/>
            <w:vAlign w:val="center"/>
          </w:tcPr>
          <w:p w14:paraId="637283E5" w14:textId="77777777" w:rsidR="00CE304D" w:rsidRDefault="00CE304D" w:rsidP="009161CB">
            <w:pPr>
              <w:pStyle w:val="NormalArial"/>
              <w:spacing w:before="120" w:after="120"/>
              <w:jc w:val="center"/>
            </w:pPr>
            <w:r>
              <w:rPr>
                <w:b/>
                <w:bCs/>
              </w:rPr>
              <w:t>Opinions</w:t>
            </w:r>
          </w:p>
        </w:tc>
      </w:tr>
      <w:tr w:rsidR="00CE304D" w14:paraId="232353A9" w14:textId="77777777" w:rsidTr="009161CB">
        <w:trPr>
          <w:trHeight w:val="179"/>
        </w:trPr>
        <w:tc>
          <w:tcPr>
            <w:tcW w:w="2880" w:type="dxa"/>
            <w:gridSpan w:val="2"/>
            <w:shd w:val="clear" w:color="auto" w:fill="FFFFFF"/>
            <w:vAlign w:val="center"/>
          </w:tcPr>
          <w:p w14:paraId="5B040C81" w14:textId="77777777" w:rsidR="00CE304D" w:rsidRDefault="00CE304D" w:rsidP="009161CB">
            <w:pPr>
              <w:pStyle w:val="Header"/>
              <w:spacing w:before="120" w:after="120"/>
            </w:pPr>
            <w:r w:rsidRPr="00F6614D">
              <w:t>Credit Review</w:t>
            </w:r>
          </w:p>
        </w:tc>
        <w:tc>
          <w:tcPr>
            <w:tcW w:w="7560" w:type="dxa"/>
            <w:gridSpan w:val="2"/>
            <w:vAlign w:val="center"/>
          </w:tcPr>
          <w:p w14:paraId="456086E2" w14:textId="77777777" w:rsidR="00CE304D" w:rsidRDefault="00CE304D" w:rsidP="009161CB">
            <w:pPr>
              <w:pStyle w:val="NormalArial"/>
              <w:spacing w:before="120" w:after="120"/>
            </w:pPr>
            <w:r>
              <w:t>Not applicable</w:t>
            </w:r>
          </w:p>
        </w:tc>
      </w:tr>
      <w:tr w:rsidR="00CE304D" w14:paraId="5A690FD5" w14:textId="77777777" w:rsidTr="009161CB">
        <w:trPr>
          <w:trHeight w:val="179"/>
        </w:trPr>
        <w:tc>
          <w:tcPr>
            <w:tcW w:w="2880" w:type="dxa"/>
            <w:gridSpan w:val="2"/>
            <w:shd w:val="clear" w:color="auto" w:fill="FFFFFF"/>
            <w:vAlign w:val="center"/>
          </w:tcPr>
          <w:p w14:paraId="1D4D3FC8" w14:textId="77777777" w:rsidR="00CE304D" w:rsidRDefault="00CE304D" w:rsidP="009161CB">
            <w:pPr>
              <w:pStyle w:val="Header"/>
              <w:spacing w:before="120" w:after="120"/>
            </w:pPr>
            <w:r>
              <w:t xml:space="preserve">Independent Market Monitor </w:t>
            </w:r>
            <w:r w:rsidRPr="00F6614D">
              <w:t>Opinion</w:t>
            </w:r>
          </w:p>
        </w:tc>
        <w:tc>
          <w:tcPr>
            <w:tcW w:w="7560" w:type="dxa"/>
            <w:gridSpan w:val="2"/>
            <w:vAlign w:val="center"/>
          </w:tcPr>
          <w:p w14:paraId="379496C7" w14:textId="77777777" w:rsidR="00CE304D" w:rsidRDefault="00CE304D" w:rsidP="009161CB">
            <w:pPr>
              <w:pStyle w:val="NormalArial"/>
              <w:spacing w:before="120" w:after="120"/>
            </w:pPr>
            <w:r>
              <w:t>To be determined</w:t>
            </w:r>
          </w:p>
        </w:tc>
      </w:tr>
      <w:tr w:rsidR="00CE304D" w14:paraId="0F89A719" w14:textId="77777777" w:rsidTr="009161CB">
        <w:trPr>
          <w:trHeight w:val="179"/>
        </w:trPr>
        <w:tc>
          <w:tcPr>
            <w:tcW w:w="2880" w:type="dxa"/>
            <w:gridSpan w:val="2"/>
            <w:shd w:val="clear" w:color="auto" w:fill="FFFFFF"/>
            <w:vAlign w:val="center"/>
          </w:tcPr>
          <w:p w14:paraId="0B91396C" w14:textId="77777777" w:rsidR="00CE304D" w:rsidRDefault="00CE304D" w:rsidP="009161CB">
            <w:pPr>
              <w:pStyle w:val="Header"/>
              <w:spacing w:before="120" w:after="120"/>
            </w:pPr>
            <w:r w:rsidRPr="00F6614D">
              <w:t>ERCOT Opinion</w:t>
            </w:r>
          </w:p>
        </w:tc>
        <w:tc>
          <w:tcPr>
            <w:tcW w:w="7560" w:type="dxa"/>
            <w:gridSpan w:val="2"/>
            <w:vAlign w:val="center"/>
          </w:tcPr>
          <w:p w14:paraId="5D548BF2" w14:textId="77777777" w:rsidR="00CE304D" w:rsidRDefault="00CE304D" w:rsidP="009161CB">
            <w:pPr>
              <w:pStyle w:val="NormalArial"/>
              <w:spacing w:before="120" w:after="120"/>
            </w:pPr>
            <w:r>
              <w:t>To be determined</w:t>
            </w:r>
          </w:p>
        </w:tc>
      </w:tr>
      <w:tr w:rsidR="00CE304D" w14:paraId="2C8A4F5A" w14:textId="77777777" w:rsidTr="009161CB">
        <w:trPr>
          <w:trHeight w:val="287"/>
        </w:trPr>
        <w:tc>
          <w:tcPr>
            <w:tcW w:w="2880" w:type="dxa"/>
            <w:gridSpan w:val="2"/>
            <w:shd w:val="clear" w:color="auto" w:fill="FFFFFF"/>
            <w:vAlign w:val="center"/>
          </w:tcPr>
          <w:p w14:paraId="2EDC17F1" w14:textId="77777777" w:rsidR="00CE304D" w:rsidRDefault="00CE304D" w:rsidP="009161CB">
            <w:pPr>
              <w:pStyle w:val="Header"/>
              <w:spacing w:before="120" w:after="120"/>
            </w:pPr>
            <w:r w:rsidRPr="00F6614D">
              <w:t>ERCOT Market Impact Statement</w:t>
            </w:r>
          </w:p>
        </w:tc>
        <w:tc>
          <w:tcPr>
            <w:tcW w:w="7560" w:type="dxa"/>
            <w:gridSpan w:val="2"/>
            <w:vAlign w:val="center"/>
          </w:tcPr>
          <w:p w14:paraId="4C8F3252" w14:textId="77777777" w:rsidR="00CE304D" w:rsidRDefault="00CE304D" w:rsidP="009161CB">
            <w:pPr>
              <w:pStyle w:val="NormalArial"/>
              <w:spacing w:before="120" w:after="120"/>
            </w:pPr>
            <w:r>
              <w:t>To be determined</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9A3772" w14:paraId="44EA621D" w14:textId="77777777" w:rsidTr="00BC2D06">
        <w:trPr>
          <w:trHeight w:val="432"/>
        </w:trPr>
        <w:tc>
          <w:tcPr>
            <w:tcW w:w="2880" w:type="dxa"/>
            <w:shd w:val="clear" w:color="auto" w:fill="FFFFFF"/>
            <w:vAlign w:val="center"/>
          </w:tcPr>
          <w:p w14:paraId="2EDF2E71" w14:textId="77777777" w:rsidR="009A3772" w:rsidRPr="00B93CA0" w:rsidRDefault="009A3772">
            <w:pPr>
              <w:pStyle w:val="Header"/>
              <w:rPr>
                <w:bCs w:val="0"/>
              </w:rPr>
            </w:pPr>
            <w:r w:rsidRPr="00B93CA0">
              <w:rPr>
                <w:bCs w:val="0"/>
              </w:rPr>
              <w:t>Name</w:t>
            </w:r>
          </w:p>
        </w:tc>
        <w:tc>
          <w:tcPr>
            <w:tcW w:w="7560" w:type="dxa"/>
            <w:vAlign w:val="center"/>
          </w:tcPr>
          <w:p w14:paraId="43057F1D" w14:textId="14E634A7" w:rsidR="009A3772" w:rsidRDefault="00653C1C">
            <w:pPr>
              <w:pStyle w:val="NormalArial"/>
            </w:pPr>
            <w:r>
              <w:t>Dave Maggio</w:t>
            </w:r>
          </w:p>
        </w:tc>
      </w:tr>
      <w:tr w:rsidR="009A3772" w14:paraId="50412905" w14:textId="77777777" w:rsidTr="00BC2D06">
        <w:trPr>
          <w:trHeight w:val="432"/>
        </w:trPr>
        <w:tc>
          <w:tcPr>
            <w:tcW w:w="2880" w:type="dxa"/>
            <w:shd w:val="clear" w:color="auto" w:fill="FFFFFF"/>
            <w:vAlign w:val="center"/>
          </w:tcPr>
          <w:p w14:paraId="6EC2BF8F" w14:textId="77777777" w:rsidR="009A3772" w:rsidRPr="00B93CA0" w:rsidRDefault="009A3772">
            <w:pPr>
              <w:pStyle w:val="Header"/>
              <w:rPr>
                <w:bCs w:val="0"/>
              </w:rPr>
            </w:pPr>
            <w:r w:rsidRPr="00B93CA0">
              <w:rPr>
                <w:bCs w:val="0"/>
              </w:rPr>
              <w:t>E-mail Address</w:t>
            </w:r>
          </w:p>
        </w:tc>
        <w:tc>
          <w:tcPr>
            <w:tcW w:w="7560" w:type="dxa"/>
            <w:vAlign w:val="center"/>
          </w:tcPr>
          <w:p w14:paraId="403BC6A9" w14:textId="2108CEDC" w:rsidR="009A3772" w:rsidRDefault="009D0B5B">
            <w:pPr>
              <w:pStyle w:val="NormalArial"/>
            </w:pPr>
            <w:hyperlink r:id="rId24" w:history="1">
              <w:r w:rsidR="00146C4D" w:rsidRPr="004B3EC5">
                <w:rPr>
                  <w:rStyle w:val="Hyperlink"/>
                </w:rPr>
                <w:t>david.maggio@ercot.com</w:t>
              </w:r>
            </w:hyperlink>
          </w:p>
        </w:tc>
      </w:tr>
      <w:tr w:rsidR="009A3772" w14:paraId="66074927" w14:textId="77777777" w:rsidTr="00BC2D06">
        <w:trPr>
          <w:trHeight w:val="432"/>
        </w:trPr>
        <w:tc>
          <w:tcPr>
            <w:tcW w:w="2880" w:type="dxa"/>
            <w:shd w:val="clear" w:color="auto" w:fill="FFFFFF"/>
            <w:vAlign w:val="center"/>
          </w:tcPr>
          <w:p w14:paraId="6ECF86AC" w14:textId="77777777" w:rsidR="009A3772" w:rsidRPr="00B93CA0" w:rsidRDefault="009A3772">
            <w:pPr>
              <w:pStyle w:val="Header"/>
              <w:rPr>
                <w:bCs w:val="0"/>
              </w:rPr>
            </w:pPr>
            <w:r w:rsidRPr="00B93CA0">
              <w:rPr>
                <w:bCs w:val="0"/>
              </w:rPr>
              <w:t>Company</w:t>
            </w:r>
          </w:p>
        </w:tc>
        <w:tc>
          <w:tcPr>
            <w:tcW w:w="7560" w:type="dxa"/>
            <w:vAlign w:val="center"/>
          </w:tcPr>
          <w:p w14:paraId="2A6E56DE" w14:textId="4ADF6CC4" w:rsidR="009A3772" w:rsidRDefault="00146C4D">
            <w:pPr>
              <w:pStyle w:val="NormalArial"/>
            </w:pPr>
            <w:r>
              <w:t>ERCOT</w:t>
            </w:r>
          </w:p>
        </w:tc>
      </w:tr>
      <w:tr w:rsidR="009A3772"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30BC3B" w14:textId="528893BC" w:rsidR="009A3772" w:rsidRDefault="00146C4D">
            <w:pPr>
              <w:pStyle w:val="NormalArial"/>
            </w:pPr>
            <w:r w:rsidRPr="00146C4D">
              <w:t>512-248-6998</w:t>
            </w:r>
          </w:p>
        </w:tc>
      </w:tr>
      <w:tr w:rsidR="009A3772" w14:paraId="3BB7F89A" w14:textId="77777777" w:rsidTr="00BC2D06">
        <w:trPr>
          <w:trHeight w:val="432"/>
        </w:trPr>
        <w:tc>
          <w:tcPr>
            <w:tcW w:w="2880" w:type="dxa"/>
            <w:shd w:val="clear" w:color="auto" w:fill="FFFFFF"/>
            <w:vAlign w:val="center"/>
          </w:tcPr>
          <w:p w14:paraId="3A940E8C"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5CFEF2DD" w14:textId="77777777" w:rsidR="009A3772" w:rsidRDefault="009A3772">
            <w:pPr>
              <w:pStyle w:val="NormalArial"/>
            </w:pPr>
          </w:p>
        </w:tc>
      </w:tr>
      <w:tr w:rsidR="009A3772"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8ACF34" w14:textId="40803E03" w:rsidR="009A3772" w:rsidRDefault="00146C4D">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9A3772" w:rsidRPr="00D56D61" w14:paraId="00B6FD55" w14:textId="77777777" w:rsidTr="00DC7B5D">
        <w:trPr>
          <w:trHeight w:val="432"/>
        </w:trPr>
        <w:tc>
          <w:tcPr>
            <w:tcW w:w="2880" w:type="dxa"/>
            <w:vAlign w:val="center"/>
          </w:tcPr>
          <w:p w14:paraId="2531FEB5" w14:textId="77777777" w:rsidR="009A3772" w:rsidRPr="00DC7B5D" w:rsidRDefault="009A3772">
            <w:pPr>
              <w:pStyle w:val="NormalArial"/>
              <w:rPr>
                <w:b/>
              </w:rPr>
            </w:pPr>
            <w:r w:rsidRPr="00DC7B5D">
              <w:rPr>
                <w:b/>
              </w:rPr>
              <w:t>Name</w:t>
            </w:r>
          </w:p>
        </w:tc>
        <w:tc>
          <w:tcPr>
            <w:tcW w:w="7560" w:type="dxa"/>
            <w:vAlign w:val="center"/>
          </w:tcPr>
          <w:p w14:paraId="0A0519AF" w14:textId="4D499A7E" w:rsidR="009A3772" w:rsidRPr="00D56D61" w:rsidRDefault="00146C4D">
            <w:pPr>
              <w:pStyle w:val="NormalArial"/>
            </w:pPr>
            <w:r>
              <w:t>Cory Phillips</w:t>
            </w:r>
          </w:p>
        </w:tc>
      </w:tr>
      <w:tr w:rsidR="009A3772" w:rsidRPr="00D56D61" w14:paraId="5049BC95" w14:textId="77777777" w:rsidTr="00DC7B5D">
        <w:trPr>
          <w:trHeight w:val="432"/>
        </w:trPr>
        <w:tc>
          <w:tcPr>
            <w:tcW w:w="2880" w:type="dxa"/>
            <w:vAlign w:val="center"/>
          </w:tcPr>
          <w:p w14:paraId="0721668C" w14:textId="77777777" w:rsidR="009A3772" w:rsidRPr="00DC7B5D" w:rsidRDefault="009A3772">
            <w:pPr>
              <w:pStyle w:val="NormalArial"/>
              <w:rPr>
                <w:b/>
              </w:rPr>
            </w:pPr>
            <w:r w:rsidRPr="00DC7B5D">
              <w:rPr>
                <w:b/>
              </w:rPr>
              <w:t>E-Mail Address</w:t>
            </w:r>
          </w:p>
        </w:tc>
        <w:tc>
          <w:tcPr>
            <w:tcW w:w="7560" w:type="dxa"/>
            <w:vAlign w:val="center"/>
          </w:tcPr>
          <w:p w14:paraId="2767B2F9" w14:textId="7AD28810" w:rsidR="009A3772" w:rsidRPr="00D56D61" w:rsidRDefault="009D0B5B">
            <w:pPr>
              <w:pStyle w:val="NormalArial"/>
            </w:pPr>
            <w:hyperlink r:id="rId25" w:history="1">
              <w:r w:rsidR="00146C4D" w:rsidRPr="004B3EC5">
                <w:rPr>
                  <w:rStyle w:val="Hyperlink"/>
                </w:rPr>
                <w:t>cory.phillips@ercot.com</w:t>
              </w:r>
            </w:hyperlink>
          </w:p>
        </w:tc>
      </w:tr>
      <w:tr w:rsidR="009A3772" w:rsidRPr="005370B5" w14:paraId="4C4328F9" w14:textId="77777777" w:rsidTr="00DC7B5D">
        <w:trPr>
          <w:trHeight w:val="432"/>
        </w:trPr>
        <w:tc>
          <w:tcPr>
            <w:tcW w:w="2880" w:type="dxa"/>
            <w:vAlign w:val="center"/>
          </w:tcPr>
          <w:p w14:paraId="37D47237" w14:textId="77777777" w:rsidR="009A3772" w:rsidRPr="00DC7B5D" w:rsidRDefault="009A3772">
            <w:pPr>
              <w:pStyle w:val="NormalArial"/>
              <w:rPr>
                <w:b/>
              </w:rPr>
            </w:pPr>
            <w:r w:rsidRPr="00DC7B5D">
              <w:rPr>
                <w:b/>
              </w:rPr>
              <w:t>Phone Number</w:t>
            </w:r>
          </w:p>
        </w:tc>
        <w:tc>
          <w:tcPr>
            <w:tcW w:w="7560" w:type="dxa"/>
            <w:vAlign w:val="center"/>
          </w:tcPr>
          <w:p w14:paraId="6C2E6E1C" w14:textId="1C27EAF9" w:rsidR="009A3772" w:rsidRDefault="00146C4D">
            <w:pPr>
              <w:pStyle w:val="NormalArial"/>
            </w:pPr>
            <w:r>
              <w:t>512-248-6464</w:t>
            </w:r>
          </w:p>
        </w:tc>
      </w:tr>
    </w:tbl>
    <w:p w14:paraId="71814831" w14:textId="77777777" w:rsidR="00CE304D"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304D" w14:paraId="3D810B40" w14:textId="77777777" w:rsidTr="009161C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BB74EB" w14:textId="77777777" w:rsidR="00CE304D" w:rsidRDefault="00CE304D" w:rsidP="009161CB">
            <w:pPr>
              <w:pStyle w:val="NormalArial"/>
              <w:jc w:val="center"/>
              <w:rPr>
                <w:b/>
              </w:rPr>
            </w:pPr>
            <w:r>
              <w:rPr>
                <w:b/>
              </w:rPr>
              <w:t>Comments Received</w:t>
            </w:r>
          </w:p>
        </w:tc>
      </w:tr>
      <w:tr w:rsidR="00CE304D" w14:paraId="27D8041C"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9972B7" w14:textId="77777777" w:rsidR="00CE304D" w:rsidRDefault="00CE304D" w:rsidP="009161C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D28F81" w14:textId="77777777" w:rsidR="00CE304D" w:rsidRDefault="00CE304D" w:rsidP="009161CB">
            <w:pPr>
              <w:pStyle w:val="NormalArial"/>
              <w:rPr>
                <w:b/>
              </w:rPr>
            </w:pPr>
            <w:r>
              <w:rPr>
                <w:b/>
              </w:rPr>
              <w:t>Comment Summary</w:t>
            </w:r>
          </w:p>
        </w:tc>
      </w:tr>
      <w:tr w:rsidR="00CE304D" w14:paraId="1856C407"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225B26" w14:textId="77777777" w:rsidR="00CE304D" w:rsidRDefault="00CE304D" w:rsidP="009161CB">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20F8464" w14:textId="77777777" w:rsidR="00CE304D" w:rsidRDefault="00CE304D" w:rsidP="009161CB">
            <w:pPr>
              <w:pStyle w:val="NormalArial"/>
              <w:spacing w:before="120" w:after="120"/>
            </w:pPr>
          </w:p>
        </w:tc>
      </w:tr>
    </w:tbl>
    <w:p w14:paraId="53AAEFE6" w14:textId="77777777" w:rsidR="00CE304D" w:rsidRPr="00033F74"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04D" w:rsidRPr="00033F74" w14:paraId="34D015D0" w14:textId="77777777" w:rsidTr="009161CB">
        <w:trPr>
          <w:trHeight w:val="350"/>
        </w:trPr>
        <w:tc>
          <w:tcPr>
            <w:tcW w:w="10440" w:type="dxa"/>
            <w:tcBorders>
              <w:bottom w:val="single" w:sz="4" w:space="0" w:color="auto"/>
            </w:tcBorders>
            <w:shd w:val="clear" w:color="auto" w:fill="FFFFFF"/>
            <w:vAlign w:val="center"/>
          </w:tcPr>
          <w:p w14:paraId="5FC21C99" w14:textId="77777777" w:rsidR="00CE304D" w:rsidRPr="00033F74" w:rsidRDefault="00CE304D" w:rsidP="009161CB">
            <w:pPr>
              <w:tabs>
                <w:tab w:val="center" w:pos="4320"/>
                <w:tab w:val="right" w:pos="8640"/>
              </w:tabs>
              <w:jc w:val="center"/>
              <w:rPr>
                <w:rFonts w:ascii="Arial" w:hAnsi="Arial"/>
                <w:b/>
                <w:bCs/>
              </w:rPr>
            </w:pPr>
            <w:r w:rsidRPr="00033F74">
              <w:rPr>
                <w:rFonts w:ascii="Arial" w:hAnsi="Arial"/>
                <w:b/>
                <w:bCs/>
              </w:rPr>
              <w:t>Market Rules Notes</w:t>
            </w:r>
          </w:p>
        </w:tc>
      </w:tr>
    </w:tbl>
    <w:p w14:paraId="4787BB96" w14:textId="4E915C7B" w:rsidR="009A3772" w:rsidRPr="00D56D61" w:rsidRDefault="00CE304D" w:rsidP="00CE304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294989FE" w14:textId="77777777" w:rsidR="007175F5" w:rsidRPr="007175F5" w:rsidRDefault="007175F5" w:rsidP="007175F5">
      <w:pPr>
        <w:keepNext/>
        <w:spacing w:before="240" w:after="240"/>
        <w:ind w:left="432" w:hanging="432"/>
        <w:outlineLvl w:val="0"/>
        <w:rPr>
          <w:b/>
          <w:caps/>
          <w:szCs w:val="20"/>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47143825"/>
      <w:r w:rsidRPr="007175F5">
        <w:rPr>
          <w:b/>
          <w:caps/>
          <w:szCs w:val="20"/>
        </w:rPr>
        <w:t>1.</w:t>
      </w:r>
      <w:r w:rsidRPr="007175F5">
        <w:rPr>
          <w:b/>
          <w:caps/>
          <w:szCs w:val="20"/>
        </w:rPr>
        <w:tab/>
        <w:t>Purpose</w:t>
      </w:r>
      <w:bookmarkEnd w:id="0"/>
      <w:bookmarkEnd w:id="1"/>
      <w:bookmarkEnd w:id="2"/>
      <w:bookmarkEnd w:id="3"/>
      <w:bookmarkEnd w:id="4"/>
      <w:bookmarkEnd w:id="5"/>
      <w:bookmarkEnd w:id="6"/>
      <w:bookmarkEnd w:id="7"/>
      <w:bookmarkEnd w:id="8"/>
    </w:p>
    <w:p w14:paraId="053F94BE" w14:textId="77777777" w:rsidR="007175F5" w:rsidRPr="007175F5" w:rsidRDefault="007175F5" w:rsidP="007175F5">
      <w:pPr>
        <w:tabs>
          <w:tab w:val="center" w:pos="0"/>
        </w:tabs>
        <w:jc w:val="both"/>
      </w:pPr>
      <w:r w:rsidRPr="007175F5">
        <w:t>For</w:t>
      </w:r>
      <w:r w:rsidRPr="007175F5">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Operating Reserve Demand Curve (ORDC).  The price after the addition of RTORPA to Locational Marginal Prices (LMPs) approximates the pricing outcome of Real-Time energy and Ancillary Service co-optimization since RTORPA</w:t>
      </w:r>
      <w:r w:rsidRPr="007175F5" w:rsidDel="00514860">
        <w:rPr>
          <w:color w:val="000000"/>
        </w:rPr>
        <w:t xml:space="preserve"> </w:t>
      </w:r>
      <w:r w:rsidRPr="007175F5">
        <w:rPr>
          <w:color w:val="000000"/>
        </w:rPr>
        <w:t xml:space="preserve">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w:t>
      </w:r>
      <w:proofErr w:type="gramStart"/>
      <w:r w:rsidRPr="007175F5">
        <w:rPr>
          <w:color w:val="000000"/>
        </w:rPr>
        <w:t>imbalance</w:t>
      </w:r>
      <w:proofErr w:type="gramEnd"/>
      <w:r w:rsidRPr="007175F5">
        <w:rPr>
          <w:color w:val="000000"/>
        </w:rPr>
        <w:t xml:space="preserve"> Settlement is done based on Protocol Section 6.7.5,</w:t>
      </w:r>
      <w:r w:rsidRPr="007175F5">
        <w:t xml:space="preserve"> Real-Time Ancillary Service Imbalance Payment or Charge</w:t>
      </w:r>
      <w:r w:rsidRPr="007175F5">
        <w:rPr>
          <w:color w:val="000000"/>
        </w:rPr>
        <w:t xml:space="preserve">, to make Resources indifferent to the utilization of their capacity for energy or Ancillary Service reserves.  </w:t>
      </w:r>
    </w:p>
    <w:p w14:paraId="7339EABA" w14:textId="77777777" w:rsidR="007175F5" w:rsidRPr="007175F5" w:rsidRDefault="007175F5" w:rsidP="007175F5">
      <w:pPr>
        <w:tabs>
          <w:tab w:val="center" w:pos="0"/>
        </w:tabs>
        <w:jc w:val="both"/>
      </w:pPr>
    </w:p>
    <w:p w14:paraId="0FEEDA22" w14:textId="77777777" w:rsidR="007175F5" w:rsidRPr="007175F5" w:rsidRDefault="007175F5" w:rsidP="007175F5">
      <w:pPr>
        <w:tabs>
          <w:tab w:val="center" w:pos="0"/>
        </w:tabs>
        <w:jc w:val="both"/>
        <w:rPr>
          <w:iCs/>
          <w:szCs w:val="20"/>
        </w:rPr>
      </w:pPr>
      <w:r w:rsidRPr="007175F5">
        <w:t>This</w:t>
      </w:r>
      <w:r w:rsidRPr="007175F5">
        <w:rPr>
          <w:iCs/>
          <w:szCs w:val="20"/>
        </w:rPr>
        <w:t xml:space="preserve"> document describes:</w:t>
      </w:r>
    </w:p>
    <w:p w14:paraId="593307DE" w14:textId="77777777" w:rsidR="007175F5" w:rsidRPr="007175F5" w:rsidRDefault="007175F5" w:rsidP="007175F5">
      <w:pPr>
        <w:numPr>
          <w:ilvl w:val="0"/>
          <w:numId w:val="33"/>
        </w:numPr>
      </w:pPr>
      <w:r w:rsidRPr="007175F5">
        <w:t xml:space="preserve">The ERCOT Board-approved methodology that ERCOT uses for determining the Real-Time reserve price adders based on </w:t>
      </w:r>
      <w:proofErr w:type="gramStart"/>
      <w:r w:rsidRPr="007175F5">
        <w:t>ORDC;</w:t>
      </w:r>
      <w:proofErr w:type="gramEnd"/>
    </w:p>
    <w:p w14:paraId="15C1AE5C" w14:textId="77777777" w:rsidR="007175F5" w:rsidRPr="007175F5" w:rsidRDefault="007175F5" w:rsidP="007175F5">
      <w:pPr>
        <w:numPr>
          <w:ilvl w:val="0"/>
          <w:numId w:val="33"/>
        </w:numPr>
      </w:pPr>
      <w:r w:rsidRPr="007175F5">
        <w:t>The ERCOT Board-approved parameters for implementing ORDC; and</w:t>
      </w:r>
    </w:p>
    <w:p w14:paraId="424AC9AD" w14:textId="77777777" w:rsidR="007175F5" w:rsidRPr="007175F5" w:rsidRDefault="007175F5" w:rsidP="007175F5">
      <w:pPr>
        <w:numPr>
          <w:ilvl w:val="0"/>
          <w:numId w:val="33"/>
        </w:numPr>
      </w:pPr>
      <w:r w:rsidRPr="007175F5">
        <w:t>The ERCOT Board-approved ORDC multi-step price floor.</w:t>
      </w:r>
    </w:p>
    <w:p w14:paraId="4A27CBE9" w14:textId="77777777" w:rsidR="007175F5" w:rsidRPr="007175F5" w:rsidRDefault="007175F5" w:rsidP="007175F5">
      <w:pPr>
        <w:keepNext/>
        <w:spacing w:before="240" w:after="240"/>
        <w:ind w:left="432" w:hanging="432"/>
        <w:outlineLvl w:val="0"/>
        <w:rPr>
          <w:b/>
          <w:caps/>
          <w:szCs w:val="20"/>
        </w:rPr>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47143826"/>
      <w:bookmarkStart w:id="20" w:name="_Toc302383743"/>
      <w:bookmarkEnd w:id="9"/>
      <w:bookmarkEnd w:id="10"/>
      <w:bookmarkEnd w:id="11"/>
      <w:r w:rsidRPr="007175F5">
        <w:rPr>
          <w:b/>
          <w:caps/>
          <w:szCs w:val="20"/>
        </w:rPr>
        <w:lastRenderedPageBreak/>
        <w:t>2.</w:t>
      </w:r>
      <w:r w:rsidRPr="007175F5">
        <w:rPr>
          <w:b/>
          <w:caps/>
          <w:szCs w:val="20"/>
        </w:rPr>
        <w:tab/>
        <w:t>Methodology for Implementing ORDC</w:t>
      </w:r>
      <w:bookmarkEnd w:id="12"/>
      <w:bookmarkEnd w:id="13"/>
      <w:bookmarkEnd w:id="14"/>
      <w:bookmarkEnd w:id="15"/>
      <w:bookmarkEnd w:id="16"/>
      <w:bookmarkEnd w:id="17"/>
      <w:bookmarkEnd w:id="18"/>
      <w:bookmarkEnd w:id="19"/>
    </w:p>
    <w:p w14:paraId="73C69038" w14:textId="77777777" w:rsidR="007175F5" w:rsidRPr="007175F5" w:rsidRDefault="007175F5" w:rsidP="007175F5">
      <w:pPr>
        <w:tabs>
          <w:tab w:val="center" w:pos="0"/>
        </w:tabs>
        <w:jc w:val="both"/>
      </w:pPr>
      <w:r w:rsidRPr="007175F5">
        <w:t xml:space="preserve">For each execution of SCED, the System Lambda of the power balance constraint will be determined and the ORDC will be based on analysis of the </w:t>
      </w:r>
      <w:r w:rsidRPr="007175F5">
        <w:rPr>
          <w:color w:val="000000"/>
        </w:rPr>
        <w:t>probability of reserves falling below the minimum contingency level</w:t>
      </w:r>
      <w:r w:rsidRPr="007175F5">
        <w:t xml:space="preserve"> (PBMCL) multiplied by the difference between Value of Lost Load (VOLL) and System Lambda.  This approach is needed with the current rules </w:t>
      </w:r>
      <w:proofErr w:type="gramStart"/>
      <w:r w:rsidRPr="007175F5">
        <w:t>in order to</w:t>
      </w:r>
      <w:proofErr w:type="gramEnd"/>
      <w:r w:rsidRPr="007175F5">
        <w:t xml:space="preserve"> ensure that power balance is given the highest priority and can result in a reserve price that is near zero with an energy price near System-Wide Offer Cap (SWCAP) under scarcity conditions.</w:t>
      </w:r>
    </w:p>
    <w:p w14:paraId="2397A7BC" w14:textId="77777777" w:rsidR="007175F5" w:rsidRPr="007175F5" w:rsidRDefault="007175F5" w:rsidP="007175F5">
      <w:pPr>
        <w:tabs>
          <w:tab w:val="center" w:pos="0"/>
        </w:tabs>
        <w:jc w:val="both"/>
      </w:pPr>
    </w:p>
    <w:p w14:paraId="0C0AA6A6" w14:textId="77777777" w:rsidR="007175F5" w:rsidRPr="007175F5" w:rsidRDefault="007175F5" w:rsidP="007175F5">
      <w:pPr>
        <w:tabs>
          <w:tab w:val="center" w:pos="0"/>
        </w:tabs>
        <w:jc w:val="both"/>
      </w:pPr>
      <w:r w:rsidRPr="007175F5">
        <w:t>Determining the following values is a major part of implementing ORDC to calculate Real-Time Reserve Price Adder:</w:t>
      </w:r>
    </w:p>
    <w:p w14:paraId="0FA7EF7F" w14:textId="77777777" w:rsidR="007175F5" w:rsidRPr="007175F5" w:rsidRDefault="007175F5" w:rsidP="007175F5">
      <w:pPr>
        <w:numPr>
          <w:ilvl w:val="0"/>
          <w:numId w:val="22"/>
        </w:numPr>
        <w:tabs>
          <w:tab w:val="center" w:pos="0"/>
        </w:tabs>
        <w:spacing w:after="200"/>
        <w:contextualSpacing/>
        <w:jc w:val="both"/>
      </w:pPr>
      <w:r w:rsidRPr="007175F5">
        <w:rPr>
          <w:rFonts w:eastAsia="SimSun"/>
        </w:rPr>
        <w:t>VOLL</w:t>
      </w:r>
    </w:p>
    <w:p w14:paraId="389B8FAA" w14:textId="77777777" w:rsidR="007175F5" w:rsidRPr="007175F5" w:rsidRDefault="007175F5" w:rsidP="007175F5">
      <w:pPr>
        <w:numPr>
          <w:ilvl w:val="0"/>
          <w:numId w:val="22"/>
        </w:numPr>
        <w:tabs>
          <w:tab w:val="center" w:pos="0"/>
        </w:tabs>
        <w:spacing w:after="200"/>
        <w:contextualSpacing/>
        <w:jc w:val="both"/>
      </w:pPr>
      <w:r w:rsidRPr="007175F5">
        <w:t>PBMCL</w:t>
      </w:r>
    </w:p>
    <w:p w14:paraId="42E32CE6" w14:textId="77777777" w:rsidR="007175F5" w:rsidRPr="007175F5" w:rsidRDefault="007175F5" w:rsidP="007175F5">
      <w:pPr>
        <w:numPr>
          <w:ilvl w:val="0"/>
          <w:numId w:val="22"/>
        </w:numPr>
        <w:tabs>
          <w:tab w:val="center" w:pos="0"/>
        </w:tabs>
        <w:contextualSpacing/>
        <w:jc w:val="both"/>
      </w:pPr>
      <w:r w:rsidRPr="007175F5">
        <w:rPr>
          <w:rFonts w:eastAsia="SimSun"/>
        </w:rPr>
        <w:t>RTORPA and RTOFFPA</w:t>
      </w:r>
    </w:p>
    <w:p w14:paraId="203E399D" w14:textId="77777777" w:rsidR="007175F5" w:rsidRPr="007175F5" w:rsidRDefault="007175F5" w:rsidP="007175F5">
      <w:pPr>
        <w:keepNext/>
        <w:spacing w:before="480" w:after="240"/>
        <w:outlineLvl w:val="1"/>
        <w:rPr>
          <w:b/>
          <w:szCs w:val="20"/>
        </w:rPr>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47143827"/>
      <w:bookmarkEnd w:id="20"/>
      <w:bookmarkEnd w:id="21"/>
      <w:bookmarkEnd w:id="22"/>
      <w:bookmarkEnd w:id="23"/>
      <w:r w:rsidRPr="007175F5">
        <w:rPr>
          <w:b/>
          <w:szCs w:val="20"/>
        </w:rPr>
        <w:t>2.1</w:t>
      </w:r>
      <w:r w:rsidRPr="007175F5">
        <w:rPr>
          <w:b/>
          <w:szCs w:val="20"/>
        </w:rPr>
        <w:tab/>
        <w:t>Determine VOLL</w:t>
      </w:r>
      <w:bookmarkEnd w:id="24"/>
      <w:bookmarkEnd w:id="25"/>
      <w:bookmarkEnd w:id="26"/>
      <w:bookmarkEnd w:id="27"/>
      <w:bookmarkEnd w:id="28"/>
      <w:bookmarkEnd w:id="29"/>
      <w:bookmarkEnd w:id="30"/>
      <w:bookmarkEnd w:id="31"/>
      <w:bookmarkEnd w:id="32"/>
    </w:p>
    <w:p w14:paraId="0E350F82" w14:textId="3F04B6FF" w:rsidR="007175F5" w:rsidRPr="007175F5" w:rsidRDefault="007175F5" w:rsidP="007175F5">
      <w:pPr>
        <w:jc w:val="both"/>
      </w:pPr>
      <w:r w:rsidRPr="007175F5">
        <w:t xml:space="preserve">The VOLL is a parameter for implementing the ORDC and is set </w:t>
      </w:r>
      <w:del w:id="33" w:author="ERCOT" w:date="2024-01-21T14:45:00Z">
        <w:r w:rsidRPr="007175F5" w:rsidDel="00146C4D">
          <w:delText xml:space="preserve">on a daily basis </w:delText>
        </w:r>
      </w:del>
      <w:r w:rsidRPr="007175F5">
        <w:t>to be equal to the SWCAP, as defined in Protocol Section 4.4.11, System-Wide Offer Caps.</w:t>
      </w:r>
    </w:p>
    <w:p w14:paraId="24A0AF0B" w14:textId="77777777" w:rsidR="007175F5" w:rsidRPr="007175F5" w:rsidRDefault="007175F5" w:rsidP="007175F5">
      <w:pPr>
        <w:keepNext/>
        <w:spacing w:before="480" w:after="240"/>
        <w:outlineLvl w:val="1"/>
        <w:rPr>
          <w:b/>
          <w:szCs w:val="20"/>
        </w:r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47143828"/>
      <w:r w:rsidRPr="007175F5">
        <w:rPr>
          <w:b/>
          <w:szCs w:val="20"/>
        </w:rPr>
        <w:t>2.2</w:t>
      </w:r>
      <w:r w:rsidRPr="007175F5">
        <w:rPr>
          <w:b/>
          <w:szCs w:val="20"/>
        </w:rPr>
        <w:tab/>
        <w:t xml:space="preserve">Determine </w:t>
      </w:r>
      <w:bookmarkEnd w:id="34"/>
      <w:bookmarkEnd w:id="35"/>
      <w:bookmarkEnd w:id="36"/>
      <w:bookmarkEnd w:id="37"/>
      <w:bookmarkEnd w:id="38"/>
      <w:bookmarkEnd w:id="39"/>
      <w:bookmarkEnd w:id="40"/>
      <w:r w:rsidRPr="007175F5">
        <w:rPr>
          <w:b/>
          <w:szCs w:val="20"/>
        </w:rPr>
        <w:t>PBMCL</w:t>
      </w:r>
      <w:bookmarkEnd w:id="41"/>
      <w:bookmarkEnd w:id="42"/>
    </w:p>
    <w:p w14:paraId="4367F10B" w14:textId="77777777" w:rsidR="007175F5" w:rsidRPr="007175F5" w:rsidRDefault="007175F5" w:rsidP="007175F5">
      <w:pPr>
        <w:contextualSpacing/>
        <w:jc w:val="both"/>
      </w:pPr>
      <w:r w:rsidRPr="007175F5">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59707BE" w14:textId="77777777" w:rsidR="007175F5" w:rsidRPr="007175F5" w:rsidRDefault="007175F5" w:rsidP="007175F5">
      <w:pPr>
        <w:contextualSpacing/>
        <w:jc w:val="both"/>
      </w:pPr>
    </w:p>
    <w:p w14:paraId="0E10C836" w14:textId="77777777" w:rsidR="007175F5" w:rsidRPr="007175F5" w:rsidRDefault="007175F5" w:rsidP="007175F5">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34DD7E55" w14:textId="77777777" w:rsidR="007175F5" w:rsidRPr="007175F5" w:rsidRDefault="007175F5" w:rsidP="007175F5">
      <w:pPr>
        <w:jc w:val="both"/>
        <w:rPr>
          <w:bCs/>
        </w:rPr>
      </w:pPr>
    </w:p>
    <w:p w14:paraId="30445DFE" w14:textId="77777777" w:rsidR="007175F5" w:rsidRPr="007175F5" w:rsidRDefault="007175F5" w:rsidP="007175F5">
      <w:pPr>
        <w:ind w:left="360"/>
        <w:jc w:val="both"/>
      </w:pPr>
      <w:r w:rsidRPr="007175F5">
        <w:rPr>
          <w:bCs/>
        </w:rPr>
        <w:t xml:space="preserve">Where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the normal distribution with </w:t>
      </w:r>
      <w:r w:rsidRPr="007175F5">
        <w:t>mean</w:t>
      </w:r>
      <m:oMath>
        <m:r>
          <w:rPr>
            <w:rFonts w:ascii="Cambria Math" w:hAnsi="Cambria Math"/>
          </w:rPr>
          <m:t xml:space="preserve"> μ</m:t>
        </m:r>
      </m:oMath>
      <w:r w:rsidRPr="007175F5">
        <w:t xml:space="preserve">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m:oMath>
        <m:r>
          <m:rPr>
            <m:sty m:val="p"/>
          </m:rPr>
          <w:rPr>
            <w:rFonts w:ascii="Cambria Math" w:hAnsi="Cambria Math"/>
          </w:rPr>
          <m:t>σ</m:t>
        </m:r>
      </m:oMath>
      <w:r w:rsidRPr="007175F5">
        <w:instrText xml:space="preserve"> </w:instrText>
      </w:r>
      <w:r w:rsidRPr="007175F5">
        <w:fldChar w:fldCharType="end"/>
      </w:r>
      <w:r w:rsidRPr="007175F5">
        <w:t xml:space="preserve"> </w:t>
      </w:r>
      <w:r w:rsidRPr="007175F5">
        <w:rPr>
          <w:bCs/>
        </w:rPr>
        <w:t>σ</w:t>
      </w:r>
      <w:r w:rsidRPr="007175F5">
        <w:t>.</w:t>
      </w:r>
    </w:p>
    <w:p w14:paraId="49D6AE51" w14:textId="77777777" w:rsidR="007175F5" w:rsidRPr="007175F5" w:rsidRDefault="007175F5" w:rsidP="007175F5">
      <w:pPr>
        <w:contextualSpacing/>
        <w:jc w:val="both"/>
      </w:pPr>
    </w:p>
    <w:p w14:paraId="4BEA397C" w14:textId="77777777" w:rsidR="007175F5" w:rsidRPr="007175F5" w:rsidRDefault="007175F5" w:rsidP="007175F5">
      <w:pPr>
        <w:contextualSpacing/>
        <w:jc w:val="both"/>
      </w:pPr>
      <w:r w:rsidRPr="007175F5">
        <w:t xml:space="preserve">Once the LOLP curve is derived, ERCOT creates a Shifted Loss of Load Probability (SLOLP) curve.  </w:t>
      </w:r>
      <w:r w:rsidRPr="007175F5">
        <w:rPr>
          <w:bCs/>
        </w:rPr>
        <w:t>The 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bCs/>
        </w:rPr>
        <w:t xml:space="preserve">LOLP is the LOLP with mean </w:t>
      </w:r>
      <m:oMath>
        <m:r>
          <w:rPr>
            <w:rFonts w:ascii="Cambria Math" w:hAnsi="Cambria Math"/>
          </w:rPr>
          <m:t>μ</m:t>
        </m:r>
      </m:oMath>
      <w:r w:rsidRPr="007175F5">
        <w:rPr>
          <w:bCs/>
        </w:rPr>
        <w:t xml:space="preserve"> shifted by the factor S * σ, and for a g</w:t>
      </w:r>
      <w:proofErr w:type="spellStart"/>
      <w:r w:rsidRPr="007175F5">
        <w:rPr>
          <w:bCs/>
        </w:rPr>
        <w:t>iven</w:t>
      </w:r>
      <w:proofErr w:type="spellEnd"/>
      <w:r w:rsidRPr="007175F5">
        <w:rPr>
          <w:bCs/>
        </w:rPr>
        <w:t xml:space="preserve"> value reserve level R can be calculated as:</w:t>
      </w:r>
    </w:p>
    <w:p w14:paraId="73AC1EA3" w14:textId="77777777" w:rsidR="007175F5" w:rsidRPr="007175F5" w:rsidRDefault="007175F5" w:rsidP="007175F5">
      <w:pPr>
        <w:jc w:val="center"/>
      </w:pPr>
    </w:p>
    <w:p w14:paraId="2D205631" w14:textId="77777777" w:rsidR="007175F5" w:rsidRPr="007175F5" w:rsidRDefault="007175F5" w:rsidP="007175F5">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4C975CC2" w14:textId="77777777" w:rsidR="007175F5" w:rsidRPr="007175F5" w:rsidRDefault="007175F5" w:rsidP="007175F5">
      <w:pPr>
        <w:jc w:val="center"/>
        <w:rPr>
          <w:bCs/>
        </w:rPr>
      </w:pPr>
    </w:p>
    <w:p w14:paraId="65CE58D7" w14:textId="77777777" w:rsidR="007175F5" w:rsidRPr="007175F5" w:rsidRDefault="007175F5" w:rsidP="007175F5">
      <w:pPr>
        <w:ind w:left="360"/>
        <w:jc w:val="both"/>
      </w:pPr>
      <w:r w:rsidRPr="007175F5">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7175F5">
        <w:rPr>
          <w:bCs/>
        </w:rPr>
        <w:t xml:space="preserve"> and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a normal distribution with </w:t>
      </w:r>
      <w:r w:rsidRPr="007175F5">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7175F5">
        <w:rPr>
          <w:bCs/>
        </w:rPr>
        <w:fldChar w:fldCharType="begin"/>
      </w:r>
      <w:r w:rsidRPr="007175F5">
        <w:rPr>
          <w:bCs/>
        </w:rPr>
        <w:instrText xml:space="preserve"> QUOTE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w:r w:rsidRPr="007175F5">
        <w:fldChar w:fldCharType="end"/>
      </w:r>
      <m:oMath>
        <m:r>
          <w:rPr>
            <w:rFonts w:ascii="Cambria Math" w:hAnsi="Cambria Math"/>
          </w:rPr>
          <m:t xml:space="preserve"> σ</m:t>
        </m:r>
      </m:oMath>
      <w:r w:rsidRPr="007175F5">
        <w:t>.</w:t>
      </w:r>
    </w:p>
    <w:p w14:paraId="38330C31" w14:textId="77777777" w:rsidR="007175F5" w:rsidRPr="007175F5" w:rsidRDefault="007175F5" w:rsidP="007175F5"/>
    <w:p w14:paraId="196796B5" w14:textId="77777777" w:rsidR="007175F5" w:rsidRPr="007175F5" w:rsidRDefault="007175F5" w:rsidP="007175F5">
      <w:pPr>
        <w:tabs>
          <w:tab w:val="center" w:pos="0"/>
        </w:tabs>
        <w:jc w:val="both"/>
      </w:pPr>
      <w:r w:rsidRPr="007175F5">
        <w:lastRenderedPageBreak/>
        <w:t xml:space="preserve">The last step in determining PBMCL is shifting the SLOLP curve further to the right by a defined minimum contingency level, </w:t>
      </w:r>
      <w:r w:rsidRPr="007175F5">
        <w:rPr>
          <w:i/>
        </w:rPr>
        <w:t>X</w:t>
      </w:r>
      <w:r w:rsidRPr="007175F5">
        <w:t>, and setting the value of SLOLP to one for reserve levels below the minimum contingency level.  The PBMCL curve for a given reserve level (R) is determined as follows:</w:t>
      </w:r>
    </w:p>
    <w:p w14:paraId="360D6E9A" w14:textId="77777777" w:rsidR="007175F5" w:rsidRPr="007175F5" w:rsidRDefault="007175F5" w:rsidP="007175F5">
      <w:pPr>
        <w:tabs>
          <w:tab w:val="center" w:pos="0"/>
        </w:tabs>
        <w:jc w:val="both"/>
      </w:pPr>
    </w:p>
    <w:p w14:paraId="3C58E369" w14:textId="77777777" w:rsidR="007175F5" w:rsidRPr="007175F5" w:rsidRDefault="007175F5" w:rsidP="007175F5">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39190857" w14:textId="77777777" w:rsidR="007175F5" w:rsidRPr="007175F5" w:rsidRDefault="007175F5" w:rsidP="007175F5"/>
    <w:p w14:paraId="1061B93D" w14:textId="77777777" w:rsidR="007175F5" w:rsidRPr="007175F5" w:rsidRDefault="007175F5" w:rsidP="007175F5">
      <w:pPr>
        <w:tabs>
          <w:tab w:val="center" w:pos="0"/>
        </w:tabs>
        <w:jc w:val="both"/>
      </w:pPr>
      <w:r w:rsidRPr="007175F5">
        <w:t>The detailed logic for determining LOLP is described as below:</w:t>
      </w:r>
    </w:p>
    <w:p w14:paraId="100C2584" w14:textId="77777777" w:rsidR="007175F5" w:rsidRPr="007175F5" w:rsidRDefault="007175F5" w:rsidP="007175F5">
      <w:pPr>
        <w:tabs>
          <w:tab w:val="center" w:pos="0"/>
        </w:tabs>
        <w:jc w:val="both"/>
      </w:pPr>
    </w:p>
    <w:p w14:paraId="3D07EFF3" w14:textId="77777777" w:rsidR="007175F5" w:rsidRPr="007175F5" w:rsidRDefault="007175F5" w:rsidP="007175F5">
      <w:pPr>
        <w:ind w:left="360" w:hanging="360"/>
        <w:jc w:val="both"/>
      </w:pPr>
      <w:r w:rsidRPr="007175F5">
        <w:t>1)</w:t>
      </w:r>
      <w:r w:rsidRPr="007175F5">
        <w:tab/>
        <w:t>For each Operating Hour in the study period, calculate the system-wide Hour-Ahead (HA) reserve using the snapshot of last Hourly Reliability Unit Commitment (HRUC) for the Operating Hour (at the end of Adjustment Period):</w:t>
      </w:r>
    </w:p>
    <w:p w14:paraId="748D238D" w14:textId="77777777" w:rsidR="007175F5" w:rsidRPr="007175F5" w:rsidRDefault="007175F5" w:rsidP="007175F5">
      <w:pPr>
        <w:ind w:left="410"/>
        <w:jc w:val="both"/>
      </w:pPr>
    </w:p>
    <w:p w14:paraId="6599D61A" w14:textId="77777777" w:rsidR="007175F5" w:rsidRPr="007175F5" w:rsidRDefault="007175F5" w:rsidP="007175F5">
      <w:pPr>
        <w:ind w:left="410"/>
        <w:jc w:val="both"/>
        <w:rPr>
          <w:i/>
        </w:rPr>
      </w:pPr>
      <w:r w:rsidRPr="007175F5">
        <w:rPr>
          <w:i/>
        </w:rPr>
        <w:t>HA Reserve = RUC On-Line Gen COP HSL – (RUC Load Forecast + RUC DCTIE Load)</w:t>
      </w:r>
    </w:p>
    <w:p w14:paraId="59B78347" w14:textId="77777777" w:rsidR="007175F5" w:rsidRPr="007175F5" w:rsidRDefault="007175F5" w:rsidP="007175F5">
      <w:pPr>
        <w:ind w:left="410"/>
        <w:jc w:val="both"/>
        <w:rPr>
          <w:i/>
          <w:iCs/>
          <w:color w:val="000000"/>
        </w:rPr>
      </w:pPr>
      <w:r w:rsidRPr="007175F5">
        <w:rPr>
          <w:i/>
        </w:rPr>
        <w:t xml:space="preserve">+ RUC On-Line Load COP Non-Spin Responsibility + RUC On-Line Load COP Reg-Up Responsibility + RUC On-Line Load COP RRS Responsibility + </w:t>
      </w:r>
      <w:r w:rsidRPr="007175F5">
        <w:rPr>
          <w:i/>
          <w:iCs/>
        </w:rPr>
        <w:t xml:space="preserve">RUC On-Line Load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p w14:paraId="703420D8"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A7023AF"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ADCE772" w14:textId="77777777" w:rsidR="007175F5" w:rsidRPr="007175F5" w:rsidRDefault="007175F5" w:rsidP="007175F5">
            <w:pPr>
              <w:spacing w:before="120" w:after="120"/>
              <w:ind w:hanging="18"/>
              <w:rPr>
                <w:b/>
                <w:i/>
              </w:rPr>
            </w:pPr>
            <w:r w:rsidRPr="007175F5">
              <w:rPr>
                <w:b/>
                <w:i/>
              </w:rPr>
              <w:t>[OBDRR040:  Replace the formula “HA Reserve” above with the following upon system implementation of NPRR1131:]</w:t>
            </w:r>
          </w:p>
          <w:p w14:paraId="27A7C653" w14:textId="77777777" w:rsidR="007175F5" w:rsidRPr="007175F5" w:rsidRDefault="007175F5" w:rsidP="007175F5">
            <w:pPr>
              <w:spacing w:after="120"/>
              <w:ind w:left="403"/>
              <w:jc w:val="both"/>
              <w:rPr>
                <w:i/>
                <w:iCs/>
                <w:color w:val="000000"/>
              </w:rPr>
            </w:pPr>
            <w:r w:rsidRPr="007175F5">
              <w:rPr>
                <w:i/>
              </w:rPr>
              <w:t xml:space="preserve">HA Reserve = RUC On-Line Gen COP HSL – (RUC Load Forecast + RUC DCTIE Load) + RUC On-Line NCLR and CLR COP Non-Spin Responsibility + RUC On-Line CLR COP Reg-Up Responsibility + RUC On-Line NCLR and CLR COP RRS Responsibility + RUC On-line NCLR and CLR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tc>
      </w:tr>
    </w:tbl>
    <w:p w14:paraId="6B15DFFE" w14:textId="77777777" w:rsidR="007175F5" w:rsidRPr="007175F5" w:rsidRDefault="007175F5" w:rsidP="007175F5">
      <w:pPr>
        <w:spacing w:before="240" w:after="60"/>
        <w:ind w:left="403"/>
        <w:jc w:val="both"/>
      </w:pPr>
      <w:r w:rsidRPr="007175F5">
        <w:t>The calculation above excludes the following Generation Resources:</w:t>
      </w:r>
    </w:p>
    <w:p w14:paraId="413EF0EF" w14:textId="77777777" w:rsidR="007175F5" w:rsidRPr="007175F5" w:rsidRDefault="007175F5" w:rsidP="007175F5">
      <w:pPr>
        <w:spacing w:after="60"/>
        <w:ind w:left="1440" w:hanging="720"/>
        <w:jc w:val="both"/>
      </w:pPr>
      <w:r w:rsidRPr="007175F5">
        <w:t>(a)</w:t>
      </w:r>
      <w:r w:rsidRPr="007175F5">
        <w:tab/>
        <w:t xml:space="preserve">Nuclear Resources; and </w:t>
      </w:r>
    </w:p>
    <w:p w14:paraId="26ADDCC3" w14:textId="77777777" w:rsidR="007175F5" w:rsidRPr="007175F5" w:rsidRDefault="007175F5" w:rsidP="007175F5">
      <w:pPr>
        <w:spacing w:after="240"/>
        <w:ind w:left="1440" w:hanging="720"/>
        <w:jc w:val="both"/>
      </w:pPr>
      <w:r w:rsidRPr="007175F5">
        <w:t>(b)</w:t>
      </w:r>
      <w:r w:rsidRPr="007175F5">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E16AB"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6FAF9C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154E534B" w14:textId="77777777" w:rsidR="007175F5" w:rsidRPr="007175F5" w:rsidRDefault="007175F5" w:rsidP="007175F5">
            <w:pPr>
              <w:spacing w:after="120"/>
              <w:ind w:left="403"/>
              <w:jc w:val="both"/>
            </w:pPr>
            <w:proofErr w:type="gramStart"/>
            <w:r w:rsidRPr="007175F5">
              <w:t>For the purpose of</w:t>
            </w:r>
            <w:proofErr w:type="gramEnd"/>
            <w:r w:rsidRPr="007175F5">
              <w:t xml:space="preserve">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14:paraId="7B18A7B0" w14:textId="77777777" w:rsidR="007175F5" w:rsidRPr="007175F5" w:rsidRDefault="007175F5" w:rsidP="007175F5">
      <w:pPr>
        <w:spacing w:before="240"/>
        <w:ind w:left="360" w:hanging="360"/>
        <w:jc w:val="both"/>
      </w:pPr>
      <w:r w:rsidRPr="007175F5">
        <w:t>2)</w:t>
      </w:r>
      <w:r w:rsidRPr="007175F5">
        <w:tab/>
        <w:t xml:space="preserve">For each SCED interval in the study period, calculate the </w:t>
      </w:r>
      <w:proofErr w:type="gramStart"/>
      <w:r w:rsidRPr="007175F5">
        <w:t>system-wide</w:t>
      </w:r>
      <w:proofErr w:type="gramEnd"/>
      <w:r w:rsidRPr="007175F5">
        <w:t xml:space="preserve"> available SCED reserve using SCED telemetry and solution as:</w:t>
      </w:r>
    </w:p>
    <w:p w14:paraId="7BE5F7A8" w14:textId="77777777" w:rsidR="007175F5" w:rsidRPr="007175F5" w:rsidRDefault="007175F5" w:rsidP="007175F5">
      <w:pPr>
        <w:ind w:left="410"/>
        <w:jc w:val="both"/>
      </w:pPr>
    </w:p>
    <w:p w14:paraId="405AD773" w14:textId="77777777" w:rsidR="007175F5" w:rsidRPr="007175F5" w:rsidRDefault="007175F5" w:rsidP="007175F5">
      <w:pPr>
        <w:ind w:left="410"/>
        <w:jc w:val="both"/>
        <w:rPr>
          <w:i/>
        </w:rPr>
      </w:pPr>
      <w:r w:rsidRPr="007175F5">
        <w:rPr>
          <w:i/>
        </w:rPr>
        <w:t xml:space="preserve">SCED Reserve = SCED On-Line Gen HSL – SCED Gen Base Point + SCED On-Line Load Telemetry RRS Schedule + SCED On-Line Load Telemetry Reg-Up Responsibility + SCED On-Line Load Telemetry Non-Spin Schedule + </w:t>
      </w:r>
      <w:r w:rsidRPr="007175F5">
        <w:rPr>
          <w:i/>
          <w:iCs/>
        </w:rPr>
        <w:t xml:space="preserve">SCED On-Line Load Telemetry ECRS </w:t>
      </w:r>
      <w:r w:rsidRPr="007175F5">
        <w:rPr>
          <w:i/>
          <w:iCs/>
        </w:rPr>
        <w:lastRenderedPageBreak/>
        <w:t xml:space="preserve">Schedule + </w:t>
      </w:r>
      <w:r w:rsidRPr="007175F5">
        <w:rPr>
          <w:i/>
          <w:iCs/>
          <w:color w:val="000000"/>
        </w:rPr>
        <w:t xml:space="preserve">SCED Off-Line Gen OFFNS HSL + SCED Off-Line RTCST30HSL – </w:t>
      </w:r>
      <w:r w:rsidRPr="007175F5">
        <w:rPr>
          <w:bCs/>
          <w:i/>
          <w:iCs/>
        </w:rPr>
        <w:t>SCED under-generation Power Balance MW</w:t>
      </w:r>
    </w:p>
    <w:p w14:paraId="78083482"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A11A90C" w14:textId="77777777" w:rsidTr="00974D17">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DD36858" w14:textId="77777777" w:rsidR="007175F5" w:rsidRPr="007175F5" w:rsidRDefault="007175F5" w:rsidP="007175F5">
            <w:pPr>
              <w:spacing w:before="120" w:after="120"/>
              <w:ind w:hanging="18"/>
              <w:rPr>
                <w:b/>
                <w:i/>
              </w:rPr>
            </w:pPr>
            <w:r w:rsidRPr="007175F5">
              <w:rPr>
                <w:b/>
                <w:i/>
              </w:rPr>
              <w:t>[OBDRR017, OBDRR028, and OBDRR040:  Replace applicable portions of the formula “SCED Reserve” above with the following upon system implementation of NPRR987, NPRR1069, or NPRR1131, respectively:]</w:t>
            </w:r>
          </w:p>
          <w:p w14:paraId="6256E164" w14:textId="77777777" w:rsidR="007175F5" w:rsidRPr="007175F5" w:rsidRDefault="007175F5" w:rsidP="007175F5">
            <w:pPr>
              <w:spacing w:after="120"/>
              <w:ind w:left="403"/>
              <w:jc w:val="both"/>
              <w:rPr>
                <w:i/>
              </w:rPr>
            </w:pPr>
            <w:bookmarkStart w:id="43" w:name="_Hlk113519848"/>
            <w:r w:rsidRPr="007175F5">
              <w:rPr>
                <w:i/>
              </w:rPr>
              <w:t xml:space="preserve">SCED Reserve = SCED On-Line Gen HSL (excluding ESR Gens) – SCED Gen Base Point (excluding ESR Gens) + SCED On-Line ESR Capacity + Min (SCED CLR Base Point – SCED On-Line CLR LPC, SCED On-Line CLR Reg-Up Responsibility + SCED On-Line CLR RRS Responsibility + SCED On-Line CLR Non-Spin Responsibility + SCED On-Line CLR ECRS Responsibility) + SCED On-Line NCLR Telemetry RRS Schedule + SCED On-Line NCLR Telemetry Non-Spin Schedule + </w:t>
            </w:r>
            <w:r w:rsidRPr="007175F5">
              <w:rPr>
                <w:i/>
                <w:iCs/>
              </w:rPr>
              <w:t xml:space="preserve">SCED On-Line NCLR Telemetry ECRS Schedule + </w:t>
            </w:r>
            <w:r w:rsidRPr="007175F5">
              <w:rPr>
                <w:i/>
                <w:iCs/>
                <w:color w:val="000000"/>
              </w:rPr>
              <w:t xml:space="preserve">SCED Off-Line Gen OFFNS HSL </w:t>
            </w:r>
            <w:r w:rsidRPr="007175F5">
              <w:rPr>
                <w:i/>
              </w:rPr>
              <w:t xml:space="preserve">(excluding ESR-Gens) </w:t>
            </w:r>
            <w:r w:rsidRPr="007175F5">
              <w:rPr>
                <w:i/>
                <w:iCs/>
                <w:color w:val="000000"/>
              </w:rPr>
              <w:t xml:space="preserve">+ SCED Off-Line RTCST30HSL </w:t>
            </w:r>
            <w:r w:rsidRPr="007175F5">
              <w:rPr>
                <w:i/>
              </w:rPr>
              <w:t>(excluding ESR-Gens)</w:t>
            </w:r>
            <w:r w:rsidRPr="007175F5">
              <w:rPr>
                <w:i/>
                <w:color w:val="000000"/>
              </w:rPr>
              <w:t xml:space="preserve"> – </w:t>
            </w:r>
            <w:r w:rsidRPr="007175F5">
              <w:rPr>
                <w:bCs/>
                <w:i/>
              </w:rPr>
              <w:t>SCED under-generation Power Balance MW</w:t>
            </w:r>
            <w:bookmarkEnd w:id="43"/>
          </w:p>
        </w:tc>
      </w:tr>
    </w:tbl>
    <w:p w14:paraId="528F0487" w14:textId="77777777" w:rsidR="007175F5" w:rsidRPr="007175F5" w:rsidRDefault="007175F5" w:rsidP="007175F5">
      <w:pPr>
        <w:spacing w:before="240" w:after="60"/>
        <w:ind w:left="410"/>
        <w:jc w:val="both"/>
      </w:pPr>
      <w:r w:rsidRPr="007175F5">
        <w:t>The calculation above excludes the following Generation Resources:</w:t>
      </w:r>
    </w:p>
    <w:p w14:paraId="53ADA0B5" w14:textId="77777777" w:rsidR="007175F5" w:rsidRPr="007175F5" w:rsidRDefault="007175F5" w:rsidP="007175F5">
      <w:pPr>
        <w:spacing w:before="60" w:after="60"/>
        <w:ind w:left="1440" w:hanging="720"/>
        <w:jc w:val="both"/>
      </w:pPr>
      <w:r w:rsidRPr="007175F5">
        <w:t>(a)</w:t>
      </w:r>
      <w:r w:rsidRPr="007175F5">
        <w:tab/>
        <w:t xml:space="preserve">Nuclear </w:t>
      </w:r>
      <w:proofErr w:type="gramStart"/>
      <w:r w:rsidRPr="007175F5">
        <w:t>Resources;</w:t>
      </w:r>
      <w:proofErr w:type="gramEnd"/>
    </w:p>
    <w:p w14:paraId="46FB2EA6" w14:textId="77777777" w:rsidR="007175F5" w:rsidRPr="007175F5" w:rsidRDefault="007175F5" w:rsidP="007175F5">
      <w:pPr>
        <w:spacing w:after="60"/>
        <w:ind w:left="1440" w:hanging="720"/>
        <w:jc w:val="both"/>
      </w:pPr>
      <w:r w:rsidRPr="007175F5">
        <w:t>(b)</w:t>
      </w:r>
      <w:r w:rsidRPr="007175F5">
        <w:tab/>
        <w:t>Resources with telemetered net real power (in MW) less than 95% of their telemetered Low Sustained Limit (LSL); and</w:t>
      </w:r>
    </w:p>
    <w:p w14:paraId="2D39698D" w14:textId="77777777" w:rsidR="007175F5" w:rsidRPr="007175F5" w:rsidRDefault="007175F5" w:rsidP="007175F5">
      <w:pPr>
        <w:spacing w:after="60"/>
        <w:ind w:left="1440" w:hanging="720"/>
        <w:jc w:val="both"/>
      </w:pPr>
      <w:r w:rsidRPr="007175F5">
        <w:t>(c)</w:t>
      </w:r>
      <w:r w:rsidRPr="007175F5">
        <w:tab/>
        <w:t>Resources with a telemetered status of:</w:t>
      </w:r>
    </w:p>
    <w:p w14:paraId="0E93187F" w14:textId="77777777" w:rsidR="007175F5" w:rsidRPr="007175F5" w:rsidRDefault="007175F5" w:rsidP="007175F5">
      <w:pPr>
        <w:spacing w:after="60"/>
        <w:ind w:left="1440"/>
        <w:jc w:val="both"/>
      </w:pPr>
      <w:r w:rsidRPr="007175F5">
        <w:t>(</w:t>
      </w:r>
      <w:proofErr w:type="spellStart"/>
      <w:r w:rsidRPr="007175F5">
        <w:t>i</w:t>
      </w:r>
      <w:proofErr w:type="spellEnd"/>
      <w:r w:rsidRPr="007175F5">
        <w:t>)</w:t>
      </w:r>
      <w:r w:rsidRPr="007175F5">
        <w:tab/>
        <w:t xml:space="preserve">ONTEST or </w:t>
      </w:r>
      <w:proofErr w:type="gramStart"/>
      <w:r w:rsidRPr="007175F5">
        <w:t>ONHOLD;</w:t>
      </w:r>
      <w:proofErr w:type="gramEnd"/>
    </w:p>
    <w:p w14:paraId="3C1F848C" w14:textId="77777777" w:rsidR="007175F5" w:rsidRPr="007175F5" w:rsidRDefault="007175F5" w:rsidP="007175F5">
      <w:pPr>
        <w:spacing w:after="60"/>
        <w:ind w:left="2160" w:hanging="720"/>
        <w:jc w:val="both"/>
      </w:pPr>
      <w:r w:rsidRPr="007175F5">
        <w:t>(ii)</w:t>
      </w:r>
      <w:r w:rsidRPr="007175F5">
        <w:tab/>
        <w:t>STARTUP (except Resources with Non-Spinning Reserve (Non-Spin) Ancillary Service Resource Responsibility greater than zero); or</w:t>
      </w:r>
    </w:p>
    <w:p w14:paraId="202CC27B" w14:textId="77777777" w:rsidR="007175F5" w:rsidRPr="007175F5" w:rsidRDefault="007175F5" w:rsidP="007175F5">
      <w:pPr>
        <w:spacing w:after="240"/>
        <w:ind w:left="1440"/>
        <w:jc w:val="both"/>
      </w:pPr>
      <w:r w:rsidRPr="007175F5">
        <w:t>(iii)</w:t>
      </w:r>
      <w:r w:rsidRPr="007175F5">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4A445944"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02DB76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24E2F37E" w14:textId="77777777" w:rsidR="007175F5" w:rsidRPr="007175F5" w:rsidRDefault="007175F5" w:rsidP="007175F5">
            <w:pPr>
              <w:spacing w:after="60"/>
              <w:ind w:left="410"/>
              <w:jc w:val="both"/>
            </w:pPr>
            <w:r w:rsidRPr="007175F5">
              <w:t xml:space="preserve">The </w:t>
            </w:r>
            <w:r w:rsidRPr="007175F5">
              <w:rPr>
                <w:i/>
              </w:rPr>
              <w:t>SCED On-Line ESR Capacity</w:t>
            </w:r>
            <w:r w:rsidRPr="007175F5">
              <w:t xml:space="preserve"> is defined as:</w:t>
            </w:r>
          </w:p>
          <w:p w14:paraId="31A3FE6B" w14:textId="77777777" w:rsidR="007175F5" w:rsidRPr="007175F5" w:rsidRDefault="007175F5" w:rsidP="007175F5">
            <w:pPr>
              <w:spacing w:after="120"/>
              <w:ind w:left="720"/>
              <w:contextualSpacing/>
              <w:jc w:val="both"/>
              <w:rPr>
                <w:i/>
                <w:lang w:val="sv-SE"/>
              </w:rPr>
            </w:pPr>
            <m:oMathPara>
              <m:oMathParaPr>
                <m:jc m:val="left"/>
              </m:oMathParaPr>
              <m:oMath>
                <m:r>
                  <w:rPr>
                    <w:rFonts w:ascii="Cambria Math" w:hAnsi="Cambria Math"/>
                  </w:rPr>
                  <m:t>Min</m:t>
                </m:r>
                <m:r>
                  <w:rPr>
                    <w:rFonts w:ascii="Cambria Math" w:hAnsi="Cambria Math"/>
                    <w:lang w:val="sv-SE"/>
                  </w:rPr>
                  <m:t>(</m:t>
                </m:r>
                <m:r>
                  <m:rPr>
                    <m:sty m:val="p"/>
                  </m:rPr>
                  <w:rPr>
                    <w:rFonts w:ascii="Cambria Math" w:hAnsi="Cambria Math"/>
                    <w:lang w:val="sv-SE"/>
                  </w:rPr>
                  <m:t>ESR­Gen</m:t>
                </m:r>
                <m:r>
                  <w:rPr>
                    <w:rFonts w:ascii="Cambria Math" w:hAnsi="Cambria Math"/>
                    <w:lang w:val="sv-SE"/>
                  </w:rPr>
                  <m:t xml:space="preserve"> </m:t>
                </m:r>
                <m:r>
                  <w:rPr>
                    <w:rFonts w:ascii="Cambria Math" w:hAnsi="Cambria Math"/>
                  </w:rPr>
                  <m:t>HSL</m:t>
                </m:r>
                <m:r>
                  <w:rPr>
                    <w:rFonts w:ascii="Cambria Math" w:hAnsi="Cambria Math"/>
                    <w:lang w:val="sv-SE"/>
                  </w:rPr>
                  <m:t>-</m:t>
                </m:r>
                <m:r>
                  <m:rPr>
                    <m:nor/>
                  </m:rPr>
                  <w:rPr>
                    <w:rFonts w:ascii="Cambria Math" w:hAnsi="Cambria Math"/>
                    <w:lang w:val="sv-SE"/>
                  </w:rPr>
                  <m:t>ESR-Gen</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r>
                  <w:rPr>
                    <w:rFonts w:ascii="Cambria Math" w:hAnsi="Cambria Math"/>
                    <w:lang w:val="sv-SE"/>
                  </w:rPr>
                  <m: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lang w:val="sv-SE"/>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lang w:val="sv-SE"/>
                      </w:rPr>
                      <m:t>∆</m:t>
                    </m:r>
                    <m:r>
                      <w:rPr>
                        <w:rFonts w:ascii="Cambria Math" w:hAnsi="Cambria Math"/>
                      </w:rPr>
                      <m:t>t</m:t>
                    </m:r>
                  </m:den>
                </m:f>
                <m:r>
                  <w:rPr>
                    <w:rFonts w:ascii="Cambria Math" w:hAnsi="Cambria Math"/>
                    <w:lang w:val="sv-SE"/>
                  </w:rPr>
                  <m:t>)+</m:t>
                </m:r>
                <m:r>
                  <m:rPr>
                    <m:sty m:val="p"/>
                  </m:rPr>
                  <w:rPr>
                    <w:rFonts w:ascii="Cambria Math" w:hAnsi="Cambria Math"/>
                    <w:lang w:val="sv-SE"/>
                  </w:rPr>
                  <m:t>ESR­CLR</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oMath>
            </m:oMathPara>
          </w:p>
          <w:p w14:paraId="7B6419F2" w14:textId="77777777" w:rsidR="007175F5" w:rsidRPr="007175F5" w:rsidRDefault="007175F5" w:rsidP="007175F5">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B216563" w14:textId="77777777" w:rsidR="007175F5" w:rsidRPr="007175F5" w:rsidRDefault="007175F5" w:rsidP="007175F5">
      <w:pPr>
        <w:spacing w:before="240"/>
        <w:ind w:left="360" w:hanging="360"/>
        <w:jc w:val="both"/>
      </w:pPr>
      <w:r w:rsidRPr="007175F5">
        <w:t>3)</w:t>
      </w:r>
      <w:r w:rsidRPr="007175F5">
        <w:tab/>
        <w:t xml:space="preserve">For each Operating Hour in the study period, calculate the hourly average </w:t>
      </w:r>
      <w:proofErr w:type="gramStart"/>
      <w:r w:rsidRPr="007175F5">
        <w:t>system-wide</w:t>
      </w:r>
      <w:proofErr w:type="gramEnd"/>
      <w:r w:rsidRPr="007175F5">
        <w:t xml:space="preserve"> SCED reserve by averaging the interval SCED reserve in step 2).</w:t>
      </w:r>
    </w:p>
    <w:p w14:paraId="0B3B5F16" w14:textId="77777777" w:rsidR="007175F5" w:rsidRPr="007175F5" w:rsidRDefault="007175F5" w:rsidP="007175F5">
      <w:pPr>
        <w:ind w:left="410"/>
        <w:jc w:val="both"/>
      </w:pPr>
    </w:p>
    <w:p w14:paraId="7FBB737B" w14:textId="77777777" w:rsidR="007175F5" w:rsidRPr="007175F5" w:rsidRDefault="007175F5" w:rsidP="007175F5">
      <w:pPr>
        <w:ind w:left="360" w:hanging="360"/>
        <w:contextualSpacing/>
        <w:jc w:val="both"/>
      </w:pPr>
      <w:r w:rsidRPr="007175F5">
        <w:t>4)</w:t>
      </w:r>
      <w:r w:rsidRPr="007175F5">
        <w:tab/>
        <w:t>For each Operating Hour in the study period, calculate the system-wide Reserve Error as:</w:t>
      </w:r>
    </w:p>
    <w:p w14:paraId="554A2121" w14:textId="77777777" w:rsidR="007175F5" w:rsidRPr="007175F5" w:rsidRDefault="007175F5" w:rsidP="007175F5"/>
    <w:p w14:paraId="17E5DB1D" w14:textId="77777777" w:rsidR="007175F5" w:rsidRPr="007175F5" w:rsidRDefault="007175F5" w:rsidP="007175F5">
      <w:pPr>
        <w:ind w:left="360"/>
        <w:jc w:val="both"/>
        <w:rPr>
          <w:i/>
        </w:rPr>
      </w:pPr>
      <w:r w:rsidRPr="007175F5">
        <w:rPr>
          <w:i/>
        </w:rPr>
        <w:t xml:space="preserve">Reserve Error = HA Reserve – SCED Reserve (Hourly Average) + </w:t>
      </w:r>
      <w:proofErr w:type="spellStart"/>
      <w:r w:rsidRPr="007175F5">
        <w:rPr>
          <w:i/>
        </w:rPr>
        <w:t>Firm_Load_Shed</w:t>
      </w:r>
      <w:proofErr w:type="spellEnd"/>
      <w:r w:rsidRPr="007175F5">
        <w:rPr>
          <w:i/>
        </w:rPr>
        <w:t xml:space="preserve"> (Hourly Average)</w:t>
      </w:r>
    </w:p>
    <w:p w14:paraId="68139F21" w14:textId="77777777" w:rsidR="007175F5" w:rsidRPr="007175F5" w:rsidRDefault="007175F5" w:rsidP="007175F5">
      <w:pPr>
        <w:ind w:firstLine="410"/>
        <w:jc w:val="both"/>
        <w:rPr>
          <w:i/>
        </w:rPr>
      </w:pPr>
    </w:p>
    <w:p w14:paraId="53CCACA6" w14:textId="77777777" w:rsidR="007175F5" w:rsidRPr="007175F5" w:rsidRDefault="007175F5" w:rsidP="007175F5">
      <w:pPr>
        <w:spacing w:after="240"/>
        <w:ind w:left="360" w:hanging="360"/>
        <w:jc w:val="both"/>
      </w:pPr>
      <w:r w:rsidRPr="007175F5">
        <w:lastRenderedPageBreak/>
        <w:t>5)</w:t>
      </w:r>
      <w:r w:rsidRPr="007175F5">
        <w:tab/>
        <w:t xml:space="preserve">Calculate the mean </w:t>
      </w:r>
      <w:r w:rsidRPr="007175F5">
        <w:rPr>
          <w:bCs/>
        </w:rPr>
        <w:t>(</w:t>
      </w:r>
      <m:oMath>
        <m:r>
          <w:rPr>
            <w:rFonts w:ascii="Cambria Math" w:hAnsi="Cambria Math"/>
          </w:rPr>
          <m:t>μ</m:t>
        </m:r>
      </m:oMath>
      <w:r w:rsidRPr="007175F5">
        <w:t>)</w:t>
      </w:r>
      <w:r w:rsidRPr="007175F5">
        <w:rPr>
          <w:bCs/>
        </w:rPr>
        <w:t xml:space="preserve"> </w:t>
      </w:r>
      <w:r w:rsidRPr="007175F5">
        <w:t xml:space="preserve">and standard deviation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w:t>
      </w:r>
      <m:oMath>
        <m:r>
          <w:rPr>
            <w:rFonts w:ascii="Cambria Math" w:hAnsi="Cambria Math"/>
          </w:rPr>
          <m:t>σ</m:t>
        </m:r>
      </m:oMath>
      <w:r w:rsidRPr="007175F5">
        <w:t xml:space="preserve">) using the calculated Reserve Error in step 4) for the study period.  This </w:t>
      </w:r>
      <m:oMath>
        <m:r>
          <w:rPr>
            <w:rFonts w:ascii="Cambria Math" w:hAnsi="Cambria Math"/>
          </w:rPr>
          <m:t>μ</m:t>
        </m:r>
      </m:oMath>
      <w:r w:rsidRPr="007175F5">
        <w:rPr>
          <w:bCs/>
        </w:rPr>
        <w:t xml:space="preserve"> and </w:t>
      </w:r>
      <m:oMath>
        <m:r>
          <w:rPr>
            <w:rFonts w:ascii="Cambria Math" w:hAnsi="Cambria Math"/>
          </w:rPr>
          <m:t>σ</m:t>
        </m:r>
      </m:oMath>
      <w:r w:rsidRPr="007175F5">
        <w:rPr>
          <w:bCs/>
        </w:rPr>
        <w:t xml:space="preserve"> are then used to determine the PBMCL curve as described above.</w:t>
      </w:r>
    </w:p>
    <w:p w14:paraId="6E083937" w14:textId="77777777" w:rsidR="007175F5" w:rsidRPr="007175F5" w:rsidRDefault="007175F5" w:rsidP="007175F5">
      <w:pPr>
        <w:keepNext/>
        <w:spacing w:before="240" w:after="240"/>
        <w:outlineLvl w:val="1"/>
        <w:rPr>
          <w:b/>
          <w:i/>
          <w:szCs w:val="20"/>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4714382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175F5">
        <w:rPr>
          <w:b/>
          <w:i/>
          <w:szCs w:val="20"/>
        </w:rPr>
        <w:t>2.2.1</w:t>
      </w:r>
      <w:r w:rsidRPr="007175F5">
        <w:rPr>
          <w:b/>
          <w:i/>
          <w:szCs w:val="20"/>
        </w:rPr>
        <w:tab/>
        <w:t>Calculation of R</w:t>
      </w:r>
      <w:r w:rsidRPr="007175F5">
        <w:rPr>
          <w:b/>
          <w:i/>
          <w:szCs w:val="20"/>
          <w:vertAlign w:val="subscript"/>
        </w:rPr>
        <w:t>s</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7175F5">
        <w:rPr>
          <w:b/>
          <w:i/>
          <w:szCs w:val="20"/>
        </w:rPr>
        <w:instrText xml:space="preserve"> </w:instrText>
      </w:r>
      <w:r w:rsidRPr="007175F5">
        <w:rPr>
          <w:b/>
          <w:i/>
          <w:szCs w:val="20"/>
        </w:rPr>
        <w:fldChar w:fldCharType="end"/>
      </w:r>
      <w:r w:rsidRPr="007175F5">
        <w:rPr>
          <w:b/>
          <w:i/>
          <w:szCs w:val="20"/>
        </w:rPr>
        <w:t xml:space="preserve"> and </w:t>
      </w:r>
      <w:proofErr w:type="spellStart"/>
      <w:r w:rsidRPr="007175F5">
        <w:rPr>
          <w:b/>
          <w:i/>
          <w:szCs w:val="20"/>
        </w:rPr>
        <w:t>R</w:t>
      </w:r>
      <w:r w:rsidRPr="007175F5">
        <w:rPr>
          <w:b/>
          <w:i/>
          <w:szCs w:val="20"/>
          <w:vertAlign w:val="subscript"/>
        </w:rPr>
        <w:t>sns</w:t>
      </w:r>
      <w:bookmarkEnd w:id="67"/>
      <w:bookmarkEnd w:id="68"/>
      <w:bookmarkEnd w:id="69"/>
      <w:bookmarkEnd w:id="70"/>
      <w:bookmarkEnd w:id="71"/>
      <w:bookmarkEnd w:id="72"/>
      <w:bookmarkEnd w:id="73"/>
      <w:bookmarkEnd w:id="74"/>
      <w:bookmarkEnd w:id="75"/>
      <w:proofErr w:type="spellEnd"/>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7175F5">
        <w:rPr>
          <w:b/>
          <w:i/>
          <w:szCs w:val="20"/>
        </w:rPr>
        <w:instrText xml:space="preserve"> </w:instrText>
      </w:r>
      <w:r w:rsidRPr="007175F5">
        <w:rPr>
          <w:b/>
          <w:i/>
          <w:szCs w:val="20"/>
        </w:rPr>
        <w:fldChar w:fldCharType="end"/>
      </w:r>
    </w:p>
    <w:p w14:paraId="4C87D5CF" w14:textId="77777777" w:rsidR="007175F5" w:rsidRPr="007175F5" w:rsidRDefault="007175F5" w:rsidP="007175F5">
      <w:pPr>
        <w:spacing w:after="240"/>
        <w:jc w:val="both"/>
        <w:rPr>
          <w:bCs/>
        </w:rPr>
      </w:pPr>
      <w:r w:rsidRPr="007175F5">
        <w:rPr>
          <w:bCs/>
          <w:i/>
          <w:iCs/>
        </w:rPr>
        <w:t>R</w:t>
      </w:r>
      <w:r w:rsidRPr="007175F5">
        <w:rPr>
          <w:bCs/>
          <w:i/>
          <w:iCs/>
          <w:vertAlign w:val="subscript"/>
        </w:rPr>
        <w:t>s</w:t>
      </w:r>
      <w:r w:rsidRPr="007175F5">
        <w:rPr>
          <w:bCs/>
          <w:iCs/>
        </w:rPr>
        <w:t xml:space="preserve"> </w:t>
      </w:r>
      <w:r w:rsidRPr="007175F5">
        <w:rPr>
          <w:bCs/>
        </w:rPr>
        <w:t xml:space="preserve">is the reserves from Resources participating in SCED plus the Regulation Up Service (Reg-Up) and Responsive Reserve (RRS) from Load Resources and the additional available capacity from Load Resources other than Controllable Load Resources (CLRs) with a validated Real-Time RRS or ERCOT Contingency Reserve Service (ECRS) Schedule.  </w:t>
      </w:r>
      <w:r w:rsidRPr="007175F5">
        <w:fldChar w:fldCharType="begin"/>
      </w:r>
      <w:r w:rsidRPr="007175F5">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instrText xml:space="preserve"> </w:instrText>
      </w:r>
      <w:r w:rsidRPr="007175F5">
        <w:fldChar w:fldCharType="end"/>
      </w:r>
      <w:proofErr w:type="spellStart"/>
      <w:r w:rsidRPr="007175F5">
        <w:rPr>
          <w:bCs/>
          <w:i/>
        </w:rPr>
        <w:t>R</w:t>
      </w:r>
      <w:r w:rsidRPr="007175F5">
        <w:rPr>
          <w:bCs/>
          <w:i/>
          <w:vertAlign w:val="subscript"/>
        </w:rPr>
        <w:t>sns</w:t>
      </w:r>
      <w:proofErr w:type="spellEnd"/>
      <w:r w:rsidRPr="007175F5">
        <w:rPr>
          <w:bCs/>
          <w:vertAlign w:val="subscript"/>
        </w:rPr>
        <w:t xml:space="preserve"> </w:t>
      </w:r>
      <w:r w:rsidRPr="007175F5">
        <w:t xml:space="preserve">is equal to </w:t>
      </w:r>
      <w:r w:rsidRPr="007175F5">
        <w:rPr>
          <w:bCs/>
          <w:i/>
          <w:iCs/>
        </w:rPr>
        <w:t>R</w:t>
      </w:r>
      <w:r w:rsidRPr="007175F5">
        <w:rPr>
          <w:bCs/>
          <w:i/>
          <w:iCs/>
          <w:vertAlign w:val="subscript"/>
        </w:rPr>
        <w:t>s</w:t>
      </w:r>
      <w:r w:rsidRPr="007175F5">
        <w:rPr>
          <w:bCs/>
          <w:iCs/>
        </w:rPr>
        <w:t xml:space="preserve"> </w:t>
      </w:r>
      <w:r w:rsidRPr="007175F5">
        <w:t xml:space="preserve">plus the reserves from Resources that are not currently available to SCED but </w:t>
      </w:r>
      <w:r w:rsidRPr="007175F5">
        <w:rPr>
          <w:bCs/>
        </w:rPr>
        <w:t xml:space="preserve">could be available in 30 minutes. </w:t>
      </w:r>
    </w:p>
    <w:p w14:paraId="12225685" w14:textId="77777777" w:rsidR="007175F5" w:rsidRPr="007175F5" w:rsidRDefault="007175F5" w:rsidP="007175F5">
      <w:pPr>
        <w:tabs>
          <w:tab w:val="left" w:pos="360"/>
        </w:tabs>
        <w:jc w:val="both"/>
        <w:rPr>
          <w:bCs/>
        </w:rPr>
      </w:pPr>
      <w:r w:rsidRPr="007175F5">
        <w:rPr>
          <w:bCs/>
        </w:rPr>
        <w:t>1)</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7175F5">
        <w:rPr>
          <w:bCs/>
        </w:rPr>
        <w:instrText xml:space="preserve"> </w:instrText>
      </w:r>
      <w:r w:rsidRPr="007175F5">
        <w:rPr>
          <w:bCs/>
        </w:rPr>
        <w:fldChar w:fldCharType="end"/>
      </w:r>
      <w:r w:rsidRPr="007175F5">
        <w:rPr>
          <w:bCs/>
          <w:i/>
          <w:iCs/>
        </w:rPr>
        <w:t>R</w:t>
      </w:r>
      <w:r w:rsidRPr="007175F5">
        <w:rPr>
          <w:bCs/>
          <w:i/>
          <w:iCs/>
          <w:vertAlign w:val="subscript"/>
        </w:rPr>
        <w:t>s</w:t>
      </w:r>
      <w:r w:rsidRPr="007175F5">
        <w:rPr>
          <w:bCs/>
        </w:rPr>
        <w:t xml:space="preserve"> is calculated based on SCED telemetry and solution as:</w:t>
      </w:r>
    </w:p>
    <w:p w14:paraId="4A5DEA82" w14:textId="77777777" w:rsidR="007175F5" w:rsidRPr="007175F5" w:rsidRDefault="007175F5" w:rsidP="007175F5">
      <w:pPr>
        <w:tabs>
          <w:tab w:val="left" w:pos="360"/>
        </w:tabs>
        <w:jc w:val="both"/>
        <w:rPr>
          <w:bCs/>
        </w:rPr>
      </w:pPr>
    </w:p>
    <w:p w14:paraId="0FFA4DED" w14:textId="77777777" w:rsidR="007175F5" w:rsidRPr="007175F5" w:rsidRDefault="007175F5" w:rsidP="007175F5">
      <w:pPr>
        <w:spacing w:after="120"/>
        <w:ind w:left="360"/>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6BAFE32"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08C48A1" w14:textId="77777777" w:rsidR="007175F5" w:rsidRPr="007175F5" w:rsidRDefault="007175F5" w:rsidP="007175F5">
            <w:pPr>
              <w:spacing w:before="120" w:after="120"/>
              <w:ind w:hanging="18"/>
              <w:rPr>
                <w:b/>
                <w:i/>
              </w:rPr>
            </w:pPr>
            <w:r w:rsidRPr="007175F5">
              <w:rPr>
                <w:b/>
                <w:i/>
              </w:rPr>
              <w:t>[OBDRR009 and OBDRR017:  Replace applicable portions of the formula “</w:t>
            </w:r>
            <w:r w:rsidRPr="007175F5">
              <w:rPr>
                <w:b/>
                <w:bCs/>
                <w:i/>
              </w:rPr>
              <w:t>R</w:t>
            </w:r>
            <w:r w:rsidRPr="007175F5">
              <w:rPr>
                <w:b/>
                <w:bCs/>
                <w:i/>
                <w:vertAlign w:val="subscript"/>
              </w:rPr>
              <w:t>s</w:t>
            </w:r>
            <w:r w:rsidRPr="007175F5">
              <w:rPr>
                <w:b/>
                <w:i/>
              </w:rPr>
              <w:t>” above with the following upon system implementation of OBDRR009 or NPRR987 as applicable:]</w:t>
            </w:r>
          </w:p>
          <w:p w14:paraId="70CAFF8F" w14:textId="77777777" w:rsidR="007175F5" w:rsidRPr="007175F5" w:rsidRDefault="007175F5" w:rsidP="007175F5">
            <w:pPr>
              <w:spacing w:after="120"/>
              <w:ind w:left="139"/>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RTESRCAP – RTOLNSRS – RTPBPC + RTCDCTF</w:t>
            </w:r>
          </w:p>
        </w:tc>
      </w:tr>
    </w:tbl>
    <w:p w14:paraId="3EB697B6" w14:textId="77777777" w:rsidR="007175F5" w:rsidRPr="007175F5" w:rsidRDefault="007175F5" w:rsidP="007175F5">
      <w:pPr>
        <w:spacing w:before="120" w:after="120"/>
        <w:ind w:left="360"/>
        <w:jc w:val="both"/>
        <w:rPr>
          <w:bCs/>
          <w:i/>
        </w:rPr>
      </w:pPr>
      <w:proofErr w:type="gramStart"/>
      <w:r w:rsidRPr="007175F5">
        <w:rPr>
          <w:bCs/>
          <w:i/>
        </w:rPr>
        <w:t>Where</w:t>
      </w:r>
      <w:proofErr w:type="gramEnd"/>
    </w:p>
    <w:p w14:paraId="7DE6E8E5" w14:textId="77777777" w:rsidR="007175F5" w:rsidRPr="007175F5" w:rsidRDefault="007175F5" w:rsidP="007175F5">
      <w:pPr>
        <w:spacing w:after="240"/>
        <w:ind w:left="360"/>
        <w:jc w:val="both"/>
        <w:rPr>
          <w:bCs/>
        </w:rPr>
      </w:pPr>
      <w:r w:rsidRPr="007175F5">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9E963"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E8199D8" w14:textId="77777777" w:rsidR="007175F5" w:rsidRPr="007175F5" w:rsidRDefault="007175F5" w:rsidP="007175F5">
            <w:pPr>
              <w:spacing w:before="120" w:after="120"/>
              <w:ind w:hanging="18"/>
              <w:rPr>
                <w:b/>
                <w:i/>
              </w:rPr>
            </w:pPr>
            <w:bookmarkStart w:id="76" w:name="_Hlk113435385"/>
            <w:r w:rsidRPr="007175F5">
              <w:rPr>
                <w:b/>
                <w:i/>
              </w:rPr>
              <w:t>[OBDRR040:  Replace the formula “RTCLRCAP” above with the following upon system implementation of NPRR1131:]</w:t>
            </w:r>
          </w:p>
          <w:p w14:paraId="6CF7C8A9" w14:textId="77777777" w:rsidR="007175F5" w:rsidRPr="007175F5" w:rsidRDefault="007175F5" w:rsidP="007175F5">
            <w:pPr>
              <w:spacing w:after="120"/>
              <w:ind w:left="360"/>
              <w:contextualSpacing/>
              <w:jc w:val="both"/>
              <w:rPr>
                <w:bCs/>
              </w:rPr>
            </w:pPr>
            <w:r w:rsidRPr="007175F5">
              <w:rPr>
                <w:bCs/>
                <w:i/>
              </w:rPr>
              <w:t xml:space="preserve">RTCLRCAP = RTCLRBP – RTCLRLPC </w:t>
            </w:r>
          </w:p>
        </w:tc>
      </w:tr>
    </w:tbl>
    <w:bookmarkEnd w:id="76"/>
    <w:p w14:paraId="5ADB6DAE" w14:textId="77777777" w:rsidR="007175F5" w:rsidRPr="007175F5" w:rsidRDefault="007175F5" w:rsidP="007175F5">
      <w:pPr>
        <w:spacing w:before="240" w:after="240"/>
        <w:ind w:left="360"/>
        <w:contextualSpacing/>
        <w:jc w:val="both"/>
        <w:rPr>
          <w:i/>
        </w:rPr>
      </w:pPr>
      <w:r w:rsidRPr="007175F5">
        <w:rPr>
          <w:bCs/>
          <w:i/>
        </w:rPr>
        <w:t>RTNCLRCAP</w:t>
      </w:r>
      <w:r w:rsidRPr="007175F5">
        <w:rPr>
          <w:i/>
        </w:rPr>
        <w:t xml:space="preserve"> = </w:t>
      </w:r>
      <w:proofErr w:type="gramStart"/>
      <w:r w:rsidRPr="007175F5">
        <w:rPr>
          <w:i/>
        </w:rPr>
        <w:t>Min(</w:t>
      </w:r>
      <w:proofErr w:type="gramEnd"/>
      <w:r w:rsidRPr="007175F5">
        <w:rPr>
          <w:i/>
        </w:rPr>
        <w:t>Max(RTNCLRNPC – RTNCLRLPC,0.0), (RTNCLRECRS +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9F45C05"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2F0B89A6"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68AC6C2F" w14:textId="77777777" w:rsidR="007175F5" w:rsidRPr="007175F5" w:rsidRDefault="007175F5" w:rsidP="007175F5">
            <w:pPr>
              <w:spacing w:before="120" w:after="120"/>
              <w:rPr>
                <w:rFonts w:cs="Arial"/>
                <w:iCs/>
              </w:rPr>
            </w:pPr>
            <w:r w:rsidRPr="007175F5">
              <w:rPr>
                <w:rFonts w:cs="Arial"/>
                <w:iCs/>
              </w:rPr>
              <w:t>For ESRs:</w:t>
            </w:r>
          </w:p>
          <w:p w14:paraId="39BF40D5" w14:textId="77777777" w:rsidR="007175F5" w:rsidRPr="007175F5" w:rsidRDefault="007175F5" w:rsidP="007175F5">
            <w:pPr>
              <w:spacing w:after="120"/>
              <w:ind w:left="720"/>
              <w:jc w:val="both"/>
              <w:rPr>
                <w:i/>
              </w:rPr>
            </w:pPr>
            <w:r w:rsidRPr="007175F5">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79270B95" w14:textId="77777777" w:rsidR="007175F5" w:rsidRPr="007175F5" w:rsidRDefault="007175F5" w:rsidP="007175F5">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7175F5">
              <w:rPr>
                <w:rFonts w:cs="Arial"/>
                <w:i/>
                <w:iCs/>
                <w:sz w:val="22"/>
              </w:rPr>
              <w:t xml:space="preserve"> </w:t>
            </w:r>
          </w:p>
        </w:tc>
      </w:tr>
    </w:tbl>
    <w:p w14:paraId="5E7B269F" w14:textId="77777777" w:rsidR="007175F5" w:rsidRPr="007175F5" w:rsidRDefault="007175F5" w:rsidP="007175F5">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FA17118" w14:textId="77777777" w:rsidTr="00974D17">
        <w:tc>
          <w:tcPr>
            <w:tcW w:w="9450" w:type="dxa"/>
            <w:tcBorders>
              <w:top w:val="single" w:sz="4" w:space="0" w:color="auto"/>
              <w:left w:val="single" w:sz="4" w:space="0" w:color="auto"/>
              <w:bottom w:val="single" w:sz="4" w:space="0" w:color="auto"/>
              <w:right w:val="single" w:sz="4" w:space="0" w:color="auto"/>
            </w:tcBorders>
            <w:shd w:val="clear" w:color="auto" w:fill="D9D9D9"/>
          </w:tcPr>
          <w:p w14:paraId="358596CD" w14:textId="77777777" w:rsidR="007175F5" w:rsidRPr="007175F5" w:rsidRDefault="007175F5" w:rsidP="007175F5">
            <w:pPr>
              <w:spacing w:before="120" w:after="120"/>
              <w:ind w:hanging="18"/>
              <w:rPr>
                <w:b/>
                <w:i/>
              </w:rPr>
            </w:pPr>
            <w:r w:rsidRPr="007175F5">
              <w:rPr>
                <w:b/>
                <w:i/>
              </w:rPr>
              <w:t>[OBDRR009:  Insert the formula “</w:t>
            </w:r>
            <w:r w:rsidRPr="007175F5">
              <w:rPr>
                <w:b/>
                <w:bCs/>
                <w:i/>
              </w:rPr>
              <w:t>RTCDCTF</w:t>
            </w:r>
            <w:r w:rsidRPr="007175F5">
              <w:rPr>
                <w:b/>
                <w:i/>
              </w:rPr>
              <w:t>” below upon system implementation:]</w:t>
            </w:r>
          </w:p>
          <w:p w14:paraId="60F705AC" w14:textId="77777777" w:rsidR="007175F5" w:rsidRPr="007175F5" w:rsidRDefault="007175F5" w:rsidP="007175F5">
            <w:pPr>
              <w:spacing w:after="120"/>
              <w:ind w:left="139"/>
              <w:contextualSpacing/>
              <w:jc w:val="both"/>
              <w:rPr>
                <w:bCs/>
                <w:i/>
              </w:rPr>
            </w:pPr>
            <w:r w:rsidRPr="007175F5">
              <w:rPr>
                <w:bCs/>
                <w:i/>
              </w:rPr>
              <w:t>RTCDCTF = RTCDCTICL + RTCDCTICE – RTCDCTI + RTCDCTE – RTCDCTEC</w:t>
            </w:r>
          </w:p>
        </w:tc>
      </w:tr>
    </w:tbl>
    <w:p w14:paraId="6F7CAF36" w14:textId="77777777" w:rsidR="007175F5" w:rsidRPr="007175F5" w:rsidRDefault="007175F5" w:rsidP="007175F5">
      <w:pPr>
        <w:spacing w:before="120"/>
        <w:jc w:val="both"/>
        <w:rPr>
          <w:bCs/>
        </w:rPr>
      </w:pPr>
      <w:r w:rsidRPr="007175F5">
        <w:rPr>
          <w:bCs/>
        </w:rPr>
        <w:t xml:space="preserve">Where: </w:t>
      </w:r>
    </w:p>
    <w:p w14:paraId="1D5A9072"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3664398F" w14:textId="77777777" w:rsidR="007175F5" w:rsidRPr="007175F5" w:rsidRDefault="007175F5" w:rsidP="007175F5">
      <w:pPr>
        <w:numPr>
          <w:ilvl w:val="0"/>
          <w:numId w:val="32"/>
        </w:numPr>
        <w:ind w:left="1080"/>
        <w:contextualSpacing/>
        <w:jc w:val="both"/>
      </w:pPr>
      <w:r w:rsidRPr="007175F5">
        <w:rPr>
          <w:i/>
        </w:rPr>
        <w:lastRenderedPageBreak/>
        <w:t>RTOLHSL</w:t>
      </w:r>
      <w:r w:rsidRPr="007175F5">
        <w:t xml:space="preserve"> is the system total Real-Time telemetered </w:t>
      </w:r>
      <w:r w:rsidRPr="007175F5">
        <w:rPr>
          <w:bCs/>
        </w:rPr>
        <w:t>High Sustained Limits (HSLs)</w:t>
      </w:r>
      <w:r w:rsidRPr="007175F5">
        <w:t xml:space="preserve"> for all Generation Resources available to SCED for the SCED interval, discounted by the system-wide discount factor, except for the following: </w:t>
      </w:r>
    </w:p>
    <w:p w14:paraId="3E00FC1D" w14:textId="77777777" w:rsidR="007175F5" w:rsidRPr="007175F5" w:rsidRDefault="007175F5" w:rsidP="007175F5">
      <w:pPr>
        <w:numPr>
          <w:ilvl w:val="1"/>
          <w:numId w:val="32"/>
        </w:numPr>
        <w:spacing w:after="240"/>
        <w:jc w:val="both"/>
      </w:pPr>
      <w:r w:rsidRPr="007175F5">
        <w:t xml:space="preserve">Nuclear </w:t>
      </w:r>
      <w:proofErr w:type="gramStart"/>
      <w:r w:rsidRPr="007175F5">
        <w:t>Resources;</w:t>
      </w:r>
      <w:proofErr w:type="gramEnd"/>
      <w:r w:rsidRPr="007175F5">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67F29B9" w14:textId="77777777" w:rsidTr="00974D17">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6D4C438" w14:textId="77777777" w:rsidR="007175F5" w:rsidRPr="007175F5" w:rsidRDefault="007175F5" w:rsidP="007175F5">
            <w:pPr>
              <w:spacing w:before="120" w:after="120"/>
              <w:ind w:hanging="18"/>
              <w:rPr>
                <w:b/>
                <w:i/>
              </w:rPr>
            </w:pPr>
            <w:bookmarkStart w:id="77" w:name="_Hlk124168623"/>
            <w:r w:rsidRPr="007175F5">
              <w:rPr>
                <w:b/>
                <w:i/>
              </w:rPr>
              <w:t>[OBDRR017:  Insert the language below upon system implementation of NPRR987:]</w:t>
            </w:r>
          </w:p>
          <w:p w14:paraId="6B787075" w14:textId="77777777" w:rsidR="007175F5" w:rsidRPr="007175F5" w:rsidRDefault="007175F5" w:rsidP="007175F5">
            <w:pPr>
              <w:numPr>
                <w:ilvl w:val="1"/>
                <w:numId w:val="32"/>
              </w:numPr>
              <w:jc w:val="both"/>
            </w:pPr>
            <w:r w:rsidRPr="007175F5">
              <w:t>ESRs;</w:t>
            </w:r>
            <w:r w:rsidRPr="007175F5">
              <w:rPr>
                <w:rFonts w:cs="Arial"/>
                <w:i/>
                <w:iCs/>
                <w:sz w:val="22"/>
              </w:rPr>
              <w:t xml:space="preserve"> </w:t>
            </w:r>
          </w:p>
        </w:tc>
      </w:tr>
    </w:tbl>
    <w:bookmarkEnd w:id="77"/>
    <w:p w14:paraId="5770635D" w14:textId="77777777" w:rsidR="007175F5" w:rsidRPr="007175F5" w:rsidRDefault="007175F5" w:rsidP="007175F5">
      <w:pPr>
        <w:numPr>
          <w:ilvl w:val="1"/>
          <w:numId w:val="32"/>
        </w:numPr>
        <w:spacing w:before="240"/>
        <w:jc w:val="both"/>
      </w:pPr>
      <w:r w:rsidRPr="007175F5">
        <w:t xml:space="preserve">Resources with telemetered net real power (in MW) less than 95% of their telemetered </w:t>
      </w:r>
      <w:proofErr w:type="gramStart"/>
      <w:r w:rsidRPr="007175F5">
        <w:t>LSL;</w:t>
      </w:r>
      <w:proofErr w:type="gramEnd"/>
    </w:p>
    <w:p w14:paraId="0DA0D9BB" w14:textId="77777777" w:rsidR="007175F5" w:rsidRPr="007175F5" w:rsidRDefault="007175F5" w:rsidP="007175F5">
      <w:pPr>
        <w:numPr>
          <w:ilvl w:val="1"/>
          <w:numId w:val="32"/>
        </w:numPr>
        <w:jc w:val="both"/>
      </w:pPr>
      <w:r w:rsidRPr="007175F5">
        <w:t>Resources with a Verbal Dispatch Instruction (VDI) to deploy Firm Fuel Supply Service (FFSS); and</w:t>
      </w:r>
    </w:p>
    <w:p w14:paraId="6ECD8078" w14:textId="77777777" w:rsidR="007175F5" w:rsidRPr="007175F5" w:rsidRDefault="007175F5" w:rsidP="007175F5">
      <w:pPr>
        <w:numPr>
          <w:ilvl w:val="1"/>
          <w:numId w:val="32"/>
        </w:numPr>
        <w:jc w:val="both"/>
      </w:pPr>
      <w:r w:rsidRPr="007175F5">
        <w:t>Resources with a telemetered Resource Status of:</w:t>
      </w:r>
    </w:p>
    <w:p w14:paraId="5CC67BDF" w14:textId="77777777" w:rsidR="007175F5" w:rsidRPr="007175F5" w:rsidRDefault="007175F5" w:rsidP="007175F5">
      <w:pPr>
        <w:numPr>
          <w:ilvl w:val="2"/>
          <w:numId w:val="32"/>
        </w:numPr>
        <w:jc w:val="both"/>
      </w:pPr>
      <w:r w:rsidRPr="007175F5">
        <w:t xml:space="preserve">ONTEST or </w:t>
      </w:r>
      <w:proofErr w:type="gramStart"/>
      <w:r w:rsidRPr="007175F5">
        <w:t>ONHOLD;</w:t>
      </w:r>
      <w:proofErr w:type="gramEnd"/>
      <w:r w:rsidRPr="007175F5">
        <w:t xml:space="preserve"> </w:t>
      </w:r>
    </w:p>
    <w:p w14:paraId="458AF2A7" w14:textId="77777777" w:rsidR="007175F5" w:rsidRPr="007175F5" w:rsidRDefault="007175F5" w:rsidP="007175F5">
      <w:pPr>
        <w:numPr>
          <w:ilvl w:val="2"/>
          <w:numId w:val="32"/>
        </w:numPr>
        <w:jc w:val="both"/>
      </w:pPr>
      <w:r w:rsidRPr="007175F5">
        <w:t>ONRUC (including On-Line Reliability Must-Run (RMR) Resources but excluding those Reliability Unit Commitment (RUC) Resources that have been awarded a Day-Ahead Market (DAM) Three-Part Supply Offer for the hour</w:t>
      </w:r>
      <w:proofErr w:type="gramStart"/>
      <w:r w:rsidRPr="007175F5">
        <w:t>);</w:t>
      </w:r>
      <w:proofErr w:type="gramEnd"/>
    </w:p>
    <w:p w14:paraId="7E8BC5EF" w14:textId="77777777" w:rsidR="007175F5" w:rsidRPr="007175F5" w:rsidRDefault="007175F5" w:rsidP="007175F5">
      <w:pPr>
        <w:numPr>
          <w:ilvl w:val="3"/>
          <w:numId w:val="32"/>
        </w:numPr>
        <w:ind w:left="2520"/>
        <w:contextualSpacing/>
        <w:jc w:val="both"/>
      </w:pPr>
      <w:r w:rsidRPr="007175F5">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14:paraId="533556C9" w14:textId="77777777" w:rsidR="007175F5" w:rsidRPr="007175F5" w:rsidRDefault="007175F5" w:rsidP="007175F5">
      <w:pPr>
        <w:numPr>
          <w:ilvl w:val="2"/>
          <w:numId w:val="32"/>
        </w:numPr>
        <w:contextualSpacing/>
        <w:jc w:val="both"/>
      </w:pPr>
      <w:r w:rsidRPr="007175F5">
        <w:t xml:space="preserve">STARTUP (except for Resources with Non-Spin Ancillary Service Resource Responsibility greater than zero); or </w:t>
      </w:r>
    </w:p>
    <w:p w14:paraId="404F4BB0" w14:textId="77777777" w:rsidR="007175F5" w:rsidRPr="007175F5" w:rsidRDefault="007175F5" w:rsidP="007175F5">
      <w:pPr>
        <w:numPr>
          <w:ilvl w:val="2"/>
          <w:numId w:val="32"/>
        </w:numPr>
        <w:contextualSpacing/>
        <w:jc w:val="both"/>
      </w:pPr>
      <w:r w:rsidRPr="007175F5">
        <w:t>SHUTDOWN.</w:t>
      </w:r>
    </w:p>
    <w:p w14:paraId="3D1783A4" w14:textId="77777777" w:rsidR="007175F5" w:rsidRPr="007175F5" w:rsidRDefault="007175F5" w:rsidP="007175F5">
      <w:pPr>
        <w:numPr>
          <w:ilvl w:val="0"/>
          <w:numId w:val="32"/>
        </w:numPr>
        <w:spacing w:after="240"/>
        <w:ind w:left="1080"/>
        <w:jc w:val="both"/>
        <w:rPr>
          <w:i/>
        </w:rPr>
      </w:pPr>
      <w:r w:rsidRPr="007175F5">
        <w:rPr>
          <w:i/>
        </w:rPr>
        <w:t xml:space="preserve">RTBP </w:t>
      </w:r>
      <w:r w:rsidRPr="007175F5">
        <w:t>is the system total SCED Base Points for all Generation Resources (excluding nuclear Resources,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C3C7CE4" w14:textId="77777777" w:rsidTr="00974D17">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A220936" w14:textId="77777777" w:rsidR="007175F5" w:rsidRPr="007175F5" w:rsidRDefault="007175F5" w:rsidP="007175F5">
            <w:pPr>
              <w:spacing w:before="120" w:after="120"/>
              <w:ind w:hanging="18"/>
              <w:rPr>
                <w:b/>
                <w:i/>
              </w:rPr>
            </w:pPr>
            <w:r w:rsidRPr="007175F5">
              <w:rPr>
                <w:b/>
                <w:i/>
              </w:rPr>
              <w:t>[OBDRR017:  Replace the variable “RTBP” above with the following upon system implementation of NPRR987:]</w:t>
            </w:r>
          </w:p>
          <w:p w14:paraId="16C84645" w14:textId="77777777" w:rsidR="007175F5" w:rsidRPr="007175F5" w:rsidRDefault="007175F5" w:rsidP="007175F5">
            <w:pPr>
              <w:numPr>
                <w:ilvl w:val="0"/>
                <w:numId w:val="32"/>
              </w:numPr>
              <w:ind w:left="1080"/>
              <w:jc w:val="both"/>
              <w:rPr>
                <w:i/>
              </w:rPr>
            </w:pPr>
            <w:r w:rsidRPr="007175F5">
              <w:rPr>
                <w:i/>
              </w:rPr>
              <w:t xml:space="preserve">RTBP </w:t>
            </w:r>
            <w:r w:rsidRPr="007175F5">
              <w:t xml:space="preserve">is the system total SCED Base Points for all Generation Resources (excluding nuclear Resources, ESRs,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14:paraId="578FF6AA" w14:textId="77777777" w:rsidR="007175F5" w:rsidRPr="007175F5" w:rsidRDefault="007175F5" w:rsidP="007175F5">
      <w:pPr>
        <w:numPr>
          <w:ilvl w:val="0"/>
          <w:numId w:val="32"/>
        </w:numPr>
        <w:spacing w:before="240" w:after="240"/>
        <w:ind w:left="1080"/>
        <w:jc w:val="both"/>
      </w:pPr>
      <w:r w:rsidRPr="007175F5">
        <w:rPr>
          <w:i/>
        </w:rPr>
        <w:lastRenderedPageBreak/>
        <w:t>RTCLRCAP</w:t>
      </w:r>
      <w:r w:rsidRPr="007175F5">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1837094"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8F6CEAB" w14:textId="77777777" w:rsidR="007175F5" w:rsidRPr="007175F5" w:rsidRDefault="007175F5" w:rsidP="007175F5">
            <w:pPr>
              <w:spacing w:before="120" w:after="120"/>
              <w:ind w:hanging="18"/>
              <w:rPr>
                <w:b/>
                <w:i/>
              </w:rPr>
            </w:pPr>
            <w:r w:rsidRPr="007175F5">
              <w:rPr>
                <w:b/>
                <w:i/>
              </w:rPr>
              <w:t>[OBDRR017, OBDRR028, and OBDRR040:  Replace applicable portions of the variable “RTCLRCAP” above with the following upon system implementation of NPRR987, NPRR1069, or NPRR1131, respectively:]</w:t>
            </w:r>
          </w:p>
          <w:p w14:paraId="3F635A13" w14:textId="77777777" w:rsidR="007175F5" w:rsidRPr="007175F5" w:rsidRDefault="007175F5" w:rsidP="007175F5">
            <w:pPr>
              <w:numPr>
                <w:ilvl w:val="0"/>
                <w:numId w:val="32"/>
              </w:numPr>
              <w:jc w:val="both"/>
            </w:pPr>
            <w:r w:rsidRPr="007175F5">
              <w:rPr>
                <w:i/>
              </w:rPr>
              <w:t>RTCLRCAP</w:t>
            </w:r>
            <w:r w:rsidRPr="007175F5">
              <w:t xml:space="preserve"> is the system total Real-Time capacity from CLRs for the SCED interval.  It is the sum of SCED Base Points less the telemetered CLR LSL.</w:t>
            </w:r>
          </w:p>
        </w:tc>
      </w:tr>
    </w:tbl>
    <w:p w14:paraId="0A82CA44" w14:textId="77777777" w:rsidR="007175F5" w:rsidRPr="007175F5" w:rsidRDefault="007175F5" w:rsidP="007175F5">
      <w:pPr>
        <w:numPr>
          <w:ilvl w:val="0"/>
          <w:numId w:val="32"/>
        </w:numPr>
        <w:spacing w:before="240"/>
        <w:ind w:left="1080"/>
        <w:jc w:val="both"/>
      </w:pPr>
      <w:r w:rsidRPr="007175F5">
        <w:rPr>
          <w:i/>
        </w:rPr>
        <w:t>RTNCLRCAP</w:t>
      </w:r>
      <w:r w:rsidRPr="007175F5">
        <w:t xml:space="preserve"> is the system total Real-Time capacity for all Load Resources other than CLRs that have a validated Real-Time RRS or ECRS Ancillary Service Schedule for the SCED interval. </w:t>
      </w:r>
    </w:p>
    <w:p w14:paraId="569646C7" w14:textId="77777777" w:rsidR="007175F5" w:rsidRPr="007175F5" w:rsidRDefault="007175F5" w:rsidP="007175F5">
      <w:pPr>
        <w:numPr>
          <w:ilvl w:val="0"/>
          <w:numId w:val="32"/>
        </w:numPr>
        <w:ind w:left="1080"/>
        <w:jc w:val="both"/>
      </w:pPr>
      <w:r w:rsidRPr="007175F5">
        <w:rPr>
          <w:bCs/>
          <w:i/>
        </w:rPr>
        <w:t xml:space="preserve">RTPBPC </w:t>
      </w:r>
      <w:r w:rsidRPr="007175F5">
        <w:rPr>
          <w:bCs/>
        </w:rPr>
        <w:t>is the system total SCED under-generation Power Balance MW violated for the SCED interval.</w:t>
      </w:r>
      <w:r w:rsidRPr="007175F5">
        <w:rPr>
          <w:bCs/>
          <w:i/>
        </w:rPr>
        <w:t xml:space="preserve"> </w:t>
      </w:r>
    </w:p>
    <w:p w14:paraId="5E262359"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other than CLRs that have a validated Real-Time RRS Ancillary Service Schedule for the SCED interval discounted by the system-wide discount factor.</w:t>
      </w:r>
    </w:p>
    <w:p w14:paraId="7826EC1D" w14:textId="77777777" w:rsidR="007175F5" w:rsidRPr="007175F5" w:rsidRDefault="007175F5" w:rsidP="007175F5">
      <w:pPr>
        <w:numPr>
          <w:ilvl w:val="0"/>
          <w:numId w:val="32"/>
        </w:numPr>
        <w:spacing w:after="240"/>
        <w:ind w:left="1080"/>
        <w:contextualSpacing/>
        <w:jc w:val="both"/>
      </w:pPr>
      <w:r w:rsidRPr="007175F5">
        <w:rPr>
          <w:i/>
        </w:rPr>
        <w:t>RTNCLRLPC</w:t>
      </w:r>
      <w:r w:rsidRPr="007175F5">
        <w:t xml:space="preserve"> is the system total Real-Time Low Power Consumption (LPC) from all Load Resources other than CLRs that have a validated Real-Time RRS Ancillary Service Schedule for the SCED interval discounted by the system-wide discount factor.</w:t>
      </w:r>
    </w:p>
    <w:p w14:paraId="083D0C20" w14:textId="77777777" w:rsidR="007175F5" w:rsidRPr="007175F5" w:rsidRDefault="007175F5" w:rsidP="007175F5">
      <w:pPr>
        <w:numPr>
          <w:ilvl w:val="0"/>
          <w:numId w:val="32"/>
        </w:numPr>
        <w:ind w:left="1080"/>
        <w:jc w:val="both"/>
      </w:pPr>
      <w:r w:rsidRPr="007175F5">
        <w:rPr>
          <w:i/>
        </w:rPr>
        <w:t>RTNCLRRRS</w:t>
      </w:r>
      <w:r w:rsidRPr="007175F5">
        <w:t xml:space="preserve"> is the system total Real-Time RRS Ancillary Service Responsibilities from all Load Resources other than CLRs for the SCED interval discounted by the system-wide discount factor.</w:t>
      </w:r>
    </w:p>
    <w:p w14:paraId="2906D735" w14:textId="77777777" w:rsidR="007175F5" w:rsidRPr="007175F5" w:rsidRDefault="007175F5" w:rsidP="007175F5">
      <w:pPr>
        <w:numPr>
          <w:ilvl w:val="0"/>
          <w:numId w:val="32"/>
        </w:numPr>
        <w:ind w:left="1080"/>
        <w:jc w:val="both"/>
      </w:pPr>
      <w:r w:rsidRPr="007175F5">
        <w:rPr>
          <w:i/>
        </w:rPr>
        <w:t xml:space="preserve">RTNCLRECRS </w:t>
      </w:r>
      <w:r w:rsidRPr="007175F5">
        <w:t>is the system total Real-Time telemetered ECRS Ancillary Service</w:t>
      </w:r>
      <w:r w:rsidRPr="007175F5">
        <w:rPr>
          <w:i/>
        </w:rPr>
        <w:t xml:space="preserve"> </w:t>
      </w:r>
      <w:r w:rsidRPr="007175F5">
        <w:t>Responsibilities from all Load Resources other than CLRs for the SCED interval discounted by the system-wide discount factor.</w:t>
      </w:r>
    </w:p>
    <w:p w14:paraId="067ACCD9" w14:textId="77777777" w:rsidR="007175F5" w:rsidRPr="007175F5" w:rsidRDefault="007175F5" w:rsidP="007175F5">
      <w:pPr>
        <w:numPr>
          <w:ilvl w:val="0"/>
          <w:numId w:val="32"/>
        </w:numPr>
        <w:spacing w:after="240"/>
        <w:ind w:left="1080"/>
        <w:jc w:val="both"/>
      </w:pPr>
      <w:r w:rsidRPr="007175F5">
        <w:rPr>
          <w:i/>
        </w:rPr>
        <w:t>RTOLNSRS</w:t>
      </w:r>
      <w:r w:rsidRPr="007175F5">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8A8E5BC"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1143FA"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21698891" w14:textId="77777777" w:rsidR="007175F5" w:rsidRPr="007175F5" w:rsidRDefault="007175F5" w:rsidP="007175F5">
            <w:pPr>
              <w:numPr>
                <w:ilvl w:val="0"/>
                <w:numId w:val="32"/>
              </w:numPr>
              <w:contextualSpacing/>
              <w:jc w:val="both"/>
            </w:pPr>
            <w:r w:rsidRPr="007175F5">
              <w:rPr>
                <w:i/>
              </w:rPr>
              <w:t>RTOLNSRS</w:t>
            </w:r>
            <w:r w:rsidRPr="007175F5">
              <w:t xml:space="preserve"> is the system total Real-Time telemetered On-Line Non-Spin Ancillary Service Schedule for all On-Line Generation Resources, excluding the ESR-Gen, for the SCED interval discounted by the system-wide discount factor.</w:t>
            </w:r>
          </w:p>
        </w:tc>
      </w:tr>
    </w:tbl>
    <w:p w14:paraId="32824CF1" w14:textId="77777777" w:rsidR="007175F5" w:rsidRPr="007175F5" w:rsidRDefault="007175F5" w:rsidP="007175F5">
      <w:pPr>
        <w:numPr>
          <w:ilvl w:val="0"/>
          <w:numId w:val="32"/>
        </w:numPr>
        <w:spacing w:before="240" w:after="240"/>
        <w:ind w:left="1080"/>
        <w:jc w:val="both"/>
        <w:rPr>
          <w:bCs/>
        </w:rPr>
      </w:pPr>
      <w:r w:rsidRPr="007175F5">
        <w:rPr>
          <w:i/>
        </w:rPr>
        <w:t xml:space="preserve">RTCLRBP </w:t>
      </w:r>
      <w:r w:rsidRPr="007175F5">
        <w:t>is the system total SCED Base Points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363D249" w14:textId="77777777" w:rsidTr="00974D17">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CE85C1" w14:textId="77777777" w:rsidR="007175F5" w:rsidRPr="007175F5" w:rsidRDefault="007175F5" w:rsidP="007175F5">
            <w:pPr>
              <w:spacing w:before="120" w:after="120"/>
              <w:ind w:hanging="18"/>
              <w:rPr>
                <w:b/>
                <w:i/>
              </w:rPr>
            </w:pPr>
            <w:r w:rsidRPr="007175F5">
              <w:rPr>
                <w:b/>
                <w:i/>
              </w:rPr>
              <w:lastRenderedPageBreak/>
              <w:t>[OBDRR017 and OBRR028:  Replace applicable portions of the variable “RTCLRBP” above with the following upon system implementation of NPRR987 or NPRR1069, respectively:]</w:t>
            </w:r>
          </w:p>
          <w:p w14:paraId="4CEE0C89" w14:textId="77777777" w:rsidR="007175F5" w:rsidRPr="007175F5" w:rsidRDefault="007175F5" w:rsidP="007175F5">
            <w:pPr>
              <w:numPr>
                <w:ilvl w:val="0"/>
                <w:numId w:val="32"/>
              </w:numPr>
              <w:ind w:left="1080"/>
              <w:contextualSpacing/>
              <w:jc w:val="both"/>
              <w:rPr>
                <w:bCs/>
              </w:rPr>
            </w:pPr>
            <w:r w:rsidRPr="007175F5">
              <w:rPr>
                <w:i/>
              </w:rPr>
              <w:t xml:space="preserve">RTCLRBP </w:t>
            </w:r>
            <w:r w:rsidRPr="007175F5">
              <w:t>is the system total SCED Base Points from CLRs for the SCED interval, excluding ESR-CLRs, discounted by the system-wide discount factor.</w:t>
            </w:r>
          </w:p>
        </w:tc>
      </w:tr>
    </w:tbl>
    <w:p w14:paraId="078737A7" w14:textId="77777777" w:rsidR="007175F5" w:rsidRPr="007175F5" w:rsidRDefault="007175F5" w:rsidP="007175F5">
      <w:pPr>
        <w:numPr>
          <w:ilvl w:val="0"/>
          <w:numId w:val="32"/>
        </w:numPr>
        <w:spacing w:before="240" w:after="240"/>
        <w:ind w:left="1080"/>
        <w:jc w:val="both"/>
        <w:rPr>
          <w:i/>
        </w:rPr>
      </w:pPr>
      <w:r w:rsidRPr="007175F5">
        <w:rPr>
          <w:i/>
        </w:rPr>
        <w:t xml:space="preserve">RTCLRLPC </w:t>
      </w:r>
      <w:r w:rsidRPr="007175F5">
        <w:t>is the system total Real-Time telemetered LPC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CF410E7" w14:textId="77777777" w:rsidTr="00974D17">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96EC22E" w14:textId="77777777" w:rsidR="007175F5" w:rsidRPr="007175F5" w:rsidRDefault="007175F5" w:rsidP="007175F5">
            <w:pPr>
              <w:spacing w:before="120" w:after="120"/>
              <w:ind w:hanging="18"/>
              <w:rPr>
                <w:b/>
                <w:i/>
              </w:rPr>
            </w:pPr>
            <w:r w:rsidRPr="007175F5">
              <w:rPr>
                <w:b/>
                <w:i/>
              </w:rPr>
              <w:t>[OBDRR017 and OBDRR028:  Replace applicable portions of the variable “RTCLRLPC” above with the following upon system implementation of NPRR987 or NPRR1069, respectively:]</w:t>
            </w:r>
          </w:p>
          <w:p w14:paraId="591C479C" w14:textId="77777777" w:rsidR="007175F5" w:rsidRPr="007175F5" w:rsidRDefault="007175F5" w:rsidP="007175F5">
            <w:pPr>
              <w:numPr>
                <w:ilvl w:val="0"/>
                <w:numId w:val="32"/>
              </w:numPr>
              <w:contextualSpacing/>
              <w:jc w:val="both"/>
              <w:rPr>
                <w:i/>
              </w:rPr>
            </w:pPr>
            <w:r w:rsidRPr="007175F5">
              <w:rPr>
                <w:i/>
              </w:rPr>
              <w:t xml:space="preserve">RTCLRLPC </w:t>
            </w:r>
            <w:r w:rsidRPr="007175F5">
              <w:t>is the system total Real-Time telemetered LPC from CLRs for the SCED interval, excluding ESR-CLRs, discounted by the system-wide discount factor.</w:t>
            </w:r>
          </w:p>
        </w:tc>
      </w:tr>
    </w:tbl>
    <w:p w14:paraId="2A39309B" w14:textId="77777777" w:rsidR="007175F5" w:rsidRPr="007175F5" w:rsidRDefault="007175F5" w:rsidP="007175F5">
      <w:pPr>
        <w:numPr>
          <w:ilvl w:val="0"/>
          <w:numId w:val="32"/>
        </w:numPr>
        <w:spacing w:before="240" w:after="240"/>
        <w:ind w:left="1080"/>
        <w:jc w:val="both"/>
        <w:rPr>
          <w:i/>
        </w:rPr>
      </w:pPr>
      <w:r w:rsidRPr="007175F5">
        <w:rPr>
          <w:i/>
        </w:rPr>
        <w:t>RTCLRREG</w:t>
      </w:r>
      <w:r w:rsidRPr="007175F5">
        <w:t xml:space="preserve"> is the system total validated capacity from CLRs with Primary Frequency Response (not SCED qualified) Reg-Up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B2463BC" w14:textId="77777777" w:rsidTr="00974D17">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F0A771C" w14:textId="77777777" w:rsidR="007175F5" w:rsidRPr="007175F5" w:rsidRDefault="007175F5" w:rsidP="007175F5">
            <w:pPr>
              <w:spacing w:before="120" w:after="120"/>
              <w:ind w:hanging="18"/>
              <w:rPr>
                <w:b/>
                <w:i/>
              </w:rPr>
            </w:pPr>
            <w:r w:rsidRPr="007175F5">
              <w:rPr>
                <w:b/>
                <w:i/>
              </w:rPr>
              <w:t>[OBDRR017 and OBDRR028:  Replace applicable portions of the variable “RTCLRREG” above with the following upon system implementation of NPRR987 or NPRR1069, respectively:]</w:t>
            </w:r>
          </w:p>
          <w:p w14:paraId="7F884DFA" w14:textId="77777777" w:rsidR="007175F5" w:rsidRPr="007175F5" w:rsidRDefault="007175F5" w:rsidP="007175F5">
            <w:pPr>
              <w:numPr>
                <w:ilvl w:val="0"/>
                <w:numId w:val="32"/>
              </w:numPr>
              <w:ind w:left="1080"/>
              <w:contextualSpacing/>
              <w:jc w:val="both"/>
              <w:rPr>
                <w:i/>
              </w:rPr>
            </w:pPr>
            <w:r w:rsidRPr="007175F5">
              <w:rPr>
                <w:i/>
              </w:rPr>
              <w:t>RTCLRREG</w:t>
            </w:r>
            <w:r w:rsidRPr="007175F5">
              <w:t xml:space="preserve"> is the system total validated capacity from CLRs with Primary Frequency Response (not SCED qualified), excluding ESR-CLRs, Regulation-Up Ancillary Service Schedule discounted by the system-wide discount factor.</w:t>
            </w:r>
          </w:p>
        </w:tc>
      </w:tr>
    </w:tbl>
    <w:p w14:paraId="2E12FD23"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3BD245B"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985F963" w14:textId="77777777" w:rsidR="007175F5" w:rsidRPr="007175F5" w:rsidRDefault="007175F5" w:rsidP="007175F5">
            <w:pPr>
              <w:spacing w:before="120" w:after="120"/>
              <w:ind w:hanging="18"/>
              <w:rPr>
                <w:b/>
                <w:i/>
              </w:rPr>
            </w:pPr>
            <w:r w:rsidRPr="007175F5">
              <w:rPr>
                <w:b/>
                <w:i/>
              </w:rPr>
              <w:t>[OBDRR040:  Delete the variable “RTCLRREG” above upon system implementation of NPRR1131.]</w:t>
            </w:r>
          </w:p>
        </w:tc>
      </w:tr>
    </w:tbl>
    <w:p w14:paraId="5A288548" w14:textId="77777777" w:rsidR="007175F5" w:rsidRPr="007175F5" w:rsidRDefault="007175F5" w:rsidP="007175F5">
      <w:pPr>
        <w:numPr>
          <w:ilvl w:val="0"/>
          <w:numId w:val="32"/>
        </w:numPr>
        <w:spacing w:before="240" w:after="120"/>
        <w:ind w:left="1080"/>
        <w:jc w:val="both"/>
      </w:pPr>
      <w:r w:rsidRPr="007175F5">
        <w:rPr>
          <w:i/>
        </w:rPr>
        <w:t xml:space="preserve">RTCLRNS </w:t>
      </w:r>
      <w:r w:rsidRPr="007175F5">
        <w:t xml:space="preserve">is the system total validated Real-Time telemetered Non-Spin Ancillary Service Schedules from CLRs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08930AB"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F8E0D45" w14:textId="77777777" w:rsidR="007175F5" w:rsidRPr="007175F5" w:rsidRDefault="007175F5" w:rsidP="007175F5">
            <w:pPr>
              <w:spacing w:before="120" w:after="120"/>
              <w:ind w:hanging="18"/>
              <w:rPr>
                <w:b/>
                <w:i/>
              </w:rPr>
            </w:pPr>
            <w:r w:rsidRPr="007175F5">
              <w:rPr>
                <w:b/>
                <w:i/>
              </w:rPr>
              <w:t>[OBDRR028:  Replace the variable “RTCLRNS” above with the following upon system implementation of NPRR1069:]</w:t>
            </w:r>
          </w:p>
          <w:p w14:paraId="67A00268" w14:textId="77777777" w:rsidR="007175F5" w:rsidRPr="007175F5" w:rsidRDefault="007175F5" w:rsidP="007175F5">
            <w:pPr>
              <w:numPr>
                <w:ilvl w:val="0"/>
                <w:numId w:val="32"/>
              </w:numPr>
              <w:jc w:val="both"/>
            </w:pPr>
            <w:r w:rsidRPr="007175F5">
              <w:rPr>
                <w:i/>
              </w:rPr>
              <w:t xml:space="preserve">RTCLRNS </w:t>
            </w:r>
            <w:r w:rsidRPr="007175F5">
              <w:t xml:space="preserve">is the system total validated Real-Time telemetered Non-Spin Ancillary Service Schedules from CLRs, excluding the ESR-CLR, for the SCED interval discounted by the system-wide discount factor. </w:t>
            </w:r>
          </w:p>
        </w:tc>
      </w:tr>
    </w:tbl>
    <w:p w14:paraId="2A1CBE47"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971C244"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BC7F70" w14:textId="77777777" w:rsidR="007175F5" w:rsidRPr="007175F5" w:rsidRDefault="007175F5" w:rsidP="007175F5">
            <w:pPr>
              <w:spacing w:before="120" w:after="120"/>
              <w:ind w:hanging="18"/>
              <w:rPr>
                <w:b/>
                <w:i/>
              </w:rPr>
            </w:pPr>
            <w:r w:rsidRPr="007175F5">
              <w:rPr>
                <w:b/>
                <w:i/>
              </w:rPr>
              <w:lastRenderedPageBreak/>
              <w:t>[OBDRR040:  Delete the variable “RTCLRNS” above upon system implementation of NPRR1131.]</w:t>
            </w:r>
          </w:p>
        </w:tc>
      </w:tr>
    </w:tbl>
    <w:p w14:paraId="1C369358" w14:textId="77777777" w:rsidR="007175F5" w:rsidRPr="007175F5" w:rsidRDefault="007175F5" w:rsidP="007175F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56FAD98" w14:textId="77777777" w:rsidTr="00974D17">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4BF50BC" w14:textId="77777777" w:rsidR="007175F5" w:rsidRPr="007175F5" w:rsidRDefault="007175F5" w:rsidP="007175F5">
            <w:pPr>
              <w:spacing w:before="120" w:after="120"/>
              <w:ind w:hanging="18"/>
              <w:rPr>
                <w:b/>
                <w:i/>
              </w:rPr>
            </w:pPr>
            <w:r w:rsidRPr="007175F5">
              <w:rPr>
                <w:b/>
                <w:i/>
              </w:rPr>
              <w:t>[OBDRR017 and OBDRR028:  Insert applicable portions of the variables “RTESRCAP”, “ESR-Gen”, “ESR-CLR”, and “SOC” below upon system implementation of NPRR987 or NPRR1069, respectively:]</w:t>
            </w:r>
          </w:p>
          <w:p w14:paraId="6A893E38" w14:textId="77777777" w:rsidR="007175F5" w:rsidRPr="007175F5" w:rsidRDefault="007175F5" w:rsidP="007175F5">
            <w:pPr>
              <w:numPr>
                <w:ilvl w:val="0"/>
                <w:numId w:val="32"/>
              </w:numPr>
              <w:ind w:left="1080"/>
              <w:jc w:val="both"/>
            </w:pPr>
            <w:r w:rsidRPr="007175F5">
              <w:rPr>
                <w:i/>
              </w:rPr>
              <w:t xml:space="preserve">RTESRCAP </w:t>
            </w:r>
            <w:r w:rsidRPr="007175F5">
              <w:t xml:space="preserve">is </w:t>
            </w:r>
            <w:r w:rsidRPr="007175F5">
              <w:rPr>
                <w:rFonts w:cs="Arial"/>
                <w:iCs/>
              </w:rPr>
              <w:t xml:space="preserve">provided by ESRs and considers energy limitations of the Storage Resources and potentially higher RTOLCAP contribution when charging.  To consider energy limitations, a specific </w:t>
            </w:r>
            <w:proofErr w:type="gramStart"/>
            <w:r w:rsidRPr="007175F5">
              <w:rPr>
                <w:rFonts w:cs="Arial"/>
                <w:iCs/>
              </w:rPr>
              <w:t>time period</w:t>
            </w:r>
            <w:proofErr w:type="gramEnd"/>
            <w:r w:rsidRPr="007175F5">
              <w:rPr>
                <w:rFonts w:cs="Arial"/>
                <w:iCs/>
              </w:rPr>
              <w:t xml:space="preserve"> is required.  This </w:t>
            </w:r>
            <w:proofErr w:type="gramStart"/>
            <w:r w:rsidRPr="007175F5">
              <w:rPr>
                <w:rFonts w:cs="Arial"/>
                <w:iCs/>
              </w:rPr>
              <w:t>time period</w:t>
            </w:r>
            <w:proofErr w:type="gramEnd"/>
            <w:r w:rsidRPr="007175F5">
              <w:rPr>
                <w:rFonts w:cs="Arial"/>
                <w:iCs/>
              </w:rPr>
              <w:t xml:space="preserve"> is 15 minutes.  This value will exclude </w:t>
            </w:r>
            <w:r w:rsidRPr="007175F5">
              <w:t>ESR-Gen with a telemetered Resource Status of:</w:t>
            </w:r>
          </w:p>
          <w:p w14:paraId="2E24E959" w14:textId="77777777" w:rsidR="007175F5" w:rsidRPr="007175F5" w:rsidRDefault="007175F5" w:rsidP="007175F5">
            <w:pPr>
              <w:numPr>
                <w:ilvl w:val="1"/>
                <w:numId w:val="32"/>
              </w:numPr>
              <w:contextualSpacing/>
              <w:jc w:val="both"/>
            </w:pPr>
            <w:r w:rsidRPr="007175F5">
              <w:t xml:space="preserve">ONTEST or </w:t>
            </w:r>
            <w:proofErr w:type="gramStart"/>
            <w:r w:rsidRPr="007175F5">
              <w:t>ONHOLD;</w:t>
            </w:r>
            <w:proofErr w:type="gramEnd"/>
            <w:r w:rsidRPr="007175F5">
              <w:t xml:space="preserve"> </w:t>
            </w:r>
          </w:p>
          <w:p w14:paraId="5918D099" w14:textId="77777777" w:rsidR="007175F5" w:rsidRPr="007175F5" w:rsidRDefault="007175F5" w:rsidP="007175F5">
            <w:pPr>
              <w:numPr>
                <w:ilvl w:val="1"/>
                <w:numId w:val="32"/>
              </w:numPr>
              <w:contextualSpacing/>
              <w:jc w:val="both"/>
            </w:pPr>
            <w:r w:rsidRPr="007175F5">
              <w:t xml:space="preserve">STARTUP (except for Resources with Non-Spin Ancillary Service Resource Responsibility greater than zero); or </w:t>
            </w:r>
          </w:p>
          <w:p w14:paraId="2807728C" w14:textId="77777777" w:rsidR="007175F5" w:rsidRPr="007175F5" w:rsidRDefault="007175F5" w:rsidP="007175F5">
            <w:pPr>
              <w:numPr>
                <w:ilvl w:val="1"/>
                <w:numId w:val="32"/>
              </w:numPr>
              <w:contextualSpacing/>
              <w:jc w:val="both"/>
            </w:pPr>
            <w:r w:rsidRPr="007175F5">
              <w:t>SHUTDOWN.</w:t>
            </w:r>
          </w:p>
          <w:p w14:paraId="40C22D17" w14:textId="77777777" w:rsidR="007175F5" w:rsidRPr="007175F5" w:rsidRDefault="007175F5" w:rsidP="007175F5">
            <w:pPr>
              <w:numPr>
                <w:ilvl w:val="0"/>
                <w:numId w:val="32"/>
              </w:numPr>
              <w:ind w:left="1080"/>
              <w:rPr>
                <w:i/>
              </w:rPr>
            </w:pPr>
            <w:r w:rsidRPr="007175F5">
              <w:rPr>
                <w:i/>
              </w:rPr>
              <w:t xml:space="preserve">ESR-Gen </w:t>
            </w:r>
            <w:r w:rsidRPr="007175F5">
              <w:t xml:space="preserve">is the Energy Storage Resource modeled as Generation Resource when generating or idle. </w:t>
            </w:r>
          </w:p>
          <w:p w14:paraId="7448A917" w14:textId="77777777" w:rsidR="007175F5" w:rsidRPr="007175F5" w:rsidRDefault="007175F5" w:rsidP="007175F5">
            <w:pPr>
              <w:numPr>
                <w:ilvl w:val="0"/>
                <w:numId w:val="32"/>
              </w:numPr>
              <w:ind w:left="1080"/>
              <w:rPr>
                <w:i/>
              </w:rPr>
            </w:pPr>
            <w:r w:rsidRPr="007175F5">
              <w:rPr>
                <w:i/>
              </w:rPr>
              <w:t xml:space="preserve">ESR-CLR </w:t>
            </w:r>
            <w:r w:rsidRPr="007175F5">
              <w:t>is the Energy Storage Resource modeled as CLR when charging.</w:t>
            </w:r>
          </w:p>
          <w:p w14:paraId="228BBA1D" w14:textId="77777777" w:rsidR="007175F5" w:rsidRPr="007175F5" w:rsidRDefault="007175F5" w:rsidP="007175F5">
            <w:pPr>
              <w:numPr>
                <w:ilvl w:val="0"/>
                <w:numId w:val="32"/>
              </w:numPr>
              <w:ind w:left="1080"/>
              <w:jc w:val="both"/>
            </w:pPr>
            <w:r w:rsidRPr="007175F5">
              <w:rPr>
                <w:i/>
              </w:rPr>
              <w:t xml:space="preserve">SOC </w:t>
            </w:r>
            <w:r w:rsidRPr="007175F5">
              <w:t>is the state of charge.</w:t>
            </w:r>
          </w:p>
        </w:tc>
      </w:tr>
    </w:tbl>
    <w:p w14:paraId="08638FDE" w14:textId="77777777" w:rsidR="007175F5" w:rsidRPr="007175F5" w:rsidRDefault="007175F5" w:rsidP="007175F5">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7175F5" w:rsidRPr="007175F5" w14:paraId="15676707" w14:textId="77777777" w:rsidTr="00974D17">
        <w:tc>
          <w:tcPr>
            <w:tcW w:w="9270" w:type="dxa"/>
            <w:tcBorders>
              <w:top w:val="single" w:sz="4" w:space="0" w:color="auto"/>
              <w:left w:val="single" w:sz="4" w:space="0" w:color="auto"/>
              <w:bottom w:val="single" w:sz="4" w:space="0" w:color="auto"/>
              <w:right w:val="single" w:sz="4" w:space="0" w:color="auto"/>
            </w:tcBorders>
            <w:shd w:val="clear" w:color="auto" w:fill="D9D9D9"/>
          </w:tcPr>
          <w:p w14:paraId="6E92DD7C" w14:textId="77777777" w:rsidR="007175F5" w:rsidRPr="007175F5" w:rsidRDefault="007175F5" w:rsidP="007175F5">
            <w:pPr>
              <w:spacing w:before="120" w:after="240"/>
              <w:ind w:hanging="18"/>
              <w:rPr>
                <w:b/>
                <w:i/>
              </w:rPr>
            </w:pPr>
            <w:r w:rsidRPr="007175F5">
              <w:rPr>
                <w:b/>
                <w:i/>
              </w:rPr>
              <w:t>[OBDRR009:  Insert the variable “RTCDCTF” below upon system implementation:]</w:t>
            </w:r>
          </w:p>
          <w:p w14:paraId="1347D3D6" w14:textId="77777777" w:rsidR="007175F5" w:rsidRPr="007175F5" w:rsidRDefault="007175F5" w:rsidP="007175F5">
            <w:pPr>
              <w:numPr>
                <w:ilvl w:val="0"/>
                <w:numId w:val="32"/>
              </w:numPr>
              <w:ind w:left="1080"/>
              <w:contextualSpacing/>
              <w:jc w:val="both"/>
            </w:pPr>
            <w:r w:rsidRPr="007175F5">
              <w:rPr>
                <w:i/>
              </w:rPr>
              <w:t xml:space="preserve">RTCDCTF </w:t>
            </w:r>
            <w:r w:rsidRPr="007175F5">
              <w:t>is the total Real-Time change in Direct Current Tie (DC Tie) flows limited to +/- 1,250 MW in a single interval when ERCOT directs the following actions:</w:t>
            </w:r>
          </w:p>
          <w:p w14:paraId="459680E6" w14:textId="77777777" w:rsidR="007175F5" w:rsidRPr="007175F5" w:rsidRDefault="007175F5" w:rsidP="007175F5">
            <w:pPr>
              <w:numPr>
                <w:ilvl w:val="1"/>
                <w:numId w:val="32"/>
              </w:numPr>
              <w:ind w:hanging="310"/>
              <w:contextualSpacing/>
              <w:jc w:val="both"/>
            </w:pPr>
            <w:r w:rsidRPr="007175F5">
              <w:t xml:space="preserve">RTCDCTI is the ERCOT-directed DC Tie imports during an EEA or transmission </w:t>
            </w:r>
            <w:proofErr w:type="gramStart"/>
            <w:r w:rsidRPr="007175F5">
              <w:t>emergency;</w:t>
            </w:r>
            <w:proofErr w:type="gramEnd"/>
            <w:r w:rsidRPr="007175F5">
              <w:t xml:space="preserve"> </w:t>
            </w:r>
          </w:p>
          <w:p w14:paraId="39DBCE53" w14:textId="77777777" w:rsidR="007175F5" w:rsidRPr="007175F5" w:rsidRDefault="007175F5" w:rsidP="007175F5">
            <w:pPr>
              <w:numPr>
                <w:ilvl w:val="1"/>
                <w:numId w:val="32"/>
              </w:numPr>
              <w:ind w:hanging="310"/>
              <w:contextualSpacing/>
              <w:jc w:val="both"/>
            </w:pPr>
            <w:r w:rsidRPr="007175F5">
              <w:t xml:space="preserve">RTCDCTICL is the curtailment of DC Tie imports below the higher of DC Tie advisory import limit as of 0600 in the Day-Ahead or subsequent advisory import limit to address local transmission system </w:t>
            </w:r>
            <w:proofErr w:type="gramStart"/>
            <w:r w:rsidRPr="007175F5">
              <w:t>limitations;</w:t>
            </w:r>
            <w:proofErr w:type="gramEnd"/>
          </w:p>
          <w:p w14:paraId="408706AA" w14:textId="77777777" w:rsidR="007175F5" w:rsidRPr="007175F5" w:rsidRDefault="007175F5" w:rsidP="007175F5">
            <w:pPr>
              <w:numPr>
                <w:ilvl w:val="1"/>
                <w:numId w:val="32"/>
              </w:numPr>
              <w:ind w:hanging="310"/>
              <w:contextualSpacing/>
              <w:jc w:val="both"/>
            </w:pPr>
            <w:r w:rsidRPr="007175F5">
              <w:t xml:space="preserve">RTCDCTICE is the curtailment of DC Tie imports below the higher of DC Tie advisory import limit as of 0600 in the Day-Ahead or subsequent advisory import limit due to an emergency action by a neighboring system operator during an emergency that is accommodated by </w:t>
            </w:r>
            <w:proofErr w:type="gramStart"/>
            <w:r w:rsidRPr="007175F5">
              <w:t>ERCOT;</w:t>
            </w:r>
            <w:proofErr w:type="gramEnd"/>
          </w:p>
          <w:p w14:paraId="171790A9" w14:textId="77777777" w:rsidR="007175F5" w:rsidRPr="007175F5" w:rsidRDefault="007175F5" w:rsidP="007175F5">
            <w:pPr>
              <w:numPr>
                <w:ilvl w:val="1"/>
                <w:numId w:val="32"/>
              </w:numPr>
              <w:ind w:hanging="310"/>
              <w:contextualSpacing/>
              <w:jc w:val="both"/>
            </w:pPr>
            <w:r w:rsidRPr="007175F5">
              <w:t>RTCDCTE is the ERCOT-directed DC Tie exports to address emergency conditions in the receiving electric grid; or</w:t>
            </w:r>
          </w:p>
          <w:p w14:paraId="7E156242" w14:textId="77777777" w:rsidR="007175F5" w:rsidRPr="007175F5" w:rsidRDefault="007175F5" w:rsidP="007175F5">
            <w:pPr>
              <w:numPr>
                <w:ilvl w:val="1"/>
                <w:numId w:val="32"/>
              </w:numPr>
              <w:spacing w:after="120"/>
              <w:ind w:hanging="317"/>
              <w:jc w:val="both"/>
            </w:pPr>
            <w:r w:rsidRPr="007175F5">
              <w:t>RTCDCTEC is the curtailment of DC Tie exports below the higher of DC Tie advisory export limit as of 0600 in the Day-Ahead or subsequent advisory export limit during EEA, a transmission emergency, or to address local transmission system limitations.</w:t>
            </w:r>
          </w:p>
        </w:tc>
      </w:tr>
    </w:tbl>
    <w:p w14:paraId="3AE8447F" w14:textId="77777777" w:rsidR="007175F5" w:rsidRPr="007175F5" w:rsidRDefault="007175F5" w:rsidP="007175F5">
      <w:pPr>
        <w:jc w:val="both"/>
        <w:rPr>
          <w:bCs/>
        </w:rPr>
      </w:pPr>
    </w:p>
    <w:p w14:paraId="7B988484" w14:textId="77777777" w:rsidR="007175F5" w:rsidRPr="007175F5" w:rsidRDefault="007175F5" w:rsidP="007175F5">
      <w:pPr>
        <w:tabs>
          <w:tab w:val="left" w:pos="360"/>
        </w:tabs>
        <w:ind w:left="-23"/>
        <w:jc w:val="both"/>
        <w:rPr>
          <w:bCs/>
        </w:rPr>
      </w:pPr>
      <w:r w:rsidRPr="007175F5">
        <w:rPr>
          <w:bCs/>
        </w:rPr>
        <w:t>2)</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rPr>
          <w:bCs/>
        </w:rPr>
        <w:instrText xml:space="preserve"> </w:instrText>
      </w:r>
      <w:r w:rsidRPr="007175F5">
        <w:rPr>
          <w:bCs/>
        </w:rPr>
        <w:fldChar w:fldCharType="end"/>
      </w:r>
      <w:proofErr w:type="spellStart"/>
      <w:r w:rsidRPr="007175F5">
        <w:rPr>
          <w:bCs/>
          <w:i/>
        </w:rPr>
        <w:t>R</w:t>
      </w:r>
      <w:r w:rsidRPr="007175F5">
        <w:rPr>
          <w:bCs/>
          <w:i/>
          <w:vertAlign w:val="subscript"/>
        </w:rPr>
        <w:t>sns</w:t>
      </w:r>
      <w:proofErr w:type="spellEnd"/>
      <w:r w:rsidRPr="007175F5">
        <w:rPr>
          <w:bCs/>
        </w:rPr>
        <w:t xml:space="preserve"> is calculated based on SCED telemetry and solution as:</w:t>
      </w:r>
    </w:p>
    <w:p w14:paraId="2520A7A1" w14:textId="77777777" w:rsidR="007175F5" w:rsidRPr="007175F5" w:rsidRDefault="007175F5" w:rsidP="007175F5">
      <w:pPr>
        <w:ind w:left="360"/>
        <w:jc w:val="both"/>
      </w:pPr>
    </w:p>
    <w:p w14:paraId="70CB7FB6" w14:textId="77777777" w:rsidR="007175F5" w:rsidRPr="007175F5" w:rsidRDefault="007175F5" w:rsidP="007175F5">
      <w:pPr>
        <w:ind w:left="360"/>
        <w:contextualSpacing/>
        <w:jc w:val="both"/>
        <w:rPr>
          <w:bCs/>
          <w:i/>
        </w:rPr>
      </w:pPr>
      <w:proofErr w:type="spellStart"/>
      <w:r w:rsidRPr="007175F5">
        <w:rPr>
          <w:bCs/>
          <w:i/>
        </w:rPr>
        <w:lastRenderedPageBreak/>
        <w:t>R</w:t>
      </w:r>
      <w:r w:rsidRPr="007175F5">
        <w:rPr>
          <w:bCs/>
          <w:i/>
          <w:vertAlign w:val="subscript"/>
        </w:rPr>
        <w:t>sns</w:t>
      </w:r>
      <w:proofErr w:type="spellEnd"/>
      <w:r w:rsidRPr="007175F5">
        <w:rPr>
          <w:bCs/>
        </w:rPr>
        <w:t xml:space="preserve"> = </w:t>
      </w:r>
      <w:r w:rsidRPr="007175F5">
        <w:rPr>
          <w:bCs/>
          <w:i/>
        </w:rPr>
        <w:t>RTOLCAP + RTOFFCAP</w:t>
      </w:r>
    </w:p>
    <w:p w14:paraId="49EF5A1C" w14:textId="77777777" w:rsidR="007175F5" w:rsidRPr="007175F5" w:rsidRDefault="007175F5" w:rsidP="007175F5">
      <w:pPr>
        <w:ind w:left="360"/>
        <w:contextualSpacing/>
        <w:jc w:val="both"/>
        <w:rPr>
          <w:bCs/>
          <w:i/>
        </w:rPr>
      </w:pPr>
    </w:p>
    <w:p w14:paraId="7E60BAB6" w14:textId="77777777" w:rsidR="007175F5" w:rsidRPr="007175F5" w:rsidRDefault="007175F5" w:rsidP="007175F5">
      <w:pPr>
        <w:ind w:left="2160" w:hanging="1800"/>
        <w:contextualSpacing/>
        <w:jc w:val="both"/>
        <w:rPr>
          <w:bCs/>
          <w:i/>
        </w:rPr>
      </w:pPr>
      <w:r w:rsidRPr="007175F5">
        <w:rPr>
          <w:bCs/>
          <w:i/>
        </w:rPr>
        <w:t>RTOFFCAP =</w:t>
      </w:r>
      <w:r w:rsidRPr="007175F5">
        <w:rPr>
          <w:bCs/>
          <w:i/>
        </w:rPr>
        <w:tab/>
        <w:t>RTCST30HSL + RTOFFNSHSL + RTCLRNS + RTNCLRNSCAP + RTOLNSRS + RTRUCCST30HSL</w:t>
      </w:r>
    </w:p>
    <w:p w14:paraId="5FE7D073" w14:textId="77777777" w:rsidR="007175F5" w:rsidRPr="007175F5" w:rsidRDefault="007175F5" w:rsidP="007175F5">
      <w:pPr>
        <w:ind w:left="360"/>
        <w:contextualSpacing/>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C8A73B0"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5B34C130" w14:textId="77777777" w:rsidR="007175F5" w:rsidRPr="007175F5" w:rsidRDefault="007175F5" w:rsidP="007175F5">
            <w:pPr>
              <w:spacing w:before="120" w:after="120"/>
              <w:ind w:hanging="18"/>
              <w:rPr>
                <w:b/>
                <w:i/>
              </w:rPr>
            </w:pPr>
            <w:r w:rsidRPr="007175F5">
              <w:rPr>
                <w:b/>
                <w:i/>
              </w:rPr>
              <w:t>[OBDRR040:  Replace the formula “RTOFFCAP” above with the following upon system implementation of NPRR1131:]</w:t>
            </w:r>
          </w:p>
          <w:p w14:paraId="11E4407B" w14:textId="77777777" w:rsidR="007175F5" w:rsidRPr="007175F5" w:rsidRDefault="007175F5" w:rsidP="007175F5">
            <w:pPr>
              <w:spacing w:after="120"/>
              <w:ind w:left="1980" w:hanging="1620"/>
              <w:jc w:val="both"/>
              <w:rPr>
                <w:bCs/>
                <w:i/>
              </w:rPr>
            </w:pPr>
            <w:r w:rsidRPr="007175F5">
              <w:rPr>
                <w:bCs/>
                <w:i/>
              </w:rPr>
              <w:t>RTOFFCAP =</w:t>
            </w:r>
            <w:r w:rsidRPr="007175F5">
              <w:rPr>
                <w:bCs/>
                <w:i/>
              </w:rPr>
              <w:tab/>
              <w:t>RTCST30HSL + RTOFFNSHSL + RTNCLRNSCAP + RTOLNSRS + RTRUCCST30HSL</w:t>
            </w:r>
          </w:p>
        </w:tc>
      </w:tr>
    </w:tbl>
    <w:p w14:paraId="6685324D" w14:textId="77777777" w:rsidR="007175F5" w:rsidRPr="007175F5" w:rsidRDefault="007175F5" w:rsidP="007175F5">
      <w:pPr>
        <w:spacing w:before="120"/>
        <w:ind w:left="360"/>
        <w:jc w:val="both"/>
        <w:rPr>
          <w:bCs/>
          <w:i/>
        </w:rPr>
      </w:pPr>
      <w:r w:rsidRPr="007175F5">
        <w:rPr>
          <w:bCs/>
          <w:i/>
        </w:rPr>
        <w:t>RTNCLRNSCAP</w:t>
      </w:r>
      <w:r w:rsidRPr="007175F5">
        <w:rPr>
          <w:i/>
        </w:rPr>
        <w:t xml:space="preserve"> = </w:t>
      </w:r>
      <w:proofErr w:type="gramStart"/>
      <w:r w:rsidRPr="007175F5">
        <w:rPr>
          <w:i/>
        </w:rPr>
        <w:t>Min(</w:t>
      </w:r>
      <w:proofErr w:type="gramEnd"/>
      <w:r w:rsidRPr="007175F5">
        <w:rPr>
          <w:i/>
        </w:rPr>
        <w:t>Max(RTNCLRNPC – RTNCLRLPC, 0.0), RTNCLRNS * 1.5)</w:t>
      </w:r>
    </w:p>
    <w:p w14:paraId="1EE7AE7C" w14:textId="77777777" w:rsidR="007175F5" w:rsidRPr="007175F5" w:rsidRDefault="007175F5" w:rsidP="007175F5">
      <w:pPr>
        <w:ind w:left="360"/>
        <w:jc w:val="both"/>
        <w:rPr>
          <w:bCs/>
          <w:i/>
          <w:iCs/>
        </w:rPr>
      </w:pPr>
    </w:p>
    <w:p w14:paraId="391D7DD9" w14:textId="77777777" w:rsidR="007175F5" w:rsidRPr="007175F5" w:rsidRDefault="007175F5" w:rsidP="007175F5">
      <w:pPr>
        <w:jc w:val="both"/>
        <w:rPr>
          <w:bCs/>
        </w:rPr>
      </w:pPr>
      <w:r w:rsidRPr="007175F5">
        <w:rPr>
          <w:bCs/>
        </w:rPr>
        <w:t xml:space="preserve">Where: </w:t>
      </w:r>
    </w:p>
    <w:p w14:paraId="3B71CD84"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17E61912" w14:textId="77777777" w:rsidR="007175F5" w:rsidRPr="007175F5" w:rsidRDefault="007175F5" w:rsidP="007175F5">
      <w:pPr>
        <w:numPr>
          <w:ilvl w:val="0"/>
          <w:numId w:val="32"/>
        </w:numPr>
        <w:ind w:left="1080"/>
        <w:contextualSpacing/>
        <w:jc w:val="both"/>
      </w:pPr>
      <w:r w:rsidRPr="007175F5">
        <w:rPr>
          <w:i/>
        </w:rPr>
        <w:t>RTOFFCAP</w:t>
      </w:r>
      <w:r w:rsidRPr="007175F5">
        <w:t xml:space="preserve"> is the system total Real-Time Off-Line reserve capacity for the SCED interval.</w:t>
      </w:r>
    </w:p>
    <w:p w14:paraId="715C9264" w14:textId="77777777" w:rsidR="007175F5" w:rsidRPr="007175F5" w:rsidRDefault="007175F5" w:rsidP="007175F5">
      <w:pPr>
        <w:numPr>
          <w:ilvl w:val="0"/>
          <w:numId w:val="32"/>
        </w:numPr>
        <w:spacing w:after="240"/>
        <w:ind w:left="1080"/>
        <w:jc w:val="both"/>
      </w:pPr>
      <w:r w:rsidRPr="007175F5">
        <w:rPr>
          <w:i/>
        </w:rPr>
        <w:t>RTCST30HSL</w:t>
      </w:r>
      <w:r w:rsidRPr="007175F5">
        <w:t xml:space="preserve"> is the system total Real-Time telemetered HSLs of Generation Resources, excluding Intermittent Renewable Resources (IRRs), that have telemetered an OFF Resource Status and can be started from a cold temperature state in 30 minutes and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66A41AE" w14:textId="77777777" w:rsidTr="00974D17">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768F1C7" w14:textId="77777777" w:rsidR="007175F5" w:rsidRPr="007175F5" w:rsidRDefault="007175F5" w:rsidP="007175F5">
            <w:pPr>
              <w:spacing w:before="120" w:after="120"/>
              <w:ind w:hanging="18"/>
              <w:rPr>
                <w:b/>
                <w:i/>
              </w:rPr>
            </w:pPr>
            <w:r w:rsidRPr="007175F5">
              <w:rPr>
                <w:b/>
                <w:i/>
              </w:rPr>
              <w:t>[OBDRR028:  Replace the variable “RTCST30HSL” above with the following upon system implementation of NPRR1069:]</w:t>
            </w:r>
          </w:p>
          <w:p w14:paraId="6010250D" w14:textId="77777777" w:rsidR="007175F5" w:rsidRPr="007175F5" w:rsidRDefault="007175F5" w:rsidP="007175F5">
            <w:pPr>
              <w:numPr>
                <w:ilvl w:val="0"/>
                <w:numId w:val="32"/>
              </w:numPr>
              <w:contextualSpacing/>
              <w:jc w:val="both"/>
            </w:pPr>
            <w:r w:rsidRPr="007175F5">
              <w:rPr>
                <w:i/>
              </w:rPr>
              <w:t>RTCST30HSL</w:t>
            </w:r>
            <w:r w:rsidRPr="007175F5">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1566A7E0" w14:textId="77777777" w:rsidR="007175F5" w:rsidRPr="007175F5" w:rsidRDefault="007175F5" w:rsidP="007175F5">
      <w:pPr>
        <w:numPr>
          <w:ilvl w:val="0"/>
          <w:numId w:val="32"/>
        </w:numPr>
        <w:spacing w:before="240"/>
        <w:ind w:left="1080"/>
        <w:jc w:val="both"/>
      </w:pPr>
      <w:r w:rsidRPr="007175F5">
        <w:rPr>
          <w:i/>
        </w:rPr>
        <w:t>RTNCLRNSCAP</w:t>
      </w:r>
      <w:r w:rsidRPr="007175F5">
        <w:t xml:space="preserve"> is the system total Real-Time capacity for all Load Resources that are not CLRs and that have a validated Real-Time Non-Spin Ancillary Service Schedule for the SCED interval. </w:t>
      </w:r>
    </w:p>
    <w:p w14:paraId="1E42F2ED"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that are not CLRs and that have a validated Real-Time Non-Spin Ancillary Service Schedule for the SCED interval discounted by the system-wide discount factor.</w:t>
      </w:r>
    </w:p>
    <w:p w14:paraId="096E2A92" w14:textId="77777777" w:rsidR="007175F5" w:rsidRPr="007175F5" w:rsidRDefault="007175F5" w:rsidP="007175F5">
      <w:pPr>
        <w:numPr>
          <w:ilvl w:val="0"/>
          <w:numId w:val="32"/>
        </w:numPr>
        <w:ind w:left="1080"/>
        <w:contextualSpacing/>
        <w:jc w:val="both"/>
      </w:pPr>
      <w:r w:rsidRPr="007175F5">
        <w:rPr>
          <w:i/>
        </w:rPr>
        <w:t>RTNCLRLPC</w:t>
      </w:r>
      <w:r w:rsidRPr="007175F5">
        <w:t xml:space="preserve"> is the system total Real-Time LPC from all Load Resources that are not CLRs and that have a validated Real-Time Non-Spin Ancillary for the SCED interval discounted by the system-wide discount factor.</w:t>
      </w:r>
    </w:p>
    <w:p w14:paraId="6263C68E" w14:textId="77777777" w:rsidR="007175F5" w:rsidRPr="007175F5" w:rsidRDefault="007175F5" w:rsidP="007175F5">
      <w:pPr>
        <w:numPr>
          <w:ilvl w:val="0"/>
          <w:numId w:val="32"/>
        </w:numPr>
        <w:ind w:left="1080"/>
        <w:contextualSpacing/>
        <w:jc w:val="both"/>
      </w:pPr>
      <w:r w:rsidRPr="007175F5">
        <w:rPr>
          <w:i/>
        </w:rPr>
        <w:t>RTNCLRNS</w:t>
      </w:r>
      <w:r w:rsidRPr="007175F5">
        <w:t xml:space="preserve"> is the system total Real-Time Non-Spin Ancillary Service Responsibilities from all Load Resources that are not CLRs for the SCED interval discounted by the system-wide discount factor.</w:t>
      </w:r>
    </w:p>
    <w:p w14:paraId="28C5132C" w14:textId="77777777" w:rsidR="007175F5" w:rsidRPr="007175F5" w:rsidRDefault="007175F5" w:rsidP="007175F5">
      <w:pPr>
        <w:numPr>
          <w:ilvl w:val="0"/>
          <w:numId w:val="32"/>
        </w:numPr>
        <w:spacing w:after="240"/>
        <w:ind w:left="1080"/>
        <w:jc w:val="both"/>
      </w:pPr>
      <w:r w:rsidRPr="007175F5">
        <w:rPr>
          <w:i/>
        </w:rPr>
        <w:t xml:space="preserve">RTCLRNS </w:t>
      </w:r>
      <w:r w:rsidRPr="007175F5">
        <w:t>is the system total validated Real-Time telemetered Non-Spin Ancillary Service Schedules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DD25ADF"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7D53CE" w14:textId="77777777" w:rsidR="007175F5" w:rsidRPr="007175F5" w:rsidRDefault="007175F5" w:rsidP="007175F5">
            <w:pPr>
              <w:spacing w:before="120" w:after="120"/>
              <w:ind w:hanging="18"/>
              <w:rPr>
                <w:b/>
                <w:i/>
              </w:rPr>
            </w:pPr>
            <w:r w:rsidRPr="007175F5">
              <w:rPr>
                <w:b/>
                <w:i/>
              </w:rPr>
              <w:lastRenderedPageBreak/>
              <w:t>[OBDRR028:  Replace the variable “RTCLRNS” above with the following upon system implementation of NPRR1069:]</w:t>
            </w:r>
          </w:p>
          <w:p w14:paraId="0204D0FE" w14:textId="77777777" w:rsidR="007175F5" w:rsidRPr="007175F5" w:rsidRDefault="007175F5" w:rsidP="007175F5">
            <w:pPr>
              <w:numPr>
                <w:ilvl w:val="0"/>
                <w:numId w:val="32"/>
              </w:numPr>
              <w:contextualSpacing/>
              <w:jc w:val="both"/>
            </w:pPr>
            <w:r w:rsidRPr="007175F5">
              <w:rPr>
                <w:i/>
              </w:rPr>
              <w:t xml:space="preserve">RTCLRNS </w:t>
            </w:r>
            <w:r w:rsidRPr="007175F5">
              <w:t>is the system total validated Real-Time telemetered Non-Spin Ancillary Service Schedules from CLRs, excluding ESR-CLRs, for the SCED interval discounted by the system-wide discount factor.</w:t>
            </w:r>
          </w:p>
        </w:tc>
      </w:tr>
    </w:tbl>
    <w:p w14:paraId="59F4D223" w14:textId="77777777" w:rsidR="007175F5" w:rsidRPr="007175F5" w:rsidRDefault="007175F5" w:rsidP="007175F5">
      <w:pPr>
        <w:ind w:left="770"/>
        <w:contextualSpacing/>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0BB19E9"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02E713E" w14:textId="77777777" w:rsidR="007175F5" w:rsidRPr="007175F5" w:rsidRDefault="007175F5" w:rsidP="007175F5">
            <w:pPr>
              <w:spacing w:before="120" w:after="120"/>
              <w:ind w:hanging="18"/>
              <w:rPr>
                <w:b/>
                <w:i/>
              </w:rPr>
            </w:pPr>
            <w:r w:rsidRPr="007175F5">
              <w:rPr>
                <w:b/>
                <w:i/>
              </w:rPr>
              <w:t>[OBDRR040:  Delete the variable “RTCLRNS” above upon system implementation of NPRR1131.]</w:t>
            </w:r>
          </w:p>
        </w:tc>
      </w:tr>
    </w:tbl>
    <w:p w14:paraId="14DDD6F0" w14:textId="77777777" w:rsidR="007175F5" w:rsidRPr="007175F5" w:rsidRDefault="007175F5" w:rsidP="007175F5">
      <w:pPr>
        <w:numPr>
          <w:ilvl w:val="0"/>
          <w:numId w:val="32"/>
        </w:numPr>
        <w:spacing w:before="240" w:after="240"/>
        <w:ind w:left="1080"/>
        <w:jc w:val="both"/>
      </w:pPr>
      <w:r w:rsidRPr="007175F5">
        <w:rPr>
          <w:i/>
        </w:rPr>
        <w:t>RTOLNSRS</w:t>
      </w:r>
      <w:r w:rsidRPr="007175F5">
        <w:t xml:space="preserve"> is the system total validated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17CB421"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D8B801E"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0BBECAF4" w14:textId="77777777" w:rsidR="007175F5" w:rsidRPr="007175F5" w:rsidRDefault="007175F5" w:rsidP="007175F5">
            <w:pPr>
              <w:numPr>
                <w:ilvl w:val="0"/>
                <w:numId w:val="32"/>
              </w:numPr>
              <w:contextualSpacing/>
              <w:jc w:val="both"/>
            </w:pPr>
            <w:r w:rsidRPr="007175F5">
              <w:rPr>
                <w:i/>
              </w:rPr>
              <w:t>RTOLNSRS</w:t>
            </w:r>
            <w:r w:rsidRPr="007175F5">
              <w:t xml:space="preserve"> is the system total validated Real-Time telemetered On-Line Non-Spin Ancillary Service Schedule, excluding ESR-Gen, for all On-Line Generation Resources for the SCED interval discounted by the system-wide discount factor.</w:t>
            </w:r>
          </w:p>
        </w:tc>
      </w:tr>
    </w:tbl>
    <w:p w14:paraId="18172664" w14:textId="77777777" w:rsidR="007175F5" w:rsidRPr="007175F5" w:rsidRDefault="007175F5" w:rsidP="007175F5">
      <w:pPr>
        <w:numPr>
          <w:ilvl w:val="0"/>
          <w:numId w:val="32"/>
        </w:numPr>
        <w:spacing w:before="240" w:after="240"/>
        <w:ind w:left="1080"/>
        <w:jc w:val="both"/>
      </w:pPr>
      <w:r w:rsidRPr="007175F5">
        <w:rPr>
          <w:i/>
        </w:rPr>
        <w:t>RTOFFNSHSL</w:t>
      </w:r>
      <w:r w:rsidRPr="007175F5">
        <w:t xml:space="preserve"> is the system total telemetered HSLs of Generation Resources that have telemetered an OFFNS Resource Status and discounted by the </w:t>
      </w:r>
      <w:r w:rsidRPr="007175F5">
        <w:rPr>
          <w:szCs w:val="18"/>
        </w:rPr>
        <w:t>system-wide</w:t>
      </w:r>
      <w:r w:rsidRPr="007175F5">
        <w:t xml:space="preserv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82B5132"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2879FB" w14:textId="77777777" w:rsidR="007175F5" w:rsidRPr="007175F5" w:rsidRDefault="007175F5" w:rsidP="007175F5">
            <w:pPr>
              <w:spacing w:before="120" w:after="120"/>
              <w:ind w:hanging="18"/>
              <w:rPr>
                <w:b/>
                <w:i/>
              </w:rPr>
            </w:pPr>
            <w:r w:rsidRPr="007175F5">
              <w:rPr>
                <w:b/>
                <w:i/>
              </w:rPr>
              <w:t>[OBDRR028:  Replace the variable “RTOFFNSHSL” above with the following upon system implementation of NPRR1069:]</w:t>
            </w:r>
          </w:p>
          <w:p w14:paraId="6ADC801A" w14:textId="77777777" w:rsidR="007175F5" w:rsidRPr="007175F5" w:rsidRDefault="007175F5" w:rsidP="007175F5">
            <w:pPr>
              <w:numPr>
                <w:ilvl w:val="0"/>
                <w:numId w:val="32"/>
              </w:numPr>
              <w:jc w:val="both"/>
            </w:pPr>
            <w:r w:rsidRPr="007175F5">
              <w:rPr>
                <w:i/>
              </w:rPr>
              <w:t>RTOFFNSHSL</w:t>
            </w:r>
            <w:r w:rsidRPr="007175F5">
              <w:t xml:space="preserve"> is the system total telemetered HSLs of Generation Resources, excluding ESR-Gen, that have telemetered an OFFNS Resource Status and discounted by the </w:t>
            </w:r>
            <w:r w:rsidRPr="007175F5">
              <w:rPr>
                <w:szCs w:val="18"/>
              </w:rPr>
              <w:t>system-wide</w:t>
            </w:r>
            <w:r w:rsidRPr="007175F5">
              <w:t xml:space="preserve"> discount factor.</w:t>
            </w:r>
          </w:p>
        </w:tc>
      </w:tr>
    </w:tbl>
    <w:p w14:paraId="20D6A66F" w14:textId="77777777" w:rsidR="007175F5" w:rsidRPr="007175F5" w:rsidRDefault="007175F5" w:rsidP="007175F5">
      <w:pPr>
        <w:numPr>
          <w:ilvl w:val="0"/>
          <w:numId w:val="32"/>
        </w:numPr>
        <w:spacing w:before="240" w:after="240"/>
        <w:ind w:left="1080"/>
        <w:jc w:val="both"/>
      </w:pPr>
      <w:r w:rsidRPr="007175F5">
        <w:rPr>
          <w:bCs/>
          <w:i/>
        </w:rPr>
        <w:t>RTRUCCST30HSL</w:t>
      </w:r>
      <w:r w:rsidRPr="007175F5">
        <w:rPr>
          <w:i/>
        </w:rPr>
        <w:t xml:space="preserve"> </w:t>
      </w:r>
      <w:r w:rsidRPr="007175F5">
        <w:t>is the system total Real-Time On-Line telemetered HSLs of ONRUC Resources that are qualified for RTCST30HSL for the SCED interval.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E7B09E3"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BBBDCC" w14:textId="77777777" w:rsidR="007175F5" w:rsidRPr="007175F5" w:rsidRDefault="007175F5" w:rsidP="007175F5">
            <w:pPr>
              <w:spacing w:before="120" w:after="120"/>
              <w:ind w:hanging="18"/>
              <w:rPr>
                <w:b/>
                <w:i/>
              </w:rPr>
            </w:pPr>
            <w:r w:rsidRPr="007175F5">
              <w:rPr>
                <w:b/>
                <w:i/>
              </w:rPr>
              <w:t>[OBDRR028:  Replace the variable “RTRUCCST30HSL” above with the following upon system implementation of NPRR1069:]</w:t>
            </w:r>
          </w:p>
          <w:p w14:paraId="6E6D3444" w14:textId="77777777" w:rsidR="007175F5" w:rsidRPr="007175F5" w:rsidRDefault="007175F5" w:rsidP="007175F5">
            <w:pPr>
              <w:numPr>
                <w:ilvl w:val="0"/>
                <w:numId w:val="32"/>
              </w:numPr>
              <w:jc w:val="both"/>
            </w:pPr>
            <w:r w:rsidRPr="007175F5">
              <w:rPr>
                <w:bCs/>
                <w:i/>
              </w:rPr>
              <w:t>RTRUCCST30HSL</w:t>
            </w:r>
            <w:r w:rsidRPr="007175F5">
              <w:rPr>
                <w:i/>
              </w:rPr>
              <w:t xml:space="preserve"> </w:t>
            </w:r>
            <w:r w:rsidRPr="007175F5">
              <w:t>is the system total Real-Time On-Line telemetered HSLs of ONRUC Resources, excluding ESR-Gen, that are qualified for RTCST30HSL for the SCED interval.</w:t>
            </w:r>
          </w:p>
        </w:tc>
      </w:tr>
    </w:tbl>
    <w:p w14:paraId="01374CF8" w14:textId="77777777" w:rsidR="007175F5" w:rsidRPr="007175F5" w:rsidRDefault="007175F5" w:rsidP="007175F5">
      <w:pPr>
        <w:spacing w:before="240" w:after="240"/>
        <w:rPr>
          <w:b/>
          <w:i/>
        </w:rPr>
      </w:pPr>
      <w:r w:rsidRPr="007175F5">
        <w:lastRenderedPageBreak/>
        <w:t>The system-wide discount factor used to discount inputs used in the calculation of reserves R</w:t>
      </w:r>
      <w:r w:rsidRPr="007175F5">
        <w:rPr>
          <w:vertAlign w:val="subscript"/>
        </w:rPr>
        <w:t>s</w:t>
      </w:r>
      <w:r w:rsidRPr="007175F5">
        <w:t xml:space="preserve"> and </w:t>
      </w:r>
      <w:proofErr w:type="spellStart"/>
      <w:r w:rsidRPr="007175F5">
        <w:t>R</w:t>
      </w:r>
      <w:r w:rsidRPr="007175F5">
        <w:rPr>
          <w:vertAlign w:val="subscript"/>
        </w:rPr>
        <w:t>sns</w:t>
      </w:r>
      <w:proofErr w:type="spellEnd"/>
      <w:r w:rsidRPr="007175F5">
        <w:t xml:space="preserve"> is calculated as the average of the currently approved Reserve Discount Factors (RDFs) applied to the temperatures from the current Season from the prior year. </w:t>
      </w:r>
    </w:p>
    <w:p w14:paraId="4190712E" w14:textId="77777777" w:rsidR="007175F5" w:rsidRPr="007175F5" w:rsidRDefault="007175F5" w:rsidP="007175F5">
      <w:pPr>
        <w:keepNext/>
        <w:spacing w:before="240" w:after="240"/>
        <w:outlineLvl w:val="1"/>
        <w:rPr>
          <w:b/>
          <w:i/>
          <w:szCs w:val="20"/>
        </w:rPr>
      </w:pPr>
      <w:bookmarkStart w:id="78" w:name="_Toc366244941"/>
      <w:bookmarkStart w:id="79" w:name="_Toc369177582"/>
      <w:bookmarkStart w:id="80" w:name="_Toc370806872"/>
      <w:bookmarkStart w:id="81" w:name="_Toc370985110"/>
      <w:bookmarkStart w:id="82" w:name="_Toc371343049"/>
      <w:bookmarkStart w:id="83" w:name="_Toc371347082"/>
      <w:bookmarkStart w:id="84" w:name="_Toc371665256"/>
      <w:bookmarkStart w:id="85" w:name="_Toc418158662"/>
      <w:bookmarkStart w:id="86" w:name="_Toc147143830"/>
      <w:r w:rsidRPr="007175F5">
        <w:rPr>
          <w:b/>
          <w:i/>
          <w:szCs w:val="20"/>
        </w:rPr>
        <w:t>2.2.2</w:t>
      </w:r>
      <w:r w:rsidRPr="007175F5">
        <w:rPr>
          <w:b/>
          <w:i/>
          <w:szCs w:val="20"/>
        </w:rPr>
        <w:tab/>
        <w:t xml:space="preserve">Calculation of </w:t>
      </w:r>
      <w:r w:rsidRPr="007175F5">
        <w:rPr>
          <w:b/>
          <w:i/>
          <w:position w:val="-12"/>
          <w:szCs w:val="20"/>
        </w:rPr>
        <w:object w:dxaOrig="765" w:dyaOrig="360" w14:anchorId="45DCC794">
          <v:shape id="_x0000_i1047" type="#_x0000_t75" style="width:35.4pt;height:21.6pt" o:ole="">
            <v:imagedata r:id="rId26" o:title=""/>
          </v:shape>
          <o:OLEObject Type="Embed" ProgID="Equation.3" ShapeID="_x0000_i1047" DrawAspect="Content" ObjectID="_1771074628" r:id="rId27"/>
        </w:objec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r w:rsidRPr="007175F5">
        <w:rPr>
          <w:b/>
          <w:i/>
          <w:szCs w:val="20"/>
        </w:rPr>
        <w:t xml:space="preserve"> and </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bookmarkEnd w:id="78"/>
      <w:bookmarkEnd w:id="79"/>
      <w:bookmarkEnd w:id="80"/>
      <w:bookmarkEnd w:id="81"/>
      <w:bookmarkEnd w:id="82"/>
      <w:bookmarkEnd w:id="83"/>
      <w:bookmarkEnd w:id="84"/>
      <w:bookmarkEnd w:id="85"/>
      <w:bookmarkEnd w:id="86"/>
      <w:r w:rsidRPr="007175F5">
        <w:rPr>
          <w:b/>
          <w:i/>
          <w:position w:val="-12"/>
          <w:szCs w:val="20"/>
        </w:rPr>
        <w:object w:dxaOrig="1020" w:dyaOrig="360" w14:anchorId="41E14A83">
          <v:shape id="_x0000_i1048" type="#_x0000_t75" style="width:50.4pt;height:21.6pt" o:ole="">
            <v:imagedata r:id="rId28" o:title=""/>
          </v:shape>
          <o:OLEObject Type="Embed" ProgID="Equation.3" ShapeID="_x0000_i1048" DrawAspect="Content" ObjectID="_1771074629" r:id="rId29"/>
        </w:object>
      </w:r>
    </w:p>
    <w:p w14:paraId="5D52B632" w14:textId="77777777" w:rsidR="007175F5" w:rsidRPr="007175F5" w:rsidRDefault="007175F5" w:rsidP="007175F5">
      <w:pPr>
        <w:jc w:val="both"/>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7AF463F2">
          <v:shape id="_x0000_i1049" type="#_x0000_t75" style="width:35.4pt;height:21.6pt" o:ole="">
            <v:imagedata r:id="rId30" o:title=""/>
          </v:shape>
          <o:OLEObject Type="Embed" ProgID="Equation.3" ShapeID="_x0000_i1049" DrawAspect="Content" ObjectID="_1771074630" r:id="rId31"/>
        </w:object>
      </w:r>
      <w:r w:rsidRPr="007175F5">
        <w:t xml:space="preserve"> and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1035" w:dyaOrig="360" w14:anchorId="0CAB2B63">
          <v:shape id="_x0000_i1050" type="#_x0000_t75" style="width:50.4pt;height:21.6pt" o:ole="">
            <v:imagedata r:id="rId32" o:title=""/>
          </v:shape>
          <o:OLEObject Type="Embed" ProgID="Equation.3" ShapeID="_x0000_i1050" DrawAspect="Content" ObjectID="_1771074631" r:id="rId33"/>
        </w:object>
      </w:r>
      <w:r w:rsidRPr="007175F5">
        <w:t xml:space="preserve"> are functions that describe the PBMCL at various reserve levels. </w:t>
      </w:r>
    </w:p>
    <w:p w14:paraId="49248237" w14:textId="77777777" w:rsidR="007175F5" w:rsidRPr="007175F5" w:rsidRDefault="007175F5" w:rsidP="007175F5">
      <w:pPr>
        <w:ind w:left="360"/>
        <w:jc w:val="both"/>
      </w:pPr>
    </w:p>
    <w:p w14:paraId="18A460F5" w14:textId="77777777" w:rsidR="007175F5" w:rsidRPr="007175F5" w:rsidRDefault="007175F5" w:rsidP="007175F5">
      <w:pPr>
        <w:ind w:left="360" w:hanging="360"/>
        <w:contextualSpacing/>
        <w:jc w:val="both"/>
      </w:pPr>
      <w:r w:rsidRPr="007175F5">
        <w:t>1)</w:t>
      </w:r>
      <w:r w:rsidRPr="007175F5">
        <w:tab/>
        <w:t xml:space="preserve">Calculation of Curve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1DAC1ACE">
          <v:shape id="_x0000_i1051" type="#_x0000_t75" style="width:35.4pt;height:21.6pt" o:ole="">
            <v:imagedata r:id="rId30" o:title=""/>
          </v:shape>
          <o:OLEObject Type="Embed" ProgID="Equation.3" ShapeID="_x0000_i1051" DrawAspect="Content" ObjectID="_1771074632" r:id="rId34"/>
        </w:object>
      </w:r>
      <w:r w:rsidRPr="007175F5">
        <w:t>:</w:t>
      </w:r>
    </w:p>
    <w:p w14:paraId="75285CD6" w14:textId="77777777" w:rsidR="007175F5" w:rsidRPr="007175F5" w:rsidRDefault="007175F5" w:rsidP="007175F5">
      <w:pPr>
        <w:ind w:left="360"/>
        <w:jc w:val="both"/>
      </w:pPr>
    </w:p>
    <w:p w14:paraId="287E62AC"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6E8D2042">
          <v:shape id="_x0000_i1052" type="#_x0000_t75" style="width:35.4pt;height:21.6pt" o:ole="">
            <v:imagedata r:id="rId30" o:title=""/>
          </v:shape>
          <o:OLEObject Type="Embed" ProgID="Equation.3" ShapeID="_x0000_i1052" DrawAspect="Content" ObjectID="_1771074633" r:id="rId35"/>
        </w:object>
      </w:r>
      <w:r w:rsidRPr="007175F5">
        <w:rPr>
          <w:bCs/>
        </w:rPr>
        <w:t xml:space="preserve"> is a function of the Real-Time reserves that should be available in the first 30 minutes of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371B727F">
          <v:shape id="_x0000_i1053" type="#_x0000_t75" style="width:35.4pt;height:21.6pt" o:ole="">
            <v:imagedata r:id="rId30" o:title=""/>
          </v:shape>
          <o:OLEObject Type="Embed" ProgID="Equation.3" ShapeID="_x0000_i1053" DrawAspect="Content" ObjectID="_1771074634" r:id="rId36"/>
        </w:object>
      </w:r>
      <w:r w:rsidRPr="007175F5">
        <w:t xml:space="preserve"> </w:t>
      </w:r>
      <w:r w:rsidRPr="007175F5">
        <w:rPr>
          <w:bCs/>
        </w:rPr>
        <w:t>is:</w:t>
      </w:r>
    </w:p>
    <w:p w14:paraId="139C2DBD" w14:textId="77777777" w:rsidR="007175F5" w:rsidRPr="007175F5" w:rsidRDefault="009D0B5B" w:rsidP="007175F5">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993698C" w14:textId="77777777" w:rsidR="007175F5" w:rsidRPr="007175F5" w:rsidRDefault="007175F5" w:rsidP="007175F5">
      <w:pPr>
        <w:ind w:left="1080"/>
        <w:jc w:val="center"/>
      </w:pPr>
    </w:p>
    <w:p w14:paraId="57452169" w14:textId="77777777" w:rsidR="007175F5" w:rsidRPr="007175F5" w:rsidRDefault="007175F5" w:rsidP="007175F5">
      <w:pPr>
        <w:jc w:val="both"/>
      </w:pPr>
      <w:r w:rsidRPr="007175F5">
        <w:t>Where:</w:t>
      </w:r>
    </w:p>
    <w:p w14:paraId="121F9529" w14:textId="77777777" w:rsidR="007175F5" w:rsidRPr="007175F5" w:rsidRDefault="007175F5" w:rsidP="007175F5">
      <w:pPr>
        <w:numPr>
          <w:ilvl w:val="0"/>
          <w:numId w:val="32"/>
        </w:numPr>
        <w:spacing w:after="240"/>
        <w:ind w:left="1080"/>
        <w:contextualSpacing/>
        <w:jc w:val="both"/>
        <w:rPr>
          <w:i/>
        </w:rPr>
      </w:pPr>
      <w:r w:rsidRPr="007175F5">
        <w:rPr>
          <w:i/>
        </w:rPr>
        <w:t>X in this equation is the minimum contingency level</w:t>
      </w:r>
    </w:p>
    <w:p w14:paraId="60A9FB77" w14:textId="77777777" w:rsidR="007175F5" w:rsidRPr="007175F5" w:rsidRDefault="007175F5" w:rsidP="007175F5">
      <w:pPr>
        <w:numPr>
          <w:ilvl w:val="0"/>
          <w:numId w:val="32"/>
        </w:numPr>
        <w:spacing w:after="240"/>
        <w:ind w:left="1080"/>
        <w:contextualSpacing/>
        <w:jc w:val="both"/>
        <w:rPr>
          <w:i/>
        </w:rPr>
      </w:pPr>
      <w:r w:rsidRPr="007175F5">
        <w:rPr>
          <w:i/>
        </w:rPr>
        <w:t>S</w:t>
      </w:r>
      <w:r w:rsidRPr="007175F5">
        <w:rPr>
          <w:i/>
        </w:rPr>
        <w:fldChar w:fldCharType="begin"/>
      </w:r>
      <w:r w:rsidRPr="007175F5">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rPr>
          <w:i/>
        </w:rPr>
        <w:instrText xml:space="preserve"> </w:instrText>
      </w:r>
      <w:r w:rsidRPr="007175F5">
        <w:rPr>
          <w:i/>
        </w:rPr>
        <w:fldChar w:fldCharType="end"/>
      </w:r>
      <w:r w:rsidRPr="007175F5">
        <w:rPr>
          <w:i/>
        </w:rPr>
        <w:t>LOLP</w:t>
      </w:r>
      <w:r w:rsidRPr="007175F5">
        <w:rPr>
          <w:i/>
          <w:vertAlign w:val="subscript"/>
        </w:rPr>
        <w:t>S</w:t>
      </w:r>
      <w:r w:rsidRPr="007175F5">
        <w:rPr>
          <w:i/>
        </w:rPr>
        <w:t xml:space="preserve"> is the Shifted </w:t>
      </w:r>
      <w:r w:rsidRPr="007175F5">
        <w:rPr>
          <w:i/>
        </w:rPr>
        <w:fldChar w:fldCharType="begin"/>
      </w:r>
      <w:r w:rsidRPr="007175F5">
        <w:rPr>
          <w:i/>
        </w:rPr>
        <w:instrText xml:space="preserve"> QUOTE </w:instrText>
      </w:r>
      <m:oMath>
        <m:r>
          <m:rPr>
            <m:sty m:val="p"/>
          </m:rPr>
          <w:rPr>
            <w:rFonts w:ascii="Cambria Math" w:hAnsi="Cambria Math"/>
          </w:rPr>
          <m:t>LOLP</m:t>
        </m:r>
      </m:oMath>
      <w:r w:rsidRPr="007175F5">
        <w:rPr>
          <w:i/>
        </w:rPr>
        <w:instrText xml:space="preserve"> </w:instrText>
      </w:r>
      <w:r w:rsidRPr="007175F5">
        <w:rPr>
          <w:i/>
        </w:rPr>
        <w:fldChar w:fldCharType="end"/>
      </w:r>
      <w:r w:rsidRPr="007175F5">
        <w:rPr>
          <w:i/>
        </w:rPr>
        <w:t xml:space="preserve">LOLP function for the spinning reserve. </w:t>
      </w:r>
    </w:p>
    <w:p w14:paraId="7420FF8F" w14:textId="77777777" w:rsidR="007175F5" w:rsidRPr="007175F5" w:rsidRDefault="007175F5" w:rsidP="007175F5">
      <w:pPr>
        <w:ind w:left="360"/>
        <w:jc w:val="both"/>
        <w:rPr>
          <w:bCs/>
        </w:rPr>
      </w:pPr>
    </w:p>
    <w:p w14:paraId="30F91067" w14:textId="77777777" w:rsidR="007175F5" w:rsidRPr="007175F5" w:rsidRDefault="007175F5" w:rsidP="007175F5">
      <w:pPr>
        <w:jc w:val="both"/>
        <w:rPr>
          <w:bCs/>
        </w:rPr>
      </w:pP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w:t>
      </w:r>
      <w:r w:rsidRPr="007175F5">
        <w:rPr>
          <w:bCs/>
        </w:rPr>
        <w:t xml:space="preserve">is different from the 60 minutes </w:t>
      </w:r>
      <w:r w:rsidRPr="007175F5">
        <w:rPr>
          <w:bCs/>
          <w:i/>
        </w:rPr>
        <w:t>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i/>
        </w:rPr>
        <w:t>LOLP</w:t>
      </w:r>
      <w:r w:rsidRPr="007175F5">
        <w:rPr>
          <w:bCs/>
        </w:rPr>
        <w:t>, which is calculated based on the hourly error analysis.</w:t>
      </w:r>
      <w:r w:rsidRPr="007175F5">
        <w:t xml:space="preserve">  The reserves are classified into two categories; those that are being provided by Resources in SCED and Load Resources providing Reg-Up and RRS and those that are being provided by Resources that are not currently available to SCED but </w:t>
      </w:r>
      <w:r w:rsidRPr="007175F5">
        <w:rPr>
          <w:bCs/>
        </w:rPr>
        <w:t>could be made available in 30 minutes</w:t>
      </w:r>
      <w:r w:rsidRPr="007175F5">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7175F5">
        <w:rPr>
          <w:bCs/>
        </w:rPr>
        <w:t xml:space="preserve">Because the error analysis is hourly, to capture the events within the first 30 minutes for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7175F5">
        <w:rPr>
          <w:bCs/>
        </w:rPr>
        <w:instrText xml:space="preserve"> </w:instrText>
      </w:r>
      <w:r w:rsidRPr="007175F5">
        <w:rPr>
          <w:bCs/>
        </w:rPr>
        <w:fldChar w:fldCharType="end"/>
      </w:r>
      <w:r w:rsidRPr="007175F5">
        <w:rPr>
          <w:position w:val="-12"/>
        </w:rPr>
        <w:object w:dxaOrig="765" w:dyaOrig="360" w14:anchorId="330448FB">
          <v:shape id="_x0000_i1054" type="#_x0000_t75" style="width:35.4pt;height:21.6pt" o:ole="">
            <v:imagedata r:id="rId37" o:title=""/>
          </v:shape>
          <o:OLEObject Type="Embed" ProgID="Equation.3" ShapeID="_x0000_i1054" DrawAspect="Content" ObjectID="_1771074635" r:id="rId38"/>
        </w:object>
      </w:r>
      <w:r w:rsidRPr="007175F5">
        <w:rPr>
          <w:bCs/>
        </w:rPr>
        <w:t xml:space="preserve">, the distribution parameters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need to be scaled to reflect the 30 minute timeframe, with </w:t>
      </w:r>
      <w:r w:rsidRPr="007175F5">
        <w:rPr>
          <w:position w:val="-6"/>
        </w:rPr>
        <w:object w:dxaOrig="765" w:dyaOrig="285" w14:anchorId="46708CAA">
          <v:shape id="_x0000_i1055" type="#_x0000_t75" style="width:35.4pt;height:14.4pt" o:ole="">
            <v:imagedata r:id="rId39" o:title=""/>
          </v:shape>
          <o:OLEObject Type="Embed" ProgID="Equation.3" ShapeID="_x0000_i1055" DrawAspect="Content" ObjectID="_1771074636" r:id="rId40"/>
        </w:object>
      </w:r>
      <w:r w:rsidRPr="007175F5">
        <w:t xml:space="preserve"> </w:t>
      </w:r>
      <w:r w:rsidRPr="007175F5">
        <w:rPr>
          <w:bCs/>
        </w:rPr>
        <w:t>hour:</w:t>
      </w:r>
    </w:p>
    <w:p w14:paraId="5DF71835" w14:textId="77777777" w:rsidR="007175F5" w:rsidRPr="007175F5" w:rsidRDefault="007175F5" w:rsidP="007175F5">
      <w:pPr>
        <w:jc w:val="both"/>
        <w:rPr>
          <w:bCs/>
        </w:rPr>
      </w:pPr>
    </w:p>
    <w:p w14:paraId="6B688C75" w14:textId="77777777" w:rsidR="007175F5" w:rsidRPr="007175F5" w:rsidRDefault="009D0B5B" w:rsidP="007175F5">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24E1513A" w14:textId="77777777" w:rsidR="007175F5" w:rsidRPr="007175F5" w:rsidRDefault="007175F5" w:rsidP="007175F5">
      <w:pPr>
        <w:ind w:left="1440"/>
        <w:jc w:val="center"/>
      </w:pPr>
    </w:p>
    <w:p w14:paraId="72F5E71F" w14:textId="77777777" w:rsidR="007175F5" w:rsidRPr="007175F5" w:rsidRDefault="007175F5" w:rsidP="007175F5">
      <w:pPr>
        <w:ind w:left="1440"/>
        <w:jc w:val="center"/>
      </w:pPr>
      <w:r w:rsidRPr="007175F5">
        <w:rPr>
          <w:position w:val="-38"/>
        </w:rPr>
        <w:object w:dxaOrig="3285" w:dyaOrig="765" w14:anchorId="66D13A89">
          <v:shape id="_x0000_i1056" type="#_x0000_t75" style="width:165.6pt;height:35.4pt" o:ole="">
            <v:imagedata r:id="rId41" o:title=""/>
          </v:shape>
          <o:OLEObject Type="Embed" ProgID="Equation.3" ShapeID="_x0000_i1056" DrawAspect="Content" ObjectID="_1771074637" r:id="rId42"/>
        </w:object>
      </w:r>
    </w:p>
    <w:p w14:paraId="5EB09449" w14:textId="77777777" w:rsidR="007175F5" w:rsidRPr="007175F5" w:rsidRDefault="007175F5" w:rsidP="007175F5">
      <w:pPr>
        <w:ind w:left="1440"/>
        <w:jc w:val="center"/>
      </w:pPr>
    </w:p>
    <w:p w14:paraId="37359075" w14:textId="77777777" w:rsidR="007175F5" w:rsidRPr="007175F5" w:rsidRDefault="007175F5" w:rsidP="007175F5">
      <w:pPr>
        <w:jc w:val="both"/>
      </w:pPr>
      <w:r w:rsidRPr="007175F5">
        <w:t xml:space="preserve">So the </w:t>
      </w: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can be calculated based on the 60 minute </w:t>
      </w:r>
      <w:r w:rsidRPr="007175F5">
        <w:rPr>
          <w:i/>
        </w:rPr>
        <w:t>S</w:t>
      </w:r>
      <w:r w:rsidRPr="007175F5">
        <w:fldChar w:fldCharType="begin"/>
      </w:r>
      <w:r w:rsidRPr="007175F5">
        <w:instrText xml:space="preserve"> QUOTE </w:instrText>
      </w:r>
      <m:oMath>
        <m:r>
          <m:rPr>
            <m:sty m:val="p"/>
          </m:rPr>
          <w:rPr>
            <w:rFonts w:ascii="Cambria Math" w:hAnsi="Cambria Math"/>
          </w:rPr>
          <m:t>LOLP</m:t>
        </m:r>
      </m:oMath>
      <w:r w:rsidRPr="007175F5">
        <w:instrText xml:space="preserve"> </w:instrText>
      </w:r>
      <w:r w:rsidRPr="007175F5">
        <w:fldChar w:fldCharType="end"/>
      </w:r>
      <w:r w:rsidRPr="007175F5">
        <w:rPr>
          <w:i/>
        </w:rPr>
        <w:t>LOLP</w:t>
      </w:r>
      <w:r w:rsidRPr="007175F5">
        <w:t xml:space="preserve"> as follows:</w:t>
      </w:r>
    </w:p>
    <w:p w14:paraId="1CF3AD7A" w14:textId="77777777" w:rsidR="007175F5" w:rsidRPr="007175F5" w:rsidRDefault="007175F5" w:rsidP="007175F5">
      <w:pPr>
        <w:jc w:val="both"/>
      </w:pPr>
    </w:p>
    <w:p w14:paraId="4B52D40C" w14:textId="77777777" w:rsidR="007175F5" w:rsidRPr="007175F5" w:rsidRDefault="009D0B5B" w:rsidP="007175F5">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39DA913" w14:textId="77777777" w:rsidR="007175F5" w:rsidRPr="007175F5" w:rsidRDefault="007175F5" w:rsidP="007175F5">
      <w:pPr>
        <w:ind w:left="360"/>
        <w:jc w:val="center"/>
      </w:pPr>
    </w:p>
    <w:p w14:paraId="126C1A24" w14:textId="77777777" w:rsidR="007175F5" w:rsidRPr="007175F5" w:rsidRDefault="007175F5" w:rsidP="007175F5">
      <w:pPr>
        <w:ind w:left="360" w:hanging="360"/>
        <w:contextualSpacing/>
        <w:jc w:val="both"/>
      </w:pPr>
      <w:r w:rsidRPr="007175F5">
        <w:t>2)</w:t>
      </w:r>
      <w:r w:rsidRPr="007175F5">
        <w:tab/>
        <w:t xml:space="preserve">Calculation of Curve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3BF7F60">
          <v:shape id="_x0000_i1057" type="#_x0000_t75" style="width:50.4pt;height:21.6pt" o:ole="">
            <v:imagedata r:id="rId43" o:title=""/>
          </v:shape>
          <o:OLEObject Type="Embed" ProgID="Equation.3" ShapeID="_x0000_i1057" DrawAspect="Content" ObjectID="_1771074638" r:id="rId44"/>
        </w:object>
      </w:r>
      <w:r w:rsidRPr="007175F5">
        <w:t>:</w:t>
      </w:r>
    </w:p>
    <w:p w14:paraId="5833A18E" w14:textId="77777777" w:rsidR="007175F5" w:rsidRPr="007175F5" w:rsidRDefault="007175F5" w:rsidP="007175F5">
      <w:pPr>
        <w:jc w:val="both"/>
      </w:pPr>
    </w:p>
    <w:p w14:paraId="4FC9B38E"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6486450A">
          <v:shape id="_x0000_i1058" type="#_x0000_t75" style="width:50.4pt;height:21.6pt" o:ole="">
            <v:imagedata r:id="rId43" o:title=""/>
          </v:shape>
          <o:OLEObject Type="Embed" ProgID="Equation.3" ShapeID="_x0000_i1058" DrawAspect="Content" ObjectID="_1771074639" r:id="rId45"/>
        </w:object>
      </w:r>
      <w:r w:rsidRPr="007175F5">
        <w:rPr>
          <w:bCs/>
        </w:rPr>
        <w:t xml:space="preserve"> is a function of all the Real-Time reserves that can be expected to be available within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E136F32">
          <v:shape id="_x0000_i1059" type="#_x0000_t75" style="width:50.4pt;height:21.6pt" o:ole="">
            <v:imagedata r:id="rId43" o:title=""/>
          </v:shape>
          <o:OLEObject Type="Embed" ProgID="Equation.3" ShapeID="_x0000_i1059" DrawAspect="Content" ObjectID="_1771074640" r:id="rId46"/>
        </w:object>
      </w:r>
      <w:r w:rsidRPr="007175F5">
        <w:t xml:space="preserve"> </w:t>
      </w:r>
      <w:r w:rsidRPr="007175F5">
        <w:rPr>
          <w:bCs/>
        </w:rPr>
        <w:t>is:</w:t>
      </w:r>
    </w:p>
    <w:p w14:paraId="07FA28CE" w14:textId="77777777" w:rsidR="007175F5" w:rsidRPr="007175F5" w:rsidRDefault="007175F5" w:rsidP="007175F5">
      <w:pPr>
        <w:jc w:val="both"/>
        <w:rPr>
          <w:bCs/>
        </w:rPr>
      </w:pPr>
    </w:p>
    <w:p w14:paraId="22FC0EA0" w14:textId="77777777" w:rsidR="007175F5" w:rsidRPr="007175F5" w:rsidRDefault="009D0B5B" w:rsidP="007175F5">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3AC9D4E9" w14:textId="77777777" w:rsidR="007175F5" w:rsidRPr="007175F5" w:rsidRDefault="007175F5" w:rsidP="007175F5">
      <w:pPr>
        <w:jc w:val="both"/>
      </w:pPr>
    </w:p>
    <w:p w14:paraId="6BF9BEBE" w14:textId="77777777" w:rsidR="007175F5" w:rsidRPr="007175F5" w:rsidRDefault="007175F5" w:rsidP="007175F5">
      <w:pPr>
        <w:jc w:val="both"/>
      </w:pPr>
      <w:r w:rsidRPr="007175F5">
        <w:rPr>
          <w:bCs/>
        </w:rPr>
        <w:t xml:space="preserve">This is similar to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instrText xml:space="preserve"> </w:instrText>
      </w:r>
      <w:r w:rsidRPr="007175F5">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fldChar w:fldCharType="end"/>
      </w:r>
      <w:r w:rsidRPr="007175F5">
        <w:rPr>
          <w:bCs/>
        </w:rPr>
        <w:t xml:space="preserve"> but the key differences here are the types of reserves considered and the </w:t>
      </w:r>
      <m:oMath>
        <m:r>
          <w:rPr>
            <w:rFonts w:ascii="Cambria Math" w:hAnsi="Cambria Math"/>
          </w:rPr>
          <m:t>μ</m:t>
        </m:r>
      </m:oMath>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bCs/>
        </w:rPr>
        <w:t xml:space="preserve"> that are used in calculating </w:t>
      </w:r>
      <w:proofErr w:type="gramStart"/>
      <w:r w:rsidRPr="007175F5">
        <w:rPr>
          <w:bCs/>
        </w:rPr>
        <w:t>SLOLP</w:t>
      </w:r>
      <w:proofErr w:type="gramEnd"/>
      <w:r w:rsidRPr="007175F5">
        <w:rPr>
          <w:bCs/>
        </w:rPr>
        <w:t xml:space="preserve"> </w:t>
      </w:r>
    </w:p>
    <w:p w14:paraId="67175F87" w14:textId="77777777" w:rsidR="007175F5" w:rsidRPr="007175F5" w:rsidRDefault="007175F5" w:rsidP="007175F5">
      <w:pPr>
        <w:numPr>
          <w:ilvl w:val="0"/>
          <w:numId w:val="32"/>
        </w:numPr>
        <w:spacing w:after="120"/>
        <w:ind w:left="1080"/>
        <w:jc w:val="both"/>
        <w:rPr>
          <w:i/>
        </w:rPr>
      </w:pPr>
      <w:r w:rsidRPr="007175F5">
        <w:rPr>
          <w:i/>
        </w:rPr>
        <w:t xml:space="preserve">The total On-Line and Off-Line applies for the full change in net Load over the hour and there </w:t>
      </w:r>
      <w:proofErr w:type="gramStart"/>
      <w:r w:rsidRPr="007175F5">
        <w:rPr>
          <w:i/>
        </w:rPr>
        <w:t>is</w:t>
      </w:r>
      <w:proofErr w:type="gramEnd"/>
      <w:r w:rsidRPr="007175F5">
        <w:rPr>
          <w:i/>
        </w:rPr>
        <w:t xml:space="preserve"> no scaling adjustments needed for </w:t>
      </w:r>
      <w:proofErr w:type="spellStart"/>
      <w:r w:rsidRPr="007175F5">
        <w:rPr>
          <w:i/>
        </w:rPr>
        <w:t>μ</w:t>
      </w:r>
      <w:r w:rsidRPr="007175F5">
        <w:rPr>
          <w:i/>
          <w:vertAlign w:val="subscript"/>
        </w:rPr>
        <w:t>s</w:t>
      </w:r>
      <w:proofErr w:type="spellEnd"/>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i/>
        </w:rPr>
        <w:t xml:space="preserve"> in the </w:t>
      </w:r>
      <w:r w:rsidRPr="007175F5">
        <w:rPr>
          <w:i/>
        </w:rPr>
        <w:fldChar w:fldCharType="begin"/>
      </w:r>
      <w:r w:rsidRPr="007175F5">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rPr>
          <w:i/>
        </w:rPr>
        <w:instrText xml:space="preserve"> </w:instrText>
      </w:r>
      <w:r w:rsidRPr="007175F5">
        <w:rPr>
          <w:i/>
        </w:rPr>
        <w:fldChar w:fldCharType="end"/>
      </w:r>
      <w:r w:rsidRPr="007175F5">
        <w:rPr>
          <w:i/>
        </w:rPr>
        <w:object w:dxaOrig="1020" w:dyaOrig="360" w14:anchorId="1A9D8D7C">
          <v:shape id="_x0000_i1060" type="#_x0000_t75" style="width:50.4pt;height:21.6pt" o:ole="">
            <v:imagedata r:id="rId47" o:title=""/>
          </v:shape>
          <o:OLEObject Type="Embed" ProgID="Equation.3" ShapeID="_x0000_i1060" DrawAspect="Content" ObjectID="_1771074641" r:id="rId48"/>
        </w:object>
      </w:r>
      <w:r w:rsidRPr="007175F5">
        <w:rPr>
          <w:i/>
        </w:rPr>
        <w:t xml:space="preserve"> calculations to account for timeframe differences</w:t>
      </w:r>
    </w:p>
    <w:p w14:paraId="06B8BC73" w14:textId="77777777" w:rsidR="007175F5" w:rsidRPr="007175F5" w:rsidRDefault="007175F5" w:rsidP="007175F5">
      <w:pPr>
        <w:numPr>
          <w:ilvl w:val="0"/>
          <w:numId w:val="32"/>
        </w:numPr>
        <w:spacing w:after="240"/>
        <w:ind w:left="1080"/>
        <w:jc w:val="both"/>
        <w:rPr>
          <w:bCs/>
        </w:rPr>
      </w:pPr>
      <w:r w:rsidRPr="007175F5">
        <w:rPr>
          <w:i/>
        </w:rPr>
        <w:t xml:space="preserve">X in this equation is the minimum contingency level  </w:t>
      </w:r>
    </w:p>
    <w:p w14:paraId="78224BA9" w14:textId="77777777" w:rsidR="007175F5" w:rsidRPr="007175F5" w:rsidRDefault="007175F5" w:rsidP="007175F5">
      <w:pPr>
        <w:keepNext/>
        <w:spacing w:before="240" w:after="240"/>
        <w:outlineLvl w:val="1"/>
        <w:rPr>
          <w:b/>
          <w:szCs w:val="20"/>
        </w:rPr>
      </w:pPr>
      <w:bookmarkStart w:id="87" w:name="_Toc369177583"/>
      <w:bookmarkStart w:id="88" w:name="_Toc370806873"/>
      <w:bookmarkStart w:id="89" w:name="_Toc370985111"/>
      <w:bookmarkStart w:id="90" w:name="_Toc371343050"/>
      <w:bookmarkStart w:id="91" w:name="_Toc371347083"/>
      <w:bookmarkStart w:id="92" w:name="_Toc371665257"/>
      <w:bookmarkStart w:id="93" w:name="_Toc418158663"/>
      <w:bookmarkStart w:id="94" w:name="_Toc147143831"/>
      <w:r w:rsidRPr="007175F5">
        <w:rPr>
          <w:b/>
          <w:szCs w:val="20"/>
        </w:rPr>
        <w:t>2.3</w:t>
      </w:r>
      <w:r w:rsidRPr="007175F5">
        <w:rPr>
          <w:b/>
          <w:szCs w:val="20"/>
        </w:rPr>
        <w:tab/>
        <w:t>Determination of Price Adders (</w:t>
      </w:r>
      <w:bookmarkEnd w:id="87"/>
      <w:r w:rsidRPr="007175F5">
        <w:rPr>
          <w:b/>
          <w:szCs w:val="20"/>
        </w:rPr>
        <w:t>RTORPA and RTOFFPA)</w:t>
      </w:r>
      <w:bookmarkEnd w:id="88"/>
      <w:bookmarkEnd w:id="89"/>
      <w:bookmarkEnd w:id="90"/>
      <w:bookmarkEnd w:id="91"/>
      <w:bookmarkEnd w:id="92"/>
      <w:bookmarkEnd w:id="93"/>
      <w:bookmarkEnd w:id="94"/>
    </w:p>
    <w:p w14:paraId="56BD81F6" w14:textId="77777777" w:rsidR="007175F5" w:rsidRPr="007175F5" w:rsidRDefault="007175F5" w:rsidP="007175F5">
      <w:pPr>
        <w:tabs>
          <w:tab w:val="center" w:pos="0"/>
        </w:tabs>
        <w:spacing w:after="200" w:line="276" w:lineRule="auto"/>
        <w:jc w:val="both"/>
      </w:pPr>
      <w:r w:rsidRPr="007175F5">
        <w:t xml:space="preserve">Once PBMCL is determined, the </w:t>
      </w:r>
      <w:r w:rsidRPr="007175F5">
        <w:rPr>
          <w:rFonts w:eastAsia="SimSun"/>
        </w:rPr>
        <w:t>Real-Time On-Line Reserve Price Adder (RTORPA) and Real-Time Off-Line Reserve Price Adder (RTOFFPA) for each SCED interval</w:t>
      </w:r>
      <w:r w:rsidRPr="007175F5">
        <w:t xml:space="preserve"> can be calculated.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rPr>
          <w:rFonts w:eastAsia="SimSun"/>
        </w:rPr>
        <w:t xml:space="preserve">RTORPA (a.k.a. </w:t>
      </w:r>
      <w:r w:rsidRPr="007175F5">
        <w:rPr>
          <w:rFonts w:eastAsia="SimSun"/>
          <w:i/>
        </w:rPr>
        <w:t>P</w:t>
      </w:r>
      <w:r w:rsidRPr="007175F5">
        <w:rPr>
          <w:rFonts w:eastAsia="SimSun"/>
          <w:i/>
          <w:vertAlign w:val="subscript"/>
        </w:rPr>
        <w:t>S</w:t>
      </w:r>
      <w:r w:rsidRPr="007175F5">
        <w:rPr>
          <w:iCs/>
        </w:rPr>
        <w:t xml:space="preserve">) </w:t>
      </w:r>
      <w:r w:rsidRPr="007175F5">
        <w:t xml:space="preserve">and </w:t>
      </w:r>
      <w:r w:rsidRPr="007175F5">
        <w:rPr>
          <w:rFonts w:eastAsia="SimSun"/>
        </w:rPr>
        <w:t xml:space="preserve">RTOFFPA (a.k.a. </w:t>
      </w:r>
      <w:r w:rsidRPr="007175F5">
        <w:rPr>
          <w:rFonts w:eastAsia="SimSun"/>
          <w:i/>
        </w:rPr>
        <w:t>P</w:t>
      </w:r>
      <w:r w:rsidRPr="007175F5">
        <w:rPr>
          <w:rFonts w:eastAsia="SimSun"/>
          <w:i/>
          <w:vertAlign w:val="subscript"/>
        </w:rPr>
        <w:t>NS</w:t>
      </w:r>
      <w:r w:rsidRPr="007175F5">
        <w:t xml:space="preserve">) are functions of the PBMCL at various levels of Real-Time reserves, the net value of Load curtailment, and time duration during which the reserves are available. </w:t>
      </w:r>
      <w:r w:rsidRPr="007175F5">
        <w:rPr>
          <w:rFonts w:eastAsia="SimSun"/>
        </w:rPr>
        <w:t>RTORPA</w:t>
      </w:r>
      <w:r w:rsidRPr="007175F5">
        <w:rPr>
          <w:iCs/>
        </w:rPr>
        <w:t xml:space="preserve">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t xml:space="preserve">and </w:t>
      </w:r>
      <w:r w:rsidRPr="007175F5">
        <w:rPr>
          <w:rFonts w:eastAsia="SimSun"/>
        </w:rPr>
        <w:t>RTOFFPA</w:t>
      </w:r>
      <w:r w:rsidRPr="007175F5">
        <w:t xml:space="preserve"> are determined as follows:</w:t>
      </w:r>
    </w:p>
    <w:p w14:paraId="3F2FA60A" w14:textId="77777777" w:rsidR="007175F5" w:rsidRPr="007175F5" w:rsidRDefault="007175F5" w:rsidP="007175F5"/>
    <w:p w14:paraId="2201A826" w14:textId="77777777" w:rsidR="007175F5" w:rsidRPr="007175F5" w:rsidRDefault="007175F5" w:rsidP="007175F5">
      <w:pPr>
        <w:jc w:val="center"/>
      </w:pPr>
    </w:p>
    <w:p w14:paraId="349C7D77" w14:textId="77777777" w:rsidR="007175F5" w:rsidRPr="007175F5" w:rsidRDefault="007175F5" w:rsidP="007175F5">
      <w:pPr>
        <w:jc w:val="center"/>
        <w:rPr>
          <w:rFonts w:ascii="Calibri" w:hAnsi="Calibri"/>
        </w:rPr>
      </w:pPr>
      <m:oMathPara>
        <m:oMath>
          <m:r>
            <w:rPr>
              <w:rFonts w:ascii="Cambria Math" w:hAnsi="Cambria Math"/>
            </w:rPr>
            <m:t xml:space="preserve">RTORPA= </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d>
            <m:dPr>
              <m:begChr m:val="{"/>
              <m:endChr m:val=""/>
              <m:ctrlPr>
                <w:rPr>
                  <w:rFonts w:ascii="Cambria Math" w:hAnsi="Cambria Math"/>
                  <w:i/>
                  <w:sz w:val="22"/>
                  <w:szCs w:val="22"/>
                </w:rPr>
              </m:ctrlPr>
            </m:dPr>
            <m:e>
              <m:eqArr>
                <m:eqArrPr>
                  <m:ctrlPr>
                    <w:rPr>
                      <w:rFonts w:ascii="Cambria Math" w:hAnsi="Cambria Math"/>
                      <w:i/>
                      <w:sz w:val="22"/>
                      <w:szCs w:val="22"/>
                    </w:rPr>
                  </m:ctrlPr>
                </m:eqArrPr>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Y, 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xml:space="preserve">, </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≤6500</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Z,v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6500&lt;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≤7000</m:t>
                  </m:r>
                </m:e>
                <m:e>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&gt;7000</m:t>
                  </m:r>
                </m:e>
              </m:eqArr>
            </m:e>
          </m:d>
        </m:oMath>
      </m:oMathPara>
    </w:p>
    <w:p w14:paraId="728618E4" w14:textId="77777777" w:rsidR="007175F5" w:rsidRPr="007175F5" w:rsidRDefault="007175F5" w:rsidP="007175F5">
      <w:pPr>
        <w:jc w:val="center"/>
        <w:rPr>
          <w:rFonts w:ascii="Calibri" w:hAnsi="Calibri"/>
        </w:rPr>
      </w:pPr>
    </w:p>
    <w:p w14:paraId="1D75DACA" w14:textId="77777777" w:rsidR="007175F5" w:rsidRPr="007175F5" w:rsidRDefault="007175F5" w:rsidP="007175F5">
      <w:pPr>
        <w:jc w:val="center"/>
        <w:rPr>
          <w:rFonts w:ascii="Calibri" w:hAnsi="Calibri"/>
        </w:rPr>
      </w:pPr>
      <m:oMathPara>
        <m:oMath>
          <m:r>
            <w:rPr>
              <w:rFonts w:ascii="Cambria Math" w:hAnsi="Cambria Math"/>
            </w:rPr>
            <m:t xml:space="preserve">RTOFFPA= </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=v*</m:t>
          </m:r>
          <m:d>
            <m:dPr>
              <m:ctrlPr>
                <w:rPr>
                  <w:rFonts w:ascii="Cambria Math" w:hAnsi="Cambria Math"/>
                  <w:i/>
                </w:rPr>
              </m:ctrlPr>
            </m:dPr>
            <m:e>
              <m:r>
                <w:rPr>
                  <w:rFonts w:ascii="Cambria Math" w:hAnsi="Cambria Math"/>
                </w:rPr>
                <m:t>1-0.5</m:t>
              </m:r>
            </m:e>
          </m:d>
          <m:r>
            <w:rPr>
              <w:rFonts w:ascii="Cambria Math" w:hAnsi="Cambria Math"/>
            </w:rPr>
            <m:t>*</m:t>
          </m:r>
          <m:sSub>
            <m:sSubPr>
              <m:ctrlPr>
                <w:rPr>
                  <w:rFonts w:ascii="Cambria Math" w:hAnsi="Cambria Math"/>
                  <w:i/>
                  <w:sz w:val="22"/>
                  <w:szCs w:val="22"/>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SNS</m:t>
              </m:r>
            </m:sub>
          </m:sSub>
          <m:r>
            <w:rPr>
              <w:rFonts w:ascii="Cambria Math" w:hAnsi="Cambria Math"/>
            </w:rPr>
            <m:t>)</m:t>
          </m:r>
        </m:oMath>
      </m:oMathPara>
    </w:p>
    <w:p w14:paraId="4D5749E1" w14:textId="77777777" w:rsidR="007175F5" w:rsidRPr="007175F5" w:rsidRDefault="007175F5" w:rsidP="007175F5">
      <w:pPr>
        <w:jc w:val="center"/>
      </w:pPr>
    </w:p>
    <w:p w14:paraId="28BA160E" w14:textId="77777777" w:rsidR="007175F5" w:rsidRPr="007175F5" w:rsidRDefault="007175F5" w:rsidP="007175F5">
      <m:oMathPara>
        <m:oMathParaPr>
          <m:jc m:val="left"/>
        </m:oMathParaPr>
        <m:oMath>
          <m:r>
            <w:rPr>
              <w:rFonts w:ascii="Cambria Math"/>
            </w:rPr>
            <m:t>W</m:t>
          </m:r>
          <m:r>
            <w:rPr>
              <w:rFonts w:ascii="Cambria Math"/>
            </w:rPr>
            <m:t>h</m:t>
          </m:r>
          <m:r>
            <w:rPr>
              <w:rFonts w:ascii="Cambria Math"/>
            </w:rPr>
            <m:t>ere:</m:t>
          </m:r>
          <m:r>
            <m:rPr>
              <m:sty m:val="p"/>
            </m:rPr>
            <w:rPr>
              <w:rFonts w:ascii="Cambria Math"/>
            </w:rPr>
            <w:br/>
          </m:r>
        </m:oMath>
        <m:oMath>
          <m:r>
            <w:rPr>
              <w:rFonts w:ascii="Cambria Math"/>
            </w:rPr>
            <m:t xml:space="preserve"> v=</m:t>
          </m:r>
          <m:func>
            <m:funcPr>
              <m:ctrlPr>
                <w:rPr>
                  <w:rFonts w:ascii="Cambria Math" w:hAnsi="Cambria Math"/>
                  <w:i/>
                </w:rPr>
              </m:ctrlPr>
            </m:funcPr>
            <m:fName>
              <m:r>
                <w:rPr>
                  <w:rFonts w:ascii="Cambria Math"/>
                </w:rPr>
                <m:t>max</m:t>
              </m:r>
            </m:fName>
            <m:e>
              <m:r>
                <w:rPr>
                  <w:rFonts w:ascii="Cambria Math"/>
                </w:rPr>
                <m:t>(</m:t>
              </m:r>
            </m:e>
          </m:func>
          <m:r>
            <w:rPr>
              <w:rFonts w:ascii="Cambria Math"/>
            </w:rPr>
            <m:t>0,VOLL</m:t>
          </m:r>
          <m:r>
            <w:rPr>
              <w:rFonts w:ascii="Cambria Math"/>
            </w:rPr>
            <m:t>-</m:t>
          </m:r>
          <m:r>
            <w:rPr>
              <w:rFonts w:ascii="Cambria Math"/>
            </w:rPr>
            <m:t>SystemLambda)</m:t>
          </m:r>
          <m:r>
            <m:rPr>
              <m:sty m:val="p"/>
            </m:rPr>
            <w:rPr>
              <w:rFonts w:ascii="Cambria Math"/>
            </w:rPr>
            <w:br/>
          </m:r>
        </m:oMath>
        <m:oMath>
          <m:sSub>
            <m:sSubPr>
              <m:ctrlPr>
                <w:rPr>
                  <w:rFonts w:ascii="Cambria Math" w:hAnsi="Cambria Math"/>
                  <w:i/>
                </w:rPr>
              </m:ctrlPr>
            </m:sSubPr>
            <m:e>
              <m:r>
                <w:rPr>
                  <w:rFonts w:ascii="Cambria Math"/>
                </w:rPr>
                <m:t>R</m:t>
              </m:r>
            </m:e>
            <m:sub>
              <m:r>
                <w:rPr>
                  <w:rFonts w:ascii="Cambria Math"/>
                </w:rPr>
                <m:t>S</m:t>
              </m:r>
            </m:sub>
          </m:sSub>
          <m:r>
            <w:rPr>
              <w:rFonts w:ascii="Cambria Math"/>
            </w:rPr>
            <m:t>=RTOLCAP</m:t>
          </m:r>
          <m:r>
            <m:rPr>
              <m:sty m:val="p"/>
            </m:rPr>
            <w:rPr>
              <w:rFonts w:ascii="Cambria Math"/>
            </w:rPr>
            <w:br/>
          </m:r>
        </m:oMath>
      </m:oMathPara>
      <m:oMath>
        <m:sSub>
          <m:sSubPr>
            <m:ctrlPr>
              <w:rPr>
                <w:rFonts w:ascii="Cambria Math" w:hAnsi="Cambria Math"/>
                <w:i/>
              </w:rPr>
            </m:ctrlPr>
          </m:sSubPr>
          <m:e>
            <m:r>
              <w:rPr>
                <w:rFonts w:ascii="Cambria Math"/>
              </w:rPr>
              <m:t>R</m:t>
            </m:r>
          </m:e>
          <m:sub>
            <m:r>
              <w:rPr>
                <w:rFonts w:ascii="Cambria Math"/>
              </w:rPr>
              <m:t>SNS</m:t>
            </m:r>
          </m:sub>
        </m:sSub>
        <m:r>
          <w:rPr>
            <w:rFonts w:ascii="Cambria Math"/>
          </w:rPr>
          <m:t>=RTOLCAP+RTOFFCAP</m:t>
        </m:r>
      </m:oMath>
      <w:r w:rsidRPr="007175F5">
        <w:rPr>
          <w:sz w:val="16"/>
          <w:szCs w:val="16"/>
        </w:rPr>
        <w:t xml:space="preserve"> </w:t>
      </w:r>
    </w:p>
    <w:p w14:paraId="05ECDE59" w14:textId="77777777" w:rsidR="007175F5" w:rsidRPr="007175F5" w:rsidRDefault="007175F5" w:rsidP="007175F5">
      <w:pPr>
        <w:jc w:val="both"/>
      </w:pPr>
    </w:p>
    <w:p w14:paraId="6B1AA5D7" w14:textId="77777777" w:rsidR="007175F5" w:rsidRPr="007175F5" w:rsidRDefault="007175F5" w:rsidP="007175F5">
      <w:pPr>
        <w:jc w:val="both"/>
      </w:pPr>
    </w:p>
    <w:p w14:paraId="78591B11" w14:textId="77777777" w:rsidR="007175F5" w:rsidRPr="007175F5" w:rsidRDefault="007175F5" w:rsidP="007175F5">
      <w:pPr>
        <w:jc w:val="both"/>
      </w:pPr>
      <w:r w:rsidRPr="007175F5">
        <w:t xml:space="preserve">Where </w:t>
      </w:r>
      <w:r w:rsidRPr="007175F5">
        <w:rPr>
          <w:i/>
        </w:rPr>
        <w:t>v</w:t>
      </w:r>
      <w:r w:rsidRPr="007175F5">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7175F5">
        <w:rPr>
          <w:color w:val="000000"/>
        </w:rPr>
        <w:t xml:space="preserve">The Off-Line Available Reserves (RTOFFCAP) will be set to zero when the SCED snapshot of the PRC is equal to or below </w:t>
      </w:r>
      <w:r w:rsidRPr="007175F5">
        <w:t>the PRC MW at which EEA Level 1 is initiated.</w:t>
      </w:r>
    </w:p>
    <w:p w14:paraId="0D706605" w14:textId="77777777" w:rsidR="007175F5" w:rsidRPr="007175F5" w:rsidRDefault="007175F5" w:rsidP="007175F5">
      <w:pPr>
        <w:keepNext/>
        <w:spacing w:before="480" w:after="240"/>
        <w:outlineLvl w:val="0"/>
        <w:rPr>
          <w:b/>
          <w:caps/>
          <w:szCs w:val="20"/>
        </w:rPr>
      </w:pPr>
      <w:bookmarkStart w:id="95" w:name="_Toc325445907"/>
      <w:bookmarkStart w:id="96" w:name="_Toc367344185"/>
      <w:bookmarkStart w:id="97" w:name="_Toc369177584"/>
      <w:bookmarkStart w:id="98" w:name="_Toc370806874"/>
      <w:bookmarkStart w:id="99" w:name="_Toc370985112"/>
      <w:bookmarkStart w:id="100" w:name="_Toc371343051"/>
      <w:bookmarkStart w:id="101" w:name="_Toc371347084"/>
      <w:bookmarkStart w:id="102" w:name="_Toc371665258"/>
      <w:bookmarkStart w:id="103" w:name="_Toc418158664"/>
      <w:bookmarkStart w:id="104" w:name="_Toc147143832"/>
      <w:r w:rsidRPr="007175F5">
        <w:rPr>
          <w:b/>
          <w:caps/>
          <w:szCs w:val="20"/>
        </w:rPr>
        <w:lastRenderedPageBreak/>
        <w:t>3.</w:t>
      </w:r>
      <w:r w:rsidRPr="007175F5">
        <w:rPr>
          <w:b/>
          <w:caps/>
          <w:szCs w:val="20"/>
        </w:rPr>
        <w:tab/>
        <w:t>Methodology Revision Process</w:t>
      </w:r>
      <w:bookmarkEnd w:id="95"/>
      <w:bookmarkEnd w:id="96"/>
      <w:bookmarkEnd w:id="97"/>
      <w:bookmarkEnd w:id="98"/>
      <w:bookmarkEnd w:id="99"/>
      <w:bookmarkEnd w:id="100"/>
      <w:bookmarkEnd w:id="101"/>
      <w:bookmarkEnd w:id="102"/>
      <w:bookmarkEnd w:id="103"/>
      <w:bookmarkEnd w:id="104"/>
    </w:p>
    <w:p w14:paraId="2C06979F" w14:textId="77777777" w:rsidR="007175F5" w:rsidRPr="007175F5" w:rsidRDefault="007175F5" w:rsidP="007175F5">
      <w:r w:rsidRPr="007175F5">
        <w:t>Revisions to this document, and the parameters to be used in the methodology, shall be made according to the approval process as prescribed in Protocol Section 6.5.7.3, Security Constrained Economic Dispatch, which requires TAC review and ERCOT Board approval.</w:t>
      </w:r>
    </w:p>
    <w:p w14:paraId="13F38562" w14:textId="77777777" w:rsidR="007175F5" w:rsidRPr="007175F5" w:rsidRDefault="007175F5" w:rsidP="007175F5">
      <w:pPr>
        <w:keepNext/>
        <w:spacing w:before="480" w:after="240"/>
        <w:outlineLvl w:val="0"/>
        <w:rPr>
          <w:b/>
          <w:caps/>
          <w:szCs w:val="20"/>
        </w:rPr>
      </w:pPr>
      <w:bookmarkStart w:id="105" w:name="_Toc369177585"/>
      <w:bookmarkStart w:id="106" w:name="_Toc370806875"/>
      <w:bookmarkStart w:id="107" w:name="_Toc370985113"/>
      <w:bookmarkStart w:id="108" w:name="_Toc371343052"/>
      <w:bookmarkStart w:id="109" w:name="_Toc371347085"/>
      <w:bookmarkStart w:id="110" w:name="_Toc371665259"/>
      <w:bookmarkStart w:id="111" w:name="_Toc418158665"/>
      <w:bookmarkStart w:id="112" w:name="_Toc147143833"/>
      <w:bookmarkStart w:id="113" w:name="_Toc302383758"/>
      <w:r w:rsidRPr="007175F5">
        <w:rPr>
          <w:b/>
          <w:caps/>
          <w:szCs w:val="20"/>
        </w:rPr>
        <w:t xml:space="preserve">4.  </w:t>
      </w:r>
      <w:r w:rsidRPr="007175F5">
        <w:rPr>
          <w:b/>
          <w:caps/>
          <w:szCs w:val="20"/>
        </w:rPr>
        <w:tab/>
        <w:t>Additional Parameters for Implementing ORDC</w:t>
      </w:r>
      <w:bookmarkEnd w:id="105"/>
      <w:bookmarkEnd w:id="106"/>
      <w:bookmarkEnd w:id="107"/>
      <w:bookmarkEnd w:id="108"/>
      <w:bookmarkEnd w:id="109"/>
      <w:bookmarkEnd w:id="110"/>
      <w:bookmarkEnd w:id="111"/>
      <w:bookmarkEnd w:id="112"/>
    </w:p>
    <w:p w14:paraId="0050B32F" w14:textId="77777777" w:rsidR="007175F5" w:rsidRPr="007175F5" w:rsidRDefault="007175F5" w:rsidP="007175F5">
      <w:bookmarkStart w:id="114" w:name="_Toc366675220"/>
      <w:bookmarkStart w:id="115" w:name="_Toc366675283"/>
      <w:bookmarkStart w:id="116" w:name="_Toc366675300"/>
      <w:bookmarkStart w:id="117" w:name="_Toc366675400"/>
      <w:bookmarkStart w:id="118" w:name="_Toc366675603"/>
      <w:bookmarkStart w:id="119" w:name="_Toc366675652"/>
      <w:bookmarkEnd w:id="114"/>
      <w:bookmarkEnd w:id="115"/>
      <w:bookmarkEnd w:id="116"/>
      <w:bookmarkEnd w:id="117"/>
      <w:bookmarkEnd w:id="118"/>
      <w:bookmarkEnd w:id="119"/>
      <w:r w:rsidRPr="007175F5">
        <w:t>The values of the additional parameters used in implementing ORDC are as follows:</w:t>
      </w:r>
    </w:p>
    <w:p w14:paraId="32F6B67E" w14:textId="77777777" w:rsidR="007175F5" w:rsidRPr="007175F5" w:rsidRDefault="007175F5" w:rsidP="007175F5">
      <w:pPr>
        <w:keepNext/>
        <w:spacing w:before="240" w:after="240"/>
        <w:outlineLvl w:val="1"/>
        <w:rPr>
          <w:b/>
          <w:szCs w:val="20"/>
        </w:rPr>
      </w:pPr>
      <w:bookmarkStart w:id="120" w:name="_Toc147143834"/>
      <w:r w:rsidRPr="007175F5">
        <w:rPr>
          <w:b/>
          <w:szCs w:val="20"/>
        </w:rPr>
        <w:t>4.1</w:t>
      </w:r>
      <w:r w:rsidRPr="007175F5">
        <w:rPr>
          <w:b/>
          <w:szCs w:val="20"/>
        </w:rPr>
        <w:tab/>
        <w:t>Minimum Contingency Level</w:t>
      </w:r>
      <w:bookmarkEnd w:id="120"/>
    </w:p>
    <w:p w14:paraId="3DC3BDE4" w14:textId="77777777" w:rsidR="007175F5" w:rsidRPr="007175F5" w:rsidRDefault="007175F5" w:rsidP="007175F5">
      <w:r w:rsidRPr="007175F5">
        <w:t>The minimum contingency level (X) is 3,000 MW.</w:t>
      </w:r>
    </w:p>
    <w:p w14:paraId="1958ABF2" w14:textId="77777777" w:rsidR="007175F5" w:rsidRPr="007175F5" w:rsidRDefault="007175F5" w:rsidP="007175F5">
      <w:pPr>
        <w:keepNext/>
        <w:spacing w:before="240" w:after="240"/>
        <w:outlineLvl w:val="1"/>
        <w:rPr>
          <w:b/>
          <w:szCs w:val="20"/>
        </w:rPr>
      </w:pPr>
      <w:bookmarkStart w:id="121" w:name="_Toc147143835"/>
      <w:r w:rsidRPr="007175F5">
        <w:rPr>
          <w:b/>
          <w:szCs w:val="20"/>
        </w:rPr>
        <w:t>4.2</w:t>
      </w:r>
      <w:r w:rsidRPr="007175F5">
        <w:rPr>
          <w:b/>
          <w:szCs w:val="20"/>
        </w:rPr>
        <w:tab/>
        <w:t>SLOLP Distribution Shift Parameter</w:t>
      </w:r>
      <w:bookmarkEnd w:id="121"/>
    </w:p>
    <w:p w14:paraId="79C92DC4" w14:textId="77777777" w:rsidR="007175F5" w:rsidRPr="007175F5" w:rsidRDefault="007175F5" w:rsidP="007175F5">
      <w:r w:rsidRPr="007175F5">
        <w:t xml:space="preserve">The SLOLP distribution shift parameter (S) is 0.5. </w:t>
      </w:r>
    </w:p>
    <w:p w14:paraId="35EDA3A7" w14:textId="77777777" w:rsidR="007175F5" w:rsidRPr="007175F5" w:rsidRDefault="007175F5" w:rsidP="007175F5">
      <w:pPr>
        <w:keepNext/>
        <w:spacing w:before="240" w:after="240"/>
        <w:outlineLvl w:val="1"/>
        <w:rPr>
          <w:b/>
          <w:szCs w:val="20"/>
        </w:rPr>
      </w:pPr>
      <w:bookmarkStart w:id="122" w:name="_Toc147143836"/>
      <w:r w:rsidRPr="007175F5">
        <w:rPr>
          <w:b/>
          <w:szCs w:val="20"/>
        </w:rPr>
        <w:t>4.3</w:t>
      </w:r>
      <w:r w:rsidRPr="007175F5">
        <w:rPr>
          <w:b/>
          <w:szCs w:val="20"/>
        </w:rPr>
        <w:tab/>
        <w:t>ORDC Multi-Step Price Floor Parameters</w:t>
      </w:r>
      <w:bookmarkEnd w:id="122"/>
    </w:p>
    <w:p w14:paraId="78AC036C" w14:textId="77777777" w:rsidR="007175F5" w:rsidRPr="007175F5" w:rsidRDefault="007175F5" w:rsidP="007175F5">
      <w:pPr>
        <w:spacing w:after="240"/>
        <w:jc w:val="both"/>
      </w:pPr>
      <w:r w:rsidRPr="007175F5">
        <w:t>The ORDC multi-step price floor “Y” is the RTORPA at reserve levels at or below an RTOLCAP value of 6,500 MW, as included in the equation in Section 2.3 above.  Y = $20/MWh.</w:t>
      </w:r>
    </w:p>
    <w:p w14:paraId="7A0C4A8E" w14:textId="77777777" w:rsidR="007175F5" w:rsidRPr="007175F5" w:rsidRDefault="007175F5" w:rsidP="007175F5">
      <w:pPr>
        <w:spacing w:after="240"/>
        <w:jc w:val="both"/>
      </w:pPr>
      <w:r w:rsidRPr="007175F5">
        <w:t>The ORDC multi-step price floor “Z” is the RTORPA at reserve levels greater than 6,500 MW and less than or equal to 7,000 MW for RTOLCAP, as included in the equation in Section 2.3 above.  Z = $10/MWh.</w:t>
      </w:r>
    </w:p>
    <w:p w14:paraId="44952165" w14:textId="77777777" w:rsidR="007175F5" w:rsidRPr="007175F5" w:rsidRDefault="007175F5" w:rsidP="007175F5"/>
    <w:p w14:paraId="282F0A9E" w14:textId="77777777" w:rsidR="007175F5" w:rsidRPr="007175F5" w:rsidRDefault="007175F5" w:rsidP="007175F5">
      <w:pPr>
        <w:spacing w:line="276" w:lineRule="auto"/>
        <w:jc w:val="both"/>
      </w:pPr>
    </w:p>
    <w:p w14:paraId="2FB70A98" w14:textId="77777777" w:rsidR="007175F5" w:rsidRPr="007175F5" w:rsidRDefault="007175F5" w:rsidP="007175F5">
      <w:pPr>
        <w:jc w:val="both"/>
      </w:pPr>
      <w:bookmarkStart w:id="123" w:name="_Toc366143598"/>
      <w:bookmarkStart w:id="124" w:name="_Toc369260314"/>
      <w:bookmarkStart w:id="125" w:name="_Toc370985116"/>
      <w:bookmarkStart w:id="126" w:name="_Toc371063148"/>
      <w:bookmarkStart w:id="127" w:name="_Toc371347088"/>
      <w:bookmarkStart w:id="128" w:name="_Toc371422561"/>
      <w:bookmarkStart w:id="129" w:name="_Toc371604681"/>
      <w:bookmarkStart w:id="130" w:name="_Toc371671558"/>
      <w:bookmarkEnd w:id="113"/>
      <w:bookmarkEnd w:id="123"/>
      <w:bookmarkEnd w:id="124"/>
      <w:bookmarkEnd w:id="125"/>
      <w:bookmarkEnd w:id="126"/>
      <w:bookmarkEnd w:id="127"/>
      <w:bookmarkEnd w:id="128"/>
      <w:bookmarkEnd w:id="129"/>
      <w:bookmarkEnd w:id="130"/>
    </w:p>
    <w:p w14:paraId="1C1E2FBB" w14:textId="77777777" w:rsidR="007175F5" w:rsidRPr="007175F5" w:rsidRDefault="007175F5" w:rsidP="007175F5"/>
    <w:p w14:paraId="3FDF3DDA" w14:textId="77777777" w:rsidR="009A3772" w:rsidRPr="00BA2009" w:rsidRDefault="009A3772" w:rsidP="007175F5"/>
    <w:sectPr w:rsidR="009A3772" w:rsidRPr="00BA2009">
      <w:headerReference w:type="default" r:id="rId49"/>
      <w:footerReference w:type="even" r:id="rId50"/>
      <w:footerReference w:type="default" r:id="rId51"/>
      <w:footerReference w:type="firs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19C7B3AD" w:rsidR="003A4138" w:rsidRDefault="009B4443">
    <w:pPr>
      <w:pStyle w:val="Footer"/>
      <w:tabs>
        <w:tab w:val="clear" w:pos="4320"/>
        <w:tab w:val="clear" w:pos="8640"/>
        <w:tab w:val="right" w:pos="9360"/>
      </w:tabs>
      <w:rPr>
        <w:rFonts w:ascii="Arial" w:hAnsi="Arial" w:cs="Arial"/>
        <w:sz w:val="18"/>
      </w:rPr>
    </w:pPr>
    <w:r>
      <w:rPr>
        <w:rFonts w:ascii="Arial" w:hAnsi="Arial" w:cs="Arial"/>
        <w:sz w:val="18"/>
      </w:rPr>
      <w:t>051</w:t>
    </w:r>
    <w:r w:rsidR="003A4138">
      <w:rPr>
        <w:rFonts w:ascii="Arial" w:hAnsi="Arial" w:cs="Arial"/>
        <w:sz w:val="18"/>
      </w:rPr>
      <w:t>OBDRR</w:t>
    </w:r>
    <w:r w:rsidR="00C37198">
      <w:rPr>
        <w:rFonts w:ascii="Arial" w:hAnsi="Arial" w:cs="Arial"/>
        <w:sz w:val="18"/>
      </w:rPr>
      <w:t>-0</w:t>
    </w:r>
    <w:r w:rsidR="00CE304D">
      <w:rPr>
        <w:rFonts w:ascii="Arial" w:hAnsi="Arial" w:cs="Arial"/>
        <w:sz w:val="18"/>
      </w:rPr>
      <w:t>4 TAC Report 0214</w:t>
    </w:r>
    <w:r w:rsidR="00C37198">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41F468AE" w:rsidR="003A4138" w:rsidRDefault="00CE304D"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4"/>
  </w:num>
  <w:num w:numId="2" w16cid:durableId="300497012">
    <w:abstractNumId w:val="24"/>
  </w:num>
  <w:num w:numId="3" w16cid:durableId="1355185959">
    <w:abstractNumId w:val="25"/>
  </w:num>
  <w:num w:numId="4" w16cid:durableId="107239667">
    <w:abstractNumId w:val="5"/>
  </w:num>
  <w:num w:numId="5" w16cid:durableId="1195194638">
    <w:abstractNumId w:val="19"/>
  </w:num>
  <w:num w:numId="6" w16cid:durableId="1418014139">
    <w:abstractNumId w:val="19"/>
  </w:num>
  <w:num w:numId="7" w16cid:durableId="1664164393">
    <w:abstractNumId w:val="19"/>
  </w:num>
  <w:num w:numId="8" w16cid:durableId="914707527">
    <w:abstractNumId w:val="19"/>
  </w:num>
  <w:num w:numId="9" w16cid:durableId="1285497783">
    <w:abstractNumId w:val="19"/>
  </w:num>
  <w:num w:numId="10" w16cid:durableId="595210898">
    <w:abstractNumId w:val="19"/>
  </w:num>
  <w:num w:numId="11" w16cid:durableId="731469097">
    <w:abstractNumId w:val="19"/>
  </w:num>
  <w:num w:numId="12" w16cid:durableId="84616994">
    <w:abstractNumId w:val="19"/>
  </w:num>
  <w:num w:numId="13" w16cid:durableId="1789086735">
    <w:abstractNumId w:val="19"/>
  </w:num>
  <w:num w:numId="14" w16cid:durableId="2021732425">
    <w:abstractNumId w:val="9"/>
  </w:num>
  <w:num w:numId="15" w16cid:durableId="1203059409">
    <w:abstractNumId w:val="18"/>
  </w:num>
  <w:num w:numId="16" w16cid:durableId="1689679963">
    <w:abstractNumId w:val="20"/>
  </w:num>
  <w:num w:numId="17" w16cid:durableId="252975839">
    <w:abstractNumId w:val="21"/>
  </w:num>
  <w:num w:numId="18" w16cid:durableId="1172380544">
    <w:abstractNumId w:val="11"/>
  </w:num>
  <w:num w:numId="19" w16cid:durableId="1731034849">
    <w:abstractNumId w:val="8"/>
  </w:num>
  <w:num w:numId="20" w16cid:durableId="1463227096">
    <w:abstractNumId w:val="15"/>
  </w:num>
  <w:num w:numId="21" w16cid:durableId="764150991">
    <w:abstractNumId w:val="7"/>
  </w:num>
  <w:num w:numId="22" w16cid:durableId="834608815">
    <w:abstractNumId w:val="22"/>
  </w:num>
  <w:num w:numId="23" w16cid:durableId="1273979380">
    <w:abstractNumId w:val="6"/>
  </w:num>
  <w:num w:numId="24" w16cid:durableId="171797879">
    <w:abstractNumId w:val="3"/>
  </w:num>
  <w:num w:numId="25" w16cid:durableId="1178079445">
    <w:abstractNumId w:val="12"/>
  </w:num>
  <w:num w:numId="26" w16cid:durableId="1847132853">
    <w:abstractNumId w:val="2"/>
  </w:num>
  <w:num w:numId="27" w16cid:durableId="2060549515">
    <w:abstractNumId w:val="1"/>
  </w:num>
  <w:num w:numId="28" w16cid:durableId="458568365">
    <w:abstractNumId w:val="0"/>
  </w:num>
  <w:num w:numId="29" w16cid:durableId="1609460746">
    <w:abstractNumId w:val="16"/>
    <w:lvlOverride w:ilvl="0">
      <w:startOverride w:val="1"/>
    </w:lvlOverride>
  </w:num>
  <w:num w:numId="30" w16cid:durableId="593131613">
    <w:abstractNumId w:val="23"/>
  </w:num>
  <w:num w:numId="31" w16cid:durableId="1489127757">
    <w:abstractNumId w:val="10"/>
  </w:num>
  <w:num w:numId="32" w16cid:durableId="1663583592">
    <w:abstractNumId w:val="14"/>
  </w:num>
  <w:num w:numId="33" w16cid:durableId="2039963567">
    <w:abstractNumId w:val="13"/>
  </w:num>
  <w:num w:numId="34" w16cid:durableId="2130393506">
    <w:abstractNumId w:val="17"/>
  </w:num>
  <w:num w:numId="35" w16cid:durableId="723456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4117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3704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21D97"/>
    <w:rsid w:val="0014546D"/>
    <w:rsid w:val="00146C4D"/>
    <w:rsid w:val="0019314C"/>
    <w:rsid w:val="001E2AEB"/>
    <w:rsid w:val="0021576D"/>
    <w:rsid w:val="00291547"/>
    <w:rsid w:val="002B763A"/>
    <w:rsid w:val="003013F2"/>
    <w:rsid w:val="0030694A"/>
    <w:rsid w:val="0032677B"/>
    <w:rsid w:val="00327381"/>
    <w:rsid w:val="003551AF"/>
    <w:rsid w:val="00396DF7"/>
    <w:rsid w:val="003A3D77"/>
    <w:rsid w:val="003A4138"/>
    <w:rsid w:val="004463BA"/>
    <w:rsid w:val="00474489"/>
    <w:rsid w:val="004822D4"/>
    <w:rsid w:val="00483953"/>
    <w:rsid w:val="00534C6C"/>
    <w:rsid w:val="005F25D2"/>
    <w:rsid w:val="006424E7"/>
    <w:rsid w:val="00653565"/>
    <w:rsid w:val="00653C1C"/>
    <w:rsid w:val="006A137E"/>
    <w:rsid w:val="006D1ED3"/>
    <w:rsid w:val="006E6E27"/>
    <w:rsid w:val="007175F5"/>
    <w:rsid w:val="00743968"/>
    <w:rsid w:val="00791CB9"/>
    <w:rsid w:val="008F66C2"/>
    <w:rsid w:val="00963A51"/>
    <w:rsid w:val="009A3772"/>
    <w:rsid w:val="009B4443"/>
    <w:rsid w:val="009D0B5B"/>
    <w:rsid w:val="00A51CDE"/>
    <w:rsid w:val="00A8000E"/>
    <w:rsid w:val="00A954D0"/>
    <w:rsid w:val="00AF56C6"/>
    <w:rsid w:val="00B13805"/>
    <w:rsid w:val="00B57F96"/>
    <w:rsid w:val="00BC2D06"/>
    <w:rsid w:val="00BE5A71"/>
    <w:rsid w:val="00C37198"/>
    <w:rsid w:val="00C90702"/>
    <w:rsid w:val="00C917FF"/>
    <w:rsid w:val="00C95D8B"/>
    <w:rsid w:val="00CE304D"/>
    <w:rsid w:val="00D252D1"/>
    <w:rsid w:val="00D47783"/>
    <w:rsid w:val="00D47A80"/>
    <w:rsid w:val="00D97220"/>
    <w:rsid w:val="00DC7B5D"/>
    <w:rsid w:val="00E37AB0"/>
    <w:rsid w:val="00E72B3F"/>
    <w:rsid w:val="00E93772"/>
    <w:rsid w:val="00EA4CC3"/>
    <w:rsid w:val="00F44236"/>
    <w:rsid w:val="00F51F2E"/>
    <w:rsid w:val="00F53C30"/>
    <w:rsid w:val="00F61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175F5"/>
    <w:rPr>
      <w:b/>
      <w:caps/>
      <w:sz w:val="24"/>
    </w:rPr>
  </w:style>
  <w:style w:type="character" w:customStyle="1" w:styleId="Heading2Char">
    <w:name w:val="Heading 2 Char"/>
    <w:link w:val="Heading2"/>
    <w:locked/>
    <w:rsid w:val="007175F5"/>
    <w:rPr>
      <w:b/>
      <w:sz w:val="24"/>
    </w:rPr>
  </w:style>
  <w:style w:type="character" w:customStyle="1" w:styleId="Heading3Char">
    <w:name w:val="Heading 3 Char"/>
    <w:link w:val="Heading3"/>
    <w:locked/>
    <w:rsid w:val="007175F5"/>
    <w:rPr>
      <w:b/>
      <w:bCs/>
      <w:i/>
      <w:sz w:val="24"/>
    </w:rPr>
  </w:style>
  <w:style w:type="character" w:customStyle="1" w:styleId="Heading4Char">
    <w:name w:val="Heading 4 Char"/>
    <w:link w:val="Heading4"/>
    <w:locked/>
    <w:rsid w:val="007175F5"/>
    <w:rPr>
      <w:b/>
      <w:bCs/>
      <w:snapToGrid w:val="0"/>
      <w:sz w:val="24"/>
    </w:rPr>
  </w:style>
  <w:style w:type="character" w:customStyle="1" w:styleId="Heading5Char">
    <w:name w:val="Heading 5 Char"/>
    <w:link w:val="Heading5"/>
    <w:locked/>
    <w:rsid w:val="007175F5"/>
    <w:rPr>
      <w:b/>
      <w:bCs/>
      <w:i/>
      <w:iCs/>
      <w:sz w:val="24"/>
      <w:szCs w:val="26"/>
    </w:rPr>
  </w:style>
  <w:style w:type="character" w:customStyle="1" w:styleId="Heading6Char">
    <w:name w:val="Heading 6 Char"/>
    <w:link w:val="Heading6"/>
    <w:locked/>
    <w:rsid w:val="007175F5"/>
    <w:rPr>
      <w:b/>
      <w:bCs/>
      <w:sz w:val="24"/>
      <w:szCs w:val="22"/>
    </w:rPr>
  </w:style>
  <w:style w:type="character" w:customStyle="1" w:styleId="Heading7Char">
    <w:name w:val="Heading 7 Char"/>
    <w:link w:val="Heading7"/>
    <w:locked/>
    <w:rsid w:val="007175F5"/>
    <w:rPr>
      <w:sz w:val="24"/>
      <w:szCs w:val="24"/>
    </w:rPr>
  </w:style>
  <w:style w:type="character" w:customStyle="1" w:styleId="Heading8Char">
    <w:name w:val="Heading 8 Char"/>
    <w:link w:val="Heading8"/>
    <w:locked/>
    <w:rsid w:val="007175F5"/>
    <w:rPr>
      <w:i/>
      <w:iCs/>
      <w:sz w:val="24"/>
      <w:szCs w:val="24"/>
    </w:rPr>
  </w:style>
  <w:style w:type="character" w:customStyle="1" w:styleId="Heading9Char">
    <w:name w:val="Heading 9 Char"/>
    <w:link w:val="Heading9"/>
    <w:locked/>
    <w:rsid w:val="007175F5"/>
    <w:rPr>
      <w:b/>
      <w:sz w:val="24"/>
      <w:szCs w:val="24"/>
    </w:rPr>
  </w:style>
  <w:style w:type="character" w:customStyle="1" w:styleId="FootnoteTextChar">
    <w:name w:val="Footnote Text Char"/>
    <w:link w:val="FootnoteText"/>
    <w:locked/>
    <w:rsid w:val="007175F5"/>
    <w:rPr>
      <w:sz w:val="18"/>
    </w:rPr>
  </w:style>
  <w:style w:type="character" w:styleId="FootnoteReference">
    <w:name w:val="footnote reference"/>
    <w:rsid w:val="007175F5"/>
    <w:rPr>
      <w:rFonts w:ascii="Times New Roman" w:hAnsi="Times New Roman" w:cs="Times New Roman"/>
      <w:sz w:val="18"/>
      <w:vertAlign w:val="superscript"/>
    </w:rPr>
  </w:style>
  <w:style w:type="paragraph" w:customStyle="1" w:styleId="cutline">
    <w:name w:val="cutline"/>
    <w:basedOn w:val="Normal"/>
    <w:rsid w:val="007175F5"/>
    <w:pPr>
      <w:spacing w:before="40" w:after="160"/>
      <w:jc w:val="center"/>
    </w:pPr>
    <w:rPr>
      <w:rFonts w:ascii="Arial" w:hAnsi="Arial"/>
      <w:sz w:val="18"/>
    </w:rPr>
  </w:style>
  <w:style w:type="character" w:customStyle="1" w:styleId="BalloonTextChar">
    <w:name w:val="Balloon Text Char"/>
    <w:link w:val="BalloonText"/>
    <w:locked/>
    <w:rsid w:val="007175F5"/>
    <w:rPr>
      <w:rFonts w:ascii="Tahoma" w:hAnsi="Tahoma" w:cs="Tahoma"/>
      <w:sz w:val="16"/>
      <w:szCs w:val="16"/>
    </w:rPr>
  </w:style>
  <w:style w:type="paragraph" w:customStyle="1" w:styleId="bulletlevel1">
    <w:name w:val="bullet level 1"/>
    <w:basedOn w:val="BodyText"/>
    <w:link w:val="bulletlevel1Char1"/>
    <w:rsid w:val="007175F5"/>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175F5"/>
    <w:rPr>
      <w:sz w:val="24"/>
      <w:szCs w:val="24"/>
    </w:rPr>
  </w:style>
  <w:style w:type="character" w:customStyle="1" w:styleId="bulletlevel1Char1">
    <w:name w:val="bullet level 1 Char1"/>
    <w:link w:val="bulletlevel1"/>
    <w:locked/>
    <w:rsid w:val="007175F5"/>
    <w:rPr>
      <w:sz w:val="24"/>
      <w:szCs w:val="24"/>
    </w:rPr>
  </w:style>
  <w:style w:type="paragraph" w:customStyle="1" w:styleId="bulletlevel2">
    <w:name w:val="bullet level 2"/>
    <w:basedOn w:val="bulletlevel1"/>
    <w:link w:val="bulletlevel2Char"/>
    <w:rsid w:val="007175F5"/>
    <w:pPr>
      <w:numPr>
        <w:numId w:val="0"/>
      </w:numPr>
      <w:tabs>
        <w:tab w:val="clear" w:pos="576"/>
        <w:tab w:val="left" w:pos="864"/>
      </w:tabs>
      <w:ind w:left="864" w:hanging="288"/>
    </w:pPr>
  </w:style>
  <w:style w:type="character" w:customStyle="1" w:styleId="bulletlevel2Char">
    <w:name w:val="bullet level 2 Char"/>
    <w:link w:val="bulletlevel2"/>
    <w:locked/>
    <w:rsid w:val="007175F5"/>
    <w:rPr>
      <w:sz w:val="24"/>
      <w:szCs w:val="24"/>
    </w:rPr>
  </w:style>
  <w:style w:type="character" w:customStyle="1" w:styleId="FooterChar">
    <w:name w:val="Footer Char"/>
    <w:link w:val="Footer"/>
    <w:uiPriority w:val="99"/>
    <w:locked/>
    <w:rsid w:val="007175F5"/>
    <w:rPr>
      <w:sz w:val="24"/>
      <w:szCs w:val="24"/>
    </w:rPr>
  </w:style>
  <w:style w:type="paragraph" w:customStyle="1" w:styleId="label">
    <w:name w:val="label"/>
    <w:basedOn w:val="Normal"/>
    <w:rsid w:val="007175F5"/>
    <w:pPr>
      <w:jc w:val="center"/>
    </w:pPr>
    <w:rPr>
      <w:rFonts w:ascii="Arial" w:hAnsi="Arial" w:cs="Arial"/>
      <w:sz w:val="20"/>
      <w:szCs w:val="20"/>
    </w:rPr>
  </w:style>
  <w:style w:type="paragraph" w:customStyle="1" w:styleId="tablehead0">
    <w:name w:val="table head"/>
    <w:basedOn w:val="BodyText"/>
    <w:rsid w:val="007175F5"/>
    <w:pPr>
      <w:spacing w:before="20" w:after="20" w:line="240" w:lineRule="exact"/>
    </w:pPr>
    <w:rPr>
      <w:rFonts w:ascii="Arial" w:hAnsi="Arial"/>
      <w:b/>
      <w:sz w:val="18"/>
    </w:rPr>
  </w:style>
  <w:style w:type="paragraph" w:customStyle="1" w:styleId="table">
    <w:name w:val="table"/>
    <w:basedOn w:val="BodyText"/>
    <w:rsid w:val="007175F5"/>
    <w:pPr>
      <w:spacing w:before="20" w:after="20" w:line="240" w:lineRule="exact"/>
    </w:pPr>
    <w:rPr>
      <w:rFonts w:ascii="Arial" w:hAnsi="Arial"/>
      <w:sz w:val="18"/>
    </w:rPr>
  </w:style>
  <w:style w:type="paragraph" w:customStyle="1" w:styleId="Normal1">
    <w:name w:val="Normal1"/>
    <w:basedOn w:val="Normal"/>
    <w:rsid w:val="007175F5"/>
    <w:pPr>
      <w:spacing w:after="120"/>
      <w:ind w:left="576"/>
    </w:pPr>
    <w:rPr>
      <w:sz w:val="22"/>
    </w:rPr>
  </w:style>
  <w:style w:type="paragraph" w:customStyle="1" w:styleId="spacer">
    <w:name w:val="spacer"/>
    <w:rsid w:val="007175F5"/>
    <w:pPr>
      <w:spacing w:before="7200"/>
    </w:pPr>
    <w:rPr>
      <w:rFonts w:ascii="Arial" w:hAnsi="Arial" w:cs="Arial"/>
      <w:bCs/>
      <w:kern w:val="32"/>
      <w:sz w:val="32"/>
      <w:szCs w:val="32"/>
    </w:rPr>
  </w:style>
  <w:style w:type="paragraph" w:customStyle="1" w:styleId="TOCHead">
    <w:name w:val="TOC Head"/>
    <w:rsid w:val="007175F5"/>
    <w:pPr>
      <w:spacing w:before="320" w:after="240"/>
    </w:pPr>
    <w:rPr>
      <w:rFonts w:ascii="Arial" w:hAnsi="Arial" w:cs="Arial"/>
      <w:b/>
      <w:bCs/>
      <w:kern w:val="32"/>
      <w:sz w:val="28"/>
      <w:szCs w:val="32"/>
    </w:rPr>
  </w:style>
  <w:style w:type="paragraph" w:customStyle="1" w:styleId="Normal2">
    <w:name w:val="Normal2"/>
    <w:basedOn w:val="Normal"/>
    <w:rsid w:val="007175F5"/>
    <w:pPr>
      <w:spacing w:before="60" w:after="120"/>
      <w:ind w:left="1440"/>
    </w:pPr>
    <w:rPr>
      <w:sz w:val="22"/>
    </w:rPr>
  </w:style>
  <w:style w:type="paragraph" w:customStyle="1" w:styleId="Normal3">
    <w:name w:val="Normal3"/>
    <w:basedOn w:val="Normal"/>
    <w:rsid w:val="007175F5"/>
    <w:pPr>
      <w:spacing w:after="120"/>
      <w:ind w:left="1728"/>
    </w:pPr>
    <w:rPr>
      <w:sz w:val="22"/>
    </w:rPr>
  </w:style>
  <w:style w:type="paragraph" w:customStyle="1" w:styleId="bulletlevel3">
    <w:name w:val="bullet level 3"/>
    <w:basedOn w:val="Normal"/>
    <w:rsid w:val="007175F5"/>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175F5"/>
    <w:pPr>
      <w:tabs>
        <w:tab w:val="left" w:pos="648"/>
      </w:tabs>
      <w:spacing w:after="120" w:line="260" w:lineRule="exact"/>
      <w:ind w:left="648" w:hanging="288"/>
    </w:pPr>
  </w:style>
  <w:style w:type="character" w:customStyle="1" w:styleId="numberChar">
    <w:name w:val="number Char"/>
    <w:link w:val="number"/>
    <w:locked/>
    <w:rsid w:val="007175F5"/>
    <w:rPr>
      <w:sz w:val="24"/>
      <w:szCs w:val="24"/>
    </w:rPr>
  </w:style>
  <w:style w:type="paragraph" w:customStyle="1" w:styleId="body2">
    <w:name w:val="body2"/>
    <w:basedOn w:val="BodyText"/>
    <w:link w:val="body2Char"/>
    <w:rsid w:val="007175F5"/>
    <w:pPr>
      <w:spacing w:after="120" w:line="260" w:lineRule="exact"/>
      <w:ind w:left="1260"/>
    </w:pPr>
  </w:style>
  <w:style w:type="character" w:customStyle="1" w:styleId="body2Char">
    <w:name w:val="body2 Char"/>
    <w:link w:val="body2"/>
    <w:locked/>
    <w:rsid w:val="007175F5"/>
    <w:rPr>
      <w:sz w:val="24"/>
      <w:szCs w:val="24"/>
    </w:rPr>
  </w:style>
  <w:style w:type="paragraph" w:customStyle="1" w:styleId="bullet2level1">
    <w:name w:val="bullet2 level1"/>
    <w:basedOn w:val="bulletlevel1"/>
    <w:rsid w:val="007175F5"/>
    <w:pPr>
      <w:tabs>
        <w:tab w:val="clear" w:pos="576"/>
        <w:tab w:val="clear" w:pos="1872"/>
        <w:tab w:val="left" w:pos="1620"/>
      </w:tabs>
      <w:ind w:left="1620"/>
    </w:pPr>
  </w:style>
  <w:style w:type="paragraph" w:customStyle="1" w:styleId="body3">
    <w:name w:val="body3"/>
    <w:basedOn w:val="body2"/>
    <w:rsid w:val="007175F5"/>
    <w:pPr>
      <w:ind w:left="1980"/>
    </w:pPr>
  </w:style>
  <w:style w:type="character" w:customStyle="1" w:styleId="number3Char">
    <w:name w:val="number 3 Char"/>
    <w:link w:val="number3"/>
    <w:locked/>
    <w:rsid w:val="007175F5"/>
    <w:rPr>
      <w:sz w:val="24"/>
      <w:szCs w:val="24"/>
    </w:rPr>
  </w:style>
  <w:style w:type="paragraph" w:customStyle="1" w:styleId="number3">
    <w:name w:val="number 3"/>
    <w:basedOn w:val="BodyText"/>
    <w:link w:val="number3Char"/>
    <w:rsid w:val="007175F5"/>
    <w:pPr>
      <w:spacing w:after="120" w:line="260" w:lineRule="exact"/>
      <w:ind w:left="1980" w:hanging="360"/>
    </w:pPr>
  </w:style>
  <w:style w:type="paragraph" w:customStyle="1" w:styleId="number1">
    <w:name w:val="number 1"/>
    <w:basedOn w:val="BodyText"/>
    <w:rsid w:val="007175F5"/>
    <w:pPr>
      <w:spacing w:after="120" w:line="260" w:lineRule="exact"/>
      <w:ind w:left="1440" w:hanging="360"/>
    </w:pPr>
  </w:style>
  <w:style w:type="paragraph" w:customStyle="1" w:styleId="number2">
    <w:name w:val="number 2"/>
    <w:basedOn w:val="BodyText"/>
    <w:link w:val="number2Char"/>
    <w:rsid w:val="007175F5"/>
    <w:pPr>
      <w:spacing w:after="120" w:line="260" w:lineRule="exact"/>
      <w:ind w:left="1800" w:hanging="360"/>
    </w:pPr>
  </w:style>
  <w:style w:type="character" w:customStyle="1" w:styleId="number2Char">
    <w:name w:val="number 2 Char"/>
    <w:link w:val="number2"/>
    <w:locked/>
    <w:rsid w:val="007175F5"/>
    <w:rPr>
      <w:sz w:val="24"/>
      <w:szCs w:val="24"/>
    </w:rPr>
  </w:style>
  <w:style w:type="paragraph" w:customStyle="1" w:styleId="bullet3level1">
    <w:name w:val="bullet3 level1"/>
    <w:basedOn w:val="bullet2level1"/>
    <w:rsid w:val="007175F5"/>
    <w:pPr>
      <w:tabs>
        <w:tab w:val="left" w:pos="2160"/>
      </w:tabs>
      <w:ind w:left="2160" w:hanging="180"/>
    </w:pPr>
  </w:style>
  <w:style w:type="paragraph" w:customStyle="1" w:styleId="Style1">
    <w:name w:val="Style1"/>
    <w:basedOn w:val="Normal"/>
    <w:rsid w:val="007175F5"/>
    <w:pPr>
      <w:spacing w:beforeLines="40" w:afterLines="40"/>
      <w:jc w:val="center"/>
    </w:pPr>
    <w:rPr>
      <w:rFonts w:ascii="Wingdings 2" w:hAnsi="Wingdings 2"/>
    </w:rPr>
  </w:style>
  <w:style w:type="paragraph" w:customStyle="1" w:styleId="box">
    <w:name w:val="box"/>
    <w:basedOn w:val="Normal"/>
    <w:rsid w:val="007175F5"/>
    <w:pPr>
      <w:spacing w:beforeLines="40" w:afterLines="40"/>
      <w:jc w:val="center"/>
    </w:pPr>
    <w:rPr>
      <w:rFonts w:ascii="Wingdings 2" w:hAnsi="Wingdings 2"/>
    </w:rPr>
  </w:style>
  <w:style w:type="paragraph" w:customStyle="1" w:styleId="Level4">
    <w:name w:val="Level 4"/>
    <w:basedOn w:val="Heading3"/>
    <w:rsid w:val="007175F5"/>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175F5"/>
    <w:pPr>
      <w:numPr>
        <w:ilvl w:val="0"/>
        <w:numId w:val="0"/>
      </w:numPr>
      <w:spacing w:before="160" w:after="160"/>
    </w:pPr>
    <w:rPr>
      <w:rFonts w:ascii="Arial" w:hAnsi="Arial"/>
      <w:bCs/>
      <w:iCs/>
      <w:sz w:val="28"/>
      <w:szCs w:val="28"/>
    </w:rPr>
  </w:style>
  <w:style w:type="character" w:customStyle="1" w:styleId="Level2Char">
    <w:name w:val="Level 2 Char"/>
    <w:link w:val="Level2"/>
    <w:locked/>
    <w:rsid w:val="007175F5"/>
    <w:rPr>
      <w:rFonts w:ascii="Arial" w:hAnsi="Arial"/>
      <w:b/>
      <w:bCs/>
      <w:iCs/>
      <w:sz w:val="28"/>
      <w:szCs w:val="28"/>
    </w:rPr>
  </w:style>
  <w:style w:type="paragraph" w:customStyle="1" w:styleId="Table0">
    <w:name w:val="Table"/>
    <w:basedOn w:val="BodyText"/>
    <w:rsid w:val="007175F5"/>
    <w:pPr>
      <w:spacing w:before="60" w:after="0"/>
    </w:pPr>
    <w:rPr>
      <w:rFonts w:ascii="Arial" w:hAnsi="Arial"/>
      <w:szCs w:val="20"/>
    </w:rPr>
  </w:style>
  <w:style w:type="paragraph" w:customStyle="1" w:styleId="TableHeading">
    <w:name w:val="Table Heading"/>
    <w:basedOn w:val="BodyText"/>
    <w:next w:val="Table0"/>
    <w:rsid w:val="007175F5"/>
    <w:pPr>
      <w:spacing w:before="60" w:after="0"/>
      <w:jc w:val="center"/>
    </w:pPr>
    <w:rPr>
      <w:rFonts w:ascii="Arial" w:hAnsi="Arial"/>
      <w:b/>
      <w:szCs w:val="20"/>
    </w:rPr>
  </w:style>
  <w:style w:type="character" w:customStyle="1" w:styleId="CommentTextChar">
    <w:name w:val="Comment Text Char"/>
    <w:link w:val="CommentText"/>
    <w:locked/>
    <w:rsid w:val="007175F5"/>
  </w:style>
  <w:style w:type="character" w:customStyle="1" w:styleId="CommentSubjectChar">
    <w:name w:val="Comment Subject Char"/>
    <w:link w:val="CommentSubject"/>
    <w:locked/>
    <w:rsid w:val="007175F5"/>
    <w:rPr>
      <w:b/>
      <w:bCs/>
    </w:rPr>
  </w:style>
  <w:style w:type="character" w:customStyle="1" w:styleId="Style">
    <w:name w:val="Style"/>
    <w:rsid w:val="007175F5"/>
    <w:rPr>
      <w:rFonts w:ascii="Arial" w:hAnsi="Arial" w:cs="Times New Roman"/>
      <w:sz w:val="18"/>
    </w:rPr>
  </w:style>
  <w:style w:type="paragraph" w:customStyle="1" w:styleId="instruction">
    <w:name w:val="instruction"/>
    <w:basedOn w:val="BodyText"/>
    <w:rsid w:val="007175F5"/>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175F5"/>
    <w:pPr>
      <w:ind w:left="2700"/>
    </w:pPr>
  </w:style>
  <w:style w:type="paragraph" w:customStyle="1" w:styleId="bullet4level1">
    <w:name w:val="bullet4 level1"/>
    <w:basedOn w:val="bullet3level1"/>
    <w:rsid w:val="007175F5"/>
    <w:pPr>
      <w:tabs>
        <w:tab w:val="clear" w:pos="1620"/>
        <w:tab w:val="clear" w:pos="2160"/>
        <w:tab w:val="left" w:pos="3060"/>
      </w:tabs>
      <w:ind w:left="3060"/>
    </w:pPr>
  </w:style>
  <w:style w:type="paragraph" w:styleId="EndnoteText">
    <w:name w:val="endnote text"/>
    <w:basedOn w:val="Normal"/>
    <w:link w:val="EndnoteTextChar"/>
    <w:rsid w:val="007175F5"/>
    <w:rPr>
      <w:sz w:val="20"/>
      <w:szCs w:val="20"/>
    </w:rPr>
  </w:style>
  <w:style w:type="character" w:customStyle="1" w:styleId="EndnoteTextChar">
    <w:name w:val="Endnote Text Char"/>
    <w:basedOn w:val="DefaultParagraphFont"/>
    <w:link w:val="EndnoteText"/>
    <w:rsid w:val="007175F5"/>
  </w:style>
  <w:style w:type="character" w:styleId="EndnoteReference">
    <w:name w:val="endnote reference"/>
    <w:rsid w:val="007175F5"/>
    <w:rPr>
      <w:rFonts w:cs="Times New Roman"/>
      <w:vertAlign w:val="superscript"/>
    </w:rPr>
  </w:style>
  <w:style w:type="paragraph" w:customStyle="1" w:styleId="bullet4level2">
    <w:name w:val="bullet4 level2"/>
    <w:basedOn w:val="bullet4level1"/>
    <w:rsid w:val="007175F5"/>
    <w:pPr>
      <w:numPr>
        <w:numId w:val="20"/>
      </w:numPr>
      <w:tabs>
        <w:tab w:val="clear" w:pos="720"/>
        <w:tab w:val="num" w:pos="432"/>
        <w:tab w:val="num" w:pos="1080"/>
        <w:tab w:val="left" w:pos="2880"/>
      </w:tabs>
      <w:ind w:left="2880" w:hanging="432"/>
    </w:pPr>
  </w:style>
  <w:style w:type="paragraph" w:customStyle="1" w:styleId="Title1">
    <w:name w:val="Title1"/>
    <w:rsid w:val="007175F5"/>
    <w:pPr>
      <w:spacing w:before="120" w:after="240"/>
    </w:pPr>
    <w:rPr>
      <w:rFonts w:ascii="Arial" w:hAnsi="Arial" w:cs="Arial"/>
      <w:b/>
      <w:bCs/>
      <w:iCs/>
      <w:szCs w:val="28"/>
    </w:rPr>
  </w:style>
  <w:style w:type="table" w:styleId="TableGrid1">
    <w:name w:val="Table Grid 1"/>
    <w:basedOn w:val="TableNormal"/>
    <w:rsid w:val="007175F5"/>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175F5"/>
    <w:rPr>
      <w:iCs/>
      <w:sz w:val="24"/>
    </w:rPr>
  </w:style>
  <w:style w:type="paragraph" w:customStyle="1" w:styleId="BodyTextNumbered">
    <w:name w:val="Body Text Numbered"/>
    <w:basedOn w:val="BodyText"/>
    <w:link w:val="BodyTextNumberedChar1"/>
    <w:rsid w:val="007175F5"/>
    <w:pPr>
      <w:ind w:left="720" w:hanging="720"/>
    </w:pPr>
    <w:rPr>
      <w:iCs/>
      <w:szCs w:val="20"/>
    </w:rPr>
  </w:style>
  <w:style w:type="character" w:customStyle="1" w:styleId="H2Char">
    <w:name w:val="H2 Char"/>
    <w:link w:val="H2"/>
    <w:locked/>
    <w:rsid w:val="007175F5"/>
    <w:rPr>
      <w:b/>
      <w:sz w:val="24"/>
    </w:rPr>
  </w:style>
  <w:style w:type="table" w:customStyle="1" w:styleId="TableGrid10">
    <w:name w:val="Table Grid1"/>
    <w:rsid w:val="007175F5"/>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175F5"/>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175F5"/>
    <w:rPr>
      <w:iCs/>
      <w:sz w:val="24"/>
    </w:rPr>
  </w:style>
  <w:style w:type="character" w:customStyle="1" w:styleId="BodyTextNumberedChar">
    <w:name w:val="Body Text Numbered Char"/>
    <w:rsid w:val="007175F5"/>
    <w:rPr>
      <w:rFonts w:cs="Times New Roman"/>
      <w:iCs/>
      <w:sz w:val="24"/>
      <w:lang w:val="en-US" w:eastAsia="en-US" w:bidi="ar-SA"/>
    </w:rPr>
  </w:style>
  <w:style w:type="character" w:customStyle="1" w:styleId="MediumGrid11">
    <w:name w:val="Medium Grid 11"/>
    <w:rsid w:val="007175F5"/>
    <w:rPr>
      <w:rFonts w:cs="Times New Roman"/>
      <w:color w:val="808080"/>
    </w:rPr>
  </w:style>
  <w:style w:type="character" w:styleId="Emphasis">
    <w:name w:val="Emphasis"/>
    <w:qFormat/>
    <w:rsid w:val="007175F5"/>
    <w:rPr>
      <w:rFonts w:cs="Times New Roman"/>
      <w:i/>
      <w:iCs/>
    </w:rPr>
  </w:style>
  <w:style w:type="character" w:customStyle="1" w:styleId="H5Char">
    <w:name w:val="H5 Char"/>
    <w:link w:val="H5"/>
    <w:locked/>
    <w:rsid w:val="007175F5"/>
    <w:rPr>
      <w:b/>
      <w:bCs/>
      <w:i/>
      <w:iCs/>
      <w:sz w:val="24"/>
      <w:szCs w:val="26"/>
    </w:rPr>
  </w:style>
  <w:style w:type="paragraph" w:styleId="Caption">
    <w:name w:val="caption"/>
    <w:basedOn w:val="Normal"/>
    <w:next w:val="Normal"/>
    <w:qFormat/>
    <w:rsid w:val="007175F5"/>
    <w:pPr>
      <w:spacing w:after="200"/>
    </w:pPr>
    <w:rPr>
      <w:b/>
      <w:bCs/>
      <w:color w:val="4F81BD"/>
      <w:sz w:val="18"/>
      <w:szCs w:val="18"/>
    </w:rPr>
  </w:style>
  <w:style w:type="paragraph" w:styleId="PlainText">
    <w:name w:val="Plain Text"/>
    <w:basedOn w:val="Normal"/>
    <w:link w:val="PlainTextChar"/>
    <w:rsid w:val="007175F5"/>
    <w:rPr>
      <w:rFonts w:eastAsia="Calibri"/>
    </w:rPr>
  </w:style>
  <w:style w:type="character" w:customStyle="1" w:styleId="PlainTextChar">
    <w:name w:val="Plain Text Char"/>
    <w:basedOn w:val="DefaultParagraphFont"/>
    <w:link w:val="PlainText"/>
    <w:rsid w:val="007175F5"/>
    <w:rPr>
      <w:rFonts w:eastAsia="Calibri"/>
      <w:sz w:val="24"/>
      <w:szCs w:val="24"/>
    </w:rPr>
  </w:style>
  <w:style w:type="paragraph" w:customStyle="1" w:styleId="Default">
    <w:name w:val="Default"/>
    <w:rsid w:val="007175F5"/>
    <w:pPr>
      <w:autoSpaceDE w:val="0"/>
      <w:autoSpaceDN w:val="0"/>
      <w:adjustRightInd w:val="0"/>
    </w:pPr>
    <w:rPr>
      <w:rFonts w:eastAsia="Calibri"/>
      <w:color w:val="000000"/>
      <w:sz w:val="24"/>
      <w:szCs w:val="24"/>
    </w:rPr>
  </w:style>
  <w:style w:type="numbering" w:customStyle="1" w:styleId="Style2">
    <w:name w:val="Style2"/>
    <w:rsid w:val="007175F5"/>
    <w:pPr>
      <w:numPr>
        <w:numId w:val="21"/>
      </w:numPr>
    </w:pPr>
  </w:style>
  <w:style w:type="character" w:customStyle="1" w:styleId="Heading1CharChar">
    <w:name w:val="Heading 1 Char Char"/>
    <w:rsid w:val="007175F5"/>
    <w:rPr>
      <w:rFonts w:ascii="Arial" w:hAnsi="Arial" w:cs="Arial"/>
      <w:b/>
      <w:bCs/>
      <w:kern w:val="32"/>
      <w:sz w:val="28"/>
      <w:szCs w:val="32"/>
      <w:lang w:val="en-US" w:eastAsia="en-US" w:bidi="ar-SA"/>
    </w:rPr>
  </w:style>
  <w:style w:type="character" w:customStyle="1" w:styleId="Heading2CharChar">
    <w:name w:val="Heading 2 Char Char"/>
    <w:rsid w:val="007175F5"/>
    <w:rPr>
      <w:rFonts w:ascii="Arial" w:hAnsi="Arial" w:cs="Arial"/>
      <w:b/>
      <w:bCs/>
      <w:iCs/>
      <w:sz w:val="22"/>
      <w:szCs w:val="28"/>
      <w:lang w:val="en-US" w:eastAsia="en-US" w:bidi="ar-SA"/>
    </w:rPr>
  </w:style>
  <w:style w:type="paragraph" w:styleId="BodyTextIndent2">
    <w:name w:val="Body Text Indent 2"/>
    <w:basedOn w:val="Normal"/>
    <w:link w:val="BodyTextIndent2Char"/>
    <w:rsid w:val="007175F5"/>
    <w:pPr>
      <w:spacing w:after="120" w:line="480" w:lineRule="auto"/>
      <w:ind w:left="360"/>
    </w:pPr>
    <w:rPr>
      <w:rFonts w:eastAsia="SimSun"/>
    </w:rPr>
  </w:style>
  <w:style w:type="character" w:customStyle="1" w:styleId="BodyTextIndent2Char">
    <w:name w:val="Body Text Indent 2 Char"/>
    <w:basedOn w:val="DefaultParagraphFont"/>
    <w:link w:val="BodyTextIndent2"/>
    <w:rsid w:val="007175F5"/>
    <w:rPr>
      <w:rFonts w:eastAsia="SimSun"/>
      <w:sz w:val="24"/>
      <w:szCs w:val="24"/>
    </w:rPr>
  </w:style>
  <w:style w:type="paragraph" w:customStyle="1" w:styleId="InfoBlue">
    <w:name w:val="InfoBlue"/>
    <w:basedOn w:val="Normal"/>
    <w:next w:val="BodyText"/>
    <w:autoRedefine/>
    <w:rsid w:val="007175F5"/>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175F5"/>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175F5"/>
    <w:pPr>
      <w:widowControl w:val="0"/>
      <w:jc w:val="center"/>
    </w:pPr>
    <w:rPr>
      <w:rFonts w:ascii="Arial" w:eastAsia="SimSun" w:hAnsi="Arial"/>
      <w:b/>
      <w:sz w:val="36"/>
      <w:szCs w:val="20"/>
    </w:rPr>
  </w:style>
  <w:style w:type="character" w:customStyle="1" w:styleId="TitleChar">
    <w:name w:val="Title Char"/>
    <w:basedOn w:val="DefaultParagraphFont"/>
    <w:link w:val="Title"/>
    <w:rsid w:val="007175F5"/>
    <w:rPr>
      <w:rFonts w:ascii="Arial" w:eastAsia="SimSun" w:hAnsi="Arial"/>
      <w:b/>
      <w:sz w:val="36"/>
    </w:rPr>
  </w:style>
  <w:style w:type="paragraph" w:styleId="ListNumber">
    <w:name w:val="List Number"/>
    <w:basedOn w:val="Normal"/>
    <w:rsid w:val="007175F5"/>
    <w:pPr>
      <w:numPr>
        <w:numId w:val="24"/>
      </w:numPr>
    </w:pPr>
    <w:rPr>
      <w:rFonts w:eastAsia="SimSun"/>
    </w:rPr>
  </w:style>
  <w:style w:type="paragraph" w:customStyle="1" w:styleId="Body">
    <w:name w:val="Body"/>
    <w:link w:val="BodyChar1"/>
    <w:rsid w:val="007175F5"/>
    <w:pPr>
      <w:spacing w:after="120"/>
    </w:pPr>
    <w:rPr>
      <w:rFonts w:ascii="Arial" w:eastAsia="SimSun" w:hAnsi="Arial"/>
    </w:rPr>
  </w:style>
  <w:style w:type="paragraph" w:customStyle="1" w:styleId="ABBBullets">
    <w:name w:val="ABB Bullets"/>
    <w:basedOn w:val="Normal"/>
    <w:rsid w:val="007175F5"/>
    <w:pPr>
      <w:tabs>
        <w:tab w:val="num" w:pos="720"/>
      </w:tabs>
      <w:ind w:left="720" w:hanging="360"/>
    </w:pPr>
    <w:rPr>
      <w:rFonts w:ascii="Arial" w:eastAsia="SimSun" w:hAnsi="Arial"/>
      <w:sz w:val="22"/>
      <w:szCs w:val="20"/>
    </w:rPr>
  </w:style>
  <w:style w:type="paragraph" w:customStyle="1" w:styleId="StyleBodyBlue">
    <w:name w:val="Style Body + Blue"/>
    <w:basedOn w:val="Body"/>
    <w:rsid w:val="007175F5"/>
    <w:pPr>
      <w:jc w:val="both"/>
    </w:pPr>
    <w:rPr>
      <w:color w:val="0000FF"/>
      <w:sz w:val="22"/>
    </w:rPr>
  </w:style>
  <w:style w:type="paragraph" w:customStyle="1" w:styleId="TableText">
    <w:name w:val="Table Text"/>
    <w:rsid w:val="007175F5"/>
    <w:pPr>
      <w:spacing w:before="40" w:after="40"/>
    </w:pPr>
    <w:rPr>
      <w:rFonts w:ascii="Arial" w:eastAsia="SimSun" w:hAnsi="Arial"/>
    </w:rPr>
  </w:style>
  <w:style w:type="paragraph" w:styleId="DocumentMap">
    <w:name w:val="Document Map"/>
    <w:basedOn w:val="Normal"/>
    <w:link w:val="DocumentMapChar"/>
    <w:rsid w:val="007175F5"/>
    <w:pPr>
      <w:shd w:val="clear" w:color="auto" w:fill="000080"/>
    </w:pPr>
    <w:rPr>
      <w:rFonts w:ascii="Tahoma" w:eastAsia="SimSun" w:hAnsi="Tahoma"/>
    </w:rPr>
  </w:style>
  <w:style w:type="character" w:customStyle="1" w:styleId="DocumentMapChar">
    <w:name w:val="Document Map Char"/>
    <w:basedOn w:val="DefaultParagraphFont"/>
    <w:link w:val="DocumentMap"/>
    <w:rsid w:val="007175F5"/>
    <w:rPr>
      <w:rFonts w:ascii="Tahoma" w:eastAsia="SimSun" w:hAnsi="Tahoma"/>
      <w:sz w:val="24"/>
      <w:szCs w:val="24"/>
      <w:shd w:val="clear" w:color="auto" w:fill="000080"/>
    </w:rPr>
  </w:style>
  <w:style w:type="paragraph" w:styleId="Index8">
    <w:name w:val="index 8"/>
    <w:basedOn w:val="Index1"/>
    <w:next w:val="Body"/>
    <w:autoRedefine/>
    <w:rsid w:val="007175F5"/>
    <w:pPr>
      <w:ind w:left="1985" w:firstLine="0"/>
    </w:pPr>
    <w:rPr>
      <w:rFonts w:ascii="Arial" w:hAnsi="Arial"/>
      <w:sz w:val="22"/>
      <w:szCs w:val="20"/>
    </w:rPr>
  </w:style>
  <w:style w:type="paragraph" w:styleId="Index1">
    <w:name w:val="index 1"/>
    <w:basedOn w:val="Normal"/>
    <w:next w:val="Normal"/>
    <w:autoRedefine/>
    <w:rsid w:val="007175F5"/>
    <w:pPr>
      <w:ind w:left="240" w:hanging="240"/>
    </w:pPr>
    <w:rPr>
      <w:rFonts w:eastAsia="SimSun"/>
    </w:rPr>
  </w:style>
  <w:style w:type="paragraph" w:customStyle="1" w:styleId="Apphead1">
    <w:name w:val="Apphead 1"/>
    <w:basedOn w:val="Heading1"/>
    <w:next w:val="Body"/>
    <w:autoRedefine/>
    <w:rsid w:val="007175F5"/>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175F5"/>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175F5"/>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175F5"/>
    <w:pPr>
      <w:tabs>
        <w:tab w:val="clear" w:pos="3024"/>
        <w:tab w:val="num" w:pos="3744"/>
      </w:tabs>
      <w:ind w:left="3744"/>
      <w:outlineLvl w:val="3"/>
    </w:pPr>
    <w:rPr>
      <w:sz w:val="23"/>
    </w:rPr>
  </w:style>
  <w:style w:type="paragraph" w:customStyle="1" w:styleId="Apphead5">
    <w:name w:val="Apphead 5"/>
    <w:basedOn w:val="Apphead4"/>
    <w:next w:val="Body"/>
    <w:rsid w:val="007175F5"/>
    <w:pPr>
      <w:tabs>
        <w:tab w:val="clear" w:pos="3744"/>
        <w:tab w:val="num" w:pos="4464"/>
      </w:tabs>
      <w:ind w:left="4464"/>
      <w:outlineLvl w:val="4"/>
    </w:pPr>
    <w:rPr>
      <w:rFonts w:ascii="Arial" w:hAnsi="Arial"/>
      <w:kern w:val="28"/>
      <w:sz w:val="22"/>
    </w:rPr>
  </w:style>
  <w:style w:type="paragraph" w:customStyle="1" w:styleId="ListBullet1">
    <w:name w:val="List Bullet 1"/>
    <w:rsid w:val="007175F5"/>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175F5"/>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175F5"/>
    <w:rPr>
      <w:rFonts w:ascii="Arial" w:hAnsi="Arial"/>
      <w:lang w:val="en-US" w:eastAsia="en-US" w:bidi="ar-SA"/>
    </w:rPr>
  </w:style>
  <w:style w:type="paragraph" w:customStyle="1" w:styleId="StyleBodyTextNumberedArial10pt">
    <w:name w:val="Style Body Text Numbered + Arial 10 pt"/>
    <w:basedOn w:val="Normal"/>
    <w:rsid w:val="007175F5"/>
    <w:pPr>
      <w:spacing w:before="60" w:after="60"/>
      <w:ind w:left="720" w:hanging="720"/>
    </w:pPr>
    <w:rPr>
      <w:rFonts w:ascii="Arial" w:eastAsia="SimSun" w:hAnsi="Arial"/>
      <w:sz w:val="20"/>
    </w:rPr>
  </w:style>
  <w:style w:type="paragraph" w:styleId="ListBullet2">
    <w:name w:val="List Bullet 2"/>
    <w:basedOn w:val="Normal"/>
    <w:rsid w:val="007175F5"/>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175F5"/>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175F5"/>
    <w:pPr>
      <w:spacing w:after="120"/>
      <w:ind w:left="360"/>
    </w:pPr>
    <w:rPr>
      <w:rFonts w:eastAsia="SimSun"/>
      <w:sz w:val="16"/>
      <w:szCs w:val="16"/>
    </w:rPr>
  </w:style>
  <w:style w:type="character" w:customStyle="1" w:styleId="BodyTextIndent3Char">
    <w:name w:val="Body Text Indent 3 Char"/>
    <w:basedOn w:val="DefaultParagraphFont"/>
    <w:link w:val="BodyTextIndent3"/>
    <w:rsid w:val="007175F5"/>
    <w:rPr>
      <w:rFonts w:eastAsia="SimSun"/>
      <w:sz w:val="16"/>
      <w:szCs w:val="16"/>
    </w:rPr>
  </w:style>
  <w:style w:type="paragraph" w:customStyle="1" w:styleId="Char2">
    <w:name w:val="Char2"/>
    <w:basedOn w:val="Normal"/>
    <w:rsid w:val="007175F5"/>
    <w:pPr>
      <w:spacing w:after="160" w:line="240" w:lineRule="exact"/>
    </w:pPr>
    <w:rPr>
      <w:rFonts w:ascii="Verdana" w:eastAsia="SimSun" w:hAnsi="Verdana"/>
      <w:sz w:val="16"/>
      <w:szCs w:val="20"/>
    </w:rPr>
  </w:style>
  <w:style w:type="character" w:customStyle="1" w:styleId="TableTextChar1">
    <w:name w:val="Table Text Char1"/>
    <w:rsid w:val="007175F5"/>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175F5"/>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175F5"/>
    <w:rPr>
      <w:rFonts w:ascii="Arial" w:hAnsi="Arial" w:cs="Arial"/>
      <w:i/>
      <w:lang w:val="en-US" w:eastAsia="en-US" w:bidi="ar-SA"/>
    </w:rPr>
  </w:style>
  <w:style w:type="character" w:customStyle="1" w:styleId="BodyChar">
    <w:name w:val="Body Char"/>
    <w:rsid w:val="007175F5"/>
    <w:rPr>
      <w:rFonts w:ascii="Arial" w:hAnsi="Arial"/>
      <w:lang w:val="en-US" w:eastAsia="en-US" w:bidi="ar-SA"/>
    </w:rPr>
  </w:style>
  <w:style w:type="character" w:customStyle="1" w:styleId="ResmiSurendran">
    <w:name w:val="Resmi Surendran"/>
    <w:rsid w:val="007175F5"/>
    <w:rPr>
      <w:rFonts w:ascii="Arial" w:hAnsi="Arial" w:cs="Arial"/>
      <w:color w:val="auto"/>
      <w:sz w:val="20"/>
      <w:szCs w:val="20"/>
    </w:rPr>
  </w:style>
  <w:style w:type="paragraph" w:styleId="ListNumber2">
    <w:name w:val="List Number 2"/>
    <w:basedOn w:val="Normal"/>
    <w:rsid w:val="007175F5"/>
    <w:pPr>
      <w:numPr>
        <w:numId w:val="27"/>
      </w:numPr>
    </w:pPr>
    <w:rPr>
      <w:rFonts w:ascii="Arial" w:eastAsia="SimSun" w:hAnsi="Arial" w:cs="Arial"/>
      <w:sz w:val="20"/>
      <w:szCs w:val="20"/>
    </w:rPr>
  </w:style>
  <w:style w:type="paragraph" w:styleId="ListNumber3">
    <w:name w:val="List Number 3"/>
    <w:basedOn w:val="Normal"/>
    <w:rsid w:val="007175F5"/>
    <w:pPr>
      <w:numPr>
        <w:numId w:val="28"/>
      </w:numPr>
    </w:pPr>
    <w:rPr>
      <w:rFonts w:ascii="Arial" w:eastAsia="SimSun" w:hAnsi="Arial" w:cs="Arial"/>
      <w:sz w:val="20"/>
      <w:szCs w:val="20"/>
    </w:rPr>
  </w:style>
  <w:style w:type="paragraph" w:customStyle="1" w:styleId="BodyIndent">
    <w:name w:val="Body Indent"/>
    <w:basedOn w:val="Normal"/>
    <w:next w:val="Body"/>
    <w:rsid w:val="007175F5"/>
    <w:pPr>
      <w:spacing w:after="120"/>
      <w:ind w:left="720"/>
    </w:pPr>
    <w:rPr>
      <w:rFonts w:ascii="Arial" w:eastAsia="SimSun" w:hAnsi="Arial"/>
      <w:sz w:val="20"/>
      <w:szCs w:val="20"/>
      <w:lang w:val="en-IE"/>
    </w:rPr>
  </w:style>
  <w:style w:type="character" w:customStyle="1" w:styleId="CaptionChar">
    <w:name w:val="Caption Char"/>
    <w:rsid w:val="007175F5"/>
    <w:rPr>
      <w:b/>
      <w:bCs/>
      <w:lang w:val="en-US" w:eastAsia="en-US" w:bidi="ar-SA"/>
    </w:rPr>
  </w:style>
  <w:style w:type="paragraph" w:customStyle="1" w:styleId="TableNumbers2">
    <w:name w:val="Table Numbers 2"/>
    <w:basedOn w:val="Normal"/>
    <w:rsid w:val="007175F5"/>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175F5"/>
    <w:rPr>
      <w:rFonts w:ascii="Arial" w:hAnsi="Arial"/>
      <w:lang w:val="en-IE" w:eastAsia="en-US" w:bidi="ar-SA"/>
    </w:rPr>
  </w:style>
  <w:style w:type="paragraph" w:customStyle="1" w:styleId="ListNum">
    <w:name w:val="List Num"/>
    <w:basedOn w:val="Normal"/>
    <w:rsid w:val="007175F5"/>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175F5"/>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175F5"/>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175F5"/>
    <w:rPr>
      <w:rFonts w:ascii="Arial" w:hAnsi="Arial"/>
      <w:lang w:val="en-US" w:eastAsia="en-US" w:bidi="ar-SA"/>
    </w:rPr>
  </w:style>
  <w:style w:type="paragraph" w:customStyle="1" w:styleId="ProposalBody">
    <w:name w:val="Proposal Body"/>
    <w:basedOn w:val="Body"/>
    <w:rsid w:val="007175F5"/>
    <w:pPr>
      <w:jc w:val="both"/>
    </w:pPr>
    <w:rPr>
      <w:sz w:val="22"/>
    </w:rPr>
  </w:style>
  <w:style w:type="paragraph" w:customStyle="1" w:styleId="xl24">
    <w:name w:val="xl24"/>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175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175F5"/>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175F5"/>
    <w:pPr>
      <w:spacing w:after="160" w:line="240" w:lineRule="exact"/>
    </w:pPr>
    <w:rPr>
      <w:rFonts w:ascii="Verdana" w:eastAsia="SimSun" w:hAnsi="Verdana"/>
      <w:sz w:val="16"/>
      <w:szCs w:val="20"/>
    </w:rPr>
  </w:style>
  <w:style w:type="paragraph" w:customStyle="1" w:styleId="tabletext0">
    <w:name w:val="table text"/>
    <w:basedOn w:val="Normal"/>
    <w:rsid w:val="007175F5"/>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175F5"/>
    <w:pPr>
      <w:spacing w:after="160" w:line="240" w:lineRule="exact"/>
    </w:pPr>
    <w:rPr>
      <w:rFonts w:ascii="Verdana" w:hAnsi="Verdana"/>
      <w:sz w:val="16"/>
      <w:szCs w:val="20"/>
    </w:rPr>
  </w:style>
  <w:style w:type="paragraph" w:customStyle="1" w:styleId="EmailStyle94">
    <w:name w:val="EmailStyle94"/>
    <w:basedOn w:val="Normal"/>
    <w:rsid w:val="007175F5"/>
    <w:pPr>
      <w:spacing w:after="160" w:line="240" w:lineRule="exact"/>
    </w:pPr>
    <w:rPr>
      <w:rFonts w:ascii="Verdana" w:hAnsi="Verdana"/>
      <w:sz w:val="16"/>
      <w:szCs w:val="20"/>
    </w:rPr>
  </w:style>
  <w:style w:type="character" w:customStyle="1" w:styleId="BodyChar1">
    <w:name w:val="Body Char1"/>
    <w:link w:val="Body"/>
    <w:rsid w:val="007175F5"/>
    <w:rPr>
      <w:rFonts w:ascii="Arial" w:eastAsia="SimSun" w:hAnsi="Arial"/>
    </w:rPr>
  </w:style>
  <w:style w:type="paragraph" w:styleId="TableofFigures">
    <w:name w:val="table of figures"/>
    <w:basedOn w:val="Normal"/>
    <w:next w:val="Normal"/>
    <w:rsid w:val="007175F5"/>
    <w:rPr>
      <w:rFonts w:eastAsia="SimSun"/>
    </w:rPr>
  </w:style>
  <w:style w:type="character" w:customStyle="1" w:styleId="TOC1Char">
    <w:name w:val="TOC 1 Char"/>
    <w:link w:val="TOC1"/>
    <w:uiPriority w:val="39"/>
    <w:rsid w:val="007175F5"/>
    <w:rPr>
      <w:b/>
      <w:bCs/>
      <w:i/>
      <w:sz w:val="24"/>
      <w:szCs w:val="24"/>
    </w:rPr>
  </w:style>
  <w:style w:type="character" w:customStyle="1" w:styleId="Style2Char">
    <w:name w:val="Style2 Char"/>
    <w:rsid w:val="007175F5"/>
    <w:rPr>
      <w:rFonts w:ascii="Arial" w:hAnsi="Arial" w:cs="Times New Roman"/>
      <w:noProof/>
      <w:sz w:val="24"/>
      <w:szCs w:val="24"/>
    </w:rPr>
  </w:style>
  <w:style w:type="paragraph" w:customStyle="1" w:styleId="ColorfulList-Accent11">
    <w:name w:val="Colorful List - Accent 11"/>
    <w:basedOn w:val="Normal"/>
    <w:qFormat/>
    <w:rsid w:val="007175F5"/>
    <w:pPr>
      <w:ind w:left="720"/>
      <w:contextualSpacing/>
    </w:pPr>
  </w:style>
  <w:style w:type="paragraph" w:styleId="Revision">
    <w:name w:val="Revision"/>
    <w:hidden/>
    <w:rsid w:val="007175F5"/>
    <w:rPr>
      <w:sz w:val="24"/>
      <w:szCs w:val="24"/>
    </w:rPr>
  </w:style>
  <w:style w:type="paragraph" w:styleId="ListParagraph">
    <w:name w:val="List Paragraph"/>
    <w:basedOn w:val="Normal"/>
    <w:uiPriority w:val="34"/>
    <w:qFormat/>
    <w:rsid w:val="007175F5"/>
    <w:pPr>
      <w:ind w:left="720"/>
      <w:contextualSpacing/>
    </w:pPr>
  </w:style>
  <w:style w:type="character" w:customStyle="1" w:styleId="InstructionsChar">
    <w:name w:val="Instructions Char"/>
    <w:link w:val="Instructions"/>
    <w:rsid w:val="007175F5"/>
    <w:rPr>
      <w:b/>
      <w:i/>
      <w:iCs/>
      <w:sz w:val="24"/>
      <w:szCs w:val="24"/>
    </w:rPr>
  </w:style>
  <w:style w:type="character" w:styleId="UnresolvedMention">
    <w:name w:val="Unresolved Mention"/>
    <w:basedOn w:val="DefaultParagraphFont"/>
    <w:uiPriority w:val="99"/>
    <w:semiHidden/>
    <w:unhideWhenUsed/>
    <w:rsid w:val="00146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image" Target="media/image3.wmf"/><Relationship Id="rId39" Type="http://schemas.openxmlformats.org/officeDocument/2006/relationships/image" Target="media/image8.wmf"/><Relationship Id="rId21" Type="http://schemas.openxmlformats.org/officeDocument/2006/relationships/control" Target="activeX/activeX9.xml"/><Relationship Id="rId34" Type="http://schemas.openxmlformats.org/officeDocument/2006/relationships/oleObject" Target="embeddings/oleObject5.bin"/><Relationship Id="rId42" Type="http://schemas.openxmlformats.org/officeDocument/2006/relationships/oleObject" Target="embeddings/oleObject10.bin"/><Relationship Id="rId47" Type="http://schemas.openxmlformats.org/officeDocument/2006/relationships/image" Target="media/image11.wmf"/><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hyperlink" Target="https://www.ercot.com/mktrules/issues/OBDRR051" TargetMode="External"/><Relationship Id="rId2" Type="http://schemas.openxmlformats.org/officeDocument/2006/relationships/styles" Target="styles.xml"/><Relationship Id="rId16" Type="http://schemas.openxmlformats.org/officeDocument/2006/relationships/image" Target="media/image2.wmf"/><Relationship Id="rId29" Type="http://schemas.openxmlformats.org/officeDocument/2006/relationships/oleObject" Target="embeddings/oleObject2.bin"/><Relationship Id="rId11" Type="http://schemas.openxmlformats.org/officeDocument/2006/relationships/control" Target="activeX/activeX2.xml"/><Relationship Id="rId24" Type="http://schemas.openxmlformats.org/officeDocument/2006/relationships/hyperlink" Target="mailto:david.maggio@ercot.com" TargetMode="External"/><Relationship Id="rId32" Type="http://schemas.openxmlformats.org/officeDocument/2006/relationships/image" Target="media/image6.wmf"/><Relationship Id="rId37" Type="http://schemas.openxmlformats.org/officeDocument/2006/relationships/image" Target="media/image7.wmf"/><Relationship Id="rId40" Type="http://schemas.openxmlformats.org/officeDocument/2006/relationships/oleObject" Target="embeddings/oleObject9.bin"/><Relationship Id="rId45" Type="http://schemas.openxmlformats.org/officeDocument/2006/relationships/oleObject" Target="embeddings/oleObject12.bin"/><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rcot.com/files/docs/2023/08/25/ERCOT-Strategic-Plan-2024-2028.pdf" TargetMode="External"/><Relationship Id="rId19" Type="http://schemas.openxmlformats.org/officeDocument/2006/relationships/control" Target="activeX/activeX7.xml"/><Relationship Id="rId31" Type="http://schemas.openxmlformats.org/officeDocument/2006/relationships/oleObject" Target="embeddings/oleObject3.bin"/><Relationship Id="rId44" Type="http://schemas.openxmlformats.org/officeDocument/2006/relationships/oleObject" Target="embeddings/oleObject11.bin"/><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10.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oleObject" Target="embeddings/oleObject6.bin"/><Relationship Id="rId43" Type="http://schemas.openxmlformats.org/officeDocument/2006/relationships/image" Target="media/image10.wmf"/><Relationship Id="rId48" Type="http://schemas.openxmlformats.org/officeDocument/2006/relationships/oleObject" Target="embeddings/oleObject14.bin"/><Relationship Id="rId8" Type="http://schemas.openxmlformats.org/officeDocument/2006/relationships/image" Target="media/image1.wmf"/><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yperlink" Target="mailto:cory.phillips@ercot.com" TargetMode="External"/><Relationship Id="rId33" Type="http://schemas.openxmlformats.org/officeDocument/2006/relationships/oleObject" Target="embeddings/oleObject4.bin"/><Relationship Id="rId38" Type="http://schemas.openxmlformats.org/officeDocument/2006/relationships/oleObject" Target="embeddings/oleObject8.bin"/><Relationship Id="rId46" Type="http://schemas.openxmlformats.org/officeDocument/2006/relationships/oleObject" Target="embeddings/oleObject13.bin"/><Relationship Id="rId20" Type="http://schemas.openxmlformats.org/officeDocument/2006/relationships/control" Target="activeX/activeX8.xml"/><Relationship Id="rId41" Type="http://schemas.openxmlformats.org/officeDocument/2006/relationships/image" Target="media/image9.wmf"/><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image" Target="media/image4.wmf"/><Relationship Id="rId36" Type="http://schemas.openxmlformats.org/officeDocument/2006/relationships/oleObject" Target="embeddings/oleObject7.bin"/><Relationship Id="rId4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4826</Words>
  <Characters>27510</Characters>
  <Application>Microsoft Office Word</Application>
  <DocSecurity>4</DocSecurity>
  <Lines>229</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32272</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Hanson, Pamela</cp:lastModifiedBy>
  <cp:revision>2</cp:revision>
  <cp:lastPrinted>2001-06-20T16:28:00Z</cp:lastPrinted>
  <dcterms:created xsi:type="dcterms:W3CDTF">2024-03-04T22:23:00Z</dcterms:created>
  <dcterms:modified xsi:type="dcterms:W3CDTF">2024-03-04T22:23:00Z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