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342143"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071104">
            <w:pPr>
              <w:pStyle w:val="Header"/>
              <w:spacing w:before="120" w:after="120"/>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13F6125A" w:rsidR="00067FE2" w:rsidRPr="00E01925" w:rsidRDefault="00F159FD" w:rsidP="00071104">
            <w:pPr>
              <w:pStyle w:val="NormalArial"/>
              <w:spacing w:before="120" w:after="120"/>
            </w:pPr>
            <w:r>
              <w:t>September 7</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071104">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57E51C6B" w:rsidR="00067FE2" w:rsidRDefault="00F159FD" w:rsidP="00071104">
            <w:pPr>
              <w:pStyle w:val="NormalArial"/>
              <w:spacing w:before="120" w:after="120"/>
            </w:pPr>
            <w:r>
              <w:t>Recommended Approval</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071104">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071104">
            <w:pPr>
              <w:pStyle w:val="NormalArial"/>
              <w:spacing w:before="120" w:after="120"/>
            </w:pPr>
            <w:r w:rsidRPr="00FB509B">
              <w:t>Normal</w:t>
            </w:r>
          </w:p>
        </w:tc>
      </w:tr>
      <w:tr w:rsidR="007A173D" w14:paraId="0D07A0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A36040" w14:textId="56C966E1" w:rsidR="007A173D" w:rsidRPr="00E81AE7" w:rsidRDefault="007A173D" w:rsidP="007A173D">
            <w:pPr>
              <w:pStyle w:val="Header"/>
              <w:spacing w:before="120" w:after="120"/>
              <w:rPr>
                <w:bCs w:val="0"/>
              </w:rPr>
            </w:pPr>
            <w:r>
              <w:t>Estimated Impacts</w:t>
            </w:r>
          </w:p>
        </w:tc>
        <w:tc>
          <w:tcPr>
            <w:tcW w:w="7560" w:type="dxa"/>
            <w:gridSpan w:val="2"/>
            <w:tcBorders>
              <w:top w:val="single" w:sz="4" w:space="0" w:color="auto"/>
            </w:tcBorders>
            <w:vAlign w:val="center"/>
          </w:tcPr>
          <w:p w14:paraId="077CA7E6" w14:textId="26643BA4" w:rsidR="007A173D" w:rsidRDefault="007A173D" w:rsidP="007A173D">
            <w:pPr>
              <w:pStyle w:val="NormalArial"/>
              <w:spacing w:before="120" w:after="120"/>
            </w:pPr>
            <w:r>
              <w:t xml:space="preserve">Cost/Budgetary:  </w:t>
            </w:r>
            <w:r w:rsidR="00342143">
              <w:t>None</w:t>
            </w:r>
            <w:r>
              <w:t xml:space="preserve">  </w:t>
            </w:r>
          </w:p>
          <w:p w14:paraId="12B035AB" w14:textId="4C384B5E" w:rsidR="007A173D" w:rsidRDefault="007A173D" w:rsidP="007A173D">
            <w:pPr>
              <w:pStyle w:val="NormalArial"/>
              <w:spacing w:before="120" w:after="120"/>
            </w:pPr>
            <w:r>
              <w:t xml:space="preserve">Project Duration:  </w:t>
            </w:r>
            <w:r w:rsidR="00342143">
              <w:t>Not applicable</w:t>
            </w:r>
            <w:r>
              <w:t xml:space="preserve">  </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071104">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071104">
            <w:pPr>
              <w:pStyle w:val="NormalArial"/>
              <w:spacing w:before="120" w:after="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071104">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674E6F09" w:rsidR="00407EC5" w:rsidRDefault="00D40BC4" w:rsidP="00071104">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07110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7395C">
            <w:pPr>
              <w:pStyle w:val="NormalArial"/>
              <w:spacing w:before="120"/>
            </w:pPr>
            <w:r>
              <w:t>4.1.1.1</w:t>
            </w:r>
            <w:r w:rsidR="005F7127">
              <w:t>,</w:t>
            </w:r>
            <w:r>
              <w:t xml:space="preserve"> </w:t>
            </w:r>
            <w:r w:rsidR="003D217B">
              <w:t>Planning Assumptions</w:t>
            </w:r>
          </w:p>
          <w:p w14:paraId="267FA70E" w14:textId="51657F8E" w:rsidR="009D17F0" w:rsidRPr="00FB509B" w:rsidRDefault="00597FF5" w:rsidP="0057395C">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071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071104">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071104">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071104">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7A173D" w14:paraId="45CA8610" w14:textId="77777777" w:rsidTr="00625E5D">
        <w:trPr>
          <w:trHeight w:val="518"/>
        </w:trPr>
        <w:tc>
          <w:tcPr>
            <w:tcW w:w="2880" w:type="dxa"/>
            <w:gridSpan w:val="2"/>
            <w:shd w:val="clear" w:color="auto" w:fill="FFFFFF"/>
            <w:vAlign w:val="center"/>
          </w:tcPr>
          <w:p w14:paraId="0AE87715" w14:textId="6F003D56" w:rsidR="007A173D" w:rsidRDefault="007A173D" w:rsidP="007A173D">
            <w:pPr>
              <w:pStyle w:val="Header"/>
            </w:pPr>
            <w:r>
              <w:t>Reason for Revision</w:t>
            </w:r>
          </w:p>
        </w:tc>
        <w:tc>
          <w:tcPr>
            <w:tcW w:w="7560" w:type="dxa"/>
            <w:gridSpan w:val="2"/>
            <w:vAlign w:val="center"/>
          </w:tcPr>
          <w:p w14:paraId="738D39AD" w14:textId="38EBBD3D" w:rsidR="007A173D" w:rsidRDefault="007A173D" w:rsidP="007A173D">
            <w:pPr>
              <w:pStyle w:val="NormalArial"/>
              <w:tabs>
                <w:tab w:val="left" w:pos="432"/>
              </w:tabs>
              <w:spacing w:before="120"/>
              <w:ind w:left="432" w:hanging="432"/>
              <w:rPr>
                <w:rFonts w:cs="Arial"/>
                <w:color w:val="000000"/>
              </w:rPr>
            </w:pPr>
            <w:r w:rsidRPr="006629C8">
              <w:object w:dxaOrig="1440" w:dyaOrig="1440" w14:anchorId="773DE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6pt;height:15pt" o:ole="">
                  <v:imagedata r:id="rId9" o:title=""/>
                </v:shape>
                <w:control r:id="rId10" w:name="TextBox1121" w:shapeid="_x0000_i107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BEAA846" w14:textId="744F8AA5" w:rsidR="007A173D" w:rsidRPr="00BD53C5" w:rsidRDefault="007A173D" w:rsidP="007A173D">
            <w:pPr>
              <w:pStyle w:val="NormalArial"/>
              <w:tabs>
                <w:tab w:val="left" w:pos="432"/>
              </w:tabs>
              <w:spacing w:before="120"/>
              <w:ind w:left="432" w:hanging="432"/>
              <w:rPr>
                <w:rFonts w:cs="Arial"/>
                <w:color w:val="000000"/>
              </w:rPr>
            </w:pPr>
            <w:r w:rsidRPr="00CD242D">
              <w:object w:dxaOrig="1440" w:dyaOrig="1440" w14:anchorId="1D939B3C">
                <v:shape id="_x0000_i1074" type="#_x0000_t75" style="width:16pt;height:15pt" o:ole="">
                  <v:imagedata r:id="rId12" o:title=""/>
                </v:shape>
                <w:control r:id="rId13" w:name="TextBox171" w:shapeid="_x0000_i1074"/>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44633CF" w14:textId="0CD01209" w:rsidR="007A173D" w:rsidRPr="00BD53C5" w:rsidRDefault="007A173D" w:rsidP="007A173D">
            <w:pPr>
              <w:pStyle w:val="NormalArial"/>
              <w:spacing w:before="120"/>
              <w:ind w:left="432" w:hanging="432"/>
              <w:rPr>
                <w:rFonts w:cs="Arial"/>
                <w:color w:val="000000"/>
              </w:rPr>
            </w:pPr>
            <w:r w:rsidRPr="006629C8">
              <w:object w:dxaOrig="1440" w:dyaOrig="1440" w14:anchorId="42B7218A">
                <v:shape id="_x0000_i1073" type="#_x0000_t75" style="width:16pt;height:15pt" o:ole="">
                  <v:imagedata r:id="rId12" o:title=""/>
                </v:shape>
                <w:control r:id="rId15" w:name="TextBox1221" w:shapeid="_x0000_i1073"/>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43E76BF" w14:textId="6460917B" w:rsidR="007A173D" w:rsidRDefault="007A173D" w:rsidP="007A173D">
            <w:pPr>
              <w:pStyle w:val="NormalArial"/>
              <w:spacing w:before="120"/>
              <w:rPr>
                <w:iCs/>
                <w:kern w:val="24"/>
              </w:rPr>
            </w:pPr>
            <w:r w:rsidRPr="006629C8">
              <w:object w:dxaOrig="1440" w:dyaOrig="1440" w14:anchorId="068E95AF">
                <v:shape id="_x0000_i1072" type="#_x0000_t75" style="width:16pt;height:15pt" o:ole="">
                  <v:imagedata r:id="rId12" o:title=""/>
                </v:shape>
                <w:control r:id="rId17" w:name="TextBox133" w:shapeid="_x0000_i1072"/>
              </w:object>
            </w:r>
            <w:r w:rsidRPr="006629C8">
              <w:t xml:space="preserve">  </w:t>
            </w:r>
            <w:r>
              <w:rPr>
                <w:iCs/>
                <w:kern w:val="24"/>
              </w:rPr>
              <w:t>Administrative</w:t>
            </w:r>
          </w:p>
          <w:p w14:paraId="7B5E6276" w14:textId="097B2592" w:rsidR="007A173D" w:rsidRDefault="007A173D" w:rsidP="007A173D">
            <w:pPr>
              <w:pStyle w:val="NormalArial"/>
              <w:spacing w:before="120"/>
              <w:rPr>
                <w:iCs/>
                <w:kern w:val="24"/>
              </w:rPr>
            </w:pPr>
            <w:r w:rsidRPr="006629C8">
              <w:object w:dxaOrig="1440" w:dyaOrig="1440" w14:anchorId="2711194B">
                <v:shape id="_x0000_i1071" type="#_x0000_t75" style="width:16pt;height:15pt" o:ole="">
                  <v:imagedata r:id="rId12" o:title=""/>
                </v:shape>
                <w:control r:id="rId18" w:name="TextBox142" w:shapeid="_x0000_i1071"/>
              </w:object>
            </w:r>
            <w:r w:rsidRPr="006629C8">
              <w:t xml:space="preserve">  </w:t>
            </w:r>
            <w:r>
              <w:rPr>
                <w:iCs/>
                <w:kern w:val="24"/>
              </w:rPr>
              <w:t>Regulatory requirements</w:t>
            </w:r>
          </w:p>
          <w:p w14:paraId="6EF44A57" w14:textId="0C9018E4" w:rsidR="007A173D" w:rsidRPr="00CD242D" w:rsidRDefault="007A173D" w:rsidP="007A173D">
            <w:pPr>
              <w:pStyle w:val="NormalArial"/>
              <w:spacing w:before="120"/>
              <w:rPr>
                <w:rFonts w:cs="Arial"/>
                <w:color w:val="000000"/>
              </w:rPr>
            </w:pPr>
            <w:r w:rsidRPr="006629C8">
              <w:object w:dxaOrig="1440" w:dyaOrig="1440" w14:anchorId="560406FF">
                <v:shape id="_x0000_i1070" type="#_x0000_t75" style="width:16pt;height:15pt" o:ole="">
                  <v:imagedata r:id="rId12" o:title=""/>
                </v:shape>
                <w:control r:id="rId19" w:name="TextBox152" w:shapeid="_x0000_i1070"/>
              </w:object>
            </w:r>
            <w:r w:rsidRPr="006629C8">
              <w:t xml:space="preserve">  </w:t>
            </w:r>
            <w:r>
              <w:rPr>
                <w:rFonts w:cs="Arial"/>
                <w:color w:val="000000"/>
              </w:rPr>
              <w:t>ERCOT Board/PUCT Directive</w:t>
            </w:r>
          </w:p>
          <w:p w14:paraId="2CD4E704" w14:textId="77777777" w:rsidR="007A173D" w:rsidRDefault="007A173D" w:rsidP="007A173D">
            <w:pPr>
              <w:pStyle w:val="NormalArial"/>
              <w:rPr>
                <w:i/>
                <w:sz w:val="20"/>
                <w:szCs w:val="20"/>
              </w:rPr>
            </w:pPr>
          </w:p>
          <w:p w14:paraId="7EAF3E38" w14:textId="77777777" w:rsidR="007A173D" w:rsidRDefault="007A173D" w:rsidP="007A173D">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132D23FE" w14:textId="77777777" w:rsidR="007A173D" w:rsidRPr="006629C8" w:rsidRDefault="007A173D" w:rsidP="007A173D">
            <w:pPr>
              <w:pStyle w:val="NormalArial"/>
              <w:spacing w:before="120"/>
            </w:pPr>
          </w:p>
        </w:tc>
      </w:tr>
      <w:tr w:rsidR="00625E5D" w14:paraId="27C2730B" w14:textId="77777777" w:rsidTr="00407EC5">
        <w:trPr>
          <w:trHeight w:val="518"/>
        </w:trPr>
        <w:tc>
          <w:tcPr>
            <w:tcW w:w="2880" w:type="dxa"/>
            <w:gridSpan w:val="2"/>
            <w:shd w:val="clear" w:color="auto" w:fill="FFFFFF"/>
            <w:vAlign w:val="center"/>
          </w:tcPr>
          <w:p w14:paraId="5C38A584" w14:textId="5068961E" w:rsidR="00FC4B46" w:rsidRPr="00FC4B46" w:rsidRDefault="007A173D" w:rsidP="00FC4B46">
            <w:pPr>
              <w:pStyle w:val="Header"/>
              <w:spacing w:before="120" w:after="120"/>
            </w:pPr>
            <w:r>
              <w:t xml:space="preserve">Justification of Reason </w:t>
            </w:r>
            <w:r w:rsidR="00132296">
              <w:t xml:space="preserve">for Revision </w:t>
            </w:r>
            <w:r>
              <w:t>and Market Impacts</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w:t>
            </w:r>
            <w:r w:rsidRPr="00367598">
              <w:lastRenderedPageBreak/>
              <w:t xml:space="preserve">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6AFBD3DD" w14:textId="77777777" w:rsidR="00407EC5"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p w14:paraId="06B62514" w14:textId="77777777" w:rsidR="00071104" w:rsidRDefault="00071104" w:rsidP="00407EC5">
            <w:pPr>
              <w:pStyle w:val="NormalArial"/>
              <w:spacing w:before="120" w:after="120"/>
            </w:pPr>
            <w:r>
              <w:t xml:space="preserve">On 7/6/23, ROS voted unanimously to </w:t>
            </w:r>
            <w:r w:rsidR="009C0AD9">
              <w:t xml:space="preserve">table </w:t>
            </w:r>
            <w:r>
              <w:t xml:space="preserve">PGRR105.  </w:t>
            </w:r>
            <w:r w:rsidRPr="0084765D">
              <w:t>All Market Segments participated in the vote.</w:t>
            </w:r>
          </w:p>
          <w:p w14:paraId="725B9E88" w14:textId="5BD51B8B" w:rsidR="00FA3B8E" w:rsidRPr="00367598" w:rsidRDefault="00FA3B8E" w:rsidP="00407EC5">
            <w:pPr>
              <w:pStyle w:val="NormalArial"/>
              <w:spacing w:before="120" w:after="120"/>
            </w:pPr>
            <w:r>
              <w:t>On 9/</w:t>
            </w:r>
            <w:r w:rsidR="00075872">
              <w:t>7</w:t>
            </w:r>
            <w:r>
              <w:t xml:space="preserve">/23, ROS voted to endorse and forward to TAC the 7/6/23 ROS Report and the 6/27/23 Impact Analysis for PGRR105.  </w:t>
            </w:r>
            <w:r w:rsidR="0016481A">
              <w:t>There w</w:t>
            </w:r>
            <w:r w:rsidR="009F1115">
              <w:t>ere</w:t>
            </w:r>
            <w:r w:rsidR="0016481A">
              <w:t xml:space="preserve"> tw</w:t>
            </w:r>
            <w:r w:rsidR="00E7302A">
              <w:t>o</w:t>
            </w:r>
            <w:r w:rsidR="0016481A">
              <w:t xml:space="preserve"> opposing votes from the Cooperative (LCRA) and Independent Generator (Calpine) Market Segments and seven abstentions for the Consumer (Air Liquide), Cooperative (GSEC), Independent Generator (Luminant), </w:t>
            </w:r>
            <w:r w:rsidR="00D40BC4">
              <w:t>Independent Power Marketer (</w:t>
            </w:r>
            <w:r w:rsidR="0016481A">
              <w:t>IPM</w:t>
            </w:r>
            <w:r w:rsidR="00D40BC4">
              <w:t>)</w:t>
            </w:r>
            <w:r w:rsidR="0016481A">
              <w:t xml:space="preserve"> (SENA), </w:t>
            </w:r>
            <w:r w:rsidR="00D40BC4">
              <w:t>Independent Retail Electric Provider (</w:t>
            </w:r>
            <w:r w:rsidR="0016481A">
              <w:t>IREP</w:t>
            </w:r>
            <w:r w:rsidR="00D40BC4">
              <w:t>)</w:t>
            </w:r>
            <w:r w:rsidR="0016481A">
              <w:t xml:space="preserve"> (2) (Reliant and Rhythm Ops) and Muni</w:t>
            </w:r>
            <w:r w:rsidR="00E7302A">
              <w:t>cip</w:t>
            </w:r>
            <w:r w:rsidR="0016481A">
              <w:t xml:space="preserve">al (CPS Energy) Market Segments.  </w:t>
            </w:r>
            <w:r>
              <w:t xml:space="preserve">All Market Segments participated in the vote. </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470F6422" w14:textId="77777777" w:rsidR="00071104" w:rsidRDefault="00350F4C" w:rsidP="00407EC5">
            <w:pPr>
              <w:pStyle w:val="NormalArial"/>
              <w:spacing w:before="120" w:after="120"/>
            </w:pPr>
            <w:r>
              <w:t>On 6/8/23, there was no discussion.</w:t>
            </w:r>
          </w:p>
          <w:p w14:paraId="237CE08A" w14:textId="77777777" w:rsidR="00FA3B8E" w:rsidRDefault="00071104" w:rsidP="00407EC5">
            <w:pPr>
              <w:pStyle w:val="NormalArial"/>
              <w:spacing w:before="120" w:after="120"/>
            </w:pPr>
            <w:r>
              <w:t xml:space="preserve">On 7/6/23, participants </w:t>
            </w:r>
            <w:r w:rsidR="009C0AD9">
              <w:t xml:space="preserve">raised concerns regarding cost allocation, and requested to table PGRR105 to give ERCOT an opportunity to provide clarification on the Public Utility Commission of Texas (PUCT) directives in its </w:t>
            </w:r>
            <w:r w:rsidR="005F056A">
              <w:t>o</w:t>
            </w:r>
            <w:r w:rsidR="009C0AD9">
              <w:t xml:space="preserve">rder concerning the </w:t>
            </w:r>
            <w:r w:rsidR="005F056A">
              <w:t xml:space="preserve">DC Tie project proposed by </w:t>
            </w:r>
            <w:r w:rsidR="009C0AD9">
              <w:t xml:space="preserve">Southern Cross. </w:t>
            </w:r>
          </w:p>
          <w:p w14:paraId="12C247D4" w14:textId="0830B670" w:rsidR="00407EC5" w:rsidRPr="00367598" w:rsidRDefault="00075872" w:rsidP="00407EC5">
            <w:pPr>
              <w:pStyle w:val="NormalArial"/>
              <w:spacing w:before="120" w:after="120"/>
            </w:pPr>
            <w:r>
              <w:t xml:space="preserve">On 9/7/23, </w:t>
            </w:r>
            <w:r w:rsidR="00231482">
              <w:t>the 8/29/23 ERCOT comments, 9/1/23 Rainbow Energy Marketing comments, and 9/1/23 Southern Spirit Transmission comments were review.  P</w:t>
            </w:r>
            <w:r w:rsidR="00150550">
              <w:t xml:space="preserve">articipants </w:t>
            </w:r>
            <w:r w:rsidR="00231482">
              <w:t xml:space="preserve">debated </w:t>
            </w:r>
            <w:r w:rsidR="00A008FF">
              <w:t xml:space="preserve">the overall proposal and the appropriate forum for considering the </w:t>
            </w:r>
            <w:r w:rsidR="005F7297">
              <w:t xml:space="preserve">policy </w:t>
            </w:r>
            <w:r w:rsidR="00A008FF">
              <w:t xml:space="preserve">issue.  </w:t>
            </w:r>
            <w:r w:rsidR="00ED3299">
              <w:t xml:space="preserve">Certain participants </w:t>
            </w:r>
            <w:r w:rsidR="00231482">
              <w:t>expressed</w:t>
            </w:r>
            <w:r w:rsidR="007C419E">
              <w:t xml:space="preserve"> concerns </w:t>
            </w:r>
            <w:r w:rsidR="00DD14DA">
              <w:t xml:space="preserve">related to </w:t>
            </w:r>
            <w:r w:rsidR="005B722A">
              <w:t xml:space="preserve">the </w:t>
            </w:r>
            <w:r w:rsidR="007C419E">
              <w:t xml:space="preserve">deliverability of capacity </w:t>
            </w:r>
            <w:r w:rsidR="005B722A">
              <w:t>located</w:t>
            </w:r>
            <w:r w:rsidR="007C419E">
              <w:t xml:space="preserve"> outside the ERCOT Region</w:t>
            </w:r>
            <w:r w:rsidR="004155A1">
              <w:t>,</w:t>
            </w:r>
            <w:r w:rsidR="00947C21">
              <w:t xml:space="preserve"> </w:t>
            </w:r>
            <w:r w:rsidR="006A1A4E">
              <w:t xml:space="preserve">inter-regional </w:t>
            </w:r>
            <w:r w:rsidR="0075310D">
              <w:t xml:space="preserve">commercial </w:t>
            </w:r>
            <w:r w:rsidR="006A1A4E">
              <w:t>arbitrage</w:t>
            </w:r>
            <w:r w:rsidR="00CF0D1D">
              <w:t>,</w:t>
            </w:r>
            <w:r w:rsidR="004155A1">
              <w:t xml:space="preserve"> negative impact</w:t>
            </w:r>
            <w:r w:rsidR="00CF0D1D">
              <w:t>s</w:t>
            </w:r>
            <w:r w:rsidR="004155A1">
              <w:t xml:space="preserve"> </w:t>
            </w:r>
            <w:r w:rsidR="007D4CB2">
              <w:t>on</w:t>
            </w:r>
            <w:r w:rsidR="004155A1">
              <w:t xml:space="preserve"> market efficiencies</w:t>
            </w:r>
            <w:r w:rsidR="00CF0D1D">
              <w:t xml:space="preserve">, and inequitable share of transmission costs being borne by ERCOT ratepayers under the current cost allocation methodology when there </w:t>
            </w:r>
            <w:r w:rsidR="00CF0D1D">
              <w:lastRenderedPageBreak/>
              <w:t>would be off-system beneficiaries.</w:t>
            </w:r>
            <w:r w:rsidR="0030357A">
              <w:t xml:space="preserve">  Proponents of </w:t>
            </w:r>
            <w:r w:rsidR="00BE632E">
              <w:t>PGRR105</w:t>
            </w:r>
            <w:r w:rsidR="0030357A">
              <w:t xml:space="preserve"> </w:t>
            </w:r>
            <w:r w:rsidR="00D356D7">
              <w:t>highlighted</w:t>
            </w:r>
            <w:r w:rsidR="0030357A">
              <w:t xml:space="preserve"> the value existing DC Ties provided </w:t>
            </w:r>
            <w:r w:rsidR="00D356D7">
              <w:t xml:space="preserve">to the ERCOT System </w:t>
            </w:r>
            <w:r w:rsidR="0030357A">
              <w:t xml:space="preserve">during </w:t>
            </w:r>
            <w:r w:rsidR="00BE632E">
              <w:t>W</w:t>
            </w:r>
            <w:r w:rsidR="0030357A">
              <w:t xml:space="preserve">inter </w:t>
            </w:r>
            <w:r w:rsidR="00BE632E">
              <w:t>S</w:t>
            </w:r>
            <w:r w:rsidR="0030357A">
              <w:t xml:space="preserve">torm Uri and commented the proposal aligns with post-Uri policy changes.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578E650B" w:rsidR="00407EC5" w:rsidRPr="00367598" w:rsidRDefault="00407EC5" w:rsidP="00407EC5">
            <w:pPr>
              <w:pStyle w:val="NormalArial"/>
            </w:pPr>
            <w:r>
              <w:rPr>
                <w:rFonts w:cs="Arial"/>
              </w:rPr>
              <w:t>To be determined</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0CC73795" w:rsidR="00407EC5" w:rsidRPr="00367598" w:rsidRDefault="00407EC5" w:rsidP="00407EC5">
            <w:pPr>
              <w:pStyle w:val="NormalArial"/>
            </w:pPr>
            <w:r>
              <w:rPr>
                <w:rFonts w:cs="Arial"/>
              </w:rPr>
              <w:t>To be determined</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1AC07C6" w:rsidR="00407EC5" w:rsidRPr="00367598" w:rsidRDefault="00407EC5" w:rsidP="00407EC5">
            <w:pPr>
              <w:pStyle w:val="NormalArial"/>
            </w:pPr>
            <w:r>
              <w:rPr>
                <w:rFonts w:cs="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342143">
            <w:pPr>
              <w:pStyle w:val="NormalArial"/>
            </w:pPr>
            <w:hyperlink r:id="rId20"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740774">
        <w:trPr>
          <w:cantSplit/>
          <w:trHeight w:val="503"/>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342143" w:rsidP="00350F4C">
            <w:pPr>
              <w:pStyle w:val="NormalArial"/>
            </w:pPr>
            <w:hyperlink r:id="rId21"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3B2819FE" w:rsidR="00407EC5" w:rsidRPr="000266EF" w:rsidRDefault="005170E3">
            <w:pPr>
              <w:pStyle w:val="NormalArial"/>
              <w:rPr>
                <w:bCs/>
              </w:rPr>
            </w:pPr>
            <w:r>
              <w:rPr>
                <w:bCs/>
              </w:rPr>
              <w:t xml:space="preserve">ERCOT </w:t>
            </w:r>
            <w:r w:rsidR="000A564F">
              <w:rPr>
                <w:bCs/>
              </w:rPr>
              <w:t>082923</w:t>
            </w:r>
          </w:p>
        </w:tc>
        <w:tc>
          <w:tcPr>
            <w:tcW w:w="7560" w:type="dxa"/>
            <w:tcBorders>
              <w:bottom w:val="single" w:sz="4" w:space="0" w:color="auto"/>
            </w:tcBorders>
            <w:vAlign w:val="center"/>
          </w:tcPr>
          <w:p w14:paraId="1E530F46" w14:textId="1F5565FB" w:rsidR="00407EC5" w:rsidRDefault="005170E3">
            <w:pPr>
              <w:pStyle w:val="NormalArial"/>
            </w:pPr>
            <w:r>
              <w:t xml:space="preserve">Requested PGRR105 be rejected or tabled indefinitely and commented the PUCT is the appropriate forum to address the policy issue </w:t>
            </w:r>
          </w:p>
        </w:tc>
      </w:tr>
      <w:tr w:rsidR="005170E3" w:rsidRPr="005370B5" w14:paraId="1A571575" w14:textId="77777777" w:rsidTr="00407EC5">
        <w:trPr>
          <w:cantSplit/>
          <w:trHeight w:val="432"/>
        </w:trPr>
        <w:tc>
          <w:tcPr>
            <w:tcW w:w="2880" w:type="dxa"/>
            <w:tcBorders>
              <w:bottom w:val="single" w:sz="4" w:space="0" w:color="auto"/>
            </w:tcBorders>
            <w:vAlign w:val="center"/>
          </w:tcPr>
          <w:p w14:paraId="3D306681" w14:textId="65CB4DCC" w:rsidR="005170E3" w:rsidRPr="000266EF" w:rsidDel="000A564F" w:rsidRDefault="005170E3">
            <w:pPr>
              <w:pStyle w:val="NormalArial"/>
              <w:rPr>
                <w:bCs/>
              </w:rPr>
            </w:pPr>
            <w:r>
              <w:rPr>
                <w:bCs/>
              </w:rPr>
              <w:t>Rainbow Energy Marketing 090123</w:t>
            </w:r>
          </w:p>
        </w:tc>
        <w:tc>
          <w:tcPr>
            <w:tcW w:w="7560" w:type="dxa"/>
            <w:tcBorders>
              <w:bottom w:val="single" w:sz="4" w:space="0" w:color="auto"/>
            </w:tcBorders>
            <w:vAlign w:val="center"/>
          </w:tcPr>
          <w:p w14:paraId="04D92B19" w14:textId="1D3B832D" w:rsidR="005170E3" w:rsidRDefault="005170E3">
            <w:pPr>
              <w:pStyle w:val="NormalArial"/>
            </w:pPr>
            <w:r>
              <w:t>Provided the option to limit PGRR105 to existing DC Ties and let the determination of delivery criteria for new DC Ties be addressed in a separate PUCT process</w:t>
            </w:r>
          </w:p>
        </w:tc>
      </w:tr>
      <w:tr w:rsidR="005170E3" w:rsidRPr="005370B5" w14:paraId="02072C45" w14:textId="77777777" w:rsidTr="00407EC5">
        <w:trPr>
          <w:cantSplit/>
          <w:trHeight w:val="432"/>
        </w:trPr>
        <w:tc>
          <w:tcPr>
            <w:tcW w:w="2880" w:type="dxa"/>
            <w:tcBorders>
              <w:bottom w:val="single" w:sz="4" w:space="0" w:color="auto"/>
            </w:tcBorders>
            <w:vAlign w:val="center"/>
          </w:tcPr>
          <w:p w14:paraId="2CCC4162" w14:textId="52B462AA" w:rsidR="005170E3" w:rsidRPr="000266EF" w:rsidDel="000A564F" w:rsidRDefault="005170E3">
            <w:pPr>
              <w:pStyle w:val="NormalArial"/>
              <w:rPr>
                <w:bCs/>
              </w:rPr>
            </w:pPr>
            <w:r>
              <w:rPr>
                <w:bCs/>
              </w:rPr>
              <w:lastRenderedPageBreak/>
              <w:t>Southern Spirit Transmission 090123</w:t>
            </w:r>
          </w:p>
        </w:tc>
        <w:tc>
          <w:tcPr>
            <w:tcW w:w="7560" w:type="dxa"/>
            <w:tcBorders>
              <w:bottom w:val="single" w:sz="4" w:space="0" w:color="auto"/>
            </w:tcBorders>
            <w:vAlign w:val="center"/>
          </w:tcPr>
          <w:p w14:paraId="32F527DE" w14:textId="38FE9114" w:rsidR="005170E3" w:rsidRDefault="005170E3">
            <w:pPr>
              <w:pStyle w:val="NormalArial"/>
            </w:pPr>
            <w:r>
              <w:t>Disagreed with the 08/29/23 ERCOT comments</w:t>
            </w:r>
            <w:r w:rsidR="005F7297">
              <w:t xml:space="preserve"> and argued that the stakeholder process is the most straightforward way for the policy issue to appear for the PUCT and highlighted ways that PGRR105 will enhance ERCOT System reliability and resiliency</w:t>
            </w:r>
            <w:r>
              <w:t xml:space="preserve"> </w:t>
            </w: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904368">
      <w:pPr>
        <w:pStyle w:val="ListParagraph"/>
        <w:numPr>
          <w:ilvl w:val="0"/>
          <w:numId w:val="21"/>
        </w:numPr>
        <w:tabs>
          <w:tab w:val="num" w:pos="0"/>
        </w:tabs>
        <w:spacing w:before="120" w:after="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CC2B0F">
      <w:pPr>
        <w:pStyle w:val="ListParagraph"/>
        <w:numPr>
          <w:ilvl w:val="1"/>
          <w:numId w:val="21"/>
        </w:numPr>
        <w:tabs>
          <w:tab w:val="num" w:pos="0"/>
        </w:tabs>
        <w:spacing w:before="120"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lastRenderedPageBreak/>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lastRenderedPageBreak/>
        <w:t>(a)</w:t>
      </w:r>
      <w:r>
        <w:tab/>
        <w:t>ERCOT will post the current values approved by the ERCOT Board pursuant to paragraph (5) above on the ERCOT website.</w:t>
      </w:r>
    </w:p>
    <w:sectPr w:rsidR="00597FF5"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5B660AFC"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5DC41896"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w:t>
    </w:r>
    <w:r w:rsidR="0057395C">
      <w:rPr>
        <w:rFonts w:ascii="Arial" w:hAnsi="Arial" w:cs="Arial"/>
        <w:sz w:val="18"/>
      </w:rPr>
      <w:t>1</w:t>
    </w:r>
    <w:r w:rsidR="003E4919">
      <w:rPr>
        <w:rFonts w:ascii="Arial" w:hAnsi="Arial" w:cs="Arial"/>
        <w:sz w:val="18"/>
      </w:rPr>
      <w:t>3</w:t>
    </w:r>
    <w:r w:rsidR="00407EC5">
      <w:rPr>
        <w:rFonts w:ascii="Arial" w:hAnsi="Arial" w:cs="Arial"/>
        <w:sz w:val="18"/>
      </w:rPr>
      <w:t xml:space="preserve"> ROS Report </w:t>
    </w:r>
    <w:r w:rsidR="0057395C">
      <w:rPr>
        <w:rFonts w:ascii="Arial" w:hAnsi="Arial" w:cs="Arial"/>
        <w:sz w:val="18"/>
      </w:rPr>
      <w:t>0907</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AF087B" w:rsidR="00D176CF" w:rsidRDefault="00407EC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1104"/>
    <w:rsid w:val="00075872"/>
    <w:rsid w:val="0007682E"/>
    <w:rsid w:val="000A564F"/>
    <w:rsid w:val="000D1AEB"/>
    <w:rsid w:val="000D3E64"/>
    <w:rsid w:val="000D6E06"/>
    <w:rsid w:val="000F13C5"/>
    <w:rsid w:val="000F5131"/>
    <w:rsid w:val="00105A36"/>
    <w:rsid w:val="00111BF2"/>
    <w:rsid w:val="00116661"/>
    <w:rsid w:val="001313B4"/>
    <w:rsid w:val="00132296"/>
    <w:rsid w:val="0014546D"/>
    <w:rsid w:val="001500D9"/>
    <w:rsid w:val="00150550"/>
    <w:rsid w:val="00156DB7"/>
    <w:rsid w:val="00157228"/>
    <w:rsid w:val="00160C3C"/>
    <w:rsid w:val="0016481A"/>
    <w:rsid w:val="0017638D"/>
    <w:rsid w:val="0017783C"/>
    <w:rsid w:val="0019314C"/>
    <w:rsid w:val="001A1A03"/>
    <w:rsid w:val="001C2ED0"/>
    <w:rsid w:val="001E4F6B"/>
    <w:rsid w:val="001F38F0"/>
    <w:rsid w:val="00211EDB"/>
    <w:rsid w:val="002179E0"/>
    <w:rsid w:val="00225157"/>
    <w:rsid w:val="00231482"/>
    <w:rsid w:val="00237430"/>
    <w:rsid w:val="00273067"/>
    <w:rsid w:val="00276A99"/>
    <w:rsid w:val="00281B11"/>
    <w:rsid w:val="00286AD9"/>
    <w:rsid w:val="00294327"/>
    <w:rsid w:val="002966F3"/>
    <w:rsid w:val="002A062B"/>
    <w:rsid w:val="002A7910"/>
    <w:rsid w:val="002B4109"/>
    <w:rsid w:val="002B69F3"/>
    <w:rsid w:val="002B763A"/>
    <w:rsid w:val="002D382A"/>
    <w:rsid w:val="002F1EDD"/>
    <w:rsid w:val="003013F2"/>
    <w:rsid w:val="0030232A"/>
    <w:rsid w:val="0030357A"/>
    <w:rsid w:val="0030694A"/>
    <w:rsid w:val="003069F4"/>
    <w:rsid w:val="00342143"/>
    <w:rsid w:val="00350F4C"/>
    <w:rsid w:val="00360920"/>
    <w:rsid w:val="00367598"/>
    <w:rsid w:val="00377752"/>
    <w:rsid w:val="00384709"/>
    <w:rsid w:val="00385121"/>
    <w:rsid w:val="00386C35"/>
    <w:rsid w:val="003A3D77"/>
    <w:rsid w:val="003B5AED"/>
    <w:rsid w:val="003C10D7"/>
    <w:rsid w:val="003C6B7B"/>
    <w:rsid w:val="003D217B"/>
    <w:rsid w:val="003E4919"/>
    <w:rsid w:val="00407EC5"/>
    <w:rsid w:val="004135BD"/>
    <w:rsid w:val="004155A1"/>
    <w:rsid w:val="004302A4"/>
    <w:rsid w:val="004463BA"/>
    <w:rsid w:val="00463683"/>
    <w:rsid w:val="004822D4"/>
    <w:rsid w:val="0049290B"/>
    <w:rsid w:val="004A13C8"/>
    <w:rsid w:val="004A4451"/>
    <w:rsid w:val="004C12B4"/>
    <w:rsid w:val="004C6040"/>
    <w:rsid w:val="004D3958"/>
    <w:rsid w:val="004F1ECF"/>
    <w:rsid w:val="005008DF"/>
    <w:rsid w:val="005045D0"/>
    <w:rsid w:val="005170E3"/>
    <w:rsid w:val="00534C6C"/>
    <w:rsid w:val="005735CF"/>
    <w:rsid w:val="0057395C"/>
    <w:rsid w:val="005813C1"/>
    <w:rsid w:val="005841C0"/>
    <w:rsid w:val="0059260F"/>
    <w:rsid w:val="00597FF5"/>
    <w:rsid w:val="005B722A"/>
    <w:rsid w:val="005D1ADE"/>
    <w:rsid w:val="005E1113"/>
    <w:rsid w:val="005E5074"/>
    <w:rsid w:val="005F056A"/>
    <w:rsid w:val="005F7127"/>
    <w:rsid w:val="005F7297"/>
    <w:rsid w:val="006048F6"/>
    <w:rsid w:val="00612E4F"/>
    <w:rsid w:val="00615D5E"/>
    <w:rsid w:val="00622E99"/>
    <w:rsid w:val="00625E5D"/>
    <w:rsid w:val="00627B0F"/>
    <w:rsid w:val="0066370F"/>
    <w:rsid w:val="006A0784"/>
    <w:rsid w:val="006A1A4E"/>
    <w:rsid w:val="006A697B"/>
    <w:rsid w:val="006B4DDE"/>
    <w:rsid w:val="00740774"/>
    <w:rsid w:val="00743968"/>
    <w:rsid w:val="0075310D"/>
    <w:rsid w:val="00753ECC"/>
    <w:rsid w:val="007717F2"/>
    <w:rsid w:val="00776ED8"/>
    <w:rsid w:val="00785415"/>
    <w:rsid w:val="00791CB9"/>
    <w:rsid w:val="00793130"/>
    <w:rsid w:val="007A173D"/>
    <w:rsid w:val="007B3233"/>
    <w:rsid w:val="007B5A42"/>
    <w:rsid w:val="007C199B"/>
    <w:rsid w:val="007C419E"/>
    <w:rsid w:val="007D3073"/>
    <w:rsid w:val="007D4CB2"/>
    <w:rsid w:val="007D64B9"/>
    <w:rsid w:val="007D72D4"/>
    <w:rsid w:val="007E0452"/>
    <w:rsid w:val="007F4CAD"/>
    <w:rsid w:val="008070C0"/>
    <w:rsid w:val="00811C12"/>
    <w:rsid w:val="00812B8A"/>
    <w:rsid w:val="00817A0B"/>
    <w:rsid w:val="00845373"/>
    <w:rsid w:val="00845778"/>
    <w:rsid w:val="0086668B"/>
    <w:rsid w:val="008700F7"/>
    <w:rsid w:val="008731DC"/>
    <w:rsid w:val="00881BBE"/>
    <w:rsid w:val="0088631D"/>
    <w:rsid w:val="00887E28"/>
    <w:rsid w:val="008B0B74"/>
    <w:rsid w:val="008D5C3A"/>
    <w:rsid w:val="008E6DA2"/>
    <w:rsid w:val="00904368"/>
    <w:rsid w:val="00907B1E"/>
    <w:rsid w:val="00943AFD"/>
    <w:rsid w:val="00947C21"/>
    <w:rsid w:val="00963A51"/>
    <w:rsid w:val="00983B6E"/>
    <w:rsid w:val="009932BF"/>
    <w:rsid w:val="009936F8"/>
    <w:rsid w:val="009A3772"/>
    <w:rsid w:val="009B0A8C"/>
    <w:rsid w:val="009B434A"/>
    <w:rsid w:val="009C0AD9"/>
    <w:rsid w:val="009D17F0"/>
    <w:rsid w:val="009F1115"/>
    <w:rsid w:val="00A008FF"/>
    <w:rsid w:val="00A06C92"/>
    <w:rsid w:val="00A106A4"/>
    <w:rsid w:val="00A2170D"/>
    <w:rsid w:val="00A42796"/>
    <w:rsid w:val="00A5311D"/>
    <w:rsid w:val="00A577E5"/>
    <w:rsid w:val="00AD3B58"/>
    <w:rsid w:val="00AF0D2E"/>
    <w:rsid w:val="00AF56C6"/>
    <w:rsid w:val="00B032E8"/>
    <w:rsid w:val="00B10E09"/>
    <w:rsid w:val="00B27FB6"/>
    <w:rsid w:val="00B30D63"/>
    <w:rsid w:val="00B43AA7"/>
    <w:rsid w:val="00B44531"/>
    <w:rsid w:val="00B57F96"/>
    <w:rsid w:val="00B67892"/>
    <w:rsid w:val="00B74A58"/>
    <w:rsid w:val="00BA4D33"/>
    <w:rsid w:val="00BA5648"/>
    <w:rsid w:val="00BA682F"/>
    <w:rsid w:val="00BC2D06"/>
    <w:rsid w:val="00BE632E"/>
    <w:rsid w:val="00C00511"/>
    <w:rsid w:val="00C744EB"/>
    <w:rsid w:val="00C76A2C"/>
    <w:rsid w:val="00C90702"/>
    <w:rsid w:val="00C917FF"/>
    <w:rsid w:val="00C9766A"/>
    <w:rsid w:val="00CA4F93"/>
    <w:rsid w:val="00CA699C"/>
    <w:rsid w:val="00CC4F39"/>
    <w:rsid w:val="00CD165D"/>
    <w:rsid w:val="00CD544C"/>
    <w:rsid w:val="00CF0D1D"/>
    <w:rsid w:val="00CF4256"/>
    <w:rsid w:val="00D04FE8"/>
    <w:rsid w:val="00D1274B"/>
    <w:rsid w:val="00D176CF"/>
    <w:rsid w:val="00D271E3"/>
    <w:rsid w:val="00D30F69"/>
    <w:rsid w:val="00D356D7"/>
    <w:rsid w:val="00D40BC4"/>
    <w:rsid w:val="00D47A80"/>
    <w:rsid w:val="00D5587C"/>
    <w:rsid w:val="00D85807"/>
    <w:rsid w:val="00D87349"/>
    <w:rsid w:val="00D91EE9"/>
    <w:rsid w:val="00D97220"/>
    <w:rsid w:val="00DB192C"/>
    <w:rsid w:val="00DD14DA"/>
    <w:rsid w:val="00DD5AEB"/>
    <w:rsid w:val="00E14D47"/>
    <w:rsid w:val="00E1641C"/>
    <w:rsid w:val="00E26708"/>
    <w:rsid w:val="00E34958"/>
    <w:rsid w:val="00E37AB0"/>
    <w:rsid w:val="00E71C39"/>
    <w:rsid w:val="00E7302A"/>
    <w:rsid w:val="00E943E3"/>
    <w:rsid w:val="00E96120"/>
    <w:rsid w:val="00EA56E6"/>
    <w:rsid w:val="00EC335F"/>
    <w:rsid w:val="00EC48FB"/>
    <w:rsid w:val="00ED3299"/>
    <w:rsid w:val="00ED3C8C"/>
    <w:rsid w:val="00EE03EE"/>
    <w:rsid w:val="00EF232A"/>
    <w:rsid w:val="00F05A69"/>
    <w:rsid w:val="00F159FD"/>
    <w:rsid w:val="00F43FFD"/>
    <w:rsid w:val="00F44236"/>
    <w:rsid w:val="00F46711"/>
    <w:rsid w:val="00F52517"/>
    <w:rsid w:val="00F5536E"/>
    <w:rsid w:val="00F7289C"/>
    <w:rsid w:val="00FA3B8E"/>
    <w:rsid w:val="00FA57B2"/>
    <w:rsid w:val="00FB509B"/>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shams@crescentpower.ne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1341</Words>
  <Characters>8583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2024-01-12T23:17:00Z</dcterms:created>
  <dcterms:modified xsi:type="dcterms:W3CDTF">2024-01-12T23:39:00Z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2023-09-07T21:49:56Z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1fbe0192-92ef-4988-a6dd-738f94c8ef8e</vt:lpwstr>
  </property>
  <property fmtid="{D5CDD505-2E9C-101B-9397-08002B2CF9AE}" pid="8" name="MSIP_Label_7084cbda-52b8-46fb-a7b7-cb5bd465ed85_ContentBits">
    <vt:lpwstr>0</vt:lpwstr>
  </property>
</Properties>
</file>