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41CEE" w:rsidRDefault="00941CEE">
      <w:pPr>
        <w:rPr>
          <w:rFonts w:ascii="Arial" w:eastAsia="Arial" w:hAnsi="Arial" w:cs="Arial"/>
          <w:b/>
        </w:rPr>
      </w:pPr>
      <w:bookmarkStart w:id="0" w:name="_heading=h.gjdgxs" w:colFirst="0" w:colLast="0"/>
      <w:bookmarkEnd w:id="0"/>
    </w:p>
    <w:p w14:paraId="00000002" w14:textId="77777777" w:rsidR="00941CEE" w:rsidRDefault="00941CEE">
      <w:pPr>
        <w:jc w:val="right"/>
        <w:rPr>
          <w:rFonts w:ascii="Arial" w:eastAsia="Arial" w:hAnsi="Arial" w:cs="Arial"/>
          <w:b/>
          <w:sz w:val="20"/>
          <w:szCs w:val="20"/>
        </w:rPr>
      </w:pPr>
    </w:p>
    <w:p w14:paraId="00000003" w14:textId="77777777" w:rsidR="00941CEE" w:rsidRDefault="00000000">
      <w:pPr>
        <w:jc w:val="right"/>
        <w:rPr>
          <w:rFonts w:ascii="Arial" w:eastAsia="Arial" w:hAnsi="Arial" w:cs="Arial"/>
          <w:color w:val="5B6770"/>
          <w:sz w:val="20"/>
          <w:szCs w:val="20"/>
        </w:rPr>
      </w:pPr>
      <w:r>
        <w:rPr>
          <w:rFonts w:ascii="Arial" w:eastAsia="Arial" w:hAnsi="Arial" w:cs="Arial"/>
          <w:color w:val="5B6770"/>
          <w:sz w:val="20"/>
          <w:szCs w:val="20"/>
        </w:rPr>
        <w:t>2705 West Lake Drive</w:t>
      </w:r>
    </w:p>
    <w:p w14:paraId="00000004" w14:textId="77777777" w:rsidR="00941CEE" w:rsidRDefault="00000000">
      <w:pPr>
        <w:jc w:val="right"/>
        <w:rPr>
          <w:rFonts w:ascii="Arial" w:eastAsia="Arial" w:hAnsi="Arial" w:cs="Arial"/>
          <w:color w:val="5B6770"/>
          <w:sz w:val="20"/>
          <w:szCs w:val="20"/>
        </w:rPr>
      </w:pPr>
      <w:r>
        <w:rPr>
          <w:rFonts w:ascii="Arial" w:eastAsia="Arial" w:hAnsi="Arial" w:cs="Arial"/>
          <w:color w:val="5B6770"/>
          <w:sz w:val="20"/>
          <w:szCs w:val="20"/>
        </w:rPr>
        <w:t>Taylor, Texas 76574</w:t>
      </w:r>
    </w:p>
    <w:p w14:paraId="00000005" w14:textId="77777777" w:rsidR="00941CEE" w:rsidRDefault="00000000">
      <w:pPr>
        <w:jc w:val="right"/>
        <w:rPr>
          <w:rFonts w:ascii="Arial" w:eastAsia="Arial" w:hAnsi="Arial" w:cs="Arial"/>
          <w:color w:val="5B6770"/>
          <w:sz w:val="20"/>
          <w:szCs w:val="20"/>
        </w:rPr>
      </w:pPr>
      <w:r>
        <w:rPr>
          <w:rFonts w:ascii="Arial" w:eastAsia="Arial" w:hAnsi="Arial" w:cs="Arial"/>
          <w:color w:val="5B6770"/>
          <w:sz w:val="20"/>
          <w:szCs w:val="20"/>
        </w:rPr>
        <w:t>(512) 248-6800</w:t>
      </w:r>
    </w:p>
    <w:p w14:paraId="00000006" w14:textId="77777777" w:rsidR="00941CEE" w:rsidRDefault="00000000">
      <w:pPr>
        <w:jc w:val="right"/>
        <w:rPr>
          <w:rFonts w:ascii="Arial" w:eastAsia="Arial" w:hAnsi="Arial" w:cs="Arial"/>
          <w:color w:val="5B6770"/>
          <w:sz w:val="20"/>
          <w:szCs w:val="20"/>
        </w:rPr>
      </w:pPr>
      <w:r>
        <w:rPr>
          <w:rFonts w:ascii="Arial" w:eastAsia="Arial" w:hAnsi="Arial" w:cs="Arial"/>
          <w:color w:val="5B6770"/>
          <w:sz w:val="20"/>
          <w:szCs w:val="20"/>
        </w:rPr>
        <w:t>ercot.com</w:t>
      </w:r>
    </w:p>
    <w:p w14:paraId="00000007" w14:textId="77777777" w:rsidR="00941CEE" w:rsidRDefault="00941CEE">
      <w:pPr>
        <w:jc w:val="right"/>
        <w:rPr>
          <w:color w:val="5B6770"/>
        </w:rPr>
      </w:pPr>
    </w:p>
    <w:p w14:paraId="00000008" w14:textId="77777777" w:rsidR="00941CEE" w:rsidRDefault="00941CEE">
      <w:pPr>
        <w:jc w:val="right"/>
        <w:rPr>
          <w:color w:val="5B6770"/>
        </w:rPr>
      </w:pPr>
    </w:p>
    <w:p w14:paraId="00000009" w14:textId="77777777" w:rsidR="00941CEE" w:rsidRDefault="00941CEE">
      <w:pPr>
        <w:jc w:val="right"/>
      </w:pPr>
    </w:p>
    <w:p w14:paraId="0000000A" w14:textId="77777777" w:rsidR="00941CEE" w:rsidRDefault="00941CEE">
      <w:pPr>
        <w:jc w:val="right"/>
      </w:pPr>
    </w:p>
    <w:p w14:paraId="0000000B" w14:textId="77777777" w:rsidR="00941CEE" w:rsidRDefault="00941CEE">
      <w:pPr>
        <w:jc w:val="right"/>
      </w:pPr>
    </w:p>
    <w:p w14:paraId="0000000C" w14:textId="77777777" w:rsidR="00941CEE" w:rsidRDefault="00941CEE">
      <w:pPr>
        <w:jc w:val="right"/>
      </w:pPr>
    </w:p>
    <w:p w14:paraId="0000000D" w14:textId="77777777" w:rsidR="00941CEE" w:rsidRDefault="00941CEE">
      <w:pPr>
        <w:jc w:val="right"/>
      </w:pPr>
    </w:p>
    <w:p w14:paraId="0000000E" w14:textId="77777777" w:rsidR="00941CEE" w:rsidRDefault="00941CEE">
      <w:pPr>
        <w:jc w:val="right"/>
      </w:pPr>
    </w:p>
    <w:p w14:paraId="0000000F" w14:textId="77777777" w:rsidR="00941CEE" w:rsidRDefault="00941CEE">
      <w:pPr>
        <w:jc w:val="right"/>
      </w:pPr>
    </w:p>
    <w:p w14:paraId="00000010" w14:textId="77777777" w:rsidR="00941CEE" w:rsidRDefault="00941CEE">
      <w:pPr>
        <w:jc w:val="right"/>
      </w:pPr>
    </w:p>
    <w:p w14:paraId="00000011" w14:textId="77777777" w:rsidR="00941CEE" w:rsidRDefault="00941CEE">
      <w:pPr>
        <w:jc w:val="right"/>
      </w:pPr>
    </w:p>
    <w:p w14:paraId="00000012" w14:textId="77777777" w:rsidR="00941CEE" w:rsidRDefault="00000000">
      <w:pPr>
        <w:pStyle w:val="Heading4"/>
      </w:pPr>
      <w:r>
        <w:t xml:space="preserve">Aggregate Distributed Energy Resource </w:t>
      </w:r>
    </w:p>
    <w:p w14:paraId="00000013" w14:textId="77777777" w:rsidR="00941CEE" w:rsidRDefault="00000000">
      <w:pPr>
        <w:pStyle w:val="Heading4"/>
      </w:pPr>
      <w:r>
        <w:t>Pilot Project Governing Document</w:t>
      </w:r>
    </w:p>
    <w:p w14:paraId="00000014" w14:textId="77777777" w:rsidR="00941CEE" w:rsidRDefault="00000000">
      <w:pPr>
        <w:jc w:val="right"/>
      </w:pPr>
      <w:r>
        <w:rPr>
          <w:rFonts w:ascii="Arial" w:eastAsia="Arial" w:hAnsi="Arial" w:cs="Arial"/>
          <w:b/>
          <w:color w:val="00AEC7"/>
          <w:sz w:val="32"/>
          <w:szCs w:val="32"/>
        </w:rPr>
        <w:t>Phase 2 -Draft</w:t>
      </w:r>
    </w:p>
    <w:p w14:paraId="00000015" w14:textId="77777777" w:rsidR="00941CEE" w:rsidRDefault="00941CEE">
      <w:pPr>
        <w:jc w:val="right"/>
        <w:rPr>
          <w:rFonts w:ascii="Arial" w:eastAsia="Arial" w:hAnsi="Arial" w:cs="Arial"/>
          <w:sz w:val="20"/>
          <w:szCs w:val="20"/>
        </w:rPr>
      </w:pPr>
    </w:p>
    <w:p w14:paraId="00000016" w14:textId="77777777" w:rsidR="00941CEE" w:rsidRDefault="00000000">
      <w:pPr>
        <w:jc w:val="right"/>
        <w:rPr>
          <w:rFonts w:ascii="Arial" w:eastAsia="Arial" w:hAnsi="Arial" w:cs="Arial"/>
          <w:b/>
          <w:color w:val="5B6770"/>
          <w:sz w:val="20"/>
          <w:szCs w:val="20"/>
        </w:rPr>
      </w:pPr>
      <w:r>
        <w:rPr>
          <w:rFonts w:ascii="Arial" w:eastAsia="Arial" w:hAnsi="Arial" w:cs="Arial"/>
          <w:b/>
          <w:color w:val="5B6770"/>
          <w:sz w:val="20"/>
          <w:szCs w:val="20"/>
        </w:rPr>
        <w:t xml:space="preserve">Approved at the </w:t>
      </w:r>
      <w:proofErr w:type="spellStart"/>
      <w:r>
        <w:rPr>
          <w:rFonts w:ascii="Arial" w:eastAsia="Arial" w:hAnsi="Arial" w:cs="Arial"/>
          <w:b/>
          <w:color w:val="5B6770"/>
          <w:sz w:val="20"/>
          <w:szCs w:val="20"/>
          <w:highlight w:val="yellow"/>
        </w:rPr>
        <w:t>xxxx</w:t>
      </w:r>
      <w:proofErr w:type="spellEnd"/>
      <w:r>
        <w:rPr>
          <w:rFonts w:ascii="Arial" w:eastAsia="Arial" w:hAnsi="Arial" w:cs="Arial"/>
          <w:b/>
          <w:color w:val="5B6770"/>
          <w:sz w:val="20"/>
          <w:szCs w:val="20"/>
        </w:rPr>
        <w:t xml:space="preserve"> meeting of the ERCOT Board of Directors </w:t>
      </w:r>
    </w:p>
    <w:p w14:paraId="00000017" w14:textId="77777777" w:rsidR="00941CEE" w:rsidRDefault="00941CEE">
      <w:pPr>
        <w:jc w:val="right"/>
        <w:rPr>
          <w:rFonts w:ascii="Arial" w:eastAsia="Arial" w:hAnsi="Arial" w:cs="Arial"/>
          <w:i/>
          <w:color w:val="5B6770"/>
          <w:sz w:val="20"/>
          <w:szCs w:val="20"/>
        </w:rPr>
      </w:pPr>
    </w:p>
    <w:p w14:paraId="00000018" w14:textId="77777777" w:rsidR="00941CEE" w:rsidRDefault="00941CEE">
      <w:pPr>
        <w:jc w:val="right"/>
        <w:rPr>
          <w:rFonts w:ascii="Arial" w:eastAsia="Arial" w:hAnsi="Arial" w:cs="Arial"/>
          <w:i/>
          <w:color w:val="5B6770"/>
          <w:sz w:val="20"/>
          <w:szCs w:val="20"/>
        </w:rPr>
      </w:pPr>
    </w:p>
    <w:p w14:paraId="00000019" w14:textId="77777777" w:rsidR="00941CEE" w:rsidRDefault="00941CEE">
      <w:pPr>
        <w:jc w:val="right"/>
        <w:rPr>
          <w:rFonts w:ascii="Arial" w:eastAsia="Arial" w:hAnsi="Arial" w:cs="Arial"/>
          <w:i/>
          <w:color w:val="5B6770"/>
          <w:sz w:val="20"/>
          <w:szCs w:val="20"/>
        </w:rPr>
      </w:pPr>
    </w:p>
    <w:p w14:paraId="0000001A" w14:textId="77777777" w:rsidR="00941CEE" w:rsidRDefault="00941CEE">
      <w:pPr>
        <w:jc w:val="right"/>
        <w:rPr>
          <w:rFonts w:ascii="Arial" w:eastAsia="Arial" w:hAnsi="Arial" w:cs="Arial"/>
          <w:i/>
          <w:color w:val="5B6770"/>
          <w:sz w:val="20"/>
          <w:szCs w:val="20"/>
        </w:rPr>
      </w:pPr>
    </w:p>
    <w:p w14:paraId="0000001B" w14:textId="77777777" w:rsidR="00941CEE" w:rsidRDefault="00941CEE">
      <w:pPr>
        <w:jc w:val="right"/>
        <w:rPr>
          <w:rFonts w:ascii="Arial" w:eastAsia="Arial" w:hAnsi="Arial" w:cs="Arial"/>
          <w:i/>
          <w:color w:val="5B6770"/>
          <w:sz w:val="20"/>
          <w:szCs w:val="20"/>
        </w:rPr>
      </w:pPr>
    </w:p>
    <w:p w14:paraId="0000001C" w14:textId="77777777" w:rsidR="00941CEE" w:rsidRDefault="00941CEE">
      <w:pPr>
        <w:jc w:val="right"/>
        <w:rPr>
          <w:rFonts w:ascii="Arial" w:eastAsia="Arial" w:hAnsi="Arial" w:cs="Arial"/>
          <w:i/>
          <w:color w:val="5B6770"/>
          <w:sz w:val="20"/>
          <w:szCs w:val="20"/>
        </w:rPr>
      </w:pPr>
    </w:p>
    <w:p w14:paraId="0000001D" w14:textId="77777777" w:rsidR="00941CEE" w:rsidRDefault="00941CEE">
      <w:pPr>
        <w:jc w:val="right"/>
        <w:rPr>
          <w:rFonts w:ascii="Arial" w:eastAsia="Arial" w:hAnsi="Arial" w:cs="Arial"/>
          <w:i/>
          <w:color w:val="5B6770"/>
          <w:sz w:val="20"/>
          <w:szCs w:val="20"/>
        </w:rPr>
      </w:pPr>
    </w:p>
    <w:p w14:paraId="0000001E" w14:textId="77777777" w:rsidR="00941CEE" w:rsidRDefault="00000000">
      <w:pPr>
        <w:rPr>
          <w:rFonts w:ascii="Arial" w:eastAsia="Arial" w:hAnsi="Arial" w:cs="Arial"/>
          <w:i/>
          <w:color w:val="5B6770"/>
          <w:sz w:val="20"/>
          <w:szCs w:val="20"/>
        </w:rPr>
      </w:pPr>
      <w:r>
        <w:br w:type="page"/>
      </w:r>
    </w:p>
    <w:p w14:paraId="0000001F" w14:textId="77777777" w:rsidR="00941CEE" w:rsidRDefault="00000000">
      <w:pPr>
        <w:pStyle w:val="Title"/>
        <w:jc w:val="left"/>
        <w:rPr>
          <w:color w:val="00AEC7"/>
        </w:rPr>
      </w:pPr>
      <w:r>
        <w:lastRenderedPageBreak/>
        <w:t xml:space="preserve"> </w:t>
      </w:r>
      <w:r>
        <w:rPr>
          <w:color w:val="00AEC7"/>
        </w:rPr>
        <w:t>Table of Contents</w:t>
      </w:r>
    </w:p>
    <w:p w14:paraId="00000020" w14:textId="77777777" w:rsidR="00941CEE" w:rsidRDefault="00941CEE">
      <w:pPr>
        <w:rPr>
          <w:color w:val="5B6770"/>
        </w:rPr>
      </w:pPr>
    </w:p>
    <w:sdt>
      <w:sdtPr>
        <w:id w:val="334503618"/>
        <w:docPartObj>
          <w:docPartGallery w:val="Table of Contents"/>
          <w:docPartUnique/>
        </w:docPartObj>
      </w:sdtPr>
      <w:sdtContent>
        <w:p w14:paraId="00000021"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r>
            <w:fldChar w:fldCharType="begin"/>
          </w:r>
          <w:r>
            <w:instrText xml:space="preserve"> TOC \h \u \z \t "Heading 1,1,"</w:instrText>
          </w:r>
          <w:r>
            <w:fldChar w:fldCharType="separate"/>
          </w:r>
          <w:hyperlink w:anchor="_heading=h.30j0zll">
            <w:r>
              <w:rPr>
                <w:rFonts w:ascii="Arial" w:eastAsia="Arial" w:hAnsi="Arial" w:cs="Arial"/>
                <w:b/>
                <w:color w:val="000000"/>
                <w:sz w:val="20"/>
                <w:szCs w:val="20"/>
              </w:rPr>
              <w:t>1.</w:t>
            </w:r>
          </w:hyperlink>
          <w:hyperlink w:anchor="_heading=h.30j0zll">
            <w:r>
              <w:rPr>
                <w:rFonts w:ascii="Calibri" w:eastAsia="Calibri" w:hAnsi="Calibri" w:cs="Calibri"/>
                <w:b/>
                <w:color w:val="000000"/>
                <w:sz w:val="22"/>
                <w:szCs w:val="22"/>
              </w:rPr>
              <w:tab/>
            </w:r>
          </w:hyperlink>
          <w:r>
            <w:fldChar w:fldCharType="begin"/>
          </w:r>
          <w:r>
            <w:instrText xml:space="preserve"> PAGEREF _heading=h.30j0zll \h </w:instrText>
          </w:r>
          <w:r>
            <w:fldChar w:fldCharType="separate"/>
          </w:r>
          <w:r>
            <w:rPr>
              <w:rFonts w:ascii="Arial" w:eastAsia="Arial" w:hAnsi="Arial" w:cs="Arial"/>
              <w:b/>
              <w:color w:val="000000"/>
              <w:sz w:val="20"/>
              <w:szCs w:val="20"/>
            </w:rPr>
            <w:t>Introduction</w:t>
          </w:r>
          <w:r>
            <w:rPr>
              <w:rFonts w:ascii="Arial" w:eastAsia="Arial" w:hAnsi="Arial" w:cs="Arial"/>
              <w:b/>
              <w:color w:val="000000"/>
              <w:sz w:val="20"/>
              <w:szCs w:val="20"/>
            </w:rPr>
            <w:tab/>
            <w:t>3</w:t>
          </w:r>
          <w:r>
            <w:fldChar w:fldCharType="end"/>
          </w:r>
        </w:p>
        <w:p w14:paraId="00000022"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1fob9te">
            <w:r>
              <w:rPr>
                <w:rFonts w:ascii="Arial" w:eastAsia="Arial" w:hAnsi="Arial" w:cs="Arial"/>
                <w:b/>
                <w:color w:val="000000"/>
                <w:sz w:val="20"/>
                <w:szCs w:val="20"/>
              </w:rPr>
              <w:t>2.</w:t>
            </w:r>
          </w:hyperlink>
          <w:hyperlink w:anchor="_heading=h.1fob9te">
            <w:r>
              <w:rPr>
                <w:rFonts w:ascii="Calibri" w:eastAsia="Calibri" w:hAnsi="Calibri" w:cs="Calibri"/>
                <w:b/>
                <w:color w:val="000000"/>
                <w:sz w:val="22"/>
                <w:szCs w:val="22"/>
              </w:rPr>
              <w:tab/>
            </w:r>
          </w:hyperlink>
          <w:r>
            <w:fldChar w:fldCharType="begin"/>
          </w:r>
          <w:r>
            <w:instrText xml:space="preserve"> PAGEREF _heading=h.1fob9te \h </w:instrText>
          </w:r>
          <w:r>
            <w:fldChar w:fldCharType="separate"/>
          </w:r>
          <w:r>
            <w:rPr>
              <w:rFonts w:ascii="Arial" w:eastAsia="Arial" w:hAnsi="Arial" w:cs="Arial"/>
              <w:b/>
              <w:color w:val="000000"/>
              <w:sz w:val="20"/>
              <w:szCs w:val="20"/>
            </w:rPr>
            <w:t>Purpose of the Pilot Project Phase 2</w:t>
          </w:r>
          <w:r>
            <w:rPr>
              <w:rFonts w:ascii="Arial" w:eastAsia="Arial" w:hAnsi="Arial" w:cs="Arial"/>
              <w:b/>
              <w:color w:val="000000"/>
              <w:sz w:val="20"/>
              <w:szCs w:val="20"/>
            </w:rPr>
            <w:tab/>
            <w:t>3</w:t>
          </w:r>
          <w:r>
            <w:fldChar w:fldCharType="end"/>
          </w:r>
        </w:p>
        <w:p w14:paraId="00000023"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3znysh7">
            <w:r>
              <w:rPr>
                <w:rFonts w:ascii="Arial" w:eastAsia="Arial" w:hAnsi="Arial" w:cs="Arial"/>
                <w:b/>
                <w:color w:val="000000"/>
                <w:sz w:val="20"/>
                <w:szCs w:val="20"/>
              </w:rPr>
              <w:t>3.</w:t>
            </w:r>
          </w:hyperlink>
          <w:hyperlink w:anchor="_heading=h.3znysh7">
            <w:r>
              <w:rPr>
                <w:rFonts w:ascii="Calibri" w:eastAsia="Calibri" w:hAnsi="Calibri" w:cs="Calibri"/>
                <w:b/>
                <w:color w:val="000000"/>
                <w:sz w:val="22"/>
                <w:szCs w:val="22"/>
              </w:rPr>
              <w:tab/>
            </w:r>
          </w:hyperlink>
          <w:r>
            <w:fldChar w:fldCharType="begin"/>
          </w:r>
          <w:r>
            <w:instrText xml:space="preserve"> PAGEREF _heading=h.3znysh7 \h </w:instrText>
          </w:r>
          <w:r>
            <w:fldChar w:fldCharType="separate"/>
          </w:r>
          <w:r>
            <w:rPr>
              <w:rFonts w:ascii="Arial" w:eastAsia="Arial" w:hAnsi="Arial" w:cs="Arial"/>
              <w:b/>
              <w:color w:val="000000"/>
              <w:sz w:val="20"/>
              <w:szCs w:val="20"/>
            </w:rPr>
            <w:t>Phase 2 Pilot Project Timeline and Duration</w:t>
          </w:r>
          <w:r>
            <w:rPr>
              <w:rFonts w:ascii="Arial" w:eastAsia="Arial" w:hAnsi="Arial" w:cs="Arial"/>
              <w:b/>
              <w:color w:val="000000"/>
              <w:sz w:val="20"/>
              <w:szCs w:val="20"/>
            </w:rPr>
            <w:tab/>
            <w:t>4</w:t>
          </w:r>
          <w:r>
            <w:fldChar w:fldCharType="end"/>
          </w:r>
        </w:p>
        <w:p w14:paraId="00000024"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tyjcwt">
            <w:r>
              <w:rPr>
                <w:rFonts w:ascii="Arial" w:eastAsia="Arial" w:hAnsi="Arial" w:cs="Arial"/>
                <w:b/>
                <w:color w:val="000000"/>
                <w:sz w:val="20"/>
                <w:szCs w:val="20"/>
              </w:rPr>
              <w:t>4.</w:t>
            </w:r>
          </w:hyperlink>
          <w:hyperlink w:anchor="_heading=h.tyjcwt">
            <w:r>
              <w:rPr>
                <w:rFonts w:ascii="Calibri" w:eastAsia="Calibri" w:hAnsi="Calibri" w:cs="Calibri"/>
                <w:b/>
                <w:color w:val="000000"/>
                <w:sz w:val="22"/>
                <w:szCs w:val="22"/>
              </w:rPr>
              <w:tab/>
            </w:r>
          </w:hyperlink>
          <w:r>
            <w:fldChar w:fldCharType="begin"/>
          </w:r>
          <w:r>
            <w:instrText xml:space="preserve"> PAGEREF _heading=h.tyjcwt \h </w:instrText>
          </w:r>
          <w:r>
            <w:fldChar w:fldCharType="separate"/>
          </w:r>
          <w:r>
            <w:rPr>
              <w:rFonts w:ascii="Arial" w:eastAsia="Arial" w:hAnsi="Arial" w:cs="Arial"/>
              <w:b/>
              <w:color w:val="000000"/>
              <w:sz w:val="20"/>
              <w:szCs w:val="20"/>
            </w:rPr>
            <w:t>Policy Questions to be Considered in Phase 2</w:t>
          </w:r>
          <w:r>
            <w:rPr>
              <w:rFonts w:ascii="Arial" w:eastAsia="Arial" w:hAnsi="Arial" w:cs="Arial"/>
              <w:b/>
              <w:color w:val="000000"/>
              <w:sz w:val="20"/>
              <w:szCs w:val="20"/>
            </w:rPr>
            <w:tab/>
            <w:t>4</w:t>
          </w:r>
          <w:r>
            <w:fldChar w:fldCharType="end"/>
          </w:r>
        </w:p>
        <w:p w14:paraId="00000025"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3dy6vkm">
            <w:r>
              <w:rPr>
                <w:rFonts w:ascii="Arial" w:eastAsia="Arial" w:hAnsi="Arial" w:cs="Arial"/>
                <w:b/>
                <w:color w:val="000000"/>
                <w:sz w:val="20"/>
                <w:szCs w:val="20"/>
              </w:rPr>
              <w:t>5.</w:t>
            </w:r>
          </w:hyperlink>
          <w:hyperlink w:anchor="_heading=h.3dy6vkm">
            <w:r>
              <w:rPr>
                <w:rFonts w:ascii="Calibri" w:eastAsia="Calibri" w:hAnsi="Calibri" w:cs="Calibri"/>
                <w:b/>
                <w:color w:val="000000"/>
                <w:sz w:val="22"/>
                <w:szCs w:val="22"/>
              </w:rPr>
              <w:tab/>
            </w:r>
          </w:hyperlink>
          <w:r>
            <w:fldChar w:fldCharType="begin"/>
          </w:r>
          <w:r>
            <w:instrText xml:space="preserve"> PAGEREF _heading=h.3dy6vkm \h </w:instrText>
          </w:r>
          <w:r>
            <w:fldChar w:fldCharType="separate"/>
          </w:r>
          <w:r>
            <w:rPr>
              <w:rFonts w:ascii="Arial" w:eastAsia="Arial" w:hAnsi="Arial" w:cs="Arial"/>
              <w:b/>
              <w:color w:val="000000"/>
              <w:sz w:val="20"/>
              <w:szCs w:val="20"/>
            </w:rPr>
            <w:t>Phase 2 of the Multi-phase Pilot Project</w:t>
          </w:r>
          <w:r>
            <w:rPr>
              <w:rFonts w:ascii="Arial" w:eastAsia="Arial" w:hAnsi="Arial" w:cs="Arial"/>
              <w:b/>
              <w:color w:val="000000"/>
              <w:sz w:val="20"/>
              <w:szCs w:val="20"/>
            </w:rPr>
            <w:tab/>
            <w:t>5</w:t>
          </w:r>
          <w:r>
            <w:fldChar w:fldCharType="end"/>
          </w:r>
        </w:p>
        <w:p w14:paraId="00000026"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1t3h5sf">
            <w:r>
              <w:rPr>
                <w:rFonts w:ascii="Arial" w:eastAsia="Arial" w:hAnsi="Arial" w:cs="Arial"/>
                <w:b/>
                <w:color w:val="000000"/>
                <w:sz w:val="20"/>
                <w:szCs w:val="20"/>
              </w:rPr>
              <w:t>a.</w:t>
            </w:r>
          </w:hyperlink>
          <w:hyperlink w:anchor="_heading=h.1t3h5sf">
            <w:r>
              <w:rPr>
                <w:rFonts w:ascii="Calibri" w:eastAsia="Calibri" w:hAnsi="Calibri" w:cs="Calibri"/>
                <w:b/>
                <w:color w:val="000000"/>
                <w:sz w:val="22"/>
                <w:szCs w:val="22"/>
              </w:rPr>
              <w:tab/>
            </w:r>
          </w:hyperlink>
          <w:r>
            <w:fldChar w:fldCharType="begin"/>
          </w:r>
          <w:r>
            <w:instrText xml:space="preserve"> PAGEREF _heading=h.1t3h5sf \h </w:instrText>
          </w:r>
          <w:r>
            <w:fldChar w:fldCharType="separate"/>
          </w:r>
          <w:r>
            <w:rPr>
              <w:rFonts w:ascii="Arial" w:eastAsia="Arial" w:hAnsi="Arial" w:cs="Arial"/>
              <w:b/>
              <w:color w:val="000000"/>
              <w:sz w:val="20"/>
              <w:szCs w:val="20"/>
            </w:rPr>
            <w:t>Background and Basic Program Parameters</w:t>
          </w:r>
          <w:r>
            <w:rPr>
              <w:rFonts w:ascii="Arial" w:eastAsia="Arial" w:hAnsi="Arial" w:cs="Arial"/>
              <w:b/>
              <w:color w:val="000000"/>
              <w:sz w:val="20"/>
              <w:szCs w:val="20"/>
            </w:rPr>
            <w:tab/>
            <w:t>5</w:t>
          </w:r>
          <w:r>
            <w:fldChar w:fldCharType="end"/>
          </w:r>
        </w:p>
        <w:p w14:paraId="00000027"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4d34og8">
            <w:r>
              <w:rPr>
                <w:rFonts w:ascii="Arial" w:eastAsia="Arial" w:hAnsi="Arial" w:cs="Arial"/>
                <w:b/>
                <w:color w:val="000000"/>
                <w:sz w:val="20"/>
                <w:szCs w:val="20"/>
              </w:rPr>
              <w:t>b.</w:t>
            </w:r>
          </w:hyperlink>
          <w:hyperlink w:anchor="_heading=h.4d34og8">
            <w:r>
              <w:rPr>
                <w:rFonts w:ascii="Calibri" w:eastAsia="Calibri" w:hAnsi="Calibri" w:cs="Calibri"/>
                <w:b/>
                <w:color w:val="000000"/>
                <w:sz w:val="22"/>
                <w:szCs w:val="22"/>
              </w:rPr>
              <w:tab/>
            </w:r>
          </w:hyperlink>
          <w:r>
            <w:fldChar w:fldCharType="begin"/>
          </w:r>
          <w:r>
            <w:instrText xml:space="preserve"> PAGEREF _heading=h.4d34og8 \h </w:instrText>
          </w:r>
          <w:r>
            <w:fldChar w:fldCharType="separate"/>
          </w:r>
          <w:r>
            <w:rPr>
              <w:rFonts w:ascii="Arial" w:eastAsia="Arial" w:hAnsi="Arial" w:cs="Arial"/>
              <w:b/>
              <w:color w:val="000000"/>
              <w:sz w:val="20"/>
              <w:szCs w:val="20"/>
            </w:rPr>
            <w:t>Exceptions to ERCOT Rules</w:t>
          </w:r>
          <w:r>
            <w:rPr>
              <w:rFonts w:ascii="Arial" w:eastAsia="Arial" w:hAnsi="Arial" w:cs="Arial"/>
              <w:b/>
              <w:color w:val="000000"/>
              <w:sz w:val="20"/>
              <w:szCs w:val="20"/>
            </w:rPr>
            <w:tab/>
            <w:t>6</w:t>
          </w:r>
          <w:r>
            <w:fldChar w:fldCharType="end"/>
          </w:r>
        </w:p>
        <w:p w14:paraId="00000028"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2s8eyo1">
            <w:r>
              <w:rPr>
                <w:rFonts w:ascii="Arial" w:eastAsia="Arial" w:hAnsi="Arial" w:cs="Arial"/>
                <w:b/>
                <w:color w:val="000000"/>
                <w:sz w:val="20"/>
                <w:szCs w:val="20"/>
              </w:rPr>
              <w:t>c.</w:t>
            </w:r>
          </w:hyperlink>
          <w:hyperlink w:anchor="_heading=h.2s8eyo1">
            <w:r>
              <w:rPr>
                <w:rFonts w:ascii="Calibri" w:eastAsia="Calibri" w:hAnsi="Calibri" w:cs="Calibri"/>
                <w:b/>
                <w:color w:val="000000"/>
                <w:sz w:val="22"/>
                <w:szCs w:val="22"/>
              </w:rPr>
              <w:tab/>
            </w:r>
          </w:hyperlink>
          <w:r>
            <w:fldChar w:fldCharType="begin"/>
          </w:r>
          <w:r>
            <w:instrText xml:space="preserve"> PAGEREF _heading=h.2s8eyo1 \h </w:instrText>
          </w:r>
          <w:r>
            <w:fldChar w:fldCharType="separate"/>
          </w:r>
          <w:r>
            <w:rPr>
              <w:rFonts w:ascii="Arial" w:eastAsia="Arial" w:hAnsi="Arial" w:cs="Arial"/>
              <w:b/>
              <w:color w:val="000000"/>
              <w:sz w:val="20"/>
              <w:szCs w:val="20"/>
            </w:rPr>
            <w:t>Eligibility and Qualification</w:t>
          </w:r>
          <w:r>
            <w:rPr>
              <w:rFonts w:ascii="Arial" w:eastAsia="Arial" w:hAnsi="Arial" w:cs="Arial"/>
              <w:b/>
              <w:color w:val="000000"/>
              <w:sz w:val="20"/>
              <w:szCs w:val="20"/>
            </w:rPr>
            <w:tab/>
            <w:t>7</w:t>
          </w:r>
          <w:r>
            <w:fldChar w:fldCharType="end"/>
          </w:r>
        </w:p>
        <w:p w14:paraId="00000029"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17dp8vu">
            <w:r>
              <w:rPr>
                <w:rFonts w:ascii="Arial" w:eastAsia="Arial" w:hAnsi="Arial" w:cs="Arial"/>
                <w:b/>
                <w:color w:val="000000"/>
                <w:sz w:val="20"/>
                <w:szCs w:val="20"/>
              </w:rPr>
              <w:t>d.</w:t>
            </w:r>
          </w:hyperlink>
          <w:hyperlink w:anchor="_heading=h.17dp8vu">
            <w:r>
              <w:rPr>
                <w:rFonts w:ascii="Calibri" w:eastAsia="Calibri" w:hAnsi="Calibri" w:cs="Calibri"/>
                <w:b/>
                <w:color w:val="000000"/>
                <w:sz w:val="22"/>
                <w:szCs w:val="22"/>
              </w:rPr>
              <w:tab/>
            </w:r>
          </w:hyperlink>
          <w:r>
            <w:fldChar w:fldCharType="begin"/>
          </w:r>
          <w:r>
            <w:instrText xml:space="preserve"> PAGEREF _heading=h.17dp8vu \h </w:instrText>
          </w:r>
          <w:r>
            <w:fldChar w:fldCharType="separate"/>
          </w:r>
          <w:r>
            <w:rPr>
              <w:rFonts w:ascii="Arial" w:eastAsia="Arial" w:hAnsi="Arial" w:cs="Arial"/>
              <w:b/>
              <w:color w:val="000000"/>
              <w:sz w:val="20"/>
              <w:szCs w:val="20"/>
            </w:rPr>
            <w:t>Metering, Telemetry, and Market Submissions</w:t>
          </w:r>
          <w:r>
            <w:rPr>
              <w:rFonts w:ascii="Arial" w:eastAsia="Arial" w:hAnsi="Arial" w:cs="Arial"/>
              <w:b/>
              <w:color w:val="000000"/>
              <w:sz w:val="20"/>
              <w:szCs w:val="20"/>
            </w:rPr>
            <w:tab/>
            <w:t>12</w:t>
          </w:r>
          <w:r>
            <w:fldChar w:fldCharType="end"/>
          </w:r>
        </w:p>
        <w:p w14:paraId="0000002A"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3rdcrjn">
            <w:r>
              <w:rPr>
                <w:rFonts w:ascii="Arial" w:eastAsia="Arial" w:hAnsi="Arial" w:cs="Arial"/>
                <w:b/>
                <w:color w:val="000000"/>
                <w:sz w:val="20"/>
                <w:szCs w:val="20"/>
              </w:rPr>
              <w:t>e.</w:t>
            </w:r>
          </w:hyperlink>
          <w:hyperlink w:anchor="_heading=h.3rdcrjn">
            <w:r>
              <w:rPr>
                <w:rFonts w:ascii="Calibri" w:eastAsia="Calibri" w:hAnsi="Calibri" w:cs="Calibri"/>
                <w:b/>
                <w:color w:val="000000"/>
                <w:sz w:val="22"/>
                <w:szCs w:val="22"/>
              </w:rPr>
              <w:tab/>
            </w:r>
          </w:hyperlink>
          <w:r>
            <w:fldChar w:fldCharType="begin"/>
          </w:r>
          <w:r>
            <w:instrText xml:space="preserve"> PAGEREF _heading=h.3rdcrjn \h </w:instrText>
          </w:r>
          <w:r>
            <w:fldChar w:fldCharType="separate"/>
          </w:r>
          <w:r>
            <w:rPr>
              <w:rFonts w:ascii="Arial" w:eastAsia="Arial" w:hAnsi="Arial" w:cs="Arial"/>
              <w:b/>
              <w:color w:val="000000"/>
              <w:sz w:val="20"/>
              <w:szCs w:val="20"/>
            </w:rPr>
            <w:t>Additional Data from the QSE Representing the ADER</w:t>
          </w:r>
          <w:r>
            <w:rPr>
              <w:rFonts w:ascii="Arial" w:eastAsia="Arial" w:hAnsi="Arial" w:cs="Arial"/>
              <w:b/>
              <w:color w:val="000000"/>
              <w:sz w:val="20"/>
              <w:szCs w:val="20"/>
            </w:rPr>
            <w:tab/>
            <w:t>15</w:t>
          </w:r>
          <w:r>
            <w:fldChar w:fldCharType="end"/>
          </w:r>
        </w:p>
        <w:p w14:paraId="0000002B"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26in1rg">
            <w:r>
              <w:rPr>
                <w:rFonts w:ascii="Arial" w:eastAsia="Arial" w:hAnsi="Arial" w:cs="Arial"/>
                <w:b/>
                <w:color w:val="000000"/>
                <w:sz w:val="20"/>
                <w:szCs w:val="20"/>
              </w:rPr>
              <w:t>f.</w:t>
            </w:r>
          </w:hyperlink>
          <w:hyperlink w:anchor="_heading=h.26in1rg">
            <w:r>
              <w:rPr>
                <w:rFonts w:ascii="Calibri" w:eastAsia="Calibri" w:hAnsi="Calibri" w:cs="Calibri"/>
                <w:b/>
                <w:color w:val="000000"/>
                <w:sz w:val="22"/>
                <w:szCs w:val="22"/>
              </w:rPr>
              <w:tab/>
            </w:r>
          </w:hyperlink>
          <w:r>
            <w:fldChar w:fldCharType="begin"/>
          </w:r>
          <w:r>
            <w:instrText xml:space="preserve"> PAGEREF _heading=h.26in1rg \h </w:instrText>
          </w:r>
          <w:r>
            <w:fldChar w:fldCharType="separate"/>
          </w:r>
          <w:r>
            <w:rPr>
              <w:rFonts w:ascii="Arial" w:eastAsia="Arial" w:hAnsi="Arial" w:cs="Arial"/>
              <w:b/>
              <w:color w:val="000000"/>
              <w:sz w:val="20"/>
              <w:szCs w:val="20"/>
            </w:rPr>
            <w:t>Procurement and Deployment</w:t>
          </w:r>
          <w:r>
            <w:rPr>
              <w:rFonts w:ascii="Arial" w:eastAsia="Arial" w:hAnsi="Arial" w:cs="Arial"/>
              <w:b/>
              <w:color w:val="000000"/>
              <w:sz w:val="20"/>
              <w:szCs w:val="20"/>
            </w:rPr>
            <w:tab/>
            <w:t>16</w:t>
          </w:r>
          <w:r>
            <w:fldChar w:fldCharType="end"/>
          </w:r>
        </w:p>
        <w:p w14:paraId="0000002C"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35nkun2">
            <w:r>
              <w:rPr>
                <w:rFonts w:ascii="Arial" w:eastAsia="Arial" w:hAnsi="Arial" w:cs="Arial"/>
                <w:b/>
                <w:color w:val="000000"/>
                <w:sz w:val="20"/>
                <w:szCs w:val="20"/>
              </w:rPr>
              <w:t>g.</w:t>
            </w:r>
          </w:hyperlink>
          <w:hyperlink w:anchor="_heading=h.35nkun2">
            <w:r>
              <w:rPr>
                <w:rFonts w:ascii="Calibri" w:eastAsia="Calibri" w:hAnsi="Calibri" w:cs="Calibri"/>
                <w:b/>
                <w:color w:val="000000"/>
                <w:sz w:val="22"/>
                <w:szCs w:val="22"/>
              </w:rPr>
              <w:tab/>
            </w:r>
          </w:hyperlink>
          <w:r>
            <w:fldChar w:fldCharType="begin"/>
          </w:r>
          <w:r>
            <w:instrText xml:space="preserve"> PAGEREF _heading=h.35nkun2 \h </w:instrText>
          </w:r>
          <w:r>
            <w:fldChar w:fldCharType="separate"/>
          </w:r>
          <w:r>
            <w:rPr>
              <w:rFonts w:ascii="Arial" w:eastAsia="Arial" w:hAnsi="Arial" w:cs="Arial"/>
              <w:b/>
              <w:color w:val="000000"/>
              <w:sz w:val="20"/>
              <w:szCs w:val="20"/>
            </w:rPr>
            <w:t>Performance Evaluation and Compliance Metrics</w:t>
          </w:r>
          <w:r>
            <w:rPr>
              <w:rFonts w:ascii="Arial" w:eastAsia="Arial" w:hAnsi="Arial" w:cs="Arial"/>
              <w:b/>
              <w:color w:val="000000"/>
              <w:sz w:val="20"/>
              <w:szCs w:val="20"/>
            </w:rPr>
            <w:tab/>
            <w:t>16</w:t>
          </w:r>
          <w:r>
            <w:fldChar w:fldCharType="end"/>
          </w:r>
        </w:p>
        <w:p w14:paraId="0000002D"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1ksv4uv">
            <w:r>
              <w:rPr>
                <w:rFonts w:ascii="Arial" w:eastAsia="Arial" w:hAnsi="Arial" w:cs="Arial"/>
                <w:b/>
                <w:color w:val="000000"/>
                <w:sz w:val="20"/>
                <w:szCs w:val="20"/>
              </w:rPr>
              <w:t>h.</w:t>
            </w:r>
          </w:hyperlink>
          <w:hyperlink w:anchor="_heading=h.1ksv4uv">
            <w:r>
              <w:rPr>
                <w:rFonts w:ascii="Calibri" w:eastAsia="Calibri" w:hAnsi="Calibri" w:cs="Calibri"/>
                <w:b/>
                <w:color w:val="000000"/>
                <w:sz w:val="22"/>
                <w:szCs w:val="22"/>
              </w:rPr>
              <w:tab/>
            </w:r>
          </w:hyperlink>
          <w:r>
            <w:fldChar w:fldCharType="begin"/>
          </w:r>
          <w:r>
            <w:instrText xml:space="preserve"> PAGEREF _heading=h.1ksv4uv \h </w:instrText>
          </w:r>
          <w:r>
            <w:fldChar w:fldCharType="separate"/>
          </w:r>
          <w:r>
            <w:rPr>
              <w:rFonts w:ascii="Arial" w:eastAsia="Arial" w:hAnsi="Arial" w:cs="Arial"/>
              <w:b/>
              <w:color w:val="000000"/>
              <w:sz w:val="20"/>
              <w:szCs w:val="20"/>
            </w:rPr>
            <w:t>Settlement and Cost Allocation</w:t>
          </w:r>
          <w:r>
            <w:rPr>
              <w:rFonts w:ascii="Arial" w:eastAsia="Arial" w:hAnsi="Arial" w:cs="Arial"/>
              <w:b/>
              <w:color w:val="000000"/>
              <w:sz w:val="20"/>
              <w:szCs w:val="20"/>
            </w:rPr>
            <w:tab/>
            <w:t>16</w:t>
          </w:r>
          <w:r>
            <w:fldChar w:fldCharType="end"/>
          </w:r>
        </w:p>
        <w:p w14:paraId="0000002E"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44sinio">
            <w:r>
              <w:rPr>
                <w:rFonts w:ascii="Arial" w:eastAsia="Arial" w:hAnsi="Arial" w:cs="Arial"/>
                <w:b/>
                <w:color w:val="000000"/>
                <w:sz w:val="20"/>
                <w:szCs w:val="20"/>
              </w:rPr>
              <w:t>i.</w:t>
            </w:r>
          </w:hyperlink>
          <w:hyperlink w:anchor="_heading=h.44sinio">
            <w:r>
              <w:rPr>
                <w:rFonts w:ascii="Calibri" w:eastAsia="Calibri" w:hAnsi="Calibri" w:cs="Calibri"/>
                <w:b/>
                <w:color w:val="000000"/>
                <w:sz w:val="22"/>
                <w:szCs w:val="22"/>
              </w:rPr>
              <w:tab/>
            </w:r>
          </w:hyperlink>
          <w:r>
            <w:fldChar w:fldCharType="begin"/>
          </w:r>
          <w:r>
            <w:instrText xml:space="preserve"> PAGEREF _heading=h.44sinio \h </w:instrText>
          </w:r>
          <w:r>
            <w:fldChar w:fldCharType="separate"/>
          </w:r>
          <w:r>
            <w:rPr>
              <w:rFonts w:ascii="Arial" w:eastAsia="Arial" w:hAnsi="Arial" w:cs="Arial"/>
              <w:b/>
              <w:color w:val="000000"/>
              <w:sz w:val="20"/>
              <w:szCs w:val="20"/>
            </w:rPr>
            <w:t>Evaluation and Analysis of Different ADER Participation Models for Phase 2</w:t>
          </w:r>
          <w:r>
            <w:rPr>
              <w:rFonts w:ascii="Arial" w:eastAsia="Arial" w:hAnsi="Arial" w:cs="Arial"/>
              <w:b/>
              <w:color w:val="000000"/>
              <w:sz w:val="20"/>
              <w:szCs w:val="20"/>
            </w:rPr>
            <w:tab/>
            <w:t>17</w:t>
          </w:r>
          <w:r>
            <w:fldChar w:fldCharType="end"/>
          </w:r>
        </w:p>
        <w:p w14:paraId="0000002F"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2jxsxqh">
            <w:r>
              <w:rPr>
                <w:rFonts w:ascii="Arial" w:eastAsia="Arial" w:hAnsi="Arial" w:cs="Arial"/>
                <w:b/>
                <w:color w:val="000000"/>
                <w:sz w:val="20"/>
                <w:szCs w:val="20"/>
              </w:rPr>
              <w:t>j.</w:t>
            </w:r>
          </w:hyperlink>
          <w:hyperlink w:anchor="_heading=h.2jxsxqh">
            <w:r>
              <w:rPr>
                <w:rFonts w:ascii="Calibri" w:eastAsia="Calibri" w:hAnsi="Calibri" w:cs="Calibri"/>
                <w:b/>
                <w:color w:val="000000"/>
                <w:sz w:val="22"/>
                <w:szCs w:val="22"/>
              </w:rPr>
              <w:tab/>
            </w:r>
          </w:hyperlink>
          <w:r>
            <w:fldChar w:fldCharType="begin"/>
          </w:r>
          <w:r>
            <w:instrText xml:space="preserve"> PAGEREF _heading=h.2jxsxqh \h </w:instrText>
          </w:r>
          <w:r>
            <w:fldChar w:fldCharType="separate"/>
          </w:r>
          <w:r>
            <w:rPr>
              <w:rFonts w:ascii="Arial" w:eastAsia="Arial" w:hAnsi="Arial" w:cs="Arial"/>
              <w:b/>
              <w:color w:val="000000"/>
              <w:sz w:val="20"/>
              <w:szCs w:val="20"/>
            </w:rPr>
            <w:t>Program Costs</w:t>
          </w:r>
          <w:r>
            <w:rPr>
              <w:rFonts w:ascii="Arial" w:eastAsia="Arial" w:hAnsi="Arial" w:cs="Arial"/>
              <w:b/>
              <w:color w:val="000000"/>
              <w:sz w:val="20"/>
              <w:szCs w:val="20"/>
            </w:rPr>
            <w:tab/>
            <w:t>17</w:t>
          </w:r>
          <w:r>
            <w:fldChar w:fldCharType="end"/>
          </w:r>
        </w:p>
        <w:p w14:paraId="00000030"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z337ya">
            <w:r>
              <w:rPr>
                <w:rFonts w:ascii="Arial" w:eastAsia="Arial" w:hAnsi="Arial" w:cs="Arial"/>
                <w:b/>
                <w:color w:val="000000"/>
                <w:sz w:val="20"/>
                <w:szCs w:val="20"/>
              </w:rPr>
              <w:t>k.</w:t>
            </w:r>
          </w:hyperlink>
          <w:hyperlink w:anchor="_heading=h.z337ya">
            <w:r>
              <w:rPr>
                <w:rFonts w:ascii="Calibri" w:eastAsia="Calibri" w:hAnsi="Calibri" w:cs="Calibri"/>
                <w:b/>
                <w:color w:val="000000"/>
                <w:sz w:val="22"/>
                <w:szCs w:val="22"/>
              </w:rPr>
              <w:tab/>
            </w:r>
          </w:hyperlink>
          <w:r>
            <w:fldChar w:fldCharType="begin"/>
          </w:r>
          <w:r>
            <w:instrText xml:space="preserve"> PAGEREF _heading=h.z337ya \h </w:instrText>
          </w:r>
          <w:r>
            <w:fldChar w:fldCharType="separate"/>
          </w:r>
          <w:r>
            <w:rPr>
              <w:rFonts w:ascii="Arial" w:eastAsia="Arial" w:hAnsi="Arial" w:cs="Arial"/>
              <w:b/>
              <w:color w:val="000000"/>
              <w:sz w:val="20"/>
              <w:szCs w:val="20"/>
            </w:rPr>
            <w:t>Reports</w:t>
          </w:r>
          <w:r>
            <w:rPr>
              <w:rFonts w:ascii="Arial" w:eastAsia="Arial" w:hAnsi="Arial" w:cs="Arial"/>
              <w:b/>
              <w:color w:val="000000"/>
              <w:sz w:val="20"/>
              <w:szCs w:val="20"/>
            </w:rPr>
            <w:tab/>
            <w:t>18</w:t>
          </w:r>
          <w:r>
            <w:fldChar w:fldCharType="end"/>
          </w:r>
        </w:p>
        <w:p w14:paraId="00000031"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3j2qqm3">
            <w:r>
              <w:rPr>
                <w:rFonts w:ascii="Arial" w:eastAsia="Arial" w:hAnsi="Arial" w:cs="Arial"/>
                <w:b/>
                <w:color w:val="000000"/>
                <w:sz w:val="20"/>
                <w:szCs w:val="20"/>
              </w:rPr>
              <w:t>l.</w:t>
            </w:r>
          </w:hyperlink>
          <w:hyperlink w:anchor="_heading=h.3j2qqm3">
            <w:r>
              <w:rPr>
                <w:rFonts w:ascii="Calibri" w:eastAsia="Calibri" w:hAnsi="Calibri" w:cs="Calibri"/>
                <w:b/>
                <w:color w:val="000000"/>
                <w:sz w:val="22"/>
                <w:szCs w:val="22"/>
              </w:rPr>
              <w:tab/>
            </w:r>
          </w:hyperlink>
          <w:r>
            <w:fldChar w:fldCharType="begin"/>
          </w:r>
          <w:r>
            <w:instrText xml:space="preserve"> PAGEREF _heading=h.3j2qqm3 \h </w:instrText>
          </w:r>
          <w:r>
            <w:fldChar w:fldCharType="separate"/>
          </w:r>
          <w:r>
            <w:rPr>
              <w:rFonts w:ascii="Arial" w:eastAsia="Arial" w:hAnsi="Arial" w:cs="Arial"/>
              <w:b/>
              <w:color w:val="000000"/>
              <w:sz w:val="20"/>
              <w:szCs w:val="20"/>
            </w:rPr>
            <w:t>Construction</w:t>
          </w:r>
          <w:r>
            <w:rPr>
              <w:rFonts w:ascii="Arial" w:eastAsia="Arial" w:hAnsi="Arial" w:cs="Arial"/>
              <w:b/>
              <w:color w:val="000000"/>
              <w:sz w:val="20"/>
              <w:szCs w:val="20"/>
            </w:rPr>
            <w:tab/>
            <w:t>18</w:t>
          </w:r>
          <w:r>
            <w:fldChar w:fldCharType="end"/>
          </w:r>
        </w:p>
        <w:p w14:paraId="00000032"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1y810tw">
            <w:r>
              <w:rPr>
                <w:rFonts w:ascii="Arial" w:eastAsia="Arial" w:hAnsi="Arial" w:cs="Arial"/>
                <w:b/>
                <w:color w:val="000000"/>
                <w:sz w:val="20"/>
                <w:szCs w:val="20"/>
              </w:rPr>
              <w:t>Appendix A</w:t>
            </w:r>
            <w:r>
              <w:rPr>
                <w:rFonts w:ascii="Arial" w:eastAsia="Arial" w:hAnsi="Arial" w:cs="Arial"/>
                <w:b/>
                <w:color w:val="000000"/>
                <w:sz w:val="20"/>
                <w:szCs w:val="20"/>
              </w:rPr>
              <w:tab/>
              <w:t>19</w:t>
            </w:r>
          </w:hyperlink>
        </w:p>
        <w:p w14:paraId="00000033" w14:textId="77777777" w:rsidR="00941CEE" w:rsidRDefault="00000000">
          <w:pPr>
            <w:pBdr>
              <w:top w:val="nil"/>
              <w:left w:val="nil"/>
              <w:bottom w:val="nil"/>
              <w:right w:val="nil"/>
              <w:between w:val="nil"/>
            </w:pBdr>
            <w:tabs>
              <w:tab w:val="left" w:pos="400"/>
              <w:tab w:val="left" w:pos="440"/>
              <w:tab w:val="right" w:pos="9350"/>
            </w:tabs>
            <w:spacing w:line="360" w:lineRule="auto"/>
            <w:rPr>
              <w:rFonts w:ascii="Calibri" w:eastAsia="Calibri" w:hAnsi="Calibri" w:cs="Calibri"/>
              <w:b/>
              <w:color w:val="000000"/>
              <w:sz w:val="22"/>
              <w:szCs w:val="22"/>
            </w:rPr>
          </w:pPr>
          <w:hyperlink w:anchor="_heading=h.4i7ojhp">
            <w:r>
              <w:rPr>
                <w:rFonts w:ascii="Arial" w:eastAsia="Arial" w:hAnsi="Arial" w:cs="Arial"/>
                <w:b/>
                <w:color w:val="000000"/>
                <w:sz w:val="20"/>
                <w:szCs w:val="20"/>
              </w:rPr>
              <w:t>Appendix B</w:t>
            </w:r>
            <w:r>
              <w:rPr>
                <w:rFonts w:ascii="Arial" w:eastAsia="Arial" w:hAnsi="Arial" w:cs="Arial"/>
                <w:b/>
                <w:color w:val="000000"/>
                <w:sz w:val="20"/>
                <w:szCs w:val="20"/>
              </w:rPr>
              <w:tab/>
              <w:t>20</w:t>
            </w:r>
          </w:hyperlink>
        </w:p>
        <w:p w14:paraId="00000034" w14:textId="77777777" w:rsidR="00941CEE" w:rsidRDefault="00000000">
          <w:pPr>
            <w:rPr>
              <w:rFonts w:ascii="Arial" w:eastAsia="Arial" w:hAnsi="Arial" w:cs="Arial"/>
              <w:color w:val="5B6770"/>
              <w:sz w:val="20"/>
              <w:szCs w:val="20"/>
            </w:rPr>
          </w:pPr>
          <w:r>
            <w:fldChar w:fldCharType="end"/>
          </w:r>
        </w:p>
      </w:sdtContent>
    </w:sdt>
    <w:p w14:paraId="00000035" w14:textId="77777777" w:rsidR="00941CEE" w:rsidRDefault="00000000">
      <w:pPr>
        <w:rPr>
          <w:color w:val="5B6770"/>
        </w:rPr>
      </w:pPr>
      <w:r>
        <w:rPr>
          <w:color w:val="5B6770"/>
        </w:rPr>
        <w:t xml:space="preserve"> </w:t>
      </w:r>
    </w:p>
    <w:p w14:paraId="00000036" w14:textId="77777777" w:rsidR="00941CEE" w:rsidRDefault="00000000">
      <w:pPr>
        <w:pStyle w:val="Heading1"/>
        <w:numPr>
          <w:ilvl w:val="0"/>
          <w:numId w:val="4"/>
        </w:numPr>
        <w:ind w:left="360"/>
        <w:rPr>
          <w:color w:val="00AEC7"/>
        </w:rPr>
      </w:pPr>
      <w:bookmarkStart w:id="1" w:name="_heading=h.30j0zll" w:colFirst="0" w:colLast="0"/>
      <w:bookmarkEnd w:id="1"/>
      <w:r>
        <w:br w:type="page"/>
      </w:r>
      <w:r>
        <w:rPr>
          <w:color w:val="00AEC7"/>
        </w:rPr>
        <w:lastRenderedPageBreak/>
        <w:t>Introduction</w:t>
      </w:r>
    </w:p>
    <w:p w14:paraId="00000037" w14:textId="77777777" w:rsidR="00941CEE" w:rsidRDefault="00941CEE">
      <w:pPr>
        <w:rPr>
          <w:rFonts w:ascii="Arial" w:eastAsia="Arial" w:hAnsi="Arial" w:cs="Arial"/>
          <w:color w:val="5B6770"/>
          <w:sz w:val="20"/>
          <w:szCs w:val="20"/>
        </w:rPr>
      </w:pPr>
    </w:p>
    <w:sdt>
      <w:sdtPr>
        <w:tag w:val="goog_rdk_37"/>
        <w:id w:val="-1198547763"/>
      </w:sdtPr>
      <w:sdtContent>
        <w:p w14:paraId="00000038" w14:textId="77777777" w:rsidR="00941CEE" w:rsidRDefault="00000000">
          <w:pPr>
            <w:rPr>
              <w:ins w:id="2" w:author="ERCOT" w:date="2023-12-19T09:26:00Z"/>
              <w:rFonts w:ascii="Arial" w:eastAsia="Arial" w:hAnsi="Arial" w:cs="Arial"/>
              <w:sz w:val="20"/>
              <w:szCs w:val="20"/>
            </w:rPr>
          </w:pPr>
          <w:sdt>
            <w:sdtPr>
              <w:tag w:val="goog_rdk_1"/>
              <w:id w:val="1247606512"/>
            </w:sdtPr>
            <w:sdtContent>
              <w:ins w:id="3" w:author="ERCOT" w:date="2023-08-23T14:34:00Z">
                <w:r>
                  <w:rPr>
                    <w:rFonts w:ascii="Arial" w:eastAsia="Arial" w:hAnsi="Arial" w:cs="Arial"/>
                    <w:sz w:val="20"/>
                    <w:szCs w:val="20"/>
                  </w:rPr>
                  <w:t xml:space="preserve">On October 18, 2022, </w:t>
                </w:r>
              </w:ins>
            </w:sdtContent>
          </w:sdt>
          <w:sdt>
            <w:sdtPr>
              <w:tag w:val="goog_rdk_2"/>
              <w:id w:val="-1003357237"/>
            </w:sdtPr>
            <w:sdtContent>
              <w:del w:id="4" w:author="ERCOT" w:date="2023-08-23T14:34:00Z">
                <w:r>
                  <w:rPr>
                    <w:rFonts w:ascii="Arial" w:eastAsia="Arial" w:hAnsi="Arial" w:cs="Arial"/>
                    <w:sz w:val="20"/>
                    <w:szCs w:val="20"/>
                  </w:rPr>
                  <w:delText>A</w:delText>
                </w:r>
              </w:del>
            </w:sdtContent>
          </w:sdt>
          <w:sdt>
            <w:sdtPr>
              <w:tag w:val="goog_rdk_3"/>
              <w:id w:val="-116687399"/>
            </w:sdtPr>
            <w:sdtContent>
              <w:ins w:id="5" w:author="ERCOT" w:date="2023-08-23T14:34:00Z">
                <w:r>
                  <w:rPr>
                    <w:rFonts w:ascii="Arial" w:eastAsia="Arial" w:hAnsi="Arial" w:cs="Arial"/>
                    <w:sz w:val="20"/>
                    <w:szCs w:val="20"/>
                  </w:rPr>
                  <w:t>a</w:t>
                </w:r>
              </w:ins>
            </w:sdtContent>
          </w:sdt>
          <w:r>
            <w:rPr>
              <w:rFonts w:ascii="Arial" w:eastAsia="Arial" w:hAnsi="Arial" w:cs="Arial"/>
              <w:sz w:val="20"/>
              <w:szCs w:val="20"/>
            </w:rPr>
            <w:t xml:space="preserve">s authorized by 16 Texas Administrative Code (TAC) § 25.361(k), and as directed by the Public Utility Commission of Texas (PUCT), the ERCOT Board of Directors (Board) </w:t>
          </w:r>
          <w:sdt>
            <w:sdtPr>
              <w:tag w:val="goog_rdk_4"/>
              <w:id w:val="1227425853"/>
            </w:sdtPr>
            <w:sdtContent>
              <w:del w:id="6" w:author="ERCOT" w:date="2023-08-23T14:34:00Z">
                <w:r>
                  <w:rPr>
                    <w:rFonts w:ascii="Arial" w:eastAsia="Arial" w:hAnsi="Arial" w:cs="Arial"/>
                    <w:sz w:val="20"/>
                    <w:szCs w:val="20"/>
                  </w:rPr>
                  <w:delText xml:space="preserve">hereby </w:delText>
                </w:r>
              </w:del>
            </w:sdtContent>
          </w:sdt>
          <w:r>
            <w:rPr>
              <w:rFonts w:ascii="Arial" w:eastAsia="Arial" w:hAnsi="Arial" w:cs="Arial"/>
              <w:sz w:val="20"/>
              <w:szCs w:val="20"/>
            </w:rPr>
            <w:t>establishe</w:t>
          </w:r>
          <w:sdt>
            <w:sdtPr>
              <w:tag w:val="goog_rdk_5"/>
              <w:id w:val="1227485619"/>
            </w:sdtPr>
            <w:sdtContent>
              <w:del w:id="7" w:author="ERCOT" w:date="2023-08-23T14:34:00Z">
                <w:r>
                  <w:rPr>
                    <w:rFonts w:ascii="Arial" w:eastAsia="Arial" w:hAnsi="Arial" w:cs="Arial"/>
                    <w:sz w:val="20"/>
                    <w:szCs w:val="20"/>
                  </w:rPr>
                  <w:delText>s</w:delText>
                </w:r>
              </w:del>
            </w:sdtContent>
          </w:sdt>
          <w:sdt>
            <w:sdtPr>
              <w:tag w:val="goog_rdk_6"/>
              <w:id w:val="-925805110"/>
            </w:sdtPr>
            <w:sdtContent>
              <w:ins w:id="8" w:author="ERCOT" w:date="2023-08-23T14:34:00Z">
                <w:r>
                  <w:rPr>
                    <w:rFonts w:ascii="Arial" w:eastAsia="Arial" w:hAnsi="Arial" w:cs="Arial"/>
                    <w:sz w:val="20"/>
                    <w:szCs w:val="20"/>
                  </w:rPr>
                  <w:t>d</w:t>
                </w:r>
              </w:ins>
            </w:sdtContent>
          </w:sdt>
          <w:r>
            <w:rPr>
              <w:rFonts w:ascii="Arial" w:eastAsia="Arial" w:hAnsi="Arial" w:cs="Arial"/>
              <w:sz w:val="20"/>
              <w:szCs w:val="20"/>
            </w:rPr>
            <w:t xml:space="preserve"> a pilot project to evaluate the participation of Aggregate Distributed Energy Resources (ADERs) in the ERCOT wholesale market (Pilot Project).  </w:t>
          </w:r>
          <w:sdt>
            <w:sdtPr>
              <w:tag w:val="goog_rdk_7"/>
              <w:id w:val="-1748953958"/>
            </w:sdtPr>
            <w:sdtContent>
              <w:customXmlInsRangeStart w:id="9" w:author="ERCOT" w:date="2023-08-23T14:34:00Z"/>
              <w:sdt>
                <w:sdtPr>
                  <w:tag w:val="goog_rdk_8"/>
                  <w:id w:val="1881272533"/>
                </w:sdtPr>
                <w:sdtContent>
                  <w:customXmlInsRangeEnd w:id="9"/>
                  <w:ins w:id="10" w:author="ERCOT" w:date="2023-08-23T14:34:00Z">
                    <w:del w:id="11" w:author="ERCOT" w:date="2024-01-02T10:42:00Z">
                      <w:r>
                        <w:rPr>
                          <w:rFonts w:ascii="Arial" w:eastAsia="Arial" w:hAnsi="Arial" w:cs="Arial"/>
                          <w:sz w:val="20"/>
                          <w:szCs w:val="20"/>
                        </w:rPr>
                        <w:delText>(</w:delText>
                      </w:r>
                    </w:del>
                  </w:ins>
                  <w:customXmlInsRangeStart w:id="12" w:author="ERCOT" w:date="2023-08-23T14:34:00Z"/>
                </w:sdtContent>
              </w:sdt>
              <w:customXmlInsRangeEnd w:id="12"/>
            </w:sdtContent>
          </w:sdt>
          <w:r>
            <w:rPr>
              <w:rFonts w:ascii="Arial" w:eastAsia="Arial" w:hAnsi="Arial" w:cs="Arial"/>
              <w:sz w:val="20"/>
              <w:szCs w:val="20"/>
            </w:rPr>
            <w:t xml:space="preserve">An ADER </w:t>
          </w:r>
          <w:sdt>
            <w:sdtPr>
              <w:tag w:val="goog_rdk_9"/>
              <w:id w:val="-1417707908"/>
            </w:sdtPr>
            <w:sdtContent>
              <w:del w:id="13" w:author="ERCOT" w:date="2023-08-23T14:35:00Z">
                <w:r>
                  <w:rPr>
                    <w:rFonts w:ascii="Arial" w:eastAsia="Arial" w:hAnsi="Arial" w:cs="Arial"/>
                    <w:sz w:val="20"/>
                    <w:szCs w:val="20"/>
                  </w:rPr>
                  <w:delText xml:space="preserve">is </w:delText>
                </w:r>
              </w:del>
            </w:sdtContent>
          </w:sdt>
          <w:sdt>
            <w:sdtPr>
              <w:tag w:val="goog_rdk_10"/>
              <w:id w:val="-1551768192"/>
            </w:sdtPr>
            <w:sdtContent>
              <w:customXmlInsRangeStart w:id="14" w:author="ERCOT" w:date="2023-08-23T14:35:00Z"/>
              <w:sdt>
                <w:sdtPr>
                  <w:tag w:val="goog_rdk_11"/>
                  <w:id w:val="-1086762473"/>
                </w:sdtPr>
                <w:sdtContent>
                  <w:customXmlInsRangeEnd w:id="14"/>
                  <w:ins w:id="15" w:author="ERCOT" w:date="2023-08-23T14:35:00Z">
                    <w:del w:id="16" w:author="ERCOT" w:date="2023-08-23T14:35:00Z">
                      <w:r>
                        <w:rPr>
                          <w:rFonts w:ascii="Arial" w:eastAsia="Arial" w:hAnsi="Arial" w:cs="Arial"/>
                          <w:sz w:val="20"/>
                          <w:szCs w:val="20"/>
                        </w:rPr>
                        <w:delText>being</w:delText>
                      </w:r>
                    </w:del>
                  </w:ins>
                  <w:customXmlInsRangeStart w:id="17" w:author="ERCOT" w:date="2023-08-23T14:35:00Z"/>
                </w:sdtContent>
              </w:sdt>
              <w:customXmlInsRangeEnd w:id="17"/>
              <w:ins w:id="18" w:author="ERCOT" w:date="2023-08-23T14:35:00Z">
                <w:r>
                  <w:rPr>
                    <w:rFonts w:ascii="Arial" w:eastAsia="Arial" w:hAnsi="Arial" w:cs="Arial"/>
                    <w:sz w:val="20"/>
                    <w:szCs w:val="20"/>
                  </w:rPr>
                  <w:t xml:space="preserve">is </w:t>
                </w:r>
              </w:ins>
            </w:sdtContent>
          </w:sdt>
          <w:r>
            <w:rPr>
              <w:rFonts w:ascii="Arial" w:eastAsia="Arial" w:hAnsi="Arial" w:cs="Arial"/>
              <w:sz w:val="20"/>
              <w:szCs w:val="20"/>
            </w:rPr>
            <w:t>a Resource consisting of multiple Premises</w:t>
          </w:r>
          <w:sdt>
            <w:sdtPr>
              <w:tag w:val="goog_rdk_12"/>
              <w:id w:val="-639799942"/>
            </w:sdtPr>
            <w:sdtContent>
              <w:ins w:id="19" w:author="ERCOT" w:date="2023-12-19T22:25:00Z">
                <w:r>
                  <w:rPr>
                    <w:rFonts w:ascii="Arial" w:eastAsia="Arial" w:hAnsi="Arial" w:cs="Arial"/>
                    <w:sz w:val="20"/>
                    <w:szCs w:val="20"/>
                  </w:rPr>
                  <w:t xml:space="preserve"> or devices</w:t>
                </w:r>
              </w:ins>
            </w:sdtContent>
          </w:sdt>
          <w:r>
            <w:rPr>
              <w:rFonts w:ascii="Arial" w:eastAsia="Arial" w:hAnsi="Arial" w:cs="Arial"/>
              <w:sz w:val="20"/>
              <w:szCs w:val="20"/>
            </w:rPr>
            <w:t xml:space="preserve"> connected at the distribution system level that has the ability in aggregate to respond to ERCOT Dispatch Instructions.</w:t>
          </w:r>
          <w:sdt>
            <w:sdtPr>
              <w:tag w:val="goog_rdk_13"/>
              <w:id w:val="-87076612"/>
            </w:sdtPr>
            <w:sdtContent>
              <w:customXmlInsRangeStart w:id="20" w:author="ERCOT" w:date="2023-08-23T14:35:00Z"/>
              <w:sdt>
                <w:sdtPr>
                  <w:tag w:val="goog_rdk_14"/>
                  <w:id w:val="807515751"/>
                </w:sdtPr>
                <w:sdtContent>
                  <w:customXmlInsRangeEnd w:id="20"/>
                  <w:ins w:id="21" w:author="ERCOT" w:date="2023-08-23T14:35:00Z">
                    <w:del w:id="22" w:author="ERCOT" w:date="2024-01-02T10:42:00Z">
                      <w:r>
                        <w:rPr>
                          <w:rFonts w:ascii="Arial" w:eastAsia="Arial" w:hAnsi="Arial" w:cs="Arial"/>
                          <w:sz w:val="20"/>
                          <w:szCs w:val="20"/>
                        </w:rPr>
                        <w:delText>)</w:delText>
                      </w:r>
                    </w:del>
                  </w:ins>
                  <w:customXmlInsRangeStart w:id="23" w:author="ERCOT" w:date="2023-08-23T14:35:00Z"/>
                </w:sdtContent>
              </w:sdt>
              <w:customXmlInsRangeEnd w:id="23"/>
            </w:sdtContent>
          </w:sdt>
          <w:r>
            <w:rPr>
              <w:rFonts w:ascii="Arial" w:eastAsia="Arial" w:hAnsi="Arial" w:cs="Arial"/>
              <w:sz w:val="20"/>
              <w:szCs w:val="20"/>
            </w:rPr>
            <w:t xml:space="preserve"> As described by the Commissioner Memorandum filed on July 13, 2022, in Project No. 51603, the Pilot Project </w:t>
          </w:r>
          <w:sdt>
            <w:sdtPr>
              <w:tag w:val="goog_rdk_15"/>
              <w:id w:val="446899276"/>
            </w:sdtPr>
            <w:sdtContent>
              <w:del w:id="24" w:author="ERCOT" w:date="2023-08-23T14:35:00Z">
                <w:r>
                  <w:rPr>
                    <w:rFonts w:ascii="Arial" w:eastAsia="Arial" w:hAnsi="Arial" w:cs="Arial"/>
                    <w:sz w:val="20"/>
                    <w:szCs w:val="20"/>
                  </w:rPr>
                  <w:delText xml:space="preserve">is </w:delText>
                </w:r>
              </w:del>
            </w:sdtContent>
          </w:sdt>
          <w:sdt>
            <w:sdtPr>
              <w:tag w:val="goog_rdk_16"/>
              <w:id w:val="1882825192"/>
            </w:sdtPr>
            <w:sdtContent>
              <w:customXmlInsRangeStart w:id="25" w:author="ERCOT" w:date="2023-08-23T14:35:00Z"/>
              <w:sdt>
                <w:sdtPr>
                  <w:tag w:val="goog_rdk_17"/>
                  <w:id w:val="-931352649"/>
                </w:sdtPr>
                <w:sdtContent>
                  <w:customXmlInsRangeEnd w:id="25"/>
                  <w:ins w:id="26" w:author="ERCOT" w:date="2023-08-23T14:35:00Z">
                    <w:del w:id="27" w:author="ERCOT" w:date="2023-08-23T14:35:00Z">
                      <w:r>
                        <w:rPr>
                          <w:rFonts w:ascii="Arial" w:eastAsia="Arial" w:hAnsi="Arial" w:cs="Arial"/>
                          <w:sz w:val="20"/>
                          <w:szCs w:val="20"/>
                        </w:rPr>
                        <w:delText>was</w:delText>
                      </w:r>
                    </w:del>
                  </w:ins>
                  <w:customXmlInsRangeStart w:id="28" w:author="ERCOT" w:date="2023-08-23T14:35:00Z"/>
                </w:sdtContent>
              </w:sdt>
              <w:customXmlInsRangeEnd w:id="28"/>
              <w:ins w:id="29" w:author="ERCOT" w:date="2023-08-23T14:35:00Z">
                <w:r>
                  <w:rPr>
                    <w:rFonts w:ascii="Arial" w:eastAsia="Arial" w:hAnsi="Arial" w:cs="Arial"/>
                    <w:sz w:val="20"/>
                    <w:szCs w:val="20"/>
                  </w:rPr>
                  <w:t xml:space="preserve">is </w:t>
                </w:r>
              </w:ins>
            </w:sdtContent>
          </w:sdt>
          <w:r>
            <w:rPr>
              <w:rFonts w:ascii="Arial" w:eastAsia="Arial" w:hAnsi="Arial" w:cs="Arial"/>
              <w:sz w:val="20"/>
              <w:szCs w:val="20"/>
            </w:rPr>
            <w:t>intended to answer, “questions related to how ADERs can support reliability, enhance the wholesale market, incentivize investment, potentially reduce transmission and distribution investments, and support better load management during emergencies.” Th</w:t>
          </w:r>
          <w:sdt>
            <w:sdtPr>
              <w:tag w:val="goog_rdk_18"/>
              <w:id w:val="-1728911133"/>
            </w:sdtPr>
            <w:sdtContent>
              <w:ins w:id="30" w:author="ERCOT" w:date="2023-12-19T22:26:00Z">
                <w:r>
                  <w:rPr>
                    <w:rFonts w:ascii="Arial" w:eastAsia="Arial" w:hAnsi="Arial" w:cs="Arial"/>
                    <w:sz w:val="20"/>
                    <w:szCs w:val="20"/>
                  </w:rPr>
                  <w:t>e</w:t>
                </w:r>
              </w:ins>
            </w:sdtContent>
          </w:sdt>
          <w:sdt>
            <w:sdtPr>
              <w:tag w:val="goog_rdk_19"/>
              <w:id w:val="-1457487619"/>
            </w:sdtPr>
            <w:sdtContent>
              <w:del w:id="31" w:author="ERCOT" w:date="2023-12-19T22:26:00Z">
                <w:r>
                  <w:rPr>
                    <w:rFonts w:ascii="Arial" w:eastAsia="Arial" w:hAnsi="Arial" w:cs="Arial"/>
                    <w:sz w:val="20"/>
                    <w:szCs w:val="20"/>
                  </w:rPr>
                  <w:delText>is</w:delText>
                </w:r>
              </w:del>
            </w:sdtContent>
          </w:sdt>
          <w:r>
            <w:rPr>
              <w:rFonts w:ascii="Arial" w:eastAsia="Arial" w:hAnsi="Arial" w:cs="Arial"/>
              <w:sz w:val="20"/>
              <w:szCs w:val="20"/>
            </w:rPr>
            <w:t xml:space="preserve"> </w:t>
          </w:r>
          <w:sdt>
            <w:sdtPr>
              <w:tag w:val="goog_rdk_20"/>
              <w:id w:val="-809245808"/>
            </w:sdtPr>
            <w:sdtContent>
              <w:ins w:id="32" w:author="ERCOT" w:date="2023-12-18T14:52:00Z">
                <w:r>
                  <w:rPr>
                    <w:rFonts w:ascii="Arial" w:eastAsia="Arial" w:hAnsi="Arial" w:cs="Arial"/>
                    <w:sz w:val="20"/>
                    <w:szCs w:val="20"/>
                  </w:rPr>
                  <w:t>“Phase 1” Governing D</w:t>
                </w:r>
              </w:ins>
            </w:sdtContent>
          </w:sdt>
          <w:sdt>
            <w:sdtPr>
              <w:tag w:val="goog_rdk_21"/>
              <w:id w:val="2034841373"/>
            </w:sdtPr>
            <w:sdtContent>
              <w:del w:id="33" w:author="ERCOT" w:date="2023-12-18T14:52:00Z">
                <w:r>
                  <w:rPr>
                    <w:rFonts w:ascii="Arial" w:eastAsia="Arial" w:hAnsi="Arial" w:cs="Arial"/>
                    <w:sz w:val="20"/>
                    <w:szCs w:val="20"/>
                  </w:rPr>
                  <w:delText>d</w:delText>
                </w:r>
              </w:del>
            </w:sdtContent>
          </w:sdt>
          <w:r>
            <w:rPr>
              <w:rFonts w:ascii="Arial" w:eastAsia="Arial" w:hAnsi="Arial" w:cs="Arial"/>
              <w:sz w:val="20"/>
              <w:szCs w:val="20"/>
            </w:rPr>
            <w:t>ocument la</w:t>
          </w:r>
          <w:sdt>
            <w:sdtPr>
              <w:tag w:val="goog_rdk_22"/>
              <w:id w:val="-1774787860"/>
            </w:sdtPr>
            <w:sdtContent>
              <w:del w:id="34" w:author="ERCOT" w:date="2023-08-23T14:35:00Z">
                <w:r>
                  <w:rPr>
                    <w:rFonts w:ascii="Arial" w:eastAsia="Arial" w:hAnsi="Arial" w:cs="Arial"/>
                    <w:sz w:val="20"/>
                    <w:szCs w:val="20"/>
                  </w:rPr>
                  <w:delText>ys</w:delText>
                </w:r>
              </w:del>
            </w:sdtContent>
          </w:sdt>
          <w:sdt>
            <w:sdtPr>
              <w:tag w:val="goog_rdk_23"/>
              <w:id w:val="-765305715"/>
            </w:sdtPr>
            <w:sdtContent>
              <w:ins w:id="35" w:author="ERCOT" w:date="2023-08-23T14:35:00Z">
                <w:r>
                  <w:rPr>
                    <w:rFonts w:ascii="Arial" w:eastAsia="Arial" w:hAnsi="Arial" w:cs="Arial"/>
                    <w:sz w:val="20"/>
                    <w:szCs w:val="20"/>
                  </w:rPr>
                  <w:t>id</w:t>
                </w:r>
              </w:ins>
            </w:sdtContent>
          </w:sdt>
          <w:r>
            <w:rPr>
              <w:rFonts w:ascii="Arial" w:eastAsia="Arial" w:hAnsi="Arial" w:cs="Arial"/>
              <w:sz w:val="20"/>
              <w:szCs w:val="20"/>
            </w:rPr>
            <w:t xml:space="preserve"> out the framework for the first phase of the Pilot Project and envision</w:t>
          </w:r>
          <w:sdt>
            <w:sdtPr>
              <w:tag w:val="goog_rdk_24"/>
              <w:id w:val="-345015482"/>
            </w:sdtPr>
            <w:sdtContent>
              <w:ins w:id="36" w:author="ERCOT" w:date="2023-08-23T14:35:00Z">
                <w:r>
                  <w:rPr>
                    <w:rFonts w:ascii="Arial" w:eastAsia="Arial" w:hAnsi="Arial" w:cs="Arial"/>
                    <w:sz w:val="20"/>
                    <w:szCs w:val="20"/>
                  </w:rPr>
                  <w:t>ed</w:t>
                </w:r>
              </w:ins>
            </w:sdtContent>
          </w:sdt>
          <w:sdt>
            <w:sdtPr>
              <w:tag w:val="goog_rdk_25"/>
              <w:id w:val="-1738852554"/>
            </w:sdtPr>
            <w:sdtContent>
              <w:del w:id="37" w:author="ERCOT" w:date="2023-08-23T14:35:00Z">
                <w:r>
                  <w:rPr>
                    <w:rFonts w:ascii="Arial" w:eastAsia="Arial" w:hAnsi="Arial" w:cs="Arial"/>
                    <w:sz w:val="20"/>
                    <w:szCs w:val="20"/>
                  </w:rPr>
                  <w:delText>s</w:delText>
                </w:r>
              </w:del>
            </w:sdtContent>
          </w:sdt>
          <w:r>
            <w:rPr>
              <w:rFonts w:ascii="Arial" w:eastAsia="Arial" w:hAnsi="Arial" w:cs="Arial"/>
              <w:sz w:val="20"/>
              <w:szCs w:val="20"/>
            </w:rPr>
            <w:t xml:space="preserve"> a multi-phase Pilot Project in which future revisions to this Governing Document would establish the details for the additional phases</w:t>
          </w:r>
          <w:sdt>
            <w:sdtPr>
              <w:tag w:val="goog_rdk_26"/>
              <w:id w:val="1879200010"/>
            </w:sdtPr>
            <w:sdtContent>
              <w:del w:id="38" w:author="ERCOT" w:date="2023-08-23T14:36:00Z">
                <w:r>
                  <w:rPr>
                    <w:rFonts w:ascii="Arial" w:eastAsia="Arial" w:hAnsi="Arial" w:cs="Arial"/>
                    <w:sz w:val="20"/>
                    <w:szCs w:val="20"/>
                  </w:rPr>
                  <w:delText>.</w:delText>
                </w:r>
              </w:del>
            </w:sdtContent>
          </w:sdt>
          <w:sdt>
            <w:sdtPr>
              <w:tag w:val="goog_rdk_27"/>
              <w:id w:val="1422919481"/>
            </w:sdtPr>
            <w:sdtContent>
              <w:ins w:id="39" w:author="ERCOT" w:date="2023-08-23T14:36:00Z">
                <w:r>
                  <w:rPr>
                    <w:rFonts w:ascii="Arial" w:eastAsia="Arial" w:hAnsi="Arial" w:cs="Arial"/>
                    <w:sz w:val="20"/>
                    <w:szCs w:val="20"/>
                  </w:rPr>
                  <w:t xml:space="preserve">, with </w:t>
                </w:r>
              </w:ins>
            </w:sdtContent>
          </w:sdt>
          <w:sdt>
            <w:sdtPr>
              <w:tag w:val="goog_rdk_28"/>
              <w:id w:val="1565293605"/>
            </w:sdtPr>
            <w:sdtContent>
              <w:del w:id="40" w:author="ERCOT" w:date="2023-08-23T14:36:00Z">
                <w:r>
                  <w:rPr>
                    <w:rFonts w:ascii="Arial" w:eastAsia="Arial" w:hAnsi="Arial" w:cs="Arial"/>
                    <w:sz w:val="20"/>
                    <w:szCs w:val="20"/>
                  </w:rPr>
                  <w:delText xml:space="preserve">  L</w:delText>
                </w:r>
              </w:del>
            </w:sdtContent>
          </w:sdt>
          <w:sdt>
            <w:sdtPr>
              <w:tag w:val="goog_rdk_29"/>
              <w:id w:val="-9755109"/>
            </w:sdtPr>
            <w:sdtContent>
              <w:ins w:id="41" w:author="ERCOT" w:date="2023-08-23T14:36:00Z">
                <w:r>
                  <w:rPr>
                    <w:rFonts w:ascii="Arial" w:eastAsia="Arial" w:hAnsi="Arial" w:cs="Arial"/>
                    <w:sz w:val="20"/>
                    <w:szCs w:val="20"/>
                  </w:rPr>
                  <w:t>l</w:t>
                </w:r>
              </w:ins>
            </w:sdtContent>
          </w:sdt>
          <w:r>
            <w:rPr>
              <w:rFonts w:ascii="Arial" w:eastAsia="Arial" w:hAnsi="Arial" w:cs="Arial"/>
              <w:sz w:val="20"/>
              <w:szCs w:val="20"/>
            </w:rPr>
            <w:t xml:space="preserve">essons learned from the early phases </w:t>
          </w:r>
          <w:sdt>
            <w:sdtPr>
              <w:tag w:val="goog_rdk_30"/>
              <w:id w:val="686642921"/>
            </w:sdtPr>
            <w:sdtContent>
              <w:del w:id="42" w:author="ERCOT" w:date="2023-08-23T14:36:00Z">
                <w:r>
                  <w:rPr>
                    <w:rFonts w:ascii="Arial" w:eastAsia="Arial" w:hAnsi="Arial" w:cs="Arial"/>
                    <w:sz w:val="20"/>
                    <w:szCs w:val="20"/>
                  </w:rPr>
                  <w:delText xml:space="preserve">will be </w:delText>
                </w:r>
              </w:del>
            </w:sdtContent>
          </w:sdt>
          <w:r>
            <w:rPr>
              <w:rFonts w:ascii="Arial" w:eastAsia="Arial" w:hAnsi="Arial" w:cs="Arial"/>
              <w:sz w:val="20"/>
              <w:szCs w:val="20"/>
            </w:rPr>
            <w:t>considered when designing additional phases for the Pilot Project</w:t>
          </w:r>
          <w:sdt>
            <w:sdtPr>
              <w:tag w:val="goog_rdk_31"/>
              <w:id w:val="1924145330"/>
            </w:sdtPr>
            <w:sdtContent>
              <w:ins w:id="43" w:author="ERCOT" w:date="2023-12-19T22:27:00Z">
                <w:r>
                  <w:rPr>
                    <w:rFonts w:ascii="Arial" w:eastAsia="Arial" w:hAnsi="Arial" w:cs="Arial"/>
                    <w:sz w:val="20"/>
                    <w:szCs w:val="20"/>
                  </w:rPr>
                  <w:t>.  These additional phases would be intended to</w:t>
                </w:r>
              </w:ins>
            </w:sdtContent>
          </w:sdt>
          <w:sdt>
            <w:sdtPr>
              <w:tag w:val="goog_rdk_32"/>
              <w:id w:val="-1746874189"/>
            </w:sdtPr>
            <w:sdtContent>
              <w:del w:id="44" w:author="ERCOT" w:date="2023-12-19T22:27:00Z">
                <w:r>
                  <w:rPr>
                    <w:rFonts w:ascii="Arial" w:eastAsia="Arial" w:hAnsi="Arial" w:cs="Arial"/>
                    <w:sz w:val="20"/>
                    <w:szCs w:val="20"/>
                  </w:rPr>
                  <w:delText xml:space="preserve"> that could</w:delText>
                </w:r>
              </w:del>
            </w:sdtContent>
          </w:sdt>
          <w:r>
            <w:rPr>
              <w:rFonts w:ascii="Arial" w:eastAsia="Arial" w:hAnsi="Arial" w:cs="Arial"/>
              <w:sz w:val="20"/>
              <w:szCs w:val="20"/>
            </w:rPr>
            <w:t xml:space="preserve"> create opportunity to expand overall participation while maintaining the reliable operation of the transmission and distribution grid.  </w:t>
          </w:r>
          <w:sdt>
            <w:sdtPr>
              <w:tag w:val="goog_rdk_33"/>
              <w:id w:val="-1841000600"/>
            </w:sdtPr>
            <w:sdtContent>
              <w:ins w:id="45" w:author="ERCOT" w:date="2023-12-19T09:26:00Z">
                <w:r>
                  <w:rPr>
                    <w:rFonts w:ascii="Arial" w:eastAsia="Arial" w:hAnsi="Arial" w:cs="Arial"/>
                    <w:sz w:val="20"/>
                    <w:szCs w:val="20"/>
                  </w:rPr>
                  <w:t xml:space="preserve">All materials regarding the Pilot Project </w:t>
                </w:r>
              </w:ins>
              <w:customXmlInsRangeStart w:id="46" w:author="ERCOT" w:date="2023-12-19T09:26:00Z"/>
              <w:sdt>
                <w:sdtPr>
                  <w:tag w:val="goog_rdk_34"/>
                  <w:id w:val="-845873178"/>
                </w:sdtPr>
                <w:sdtContent>
                  <w:customXmlInsRangeEnd w:id="46"/>
                  <w:ins w:id="47" w:author="ERCOT" w:date="2023-12-19T09:26:00Z">
                    <w:del w:id="48" w:author="ERCOT" w:date="2024-01-02T10:42:00Z">
                      <w:r>
                        <w:rPr>
                          <w:rFonts w:ascii="Arial" w:eastAsia="Arial" w:hAnsi="Arial" w:cs="Arial"/>
                          <w:sz w:val="20"/>
                          <w:szCs w:val="20"/>
                        </w:rPr>
                        <w:delText>were</w:delText>
                      </w:r>
                    </w:del>
                  </w:ins>
                  <w:customXmlInsRangeStart w:id="49" w:author="ERCOT" w:date="2023-12-19T09:26:00Z"/>
                </w:sdtContent>
              </w:sdt>
              <w:customXmlInsRangeEnd w:id="49"/>
              <w:ins w:id="50" w:author="ERCOT" w:date="2023-12-19T09:26:00Z">
                <w:r>
                  <w:rPr>
                    <w:rFonts w:ascii="Arial" w:eastAsia="Arial" w:hAnsi="Arial" w:cs="Arial"/>
                    <w:sz w:val="20"/>
                    <w:szCs w:val="20"/>
                  </w:rPr>
                  <w:t xml:space="preserve">have been filed in Project No. 53911.  </w:t>
                </w:r>
              </w:ins>
            </w:sdtContent>
          </w:sdt>
          <w:sdt>
            <w:sdtPr>
              <w:tag w:val="goog_rdk_35"/>
              <w:id w:val="-106509799"/>
            </w:sdtPr>
            <w:sdtContent>
              <w:del w:id="51" w:author="ERCOT" w:date="2023-12-19T09:26:00Z">
                <w:r>
                  <w:rPr>
                    <w:rFonts w:ascii="Arial" w:eastAsia="Arial" w:hAnsi="Arial" w:cs="Arial"/>
                    <w:sz w:val="20"/>
                    <w:szCs w:val="20"/>
                  </w:rPr>
                  <w:delText xml:space="preserve"> </w:delText>
                </w:r>
              </w:del>
            </w:sdtContent>
          </w:sdt>
          <w:sdt>
            <w:sdtPr>
              <w:tag w:val="goog_rdk_36"/>
              <w:id w:val="-2007506471"/>
            </w:sdtPr>
            <w:sdtContent/>
          </w:sdt>
        </w:p>
      </w:sdtContent>
    </w:sdt>
    <w:sdt>
      <w:sdtPr>
        <w:tag w:val="goog_rdk_39"/>
        <w:id w:val="-1031571468"/>
      </w:sdtPr>
      <w:sdtContent>
        <w:p w14:paraId="00000039" w14:textId="77777777" w:rsidR="00941CEE" w:rsidRDefault="00000000">
          <w:pPr>
            <w:rPr>
              <w:ins w:id="52" w:author="ERCOT" w:date="2023-12-19T09:26:00Z"/>
              <w:rFonts w:ascii="Arial" w:eastAsia="Arial" w:hAnsi="Arial" w:cs="Arial"/>
              <w:sz w:val="20"/>
              <w:szCs w:val="20"/>
            </w:rPr>
          </w:pPr>
          <w:sdt>
            <w:sdtPr>
              <w:tag w:val="goog_rdk_38"/>
              <w:id w:val="-809548435"/>
            </w:sdtPr>
            <w:sdtContent/>
          </w:sdt>
        </w:p>
      </w:sdtContent>
    </w:sdt>
    <w:sdt>
      <w:sdtPr>
        <w:tag w:val="goog_rdk_41"/>
        <w:id w:val="-256914592"/>
      </w:sdtPr>
      <w:sdtContent>
        <w:p w14:paraId="0000003A" w14:textId="77777777" w:rsidR="00941CEE" w:rsidRDefault="00000000">
          <w:pPr>
            <w:rPr>
              <w:ins w:id="53" w:author="ERCOT" w:date="2023-12-19T09:26:00Z"/>
              <w:rFonts w:ascii="Arial" w:eastAsia="Arial" w:hAnsi="Arial" w:cs="Arial"/>
              <w:sz w:val="20"/>
              <w:szCs w:val="20"/>
            </w:rPr>
          </w:pPr>
          <w:sdt>
            <w:sdtPr>
              <w:tag w:val="goog_rdk_40"/>
              <w:id w:val="749775799"/>
            </w:sdtPr>
            <w:sdtContent>
              <w:ins w:id="54" w:author="ERCOT" w:date="2023-12-19T09:26:00Z">
                <w:r>
                  <w:rPr>
                    <w:rFonts w:ascii="Arial" w:eastAsia="Arial" w:hAnsi="Arial" w:cs="Arial"/>
                    <w:sz w:val="20"/>
                    <w:szCs w:val="20"/>
                  </w:rPr>
                  <w:t xml:space="preserve">Participation in the Phase 1 of the Pilot Project began on August 22, 2023.  On </w:t>
                </w:r>
                <w:r>
                  <w:rPr>
                    <w:rFonts w:ascii="Arial" w:eastAsia="Arial" w:hAnsi="Arial" w:cs="Arial"/>
                    <w:sz w:val="20"/>
                    <w:szCs w:val="20"/>
                    <w:highlight w:val="yellow"/>
                  </w:rPr>
                  <w:t>X date</w:t>
                </w:r>
                <w:r>
                  <w:rPr>
                    <w:rFonts w:ascii="Arial" w:eastAsia="Arial" w:hAnsi="Arial" w:cs="Arial"/>
                    <w:sz w:val="20"/>
                    <w:szCs w:val="20"/>
                  </w:rPr>
                  <w:t>, ERCOT staff filed a Phase 1 Report, as required by the Phase 1 Governing Document, in which ERCOT Staff reviewed observations on Phase 1 and made recommendations to pursue in Phase 2.</w:t>
                </w:r>
              </w:ins>
            </w:sdtContent>
          </w:sdt>
        </w:p>
      </w:sdtContent>
    </w:sdt>
    <w:sdt>
      <w:sdtPr>
        <w:tag w:val="goog_rdk_45"/>
        <w:id w:val="-122698542"/>
      </w:sdtPr>
      <w:sdtContent>
        <w:p w14:paraId="0000003B" w14:textId="77777777" w:rsidR="00941CEE" w:rsidRDefault="00000000">
          <w:pPr>
            <w:rPr>
              <w:ins w:id="55" w:author="ERCOT" w:date="2023-12-19T09:26:00Z"/>
              <w:del w:id="56" w:author="ERCOT" w:date="2023-12-19T09:18:00Z"/>
              <w:rFonts w:ascii="Arial" w:eastAsia="Arial" w:hAnsi="Arial" w:cs="Arial"/>
              <w:sz w:val="20"/>
              <w:szCs w:val="20"/>
            </w:rPr>
          </w:pPr>
          <w:sdt>
            <w:sdtPr>
              <w:tag w:val="goog_rdk_43"/>
              <w:id w:val="1714851508"/>
            </w:sdtPr>
            <w:sdtContent>
              <w:customXmlInsRangeStart w:id="57" w:author="ERCOT" w:date="2023-12-19T09:26:00Z"/>
              <w:sdt>
                <w:sdtPr>
                  <w:tag w:val="goog_rdk_44"/>
                  <w:id w:val="-1880686444"/>
                </w:sdtPr>
                <w:sdtContent>
                  <w:customXmlInsRangeEnd w:id="57"/>
                  <w:customXmlInsRangeStart w:id="58" w:author="ERCOT" w:date="2023-12-19T09:26:00Z"/>
                </w:sdtContent>
              </w:sdt>
              <w:customXmlInsRangeEnd w:id="58"/>
            </w:sdtContent>
          </w:sdt>
        </w:p>
      </w:sdtContent>
    </w:sdt>
    <w:p w14:paraId="0000003C" w14:textId="77777777" w:rsidR="00941CEE" w:rsidRDefault="00941CEE">
      <w:pPr>
        <w:rPr>
          <w:rFonts w:ascii="Arial" w:eastAsia="Arial" w:hAnsi="Arial" w:cs="Arial"/>
          <w:sz w:val="20"/>
          <w:szCs w:val="20"/>
        </w:rPr>
      </w:pPr>
    </w:p>
    <w:sdt>
      <w:sdtPr>
        <w:tag w:val="goog_rdk_58"/>
        <w:id w:val="-1931963519"/>
      </w:sdtPr>
      <w:sdtContent>
        <w:p w14:paraId="0000003D" w14:textId="77777777" w:rsidR="00941CEE" w:rsidRDefault="00000000">
          <w:pPr>
            <w:rPr>
              <w:ins w:id="59" w:author="ERCOT" w:date="2023-12-19T09:18:00Z"/>
              <w:rFonts w:ascii="Arial" w:eastAsia="Arial" w:hAnsi="Arial" w:cs="Arial"/>
              <w:sz w:val="20"/>
              <w:szCs w:val="20"/>
            </w:rPr>
          </w:pPr>
          <w:sdt>
            <w:sdtPr>
              <w:tag w:val="goog_rdk_47"/>
              <w:id w:val="22062695"/>
            </w:sdtPr>
            <w:sdtContent>
              <w:ins w:id="60" w:author="ERCOT" w:date="2023-12-19T09:18:00Z">
                <w:r>
                  <w:rPr>
                    <w:rFonts w:ascii="Arial" w:eastAsia="Arial" w:hAnsi="Arial" w:cs="Arial"/>
                    <w:sz w:val="20"/>
                    <w:szCs w:val="20"/>
                  </w:rPr>
                  <w:t xml:space="preserve">This Phase 2 Governing Document </w:t>
                </w:r>
              </w:ins>
            </w:sdtContent>
          </w:sdt>
          <w:sdt>
            <w:sdtPr>
              <w:tag w:val="goog_rdk_48"/>
              <w:id w:val="592668215"/>
            </w:sdtPr>
            <w:sdtContent>
              <w:del w:id="61" w:author="ERCOT" w:date="2023-12-19T09:18:00Z">
                <w:r>
                  <w:rPr>
                    <w:rFonts w:ascii="Arial" w:eastAsia="Arial" w:hAnsi="Arial" w:cs="Arial"/>
                    <w:sz w:val="20"/>
                    <w:szCs w:val="20"/>
                  </w:rPr>
                  <w:delText>consists of redline edits to</w:delText>
                </w:r>
              </w:del>
            </w:sdtContent>
          </w:sdt>
          <w:sdt>
            <w:sdtPr>
              <w:tag w:val="goog_rdk_49"/>
              <w:id w:val="-1674022587"/>
            </w:sdtPr>
            <w:sdtContent>
              <w:ins w:id="62" w:author="ERCOT" w:date="2024-01-02T10:44:00Z">
                <w:r>
                  <w:rPr>
                    <w:rFonts w:ascii="Arial" w:eastAsia="Arial" w:hAnsi="Arial" w:cs="Arial"/>
                    <w:sz w:val="20"/>
                    <w:szCs w:val="20"/>
                  </w:rPr>
                  <w:t xml:space="preserve">revises the Phase 1 Governing Document </w:t>
                </w:r>
              </w:ins>
            </w:sdtContent>
          </w:sdt>
          <w:sdt>
            <w:sdtPr>
              <w:tag w:val="goog_rdk_50"/>
              <w:id w:val="-798299711"/>
            </w:sdtPr>
            <w:sdtContent>
              <w:del w:id="63" w:author="ERCOT" w:date="2024-01-02T10:44:00Z">
                <w:r>
                  <w:rPr>
                    <w:rFonts w:ascii="Arial" w:eastAsia="Arial" w:hAnsi="Arial" w:cs="Arial"/>
                    <w:sz w:val="20"/>
                    <w:szCs w:val="20"/>
                  </w:rPr>
                  <w:delText>and reflects</w:delText>
                </w:r>
              </w:del>
            </w:sdtContent>
          </w:sdt>
          <w:sdt>
            <w:sdtPr>
              <w:tag w:val="goog_rdk_51"/>
              <w:id w:val="107783400"/>
            </w:sdtPr>
            <w:sdtContent>
              <w:ins w:id="64" w:author="ERCOT" w:date="2024-01-02T14:49:00Z">
                <w:r>
                  <w:rPr>
                    <w:rFonts w:ascii="Arial" w:eastAsia="Arial" w:hAnsi="Arial" w:cs="Arial"/>
                    <w:sz w:val="20"/>
                    <w:szCs w:val="20"/>
                  </w:rPr>
                  <w:t xml:space="preserve">to incorporate changes </w:t>
                </w:r>
              </w:ins>
            </w:sdtContent>
          </w:sdt>
          <w:sdt>
            <w:sdtPr>
              <w:tag w:val="goog_rdk_52"/>
              <w:id w:val="-1355958688"/>
            </w:sdtPr>
            <w:sdtContent>
              <w:del w:id="65" w:author="ERCOT" w:date="2024-01-02T14:49:00Z">
                <w:r>
                  <w:rPr>
                    <w:rFonts w:ascii="Arial" w:eastAsia="Arial" w:hAnsi="Arial" w:cs="Arial"/>
                    <w:sz w:val="20"/>
                    <w:szCs w:val="20"/>
                  </w:rPr>
                  <w:delText>to the Pilot Project (specifically around</w:delText>
                </w:r>
              </w:del>
            </w:sdtContent>
          </w:sdt>
          <w:sdt>
            <w:sdtPr>
              <w:tag w:val="goog_rdk_53"/>
              <w:id w:val="-701626762"/>
            </w:sdtPr>
            <w:sdtContent>
              <w:ins w:id="66" w:author="ERCOT" w:date="2024-01-02T10:43:00Z">
                <w:r>
                  <w:rPr>
                    <w:rFonts w:ascii="Arial" w:eastAsia="Arial" w:hAnsi="Arial" w:cs="Arial"/>
                    <w:sz w:val="20"/>
                    <w:szCs w:val="20"/>
                  </w:rPr>
                  <w:t>concerning Ancillary Service eligibility and telemetry validation procedures</w:t>
                </w:r>
              </w:ins>
            </w:sdtContent>
          </w:sdt>
          <w:sdt>
            <w:sdtPr>
              <w:tag w:val="goog_rdk_54"/>
              <w:id w:val="911199614"/>
            </w:sdtPr>
            <w:sdtContent>
              <w:del w:id="67" w:author="ERCOT" w:date="2024-01-02T10:43:00Z">
                <w:r>
                  <w:rPr>
                    <w:rFonts w:ascii="Arial" w:eastAsia="Arial" w:hAnsi="Arial" w:cs="Arial"/>
                    <w:sz w:val="20"/>
                    <w:szCs w:val="20"/>
                  </w:rPr>
                  <w:delText>)</w:delText>
                </w:r>
              </w:del>
            </w:sdtContent>
          </w:sdt>
          <w:sdt>
            <w:sdtPr>
              <w:tag w:val="goog_rdk_55"/>
              <w:id w:val="-1166002045"/>
            </w:sdtPr>
            <w:sdtContent>
              <w:ins w:id="68" w:author="ERCOT" w:date="2023-12-19T09:18:00Z">
                <w:r>
                  <w:rPr>
                    <w:rFonts w:ascii="Arial" w:eastAsia="Arial" w:hAnsi="Arial" w:cs="Arial"/>
                    <w:sz w:val="20"/>
                    <w:szCs w:val="20"/>
                  </w:rPr>
                  <w:t xml:space="preserve">. </w:t>
                </w:r>
              </w:ins>
            </w:sdtContent>
          </w:sdt>
          <w:sdt>
            <w:sdtPr>
              <w:tag w:val="goog_rdk_56"/>
              <w:id w:val="995993436"/>
            </w:sdtPr>
            <w:sdtContent>
              <w:del w:id="69" w:author="ERCOT" w:date="2023-12-19T09:18:00Z">
                <w:r>
                  <w:rPr>
                    <w:rFonts w:ascii="Arial" w:eastAsia="Arial" w:hAnsi="Arial" w:cs="Arial"/>
                    <w:sz w:val="20"/>
                    <w:szCs w:val="20"/>
                  </w:rPr>
                  <w:delText xml:space="preserve">If not specifically addressed by this Phase 2 document (in the form of redlines), the Phase 1 Governing Document or existing ERCOT Nodal Protocols control, subject to subsection 5.c.l. </w:delText>
                </w:r>
              </w:del>
            </w:sdtContent>
          </w:sdt>
          <w:sdt>
            <w:sdtPr>
              <w:tag w:val="goog_rdk_57"/>
              <w:id w:val="-873840814"/>
            </w:sdtPr>
            <w:sdtContent/>
          </w:sdt>
        </w:p>
      </w:sdtContent>
    </w:sdt>
    <w:p w14:paraId="0000003E" w14:textId="77777777" w:rsidR="00941CEE" w:rsidRDefault="00941CEE">
      <w:pPr>
        <w:rPr>
          <w:rFonts w:ascii="Arial" w:eastAsia="Arial" w:hAnsi="Arial" w:cs="Arial"/>
          <w:sz w:val="20"/>
          <w:szCs w:val="20"/>
        </w:rPr>
      </w:pPr>
    </w:p>
    <w:p w14:paraId="0000003F" w14:textId="77777777" w:rsidR="00941CEE" w:rsidRDefault="00000000">
      <w:pPr>
        <w:pStyle w:val="Heading1"/>
        <w:numPr>
          <w:ilvl w:val="0"/>
          <w:numId w:val="4"/>
        </w:numPr>
        <w:ind w:left="360"/>
        <w:rPr>
          <w:color w:val="00AEC7"/>
        </w:rPr>
      </w:pPr>
      <w:bookmarkStart w:id="70" w:name="_heading=h.1fob9te" w:colFirst="0" w:colLast="0"/>
      <w:bookmarkEnd w:id="70"/>
      <w:r>
        <w:rPr>
          <w:color w:val="00AEC7"/>
        </w:rPr>
        <w:t xml:space="preserve">Purpose of the Pilot Project Phase </w:t>
      </w:r>
      <w:sdt>
        <w:sdtPr>
          <w:tag w:val="goog_rdk_59"/>
          <w:id w:val="546029529"/>
        </w:sdtPr>
        <w:sdtContent>
          <w:ins w:id="71" w:author="ERCOT" w:date="2023-08-23T14:40:00Z">
            <w:r>
              <w:rPr>
                <w:color w:val="00AEC7"/>
              </w:rPr>
              <w:t>2</w:t>
            </w:r>
          </w:ins>
        </w:sdtContent>
      </w:sdt>
      <w:sdt>
        <w:sdtPr>
          <w:tag w:val="goog_rdk_60"/>
          <w:id w:val="985825660"/>
        </w:sdtPr>
        <w:sdtContent>
          <w:del w:id="72" w:author="ERCOT" w:date="2023-08-23T14:40:00Z">
            <w:r>
              <w:rPr>
                <w:color w:val="00AEC7"/>
              </w:rPr>
              <w:delText>1</w:delText>
            </w:r>
          </w:del>
        </w:sdtContent>
      </w:sdt>
    </w:p>
    <w:p w14:paraId="00000040" w14:textId="77777777" w:rsidR="00941CEE" w:rsidRDefault="00941CEE">
      <w:pPr>
        <w:rPr>
          <w:rFonts w:ascii="Arial" w:eastAsia="Arial" w:hAnsi="Arial" w:cs="Arial"/>
          <w:color w:val="5B6770"/>
          <w:sz w:val="20"/>
          <w:szCs w:val="20"/>
        </w:rPr>
      </w:pPr>
    </w:p>
    <w:p w14:paraId="00000041" w14:textId="77777777" w:rsidR="00941CEE" w:rsidRDefault="00000000">
      <w:pPr>
        <w:rPr>
          <w:rFonts w:ascii="Arial" w:eastAsia="Arial" w:hAnsi="Arial" w:cs="Arial"/>
          <w:sz w:val="20"/>
          <w:szCs w:val="20"/>
        </w:rPr>
      </w:pPr>
      <w:sdt>
        <w:sdtPr>
          <w:tag w:val="goog_rdk_62"/>
          <w:id w:val="-762295739"/>
        </w:sdtPr>
        <w:sdtContent>
          <w:ins w:id="73" w:author="ERCOT" w:date="2023-12-04T10:54:00Z">
            <w:r>
              <w:rPr>
                <w:rFonts w:ascii="Arial" w:eastAsia="Arial" w:hAnsi="Arial" w:cs="Arial"/>
                <w:sz w:val="20"/>
                <w:szCs w:val="20"/>
              </w:rPr>
              <w:t xml:space="preserve">Phase 2 of the Pilot Project is intended to make incremental improvements and account for early lessons learned from Phase 1.  As such, the general goals for this phase largely remain the same.  </w:t>
            </w:r>
          </w:ins>
        </w:sdtContent>
      </w:sdt>
      <w:r>
        <w:rPr>
          <w:rFonts w:ascii="Arial" w:eastAsia="Arial" w:hAnsi="Arial" w:cs="Arial"/>
          <w:sz w:val="20"/>
          <w:szCs w:val="20"/>
        </w:rPr>
        <w:t>The purpose of this phase of the Pilot Project is to:</w:t>
      </w:r>
    </w:p>
    <w:p w14:paraId="00000042" w14:textId="77777777" w:rsidR="00941CEE" w:rsidRDefault="00941CEE">
      <w:pPr>
        <w:rPr>
          <w:rFonts w:ascii="Arial" w:eastAsia="Arial" w:hAnsi="Arial" w:cs="Arial"/>
          <w:sz w:val="20"/>
          <w:szCs w:val="20"/>
        </w:rPr>
      </w:pPr>
    </w:p>
    <w:p w14:paraId="00000043" w14:textId="77777777" w:rsidR="00941CEE" w:rsidRDefault="00000000">
      <w:pPr>
        <w:numPr>
          <w:ilvl w:val="0"/>
          <w:numId w:val="6"/>
        </w:numPr>
        <w:rPr>
          <w:rFonts w:ascii="Arial" w:eastAsia="Arial" w:hAnsi="Arial" w:cs="Arial"/>
          <w:color w:val="000000"/>
          <w:sz w:val="20"/>
          <w:szCs w:val="20"/>
        </w:rPr>
      </w:pPr>
      <w:r>
        <w:rPr>
          <w:rFonts w:ascii="Arial" w:eastAsia="Arial" w:hAnsi="Arial" w:cs="Arial"/>
          <w:color w:val="000000"/>
          <w:sz w:val="20"/>
          <w:szCs w:val="20"/>
        </w:rPr>
        <w:t xml:space="preserve">Assess the operational benefits and challenges of heterogeneous </w:t>
      </w:r>
      <w:r>
        <w:rPr>
          <w:rFonts w:ascii="Arial" w:eastAsia="Arial" w:hAnsi="Arial" w:cs="Arial"/>
          <w:sz w:val="20"/>
          <w:szCs w:val="20"/>
        </w:rPr>
        <w:t>Distributed Energy Resource</w:t>
      </w:r>
      <w:r>
        <w:rPr>
          <w:rFonts w:ascii="Arial" w:eastAsia="Arial" w:hAnsi="Arial" w:cs="Arial"/>
          <w:color w:val="000000"/>
          <w:sz w:val="20"/>
          <w:szCs w:val="20"/>
        </w:rPr>
        <w:t xml:space="preserve"> (DER) aggregations which are net generation or net load and address those challenges to allow meaningful use of DER aggregation.</w:t>
      </w:r>
    </w:p>
    <w:p w14:paraId="00000044" w14:textId="77777777" w:rsidR="00941CEE" w:rsidRDefault="00000000">
      <w:pPr>
        <w:numPr>
          <w:ilvl w:val="0"/>
          <w:numId w:val="6"/>
        </w:numPr>
        <w:rPr>
          <w:rFonts w:ascii="Arial" w:eastAsia="Arial" w:hAnsi="Arial" w:cs="Arial"/>
          <w:color w:val="000000"/>
          <w:sz w:val="20"/>
          <w:szCs w:val="20"/>
        </w:rPr>
      </w:pPr>
      <w:r>
        <w:rPr>
          <w:rFonts w:ascii="Arial" w:eastAsia="Arial" w:hAnsi="Arial" w:cs="Arial"/>
          <w:sz w:val="20"/>
          <w:szCs w:val="20"/>
        </w:rPr>
        <w:t>Understand the impact of having Ancillary Services and energy delivered by ADERs and assess how ADERs can best be used to support reliability.</w:t>
      </w:r>
    </w:p>
    <w:p w14:paraId="00000045" w14:textId="77777777" w:rsidR="00941CEE" w:rsidRDefault="00000000">
      <w:pPr>
        <w:numPr>
          <w:ilvl w:val="0"/>
          <w:numId w:val="6"/>
        </w:numPr>
        <w:rPr>
          <w:rFonts w:ascii="Arial" w:eastAsia="Arial" w:hAnsi="Arial" w:cs="Arial"/>
          <w:color w:val="000000"/>
          <w:sz w:val="20"/>
          <w:szCs w:val="20"/>
        </w:rPr>
      </w:pPr>
      <w:r>
        <w:rPr>
          <w:rFonts w:ascii="Arial" w:eastAsia="Arial" w:hAnsi="Arial" w:cs="Arial"/>
          <w:sz w:val="20"/>
          <w:szCs w:val="20"/>
        </w:rPr>
        <w:t>Assess challenges to incentivizing competition and attract broad DER participation through Load Serving Entities (LSEs), while ensuring adequate customer protections are in place.</w:t>
      </w:r>
    </w:p>
    <w:p w14:paraId="00000046" w14:textId="77777777" w:rsidR="00941CEE" w:rsidRDefault="00000000">
      <w:pPr>
        <w:numPr>
          <w:ilvl w:val="0"/>
          <w:numId w:val="6"/>
        </w:numPr>
        <w:rPr>
          <w:rFonts w:ascii="Arial" w:eastAsia="Arial" w:hAnsi="Arial" w:cs="Arial"/>
          <w:color w:val="000000"/>
          <w:sz w:val="20"/>
          <w:szCs w:val="20"/>
        </w:rPr>
      </w:pPr>
      <w:r>
        <w:rPr>
          <w:rFonts w:ascii="Arial" w:eastAsia="Arial" w:hAnsi="Arial" w:cs="Arial"/>
          <w:sz w:val="20"/>
          <w:szCs w:val="20"/>
        </w:rPr>
        <w:t xml:space="preserve">Allow Distribution Service Providers (DSPs), the Commission, and others to study distribution system impacts of ADERs which inject to the grid.  </w:t>
      </w:r>
    </w:p>
    <w:p w14:paraId="00000047" w14:textId="77777777" w:rsidR="00941CEE" w:rsidRDefault="00000000">
      <w:pPr>
        <w:numPr>
          <w:ilvl w:val="0"/>
          <w:numId w:val="6"/>
        </w:numPr>
        <w:rPr>
          <w:rFonts w:ascii="Arial" w:eastAsia="Arial" w:hAnsi="Arial" w:cs="Arial"/>
          <w:color w:val="000000"/>
          <w:sz w:val="20"/>
          <w:szCs w:val="20"/>
        </w:rPr>
      </w:pPr>
      <w:r>
        <w:rPr>
          <w:rFonts w:ascii="Arial" w:eastAsia="Arial" w:hAnsi="Arial" w:cs="Arial"/>
          <w:sz w:val="20"/>
          <w:szCs w:val="20"/>
        </w:rPr>
        <w:t>Evaluate the impacts to transmission system congestion management associated with the dispatch and settlement of ADERs at a zonal level.</w:t>
      </w:r>
    </w:p>
    <w:p w14:paraId="00000048" w14:textId="77777777" w:rsidR="00941CEE" w:rsidRDefault="00000000">
      <w:pPr>
        <w:numPr>
          <w:ilvl w:val="0"/>
          <w:numId w:val="6"/>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Identify potential Pilot Project enhancements and study the need for and benefit of transitioning distribution-level aggregations to different levels of more granular dispatch and settlement and evaluate more complex use-cases and business models.</w:t>
      </w:r>
    </w:p>
    <w:p w14:paraId="00000049" w14:textId="77777777" w:rsidR="00941CEE" w:rsidRDefault="00941CEE">
      <w:pPr>
        <w:rPr>
          <w:rFonts w:ascii="Arial" w:eastAsia="Arial" w:hAnsi="Arial" w:cs="Arial"/>
          <w:sz w:val="20"/>
          <w:szCs w:val="20"/>
        </w:rPr>
      </w:pPr>
    </w:p>
    <w:sdt>
      <w:sdtPr>
        <w:tag w:val="goog_rdk_68"/>
        <w:id w:val="637304425"/>
      </w:sdtPr>
      <w:sdtContent>
        <w:p w14:paraId="0000004A" w14:textId="77777777" w:rsidR="00941CEE" w:rsidRDefault="00000000">
          <w:pPr>
            <w:spacing w:line="259" w:lineRule="auto"/>
            <w:rPr>
              <w:ins w:id="74" w:author="ERCOT" w:date="2023-12-05T17:28:00Z"/>
              <w:rFonts w:ascii="Arial" w:eastAsia="Arial" w:hAnsi="Arial" w:cs="Arial"/>
              <w:sz w:val="20"/>
              <w:szCs w:val="20"/>
            </w:rPr>
          </w:pPr>
          <w:sdt>
            <w:sdtPr>
              <w:tag w:val="goog_rdk_64"/>
              <w:id w:val="-1660528219"/>
            </w:sdtPr>
            <w:sdtContent>
              <w:ins w:id="75" w:author="ERCOT" w:date="2023-08-23T14:42:00Z">
                <w:r>
                  <w:rPr>
                    <w:rFonts w:ascii="Arial" w:eastAsia="Arial" w:hAnsi="Arial" w:cs="Arial"/>
                    <w:sz w:val="20"/>
                    <w:szCs w:val="20"/>
                  </w:rPr>
                  <w:t>As in Phase 1 of t</w:t>
                </w:r>
              </w:ins>
            </w:sdtContent>
          </w:sdt>
          <w:sdt>
            <w:sdtPr>
              <w:tag w:val="goog_rdk_65"/>
              <w:id w:val="1905339886"/>
            </w:sdtPr>
            <w:sdtContent>
              <w:del w:id="76" w:author="ERCOT" w:date="2023-08-23T14:42:00Z">
                <w:r>
                  <w:rPr>
                    <w:rFonts w:ascii="Arial" w:eastAsia="Arial" w:hAnsi="Arial" w:cs="Arial"/>
                    <w:sz w:val="20"/>
                    <w:szCs w:val="20"/>
                  </w:rPr>
                  <w:delText>T</w:delText>
                </w:r>
              </w:del>
            </w:sdtContent>
          </w:sdt>
          <w:r>
            <w:rPr>
              <w:rFonts w:ascii="Arial" w:eastAsia="Arial" w:hAnsi="Arial" w:cs="Arial"/>
              <w:sz w:val="20"/>
              <w:szCs w:val="20"/>
            </w:rPr>
            <w:t>his Pilot Project</w:t>
          </w:r>
          <w:sdt>
            <w:sdtPr>
              <w:tag w:val="goog_rdk_66"/>
              <w:id w:val="1232654395"/>
            </w:sdtPr>
            <w:sdtContent>
              <w:ins w:id="77" w:author="ERCOT" w:date="2023-08-23T14:42:00Z">
                <w:r>
                  <w:rPr>
                    <w:rFonts w:ascii="Arial" w:eastAsia="Arial" w:hAnsi="Arial" w:cs="Arial"/>
                    <w:sz w:val="20"/>
                    <w:szCs w:val="20"/>
                  </w:rPr>
                  <w:t>, Phase 2</w:t>
                </w:r>
              </w:ins>
            </w:sdtContent>
          </w:sdt>
          <w:r>
            <w:rPr>
              <w:rFonts w:ascii="Arial" w:eastAsia="Arial" w:hAnsi="Arial" w:cs="Arial"/>
              <w:sz w:val="20"/>
              <w:szCs w:val="20"/>
            </w:rPr>
            <w:t xml:space="preserve"> is intended to provide a means for Premises with any combination of generation, energy storage technologies, or controllable load with the capability of 1 MW or less to participate in the ERCOT wholesale markets. This Pilot Project is not intended to investigate or propose changes to existing participation models, such as those for Distributed Generation Resources (DGRs), Distributed Energy Storage Resources (DESRs), Aggregate Load Resources (ALRs), or Settlement Only Distributed Generators (SODGs) greater than 1 MW.  Aggregations of multiple Premises </w:t>
          </w:r>
          <w:r>
            <w:rPr>
              <w:rFonts w:ascii="Arial" w:eastAsia="Arial" w:hAnsi="Arial" w:cs="Arial"/>
              <w:sz w:val="20"/>
              <w:szCs w:val="20"/>
            </w:rPr>
            <w:lastRenderedPageBreak/>
            <w:t xml:space="preserve">that include only Load may already participate as ALRs and are not eligible to participate in this Pilot Project. </w:t>
          </w:r>
          <w:sdt>
            <w:sdtPr>
              <w:tag w:val="goog_rdk_67"/>
              <w:id w:val="-639112859"/>
            </w:sdtPr>
            <w:sdtContent>
              <w:ins w:id="78" w:author="ERCOT" w:date="2023-12-05T17:28:00Z">
                <w:r>
                  <w:rPr>
                    <w:rFonts w:ascii="Arial" w:eastAsia="Arial" w:hAnsi="Arial" w:cs="Arial"/>
                    <w:sz w:val="20"/>
                    <w:szCs w:val="20"/>
                  </w:rPr>
                  <w:t>Under Phase 2 of the Pilot Project:</w:t>
                </w:r>
              </w:ins>
            </w:sdtContent>
          </w:sdt>
        </w:p>
      </w:sdtContent>
    </w:sdt>
    <w:sdt>
      <w:sdtPr>
        <w:tag w:val="goog_rdk_70"/>
        <w:id w:val="1845276333"/>
      </w:sdtPr>
      <w:sdtContent>
        <w:p w14:paraId="0000004B" w14:textId="77777777" w:rsidR="00941CEE" w:rsidRDefault="00000000">
          <w:pPr>
            <w:numPr>
              <w:ilvl w:val="0"/>
              <w:numId w:val="9"/>
            </w:numPr>
            <w:pBdr>
              <w:top w:val="nil"/>
              <w:left w:val="nil"/>
              <w:bottom w:val="nil"/>
              <w:right w:val="nil"/>
              <w:between w:val="nil"/>
            </w:pBdr>
            <w:spacing w:line="259" w:lineRule="auto"/>
            <w:rPr>
              <w:ins w:id="79" w:author="ERCOT" w:date="2023-12-05T17:28:00Z"/>
              <w:rFonts w:ascii="Arial" w:eastAsia="Arial" w:hAnsi="Arial" w:cs="Arial"/>
              <w:color w:val="000000"/>
              <w:sz w:val="20"/>
              <w:szCs w:val="20"/>
            </w:rPr>
          </w:pPr>
          <w:sdt>
            <w:sdtPr>
              <w:tag w:val="goog_rdk_69"/>
              <w:id w:val="-514382434"/>
            </w:sdtPr>
            <w:sdtContent>
              <w:ins w:id="80" w:author="ERCOT" w:date="2023-12-05T17:28:00Z">
                <w:r>
                  <w:rPr>
                    <w:rFonts w:ascii="Arial" w:eastAsia="Arial" w:hAnsi="Arial" w:cs="Arial"/>
                    <w:color w:val="000000"/>
                    <w:sz w:val="20"/>
                    <w:szCs w:val="20"/>
                  </w:rPr>
                  <w:t>ADERs will be eligible, upon qualification, to provide ERCOT Contingency Reserve Service (ECRS) in addition to Non-Spinning Reserve Service (Non-Spin);</w:t>
                </w:r>
              </w:ins>
            </w:sdtContent>
          </w:sdt>
        </w:p>
      </w:sdtContent>
    </w:sdt>
    <w:sdt>
      <w:sdtPr>
        <w:tag w:val="goog_rdk_75"/>
        <w:id w:val="-888334758"/>
      </w:sdtPr>
      <w:sdtContent>
        <w:p w14:paraId="0000004C" w14:textId="77777777" w:rsidR="00941CEE" w:rsidRDefault="00000000">
          <w:pPr>
            <w:numPr>
              <w:ilvl w:val="0"/>
              <w:numId w:val="9"/>
            </w:numPr>
            <w:pBdr>
              <w:top w:val="nil"/>
              <w:left w:val="nil"/>
              <w:bottom w:val="nil"/>
              <w:right w:val="nil"/>
              <w:between w:val="nil"/>
            </w:pBdr>
            <w:spacing w:line="259" w:lineRule="auto"/>
            <w:rPr>
              <w:ins w:id="81" w:author="ERCOT" w:date="2023-12-05T17:28:00Z"/>
              <w:rFonts w:ascii="Arial" w:eastAsia="Arial" w:hAnsi="Arial" w:cs="Arial"/>
              <w:color w:val="000000"/>
              <w:sz w:val="20"/>
              <w:szCs w:val="20"/>
            </w:rPr>
          </w:pPr>
          <w:sdt>
            <w:sdtPr>
              <w:tag w:val="goog_rdk_71"/>
              <w:id w:val="451525820"/>
            </w:sdtPr>
            <w:sdtContent>
              <w:ins w:id="82" w:author="ERCOT" w:date="2023-12-05T17:28:00Z">
                <w:r>
                  <w:rPr>
                    <w:rFonts w:ascii="Arial" w:eastAsia="Arial" w:hAnsi="Arial" w:cs="Arial"/>
                    <w:color w:val="000000"/>
                    <w:sz w:val="20"/>
                    <w:szCs w:val="20"/>
                  </w:rPr>
                  <w:t xml:space="preserve">Telemetry validation processes have been modified to reflect lessons </w:t>
                </w:r>
              </w:ins>
              <w:customXmlInsRangeStart w:id="83" w:author="ERCOT" w:date="2023-12-05T17:28:00Z"/>
              <w:sdt>
                <w:sdtPr>
                  <w:tag w:val="goog_rdk_72"/>
                  <w:id w:val="-1791436768"/>
                </w:sdtPr>
                <w:sdtContent>
                  <w:customXmlInsRangeEnd w:id="83"/>
                  <w:customXmlInsRangeStart w:id="84" w:author="ERCOT" w:date="2023-12-05T17:28:00Z"/>
                </w:sdtContent>
              </w:sdt>
              <w:customXmlInsRangeEnd w:id="84"/>
              <w:sdt>
                <w:sdtPr>
                  <w:tag w:val="goog_rdk_73"/>
                  <w:id w:val="-1574660175"/>
                </w:sdtPr>
                <w:sdtContent>
                  <w:ins w:id="85" w:author="ERCOT" w:date="2023-12-05T17:28:00Z">
                    <w:del w:id="86" w:author="ERCOT" w:date="2024-01-02T10:50:00Z">
                      <w:r>
                        <w:rPr>
                          <w:rFonts w:ascii="Arial" w:eastAsia="Arial" w:hAnsi="Arial" w:cs="Arial"/>
                          <w:color w:val="000000"/>
                          <w:sz w:val="20"/>
                          <w:szCs w:val="20"/>
                          <w:rPrChange w:id="87" w:author="ERCOT" w:date="2023-12-18T22:38:00Z">
                            <w:rPr>
                              <w:color w:val="000000"/>
                            </w:rPr>
                          </w:rPrChange>
                        </w:rPr>
                        <w:delText>-</w:delText>
                      </w:r>
                    </w:del>
                  </w:ins>
                </w:sdtContent>
              </w:sdt>
              <w:customXmlInsRangeStart w:id="88" w:author="ERCOT" w:date="2023-12-05T17:28:00Z"/>
              <w:sdt>
                <w:sdtPr>
                  <w:tag w:val="goog_rdk_74"/>
                  <w:id w:val="-772855159"/>
                </w:sdtPr>
                <w:sdtContent>
                  <w:customXmlInsRangeEnd w:id="88"/>
                  <w:ins w:id="89" w:author="ERCOT" w:date="2023-12-05T17:28:00Z">
                    <w:r>
                      <w:rPr>
                        <w:rFonts w:ascii="Arial" w:eastAsia="Arial" w:hAnsi="Arial" w:cs="Arial"/>
                        <w:color w:val="000000"/>
                        <w:sz w:val="20"/>
                        <w:szCs w:val="20"/>
                        <w:rPrChange w:id="90" w:author="ERCOT" w:date="2023-12-18T22:38:00Z">
                          <w:rPr>
                            <w:color w:val="000000"/>
                          </w:rPr>
                        </w:rPrChange>
                      </w:rPr>
                      <w:t>learned in Phase 1;</w:t>
                    </w:r>
                  </w:ins>
                  <w:customXmlInsRangeStart w:id="91" w:author="ERCOT" w:date="2023-12-05T17:28:00Z"/>
                </w:sdtContent>
              </w:sdt>
              <w:customXmlInsRangeEnd w:id="91"/>
            </w:sdtContent>
          </w:sdt>
        </w:p>
      </w:sdtContent>
    </w:sdt>
    <w:sdt>
      <w:sdtPr>
        <w:tag w:val="goog_rdk_78"/>
        <w:id w:val="-1093166811"/>
      </w:sdtPr>
      <w:sdtContent>
        <w:p w14:paraId="0000004D" w14:textId="77777777" w:rsidR="00941CEE" w:rsidRDefault="00000000">
          <w:pPr>
            <w:numPr>
              <w:ilvl w:val="0"/>
              <w:numId w:val="9"/>
            </w:numPr>
            <w:pBdr>
              <w:top w:val="nil"/>
              <w:left w:val="nil"/>
              <w:bottom w:val="nil"/>
              <w:right w:val="nil"/>
              <w:between w:val="nil"/>
            </w:pBdr>
            <w:spacing w:line="259" w:lineRule="auto"/>
            <w:rPr>
              <w:ins w:id="92" w:author="ERCOT" w:date="2023-12-05T17:28:00Z"/>
              <w:rFonts w:ascii="Arial" w:eastAsia="Arial" w:hAnsi="Arial" w:cs="Arial"/>
              <w:color w:val="000000"/>
              <w:sz w:val="20"/>
              <w:szCs w:val="20"/>
            </w:rPr>
          </w:pPr>
          <w:sdt>
            <w:sdtPr>
              <w:tag w:val="goog_rdk_76"/>
              <w:id w:val="-1360963568"/>
            </w:sdtPr>
            <w:sdtContent>
              <w:ins w:id="93" w:author="ERCOT" w:date="2023-12-05T17:28:00Z">
                <w:r>
                  <w:rPr>
                    <w:rFonts w:ascii="Arial" w:eastAsia="Arial" w:hAnsi="Arial" w:cs="Arial"/>
                    <w:color w:val="000000"/>
                    <w:sz w:val="20"/>
                    <w:szCs w:val="20"/>
                  </w:rPr>
                  <w:t xml:space="preserve">Other areas of the </w:t>
                </w:r>
              </w:ins>
              <w:customXmlInsRangeStart w:id="94" w:author="ERCOT" w:date="2023-12-05T17:28:00Z"/>
              <w:sdt>
                <w:sdtPr>
                  <w:tag w:val="goog_rdk_77"/>
                  <w:id w:val="-1195764348"/>
                </w:sdtPr>
                <w:sdtContent>
                  <w:customXmlInsRangeEnd w:id="94"/>
                  <w:ins w:id="95" w:author="ERCOT" w:date="2023-12-05T17:28:00Z">
                    <w:del w:id="96" w:author="ERCOT" w:date="2024-01-02T10:50:00Z">
                      <w:r>
                        <w:rPr>
                          <w:rFonts w:ascii="Arial" w:eastAsia="Arial" w:hAnsi="Arial" w:cs="Arial"/>
                          <w:color w:val="000000"/>
                          <w:sz w:val="20"/>
                          <w:szCs w:val="20"/>
                        </w:rPr>
                        <w:delText xml:space="preserve">overall </w:delText>
                      </w:r>
                    </w:del>
                  </w:ins>
                  <w:customXmlInsRangeStart w:id="97" w:author="ERCOT" w:date="2023-12-05T17:28:00Z"/>
                </w:sdtContent>
              </w:sdt>
              <w:customXmlInsRangeEnd w:id="97"/>
              <w:ins w:id="98" w:author="ERCOT" w:date="2023-12-05T17:28:00Z">
                <w:r>
                  <w:rPr>
                    <w:rFonts w:ascii="Arial" w:eastAsia="Arial" w:hAnsi="Arial" w:cs="Arial"/>
                    <w:color w:val="000000"/>
                    <w:sz w:val="20"/>
                    <w:szCs w:val="20"/>
                  </w:rPr>
                  <w:t>Pilot Project will continue to be monitored to inform Pilot design enhancements in future phases.</w:t>
                </w:r>
              </w:ins>
            </w:sdtContent>
          </w:sdt>
        </w:p>
      </w:sdtContent>
    </w:sdt>
    <w:sdt>
      <w:sdtPr>
        <w:tag w:val="goog_rdk_80"/>
        <w:id w:val="1123814399"/>
      </w:sdtPr>
      <w:sdtContent>
        <w:p w14:paraId="0000004E" w14:textId="77777777" w:rsidR="00941CEE" w:rsidRDefault="00000000">
          <w:pPr>
            <w:spacing w:line="259" w:lineRule="auto"/>
            <w:rPr>
              <w:ins w:id="99" w:author="ERCOT" w:date="2023-12-05T17:28:00Z"/>
              <w:rFonts w:ascii="Calibri" w:eastAsia="Calibri" w:hAnsi="Calibri" w:cs="Calibri"/>
            </w:rPr>
          </w:pPr>
          <w:sdt>
            <w:sdtPr>
              <w:tag w:val="goog_rdk_79"/>
              <w:id w:val="-1973363506"/>
            </w:sdtPr>
            <w:sdtContent/>
          </w:sdt>
        </w:p>
      </w:sdtContent>
    </w:sdt>
    <w:p w14:paraId="0000004F" w14:textId="77777777" w:rsidR="00941CEE" w:rsidRDefault="00941CEE">
      <w:pPr>
        <w:spacing w:line="259" w:lineRule="auto"/>
        <w:rPr>
          <w:rFonts w:ascii="Arial" w:eastAsia="Arial" w:hAnsi="Arial" w:cs="Arial"/>
          <w:sz w:val="20"/>
          <w:szCs w:val="20"/>
        </w:rPr>
      </w:pPr>
    </w:p>
    <w:bookmarkStart w:id="100" w:name="_heading=h.3znysh7" w:colFirst="0" w:colLast="0"/>
    <w:bookmarkEnd w:id="100"/>
    <w:p w14:paraId="00000050" w14:textId="77777777" w:rsidR="00941CEE" w:rsidRDefault="00000000">
      <w:pPr>
        <w:pStyle w:val="Heading1"/>
        <w:numPr>
          <w:ilvl w:val="0"/>
          <w:numId w:val="4"/>
        </w:numPr>
        <w:ind w:left="360"/>
        <w:rPr>
          <w:color w:val="00AEC7"/>
        </w:rPr>
      </w:pPr>
      <w:sdt>
        <w:sdtPr>
          <w:tag w:val="goog_rdk_82"/>
          <w:id w:val="-2003807974"/>
        </w:sdtPr>
        <w:sdtContent>
          <w:ins w:id="101" w:author="ERCOT" w:date="2023-08-23T14:48:00Z">
            <w:r>
              <w:rPr>
                <w:color w:val="00AEC7"/>
              </w:rPr>
              <w:t xml:space="preserve">Phase 2 </w:t>
            </w:r>
          </w:ins>
        </w:sdtContent>
      </w:sdt>
      <w:r>
        <w:rPr>
          <w:color w:val="00AEC7"/>
        </w:rPr>
        <w:t>Pilot Project Timeline and Duration</w:t>
      </w:r>
    </w:p>
    <w:p w14:paraId="00000051" w14:textId="77777777" w:rsidR="00941CEE" w:rsidRDefault="00941CEE"/>
    <w:p w14:paraId="00000052" w14:textId="77777777" w:rsidR="00941CEE" w:rsidRDefault="00000000">
      <w:pPr>
        <w:rPr>
          <w:rFonts w:ascii="Arial" w:eastAsia="Arial" w:hAnsi="Arial" w:cs="Arial"/>
          <w:sz w:val="20"/>
          <w:szCs w:val="20"/>
        </w:rPr>
      </w:pPr>
      <w:r>
        <w:rPr>
          <w:rFonts w:ascii="Arial" w:eastAsia="Arial" w:hAnsi="Arial" w:cs="Arial"/>
          <w:sz w:val="20"/>
          <w:szCs w:val="20"/>
        </w:rPr>
        <w:t xml:space="preserve">The Pilot Project will continue until </w:t>
      </w:r>
      <w:commentRangeStart w:id="102"/>
      <w:r>
        <w:rPr>
          <w:rFonts w:ascii="Arial" w:eastAsia="Arial" w:hAnsi="Arial" w:cs="Arial"/>
          <w:sz w:val="20"/>
          <w:szCs w:val="20"/>
        </w:rPr>
        <w:t>implementation of ERCOT market rules and systems are in place to accommodate participation by ADERs</w:t>
      </w:r>
      <w:commentRangeEnd w:id="102"/>
      <w:r w:rsidR="005856AD">
        <w:rPr>
          <w:rStyle w:val="CommentReference"/>
        </w:rPr>
        <w:commentReference w:id="102"/>
      </w:r>
      <w:r>
        <w:rPr>
          <w:rFonts w:ascii="Arial" w:eastAsia="Arial" w:hAnsi="Arial" w:cs="Arial"/>
          <w:sz w:val="20"/>
          <w:szCs w:val="20"/>
        </w:rPr>
        <w:t xml:space="preserve"> or until ERCOT, following PUCT consultation, or the PUCT deems the Pilot Project unnecessary. ERCOT expects that the Pilot Project will need to continue for a minimum of </w:t>
      </w:r>
      <w:sdt>
        <w:sdtPr>
          <w:tag w:val="goog_rdk_83"/>
          <w:id w:val="-1376300778"/>
        </w:sdtPr>
        <w:sdtContent>
          <w:del w:id="103" w:author="ERCOT" w:date="2023-12-04T08:28:00Z">
            <w:r>
              <w:rPr>
                <w:rFonts w:ascii="Arial" w:eastAsia="Arial" w:hAnsi="Arial" w:cs="Arial"/>
                <w:sz w:val="20"/>
                <w:szCs w:val="20"/>
              </w:rPr>
              <w:delText xml:space="preserve">three </w:delText>
            </w:r>
          </w:del>
        </w:sdtContent>
      </w:sdt>
      <w:sdt>
        <w:sdtPr>
          <w:tag w:val="goog_rdk_84"/>
          <w:id w:val="273523956"/>
        </w:sdtPr>
        <w:sdtContent>
          <w:ins w:id="104" w:author="ERCOT" w:date="2023-12-04T08:28:00Z">
            <w:r>
              <w:rPr>
                <w:rFonts w:ascii="Arial" w:eastAsia="Arial" w:hAnsi="Arial" w:cs="Arial"/>
                <w:sz w:val="20"/>
                <w:szCs w:val="20"/>
              </w:rPr>
              <w:t xml:space="preserve">two additional </w:t>
            </w:r>
          </w:ins>
        </w:sdtContent>
      </w:sdt>
      <w:r>
        <w:rPr>
          <w:rFonts w:ascii="Arial" w:eastAsia="Arial" w:hAnsi="Arial" w:cs="Arial"/>
          <w:sz w:val="20"/>
          <w:szCs w:val="20"/>
        </w:rPr>
        <w:t>years</w:t>
      </w:r>
      <w:sdt>
        <w:sdtPr>
          <w:tag w:val="goog_rdk_85"/>
          <w:id w:val="2069528833"/>
        </w:sdtPr>
        <w:sdtContent>
          <w:ins w:id="105" w:author="ERCOT" w:date="2023-12-18T15:04:00Z">
            <w:r>
              <w:rPr>
                <w:rFonts w:ascii="Arial" w:eastAsia="Arial" w:hAnsi="Arial" w:cs="Arial"/>
                <w:sz w:val="20"/>
                <w:szCs w:val="20"/>
              </w:rPr>
              <w:t xml:space="preserve"> from the formal adoption of the Phase 2 Governing Document</w:t>
            </w:r>
          </w:ins>
        </w:sdtContent>
      </w:sdt>
      <w:r>
        <w:rPr>
          <w:rFonts w:ascii="Arial" w:eastAsia="Arial" w:hAnsi="Arial" w:cs="Arial"/>
          <w:sz w:val="20"/>
          <w:szCs w:val="20"/>
        </w:rPr>
        <w:t xml:space="preserve">, </w:t>
      </w:r>
      <w:sdt>
        <w:sdtPr>
          <w:tag w:val="goog_rdk_86"/>
          <w:id w:val="1583715669"/>
        </w:sdtPr>
        <w:sdtContent>
          <w:del w:id="106" w:author="ERCOT" w:date="2024-01-02T10:53:00Z">
            <w:r>
              <w:rPr>
                <w:rFonts w:ascii="Arial" w:eastAsia="Arial" w:hAnsi="Arial" w:cs="Arial"/>
                <w:sz w:val="20"/>
                <w:szCs w:val="20"/>
              </w:rPr>
              <w:delText xml:space="preserve">across </w:delText>
            </w:r>
          </w:del>
        </w:sdtContent>
      </w:sdt>
      <w:sdt>
        <w:sdtPr>
          <w:tag w:val="goog_rdk_87"/>
          <w:id w:val="748311290"/>
        </w:sdtPr>
        <w:sdtContent>
          <w:customXmlInsRangeStart w:id="107" w:author="ERCOT" w:date="2023-12-04T11:01:00Z"/>
          <w:sdt>
            <w:sdtPr>
              <w:tag w:val="goog_rdk_88"/>
              <w:id w:val="915605664"/>
            </w:sdtPr>
            <w:sdtContent>
              <w:customXmlInsRangeEnd w:id="107"/>
              <w:ins w:id="108" w:author="ERCOT" w:date="2023-12-04T11:01:00Z">
                <w:del w:id="109" w:author="ERCOT" w:date="2024-01-02T10:53:00Z">
                  <w:r>
                    <w:rPr>
                      <w:rFonts w:ascii="Arial" w:eastAsia="Arial" w:hAnsi="Arial" w:cs="Arial"/>
                      <w:sz w:val="20"/>
                      <w:szCs w:val="20"/>
                    </w:rPr>
                    <w:delText>this and</w:delText>
                  </w:r>
                </w:del>
              </w:ins>
              <w:customXmlInsRangeStart w:id="110" w:author="ERCOT" w:date="2023-12-04T11:01:00Z"/>
            </w:sdtContent>
          </w:sdt>
          <w:customXmlInsRangeEnd w:id="110"/>
          <w:ins w:id="111" w:author="ERCOT" w:date="2023-12-04T11:01:00Z">
            <w:r>
              <w:rPr>
                <w:rFonts w:ascii="Arial" w:eastAsia="Arial" w:hAnsi="Arial" w:cs="Arial"/>
                <w:sz w:val="20"/>
                <w:szCs w:val="20"/>
              </w:rPr>
              <w:t>including any future</w:t>
            </w:r>
          </w:ins>
        </w:sdtContent>
      </w:sdt>
      <w:sdt>
        <w:sdtPr>
          <w:tag w:val="goog_rdk_89"/>
          <w:id w:val="-1590312391"/>
        </w:sdtPr>
        <w:sdtContent>
          <w:del w:id="112" w:author="ERCOT" w:date="2023-12-04T11:01:00Z">
            <w:r>
              <w:rPr>
                <w:rFonts w:ascii="Arial" w:eastAsia="Arial" w:hAnsi="Arial" w:cs="Arial"/>
                <w:sz w:val="20"/>
                <w:szCs w:val="20"/>
              </w:rPr>
              <w:delText>all</w:delText>
            </w:r>
          </w:del>
        </w:sdtContent>
      </w:sdt>
      <w:r>
        <w:rPr>
          <w:rFonts w:ascii="Arial" w:eastAsia="Arial" w:hAnsi="Arial" w:cs="Arial"/>
          <w:sz w:val="20"/>
          <w:szCs w:val="20"/>
        </w:rPr>
        <w:t xml:space="preserve"> phases, to allow for any incorporation of ERCOT system upgrades, testing of customer migration, and qualifying Resources for multiple ERCOT services, as determined to be allowable while maintaining grid reliability.</w:t>
      </w:r>
    </w:p>
    <w:p w14:paraId="00000053" w14:textId="77777777" w:rsidR="00941CEE" w:rsidRDefault="00941CEE">
      <w:pPr>
        <w:rPr>
          <w:rFonts w:ascii="Arial" w:eastAsia="Arial" w:hAnsi="Arial" w:cs="Arial"/>
          <w:sz w:val="20"/>
          <w:szCs w:val="20"/>
        </w:rPr>
      </w:pPr>
    </w:p>
    <w:p w14:paraId="00000054" w14:textId="77777777" w:rsidR="00941CEE" w:rsidRDefault="00000000">
      <w:pPr>
        <w:rPr>
          <w:rFonts w:ascii="Arial" w:eastAsia="Arial" w:hAnsi="Arial" w:cs="Arial"/>
          <w:sz w:val="20"/>
          <w:szCs w:val="20"/>
        </w:rPr>
      </w:pPr>
      <w:bookmarkStart w:id="113" w:name="_heading=h.2et92p0" w:colFirst="0" w:colLast="0"/>
      <w:bookmarkEnd w:id="113"/>
      <w:r>
        <w:rPr>
          <w:rFonts w:ascii="Arial" w:eastAsia="Arial" w:hAnsi="Arial" w:cs="Arial"/>
          <w:sz w:val="20"/>
          <w:szCs w:val="20"/>
        </w:rPr>
        <w:t xml:space="preserve">This </w:t>
      </w:r>
      <w:sdt>
        <w:sdtPr>
          <w:tag w:val="goog_rdk_90"/>
          <w:id w:val="2101608635"/>
        </w:sdtPr>
        <w:sdtContent>
          <w:ins w:id="114" w:author="ERCOT" w:date="2023-12-18T22:40:00Z">
            <w:r>
              <w:rPr>
                <w:rFonts w:ascii="Arial" w:eastAsia="Arial" w:hAnsi="Arial" w:cs="Arial"/>
                <w:sz w:val="20"/>
                <w:szCs w:val="20"/>
              </w:rPr>
              <w:t xml:space="preserve">Phase 2 </w:t>
            </w:r>
          </w:ins>
        </w:sdtContent>
      </w:sdt>
      <w:r>
        <w:rPr>
          <w:rFonts w:ascii="Arial" w:eastAsia="Arial" w:hAnsi="Arial" w:cs="Arial"/>
          <w:sz w:val="20"/>
          <w:szCs w:val="20"/>
        </w:rPr>
        <w:t xml:space="preserve">Governing Document provides the necessary details for a </w:t>
      </w:r>
      <w:sdt>
        <w:sdtPr>
          <w:tag w:val="goog_rdk_91"/>
          <w:id w:val="1596825562"/>
        </w:sdtPr>
        <w:sdtContent>
          <w:ins w:id="115" w:author="ERCOT" w:date="2023-12-04T11:01:00Z">
            <w:r>
              <w:rPr>
                <w:rFonts w:ascii="Arial" w:eastAsia="Arial" w:hAnsi="Arial" w:cs="Arial"/>
                <w:sz w:val="20"/>
                <w:szCs w:val="20"/>
              </w:rPr>
              <w:t>second</w:t>
            </w:r>
          </w:ins>
        </w:sdtContent>
      </w:sdt>
      <w:sdt>
        <w:sdtPr>
          <w:tag w:val="goog_rdk_92"/>
          <w:id w:val="-827982293"/>
        </w:sdtPr>
        <w:sdtContent>
          <w:del w:id="116" w:author="ERCOT" w:date="2023-12-04T11:01:00Z">
            <w:r>
              <w:rPr>
                <w:rFonts w:ascii="Arial" w:eastAsia="Arial" w:hAnsi="Arial" w:cs="Arial"/>
                <w:sz w:val="20"/>
                <w:szCs w:val="20"/>
              </w:rPr>
              <w:delText>first</w:delText>
            </w:r>
          </w:del>
        </w:sdtContent>
      </w:sdt>
      <w:r>
        <w:rPr>
          <w:rFonts w:ascii="Arial" w:eastAsia="Arial" w:hAnsi="Arial" w:cs="Arial"/>
          <w:sz w:val="20"/>
          <w:szCs w:val="20"/>
        </w:rPr>
        <w:t xml:space="preserve"> phase of the Pilot Project to </w:t>
      </w:r>
      <w:sdt>
        <w:sdtPr>
          <w:tag w:val="goog_rdk_93"/>
          <w:id w:val="617105518"/>
        </w:sdtPr>
        <w:sdtContent>
          <w:ins w:id="117" w:author="ERCOT" w:date="2024-01-02T10:54:00Z">
            <w:r>
              <w:rPr>
                <w:rFonts w:ascii="Arial" w:eastAsia="Arial" w:hAnsi="Arial" w:cs="Arial"/>
                <w:sz w:val="20"/>
                <w:szCs w:val="20"/>
              </w:rPr>
              <w:t xml:space="preserve">continue the </w:t>
            </w:r>
          </w:ins>
        </w:sdtContent>
      </w:sdt>
      <w:sdt>
        <w:sdtPr>
          <w:tag w:val="goog_rdk_94"/>
          <w:id w:val="-111053708"/>
        </w:sdtPr>
        <w:sdtContent>
          <w:del w:id="118" w:author="ERCOT" w:date="2024-01-02T10:54:00Z">
            <w:r>
              <w:rPr>
                <w:rFonts w:ascii="Arial" w:eastAsia="Arial" w:hAnsi="Arial" w:cs="Arial"/>
                <w:sz w:val="20"/>
                <w:szCs w:val="20"/>
              </w:rPr>
              <w:delText>quick</w:delText>
            </w:r>
          </w:del>
        </w:sdtContent>
      </w:sdt>
      <w:sdt>
        <w:sdtPr>
          <w:tag w:val="goog_rdk_95"/>
          <w:id w:val="-308782785"/>
        </w:sdtPr>
        <w:sdtContent>
          <w:ins w:id="119" w:author="ERCOT" w:date="2024-01-03T00:40:00Z">
            <w:r>
              <w:rPr>
                <w:rFonts w:ascii="Arial" w:eastAsia="Arial" w:hAnsi="Arial" w:cs="Arial"/>
                <w:sz w:val="20"/>
                <w:szCs w:val="20"/>
              </w:rPr>
              <w:t>prompt</w:t>
            </w:r>
          </w:ins>
        </w:sdtContent>
      </w:sdt>
      <w:sdt>
        <w:sdtPr>
          <w:tag w:val="goog_rdk_96"/>
          <w:id w:val="247936877"/>
        </w:sdtPr>
        <w:sdtContent>
          <w:del w:id="120" w:author="ERCOT" w:date="2024-01-03T00:40:00Z">
            <w:r>
              <w:rPr>
                <w:rFonts w:ascii="Arial" w:eastAsia="Arial" w:hAnsi="Arial" w:cs="Arial"/>
                <w:sz w:val="20"/>
                <w:szCs w:val="20"/>
              </w:rPr>
              <w:delText>ly</w:delText>
            </w:r>
          </w:del>
        </w:sdtContent>
      </w:sdt>
      <w:r>
        <w:rPr>
          <w:rFonts w:ascii="Arial" w:eastAsia="Arial" w:hAnsi="Arial" w:cs="Arial"/>
          <w:sz w:val="20"/>
          <w:szCs w:val="20"/>
        </w:rPr>
        <w:t xml:space="preserve"> and efficient</w:t>
      </w:r>
      <w:sdt>
        <w:sdtPr>
          <w:tag w:val="goog_rdk_97"/>
          <w:id w:val="-1351638114"/>
        </w:sdtPr>
        <w:sdtContent>
          <w:del w:id="121" w:author="ERCOT" w:date="2024-01-02T10:54:00Z">
            <w:r>
              <w:rPr>
                <w:rFonts w:ascii="Arial" w:eastAsia="Arial" w:hAnsi="Arial" w:cs="Arial"/>
                <w:sz w:val="20"/>
                <w:szCs w:val="20"/>
              </w:rPr>
              <w:delText>ly</w:delText>
            </w:r>
          </w:del>
        </w:sdtContent>
      </w:sdt>
      <w:r>
        <w:rPr>
          <w:rFonts w:ascii="Arial" w:eastAsia="Arial" w:hAnsi="Arial" w:cs="Arial"/>
          <w:sz w:val="20"/>
          <w:szCs w:val="20"/>
        </w:rPr>
        <w:t xml:space="preserve"> implement</w:t>
      </w:r>
      <w:sdt>
        <w:sdtPr>
          <w:tag w:val="goog_rdk_98"/>
          <w:id w:val="1421760034"/>
        </w:sdtPr>
        <w:sdtContent>
          <w:ins w:id="122" w:author="ERCOT" w:date="2024-01-02T10:54:00Z">
            <w:r>
              <w:rPr>
                <w:rFonts w:ascii="Arial" w:eastAsia="Arial" w:hAnsi="Arial" w:cs="Arial"/>
                <w:sz w:val="20"/>
                <w:szCs w:val="20"/>
              </w:rPr>
              <w:t>ation of</w:t>
            </w:r>
          </w:ins>
        </w:sdtContent>
      </w:sdt>
      <w:r>
        <w:rPr>
          <w:rFonts w:ascii="Arial" w:eastAsia="Arial" w:hAnsi="Arial" w:cs="Arial"/>
          <w:sz w:val="20"/>
          <w:szCs w:val="20"/>
        </w:rPr>
        <w:t xml:space="preserve"> an ADER program with minimum changes to ERCOT and DSP systems.   </w:t>
      </w:r>
      <w:sdt>
        <w:sdtPr>
          <w:tag w:val="goog_rdk_99"/>
          <w:id w:val="-1256121851"/>
        </w:sdtPr>
        <w:sdtContent>
          <w:del w:id="123" w:author="ERCOT" w:date="2024-01-02T10:55:00Z">
            <w:r>
              <w:rPr>
                <w:rFonts w:ascii="Arial" w:eastAsia="Arial" w:hAnsi="Arial" w:cs="Arial"/>
                <w:sz w:val="20"/>
                <w:szCs w:val="20"/>
              </w:rPr>
              <w:delText>Subsequent, f</w:delText>
            </w:r>
          </w:del>
        </w:sdtContent>
      </w:sdt>
      <w:sdt>
        <w:sdtPr>
          <w:tag w:val="goog_rdk_100"/>
          <w:id w:val="-2078432060"/>
        </w:sdtPr>
        <w:sdtContent>
          <w:ins w:id="124" w:author="ERCOT" w:date="2024-01-02T10:55:00Z">
            <w:r>
              <w:rPr>
                <w:rFonts w:ascii="Arial" w:eastAsia="Arial" w:hAnsi="Arial" w:cs="Arial"/>
                <w:sz w:val="20"/>
                <w:szCs w:val="20"/>
              </w:rPr>
              <w:t>F</w:t>
            </w:r>
          </w:ins>
        </w:sdtContent>
      </w:sdt>
      <w:r>
        <w:rPr>
          <w:rFonts w:ascii="Arial" w:eastAsia="Arial" w:hAnsi="Arial" w:cs="Arial"/>
          <w:sz w:val="20"/>
          <w:szCs w:val="20"/>
        </w:rPr>
        <w:t>uture phases may introduce additional design elements to help expand participation opportunities while still maintaining distribution and transmission grid reliability.</w:t>
      </w:r>
      <w:sdt>
        <w:sdtPr>
          <w:tag w:val="goog_rdk_101"/>
          <w:id w:val="1629974375"/>
        </w:sdtPr>
        <w:sdtContent>
          <w:del w:id="125" w:author="ERCOT" w:date="2023-12-04T11:02:00Z">
            <w:r>
              <w:rPr>
                <w:rFonts w:ascii="Arial" w:eastAsia="Arial" w:hAnsi="Arial" w:cs="Arial"/>
                <w:sz w:val="20"/>
                <w:szCs w:val="20"/>
              </w:rPr>
              <w:delText xml:space="preserve"> This phased approach will ensure that Pilot Project participation can commence at the earliest date possible.  </w:delText>
            </w:r>
          </w:del>
        </w:sdtContent>
      </w:sdt>
    </w:p>
    <w:p w14:paraId="00000055" w14:textId="77777777" w:rsidR="00941CEE" w:rsidRDefault="00941CEE">
      <w:pPr>
        <w:rPr>
          <w:rFonts w:ascii="Arial" w:eastAsia="Arial" w:hAnsi="Arial" w:cs="Arial"/>
          <w:sz w:val="20"/>
          <w:szCs w:val="20"/>
        </w:rPr>
      </w:pPr>
    </w:p>
    <w:p w14:paraId="00000056" w14:textId="77777777" w:rsidR="00941CEE" w:rsidRDefault="00000000">
      <w:pPr>
        <w:jc w:val="both"/>
        <w:rPr>
          <w:rFonts w:ascii="Arial" w:eastAsia="Arial" w:hAnsi="Arial" w:cs="Arial"/>
          <w:sz w:val="20"/>
          <w:szCs w:val="20"/>
        </w:rPr>
      </w:pPr>
      <w:r>
        <w:rPr>
          <w:rFonts w:ascii="Arial" w:eastAsia="Arial" w:hAnsi="Arial" w:cs="Arial"/>
          <w:sz w:val="20"/>
          <w:szCs w:val="20"/>
        </w:rPr>
        <w:t>Subject to any ERCOT decision or PUCT directive to delay project implementation,</w:t>
      </w:r>
      <w:sdt>
        <w:sdtPr>
          <w:tag w:val="goog_rdk_102"/>
          <w:id w:val="225270499"/>
        </w:sdtPr>
        <w:sdtContent>
          <w:del w:id="126" w:author="ERCOT" w:date="2023-12-18T15:05:00Z">
            <w:r>
              <w:rPr>
                <w:rFonts w:ascii="Arial" w:eastAsia="Arial" w:hAnsi="Arial" w:cs="Arial"/>
                <w:sz w:val="20"/>
                <w:szCs w:val="20"/>
              </w:rPr>
              <w:delText xml:space="preserve"> the</w:delText>
            </w:r>
          </w:del>
        </w:sdtContent>
      </w:sdt>
      <w:r>
        <w:rPr>
          <w:rFonts w:ascii="Arial" w:eastAsia="Arial" w:hAnsi="Arial" w:cs="Arial"/>
          <w:sz w:val="20"/>
          <w:szCs w:val="20"/>
        </w:rPr>
        <w:t xml:space="preserve"> </w:t>
      </w:r>
      <w:sdt>
        <w:sdtPr>
          <w:tag w:val="goog_rdk_103"/>
          <w:id w:val="124821840"/>
        </w:sdtPr>
        <w:sdtContent>
          <w:ins w:id="127" w:author="ERCOT" w:date="2023-08-23T14:49:00Z">
            <w:r>
              <w:rPr>
                <w:rFonts w:ascii="Arial" w:eastAsia="Arial" w:hAnsi="Arial" w:cs="Arial"/>
                <w:sz w:val="20"/>
                <w:szCs w:val="20"/>
              </w:rPr>
              <w:t xml:space="preserve">Phase 2 of the </w:t>
            </w:r>
          </w:ins>
        </w:sdtContent>
      </w:sdt>
      <w:r>
        <w:rPr>
          <w:rFonts w:ascii="Arial" w:eastAsia="Arial" w:hAnsi="Arial" w:cs="Arial"/>
          <w:sz w:val="20"/>
          <w:szCs w:val="20"/>
        </w:rPr>
        <w:t>Pilot Project will proceed according to the following timeline:</w:t>
      </w:r>
    </w:p>
    <w:p w14:paraId="00000057" w14:textId="77777777" w:rsidR="00941CEE" w:rsidRDefault="00000000">
      <w:pPr>
        <w:numPr>
          <w:ilvl w:val="0"/>
          <w:numId w:val="2"/>
        </w:numPr>
        <w:jc w:val="both"/>
        <w:rPr>
          <w:rFonts w:ascii="Arial" w:eastAsia="Arial" w:hAnsi="Arial" w:cs="Arial"/>
          <w:color w:val="000000"/>
          <w:sz w:val="20"/>
          <w:szCs w:val="20"/>
        </w:rPr>
      </w:pPr>
      <w:sdt>
        <w:sdtPr>
          <w:tag w:val="goog_rdk_105"/>
          <w:id w:val="-1540738013"/>
        </w:sdtPr>
        <w:sdtContent>
          <w:del w:id="128" w:author="ERCOT" w:date="2023-08-23T14:49:00Z">
            <w:r>
              <w:rPr>
                <w:rFonts w:ascii="Arial" w:eastAsia="Arial" w:hAnsi="Arial" w:cs="Arial"/>
                <w:sz w:val="20"/>
                <w:szCs w:val="20"/>
              </w:rPr>
              <w:delText xml:space="preserve">October 18, </w:delText>
            </w:r>
          </w:del>
          <w:sdt>
            <w:sdtPr>
              <w:tag w:val="goog_rdk_106"/>
              <w:id w:val="-344793379"/>
            </w:sdtPr>
            <w:sdtContent>
              <w:del w:id="129" w:author="ERCOT" w:date="2023-08-23T14:49:00Z">
                <w:r>
                  <w:rPr>
                    <w:rFonts w:ascii="Arial" w:eastAsia="Arial" w:hAnsi="Arial" w:cs="Arial"/>
                    <w:sz w:val="20"/>
                    <w:szCs w:val="20"/>
                    <w:highlight w:val="yellow"/>
                    <w:rPrChange w:id="130" w:author="ERCOT" w:date="2023-11-29T14:25:00Z">
                      <w:rPr>
                        <w:rFonts w:ascii="Arial" w:eastAsia="Arial" w:hAnsi="Arial" w:cs="Arial"/>
                        <w:sz w:val="20"/>
                        <w:szCs w:val="20"/>
                      </w:rPr>
                    </w:rPrChange>
                  </w:rPr>
                  <w:delText>2022</w:delText>
                </w:r>
              </w:del>
            </w:sdtContent>
          </w:sdt>
        </w:sdtContent>
      </w:sdt>
      <w:sdt>
        <w:sdtPr>
          <w:tag w:val="goog_rdk_107"/>
          <w:id w:val="-1147117850"/>
        </w:sdtPr>
        <w:sdtContent>
          <w:sdt>
            <w:sdtPr>
              <w:tag w:val="goog_rdk_108"/>
              <w:id w:val="1939402900"/>
            </w:sdtPr>
            <w:sdtContent>
              <w:ins w:id="131" w:author="ERCOT" w:date="2023-08-23T14:49:00Z">
                <w:r>
                  <w:rPr>
                    <w:rFonts w:ascii="Arial" w:eastAsia="Arial" w:hAnsi="Arial" w:cs="Arial"/>
                    <w:sz w:val="20"/>
                    <w:szCs w:val="20"/>
                    <w:highlight w:val="yellow"/>
                    <w:rPrChange w:id="132" w:author="ERCOT" w:date="2023-11-29T14:25:00Z">
                      <w:rPr>
                        <w:rFonts w:ascii="Arial" w:eastAsia="Arial" w:hAnsi="Arial" w:cs="Arial"/>
                        <w:sz w:val="20"/>
                        <w:szCs w:val="20"/>
                      </w:rPr>
                    </w:rPrChange>
                  </w:rPr>
                  <w:t>INSERT DATE</w:t>
                </w:r>
              </w:ins>
            </w:sdtContent>
          </w:sdt>
        </w:sdtContent>
      </w:sdt>
      <w:r>
        <w:rPr>
          <w:rFonts w:ascii="Arial" w:eastAsia="Arial" w:hAnsi="Arial" w:cs="Arial"/>
          <w:sz w:val="20"/>
          <w:szCs w:val="20"/>
        </w:rPr>
        <w:t>: Board approval of</w:t>
      </w:r>
      <w:sdt>
        <w:sdtPr>
          <w:tag w:val="goog_rdk_109"/>
          <w:id w:val="16282104"/>
        </w:sdtPr>
        <w:sdtContent>
          <w:ins w:id="133" w:author="ERCOT" w:date="2023-08-23T14:49:00Z">
            <w:r>
              <w:rPr>
                <w:rFonts w:ascii="Arial" w:eastAsia="Arial" w:hAnsi="Arial" w:cs="Arial"/>
                <w:sz w:val="20"/>
                <w:szCs w:val="20"/>
              </w:rPr>
              <w:t xml:space="preserve"> Phase 2 of the</w:t>
            </w:r>
          </w:ins>
        </w:sdtContent>
      </w:sdt>
      <w:r>
        <w:rPr>
          <w:rFonts w:ascii="Arial" w:eastAsia="Arial" w:hAnsi="Arial" w:cs="Arial"/>
          <w:sz w:val="20"/>
          <w:szCs w:val="20"/>
        </w:rPr>
        <w:t xml:space="preserve"> Pilot Project.</w:t>
      </w:r>
    </w:p>
    <w:sdt>
      <w:sdtPr>
        <w:tag w:val="goog_rdk_112"/>
        <w:id w:val="-1331135541"/>
      </w:sdtPr>
      <w:sdtContent>
        <w:p w14:paraId="00000058" w14:textId="77777777" w:rsidR="00941CEE" w:rsidRDefault="00000000">
          <w:pPr>
            <w:numPr>
              <w:ilvl w:val="0"/>
              <w:numId w:val="2"/>
            </w:numPr>
            <w:jc w:val="both"/>
            <w:rPr>
              <w:del w:id="134" w:author="ERCOT" w:date="2023-08-23T14:49:00Z"/>
              <w:rFonts w:ascii="Arial" w:eastAsia="Arial" w:hAnsi="Arial" w:cs="Arial"/>
              <w:color w:val="000000"/>
              <w:sz w:val="20"/>
              <w:szCs w:val="20"/>
            </w:rPr>
          </w:pPr>
          <w:sdt>
            <w:sdtPr>
              <w:tag w:val="goog_rdk_111"/>
              <w:id w:val="-1735538504"/>
            </w:sdtPr>
            <w:sdtContent>
              <w:del w:id="135" w:author="ERCOT" w:date="2023-08-23T14:49:00Z">
                <w:r>
                  <w:rPr>
                    <w:rFonts w:ascii="Arial" w:eastAsia="Arial" w:hAnsi="Arial" w:cs="Arial"/>
                    <w:sz w:val="20"/>
                    <w:szCs w:val="20"/>
                  </w:rPr>
                  <w:delText>November 4, 2022: ERCOT to begin accepting completed</w:delText>
                </w:r>
                <w:r>
                  <w:delText xml:space="preserve"> “</w:delText>
                </w:r>
                <w:r>
                  <w:rPr>
                    <w:rFonts w:ascii="Arial" w:eastAsia="Arial" w:hAnsi="Arial" w:cs="Arial"/>
                    <w:sz w:val="20"/>
                    <w:szCs w:val="20"/>
                  </w:rPr>
                  <w:delText xml:space="preserve">Distribution Service Provider Acknowledgment” and “Supplement to the Standard Form Market Participant Agreement” forms from QSEs, as described below in subsection 5.c.2.  </w:delText>
                </w:r>
              </w:del>
            </w:sdtContent>
          </w:sdt>
        </w:p>
      </w:sdtContent>
    </w:sdt>
    <w:sdt>
      <w:sdtPr>
        <w:tag w:val="goog_rdk_114"/>
        <w:id w:val="1843191573"/>
      </w:sdtPr>
      <w:sdtContent>
        <w:p w14:paraId="00000059" w14:textId="77777777" w:rsidR="00941CEE" w:rsidRDefault="00000000">
          <w:pPr>
            <w:numPr>
              <w:ilvl w:val="0"/>
              <w:numId w:val="2"/>
            </w:numPr>
            <w:jc w:val="both"/>
            <w:rPr>
              <w:del w:id="136" w:author="ERCOT" w:date="2023-08-23T14:49:00Z"/>
              <w:rFonts w:ascii="Arial" w:eastAsia="Arial" w:hAnsi="Arial" w:cs="Arial"/>
              <w:color w:val="000000"/>
              <w:sz w:val="20"/>
              <w:szCs w:val="20"/>
            </w:rPr>
          </w:pPr>
          <w:sdt>
            <w:sdtPr>
              <w:tag w:val="goog_rdk_113"/>
              <w:id w:val="-2029402477"/>
            </w:sdtPr>
            <w:sdtContent>
              <w:del w:id="137" w:author="ERCOT" w:date="2023-08-23T14:49:00Z">
                <w:r>
                  <w:rPr>
                    <w:rFonts w:ascii="Arial" w:eastAsia="Arial" w:hAnsi="Arial" w:cs="Arial"/>
                    <w:sz w:val="20"/>
                    <w:szCs w:val="20"/>
                  </w:rPr>
                  <w:delText>November 18, 2022: ERCOT to begin accepting ADER registration forms from Resource Entities, as described below in subsection 5.c.3.</w:delText>
                </w:r>
              </w:del>
            </w:sdtContent>
          </w:sdt>
        </w:p>
      </w:sdtContent>
    </w:sdt>
    <w:sdt>
      <w:sdtPr>
        <w:tag w:val="goog_rdk_116"/>
        <w:id w:val="-1760976357"/>
      </w:sdtPr>
      <w:sdtContent>
        <w:p w14:paraId="0000005A" w14:textId="77777777" w:rsidR="00941CEE" w:rsidRDefault="00000000">
          <w:pPr>
            <w:numPr>
              <w:ilvl w:val="0"/>
              <w:numId w:val="2"/>
            </w:numPr>
            <w:jc w:val="both"/>
            <w:rPr>
              <w:del w:id="138" w:author="ERCOT" w:date="2023-08-23T14:49:00Z"/>
              <w:rFonts w:ascii="Arial" w:eastAsia="Arial" w:hAnsi="Arial" w:cs="Arial"/>
              <w:color w:val="000000"/>
              <w:sz w:val="20"/>
              <w:szCs w:val="20"/>
            </w:rPr>
          </w:pPr>
          <w:sdt>
            <w:sdtPr>
              <w:tag w:val="goog_rdk_115"/>
              <w:id w:val="-1636864864"/>
            </w:sdtPr>
            <w:sdtContent>
              <w:del w:id="139" w:author="ERCOT" w:date="2023-08-23T14:49:00Z">
                <w:r>
                  <w:rPr>
                    <w:rFonts w:ascii="Arial" w:eastAsia="Arial" w:hAnsi="Arial" w:cs="Arial"/>
                    <w:sz w:val="20"/>
                    <w:szCs w:val="20"/>
                  </w:rPr>
                  <w:delText xml:space="preserve">January 3, 2023: ERCOT to begin ADER qualification testing. Energy and Ancillary Service Offers from QSEs for ADERs are valid once ERCOT has confirmed that qualification testing is complete and acceptable. </w:delText>
                </w:r>
              </w:del>
            </w:sdtContent>
          </w:sdt>
        </w:p>
      </w:sdtContent>
    </w:sdt>
    <w:p w14:paraId="0000005B" w14:textId="77777777" w:rsidR="00941CEE" w:rsidRDefault="00000000">
      <w:pPr>
        <w:numPr>
          <w:ilvl w:val="0"/>
          <w:numId w:val="2"/>
        </w:numPr>
        <w:jc w:val="both"/>
        <w:rPr>
          <w:rFonts w:ascii="Arial" w:eastAsia="Arial" w:hAnsi="Arial" w:cs="Arial"/>
          <w:color w:val="000000"/>
          <w:sz w:val="20"/>
          <w:szCs w:val="20"/>
        </w:rPr>
      </w:pPr>
      <w:r>
        <w:rPr>
          <w:rFonts w:ascii="Arial" w:eastAsia="Arial" w:hAnsi="Arial" w:cs="Arial"/>
          <w:sz w:val="20"/>
          <w:szCs w:val="20"/>
        </w:rPr>
        <w:t xml:space="preserve">Following a </w:t>
      </w:r>
      <w:sdt>
        <w:sdtPr>
          <w:tag w:val="goog_rdk_117"/>
          <w:id w:val="1295558363"/>
        </w:sdtPr>
        <w:sdtContent>
          <w:ins w:id="140" w:author="ERCOT" w:date="2023-12-11T23:30:00Z">
            <w:r>
              <w:rPr>
                <w:rFonts w:ascii="Arial" w:eastAsia="Arial" w:hAnsi="Arial" w:cs="Arial"/>
                <w:sz w:val="20"/>
                <w:szCs w:val="20"/>
              </w:rPr>
              <w:t xml:space="preserve">period of at least six months of Phase 2, </w:t>
            </w:r>
          </w:ins>
        </w:sdtContent>
      </w:sdt>
      <w:sdt>
        <w:sdtPr>
          <w:tag w:val="goog_rdk_118"/>
          <w:id w:val="-1980302576"/>
        </w:sdtPr>
        <w:sdtContent>
          <w:del w:id="141" w:author="ERCOT" w:date="2023-12-11T23:30:00Z">
            <w:r>
              <w:rPr>
                <w:rFonts w:ascii="Arial" w:eastAsia="Arial" w:hAnsi="Arial" w:cs="Arial"/>
                <w:sz w:val="20"/>
                <w:szCs w:val="20"/>
              </w:rPr>
              <w:delText xml:space="preserve">successful demonstration of the dispatch of energy and Non-Spin provision by ADERs in Phase 1 of the Pilot Project, as described in subsection 5.g, for a period of at least three months, </w:delText>
            </w:r>
          </w:del>
        </w:sdtContent>
      </w:sdt>
      <w:r>
        <w:rPr>
          <w:rFonts w:ascii="Arial" w:eastAsia="Arial" w:hAnsi="Arial" w:cs="Arial"/>
          <w:sz w:val="20"/>
          <w:szCs w:val="20"/>
        </w:rPr>
        <w:t>ERCOT shall prepare a</w:t>
      </w:r>
      <w:sdt>
        <w:sdtPr>
          <w:tag w:val="goog_rdk_119"/>
          <w:id w:val="-203335175"/>
        </w:sdtPr>
        <w:sdtContent>
          <w:ins w:id="142" w:author="ERCOT" w:date="2023-11-29T14:26:00Z">
            <w:r>
              <w:rPr>
                <w:rFonts w:ascii="Arial" w:eastAsia="Arial" w:hAnsi="Arial" w:cs="Arial"/>
                <w:sz w:val="20"/>
                <w:szCs w:val="20"/>
              </w:rPr>
              <w:t xml:space="preserve"> recommendation on whether</w:t>
            </w:r>
          </w:ins>
        </w:sdtContent>
      </w:sdt>
      <w:sdt>
        <w:sdtPr>
          <w:tag w:val="goog_rdk_120"/>
          <w:id w:val="220250576"/>
        </w:sdtPr>
        <w:sdtContent>
          <w:del w:id="143" w:author="ERCOT" w:date="2023-11-29T14:26:00Z">
            <w:r>
              <w:rPr>
                <w:rFonts w:ascii="Arial" w:eastAsia="Arial" w:hAnsi="Arial" w:cs="Arial"/>
                <w:sz w:val="20"/>
                <w:szCs w:val="20"/>
              </w:rPr>
              <w:delText xml:space="preserve"> an outline of</w:delText>
            </w:r>
          </w:del>
        </w:sdtContent>
      </w:sdt>
      <w:r>
        <w:rPr>
          <w:rFonts w:ascii="Arial" w:eastAsia="Arial" w:hAnsi="Arial" w:cs="Arial"/>
          <w:sz w:val="20"/>
          <w:szCs w:val="20"/>
        </w:rPr>
        <w:t xml:space="preserve"> Phase 2</w:t>
      </w:r>
      <w:sdt>
        <w:sdtPr>
          <w:tag w:val="goog_rdk_121"/>
          <w:id w:val="-1363976172"/>
        </w:sdtPr>
        <w:sdtContent>
          <w:ins w:id="144" w:author="ERCOT" w:date="2023-12-11T17:32:00Z">
            <w:r>
              <w:rPr>
                <w:rFonts w:ascii="Arial" w:eastAsia="Arial" w:hAnsi="Arial" w:cs="Arial"/>
                <w:sz w:val="20"/>
                <w:szCs w:val="20"/>
              </w:rPr>
              <w:t xml:space="preserve"> should continue in order to gain more data, or whether moving to a Phase 3 </w:t>
            </w:r>
          </w:ins>
        </w:sdtContent>
      </w:sdt>
      <w:r>
        <w:rPr>
          <w:rFonts w:ascii="Arial" w:eastAsia="Arial" w:hAnsi="Arial" w:cs="Arial"/>
          <w:sz w:val="20"/>
          <w:szCs w:val="20"/>
        </w:rPr>
        <w:t>of the Pilot Project</w:t>
      </w:r>
      <w:sdt>
        <w:sdtPr>
          <w:tag w:val="goog_rdk_122"/>
          <w:id w:val="1117176914"/>
        </w:sdtPr>
        <w:sdtContent>
          <w:ins w:id="145" w:author="ERCOT" w:date="2023-11-29T14:26:00Z">
            <w:r>
              <w:rPr>
                <w:rFonts w:ascii="Arial" w:eastAsia="Arial" w:hAnsi="Arial" w:cs="Arial"/>
                <w:sz w:val="20"/>
                <w:szCs w:val="20"/>
              </w:rPr>
              <w:t xml:space="preserve"> is warranted</w:t>
            </w:r>
          </w:ins>
        </w:sdtContent>
      </w:sdt>
      <w:r>
        <w:rPr>
          <w:rFonts w:ascii="Arial" w:eastAsia="Arial" w:hAnsi="Arial" w:cs="Arial"/>
          <w:sz w:val="20"/>
          <w:szCs w:val="20"/>
        </w:rPr>
        <w:t>.</w:t>
      </w:r>
    </w:p>
    <w:sdt>
      <w:sdtPr>
        <w:tag w:val="goog_rdk_126"/>
        <w:id w:val="-713267911"/>
      </w:sdtPr>
      <w:sdtContent>
        <w:p w14:paraId="0000005C" w14:textId="77777777" w:rsidR="00941CEE" w:rsidRDefault="00000000">
          <w:pPr>
            <w:numPr>
              <w:ilvl w:val="0"/>
              <w:numId w:val="2"/>
            </w:numPr>
            <w:jc w:val="both"/>
            <w:rPr>
              <w:del w:id="146" w:author="ERCOT" w:date="2023-12-20T09:46:00Z"/>
              <w:rFonts w:ascii="Arial" w:eastAsia="Arial" w:hAnsi="Arial" w:cs="Arial"/>
              <w:color w:val="000000"/>
              <w:sz w:val="20"/>
              <w:szCs w:val="20"/>
            </w:rPr>
          </w:pPr>
          <w:sdt>
            <w:sdtPr>
              <w:tag w:val="goog_rdk_124"/>
              <w:id w:val="-346031405"/>
            </w:sdtPr>
            <w:sdtContent>
              <w:ins w:id="147" w:author="ERCOT" w:date="2023-12-20T09:46:00Z">
                <w:r>
                  <w:rPr>
                    <w:rFonts w:ascii="Arial" w:eastAsia="Arial" w:hAnsi="Arial" w:cs="Arial"/>
                    <w:color w:val="000000"/>
                    <w:sz w:val="20"/>
                    <w:szCs w:val="20"/>
                  </w:rPr>
                  <w:t xml:space="preserve">No later than </w:t>
                </w:r>
              </w:ins>
            </w:sdtContent>
          </w:sdt>
          <w:sdt>
            <w:sdtPr>
              <w:tag w:val="goog_rdk_125"/>
              <w:id w:val="-815103707"/>
            </w:sdtPr>
            <w:sdtContent>
              <w:del w:id="148" w:author="ERCOT" w:date="2023-12-20T09:46:00Z">
                <w:r>
                  <w:rPr>
                    <w:rFonts w:ascii="Arial" w:eastAsia="Arial" w:hAnsi="Arial" w:cs="Arial"/>
                    <w:color w:val="000000"/>
                    <w:sz w:val="20"/>
                    <w:szCs w:val="20"/>
                  </w:rPr>
                  <w:delText xml:space="preserve">Following the development of an </w:delText>
                </w:r>
                <w:r>
                  <w:rPr>
                    <w:rFonts w:ascii="Arial" w:eastAsia="Arial" w:hAnsi="Arial" w:cs="Arial"/>
                    <w:sz w:val="20"/>
                    <w:szCs w:val="20"/>
                  </w:rPr>
                  <w:delText>outline of Phase 2 of the Pilot Project</w:delText>
                </w:r>
                <w:r>
                  <w:rPr>
                    <w:rFonts w:ascii="Arial" w:eastAsia="Arial" w:hAnsi="Arial" w:cs="Arial"/>
                    <w:color w:val="000000"/>
                    <w:sz w:val="20"/>
                    <w:szCs w:val="20"/>
                  </w:rPr>
                  <w:delText>: ERCOT shall prepare a Phase 2 Pilot Project Governing Document and submit it to the Board for approval.</w:delText>
                </w:r>
              </w:del>
            </w:sdtContent>
          </w:sdt>
        </w:p>
      </w:sdtContent>
    </w:sdt>
    <w:p w14:paraId="0000005D" w14:textId="77777777" w:rsidR="00941CEE" w:rsidRDefault="00000000">
      <w:pPr>
        <w:numPr>
          <w:ilvl w:val="0"/>
          <w:numId w:val="2"/>
        </w:numPr>
        <w:jc w:val="both"/>
        <w:rPr>
          <w:rFonts w:ascii="Arial" w:eastAsia="Arial" w:hAnsi="Arial" w:cs="Arial"/>
          <w:color w:val="000000"/>
          <w:sz w:val="20"/>
          <w:szCs w:val="20"/>
        </w:rPr>
      </w:pPr>
      <w:sdt>
        <w:sdtPr>
          <w:tag w:val="goog_rdk_127"/>
          <w:id w:val="-1559465287"/>
        </w:sdtPr>
        <w:sdtContent>
          <w:del w:id="149" w:author="ERCOT" w:date="2023-12-20T09:46:00Z">
            <w:r>
              <w:rPr>
                <w:rFonts w:ascii="Arial" w:eastAsia="Arial" w:hAnsi="Arial" w:cs="Arial"/>
                <w:sz w:val="20"/>
                <w:szCs w:val="20"/>
              </w:rPr>
              <w:delText>oOne year after the first wholesale offer from an ADER or simultaneously with submission of the Phase 2 Governing Document to Board for approval</w:delText>
            </w:r>
          </w:del>
        </w:sdtContent>
      </w:sdt>
      <w:sdt>
        <w:sdtPr>
          <w:tag w:val="goog_rdk_128"/>
          <w:id w:val="1967159467"/>
        </w:sdtPr>
        <w:sdtContent>
          <w:ins w:id="150" w:author="ERCOT" w:date="2023-08-23T14:50:00Z">
            <w:r>
              <w:rPr>
                <w:rFonts w:ascii="Arial" w:eastAsia="Arial" w:hAnsi="Arial" w:cs="Arial"/>
                <w:sz w:val="20"/>
                <w:szCs w:val="20"/>
              </w:rPr>
              <w:t xml:space="preserve"> the date of </w:t>
            </w:r>
          </w:ins>
        </w:sdtContent>
      </w:sdt>
      <w:sdt>
        <w:sdtPr>
          <w:tag w:val="goog_rdk_129"/>
          <w:id w:val="-1784572881"/>
        </w:sdtPr>
        <w:sdtContent>
          <w:del w:id="151" w:author="ERCOT" w:date="2023-08-23T14:50:00Z">
            <w:r>
              <w:rPr>
                <w:rFonts w:ascii="Arial" w:eastAsia="Arial" w:hAnsi="Arial" w:cs="Arial"/>
                <w:sz w:val="20"/>
                <w:szCs w:val="20"/>
              </w:rPr>
              <w:delText xml:space="preserve">of the Phase 2 Governing Document or simultaneous with the </w:delText>
            </w:r>
          </w:del>
        </w:sdtContent>
      </w:sdt>
      <w:sdt>
        <w:sdtPr>
          <w:tag w:val="goog_rdk_130"/>
          <w:id w:val="954609752"/>
        </w:sdtPr>
        <w:sdtContent>
          <w:ins w:id="152" w:author="ERCOT" w:date="2023-12-20T19:44:00Z">
            <w:r>
              <w:rPr>
                <w:rFonts w:ascii="Arial" w:eastAsia="Arial" w:hAnsi="Arial" w:cs="Arial"/>
                <w:sz w:val="20"/>
                <w:szCs w:val="20"/>
              </w:rPr>
              <w:t>submission of the Phase 3 Governing Document to the Board for approval</w:t>
            </w:r>
          </w:ins>
        </w:sdtContent>
      </w:sdt>
      <w:r>
        <w:rPr>
          <w:rFonts w:ascii="Arial" w:eastAsia="Arial" w:hAnsi="Arial" w:cs="Arial"/>
          <w:sz w:val="20"/>
          <w:szCs w:val="20"/>
        </w:rPr>
        <w:t xml:space="preserve">, the ADER Task Force established in PUCT Project No. 53911 (Task Force) and ERCOT will prepare a Phase </w:t>
      </w:r>
      <w:sdt>
        <w:sdtPr>
          <w:tag w:val="goog_rdk_131"/>
          <w:id w:val="37402301"/>
        </w:sdtPr>
        <w:sdtContent>
          <w:ins w:id="153" w:author="ERCOT" w:date="2023-08-23T14:51:00Z">
            <w:r>
              <w:rPr>
                <w:rFonts w:ascii="Arial" w:eastAsia="Arial" w:hAnsi="Arial" w:cs="Arial"/>
                <w:sz w:val="20"/>
                <w:szCs w:val="20"/>
              </w:rPr>
              <w:t>2</w:t>
            </w:r>
          </w:ins>
        </w:sdtContent>
      </w:sdt>
      <w:sdt>
        <w:sdtPr>
          <w:tag w:val="goog_rdk_132"/>
          <w:id w:val="-947385840"/>
        </w:sdtPr>
        <w:sdtContent>
          <w:del w:id="154" w:author="ERCOT" w:date="2023-08-23T14:51:00Z">
            <w:r>
              <w:rPr>
                <w:rFonts w:ascii="Arial" w:eastAsia="Arial" w:hAnsi="Arial" w:cs="Arial"/>
                <w:sz w:val="20"/>
                <w:szCs w:val="20"/>
              </w:rPr>
              <w:delText>1</w:delText>
            </w:r>
          </w:del>
        </w:sdtContent>
      </w:sdt>
      <w:r>
        <w:rPr>
          <w:rFonts w:ascii="Arial" w:eastAsia="Arial" w:hAnsi="Arial" w:cs="Arial"/>
          <w:sz w:val="20"/>
          <w:szCs w:val="20"/>
        </w:rPr>
        <w:t xml:space="preserve"> Report and consider the possible closing of Phase </w:t>
      </w:r>
      <w:sdt>
        <w:sdtPr>
          <w:tag w:val="goog_rdk_133"/>
          <w:id w:val="1624968464"/>
        </w:sdtPr>
        <w:sdtContent>
          <w:del w:id="155" w:author="ERCOT" w:date="2023-08-23T14:51:00Z">
            <w:r>
              <w:rPr>
                <w:rFonts w:ascii="Arial" w:eastAsia="Arial" w:hAnsi="Arial" w:cs="Arial"/>
                <w:sz w:val="20"/>
                <w:szCs w:val="20"/>
              </w:rPr>
              <w:delText>1</w:delText>
            </w:r>
          </w:del>
        </w:sdtContent>
      </w:sdt>
      <w:sdt>
        <w:sdtPr>
          <w:tag w:val="goog_rdk_134"/>
          <w:id w:val="1755938519"/>
        </w:sdtPr>
        <w:sdtContent>
          <w:ins w:id="156" w:author="ERCOT" w:date="2023-08-23T14:51:00Z">
            <w:r>
              <w:rPr>
                <w:rFonts w:ascii="Arial" w:eastAsia="Arial" w:hAnsi="Arial" w:cs="Arial"/>
                <w:sz w:val="20"/>
                <w:szCs w:val="20"/>
              </w:rPr>
              <w:t>2</w:t>
            </w:r>
          </w:ins>
        </w:sdtContent>
      </w:sdt>
      <w:r>
        <w:rPr>
          <w:rFonts w:ascii="Arial" w:eastAsia="Arial" w:hAnsi="Arial" w:cs="Arial"/>
          <w:sz w:val="20"/>
          <w:szCs w:val="20"/>
        </w:rPr>
        <w:t>.</w:t>
      </w:r>
    </w:p>
    <w:p w14:paraId="0000005E" w14:textId="77777777" w:rsidR="00941CEE" w:rsidRDefault="00000000">
      <w:pPr>
        <w:numPr>
          <w:ilvl w:val="0"/>
          <w:numId w:val="2"/>
        </w:numPr>
        <w:jc w:val="both"/>
        <w:rPr>
          <w:rFonts w:ascii="Arial" w:eastAsia="Arial" w:hAnsi="Arial" w:cs="Arial"/>
          <w:color w:val="5B6770"/>
        </w:rPr>
      </w:pPr>
      <w:r>
        <w:rPr>
          <w:rFonts w:ascii="Arial" w:eastAsia="Arial" w:hAnsi="Arial" w:cs="Arial"/>
          <w:sz w:val="20"/>
          <w:szCs w:val="20"/>
        </w:rPr>
        <w:t>Quarterly: Task Force to draft quarterly reports and file them with the PUCT.</w:t>
      </w:r>
    </w:p>
    <w:bookmarkStart w:id="157" w:name="_heading=h.tyjcwt" w:colFirst="0" w:colLast="0"/>
    <w:bookmarkEnd w:id="157"/>
    <w:p w14:paraId="0000005F" w14:textId="77777777" w:rsidR="00941CEE" w:rsidRDefault="00000000">
      <w:pPr>
        <w:pStyle w:val="Heading1"/>
        <w:numPr>
          <w:ilvl w:val="0"/>
          <w:numId w:val="4"/>
        </w:numPr>
        <w:spacing w:line="259" w:lineRule="auto"/>
        <w:ind w:left="360"/>
        <w:rPr>
          <w:color w:val="00AEC7"/>
        </w:rPr>
      </w:pPr>
      <w:sdt>
        <w:sdtPr>
          <w:tag w:val="goog_rdk_135"/>
          <w:id w:val="1377431596"/>
        </w:sdtPr>
        <w:sdtContent/>
      </w:sdt>
      <w:r>
        <w:rPr>
          <w:color w:val="00AEC7"/>
        </w:rPr>
        <w:t xml:space="preserve">Policy Questions to be Considered in Phase </w:t>
      </w:r>
      <w:sdt>
        <w:sdtPr>
          <w:tag w:val="goog_rdk_136"/>
          <w:id w:val="1065455006"/>
        </w:sdtPr>
        <w:sdtContent>
          <w:del w:id="158" w:author="ERCOT" w:date="2023-08-23T14:51:00Z">
            <w:r>
              <w:rPr>
                <w:color w:val="00AEC7"/>
              </w:rPr>
              <w:delText>1</w:delText>
            </w:r>
          </w:del>
        </w:sdtContent>
      </w:sdt>
      <w:sdt>
        <w:sdtPr>
          <w:tag w:val="goog_rdk_137"/>
          <w:id w:val="1159429979"/>
        </w:sdtPr>
        <w:sdtContent>
          <w:ins w:id="159" w:author="ERCOT" w:date="2023-08-23T14:51:00Z">
            <w:r>
              <w:rPr>
                <w:color w:val="00AEC7"/>
              </w:rPr>
              <w:t>2</w:t>
            </w:r>
          </w:ins>
        </w:sdtContent>
      </w:sdt>
    </w:p>
    <w:p w14:paraId="00000060" w14:textId="1E32A9FD" w:rsidR="00941CEE" w:rsidRDefault="00000000">
      <w:pPr>
        <w:jc w:val="both"/>
        <w:rPr>
          <w:rFonts w:ascii="Arial" w:eastAsia="Arial" w:hAnsi="Arial" w:cs="Arial"/>
          <w:color w:val="000000"/>
        </w:rPr>
      </w:pPr>
      <w:r>
        <w:rPr>
          <w:rFonts w:ascii="Arial" w:eastAsia="Arial" w:hAnsi="Arial" w:cs="Arial"/>
          <w:color w:val="000000"/>
          <w:sz w:val="20"/>
          <w:szCs w:val="20"/>
        </w:rPr>
        <w:t xml:space="preserve">During Phase </w:t>
      </w:r>
      <w:sdt>
        <w:sdtPr>
          <w:tag w:val="goog_rdk_138"/>
          <w:id w:val="1665673545"/>
        </w:sdtPr>
        <w:sdtContent>
          <w:del w:id="160" w:author="ERCOT" w:date="2023-08-23T14:51:00Z">
            <w:r>
              <w:rPr>
                <w:rFonts w:ascii="Arial" w:eastAsia="Arial" w:hAnsi="Arial" w:cs="Arial"/>
                <w:color w:val="000000"/>
                <w:sz w:val="20"/>
                <w:szCs w:val="20"/>
              </w:rPr>
              <w:delText>1</w:delText>
            </w:r>
          </w:del>
        </w:sdtContent>
      </w:sdt>
      <w:sdt>
        <w:sdtPr>
          <w:tag w:val="goog_rdk_139"/>
          <w:id w:val="886454100"/>
        </w:sdtPr>
        <w:sdtContent>
          <w:ins w:id="161" w:author="ERCOT" w:date="2023-08-23T14:51:00Z">
            <w:r>
              <w:rPr>
                <w:rFonts w:ascii="Arial" w:eastAsia="Arial" w:hAnsi="Arial" w:cs="Arial"/>
                <w:color w:val="000000"/>
                <w:sz w:val="20"/>
                <w:szCs w:val="20"/>
              </w:rPr>
              <w:t>2</w:t>
            </w:r>
          </w:ins>
        </w:sdtContent>
      </w:sdt>
      <w:r>
        <w:rPr>
          <w:rFonts w:ascii="Arial" w:eastAsia="Arial" w:hAnsi="Arial" w:cs="Arial"/>
          <w:color w:val="000000"/>
          <w:sz w:val="20"/>
          <w:szCs w:val="20"/>
        </w:rPr>
        <w:t xml:space="preserve">, the Task Force </w:t>
      </w:r>
      <w:sdt>
        <w:sdtPr>
          <w:tag w:val="goog_rdk_140"/>
          <w:id w:val="-134800203"/>
        </w:sdtPr>
        <w:sdtContent>
          <w:sdt>
            <w:sdtPr>
              <w:tag w:val="goog_rdk_141"/>
              <w:id w:val="-474672807"/>
            </w:sdtPr>
            <w:sdtContent>
              <w:commentRangeStart w:id="162"/>
            </w:sdtContent>
          </w:sdt>
          <w:customXmlDelRangeStart w:id="163" w:author="ERCOT" w:date="2024-01-02T16:28:00Z"/>
          <w:sdt>
            <w:sdtPr>
              <w:tag w:val="goog_rdk_142"/>
              <w:id w:val="-532799728"/>
            </w:sdtPr>
            <w:sdtContent>
              <w:customXmlDelRangeEnd w:id="163"/>
              <w:customXmlDelRangeStart w:id="164" w:author="ERCOT" w:date="2024-01-02T16:28:00Z"/>
            </w:sdtContent>
          </w:sdt>
          <w:customXmlDelRangeEnd w:id="164"/>
          <w:del w:id="165" w:author="ERCOT" w:date="2024-01-02T16:28:00Z">
            <w:r>
              <w:rPr>
                <w:rFonts w:ascii="Arial" w:eastAsia="Arial" w:hAnsi="Arial" w:cs="Arial"/>
                <w:color w:val="000000"/>
                <w:sz w:val="20"/>
                <w:szCs w:val="20"/>
              </w:rPr>
              <w:delText>must make a</w:delText>
            </w:r>
          </w:del>
        </w:sdtContent>
      </w:sdt>
      <w:sdt>
        <w:sdtPr>
          <w:tag w:val="goog_rdk_143"/>
          <w:id w:val="-2036721969"/>
        </w:sdtPr>
        <w:sdtContent>
          <w:ins w:id="166" w:author="Micalah Spenrath" w:date="2024-01-11T09:50:00Z">
            <w:r>
              <w:rPr>
                <w:rFonts w:ascii="Arial" w:eastAsia="Arial" w:hAnsi="Arial" w:cs="Arial"/>
                <w:color w:val="000000"/>
                <w:sz w:val="20"/>
                <w:szCs w:val="20"/>
              </w:rPr>
              <w:t>must</w:t>
            </w:r>
          </w:ins>
        </w:sdtContent>
      </w:sdt>
      <w:commentRangeEnd w:id="162"/>
      <w:sdt>
        <w:sdtPr>
          <w:tag w:val="goog_rdk_144"/>
          <w:id w:val="1536388417"/>
        </w:sdtPr>
        <w:sdtContent>
          <w:customXmlInsRangeStart w:id="167" w:author="ERCOT" w:date="2024-01-02T16:28:00Z"/>
          <w:sdt>
            <w:sdtPr>
              <w:tag w:val="goog_rdk_145"/>
              <w:id w:val="863479127"/>
            </w:sdtPr>
            <w:sdtContent>
              <w:customXmlInsRangeEnd w:id="167"/>
              <w:ins w:id="168" w:author="ERCOT" w:date="2024-01-02T16:28:00Z">
                <w:del w:id="169" w:author="Micalah Spenrath" w:date="2024-01-11T09:50:00Z">
                  <w:r>
                    <w:commentReference w:id="162"/>
                  </w:r>
                  <w:r>
                    <w:rPr>
                      <w:rFonts w:ascii="Arial" w:eastAsia="Arial" w:hAnsi="Arial" w:cs="Arial"/>
                      <w:color w:val="000000"/>
                      <w:sz w:val="20"/>
                      <w:szCs w:val="20"/>
                    </w:rPr>
                    <w:delText>should</w:delText>
                  </w:r>
                </w:del>
              </w:ins>
              <w:customXmlInsRangeStart w:id="170" w:author="ERCOT" w:date="2024-01-02T16:28:00Z"/>
            </w:sdtContent>
          </w:sdt>
          <w:customXmlInsRangeEnd w:id="170"/>
          <w:ins w:id="171" w:author="ERCOT" w:date="2024-01-02T16:28:00Z">
            <w:r>
              <w:rPr>
                <w:rFonts w:ascii="Arial" w:eastAsia="Arial" w:hAnsi="Arial" w:cs="Arial"/>
                <w:color w:val="000000"/>
                <w:sz w:val="20"/>
                <w:szCs w:val="20"/>
              </w:rPr>
              <w:t xml:space="preserve"> consider</w:t>
            </w:r>
          </w:ins>
        </w:sdtContent>
      </w:sdt>
      <w:r>
        <w:rPr>
          <w:rFonts w:ascii="Arial" w:eastAsia="Arial" w:hAnsi="Arial" w:cs="Arial"/>
          <w:color w:val="000000"/>
          <w:sz w:val="20"/>
          <w:szCs w:val="20"/>
        </w:rPr>
        <w:t xml:space="preserve"> recommendation</w:t>
      </w:r>
      <w:sdt>
        <w:sdtPr>
          <w:tag w:val="goog_rdk_146"/>
          <w:id w:val="-1175030191"/>
        </w:sdtPr>
        <w:sdtContent>
          <w:ins w:id="172" w:author="ERCOT" w:date="2024-01-02T16:28:00Z">
            <w:r>
              <w:rPr>
                <w:rFonts w:ascii="Arial" w:eastAsia="Arial" w:hAnsi="Arial" w:cs="Arial"/>
                <w:color w:val="000000"/>
                <w:sz w:val="20"/>
                <w:szCs w:val="20"/>
              </w:rPr>
              <w:t>s</w:t>
            </w:r>
          </w:ins>
        </w:sdtContent>
      </w:sdt>
      <w:r>
        <w:rPr>
          <w:rFonts w:ascii="Arial" w:eastAsia="Arial" w:hAnsi="Arial" w:cs="Arial"/>
          <w:color w:val="000000"/>
          <w:sz w:val="20"/>
          <w:szCs w:val="20"/>
        </w:rPr>
        <w:t xml:space="preserve"> to the PUCT on the following issues, </w:t>
      </w:r>
      <w:commentRangeStart w:id="173"/>
      <w:r>
        <w:rPr>
          <w:rFonts w:ascii="Arial" w:eastAsia="Arial" w:hAnsi="Arial" w:cs="Arial"/>
          <w:color w:val="000000"/>
          <w:sz w:val="20"/>
          <w:szCs w:val="20"/>
        </w:rPr>
        <w:t>to</w:t>
      </w:r>
      <w:commentRangeEnd w:id="173"/>
      <w:r w:rsidR="00505D63">
        <w:rPr>
          <w:rStyle w:val="CommentReference"/>
        </w:rPr>
        <w:commentReference w:id="173"/>
      </w:r>
      <w:r>
        <w:rPr>
          <w:rFonts w:ascii="Arial" w:eastAsia="Arial" w:hAnsi="Arial" w:cs="Arial"/>
          <w:color w:val="000000"/>
          <w:sz w:val="20"/>
          <w:szCs w:val="20"/>
        </w:rPr>
        <w:t xml:space="preserve"> be included in </w:t>
      </w:r>
      <w:commentRangeStart w:id="174"/>
      <w:r>
        <w:rPr>
          <w:rFonts w:ascii="Arial" w:eastAsia="Arial" w:hAnsi="Arial" w:cs="Arial"/>
          <w:color w:val="000000"/>
          <w:sz w:val="20"/>
          <w:szCs w:val="20"/>
        </w:rPr>
        <w:t xml:space="preserve">one of its </w:t>
      </w:r>
      <w:commentRangeStart w:id="175"/>
      <w:r>
        <w:rPr>
          <w:rFonts w:ascii="Arial" w:eastAsia="Arial" w:hAnsi="Arial" w:cs="Arial"/>
          <w:color w:val="000000"/>
          <w:sz w:val="20"/>
          <w:szCs w:val="20"/>
        </w:rPr>
        <w:t>quarterly reports</w:t>
      </w:r>
      <w:ins w:id="176" w:author="Micalah Spenrath" w:date="2024-01-12T11:18:00Z">
        <w:r w:rsidR="00F0052A">
          <w:rPr>
            <w:rFonts w:ascii="Arial" w:eastAsia="Arial" w:hAnsi="Arial" w:cs="Arial"/>
            <w:color w:val="000000"/>
            <w:sz w:val="20"/>
            <w:szCs w:val="20"/>
          </w:rPr>
          <w:t xml:space="preserve"> </w:t>
        </w:r>
      </w:ins>
      <w:commentRangeEnd w:id="174"/>
      <w:ins w:id="177" w:author="Micalah Spenrath" w:date="2024-01-12T11:20:00Z">
        <w:r w:rsidR="00F0052A">
          <w:rPr>
            <w:rStyle w:val="CommentReference"/>
          </w:rPr>
          <w:commentReference w:id="174"/>
        </w:r>
      </w:ins>
      <w:ins w:id="178" w:author="Micalah Spenrath" w:date="2024-01-12T11:18:00Z">
        <w:r w:rsidR="00F0052A">
          <w:rPr>
            <w:rFonts w:ascii="Arial" w:eastAsia="Arial" w:hAnsi="Arial" w:cs="Arial"/>
            <w:color w:val="000000"/>
            <w:sz w:val="20"/>
            <w:szCs w:val="20"/>
          </w:rPr>
          <w:t>of 2024</w:t>
        </w:r>
      </w:ins>
      <w:r>
        <w:rPr>
          <w:rFonts w:ascii="Arial" w:eastAsia="Arial" w:hAnsi="Arial" w:cs="Arial"/>
          <w:color w:val="000000"/>
          <w:sz w:val="20"/>
          <w:szCs w:val="20"/>
        </w:rPr>
        <w:t xml:space="preserve"> </w:t>
      </w:r>
      <w:commentRangeEnd w:id="175"/>
      <w:r w:rsidR="00F0052A">
        <w:rPr>
          <w:rStyle w:val="CommentReference"/>
        </w:rPr>
        <w:commentReference w:id="175"/>
      </w:r>
      <w:r>
        <w:rPr>
          <w:rFonts w:ascii="Arial" w:eastAsia="Arial" w:hAnsi="Arial" w:cs="Arial"/>
          <w:color w:val="000000"/>
          <w:sz w:val="20"/>
          <w:szCs w:val="20"/>
        </w:rPr>
        <w:t>to the PUCT:</w:t>
      </w:r>
    </w:p>
    <w:p w14:paraId="00000061" w14:textId="77777777" w:rsidR="00941CEE" w:rsidRDefault="00941CEE">
      <w:pPr>
        <w:pBdr>
          <w:top w:val="nil"/>
          <w:left w:val="nil"/>
          <w:bottom w:val="nil"/>
          <w:right w:val="nil"/>
          <w:between w:val="nil"/>
        </w:pBdr>
        <w:spacing w:line="259" w:lineRule="auto"/>
        <w:ind w:left="720"/>
        <w:jc w:val="both"/>
        <w:rPr>
          <w:rFonts w:ascii="Calibri" w:eastAsia="Calibri" w:hAnsi="Calibri" w:cs="Calibri"/>
          <w:color w:val="000000"/>
          <w:sz w:val="22"/>
          <w:szCs w:val="22"/>
        </w:rPr>
      </w:pPr>
    </w:p>
    <w:p w14:paraId="00000062" w14:textId="77777777" w:rsidR="00941CEE" w:rsidRDefault="00000000">
      <w:pPr>
        <w:numPr>
          <w:ilvl w:val="0"/>
          <w:numId w:val="2"/>
        </w:numPr>
        <w:pBdr>
          <w:top w:val="nil"/>
          <w:left w:val="nil"/>
          <w:bottom w:val="nil"/>
          <w:right w:val="nil"/>
          <w:between w:val="nil"/>
        </w:pBdr>
        <w:spacing w:line="259" w:lineRule="auto"/>
      </w:pPr>
      <w:sdt>
        <w:sdtPr>
          <w:tag w:val="goog_rdk_147"/>
          <w:id w:val="1548880663"/>
        </w:sdtPr>
        <w:sdtContent/>
      </w:sdt>
      <w:r>
        <w:rPr>
          <w:rFonts w:ascii="Arial" w:eastAsia="Arial" w:hAnsi="Arial" w:cs="Arial"/>
          <w:color w:val="000000"/>
          <w:sz w:val="20"/>
          <w:szCs w:val="20"/>
        </w:rPr>
        <w:t>Device-level sub-meter data, power quality metering, or methods for independent certification of QSE-provided data:  This Pilot Project will need to evaluate the need for and methods for collecting data from individual Premises or devices that can be used to validate ADER performance and compliance of ADERs, including for the provision of additional Ancillary Services. This may include requiring, for future Pilot Project phases, data recorders located on individual DERs and on the distribution system. If that is needed, who installs/owns these data recorders and how is the accuracy of data provided for performance and compliance guaranteed or certified?</w:t>
      </w:r>
    </w:p>
    <w:p w14:paraId="00000063" w14:textId="77777777" w:rsidR="00941CEE" w:rsidRDefault="00000000">
      <w:pPr>
        <w:numPr>
          <w:ilvl w:val="0"/>
          <w:numId w:val="2"/>
        </w:numPr>
        <w:pBdr>
          <w:top w:val="nil"/>
          <w:left w:val="nil"/>
          <w:bottom w:val="nil"/>
          <w:right w:val="nil"/>
          <w:between w:val="nil"/>
        </w:pBdr>
        <w:spacing w:line="259" w:lineRule="auto"/>
        <w:rPr>
          <w:color w:val="000000"/>
        </w:rPr>
      </w:pPr>
      <w:r>
        <w:rPr>
          <w:rFonts w:ascii="Arial" w:eastAsia="Arial" w:hAnsi="Arial" w:cs="Arial"/>
          <w:color w:val="000000"/>
          <w:sz w:val="20"/>
          <w:szCs w:val="20"/>
        </w:rPr>
        <w:t xml:space="preserve">Provision of additional Ancillary Services: During Phase </w:t>
      </w:r>
      <w:sdt>
        <w:sdtPr>
          <w:tag w:val="goog_rdk_148"/>
          <w:id w:val="-674114312"/>
        </w:sdtPr>
        <w:sdtContent>
          <w:del w:id="179" w:author="ERCOT" w:date="2023-12-04T08:31:00Z">
            <w:r>
              <w:rPr>
                <w:rFonts w:ascii="Arial" w:eastAsia="Arial" w:hAnsi="Arial" w:cs="Arial"/>
                <w:color w:val="000000"/>
                <w:sz w:val="20"/>
                <w:szCs w:val="20"/>
              </w:rPr>
              <w:delText xml:space="preserve">1 </w:delText>
            </w:r>
          </w:del>
        </w:sdtContent>
      </w:sdt>
      <w:sdt>
        <w:sdtPr>
          <w:tag w:val="goog_rdk_149"/>
          <w:id w:val="-1809623960"/>
        </w:sdtPr>
        <w:sdtContent>
          <w:ins w:id="180" w:author="ERCOT" w:date="2023-12-04T08:31:00Z">
            <w:r>
              <w:rPr>
                <w:rFonts w:ascii="Arial" w:eastAsia="Arial" w:hAnsi="Arial" w:cs="Arial"/>
                <w:color w:val="000000"/>
                <w:sz w:val="20"/>
                <w:szCs w:val="20"/>
              </w:rPr>
              <w:t xml:space="preserve">2 </w:t>
            </w:r>
          </w:ins>
        </w:sdtContent>
      </w:sdt>
      <w:r>
        <w:rPr>
          <w:rFonts w:ascii="Arial" w:eastAsia="Arial" w:hAnsi="Arial" w:cs="Arial"/>
          <w:color w:val="000000"/>
          <w:sz w:val="20"/>
          <w:szCs w:val="20"/>
        </w:rPr>
        <w:t xml:space="preserve">of the Pilot Project, ERCOT will </w:t>
      </w:r>
      <w:sdt>
        <w:sdtPr>
          <w:tag w:val="goog_rdk_150"/>
          <w:id w:val="-1797437440"/>
        </w:sdtPr>
        <w:sdtContent>
          <w:ins w:id="181" w:author="ERCOT" w:date="2023-12-04T08:31:00Z">
            <w:r>
              <w:rPr>
                <w:rFonts w:ascii="Arial" w:eastAsia="Arial" w:hAnsi="Arial" w:cs="Arial"/>
                <w:color w:val="000000"/>
                <w:sz w:val="20"/>
                <w:szCs w:val="20"/>
              </w:rPr>
              <w:t>study the provision of ECRS by ADERs</w:t>
            </w:r>
          </w:ins>
          <w:customXmlInsRangeStart w:id="182" w:author="ERCOT" w:date="2023-12-04T08:31:00Z"/>
          <w:sdt>
            <w:sdtPr>
              <w:tag w:val="goog_rdk_151"/>
              <w:id w:val="1561588219"/>
            </w:sdtPr>
            <w:sdtContent>
              <w:customXmlInsRangeEnd w:id="182"/>
              <w:ins w:id="183" w:author="ERCOT" w:date="2023-12-04T08:31:00Z">
                <w:del w:id="184" w:author="ERCOT" w:date="2024-01-02T11:07:00Z">
                  <w:r>
                    <w:rPr>
                      <w:rFonts w:ascii="Arial" w:eastAsia="Arial" w:hAnsi="Arial" w:cs="Arial"/>
                      <w:color w:val="000000"/>
                      <w:sz w:val="20"/>
                      <w:szCs w:val="20"/>
                    </w:rPr>
                    <w:delText>,</w:delText>
                  </w:r>
                </w:del>
              </w:ins>
              <w:customXmlInsRangeStart w:id="185" w:author="ERCOT" w:date="2023-12-04T08:31:00Z"/>
            </w:sdtContent>
          </w:sdt>
          <w:customXmlInsRangeEnd w:id="185"/>
          <w:ins w:id="186" w:author="ERCOT" w:date="2023-12-04T08:31:00Z">
            <w:r>
              <w:rPr>
                <w:rFonts w:ascii="Arial" w:eastAsia="Arial" w:hAnsi="Arial" w:cs="Arial"/>
                <w:color w:val="000000"/>
                <w:sz w:val="20"/>
                <w:szCs w:val="20"/>
              </w:rPr>
              <w:t xml:space="preserve"> and will </w:t>
            </w:r>
          </w:ins>
        </w:sdtContent>
      </w:sdt>
      <w:r>
        <w:rPr>
          <w:rFonts w:ascii="Arial" w:eastAsia="Arial" w:hAnsi="Arial" w:cs="Arial"/>
          <w:color w:val="000000"/>
          <w:sz w:val="20"/>
          <w:szCs w:val="20"/>
        </w:rPr>
        <w:t xml:space="preserve">continue to work with the PUCT and stakeholders regarding the provision of additional Ancillary Services by Resources connected to the distribution </w:t>
      </w:r>
      <w:r>
        <w:rPr>
          <w:rFonts w:ascii="Arial" w:eastAsia="Arial" w:hAnsi="Arial" w:cs="Arial"/>
          <w:color w:val="000000"/>
          <w:sz w:val="20"/>
          <w:szCs w:val="20"/>
        </w:rPr>
        <w:lastRenderedPageBreak/>
        <w:t xml:space="preserve">system. The approach taken for ADERs will be linked to broader discussions on this topic, under PUCT Project No. 51603, as it relates to all distribution-connected Resources.  </w:t>
      </w:r>
    </w:p>
    <w:sdt>
      <w:sdtPr>
        <w:tag w:val="goog_rdk_155"/>
        <w:id w:val="-1615825916"/>
      </w:sdtPr>
      <w:sdtContent>
        <w:p w14:paraId="00000064" w14:textId="4CC47AF3" w:rsidR="00941CEE" w:rsidRDefault="00000000">
          <w:pPr>
            <w:numPr>
              <w:ilvl w:val="0"/>
              <w:numId w:val="2"/>
            </w:numPr>
            <w:pBdr>
              <w:top w:val="nil"/>
              <w:left w:val="nil"/>
              <w:bottom w:val="nil"/>
              <w:right w:val="nil"/>
              <w:between w:val="nil"/>
            </w:pBdr>
            <w:spacing w:line="259" w:lineRule="auto"/>
            <w:rPr>
              <w:ins w:id="187" w:author="Micalah Spenrath" w:date="2024-01-11T09:51:00Z"/>
              <w:rFonts w:ascii="Arial" w:eastAsia="Arial" w:hAnsi="Arial" w:cs="Arial"/>
              <w:color w:val="000000"/>
              <w:sz w:val="20"/>
              <w:szCs w:val="20"/>
            </w:rPr>
          </w:pPr>
          <w:sdt>
            <w:sdtPr>
              <w:tag w:val="goog_rdk_152"/>
              <w:id w:val="2020969383"/>
            </w:sdtPr>
            <w:sdtContent/>
          </w:sdt>
          <w:r>
            <w:rPr>
              <w:rFonts w:ascii="Arial" w:eastAsia="Arial" w:hAnsi="Arial" w:cs="Arial"/>
              <w:color w:val="000000"/>
              <w:sz w:val="20"/>
              <w:szCs w:val="20"/>
            </w:rPr>
            <w:t>ADER modeling with</w:t>
          </w:r>
          <w:r>
            <w:rPr>
              <w:rFonts w:ascii="Calibri" w:eastAsia="Calibri" w:hAnsi="Calibri" w:cs="Calibri"/>
              <w:color w:val="000000"/>
              <w:sz w:val="22"/>
              <w:szCs w:val="22"/>
            </w:rPr>
            <w:t xml:space="preserve"> </w:t>
          </w:r>
          <w:r>
            <w:rPr>
              <w:rFonts w:ascii="Arial" w:eastAsia="Arial" w:hAnsi="Arial" w:cs="Arial"/>
              <w:color w:val="000000"/>
              <w:sz w:val="20"/>
              <w:szCs w:val="20"/>
            </w:rPr>
            <w:t>alternative dispatch and pricing schemes: As part of this Pilot Project, ERCOT will evaluate a Logical Resource Node (LRN) concept and other alternative dispatch and pricing schemes. Specific to the LRN concept, implementation of this model approach will require the Settlement Meter location for each Premise to be identical to the Premise’s telemetry location. If a Premise has only one Settlement Meter, then the telemetry location will be required to correspond to the Settlement Meter location. This implies that all native load behind the Settlement Meter will be settled at an LRN price. Among other issues, this scheme will require consideration of the consistency with 16 TAC § 25.501(h), which requires load to be settled at a zonal price. While this issue may be resolved by both placing a Settlement meter that measures only the ADER dispatchable component at the Premise and having the telemetry correspond to the dispatchable (device-level) component at the Premise, this will also raise the question of who would be responsible for installing, maintaining, and reading this separate Settlement meter.</w:t>
          </w:r>
          <w:sdt>
            <w:sdtPr>
              <w:tag w:val="goog_rdk_153"/>
              <w:id w:val="2037466783"/>
            </w:sdtPr>
            <w:sdtContent>
              <w:sdt>
                <w:sdtPr>
                  <w:tag w:val="goog_rdk_154"/>
                  <w:id w:val="-933357758"/>
                  <w:showingPlcHdr/>
                </w:sdtPr>
                <w:sdtContent>
                  <w:r w:rsidR="000B764C">
                    <w:t xml:space="preserve">     </w:t>
                  </w:r>
                </w:sdtContent>
              </w:sdt>
            </w:sdtContent>
          </w:sdt>
        </w:p>
      </w:sdtContent>
    </w:sdt>
    <w:sdt>
      <w:sdtPr>
        <w:tag w:val="goog_rdk_158"/>
        <w:id w:val="13045261"/>
      </w:sdtPr>
      <w:sdtContent>
        <w:p w14:paraId="00000065" w14:textId="7E2114DE" w:rsidR="00941CEE" w:rsidRDefault="00000000">
          <w:pPr>
            <w:numPr>
              <w:ilvl w:val="0"/>
              <w:numId w:val="2"/>
            </w:numPr>
            <w:pBdr>
              <w:top w:val="nil"/>
              <w:left w:val="nil"/>
              <w:bottom w:val="nil"/>
              <w:right w:val="nil"/>
              <w:between w:val="nil"/>
            </w:pBdr>
            <w:spacing w:line="259" w:lineRule="auto"/>
            <w:rPr>
              <w:ins w:id="188" w:author="Micalah Spenrath" w:date="2024-01-11T09:51:00Z"/>
              <w:rFonts w:ascii="Calibri" w:eastAsia="Calibri" w:hAnsi="Calibri" w:cs="Calibri"/>
              <w:color w:val="000000"/>
              <w:sz w:val="22"/>
              <w:szCs w:val="22"/>
            </w:rPr>
          </w:pPr>
          <w:sdt>
            <w:sdtPr>
              <w:tag w:val="goog_rdk_156"/>
              <w:id w:val="175396195"/>
            </w:sdtPr>
            <w:sdtContent>
              <w:ins w:id="189" w:author="Micalah Spenrath" w:date="2024-01-11T09:51:00Z">
                <w:r>
                  <w:rPr>
                    <w:rFonts w:ascii="Arial" w:eastAsia="Arial" w:hAnsi="Arial" w:cs="Arial"/>
                    <w:color w:val="000000"/>
                    <w:sz w:val="20"/>
                    <w:szCs w:val="20"/>
                  </w:rPr>
                  <w:t>During Phase 2, the ADER TF and ERCOT shall propose</w:t>
                </w:r>
              </w:ins>
              <w:ins w:id="190" w:author="Micalah Spenrath" w:date="2024-01-12T11:15:00Z">
                <w:r w:rsidR="00F0052A">
                  <w:rPr>
                    <w:rFonts w:ascii="Arial" w:eastAsia="Arial" w:hAnsi="Arial" w:cs="Arial"/>
                    <w:color w:val="000000"/>
                    <w:sz w:val="20"/>
                    <w:szCs w:val="20"/>
                  </w:rPr>
                  <w:t xml:space="preserve"> or pilot</w:t>
                </w:r>
              </w:ins>
              <w:ins w:id="191" w:author="Micalah Spenrath" w:date="2024-01-11T09:51:00Z">
                <w:r>
                  <w:rPr>
                    <w:rFonts w:ascii="Arial" w:eastAsia="Arial" w:hAnsi="Arial" w:cs="Arial"/>
                    <w:color w:val="000000"/>
                    <w:sz w:val="20"/>
                    <w:szCs w:val="20"/>
                  </w:rPr>
                  <w:t xml:space="preserve"> additional ADER participation </w:t>
                </w:r>
              </w:ins>
              <w:sdt>
                <w:sdtPr>
                  <w:tag w:val="goog_rdk_157"/>
                  <w:id w:val="267284323"/>
                </w:sdtPr>
                <w:sdtContent>
                  <w:commentRangeStart w:id="192"/>
                </w:sdtContent>
              </w:sdt>
              <w:ins w:id="193" w:author="Micalah Spenrath" w:date="2024-01-11T09:51:00Z">
                <w:r>
                  <w:rPr>
                    <w:rFonts w:ascii="Arial" w:eastAsia="Arial" w:hAnsi="Arial" w:cs="Arial"/>
                    <w:color w:val="000000"/>
                    <w:sz w:val="20"/>
                    <w:szCs w:val="20"/>
                  </w:rPr>
                  <w:t xml:space="preserve">models </w:t>
                </w:r>
                <w:commentRangeEnd w:id="192"/>
                <w:r>
                  <w:commentReference w:id="192"/>
                </w:r>
                <w:r>
                  <w:rPr>
                    <w:rFonts w:ascii="Arial" w:eastAsia="Arial" w:hAnsi="Arial" w:cs="Arial"/>
                    <w:color w:val="000000"/>
                    <w:sz w:val="20"/>
                    <w:szCs w:val="20"/>
                  </w:rPr>
                  <w:t>to facilitate participation of a wider range of DERs in the ADER pilot, including “blocky” resources.</w:t>
                </w:r>
              </w:ins>
              <w:ins w:id="194" w:author="Micalah Spenrath" w:date="2024-01-12T11:16:00Z">
                <w:r w:rsidR="00F0052A">
                  <w:rPr>
                    <w:rFonts w:ascii="Arial" w:eastAsia="Arial" w:hAnsi="Arial" w:cs="Arial"/>
                    <w:color w:val="000000"/>
                    <w:sz w:val="20"/>
                    <w:szCs w:val="20"/>
                  </w:rPr>
                  <w:t xml:space="preserve"> </w:t>
                </w:r>
              </w:ins>
              <w:ins w:id="195" w:author="Micalah Spenrath" w:date="2024-01-12T11:43:00Z">
                <w:r w:rsidR="000B764C">
                  <w:rPr>
                    <w:rFonts w:ascii="Arial" w:eastAsia="Arial" w:hAnsi="Arial" w:cs="Arial"/>
                    <w:color w:val="000000"/>
                    <w:sz w:val="20"/>
                    <w:szCs w:val="20"/>
                  </w:rPr>
                  <w:t>Alternative</w:t>
                </w:r>
              </w:ins>
              <w:ins w:id="196" w:author="Micalah Spenrath" w:date="2024-01-12T11:16:00Z">
                <w:r w:rsidR="00F0052A">
                  <w:rPr>
                    <w:rFonts w:ascii="Arial" w:eastAsia="Arial" w:hAnsi="Arial" w:cs="Arial"/>
                    <w:color w:val="000000"/>
                    <w:sz w:val="20"/>
                    <w:szCs w:val="20"/>
                  </w:rPr>
                  <w:t xml:space="preserve"> t</w:t>
                </w:r>
              </w:ins>
              <w:ins w:id="197" w:author="Micalah Spenrath" w:date="2024-01-12T11:15:00Z">
                <w:r w:rsidR="00F0052A">
                  <w:rPr>
                    <w:rFonts w:ascii="Arial" w:eastAsia="Arial" w:hAnsi="Arial" w:cs="Arial"/>
                    <w:color w:val="000000"/>
                    <w:sz w:val="20"/>
                    <w:szCs w:val="20"/>
                  </w:rPr>
                  <w:t>elemetry requirements may be considered</w:t>
                </w:r>
              </w:ins>
              <w:ins w:id="198" w:author="Micalah Spenrath" w:date="2024-01-12T11:16:00Z">
                <w:r w:rsidR="00F0052A">
                  <w:rPr>
                    <w:rFonts w:ascii="Arial" w:eastAsia="Arial" w:hAnsi="Arial" w:cs="Arial"/>
                    <w:color w:val="000000"/>
                    <w:sz w:val="20"/>
                    <w:szCs w:val="20"/>
                  </w:rPr>
                  <w:t xml:space="preserve"> in the proposals or pilots.</w:t>
                </w:r>
              </w:ins>
            </w:sdtContent>
          </w:sdt>
        </w:p>
      </w:sdtContent>
    </w:sdt>
    <w:sdt>
      <w:sdtPr>
        <w:tag w:val="goog_rdk_162"/>
        <w:id w:val="-14152084"/>
      </w:sdtPr>
      <w:sdtContent>
        <w:p w14:paraId="00000067" w14:textId="5253A7BC" w:rsidR="00941CEE" w:rsidRDefault="00000000">
          <w:pPr>
            <w:ind w:left="360"/>
            <w:jc w:val="both"/>
          </w:pPr>
          <w:sdt>
            <w:sdtPr>
              <w:tag w:val="goog_rdk_160"/>
              <w:id w:val="-2139325249"/>
            </w:sdtPr>
            <w:sdtContent>
              <w:sdt>
                <w:sdtPr>
                  <w:tag w:val="goog_rdk_161"/>
                  <w:id w:val="1439412459"/>
                  <w:showingPlcHdr/>
                </w:sdtPr>
                <w:sdtContent>
                  <w:r w:rsidR="000B764C">
                    <w:t xml:space="preserve">     </w:t>
                  </w:r>
                </w:sdtContent>
              </w:sdt>
            </w:sdtContent>
          </w:sdt>
        </w:p>
      </w:sdtContent>
    </w:sdt>
    <w:p w14:paraId="00000068" w14:textId="77777777" w:rsidR="00941CEE" w:rsidRDefault="00941CEE">
      <w:pPr>
        <w:jc w:val="both"/>
      </w:pPr>
    </w:p>
    <w:p w14:paraId="00000069" w14:textId="77777777" w:rsidR="00941CEE" w:rsidRDefault="00000000">
      <w:pPr>
        <w:pStyle w:val="Heading1"/>
        <w:numPr>
          <w:ilvl w:val="0"/>
          <w:numId w:val="4"/>
        </w:numPr>
        <w:ind w:left="360"/>
        <w:rPr>
          <w:color w:val="00AEC7"/>
        </w:rPr>
      </w:pPr>
      <w:bookmarkStart w:id="199" w:name="_heading=h.3dy6vkm" w:colFirst="0" w:colLast="0"/>
      <w:bookmarkEnd w:id="199"/>
      <w:r>
        <w:rPr>
          <w:color w:val="00AEC7"/>
        </w:rPr>
        <w:t xml:space="preserve">Phase </w:t>
      </w:r>
      <w:sdt>
        <w:sdtPr>
          <w:tag w:val="goog_rdk_163"/>
          <w:id w:val="-1854873007"/>
        </w:sdtPr>
        <w:sdtContent>
          <w:del w:id="200" w:author="ERCOT" w:date="2023-12-04T08:32:00Z">
            <w:r>
              <w:rPr>
                <w:color w:val="00AEC7"/>
              </w:rPr>
              <w:delText xml:space="preserve">1 </w:delText>
            </w:r>
          </w:del>
        </w:sdtContent>
      </w:sdt>
      <w:sdt>
        <w:sdtPr>
          <w:tag w:val="goog_rdk_164"/>
          <w:id w:val="-1654672832"/>
        </w:sdtPr>
        <w:sdtContent>
          <w:ins w:id="201" w:author="ERCOT" w:date="2023-12-04T08:32:00Z">
            <w:r>
              <w:rPr>
                <w:color w:val="00AEC7"/>
              </w:rPr>
              <w:t xml:space="preserve">2 </w:t>
            </w:r>
          </w:ins>
        </w:sdtContent>
      </w:sdt>
      <w:r>
        <w:rPr>
          <w:color w:val="00AEC7"/>
        </w:rPr>
        <w:t>of the Multi-phase Pilot Project</w:t>
      </w:r>
    </w:p>
    <w:p w14:paraId="0000006A" w14:textId="77777777" w:rsidR="00941CEE" w:rsidRDefault="00000000">
      <w:pPr>
        <w:pStyle w:val="Heading1"/>
        <w:numPr>
          <w:ilvl w:val="1"/>
          <w:numId w:val="4"/>
        </w:numPr>
        <w:ind w:left="720"/>
        <w:rPr>
          <w:color w:val="00AEC7"/>
        </w:rPr>
      </w:pPr>
      <w:bookmarkStart w:id="202" w:name="_heading=h.1t3h5sf" w:colFirst="0" w:colLast="0"/>
      <w:bookmarkEnd w:id="202"/>
      <w:r>
        <w:rPr>
          <w:color w:val="00AEC7"/>
        </w:rPr>
        <w:t>Background and Basic Program Parameters</w:t>
      </w:r>
    </w:p>
    <w:p w14:paraId="0000006B" w14:textId="77777777" w:rsidR="00941CEE" w:rsidRDefault="00941CEE"/>
    <w:p w14:paraId="0000006C" w14:textId="77777777" w:rsidR="00941CEE" w:rsidRDefault="00000000">
      <w:pPr>
        <w:ind w:left="360"/>
        <w:rPr>
          <w:rFonts w:ascii="Arial" w:eastAsia="Arial" w:hAnsi="Arial" w:cs="Arial"/>
        </w:rPr>
      </w:pPr>
      <w:r>
        <w:rPr>
          <w:rFonts w:ascii="Arial" w:eastAsia="Arial" w:hAnsi="Arial" w:cs="Arial"/>
          <w:sz w:val="20"/>
          <w:szCs w:val="20"/>
        </w:rPr>
        <w:t xml:space="preserve">The </w:t>
      </w:r>
      <w:sdt>
        <w:sdtPr>
          <w:tag w:val="goog_rdk_165"/>
          <w:id w:val="-317656959"/>
        </w:sdtPr>
        <w:sdtContent>
          <w:ins w:id="203" w:author="ERCOT" w:date="2023-12-04T08:32:00Z">
            <w:r>
              <w:rPr>
                <w:rFonts w:ascii="Arial" w:eastAsia="Arial" w:hAnsi="Arial" w:cs="Arial"/>
                <w:sz w:val="20"/>
                <w:szCs w:val="20"/>
              </w:rPr>
              <w:t>second</w:t>
            </w:r>
          </w:ins>
          <w:customXmlInsRangeStart w:id="204" w:author="ERCOT" w:date="2023-12-04T08:32:00Z"/>
          <w:sdt>
            <w:sdtPr>
              <w:tag w:val="goog_rdk_166"/>
              <w:id w:val="-1387566305"/>
            </w:sdtPr>
            <w:sdtContent>
              <w:customXmlInsRangeEnd w:id="204"/>
              <w:ins w:id="205" w:author="ERCOT" w:date="2023-12-04T08:32:00Z">
                <w:del w:id="206" w:author="ERCOT" w:date="2024-01-03T15:54:00Z">
                  <w:r>
                    <w:rPr>
                      <w:rFonts w:ascii="Arial" w:eastAsia="Arial" w:hAnsi="Arial" w:cs="Arial"/>
                      <w:sz w:val="20"/>
                      <w:szCs w:val="20"/>
                    </w:rPr>
                    <w:delText xml:space="preserve"> </w:delText>
                  </w:r>
                </w:del>
              </w:ins>
              <w:customXmlInsRangeStart w:id="207" w:author="ERCOT" w:date="2023-12-04T08:32:00Z"/>
            </w:sdtContent>
          </w:sdt>
          <w:customXmlInsRangeEnd w:id="207"/>
        </w:sdtContent>
      </w:sdt>
      <w:sdt>
        <w:sdtPr>
          <w:tag w:val="goog_rdk_167"/>
          <w:id w:val="-449396097"/>
        </w:sdtPr>
        <w:sdtContent>
          <w:del w:id="208" w:author="ERCOT" w:date="2024-01-03T15:54:00Z">
            <w:r>
              <w:rPr>
                <w:rFonts w:ascii="Arial" w:eastAsia="Arial" w:hAnsi="Arial" w:cs="Arial"/>
                <w:sz w:val="20"/>
                <w:szCs w:val="20"/>
              </w:rPr>
              <w:delText>first</w:delText>
            </w:r>
          </w:del>
        </w:sdtContent>
      </w:sdt>
      <w:r>
        <w:rPr>
          <w:rFonts w:ascii="Arial" w:eastAsia="Arial" w:hAnsi="Arial" w:cs="Arial"/>
          <w:sz w:val="20"/>
          <w:szCs w:val="20"/>
        </w:rPr>
        <w:t xml:space="preserve"> phase of the Pilot Project </w:t>
      </w:r>
      <w:sdt>
        <w:sdtPr>
          <w:tag w:val="goog_rdk_168"/>
          <w:id w:val="-536273649"/>
        </w:sdtPr>
        <w:sdtContent>
          <w:del w:id="209" w:author="ERCOT" w:date="2023-12-20T09:48:00Z">
            <w:r>
              <w:rPr>
                <w:rFonts w:ascii="Arial" w:eastAsia="Arial" w:hAnsi="Arial" w:cs="Arial"/>
                <w:sz w:val="20"/>
                <w:szCs w:val="20"/>
              </w:rPr>
              <w:delText xml:space="preserve">is </w:delText>
            </w:r>
          </w:del>
        </w:sdtContent>
      </w:sdt>
      <w:r>
        <w:rPr>
          <w:rFonts w:ascii="Arial" w:eastAsia="Arial" w:hAnsi="Arial" w:cs="Arial"/>
          <w:sz w:val="20"/>
          <w:szCs w:val="20"/>
        </w:rPr>
        <w:t>design</w:t>
      </w:r>
      <w:sdt>
        <w:sdtPr>
          <w:tag w:val="goog_rdk_169"/>
          <w:id w:val="123669137"/>
        </w:sdtPr>
        <w:sdtContent>
          <w:del w:id="210" w:author="ERCOT" w:date="2023-12-20T09:48:00Z">
            <w:r>
              <w:rPr>
                <w:rFonts w:ascii="Arial" w:eastAsia="Arial" w:hAnsi="Arial" w:cs="Arial"/>
                <w:sz w:val="20"/>
                <w:szCs w:val="20"/>
              </w:rPr>
              <w:delText>ed</w:delText>
            </w:r>
          </w:del>
        </w:sdtContent>
      </w:sdt>
      <w:r>
        <w:rPr>
          <w:rFonts w:ascii="Arial" w:eastAsia="Arial" w:hAnsi="Arial" w:cs="Arial"/>
          <w:sz w:val="20"/>
          <w:szCs w:val="20"/>
        </w:rPr>
        <w:t xml:space="preserve"> </w:t>
      </w:r>
      <w:sdt>
        <w:sdtPr>
          <w:tag w:val="goog_rdk_170"/>
          <w:id w:val="-1610114208"/>
        </w:sdtPr>
        <w:sdtContent>
          <w:ins w:id="211" w:author="ERCOT" w:date="2023-12-20T09:48:00Z">
            <w:r>
              <w:rPr>
                <w:rFonts w:ascii="Arial" w:eastAsia="Arial" w:hAnsi="Arial" w:cs="Arial"/>
                <w:sz w:val="20"/>
                <w:szCs w:val="20"/>
              </w:rPr>
              <w:t xml:space="preserve">will continue </w:t>
            </w:r>
          </w:ins>
        </w:sdtContent>
      </w:sdt>
      <w:r>
        <w:rPr>
          <w:rFonts w:ascii="Arial" w:eastAsia="Arial" w:hAnsi="Arial" w:cs="Arial"/>
          <w:sz w:val="20"/>
          <w:szCs w:val="20"/>
        </w:rPr>
        <w:t xml:space="preserve">to minimize ERCOT and DSP required system changes and expedite </w:t>
      </w:r>
      <w:sdt>
        <w:sdtPr>
          <w:tag w:val="goog_rdk_171"/>
          <w:id w:val="624822331"/>
        </w:sdtPr>
        <w:sdtContent>
          <w:del w:id="212" w:author="ERCOT" w:date="2023-12-19T09:29:00Z">
            <w:r>
              <w:rPr>
                <w:rFonts w:ascii="Arial" w:eastAsia="Arial" w:hAnsi="Arial" w:cs="Arial"/>
                <w:sz w:val="20"/>
                <w:szCs w:val="20"/>
              </w:rPr>
              <w:delText xml:space="preserve">initiation of the </w:delText>
            </w:r>
          </w:del>
        </w:sdtContent>
      </w:sdt>
      <w:sdt>
        <w:sdtPr>
          <w:tag w:val="goog_rdk_172"/>
          <w:id w:val="273688338"/>
        </w:sdtPr>
        <w:sdtContent>
          <w:ins w:id="213" w:author="ERCOT" w:date="2023-12-19T09:29:00Z">
            <w:r>
              <w:rPr>
                <w:rFonts w:ascii="Arial" w:eastAsia="Arial" w:hAnsi="Arial" w:cs="Arial"/>
                <w:sz w:val="20"/>
                <w:szCs w:val="20"/>
              </w:rPr>
              <w:t xml:space="preserve">an expanded </w:t>
            </w:r>
          </w:ins>
        </w:sdtContent>
      </w:sdt>
      <w:r>
        <w:rPr>
          <w:rFonts w:ascii="Arial" w:eastAsia="Arial" w:hAnsi="Arial" w:cs="Arial"/>
          <w:sz w:val="20"/>
          <w:szCs w:val="20"/>
        </w:rPr>
        <w:t xml:space="preserve">Pilot Project. ERCOT expects to use lessons learned from this phase to evaluate further phases for the Pilot Project that could expand overall participation while ensuring the reliable operation of the electric grid. During the </w:t>
      </w:r>
      <w:sdt>
        <w:sdtPr>
          <w:tag w:val="goog_rdk_173"/>
          <w:id w:val="594909365"/>
        </w:sdtPr>
        <w:sdtContent>
          <w:del w:id="214" w:author="ERCOT" w:date="2023-08-25T18:34:00Z">
            <w:r>
              <w:rPr>
                <w:rFonts w:ascii="Arial" w:eastAsia="Arial" w:hAnsi="Arial" w:cs="Arial"/>
                <w:sz w:val="20"/>
                <w:szCs w:val="20"/>
              </w:rPr>
              <w:delText xml:space="preserve">first </w:delText>
            </w:r>
          </w:del>
        </w:sdtContent>
      </w:sdt>
      <w:sdt>
        <w:sdtPr>
          <w:tag w:val="goog_rdk_174"/>
          <w:id w:val="-1212652911"/>
        </w:sdtPr>
        <w:sdtContent>
          <w:ins w:id="215" w:author="ERCOT" w:date="2023-08-25T18:34:00Z">
            <w:r>
              <w:rPr>
                <w:rFonts w:ascii="Arial" w:eastAsia="Arial" w:hAnsi="Arial" w:cs="Arial"/>
                <w:sz w:val="20"/>
                <w:szCs w:val="20"/>
              </w:rPr>
              <w:t xml:space="preserve">second </w:t>
            </w:r>
          </w:ins>
        </w:sdtContent>
      </w:sdt>
      <w:r>
        <w:rPr>
          <w:rFonts w:ascii="Arial" w:eastAsia="Arial" w:hAnsi="Arial" w:cs="Arial"/>
          <w:sz w:val="20"/>
          <w:szCs w:val="20"/>
        </w:rPr>
        <w:t xml:space="preserve">phase of the Pilot Project, the registered ADER must always be seen in aggregate as a net consumer of energy by ERCOT, in terms of telemetry and other market submissions to ERCOT. However, it will be acceptable if individual Premises that are components of the aggregation are net injectors of energy and an ADER may provide a net injection on an aggregated basis. Details for the next phases will be determined and documented later.  </w:t>
      </w:r>
    </w:p>
    <w:p w14:paraId="0000006D" w14:textId="77777777" w:rsidR="00941CEE" w:rsidRDefault="00941CEE">
      <w:pPr>
        <w:ind w:left="360"/>
        <w:rPr>
          <w:rFonts w:ascii="Arial" w:eastAsia="Arial" w:hAnsi="Arial" w:cs="Arial"/>
          <w:sz w:val="20"/>
          <w:szCs w:val="20"/>
        </w:rPr>
      </w:pPr>
    </w:p>
    <w:sdt>
      <w:sdtPr>
        <w:tag w:val="goog_rdk_178"/>
        <w:id w:val="185729774"/>
      </w:sdtPr>
      <w:sdtContent>
        <w:p w14:paraId="0000006E" w14:textId="772ECB16" w:rsidR="00941CEE" w:rsidRDefault="00000000">
          <w:pPr>
            <w:numPr>
              <w:ilvl w:val="1"/>
              <w:numId w:val="1"/>
            </w:numPr>
            <w:ind w:left="720"/>
            <w:rPr>
              <w:ins w:id="216" w:author="ERCOT" w:date="2023-12-04T08:33:00Z"/>
              <w:rFonts w:ascii="Arial" w:eastAsia="Arial" w:hAnsi="Arial" w:cs="Arial"/>
              <w:sz w:val="20"/>
              <w:szCs w:val="20"/>
            </w:rPr>
          </w:pPr>
          <w:r>
            <w:rPr>
              <w:rFonts w:ascii="Arial" w:eastAsia="Arial" w:hAnsi="Arial" w:cs="Arial"/>
              <w:sz w:val="20"/>
              <w:szCs w:val="20"/>
            </w:rPr>
            <w:t>A</w:t>
          </w:r>
          <w:sdt>
            <w:sdtPr>
              <w:tag w:val="goog_rdk_175"/>
              <w:id w:val="-1415694079"/>
            </w:sdtPr>
            <w:sdtContent>
              <w:ins w:id="217" w:author="ERCOT" w:date="2023-12-19T09:30:00Z">
                <w:r>
                  <w:rPr>
                    <w:rFonts w:ascii="Arial" w:eastAsia="Arial" w:hAnsi="Arial" w:cs="Arial"/>
                    <w:sz w:val="20"/>
                    <w:szCs w:val="20"/>
                  </w:rPr>
                  <w:t>s in Phase 1, in Phase 2</w:t>
                </w:r>
              </w:ins>
            </w:sdtContent>
          </w:sdt>
          <w:r>
            <w:rPr>
              <w:rFonts w:ascii="Arial" w:eastAsia="Arial" w:hAnsi="Arial" w:cs="Arial"/>
              <w:sz w:val="20"/>
              <w:szCs w:val="20"/>
            </w:rPr>
            <w:t xml:space="preserve">, an ADER </w:t>
          </w:r>
          <w:sdt>
            <w:sdtPr>
              <w:tag w:val="goog_rdk_176"/>
              <w:id w:val="505955461"/>
            </w:sdtPr>
            <w:sdtContent>
              <w:del w:id="218" w:author="ERCOT" w:date="2023-08-25T18:35:00Z">
                <w:r>
                  <w:rPr>
                    <w:rFonts w:ascii="Arial" w:eastAsia="Arial" w:hAnsi="Arial" w:cs="Arial"/>
                    <w:sz w:val="20"/>
                    <w:szCs w:val="20"/>
                  </w:rPr>
                  <w:delText xml:space="preserve">for purpose of this first phase of the Pilot Project </w:delText>
                </w:r>
              </w:del>
            </w:sdtContent>
          </w:sdt>
          <w:r>
            <w:rPr>
              <w:rFonts w:ascii="Arial" w:eastAsia="Arial" w:hAnsi="Arial" w:cs="Arial"/>
              <w:sz w:val="20"/>
              <w:szCs w:val="20"/>
            </w:rPr>
            <w:t xml:space="preserve">will be modeled as a Load Resource and is an aggregation of Premises, where all the sites are located within a single Load Zone and have the same LSE and DSP. Each Premise within an ADER may be net load or net generation. The aggregation must have the capability to provide at least 100 kW of response (Demand response capability plus injection capability) and each Premise must provide 1 MW or less of response (Demand response capability plus injection capability). Premises or aggregations that are otherwise able to participate in the ERCOT market (e.g., as a DGR, DESR, SODG larger than 1 MW, or ALR) should not be included as part of an ADER. The ADER’s performance should always be represented as a net Load for purposes of telemetry and other market submissions to ERCOT. </w:t>
          </w:r>
          <w:sdt>
            <w:sdtPr>
              <w:tag w:val="goog_rdk_177"/>
              <w:id w:val="32543810"/>
              <w:showingPlcHdr/>
            </w:sdtPr>
            <w:sdtContent>
              <w:r w:rsidR="00613818">
                <w:t xml:space="preserve">     </w:t>
              </w:r>
            </w:sdtContent>
          </w:sdt>
        </w:p>
      </w:sdtContent>
    </w:sdt>
    <w:p w14:paraId="0000006F" w14:textId="77777777" w:rsidR="00941CEE" w:rsidRDefault="00000000">
      <w:pPr>
        <w:numPr>
          <w:ilvl w:val="1"/>
          <w:numId w:val="1"/>
        </w:numPr>
        <w:ind w:left="720"/>
        <w:rPr>
          <w:rFonts w:ascii="Arial" w:eastAsia="Arial" w:hAnsi="Arial" w:cs="Arial"/>
          <w:strike/>
          <w:sz w:val="20"/>
          <w:szCs w:val="20"/>
        </w:rPr>
      </w:pPr>
      <w:r>
        <w:rPr>
          <w:rFonts w:ascii="Arial" w:eastAsia="Arial" w:hAnsi="Arial" w:cs="Arial"/>
          <w:sz w:val="20"/>
          <w:szCs w:val="20"/>
        </w:rPr>
        <w:t xml:space="preserve">For the initiation of Phase </w:t>
      </w:r>
      <w:sdt>
        <w:sdtPr>
          <w:tag w:val="goog_rdk_179"/>
          <w:id w:val="-1332758572"/>
        </w:sdtPr>
        <w:sdtContent>
          <w:ins w:id="219" w:author="ERCOT" w:date="2023-08-25T18:35:00Z">
            <w:r>
              <w:rPr>
                <w:rFonts w:ascii="Arial" w:eastAsia="Arial" w:hAnsi="Arial" w:cs="Arial"/>
                <w:sz w:val="20"/>
                <w:szCs w:val="20"/>
              </w:rPr>
              <w:t>2</w:t>
            </w:r>
          </w:ins>
        </w:sdtContent>
      </w:sdt>
      <w:sdt>
        <w:sdtPr>
          <w:tag w:val="goog_rdk_180"/>
          <w:id w:val="-1485395206"/>
        </w:sdtPr>
        <w:sdtContent>
          <w:del w:id="220" w:author="ERCOT" w:date="2023-08-25T18:35:00Z">
            <w:r>
              <w:rPr>
                <w:rFonts w:ascii="Arial" w:eastAsia="Arial" w:hAnsi="Arial" w:cs="Arial"/>
                <w:sz w:val="20"/>
                <w:szCs w:val="20"/>
              </w:rPr>
              <w:delText>1</w:delText>
            </w:r>
          </w:del>
        </w:sdtContent>
      </w:sdt>
      <w:r>
        <w:rPr>
          <w:rFonts w:ascii="Arial" w:eastAsia="Arial" w:hAnsi="Arial" w:cs="Arial"/>
          <w:sz w:val="20"/>
          <w:szCs w:val="20"/>
        </w:rPr>
        <w:t xml:space="preserve"> of the Pilot Project, the total registered MW capacity of all the ADERs must be no greater than 80 MW system wide. These ADERs will be limited to providing no more than 40 MW of </w:t>
      </w:r>
      <w:sdt>
        <w:sdtPr>
          <w:tag w:val="goog_rdk_181"/>
          <w:id w:val="-1733533076"/>
        </w:sdtPr>
        <w:sdtContent>
          <w:sdt>
            <w:sdtPr>
              <w:tag w:val="goog_rdk_182"/>
              <w:id w:val="-1637481433"/>
            </w:sdtPr>
            <w:sdtContent/>
          </w:sdt>
          <w:ins w:id="221" w:author="ERCOT" w:date="2023-12-04T11:07:00Z">
            <w:r>
              <w:rPr>
                <w:rFonts w:ascii="Arial" w:eastAsia="Arial" w:hAnsi="Arial" w:cs="Arial"/>
                <w:sz w:val="20"/>
                <w:szCs w:val="20"/>
              </w:rPr>
              <w:t>Non-Spinning Reserve (</w:t>
            </w:r>
          </w:ins>
        </w:sdtContent>
      </w:sdt>
      <w:proofErr w:type="gramStart"/>
      <w:r>
        <w:rPr>
          <w:rFonts w:ascii="Arial" w:eastAsia="Arial" w:hAnsi="Arial" w:cs="Arial"/>
          <w:sz w:val="20"/>
          <w:szCs w:val="20"/>
        </w:rPr>
        <w:t>Non-Spin</w:t>
      </w:r>
      <w:proofErr w:type="gramEnd"/>
      <w:sdt>
        <w:sdtPr>
          <w:tag w:val="goog_rdk_183"/>
          <w:id w:val="362406994"/>
        </w:sdtPr>
        <w:sdtContent>
          <w:ins w:id="222" w:author="ERCOT" w:date="2023-12-04T11:07:00Z">
            <w:r>
              <w:rPr>
                <w:rFonts w:ascii="Arial" w:eastAsia="Arial" w:hAnsi="Arial" w:cs="Arial"/>
                <w:sz w:val="20"/>
                <w:szCs w:val="20"/>
              </w:rPr>
              <w:t>)</w:t>
            </w:r>
          </w:ins>
        </w:sdtContent>
      </w:sdt>
      <w:r>
        <w:rPr>
          <w:rFonts w:ascii="Arial" w:eastAsia="Arial" w:hAnsi="Arial" w:cs="Arial"/>
          <w:sz w:val="20"/>
          <w:szCs w:val="20"/>
        </w:rPr>
        <w:t xml:space="preserve"> system</w:t>
      </w:r>
      <w:sdt>
        <w:sdtPr>
          <w:tag w:val="goog_rdk_184"/>
          <w:id w:val="2118562408"/>
        </w:sdtPr>
        <w:sdtContent>
          <w:ins w:id="223" w:author="ERCOT" w:date="2023-12-20T09:50:00Z">
            <w:r>
              <w:rPr>
                <w:rFonts w:ascii="Arial" w:eastAsia="Arial" w:hAnsi="Arial" w:cs="Arial"/>
                <w:sz w:val="20"/>
                <w:szCs w:val="20"/>
              </w:rPr>
              <w:t>-</w:t>
            </w:r>
          </w:ins>
        </w:sdtContent>
      </w:sdt>
      <w:sdt>
        <w:sdtPr>
          <w:tag w:val="goog_rdk_185"/>
          <w:id w:val="-1758824292"/>
        </w:sdtPr>
        <w:sdtContent>
          <w:del w:id="224" w:author="ERCOT" w:date="2023-12-20T09:50:00Z">
            <w:r>
              <w:rPr>
                <w:rFonts w:ascii="Arial" w:eastAsia="Arial" w:hAnsi="Arial" w:cs="Arial"/>
                <w:sz w:val="20"/>
                <w:szCs w:val="20"/>
              </w:rPr>
              <w:delText xml:space="preserve"> </w:delText>
            </w:r>
          </w:del>
        </w:sdtContent>
      </w:sdt>
      <w:r>
        <w:rPr>
          <w:rFonts w:ascii="Arial" w:eastAsia="Arial" w:hAnsi="Arial" w:cs="Arial"/>
          <w:sz w:val="20"/>
          <w:szCs w:val="20"/>
        </w:rPr>
        <w:t>wide</w:t>
      </w:r>
      <w:sdt>
        <w:sdtPr>
          <w:tag w:val="goog_rdk_186"/>
          <w:id w:val="1572846050"/>
        </w:sdtPr>
        <w:sdtContent>
          <w:ins w:id="225" w:author="ERCOT" w:date="2023-12-04T11:06:00Z">
            <w:r>
              <w:rPr>
                <w:rFonts w:ascii="Arial" w:eastAsia="Arial" w:hAnsi="Arial" w:cs="Arial"/>
                <w:sz w:val="20"/>
                <w:szCs w:val="20"/>
              </w:rPr>
              <w:t xml:space="preserve"> and no more than 40 MW of ERCOT Contingency Reserve Service (ECRS) system-wide</w:t>
            </w:r>
          </w:ins>
        </w:sdtContent>
      </w:sdt>
      <w:r>
        <w:rPr>
          <w:rFonts w:ascii="Arial" w:eastAsia="Arial" w:hAnsi="Arial" w:cs="Arial"/>
          <w:sz w:val="20"/>
          <w:szCs w:val="20"/>
        </w:rPr>
        <w:t xml:space="preserve">. As part of the “Details of the Aggregation” provided to ERCOT, the QSE shall indicate the anticipated MW capacity that is intended to be registered as well as an amount of </w:t>
      </w:r>
      <w:proofErr w:type="gramStart"/>
      <w:r>
        <w:rPr>
          <w:rFonts w:ascii="Arial" w:eastAsia="Arial" w:hAnsi="Arial" w:cs="Arial"/>
          <w:sz w:val="20"/>
          <w:szCs w:val="20"/>
        </w:rPr>
        <w:t>Non-Spin</w:t>
      </w:r>
      <w:proofErr w:type="gramEnd"/>
      <w:sdt>
        <w:sdtPr>
          <w:tag w:val="goog_rdk_187"/>
          <w:id w:val="664899424"/>
        </w:sdtPr>
        <w:sdtContent>
          <w:ins w:id="226" w:author="ERCOT" w:date="2023-12-20T09:50:00Z">
            <w:r>
              <w:rPr>
                <w:rFonts w:ascii="Arial" w:eastAsia="Arial" w:hAnsi="Arial" w:cs="Arial"/>
                <w:sz w:val="20"/>
                <w:szCs w:val="20"/>
              </w:rPr>
              <w:t xml:space="preserve"> and ECRS</w:t>
            </w:r>
          </w:ins>
        </w:sdtContent>
      </w:sdt>
      <w:r>
        <w:rPr>
          <w:rFonts w:ascii="Arial" w:eastAsia="Arial" w:hAnsi="Arial" w:cs="Arial"/>
          <w:sz w:val="20"/>
          <w:szCs w:val="20"/>
        </w:rPr>
        <w:t xml:space="preserve"> for which the QSE is intending to qualify the ADER. These ADER MW quantities will be evaluated against these ERCOT Pilot Project participation limits.</w:t>
      </w:r>
      <w:r>
        <w:rPr>
          <w:rFonts w:ascii="Arial" w:eastAsia="Arial" w:hAnsi="Arial" w:cs="Arial"/>
          <w:color w:val="881798"/>
          <w:sz w:val="20"/>
          <w:szCs w:val="20"/>
          <w:u w:val="single"/>
        </w:rPr>
        <w:t xml:space="preserve"> </w:t>
      </w:r>
      <w:r>
        <w:rPr>
          <w:rFonts w:ascii="Arial" w:eastAsia="Arial" w:hAnsi="Arial" w:cs="Arial"/>
          <w:sz w:val="20"/>
          <w:szCs w:val="20"/>
        </w:rPr>
        <w:t>Additionally, no QSE will be allowed to register more than 20% of these system-wide limits.  </w:t>
      </w:r>
    </w:p>
    <w:p w14:paraId="00000070" w14:textId="77777777" w:rsidR="00941CEE" w:rsidRDefault="00000000">
      <w:pPr>
        <w:numPr>
          <w:ilvl w:val="0"/>
          <w:numId w:val="7"/>
        </w:numPr>
        <w:rPr>
          <w:rFonts w:ascii="Arial" w:eastAsia="Arial" w:hAnsi="Arial" w:cs="Arial"/>
          <w:sz w:val="20"/>
          <w:szCs w:val="20"/>
        </w:rPr>
      </w:pPr>
      <w:r>
        <w:rPr>
          <w:rFonts w:ascii="Arial" w:eastAsia="Arial" w:hAnsi="Arial" w:cs="Arial"/>
          <w:sz w:val="20"/>
          <w:szCs w:val="20"/>
        </w:rPr>
        <w:lastRenderedPageBreak/>
        <w:t>To allow for participation to be dispersed across the ERCOT region, these system-wide limits will initially be ratio-shared by Load Zone, including Competitive and Non-Opt-In-Entity (NOIE) Load Zones, with a Load Zone’s share based on net Load Zone demand coincident with ERCOT system peak for August 2022, as provided in the Demand and Energy Monthly Reports published by ERCOT. </w:t>
      </w:r>
    </w:p>
    <w:p w14:paraId="00000071" w14:textId="77777777" w:rsidR="00941CEE" w:rsidRDefault="00000000">
      <w:pPr>
        <w:numPr>
          <w:ilvl w:val="0"/>
          <w:numId w:val="7"/>
        </w:numPr>
        <w:rPr>
          <w:rFonts w:ascii="Arial" w:eastAsia="Arial" w:hAnsi="Arial" w:cs="Arial"/>
          <w:sz w:val="20"/>
          <w:szCs w:val="20"/>
        </w:rPr>
      </w:pPr>
      <w:r>
        <w:rPr>
          <w:rFonts w:ascii="Arial" w:eastAsia="Arial" w:hAnsi="Arial" w:cs="Arial"/>
          <w:sz w:val="20"/>
          <w:szCs w:val="20"/>
        </w:rPr>
        <w:t>These ERCOT Pilot Project participation limits will be enforced as part of ERCOT’s review of a QSE’s submission for participation.  </w:t>
      </w:r>
    </w:p>
    <w:p w14:paraId="00000072" w14:textId="77777777" w:rsidR="00941CEE" w:rsidRDefault="00000000">
      <w:pPr>
        <w:numPr>
          <w:ilvl w:val="0"/>
          <w:numId w:val="7"/>
        </w:numPr>
        <w:rPr>
          <w:rFonts w:ascii="Arial" w:eastAsia="Arial" w:hAnsi="Arial" w:cs="Arial"/>
          <w:sz w:val="20"/>
          <w:szCs w:val="20"/>
        </w:rPr>
      </w:pPr>
      <w:r>
        <w:rPr>
          <w:rFonts w:ascii="Arial" w:eastAsia="Arial" w:hAnsi="Arial" w:cs="Arial"/>
          <w:sz w:val="20"/>
          <w:szCs w:val="20"/>
        </w:rPr>
        <w:t>When participation exceeds 80% of the limits described above, ERCOT shall review with the ADER Task Force any reliability concerns with potential increases in the ERCOT Pilot Project participation limits. ERCOT may increase any of the imposed participation limits, at its sole discretion and in consultation with the ADER Task Force</w:t>
      </w:r>
      <w:sdt>
        <w:sdtPr>
          <w:tag w:val="goog_rdk_188"/>
          <w:id w:val="-1470974848"/>
        </w:sdtPr>
        <w:sdtContent>
          <w:del w:id="227" w:author="ERCOT" w:date="2024-01-02T14:05:00Z">
            <w:r>
              <w:rPr>
                <w:rFonts w:ascii="Arial" w:eastAsia="Arial" w:hAnsi="Arial" w:cs="Arial"/>
                <w:sz w:val="20"/>
                <w:szCs w:val="20"/>
              </w:rPr>
              <w:delText>s</w:delText>
            </w:r>
          </w:del>
        </w:sdtContent>
      </w:sdt>
      <w:r>
        <w:rPr>
          <w:rFonts w:ascii="Arial" w:eastAsia="Arial" w:hAnsi="Arial" w:cs="Arial"/>
          <w:sz w:val="20"/>
          <w:szCs w:val="20"/>
        </w:rPr>
        <w:t>, after evaluating performance during the Pilot Project. Such increases will not be considered amendments to this Governing Document, and therefore will not require approval by the ERCOT Board.</w:t>
      </w:r>
    </w:p>
    <w:p w14:paraId="00000073" w14:textId="77777777" w:rsidR="00941CEE" w:rsidRDefault="00000000">
      <w:pPr>
        <w:numPr>
          <w:ilvl w:val="0"/>
          <w:numId w:val="7"/>
        </w:numPr>
        <w:rPr>
          <w:rFonts w:ascii="Arial" w:eastAsia="Arial" w:hAnsi="Arial" w:cs="Arial"/>
          <w:sz w:val="20"/>
          <w:szCs w:val="20"/>
        </w:rPr>
      </w:pPr>
      <w:r>
        <w:rPr>
          <w:rFonts w:ascii="Arial" w:eastAsia="Arial" w:hAnsi="Arial" w:cs="Arial"/>
          <w:sz w:val="20"/>
          <w:szCs w:val="20"/>
        </w:rPr>
        <w:t>There may be other limitations on ADERs to be established by DSPs due to reliability concerns that will also be evaluated and addressed as the ADERs details are submitted to DSPs for their acknowledgement.</w:t>
      </w:r>
    </w:p>
    <w:p w14:paraId="00000074" w14:textId="77777777" w:rsidR="00941CEE" w:rsidRDefault="00941CEE">
      <w:pPr>
        <w:rPr>
          <w:rFonts w:ascii="Calibri" w:eastAsia="Calibri" w:hAnsi="Calibri" w:cs="Calibri"/>
          <w:sz w:val="18"/>
          <w:szCs w:val="18"/>
        </w:rPr>
      </w:pPr>
    </w:p>
    <w:p w14:paraId="00000075" w14:textId="77777777" w:rsidR="00941CEE" w:rsidRDefault="00941CEE">
      <w:pPr>
        <w:ind w:left="360"/>
        <w:rPr>
          <w:rFonts w:ascii="Arial" w:eastAsia="Arial" w:hAnsi="Arial" w:cs="Arial"/>
        </w:rPr>
      </w:pPr>
    </w:p>
    <w:p w14:paraId="00000076" w14:textId="77777777" w:rsidR="00941CEE" w:rsidRDefault="00000000">
      <w:pPr>
        <w:pStyle w:val="Heading1"/>
        <w:numPr>
          <w:ilvl w:val="1"/>
          <w:numId w:val="4"/>
        </w:numPr>
        <w:ind w:left="720"/>
        <w:rPr>
          <w:color w:val="00AEC7"/>
        </w:rPr>
      </w:pPr>
      <w:bookmarkStart w:id="228" w:name="_heading=h.4d34og8" w:colFirst="0" w:colLast="0"/>
      <w:bookmarkEnd w:id="228"/>
      <w:r>
        <w:rPr>
          <w:color w:val="00AEC7"/>
        </w:rPr>
        <w:t>Exceptions to ERCOT Rules</w:t>
      </w:r>
    </w:p>
    <w:p w14:paraId="00000077" w14:textId="77777777" w:rsidR="00941CEE" w:rsidRDefault="00941CEE">
      <w:pPr>
        <w:rPr>
          <w:rFonts w:ascii="Arial" w:eastAsia="Arial" w:hAnsi="Arial" w:cs="Arial"/>
          <w:sz w:val="20"/>
          <w:szCs w:val="20"/>
        </w:rPr>
      </w:pPr>
    </w:p>
    <w:p w14:paraId="00000078" w14:textId="77777777" w:rsidR="00941CEE" w:rsidRDefault="00000000">
      <w:pPr>
        <w:ind w:left="360"/>
        <w:rPr>
          <w:rFonts w:ascii="Arial" w:eastAsia="Arial" w:hAnsi="Arial" w:cs="Arial"/>
          <w:sz w:val="20"/>
          <w:szCs w:val="20"/>
        </w:rPr>
      </w:pPr>
      <w:sdt>
        <w:sdtPr>
          <w:tag w:val="goog_rdk_190"/>
          <w:id w:val="-352418743"/>
        </w:sdtPr>
        <w:sdtContent>
          <w:ins w:id="229" w:author="ERCOT" w:date="2023-08-25T18:36:00Z">
            <w:r>
              <w:rPr>
                <w:rFonts w:ascii="Arial" w:eastAsia="Arial" w:hAnsi="Arial" w:cs="Arial"/>
                <w:sz w:val="20"/>
                <w:szCs w:val="20"/>
              </w:rPr>
              <w:t xml:space="preserve">As in the first phase of the Pilot Project, during the second </w:t>
            </w:r>
          </w:ins>
        </w:sdtContent>
      </w:sdt>
      <w:sdt>
        <w:sdtPr>
          <w:tag w:val="goog_rdk_191"/>
          <w:id w:val="1004940174"/>
        </w:sdtPr>
        <w:sdtContent>
          <w:del w:id="230" w:author="ERCOT" w:date="2023-08-25T18:36:00Z">
            <w:r>
              <w:rPr>
                <w:rFonts w:ascii="Arial" w:eastAsia="Arial" w:hAnsi="Arial" w:cs="Arial"/>
                <w:sz w:val="20"/>
                <w:szCs w:val="20"/>
              </w:rPr>
              <w:delText xml:space="preserve">For the first </w:delText>
            </w:r>
          </w:del>
        </w:sdtContent>
      </w:sdt>
      <w:r>
        <w:rPr>
          <w:rFonts w:ascii="Arial" w:eastAsia="Arial" w:hAnsi="Arial" w:cs="Arial"/>
          <w:sz w:val="20"/>
          <w:szCs w:val="20"/>
        </w:rPr>
        <w:t xml:space="preserve">phase of this Pilot Project, ADERs will be treated as </w:t>
      </w:r>
      <w:sdt>
        <w:sdtPr>
          <w:tag w:val="goog_rdk_192"/>
          <w:id w:val="675234440"/>
        </w:sdtPr>
        <w:sdtContent>
          <w:commentRangeStart w:id="231"/>
        </w:sdtContent>
      </w:sdt>
      <w:r>
        <w:rPr>
          <w:rFonts w:ascii="Arial" w:eastAsia="Arial" w:hAnsi="Arial" w:cs="Arial"/>
          <w:sz w:val="20"/>
          <w:szCs w:val="20"/>
        </w:rPr>
        <w:t>ALRs for all purposes under the Protocols and will register and participate under the existing ALR participation model</w:t>
      </w:r>
      <w:commentRangeEnd w:id="231"/>
      <w:r>
        <w:commentReference w:id="231"/>
      </w:r>
      <w:r>
        <w:rPr>
          <w:rFonts w:ascii="Arial" w:eastAsia="Arial" w:hAnsi="Arial" w:cs="Arial"/>
          <w:sz w:val="20"/>
          <w:szCs w:val="20"/>
        </w:rPr>
        <w:t>.  ADERs must be registered and participate as ALRs except as follows:</w:t>
      </w:r>
    </w:p>
    <w:p w14:paraId="00000079" w14:textId="77777777" w:rsidR="00941CEE" w:rsidRDefault="00000000">
      <w:pPr>
        <w:numPr>
          <w:ilvl w:val="1"/>
          <w:numId w:val="16"/>
        </w:num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An ADER is allowed to have Premises that can inject energy into the distribution system, and an ADER may provide a net injection on an aggregated basis.  A net injection from an ADER in response to an ERCOT Dispatch Instruction will be considered Demand response under the Protocols and other ERCOT rules. Any Premise with the potential to export energy beyond its Premise meter must have the correct meter profile code set, for meters in service territories where that is applicable, such that both the import and export channels of its Premise meter are provided to ERCOT.</w:t>
      </w:r>
    </w:p>
    <w:p w14:paraId="0000007A" w14:textId="77777777" w:rsidR="00941CEE" w:rsidRDefault="00000000">
      <w:pPr>
        <w:numPr>
          <w:ilvl w:val="1"/>
          <w:numId w:val="16"/>
        </w:num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ADER withdrawal telemetry values must represent the sum of the consumption and export of each of the member Premises or devices plus any necessary MW offsets, as described in this Governing Document. Maximum Power Consumption and Low Power Consumption values must be modified to accommodate ADERs, as further provided in this Governing Document. An ADER using device-level telemetry must comply with the validation process for device-level telemetry provided in this document instead of existing validation rules.</w:t>
      </w:r>
    </w:p>
    <w:p w14:paraId="0000007B" w14:textId="77777777" w:rsidR="00941CEE" w:rsidRDefault="00000000">
      <w:pPr>
        <w:numPr>
          <w:ilvl w:val="1"/>
          <w:numId w:val="16"/>
        </w:num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 xml:space="preserve">An ADER is not permitted to present statistical sampling for performance evaluation. </w:t>
      </w:r>
    </w:p>
    <w:p w14:paraId="0000007C" w14:textId="77777777" w:rsidR="00941CEE" w:rsidRDefault="00000000">
      <w:pPr>
        <w:numPr>
          <w:ilvl w:val="1"/>
          <w:numId w:val="16"/>
        </w:num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The Resource Entity and QSE for the ADER are jointly responsible for maintaining ADER population information, as further described in subsection 5.c.3.</w:t>
      </w:r>
    </w:p>
    <w:p w14:paraId="0000007D" w14:textId="77777777" w:rsidR="00941CEE" w:rsidRDefault="00000000">
      <w:pPr>
        <w:numPr>
          <w:ilvl w:val="1"/>
          <w:numId w:val="16"/>
        </w:num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ADERs will have Pilot Project-specific modeling and ERCOT Pilot Project participation limits.</w:t>
      </w:r>
    </w:p>
    <w:p w14:paraId="0000007E" w14:textId="77777777" w:rsidR="00941CEE" w:rsidRDefault="00000000">
      <w:pPr>
        <w:numPr>
          <w:ilvl w:val="1"/>
          <w:numId w:val="16"/>
        </w:numPr>
        <w:pBdr>
          <w:top w:val="nil"/>
          <w:left w:val="nil"/>
          <w:bottom w:val="nil"/>
          <w:right w:val="nil"/>
          <w:between w:val="nil"/>
        </w:pBdr>
        <w:ind w:left="720"/>
        <w:rPr>
          <w:color w:val="000000"/>
        </w:rPr>
      </w:pPr>
      <w:r>
        <w:rPr>
          <w:rFonts w:ascii="Arial" w:eastAsia="Arial" w:hAnsi="Arial" w:cs="Arial"/>
          <w:color w:val="000000"/>
          <w:sz w:val="20"/>
          <w:szCs w:val="20"/>
        </w:rPr>
        <w:t>ERCOT will not use baseline evaluation for either qualification or performance validation purposes during the Pilot Project. Qualification and performance validation specific to the Pilot Project is described in subsection 5.c.4.</w:t>
      </w:r>
    </w:p>
    <w:p w14:paraId="0000007F" w14:textId="77777777" w:rsidR="00941CEE" w:rsidRDefault="00000000">
      <w:pPr>
        <w:numPr>
          <w:ilvl w:val="1"/>
          <w:numId w:val="16"/>
        </w:numPr>
        <w:pBdr>
          <w:top w:val="nil"/>
          <w:left w:val="nil"/>
          <w:bottom w:val="nil"/>
          <w:right w:val="nil"/>
          <w:between w:val="nil"/>
        </w:pBdr>
        <w:ind w:left="720"/>
        <w:rPr>
          <w:rFonts w:ascii="Arial" w:eastAsia="Arial" w:hAnsi="Arial" w:cs="Arial"/>
          <w:color w:val="000000"/>
          <w:sz w:val="22"/>
          <w:szCs w:val="22"/>
        </w:rPr>
      </w:pPr>
      <w:r>
        <w:rPr>
          <w:rFonts w:ascii="Arial" w:eastAsia="Arial" w:hAnsi="Arial" w:cs="Arial"/>
          <w:color w:val="000000"/>
          <w:sz w:val="20"/>
          <w:szCs w:val="20"/>
        </w:rPr>
        <w:t>Scheduled Power Consumption (SPC) +2 information will not be required to be provided for an ADER, as it is for an ALR.</w:t>
      </w:r>
    </w:p>
    <w:p w14:paraId="00000080" w14:textId="77777777" w:rsidR="00941CEE" w:rsidRDefault="00000000">
      <w:pPr>
        <w:numPr>
          <w:ilvl w:val="1"/>
          <w:numId w:val="16"/>
        </w:numPr>
        <w:pBdr>
          <w:top w:val="nil"/>
          <w:left w:val="nil"/>
          <w:bottom w:val="nil"/>
          <w:right w:val="nil"/>
          <w:between w:val="nil"/>
        </w:pBdr>
        <w:ind w:left="720"/>
        <w:rPr>
          <w:rFonts w:ascii="Arial" w:eastAsia="Arial" w:hAnsi="Arial" w:cs="Arial"/>
          <w:color w:val="000000"/>
          <w:sz w:val="20"/>
          <w:szCs w:val="20"/>
        </w:rPr>
      </w:pPr>
      <w:r>
        <w:rPr>
          <w:rFonts w:ascii="Arial" w:eastAsia="Arial" w:hAnsi="Arial" w:cs="Arial"/>
          <w:color w:val="000000"/>
          <w:sz w:val="20"/>
          <w:szCs w:val="20"/>
        </w:rPr>
        <w:t>The telemetry validation procedures and metrics for ADERs are distinct from those for ALRs and are described in subsection 5.d.</w:t>
      </w:r>
    </w:p>
    <w:p w14:paraId="00000081" w14:textId="3602F444" w:rsidR="00941CEE" w:rsidRDefault="00000000">
      <w:pPr>
        <w:numPr>
          <w:ilvl w:val="1"/>
          <w:numId w:val="16"/>
        </w:numPr>
        <w:pBdr>
          <w:top w:val="nil"/>
          <w:left w:val="nil"/>
          <w:bottom w:val="nil"/>
          <w:right w:val="nil"/>
          <w:between w:val="nil"/>
        </w:pBdr>
        <w:ind w:left="720"/>
        <w:rPr>
          <w:rFonts w:ascii="Calibri" w:eastAsia="Calibri" w:hAnsi="Calibri" w:cs="Calibri"/>
          <w:color w:val="000000"/>
          <w:sz w:val="20"/>
          <w:szCs w:val="20"/>
        </w:rPr>
      </w:pPr>
      <w:r>
        <w:rPr>
          <w:rFonts w:ascii="Arial" w:eastAsia="Arial" w:hAnsi="Arial" w:cs="Arial"/>
          <w:color w:val="000000"/>
          <w:sz w:val="20"/>
          <w:szCs w:val="20"/>
        </w:rPr>
        <w:t xml:space="preserve">For Phase </w:t>
      </w:r>
      <w:sdt>
        <w:sdtPr>
          <w:tag w:val="goog_rdk_193"/>
          <w:id w:val="-692996485"/>
        </w:sdtPr>
        <w:sdtContent>
          <w:ins w:id="232" w:author="ERCOT" w:date="2023-08-25T18:36:00Z">
            <w:r>
              <w:rPr>
                <w:rFonts w:ascii="Arial" w:eastAsia="Arial" w:hAnsi="Arial" w:cs="Arial"/>
                <w:color w:val="000000"/>
                <w:sz w:val="20"/>
                <w:szCs w:val="20"/>
              </w:rPr>
              <w:t>2</w:t>
            </w:r>
          </w:ins>
        </w:sdtContent>
      </w:sdt>
      <w:sdt>
        <w:sdtPr>
          <w:tag w:val="goog_rdk_194"/>
          <w:id w:val="-87461900"/>
        </w:sdtPr>
        <w:sdtContent>
          <w:del w:id="233" w:author="ERCOT" w:date="2023-08-25T18:36:00Z">
            <w:r>
              <w:rPr>
                <w:rFonts w:ascii="Arial" w:eastAsia="Arial" w:hAnsi="Arial" w:cs="Arial"/>
                <w:color w:val="000000"/>
                <w:sz w:val="20"/>
                <w:szCs w:val="20"/>
              </w:rPr>
              <w:delText>1</w:delText>
            </w:r>
          </w:del>
        </w:sdtContent>
      </w:sdt>
      <w:r>
        <w:rPr>
          <w:rFonts w:ascii="Arial" w:eastAsia="Arial" w:hAnsi="Arial" w:cs="Arial"/>
          <w:color w:val="000000"/>
          <w:sz w:val="20"/>
          <w:szCs w:val="20"/>
        </w:rPr>
        <w:t xml:space="preserve"> of the Pilot Project, ADERs are </w:t>
      </w:r>
      <w:commentRangeStart w:id="234"/>
      <w:del w:id="235" w:author="Micalah Spenrath" w:date="2024-01-16T09:45:00Z">
        <w:r w:rsidDel="003449AF">
          <w:rPr>
            <w:rFonts w:ascii="Arial" w:eastAsia="Arial" w:hAnsi="Arial" w:cs="Arial"/>
            <w:color w:val="000000"/>
            <w:sz w:val="20"/>
            <w:szCs w:val="20"/>
          </w:rPr>
          <w:delText xml:space="preserve">encouraged </w:delText>
        </w:r>
      </w:del>
      <w:ins w:id="236" w:author="Micalah Spenrath" w:date="2024-01-16T09:45:00Z">
        <w:r w:rsidR="003449AF">
          <w:rPr>
            <w:rFonts w:ascii="Arial" w:eastAsia="Arial" w:hAnsi="Arial" w:cs="Arial"/>
            <w:color w:val="000000"/>
            <w:sz w:val="20"/>
            <w:szCs w:val="20"/>
          </w:rPr>
          <w:t>allowed</w:t>
        </w:r>
        <w:r w:rsidR="003449AF">
          <w:rPr>
            <w:rFonts w:ascii="Arial" w:eastAsia="Arial" w:hAnsi="Arial" w:cs="Arial"/>
            <w:color w:val="000000"/>
            <w:sz w:val="20"/>
            <w:szCs w:val="20"/>
          </w:rPr>
          <w:t xml:space="preserve"> </w:t>
        </w:r>
      </w:ins>
      <w:r>
        <w:rPr>
          <w:rFonts w:ascii="Arial" w:eastAsia="Arial" w:hAnsi="Arial" w:cs="Arial"/>
          <w:color w:val="000000"/>
          <w:sz w:val="20"/>
          <w:szCs w:val="20"/>
        </w:rPr>
        <w:t xml:space="preserve">to, but will not be required to, provide Primary Frequency Response (PFR), as is required for ALRs. </w:t>
      </w:r>
      <w:ins w:id="237" w:author="Micalah Spenrath" w:date="2024-01-16T09:49:00Z">
        <w:r w:rsidR="003449AF">
          <w:rPr>
            <w:rFonts w:ascii="Arial" w:eastAsia="Arial" w:hAnsi="Arial" w:cs="Arial"/>
            <w:color w:val="000000"/>
            <w:sz w:val="20"/>
            <w:szCs w:val="20"/>
          </w:rPr>
          <w:t xml:space="preserve">To encourage </w:t>
        </w:r>
      </w:ins>
      <w:ins w:id="238" w:author="Micalah Spenrath" w:date="2024-01-16T09:51:00Z">
        <w:r w:rsidR="003449AF">
          <w:rPr>
            <w:rFonts w:ascii="Arial" w:eastAsia="Arial" w:hAnsi="Arial" w:cs="Arial"/>
            <w:color w:val="000000"/>
            <w:sz w:val="20"/>
            <w:szCs w:val="20"/>
          </w:rPr>
          <w:t>ADERs</w:t>
        </w:r>
      </w:ins>
      <w:ins w:id="239" w:author="Micalah Spenrath" w:date="2024-01-16T09:49:00Z">
        <w:r w:rsidR="003449AF">
          <w:rPr>
            <w:rFonts w:ascii="Arial" w:eastAsia="Arial" w:hAnsi="Arial" w:cs="Arial"/>
            <w:color w:val="000000"/>
            <w:sz w:val="20"/>
            <w:szCs w:val="20"/>
          </w:rPr>
          <w:t xml:space="preserve"> to provide Primary Frequency Response, </w:t>
        </w:r>
      </w:ins>
      <w:ins w:id="240" w:author="Micalah Spenrath" w:date="2024-01-16T09:50:00Z">
        <w:r w:rsidR="003449AF">
          <w:rPr>
            <w:rFonts w:ascii="Arial" w:eastAsia="Arial" w:hAnsi="Arial" w:cs="Arial"/>
            <w:color w:val="000000"/>
            <w:sz w:val="20"/>
            <w:szCs w:val="20"/>
          </w:rPr>
          <w:t xml:space="preserve">ERCOT </w:t>
        </w:r>
      </w:ins>
      <w:ins w:id="241" w:author="Micalah Spenrath" w:date="2024-01-16T09:49:00Z">
        <w:r w:rsidR="003449AF">
          <w:rPr>
            <w:rFonts w:ascii="Arial" w:eastAsia="Arial" w:hAnsi="Arial" w:cs="Arial"/>
            <w:color w:val="000000"/>
            <w:sz w:val="20"/>
            <w:szCs w:val="20"/>
          </w:rPr>
          <w:t xml:space="preserve">will consider opportunities for </w:t>
        </w:r>
      </w:ins>
      <w:ins w:id="242" w:author="Micalah Spenrath" w:date="2024-01-16T09:51:00Z">
        <w:r w:rsidR="003449AF">
          <w:rPr>
            <w:rFonts w:ascii="Arial" w:eastAsia="Arial" w:hAnsi="Arial" w:cs="Arial"/>
            <w:color w:val="000000"/>
            <w:sz w:val="20"/>
            <w:szCs w:val="20"/>
          </w:rPr>
          <w:t>A</w:t>
        </w:r>
      </w:ins>
      <w:ins w:id="243" w:author="Micalah Spenrath" w:date="2024-01-16T09:49:00Z">
        <w:r w:rsidR="003449AF">
          <w:rPr>
            <w:rFonts w:ascii="Arial" w:eastAsia="Arial" w:hAnsi="Arial" w:cs="Arial"/>
            <w:color w:val="000000"/>
            <w:sz w:val="20"/>
            <w:szCs w:val="20"/>
          </w:rPr>
          <w:t xml:space="preserve">DERs to provide Responsive Reserve Service, subject to a systemwide cap. The system wide </w:t>
        </w:r>
      </w:ins>
      <w:ins w:id="244" w:author="Micalah Spenrath" w:date="2024-01-16T09:51:00Z">
        <w:r w:rsidR="003449AF">
          <w:rPr>
            <w:rFonts w:ascii="Arial" w:eastAsia="Arial" w:hAnsi="Arial" w:cs="Arial"/>
            <w:color w:val="000000"/>
            <w:sz w:val="20"/>
            <w:szCs w:val="20"/>
          </w:rPr>
          <w:t>cap</w:t>
        </w:r>
      </w:ins>
      <w:ins w:id="245" w:author="Micalah Spenrath" w:date="2024-01-16T09:49:00Z">
        <w:r w:rsidR="003449AF">
          <w:rPr>
            <w:rFonts w:ascii="Arial" w:eastAsia="Arial" w:hAnsi="Arial" w:cs="Arial"/>
            <w:color w:val="000000"/>
            <w:sz w:val="20"/>
            <w:szCs w:val="20"/>
          </w:rPr>
          <w:t xml:space="preserve"> be sufficiently high to allow </w:t>
        </w:r>
      </w:ins>
      <w:ins w:id="246" w:author="Micalah Spenrath" w:date="2024-01-16T09:51:00Z">
        <w:r w:rsidR="003449AF">
          <w:rPr>
            <w:rFonts w:ascii="Arial" w:eastAsia="Arial" w:hAnsi="Arial" w:cs="Arial"/>
            <w:color w:val="000000"/>
            <w:sz w:val="20"/>
            <w:szCs w:val="20"/>
          </w:rPr>
          <w:t>ERCOT</w:t>
        </w:r>
      </w:ins>
      <w:ins w:id="247" w:author="Micalah Spenrath" w:date="2024-01-16T09:49:00Z">
        <w:r w:rsidR="003449AF">
          <w:rPr>
            <w:rFonts w:ascii="Arial" w:eastAsia="Arial" w:hAnsi="Arial" w:cs="Arial"/>
            <w:color w:val="000000"/>
            <w:sz w:val="20"/>
            <w:szCs w:val="20"/>
          </w:rPr>
          <w:t xml:space="preserve"> to assess the adequacy of </w:t>
        </w:r>
      </w:ins>
      <w:ins w:id="248" w:author="Micalah Spenrath" w:date="2024-01-16T09:51:00Z">
        <w:r w:rsidR="003449AF">
          <w:rPr>
            <w:rFonts w:ascii="Arial" w:eastAsia="Arial" w:hAnsi="Arial" w:cs="Arial"/>
            <w:color w:val="000000"/>
            <w:sz w:val="20"/>
            <w:szCs w:val="20"/>
          </w:rPr>
          <w:t>ADERs</w:t>
        </w:r>
      </w:ins>
      <w:ins w:id="249" w:author="Micalah Spenrath" w:date="2024-01-16T09:49:00Z">
        <w:r w:rsidR="003449AF">
          <w:rPr>
            <w:rFonts w:ascii="Arial" w:eastAsia="Arial" w:hAnsi="Arial" w:cs="Arial"/>
            <w:color w:val="000000"/>
            <w:sz w:val="20"/>
            <w:szCs w:val="20"/>
          </w:rPr>
          <w:t xml:space="preserve"> to provide Primary Frequency Response from the distribution system, without posing a threat to the reliability </w:t>
        </w:r>
      </w:ins>
      <w:del w:id="250" w:author="Micalah Spenrath" w:date="2024-01-16T09:52:00Z">
        <w:r w:rsidDel="003449AF">
          <w:rPr>
            <w:rFonts w:ascii="Arial" w:eastAsia="Arial" w:hAnsi="Arial" w:cs="Arial"/>
            <w:color w:val="000000"/>
            <w:sz w:val="20"/>
            <w:szCs w:val="20"/>
          </w:rPr>
          <w:delText>This</w:delText>
        </w:r>
      </w:del>
      <w:r w:rsidR="003449AF">
        <w:rPr>
          <w:rFonts w:ascii="Arial" w:eastAsia="Arial" w:hAnsi="Arial" w:cs="Arial"/>
          <w:color w:val="000000"/>
          <w:sz w:val="20"/>
          <w:szCs w:val="20"/>
        </w:rPr>
        <w:t>system. This</w:t>
      </w:r>
      <w:r>
        <w:rPr>
          <w:rFonts w:ascii="Arial" w:eastAsia="Arial" w:hAnsi="Arial" w:cs="Arial"/>
          <w:color w:val="000000"/>
          <w:sz w:val="20"/>
          <w:szCs w:val="20"/>
        </w:rPr>
        <w:t xml:space="preserve"> </w:t>
      </w:r>
      <w:ins w:id="251" w:author="Micalah Spenrath" w:date="2024-01-16T09:50:00Z">
        <w:r w:rsidR="003449AF">
          <w:rPr>
            <w:rFonts w:ascii="Arial" w:eastAsia="Arial" w:hAnsi="Arial" w:cs="Arial"/>
            <w:color w:val="000000"/>
            <w:sz w:val="20"/>
            <w:szCs w:val="20"/>
          </w:rPr>
          <w:t xml:space="preserve">opportunity is designed to </w:t>
        </w:r>
        <w:r w:rsidR="003449AF">
          <w:rPr>
            <w:rFonts w:ascii="Arial" w:eastAsia="Arial" w:hAnsi="Arial" w:cs="Arial"/>
            <w:color w:val="000000"/>
            <w:sz w:val="20"/>
            <w:szCs w:val="20"/>
          </w:rPr>
          <w:lastRenderedPageBreak/>
          <w:t xml:space="preserve">create a glidepath to PFR provision from all ADERs, should the current </w:t>
        </w:r>
      </w:ins>
      <w:r>
        <w:rPr>
          <w:rFonts w:ascii="Arial" w:eastAsia="Arial" w:hAnsi="Arial" w:cs="Arial"/>
          <w:color w:val="000000"/>
          <w:sz w:val="20"/>
          <w:szCs w:val="20"/>
        </w:rPr>
        <w:t>exception</w:t>
      </w:r>
      <w:ins w:id="252" w:author="Micalah Spenrath" w:date="2024-01-16T09:50:00Z">
        <w:r w:rsidR="003449AF">
          <w:rPr>
            <w:rFonts w:ascii="Arial" w:eastAsia="Arial" w:hAnsi="Arial" w:cs="Arial"/>
            <w:color w:val="000000"/>
            <w:sz w:val="20"/>
            <w:szCs w:val="20"/>
          </w:rPr>
          <w:t>, which</w:t>
        </w:r>
      </w:ins>
      <w:r>
        <w:rPr>
          <w:rFonts w:ascii="Arial" w:eastAsia="Arial" w:hAnsi="Arial" w:cs="Arial"/>
          <w:color w:val="000000"/>
          <w:sz w:val="20"/>
          <w:szCs w:val="20"/>
        </w:rPr>
        <w:t xml:space="preserve"> is specific to Phase </w:t>
      </w:r>
      <w:sdt>
        <w:sdtPr>
          <w:tag w:val="goog_rdk_195"/>
          <w:id w:val="1126970763"/>
        </w:sdtPr>
        <w:sdtContent>
          <w:del w:id="253" w:author="ERCOT" w:date="2023-08-25T18:36:00Z">
            <w:r>
              <w:rPr>
                <w:rFonts w:ascii="Arial" w:eastAsia="Arial" w:hAnsi="Arial" w:cs="Arial"/>
                <w:color w:val="000000"/>
                <w:sz w:val="20"/>
                <w:szCs w:val="20"/>
              </w:rPr>
              <w:delText>1</w:delText>
            </w:r>
          </w:del>
        </w:sdtContent>
      </w:sdt>
      <w:sdt>
        <w:sdtPr>
          <w:tag w:val="goog_rdk_196"/>
          <w:id w:val="1962684583"/>
        </w:sdtPr>
        <w:sdtContent>
          <w:ins w:id="254" w:author="ERCOT" w:date="2023-08-25T18:36:00Z">
            <w:r>
              <w:rPr>
                <w:rFonts w:ascii="Arial" w:eastAsia="Arial" w:hAnsi="Arial" w:cs="Arial"/>
                <w:color w:val="000000"/>
                <w:sz w:val="20"/>
                <w:szCs w:val="20"/>
              </w:rPr>
              <w:t>2</w:t>
            </w:r>
          </w:ins>
        </w:sdtContent>
      </w:sdt>
      <w:r>
        <w:rPr>
          <w:rFonts w:ascii="Arial" w:eastAsia="Arial" w:hAnsi="Arial" w:cs="Arial"/>
          <w:color w:val="000000"/>
          <w:sz w:val="20"/>
          <w:szCs w:val="20"/>
        </w:rPr>
        <w:t xml:space="preserve"> and </w:t>
      </w:r>
      <w:del w:id="255" w:author="Micalah Spenrath" w:date="2024-01-16T09:50:00Z">
        <w:r w:rsidDel="003449AF">
          <w:rPr>
            <w:rFonts w:ascii="Arial" w:eastAsia="Arial" w:hAnsi="Arial" w:cs="Arial"/>
            <w:color w:val="000000"/>
            <w:sz w:val="20"/>
            <w:szCs w:val="20"/>
          </w:rPr>
          <w:delText>may not be granted</w:delText>
        </w:r>
      </w:del>
      <w:ins w:id="256" w:author="Micalah Spenrath" w:date="2024-01-16T09:50:00Z">
        <w:r w:rsidR="003449AF">
          <w:rPr>
            <w:rFonts w:ascii="Arial" w:eastAsia="Arial" w:hAnsi="Arial" w:cs="Arial"/>
            <w:color w:val="000000"/>
            <w:sz w:val="20"/>
            <w:szCs w:val="20"/>
          </w:rPr>
          <w:t>become a requirement</w:t>
        </w:r>
      </w:ins>
      <w:r>
        <w:rPr>
          <w:rFonts w:ascii="Arial" w:eastAsia="Arial" w:hAnsi="Arial" w:cs="Arial"/>
          <w:color w:val="000000"/>
          <w:sz w:val="20"/>
          <w:szCs w:val="20"/>
        </w:rPr>
        <w:t xml:space="preserve"> </w:t>
      </w:r>
      <w:commentRangeEnd w:id="234"/>
      <w:r w:rsidR="003449AF">
        <w:rPr>
          <w:rStyle w:val="CommentReference"/>
        </w:rPr>
        <w:commentReference w:id="234"/>
      </w:r>
      <w:r>
        <w:rPr>
          <w:rFonts w:ascii="Arial" w:eastAsia="Arial" w:hAnsi="Arial" w:cs="Arial"/>
          <w:color w:val="000000"/>
          <w:sz w:val="20"/>
          <w:szCs w:val="20"/>
        </w:rPr>
        <w:t xml:space="preserve">for future phases. </w:t>
      </w:r>
      <w:sdt>
        <w:sdtPr>
          <w:tag w:val="goog_rdk_197"/>
          <w:id w:val="1337650947"/>
        </w:sdtPr>
        <w:sdtContent>
          <w:commentRangeStart w:id="257"/>
          <w:sdt>
            <w:sdtPr>
              <w:tag w:val="goog_rdk_198"/>
              <w:id w:val="-1106575834"/>
              <w:showingPlcHdr/>
            </w:sdtPr>
            <w:sdtContent>
              <w:r w:rsidR="003449AF">
                <w:t xml:space="preserve">     </w:t>
              </w:r>
            </w:sdtContent>
          </w:sdt>
          <w:ins w:id="258" w:author="Micalah Spenrath" w:date="2024-01-11T09:38:00Z">
            <w:r>
              <w:rPr>
                <w:rFonts w:ascii="Arial" w:eastAsia="Arial" w:hAnsi="Arial" w:cs="Arial"/>
                <w:color w:val="000000"/>
                <w:sz w:val="20"/>
                <w:szCs w:val="20"/>
              </w:rPr>
              <w:t xml:space="preserve">To foster an inclusive pilot project, </w:t>
            </w:r>
          </w:ins>
        </w:sdtContent>
      </w:sdt>
      <w:r>
        <w:rPr>
          <w:rFonts w:ascii="Arial" w:eastAsia="Arial" w:hAnsi="Arial" w:cs="Arial"/>
          <w:color w:val="000000"/>
          <w:sz w:val="20"/>
          <w:szCs w:val="20"/>
        </w:rPr>
        <w:t xml:space="preserve">ADERs unable to provide PFR </w:t>
      </w:r>
      <w:sdt>
        <w:sdtPr>
          <w:tag w:val="goog_rdk_199"/>
          <w:id w:val="-992476026"/>
        </w:sdtPr>
        <w:sdtContent>
          <w:ins w:id="259" w:author="Micalah Spenrath" w:date="2024-01-11T09:38:00Z">
            <w:r>
              <w:rPr>
                <w:rFonts w:ascii="Arial" w:eastAsia="Arial" w:hAnsi="Arial" w:cs="Arial"/>
                <w:color w:val="000000"/>
                <w:sz w:val="20"/>
                <w:szCs w:val="20"/>
              </w:rPr>
              <w:t xml:space="preserve">will </w:t>
            </w:r>
          </w:ins>
        </w:sdtContent>
      </w:sdt>
      <w:sdt>
        <w:sdtPr>
          <w:tag w:val="goog_rdk_200"/>
          <w:id w:val="-938441127"/>
        </w:sdtPr>
        <w:sdtContent>
          <w:del w:id="260" w:author="Micalah Spenrath" w:date="2024-01-11T09:38:00Z">
            <w:r>
              <w:rPr>
                <w:rFonts w:ascii="Arial" w:eastAsia="Arial" w:hAnsi="Arial" w:cs="Arial"/>
                <w:color w:val="000000"/>
                <w:sz w:val="20"/>
                <w:szCs w:val="20"/>
              </w:rPr>
              <w:delText xml:space="preserve">may </w:delText>
            </w:r>
          </w:del>
        </w:sdtContent>
      </w:sdt>
      <w:r>
        <w:rPr>
          <w:rFonts w:ascii="Arial" w:eastAsia="Arial" w:hAnsi="Arial" w:cs="Arial"/>
          <w:color w:val="000000"/>
          <w:sz w:val="20"/>
          <w:szCs w:val="20"/>
        </w:rPr>
        <w:t>be considered for</w:t>
      </w:r>
      <w:ins w:id="261" w:author="Micalah Spenrath" w:date="2024-01-12T11:44:00Z">
        <w:r w:rsidR="000B764C">
          <w:rPr>
            <w:rFonts w:ascii="Arial" w:eastAsia="Arial" w:hAnsi="Arial" w:cs="Arial"/>
            <w:color w:val="000000"/>
            <w:sz w:val="20"/>
            <w:szCs w:val="20"/>
          </w:rPr>
          <w:t xml:space="preserve"> and, when feasible, added to</w:t>
        </w:r>
      </w:ins>
      <w:r>
        <w:rPr>
          <w:rFonts w:ascii="Arial" w:eastAsia="Arial" w:hAnsi="Arial" w:cs="Arial"/>
          <w:color w:val="000000"/>
          <w:sz w:val="20"/>
          <w:szCs w:val="20"/>
        </w:rPr>
        <w:t xml:space="preserve"> </w:t>
      </w:r>
      <w:commentRangeEnd w:id="257"/>
      <w:r w:rsidR="003449AF">
        <w:rPr>
          <w:rStyle w:val="CommentReference"/>
        </w:rPr>
        <w:commentReference w:id="257"/>
      </w:r>
      <w:sdt>
        <w:sdtPr>
          <w:tag w:val="goog_rdk_201"/>
          <w:id w:val="1638060667"/>
        </w:sdtPr>
        <w:sdtContent>
          <w:del w:id="262" w:author="Micalah Spenrath" w:date="2024-01-11T09:39:00Z">
            <w:r>
              <w:rPr>
                <w:rFonts w:ascii="Arial" w:eastAsia="Arial" w:hAnsi="Arial" w:cs="Arial"/>
                <w:color w:val="000000"/>
                <w:sz w:val="20"/>
                <w:szCs w:val="20"/>
              </w:rPr>
              <w:delText xml:space="preserve">potential, </w:delText>
            </w:r>
          </w:del>
        </w:sdtContent>
      </w:sdt>
      <w:r>
        <w:rPr>
          <w:rFonts w:ascii="Arial" w:eastAsia="Arial" w:hAnsi="Arial" w:cs="Arial"/>
          <w:color w:val="000000"/>
          <w:sz w:val="20"/>
          <w:szCs w:val="20"/>
        </w:rPr>
        <w:t xml:space="preserve">alternative participation models </w:t>
      </w:r>
      <w:sdt>
        <w:sdtPr>
          <w:tag w:val="goog_rdk_202"/>
          <w:id w:val="521588674"/>
        </w:sdtPr>
        <w:sdtContent/>
      </w:sdt>
      <w:sdt>
        <w:sdtPr>
          <w:tag w:val="goog_rdk_203"/>
          <w:id w:val="-1697923534"/>
        </w:sdtPr>
        <w:sdtContent/>
      </w:sdt>
      <w:r>
        <w:rPr>
          <w:rFonts w:ascii="Arial" w:eastAsia="Arial" w:hAnsi="Arial" w:cs="Arial"/>
          <w:color w:val="000000"/>
          <w:sz w:val="20"/>
          <w:szCs w:val="20"/>
        </w:rPr>
        <w:t>in future phases, such as a participation model in which the aggregation may provide some Ancillary Services but is not dispatchable by Security-Constrained Economic Dispatch (SCED).</w:t>
      </w:r>
      <w:ins w:id="263" w:author="Micalah Spenrath" w:date="2024-01-16T09:52:00Z">
        <w:r w:rsidR="003449AF">
          <w:rPr>
            <w:rFonts w:ascii="Arial" w:eastAsia="Arial" w:hAnsi="Arial" w:cs="Arial"/>
            <w:color w:val="000000"/>
            <w:sz w:val="20"/>
            <w:szCs w:val="20"/>
          </w:rPr>
          <w:t xml:space="preserve"> </w:t>
        </w:r>
        <w:commentRangeStart w:id="264"/>
        <w:r w:rsidR="003449AF" w:rsidRPr="003449AF">
          <w:rPr>
            <w:rFonts w:ascii="Arial" w:hAnsi="Arial" w:cs="Arial"/>
            <w:sz w:val="20"/>
            <w:szCs w:val="20"/>
            <w:rPrChange w:id="265" w:author="Micalah Spenrath" w:date="2024-01-16T09:53:00Z">
              <w:rPr>
                <w:sz w:val="19"/>
                <w:szCs w:val="19"/>
              </w:rPr>
            </w:rPrChange>
          </w:rPr>
          <w:t>ERCOT may also consider ADERs providing PFR without the ability to be SCED-dispatchable as part of Phase II or future phases.</w:t>
        </w:r>
        <w:r w:rsidR="003449AF">
          <w:rPr>
            <w:sz w:val="19"/>
            <w:szCs w:val="19"/>
          </w:rPr>
          <w:t xml:space="preserve">  </w:t>
        </w:r>
      </w:ins>
      <w:commentRangeEnd w:id="264"/>
      <w:ins w:id="266" w:author="Micalah Spenrath" w:date="2024-01-16T09:53:00Z">
        <w:r w:rsidR="003449AF">
          <w:rPr>
            <w:rStyle w:val="CommentReference"/>
          </w:rPr>
          <w:commentReference w:id="264"/>
        </w:r>
      </w:ins>
    </w:p>
    <w:p w14:paraId="00000082" w14:textId="77777777" w:rsidR="00941CEE" w:rsidRDefault="00000000">
      <w:pPr>
        <w:pStyle w:val="Heading1"/>
        <w:numPr>
          <w:ilvl w:val="1"/>
          <w:numId w:val="4"/>
        </w:numPr>
        <w:ind w:left="720"/>
        <w:rPr>
          <w:color w:val="00AEC7"/>
        </w:rPr>
      </w:pPr>
      <w:bookmarkStart w:id="267" w:name="_heading=h.2s8eyo1" w:colFirst="0" w:colLast="0"/>
      <w:bookmarkEnd w:id="267"/>
      <w:r>
        <w:rPr>
          <w:color w:val="00AEC7"/>
        </w:rPr>
        <w:t>Eligibility and Qualification</w:t>
      </w:r>
    </w:p>
    <w:p w14:paraId="00000083" w14:textId="77777777" w:rsidR="00941CEE" w:rsidRDefault="00941CEE">
      <w:pPr>
        <w:rPr>
          <w:rFonts w:ascii="Arial" w:eastAsia="Arial" w:hAnsi="Arial" w:cs="Arial"/>
          <w:color w:val="5B6770"/>
          <w:sz w:val="20"/>
          <w:szCs w:val="20"/>
        </w:rPr>
      </w:pPr>
    </w:p>
    <w:p w14:paraId="00000084" w14:textId="77777777" w:rsidR="00941CEE" w:rsidRDefault="00000000">
      <w:pPr>
        <w:ind w:left="360"/>
        <w:rPr>
          <w:rFonts w:ascii="Arial" w:eastAsia="Arial" w:hAnsi="Arial" w:cs="Arial"/>
          <w:sz w:val="20"/>
          <w:szCs w:val="20"/>
        </w:rPr>
      </w:pPr>
      <w:r>
        <w:rPr>
          <w:rFonts w:ascii="Arial" w:eastAsia="Arial" w:hAnsi="Arial" w:cs="Arial"/>
          <w:sz w:val="20"/>
          <w:szCs w:val="20"/>
        </w:rPr>
        <w:t xml:space="preserve">As a condition for participation in Phase </w:t>
      </w:r>
      <w:sdt>
        <w:sdtPr>
          <w:tag w:val="goog_rdk_204"/>
          <w:id w:val="-109906639"/>
        </w:sdtPr>
        <w:sdtContent>
          <w:ins w:id="268" w:author="ERCOT" w:date="2023-08-25T18:36:00Z">
            <w:r>
              <w:rPr>
                <w:rFonts w:ascii="Arial" w:eastAsia="Arial" w:hAnsi="Arial" w:cs="Arial"/>
                <w:sz w:val="20"/>
                <w:szCs w:val="20"/>
              </w:rPr>
              <w:t>2</w:t>
            </w:r>
          </w:ins>
        </w:sdtContent>
      </w:sdt>
      <w:sdt>
        <w:sdtPr>
          <w:tag w:val="goog_rdk_205"/>
          <w:id w:val="-997879145"/>
        </w:sdtPr>
        <w:sdtContent>
          <w:del w:id="269" w:author="ERCOT" w:date="2023-08-25T18:36:00Z">
            <w:r>
              <w:rPr>
                <w:rFonts w:ascii="Arial" w:eastAsia="Arial" w:hAnsi="Arial" w:cs="Arial"/>
                <w:sz w:val="20"/>
                <w:szCs w:val="20"/>
              </w:rPr>
              <w:delText>1</w:delText>
            </w:r>
          </w:del>
        </w:sdtContent>
      </w:sdt>
      <w:r>
        <w:rPr>
          <w:rFonts w:ascii="Arial" w:eastAsia="Arial" w:hAnsi="Arial" w:cs="Arial"/>
          <w:sz w:val="20"/>
          <w:szCs w:val="20"/>
        </w:rPr>
        <w:t xml:space="preserve"> of the Pilot Project, a QSE must meet the conditions described in this section. Note that the QSE associated with a proposed ADER must submit the information identified in c.1 and c.2 below, while the Resource Entity for the proposed ADER must submit the registration and qualification information in c.3 through c.5, below. </w:t>
      </w:r>
    </w:p>
    <w:p w14:paraId="00000085" w14:textId="77777777" w:rsidR="00941CEE" w:rsidRDefault="00941CEE">
      <w:pPr>
        <w:rPr>
          <w:rFonts w:ascii="Arial" w:eastAsia="Arial" w:hAnsi="Arial" w:cs="Arial"/>
          <w:sz w:val="20"/>
          <w:szCs w:val="20"/>
        </w:rPr>
      </w:pPr>
    </w:p>
    <w:p w14:paraId="00000086" w14:textId="77777777" w:rsidR="00941CEE" w:rsidRDefault="00000000">
      <w:pPr>
        <w:numPr>
          <w:ilvl w:val="0"/>
          <w:numId w:val="10"/>
        </w:numPr>
        <w:rPr>
          <w:rFonts w:ascii="Arial" w:eastAsia="Arial" w:hAnsi="Arial" w:cs="Arial"/>
          <w:color w:val="000000"/>
          <w:sz w:val="20"/>
          <w:szCs w:val="20"/>
        </w:rPr>
      </w:pPr>
      <w:r>
        <w:rPr>
          <w:rFonts w:ascii="Arial" w:eastAsia="Arial" w:hAnsi="Arial" w:cs="Arial"/>
          <w:color w:val="000000"/>
          <w:sz w:val="20"/>
          <w:szCs w:val="20"/>
        </w:rPr>
        <w:t>QSE must provide written consent from DSP (</w:t>
      </w:r>
      <w:r>
        <w:rPr>
          <w:rFonts w:ascii="Arial" w:eastAsia="Arial" w:hAnsi="Arial" w:cs="Arial"/>
          <w:i/>
          <w:color w:val="000000"/>
          <w:sz w:val="20"/>
          <w:szCs w:val="20"/>
        </w:rPr>
        <w:t>See</w:t>
      </w:r>
      <w:r>
        <w:rPr>
          <w:rFonts w:ascii="Arial" w:eastAsia="Arial" w:hAnsi="Arial" w:cs="Arial"/>
          <w:color w:val="000000"/>
          <w:sz w:val="20"/>
          <w:szCs w:val="20"/>
        </w:rPr>
        <w:t xml:space="preserve"> Appendix A)</w:t>
      </w:r>
    </w:p>
    <w:p w14:paraId="00000087" w14:textId="77777777" w:rsidR="00941CEE" w:rsidRDefault="00941CEE">
      <w:pPr>
        <w:ind w:left="720"/>
        <w:rPr>
          <w:rFonts w:ascii="Arial" w:eastAsia="Arial" w:hAnsi="Arial" w:cs="Arial"/>
          <w:color w:val="000000"/>
          <w:sz w:val="20"/>
          <w:szCs w:val="20"/>
        </w:rPr>
      </w:pPr>
    </w:p>
    <w:p w14:paraId="00000088" w14:textId="77777777" w:rsidR="00941CEE" w:rsidRDefault="00000000">
      <w:pPr>
        <w:numPr>
          <w:ilvl w:val="1"/>
          <w:numId w:val="10"/>
        </w:numPr>
        <w:ind w:left="1080"/>
        <w:rPr>
          <w:rFonts w:ascii="Arial" w:eastAsia="Arial" w:hAnsi="Arial" w:cs="Arial"/>
          <w:b/>
          <w:color w:val="000000"/>
          <w:sz w:val="20"/>
          <w:szCs w:val="20"/>
        </w:rPr>
      </w:pPr>
      <w:r>
        <w:rPr>
          <w:rFonts w:ascii="Arial" w:eastAsia="Arial" w:hAnsi="Arial" w:cs="Arial"/>
          <w:color w:val="000000"/>
          <w:sz w:val="20"/>
          <w:szCs w:val="20"/>
        </w:rPr>
        <w:t xml:space="preserve">No DSP is required to participate in this program. </w:t>
      </w:r>
    </w:p>
    <w:p w14:paraId="00000089"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sz w:val="20"/>
          <w:szCs w:val="20"/>
        </w:rPr>
        <w:t>To be eligible to participate in the ADER Pilot Project, a QSE must provide the following information to the applicable DSP</w:t>
      </w:r>
      <w:r>
        <w:rPr>
          <w:rFonts w:ascii="Arial" w:eastAsia="Arial" w:hAnsi="Arial" w:cs="Arial"/>
          <w:b/>
          <w:sz w:val="20"/>
          <w:szCs w:val="20"/>
        </w:rPr>
        <w:t xml:space="preserve"> </w:t>
      </w:r>
      <w:r>
        <w:rPr>
          <w:rFonts w:ascii="Arial" w:eastAsia="Arial" w:hAnsi="Arial" w:cs="Arial"/>
          <w:sz w:val="20"/>
          <w:szCs w:val="20"/>
        </w:rPr>
        <w:t xml:space="preserve">that serves each of the Premises that make up the aggregation.  The information should be submitted to the DSP on the “Details of the Aggregation” form posted on the </w:t>
      </w:r>
      <w:hyperlink r:id="rId12">
        <w:r>
          <w:rPr>
            <w:rFonts w:ascii="Arial" w:eastAsia="Arial" w:hAnsi="Arial" w:cs="Arial"/>
            <w:color w:val="0000FF"/>
            <w:sz w:val="20"/>
            <w:szCs w:val="20"/>
            <w:u w:val="single"/>
          </w:rPr>
          <w:t>Pilot Projects page</w:t>
        </w:r>
      </w:hyperlink>
      <w:r>
        <w:t xml:space="preserve"> </w:t>
      </w:r>
      <w:r>
        <w:rPr>
          <w:rFonts w:ascii="Arial" w:eastAsia="Arial" w:hAnsi="Arial" w:cs="Arial"/>
          <w:sz w:val="20"/>
          <w:szCs w:val="20"/>
        </w:rPr>
        <w:t xml:space="preserve">of the ERCOT website (hereinafter, this information is referred to as “Details of the Aggregation”): </w:t>
      </w:r>
    </w:p>
    <w:p w14:paraId="0000008A" w14:textId="77777777" w:rsidR="00941CEE" w:rsidRDefault="00000000">
      <w:pPr>
        <w:numPr>
          <w:ilvl w:val="2"/>
          <w:numId w:val="10"/>
        </w:numPr>
        <w:ind w:left="1440" w:hanging="360"/>
        <w:rPr>
          <w:rFonts w:ascii="Arial" w:eastAsia="Arial" w:hAnsi="Arial" w:cs="Arial"/>
          <w:color w:val="000000"/>
          <w:sz w:val="20"/>
          <w:szCs w:val="20"/>
        </w:rPr>
      </w:pPr>
      <w:r>
        <w:rPr>
          <w:rFonts w:ascii="Arial" w:eastAsia="Arial" w:hAnsi="Arial" w:cs="Arial"/>
          <w:sz w:val="20"/>
          <w:szCs w:val="20"/>
        </w:rPr>
        <w:t>Premise unique identifier (name/ID</w:t>
      </w:r>
      <w:proofErr w:type="gramStart"/>
      <w:r>
        <w:rPr>
          <w:rFonts w:ascii="Arial" w:eastAsia="Arial" w:hAnsi="Arial" w:cs="Arial"/>
          <w:sz w:val="20"/>
          <w:szCs w:val="20"/>
        </w:rPr>
        <w:t>);</w:t>
      </w:r>
      <w:proofErr w:type="gramEnd"/>
      <w:r>
        <w:rPr>
          <w:rFonts w:ascii="Arial" w:eastAsia="Arial" w:hAnsi="Arial" w:cs="Arial"/>
          <w:sz w:val="20"/>
          <w:szCs w:val="20"/>
        </w:rPr>
        <w:t xml:space="preserve"> </w:t>
      </w:r>
    </w:p>
    <w:p w14:paraId="0000008B" w14:textId="77777777" w:rsidR="00941CEE" w:rsidRDefault="00000000">
      <w:pPr>
        <w:numPr>
          <w:ilvl w:val="2"/>
          <w:numId w:val="10"/>
        </w:numPr>
        <w:ind w:left="1440" w:hanging="360"/>
        <w:rPr>
          <w:color w:val="000000"/>
          <w:sz w:val="20"/>
          <w:szCs w:val="20"/>
        </w:rPr>
      </w:pPr>
      <w:r>
        <w:rPr>
          <w:rFonts w:ascii="Arial" w:eastAsia="Arial" w:hAnsi="Arial" w:cs="Arial"/>
          <w:sz w:val="20"/>
          <w:szCs w:val="20"/>
        </w:rPr>
        <w:t xml:space="preserve">An indication of whether the ADER telemetry contribution from the Premise is at its TDSP-read meter location or device </w:t>
      </w:r>
      <w:proofErr w:type="gramStart"/>
      <w:r>
        <w:rPr>
          <w:rFonts w:ascii="Arial" w:eastAsia="Arial" w:hAnsi="Arial" w:cs="Arial"/>
          <w:sz w:val="20"/>
          <w:szCs w:val="20"/>
        </w:rPr>
        <w:t>location;</w:t>
      </w:r>
      <w:proofErr w:type="gramEnd"/>
      <w:r>
        <w:rPr>
          <w:rFonts w:ascii="Arial" w:eastAsia="Arial" w:hAnsi="Arial" w:cs="Arial"/>
          <w:sz w:val="20"/>
          <w:szCs w:val="20"/>
        </w:rPr>
        <w:t xml:space="preserve"> </w:t>
      </w:r>
    </w:p>
    <w:p w14:paraId="0000008C" w14:textId="77777777" w:rsidR="00941CEE" w:rsidRDefault="00000000">
      <w:pPr>
        <w:numPr>
          <w:ilvl w:val="2"/>
          <w:numId w:val="10"/>
        </w:numPr>
        <w:ind w:left="1440" w:hanging="360"/>
        <w:rPr>
          <w:rFonts w:ascii="Arial" w:eastAsia="Arial" w:hAnsi="Arial" w:cs="Arial"/>
          <w:color w:val="000000"/>
          <w:sz w:val="20"/>
          <w:szCs w:val="20"/>
        </w:rPr>
      </w:pPr>
      <w:r>
        <w:rPr>
          <w:rFonts w:ascii="Arial" w:eastAsia="Arial" w:hAnsi="Arial" w:cs="Arial"/>
          <w:sz w:val="20"/>
          <w:szCs w:val="20"/>
        </w:rPr>
        <w:t xml:space="preserve">ESI ID (or unique meter identifier, if the ADER is in a NOIE territory) of the TDSP-read meter that measures consumed energy from the grid and/or injected energy into the grid at the </w:t>
      </w:r>
      <w:proofErr w:type="gramStart"/>
      <w:r>
        <w:rPr>
          <w:rFonts w:ascii="Arial" w:eastAsia="Arial" w:hAnsi="Arial" w:cs="Arial"/>
          <w:sz w:val="20"/>
          <w:szCs w:val="20"/>
        </w:rPr>
        <w:t>Premise;</w:t>
      </w:r>
      <w:proofErr w:type="gramEnd"/>
      <w:r>
        <w:rPr>
          <w:rFonts w:ascii="Arial" w:eastAsia="Arial" w:hAnsi="Arial" w:cs="Arial"/>
          <w:sz w:val="20"/>
          <w:szCs w:val="20"/>
        </w:rPr>
        <w:t xml:space="preserve"> </w:t>
      </w:r>
    </w:p>
    <w:p w14:paraId="0000008D" w14:textId="77777777" w:rsidR="00941CEE" w:rsidRDefault="00000000">
      <w:pPr>
        <w:numPr>
          <w:ilvl w:val="2"/>
          <w:numId w:val="10"/>
        </w:numPr>
        <w:ind w:left="1440" w:hanging="360"/>
        <w:rPr>
          <w:rFonts w:ascii="Arial" w:eastAsia="Arial" w:hAnsi="Arial" w:cs="Arial"/>
          <w:color w:val="000000"/>
          <w:sz w:val="20"/>
          <w:szCs w:val="20"/>
        </w:rPr>
      </w:pPr>
      <w:r>
        <w:rPr>
          <w:rFonts w:ascii="Arial" w:eastAsia="Arial" w:hAnsi="Arial" w:cs="Arial"/>
          <w:sz w:val="20"/>
          <w:szCs w:val="20"/>
        </w:rPr>
        <w:t>LSE associated with ESI ID or unique meter identifier; and</w:t>
      </w:r>
    </w:p>
    <w:p w14:paraId="0000008E" w14:textId="77777777" w:rsidR="00941CEE" w:rsidRDefault="00000000">
      <w:pPr>
        <w:numPr>
          <w:ilvl w:val="2"/>
          <w:numId w:val="10"/>
        </w:numPr>
        <w:ind w:left="1440" w:hanging="360"/>
        <w:rPr>
          <w:rFonts w:ascii="Arial" w:eastAsia="Arial" w:hAnsi="Arial" w:cs="Arial"/>
          <w:color w:val="000000"/>
          <w:sz w:val="20"/>
          <w:szCs w:val="20"/>
        </w:rPr>
      </w:pPr>
      <w:r>
        <w:rPr>
          <w:rFonts w:ascii="Arial" w:eastAsia="Arial" w:hAnsi="Arial" w:cs="Arial"/>
          <w:sz w:val="20"/>
          <w:szCs w:val="20"/>
        </w:rPr>
        <w:t>For each controllable device at a Premise that is part of the ADER:</w:t>
      </w:r>
    </w:p>
    <w:p w14:paraId="0000008F" w14:textId="77777777" w:rsidR="00941CEE" w:rsidRDefault="00000000">
      <w:pPr>
        <w:numPr>
          <w:ilvl w:val="1"/>
          <w:numId w:val="28"/>
        </w:numPr>
        <w:pBdr>
          <w:top w:val="nil"/>
          <w:left w:val="nil"/>
          <w:bottom w:val="nil"/>
          <w:right w:val="nil"/>
          <w:between w:val="nil"/>
        </w:pBdr>
        <w:spacing w:line="259" w:lineRule="auto"/>
        <w:ind w:left="1800"/>
        <w:rPr>
          <w:rFonts w:ascii="Arial" w:eastAsia="Arial" w:hAnsi="Arial" w:cs="Arial"/>
          <w:color w:val="000000"/>
          <w:sz w:val="20"/>
          <w:szCs w:val="20"/>
        </w:rPr>
      </w:pPr>
      <w:r>
        <w:rPr>
          <w:rFonts w:ascii="Arial" w:eastAsia="Arial" w:hAnsi="Arial" w:cs="Arial"/>
          <w:color w:val="000000"/>
          <w:sz w:val="20"/>
          <w:szCs w:val="20"/>
        </w:rPr>
        <w:t>The type of device (battery, rooftop solar, pool pump, synchronous generator, etc.</w:t>
      </w:r>
      <w:proofErr w:type="gramStart"/>
      <w:r>
        <w:rPr>
          <w:rFonts w:ascii="Arial" w:eastAsia="Arial" w:hAnsi="Arial" w:cs="Arial"/>
          <w:color w:val="000000"/>
          <w:sz w:val="20"/>
          <w:szCs w:val="20"/>
        </w:rPr>
        <w:t>);</w:t>
      </w:r>
      <w:proofErr w:type="gramEnd"/>
    </w:p>
    <w:p w14:paraId="00000090" w14:textId="77777777" w:rsidR="00941CEE" w:rsidRDefault="00000000">
      <w:pPr>
        <w:numPr>
          <w:ilvl w:val="1"/>
          <w:numId w:val="28"/>
        </w:numPr>
        <w:pBdr>
          <w:top w:val="nil"/>
          <w:left w:val="nil"/>
          <w:bottom w:val="nil"/>
          <w:right w:val="nil"/>
          <w:between w:val="nil"/>
        </w:pBdr>
        <w:spacing w:line="259" w:lineRule="auto"/>
        <w:ind w:left="1800"/>
        <w:rPr>
          <w:rFonts w:ascii="Arial" w:eastAsia="Arial" w:hAnsi="Arial" w:cs="Arial"/>
          <w:color w:val="000000"/>
          <w:sz w:val="20"/>
          <w:szCs w:val="20"/>
        </w:rPr>
      </w:pPr>
      <w:r>
        <w:rPr>
          <w:rFonts w:ascii="Arial" w:eastAsia="Arial" w:hAnsi="Arial" w:cs="Arial"/>
          <w:color w:val="000000"/>
          <w:sz w:val="20"/>
          <w:szCs w:val="20"/>
        </w:rPr>
        <w:t>The rated dispatchable range (kW) of the individual ADER components at this Premise (for example, the rated dispatchable range of the battery may be +/-5kW maximum discharge/charge; or 3kW maximum consumption for a pool pump</w:t>
      </w:r>
      <w:proofErr w:type="gramStart"/>
      <w:r>
        <w:rPr>
          <w:rFonts w:ascii="Arial" w:eastAsia="Arial" w:hAnsi="Arial" w:cs="Arial"/>
          <w:color w:val="000000"/>
          <w:sz w:val="20"/>
          <w:szCs w:val="20"/>
        </w:rPr>
        <w:t>);</w:t>
      </w:r>
      <w:proofErr w:type="gramEnd"/>
    </w:p>
    <w:p w14:paraId="00000091" w14:textId="77777777" w:rsidR="00941CEE" w:rsidRDefault="00000000">
      <w:pPr>
        <w:numPr>
          <w:ilvl w:val="1"/>
          <w:numId w:val="28"/>
        </w:numPr>
        <w:pBdr>
          <w:top w:val="nil"/>
          <w:left w:val="nil"/>
          <w:bottom w:val="nil"/>
          <w:right w:val="nil"/>
          <w:between w:val="nil"/>
        </w:pBdr>
        <w:spacing w:line="259" w:lineRule="auto"/>
        <w:ind w:left="1800"/>
        <w:rPr>
          <w:rFonts w:ascii="Calibri" w:eastAsia="Calibri" w:hAnsi="Calibri" w:cs="Calibri"/>
          <w:color w:val="000000"/>
          <w:sz w:val="22"/>
          <w:szCs w:val="22"/>
        </w:rPr>
      </w:pPr>
      <w:r>
        <w:rPr>
          <w:rFonts w:ascii="Arial" w:eastAsia="Arial" w:hAnsi="Arial" w:cs="Arial"/>
          <w:color w:val="000000"/>
          <w:sz w:val="20"/>
          <w:szCs w:val="20"/>
        </w:rPr>
        <w:t>For a Premise that has a battery as part of the ADER, maximum rated operating state of charge (kWh) and the minimum rated operating state of charge (kWh); and</w:t>
      </w:r>
    </w:p>
    <w:p w14:paraId="00000092" w14:textId="77777777" w:rsidR="00941CEE" w:rsidRDefault="00000000">
      <w:pPr>
        <w:numPr>
          <w:ilvl w:val="1"/>
          <w:numId w:val="28"/>
        </w:numPr>
        <w:pBdr>
          <w:top w:val="nil"/>
          <w:left w:val="nil"/>
          <w:bottom w:val="nil"/>
          <w:right w:val="nil"/>
          <w:between w:val="nil"/>
        </w:pBdr>
        <w:spacing w:after="160" w:line="259" w:lineRule="auto"/>
        <w:ind w:left="1800"/>
        <w:rPr>
          <w:rFonts w:ascii="Calibri" w:eastAsia="Calibri" w:hAnsi="Calibri" w:cs="Calibri"/>
          <w:color w:val="000000"/>
          <w:sz w:val="22"/>
          <w:szCs w:val="22"/>
        </w:rPr>
      </w:pPr>
      <w:r>
        <w:rPr>
          <w:rFonts w:ascii="Arial" w:eastAsia="Arial" w:hAnsi="Arial" w:cs="Arial"/>
          <w:color w:val="000000"/>
          <w:sz w:val="20"/>
          <w:szCs w:val="20"/>
        </w:rPr>
        <w:t xml:space="preserve">Which, if any, communication standards the devices are certified to meet.   </w:t>
      </w:r>
    </w:p>
    <w:p w14:paraId="00000093" w14:textId="77777777" w:rsidR="00941CEE" w:rsidRDefault="00000000">
      <w:pPr>
        <w:numPr>
          <w:ilvl w:val="2"/>
          <w:numId w:val="10"/>
        </w:numPr>
        <w:ind w:left="1440" w:hanging="360"/>
        <w:rPr>
          <w:rFonts w:ascii="Arial" w:eastAsia="Arial" w:hAnsi="Arial" w:cs="Arial"/>
          <w:sz w:val="20"/>
          <w:szCs w:val="20"/>
        </w:rPr>
      </w:pPr>
      <w:sdt>
        <w:sdtPr>
          <w:tag w:val="goog_rdk_206"/>
          <w:id w:val="-136415767"/>
        </w:sdtPr>
        <w:sdtContent/>
      </w:sdt>
      <w:sdt>
        <w:sdtPr>
          <w:tag w:val="goog_rdk_207"/>
          <w:id w:val="-1178113447"/>
        </w:sdtPr>
        <w:sdtContent/>
      </w:sdt>
      <w:r>
        <w:rPr>
          <w:rFonts w:ascii="Arial" w:eastAsia="Arial" w:hAnsi="Arial" w:cs="Arial"/>
          <w:sz w:val="20"/>
          <w:szCs w:val="20"/>
        </w:rPr>
        <w:t>An attestation provided by the Resource Entity which includes:</w:t>
      </w:r>
    </w:p>
    <w:p w14:paraId="00000094" w14:textId="77777777" w:rsidR="00941CEE" w:rsidRDefault="00000000">
      <w:pPr>
        <w:numPr>
          <w:ilvl w:val="2"/>
          <w:numId w:val="28"/>
        </w:numPr>
        <w:pBdr>
          <w:top w:val="nil"/>
          <w:left w:val="nil"/>
          <w:bottom w:val="nil"/>
          <w:right w:val="nil"/>
          <w:between w:val="nil"/>
        </w:pBdr>
        <w:spacing w:line="259" w:lineRule="auto"/>
      </w:pPr>
      <w:r>
        <w:rPr>
          <w:rFonts w:ascii="Arial" w:eastAsia="Arial" w:hAnsi="Arial" w:cs="Arial"/>
          <w:color w:val="000000"/>
          <w:sz w:val="20"/>
          <w:szCs w:val="20"/>
        </w:rPr>
        <w:t>that any inverter-based device is either certified to UL1741-SB or complies with the requirements of UL1741-SA and that the inverter settings are programmed to ride through frequency and voltage excursions in a manner consistent with requirements for DGRs and DESRs in ERCOT Nodal Operating Guide sections 2.6.2.1(2) and 2.9.2(3);</w:t>
      </w:r>
      <w:r>
        <w:rPr>
          <w:rFonts w:ascii="Arial" w:eastAsia="Arial" w:hAnsi="Arial" w:cs="Arial"/>
          <w:b/>
          <w:color w:val="000000"/>
          <w:sz w:val="20"/>
          <w:szCs w:val="20"/>
        </w:rPr>
        <w:t xml:space="preserve"> </w:t>
      </w:r>
      <w:r>
        <w:rPr>
          <w:rFonts w:ascii="Arial" w:eastAsia="Arial" w:hAnsi="Arial" w:cs="Arial"/>
          <w:color w:val="000000"/>
          <w:sz w:val="20"/>
          <w:szCs w:val="20"/>
        </w:rPr>
        <w:t>and</w:t>
      </w:r>
    </w:p>
    <w:p w14:paraId="00000095" w14:textId="77777777" w:rsidR="00941CEE" w:rsidRPr="00784E25" w:rsidRDefault="00000000">
      <w:pPr>
        <w:numPr>
          <w:ilvl w:val="2"/>
          <w:numId w:val="28"/>
        </w:numPr>
        <w:pBdr>
          <w:top w:val="nil"/>
          <w:left w:val="nil"/>
          <w:bottom w:val="nil"/>
          <w:right w:val="nil"/>
          <w:between w:val="nil"/>
        </w:pBdr>
        <w:spacing w:line="259" w:lineRule="auto"/>
        <w:rPr>
          <w:ins w:id="270" w:author="Micalah Spenrath" w:date="2024-01-12T14:59:00Z"/>
          <w:rFonts w:ascii="Calibri" w:eastAsia="Calibri" w:hAnsi="Calibri" w:cs="Calibri"/>
          <w:b/>
          <w:color w:val="000000"/>
          <w:sz w:val="22"/>
          <w:szCs w:val="22"/>
          <w:rPrChange w:id="271" w:author="Micalah Spenrath" w:date="2024-01-12T14:59:00Z">
            <w:rPr>
              <w:ins w:id="272" w:author="Micalah Spenrath" w:date="2024-01-12T14:59:00Z"/>
              <w:rFonts w:ascii="Arial" w:eastAsia="Arial" w:hAnsi="Arial" w:cs="Arial"/>
              <w:color w:val="000000"/>
              <w:sz w:val="20"/>
              <w:szCs w:val="20"/>
            </w:rPr>
          </w:rPrChange>
        </w:rPr>
      </w:pPr>
      <w:r>
        <w:rPr>
          <w:rFonts w:ascii="Arial" w:eastAsia="Arial" w:hAnsi="Arial" w:cs="Arial"/>
          <w:color w:val="000000"/>
          <w:sz w:val="20"/>
          <w:szCs w:val="20"/>
        </w:rPr>
        <w:t xml:space="preserve">that any synchronous generator relays are programmed to ride through frequency and voltage excursions in a manner consistent with requirements for DGRs in ERCOT Nodal Operating Guide sections 2.6.2.1(2) and 2.9.2(2). </w:t>
      </w:r>
    </w:p>
    <w:p w14:paraId="7D4948E8" w14:textId="5EE533EF" w:rsidR="00784E25" w:rsidRDefault="00784E25">
      <w:pPr>
        <w:numPr>
          <w:ilvl w:val="2"/>
          <w:numId w:val="28"/>
        </w:numPr>
        <w:pBdr>
          <w:top w:val="nil"/>
          <w:left w:val="nil"/>
          <w:bottom w:val="nil"/>
          <w:right w:val="nil"/>
          <w:between w:val="nil"/>
        </w:pBdr>
        <w:spacing w:line="259" w:lineRule="auto"/>
        <w:rPr>
          <w:rFonts w:ascii="Calibri" w:eastAsia="Calibri" w:hAnsi="Calibri" w:cs="Calibri"/>
          <w:b/>
          <w:color w:val="000000"/>
          <w:sz w:val="22"/>
          <w:szCs w:val="22"/>
        </w:rPr>
      </w:pPr>
      <w:ins w:id="273" w:author="Micalah Spenrath" w:date="2024-01-12T15:01:00Z">
        <w:r>
          <w:rPr>
            <w:rFonts w:ascii="Arial" w:eastAsia="Arial" w:hAnsi="Arial" w:cs="Arial"/>
            <w:color w:val="000000"/>
            <w:sz w:val="20"/>
            <w:szCs w:val="20"/>
          </w:rPr>
          <w:t>t</w:t>
        </w:r>
      </w:ins>
      <w:ins w:id="274" w:author="Micalah Spenrath" w:date="2024-01-12T15:00:00Z">
        <w:r>
          <w:rPr>
            <w:rFonts w:ascii="Arial" w:eastAsia="Arial" w:hAnsi="Arial" w:cs="Arial"/>
            <w:color w:val="000000"/>
            <w:sz w:val="20"/>
            <w:szCs w:val="20"/>
          </w:rPr>
          <w:t>hat devices adhere to open communication standards</w:t>
        </w:r>
      </w:ins>
      <w:ins w:id="275" w:author="Micalah Spenrath" w:date="2024-01-12T15:01:00Z">
        <w:r>
          <w:rPr>
            <w:rFonts w:ascii="Arial" w:eastAsia="Arial" w:hAnsi="Arial" w:cs="Arial"/>
            <w:color w:val="000000"/>
            <w:sz w:val="20"/>
            <w:szCs w:val="20"/>
          </w:rPr>
          <w:t xml:space="preserve"> that support interoperability</w:t>
        </w:r>
      </w:ins>
      <w:ins w:id="276" w:author="Micalah Spenrath" w:date="2024-01-12T15:00:00Z">
        <w:r>
          <w:rPr>
            <w:rFonts w:ascii="Arial" w:eastAsia="Arial" w:hAnsi="Arial" w:cs="Arial"/>
            <w:color w:val="000000"/>
            <w:sz w:val="20"/>
            <w:szCs w:val="20"/>
          </w:rPr>
          <w:t xml:space="preserve">, </w:t>
        </w:r>
      </w:ins>
      <w:ins w:id="277" w:author="Micalah Spenrath" w:date="2024-01-12T15:02:00Z">
        <w:r w:rsidR="001A5EA5">
          <w:rPr>
            <w:rFonts w:ascii="Arial" w:eastAsia="Arial" w:hAnsi="Arial" w:cs="Arial"/>
            <w:color w:val="000000"/>
            <w:sz w:val="20"/>
            <w:szCs w:val="20"/>
          </w:rPr>
          <w:t>like</w:t>
        </w:r>
      </w:ins>
      <w:ins w:id="278" w:author="Micalah Spenrath" w:date="2024-01-12T15:01:00Z">
        <w:r>
          <w:rPr>
            <w:rFonts w:ascii="Arial" w:eastAsia="Arial" w:hAnsi="Arial" w:cs="Arial"/>
            <w:color w:val="000000"/>
            <w:sz w:val="20"/>
            <w:szCs w:val="20"/>
          </w:rPr>
          <w:t xml:space="preserve"> IEEE 1547-2018 and IEEE 2030.5</w:t>
        </w:r>
      </w:ins>
      <w:ins w:id="279" w:author="Micalah Spenrath" w:date="2024-01-12T15:02:00Z">
        <w:r w:rsidR="001A5EA5">
          <w:rPr>
            <w:rFonts w:ascii="Arial" w:eastAsia="Arial" w:hAnsi="Arial" w:cs="Arial"/>
            <w:color w:val="000000"/>
            <w:sz w:val="20"/>
            <w:szCs w:val="20"/>
          </w:rPr>
          <w:t xml:space="preserve"> or newer versions.</w:t>
        </w:r>
      </w:ins>
    </w:p>
    <w:p w14:paraId="00000096" w14:textId="77777777" w:rsidR="00941CEE" w:rsidRDefault="00941CEE">
      <w:pPr>
        <w:ind w:left="1080"/>
      </w:pPr>
    </w:p>
    <w:p w14:paraId="00000097" w14:textId="77777777" w:rsidR="00941CEE" w:rsidRDefault="00000000">
      <w:pPr>
        <w:numPr>
          <w:ilvl w:val="1"/>
          <w:numId w:val="19"/>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The MW capacity that is intended to be registered with ERCOT as an ADER and the amount of </w:t>
      </w:r>
      <w:proofErr w:type="gramStart"/>
      <w:r>
        <w:rPr>
          <w:rFonts w:ascii="Arial" w:eastAsia="Arial" w:hAnsi="Arial" w:cs="Arial"/>
          <w:color w:val="000000"/>
          <w:sz w:val="20"/>
          <w:szCs w:val="20"/>
        </w:rPr>
        <w:t>Non-Spin</w:t>
      </w:r>
      <w:proofErr w:type="gramEnd"/>
      <w:r>
        <w:rPr>
          <w:rFonts w:ascii="Arial" w:eastAsia="Arial" w:hAnsi="Arial" w:cs="Arial"/>
          <w:color w:val="000000"/>
          <w:sz w:val="20"/>
          <w:szCs w:val="20"/>
        </w:rPr>
        <w:t xml:space="preserve"> </w:t>
      </w:r>
      <w:sdt>
        <w:sdtPr>
          <w:tag w:val="goog_rdk_208"/>
          <w:id w:val="1313055577"/>
        </w:sdtPr>
        <w:sdtContent>
          <w:ins w:id="280" w:author="ERCOT" w:date="2023-12-20T11:11:00Z">
            <w:r>
              <w:rPr>
                <w:rFonts w:ascii="Arial" w:eastAsia="Arial" w:hAnsi="Arial" w:cs="Arial"/>
                <w:color w:val="000000"/>
                <w:sz w:val="20"/>
                <w:szCs w:val="20"/>
              </w:rPr>
              <w:t xml:space="preserve">and ECRS </w:t>
            </w:r>
          </w:ins>
        </w:sdtContent>
      </w:sdt>
      <w:r>
        <w:rPr>
          <w:rFonts w:ascii="Arial" w:eastAsia="Arial" w:hAnsi="Arial" w:cs="Arial"/>
          <w:color w:val="000000"/>
          <w:sz w:val="20"/>
          <w:szCs w:val="20"/>
        </w:rPr>
        <w:t xml:space="preserve">which the QSE is intending to qualify the ADER. An ADER </w:t>
      </w:r>
      <w:r>
        <w:rPr>
          <w:rFonts w:ascii="Arial" w:eastAsia="Arial" w:hAnsi="Arial" w:cs="Arial"/>
          <w:color w:val="000000"/>
          <w:sz w:val="20"/>
          <w:szCs w:val="20"/>
        </w:rPr>
        <w:lastRenderedPageBreak/>
        <w:t xml:space="preserve">may include additional customer premises or devices as long as the capacity registered and </w:t>
      </w:r>
      <w:proofErr w:type="gramStart"/>
      <w:r>
        <w:rPr>
          <w:rFonts w:ascii="Arial" w:eastAsia="Arial" w:hAnsi="Arial" w:cs="Arial"/>
          <w:color w:val="000000"/>
          <w:sz w:val="20"/>
          <w:szCs w:val="20"/>
        </w:rPr>
        <w:t>Non-Spin</w:t>
      </w:r>
      <w:proofErr w:type="gramEnd"/>
      <w:sdt>
        <w:sdtPr>
          <w:tag w:val="goog_rdk_209"/>
          <w:id w:val="-440533851"/>
        </w:sdtPr>
        <w:sdtContent>
          <w:ins w:id="281" w:author="ERCOT" w:date="2023-12-20T11:11:00Z">
            <w:r>
              <w:rPr>
                <w:rFonts w:ascii="Arial" w:eastAsia="Arial" w:hAnsi="Arial" w:cs="Arial"/>
                <w:color w:val="000000"/>
                <w:sz w:val="20"/>
                <w:szCs w:val="20"/>
              </w:rPr>
              <w:t xml:space="preserve"> and ECRS</w:t>
            </w:r>
          </w:ins>
        </w:sdtContent>
      </w:sdt>
      <w:r>
        <w:rPr>
          <w:rFonts w:ascii="Arial" w:eastAsia="Arial" w:hAnsi="Arial" w:cs="Arial"/>
          <w:color w:val="000000"/>
          <w:sz w:val="20"/>
          <w:szCs w:val="20"/>
        </w:rPr>
        <w:t xml:space="preserve"> qualification amounts remain lower than these values.</w:t>
      </w:r>
    </w:p>
    <w:p w14:paraId="00000098" w14:textId="77777777" w:rsidR="00941CEE" w:rsidRDefault="00000000">
      <w:pPr>
        <w:numPr>
          <w:ilvl w:val="1"/>
          <w:numId w:val="19"/>
        </w:numPr>
        <w:pBdr>
          <w:top w:val="nil"/>
          <w:left w:val="nil"/>
          <w:bottom w:val="nil"/>
          <w:right w:val="nil"/>
          <w:between w:val="nil"/>
        </w:pBdr>
        <w:spacing w:line="259" w:lineRule="auto"/>
        <w:rPr>
          <w:rFonts w:ascii="Calibri" w:eastAsia="Calibri" w:hAnsi="Calibri" w:cs="Calibri"/>
          <w:color w:val="000000"/>
          <w:sz w:val="20"/>
          <w:szCs w:val="20"/>
        </w:rPr>
      </w:pPr>
      <w:r>
        <w:rPr>
          <w:rFonts w:ascii="Arial" w:eastAsia="Arial" w:hAnsi="Arial" w:cs="Arial"/>
          <w:color w:val="000000"/>
          <w:sz w:val="20"/>
          <w:szCs w:val="20"/>
        </w:rPr>
        <w:t xml:space="preserve">A flag indicating </w:t>
      </w:r>
      <w:proofErr w:type="gramStart"/>
      <w:r>
        <w:rPr>
          <w:rFonts w:ascii="Arial" w:eastAsia="Arial" w:hAnsi="Arial" w:cs="Arial"/>
          <w:color w:val="000000"/>
          <w:sz w:val="20"/>
          <w:szCs w:val="20"/>
        </w:rPr>
        <w:t>whether or not</w:t>
      </w:r>
      <w:proofErr w:type="gramEnd"/>
      <w:r>
        <w:rPr>
          <w:rFonts w:ascii="Arial" w:eastAsia="Arial" w:hAnsi="Arial" w:cs="Arial"/>
          <w:color w:val="000000"/>
          <w:sz w:val="20"/>
          <w:szCs w:val="20"/>
        </w:rPr>
        <w:t xml:space="preserve"> the ADER is able to provide PFR. </w:t>
      </w:r>
    </w:p>
    <w:p w14:paraId="00000099" w14:textId="77777777" w:rsidR="00941CEE" w:rsidRDefault="00000000">
      <w:pPr>
        <w:numPr>
          <w:ilvl w:val="1"/>
          <w:numId w:val="19"/>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The information in the “Details of the Aggregation” form is Protected Information. </w:t>
      </w:r>
    </w:p>
    <w:p w14:paraId="0000009A"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color w:val="000000"/>
          <w:sz w:val="20"/>
          <w:szCs w:val="20"/>
        </w:rPr>
        <w:t>Upon request by a QSE that is developing ADERs, a participating DSP must provide any relevant non-confidential information to support the commencement of the enrollment process for the Pilot</w:t>
      </w:r>
      <w:r>
        <w:rPr>
          <w:rFonts w:ascii="Arial" w:eastAsia="Arial" w:hAnsi="Arial" w:cs="Arial"/>
          <w:sz w:val="20"/>
          <w:szCs w:val="20"/>
        </w:rPr>
        <w:t xml:space="preserve"> Project</w:t>
      </w:r>
      <w:r>
        <w:rPr>
          <w:rFonts w:ascii="Arial" w:eastAsia="Arial" w:hAnsi="Arial" w:cs="Arial"/>
          <w:color w:val="000000"/>
          <w:sz w:val="20"/>
          <w:szCs w:val="20"/>
        </w:rPr>
        <w:t xml:space="preserve"> and the addition of new metered Premises on an ongoing basis for the duration of the Pilot</w:t>
      </w:r>
      <w:r>
        <w:rPr>
          <w:rFonts w:ascii="Arial" w:eastAsia="Arial" w:hAnsi="Arial" w:cs="Arial"/>
          <w:sz w:val="20"/>
          <w:szCs w:val="20"/>
        </w:rPr>
        <w:t xml:space="preserve"> Project</w:t>
      </w:r>
      <w:r>
        <w:rPr>
          <w:rFonts w:ascii="Arial" w:eastAsia="Arial" w:hAnsi="Arial" w:cs="Arial"/>
          <w:color w:val="000000"/>
          <w:sz w:val="20"/>
          <w:szCs w:val="20"/>
        </w:rPr>
        <w:t xml:space="preserve">.  </w:t>
      </w:r>
    </w:p>
    <w:p w14:paraId="0000009B"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color w:val="000000"/>
          <w:sz w:val="20"/>
          <w:szCs w:val="20"/>
        </w:rPr>
        <w:t>Upon receiving the “</w:t>
      </w:r>
      <w:r>
        <w:rPr>
          <w:rFonts w:ascii="Arial" w:eastAsia="Arial" w:hAnsi="Arial" w:cs="Arial"/>
          <w:sz w:val="20"/>
          <w:szCs w:val="20"/>
        </w:rPr>
        <w:t xml:space="preserve">Details of the Aggregation,” a DSP that has elected to participate in the Pilot Project shall review the </w:t>
      </w:r>
      <w:r>
        <w:rPr>
          <w:rFonts w:ascii="Arial" w:eastAsia="Arial" w:hAnsi="Arial" w:cs="Arial"/>
          <w:color w:val="000000"/>
          <w:sz w:val="20"/>
          <w:szCs w:val="20"/>
        </w:rPr>
        <w:t>“</w:t>
      </w:r>
      <w:r>
        <w:rPr>
          <w:rFonts w:ascii="Arial" w:eastAsia="Arial" w:hAnsi="Arial" w:cs="Arial"/>
          <w:sz w:val="20"/>
          <w:szCs w:val="20"/>
        </w:rPr>
        <w:t>Details of the Aggregation” for feasibility of participation of the Premises in the proposed Resource on the distribution network. If the DSP has concerns with all or a portion of the ESI IDs or, for NOIEs, unique meter identifiers, listed in the “Details of the Aggregation,” the DSP will notify the QSE. The DSP may, on a non-discriminatory basis, for reasons of safety, reliability, or regulatory impediments, reject all or a portion of the ESI IDs or unique meter identifiers listed in the “Details of the Aggregation.” If the DSP chooses to reject all or a portion of the ESI IDs or unique meter identifiers listed in the “Details of the Aggregation,” the DSP shall notify the QSE managing that ADER and provide the QSE the reason for the rejection.</w:t>
      </w:r>
    </w:p>
    <w:p w14:paraId="0000009C" w14:textId="77777777" w:rsidR="00941CEE" w:rsidRDefault="00000000">
      <w:pPr>
        <w:numPr>
          <w:ilvl w:val="1"/>
          <w:numId w:val="10"/>
        </w:numPr>
        <w:ind w:left="1080"/>
        <w:rPr>
          <w:color w:val="000000"/>
        </w:rPr>
      </w:pPr>
      <w:r>
        <w:rPr>
          <w:rFonts w:ascii="Arial" w:eastAsia="Arial" w:hAnsi="Arial" w:cs="Arial"/>
          <w:color w:val="000000"/>
          <w:sz w:val="20"/>
          <w:szCs w:val="20"/>
        </w:rPr>
        <w:t>As part of its review of an ADER, the DSP, in conjunction with the TSP, shall map each of the Premises that make up the ADER to their respective Common Information Model (CIM) Loads and add this information to the “Details of the Aggregation” as part of the DSP’s response to the submission.</w:t>
      </w:r>
    </w:p>
    <w:p w14:paraId="0000009D"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color w:val="000000"/>
          <w:sz w:val="20"/>
          <w:szCs w:val="20"/>
        </w:rPr>
        <w:t xml:space="preserve">DSPs will respond to QSE submissions of </w:t>
      </w:r>
      <w:r>
        <w:rPr>
          <w:rFonts w:ascii="Arial" w:eastAsia="Arial" w:hAnsi="Arial" w:cs="Arial"/>
          <w:sz w:val="20"/>
          <w:szCs w:val="20"/>
        </w:rPr>
        <w:t>“Details of the Aggregation”</w:t>
      </w:r>
      <w:r>
        <w:rPr>
          <w:rFonts w:ascii="Arial" w:eastAsia="Arial" w:hAnsi="Arial" w:cs="Arial"/>
          <w:color w:val="000000"/>
          <w:sz w:val="20"/>
          <w:szCs w:val="20"/>
        </w:rPr>
        <w:t xml:space="preserve"> within ten Business Days. If additional time is needed to evaluate the ADER, then the DSP will provide notice to the QSE within ten Business </w:t>
      </w:r>
      <w:proofErr w:type="gramStart"/>
      <w:r>
        <w:rPr>
          <w:rFonts w:ascii="Arial" w:eastAsia="Arial" w:hAnsi="Arial" w:cs="Arial"/>
          <w:color w:val="000000"/>
          <w:sz w:val="20"/>
          <w:szCs w:val="20"/>
        </w:rPr>
        <w:t>Days, and</w:t>
      </w:r>
      <w:proofErr w:type="gramEnd"/>
      <w:r>
        <w:rPr>
          <w:rFonts w:ascii="Arial" w:eastAsia="Arial" w:hAnsi="Arial" w:cs="Arial"/>
          <w:color w:val="000000"/>
          <w:sz w:val="20"/>
          <w:szCs w:val="20"/>
        </w:rPr>
        <w:t xml:space="preserve"> will provide final review no later than</w:t>
      </w:r>
      <w:r>
        <w:rPr>
          <w:rFonts w:ascii="Arial" w:eastAsia="Arial" w:hAnsi="Arial" w:cs="Arial"/>
          <w:sz w:val="20"/>
          <w:szCs w:val="20"/>
        </w:rPr>
        <w:t xml:space="preserve"> </w:t>
      </w:r>
      <w:r>
        <w:rPr>
          <w:rFonts w:ascii="Arial" w:eastAsia="Arial" w:hAnsi="Arial" w:cs="Arial"/>
          <w:color w:val="000000"/>
          <w:sz w:val="20"/>
          <w:szCs w:val="20"/>
        </w:rPr>
        <w:t xml:space="preserve">45 days from the submission. </w:t>
      </w:r>
    </w:p>
    <w:p w14:paraId="0000009E" w14:textId="77777777" w:rsidR="00941CEE" w:rsidRDefault="00000000">
      <w:pPr>
        <w:numPr>
          <w:ilvl w:val="1"/>
          <w:numId w:val="10"/>
        </w:numPr>
        <w:ind w:left="1080"/>
        <w:rPr>
          <w:rFonts w:ascii="Arial" w:eastAsia="Arial" w:hAnsi="Arial" w:cs="Arial"/>
          <w:color w:val="000000"/>
        </w:rPr>
      </w:pPr>
      <w:r>
        <w:rPr>
          <w:rFonts w:ascii="Arial" w:eastAsia="Arial" w:hAnsi="Arial" w:cs="Arial"/>
          <w:sz w:val="20"/>
          <w:szCs w:val="20"/>
        </w:rPr>
        <w:t xml:space="preserve">The DSP may consent to the participation of the Premises identified in the “Details of the Aggregation,” only by executing the “Distribution Service Provider Acknowledgment” (hereinafter, “DSP Acknowledgment”), Appendix A to this Governing Document, also available on the </w:t>
      </w:r>
      <w:hyperlink r:id="rId13">
        <w:r>
          <w:rPr>
            <w:rFonts w:ascii="Arial" w:eastAsia="Arial" w:hAnsi="Arial" w:cs="Arial"/>
            <w:color w:val="0000FF"/>
            <w:sz w:val="20"/>
            <w:szCs w:val="20"/>
            <w:u w:val="single"/>
          </w:rPr>
          <w:t>Pilot Projects page</w:t>
        </w:r>
      </w:hyperlink>
      <w:r>
        <w:rPr>
          <w:rFonts w:ascii="Arial" w:eastAsia="Arial" w:hAnsi="Arial" w:cs="Arial"/>
          <w:sz w:val="20"/>
          <w:szCs w:val="20"/>
        </w:rPr>
        <w:t xml:space="preserve"> of the ERCOT </w:t>
      </w:r>
      <w:commentRangeStart w:id="282"/>
      <w:r>
        <w:rPr>
          <w:rFonts w:ascii="Arial" w:eastAsia="Arial" w:hAnsi="Arial" w:cs="Arial"/>
          <w:sz w:val="20"/>
          <w:szCs w:val="20"/>
        </w:rPr>
        <w:t>website</w:t>
      </w:r>
      <w:commentRangeEnd w:id="282"/>
      <w:r w:rsidR="005856AD">
        <w:rPr>
          <w:rStyle w:val="CommentReference"/>
        </w:rPr>
        <w:commentReference w:id="282"/>
      </w:r>
      <w:r>
        <w:rPr>
          <w:rFonts w:ascii="Arial" w:eastAsia="Arial" w:hAnsi="Arial" w:cs="Arial"/>
          <w:sz w:val="20"/>
          <w:szCs w:val="20"/>
        </w:rPr>
        <w:t xml:space="preserve">. </w:t>
      </w:r>
    </w:p>
    <w:p w14:paraId="0000009F"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sz w:val="20"/>
          <w:szCs w:val="20"/>
        </w:rPr>
        <w:t>The DSP’s execution of the DSP Acknowledgment shall be taken as the DSP’s confirmation that the DSP provides delivery service to each of the Premises that are the subject of the request.</w:t>
      </w:r>
    </w:p>
    <w:p w14:paraId="000000A0" w14:textId="77777777" w:rsidR="00941CEE" w:rsidRDefault="00000000">
      <w:pPr>
        <w:numPr>
          <w:ilvl w:val="1"/>
          <w:numId w:val="10"/>
        </w:numPr>
        <w:ind w:left="1080"/>
        <w:rPr>
          <w:color w:val="000000"/>
          <w:sz w:val="20"/>
          <w:szCs w:val="20"/>
        </w:rPr>
      </w:pPr>
      <w:r>
        <w:rPr>
          <w:rFonts w:ascii="Arial" w:eastAsia="Arial" w:hAnsi="Arial" w:cs="Arial"/>
          <w:color w:val="000000"/>
          <w:sz w:val="20"/>
          <w:szCs w:val="20"/>
        </w:rPr>
        <w:t xml:space="preserve">If any additions or removals have occurred for the month from each aggregation, the QSE will submit monthly updates to the DSP, </w:t>
      </w:r>
      <w:r>
        <w:rPr>
          <w:rFonts w:ascii="Arial" w:eastAsia="Arial" w:hAnsi="Arial" w:cs="Arial"/>
          <w:sz w:val="20"/>
          <w:szCs w:val="20"/>
        </w:rPr>
        <w:t>as further described in subsection 5.c.3,</w:t>
      </w:r>
      <w:r>
        <w:rPr>
          <w:rFonts w:ascii="Arial" w:eastAsia="Arial" w:hAnsi="Arial" w:cs="Arial"/>
          <w:color w:val="000000"/>
          <w:sz w:val="20"/>
          <w:szCs w:val="20"/>
        </w:rPr>
        <w:t xml:space="preserve"> which the DSP will review in the same manner as above.</w:t>
      </w:r>
    </w:p>
    <w:p w14:paraId="000000A1" w14:textId="77777777" w:rsidR="00941CEE" w:rsidRDefault="00941CEE">
      <w:pPr>
        <w:ind w:left="720"/>
        <w:rPr>
          <w:rFonts w:ascii="Arial" w:eastAsia="Arial" w:hAnsi="Arial" w:cs="Arial"/>
          <w:color w:val="000000"/>
          <w:sz w:val="20"/>
          <w:szCs w:val="20"/>
        </w:rPr>
      </w:pPr>
    </w:p>
    <w:p w14:paraId="000000A2" w14:textId="77777777" w:rsidR="00941CEE" w:rsidRDefault="00000000">
      <w:pPr>
        <w:numPr>
          <w:ilvl w:val="0"/>
          <w:numId w:val="10"/>
        </w:numPr>
        <w:rPr>
          <w:rFonts w:ascii="Arial" w:eastAsia="Arial" w:hAnsi="Arial" w:cs="Arial"/>
          <w:color w:val="000000"/>
          <w:sz w:val="20"/>
          <w:szCs w:val="20"/>
        </w:rPr>
      </w:pPr>
      <w:r>
        <w:rPr>
          <w:rFonts w:ascii="Arial" w:eastAsia="Arial" w:hAnsi="Arial" w:cs="Arial"/>
          <w:sz w:val="20"/>
          <w:szCs w:val="20"/>
        </w:rPr>
        <w:t xml:space="preserve">QSE executes a supplement to the Standard Form Market Participant Agreement for Pilot Project participation </w:t>
      </w:r>
      <w:r>
        <w:rPr>
          <w:rFonts w:ascii="Arial" w:eastAsia="Arial" w:hAnsi="Arial" w:cs="Arial"/>
          <w:color w:val="000000"/>
          <w:sz w:val="20"/>
          <w:szCs w:val="20"/>
        </w:rPr>
        <w:t>(</w:t>
      </w:r>
      <w:r>
        <w:rPr>
          <w:rFonts w:ascii="Arial" w:eastAsia="Arial" w:hAnsi="Arial" w:cs="Arial"/>
          <w:i/>
          <w:color w:val="000000"/>
          <w:sz w:val="20"/>
          <w:szCs w:val="20"/>
        </w:rPr>
        <w:t>See</w:t>
      </w:r>
      <w:r>
        <w:rPr>
          <w:rFonts w:ascii="Arial" w:eastAsia="Arial" w:hAnsi="Arial" w:cs="Arial"/>
          <w:color w:val="000000"/>
          <w:sz w:val="20"/>
          <w:szCs w:val="20"/>
        </w:rPr>
        <w:t xml:space="preserve"> Appendix B)</w:t>
      </w:r>
    </w:p>
    <w:p w14:paraId="000000A3" w14:textId="77777777" w:rsidR="00941CEE" w:rsidRDefault="00941CEE">
      <w:pPr>
        <w:rPr>
          <w:rFonts w:ascii="Arial" w:eastAsia="Arial" w:hAnsi="Arial" w:cs="Arial"/>
        </w:rPr>
      </w:pPr>
    </w:p>
    <w:p w14:paraId="000000A4" w14:textId="77777777" w:rsidR="00941CEE" w:rsidRDefault="00000000">
      <w:pPr>
        <w:numPr>
          <w:ilvl w:val="0"/>
          <w:numId w:val="2"/>
        </w:numPr>
        <w:pBdr>
          <w:top w:val="nil"/>
          <w:left w:val="nil"/>
          <w:bottom w:val="nil"/>
          <w:right w:val="nil"/>
          <w:between w:val="nil"/>
        </w:pBdr>
        <w:spacing w:line="259" w:lineRule="auto"/>
        <w:ind w:left="1080"/>
        <w:jc w:val="both"/>
        <w:rPr>
          <w:rFonts w:ascii="Calibri" w:eastAsia="Calibri" w:hAnsi="Calibri" w:cs="Calibri"/>
          <w:color w:val="000000"/>
          <w:sz w:val="20"/>
          <w:szCs w:val="20"/>
        </w:rPr>
      </w:pPr>
      <w:r>
        <w:rPr>
          <w:rFonts w:ascii="Arial" w:eastAsia="Arial" w:hAnsi="Arial" w:cs="Arial"/>
          <w:color w:val="000000"/>
          <w:sz w:val="20"/>
          <w:szCs w:val="20"/>
        </w:rPr>
        <w:t xml:space="preserve">In addition to obtaining the DSP’s consent, the QSE representing a proposed ADER must execute a supplement to its Standard Form Market Participant Agreement and submit it to ERCOT for </w:t>
      </w:r>
      <w:proofErr w:type="gramStart"/>
      <w:r>
        <w:rPr>
          <w:rFonts w:ascii="Arial" w:eastAsia="Arial" w:hAnsi="Arial" w:cs="Arial"/>
          <w:color w:val="000000"/>
          <w:sz w:val="20"/>
          <w:szCs w:val="20"/>
        </w:rPr>
        <w:t>counter-signature</w:t>
      </w:r>
      <w:proofErr w:type="gramEnd"/>
      <w:r>
        <w:rPr>
          <w:rFonts w:ascii="Arial" w:eastAsia="Arial" w:hAnsi="Arial" w:cs="Arial"/>
          <w:color w:val="000000"/>
          <w:sz w:val="20"/>
          <w:szCs w:val="20"/>
        </w:rPr>
        <w:t xml:space="preserve">. The “Supplement to the Standard Form Market Participant Agreement” (hereinafter “QSE Supplement”), Appendix B to this document, is available on the </w:t>
      </w:r>
      <w:hyperlink r:id="rId14">
        <w:r>
          <w:rPr>
            <w:rFonts w:ascii="Arial" w:eastAsia="Arial" w:hAnsi="Arial" w:cs="Arial"/>
            <w:color w:val="0000FF"/>
            <w:sz w:val="20"/>
            <w:szCs w:val="20"/>
            <w:u w:val="single"/>
          </w:rPr>
          <w:t>Pilot Projects page</w:t>
        </w:r>
      </w:hyperlink>
      <w:r>
        <w:rPr>
          <w:rFonts w:ascii="Arial" w:eastAsia="Arial" w:hAnsi="Arial" w:cs="Arial"/>
          <w:color w:val="000000"/>
          <w:sz w:val="20"/>
          <w:szCs w:val="20"/>
        </w:rPr>
        <w:t xml:space="preserve"> of the ERCOT website.</w:t>
      </w:r>
    </w:p>
    <w:p w14:paraId="000000A5" w14:textId="7CD3E7E4" w:rsidR="00941CEE" w:rsidRDefault="00000000">
      <w:pPr>
        <w:numPr>
          <w:ilvl w:val="0"/>
          <w:numId w:val="2"/>
        </w:numPr>
        <w:pBdr>
          <w:top w:val="nil"/>
          <w:left w:val="nil"/>
          <w:bottom w:val="nil"/>
          <w:right w:val="nil"/>
          <w:between w:val="nil"/>
        </w:pBdr>
        <w:ind w:left="1080"/>
        <w:jc w:val="both"/>
        <w:rPr>
          <w:rFonts w:ascii="Arial" w:eastAsia="Arial" w:hAnsi="Arial" w:cs="Arial"/>
          <w:color w:val="000000"/>
          <w:sz w:val="20"/>
          <w:szCs w:val="20"/>
        </w:rPr>
      </w:pPr>
      <w:r>
        <w:rPr>
          <w:rFonts w:ascii="Arial" w:eastAsia="Arial" w:hAnsi="Arial" w:cs="Arial"/>
          <w:color w:val="000000"/>
          <w:sz w:val="20"/>
          <w:szCs w:val="20"/>
        </w:rPr>
        <w:t>The “DSP Acknowledgment” and the “QSE Supplement</w:t>
      </w:r>
      <w:r>
        <w:rPr>
          <w:rFonts w:ascii="Arial" w:eastAsia="Arial" w:hAnsi="Arial" w:cs="Arial"/>
          <w:i/>
          <w:color w:val="000000"/>
          <w:sz w:val="20"/>
          <w:szCs w:val="20"/>
        </w:rPr>
        <w:t>,</w:t>
      </w:r>
      <w:r>
        <w:rPr>
          <w:rFonts w:ascii="Arial" w:eastAsia="Arial" w:hAnsi="Arial" w:cs="Arial"/>
          <w:color w:val="000000"/>
          <w:sz w:val="20"/>
          <w:szCs w:val="20"/>
        </w:rPr>
        <w:t xml:space="preserve">” as well as the “Details of the Aggregation,” as described above, shall be submitted as a package to ERCOT via e-mail to </w:t>
      </w:r>
      <w:hyperlink r:id="rId15">
        <w:r>
          <w:rPr>
            <w:rFonts w:ascii="Arial" w:eastAsia="Arial" w:hAnsi="Arial" w:cs="Arial"/>
            <w:color w:val="0000FF"/>
            <w:sz w:val="20"/>
            <w:szCs w:val="20"/>
            <w:u w:val="single"/>
          </w:rPr>
          <w:t>pilotprojects@ercot.com</w:t>
        </w:r>
      </w:hyperlink>
      <w:ins w:id="283" w:author="Micalah Spenrath" w:date="2024-01-12T15:48:00Z">
        <w:r w:rsidR="003917B4">
          <w:rPr>
            <w:rFonts w:ascii="Arial" w:eastAsia="Arial" w:hAnsi="Arial" w:cs="Arial"/>
            <w:color w:val="000000"/>
            <w:sz w:val="20"/>
            <w:szCs w:val="20"/>
          </w:rPr>
          <w:t xml:space="preserve"> a</w:t>
        </w:r>
      </w:ins>
      <w:del w:id="284" w:author="Micalah Spenrath" w:date="2024-01-12T15:48:00Z">
        <w:r w:rsidDel="003917B4">
          <w:rPr>
            <w:rFonts w:ascii="Arial" w:eastAsia="Arial" w:hAnsi="Arial" w:cs="Arial"/>
            <w:color w:val="000000"/>
            <w:sz w:val="20"/>
            <w:szCs w:val="20"/>
          </w:rPr>
          <w:delText xml:space="preserve">. </w:delText>
        </w:r>
      </w:del>
      <w:ins w:id="285" w:author="Micalah Spenrath" w:date="2024-01-12T15:48:00Z">
        <w:r w:rsidR="003917B4">
          <w:rPr>
            <w:rFonts w:ascii="Arial" w:eastAsia="Arial" w:hAnsi="Arial" w:cs="Arial"/>
            <w:color w:val="000000"/>
            <w:sz w:val="20"/>
            <w:szCs w:val="20"/>
          </w:rPr>
          <w:t xml:space="preserve">nd carbon copy the DSP and Resource Entity (RE). </w:t>
        </w:r>
      </w:ins>
      <w:r>
        <w:rPr>
          <w:rFonts w:ascii="Arial" w:eastAsia="Arial" w:hAnsi="Arial" w:cs="Arial"/>
          <w:color w:val="000000"/>
          <w:sz w:val="20"/>
          <w:szCs w:val="20"/>
        </w:rPr>
        <w:t>QSEs may request that a secure email account be created with ERCOT if using standard email is of concern.</w:t>
      </w:r>
    </w:p>
    <w:p w14:paraId="000000A6" w14:textId="77777777" w:rsidR="00941CEE" w:rsidRDefault="00000000">
      <w:pPr>
        <w:numPr>
          <w:ilvl w:val="0"/>
          <w:numId w:val="2"/>
        </w:numPr>
        <w:pBdr>
          <w:top w:val="nil"/>
          <w:left w:val="nil"/>
          <w:bottom w:val="nil"/>
          <w:right w:val="nil"/>
          <w:between w:val="nil"/>
        </w:pBdr>
        <w:ind w:left="1080"/>
        <w:jc w:val="both"/>
        <w:rPr>
          <w:rFonts w:ascii="Arial" w:eastAsia="Arial" w:hAnsi="Arial" w:cs="Arial"/>
          <w:color w:val="000000"/>
          <w:sz w:val="20"/>
          <w:szCs w:val="20"/>
        </w:rPr>
      </w:pPr>
      <w:r>
        <w:rPr>
          <w:rFonts w:ascii="Arial" w:eastAsia="Arial" w:hAnsi="Arial" w:cs="Arial"/>
          <w:color w:val="000000"/>
          <w:sz w:val="20"/>
          <w:szCs w:val="20"/>
        </w:rPr>
        <w:t xml:space="preserve">Upon receiving the three documents noted above, ERCOT will review the documents. ERCOT may reject the submission for the following reasons: </w:t>
      </w:r>
    </w:p>
    <w:p w14:paraId="000000A7" w14:textId="77777777" w:rsidR="00941CEE" w:rsidRDefault="00000000">
      <w:pPr>
        <w:numPr>
          <w:ilvl w:val="1"/>
          <w:numId w:val="2"/>
        </w:numPr>
        <w:jc w:val="both"/>
        <w:rPr>
          <w:rFonts w:ascii="Arial" w:eastAsia="Arial" w:hAnsi="Arial" w:cs="Arial"/>
          <w:color w:val="000000"/>
          <w:sz w:val="20"/>
          <w:szCs w:val="20"/>
        </w:rPr>
      </w:pPr>
      <w:r>
        <w:rPr>
          <w:rFonts w:ascii="Arial" w:eastAsia="Arial" w:hAnsi="Arial" w:cs="Arial"/>
          <w:sz w:val="20"/>
          <w:szCs w:val="20"/>
        </w:rPr>
        <w:t xml:space="preserve">Accepting the submission would cause the program to exceed any ERCOT Pilot Project participation limits, as defined in subsection </w:t>
      </w:r>
      <w:proofErr w:type="gramStart"/>
      <w:r>
        <w:rPr>
          <w:rFonts w:ascii="Arial" w:eastAsia="Arial" w:hAnsi="Arial" w:cs="Arial"/>
          <w:sz w:val="20"/>
          <w:szCs w:val="20"/>
        </w:rPr>
        <w:t>5.a;</w:t>
      </w:r>
      <w:proofErr w:type="gramEnd"/>
      <w:r>
        <w:rPr>
          <w:rFonts w:ascii="Arial" w:eastAsia="Arial" w:hAnsi="Arial" w:cs="Arial"/>
          <w:sz w:val="20"/>
          <w:szCs w:val="20"/>
        </w:rPr>
        <w:t xml:space="preserve"> </w:t>
      </w:r>
    </w:p>
    <w:p w14:paraId="000000A8" w14:textId="77777777" w:rsidR="00941CEE" w:rsidRDefault="00000000">
      <w:pPr>
        <w:numPr>
          <w:ilvl w:val="1"/>
          <w:numId w:val="2"/>
        </w:numPr>
        <w:jc w:val="both"/>
        <w:rPr>
          <w:rFonts w:ascii="Arial" w:eastAsia="Arial" w:hAnsi="Arial" w:cs="Arial"/>
          <w:color w:val="000000"/>
          <w:sz w:val="20"/>
          <w:szCs w:val="20"/>
        </w:rPr>
      </w:pPr>
      <w:r>
        <w:rPr>
          <w:rFonts w:ascii="Arial" w:eastAsia="Arial" w:hAnsi="Arial" w:cs="Arial"/>
          <w:sz w:val="20"/>
          <w:szCs w:val="20"/>
        </w:rPr>
        <w:lastRenderedPageBreak/>
        <w:t>ESI IDs or unique meter identifiers included in the submission</w:t>
      </w:r>
      <w:sdt>
        <w:sdtPr>
          <w:tag w:val="goog_rdk_210"/>
          <w:id w:val="484896088"/>
        </w:sdtPr>
        <w:sdtContent>
          <w:ins w:id="286" w:author="ERCOT" w:date="2023-12-20T09:53:00Z">
            <w:r>
              <w:rPr>
                <w:rFonts w:ascii="Arial" w:eastAsia="Arial" w:hAnsi="Arial" w:cs="Arial"/>
                <w:sz w:val="20"/>
                <w:szCs w:val="20"/>
              </w:rPr>
              <w:t xml:space="preserve"> (evaluated at the time of submission)</w:t>
            </w:r>
          </w:ins>
        </w:sdtContent>
      </w:sdt>
      <w:r>
        <w:rPr>
          <w:rFonts w:ascii="Arial" w:eastAsia="Arial" w:hAnsi="Arial" w:cs="Arial"/>
          <w:sz w:val="20"/>
          <w:szCs w:val="20"/>
        </w:rPr>
        <w:t>:</w:t>
      </w:r>
    </w:p>
    <w:p w14:paraId="000000A9" w14:textId="77777777" w:rsidR="00941CEE" w:rsidRDefault="00000000">
      <w:pPr>
        <w:numPr>
          <w:ilvl w:val="2"/>
          <w:numId w:val="2"/>
        </w:numPr>
        <w:jc w:val="both"/>
        <w:rPr>
          <w:rFonts w:ascii="Arial" w:eastAsia="Arial" w:hAnsi="Arial" w:cs="Arial"/>
          <w:color w:val="000000"/>
          <w:sz w:val="20"/>
          <w:szCs w:val="20"/>
        </w:rPr>
      </w:pPr>
      <w:r>
        <w:rPr>
          <w:rFonts w:ascii="Arial" w:eastAsia="Arial" w:hAnsi="Arial" w:cs="Arial"/>
          <w:sz w:val="20"/>
          <w:szCs w:val="20"/>
        </w:rPr>
        <w:t xml:space="preserve">Were already part of an accepted submission from a different </w:t>
      </w:r>
      <w:proofErr w:type="gramStart"/>
      <w:r>
        <w:rPr>
          <w:rFonts w:ascii="Arial" w:eastAsia="Arial" w:hAnsi="Arial" w:cs="Arial"/>
          <w:sz w:val="20"/>
          <w:szCs w:val="20"/>
        </w:rPr>
        <w:t>QSE;</w:t>
      </w:r>
      <w:proofErr w:type="gramEnd"/>
      <w:r>
        <w:rPr>
          <w:rFonts w:ascii="Arial" w:eastAsia="Arial" w:hAnsi="Arial" w:cs="Arial"/>
          <w:sz w:val="20"/>
          <w:szCs w:val="20"/>
        </w:rPr>
        <w:t xml:space="preserve"> </w:t>
      </w:r>
    </w:p>
    <w:p w14:paraId="000000AA" w14:textId="77777777" w:rsidR="00941CEE" w:rsidRDefault="00000000">
      <w:pPr>
        <w:numPr>
          <w:ilvl w:val="2"/>
          <w:numId w:val="2"/>
        </w:numPr>
        <w:jc w:val="both"/>
        <w:rPr>
          <w:rFonts w:ascii="Arial" w:eastAsia="Arial" w:hAnsi="Arial" w:cs="Arial"/>
          <w:color w:val="000000"/>
          <w:sz w:val="20"/>
          <w:szCs w:val="20"/>
        </w:rPr>
      </w:pPr>
      <w:r>
        <w:rPr>
          <w:rFonts w:ascii="Arial" w:eastAsia="Arial" w:hAnsi="Arial" w:cs="Arial"/>
          <w:sz w:val="20"/>
          <w:szCs w:val="20"/>
        </w:rPr>
        <w:t xml:space="preserve">Are not associated with the submitting </w:t>
      </w:r>
      <w:proofErr w:type="gramStart"/>
      <w:r>
        <w:rPr>
          <w:rFonts w:ascii="Arial" w:eastAsia="Arial" w:hAnsi="Arial" w:cs="Arial"/>
          <w:sz w:val="20"/>
          <w:szCs w:val="20"/>
        </w:rPr>
        <w:t>LSE;</w:t>
      </w:r>
      <w:proofErr w:type="gramEnd"/>
    </w:p>
    <w:p w14:paraId="000000AB" w14:textId="77777777" w:rsidR="00941CEE" w:rsidRDefault="00000000">
      <w:pPr>
        <w:numPr>
          <w:ilvl w:val="2"/>
          <w:numId w:val="2"/>
        </w:numPr>
        <w:jc w:val="both"/>
        <w:rPr>
          <w:rFonts w:ascii="Arial" w:eastAsia="Arial" w:hAnsi="Arial" w:cs="Arial"/>
          <w:color w:val="000000"/>
          <w:sz w:val="20"/>
          <w:szCs w:val="20"/>
        </w:rPr>
      </w:pPr>
      <w:r>
        <w:rPr>
          <w:rFonts w:ascii="Arial" w:eastAsia="Arial" w:hAnsi="Arial" w:cs="Arial"/>
          <w:color w:val="000000"/>
          <w:sz w:val="20"/>
          <w:szCs w:val="20"/>
        </w:rPr>
        <w:t xml:space="preserve">Have a status of not active in the ERCOT </w:t>
      </w:r>
      <w:proofErr w:type="gramStart"/>
      <w:r>
        <w:rPr>
          <w:rFonts w:ascii="Arial" w:eastAsia="Arial" w:hAnsi="Arial" w:cs="Arial"/>
          <w:color w:val="000000"/>
          <w:sz w:val="20"/>
          <w:szCs w:val="20"/>
        </w:rPr>
        <w:t>database;</w:t>
      </w:r>
      <w:proofErr w:type="gramEnd"/>
    </w:p>
    <w:p w14:paraId="000000AC" w14:textId="77777777" w:rsidR="00941CEE" w:rsidRDefault="00000000">
      <w:pPr>
        <w:numPr>
          <w:ilvl w:val="2"/>
          <w:numId w:val="2"/>
        </w:numPr>
        <w:jc w:val="both"/>
        <w:rPr>
          <w:rFonts w:ascii="Arial" w:eastAsia="Arial" w:hAnsi="Arial" w:cs="Arial"/>
          <w:color w:val="000000"/>
          <w:sz w:val="20"/>
          <w:szCs w:val="20"/>
        </w:rPr>
      </w:pPr>
      <w:r>
        <w:rPr>
          <w:rFonts w:ascii="Arial" w:eastAsia="Arial" w:hAnsi="Arial" w:cs="Arial"/>
          <w:color w:val="000000"/>
          <w:sz w:val="20"/>
          <w:szCs w:val="20"/>
        </w:rPr>
        <w:t xml:space="preserve">Do not have an interval data recorder meter </w:t>
      </w:r>
      <w:proofErr w:type="gramStart"/>
      <w:r>
        <w:rPr>
          <w:rFonts w:ascii="Arial" w:eastAsia="Arial" w:hAnsi="Arial" w:cs="Arial"/>
          <w:color w:val="000000"/>
          <w:sz w:val="20"/>
          <w:szCs w:val="20"/>
        </w:rPr>
        <w:t>type;</w:t>
      </w:r>
      <w:proofErr w:type="gramEnd"/>
    </w:p>
    <w:p w14:paraId="000000AD" w14:textId="77777777" w:rsidR="00941CEE" w:rsidRDefault="00000000">
      <w:pPr>
        <w:numPr>
          <w:ilvl w:val="2"/>
          <w:numId w:val="2"/>
        </w:numPr>
        <w:jc w:val="both"/>
        <w:rPr>
          <w:rFonts w:ascii="Arial" w:eastAsia="Arial" w:hAnsi="Arial" w:cs="Arial"/>
          <w:color w:val="000000"/>
          <w:sz w:val="20"/>
          <w:szCs w:val="20"/>
        </w:rPr>
      </w:pPr>
      <w:r>
        <w:rPr>
          <w:rFonts w:ascii="Arial" w:eastAsia="Arial" w:hAnsi="Arial" w:cs="Arial"/>
          <w:color w:val="000000"/>
          <w:sz w:val="20"/>
          <w:szCs w:val="20"/>
        </w:rPr>
        <w:t xml:space="preserve">Are not in the ERCOT </w:t>
      </w:r>
      <w:proofErr w:type="gramStart"/>
      <w:r>
        <w:rPr>
          <w:rFonts w:ascii="Arial" w:eastAsia="Arial" w:hAnsi="Arial" w:cs="Arial"/>
          <w:color w:val="000000"/>
          <w:sz w:val="20"/>
          <w:szCs w:val="20"/>
        </w:rPr>
        <w:t>region;</w:t>
      </w:r>
      <w:proofErr w:type="gramEnd"/>
    </w:p>
    <w:p w14:paraId="000000AE" w14:textId="77777777" w:rsidR="00941CEE" w:rsidRDefault="00000000">
      <w:pPr>
        <w:numPr>
          <w:ilvl w:val="2"/>
          <w:numId w:val="2"/>
        </w:numPr>
        <w:jc w:val="both"/>
        <w:rPr>
          <w:rFonts w:ascii="Arial" w:eastAsia="Arial" w:hAnsi="Arial" w:cs="Arial"/>
          <w:color w:val="000000"/>
          <w:sz w:val="20"/>
          <w:szCs w:val="20"/>
        </w:rPr>
      </w:pPr>
      <w:r>
        <w:rPr>
          <w:rFonts w:ascii="Arial" w:eastAsia="Arial" w:hAnsi="Arial" w:cs="Arial"/>
          <w:color w:val="000000"/>
          <w:sz w:val="20"/>
          <w:szCs w:val="20"/>
        </w:rPr>
        <w:t xml:space="preserve">Are participating in the ERS or a TDSP Load Management </w:t>
      </w:r>
      <w:proofErr w:type="gramStart"/>
      <w:r>
        <w:rPr>
          <w:rFonts w:ascii="Arial" w:eastAsia="Arial" w:hAnsi="Arial" w:cs="Arial"/>
          <w:color w:val="000000"/>
          <w:sz w:val="20"/>
          <w:szCs w:val="20"/>
        </w:rPr>
        <w:t>Programs;</w:t>
      </w:r>
      <w:proofErr w:type="gramEnd"/>
    </w:p>
    <w:p w14:paraId="000000AF" w14:textId="77777777" w:rsidR="00941CEE" w:rsidRDefault="00000000">
      <w:pPr>
        <w:numPr>
          <w:ilvl w:val="2"/>
          <w:numId w:val="2"/>
        </w:numPr>
        <w:jc w:val="both"/>
        <w:rPr>
          <w:rFonts w:ascii="Arial" w:eastAsia="Arial" w:hAnsi="Arial" w:cs="Arial"/>
          <w:color w:val="000000"/>
          <w:sz w:val="20"/>
          <w:szCs w:val="20"/>
        </w:rPr>
      </w:pPr>
      <w:r>
        <w:rPr>
          <w:rFonts w:ascii="Arial" w:eastAsia="Arial" w:hAnsi="Arial" w:cs="Arial"/>
          <w:color w:val="000000"/>
          <w:sz w:val="20"/>
          <w:szCs w:val="20"/>
        </w:rPr>
        <w:t>Are duplicated within the QSE’s submission; or</w:t>
      </w:r>
    </w:p>
    <w:p w14:paraId="000000B0" w14:textId="77777777" w:rsidR="00941CEE" w:rsidRDefault="00000000">
      <w:pPr>
        <w:numPr>
          <w:ilvl w:val="2"/>
          <w:numId w:val="2"/>
        </w:numPr>
        <w:jc w:val="both"/>
        <w:rPr>
          <w:rFonts w:ascii="Arial" w:eastAsia="Arial" w:hAnsi="Arial" w:cs="Arial"/>
          <w:color w:val="000000"/>
          <w:sz w:val="20"/>
          <w:szCs w:val="20"/>
        </w:rPr>
      </w:pPr>
      <w:r>
        <w:rPr>
          <w:rFonts w:ascii="Arial" w:eastAsia="Arial" w:hAnsi="Arial" w:cs="Arial"/>
          <w:color w:val="000000"/>
          <w:sz w:val="20"/>
          <w:szCs w:val="20"/>
        </w:rPr>
        <w:t>Are a Generation Resource.</w:t>
      </w:r>
    </w:p>
    <w:p w14:paraId="000000B1" w14:textId="77777777" w:rsidR="00941CEE" w:rsidRDefault="00000000">
      <w:pPr>
        <w:numPr>
          <w:ilvl w:val="1"/>
          <w:numId w:val="2"/>
        </w:numPr>
        <w:pBdr>
          <w:top w:val="nil"/>
          <w:left w:val="nil"/>
          <w:bottom w:val="nil"/>
          <w:right w:val="nil"/>
          <w:between w:val="nil"/>
        </w:pBdr>
        <w:spacing w:line="259" w:lineRule="auto"/>
        <w:jc w:val="both"/>
        <w:rPr>
          <w:rFonts w:ascii="Arial" w:eastAsia="Arial" w:hAnsi="Arial" w:cs="Arial"/>
          <w:color w:val="000000"/>
          <w:sz w:val="20"/>
          <w:szCs w:val="20"/>
        </w:rPr>
      </w:pPr>
      <w:r>
        <w:rPr>
          <w:rFonts w:ascii="Arial" w:eastAsia="Arial" w:hAnsi="Arial" w:cs="Arial"/>
          <w:color w:val="000000"/>
          <w:sz w:val="20"/>
          <w:szCs w:val="20"/>
        </w:rPr>
        <w:t xml:space="preserve">The Load Zone information is </w:t>
      </w:r>
      <w:proofErr w:type="gramStart"/>
      <w:r>
        <w:rPr>
          <w:rFonts w:ascii="Arial" w:eastAsia="Arial" w:hAnsi="Arial" w:cs="Arial"/>
          <w:color w:val="000000"/>
          <w:sz w:val="20"/>
          <w:szCs w:val="20"/>
        </w:rPr>
        <w:t>incorrect;</w:t>
      </w:r>
      <w:proofErr w:type="gramEnd"/>
    </w:p>
    <w:p w14:paraId="000000B2" w14:textId="77777777" w:rsidR="00941CEE" w:rsidRDefault="00000000">
      <w:pPr>
        <w:numPr>
          <w:ilvl w:val="1"/>
          <w:numId w:val="2"/>
        </w:numPr>
        <w:pBdr>
          <w:top w:val="nil"/>
          <w:left w:val="nil"/>
          <w:bottom w:val="nil"/>
          <w:right w:val="nil"/>
          <w:between w:val="nil"/>
        </w:pBdr>
        <w:spacing w:line="259" w:lineRule="auto"/>
        <w:jc w:val="both"/>
        <w:rPr>
          <w:rFonts w:ascii="Arial" w:eastAsia="Arial" w:hAnsi="Arial" w:cs="Arial"/>
          <w:color w:val="000000"/>
          <w:sz w:val="22"/>
          <w:szCs w:val="22"/>
        </w:rPr>
      </w:pPr>
      <w:r>
        <w:rPr>
          <w:rFonts w:ascii="Arial" w:eastAsia="Arial" w:hAnsi="Arial" w:cs="Arial"/>
          <w:color w:val="000000"/>
          <w:sz w:val="20"/>
          <w:szCs w:val="20"/>
        </w:rPr>
        <w:t>Premises included in the ADER are otherwise able to participate in the ERCOT market in a similar manner using existing participation models; or</w:t>
      </w:r>
    </w:p>
    <w:p w14:paraId="000000B3" w14:textId="77777777" w:rsidR="00941CEE" w:rsidRDefault="00000000">
      <w:pPr>
        <w:numPr>
          <w:ilvl w:val="2"/>
          <w:numId w:val="3"/>
        </w:numPr>
        <w:pBdr>
          <w:top w:val="nil"/>
          <w:left w:val="nil"/>
          <w:bottom w:val="nil"/>
          <w:right w:val="nil"/>
          <w:between w:val="nil"/>
        </w:pBdr>
        <w:spacing w:line="259" w:lineRule="auto"/>
        <w:ind w:left="1440"/>
        <w:jc w:val="both"/>
        <w:rPr>
          <w:rFonts w:ascii="Arial" w:eastAsia="Arial" w:hAnsi="Arial" w:cs="Arial"/>
          <w:color w:val="000000"/>
          <w:sz w:val="20"/>
          <w:szCs w:val="20"/>
        </w:rPr>
      </w:pPr>
      <w:r>
        <w:rPr>
          <w:rFonts w:ascii="Arial" w:eastAsia="Arial" w:hAnsi="Arial" w:cs="Arial"/>
          <w:color w:val="000000"/>
          <w:sz w:val="20"/>
          <w:szCs w:val="20"/>
        </w:rPr>
        <w:t xml:space="preserve">ERCOT determines that the ADER would otherwise not comply with the Protocols or this Governing Document.   </w:t>
      </w:r>
    </w:p>
    <w:p w14:paraId="000000B4" w14:textId="77777777" w:rsidR="00941CEE" w:rsidRDefault="00941CEE">
      <w:pPr>
        <w:pBdr>
          <w:top w:val="nil"/>
          <w:left w:val="nil"/>
          <w:bottom w:val="nil"/>
          <w:right w:val="nil"/>
          <w:between w:val="nil"/>
        </w:pBdr>
        <w:spacing w:line="259" w:lineRule="auto"/>
        <w:ind w:left="1080"/>
        <w:jc w:val="both"/>
        <w:rPr>
          <w:rFonts w:ascii="Arial" w:eastAsia="Arial" w:hAnsi="Arial" w:cs="Arial"/>
          <w:color w:val="000000"/>
          <w:sz w:val="20"/>
          <w:szCs w:val="20"/>
        </w:rPr>
      </w:pPr>
    </w:p>
    <w:p w14:paraId="000000B5" w14:textId="77777777" w:rsidR="00941CEE" w:rsidRDefault="00000000">
      <w:pPr>
        <w:numPr>
          <w:ilvl w:val="0"/>
          <w:numId w:val="2"/>
        </w:numPr>
        <w:pBdr>
          <w:top w:val="nil"/>
          <w:left w:val="nil"/>
          <w:bottom w:val="nil"/>
          <w:right w:val="nil"/>
          <w:between w:val="nil"/>
        </w:pBdr>
        <w:spacing w:line="259" w:lineRule="auto"/>
        <w:ind w:left="1080"/>
        <w:jc w:val="both"/>
        <w:rPr>
          <w:rFonts w:ascii="Arial" w:eastAsia="Arial" w:hAnsi="Arial" w:cs="Arial"/>
          <w:color w:val="000000"/>
          <w:sz w:val="20"/>
          <w:szCs w:val="20"/>
        </w:rPr>
      </w:pPr>
      <w:sdt>
        <w:sdtPr>
          <w:tag w:val="goog_rdk_211"/>
          <w:id w:val="-1252195253"/>
        </w:sdtPr>
        <w:sdtContent/>
      </w:sdt>
      <w:sdt>
        <w:sdtPr>
          <w:tag w:val="goog_rdk_212"/>
          <w:id w:val="-63650222"/>
        </w:sdtPr>
        <w:sdtContent/>
      </w:sdt>
      <w:r>
        <w:rPr>
          <w:rFonts w:ascii="Arial" w:eastAsia="Arial" w:hAnsi="Arial" w:cs="Arial"/>
          <w:color w:val="000000"/>
          <w:sz w:val="20"/>
          <w:szCs w:val="20"/>
        </w:rPr>
        <w:t xml:space="preserve">ERCOT shall accept or reject the submission within ten Business Days and respond to the QSE via </w:t>
      </w:r>
      <w:commentRangeStart w:id="287"/>
      <w:r>
        <w:rPr>
          <w:rFonts w:ascii="Arial" w:eastAsia="Arial" w:hAnsi="Arial" w:cs="Arial"/>
          <w:color w:val="000000"/>
          <w:sz w:val="20"/>
          <w:szCs w:val="20"/>
        </w:rPr>
        <w:t>email</w:t>
      </w:r>
      <w:commentRangeEnd w:id="287"/>
      <w:r w:rsidR="005856AD">
        <w:rPr>
          <w:rStyle w:val="CommentReference"/>
        </w:rPr>
        <w:commentReference w:id="287"/>
      </w:r>
      <w:r>
        <w:rPr>
          <w:rFonts w:ascii="Arial" w:eastAsia="Arial" w:hAnsi="Arial" w:cs="Arial"/>
          <w:color w:val="000000"/>
          <w:sz w:val="20"/>
          <w:szCs w:val="20"/>
        </w:rPr>
        <w:t xml:space="preserve">. </w:t>
      </w:r>
    </w:p>
    <w:p w14:paraId="000000B6" w14:textId="77777777" w:rsidR="00941CEE" w:rsidRDefault="00000000">
      <w:pPr>
        <w:numPr>
          <w:ilvl w:val="0"/>
          <w:numId w:val="2"/>
        </w:numPr>
        <w:pBdr>
          <w:top w:val="nil"/>
          <w:left w:val="nil"/>
          <w:bottom w:val="nil"/>
          <w:right w:val="nil"/>
          <w:between w:val="nil"/>
        </w:pBdr>
        <w:spacing w:after="160" w:line="259" w:lineRule="auto"/>
        <w:ind w:left="1080"/>
        <w:jc w:val="both"/>
        <w:rPr>
          <w:rFonts w:ascii="Arial" w:eastAsia="Arial" w:hAnsi="Arial" w:cs="Arial"/>
          <w:color w:val="000000"/>
          <w:sz w:val="20"/>
          <w:szCs w:val="20"/>
        </w:rPr>
      </w:pPr>
      <w:r>
        <w:rPr>
          <w:rFonts w:ascii="Arial" w:eastAsia="Arial" w:hAnsi="Arial" w:cs="Arial"/>
          <w:color w:val="000000"/>
          <w:sz w:val="20"/>
          <w:szCs w:val="20"/>
        </w:rPr>
        <w:t xml:space="preserve">Upon receiving ERCOT’s acceptance, the QSE shall, within 20 Business Days, register the ADER as a CLR with ERCOT. </w:t>
      </w:r>
    </w:p>
    <w:p w14:paraId="000000B7" w14:textId="77777777" w:rsidR="00941CEE" w:rsidRDefault="00000000">
      <w:pPr>
        <w:rPr>
          <w:rFonts w:ascii="Arial" w:eastAsia="Arial" w:hAnsi="Arial" w:cs="Arial"/>
          <w:sz w:val="20"/>
          <w:szCs w:val="20"/>
        </w:rPr>
      </w:pPr>
      <w:r>
        <w:br w:type="page"/>
      </w:r>
    </w:p>
    <w:p w14:paraId="000000B8" w14:textId="77777777" w:rsidR="00941CEE" w:rsidRDefault="00000000">
      <w:pPr>
        <w:numPr>
          <w:ilvl w:val="0"/>
          <w:numId w:val="10"/>
        </w:numPr>
        <w:rPr>
          <w:rFonts w:ascii="Arial" w:eastAsia="Arial" w:hAnsi="Arial" w:cs="Arial"/>
          <w:color w:val="000000"/>
          <w:sz w:val="20"/>
          <w:szCs w:val="20"/>
        </w:rPr>
      </w:pPr>
      <w:r>
        <w:rPr>
          <w:rFonts w:ascii="Arial" w:eastAsia="Arial" w:hAnsi="Arial" w:cs="Arial"/>
          <w:sz w:val="20"/>
          <w:szCs w:val="20"/>
        </w:rPr>
        <w:lastRenderedPageBreak/>
        <w:t>Registration of the ADER:</w:t>
      </w:r>
    </w:p>
    <w:p w14:paraId="000000B9"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sz w:val="20"/>
          <w:szCs w:val="20"/>
        </w:rPr>
        <w:t xml:space="preserve">Following ERCOT’s acceptance of the QSE’s submission for a given ADER: </w:t>
      </w:r>
    </w:p>
    <w:p w14:paraId="000000BA" w14:textId="77777777" w:rsidR="00941CEE" w:rsidRDefault="00000000">
      <w:pPr>
        <w:numPr>
          <w:ilvl w:val="2"/>
          <w:numId w:val="10"/>
        </w:numPr>
        <w:ind w:left="1440" w:hanging="360"/>
        <w:rPr>
          <w:rFonts w:ascii="Arial" w:eastAsia="Arial" w:hAnsi="Arial" w:cs="Arial"/>
          <w:color w:val="000000"/>
        </w:rPr>
      </w:pPr>
      <w:r>
        <w:rPr>
          <w:rFonts w:ascii="Arial" w:eastAsia="Arial" w:hAnsi="Arial" w:cs="Arial"/>
          <w:sz w:val="20"/>
          <w:szCs w:val="20"/>
        </w:rPr>
        <w:t xml:space="preserve">ERCOT shall provide the MW offset to be used to register as a CLR and operate as a net load under all circumstances, in terms of telemetry and other market submissions to </w:t>
      </w:r>
      <w:proofErr w:type="gramStart"/>
      <w:r>
        <w:rPr>
          <w:rFonts w:ascii="Arial" w:eastAsia="Arial" w:hAnsi="Arial" w:cs="Arial"/>
          <w:sz w:val="20"/>
          <w:szCs w:val="20"/>
        </w:rPr>
        <w:t>ERCOT</w:t>
      </w:r>
      <w:proofErr w:type="gramEnd"/>
    </w:p>
    <w:p w14:paraId="000000BB" w14:textId="77777777" w:rsidR="00941CEE" w:rsidRDefault="00000000">
      <w:pPr>
        <w:numPr>
          <w:ilvl w:val="2"/>
          <w:numId w:val="10"/>
        </w:numPr>
        <w:ind w:left="1440" w:hanging="360"/>
        <w:rPr>
          <w:color w:val="000000"/>
          <w:sz w:val="20"/>
          <w:szCs w:val="20"/>
        </w:rPr>
      </w:pPr>
      <w:r>
        <w:rPr>
          <w:rFonts w:ascii="Arial" w:eastAsia="Arial" w:hAnsi="Arial" w:cs="Arial"/>
          <w:sz w:val="20"/>
          <w:szCs w:val="20"/>
        </w:rPr>
        <w:t xml:space="preserve">The Resource Entity must register the ADER as a CLR with ERCOT using a load RARF, available </w:t>
      </w:r>
      <w:hyperlink r:id="rId16">
        <w:r>
          <w:rPr>
            <w:rFonts w:ascii="Arial" w:eastAsia="Arial" w:hAnsi="Arial" w:cs="Arial"/>
            <w:color w:val="0000FF"/>
            <w:sz w:val="20"/>
            <w:szCs w:val="20"/>
            <w:u w:val="single"/>
          </w:rPr>
          <w:t>here</w:t>
        </w:r>
      </w:hyperlink>
      <w:r>
        <w:rPr>
          <w:rFonts w:ascii="Arial" w:eastAsia="Arial" w:hAnsi="Arial" w:cs="Arial"/>
          <w:sz w:val="20"/>
          <w:szCs w:val="20"/>
        </w:rPr>
        <w:t xml:space="preserve">. </w:t>
      </w:r>
    </w:p>
    <w:p w14:paraId="000000BC" w14:textId="77777777" w:rsidR="00941CEE" w:rsidRDefault="00000000">
      <w:pPr>
        <w:numPr>
          <w:ilvl w:val="2"/>
          <w:numId w:val="10"/>
        </w:numPr>
        <w:ind w:left="1440" w:hanging="360"/>
      </w:pPr>
      <w:r>
        <w:rPr>
          <w:rFonts w:ascii="Arial" w:eastAsia="Arial" w:hAnsi="Arial" w:cs="Arial"/>
          <w:sz w:val="20"/>
          <w:szCs w:val="20"/>
        </w:rPr>
        <w:t>The location of an ADER in the Network Model will be identified by its Resource Dispatch Asset Code and the associated CIM Load in the model.  Consistent with current practice for distribution-level single-site Load Resources, the DSP, in collaboration with ERCOT and the interconnecting TSP, if necessary, will assign each ADER to a CIM Load.</w:t>
      </w:r>
    </w:p>
    <w:p w14:paraId="000000BD" w14:textId="77777777" w:rsidR="00941CEE" w:rsidRDefault="00000000">
      <w:pPr>
        <w:numPr>
          <w:ilvl w:val="2"/>
          <w:numId w:val="10"/>
        </w:numPr>
        <w:ind w:left="1440" w:hanging="360"/>
        <w:rPr>
          <w:rFonts w:ascii="Arial" w:eastAsia="Arial" w:hAnsi="Arial" w:cs="Arial"/>
          <w:sz w:val="20"/>
          <w:szCs w:val="20"/>
        </w:rPr>
      </w:pPr>
      <w:r>
        <w:rPr>
          <w:rFonts w:ascii="Arial" w:eastAsia="Arial" w:hAnsi="Arial" w:cs="Arial"/>
          <w:sz w:val="20"/>
          <w:szCs w:val="20"/>
        </w:rPr>
        <w:t>The total response capability of all ADERs assigned to any single CIM Load shall be capped at 100% of the rating of the CIM Load.  The rating of a CIM Load is defined as the value estimated by the ERCOT State Estimator for that CIM Load at the time of the ERCOT historic coincident peak Demand.</w:t>
      </w:r>
    </w:p>
    <w:p w14:paraId="000000BE" w14:textId="77777777" w:rsidR="00941CEE" w:rsidRDefault="00000000">
      <w:pPr>
        <w:numPr>
          <w:ilvl w:val="1"/>
          <w:numId w:val="10"/>
        </w:numPr>
        <w:ind w:left="1080"/>
        <w:rPr>
          <w:rFonts w:ascii="Arial" w:eastAsia="Arial" w:hAnsi="Arial" w:cs="Arial"/>
          <w:color w:val="000000"/>
        </w:rPr>
      </w:pPr>
      <w:r>
        <w:rPr>
          <w:rFonts w:ascii="Arial" w:eastAsia="Arial" w:hAnsi="Arial" w:cs="Arial"/>
          <w:sz w:val="20"/>
          <w:szCs w:val="20"/>
        </w:rPr>
        <w:t xml:space="preserve">The telemetry and other market submissions for a registered ADER must always show the ADER as a net consumer of energy. This may require use of an offset, which will be a static MW value provided by ERCOT, as earlier described. Regardless of use of the MW offset, it will be acceptable if individual Premises that are components of the aggregation are net injectors of energy, based on TDSP metering at the Premises. In the future ERCOT plans to introduce an ADER participation model that can inject and withdraw in aggregate to and from the grid, in which the use of the MW offset would no longer be necessary. </w:t>
      </w:r>
    </w:p>
    <w:p w14:paraId="000000BF"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sz w:val="20"/>
          <w:szCs w:val="20"/>
        </w:rPr>
        <w:t>Known limitations relevant to the DSP, such as Premise injection limitations, must be reflected in the registration of the ADER. Identified limitations on the distribution system will not explicitly be enforced by ERCOT’s systems in awarding or dispatching the ADER.</w:t>
      </w:r>
    </w:p>
    <w:p w14:paraId="000000C0"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sz w:val="20"/>
          <w:szCs w:val="20"/>
        </w:rPr>
        <w:t xml:space="preserve">The ADER shall be registered and associated with a QSE. </w:t>
      </w:r>
    </w:p>
    <w:p w14:paraId="000000C1"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sz w:val="20"/>
          <w:szCs w:val="20"/>
        </w:rPr>
        <w:t>If an individual Premise that is part of the ADER can inject into the distribution system, the profile code for the TDSP read meter at the Premise must be updated such that any exports at the Premise will be treated as negative load. For ADERs in a NOIE Load Zone, a similar process needs to be done in coordination with the NOIE DSP and, if applicable, the TSP serving that NOIE.</w:t>
      </w:r>
    </w:p>
    <w:p w14:paraId="000000C2"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sz w:val="20"/>
          <w:szCs w:val="20"/>
        </w:rPr>
        <w:t>Changes to the population of the ADER must be managed as follows:</w:t>
      </w:r>
    </w:p>
    <w:p w14:paraId="000000C3" w14:textId="56CA033C" w:rsidR="00941CEE" w:rsidRDefault="00000000">
      <w:pPr>
        <w:numPr>
          <w:ilvl w:val="1"/>
          <w:numId w:val="1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The Resource Entity and the QSE are jointly responsible for maintaining ADER population information using an Excel spreadsheet form posted on ERCOT’s website. </w:t>
      </w:r>
      <w:del w:id="288" w:author="Micalah Spenrath" w:date="2024-01-12T15:49:00Z">
        <w:r w:rsidDel="003917B4">
          <w:rPr>
            <w:rFonts w:ascii="Arial" w:eastAsia="Arial" w:hAnsi="Arial" w:cs="Arial"/>
            <w:color w:val="000000"/>
            <w:sz w:val="20"/>
            <w:szCs w:val="20"/>
          </w:rPr>
          <w:delText xml:space="preserve"> These updates should be provided to ERCOT via e-mail at </w:delText>
        </w:r>
        <w:r w:rsidDel="003917B4">
          <w:fldChar w:fldCharType="begin"/>
        </w:r>
        <w:r w:rsidDel="003917B4">
          <w:delInstrText>HYPERLINK "mailto:pilotprojects@ercot.com" \h</w:delInstrText>
        </w:r>
        <w:r w:rsidDel="003917B4">
          <w:fldChar w:fldCharType="separate"/>
        </w:r>
        <w:r w:rsidDel="003917B4">
          <w:rPr>
            <w:rFonts w:ascii="Arial" w:eastAsia="Arial" w:hAnsi="Arial" w:cs="Arial"/>
            <w:color w:val="0000FF"/>
            <w:sz w:val="20"/>
            <w:szCs w:val="20"/>
            <w:u w:val="single"/>
          </w:rPr>
          <w:delText>pilotprojects@ercot.com</w:delText>
        </w:r>
        <w:r w:rsidDel="003917B4">
          <w:rPr>
            <w:rFonts w:ascii="Arial" w:eastAsia="Arial" w:hAnsi="Arial" w:cs="Arial"/>
            <w:color w:val="0000FF"/>
            <w:sz w:val="20"/>
            <w:szCs w:val="20"/>
            <w:u w:val="single"/>
          </w:rPr>
          <w:fldChar w:fldCharType="end"/>
        </w:r>
        <w:r w:rsidDel="003917B4">
          <w:rPr>
            <w:rFonts w:ascii="Arial" w:eastAsia="Arial" w:hAnsi="Arial" w:cs="Arial"/>
            <w:color w:val="000000"/>
            <w:sz w:val="20"/>
            <w:szCs w:val="20"/>
          </w:rPr>
          <w:delText>.</w:delText>
        </w:r>
      </w:del>
    </w:p>
    <w:p w14:paraId="000000C4" w14:textId="77777777" w:rsidR="00941CEE" w:rsidRDefault="00000000">
      <w:pPr>
        <w:numPr>
          <w:ilvl w:val="1"/>
          <w:numId w:val="1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ADER parameters will be established in the Network Model by the ADER’s Resource Entity using the approved Resource Registration process.  ADERs that are subject to dynamically changing populations may need to set their Resource Registration data parameters at levels that will accommodate potential growth </w:t>
      </w:r>
      <w:proofErr w:type="gramStart"/>
      <w:r>
        <w:rPr>
          <w:rFonts w:ascii="Arial" w:eastAsia="Arial" w:hAnsi="Arial" w:cs="Arial"/>
          <w:color w:val="000000"/>
          <w:sz w:val="20"/>
          <w:szCs w:val="20"/>
        </w:rPr>
        <w:t>so as to</w:t>
      </w:r>
      <w:proofErr w:type="gramEnd"/>
      <w:r>
        <w:rPr>
          <w:rFonts w:ascii="Arial" w:eastAsia="Arial" w:hAnsi="Arial" w:cs="Arial"/>
          <w:color w:val="000000"/>
          <w:sz w:val="20"/>
          <w:szCs w:val="20"/>
        </w:rPr>
        <w:t xml:space="preserve"> reduce the need for frequent Resource Registration updates. This accounting for potential growth during registration should be done in consultation with ERCOT staff. </w:t>
      </w:r>
    </w:p>
    <w:p w14:paraId="000000C5" w14:textId="6900CC1D" w:rsidR="00941CEE" w:rsidRDefault="00000000">
      <w:pPr>
        <w:numPr>
          <w:ilvl w:val="1"/>
          <w:numId w:val="1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The QSE may add or subtract Premises from an ADER at any time so long as still operating within the caps established by this Governing Document. </w:t>
      </w:r>
      <w:del w:id="289" w:author="Micalah Spenrath" w:date="2024-01-16T10:02:00Z">
        <w:r w:rsidDel="00577F1A">
          <w:rPr>
            <w:rFonts w:ascii="Arial" w:eastAsia="Arial" w:hAnsi="Arial" w:cs="Arial"/>
            <w:color w:val="000000"/>
            <w:sz w:val="20"/>
            <w:szCs w:val="20"/>
          </w:rPr>
          <w:delText>However</w:delText>
        </w:r>
      </w:del>
      <w:ins w:id="290" w:author="Micalah Spenrath" w:date="2024-01-16T10:02:00Z">
        <w:r w:rsidR="00577F1A">
          <w:rPr>
            <w:rFonts w:ascii="Arial" w:eastAsia="Arial" w:hAnsi="Arial" w:cs="Arial"/>
            <w:color w:val="000000"/>
            <w:sz w:val="20"/>
            <w:szCs w:val="20"/>
          </w:rPr>
          <w:t xml:space="preserve">The QSE shall </w:t>
        </w:r>
        <w:commentRangeStart w:id="291"/>
        <w:r w:rsidR="00577F1A">
          <w:rPr>
            <w:rFonts w:ascii="Arial" w:eastAsia="Arial" w:hAnsi="Arial" w:cs="Arial"/>
            <w:color w:val="000000"/>
            <w:sz w:val="20"/>
            <w:szCs w:val="20"/>
          </w:rPr>
          <w:t>provide</w:t>
        </w:r>
      </w:ins>
      <w:commentRangeEnd w:id="291"/>
      <w:ins w:id="292" w:author="Micalah Spenrath" w:date="2024-01-16T10:04:00Z">
        <w:r w:rsidR="00577F1A">
          <w:rPr>
            <w:rStyle w:val="CommentReference"/>
          </w:rPr>
          <w:commentReference w:id="291"/>
        </w:r>
      </w:ins>
      <w:ins w:id="293" w:author="Micalah Spenrath" w:date="2024-01-16T10:02:00Z">
        <w:r w:rsidR="00577F1A">
          <w:rPr>
            <w:rFonts w:ascii="Arial" w:eastAsia="Arial" w:hAnsi="Arial" w:cs="Arial"/>
            <w:color w:val="000000"/>
            <w:sz w:val="20"/>
            <w:szCs w:val="20"/>
          </w:rPr>
          <w:t xml:space="preserve"> notice to each affected DSP of</w:t>
        </w:r>
      </w:ins>
      <w:del w:id="294" w:author="Micalah Spenrath" w:date="2024-01-16T10:02:00Z">
        <w:r w:rsidDel="00577F1A">
          <w:rPr>
            <w:rFonts w:ascii="Arial" w:eastAsia="Arial" w:hAnsi="Arial" w:cs="Arial"/>
            <w:color w:val="000000"/>
            <w:sz w:val="20"/>
            <w:szCs w:val="20"/>
          </w:rPr>
          <w:delText>,</w:delText>
        </w:r>
      </w:del>
      <w:r>
        <w:rPr>
          <w:rFonts w:ascii="Arial" w:eastAsia="Arial" w:hAnsi="Arial" w:cs="Arial"/>
          <w:color w:val="000000"/>
          <w:sz w:val="20"/>
          <w:szCs w:val="20"/>
        </w:rPr>
        <w:t xml:space="preserve"> any </w:t>
      </w:r>
      <w:del w:id="295" w:author="Micalah Spenrath" w:date="2024-01-16T10:02:00Z">
        <w:r w:rsidDel="00577F1A">
          <w:rPr>
            <w:rFonts w:ascii="Arial" w:eastAsia="Arial" w:hAnsi="Arial" w:cs="Arial"/>
            <w:color w:val="000000"/>
            <w:sz w:val="20"/>
            <w:szCs w:val="20"/>
          </w:rPr>
          <w:delText xml:space="preserve">additions </w:delText>
        </w:r>
      </w:del>
      <w:ins w:id="296" w:author="Micalah Spenrath" w:date="2024-01-16T10:02:00Z">
        <w:r w:rsidR="00577F1A">
          <w:rPr>
            <w:rFonts w:ascii="Arial" w:eastAsia="Arial" w:hAnsi="Arial" w:cs="Arial"/>
            <w:color w:val="000000"/>
            <w:sz w:val="20"/>
            <w:szCs w:val="20"/>
          </w:rPr>
          <w:t>changes</w:t>
        </w:r>
        <w:r w:rsidR="00577F1A">
          <w:rPr>
            <w:rFonts w:ascii="Arial" w:eastAsia="Arial" w:hAnsi="Arial" w:cs="Arial"/>
            <w:color w:val="000000"/>
            <w:sz w:val="20"/>
            <w:szCs w:val="20"/>
          </w:rPr>
          <w:t xml:space="preserve"> </w:t>
        </w:r>
      </w:ins>
      <w:del w:id="297" w:author="Micalah Spenrath" w:date="2024-01-16T10:02:00Z">
        <w:r w:rsidDel="00577F1A">
          <w:rPr>
            <w:rFonts w:ascii="Arial" w:eastAsia="Arial" w:hAnsi="Arial" w:cs="Arial"/>
            <w:color w:val="000000"/>
            <w:sz w:val="20"/>
            <w:szCs w:val="20"/>
          </w:rPr>
          <w:delText xml:space="preserve">of Premises </w:delText>
        </w:r>
      </w:del>
      <w:r>
        <w:rPr>
          <w:rFonts w:ascii="Arial" w:eastAsia="Arial" w:hAnsi="Arial" w:cs="Arial"/>
          <w:color w:val="000000"/>
          <w:sz w:val="20"/>
          <w:szCs w:val="20"/>
        </w:rPr>
        <w:t xml:space="preserve">to an ADER </w:t>
      </w:r>
      <w:ins w:id="298" w:author="Micalah Spenrath" w:date="2024-01-16T10:02:00Z">
        <w:r w:rsidR="00577F1A">
          <w:rPr>
            <w:rFonts w:ascii="Arial" w:eastAsia="Arial" w:hAnsi="Arial" w:cs="Arial"/>
            <w:color w:val="000000"/>
            <w:sz w:val="20"/>
            <w:szCs w:val="20"/>
          </w:rPr>
          <w:t>p</w:t>
        </w:r>
      </w:ins>
      <w:ins w:id="299" w:author="Micalah Spenrath" w:date="2024-01-16T10:03:00Z">
        <w:r w:rsidR="00577F1A">
          <w:rPr>
            <w:rFonts w:ascii="Arial" w:eastAsia="Arial" w:hAnsi="Arial" w:cs="Arial"/>
            <w:color w:val="000000"/>
            <w:sz w:val="20"/>
            <w:szCs w:val="20"/>
          </w:rPr>
          <w:t xml:space="preserve">opulation by providing an updated “Details of Aggregation” form, which </w:t>
        </w:r>
      </w:ins>
      <w:r>
        <w:rPr>
          <w:rFonts w:ascii="Arial" w:eastAsia="Arial" w:hAnsi="Arial" w:cs="Arial"/>
          <w:color w:val="000000"/>
          <w:sz w:val="20"/>
          <w:szCs w:val="20"/>
        </w:rPr>
        <w:t>will be reviewed and confirmed by the relevant DSP prior to be</w:t>
      </w:r>
      <w:ins w:id="300" w:author="Micalah Spenrath" w:date="2024-01-16T10:03:00Z">
        <w:r w:rsidR="00577F1A">
          <w:rPr>
            <w:rFonts w:ascii="Arial" w:eastAsia="Arial" w:hAnsi="Arial" w:cs="Arial"/>
            <w:color w:val="000000"/>
            <w:sz w:val="20"/>
            <w:szCs w:val="20"/>
          </w:rPr>
          <w:t>ing</w:t>
        </w:r>
      </w:ins>
      <w:r>
        <w:rPr>
          <w:rFonts w:ascii="Arial" w:eastAsia="Arial" w:hAnsi="Arial" w:cs="Arial"/>
          <w:color w:val="000000"/>
          <w:sz w:val="20"/>
          <w:szCs w:val="20"/>
        </w:rPr>
        <w:t xml:space="preserve"> included by the QSE</w:t>
      </w:r>
      <w:ins w:id="301" w:author="Micalah Spenrath" w:date="2024-01-16T10:03:00Z">
        <w:r w:rsidR="00577F1A">
          <w:rPr>
            <w:rFonts w:ascii="Arial" w:eastAsia="Arial" w:hAnsi="Arial" w:cs="Arial"/>
            <w:color w:val="000000"/>
            <w:sz w:val="20"/>
            <w:szCs w:val="20"/>
          </w:rPr>
          <w:t xml:space="preserve"> in the ADER population</w:t>
        </w:r>
      </w:ins>
      <w:r>
        <w:rPr>
          <w:rFonts w:ascii="Arial" w:eastAsia="Arial" w:hAnsi="Arial" w:cs="Arial"/>
          <w:color w:val="000000"/>
          <w:sz w:val="20"/>
          <w:szCs w:val="20"/>
        </w:rPr>
        <w:t xml:space="preserve">.  </w:t>
      </w:r>
    </w:p>
    <w:p w14:paraId="000000C6" w14:textId="77777777" w:rsidR="00941CEE" w:rsidRDefault="00000000">
      <w:pPr>
        <w:numPr>
          <w:ilvl w:val="2"/>
          <w:numId w:val="1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Following the first month of having an active ADER, on the first day of each month, the QSE shall provide notice to each affected DSP </w:t>
      </w:r>
      <w:proofErr w:type="gramStart"/>
      <w:r>
        <w:rPr>
          <w:rFonts w:ascii="Arial" w:eastAsia="Arial" w:hAnsi="Arial" w:cs="Arial"/>
          <w:color w:val="000000"/>
          <w:sz w:val="20"/>
          <w:szCs w:val="20"/>
        </w:rPr>
        <w:t>any and all</w:t>
      </w:r>
      <w:proofErr w:type="gramEnd"/>
      <w:r>
        <w:rPr>
          <w:rFonts w:ascii="Arial" w:eastAsia="Arial" w:hAnsi="Arial" w:cs="Arial"/>
          <w:color w:val="000000"/>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Pr>
          <w:rFonts w:ascii="Arial" w:eastAsia="Arial" w:hAnsi="Arial" w:cs="Arial"/>
          <w:color w:val="000000"/>
          <w:sz w:val="20"/>
          <w:szCs w:val="20"/>
        </w:rPr>
        <w:t>ADER, but</w:t>
      </w:r>
      <w:proofErr w:type="gramEnd"/>
      <w:r>
        <w:rPr>
          <w:rFonts w:ascii="Arial" w:eastAsia="Arial" w:hAnsi="Arial" w:cs="Arial"/>
          <w:color w:val="000000"/>
          <w:sz w:val="20"/>
          <w:szCs w:val="20"/>
        </w:rPr>
        <w:t xml:space="preserve"> will also retain the Premises that are unchanged from the last update, and will clearly note the Premises that are proposed to be added or subtracted. </w:t>
      </w:r>
    </w:p>
    <w:p w14:paraId="000000C7" w14:textId="77777777" w:rsidR="00941CEE" w:rsidRDefault="00000000">
      <w:pPr>
        <w:numPr>
          <w:ilvl w:val="2"/>
          <w:numId w:val="1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Consistent with the timelines in subsection 5.c.1 above, the DSP will have the ability to accept or reject any proposed additions of Premises to a QSE’s ADER. </w:t>
      </w:r>
      <w:r>
        <w:rPr>
          <w:rFonts w:ascii="Arial" w:eastAsia="Arial" w:hAnsi="Arial" w:cs="Arial"/>
          <w:color w:val="000000"/>
          <w:sz w:val="20"/>
          <w:szCs w:val="20"/>
        </w:rPr>
        <w:lastRenderedPageBreak/>
        <w:t>The DSP may reject any proposed additions for the same reasons described in subsection 5.c.</w:t>
      </w:r>
      <w:proofErr w:type="gramStart"/>
      <w:r>
        <w:rPr>
          <w:rFonts w:ascii="Arial" w:eastAsia="Arial" w:hAnsi="Arial" w:cs="Arial"/>
          <w:color w:val="000000"/>
          <w:sz w:val="20"/>
          <w:szCs w:val="20"/>
        </w:rPr>
        <w:t>1, and</w:t>
      </w:r>
      <w:proofErr w:type="gramEnd"/>
      <w:r>
        <w:rPr>
          <w:rFonts w:ascii="Arial" w:eastAsia="Arial" w:hAnsi="Arial" w:cs="Arial"/>
          <w:color w:val="000000"/>
          <w:sz w:val="20"/>
          <w:szCs w:val="20"/>
        </w:rPr>
        <w:t xml:space="preserve"> shall provide the reasons for any rejection as also described in that subsection. </w:t>
      </w:r>
    </w:p>
    <w:p w14:paraId="000000C8" w14:textId="46BD2039" w:rsidR="00941CEE" w:rsidRDefault="00000000">
      <w:pPr>
        <w:numPr>
          <w:ilvl w:val="2"/>
          <w:numId w:val="1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sz w:val="20"/>
          <w:szCs w:val="20"/>
        </w:rPr>
        <w:t xml:space="preserve">The DSP’s consent to the addition of any Premises to an ADER shall </w:t>
      </w:r>
      <w:commentRangeStart w:id="302"/>
      <w:r>
        <w:rPr>
          <w:rFonts w:ascii="Arial" w:eastAsia="Arial" w:hAnsi="Arial" w:cs="Arial"/>
          <w:color w:val="000000"/>
          <w:sz w:val="20"/>
          <w:szCs w:val="20"/>
        </w:rPr>
        <w:t>be</w:t>
      </w:r>
      <w:commentRangeEnd w:id="302"/>
      <w:r w:rsidR="00577F1A">
        <w:rPr>
          <w:rStyle w:val="CommentReference"/>
        </w:rPr>
        <w:commentReference w:id="302"/>
      </w:r>
      <w:r>
        <w:rPr>
          <w:rFonts w:ascii="Arial" w:eastAsia="Arial" w:hAnsi="Arial" w:cs="Arial"/>
          <w:color w:val="000000"/>
          <w:sz w:val="20"/>
          <w:szCs w:val="20"/>
        </w:rPr>
        <w:t xml:space="preserve"> documented by an email from the Authorized Representative</w:t>
      </w:r>
      <w:ins w:id="303" w:author="Micalah Spenrath" w:date="2024-01-16T09:56:00Z">
        <w:r w:rsidR="003449AF">
          <w:rPr>
            <w:rFonts w:ascii="Arial" w:eastAsia="Arial" w:hAnsi="Arial" w:cs="Arial"/>
            <w:color w:val="000000"/>
            <w:sz w:val="20"/>
            <w:szCs w:val="20"/>
          </w:rPr>
          <w:t xml:space="preserve"> to the submitting QSE</w:t>
        </w:r>
      </w:ins>
      <w:r>
        <w:rPr>
          <w:rFonts w:ascii="Arial" w:eastAsia="Arial" w:hAnsi="Arial" w:cs="Arial"/>
          <w:color w:val="000000"/>
          <w:sz w:val="20"/>
          <w:szCs w:val="20"/>
        </w:rPr>
        <w:t xml:space="preserve">. For each new Premise to which it consents, the DSP should add the appropriate Common Information Model (CIM) Load information to the “Details of Aggregation” form (as described in subsection 5.c.1), and </w:t>
      </w:r>
      <w:del w:id="304" w:author="Micalah Spenrath" w:date="2024-01-16T09:57:00Z">
        <w:r w:rsidDel="003449AF">
          <w:rPr>
            <w:rFonts w:ascii="Arial" w:eastAsia="Arial" w:hAnsi="Arial" w:cs="Arial"/>
            <w:color w:val="000000"/>
            <w:sz w:val="20"/>
            <w:szCs w:val="20"/>
          </w:rPr>
          <w:delText>forward the form via email to both the QSE and to ERCOT</w:delText>
        </w:r>
      </w:del>
      <w:customXmlDelRangeStart w:id="305" w:author="Micalah Spenrath" w:date="2024-01-16T09:57:00Z"/>
      <w:sdt>
        <w:sdtPr>
          <w:tag w:val="goog_rdk_213"/>
          <w:id w:val="-1208256993"/>
        </w:sdtPr>
        <w:sdtContent>
          <w:customXmlDelRangeEnd w:id="305"/>
          <w:ins w:id="306" w:author="ERCOT" w:date="2024-01-03T15:56:00Z">
            <w:del w:id="307" w:author="Micalah Spenrath" w:date="2024-01-16T09:57:00Z">
              <w:r w:rsidDel="003449AF">
                <w:rPr>
                  <w:rFonts w:ascii="Arial" w:eastAsia="Arial" w:hAnsi="Arial" w:cs="Arial"/>
                  <w:color w:val="000000"/>
                  <w:sz w:val="20"/>
                  <w:szCs w:val="20"/>
                </w:rPr>
                <w:delText>.</w:delText>
              </w:r>
            </w:del>
          </w:ins>
          <w:customXmlDelRangeStart w:id="308" w:author="Micalah Spenrath" w:date="2024-01-16T09:57:00Z"/>
        </w:sdtContent>
      </w:sdt>
      <w:customXmlDelRangeEnd w:id="308"/>
      <w:customXmlDelRangeStart w:id="309" w:author="Micalah Spenrath" w:date="2024-01-16T09:57:00Z"/>
      <w:sdt>
        <w:sdtPr>
          <w:tag w:val="goog_rdk_214"/>
          <w:id w:val="-351570386"/>
        </w:sdtPr>
        <w:sdtContent>
          <w:customXmlDelRangeEnd w:id="309"/>
          <w:del w:id="310" w:author="Micalah Spenrath" w:date="2024-01-16T09:57:00Z">
            <w:r w:rsidDel="003449AF">
              <w:rPr>
                <w:rFonts w:ascii="Arial" w:eastAsia="Arial" w:hAnsi="Arial" w:cs="Arial"/>
                <w:color w:val="000000"/>
                <w:sz w:val="20"/>
                <w:szCs w:val="20"/>
              </w:rPr>
              <w:delText xml:space="preserve"> (</w:delText>
            </w:r>
          </w:del>
          <w:customXmlDelRangeStart w:id="311" w:author="Micalah Spenrath" w:date="2024-01-16T09:57:00Z"/>
        </w:sdtContent>
      </w:sdt>
      <w:customXmlDelRangeEnd w:id="311"/>
      <w:customXmlDelRangeStart w:id="312" w:author="Micalah Spenrath" w:date="2024-01-16T09:57:00Z"/>
      <w:sdt>
        <w:sdtPr>
          <w:tag w:val="goog_rdk_215"/>
          <w:id w:val="-2104018774"/>
        </w:sdtPr>
        <w:sdtContent>
          <w:customXmlDelRangeEnd w:id="312"/>
          <w:customXmlInsRangeStart w:id="313" w:author="ERCOT" w:date="2023-12-20T19:49:00Z"/>
          <w:customXmlDelRangeStart w:id="314" w:author="Micalah Spenrath" w:date="2024-01-16T09:57:00Z"/>
          <w:sdt>
            <w:sdtPr>
              <w:tag w:val="goog_rdk_216"/>
              <w:id w:val="432327046"/>
            </w:sdtPr>
            <w:sdtContent>
              <w:customXmlInsRangeEnd w:id="313"/>
              <w:customXmlDelRangeEnd w:id="314"/>
              <w:ins w:id="315" w:author="ERCOT" w:date="2023-12-20T19:49:00Z">
                <w:del w:id="316" w:author="Micalah Spenrath" w:date="2024-01-16T09:57:00Z">
                  <w:r w:rsidDel="003449AF">
                    <w:fldChar w:fldCharType="begin"/>
                  </w:r>
                  <w:r w:rsidDel="003449AF">
                    <w:delInstrText>HYPERLINK "mailto:pilotprojects@ercot.com"</w:delInstrText>
                  </w:r>
                  <w:r w:rsidDel="003449AF">
                    <w:fldChar w:fldCharType="separate"/>
                  </w:r>
                  <w:r w:rsidDel="003449AF">
                    <w:rPr>
                      <w:rFonts w:ascii="Arial" w:eastAsia="Arial" w:hAnsi="Arial" w:cs="Arial"/>
                      <w:color w:val="0000FF"/>
                      <w:sz w:val="20"/>
                      <w:szCs w:val="20"/>
                      <w:u w:val="single"/>
                    </w:rPr>
                    <w:delText>pilotprojects@ercot.com</w:delText>
                  </w:r>
                  <w:r w:rsidDel="003449AF">
                    <w:fldChar w:fldCharType="end"/>
                  </w:r>
                </w:del>
              </w:ins>
              <w:customXmlInsRangeStart w:id="317" w:author="ERCOT" w:date="2023-12-20T19:49:00Z"/>
              <w:customXmlDelRangeStart w:id="318" w:author="Micalah Spenrath" w:date="2024-01-16T09:57:00Z"/>
            </w:sdtContent>
          </w:sdt>
          <w:customXmlInsRangeEnd w:id="317"/>
          <w:customXmlDelRangeEnd w:id="318"/>
          <w:customXmlDelRangeStart w:id="319" w:author="Micalah Spenrath" w:date="2024-01-16T09:57:00Z"/>
        </w:sdtContent>
      </w:sdt>
      <w:customXmlDelRangeEnd w:id="319"/>
      <w:customXmlDelRangeStart w:id="320" w:author="Micalah Spenrath" w:date="2024-01-16T09:57:00Z"/>
      <w:sdt>
        <w:sdtPr>
          <w:tag w:val="goog_rdk_217"/>
          <w:id w:val="722791744"/>
        </w:sdtPr>
        <w:sdtContent>
          <w:customXmlDelRangeEnd w:id="320"/>
          <w:del w:id="321" w:author="Micalah Spenrath" w:date="2024-01-16T09:57:00Z">
            <w:r w:rsidDel="003449AF">
              <w:rPr>
                <w:rFonts w:ascii="Arial" w:eastAsia="Arial" w:hAnsi="Arial" w:cs="Arial"/>
                <w:color w:val="000000"/>
                <w:sz w:val="20"/>
                <w:szCs w:val="20"/>
              </w:rPr>
              <w:delText>).</w:delText>
            </w:r>
          </w:del>
          <w:customXmlDelRangeStart w:id="322" w:author="Micalah Spenrath" w:date="2024-01-16T09:57:00Z"/>
        </w:sdtContent>
      </w:sdt>
      <w:customXmlDelRangeEnd w:id="322"/>
      <w:del w:id="323" w:author="Micalah Spenrath" w:date="2024-01-16T09:57:00Z">
        <w:r w:rsidDel="003449AF">
          <w:rPr>
            <w:rFonts w:ascii="Arial" w:eastAsia="Arial" w:hAnsi="Arial" w:cs="Arial"/>
            <w:color w:val="000000"/>
            <w:sz w:val="20"/>
            <w:szCs w:val="20"/>
          </w:rPr>
          <w:delText xml:space="preserve"> </w:delText>
        </w:r>
      </w:del>
      <w:ins w:id="324" w:author="Micalah Spenrath" w:date="2024-01-16T09:57:00Z">
        <w:r w:rsidR="003449AF">
          <w:rPr>
            <w:rFonts w:ascii="Arial" w:eastAsia="Arial" w:hAnsi="Arial" w:cs="Arial"/>
            <w:color w:val="000000"/>
            <w:sz w:val="20"/>
            <w:szCs w:val="20"/>
          </w:rPr>
          <w:t xml:space="preserve">return the “Details of Aggregation” </w:t>
        </w:r>
        <w:proofErr w:type="spellStart"/>
        <w:r w:rsidR="003449AF">
          <w:rPr>
            <w:rFonts w:ascii="Arial" w:eastAsia="Arial" w:hAnsi="Arial" w:cs="Arial"/>
            <w:color w:val="000000"/>
            <w:sz w:val="20"/>
            <w:szCs w:val="20"/>
          </w:rPr>
          <w:t xml:space="preserve">form to </w:t>
        </w:r>
        <w:proofErr w:type="spellEnd"/>
        <w:r w:rsidR="003449AF">
          <w:rPr>
            <w:rFonts w:ascii="Arial" w:eastAsia="Arial" w:hAnsi="Arial" w:cs="Arial"/>
            <w:color w:val="000000"/>
            <w:sz w:val="20"/>
            <w:szCs w:val="20"/>
          </w:rPr>
          <w:t>the QSE</w:t>
        </w:r>
      </w:ins>
      <w:ins w:id="325" w:author="Micalah Spenrath" w:date="2024-01-16T09:58:00Z">
        <w:r w:rsidR="003449AF">
          <w:rPr>
            <w:rFonts w:ascii="Arial" w:eastAsia="Arial" w:hAnsi="Arial" w:cs="Arial"/>
            <w:color w:val="000000"/>
            <w:sz w:val="20"/>
            <w:szCs w:val="20"/>
          </w:rPr>
          <w:t xml:space="preserve">. </w:t>
        </w:r>
      </w:ins>
      <w:ins w:id="326" w:author="Micalah Spenrath" w:date="2024-01-16T09:59:00Z">
        <w:r w:rsidR="00577F1A">
          <w:rPr>
            <w:rFonts w:ascii="Arial" w:eastAsia="Arial" w:hAnsi="Arial" w:cs="Arial"/>
            <w:color w:val="000000"/>
            <w:sz w:val="20"/>
            <w:szCs w:val="20"/>
          </w:rPr>
          <w:t xml:space="preserve">When the DSP returns the approved form to the QSE, it shall constitute a confirmation that the DSP serves each added premise and consents to the additional participation of these premises in the pilot project. The QSE shall email the updated “Details </w:t>
        </w:r>
      </w:ins>
      <w:ins w:id="327" w:author="Micalah Spenrath" w:date="2024-01-16T10:00:00Z">
        <w:r w:rsidR="00577F1A">
          <w:rPr>
            <w:rFonts w:ascii="Arial" w:eastAsia="Arial" w:hAnsi="Arial" w:cs="Arial"/>
            <w:color w:val="000000"/>
            <w:sz w:val="20"/>
            <w:szCs w:val="20"/>
          </w:rPr>
          <w:t>of</w:t>
        </w:r>
      </w:ins>
      <w:ins w:id="328" w:author="Micalah Spenrath" w:date="2024-01-16T09:59:00Z">
        <w:r w:rsidR="00577F1A">
          <w:rPr>
            <w:rFonts w:ascii="Arial" w:eastAsia="Arial" w:hAnsi="Arial" w:cs="Arial"/>
            <w:color w:val="000000"/>
            <w:sz w:val="20"/>
            <w:szCs w:val="20"/>
          </w:rPr>
          <w:t xml:space="preserve"> Aggregation” form approved by the DSP to </w:t>
        </w:r>
      </w:ins>
      <w:ins w:id="329" w:author="Micalah Spenrath" w:date="2024-01-16T10:00:00Z">
        <w:r w:rsidR="00577F1A">
          <w:rPr>
            <w:rFonts w:ascii="Arial" w:eastAsia="Arial" w:hAnsi="Arial" w:cs="Arial"/>
            <w:color w:val="000000"/>
            <w:sz w:val="20"/>
            <w:szCs w:val="20"/>
          </w:rPr>
          <w:t>ERCOT</w:t>
        </w:r>
      </w:ins>
      <w:ins w:id="330" w:author="Micalah Spenrath" w:date="2024-01-16T09:59:00Z">
        <w:r w:rsidR="00577F1A">
          <w:rPr>
            <w:rFonts w:ascii="Arial" w:eastAsia="Arial" w:hAnsi="Arial" w:cs="Arial"/>
            <w:color w:val="000000"/>
            <w:sz w:val="20"/>
            <w:szCs w:val="20"/>
          </w:rPr>
          <w:t xml:space="preserve"> and carbon copy the affected DSP and Resource Entity</w:t>
        </w:r>
      </w:ins>
      <w:ins w:id="331" w:author="Micalah Spenrath" w:date="2024-01-16T10:00:00Z">
        <w:r w:rsidR="00577F1A">
          <w:rPr>
            <w:rFonts w:ascii="Arial" w:eastAsia="Arial" w:hAnsi="Arial" w:cs="Arial"/>
            <w:color w:val="000000"/>
            <w:sz w:val="20"/>
            <w:szCs w:val="20"/>
          </w:rPr>
          <w:t xml:space="preserve"> (RE)</w:t>
        </w:r>
      </w:ins>
      <w:ins w:id="332" w:author="Micalah Spenrath" w:date="2024-01-16T09:59:00Z">
        <w:r w:rsidR="00577F1A">
          <w:rPr>
            <w:rFonts w:ascii="Arial" w:eastAsia="Arial" w:hAnsi="Arial" w:cs="Arial"/>
            <w:color w:val="000000"/>
            <w:sz w:val="20"/>
            <w:szCs w:val="20"/>
          </w:rPr>
          <w:t xml:space="preserve">. </w:t>
        </w:r>
      </w:ins>
      <w:del w:id="333" w:author="Micalah Spenrath" w:date="2024-01-16T09:59:00Z">
        <w:r w:rsidDel="00577F1A">
          <w:rPr>
            <w:rFonts w:ascii="Arial" w:eastAsia="Arial" w:hAnsi="Arial" w:cs="Arial"/>
            <w:color w:val="000000"/>
            <w:sz w:val="20"/>
            <w:szCs w:val="20"/>
          </w:rPr>
          <w:delText xml:space="preserve">DSPs </w:delText>
        </w:r>
      </w:del>
      <w:ins w:id="334" w:author="Micalah Spenrath" w:date="2024-01-16T09:59:00Z">
        <w:r w:rsidR="00577F1A">
          <w:rPr>
            <w:rFonts w:ascii="Arial" w:eastAsia="Arial" w:hAnsi="Arial" w:cs="Arial"/>
            <w:color w:val="000000"/>
            <w:sz w:val="20"/>
            <w:szCs w:val="20"/>
          </w:rPr>
          <w:t>QSEs</w:t>
        </w:r>
        <w:r w:rsidR="00577F1A">
          <w:rPr>
            <w:rFonts w:ascii="Arial" w:eastAsia="Arial" w:hAnsi="Arial" w:cs="Arial"/>
            <w:color w:val="000000"/>
            <w:sz w:val="20"/>
            <w:szCs w:val="20"/>
          </w:rPr>
          <w:t xml:space="preserve"> </w:t>
        </w:r>
      </w:ins>
      <w:r>
        <w:rPr>
          <w:rFonts w:ascii="Arial" w:eastAsia="Arial" w:hAnsi="Arial" w:cs="Arial"/>
          <w:color w:val="000000"/>
          <w:sz w:val="20"/>
          <w:szCs w:val="20"/>
        </w:rPr>
        <w:t xml:space="preserve">may request that a secure email account be created with ERCOT if using standard email is of concern. </w:t>
      </w:r>
      <w:del w:id="335" w:author="Micalah Spenrath" w:date="2024-01-16T09:59:00Z">
        <w:r w:rsidDel="00577F1A">
          <w:rPr>
            <w:rFonts w:ascii="Arial" w:eastAsia="Arial" w:hAnsi="Arial" w:cs="Arial"/>
            <w:color w:val="000000"/>
            <w:sz w:val="20"/>
            <w:szCs w:val="20"/>
          </w:rPr>
          <w:delText xml:space="preserve">When the DSP submits this form to ERCOT, it shall constitute a confirmation that the DSP serves each added Premise, and consents to the additional participation of these Premises in the Pilot Project. </w:delText>
        </w:r>
      </w:del>
    </w:p>
    <w:p w14:paraId="000000C9" w14:textId="77777777" w:rsidR="00941CEE" w:rsidRDefault="00000000">
      <w:pPr>
        <w:numPr>
          <w:ilvl w:val="2"/>
          <w:numId w:val="1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ERCOT will process</w:t>
      </w:r>
      <w:r>
        <w:rPr>
          <w:rFonts w:ascii="Arial" w:eastAsia="Arial" w:hAnsi="Arial" w:cs="Arial"/>
          <w:strike/>
          <w:color w:val="000000"/>
          <w:sz w:val="20"/>
          <w:szCs w:val="20"/>
        </w:rPr>
        <w:t xml:space="preserve"> </w:t>
      </w:r>
      <w:r>
        <w:rPr>
          <w:rFonts w:ascii="Arial" w:eastAsia="Arial" w:hAnsi="Arial" w:cs="Arial"/>
          <w:color w:val="000000"/>
          <w:sz w:val="20"/>
          <w:szCs w:val="20"/>
        </w:rPr>
        <w:t xml:space="preserve">the changes request by the QSE within five Business Days. ERCOT shall notify the QSE of the time and date the updated “Details of Aggregation” list has been validated by ERCOT. </w:t>
      </w:r>
    </w:p>
    <w:p w14:paraId="000000CA" w14:textId="77777777" w:rsidR="00941CEE" w:rsidRDefault="00000000">
      <w:pPr>
        <w:numPr>
          <w:ilvl w:val="1"/>
          <w:numId w:val="1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The QSE shall update appropriate telemetry values and market submissions when a change is made to the population. All Premises included in the list provided should be currently enrolled with the REP. Any future switches should be accounted for in the monthly update based on start and stop dates.</w:t>
      </w:r>
    </w:p>
    <w:p w14:paraId="000000CB" w14:textId="77777777" w:rsidR="00941CEE" w:rsidRDefault="00000000">
      <w:pPr>
        <w:numPr>
          <w:ilvl w:val="1"/>
          <w:numId w:val="1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The updates shall include start and stop dates for new Premises in the ADER and/or Premises that have left the ADER. If a Premise is vacated or the customer has/is being switched to a different REP, the Stop Date should reflect that date; and if a new customer later moves into that Premise and joins the ADER (or joins with a different REP), a new start date should be used. </w:t>
      </w:r>
    </w:p>
    <w:p w14:paraId="000000CC" w14:textId="77777777" w:rsidR="00941CEE" w:rsidRDefault="00000000">
      <w:pPr>
        <w:numPr>
          <w:ilvl w:val="1"/>
          <w:numId w:val="17"/>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p>
    <w:p w14:paraId="000000CD" w14:textId="77777777" w:rsidR="00941CEE" w:rsidRDefault="00941CEE">
      <w:pPr>
        <w:ind w:left="720"/>
        <w:rPr>
          <w:rFonts w:ascii="Arial" w:eastAsia="Arial" w:hAnsi="Arial" w:cs="Arial"/>
        </w:rPr>
      </w:pPr>
    </w:p>
    <w:p w14:paraId="000000CE" w14:textId="77777777" w:rsidR="00941CEE" w:rsidRDefault="00000000">
      <w:pPr>
        <w:numPr>
          <w:ilvl w:val="0"/>
          <w:numId w:val="10"/>
        </w:numPr>
        <w:rPr>
          <w:rFonts w:ascii="Arial" w:eastAsia="Arial" w:hAnsi="Arial" w:cs="Arial"/>
          <w:color w:val="000000"/>
          <w:sz w:val="20"/>
          <w:szCs w:val="20"/>
        </w:rPr>
      </w:pPr>
      <w:r>
        <w:rPr>
          <w:rFonts w:ascii="Arial" w:eastAsia="Arial" w:hAnsi="Arial" w:cs="Arial"/>
          <w:sz w:val="20"/>
          <w:szCs w:val="20"/>
        </w:rPr>
        <w:t xml:space="preserve">Qualification </w:t>
      </w:r>
    </w:p>
    <w:p w14:paraId="000000CF" w14:textId="77777777" w:rsidR="00941CEE" w:rsidRDefault="00941CEE">
      <w:pPr>
        <w:rPr>
          <w:rFonts w:ascii="Arial" w:eastAsia="Arial" w:hAnsi="Arial" w:cs="Arial"/>
        </w:rPr>
      </w:pPr>
    </w:p>
    <w:p w14:paraId="000000D0" w14:textId="77777777" w:rsidR="00941CEE" w:rsidRDefault="00000000">
      <w:pPr>
        <w:ind w:left="450"/>
        <w:rPr>
          <w:rFonts w:ascii="Arial" w:eastAsia="Arial" w:hAnsi="Arial" w:cs="Arial"/>
          <w:color w:val="000000"/>
          <w:sz w:val="20"/>
          <w:szCs w:val="20"/>
        </w:rPr>
      </w:pPr>
      <w:r>
        <w:rPr>
          <w:rFonts w:ascii="Arial" w:eastAsia="Arial" w:hAnsi="Arial" w:cs="Arial"/>
          <w:sz w:val="20"/>
          <w:szCs w:val="20"/>
        </w:rPr>
        <w:t xml:space="preserve">For purposes of ERCOT systems and all ERCOT rules, ADERs in the Pilot Project for Phase </w:t>
      </w:r>
      <w:sdt>
        <w:sdtPr>
          <w:tag w:val="goog_rdk_218"/>
          <w:id w:val="555898034"/>
        </w:sdtPr>
        <w:sdtContent>
          <w:ins w:id="336" w:author="ERCOT" w:date="2023-08-25T18:39:00Z">
            <w:r>
              <w:rPr>
                <w:rFonts w:ascii="Arial" w:eastAsia="Arial" w:hAnsi="Arial" w:cs="Arial"/>
                <w:sz w:val="20"/>
                <w:szCs w:val="20"/>
              </w:rPr>
              <w:t>2</w:t>
            </w:r>
          </w:ins>
        </w:sdtContent>
      </w:sdt>
      <w:sdt>
        <w:sdtPr>
          <w:tag w:val="goog_rdk_219"/>
          <w:id w:val="2067071127"/>
        </w:sdtPr>
        <w:sdtContent>
          <w:del w:id="337" w:author="ERCOT" w:date="2023-08-25T18:39:00Z">
            <w:r>
              <w:rPr>
                <w:rFonts w:ascii="Arial" w:eastAsia="Arial" w:hAnsi="Arial" w:cs="Arial"/>
                <w:sz w:val="20"/>
                <w:szCs w:val="20"/>
              </w:rPr>
              <w:delText>1</w:delText>
            </w:r>
          </w:del>
        </w:sdtContent>
      </w:sdt>
      <w:r>
        <w:rPr>
          <w:rFonts w:ascii="Arial" w:eastAsia="Arial" w:hAnsi="Arial" w:cs="Arial"/>
          <w:sz w:val="20"/>
          <w:szCs w:val="20"/>
        </w:rPr>
        <w:t xml:space="preserve"> will be considered ALRs, as that term is used in the ERCOT Protocols. Hence, registered ADERs must qualify as ALRs for the following:</w:t>
      </w:r>
    </w:p>
    <w:p w14:paraId="000000D1"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sz w:val="20"/>
          <w:szCs w:val="20"/>
        </w:rPr>
        <w:t xml:space="preserve">Participation in Security-Constrained Economic Dispatch (SCED), per Nodal Protocol Section 3.6.1, Load Resource Participation. </w:t>
      </w:r>
    </w:p>
    <w:p w14:paraId="000000D2" w14:textId="77777777" w:rsidR="00941CEE" w:rsidRDefault="00000000">
      <w:pPr>
        <w:numPr>
          <w:ilvl w:val="1"/>
          <w:numId w:val="10"/>
        </w:numPr>
        <w:ind w:left="1080"/>
        <w:rPr>
          <w:rFonts w:ascii="Arial" w:eastAsia="Arial" w:hAnsi="Arial" w:cs="Arial"/>
          <w:color w:val="000000"/>
          <w:sz w:val="20"/>
          <w:szCs w:val="20"/>
        </w:rPr>
      </w:pPr>
      <w:r>
        <w:rPr>
          <w:rFonts w:ascii="Arial" w:eastAsia="Arial" w:hAnsi="Arial" w:cs="Arial"/>
          <w:sz w:val="20"/>
          <w:szCs w:val="20"/>
        </w:rPr>
        <w:t xml:space="preserve">Non-Spinning Reserve </w:t>
      </w:r>
      <w:sdt>
        <w:sdtPr>
          <w:tag w:val="goog_rdk_220"/>
          <w:id w:val="-82377949"/>
        </w:sdtPr>
        <w:sdtContent>
          <w:del w:id="338" w:author="ERCOT" w:date="2024-01-03T16:34:00Z">
            <w:r>
              <w:rPr>
                <w:rFonts w:ascii="Arial" w:eastAsia="Arial" w:hAnsi="Arial" w:cs="Arial"/>
                <w:sz w:val="20"/>
                <w:szCs w:val="20"/>
              </w:rPr>
              <w:delText xml:space="preserve">Service </w:delText>
            </w:r>
          </w:del>
        </w:sdtContent>
      </w:sdt>
      <w:r>
        <w:rPr>
          <w:rFonts w:ascii="Arial" w:eastAsia="Arial" w:hAnsi="Arial" w:cs="Arial"/>
          <w:sz w:val="20"/>
          <w:szCs w:val="20"/>
        </w:rPr>
        <w:t>(</w:t>
      </w:r>
      <w:proofErr w:type="gramStart"/>
      <w:r>
        <w:rPr>
          <w:rFonts w:ascii="Arial" w:eastAsia="Arial" w:hAnsi="Arial" w:cs="Arial"/>
          <w:sz w:val="20"/>
          <w:szCs w:val="20"/>
        </w:rPr>
        <w:t>Non-Spin</w:t>
      </w:r>
      <w:proofErr w:type="gramEnd"/>
      <w:r>
        <w:rPr>
          <w:rFonts w:ascii="Arial" w:eastAsia="Arial" w:hAnsi="Arial" w:cs="Arial"/>
          <w:sz w:val="20"/>
          <w:szCs w:val="20"/>
        </w:rPr>
        <w:t>)</w:t>
      </w:r>
      <w:sdt>
        <w:sdtPr>
          <w:tag w:val="goog_rdk_221"/>
          <w:id w:val="-1914542411"/>
        </w:sdtPr>
        <w:sdtContent>
          <w:ins w:id="339" w:author="ERCOT" w:date="2023-12-05T17:38:00Z">
            <w:r>
              <w:rPr>
                <w:rFonts w:ascii="Arial" w:eastAsia="Arial" w:hAnsi="Arial" w:cs="Arial"/>
                <w:sz w:val="20"/>
                <w:szCs w:val="20"/>
              </w:rPr>
              <w:t xml:space="preserve"> and/or ERCOT Contingency Reserve Service (ECRS)</w:t>
            </w:r>
          </w:ins>
        </w:sdtContent>
      </w:sdt>
      <w:r>
        <w:rPr>
          <w:rFonts w:ascii="Arial" w:eastAsia="Arial" w:hAnsi="Arial" w:cs="Arial"/>
          <w:sz w:val="20"/>
          <w:szCs w:val="20"/>
        </w:rPr>
        <w:t xml:space="preserve">. </w:t>
      </w:r>
      <w:sdt>
        <w:sdtPr>
          <w:tag w:val="goog_rdk_222"/>
          <w:id w:val="-1958873397"/>
        </w:sdtPr>
        <w:sdtContent>
          <w:ins w:id="340" w:author="ERCOT" w:date="2024-01-02T14:10:00Z">
            <w:r>
              <w:rPr>
                <w:rFonts w:ascii="Arial" w:eastAsia="Arial" w:hAnsi="Arial" w:cs="Arial"/>
                <w:sz w:val="20"/>
                <w:szCs w:val="20"/>
              </w:rPr>
              <w:t xml:space="preserve">In order to provide either service during the Pilot Project, </w:t>
            </w:r>
          </w:ins>
        </w:sdtContent>
      </w:sdt>
      <w:sdt>
        <w:sdtPr>
          <w:tag w:val="goog_rdk_223"/>
          <w:id w:val="1067222662"/>
        </w:sdtPr>
        <w:sdtContent>
          <w:del w:id="341" w:author="ERCOT" w:date="2024-01-02T14:10:00Z">
            <w:r>
              <w:rPr>
                <w:rFonts w:ascii="Arial" w:eastAsia="Arial" w:hAnsi="Arial" w:cs="Arial"/>
                <w:sz w:val="20"/>
                <w:szCs w:val="20"/>
              </w:rPr>
              <w:delText>B</w:delText>
            </w:r>
          </w:del>
        </w:sdtContent>
      </w:sdt>
      <w:sdt>
        <w:sdtPr>
          <w:tag w:val="goog_rdk_224"/>
          <w:id w:val="509885023"/>
        </w:sdtPr>
        <w:sdtContent>
          <w:ins w:id="342" w:author="ERCOT" w:date="2024-01-02T14:10:00Z">
            <w:r>
              <w:rPr>
                <w:rFonts w:ascii="Arial" w:eastAsia="Arial" w:hAnsi="Arial" w:cs="Arial"/>
                <w:sz w:val="20"/>
                <w:szCs w:val="20"/>
              </w:rPr>
              <w:t>b</w:t>
            </w:r>
          </w:ins>
        </w:sdtContent>
      </w:sdt>
      <w:r>
        <w:rPr>
          <w:rFonts w:ascii="Arial" w:eastAsia="Arial" w:hAnsi="Arial" w:cs="Arial"/>
          <w:sz w:val="20"/>
          <w:szCs w:val="20"/>
        </w:rPr>
        <w:t>oth the ADER and the associated QSE must qualify to provide</w:t>
      </w:r>
      <w:sdt>
        <w:sdtPr>
          <w:tag w:val="goog_rdk_225"/>
          <w:id w:val="-1384248260"/>
        </w:sdtPr>
        <w:sdtContent>
          <w:ins w:id="343" w:author="ERCOT" w:date="2024-01-02T14:20:00Z">
            <w:r>
              <w:rPr>
                <w:rFonts w:ascii="Arial" w:eastAsia="Arial" w:hAnsi="Arial" w:cs="Arial"/>
                <w:sz w:val="20"/>
                <w:szCs w:val="20"/>
              </w:rPr>
              <w:t xml:space="preserve"> the service</w:t>
            </w:r>
          </w:ins>
        </w:sdtContent>
      </w:sdt>
      <w:sdt>
        <w:sdtPr>
          <w:tag w:val="goog_rdk_226"/>
          <w:id w:val="-1749572596"/>
        </w:sdtPr>
        <w:sdtContent>
          <w:del w:id="344" w:author="ERCOT" w:date="2024-01-02T14:20:00Z">
            <w:r>
              <w:rPr>
                <w:rFonts w:ascii="Arial" w:eastAsia="Arial" w:hAnsi="Arial" w:cs="Arial"/>
                <w:sz w:val="20"/>
                <w:szCs w:val="20"/>
              </w:rPr>
              <w:delText xml:space="preserve"> Non-Spin </w:delText>
            </w:r>
          </w:del>
        </w:sdtContent>
      </w:sdt>
      <w:sdt>
        <w:sdtPr>
          <w:tag w:val="goog_rdk_227"/>
          <w:id w:val="-930197416"/>
        </w:sdtPr>
        <w:sdtContent>
          <w:customXmlInsRangeStart w:id="345" w:author="ERCOT" w:date="2023-12-05T17:38:00Z"/>
          <w:sdt>
            <w:sdtPr>
              <w:tag w:val="goog_rdk_228"/>
              <w:id w:val="-1108741382"/>
            </w:sdtPr>
            <w:sdtContent>
              <w:customXmlInsRangeEnd w:id="345"/>
              <w:ins w:id="346" w:author="ERCOT" w:date="2023-12-05T17:38:00Z">
                <w:del w:id="347" w:author="ERCOT" w:date="2024-01-02T14:20:00Z">
                  <w:r>
                    <w:rPr>
                      <w:rFonts w:ascii="Arial" w:eastAsia="Arial" w:hAnsi="Arial" w:cs="Arial"/>
                      <w:sz w:val="20"/>
                      <w:szCs w:val="20"/>
                    </w:rPr>
                    <w:delText xml:space="preserve">and/or ECRS </w:delText>
                  </w:r>
                </w:del>
              </w:ins>
              <w:customXmlInsRangeStart w:id="348" w:author="ERCOT" w:date="2023-12-05T17:38:00Z"/>
            </w:sdtContent>
          </w:sdt>
          <w:customXmlInsRangeEnd w:id="348"/>
        </w:sdtContent>
      </w:sdt>
      <w:sdt>
        <w:sdtPr>
          <w:tag w:val="goog_rdk_229"/>
          <w:id w:val="-1631860366"/>
        </w:sdtPr>
        <w:sdtContent>
          <w:del w:id="349" w:author="ERCOT" w:date="2024-01-02T14:20:00Z">
            <w:r>
              <w:rPr>
                <w:rFonts w:ascii="Arial" w:eastAsia="Arial" w:hAnsi="Arial" w:cs="Arial"/>
                <w:sz w:val="20"/>
                <w:szCs w:val="20"/>
              </w:rPr>
              <w:delText xml:space="preserve">in accordance with existing ERCOT Nodal Protocol, in order to provide Non-Spin </w:delText>
            </w:r>
          </w:del>
        </w:sdtContent>
      </w:sdt>
      <w:sdt>
        <w:sdtPr>
          <w:tag w:val="goog_rdk_230"/>
          <w:id w:val="-500037392"/>
        </w:sdtPr>
        <w:sdtContent>
          <w:customXmlInsRangeStart w:id="350" w:author="ERCOT" w:date="2023-12-05T17:38:00Z"/>
          <w:sdt>
            <w:sdtPr>
              <w:tag w:val="goog_rdk_231"/>
              <w:id w:val="-2096388033"/>
            </w:sdtPr>
            <w:sdtContent>
              <w:customXmlInsRangeEnd w:id="350"/>
              <w:ins w:id="351" w:author="ERCOT" w:date="2023-12-05T17:38:00Z">
                <w:del w:id="352" w:author="ERCOT" w:date="2024-01-02T14:20:00Z">
                  <w:r>
                    <w:rPr>
                      <w:rFonts w:ascii="Arial" w:eastAsia="Arial" w:hAnsi="Arial" w:cs="Arial"/>
                      <w:sz w:val="20"/>
                      <w:szCs w:val="20"/>
                    </w:rPr>
                    <w:delText xml:space="preserve">and/or ECRS </w:delText>
                  </w:r>
                </w:del>
              </w:ins>
              <w:customXmlInsRangeStart w:id="353" w:author="ERCOT" w:date="2023-12-05T17:38:00Z"/>
            </w:sdtContent>
          </w:sdt>
          <w:customXmlInsRangeEnd w:id="353"/>
        </w:sdtContent>
      </w:sdt>
      <w:sdt>
        <w:sdtPr>
          <w:tag w:val="goog_rdk_232"/>
          <w:id w:val="526755876"/>
        </w:sdtPr>
        <w:sdtContent>
          <w:del w:id="354" w:author="ERCOT" w:date="2024-01-02T14:20:00Z">
            <w:r>
              <w:rPr>
                <w:rFonts w:ascii="Arial" w:eastAsia="Arial" w:hAnsi="Arial" w:cs="Arial"/>
                <w:sz w:val="20"/>
                <w:szCs w:val="20"/>
              </w:rPr>
              <w:delText>during the Pilot Project</w:delText>
            </w:r>
          </w:del>
        </w:sdtContent>
      </w:sdt>
      <w:r>
        <w:rPr>
          <w:rFonts w:ascii="Arial" w:eastAsia="Arial" w:hAnsi="Arial" w:cs="Arial"/>
          <w:sz w:val="20"/>
          <w:szCs w:val="20"/>
        </w:rPr>
        <w:t xml:space="preserve">. During the </w:t>
      </w:r>
      <w:sdt>
        <w:sdtPr>
          <w:tag w:val="goog_rdk_233"/>
          <w:id w:val="-578910592"/>
        </w:sdtPr>
        <w:sdtContent>
          <w:ins w:id="355" w:author="ERCOT" w:date="2023-12-05T17:39:00Z">
            <w:r>
              <w:rPr>
                <w:rFonts w:ascii="Arial" w:eastAsia="Arial" w:hAnsi="Arial" w:cs="Arial"/>
                <w:sz w:val="20"/>
                <w:szCs w:val="20"/>
              </w:rPr>
              <w:t>second</w:t>
            </w:r>
          </w:ins>
        </w:sdtContent>
      </w:sdt>
      <w:sdt>
        <w:sdtPr>
          <w:tag w:val="goog_rdk_234"/>
          <w:id w:val="1196819367"/>
        </w:sdtPr>
        <w:sdtContent>
          <w:del w:id="356" w:author="ERCOT" w:date="2023-12-05T17:39:00Z">
            <w:r>
              <w:rPr>
                <w:rFonts w:ascii="Arial" w:eastAsia="Arial" w:hAnsi="Arial" w:cs="Arial"/>
                <w:sz w:val="20"/>
                <w:szCs w:val="20"/>
              </w:rPr>
              <w:delText>first</w:delText>
            </w:r>
          </w:del>
        </w:sdtContent>
      </w:sdt>
      <w:r>
        <w:rPr>
          <w:rFonts w:ascii="Arial" w:eastAsia="Arial" w:hAnsi="Arial" w:cs="Arial"/>
          <w:sz w:val="20"/>
          <w:szCs w:val="20"/>
        </w:rPr>
        <w:t xml:space="preserve"> phase of the Pilot Project, Non-Spin </w:t>
      </w:r>
      <w:sdt>
        <w:sdtPr>
          <w:tag w:val="goog_rdk_235"/>
          <w:id w:val="1971939640"/>
        </w:sdtPr>
        <w:sdtContent>
          <w:ins w:id="357" w:author="ERCOT" w:date="2023-12-05T17:39:00Z">
            <w:r>
              <w:rPr>
                <w:rFonts w:ascii="Arial" w:eastAsia="Arial" w:hAnsi="Arial" w:cs="Arial"/>
                <w:sz w:val="20"/>
                <w:szCs w:val="20"/>
              </w:rPr>
              <w:t>and ECRS are</w:t>
            </w:r>
          </w:ins>
        </w:sdtContent>
      </w:sdt>
      <w:sdt>
        <w:sdtPr>
          <w:tag w:val="goog_rdk_236"/>
          <w:id w:val="-235557232"/>
        </w:sdtPr>
        <w:sdtContent>
          <w:del w:id="358" w:author="ERCOT" w:date="2023-12-05T17:39:00Z">
            <w:r>
              <w:rPr>
                <w:rFonts w:ascii="Arial" w:eastAsia="Arial" w:hAnsi="Arial" w:cs="Arial"/>
                <w:sz w:val="20"/>
                <w:szCs w:val="20"/>
              </w:rPr>
              <w:delText>is</w:delText>
            </w:r>
          </w:del>
        </w:sdtContent>
      </w:sdt>
      <w:r>
        <w:rPr>
          <w:rFonts w:ascii="Arial" w:eastAsia="Arial" w:hAnsi="Arial" w:cs="Arial"/>
          <w:sz w:val="20"/>
          <w:szCs w:val="20"/>
        </w:rPr>
        <w:t xml:space="preserve"> the only Ancillary Service</w:t>
      </w:r>
      <w:sdt>
        <w:sdtPr>
          <w:tag w:val="goog_rdk_237"/>
          <w:id w:val="824330062"/>
        </w:sdtPr>
        <w:sdtContent>
          <w:ins w:id="359" w:author="ERCOT" w:date="2023-12-05T17:39:00Z">
            <w:r>
              <w:rPr>
                <w:rFonts w:ascii="Arial" w:eastAsia="Arial" w:hAnsi="Arial" w:cs="Arial"/>
                <w:sz w:val="20"/>
                <w:szCs w:val="20"/>
              </w:rPr>
              <w:t>s</w:t>
            </w:r>
          </w:ins>
        </w:sdtContent>
      </w:sdt>
      <w:r>
        <w:rPr>
          <w:rFonts w:ascii="Arial" w:eastAsia="Arial" w:hAnsi="Arial" w:cs="Arial"/>
          <w:sz w:val="20"/>
          <w:szCs w:val="20"/>
        </w:rPr>
        <w:t xml:space="preserve"> for which the ADER can qualify.</w:t>
      </w:r>
    </w:p>
    <w:p w14:paraId="000000D3" w14:textId="77777777" w:rsidR="00941CEE" w:rsidRDefault="00941CEE">
      <w:pPr>
        <w:ind w:left="720"/>
        <w:rPr>
          <w:rFonts w:ascii="Arial" w:eastAsia="Arial" w:hAnsi="Arial" w:cs="Arial"/>
          <w:sz w:val="20"/>
          <w:szCs w:val="20"/>
        </w:rPr>
      </w:pPr>
    </w:p>
    <w:p w14:paraId="000000D4" w14:textId="77777777" w:rsidR="00941CEE" w:rsidRDefault="00000000">
      <w:pPr>
        <w:rPr>
          <w:rFonts w:ascii="Arial" w:eastAsia="Arial" w:hAnsi="Arial" w:cs="Arial"/>
          <w:sz w:val="20"/>
          <w:szCs w:val="20"/>
        </w:rPr>
      </w:pPr>
      <w:r>
        <w:br w:type="page"/>
      </w:r>
    </w:p>
    <w:p w14:paraId="000000D5" w14:textId="77777777" w:rsidR="00941CEE" w:rsidRDefault="00941CEE">
      <w:pPr>
        <w:ind w:left="720"/>
        <w:rPr>
          <w:rFonts w:ascii="Arial" w:eastAsia="Arial" w:hAnsi="Arial" w:cs="Arial"/>
          <w:sz w:val="20"/>
          <w:szCs w:val="20"/>
        </w:rPr>
      </w:pPr>
    </w:p>
    <w:p w14:paraId="000000D6" w14:textId="77777777" w:rsidR="00941CEE" w:rsidRDefault="00000000">
      <w:pPr>
        <w:pStyle w:val="Heading1"/>
        <w:numPr>
          <w:ilvl w:val="1"/>
          <w:numId w:val="4"/>
        </w:numPr>
        <w:ind w:left="720"/>
        <w:rPr>
          <w:color w:val="00AEC7"/>
        </w:rPr>
      </w:pPr>
      <w:bookmarkStart w:id="360" w:name="_heading=h.17dp8vu" w:colFirst="0" w:colLast="0"/>
      <w:bookmarkEnd w:id="360"/>
      <w:r>
        <w:rPr>
          <w:color w:val="00AEC7"/>
        </w:rPr>
        <w:t xml:space="preserve">Metering, Telemetry, and Market Submissions </w:t>
      </w:r>
    </w:p>
    <w:p w14:paraId="000000D7" w14:textId="77777777" w:rsidR="00941CEE" w:rsidRDefault="00941CEE">
      <w:pPr>
        <w:rPr>
          <w:rFonts w:ascii="Arial" w:eastAsia="Arial" w:hAnsi="Arial" w:cs="Arial"/>
          <w:sz w:val="20"/>
          <w:szCs w:val="20"/>
        </w:rPr>
      </w:pPr>
    </w:p>
    <w:p w14:paraId="000000D8" w14:textId="77777777" w:rsidR="00941CEE" w:rsidRDefault="00000000">
      <w:pPr>
        <w:numPr>
          <w:ilvl w:val="1"/>
          <w:numId w:val="29"/>
        </w:numPr>
        <w:pBdr>
          <w:top w:val="nil"/>
          <w:left w:val="nil"/>
          <w:bottom w:val="nil"/>
          <w:right w:val="nil"/>
          <w:between w:val="nil"/>
        </w:pBdr>
        <w:spacing w:line="259" w:lineRule="auto"/>
        <w:ind w:left="1080"/>
        <w:rPr>
          <w:rFonts w:ascii="Arial" w:eastAsia="Arial" w:hAnsi="Arial" w:cs="Arial"/>
          <w:color w:val="000000"/>
          <w:sz w:val="20"/>
          <w:szCs w:val="20"/>
        </w:rPr>
      </w:pPr>
      <w:r>
        <w:rPr>
          <w:rFonts w:ascii="Arial" w:eastAsia="Arial" w:hAnsi="Arial" w:cs="Arial"/>
          <w:color w:val="000000"/>
          <w:sz w:val="20"/>
          <w:szCs w:val="20"/>
        </w:rPr>
        <w:t xml:space="preserve"> Terminology:</w:t>
      </w:r>
    </w:p>
    <w:p w14:paraId="000000D9" w14:textId="77777777" w:rsidR="00941CEE" w:rsidRDefault="00000000">
      <w:pPr>
        <w:numPr>
          <w:ilvl w:val="2"/>
          <w:numId w:val="10"/>
        </w:numPr>
        <w:pBdr>
          <w:top w:val="nil"/>
          <w:left w:val="nil"/>
          <w:bottom w:val="nil"/>
          <w:right w:val="nil"/>
          <w:between w:val="nil"/>
        </w:pBdr>
        <w:spacing w:line="259" w:lineRule="auto"/>
        <w:ind w:left="1440" w:hanging="360"/>
        <w:rPr>
          <w:rFonts w:ascii="Arial" w:eastAsia="Arial" w:hAnsi="Arial" w:cs="Arial"/>
          <w:color w:val="000000"/>
          <w:sz w:val="20"/>
          <w:szCs w:val="20"/>
        </w:rPr>
      </w:pPr>
      <w:r>
        <w:rPr>
          <w:rFonts w:ascii="Arial" w:eastAsia="Arial" w:hAnsi="Arial" w:cs="Arial"/>
          <w:color w:val="000000"/>
          <w:sz w:val="20"/>
          <w:szCs w:val="20"/>
        </w:rPr>
        <w:t>Telemetry: Refers to the ADER bi-directional, Inter-Control Center Communications Protocol (ICCP) telemetry between QSE and ERCOT systems for the ADER as an aggregate.</w:t>
      </w:r>
    </w:p>
    <w:p w14:paraId="000000DA" w14:textId="77777777" w:rsidR="00941CEE" w:rsidRDefault="00000000">
      <w:pPr>
        <w:numPr>
          <w:ilvl w:val="2"/>
          <w:numId w:val="10"/>
        </w:numPr>
        <w:pBdr>
          <w:top w:val="nil"/>
          <w:left w:val="nil"/>
          <w:bottom w:val="nil"/>
          <w:right w:val="nil"/>
          <w:between w:val="nil"/>
        </w:pBdr>
        <w:spacing w:line="259" w:lineRule="auto"/>
        <w:ind w:left="1440" w:hanging="360"/>
        <w:rPr>
          <w:rFonts w:ascii="Arial" w:eastAsia="Arial" w:hAnsi="Arial" w:cs="Arial"/>
          <w:color w:val="000000"/>
          <w:sz w:val="20"/>
          <w:szCs w:val="20"/>
        </w:rPr>
      </w:pPr>
      <w:r>
        <w:rPr>
          <w:rFonts w:ascii="Arial" w:eastAsia="Arial" w:hAnsi="Arial" w:cs="Arial"/>
          <w:color w:val="000000"/>
          <w:sz w:val="20"/>
          <w:szCs w:val="20"/>
        </w:rPr>
        <w:t>Metering: Refers to the 15-minute Settlement Quality TDSP read meters at the individual Premises that make up the ADER.</w:t>
      </w:r>
    </w:p>
    <w:p w14:paraId="000000DB" w14:textId="77777777" w:rsidR="00941CEE" w:rsidRDefault="00000000">
      <w:pPr>
        <w:numPr>
          <w:ilvl w:val="2"/>
          <w:numId w:val="10"/>
        </w:numPr>
        <w:pBdr>
          <w:top w:val="nil"/>
          <w:left w:val="nil"/>
          <w:bottom w:val="nil"/>
          <w:right w:val="nil"/>
          <w:between w:val="nil"/>
        </w:pBdr>
        <w:spacing w:line="259" w:lineRule="auto"/>
        <w:ind w:left="1440" w:hanging="360"/>
        <w:rPr>
          <w:rFonts w:ascii="Calibri" w:eastAsia="Calibri" w:hAnsi="Calibri" w:cs="Calibri"/>
          <w:color w:val="000000"/>
          <w:sz w:val="22"/>
          <w:szCs w:val="22"/>
        </w:rPr>
      </w:pPr>
      <w:r>
        <w:rPr>
          <w:rFonts w:ascii="Arial" w:eastAsia="Arial" w:hAnsi="Arial" w:cs="Arial"/>
          <w:color w:val="000000"/>
          <w:sz w:val="20"/>
          <w:szCs w:val="20"/>
        </w:rPr>
        <w:t>Market Submissions: Refers to the ADER-related XML submissions that the QSE submits to and receives from ERCOT.</w:t>
      </w:r>
    </w:p>
    <w:p w14:paraId="000000DC" w14:textId="77777777" w:rsidR="00941CEE" w:rsidRDefault="00000000">
      <w:pPr>
        <w:numPr>
          <w:ilvl w:val="1"/>
          <w:numId w:val="10"/>
        </w:numPr>
        <w:pBdr>
          <w:top w:val="nil"/>
          <w:left w:val="nil"/>
          <w:bottom w:val="nil"/>
          <w:right w:val="nil"/>
          <w:between w:val="nil"/>
        </w:pBdr>
        <w:spacing w:line="259" w:lineRule="auto"/>
        <w:ind w:left="1080"/>
        <w:rPr>
          <w:rFonts w:ascii="Arial" w:eastAsia="Arial" w:hAnsi="Arial" w:cs="Arial"/>
          <w:color w:val="000000"/>
          <w:sz w:val="20"/>
          <w:szCs w:val="20"/>
        </w:rPr>
      </w:pPr>
      <w:sdt>
        <w:sdtPr>
          <w:tag w:val="goog_rdk_238"/>
          <w:id w:val="-584925879"/>
        </w:sdtPr>
        <w:sdtContent/>
      </w:sdt>
      <w:r>
        <w:rPr>
          <w:rFonts w:ascii="Arial" w:eastAsia="Arial" w:hAnsi="Arial" w:cs="Arial"/>
          <w:color w:val="000000"/>
          <w:sz w:val="20"/>
          <w:szCs w:val="20"/>
        </w:rPr>
        <w:t>ADER telemetry must meet the following requirements:</w:t>
      </w:r>
    </w:p>
    <w:p w14:paraId="000000DD" w14:textId="77777777" w:rsidR="00941CEE" w:rsidRDefault="00000000">
      <w:pPr>
        <w:numPr>
          <w:ilvl w:val="1"/>
          <w:numId w:val="18"/>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ADERs are considered ALRs for the purposes of this Pilot Project and must therefore comply with ALR metering and telemetry requirements.  </w:t>
      </w:r>
    </w:p>
    <w:p w14:paraId="000000DE" w14:textId="77777777" w:rsidR="00941CEE" w:rsidRDefault="00000000">
      <w:pPr>
        <w:numPr>
          <w:ilvl w:val="1"/>
          <w:numId w:val="18"/>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A QSE representing an ADER must send Resource-level Real-Time telemetry to ERCOT every two seconds in accordance with Protocol Section 6.5.5.2, Operational Data Requirements; Nodal Operating Guide, Section 7, Telemetry and Communication, and the ERCOT Nodal ICCP Communication Handbook available on the ERCOT website.  Telemetered data points are specific to the service being provided and are listed in detail in Protocol Section 6.5.5.2(5). </w:t>
      </w:r>
    </w:p>
    <w:p w14:paraId="000000DF" w14:textId="77777777" w:rsidR="00941CEE" w:rsidRDefault="00000000">
      <w:pPr>
        <w:numPr>
          <w:ilvl w:val="1"/>
          <w:numId w:val="18"/>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An ADER’s telemetry must be an accurate representation of the aggregate values of all sites in the Resource. Those values may be based on device-level or Premise-level conditions or a combination of both. An offset value will be added to the aggregate values, if needed, to ensure the telemetry is always communicated to ERCOT as a net load. That offset value will be established between the QSE and ERCOT as part of the qualification process at a static level that will allow for some growth in the ADER. The offset may be adjusted over time but only with the mutual agreement between the QSE and ERCOT.</w:t>
      </w:r>
    </w:p>
    <w:p w14:paraId="000000E0" w14:textId="77777777" w:rsidR="00941CEE" w:rsidRDefault="00000000">
      <w:pPr>
        <w:numPr>
          <w:ilvl w:val="1"/>
          <w:numId w:val="18"/>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ADER telemetry values to ERCOT (Low Power Consumption (LPC), Maximum Power Consumption (MPC), Net Power Flow, etc.) must represent the sum of the corresponding values at the individual Premises or devices based on the approved “Details of the Aggregation” form submitted to ERCOT by the Pilot Project participant and must include any MW offset values provided by ERCOT. The difference between the value of the </w:t>
      </w:r>
      <w:proofErr w:type="spellStart"/>
      <w:r>
        <w:rPr>
          <w:rFonts w:ascii="Arial" w:eastAsia="Arial" w:hAnsi="Arial" w:cs="Arial"/>
          <w:color w:val="000000"/>
          <w:sz w:val="20"/>
          <w:szCs w:val="20"/>
        </w:rPr>
        <w:t>telemete</w:t>
      </w:r>
      <w:proofErr w:type="spellEnd"/>
    </w:p>
    <w:p w14:paraId="000000E1" w14:textId="77777777" w:rsidR="00941CEE" w:rsidRDefault="00941CEE">
      <w:pPr>
        <w:numPr>
          <w:ilvl w:val="1"/>
          <w:numId w:val="18"/>
        </w:numPr>
        <w:pBdr>
          <w:top w:val="nil"/>
          <w:left w:val="nil"/>
          <w:bottom w:val="nil"/>
          <w:right w:val="nil"/>
          <w:between w:val="nil"/>
        </w:pBdr>
        <w:spacing w:line="259" w:lineRule="auto"/>
        <w:rPr>
          <w:rFonts w:ascii="Arial" w:eastAsia="Arial" w:hAnsi="Arial" w:cs="Arial"/>
          <w:color w:val="000000"/>
          <w:sz w:val="20"/>
          <w:szCs w:val="20"/>
        </w:rPr>
      </w:pPr>
    </w:p>
    <w:p w14:paraId="000000E2" w14:textId="77777777" w:rsidR="00941CEE" w:rsidRDefault="00941CEE">
      <w:pPr>
        <w:numPr>
          <w:ilvl w:val="1"/>
          <w:numId w:val="18"/>
        </w:numPr>
        <w:pBdr>
          <w:top w:val="nil"/>
          <w:left w:val="nil"/>
          <w:bottom w:val="nil"/>
          <w:right w:val="nil"/>
          <w:between w:val="nil"/>
        </w:pBdr>
        <w:spacing w:line="259" w:lineRule="auto"/>
        <w:rPr>
          <w:rFonts w:ascii="Arial" w:eastAsia="Arial" w:hAnsi="Arial" w:cs="Arial"/>
          <w:color w:val="000000"/>
          <w:sz w:val="20"/>
          <w:szCs w:val="20"/>
        </w:rPr>
      </w:pPr>
    </w:p>
    <w:p w14:paraId="000000E3" w14:textId="77777777" w:rsidR="00941CEE" w:rsidRDefault="00941CEE">
      <w:pPr>
        <w:numPr>
          <w:ilvl w:val="1"/>
          <w:numId w:val="18"/>
        </w:numPr>
        <w:pBdr>
          <w:top w:val="nil"/>
          <w:left w:val="nil"/>
          <w:bottom w:val="nil"/>
          <w:right w:val="nil"/>
          <w:between w:val="nil"/>
        </w:pBdr>
        <w:spacing w:line="259" w:lineRule="auto"/>
        <w:rPr>
          <w:rFonts w:ascii="Arial" w:eastAsia="Arial" w:hAnsi="Arial" w:cs="Arial"/>
          <w:color w:val="000000"/>
          <w:sz w:val="20"/>
          <w:szCs w:val="20"/>
        </w:rPr>
      </w:pPr>
    </w:p>
    <w:p w14:paraId="000000E4" w14:textId="77777777" w:rsidR="00941CEE" w:rsidRDefault="00941CEE">
      <w:pPr>
        <w:numPr>
          <w:ilvl w:val="1"/>
          <w:numId w:val="18"/>
        </w:numPr>
        <w:pBdr>
          <w:top w:val="nil"/>
          <w:left w:val="nil"/>
          <w:bottom w:val="nil"/>
          <w:right w:val="nil"/>
          <w:between w:val="nil"/>
        </w:pBdr>
        <w:spacing w:line="259" w:lineRule="auto"/>
        <w:rPr>
          <w:rFonts w:ascii="Arial" w:eastAsia="Arial" w:hAnsi="Arial" w:cs="Arial"/>
          <w:color w:val="000000"/>
          <w:sz w:val="20"/>
          <w:szCs w:val="20"/>
        </w:rPr>
      </w:pPr>
    </w:p>
    <w:p w14:paraId="000000E5" w14:textId="77777777" w:rsidR="00941CEE" w:rsidRDefault="00000000">
      <w:pPr>
        <w:numPr>
          <w:ilvl w:val="1"/>
          <w:numId w:val="18"/>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red MPC and the value of the telemetered LPC for the ADER must equal the difference between the greatest possible injection quantity and the greatest possible withdrawal quantity. </w:t>
      </w:r>
    </w:p>
    <w:p w14:paraId="000000E6" w14:textId="77777777" w:rsidR="00941CEE" w:rsidRDefault="00000000">
      <w:pPr>
        <w:numPr>
          <w:ilvl w:val="1"/>
          <w:numId w:val="18"/>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ADER ramp rate telemetry to ERCOT must represent the weighted average of the ramp rates at the individual Premise or device based on the approved “Details of the Aggregation” form submitted to ERCOT by the Pilot Project participant. As part of the validation of ADER telemetry, QSEs participating in the Pilot Project shall provide time series data of the net MW at the Premise level and/or device-level. </w:t>
      </w:r>
    </w:p>
    <w:p w14:paraId="000000E7" w14:textId="77777777" w:rsidR="00941CEE" w:rsidRDefault="00000000">
      <w:pPr>
        <w:numPr>
          <w:ilvl w:val="1"/>
          <w:numId w:val="5"/>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If the ADER includes energy storage devices, time series data on state-of-charge for the device will also be required.</w:t>
      </w:r>
    </w:p>
    <w:p w14:paraId="000000E8" w14:textId="77777777" w:rsidR="00941CEE" w:rsidRDefault="00000000">
      <w:pPr>
        <w:numPr>
          <w:ilvl w:val="2"/>
          <w:numId w:val="10"/>
        </w:numPr>
        <w:pBdr>
          <w:top w:val="nil"/>
          <w:left w:val="nil"/>
          <w:bottom w:val="nil"/>
          <w:right w:val="nil"/>
          <w:between w:val="nil"/>
        </w:pBdr>
        <w:spacing w:line="259" w:lineRule="auto"/>
        <w:ind w:left="1440" w:hanging="360"/>
        <w:rPr>
          <w:rFonts w:ascii="Arial" w:eastAsia="Arial" w:hAnsi="Arial" w:cs="Arial"/>
          <w:color w:val="000000"/>
          <w:sz w:val="20"/>
          <w:szCs w:val="20"/>
        </w:rPr>
      </w:pPr>
      <w:r>
        <w:rPr>
          <w:rFonts w:ascii="Arial" w:eastAsia="Arial" w:hAnsi="Arial" w:cs="Arial"/>
          <w:color w:val="000000"/>
          <w:sz w:val="20"/>
          <w:szCs w:val="20"/>
        </w:rPr>
        <w:t>This data must be provided to ERCOT when requested, within a reasonable storage requirement timeframe. The data storage requirements and the mechanism of delivering this data to ERCOT will be determined later.</w:t>
      </w:r>
    </w:p>
    <w:p w14:paraId="000000E9" w14:textId="77777777" w:rsidR="00941CEE" w:rsidRDefault="00000000">
      <w:pPr>
        <w:numPr>
          <w:ilvl w:val="1"/>
          <w:numId w:val="10"/>
        </w:numPr>
        <w:pBdr>
          <w:top w:val="nil"/>
          <w:left w:val="nil"/>
          <w:bottom w:val="nil"/>
          <w:right w:val="nil"/>
          <w:between w:val="nil"/>
        </w:pBdr>
        <w:spacing w:line="259" w:lineRule="auto"/>
        <w:ind w:left="1080"/>
        <w:rPr>
          <w:rFonts w:ascii="Arial" w:eastAsia="Arial" w:hAnsi="Arial" w:cs="Arial"/>
          <w:color w:val="000000"/>
          <w:sz w:val="20"/>
          <w:szCs w:val="20"/>
        </w:rPr>
      </w:pPr>
      <w:r>
        <w:rPr>
          <w:rFonts w:ascii="Arial" w:eastAsia="Arial" w:hAnsi="Arial" w:cs="Arial"/>
          <w:color w:val="000000"/>
          <w:sz w:val="20"/>
          <w:szCs w:val="20"/>
        </w:rPr>
        <w:lastRenderedPageBreak/>
        <w:t>ADER metering must meet the following requirements:</w:t>
      </w:r>
    </w:p>
    <w:p w14:paraId="000000EA" w14:textId="77777777" w:rsidR="00941CEE" w:rsidRDefault="00000000">
      <w:pPr>
        <w:numPr>
          <w:ilvl w:val="1"/>
          <w:numId w:val="2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Premises in an ADER are required to have 15-minute interval meter data, whether ESI ID data from the competitive choice areas of ERCOT, or revenue-quality meter data within a NOIE territory. ERCOT will use this Premise-level interval meter data as the primary foundation of the telemetry validation process and as a secondary tool for event performance measurement and verification. For any Premises that export power to the distribution system, both the consumption data and export data must be provided to ERCOT.</w:t>
      </w:r>
    </w:p>
    <w:p w14:paraId="000000EB" w14:textId="77777777" w:rsidR="00941CEE" w:rsidRDefault="00000000">
      <w:pPr>
        <w:numPr>
          <w:ilvl w:val="1"/>
          <w:numId w:val="27"/>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Interval meter data must be time-stamped within appropriate standards in correlation with ERCOT 15-minute Settlement clock intervals, and shall be provided to ERCOT for Premises within the ADER through one of the following methods:</w:t>
      </w:r>
    </w:p>
    <w:p w14:paraId="000000EC" w14:textId="77777777" w:rsidR="00941CEE" w:rsidRDefault="00000000">
      <w:pPr>
        <w:numPr>
          <w:ilvl w:val="2"/>
          <w:numId w:val="25"/>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For ADERs in competitive choice areas of ERCOT, investor-owned Transmission and/or Distribution Service Providers (TDSPs) submit ESI ID-level Interval Data Recorder (IDR) or Advanced Metering System (AMS) data via the Texas Standard Electronic Transaction (TX SET) process (for IDR metering) or via the approved file format defined in Retail Market Guide, Section 9, Appendix G, ERCOT Specified File Format for Submission of Interval Data for AMS metering.</w:t>
      </w:r>
    </w:p>
    <w:p w14:paraId="000000ED" w14:textId="77777777" w:rsidR="00941CEE" w:rsidRDefault="00000000">
      <w:pPr>
        <w:numPr>
          <w:ilvl w:val="2"/>
          <w:numId w:val="25"/>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For ADERs in a NOIE service area, the NOIE shall submit IDR, AMS, or equivalent Premise-level meter data if associated with a non-Settlement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NOIE Premise-level unique meter identifiers must use ESI ID-style nomenclature, in which the NOIE TDSP Department of Energy (DOE) code comprises the first digits of the identifier. The unique meter identifier must remain constant in perpetuity at the Premise.  </w:t>
      </w:r>
    </w:p>
    <w:p w14:paraId="000000EE" w14:textId="77777777" w:rsidR="00941CEE" w:rsidRDefault="00000000">
      <w:pPr>
        <w:numPr>
          <w:ilvl w:val="1"/>
          <w:numId w:val="26"/>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A NOIE meter-reading entity shall validate Premise-level interval meter data; however, periods of time (intervals) with missing data should not be edited or estimated. For those premises with missing interval data, those intervals will not be included in the aggregate values and may result in failed telemetry validation. Ongoing telemetry validation and performance measurement and verification are dependent upon a NOIE making timely and accurate Premise-level meter data submissions. Failure to meet the data submission requirements may result in suspension of the ADER’s qualification to participate in the Pilot Project. An ADER that has been suspended for this reason may be reinstated only upon successful restoration of accurate and timely meter data submissions.</w:t>
      </w:r>
    </w:p>
    <w:p w14:paraId="000000EF" w14:textId="77777777" w:rsidR="00941CEE" w:rsidRDefault="00000000">
      <w:pPr>
        <w:numPr>
          <w:ilvl w:val="1"/>
          <w:numId w:val="26"/>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NOIEs shall archive Premise-level data sufficient to meet these requirements.</w:t>
      </w:r>
    </w:p>
    <w:p w14:paraId="000000F0" w14:textId="77777777" w:rsidR="00941CEE" w:rsidRDefault="00000000">
      <w:pPr>
        <w:numPr>
          <w:ilvl w:val="1"/>
          <w:numId w:val="10"/>
        </w:numPr>
        <w:pBdr>
          <w:top w:val="nil"/>
          <w:left w:val="nil"/>
          <w:bottom w:val="nil"/>
          <w:right w:val="nil"/>
          <w:between w:val="nil"/>
        </w:pBdr>
        <w:spacing w:line="259" w:lineRule="auto"/>
        <w:ind w:left="1080"/>
        <w:rPr>
          <w:rFonts w:ascii="Arial" w:eastAsia="Arial" w:hAnsi="Arial" w:cs="Arial"/>
          <w:color w:val="000000"/>
          <w:sz w:val="20"/>
          <w:szCs w:val="20"/>
        </w:rPr>
      </w:pPr>
      <w:r>
        <w:rPr>
          <w:rFonts w:ascii="Arial" w:eastAsia="Arial" w:hAnsi="Arial" w:cs="Arial"/>
          <w:color w:val="000000"/>
          <w:sz w:val="20"/>
          <w:szCs w:val="20"/>
        </w:rPr>
        <w:t>Telemetry Validation</w:t>
      </w:r>
    </w:p>
    <w:p w14:paraId="000000F1" w14:textId="77777777" w:rsidR="00941CEE" w:rsidRDefault="00000000">
      <w:pPr>
        <w:numPr>
          <w:ilvl w:val="1"/>
          <w:numId w:val="2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insuring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Premise in the aggregation is at the TDSP read meter location or device location.  </w:t>
      </w:r>
    </w:p>
    <w:p w14:paraId="000000F2" w14:textId="77777777" w:rsidR="00941CEE" w:rsidRDefault="00000000">
      <w:pPr>
        <w:numPr>
          <w:ilvl w:val="1"/>
          <w:numId w:val="23"/>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Premise-Level Telemetry</w:t>
      </w:r>
    </w:p>
    <w:p w14:paraId="000000F3" w14:textId="77777777" w:rsidR="00941CEE" w:rsidRDefault="00000000">
      <w:pPr>
        <w:numPr>
          <w:ilvl w:val="2"/>
          <w:numId w:val="24"/>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The ADER telemetry values are to be a reasonable representation of the aggregate sum of the import and export values of the ADER member Premises plus the established offset. ERCOT will aggregate the Premise-level 15-minute interval meter data to the ADER level and will compare this data to the QSE </w:t>
      </w:r>
      <w:r>
        <w:rPr>
          <w:rFonts w:ascii="Arial" w:eastAsia="Arial" w:hAnsi="Arial" w:cs="Arial"/>
          <w:color w:val="000000"/>
          <w:sz w:val="20"/>
          <w:szCs w:val="20"/>
        </w:rPr>
        <w:lastRenderedPageBreak/>
        <w:t>telemetry values for Net Real Power Consumption less offset, averaged over each 15-minute interval during the period being evaluated.</w:t>
      </w:r>
    </w:p>
    <w:sdt>
      <w:sdtPr>
        <w:tag w:val="goog_rdk_241"/>
        <w:id w:val="61231329"/>
      </w:sdtPr>
      <w:sdtContent>
        <w:p w14:paraId="000000F4" w14:textId="77777777" w:rsidR="00941CEE" w:rsidRDefault="00000000">
          <w:pPr>
            <w:numPr>
              <w:ilvl w:val="2"/>
              <w:numId w:val="24"/>
            </w:numPr>
            <w:pBdr>
              <w:top w:val="nil"/>
              <w:left w:val="nil"/>
              <w:bottom w:val="nil"/>
              <w:right w:val="nil"/>
              <w:between w:val="nil"/>
            </w:pBdr>
            <w:spacing w:line="259" w:lineRule="auto"/>
            <w:rPr>
              <w:ins w:id="361" w:author="ERCOT" w:date="2023-12-18T15:12:00Z"/>
              <w:rFonts w:ascii="Arial" w:eastAsia="Arial" w:hAnsi="Arial" w:cs="Arial"/>
              <w:color w:val="000000"/>
            </w:rPr>
          </w:pPr>
          <w:r>
            <w:rPr>
              <w:rFonts w:ascii="Arial" w:eastAsia="Arial" w:hAnsi="Arial" w:cs="Arial"/>
              <w:color w:val="000000"/>
              <w:sz w:val="20"/>
              <w:szCs w:val="20"/>
            </w:rPr>
            <w:t xml:space="preserve">ERCOT will conduct this telemetry validation as part of the ADER qualification process and periodically during the term of the Pilot Project with each test encompassing all 15-minute Settlement intervals during the evaluation period.  The telemetry must validate to </w:t>
          </w:r>
          <w:sdt>
            <w:sdtPr>
              <w:tag w:val="goog_rdk_239"/>
              <w:id w:val="1939951177"/>
            </w:sdtPr>
            <w:sdtContent>
              <w:del w:id="362" w:author="ERCOT" w:date="2023-12-18T15:12:00Z">
                <w:r>
                  <w:rPr>
                    <w:rFonts w:ascii="Arial" w:eastAsia="Arial" w:hAnsi="Arial" w:cs="Arial"/>
                    <w:color w:val="000000"/>
                    <w:sz w:val="20"/>
                    <w:szCs w:val="20"/>
                  </w:rPr>
                  <w:delText>the following criteria: for each period being evaluated, the 15-minute aggregated Net Real Power Consumption values must be within 10% of the resource-level interval meter data.</w:delText>
                </w:r>
              </w:del>
            </w:sdtContent>
          </w:sdt>
          <w:sdt>
            <w:sdtPr>
              <w:tag w:val="goog_rdk_240"/>
              <w:id w:val="-1736705998"/>
            </w:sdtPr>
            <w:sdtContent>
              <w:ins w:id="363" w:author="ERCOT" w:date="2023-12-18T15:12:00Z">
                <w:r>
                  <w:rPr>
                    <w:rFonts w:ascii="Arial" w:eastAsia="Arial" w:hAnsi="Arial" w:cs="Arial"/>
                    <w:color w:val="000000"/>
                    <w:sz w:val="20"/>
                    <w:szCs w:val="20"/>
                  </w:rPr>
                  <w:t xml:space="preserve">meet all of the following conditions: </w:t>
                </w:r>
              </w:ins>
            </w:sdtContent>
          </w:sdt>
        </w:p>
      </w:sdtContent>
    </w:sdt>
    <w:sdt>
      <w:sdtPr>
        <w:tag w:val="goog_rdk_243"/>
        <w:id w:val="-1667542382"/>
      </w:sdtPr>
      <w:sdtContent>
        <w:p w14:paraId="000000F5" w14:textId="77777777" w:rsidR="00941CEE" w:rsidRDefault="00000000">
          <w:pPr>
            <w:numPr>
              <w:ilvl w:val="3"/>
              <w:numId w:val="24"/>
            </w:numPr>
            <w:pBdr>
              <w:top w:val="nil"/>
              <w:left w:val="nil"/>
              <w:bottom w:val="nil"/>
              <w:right w:val="nil"/>
              <w:between w:val="nil"/>
            </w:pBdr>
            <w:spacing w:line="259" w:lineRule="auto"/>
            <w:rPr>
              <w:ins w:id="364" w:author="ERCOT" w:date="2023-12-18T15:12:00Z"/>
              <w:rFonts w:ascii="Calibri" w:eastAsia="Calibri" w:hAnsi="Calibri" w:cs="Calibri"/>
              <w:color w:val="000000"/>
              <w:sz w:val="22"/>
              <w:szCs w:val="22"/>
            </w:rPr>
          </w:pPr>
          <w:sdt>
            <w:sdtPr>
              <w:tag w:val="goog_rdk_242"/>
              <w:id w:val="747764373"/>
            </w:sdtPr>
            <w:sdtContent>
              <w:ins w:id="365" w:author="ERCOT" w:date="2023-12-18T15:12:00Z">
                <w:r>
                  <w:rPr>
                    <w:rFonts w:ascii="Arial" w:eastAsia="Arial" w:hAnsi="Arial" w:cs="Arial"/>
                    <w:color w:val="000000"/>
                    <w:sz w:val="20"/>
                    <w:szCs w:val="20"/>
                  </w:rPr>
                  <w:t>Condition 1: Only intervals where the aggregate premise-level data, averaged over each 15-minute settlement window, are greater than 10% of the Resource’s requested energy capability will be evaluated as follows:</w:t>
                </w:r>
              </w:ins>
            </w:sdtContent>
          </w:sdt>
        </w:p>
      </w:sdtContent>
    </w:sdt>
    <w:sdt>
      <w:sdtPr>
        <w:tag w:val="goog_rdk_246"/>
        <w:id w:val="-150057966"/>
      </w:sdtPr>
      <w:sdtContent>
        <w:p w14:paraId="000000F6" w14:textId="77777777" w:rsidR="00941CEE" w:rsidRDefault="00000000">
          <w:pPr>
            <w:numPr>
              <w:ilvl w:val="4"/>
              <w:numId w:val="24"/>
            </w:numPr>
            <w:pBdr>
              <w:top w:val="nil"/>
              <w:left w:val="nil"/>
              <w:bottom w:val="nil"/>
              <w:right w:val="nil"/>
              <w:between w:val="nil"/>
            </w:pBdr>
            <w:spacing w:line="259" w:lineRule="auto"/>
            <w:rPr>
              <w:ins w:id="366" w:author="ERCOT" w:date="2023-12-18T15:12:00Z"/>
              <w:rFonts w:ascii="Calibri" w:eastAsia="Calibri" w:hAnsi="Calibri" w:cs="Calibri"/>
              <w:color w:val="000000"/>
              <w:sz w:val="22"/>
              <w:szCs w:val="22"/>
            </w:rPr>
          </w:pPr>
          <w:sdt>
            <w:sdtPr>
              <w:tag w:val="goog_rdk_244"/>
              <w:id w:val="-2017605292"/>
            </w:sdtPr>
            <w:sdtContent>
              <w:ins w:id="367" w:author="ERCOT" w:date="2023-12-18T15:12:00Z">
                <w:r>
                  <w:rPr>
                    <w:rFonts w:ascii="Arial" w:eastAsia="Arial" w:hAnsi="Arial" w:cs="Arial"/>
                    <w:color w:val="000000"/>
                    <w:sz w:val="20"/>
                    <w:szCs w:val="20"/>
                  </w:rPr>
                  <w:t>When the aggregate</w:t>
                </w:r>
              </w:ins>
              <w:customXmlInsRangeStart w:id="368" w:author="ERCOT" w:date="2023-12-18T15:12:00Z"/>
              <w:sdt>
                <w:sdtPr>
                  <w:tag w:val="goog_rdk_245"/>
                  <w:id w:val="-268855243"/>
                </w:sdtPr>
                <w:sdtContent>
                  <w:customXmlInsRangeEnd w:id="368"/>
                  <w:ins w:id="369" w:author="ERCOT" w:date="2023-12-18T15:12:00Z">
                    <w:del w:id="370" w:author="ERCOT" w:date="2024-01-03T16:22:00Z">
                      <w:r>
                        <w:rPr>
                          <w:rFonts w:ascii="Arial" w:eastAsia="Arial" w:hAnsi="Arial" w:cs="Arial"/>
                          <w:color w:val="000000"/>
                          <w:sz w:val="20"/>
                          <w:szCs w:val="20"/>
                        </w:rPr>
                        <w:delText>d</w:delText>
                      </w:r>
                    </w:del>
                  </w:ins>
                  <w:customXmlInsRangeStart w:id="371" w:author="ERCOT" w:date="2023-12-18T15:12:00Z"/>
                </w:sdtContent>
              </w:sdt>
              <w:customXmlInsRangeEnd w:id="371"/>
              <w:ins w:id="372" w:author="ERCOT" w:date="2023-12-18T15:12:00Z">
                <w:r>
                  <w:rPr>
                    <w:rFonts w:ascii="Arial" w:eastAsia="Arial" w:hAnsi="Arial" w:cs="Arial"/>
                    <w:color w:val="000000"/>
                    <w:sz w:val="20"/>
                    <w:szCs w:val="20"/>
                  </w:rPr>
                  <w:t xml:space="preserve"> premise-level data shows as net injecting, the Resource’s injections must exceed 10% of the Maximum Injection Capability, OR</w:t>
                </w:r>
              </w:ins>
            </w:sdtContent>
          </w:sdt>
        </w:p>
      </w:sdtContent>
    </w:sdt>
    <w:sdt>
      <w:sdtPr>
        <w:tag w:val="goog_rdk_249"/>
        <w:id w:val="-1375226466"/>
      </w:sdtPr>
      <w:sdtContent>
        <w:p w14:paraId="000000F7" w14:textId="77777777" w:rsidR="00941CEE" w:rsidRDefault="00000000">
          <w:pPr>
            <w:numPr>
              <w:ilvl w:val="4"/>
              <w:numId w:val="24"/>
            </w:numPr>
            <w:pBdr>
              <w:top w:val="nil"/>
              <w:left w:val="nil"/>
              <w:bottom w:val="nil"/>
              <w:right w:val="nil"/>
              <w:between w:val="nil"/>
            </w:pBdr>
            <w:spacing w:line="259" w:lineRule="auto"/>
            <w:rPr>
              <w:ins w:id="373" w:author="ERCOT" w:date="2023-12-18T15:12:00Z"/>
              <w:rFonts w:ascii="Calibri" w:eastAsia="Calibri" w:hAnsi="Calibri" w:cs="Calibri"/>
              <w:color w:val="000000"/>
              <w:sz w:val="22"/>
              <w:szCs w:val="22"/>
            </w:rPr>
          </w:pPr>
          <w:sdt>
            <w:sdtPr>
              <w:tag w:val="goog_rdk_247"/>
              <w:id w:val="218167204"/>
            </w:sdtPr>
            <w:sdtContent>
              <w:ins w:id="374" w:author="ERCOT" w:date="2023-12-18T15:12:00Z">
                <w:r>
                  <w:rPr>
                    <w:rFonts w:ascii="Arial" w:eastAsia="Arial" w:hAnsi="Arial" w:cs="Arial"/>
                    <w:color w:val="000000"/>
                    <w:sz w:val="20"/>
                    <w:szCs w:val="20"/>
                  </w:rPr>
                  <w:t>When the aggregate premise-level data shows a</w:t>
                </w:r>
              </w:ins>
              <w:customXmlInsRangeStart w:id="375" w:author="ERCOT" w:date="2023-12-18T15:12:00Z"/>
              <w:sdt>
                <w:sdtPr>
                  <w:tag w:val="goog_rdk_248"/>
                  <w:id w:val="-1862115069"/>
                </w:sdtPr>
                <w:sdtContent>
                  <w:customXmlInsRangeEnd w:id="375"/>
                  <w:ins w:id="376" w:author="ERCOT" w:date="2023-12-18T15:12:00Z">
                    <w:del w:id="377" w:author="ERCOT" w:date="2024-01-02T21:42:00Z">
                      <w:r>
                        <w:rPr>
                          <w:rFonts w:ascii="Arial" w:eastAsia="Arial" w:hAnsi="Arial" w:cs="Arial"/>
                          <w:color w:val="000000"/>
                          <w:sz w:val="20"/>
                          <w:szCs w:val="20"/>
                        </w:rPr>
                        <w:delText>i</w:delText>
                      </w:r>
                    </w:del>
                  </w:ins>
                  <w:customXmlInsRangeStart w:id="378" w:author="ERCOT" w:date="2023-12-18T15:12:00Z"/>
                </w:sdtContent>
              </w:sdt>
              <w:customXmlInsRangeEnd w:id="378"/>
              <w:ins w:id="379" w:author="ERCOT" w:date="2023-12-18T15:12:00Z">
                <w:r>
                  <w:rPr>
                    <w:rFonts w:ascii="Arial" w:eastAsia="Arial" w:hAnsi="Arial" w:cs="Arial"/>
                    <w:color w:val="000000"/>
                    <w:sz w:val="20"/>
                    <w:szCs w:val="20"/>
                  </w:rPr>
                  <w:t xml:space="preserve">s net withdrawing, the Resource’s withdrawals must exceed 10% of the Maximum Withdrawal Capability. </w:t>
                </w:r>
              </w:ins>
            </w:sdtContent>
          </w:sdt>
        </w:p>
      </w:sdtContent>
    </w:sdt>
    <w:sdt>
      <w:sdtPr>
        <w:tag w:val="goog_rdk_251"/>
        <w:id w:val="-1764604230"/>
      </w:sdtPr>
      <w:sdtContent>
        <w:p w14:paraId="000000F8" w14:textId="77777777" w:rsidR="00941CEE" w:rsidRDefault="00000000">
          <w:pPr>
            <w:numPr>
              <w:ilvl w:val="3"/>
              <w:numId w:val="24"/>
            </w:numPr>
            <w:pBdr>
              <w:top w:val="nil"/>
              <w:left w:val="nil"/>
              <w:bottom w:val="nil"/>
              <w:right w:val="nil"/>
              <w:between w:val="nil"/>
            </w:pBdr>
            <w:spacing w:line="259" w:lineRule="auto"/>
            <w:rPr>
              <w:ins w:id="380" w:author="ERCOT" w:date="2023-12-18T15:12:00Z"/>
              <w:rFonts w:ascii="Calibri" w:eastAsia="Calibri" w:hAnsi="Calibri" w:cs="Calibri"/>
              <w:color w:val="000000"/>
              <w:sz w:val="22"/>
              <w:szCs w:val="22"/>
            </w:rPr>
          </w:pPr>
          <w:sdt>
            <w:sdtPr>
              <w:tag w:val="goog_rdk_250"/>
              <w:id w:val="-683975281"/>
            </w:sdtPr>
            <w:sdtContent>
              <w:ins w:id="381" w:author="ERCOT" w:date="2023-12-18T15:12:00Z">
                <w:r>
                  <w:rPr>
                    <w:rFonts w:ascii="Arial" w:eastAsia="Arial" w:hAnsi="Arial" w:cs="Arial"/>
                    <w:color w:val="000000"/>
                    <w:sz w:val="20"/>
                    <w:szCs w:val="20"/>
                  </w:rPr>
                  <w:t xml:space="preserve">Condition 2: Of these intervals being evaluated, the telemetered value must be within 10% of the aggregate premise-level data averaged over each 15-minute Settlement interval. </w:t>
                </w:r>
              </w:ins>
            </w:sdtContent>
          </w:sdt>
        </w:p>
      </w:sdtContent>
    </w:sdt>
    <w:sdt>
      <w:sdtPr>
        <w:tag w:val="goog_rdk_254"/>
        <w:id w:val="1415043338"/>
      </w:sdtPr>
      <w:sdtContent>
        <w:p w14:paraId="000000F9" w14:textId="77777777" w:rsidR="00941CEE" w:rsidRDefault="00000000">
          <w:pPr>
            <w:numPr>
              <w:ilvl w:val="3"/>
              <w:numId w:val="24"/>
            </w:numPr>
            <w:pBdr>
              <w:top w:val="nil"/>
              <w:left w:val="nil"/>
              <w:bottom w:val="nil"/>
              <w:right w:val="nil"/>
              <w:between w:val="nil"/>
            </w:pBdr>
            <w:spacing w:line="259" w:lineRule="auto"/>
            <w:rPr>
              <w:ins w:id="382" w:author="ERCOT" w:date="2023-12-18T15:12:00Z"/>
              <w:del w:id="383" w:author="ERCOT" w:date="2023-12-20T11:10:00Z"/>
              <w:rFonts w:ascii="Calibri" w:eastAsia="Calibri" w:hAnsi="Calibri" w:cs="Calibri"/>
              <w:color w:val="000000"/>
              <w:sz w:val="22"/>
              <w:szCs w:val="22"/>
            </w:rPr>
          </w:pPr>
          <w:sdt>
            <w:sdtPr>
              <w:tag w:val="goog_rdk_252"/>
              <w:id w:val="2109846125"/>
            </w:sdtPr>
            <w:sdtContent>
              <w:ins w:id="384" w:author="ERCOT" w:date="2023-12-18T15:12:00Z">
                <w:r>
                  <w:rPr>
                    <w:rFonts w:ascii="Arial" w:eastAsia="Arial" w:hAnsi="Arial" w:cs="Arial"/>
                    <w:color w:val="000000"/>
                    <w:sz w:val="20"/>
                    <w:szCs w:val="20"/>
                  </w:rPr>
                  <w:t>Condition 3: During the 8-hour evaluation period, at least 50% of the intervals must meet condition 1 above.</w:t>
                </w:r>
              </w:ins>
              <w:customXmlInsRangeStart w:id="385" w:author="ERCOT" w:date="2023-12-18T15:12:00Z"/>
              <w:sdt>
                <w:sdtPr>
                  <w:tag w:val="goog_rdk_253"/>
                  <w:id w:val="-1459792998"/>
                </w:sdtPr>
                <w:sdtContent>
                  <w:customXmlInsRangeEnd w:id="385"/>
                  <w:customXmlInsRangeStart w:id="386" w:author="ERCOT" w:date="2023-12-18T15:12:00Z"/>
                </w:sdtContent>
              </w:sdt>
              <w:customXmlInsRangeEnd w:id="386"/>
            </w:sdtContent>
          </w:sdt>
        </w:p>
      </w:sdtContent>
    </w:sdt>
    <w:p w14:paraId="000000FA" w14:textId="77777777" w:rsidR="00941CEE" w:rsidRDefault="00941CEE">
      <w:pPr>
        <w:numPr>
          <w:ilvl w:val="3"/>
          <w:numId w:val="24"/>
        </w:numPr>
        <w:pBdr>
          <w:top w:val="nil"/>
          <w:left w:val="nil"/>
          <w:bottom w:val="nil"/>
          <w:right w:val="nil"/>
          <w:between w:val="nil"/>
        </w:pBdr>
        <w:spacing w:line="259" w:lineRule="auto"/>
        <w:rPr>
          <w:rFonts w:ascii="Calibri" w:eastAsia="Calibri" w:hAnsi="Calibri" w:cs="Calibri"/>
          <w:color w:val="000000"/>
          <w:sz w:val="22"/>
          <w:szCs w:val="22"/>
        </w:rPr>
      </w:pPr>
    </w:p>
    <w:p w14:paraId="000000FB" w14:textId="77777777" w:rsidR="00941CEE" w:rsidRDefault="00000000">
      <w:pPr>
        <w:numPr>
          <w:ilvl w:val="1"/>
          <w:numId w:val="2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Device-Level Telemetry</w:t>
      </w:r>
    </w:p>
    <w:p w14:paraId="000000FC" w14:textId="77777777" w:rsidR="00941CEE" w:rsidRDefault="00000000">
      <w:pPr>
        <w:numPr>
          <w:ilvl w:val="2"/>
          <w:numId w:val="3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If the ADER telemetry values represent the sum of the Devices under control, the QSE will be required to provide device-level sub-meter (data recorder) data for each site in the aggregation contributing to the device-level telemetry to ERCOT upon request. This device-level sub-meter (data recorder) data must meet the minimum specifications established by ERCOT. As part of the qualification process, ERCOT will use the following 2-step validation process for the QSEs device-level telemetry.</w:t>
      </w:r>
      <w:sdt>
        <w:sdtPr>
          <w:tag w:val="goog_rdk_255"/>
          <w:id w:val="-1286111284"/>
        </w:sdtPr>
        <w:sdtContent>
          <w:ins w:id="387" w:author="ERCOT" w:date="2023-12-12T16:05:00Z">
            <w:r>
              <w:rPr>
                <w:rFonts w:ascii="Arial" w:eastAsia="Arial" w:hAnsi="Arial" w:cs="Arial"/>
                <w:color w:val="000000"/>
                <w:sz w:val="20"/>
                <w:szCs w:val="20"/>
              </w:rPr>
              <w:t xml:space="preserve"> </w:t>
            </w:r>
          </w:ins>
        </w:sdtContent>
      </w:sdt>
    </w:p>
    <w:sdt>
      <w:sdtPr>
        <w:tag w:val="goog_rdk_257"/>
        <w:id w:val="2052182381"/>
      </w:sdtPr>
      <w:sdtContent>
        <w:p w14:paraId="000000FD" w14:textId="77777777" w:rsidR="00941CEE" w:rsidRDefault="00000000">
          <w:pPr>
            <w:numPr>
              <w:ilvl w:val="2"/>
              <w:numId w:val="32"/>
            </w:numPr>
            <w:pBdr>
              <w:top w:val="nil"/>
              <w:left w:val="nil"/>
              <w:bottom w:val="nil"/>
              <w:right w:val="nil"/>
              <w:between w:val="nil"/>
            </w:pBdr>
            <w:spacing w:line="259" w:lineRule="auto"/>
            <w:rPr>
              <w:ins w:id="388" w:author="ERCOT" w:date="2023-12-12T16:09:00Z"/>
              <w:rFonts w:ascii="Arial" w:eastAsia="Arial" w:hAnsi="Arial" w:cs="Arial"/>
              <w:color w:val="000000"/>
              <w:sz w:val="20"/>
              <w:szCs w:val="20"/>
            </w:rPr>
          </w:pPr>
          <w:r>
            <w:rPr>
              <w:rFonts w:ascii="Arial" w:eastAsia="Arial" w:hAnsi="Arial" w:cs="Arial"/>
              <w:color w:val="000000"/>
              <w:sz w:val="20"/>
              <w:szCs w:val="20"/>
            </w:rPr>
            <w:t>Step 1: The ADER Net Power Consumption (NPC) telemetered values minus offset averaged over each 15-minute interval must be within 10% of the aggregate of the device-level sub-meter (data recorder) data, averaged over each 15-minute interval during the period being evaluated.</w:t>
          </w:r>
          <w:sdt>
            <w:sdtPr>
              <w:tag w:val="goog_rdk_256"/>
              <w:id w:val="253937834"/>
            </w:sdtPr>
            <w:sdtContent/>
          </w:sdt>
        </w:p>
      </w:sdtContent>
    </w:sdt>
    <w:sdt>
      <w:sdtPr>
        <w:tag w:val="goog_rdk_259"/>
        <w:id w:val="-1009828598"/>
      </w:sdtPr>
      <w:sdtContent>
        <w:p w14:paraId="000000FE" w14:textId="77777777" w:rsidR="00941CEE" w:rsidRDefault="00000000">
          <w:pPr>
            <w:numPr>
              <w:ilvl w:val="2"/>
              <w:numId w:val="32"/>
            </w:numPr>
            <w:pBdr>
              <w:top w:val="nil"/>
              <w:left w:val="nil"/>
              <w:bottom w:val="nil"/>
              <w:right w:val="nil"/>
              <w:between w:val="nil"/>
            </w:pBdr>
            <w:spacing w:line="259" w:lineRule="auto"/>
            <w:rPr>
              <w:ins w:id="389" w:author="ERCOT" w:date="2023-12-12T16:09:00Z"/>
              <w:rFonts w:ascii="Arial" w:eastAsia="Arial" w:hAnsi="Arial" w:cs="Arial"/>
              <w:color w:val="000000"/>
            </w:rPr>
          </w:pPr>
          <w:sdt>
            <w:sdtPr>
              <w:tag w:val="goog_rdk_258"/>
              <w:id w:val="-1455321154"/>
            </w:sdtPr>
            <w:sdtContent>
              <w:proofErr w:type="gramStart"/>
              <w:ins w:id="390" w:author="ERCOT" w:date="2023-12-12T16:09:00Z">
                <w:r>
                  <w:rPr>
                    <w:rFonts w:ascii="Arial" w:eastAsia="Arial" w:hAnsi="Arial" w:cs="Arial"/>
                    <w:color w:val="000000"/>
                    <w:sz w:val="20"/>
                    <w:szCs w:val="20"/>
                  </w:rPr>
                  <w:t>All of</w:t>
                </w:r>
                <w:proofErr w:type="gramEnd"/>
                <w:r>
                  <w:rPr>
                    <w:rFonts w:ascii="Arial" w:eastAsia="Arial" w:hAnsi="Arial" w:cs="Arial"/>
                    <w:color w:val="000000"/>
                    <w:sz w:val="20"/>
                    <w:szCs w:val="20"/>
                  </w:rPr>
                  <w:t xml:space="preserve"> the following conditions must be met for Step 1: </w:t>
                </w:r>
              </w:ins>
            </w:sdtContent>
          </w:sdt>
        </w:p>
      </w:sdtContent>
    </w:sdt>
    <w:sdt>
      <w:sdtPr>
        <w:tag w:val="goog_rdk_261"/>
        <w:id w:val="2090812866"/>
      </w:sdtPr>
      <w:sdtContent>
        <w:p w14:paraId="000000FF" w14:textId="77777777" w:rsidR="00941CEE" w:rsidRDefault="00000000">
          <w:pPr>
            <w:numPr>
              <w:ilvl w:val="3"/>
              <w:numId w:val="32"/>
            </w:numPr>
            <w:pBdr>
              <w:top w:val="nil"/>
              <w:left w:val="nil"/>
              <w:bottom w:val="nil"/>
              <w:right w:val="nil"/>
              <w:between w:val="nil"/>
            </w:pBdr>
            <w:spacing w:line="259" w:lineRule="auto"/>
            <w:rPr>
              <w:ins w:id="391" w:author="ERCOT" w:date="2023-12-12T16:09:00Z"/>
              <w:rFonts w:ascii="Calibri" w:eastAsia="Calibri" w:hAnsi="Calibri" w:cs="Calibri"/>
              <w:color w:val="000000"/>
              <w:sz w:val="22"/>
              <w:szCs w:val="22"/>
            </w:rPr>
          </w:pPr>
          <w:sdt>
            <w:sdtPr>
              <w:tag w:val="goog_rdk_260"/>
              <w:id w:val="-46375017"/>
            </w:sdtPr>
            <w:sdtContent>
              <w:ins w:id="392" w:author="ERCOT" w:date="2023-12-12T16:09:00Z">
                <w:r>
                  <w:rPr>
                    <w:rFonts w:ascii="Arial" w:eastAsia="Arial" w:hAnsi="Arial" w:cs="Arial"/>
                    <w:color w:val="000000"/>
                    <w:sz w:val="20"/>
                    <w:szCs w:val="20"/>
                  </w:rPr>
                  <w:t>Condition 1: Only intervals where the aggregate device-level data, averaged over each 15-minute Settlement window, are greater than 10% of the Resource’s requested energy capability will be evaluated as follows:</w:t>
                </w:r>
              </w:ins>
            </w:sdtContent>
          </w:sdt>
        </w:p>
      </w:sdtContent>
    </w:sdt>
    <w:sdt>
      <w:sdtPr>
        <w:tag w:val="goog_rdk_264"/>
        <w:id w:val="94523159"/>
      </w:sdtPr>
      <w:sdtContent>
        <w:p w14:paraId="00000100" w14:textId="77777777" w:rsidR="00941CEE" w:rsidRDefault="00000000">
          <w:pPr>
            <w:numPr>
              <w:ilvl w:val="4"/>
              <w:numId w:val="32"/>
            </w:numPr>
            <w:pBdr>
              <w:top w:val="nil"/>
              <w:left w:val="nil"/>
              <w:bottom w:val="nil"/>
              <w:right w:val="nil"/>
              <w:between w:val="nil"/>
            </w:pBdr>
            <w:spacing w:line="259" w:lineRule="auto"/>
            <w:rPr>
              <w:ins w:id="393" w:author="ERCOT" w:date="2023-12-12T16:09:00Z"/>
              <w:rFonts w:ascii="Calibri" w:eastAsia="Calibri" w:hAnsi="Calibri" w:cs="Calibri"/>
              <w:color w:val="000000"/>
              <w:sz w:val="22"/>
              <w:szCs w:val="22"/>
            </w:rPr>
          </w:pPr>
          <w:sdt>
            <w:sdtPr>
              <w:tag w:val="goog_rdk_262"/>
              <w:id w:val="242846625"/>
            </w:sdtPr>
            <w:sdtContent>
              <w:ins w:id="394" w:author="ERCOT" w:date="2023-12-12T16:09:00Z">
                <w:r>
                  <w:rPr>
                    <w:rFonts w:ascii="Arial" w:eastAsia="Arial" w:hAnsi="Arial" w:cs="Arial"/>
                    <w:color w:val="000000"/>
                    <w:sz w:val="20"/>
                    <w:szCs w:val="20"/>
                  </w:rPr>
                  <w:t>When the aggregate</w:t>
                </w:r>
              </w:ins>
              <w:customXmlInsRangeStart w:id="395" w:author="ERCOT" w:date="2023-12-12T16:09:00Z"/>
              <w:sdt>
                <w:sdtPr>
                  <w:tag w:val="goog_rdk_263"/>
                  <w:id w:val="-2091614907"/>
                </w:sdtPr>
                <w:sdtContent>
                  <w:customXmlInsRangeEnd w:id="395"/>
                  <w:ins w:id="396" w:author="ERCOT" w:date="2023-12-12T16:09:00Z">
                    <w:del w:id="397" w:author="ERCOT" w:date="2024-01-03T16:22:00Z">
                      <w:r>
                        <w:rPr>
                          <w:rFonts w:ascii="Arial" w:eastAsia="Arial" w:hAnsi="Arial" w:cs="Arial"/>
                          <w:color w:val="000000"/>
                          <w:sz w:val="20"/>
                          <w:szCs w:val="20"/>
                        </w:rPr>
                        <w:delText>d</w:delText>
                      </w:r>
                    </w:del>
                  </w:ins>
                  <w:customXmlInsRangeStart w:id="398" w:author="ERCOT" w:date="2023-12-12T16:09:00Z"/>
                </w:sdtContent>
              </w:sdt>
              <w:customXmlInsRangeEnd w:id="398"/>
              <w:ins w:id="399" w:author="ERCOT" w:date="2023-12-12T16:09:00Z">
                <w:r>
                  <w:rPr>
                    <w:rFonts w:ascii="Arial" w:eastAsia="Arial" w:hAnsi="Arial" w:cs="Arial"/>
                    <w:color w:val="000000"/>
                    <w:sz w:val="20"/>
                    <w:szCs w:val="20"/>
                  </w:rPr>
                  <w:t xml:space="preserve"> device-level data shows as net injecting, the Resource’s injections must exceed 10% of the Maximum Injection Capability, OR</w:t>
                </w:r>
              </w:ins>
            </w:sdtContent>
          </w:sdt>
        </w:p>
      </w:sdtContent>
    </w:sdt>
    <w:sdt>
      <w:sdtPr>
        <w:tag w:val="goog_rdk_266"/>
        <w:id w:val="-706331916"/>
      </w:sdtPr>
      <w:sdtContent>
        <w:p w14:paraId="00000101" w14:textId="77777777" w:rsidR="00941CEE" w:rsidRDefault="00000000">
          <w:pPr>
            <w:numPr>
              <w:ilvl w:val="4"/>
              <w:numId w:val="32"/>
            </w:numPr>
            <w:pBdr>
              <w:top w:val="nil"/>
              <w:left w:val="nil"/>
              <w:bottom w:val="nil"/>
              <w:right w:val="nil"/>
              <w:between w:val="nil"/>
            </w:pBdr>
            <w:spacing w:line="259" w:lineRule="auto"/>
            <w:rPr>
              <w:ins w:id="400" w:author="ERCOT" w:date="2023-12-12T16:09:00Z"/>
              <w:rFonts w:ascii="Calibri" w:eastAsia="Calibri" w:hAnsi="Calibri" w:cs="Calibri"/>
              <w:color w:val="000000"/>
              <w:sz w:val="22"/>
              <w:szCs w:val="22"/>
            </w:rPr>
          </w:pPr>
          <w:sdt>
            <w:sdtPr>
              <w:tag w:val="goog_rdk_265"/>
              <w:id w:val="-2015287463"/>
            </w:sdtPr>
            <w:sdtContent>
              <w:ins w:id="401" w:author="ERCOT" w:date="2023-12-12T16:09:00Z">
                <w:r>
                  <w:rPr>
                    <w:rFonts w:ascii="Arial" w:eastAsia="Arial" w:hAnsi="Arial" w:cs="Arial"/>
                    <w:color w:val="000000"/>
                    <w:sz w:val="20"/>
                    <w:szCs w:val="20"/>
                  </w:rPr>
                  <w:t xml:space="preserve">When the aggregate device-level data shows as net withdrawing, the Resource’s withdrawals must exceed 10% of the Maximum Withdrawal Capability. </w:t>
                </w:r>
              </w:ins>
            </w:sdtContent>
          </w:sdt>
        </w:p>
      </w:sdtContent>
    </w:sdt>
    <w:sdt>
      <w:sdtPr>
        <w:tag w:val="goog_rdk_268"/>
        <w:id w:val="-1512360162"/>
      </w:sdtPr>
      <w:sdtContent>
        <w:p w14:paraId="00000102" w14:textId="77777777" w:rsidR="00941CEE" w:rsidRDefault="00000000">
          <w:pPr>
            <w:numPr>
              <w:ilvl w:val="3"/>
              <w:numId w:val="32"/>
            </w:numPr>
            <w:pBdr>
              <w:top w:val="nil"/>
              <w:left w:val="nil"/>
              <w:bottom w:val="nil"/>
              <w:right w:val="nil"/>
              <w:between w:val="nil"/>
            </w:pBdr>
            <w:spacing w:line="259" w:lineRule="auto"/>
            <w:rPr>
              <w:ins w:id="402" w:author="ERCOT" w:date="2023-12-12T16:09:00Z"/>
              <w:rFonts w:ascii="Calibri" w:eastAsia="Calibri" w:hAnsi="Calibri" w:cs="Calibri"/>
              <w:color w:val="000000"/>
              <w:sz w:val="22"/>
              <w:szCs w:val="22"/>
            </w:rPr>
          </w:pPr>
          <w:sdt>
            <w:sdtPr>
              <w:tag w:val="goog_rdk_267"/>
              <w:id w:val="-372080561"/>
            </w:sdtPr>
            <w:sdtContent>
              <w:ins w:id="403" w:author="ERCOT" w:date="2023-12-12T16:09:00Z">
                <w:r>
                  <w:rPr>
                    <w:rFonts w:ascii="Arial" w:eastAsia="Arial" w:hAnsi="Arial" w:cs="Arial"/>
                    <w:color w:val="000000"/>
                    <w:sz w:val="20"/>
                    <w:szCs w:val="20"/>
                  </w:rPr>
                  <w:t xml:space="preserve">Condition 2: Of these intervals being evaluated, the telemetered value must be within 10% of the aggregate device-level data averaged over each 15-minute Settlement interval. </w:t>
                </w:r>
              </w:ins>
            </w:sdtContent>
          </w:sdt>
        </w:p>
      </w:sdtContent>
    </w:sdt>
    <w:sdt>
      <w:sdtPr>
        <w:tag w:val="goog_rdk_271"/>
        <w:id w:val="1385987669"/>
      </w:sdtPr>
      <w:sdtContent>
        <w:p w14:paraId="00000103" w14:textId="77777777" w:rsidR="00941CEE" w:rsidRDefault="00000000">
          <w:pPr>
            <w:numPr>
              <w:ilvl w:val="4"/>
              <w:numId w:val="32"/>
            </w:numPr>
            <w:pBdr>
              <w:top w:val="nil"/>
              <w:left w:val="nil"/>
              <w:bottom w:val="nil"/>
              <w:right w:val="nil"/>
              <w:between w:val="nil"/>
            </w:pBdr>
            <w:spacing w:line="259" w:lineRule="auto"/>
            <w:ind w:left="2880"/>
            <w:rPr>
              <w:ins w:id="404" w:author="ERCOT" w:date="2023-12-12T16:09:00Z"/>
              <w:del w:id="405" w:author="ERCOT" w:date="2023-12-20T11:09:00Z"/>
              <w:rFonts w:ascii="Calibri" w:eastAsia="Calibri" w:hAnsi="Calibri" w:cs="Calibri"/>
              <w:color w:val="000000"/>
              <w:sz w:val="22"/>
              <w:szCs w:val="22"/>
            </w:rPr>
          </w:pPr>
          <w:sdt>
            <w:sdtPr>
              <w:tag w:val="goog_rdk_269"/>
              <w:id w:val="738516188"/>
            </w:sdtPr>
            <w:sdtContent>
              <w:ins w:id="406" w:author="ERCOT" w:date="2023-12-12T16:09:00Z">
                <w:r>
                  <w:rPr>
                    <w:rFonts w:ascii="Arial" w:eastAsia="Arial" w:hAnsi="Arial" w:cs="Arial"/>
                    <w:color w:val="000000"/>
                    <w:sz w:val="20"/>
                    <w:szCs w:val="20"/>
                  </w:rPr>
                  <w:t>Condition 3: During the 8-hour evaluation period, at least 50% of the intervals must meet condition 1 above.</w:t>
                </w:r>
              </w:ins>
              <w:customXmlInsRangeStart w:id="407" w:author="ERCOT" w:date="2023-12-12T16:09:00Z"/>
              <w:sdt>
                <w:sdtPr>
                  <w:tag w:val="goog_rdk_270"/>
                  <w:id w:val="-774716846"/>
                </w:sdtPr>
                <w:sdtContent>
                  <w:customXmlInsRangeEnd w:id="407"/>
                  <w:customXmlInsRangeStart w:id="408" w:author="ERCOT" w:date="2023-12-12T16:09:00Z"/>
                </w:sdtContent>
              </w:sdt>
              <w:customXmlInsRangeEnd w:id="408"/>
            </w:sdtContent>
          </w:sdt>
        </w:p>
      </w:sdtContent>
    </w:sdt>
    <w:p w14:paraId="00000104" w14:textId="77777777" w:rsidR="00941CEE" w:rsidRDefault="00941CEE">
      <w:pPr>
        <w:numPr>
          <w:ilvl w:val="3"/>
          <w:numId w:val="32"/>
        </w:numPr>
        <w:pBdr>
          <w:top w:val="nil"/>
          <w:left w:val="nil"/>
          <w:bottom w:val="nil"/>
          <w:right w:val="nil"/>
          <w:between w:val="nil"/>
        </w:pBdr>
        <w:spacing w:line="259" w:lineRule="auto"/>
        <w:rPr>
          <w:rFonts w:ascii="Calibri" w:eastAsia="Calibri" w:hAnsi="Calibri" w:cs="Calibri"/>
          <w:color w:val="000000"/>
          <w:sz w:val="22"/>
          <w:szCs w:val="22"/>
        </w:rPr>
      </w:pPr>
    </w:p>
    <w:p w14:paraId="00000105" w14:textId="77777777" w:rsidR="00941CEE" w:rsidRDefault="00000000">
      <w:pPr>
        <w:numPr>
          <w:ilvl w:val="2"/>
          <w:numId w:val="3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lastRenderedPageBreak/>
        <w:t xml:space="preserve">Step 2: ERCOT will instruct the QSE to deploy the ADER to a mutually agreed value but one that represents a significant portion of its capability. This instruction will last for at least one full 15-minute settlement interval. The change in the telemetered NPC in response to the instruction must be within 10% of the total response observed in the aggregate Premise-level 15-minute interval meter data during each interval in the sustained response </w:t>
      </w:r>
      <w:proofErr w:type="gramStart"/>
      <w:r>
        <w:rPr>
          <w:rFonts w:ascii="Arial" w:eastAsia="Arial" w:hAnsi="Arial" w:cs="Arial"/>
          <w:color w:val="000000"/>
          <w:sz w:val="20"/>
          <w:szCs w:val="20"/>
        </w:rPr>
        <w:t>period</w:t>
      </w:r>
      <w:proofErr w:type="gramEnd"/>
    </w:p>
    <w:p w14:paraId="00000106" w14:textId="77777777" w:rsidR="00941CEE" w:rsidRDefault="00000000">
      <w:pPr>
        <w:numPr>
          <w:ilvl w:val="2"/>
          <w:numId w:val="3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In addition to the telemetry validation as part of the qualification ERCOT may also perform additional periodic validation of the telemetry during the term of the Pilot Project. For Step 2 the SCED basepoint instruction will be used in lieu of an ERCOT initiated instruction.  </w:t>
      </w:r>
    </w:p>
    <w:p w14:paraId="00000107" w14:textId="77777777" w:rsidR="00941CEE" w:rsidRDefault="00000000">
      <w:pPr>
        <w:numPr>
          <w:ilvl w:val="1"/>
          <w:numId w:val="31"/>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Telemetry composed of both Premise and Device-level </w:t>
      </w:r>
      <w:proofErr w:type="gramStart"/>
      <w:r>
        <w:rPr>
          <w:rFonts w:ascii="Arial" w:eastAsia="Arial" w:hAnsi="Arial" w:cs="Arial"/>
          <w:color w:val="000000"/>
          <w:sz w:val="20"/>
          <w:szCs w:val="20"/>
        </w:rPr>
        <w:t>data</w:t>
      </w:r>
      <w:proofErr w:type="gramEnd"/>
    </w:p>
    <w:p w14:paraId="00000108" w14:textId="77777777" w:rsidR="00941CEE" w:rsidRDefault="00000000">
      <w:pPr>
        <w:numPr>
          <w:ilvl w:val="2"/>
          <w:numId w:val="30"/>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If the ADER telemetry values represent a composition of both Premise-level and device-level data ERCOT will perform the following:</w:t>
      </w:r>
    </w:p>
    <w:sdt>
      <w:sdtPr>
        <w:tag w:val="goog_rdk_273"/>
        <w:id w:val="-1201317809"/>
      </w:sdtPr>
      <w:sdtContent>
        <w:p w14:paraId="00000109" w14:textId="77777777" w:rsidR="00941CEE" w:rsidRDefault="00000000">
          <w:pPr>
            <w:numPr>
              <w:ilvl w:val="2"/>
              <w:numId w:val="30"/>
            </w:numPr>
            <w:pBdr>
              <w:top w:val="nil"/>
              <w:left w:val="nil"/>
              <w:bottom w:val="nil"/>
              <w:right w:val="nil"/>
              <w:between w:val="nil"/>
            </w:pBdr>
            <w:spacing w:line="259" w:lineRule="auto"/>
            <w:rPr>
              <w:ins w:id="409" w:author="ERCOT" w:date="2023-12-12T16:13:00Z"/>
              <w:rFonts w:ascii="Arial" w:eastAsia="Arial" w:hAnsi="Arial" w:cs="Arial"/>
              <w:color w:val="000000"/>
              <w:sz w:val="20"/>
              <w:szCs w:val="20"/>
            </w:rPr>
          </w:pPr>
          <w:r>
            <w:rPr>
              <w:rFonts w:ascii="Arial" w:eastAsia="Arial" w:hAnsi="Arial" w:cs="Arial"/>
              <w:color w:val="000000"/>
              <w:sz w:val="20"/>
              <w:szCs w:val="20"/>
            </w:rPr>
            <w:t>Step 1: Add the aggregate of the sub-meter (Data Recorder) data averaged over each 15-minute internal to the aggregate of the Premise-level meter data and compare it to the QSE telemetry values for Net Real Power Consumption, less offset, averaged over each 15-minute interval during the period being evaluated. The NPC telemetered values minus offset averaged over each 15-minute interval must be within 10% of the aggregate of the device-level sub-meter data averaged over each 15-minute interval during the period being evaluated.</w:t>
          </w:r>
          <w:sdt>
            <w:sdtPr>
              <w:tag w:val="goog_rdk_272"/>
              <w:id w:val="-787199471"/>
            </w:sdtPr>
            <w:sdtContent/>
          </w:sdt>
        </w:p>
      </w:sdtContent>
    </w:sdt>
    <w:sdt>
      <w:sdtPr>
        <w:tag w:val="goog_rdk_275"/>
        <w:id w:val="-492877207"/>
      </w:sdtPr>
      <w:sdtContent>
        <w:p w14:paraId="0000010A" w14:textId="77777777" w:rsidR="00941CEE" w:rsidRDefault="00000000">
          <w:pPr>
            <w:numPr>
              <w:ilvl w:val="2"/>
              <w:numId w:val="30"/>
            </w:numPr>
            <w:pBdr>
              <w:top w:val="nil"/>
              <w:left w:val="nil"/>
              <w:bottom w:val="nil"/>
              <w:right w:val="nil"/>
              <w:between w:val="nil"/>
            </w:pBdr>
            <w:spacing w:line="259" w:lineRule="auto"/>
            <w:rPr>
              <w:ins w:id="410" w:author="ERCOT" w:date="2023-12-12T16:13:00Z"/>
              <w:rFonts w:ascii="Arial" w:eastAsia="Arial" w:hAnsi="Arial" w:cs="Arial"/>
              <w:color w:val="000000"/>
            </w:rPr>
          </w:pPr>
          <w:sdt>
            <w:sdtPr>
              <w:tag w:val="goog_rdk_274"/>
              <w:id w:val="609487947"/>
            </w:sdtPr>
            <w:sdtContent>
              <w:proofErr w:type="gramStart"/>
              <w:ins w:id="411" w:author="ERCOT" w:date="2023-12-12T16:13:00Z">
                <w:r>
                  <w:rPr>
                    <w:rFonts w:ascii="Arial" w:eastAsia="Arial" w:hAnsi="Arial" w:cs="Arial"/>
                    <w:color w:val="000000"/>
                    <w:sz w:val="20"/>
                    <w:szCs w:val="20"/>
                  </w:rPr>
                  <w:t>All of</w:t>
                </w:r>
                <w:proofErr w:type="gramEnd"/>
                <w:r>
                  <w:rPr>
                    <w:rFonts w:ascii="Arial" w:eastAsia="Arial" w:hAnsi="Arial" w:cs="Arial"/>
                    <w:color w:val="000000"/>
                    <w:sz w:val="20"/>
                    <w:szCs w:val="20"/>
                  </w:rPr>
                  <w:t xml:space="preserve"> the following conditions must be met for Step 1: </w:t>
                </w:r>
              </w:ins>
            </w:sdtContent>
          </w:sdt>
        </w:p>
      </w:sdtContent>
    </w:sdt>
    <w:sdt>
      <w:sdtPr>
        <w:tag w:val="goog_rdk_277"/>
        <w:id w:val="777911193"/>
      </w:sdtPr>
      <w:sdtContent>
        <w:p w14:paraId="0000010B" w14:textId="77777777" w:rsidR="00941CEE" w:rsidRDefault="00000000">
          <w:pPr>
            <w:numPr>
              <w:ilvl w:val="3"/>
              <w:numId w:val="30"/>
            </w:numPr>
            <w:pBdr>
              <w:top w:val="nil"/>
              <w:left w:val="nil"/>
              <w:bottom w:val="nil"/>
              <w:right w:val="nil"/>
              <w:between w:val="nil"/>
            </w:pBdr>
            <w:spacing w:line="259" w:lineRule="auto"/>
            <w:rPr>
              <w:ins w:id="412" w:author="ERCOT" w:date="2023-12-12T16:13:00Z"/>
              <w:rFonts w:ascii="Calibri" w:eastAsia="Calibri" w:hAnsi="Calibri" w:cs="Calibri"/>
              <w:color w:val="000000"/>
              <w:sz w:val="22"/>
              <w:szCs w:val="22"/>
            </w:rPr>
          </w:pPr>
          <w:sdt>
            <w:sdtPr>
              <w:tag w:val="goog_rdk_276"/>
              <w:id w:val="-296142518"/>
            </w:sdtPr>
            <w:sdtContent>
              <w:ins w:id="413" w:author="ERCOT" w:date="2023-12-12T16:13:00Z">
                <w:r>
                  <w:rPr>
                    <w:rFonts w:ascii="Arial" w:eastAsia="Arial" w:hAnsi="Arial" w:cs="Arial"/>
                    <w:color w:val="000000"/>
                    <w:sz w:val="20"/>
                    <w:szCs w:val="20"/>
                  </w:rPr>
                  <w:t>Condition 1: Only intervals where the aggregate premise/device-level data, averaged over each 15-minute Settlement window, are greater than 10% of the Resource’s requested energy capability will be evaluated as follows:</w:t>
                </w:r>
              </w:ins>
            </w:sdtContent>
          </w:sdt>
        </w:p>
      </w:sdtContent>
    </w:sdt>
    <w:sdt>
      <w:sdtPr>
        <w:tag w:val="goog_rdk_279"/>
        <w:id w:val="363950878"/>
      </w:sdtPr>
      <w:sdtContent>
        <w:p w14:paraId="0000010C" w14:textId="77777777" w:rsidR="00941CEE" w:rsidRDefault="00000000">
          <w:pPr>
            <w:numPr>
              <w:ilvl w:val="4"/>
              <w:numId w:val="30"/>
            </w:numPr>
            <w:pBdr>
              <w:top w:val="nil"/>
              <w:left w:val="nil"/>
              <w:bottom w:val="nil"/>
              <w:right w:val="nil"/>
              <w:between w:val="nil"/>
            </w:pBdr>
            <w:spacing w:line="259" w:lineRule="auto"/>
            <w:rPr>
              <w:ins w:id="414" w:author="ERCOT" w:date="2023-12-12T16:13:00Z"/>
              <w:rFonts w:ascii="Calibri" w:eastAsia="Calibri" w:hAnsi="Calibri" w:cs="Calibri"/>
              <w:color w:val="000000"/>
              <w:sz w:val="22"/>
              <w:szCs w:val="22"/>
            </w:rPr>
          </w:pPr>
          <w:sdt>
            <w:sdtPr>
              <w:tag w:val="goog_rdk_278"/>
              <w:id w:val="-1771155798"/>
            </w:sdtPr>
            <w:sdtContent>
              <w:ins w:id="415" w:author="ERCOT" w:date="2023-12-12T16:13:00Z">
                <w:r>
                  <w:rPr>
                    <w:rFonts w:ascii="Arial" w:eastAsia="Arial" w:hAnsi="Arial" w:cs="Arial"/>
                    <w:color w:val="000000"/>
                    <w:sz w:val="20"/>
                    <w:szCs w:val="20"/>
                  </w:rPr>
                  <w:t>When the aggregate premise/device-level data shows as net injecting, the Resource’s injections must exceed 10% of the Maximum Injection Capability, OR</w:t>
                </w:r>
              </w:ins>
            </w:sdtContent>
          </w:sdt>
        </w:p>
      </w:sdtContent>
    </w:sdt>
    <w:sdt>
      <w:sdtPr>
        <w:tag w:val="goog_rdk_281"/>
        <w:id w:val="-325821007"/>
      </w:sdtPr>
      <w:sdtContent>
        <w:p w14:paraId="0000010D" w14:textId="77777777" w:rsidR="00941CEE" w:rsidRDefault="00000000">
          <w:pPr>
            <w:numPr>
              <w:ilvl w:val="4"/>
              <w:numId w:val="30"/>
            </w:numPr>
            <w:pBdr>
              <w:top w:val="nil"/>
              <w:left w:val="nil"/>
              <w:bottom w:val="nil"/>
              <w:right w:val="nil"/>
              <w:between w:val="nil"/>
            </w:pBdr>
            <w:spacing w:line="259" w:lineRule="auto"/>
            <w:rPr>
              <w:ins w:id="416" w:author="ERCOT" w:date="2023-12-12T16:13:00Z"/>
              <w:rFonts w:ascii="Calibri" w:eastAsia="Calibri" w:hAnsi="Calibri" w:cs="Calibri"/>
              <w:color w:val="000000"/>
              <w:sz w:val="22"/>
              <w:szCs w:val="22"/>
            </w:rPr>
          </w:pPr>
          <w:sdt>
            <w:sdtPr>
              <w:tag w:val="goog_rdk_280"/>
              <w:id w:val="-1867279835"/>
            </w:sdtPr>
            <w:sdtContent>
              <w:ins w:id="417" w:author="ERCOT" w:date="2023-12-12T16:13:00Z">
                <w:r>
                  <w:rPr>
                    <w:rFonts w:ascii="Arial" w:eastAsia="Arial" w:hAnsi="Arial" w:cs="Arial"/>
                    <w:color w:val="000000"/>
                    <w:sz w:val="20"/>
                    <w:szCs w:val="20"/>
                  </w:rPr>
                  <w:t xml:space="preserve">When the aggregate premise/device-level data shows as net withdrawing, the Resource’s withdrawals must exceed 10% of the Maximum Withdrawal Capability. </w:t>
                </w:r>
              </w:ins>
            </w:sdtContent>
          </w:sdt>
        </w:p>
      </w:sdtContent>
    </w:sdt>
    <w:sdt>
      <w:sdtPr>
        <w:tag w:val="goog_rdk_283"/>
        <w:id w:val="-1840683972"/>
      </w:sdtPr>
      <w:sdtContent>
        <w:p w14:paraId="0000010E" w14:textId="77777777" w:rsidR="00941CEE" w:rsidRDefault="00000000">
          <w:pPr>
            <w:numPr>
              <w:ilvl w:val="3"/>
              <w:numId w:val="30"/>
            </w:numPr>
            <w:pBdr>
              <w:top w:val="nil"/>
              <w:left w:val="nil"/>
              <w:bottom w:val="nil"/>
              <w:right w:val="nil"/>
              <w:between w:val="nil"/>
            </w:pBdr>
            <w:spacing w:line="259" w:lineRule="auto"/>
            <w:rPr>
              <w:ins w:id="418" w:author="ERCOT" w:date="2023-12-12T16:13:00Z"/>
              <w:rFonts w:ascii="Calibri" w:eastAsia="Calibri" w:hAnsi="Calibri" w:cs="Calibri"/>
              <w:color w:val="000000"/>
              <w:sz w:val="22"/>
              <w:szCs w:val="22"/>
            </w:rPr>
          </w:pPr>
          <w:sdt>
            <w:sdtPr>
              <w:tag w:val="goog_rdk_282"/>
              <w:id w:val="-1766071054"/>
            </w:sdtPr>
            <w:sdtContent>
              <w:ins w:id="419" w:author="ERCOT" w:date="2023-12-12T16:13:00Z">
                <w:r>
                  <w:rPr>
                    <w:rFonts w:ascii="Arial" w:eastAsia="Arial" w:hAnsi="Arial" w:cs="Arial"/>
                    <w:color w:val="000000"/>
                    <w:sz w:val="20"/>
                    <w:szCs w:val="20"/>
                  </w:rPr>
                  <w:t xml:space="preserve">Condition 2: Of these intervals being evaluated, the telemetered value must be within 10% of the aggregate premise/device-level data averaged over each 15-minute Settlement interval. </w:t>
                </w:r>
              </w:ins>
            </w:sdtContent>
          </w:sdt>
        </w:p>
      </w:sdtContent>
    </w:sdt>
    <w:sdt>
      <w:sdtPr>
        <w:tag w:val="goog_rdk_286"/>
        <w:id w:val="-1518617875"/>
      </w:sdtPr>
      <w:sdtContent>
        <w:p w14:paraId="0000010F" w14:textId="77777777" w:rsidR="00941CEE" w:rsidRDefault="00000000">
          <w:pPr>
            <w:numPr>
              <w:ilvl w:val="3"/>
              <w:numId w:val="30"/>
            </w:numPr>
            <w:pBdr>
              <w:top w:val="nil"/>
              <w:left w:val="nil"/>
              <w:bottom w:val="nil"/>
              <w:right w:val="nil"/>
              <w:between w:val="nil"/>
            </w:pBdr>
            <w:spacing w:line="259" w:lineRule="auto"/>
            <w:rPr>
              <w:ins w:id="420" w:author="ERCOT" w:date="2023-12-12T16:13:00Z"/>
              <w:del w:id="421" w:author="ERCOT" w:date="2023-12-20T11:10:00Z"/>
              <w:rFonts w:ascii="Calibri" w:eastAsia="Calibri" w:hAnsi="Calibri" w:cs="Calibri"/>
              <w:color w:val="000000"/>
              <w:sz w:val="22"/>
              <w:szCs w:val="22"/>
            </w:rPr>
          </w:pPr>
          <w:sdt>
            <w:sdtPr>
              <w:tag w:val="goog_rdk_284"/>
              <w:id w:val="1221097797"/>
            </w:sdtPr>
            <w:sdtContent>
              <w:ins w:id="422" w:author="ERCOT" w:date="2023-12-12T16:13:00Z">
                <w:r>
                  <w:rPr>
                    <w:rFonts w:ascii="Arial" w:eastAsia="Arial" w:hAnsi="Arial" w:cs="Arial"/>
                    <w:color w:val="000000"/>
                    <w:sz w:val="20"/>
                    <w:szCs w:val="20"/>
                  </w:rPr>
                  <w:t>Condition 3: During the 8-hour evaluation period, at least 50% of the intervals must meet condition 1 above.</w:t>
                </w:r>
              </w:ins>
              <w:customXmlInsRangeStart w:id="423" w:author="ERCOT" w:date="2023-12-12T16:13:00Z"/>
              <w:sdt>
                <w:sdtPr>
                  <w:tag w:val="goog_rdk_285"/>
                  <w:id w:val="-1253040486"/>
                </w:sdtPr>
                <w:sdtContent>
                  <w:customXmlInsRangeEnd w:id="423"/>
                  <w:customXmlInsRangeStart w:id="424" w:author="ERCOT" w:date="2023-12-12T16:13:00Z"/>
                </w:sdtContent>
              </w:sdt>
              <w:customXmlInsRangeEnd w:id="424"/>
            </w:sdtContent>
          </w:sdt>
        </w:p>
      </w:sdtContent>
    </w:sdt>
    <w:p w14:paraId="00000110" w14:textId="77777777" w:rsidR="00941CEE" w:rsidRDefault="00941CEE">
      <w:pPr>
        <w:numPr>
          <w:ilvl w:val="3"/>
          <w:numId w:val="30"/>
        </w:numPr>
        <w:pBdr>
          <w:top w:val="nil"/>
          <w:left w:val="nil"/>
          <w:bottom w:val="nil"/>
          <w:right w:val="nil"/>
          <w:between w:val="nil"/>
        </w:pBdr>
        <w:spacing w:line="259" w:lineRule="auto"/>
        <w:rPr>
          <w:rFonts w:ascii="Calibri" w:eastAsia="Calibri" w:hAnsi="Calibri" w:cs="Calibri"/>
          <w:color w:val="000000"/>
          <w:sz w:val="22"/>
          <w:szCs w:val="22"/>
        </w:rPr>
      </w:pPr>
    </w:p>
    <w:p w14:paraId="00000111" w14:textId="77777777" w:rsidR="00941CEE" w:rsidRDefault="00000000">
      <w:pPr>
        <w:numPr>
          <w:ilvl w:val="2"/>
          <w:numId w:val="30"/>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Step 2: ERCOT will instruct the QSE to deploy the ADER to a mutually agreed value but one that represents a significant portion of its capability. This instruction will last for at least one full 15-minute settlement interval. The change in the telemetered NPC in response to the instruction must be within 10% of the total response observed in the aggregate Premise-level 15-minute interval meter data during each interval in the sustained response period.</w:t>
      </w:r>
    </w:p>
    <w:p w14:paraId="00000112" w14:textId="77777777" w:rsidR="00941CEE" w:rsidRDefault="00000000">
      <w:pPr>
        <w:numPr>
          <w:ilvl w:val="2"/>
          <w:numId w:val="30"/>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In addition to the telemetry validation as part of the qualification, ERCOT may also perform additional periodic validation of the telemetry during the term of the Pilot Project. For Step 2 the SCED basepoint instruction will be used in lieu of an ERCOT initiated instruction. </w:t>
      </w:r>
    </w:p>
    <w:p w14:paraId="00000113" w14:textId="77777777" w:rsidR="00941CEE" w:rsidRDefault="00000000">
      <w:pPr>
        <w:numPr>
          <w:ilvl w:val="0"/>
          <w:numId w:val="30"/>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Regarding telemetry and other market submissions, an ADER providing </w:t>
      </w:r>
      <w:proofErr w:type="gramStart"/>
      <w:r>
        <w:rPr>
          <w:rFonts w:ascii="Arial" w:eastAsia="Arial" w:hAnsi="Arial" w:cs="Arial"/>
          <w:color w:val="000000"/>
          <w:sz w:val="20"/>
          <w:szCs w:val="20"/>
        </w:rPr>
        <w:t>Non-Spin</w:t>
      </w:r>
      <w:proofErr w:type="gramEnd"/>
      <w:sdt>
        <w:sdtPr>
          <w:tag w:val="goog_rdk_287"/>
          <w:id w:val="2119558980"/>
        </w:sdtPr>
        <w:sdtContent>
          <w:ins w:id="425" w:author="ERCOT" w:date="2023-12-20T11:12:00Z">
            <w:r>
              <w:rPr>
                <w:rFonts w:ascii="Arial" w:eastAsia="Arial" w:hAnsi="Arial" w:cs="Arial"/>
                <w:color w:val="000000"/>
                <w:sz w:val="20"/>
                <w:szCs w:val="20"/>
              </w:rPr>
              <w:t xml:space="preserve"> or ECRS</w:t>
            </w:r>
          </w:ins>
        </w:sdtContent>
      </w:sdt>
      <w:r>
        <w:rPr>
          <w:rFonts w:ascii="Arial" w:eastAsia="Arial" w:hAnsi="Arial" w:cs="Arial"/>
          <w:color w:val="000000"/>
          <w:sz w:val="20"/>
          <w:szCs w:val="20"/>
        </w:rPr>
        <w:t xml:space="preserve"> may not have an Ancillary Service Offer into the DAM for Non-Spin</w:t>
      </w:r>
      <w:sdt>
        <w:sdtPr>
          <w:tag w:val="goog_rdk_288"/>
          <w:id w:val="1996298797"/>
        </w:sdtPr>
        <w:sdtContent>
          <w:ins w:id="426" w:author="ERCOT" w:date="2023-12-20T11:12:00Z">
            <w:r>
              <w:rPr>
                <w:rFonts w:ascii="Arial" w:eastAsia="Arial" w:hAnsi="Arial" w:cs="Arial"/>
                <w:color w:val="000000"/>
                <w:sz w:val="20"/>
                <w:szCs w:val="20"/>
              </w:rPr>
              <w:t xml:space="preserve"> or ECRS</w:t>
            </w:r>
          </w:ins>
        </w:sdtContent>
      </w:sdt>
      <w:r>
        <w:rPr>
          <w:rFonts w:ascii="Arial" w:eastAsia="Arial" w:hAnsi="Arial" w:cs="Arial"/>
          <w:color w:val="000000"/>
          <w:sz w:val="20"/>
          <w:szCs w:val="20"/>
        </w:rPr>
        <w:t xml:space="preserve"> or an Ancillary Service Resource Responsibility for Non-Spin</w:t>
      </w:r>
      <w:sdt>
        <w:sdtPr>
          <w:tag w:val="goog_rdk_289"/>
          <w:id w:val="-1958935256"/>
        </w:sdtPr>
        <w:sdtContent>
          <w:ins w:id="427" w:author="ERCOT" w:date="2023-12-20T11:12:00Z">
            <w:r>
              <w:rPr>
                <w:rFonts w:ascii="Arial" w:eastAsia="Arial" w:hAnsi="Arial" w:cs="Arial"/>
                <w:color w:val="000000"/>
                <w:sz w:val="20"/>
                <w:szCs w:val="20"/>
              </w:rPr>
              <w:t xml:space="preserve"> or ECRS</w:t>
            </w:r>
          </w:ins>
        </w:sdtContent>
      </w:sdt>
      <w:r>
        <w:rPr>
          <w:rFonts w:ascii="Arial" w:eastAsia="Arial" w:hAnsi="Arial" w:cs="Arial"/>
          <w:color w:val="000000"/>
          <w:sz w:val="20"/>
          <w:szCs w:val="20"/>
        </w:rPr>
        <w:t xml:space="preserve"> that exceeds the Non-Spin</w:t>
      </w:r>
      <w:sdt>
        <w:sdtPr>
          <w:tag w:val="goog_rdk_290"/>
          <w:id w:val="144092921"/>
        </w:sdtPr>
        <w:sdtContent>
          <w:ins w:id="428" w:author="ERCOT" w:date="2023-12-20T11:12:00Z">
            <w:r>
              <w:rPr>
                <w:rFonts w:ascii="Arial" w:eastAsia="Arial" w:hAnsi="Arial" w:cs="Arial"/>
                <w:color w:val="000000"/>
                <w:sz w:val="20"/>
                <w:szCs w:val="20"/>
              </w:rPr>
              <w:t xml:space="preserve"> and ECRS</w:t>
            </w:r>
          </w:ins>
        </w:sdtContent>
      </w:sdt>
      <w:r>
        <w:rPr>
          <w:rFonts w:ascii="Arial" w:eastAsia="Arial" w:hAnsi="Arial" w:cs="Arial"/>
          <w:color w:val="000000"/>
          <w:sz w:val="20"/>
          <w:szCs w:val="20"/>
        </w:rPr>
        <w:t xml:space="preserve"> MW amount</w:t>
      </w:r>
      <w:sdt>
        <w:sdtPr>
          <w:tag w:val="goog_rdk_291"/>
          <w:id w:val="-413017511"/>
        </w:sdtPr>
        <w:sdtContent>
          <w:ins w:id="429" w:author="ERCOT" w:date="2023-12-20T11:12:00Z">
            <w:r>
              <w:rPr>
                <w:rFonts w:ascii="Arial" w:eastAsia="Arial" w:hAnsi="Arial" w:cs="Arial"/>
                <w:color w:val="000000"/>
                <w:sz w:val="20"/>
                <w:szCs w:val="20"/>
              </w:rPr>
              <w:t>s</w:t>
            </w:r>
          </w:ins>
        </w:sdtContent>
      </w:sdt>
      <w:r>
        <w:rPr>
          <w:rFonts w:ascii="Arial" w:eastAsia="Arial" w:hAnsi="Arial" w:cs="Arial"/>
          <w:color w:val="000000"/>
          <w:sz w:val="20"/>
          <w:szCs w:val="20"/>
        </w:rPr>
        <w:t xml:space="preserve"> in the QSE submission signed by ERCOT.</w:t>
      </w:r>
    </w:p>
    <w:p w14:paraId="00000114" w14:textId="77777777" w:rsidR="00941CEE" w:rsidRDefault="00000000">
      <w:pPr>
        <w:pStyle w:val="Heading1"/>
        <w:numPr>
          <w:ilvl w:val="1"/>
          <w:numId w:val="4"/>
        </w:numPr>
        <w:ind w:left="720"/>
        <w:rPr>
          <w:color w:val="00AEC7"/>
        </w:rPr>
      </w:pPr>
      <w:bookmarkStart w:id="430" w:name="_heading=h.3rdcrjn" w:colFirst="0" w:colLast="0"/>
      <w:bookmarkEnd w:id="430"/>
      <w:r>
        <w:rPr>
          <w:color w:val="00AEC7"/>
        </w:rPr>
        <w:lastRenderedPageBreak/>
        <w:t>Additional Data from the QSE Representing the ADER</w:t>
      </w:r>
    </w:p>
    <w:p w14:paraId="00000115" w14:textId="77777777" w:rsidR="00941CEE" w:rsidRDefault="00941CEE"/>
    <w:p w14:paraId="00000116" w14:textId="77777777" w:rsidR="00941CEE" w:rsidRDefault="00000000">
      <w:pPr>
        <w:numPr>
          <w:ilvl w:val="0"/>
          <w:numId w:val="20"/>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The QSE shall provide allocation factors to ERCOT representing the fraction of the ERCOT-issued instruction to the ADER that is being provided by each </w:t>
      </w:r>
      <w:proofErr w:type="gramStart"/>
      <w:r>
        <w:rPr>
          <w:rFonts w:ascii="Arial" w:eastAsia="Arial" w:hAnsi="Arial" w:cs="Arial"/>
          <w:color w:val="000000"/>
          <w:sz w:val="20"/>
          <w:szCs w:val="20"/>
        </w:rPr>
        <w:t>particular metered</w:t>
      </w:r>
      <w:proofErr w:type="gramEnd"/>
      <w:r>
        <w:rPr>
          <w:rFonts w:ascii="Arial" w:eastAsia="Arial" w:hAnsi="Arial" w:cs="Arial"/>
          <w:color w:val="000000"/>
          <w:sz w:val="20"/>
          <w:szCs w:val="20"/>
        </w:rPr>
        <w:t xml:space="preserve"> Premise that is part of the aggregation. For Phase </w:t>
      </w:r>
      <w:sdt>
        <w:sdtPr>
          <w:tag w:val="goog_rdk_292"/>
          <w:id w:val="87742252"/>
        </w:sdtPr>
        <w:sdtContent>
          <w:del w:id="431" w:author="ERCOT" w:date="2023-12-04T08:41:00Z">
            <w:r>
              <w:rPr>
                <w:rFonts w:ascii="Arial" w:eastAsia="Arial" w:hAnsi="Arial" w:cs="Arial"/>
                <w:color w:val="000000"/>
                <w:sz w:val="20"/>
                <w:szCs w:val="20"/>
              </w:rPr>
              <w:delText xml:space="preserve">1 </w:delText>
            </w:r>
          </w:del>
        </w:sdtContent>
      </w:sdt>
      <w:sdt>
        <w:sdtPr>
          <w:tag w:val="goog_rdk_293"/>
          <w:id w:val="335352420"/>
        </w:sdtPr>
        <w:sdtContent>
          <w:ins w:id="432" w:author="ERCOT" w:date="2023-12-04T08:41:00Z">
            <w:r>
              <w:rPr>
                <w:rFonts w:ascii="Arial" w:eastAsia="Arial" w:hAnsi="Arial" w:cs="Arial"/>
                <w:color w:val="000000"/>
                <w:sz w:val="20"/>
                <w:szCs w:val="20"/>
              </w:rPr>
              <w:t xml:space="preserve">2 </w:t>
            </w:r>
          </w:ins>
        </w:sdtContent>
      </w:sdt>
      <w:r>
        <w:rPr>
          <w:rFonts w:ascii="Arial" w:eastAsia="Arial" w:hAnsi="Arial" w:cs="Arial"/>
          <w:color w:val="000000"/>
          <w:sz w:val="20"/>
          <w:szCs w:val="20"/>
        </w:rPr>
        <w:t>of the Pilot Project, this information could be static, and does not need to be provided in Real-Time or for the entire period of participation in the Pilot Project. Data that is provided will be used in off-line simulations to simulate different dispatch and pricing schemes. This data must be provided to ERCOT when requested, within a reasonable storage requirement timeframe. The data storage requirements and the mechanism of delivering this data to ERCOT will be determined later.</w:t>
      </w:r>
    </w:p>
    <w:p w14:paraId="00000117" w14:textId="77777777" w:rsidR="00941CEE" w:rsidRDefault="00941CEE">
      <w:pPr>
        <w:pBdr>
          <w:top w:val="nil"/>
          <w:left w:val="nil"/>
          <w:bottom w:val="nil"/>
          <w:right w:val="nil"/>
          <w:between w:val="nil"/>
        </w:pBdr>
        <w:spacing w:after="160" w:line="259" w:lineRule="auto"/>
        <w:ind w:left="1440"/>
        <w:rPr>
          <w:rFonts w:ascii="Arial" w:eastAsia="Arial" w:hAnsi="Arial" w:cs="Arial"/>
          <w:color w:val="000000"/>
          <w:sz w:val="20"/>
          <w:szCs w:val="20"/>
        </w:rPr>
      </w:pPr>
    </w:p>
    <w:p w14:paraId="00000118" w14:textId="77777777" w:rsidR="00941CEE" w:rsidRDefault="00000000">
      <w:pPr>
        <w:pStyle w:val="Heading1"/>
        <w:numPr>
          <w:ilvl w:val="1"/>
          <w:numId w:val="4"/>
        </w:numPr>
        <w:ind w:left="720"/>
        <w:rPr>
          <w:color w:val="00AEC7"/>
        </w:rPr>
      </w:pPr>
      <w:bookmarkStart w:id="433" w:name="_heading=h.26in1rg" w:colFirst="0" w:colLast="0"/>
      <w:bookmarkEnd w:id="433"/>
      <w:r>
        <w:rPr>
          <w:color w:val="00AEC7"/>
        </w:rPr>
        <w:t>Procurement and Deployment</w:t>
      </w:r>
    </w:p>
    <w:p w14:paraId="00000119" w14:textId="77777777" w:rsidR="00941CEE" w:rsidRDefault="00941CEE"/>
    <w:p w14:paraId="0000011A" w14:textId="77777777" w:rsidR="00941CEE" w:rsidRDefault="00000000">
      <w:pPr>
        <w:rPr>
          <w:rFonts w:ascii="Arial" w:eastAsia="Arial" w:hAnsi="Arial" w:cs="Arial"/>
          <w:sz w:val="20"/>
          <w:szCs w:val="20"/>
        </w:rPr>
      </w:pPr>
      <w:r>
        <w:rPr>
          <w:rFonts w:ascii="Arial" w:eastAsia="Arial" w:hAnsi="Arial" w:cs="Arial"/>
          <w:sz w:val="20"/>
          <w:szCs w:val="20"/>
        </w:rPr>
        <w:t xml:space="preserve">ADER participation will be through existing ALR ERCOT market mechanisms.  </w:t>
      </w:r>
    </w:p>
    <w:p w14:paraId="0000011B" w14:textId="77777777" w:rsidR="00941CEE" w:rsidRDefault="00941CEE">
      <w:pPr>
        <w:rPr>
          <w:rFonts w:ascii="Arial" w:eastAsia="Arial" w:hAnsi="Arial" w:cs="Arial"/>
          <w:sz w:val="20"/>
          <w:szCs w:val="20"/>
        </w:rPr>
      </w:pPr>
    </w:p>
    <w:p w14:paraId="0000011C" w14:textId="77777777" w:rsidR="00941CEE" w:rsidRDefault="00000000">
      <w:pPr>
        <w:numPr>
          <w:ilvl w:val="0"/>
          <w:numId w:val="21"/>
        </w:numPr>
        <w:rPr>
          <w:rFonts w:ascii="Arial" w:eastAsia="Arial" w:hAnsi="Arial" w:cs="Arial"/>
          <w:color w:val="000000"/>
          <w:sz w:val="20"/>
          <w:szCs w:val="20"/>
        </w:rPr>
      </w:pPr>
      <w:bookmarkStart w:id="434" w:name="_heading=h.lnxbz9" w:colFirst="0" w:colLast="0"/>
      <w:bookmarkEnd w:id="434"/>
      <w:r>
        <w:rPr>
          <w:rFonts w:ascii="Arial" w:eastAsia="Arial" w:hAnsi="Arial" w:cs="Arial"/>
          <w:sz w:val="20"/>
          <w:szCs w:val="20"/>
        </w:rPr>
        <w:t xml:space="preserve">ADERs qualified for </w:t>
      </w:r>
      <w:proofErr w:type="gramStart"/>
      <w:r>
        <w:rPr>
          <w:rFonts w:ascii="Arial" w:eastAsia="Arial" w:hAnsi="Arial" w:cs="Arial"/>
          <w:sz w:val="20"/>
          <w:szCs w:val="20"/>
        </w:rPr>
        <w:t>Non-Spin</w:t>
      </w:r>
      <w:proofErr w:type="gramEnd"/>
      <w:sdt>
        <w:sdtPr>
          <w:tag w:val="goog_rdk_294"/>
          <w:id w:val="-466740863"/>
        </w:sdtPr>
        <w:sdtContent>
          <w:ins w:id="435" w:author="ERCOT" w:date="2023-12-04T11:13:00Z">
            <w:r>
              <w:rPr>
                <w:rFonts w:ascii="Arial" w:eastAsia="Arial" w:hAnsi="Arial" w:cs="Arial"/>
                <w:sz w:val="20"/>
                <w:szCs w:val="20"/>
              </w:rPr>
              <w:t xml:space="preserve"> and/or ECRS</w:t>
            </w:r>
          </w:ins>
        </w:sdtContent>
      </w:sdt>
      <w:r>
        <w:rPr>
          <w:rFonts w:ascii="Arial" w:eastAsia="Arial" w:hAnsi="Arial" w:cs="Arial"/>
          <w:sz w:val="20"/>
          <w:szCs w:val="20"/>
        </w:rPr>
        <w:t xml:space="preserve"> may be offered into the Day-Ahead Market (DAM) to provide Non-Spin</w:t>
      </w:r>
      <w:sdt>
        <w:sdtPr>
          <w:tag w:val="goog_rdk_295"/>
          <w:id w:val="-1400978381"/>
        </w:sdtPr>
        <w:sdtContent>
          <w:ins w:id="436" w:author="ERCOT" w:date="2023-12-04T11:13:00Z">
            <w:r>
              <w:rPr>
                <w:rFonts w:ascii="Arial" w:eastAsia="Arial" w:hAnsi="Arial" w:cs="Arial"/>
                <w:sz w:val="20"/>
                <w:szCs w:val="20"/>
              </w:rPr>
              <w:t xml:space="preserve"> and/or ECRS, as applicable,</w:t>
            </w:r>
          </w:ins>
        </w:sdtContent>
      </w:sdt>
      <w:r>
        <w:rPr>
          <w:rFonts w:ascii="Arial" w:eastAsia="Arial" w:hAnsi="Arial" w:cs="Arial"/>
          <w:sz w:val="20"/>
          <w:szCs w:val="20"/>
        </w:rPr>
        <w:t xml:space="preserve"> and will be cleared with other participating Resources, in accordance with existing ERCOT rules. Additionally, self-arranged or traded </w:t>
      </w:r>
      <w:proofErr w:type="gramStart"/>
      <w:r>
        <w:rPr>
          <w:rFonts w:ascii="Arial" w:eastAsia="Arial" w:hAnsi="Arial" w:cs="Arial"/>
          <w:sz w:val="20"/>
          <w:szCs w:val="20"/>
        </w:rPr>
        <w:t>Non-Spin</w:t>
      </w:r>
      <w:proofErr w:type="gramEnd"/>
      <w:r>
        <w:rPr>
          <w:rFonts w:ascii="Arial" w:eastAsia="Arial" w:hAnsi="Arial" w:cs="Arial"/>
          <w:sz w:val="20"/>
          <w:szCs w:val="20"/>
        </w:rPr>
        <w:t xml:space="preserve"> </w:t>
      </w:r>
      <w:sdt>
        <w:sdtPr>
          <w:tag w:val="goog_rdk_296"/>
          <w:id w:val="750324554"/>
        </w:sdtPr>
        <w:sdtContent>
          <w:ins w:id="437" w:author="ERCOT" w:date="2023-12-20T11:13:00Z">
            <w:r>
              <w:rPr>
                <w:rFonts w:ascii="Arial" w:eastAsia="Arial" w:hAnsi="Arial" w:cs="Arial"/>
                <w:sz w:val="20"/>
                <w:szCs w:val="20"/>
              </w:rPr>
              <w:t xml:space="preserve">or ECRS </w:t>
            </w:r>
          </w:ins>
        </w:sdtContent>
      </w:sdt>
      <w:r>
        <w:rPr>
          <w:rFonts w:ascii="Arial" w:eastAsia="Arial" w:hAnsi="Arial" w:cs="Arial"/>
          <w:sz w:val="20"/>
          <w:szCs w:val="20"/>
        </w:rPr>
        <w:t xml:space="preserve">may be provided by qualified ADERs. This Pilot Project is not intended to directly impact ERCOT’s determination of Ancillary Service quantities to be procured. However, ERCOT at its sole discretion, may consider increases to </w:t>
      </w:r>
      <w:proofErr w:type="gramStart"/>
      <w:r>
        <w:rPr>
          <w:rFonts w:ascii="Arial" w:eastAsia="Arial" w:hAnsi="Arial" w:cs="Arial"/>
          <w:sz w:val="20"/>
          <w:szCs w:val="20"/>
        </w:rPr>
        <w:t>Non-Spin</w:t>
      </w:r>
      <w:proofErr w:type="gramEnd"/>
      <w:sdt>
        <w:sdtPr>
          <w:tag w:val="goog_rdk_297"/>
          <w:id w:val="-761224041"/>
        </w:sdtPr>
        <w:sdtContent>
          <w:ins w:id="438" w:author="ERCOT" w:date="2023-12-04T11:14:00Z">
            <w:r>
              <w:rPr>
                <w:rFonts w:ascii="Arial" w:eastAsia="Arial" w:hAnsi="Arial" w:cs="Arial"/>
                <w:sz w:val="20"/>
                <w:szCs w:val="20"/>
              </w:rPr>
              <w:t xml:space="preserve"> </w:t>
            </w:r>
          </w:ins>
          <w:customXmlInsRangeStart w:id="439" w:author="ERCOT" w:date="2023-12-04T11:14:00Z"/>
          <w:sdt>
            <w:sdtPr>
              <w:tag w:val="goog_rdk_298"/>
              <w:id w:val="1415744316"/>
            </w:sdtPr>
            <w:sdtContent>
              <w:customXmlInsRangeEnd w:id="439"/>
              <w:ins w:id="440" w:author="ERCOT" w:date="2023-12-04T11:14:00Z">
                <w:del w:id="441" w:author="ERCOT" w:date="2024-01-03T15:50:00Z">
                  <w:r>
                    <w:rPr>
                      <w:rFonts w:ascii="Arial" w:eastAsia="Arial" w:hAnsi="Arial" w:cs="Arial"/>
                      <w:sz w:val="20"/>
                      <w:szCs w:val="20"/>
                    </w:rPr>
                    <w:delText xml:space="preserve"> </w:delText>
                  </w:r>
                </w:del>
              </w:ins>
              <w:customXmlInsRangeStart w:id="442" w:author="ERCOT" w:date="2023-12-04T11:14:00Z"/>
            </w:sdtContent>
          </w:sdt>
          <w:customXmlInsRangeEnd w:id="442"/>
          <w:ins w:id="443" w:author="ERCOT" w:date="2023-12-04T11:14:00Z">
            <w:r>
              <w:rPr>
                <w:rFonts w:ascii="Arial" w:eastAsia="Arial" w:hAnsi="Arial" w:cs="Arial"/>
                <w:sz w:val="20"/>
                <w:szCs w:val="20"/>
              </w:rPr>
              <w:t>and ECRS</w:t>
            </w:r>
          </w:ins>
        </w:sdtContent>
      </w:sdt>
      <w:r>
        <w:rPr>
          <w:rFonts w:ascii="Arial" w:eastAsia="Arial" w:hAnsi="Arial" w:cs="Arial"/>
          <w:sz w:val="20"/>
          <w:szCs w:val="20"/>
        </w:rPr>
        <w:t xml:space="preserve"> quantities, if deemed necessary, due to concerns regarding ADER performance.</w:t>
      </w:r>
    </w:p>
    <w:p w14:paraId="0000011D" w14:textId="77777777" w:rsidR="00941CEE" w:rsidRDefault="00000000">
      <w:pPr>
        <w:numPr>
          <w:ilvl w:val="0"/>
          <w:numId w:val="21"/>
        </w:numPr>
        <w:rPr>
          <w:rFonts w:ascii="Arial" w:eastAsia="Arial" w:hAnsi="Arial" w:cs="Arial"/>
          <w:color w:val="000000"/>
          <w:sz w:val="20"/>
          <w:szCs w:val="20"/>
        </w:rPr>
      </w:pPr>
      <w:r>
        <w:rPr>
          <w:rFonts w:ascii="Arial" w:eastAsia="Arial" w:hAnsi="Arial" w:cs="Arial"/>
          <w:sz w:val="20"/>
          <w:szCs w:val="20"/>
        </w:rPr>
        <w:t>Deployment of an ADER</w:t>
      </w:r>
      <w:sdt>
        <w:sdtPr>
          <w:tag w:val="goog_rdk_299"/>
          <w:id w:val="-1673096489"/>
        </w:sdtPr>
        <w:sdtContent>
          <w:del w:id="444" w:author="ERCOT" w:date="2024-01-02T14:38:00Z">
            <w:r>
              <w:rPr>
                <w:rFonts w:ascii="Arial" w:eastAsia="Arial" w:hAnsi="Arial" w:cs="Arial"/>
                <w:sz w:val="20"/>
                <w:szCs w:val="20"/>
              </w:rPr>
              <w:delText>,</w:delText>
            </w:r>
          </w:del>
        </w:sdtContent>
      </w:sdt>
      <w:r>
        <w:rPr>
          <w:rFonts w:ascii="Arial" w:eastAsia="Arial" w:hAnsi="Arial" w:cs="Arial"/>
          <w:sz w:val="20"/>
          <w:szCs w:val="20"/>
        </w:rPr>
        <w:t xml:space="preserve"> </w:t>
      </w:r>
      <w:sdt>
        <w:sdtPr>
          <w:tag w:val="goog_rdk_300"/>
          <w:id w:val="-1489008613"/>
        </w:sdtPr>
        <w:sdtContent>
          <w:del w:id="445" w:author="ERCOT" w:date="2023-12-04T11:14:00Z">
            <w:r>
              <w:rPr>
                <w:rFonts w:ascii="Arial" w:eastAsia="Arial" w:hAnsi="Arial" w:cs="Arial"/>
                <w:sz w:val="20"/>
                <w:szCs w:val="20"/>
              </w:rPr>
              <w:delText xml:space="preserve">either </w:delText>
            </w:r>
          </w:del>
        </w:sdtContent>
      </w:sdt>
      <w:r>
        <w:rPr>
          <w:rFonts w:ascii="Arial" w:eastAsia="Arial" w:hAnsi="Arial" w:cs="Arial"/>
          <w:sz w:val="20"/>
          <w:szCs w:val="20"/>
        </w:rPr>
        <w:t xml:space="preserve">for </w:t>
      </w:r>
      <w:proofErr w:type="gramStart"/>
      <w:r>
        <w:rPr>
          <w:rFonts w:ascii="Arial" w:eastAsia="Arial" w:hAnsi="Arial" w:cs="Arial"/>
          <w:sz w:val="20"/>
          <w:szCs w:val="20"/>
        </w:rPr>
        <w:t>Non-Spin</w:t>
      </w:r>
      <w:proofErr w:type="gramEnd"/>
      <w:sdt>
        <w:sdtPr>
          <w:tag w:val="goog_rdk_301"/>
          <w:id w:val="-893960078"/>
        </w:sdtPr>
        <w:sdtContent>
          <w:ins w:id="446" w:author="ERCOT" w:date="2023-12-04T11:14:00Z">
            <w:r>
              <w:rPr>
                <w:rFonts w:ascii="Arial" w:eastAsia="Arial" w:hAnsi="Arial" w:cs="Arial"/>
                <w:sz w:val="20"/>
                <w:szCs w:val="20"/>
              </w:rPr>
              <w:t>, ECRS,</w:t>
            </w:r>
          </w:ins>
        </w:sdtContent>
      </w:sdt>
      <w:r>
        <w:rPr>
          <w:rFonts w:ascii="Arial" w:eastAsia="Arial" w:hAnsi="Arial" w:cs="Arial"/>
          <w:sz w:val="20"/>
          <w:szCs w:val="20"/>
        </w:rPr>
        <w:t xml:space="preserve"> or for energy through SCED, will be in accordance with ALR requirements and other ERCOT rules. This includes dispatch using Load Zone shift factors.</w:t>
      </w:r>
    </w:p>
    <w:p w14:paraId="0000011E" w14:textId="77777777" w:rsidR="00941CEE" w:rsidRDefault="00000000">
      <w:pPr>
        <w:pStyle w:val="Heading1"/>
        <w:numPr>
          <w:ilvl w:val="1"/>
          <w:numId w:val="4"/>
        </w:numPr>
        <w:ind w:left="720"/>
        <w:rPr>
          <w:color w:val="00AEC7"/>
        </w:rPr>
      </w:pPr>
      <w:bookmarkStart w:id="447" w:name="_heading=h.35nkun2" w:colFirst="0" w:colLast="0"/>
      <w:bookmarkEnd w:id="447"/>
      <w:r>
        <w:rPr>
          <w:color w:val="00AEC7"/>
        </w:rPr>
        <w:t>Performance Evaluation and Compliance Metrics</w:t>
      </w:r>
    </w:p>
    <w:p w14:paraId="0000011F" w14:textId="77777777" w:rsidR="00941CEE" w:rsidRDefault="00941CEE">
      <w:pPr>
        <w:rPr>
          <w:rFonts w:ascii="Arial" w:eastAsia="Arial" w:hAnsi="Arial" w:cs="Arial"/>
          <w:color w:val="5B6770"/>
          <w:sz w:val="20"/>
          <w:szCs w:val="20"/>
        </w:rPr>
      </w:pPr>
    </w:p>
    <w:p w14:paraId="00000120" w14:textId="77777777" w:rsidR="00941CEE" w:rsidRDefault="00000000">
      <w:pPr>
        <w:rPr>
          <w:rFonts w:ascii="Arial" w:eastAsia="Arial" w:hAnsi="Arial" w:cs="Arial"/>
          <w:sz w:val="20"/>
          <w:szCs w:val="20"/>
        </w:rPr>
      </w:pPr>
      <w:r>
        <w:rPr>
          <w:rFonts w:ascii="Arial" w:eastAsia="Arial" w:hAnsi="Arial" w:cs="Arial"/>
          <w:sz w:val="20"/>
          <w:szCs w:val="20"/>
        </w:rPr>
        <w:t xml:space="preserve">ADERs will be registered as ALRs in ERCOT systems. ADER performance will be evaluated using the existing CLREDP and Base Point Deviation processes for ALRs. The performance analysis results will be included in the monthly performance reports for CLRs. ERCOT may revoke an ADER’s qualification to provide </w:t>
      </w:r>
      <w:proofErr w:type="gramStart"/>
      <w:r>
        <w:rPr>
          <w:rFonts w:ascii="Arial" w:eastAsia="Arial" w:hAnsi="Arial" w:cs="Arial"/>
          <w:sz w:val="20"/>
          <w:szCs w:val="20"/>
        </w:rPr>
        <w:t>Non-Spin</w:t>
      </w:r>
      <w:proofErr w:type="gramEnd"/>
      <w:sdt>
        <w:sdtPr>
          <w:tag w:val="goog_rdk_302"/>
          <w:id w:val="-1552912349"/>
        </w:sdtPr>
        <w:sdtContent>
          <w:ins w:id="448" w:author="ERCOT" w:date="2023-12-04T11:14:00Z">
            <w:r>
              <w:rPr>
                <w:rFonts w:ascii="Arial" w:eastAsia="Arial" w:hAnsi="Arial" w:cs="Arial"/>
                <w:sz w:val="20"/>
                <w:szCs w:val="20"/>
              </w:rPr>
              <w:t xml:space="preserve"> or ECRS</w:t>
            </w:r>
          </w:ins>
        </w:sdtContent>
      </w:sdt>
      <w:r>
        <w:rPr>
          <w:rFonts w:ascii="Arial" w:eastAsia="Arial" w:hAnsi="Arial" w:cs="Arial"/>
          <w:sz w:val="20"/>
          <w:szCs w:val="20"/>
        </w:rPr>
        <w:t xml:space="preserve"> if the ADER demonstrates a continuing failure to perform.</w:t>
      </w:r>
      <w:sdt>
        <w:sdtPr>
          <w:tag w:val="goog_rdk_303"/>
          <w:id w:val="1604456728"/>
        </w:sdtPr>
        <w:sdtContent>
          <w:ins w:id="449" w:author="ERCOT" w:date="2023-12-05T17:40:00Z">
            <w:r>
              <w:rPr>
                <w:rFonts w:ascii="Arial" w:eastAsia="Arial" w:hAnsi="Arial" w:cs="Arial"/>
                <w:sz w:val="20"/>
                <w:szCs w:val="20"/>
              </w:rPr>
              <w:t xml:space="preserve">  As part of Phase 2, ERCOT staff, along with stakeholders, may consider whether the existing performance tolerances for measuring performance when dispatched are appropriate for R</w:t>
            </w:r>
          </w:ins>
          <w:customXmlInsRangeStart w:id="450" w:author="ERCOT" w:date="2023-12-05T17:40:00Z"/>
          <w:sdt>
            <w:sdtPr>
              <w:tag w:val="goog_rdk_304"/>
              <w:id w:val="1328947797"/>
            </w:sdtPr>
            <w:sdtContent>
              <w:customXmlInsRangeEnd w:id="450"/>
              <w:ins w:id="451" w:author="ERCOT" w:date="2023-12-05T17:40:00Z">
                <w:del w:id="452" w:author="ERCOT" w:date="2023-12-19T16:36:00Z">
                  <w:r>
                    <w:rPr>
                      <w:rFonts w:ascii="Arial" w:eastAsia="Arial" w:hAnsi="Arial" w:cs="Arial"/>
                      <w:sz w:val="20"/>
                      <w:szCs w:val="20"/>
                    </w:rPr>
                    <w:delText>r</w:delText>
                  </w:r>
                </w:del>
              </w:ins>
              <w:customXmlInsRangeStart w:id="453" w:author="ERCOT" w:date="2023-12-05T17:40:00Z"/>
            </w:sdtContent>
          </w:sdt>
          <w:customXmlInsRangeEnd w:id="453"/>
          <w:ins w:id="454" w:author="ERCOT" w:date="2023-12-05T17:40:00Z">
            <w:r>
              <w:rPr>
                <w:rFonts w:ascii="Arial" w:eastAsia="Arial" w:hAnsi="Arial" w:cs="Arial"/>
                <w:sz w:val="20"/>
                <w:szCs w:val="20"/>
              </w:rPr>
              <w:t xml:space="preserve">esources whose rated capacity may be less than the current 2 MW compliance </w:t>
            </w:r>
            <w:proofErr w:type="spellStart"/>
            <w:r>
              <w:rPr>
                <w:rFonts w:ascii="Arial" w:eastAsia="Arial" w:hAnsi="Arial" w:cs="Arial"/>
                <w:sz w:val="20"/>
                <w:szCs w:val="20"/>
              </w:rPr>
              <w:t>deadband</w:t>
            </w:r>
            <w:proofErr w:type="spellEnd"/>
            <w:r>
              <w:rPr>
                <w:rFonts w:ascii="Arial" w:eastAsia="Arial" w:hAnsi="Arial" w:cs="Arial"/>
                <w:sz w:val="20"/>
                <w:szCs w:val="20"/>
              </w:rPr>
              <w:t>.</w:t>
            </w:r>
          </w:ins>
        </w:sdtContent>
      </w:sdt>
    </w:p>
    <w:p w14:paraId="00000121" w14:textId="77777777" w:rsidR="00941CEE" w:rsidRDefault="00941CEE">
      <w:pPr>
        <w:rPr>
          <w:rFonts w:ascii="Arial" w:eastAsia="Arial" w:hAnsi="Arial" w:cs="Arial"/>
          <w:color w:val="5B6770"/>
          <w:sz w:val="20"/>
          <w:szCs w:val="20"/>
        </w:rPr>
      </w:pPr>
    </w:p>
    <w:p w14:paraId="00000122" w14:textId="77777777" w:rsidR="00941CEE" w:rsidRDefault="00000000">
      <w:pPr>
        <w:pStyle w:val="Heading1"/>
        <w:numPr>
          <w:ilvl w:val="1"/>
          <w:numId w:val="4"/>
        </w:numPr>
        <w:ind w:left="720"/>
        <w:rPr>
          <w:color w:val="00AEC7"/>
        </w:rPr>
      </w:pPr>
      <w:bookmarkStart w:id="455" w:name="_heading=h.1ksv4uv" w:colFirst="0" w:colLast="0"/>
      <w:bookmarkEnd w:id="455"/>
      <w:r>
        <w:rPr>
          <w:color w:val="00AEC7"/>
        </w:rPr>
        <w:t>Settlement and Cost Allocation</w:t>
      </w:r>
    </w:p>
    <w:p w14:paraId="00000123" w14:textId="77777777" w:rsidR="00941CEE" w:rsidRDefault="00941CEE">
      <w:pPr>
        <w:rPr>
          <w:rFonts w:ascii="Arial" w:eastAsia="Arial" w:hAnsi="Arial" w:cs="Arial"/>
          <w:color w:val="5B6770"/>
          <w:sz w:val="20"/>
          <w:szCs w:val="20"/>
        </w:rPr>
      </w:pPr>
    </w:p>
    <w:p w14:paraId="00000124" w14:textId="77777777" w:rsidR="00941CEE" w:rsidRDefault="00000000">
      <w:pPr>
        <w:rPr>
          <w:rFonts w:ascii="Arial" w:eastAsia="Arial" w:hAnsi="Arial" w:cs="Arial"/>
          <w:sz w:val="20"/>
          <w:szCs w:val="20"/>
        </w:rPr>
      </w:pPr>
      <w:r>
        <w:rPr>
          <w:rFonts w:ascii="Arial" w:eastAsia="Arial" w:hAnsi="Arial" w:cs="Arial"/>
          <w:sz w:val="20"/>
          <w:szCs w:val="20"/>
        </w:rPr>
        <w:t xml:space="preserve">Energy from ADERs will be settled in accordance with the ERCOT Nodal Protocols regarding ALR energy settlement, and the Load Zone price will be used for settlement of energy. In the event there are Premises within the ADER that inject into the distribution system, that injection will be treated as negative Load and the ERCOT energy settlement will value it as negative Load in the settlement for the QSE. The ADERs participating in the Pilot Project will be subject to other ERCOT settlement calculations for Resources as described in the ERCOT Nodal protocols including the Ancillary Service imbalance Settlement calculations.  </w:t>
      </w:r>
    </w:p>
    <w:p w14:paraId="00000125" w14:textId="77777777" w:rsidR="00941CEE" w:rsidRDefault="00000000">
      <w:pPr>
        <w:rPr>
          <w:rFonts w:ascii="Arial" w:eastAsia="Arial" w:hAnsi="Arial" w:cs="Arial"/>
          <w:sz w:val="20"/>
          <w:szCs w:val="20"/>
        </w:rPr>
      </w:pPr>
      <w:r>
        <w:br w:type="page"/>
      </w:r>
    </w:p>
    <w:p w14:paraId="00000126" w14:textId="77777777" w:rsidR="00941CEE" w:rsidRDefault="00000000">
      <w:pPr>
        <w:pStyle w:val="Heading1"/>
        <w:numPr>
          <w:ilvl w:val="1"/>
          <w:numId w:val="4"/>
        </w:numPr>
        <w:ind w:left="720"/>
        <w:rPr>
          <w:color w:val="00AEC7"/>
        </w:rPr>
      </w:pPr>
      <w:bookmarkStart w:id="456" w:name="_heading=h.44sinio" w:colFirst="0" w:colLast="0"/>
      <w:bookmarkEnd w:id="456"/>
      <w:r>
        <w:rPr>
          <w:color w:val="00AEC7"/>
        </w:rPr>
        <w:lastRenderedPageBreak/>
        <w:t xml:space="preserve">Evaluation and Analysis of Different ADER Participation Models for Phase </w:t>
      </w:r>
      <w:sdt>
        <w:sdtPr>
          <w:tag w:val="goog_rdk_305"/>
          <w:id w:val="140248081"/>
        </w:sdtPr>
        <w:sdtContent>
          <w:del w:id="457" w:author="ERCOT" w:date="2023-12-18T22:44:00Z">
            <w:r>
              <w:rPr>
                <w:color w:val="00AEC7"/>
              </w:rPr>
              <w:delText>1</w:delText>
            </w:r>
          </w:del>
        </w:sdtContent>
      </w:sdt>
      <w:sdt>
        <w:sdtPr>
          <w:tag w:val="goog_rdk_306"/>
          <w:id w:val="1230194900"/>
        </w:sdtPr>
        <w:sdtContent>
          <w:ins w:id="458" w:author="ERCOT" w:date="2023-12-18T22:44:00Z">
            <w:r>
              <w:rPr>
                <w:color w:val="00AEC7"/>
              </w:rPr>
              <w:t>2</w:t>
            </w:r>
          </w:ins>
        </w:sdtContent>
      </w:sdt>
    </w:p>
    <w:p w14:paraId="00000127" w14:textId="77777777" w:rsidR="00941CEE" w:rsidRDefault="00941CEE">
      <w:pPr>
        <w:rPr>
          <w:rFonts w:ascii="Arial" w:eastAsia="Arial" w:hAnsi="Arial" w:cs="Arial"/>
          <w:sz w:val="20"/>
          <w:szCs w:val="20"/>
        </w:rPr>
      </w:pPr>
    </w:p>
    <w:p w14:paraId="00000128" w14:textId="77777777" w:rsidR="00941CEE" w:rsidRDefault="00000000">
      <w:pPr>
        <w:rPr>
          <w:rFonts w:ascii="Arial" w:eastAsia="Arial" w:hAnsi="Arial" w:cs="Arial"/>
          <w:color w:val="000000"/>
          <w:sz w:val="20"/>
          <w:szCs w:val="20"/>
        </w:rPr>
      </w:pPr>
      <w:r>
        <w:rPr>
          <w:rFonts w:ascii="Arial" w:eastAsia="Arial" w:hAnsi="Arial" w:cs="Arial"/>
          <w:color w:val="000000"/>
          <w:sz w:val="20"/>
          <w:szCs w:val="20"/>
        </w:rPr>
        <w:t xml:space="preserve">This section outlines some of the studies that ERCOT will be conducting during Phase </w:t>
      </w:r>
      <w:sdt>
        <w:sdtPr>
          <w:tag w:val="goog_rdk_307"/>
          <w:id w:val="873655930"/>
        </w:sdtPr>
        <w:sdtContent>
          <w:ins w:id="459" w:author="ERCOT" w:date="2023-12-18T22:44:00Z">
            <w:r>
              <w:rPr>
                <w:rFonts w:ascii="Arial" w:eastAsia="Arial" w:hAnsi="Arial" w:cs="Arial"/>
                <w:color w:val="000000"/>
                <w:sz w:val="20"/>
                <w:szCs w:val="20"/>
              </w:rPr>
              <w:t>2</w:t>
            </w:r>
          </w:ins>
        </w:sdtContent>
      </w:sdt>
      <w:sdt>
        <w:sdtPr>
          <w:tag w:val="goog_rdk_308"/>
          <w:id w:val="535391060"/>
        </w:sdtPr>
        <w:sdtContent>
          <w:del w:id="460" w:author="ERCOT" w:date="2023-12-18T22:44:00Z">
            <w:r>
              <w:rPr>
                <w:rFonts w:ascii="Arial" w:eastAsia="Arial" w:hAnsi="Arial" w:cs="Arial"/>
                <w:color w:val="000000"/>
                <w:sz w:val="20"/>
                <w:szCs w:val="20"/>
              </w:rPr>
              <w:delText>1</w:delText>
            </w:r>
          </w:del>
        </w:sdtContent>
      </w:sdt>
      <w:r>
        <w:rPr>
          <w:rFonts w:ascii="Arial" w:eastAsia="Arial" w:hAnsi="Arial" w:cs="Arial"/>
          <w:color w:val="000000"/>
          <w:sz w:val="20"/>
          <w:szCs w:val="20"/>
        </w:rPr>
        <w:t xml:space="preserve"> of the Pilot Project: </w:t>
      </w:r>
    </w:p>
    <w:p w14:paraId="00000129" w14:textId="77777777" w:rsidR="00941CEE" w:rsidRDefault="00941CEE">
      <w:pPr>
        <w:rPr>
          <w:rFonts w:ascii="Arial" w:eastAsia="Arial" w:hAnsi="Arial" w:cs="Arial"/>
          <w:color w:val="000000"/>
          <w:sz w:val="20"/>
          <w:szCs w:val="20"/>
        </w:rPr>
      </w:pPr>
    </w:p>
    <w:p w14:paraId="0000012A" w14:textId="77777777" w:rsidR="00941CEE" w:rsidRDefault="00000000">
      <w:pPr>
        <w:numPr>
          <w:ilvl w:val="0"/>
          <w:numId w:val="14"/>
        </w:numPr>
        <w:ind w:left="810"/>
        <w:rPr>
          <w:rFonts w:ascii="Arial" w:eastAsia="Arial" w:hAnsi="Arial" w:cs="Arial"/>
          <w:color w:val="000000"/>
          <w:sz w:val="20"/>
          <w:szCs w:val="20"/>
        </w:rPr>
      </w:pPr>
      <w:r>
        <w:rPr>
          <w:rFonts w:ascii="Arial" w:eastAsia="Arial" w:hAnsi="Arial" w:cs="Arial"/>
          <w:sz w:val="20"/>
          <w:szCs w:val="20"/>
        </w:rPr>
        <w:t xml:space="preserve">During the </w:t>
      </w:r>
      <w:sdt>
        <w:sdtPr>
          <w:tag w:val="goog_rdk_309"/>
          <w:id w:val="-689370689"/>
        </w:sdtPr>
        <w:sdtContent>
          <w:del w:id="461" w:author="ERCOT" w:date="2023-12-18T22:45:00Z">
            <w:r>
              <w:rPr>
                <w:rFonts w:ascii="Arial" w:eastAsia="Arial" w:hAnsi="Arial" w:cs="Arial"/>
                <w:sz w:val="20"/>
                <w:szCs w:val="20"/>
              </w:rPr>
              <w:delText xml:space="preserve">first </w:delText>
            </w:r>
          </w:del>
        </w:sdtContent>
      </w:sdt>
      <w:sdt>
        <w:sdtPr>
          <w:tag w:val="goog_rdk_310"/>
          <w:id w:val="-299152274"/>
        </w:sdtPr>
        <w:sdtContent>
          <w:ins w:id="462" w:author="ERCOT" w:date="2023-12-18T22:45:00Z">
            <w:r>
              <w:rPr>
                <w:rFonts w:ascii="Arial" w:eastAsia="Arial" w:hAnsi="Arial" w:cs="Arial"/>
                <w:sz w:val="20"/>
                <w:szCs w:val="20"/>
              </w:rPr>
              <w:t xml:space="preserve">second </w:t>
            </w:r>
          </w:ins>
        </w:sdtContent>
      </w:sdt>
      <w:r>
        <w:rPr>
          <w:rFonts w:ascii="Arial" w:eastAsia="Arial" w:hAnsi="Arial" w:cs="Arial"/>
          <w:sz w:val="20"/>
          <w:szCs w:val="20"/>
        </w:rPr>
        <w:t>phase of the Pilot Project, off-line studies using archived production data will be performed by ERCOT to analyze different dispatch and pricing schemes and their comparative effectiveness in managing congestion. These include dispatch and Settlement using:</w:t>
      </w:r>
    </w:p>
    <w:p w14:paraId="0000012B" w14:textId="77777777" w:rsidR="00941CEE" w:rsidRDefault="00000000">
      <w:pPr>
        <w:numPr>
          <w:ilvl w:val="1"/>
          <w:numId w:val="14"/>
        </w:numPr>
        <w:rPr>
          <w:rFonts w:ascii="Arial" w:eastAsia="Arial" w:hAnsi="Arial" w:cs="Arial"/>
          <w:color w:val="000000"/>
          <w:sz w:val="20"/>
          <w:szCs w:val="20"/>
        </w:rPr>
      </w:pPr>
      <w:r>
        <w:rPr>
          <w:rFonts w:ascii="Arial" w:eastAsia="Arial" w:hAnsi="Arial" w:cs="Arial"/>
          <w:sz w:val="20"/>
          <w:szCs w:val="20"/>
        </w:rPr>
        <w:t xml:space="preserve">Logical Resource Nodes (LRNs): </w:t>
      </w:r>
    </w:p>
    <w:p w14:paraId="0000012C" w14:textId="77777777" w:rsidR="00941CEE" w:rsidRDefault="00000000">
      <w:pPr>
        <w:numPr>
          <w:ilvl w:val="2"/>
          <w:numId w:val="14"/>
        </w:numPr>
        <w:ind w:left="1800"/>
        <w:rPr>
          <w:rFonts w:ascii="Arial" w:eastAsia="Arial" w:hAnsi="Arial" w:cs="Arial"/>
          <w:color w:val="000000"/>
          <w:sz w:val="20"/>
          <w:szCs w:val="20"/>
        </w:rPr>
      </w:pPr>
      <w:r>
        <w:rPr>
          <w:rFonts w:ascii="Arial" w:eastAsia="Arial" w:hAnsi="Arial" w:cs="Arial"/>
          <w:sz w:val="20"/>
          <w:szCs w:val="20"/>
        </w:rPr>
        <w:t>Dispatch with static allocation factors used to determine the LRN shift factor and pricing; and</w:t>
      </w:r>
    </w:p>
    <w:p w14:paraId="0000012D" w14:textId="77777777" w:rsidR="00941CEE" w:rsidRDefault="00000000">
      <w:pPr>
        <w:numPr>
          <w:ilvl w:val="2"/>
          <w:numId w:val="14"/>
        </w:numPr>
        <w:ind w:left="1800"/>
        <w:rPr>
          <w:rFonts w:ascii="Arial" w:eastAsia="Arial" w:hAnsi="Arial" w:cs="Arial"/>
          <w:color w:val="000000"/>
          <w:sz w:val="20"/>
          <w:szCs w:val="20"/>
        </w:rPr>
      </w:pPr>
      <w:r>
        <w:rPr>
          <w:rFonts w:ascii="Arial" w:eastAsia="Arial" w:hAnsi="Arial" w:cs="Arial"/>
          <w:sz w:val="20"/>
          <w:szCs w:val="20"/>
        </w:rPr>
        <w:t>Dispatch with dynamic allocation factors used to determine the LRN shift factor and pricing.</w:t>
      </w:r>
    </w:p>
    <w:p w14:paraId="0000012E" w14:textId="77777777" w:rsidR="00941CEE" w:rsidRDefault="00000000">
      <w:pPr>
        <w:numPr>
          <w:ilvl w:val="2"/>
          <w:numId w:val="14"/>
        </w:numPr>
        <w:ind w:left="1800"/>
        <w:rPr>
          <w:rFonts w:ascii="Arial" w:eastAsia="Arial" w:hAnsi="Arial" w:cs="Arial"/>
          <w:color w:val="000000"/>
          <w:sz w:val="20"/>
          <w:szCs w:val="20"/>
        </w:rPr>
      </w:pPr>
      <w:r>
        <w:rPr>
          <w:rFonts w:ascii="Arial" w:eastAsia="Arial" w:hAnsi="Arial" w:cs="Arial"/>
          <w:sz w:val="20"/>
          <w:szCs w:val="20"/>
        </w:rPr>
        <w:t xml:space="preserve">The process by which allocation factor data will be provided to ERCOT for each ADER will be determined later. </w:t>
      </w:r>
    </w:p>
    <w:p w14:paraId="0000012F" w14:textId="77777777" w:rsidR="00941CEE" w:rsidRDefault="00000000">
      <w:pPr>
        <w:numPr>
          <w:ilvl w:val="1"/>
          <w:numId w:val="14"/>
        </w:numPr>
        <w:rPr>
          <w:rFonts w:ascii="Arial" w:eastAsia="Arial" w:hAnsi="Arial" w:cs="Arial"/>
          <w:color w:val="000000"/>
          <w:sz w:val="20"/>
          <w:szCs w:val="20"/>
        </w:rPr>
      </w:pPr>
      <w:r>
        <w:rPr>
          <w:rFonts w:ascii="Arial" w:eastAsia="Arial" w:hAnsi="Arial" w:cs="Arial"/>
          <w:sz w:val="20"/>
          <w:szCs w:val="20"/>
        </w:rPr>
        <w:t xml:space="preserve">Smaller Load Zones. </w:t>
      </w:r>
    </w:p>
    <w:p w14:paraId="00000130" w14:textId="77777777" w:rsidR="00941CEE" w:rsidRDefault="00941CEE">
      <w:pPr>
        <w:ind w:left="810"/>
        <w:rPr>
          <w:rFonts w:ascii="Arial" w:eastAsia="Arial" w:hAnsi="Arial" w:cs="Arial"/>
          <w:sz w:val="20"/>
          <w:szCs w:val="20"/>
        </w:rPr>
      </w:pPr>
    </w:p>
    <w:p w14:paraId="00000131" w14:textId="77777777" w:rsidR="00941CEE" w:rsidRDefault="00000000">
      <w:pPr>
        <w:ind w:left="720"/>
        <w:rPr>
          <w:rFonts w:ascii="Arial" w:eastAsia="Arial" w:hAnsi="Arial" w:cs="Arial"/>
          <w:sz w:val="20"/>
          <w:szCs w:val="20"/>
        </w:rPr>
      </w:pPr>
      <w:r>
        <w:rPr>
          <w:rFonts w:ascii="Arial" w:eastAsia="Arial" w:hAnsi="Arial" w:cs="Arial"/>
          <w:sz w:val="20"/>
          <w:szCs w:val="20"/>
        </w:rPr>
        <w:t>These different ADER modeling approaches will be compared and trade-offs between accuracy and complexity will be evaluated.</w:t>
      </w:r>
    </w:p>
    <w:p w14:paraId="00000132" w14:textId="77777777" w:rsidR="00941CEE" w:rsidRDefault="00000000">
      <w:pPr>
        <w:numPr>
          <w:ilvl w:val="0"/>
          <w:numId w:val="15"/>
        </w:numPr>
        <w:rPr>
          <w:color w:val="000000"/>
        </w:rPr>
      </w:pPr>
      <w:r>
        <w:rPr>
          <w:rFonts w:ascii="Arial" w:eastAsia="Arial" w:hAnsi="Arial" w:cs="Arial"/>
          <w:sz w:val="20"/>
          <w:szCs w:val="20"/>
        </w:rPr>
        <w:t xml:space="preserve">During the </w:t>
      </w:r>
      <w:sdt>
        <w:sdtPr>
          <w:tag w:val="goog_rdk_311"/>
          <w:id w:val="1692641866"/>
        </w:sdtPr>
        <w:sdtContent>
          <w:del w:id="463" w:author="ERCOT" w:date="2023-12-04T08:42:00Z">
            <w:r>
              <w:rPr>
                <w:rFonts w:ascii="Arial" w:eastAsia="Arial" w:hAnsi="Arial" w:cs="Arial"/>
                <w:sz w:val="20"/>
                <w:szCs w:val="20"/>
              </w:rPr>
              <w:delText xml:space="preserve">first </w:delText>
            </w:r>
          </w:del>
        </w:sdtContent>
      </w:sdt>
      <w:sdt>
        <w:sdtPr>
          <w:tag w:val="goog_rdk_312"/>
          <w:id w:val="1208842221"/>
        </w:sdtPr>
        <w:sdtContent>
          <w:ins w:id="464" w:author="ERCOT" w:date="2023-12-04T08:42:00Z">
            <w:r>
              <w:rPr>
                <w:rFonts w:ascii="Arial" w:eastAsia="Arial" w:hAnsi="Arial" w:cs="Arial"/>
                <w:sz w:val="20"/>
                <w:szCs w:val="20"/>
              </w:rPr>
              <w:t xml:space="preserve">second </w:t>
            </w:r>
          </w:ins>
        </w:sdtContent>
      </w:sdt>
      <w:r>
        <w:rPr>
          <w:rFonts w:ascii="Arial" w:eastAsia="Arial" w:hAnsi="Arial" w:cs="Arial"/>
          <w:sz w:val="20"/>
          <w:szCs w:val="20"/>
        </w:rPr>
        <w:t>phase of the Pilot Project, analysis should</w:t>
      </w:r>
      <w:sdt>
        <w:sdtPr>
          <w:tag w:val="goog_rdk_313"/>
          <w:id w:val="720333143"/>
        </w:sdtPr>
        <w:sdtContent>
          <w:ins w:id="465" w:author="ERCOT" w:date="2023-12-04T08:42:00Z">
            <w:r>
              <w:rPr>
                <w:rFonts w:ascii="Arial" w:eastAsia="Arial" w:hAnsi="Arial" w:cs="Arial"/>
                <w:sz w:val="20"/>
                <w:szCs w:val="20"/>
              </w:rPr>
              <w:t xml:space="preserve"> continue</w:t>
            </w:r>
          </w:ins>
        </w:sdtContent>
      </w:sdt>
      <w:r>
        <w:rPr>
          <w:rFonts w:ascii="Arial" w:eastAsia="Arial" w:hAnsi="Arial" w:cs="Arial"/>
          <w:sz w:val="20"/>
          <w:szCs w:val="20"/>
        </w:rPr>
        <w:t xml:space="preserve"> </w:t>
      </w:r>
      <w:sdt>
        <w:sdtPr>
          <w:tag w:val="goog_rdk_314"/>
          <w:id w:val="1995828104"/>
        </w:sdtPr>
        <w:sdtContent>
          <w:ins w:id="466" w:author="ERCOT" w:date="2023-12-18T22:35:00Z">
            <w:r>
              <w:rPr>
                <w:rFonts w:ascii="Arial" w:eastAsia="Arial" w:hAnsi="Arial" w:cs="Arial"/>
                <w:sz w:val="20"/>
                <w:szCs w:val="20"/>
              </w:rPr>
              <w:t xml:space="preserve">to </w:t>
            </w:r>
          </w:ins>
        </w:sdtContent>
      </w:sdt>
      <w:r>
        <w:rPr>
          <w:rFonts w:ascii="Arial" w:eastAsia="Arial" w:hAnsi="Arial" w:cs="Arial"/>
          <w:sz w:val="20"/>
          <w:szCs w:val="20"/>
        </w:rPr>
        <w:t xml:space="preserve">be performed to evaluate the ability of ADERs to provide Primary Frequency Response (PFR), identify processes for verifying any PFR response from ADER, and understand how the provision of PFR by ADERs may impact, or be limited by, the distribution system. While ADERs are not explicitly required to provide PFR in Phase </w:t>
      </w:r>
      <w:sdt>
        <w:sdtPr>
          <w:tag w:val="goog_rdk_315"/>
          <w:id w:val="1074240706"/>
        </w:sdtPr>
        <w:sdtContent>
          <w:ins w:id="467" w:author="ERCOT" w:date="2023-12-04T08:42:00Z">
            <w:r>
              <w:rPr>
                <w:rFonts w:ascii="Arial" w:eastAsia="Arial" w:hAnsi="Arial" w:cs="Arial"/>
                <w:sz w:val="20"/>
                <w:szCs w:val="20"/>
              </w:rPr>
              <w:t>2</w:t>
            </w:r>
          </w:ins>
        </w:sdtContent>
      </w:sdt>
      <w:sdt>
        <w:sdtPr>
          <w:tag w:val="goog_rdk_316"/>
          <w:id w:val="833886010"/>
        </w:sdtPr>
        <w:sdtContent>
          <w:del w:id="468" w:author="ERCOT" w:date="2023-12-04T08:42:00Z">
            <w:r>
              <w:rPr>
                <w:rFonts w:ascii="Arial" w:eastAsia="Arial" w:hAnsi="Arial" w:cs="Arial"/>
                <w:sz w:val="20"/>
                <w:szCs w:val="20"/>
              </w:rPr>
              <w:delText>1</w:delText>
            </w:r>
          </w:del>
        </w:sdtContent>
      </w:sdt>
      <w:r>
        <w:rPr>
          <w:rFonts w:ascii="Arial" w:eastAsia="Arial" w:hAnsi="Arial" w:cs="Arial"/>
          <w:sz w:val="20"/>
          <w:szCs w:val="20"/>
        </w:rPr>
        <w:t xml:space="preserve">, ADERs that can provide PFR are requested to do so, as this participation will allow this needed analysis during Phase </w:t>
      </w:r>
      <w:sdt>
        <w:sdtPr>
          <w:tag w:val="goog_rdk_317"/>
          <w:id w:val="1366480952"/>
        </w:sdtPr>
        <w:sdtContent>
          <w:del w:id="469" w:author="ERCOT" w:date="2023-12-04T08:42:00Z">
            <w:r>
              <w:rPr>
                <w:rFonts w:ascii="Arial" w:eastAsia="Arial" w:hAnsi="Arial" w:cs="Arial"/>
                <w:sz w:val="20"/>
                <w:szCs w:val="20"/>
              </w:rPr>
              <w:delText>1</w:delText>
            </w:r>
          </w:del>
        </w:sdtContent>
      </w:sdt>
      <w:sdt>
        <w:sdtPr>
          <w:tag w:val="goog_rdk_318"/>
          <w:id w:val="1215320498"/>
        </w:sdtPr>
        <w:sdtContent>
          <w:ins w:id="470" w:author="ERCOT" w:date="2023-12-04T08:42:00Z">
            <w:r>
              <w:rPr>
                <w:rFonts w:ascii="Arial" w:eastAsia="Arial" w:hAnsi="Arial" w:cs="Arial"/>
                <w:sz w:val="20"/>
                <w:szCs w:val="20"/>
              </w:rPr>
              <w:t>2</w:t>
            </w:r>
          </w:ins>
        </w:sdtContent>
      </w:sdt>
      <w:r>
        <w:rPr>
          <w:rFonts w:ascii="Arial" w:eastAsia="Arial" w:hAnsi="Arial" w:cs="Arial"/>
          <w:sz w:val="20"/>
          <w:szCs w:val="20"/>
        </w:rPr>
        <w:t xml:space="preserve"> of the Pilot Project to occur.</w:t>
      </w:r>
    </w:p>
    <w:p w14:paraId="00000133" w14:textId="687145BD" w:rsidR="00941CEE" w:rsidRDefault="00000000">
      <w:pPr>
        <w:numPr>
          <w:ilvl w:val="0"/>
          <w:numId w:val="15"/>
        </w:numPr>
        <w:rPr>
          <w:rFonts w:ascii="Arial" w:eastAsia="Arial" w:hAnsi="Arial" w:cs="Arial"/>
          <w:color w:val="000000"/>
        </w:rPr>
      </w:pPr>
      <w:commentRangeStart w:id="471"/>
      <w:r>
        <w:rPr>
          <w:rFonts w:ascii="Arial" w:eastAsia="Arial" w:hAnsi="Arial" w:cs="Arial"/>
          <w:sz w:val="20"/>
          <w:szCs w:val="20"/>
        </w:rPr>
        <w:t xml:space="preserve">Currently, ALRs are treated as SCED dispatchable. That will be the case for ADERs as well during Phase </w:t>
      </w:r>
      <w:sdt>
        <w:sdtPr>
          <w:tag w:val="goog_rdk_319"/>
          <w:id w:val="1555814982"/>
        </w:sdtPr>
        <w:sdtContent>
          <w:ins w:id="472" w:author="ERCOT" w:date="2023-12-04T08:42:00Z">
            <w:r>
              <w:rPr>
                <w:rFonts w:ascii="Arial" w:eastAsia="Arial" w:hAnsi="Arial" w:cs="Arial"/>
                <w:sz w:val="20"/>
                <w:szCs w:val="20"/>
              </w:rPr>
              <w:t>2</w:t>
            </w:r>
          </w:ins>
        </w:sdtContent>
      </w:sdt>
      <w:sdt>
        <w:sdtPr>
          <w:tag w:val="goog_rdk_320"/>
          <w:id w:val="609400180"/>
        </w:sdtPr>
        <w:sdtContent>
          <w:del w:id="473" w:author="ERCOT" w:date="2023-12-04T08:42:00Z">
            <w:r>
              <w:rPr>
                <w:rFonts w:ascii="Arial" w:eastAsia="Arial" w:hAnsi="Arial" w:cs="Arial"/>
                <w:sz w:val="20"/>
                <w:szCs w:val="20"/>
              </w:rPr>
              <w:delText>1</w:delText>
            </w:r>
          </w:del>
        </w:sdtContent>
      </w:sdt>
      <w:r>
        <w:rPr>
          <w:rFonts w:ascii="Arial" w:eastAsia="Arial" w:hAnsi="Arial" w:cs="Arial"/>
          <w:sz w:val="20"/>
          <w:szCs w:val="20"/>
        </w:rPr>
        <w:t xml:space="preserve"> of the Pilot Project. </w:t>
      </w:r>
      <w:commentRangeEnd w:id="471"/>
      <w:r w:rsidR="00613818">
        <w:rPr>
          <w:rStyle w:val="CommentReference"/>
        </w:rPr>
        <w:commentReference w:id="471"/>
      </w:r>
      <w:r>
        <w:rPr>
          <w:rFonts w:ascii="Arial" w:eastAsia="Arial" w:hAnsi="Arial" w:cs="Arial"/>
          <w:sz w:val="20"/>
          <w:szCs w:val="20"/>
        </w:rPr>
        <w:t>Additionally, ERCOT</w:t>
      </w:r>
      <w:sdt>
        <w:sdtPr>
          <w:tag w:val="goog_rdk_321"/>
          <w:id w:val="2022974639"/>
        </w:sdtPr>
        <w:sdtContent>
          <w:ins w:id="474" w:author="ERCOT" w:date="2023-12-19T09:45:00Z">
            <w:r>
              <w:rPr>
                <w:rFonts w:ascii="Arial" w:eastAsia="Arial" w:hAnsi="Arial" w:cs="Arial"/>
                <w:sz w:val="20"/>
                <w:szCs w:val="20"/>
              </w:rPr>
              <w:t>, in consultation with stakeholders,</w:t>
            </w:r>
          </w:ins>
        </w:sdtContent>
      </w:sdt>
      <w:r>
        <w:rPr>
          <w:rFonts w:ascii="Arial" w:eastAsia="Arial" w:hAnsi="Arial" w:cs="Arial"/>
          <w:sz w:val="20"/>
          <w:szCs w:val="20"/>
        </w:rPr>
        <w:t xml:space="preserve"> will evaluate the feasibility </w:t>
      </w:r>
      <w:sdt>
        <w:sdtPr>
          <w:tag w:val="goog_rdk_322"/>
          <w:id w:val="-1632231683"/>
        </w:sdtPr>
        <w:sdtContent>
          <w:ins w:id="475" w:author="ERCOT" w:date="2023-12-05T17:44:00Z">
            <w:r>
              <w:rPr>
                <w:rFonts w:ascii="Arial" w:eastAsia="Arial" w:hAnsi="Arial" w:cs="Arial"/>
                <w:sz w:val="20"/>
                <w:szCs w:val="20"/>
              </w:rPr>
              <w:t xml:space="preserve">and the potential benefits </w:t>
            </w:r>
          </w:ins>
        </w:sdtContent>
      </w:sdt>
      <w:r>
        <w:rPr>
          <w:rFonts w:ascii="Arial" w:eastAsia="Arial" w:hAnsi="Arial" w:cs="Arial"/>
          <w:sz w:val="20"/>
          <w:szCs w:val="20"/>
        </w:rPr>
        <w:t>of</w:t>
      </w:r>
      <w:ins w:id="476" w:author="Micalah Spenrath" w:date="2024-01-12T14:23:00Z">
        <w:r w:rsidR="00613818">
          <w:rPr>
            <w:rFonts w:ascii="Arial" w:eastAsia="Arial" w:hAnsi="Arial" w:cs="Arial"/>
            <w:sz w:val="20"/>
            <w:szCs w:val="20"/>
          </w:rPr>
          <w:t xml:space="preserve"> piloting alternative participation</w:t>
        </w:r>
      </w:ins>
      <w:ins w:id="477" w:author="Micalah Spenrath" w:date="2024-01-12T14:24:00Z">
        <w:r w:rsidR="00613818">
          <w:rPr>
            <w:rFonts w:ascii="Arial" w:eastAsia="Arial" w:hAnsi="Arial" w:cs="Arial"/>
            <w:sz w:val="20"/>
            <w:szCs w:val="20"/>
          </w:rPr>
          <w:t xml:space="preserve"> models for ADERs, </w:t>
        </w:r>
        <w:commentRangeStart w:id="478"/>
        <w:r w:rsidR="00613818">
          <w:rPr>
            <w:rFonts w:ascii="Arial" w:eastAsia="Arial" w:hAnsi="Arial" w:cs="Arial"/>
            <w:sz w:val="20"/>
            <w:szCs w:val="20"/>
          </w:rPr>
          <w:t>and</w:t>
        </w:r>
      </w:ins>
      <w:r>
        <w:rPr>
          <w:rFonts w:ascii="Arial" w:eastAsia="Arial" w:hAnsi="Arial" w:cs="Arial"/>
          <w:sz w:val="20"/>
          <w:szCs w:val="20"/>
        </w:rPr>
        <w:t xml:space="preserve"> </w:t>
      </w:r>
      <w:sdt>
        <w:sdtPr>
          <w:tag w:val="goog_rdk_323"/>
          <w:id w:val="505028989"/>
        </w:sdtPr>
        <w:sdtContent>
          <w:ins w:id="479" w:author="ERCOT" w:date="2023-12-05T17:44:00Z">
            <w:r>
              <w:rPr>
                <w:rFonts w:ascii="Arial" w:eastAsia="Arial" w:hAnsi="Arial" w:cs="Arial"/>
                <w:sz w:val="20"/>
                <w:szCs w:val="20"/>
              </w:rPr>
              <w:t xml:space="preserve">enabling </w:t>
            </w:r>
          </w:ins>
        </w:sdtContent>
      </w:sdt>
      <w:commentRangeEnd w:id="478"/>
      <w:r w:rsidR="00577F1A">
        <w:rPr>
          <w:rStyle w:val="CommentReference"/>
        </w:rPr>
        <w:commentReference w:id="478"/>
      </w:r>
      <w:r>
        <w:rPr>
          <w:rFonts w:ascii="Arial" w:eastAsia="Arial" w:hAnsi="Arial" w:cs="Arial"/>
          <w:sz w:val="20"/>
          <w:szCs w:val="20"/>
        </w:rPr>
        <w:t xml:space="preserve">ADERs providing </w:t>
      </w:r>
      <w:proofErr w:type="gramStart"/>
      <w:r>
        <w:rPr>
          <w:rFonts w:ascii="Arial" w:eastAsia="Arial" w:hAnsi="Arial" w:cs="Arial"/>
          <w:sz w:val="20"/>
          <w:szCs w:val="20"/>
        </w:rPr>
        <w:t>Non-Spin</w:t>
      </w:r>
      <w:proofErr w:type="gramEnd"/>
      <w:sdt>
        <w:sdtPr>
          <w:tag w:val="goog_rdk_324"/>
          <w:id w:val="237841042"/>
        </w:sdtPr>
        <w:sdtContent>
          <w:ins w:id="480" w:author="ERCOT" w:date="2023-12-05T17:45:00Z">
            <w:r>
              <w:rPr>
                <w:rFonts w:ascii="Arial" w:eastAsia="Arial" w:hAnsi="Arial" w:cs="Arial"/>
                <w:sz w:val="20"/>
                <w:szCs w:val="20"/>
              </w:rPr>
              <w:t xml:space="preserve"> and/or ECRS</w:t>
            </w:r>
          </w:ins>
        </w:sdtContent>
      </w:sdt>
      <w:r>
        <w:rPr>
          <w:rFonts w:ascii="Arial" w:eastAsia="Arial" w:hAnsi="Arial" w:cs="Arial"/>
          <w:sz w:val="20"/>
          <w:szCs w:val="20"/>
        </w:rPr>
        <w:t xml:space="preserve"> using a step change or “blocky” response, similar to the manner in which Load Resources other than CLRs are able to provide Non-Spin </w:t>
      </w:r>
      <w:sdt>
        <w:sdtPr>
          <w:tag w:val="goog_rdk_325"/>
          <w:id w:val="1889689388"/>
        </w:sdtPr>
        <w:sdtContent>
          <w:ins w:id="481" w:author="ERCOT" w:date="2023-12-05T17:45:00Z">
            <w:r>
              <w:rPr>
                <w:rFonts w:ascii="Arial" w:eastAsia="Arial" w:hAnsi="Arial" w:cs="Arial"/>
                <w:sz w:val="20"/>
                <w:szCs w:val="20"/>
              </w:rPr>
              <w:t xml:space="preserve">and ECRS </w:t>
            </w:r>
          </w:ins>
        </w:sdtContent>
      </w:sdt>
      <w:r>
        <w:rPr>
          <w:rFonts w:ascii="Arial" w:eastAsia="Arial" w:hAnsi="Arial" w:cs="Arial"/>
          <w:sz w:val="20"/>
          <w:szCs w:val="20"/>
        </w:rPr>
        <w:t xml:space="preserve">under existing ERCOT Protocols.  This is likely to be the preferred participation model for any ADERs who are unable to provide PFR in Phase </w:t>
      </w:r>
      <w:sdt>
        <w:sdtPr>
          <w:tag w:val="goog_rdk_326"/>
          <w:id w:val="2055732058"/>
        </w:sdtPr>
        <w:sdtContent>
          <w:ins w:id="482" w:author="ERCOT" w:date="2023-12-04T08:42:00Z">
            <w:r>
              <w:rPr>
                <w:rFonts w:ascii="Arial" w:eastAsia="Arial" w:hAnsi="Arial" w:cs="Arial"/>
                <w:sz w:val="20"/>
                <w:szCs w:val="20"/>
              </w:rPr>
              <w:t>2</w:t>
            </w:r>
          </w:ins>
        </w:sdtContent>
      </w:sdt>
      <w:sdt>
        <w:sdtPr>
          <w:tag w:val="goog_rdk_327"/>
          <w:id w:val="370191911"/>
        </w:sdtPr>
        <w:sdtContent>
          <w:del w:id="483" w:author="ERCOT" w:date="2023-12-04T08:42:00Z">
            <w:r>
              <w:rPr>
                <w:rFonts w:ascii="Arial" w:eastAsia="Arial" w:hAnsi="Arial" w:cs="Arial"/>
                <w:sz w:val="20"/>
                <w:szCs w:val="20"/>
              </w:rPr>
              <w:delText>1</w:delText>
            </w:r>
          </w:del>
        </w:sdtContent>
      </w:sdt>
      <w:r>
        <w:rPr>
          <w:rFonts w:ascii="Arial" w:eastAsia="Arial" w:hAnsi="Arial" w:cs="Arial"/>
          <w:sz w:val="20"/>
          <w:szCs w:val="20"/>
        </w:rPr>
        <w:t>.</w:t>
      </w:r>
    </w:p>
    <w:p w14:paraId="00000134" w14:textId="77777777" w:rsidR="00941CEE" w:rsidRDefault="00000000">
      <w:pPr>
        <w:numPr>
          <w:ilvl w:val="0"/>
          <w:numId w:val="15"/>
        </w:numPr>
        <w:rPr>
          <w:rFonts w:ascii="Arial" w:eastAsia="Arial" w:hAnsi="Arial" w:cs="Arial"/>
          <w:color w:val="000000"/>
          <w:sz w:val="20"/>
          <w:szCs w:val="20"/>
        </w:rPr>
      </w:pPr>
      <w:r>
        <w:rPr>
          <w:rFonts w:ascii="Arial" w:eastAsia="Arial" w:hAnsi="Arial" w:cs="Arial"/>
          <w:sz w:val="20"/>
          <w:szCs w:val="20"/>
        </w:rPr>
        <w:t xml:space="preserve">During Phase </w:t>
      </w:r>
      <w:sdt>
        <w:sdtPr>
          <w:tag w:val="goog_rdk_328"/>
          <w:id w:val="1626656550"/>
        </w:sdtPr>
        <w:sdtContent>
          <w:ins w:id="484" w:author="ERCOT" w:date="2023-12-04T08:42:00Z">
            <w:r>
              <w:rPr>
                <w:rFonts w:ascii="Arial" w:eastAsia="Arial" w:hAnsi="Arial" w:cs="Arial"/>
                <w:sz w:val="20"/>
                <w:szCs w:val="20"/>
              </w:rPr>
              <w:t>2</w:t>
            </w:r>
          </w:ins>
        </w:sdtContent>
      </w:sdt>
      <w:sdt>
        <w:sdtPr>
          <w:tag w:val="goog_rdk_329"/>
          <w:id w:val="1207064663"/>
        </w:sdtPr>
        <w:sdtContent>
          <w:del w:id="485" w:author="ERCOT" w:date="2023-12-04T08:42:00Z">
            <w:r>
              <w:rPr>
                <w:rFonts w:ascii="Arial" w:eastAsia="Arial" w:hAnsi="Arial" w:cs="Arial"/>
                <w:sz w:val="20"/>
                <w:szCs w:val="20"/>
              </w:rPr>
              <w:delText>1</w:delText>
            </w:r>
          </w:del>
        </w:sdtContent>
      </w:sdt>
      <w:r>
        <w:rPr>
          <w:rFonts w:ascii="Arial" w:eastAsia="Arial" w:hAnsi="Arial" w:cs="Arial"/>
          <w:sz w:val="20"/>
          <w:szCs w:val="20"/>
        </w:rPr>
        <w:t xml:space="preserve"> of the Pilot Project, ERCOT will continue to work with the PUCT and stakeholders regarding the provision of Ancillary Services by Resources connected to the electric distribution system. The approach taken for ADERs will be linked to broader discussions on this topic as it relates to all distribution-connected Resources. </w:t>
      </w:r>
    </w:p>
    <w:p w14:paraId="00000135" w14:textId="77777777" w:rsidR="00941CEE" w:rsidRDefault="00000000">
      <w:pPr>
        <w:numPr>
          <w:ilvl w:val="0"/>
          <w:numId w:val="15"/>
        </w:numPr>
        <w:rPr>
          <w:rFonts w:ascii="Arial" w:eastAsia="Arial" w:hAnsi="Arial" w:cs="Arial"/>
          <w:color w:val="000000"/>
          <w:sz w:val="20"/>
          <w:szCs w:val="20"/>
        </w:rPr>
      </w:pPr>
      <w:r>
        <w:rPr>
          <w:rFonts w:ascii="Arial" w:eastAsia="Arial" w:hAnsi="Arial" w:cs="Arial"/>
          <w:color w:val="000000"/>
          <w:sz w:val="20"/>
          <w:szCs w:val="20"/>
        </w:rPr>
        <w:t>Pilot Project participants will collaborate with ERCOT to provide relevant data relating to these studies upon request. ERCOT will report back on the progress of these studies and availability of data from Pilot Project participants to the Task Force.</w:t>
      </w:r>
    </w:p>
    <w:p w14:paraId="00000136" w14:textId="77777777" w:rsidR="00941CEE" w:rsidRDefault="00941CEE">
      <w:pPr>
        <w:ind w:left="720"/>
        <w:rPr>
          <w:color w:val="000000"/>
          <w:sz w:val="20"/>
          <w:szCs w:val="20"/>
        </w:rPr>
      </w:pPr>
    </w:p>
    <w:p w14:paraId="00000137" w14:textId="77777777" w:rsidR="00941CEE" w:rsidRDefault="00000000">
      <w:pPr>
        <w:pStyle w:val="Heading1"/>
        <w:numPr>
          <w:ilvl w:val="1"/>
          <w:numId w:val="4"/>
        </w:numPr>
        <w:ind w:left="720"/>
        <w:rPr>
          <w:color w:val="00AEC7"/>
        </w:rPr>
      </w:pPr>
      <w:bookmarkStart w:id="486" w:name="_heading=h.2jxsxqh" w:colFirst="0" w:colLast="0"/>
      <w:bookmarkEnd w:id="486"/>
      <w:r>
        <w:rPr>
          <w:color w:val="00AEC7"/>
        </w:rPr>
        <w:t>Program Costs</w:t>
      </w:r>
    </w:p>
    <w:p w14:paraId="00000138" w14:textId="77777777" w:rsidR="00941CEE" w:rsidRDefault="00941CEE">
      <w:pPr>
        <w:rPr>
          <w:rFonts w:ascii="Arial" w:eastAsia="Arial" w:hAnsi="Arial" w:cs="Arial"/>
          <w:sz w:val="20"/>
          <w:szCs w:val="20"/>
        </w:rPr>
      </w:pPr>
    </w:p>
    <w:p w14:paraId="00000139" w14:textId="77777777" w:rsidR="00941CEE" w:rsidRDefault="00000000">
      <w:pPr>
        <w:rPr>
          <w:rFonts w:ascii="Arial" w:eastAsia="Arial" w:hAnsi="Arial" w:cs="Arial"/>
          <w:sz w:val="20"/>
          <w:szCs w:val="20"/>
        </w:rPr>
      </w:pPr>
      <w:r>
        <w:rPr>
          <w:rFonts w:ascii="Arial" w:eastAsia="Arial" w:hAnsi="Arial" w:cs="Arial"/>
          <w:sz w:val="20"/>
          <w:szCs w:val="20"/>
        </w:rPr>
        <w:t xml:space="preserve">ERCOT does not anticipate any cost impacts attributable to Phase </w:t>
      </w:r>
      <w:sdt>
        <w:sdtPr>
          <w:tag w:val="goog_rdk_330"/>
          <w:id w:val="1501153332"/>
        </w:sdtPr>
        <w:sdtContent>
          <w:del w:id="487" w:author="ERCOT" w:date="2023-12-04T08:43:00Z">
            <w:r>
              <w:rPr>
                <w:rFonts w:ascii="Arial" w:eastAsia="Arial" w:hAnsi="Arial" w:cs="Arial"/>
                <w:sz w:val="20"/>
                <w:szCs w:val="20"/>
              </w:rPr>
              <w:delText xml:space="preserve">1 </w:delText>
            </w:r>
          </w:del>
        </w:sdtContent>
      </w:sdt>
      <w:sdt>
        <w:sdtPr>
          <w:tag w:val="goog_rdk_331"/>
          <w:id w:val="-654759493"/>
        </w:sdtPr>
        <w:sdtContent>
          <w:ins w:id="488" w:author="ERCOT" w:date="2023-12-04T08:43:00Z">
            <w:r>
              <w:rPr>
                <w:rFonts w:ascii="Arial" w:eastAsia="Arial" w:hAnsi="Arial" w:cs="Arial"/>
                <w:sz w:val="20"/>
                <w:szCs w:val="20"/>
              </w:rPr>
              <w:t xml:space="preserve">2 </w:t>
            </w:r>
          </w:ins>
        </w:sdtContent>
      </w:sdt>
      <w:r>
        <w:rPr>
          <w:rFonts w:ascii="Arial" w:eastAsia="Arial" w:hAnsi="Arial" w:cs="Arial"/>
          <w:sz w:val="20"/>
          <w:szCs w:val="20"/>
        </w:rPr>
        <w:t>of the Pilot Project. ERCOT anticipates that the approach discussed in this document will not require any changes to its existing software systems and that it will be able to absorb staffing impacts in its current Operations and Maintenance budget.</w:t>
      </w:r>
    </w:p>
    <w:p w14:paraId="0000013A" w14:textId="77777777" w:rsidR="00941CEE" w:rsidRDefault="00000000">
      <w:pPr>
        <w:rPr>
          <w:rFonts w:ascii="Arial" w:eastAsia="Arial" w:hAnsi="Arial" w:cs="Arial"/>
          <w:sz w:val="20"/>
          <w:szCs w:val="20"/>
        </w:rPr>
      </w:pPr>
      <w:r>
        <w:br w:type="page"/>
      </w:r>
    </w:p>
    <w:p w14:paraId="0000013B" w14:textId="77777777" w:rsidR="00941CEE" w:rsidRDefault="00000000">
      <w:pPr>
        <w:pStyle w:val="Heading1"/>
        <w:numPr>
          <w:ilvl w:val="1"/>
          <w:numId w:val="4"/>
        </w:numPr>
        <w:ind w:left="720"/>
        <w:rPr>
          <w:color w:val="00AEC7"/>
        </w:rPr>
      </w:pPr>
      <w:bookmarkStart w:id="489" w:name="_heading=h.z337ya" w:colFirst="0" w:colLast="0"/>
      <w:bookmarkEnd w:id="489"/>
      <w:r>
        <w:rPr>
          <w:color w:val="00AEC7"/>
        </w:rPr>
        <w:lastRenderedPageBreak/>
        <w:t>Reports</w:t>
      </w:r>
    </w:p>
    <w:p w14:paraId="0000013C" w14:textId="77777777" w:rsidR="00941CEE" w:rsidRDefault="00941CEE"/>
    <w:p w14:paraId="0000013D" w14:textId="77777777" w:rsidR="00941CEE" w:rsidRDefault="00000000">
      <w:pPr>
        <w:rPr>
          <w:rFonts w:ascii="Arial" w:eastAsia="Arial" w:hAnsi="Arial" w:cs="Arial"/>
          <w:sz w:val="20"/>
          <w:szCs w:val="20"/>
        </w:rPr>
      </w:pPr>
      <w:r>
        <w:rPr>
          <w:rFonts w:ascii="Arial" w:eastAsia="Arial" w:hAnsi="Arial" w:cs="Arial"/>
          <w:sz w:val="20"/>
          <w:szCs w:val="20"/>
        </w:rPr>
        <w:t xml:space="preserve">Based on Phase </w:t>
      </w:r>
      <w:sdt>
        <w:sdtPr>
          <w:tag w:val="goog_rdk_332"/>
          <w:id w:val="1283307160"/>
        </w:sdtPr>
        <w:sdtContent>
          <w:del w:id="490" w:author="ERCOT" w:date="2023-11-29T16:54:00Z">
            <w:r>
              <w:rPr>
                <w:rFonts w:ascii="Arial" w:eastAsia="Arial" w:hAnsi="Arial" w:cs="Arial"/>
                <w:sz w:val="20"/>
                <w:szCs w:val="20"/>
              </w:rPr>
              <w:delText xml:space="preserve">1 </w:delText>
            </w:r>
          </w:del>
        </w:sdtContent>
      </w:sdt>
      <w:sdt>
        <w:sdtPr>
          <w:tag w:val="goog_rdk_333"/>
          <w:id w:val="1041095116"/>
        </w:sdtPr>
        <w:sdtContent>
          <w:ins w:id="491" w:author="ERCOT" w:date="2023-11-29T16:54:00Z">
            <w:r>
              <w:rPr>
                <w:rFonts w:ascii="Arial" w:eastAsia="Arial" w:hAnsi="Arial" w:cs="Arial"/>
                <w:sz w:val="20"/>
                <w:szCs w:val="20"/>
              </w:rPr>
              <w:t xml:space="preserve">2 </w:t>
            </w:r>
          </w:ins>
        </w:sdtContent>
      </w:sdt>
      <w:r>
        <w:rPr>
          <w:rFonts w:ascii="Arial" w:eastAsia="Arial" w:hAnsi="Arial" w:cs="Arial"/>
          <w:sz w:val="20"/>
          <w:szCs w:val="20"/>
        </w:rPr>
        <w:t xml:space="preserve">evaluations, ERCOT will </w:t>
      </w:r>
      <w:sdt>
        <w:sdtPr>
          <w:tag w:val="goog_rdk_334"/>
          <w:id w:val="-712732751"/>
        </w:sdtPr>
        <w:sdtContent>
          <w:ins w:id="492" w:author="ERCOT" w:date="2023-12-05T17:46:00Z">
            <w:r>
              <w:rPr>
                <w:rFonts w:ascii="Arial" w:eastAsia="Arial" w:hAnsi="Arial" w:cs="Arial"/>
                <w:sz w:val="20"/>
                <w:szCs w:val="20"/>
              </w:rPr>
              <w:t xml:space="preserve">continue to review and </w:t>
            </w:r>
          </w:ins>
        </w:sdtContent>
      </w:sdt>
      <w:r>
        <w:rPr>
          <w:rFonts w:ascii="Arial" w:eastAsia="Arial" w:hAnsi="Arial" w:cs="Arial"/>
          <w:sz w:val="20"/>
          <w:szCs w:val="20"/>
        </w:rPr>
        <w:t>report on the following:</w:t>
      </w:r>
    </w:p>
    <w:p w14:paraId="0000013E" w14:textId="77777777" w:rsidR="00941CEE" w:rsidRDefault="0000000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Recommendations for performance and compliance verification and metrics for ADERs, including additional data recorder </w:t>
      </w:r>
      <w:proofErr w:type="gramStart"/>
      <w:r>
        <w:rPr>
          <w:rFonts w:ascii="Arial" w:eastAsia="Arial" w:hAnsi="Arial" w:cs="Arial"/>
          <w:color w:val="000000"/>
          <w:sz w:val="20"/>
          <w:szCs w:val="20"/>
        </w:rPr>
        <w:t>requirements;</w:t>
      </w:r>
      <w:proofErr w:type="gramEnd"/>
    </w:p>
    <w:p w14:paraId="0000013F" w14:textId="77777777" w:rsidR="00941CEE" w:rsidRDefault="0000000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Recommendations regarding alternative dispatch and pricing schemes for consideration in future phases of the Pilot Project, such as recommendations on the LRN </w:t>
      </w:r>
      <w:proofErr w:type="gramStart"/>
      <w:r>
        <w:rPr>
          <w:rFonts w:ascii="Arial" w:eastAsia="Arial" w:hAnsi="Arial" w:cs="Arial"/>
          <w:color w:val="000000"/>
          <w:sz w:val="20"/>
          <w:szCs w:val="20"/>
        </w:rPr>
        <w:t>concept;</w:t>
      </w:r>
      <w:proofErr w:type="gramEnd"/>
    </w:p>
    <w:p w14:paraId="00000140" w14:textId="77777777" w:rsidR="00941CEE" w:rsidRDefault="00000000">
      <w:pPr>
        <w:numPr>
          <w:ilvl w:val="0"/>
          <w:numId w:val="12"/>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Recommendations regarding the potential for ADERs to participate in the ERCOT market in a manner similar to Load Resources other than Controllable Load Resources, possible Protocol language for “blocky” ADERs/ALRs, and new participation rules for being a “blocky” Ancillary Service-only </w:t>
      </w:r>
      <w:proofErr w:type="gramStart"/>
      <w:r>
        <w:rPr>
          <w:rFonts w:ascii="Arial" w:eastAsia="Arial" w:hAnsi="Arial" w:cs="Arial"/>
          <w:color w:val="000000"/>
          <w:sz w:val="20"/>
          <w:szCs w:val="20"/>
        </w:rPr>
        <w:t>provider;</w:t>
      </w:r>
      <w:proofErr w:type="gramEnd"/>
      <w:r>
        <w:rPr>
          <w:rFonts w:ascii="Arial" w:eastAsia="Arial" w:hAnsi="Arial" w:cs="Arial"/>
          <w:color w:val="000000"/>
          <w:sz w:val="20"/>
          <w:szCs w:val="20"/>
        </w:rPr>
        <w:t xml:space="preserve"> </w:t>
      </w:r>
    </w:p>
    <w:p w14:paraId="00000141" w14:textId="77777777" w:rsidR="00941CEE" w:rsidRDefault="00000000">
      <w:pPr>
        <w:numPr>
          <w:ilvl w:val="0"/>
          <w:numId w:val="13"/>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Recommendations for processes, Protocol language, or changes necessary to address feedback from TDSPs and Aggregators on the </w:t>
      </w:r>
      <w:proofErr w:type="gramStart"/>
      <w:r>
        <w:rPr>
          <w:rFonts w:ascii="Arial" w:eastAsia="Arial" w:hAnsi="Arial" w:cs="Arial"/>
          <w:color w:val="000000"/>
          <w:sz w:val="20"/>
          <w:szCs w:val="20"/>
        </w:rPr>
        <w:t>program;</w:t>
      </w:r>
      <w:proofErr w:type="gramEnd"/>
      <w:r>
        <w:rPr>
          <w:rFonts w:ascii="Arial" w:eastAsia="Arial" w:hAnsi="Arial" w:cs="Arial"/>
          <w:color w:val="000000"/>
          <w:sz w:val="20"/>
          <w:szCs w:val="20"/>
        </w:rPr>
        <w:t xml:space="preserve"> </w:t>
      </w:r>
    </w:p>
    <w:p w14:paraId="00000142" w14:textId="77777777" w:rsidR="00941CEE" w:rsidRDefault="00000000">
      <w:pPr>
        <w:numPr>
          <w:ilvl w:val="0"/>
          <w:numId w:val="13"/>
        </w:numPr>
        <w:pBdr>
          <w:top w:val="nil"/>
          <w:left w:val="nil"/>
          <w:bottom w:val="nil"/>
          <w:right w:val="nil"/>
          <w:between w:val="nil"/>
        </w:pBdr>
        <w:rPr>
          <w:rFonts w:ascii="Calibri" w:eastAsia="Calibri" w:hAnsi="Calibri" w:cs="Calibri"/>
          <w:color w:val="000000"/>
          <w:sz w:val="20"/>
          <w:szCs w:val="20"/>
        </w:rPr>
      </w:pPr>
      <w:r>
        <w:rPr>
          <w:rFonts w:ascii="Arial" w:eastAsia="Arial" w:hAnsi="Arial" w:cs="Arial"/>
          <w:color w:val="000000"/>
          <w:sz w:val="20"/>
          <w:szCs w:val="20"/>
        </w:rPr>
        <w:t>Size of participation in aggregate and by Load Zone; and</w:t>
      </w:r>
    </w:p>
    <w:p w14:paraId="00000143" w14:textId="77777777" w:rsidR="00941CEE" w:rsidRDefault="00000000">
      <w:pPr>
        <w:numPr>
          <w:ilvl w:val="0"/>
          <w:numId w:val="13"/>
        </w:numPr>
        <w:pBdr>
          <w:top w:val="nil"/>
          <w:left w:val="nil"/>
          <w:bottom w:val="nil"/>
          <w:right w:val="nil"/>
          <w:between w:val="nil"/>
        </w:pBdr>
        <w:rPr>
          <w:rFonts w:ascii="Calibri" w:eastAsia="Calibri" w:hAnsi="Calibri" w:cs="Calibri"/>
          <w:color w:val="000000"/>
          <w:sz w:val="20"/>
          <w:szCs w:val="20"/>
        </w:rPr>
      </w:pPr>
      <w:r>
        <w:rPr>
          <w:rFonts w:ascii="Arial" w:eastAsia="Arial" w:hAnsi="Arial" w:cs="Arial"/>
          <w:color w:val="000000"/>
          <w:sz w:val="20"/>
          <w:szCs w:val="20"/>
        </w:rPr>
        <w:t>How many devices are reported to have communication standards, and of those that do, what those standards are.</w:t>
      </w:r>
    </w:p>
    <w:p w14:paraId="00000144" w14:textId="77777777" w:rsidR="00941CEE" w:rsidRDefault="00941CEE">
      <w:pPr>
        <w:pBdr>
          <w:top w:val="nil"/>
          <w:left w:val="nil"/>
          <w:bottom w:val="nil"/>
          <w:right w:val="nil"/>
          <w:between w:val="nil"/>
        </w:pBdr>
        <w:ind w:left="720"/>
        <w:rPr>
          <w:rFonts w:ascii="Calibri" w:eastAsia="Calibri" w:hAnsi="Calibri" w:cs="Calibri"/>
          <w:color w:val="000000"/>
          <w:sz w:val="20"/>
          <w:szCs w:val="20"/>
        </w:rPr>
      </w:pPr>
    </w:p>
    <w:p w14:paraId="00000145" w14:textId="77777777" w:rsidR="00941CEE" w:rsidRDefault="00941CEE">
      <w:pPr>
        <w:pBdr>
          <w:top w:val="nil"/>
          <w:left w:val="nil"/>
          <w:bottom w:val="nil"/>
          <w:right w:val="nil"/>
          <w:between w:val="nil"/>
        </w:pBdr>
        <w:ind w:left="720"/>
        <w:rPr>
          <w:rFonts w:ascii="Calibri" w:eastAsia="Calibri" w:hAnsi="Calibri" w:cs="Calibri"/>
          <w:color w:val="000000"/>
          <w:sz w:val="20"/>
          <w:szCs w:val="20"/>
        </w:rPr>
      </w:pPr>
    </w:p>
    <w:p w14:paraId="00000146" w14:textId="77777777" w:rsidR="00941CEE" w:rsidRDefault="00000000">
      <w:pPr>
        <w:pBdr>
          <w:top w:val="nil"/>
          <w:left w:val="nil"/>
          <w:bottom w:val="nil"/>
          <w:right w:val="nil"/>
          <w:between w:val="nil"/>
        </w:pBdr>
        <w:rPr>
          <w:rFonts w:ascii="Calibri" w:eastAsia="Calibri" w:hAnsi="Calibri" w:cs="Calibri"/>
          <w:color w:val="000000"/>
          <w:sz w:val="22"/>
          <w:szCs w:val="22"/>
        </w:rPr>
      </w:pPr>
      <w:r>
        <w:rPr>
          <w:rFonts w:ascii="Arial" w:eastAsia="Arial" w:hAnsi="Arial" w:cs="Arial"/>
          <w:color w:val="000000"/>
          <w:sz w:val="20"/>
          <w:szCs w:val="20"/>
        </w:rPr>
        <w:t xml:space="preserve">These reports and other information related to this Pilot Project will be stored on the </w:t>
      </w:r>
      <w:hyperlink r:id="rId17">
        <w:r>
          <w:rPr>
            <w:rFonts w:ascii="Arial" w:eastAsia="Arial" w:hAnsi="Arial" w:cs="Arial"/>
            <w:color w:val="0000FF"/>
            <w:sz w:val="20"/>
            <w:szCs w:val="20"/>
            <w:u w:val="single"/>
          </w:rPr>
          <w:t>Pilot Projects page</w:t>
        </w:r>
      </w:hyperlink>
      <w:r>
        <w:rPr>
          <w:rFonts w:ascii="Arial" w:eastAsia="Arial" w:hAnsi="Arial" w:cs="Arial"/>
          <w:color w:val="000000"/>
          <w:sz w:val="20"/>
          <w:szCs w:val="20"/>
        </w:rPr>
        <w:t xml:space="preserve"> on ERCOT’s website.</w:t>
      </w:r>
    </w:p>
    <w:p w14:paraId="00000147" w14:textId="77777777" w:rsidR="00941CEE" w:rsidRDefault="00000000">
      <w:pPr>
        <w:pStyle w:val="Heading1"/>
        <w:numPr>
          <w:ilvl w:val="1"/>
          <w:numId w:val="4"/>
        </w:numPr>
        <w:ind w:left="720"/>
        <w:rPr>
          <w:color w:val="00AEC7"/>
        </w:rPr>
      </w:pPr>
      <w:bookmarkStart w:id="493" w:name="_heading=h.3j2qqm3" w:colFirst="0" w:colLast="0"/>
      <w:bookmarkEnd w:id="493"/>
      <w:r>
        <w:rPr>
          <w:color w:val="00AEC7"/>
        </w:rPr>
        <w:t xml:space="preserve">Construction </w:t>
      </w:r>
    </w:p>
    <w:p w14:paraId="00000148" w14:textId="77777777" w:rsidR="00941CEE" w:rsidRDefault="00941CEE"/>
    <w:p w14:paraId="00000149" w14:textId="77777777" w:rsidR="00941CEE" w:rsidRDefault="00000000">
      <w:pPr>
        <w:rPr>
          <w:rFonts w:ascii="Arial" w:eastAsia="Arial" w:hAnsi="Arial" w:cs="Arial"/>
          <w:sz w:val="20"/>
          <w:szCs w:val="20"/>
        </w:rPr>
      </w:pPr>
      <w:r>
        <w:rPr>
          <w:rFonts w:ascii="Arial" w:eastAsia="Arial" w:hAnsi="Arial" w:cs="Arial"/>
          <w:sz w:val="20"/>
          <w:szCs w:val="20"/>
        </w:rPr>
        <w:t xml:space="preserve">This Governing Document and appendices will be liberally construed to achieve the purposes of the Pilot Project.  Except where explicitly provided in this Governing Document, capitalized terms will be given the meaning assigned by the ERCOT Protocols, </w:t>
      </w:r>
      <w:proofErr w:type="gramStart"/>
      <w:r>
        <w:rPr>
          <w:rFonts w:ascii="Arial" w:eastAsia="Arial" w:hAnsi="Arial" w:cs="Arial"/>
          <w:sz w:val="20"/>
          <w:szCs w:val="20"/>
        </w:rPr>
        <w:t>provided that</w:t>
      </w:r>
      <w:proofErr w:type="gramEnd"/>
      <w:r>
        <w:rPr>
          <w:rFonts w:ascii="Arial" w:eastAsia="Arial" w:hAnsi="Arial" w:cs="Arial"/>
          <w:sz w:val="20"/>
          <w:szCs w:val="20"/>
        </w:rPr>
        <w:t xml:space="preserve"> terms unique to ADERs shall be construed consistently with the requirements of this Governing Document for the purposes of the ADER Pilot Project. In the event of any conflict between this Governing Document and the ERCOT Protocols, Operating Guides, or any Other Binding Document, the Governing Document will govern, but only to the extent the conflict relates to the administration of this Pilot Project. </w:t>
      </w:r>
    </w:p>
    <w:p w14:paraId="0000014A" w14:textId="77777777" w:rsidR="00941CEE" w:rsidRDefault="00941CEE"/>
    <w:p w14:paraId="0000014B" w14:textId="77777777" w:rsidR="00941CEE" w:rsidRDefault="00941CEE">
      <w:pPr>
        <w:rPr>
          <w:b/>
          <w:color w:val="00AEC7"/>
        </w:rPr>
      </w:pPr>
    </w:p>
    <w:p w14:paraId="0000014C" w14:textId="77777777" w:rsidR="00941CEE" w:rsidRDefault="00941CEE">
      <w:pPr>
        <w:pStyle w:val="Heading1"/>
        <w:rPr>
          <w:color w:val="00AEC7"/>
        </w:rPr>
      </w:pPr>
    </w:p>
    <w:p w14:paraId="0000014D" w14:textId="77777777" w:rsidR="00941CEE" w:rsidRDefault="00000000">
      <w:pPr>
        <w:pStyle w:val="Heading1"/>
        <w:rPr>
          <w:color w:val="00AEC7"/>
          <w:sz w:val="32"/>
          <w:szCs w:val="32"/>
        </w:rPr>
      </w:pPr>
      <w:bookmarkStart w:id="494" w:name="_heading=h.1y810tw" w:colFirst="0" w:colLast="0"/>
      <w:bookmarkEnd w:id="494"/>
      <w:r>
        <w:br w:type="page"/>
      </w:r>
      <w:r>
        <w:rPr>
          <w:color w:val="00AEC7"/>
          <w:sz w:val="32"/>
          <w:szCs w:val="32"/>
        </w:rPr>
        <w:lastRenderedPageBreak/>
        <w:t>Appendix A</w:t>
      </w:r>
    </w:p>
    <w:p w14:paraId="0000014E" w14:textId="77777777" w:rsidR="00941CEE" w:rsidRDefault="00000000">
      <w:pPr>
        <w:jc w:val="center"/>
        <w:rPr>
          <w:rFonts w:ascii="Arial" w:eastAsia="Arial" w:hAnsi="Arial" w:cs="Arial"/>
          <w:b/>
          <w:color w:val="000000"/>
          <w:sz w:val="20"/>
          <w:szCs w:val="20"/>
        </w:rPr>
      </w:pPr>
      <w:r>
        <w:rPr>
          <w:rFonts w:ascii="Arial" w:eastAsia="Arial" w:hAnsi="Arial" w:cs="Arial"/>
          <w:b/>
          <w:color w:val="000000"/>
          <w:sz w:val="20"/>
          <w:szCs w:val="20"/>
        </w:rPr>
        <w:t>Distribution Service Provider Acknowledgment</w:t>
      </w:r>
    </w:p>
    <w:p w14:paraId="0000014F" w14:textId="77777777" w:rsidR="00941CEE" w:rsidRDefault="00000000">
      <w:pPr>
        <w:jc w:val="center"/>
        <w:rPr>
          <w:rFonts w:ascii="Arial" w:eastAsia="Arial" w:hAnsi="Arial" w:cs="Arial"/>
          <w:color w:val="000000"/>
          <w:sz w:val="20"/>
          <w:szCs w:val="20"/>
        </w:rPr>
      </w:pPr>
      <w:r>
        <w:rPr>
          <w:rFonts w:ascii="Arial" w:eastAsia="Arial" w:hAnsi="Arial" w:cs="Arial"/>
          <w:color w:val="000000"/>
          <w:sz w:val="20"/>
          <w:szCs w:val="20"/>
        </w:rPr>
        <w:t xml:space="preserve">ERCOT Aggregate Distributed Energy Resource Pilot Project </w:t>
      </w:r>
    </w:p>
    <w:p w14:paraId="00000150" w14:textId="77777777" w:rsidR="00941CEE" w:rsidRDefault="00941CEE">
      <w:pPr>
        <w:jc w:val="center"/>
        <w:rPr>
          <w:rFonts w:ascii="Arial" w:eastAsia="Arial" w:hAnsi="Arial" w:cs="Arial"/>
          <w:sz w:val="20"/>
          <w:szCs w:val="20"/>
        </w:rPr>
      </w:pPr>
    </w:p>
    <w:p w14:paraId="00000151" w14:textId="77777777" w:rsidR="00941CEE" w:rsidRDefault="00941CEE">
      <w:pPr>
        <w:jc w:val="center"/>
        <w:rPr>
          <w:rFonts w:ascii="Arial" w:eastAsia="Arial" w:hAnsi="Arial" w:cs="Arial"/>
          <w:b/>
          <w:sz w:val="20"/>
          <w:szCs w:val="20"/>
        </w:rPr>
      </w:pPr>
    </w:p>
    <w:p w14:paraId="00000152" w14:textId="77777777" w:rsidR="00941CEE" w:rsidRDefault="00000000">
      <w:pPr>
        <w:pBdr>
          <w:top w:val="nil"/>
          <w:left w:val="nil"/>
          <w:bottom w:val="nil"/>
          <w:right w:val="nil"/>
          <w:between w:val="nil"/>
        </w:pBdr>
        <w:spacing w:after="120"/>
        <w:jc w:val="both"/>
        <w:rPr>
          <w:rFonts w:ascii="Arial" w:eastAsia="Arial" w:hAnsi="Arial" w:cs="Arial"/>
          <w:color w:val="000000"/>
          <w:sz w:val="20"/>
          <w:szCs w:val="20"/>
        </w:rPr>
      </w:pPr>
      <w:r>
        <w:rPr>
          <w:rFonts w:ascii="Arial" w:eastAsia="Arial" w:hAnsi="Arial" w:cs="Arial"/>
          <w:color w:val="000000"/>
          <w:sz w:val="20"/>
          <w:szCs w:val="20"/>
        </w:rPr>
        <w:t xml:space="preserve">This Acknowledgment is signed by an officer of the Distribution Service Provider (DSP) identified below.  </w:t>
      </w:r>
    </w:p>
    <w:p w14:paraId="00000153" w14:textId="77777777" w:rsidR="00941CEE" w:rsidRDefault="00000000">
      <w:pPr>
        <w:pBdr>
          <w:top w:val="nil"/>
          <w:left w:val="nil"/>
          <w:bottom w:val="nil"/>
          <w:right w:val="nil"/>
          <w:between w:val="nil"/>
        </w:pBdr>
        <w:spacing w:after="120"/>
        <w:jc w:val="both"/>
        <w:rPr>
          <w:rFonts w:ascii="Arial" w:eastAsia="Arial" w:hAnsi="Arial" w:cs="Arial"/>
          <w:color w:val="000000"/>
          <w:sz w:val="20"/>
          <w:szCs w:val="20"/>
        </w:rPr>
      </w:pPr>
      <w:r>
        <w:rPr>
          <w:rFonts w:ascii="Arial" w:eastAsia="Arial" w:hAnsi="Arial" w:cs="Arial"/>
          <w:color w:val="000000"/>
          <w:sz w:val="20"/>
          <w:szCs w:val="20"/>
        </w:rPr>
        <w:t xml:space="preserve">By my signature, I confirm that the below-identified DSP has received from [QSE PARTICIPANT’s NAME], a Qualified Scheduling Entity in the ERCOT Region (“QSE”), an initial “Details of the Aggregation” submittal as that term is defined in the “Aggregate Distributed Energy Resource Pilot Project Governing Document,” and that the DSP provides delivery service to each of the Premises identified in the initial “Details of Aggregation,” and that the DSP consents to the participation of those Premises in this Pilot Project. For any subsequent updates to the ADER population, the below-identified DSP confirms that it will verify that it provides delivery service to each of the Premises identified, and will consent to or exclude each </w:t>
      </w:r>
      <w:proofErr w:type="gramStart"/>
      <w:r>
        <w:rPr>
          <w:rFonts w:ascii="Arial" w:eastAsia="Arial" w:hAnsi="Arial" w:cs="Arial"/>
          <w:color w:val="000000"/>
          <w:sz w:val="20"/>
          <w:szCs w:val="20"/>
        </w:rPr>
        <w:t>Premise’s  participation</w:t>
      </w:r>
      <w:proofErr w:type="gramEnd"/>
      <w:r>
        <w:rPr>
          <w:rFonts w:ascii="Arial" w:eastAsia="Arial" w:hAnsi="Arial" w:cs="Arial"/>
          <w:color w:val="000000"/>
          <w:sz w:val="20"/>
          <w:szCs w:val="20"/>
        </w:rPr>
        <w:t xml:space="preserve"> in this Pilot Project. The DSP acknowledges that it understands the potential for simultaneous injection of power from each Premise into the DSP’s system </w:t>
      </w:r>
      <w:proofErr w:type="gramStart"/>
      <w:r>
        <w:rPr>
          <w:rFonts w:ascii="Arial" w:eastAsia="Arial" w:hAnsi="Arial" w:cs="Arial"/>
          <w:color w:val="000000"/>
          <w:sz w:val="20"/>
          <w:szCs w:val="20"/>
        </w:rPr>
        <w:t>as a consequence of</w:t>
      </w:r>
      <w:proofErr w:type="gramEnd"/>
      <w:r>
        <w:rPr>
          <w:rFonts w:ascii="Arial" w:eastAsia="Arial" w:hAnsi="Arial" w:cs="Arial"/>
          <w:color w:val="000000"/>
          <w:sz w:val="20"/>
          <w:szCs w:val="20"/>
        </w:rPr>
        <w:t xml:space="preserve"> that participation. </w:t>
      </w:r>
    </w:p>
    <w:p w14:paraId="00000154" w14:textId="77777777" w:rsidR="00941CEE" w:rsidRDefault="00000000">
      <w:pPr>
        <w:pBdr>
          <w:top w:val="nil"/>
          <w:left w:val="nil"/>
          <w:bottom w:val="nil"/>
          <w:right w:val="nil"/>
          <w:between w:val="nil"/>
        </w:pBdr>
        <w:spacing w:after="240"/>
        <w:rPr>
          <w:rFonts w:ascii="Arial" w:eastAsia="Arial" w:hAnsi="Arial" w:cs="Arial"/>
          <w:color w:val="000000"/>
          <w:sz w:val="20"/>
          <w:szCs w:val="20"/>
          <w:highlight w:val="yellow"/>
        </w:rPr>
      </w:pPr>
      <w:r>
        <w:rPr>
          <w:rFonts w:ascii="Arial" w:eastAsia="Arial" w:hAnsi="Arial" w:cs="Arial"/>
          <w:color w:val="000000"/>
          <w:sz w:val="20"/>
          <w:szCs w:val="20"/>
        </w:rPr>
        <w:t>I understand that the below-identified DSP may rescind this acknowledgment by providing 30 days’ notice to the QSE and ERCOT, but that no termination of this acknowledgment will be effective before the end of any period for which ERCOT has already issued an award notification to QSE Participant.</w:t>
      </w:r>
    </w:p>
    <w:p w14:paraId="00000155" w14:textId="77777777" w:rsidR="00941CEE" w:rsidRDefault="00941CEE">
      <w:pPr>
        <w:pBdr>
          <w:top w:val="nil"/>
          <w:left w:val="nil"/>
          <w:bottom w:val="nil"/>
          <w:right w:val="nil"/>
          <w:between w:val="nil"/>
        </w:pBdr>
        <w:spacing w:after="120"/>
        <w:jc w:val="both"/>
        <w:rPr>
          <w:rFonts w:ascii="Arial" w:eastAsia="Arial" w:hAnsi="Arial" w:cs="Arial"/>
          <w:color w:val="000000"/>
          <w:sz w:val="20"/>
          <w:szCs w:val="20"/>
        </w:rPr>
      </w:pPr>
    </w:p>
    <w:p w14:paraId="00000156" w14:textId="77777777" w:rsidR="00941CEE" w:rsidRDefault="00941CEE">
      <w:pPr>
        <w:rPr>
          <w:rFonts w:ascii="Arial" w:eastAsia="Arial" w:hAnsi="Arial" w:cs="Arial"/>
          <w:color w:val="5B6770"/>
          <w:sz w:val="16"/>
          <w:szCs w:val="16"/>
        </w:rPr>
      </w:pPr>
    </w:p>
    <w:p w14:paraId="00000157" w14:textId="77777777" w:rsidR="00941CEE" w:rsidRDefault="00000000">
      <w:pPr>
        <w:keepNext/>
        <w:pBdr>
          <w:top w:val="nil"/>
          <w:left w:val="nil"/>
          <w:bottom w:val="nil"/>
          <w:right w:val="nil"/>
          <w:between w:val="nil"/>
        </w:pBdr>
        <w:tabs>
          <w:tab w:val="left" w:pos="1080"/>
        </w:tabs>
        <w:ind w:left="1080" w:hanging="1080"/>
        <w:rPr>
          <w:rFonts w:ascii="Arial" w:eastAsia="Arial" w:hAnsi="Arial" w:cs="Arial"/>
          <w:b/>
          <w:i/>
          <w:color w:val="000000"/>
          <w:sz w:val="20"/>
          <w:szCs w:val="20"/>
        </w:rPr>
      </w:pPr>
      <w:proofErr w:type="gramStart"/>
      <w:r>
        <w:rPr>
          <w:rFonts w:ascii="Arial" w:eastAsia="Arial" w:hAnsi="Arial" w:cs="Arial"/>
          <w:color w:val="000000"/>
          <w:sz w:val="20"/>
          <w:szCs w:val="20"/>
        </w:rPr>
        <w:t>DSP</w:t>
      </w:r>
      <w:r>
        <w:rPr>
          <w:rFonts w:ascii="Arial" w:eastAsia="Arial" w:hAnsi="Arial" w:cs="Arial"/>
          <w:b/>
          <w:color w:val="000000"/>
          <w:sz w:val="20"/>
          <w:szCs w:val="20"/>
        </w:rPr>
        <w:t>:</w:t>
      </w:r>
      <w:r>
        <w:rPr>
          <w:rFonts w:ascii="Arial" w:eastAsia="Arial" w:hAnsi="Arial" w:cs="Arial"/>
          <w:b/>
          <w:i/>
          <w:color w:val="000000"/>
          <w:sz w:val="20"/>
          <w:szCs w:val="20"/>
        </w:rPr>
        <w:t>_</w:t>
      </w:r>
      <w:proofErr w:type="gramEnd"/>
      <w:r>
        <w:rPr>
          <w:rFonts w:ascii="Arial" w:eastAsia="Arial" w:hAnsi="Arial" w:cs="Arial"/>
          <w:b/>
          <w:i/>
          <w:color w:val="000000"/>
          <w:sz w:val="20"/>
          <w:szCs w:val="20"/>
        </w:rPr>
        <w:t>__________________________________________________</w:t>
      </w:r>
    </w:p>
    <w:p w14:paraId="00000158"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59"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Officer Signature: _____________________________________________________</w:t>
      </w:r>
    </w:p>
    <w:p w14:paraId="0000015A"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5B"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Printed </w:t>
      </w:r>
      <w:proofErr w:type="gramStart"/>
      <w:r>
        <w:rPr>
          <w:rFonts w:ascii="Arial" w:eastAsia="Arial" w:hAnsi="Arial" w:cs="Arial"/>
          <w:color w:val="000000"/>
          <w:sz w:val="20"/>
          <w:szCs w:val="20"/>
        </w:rPr>
        <w:t>Name:_</w:t>
      </w:r>
      <w:proofErr w:type="gramEnd"/>
      <w:r>
        <w:rPr>
          <w:rFonts w:ascii="Arial" w:eastAsia="Arial" w:hAnsi="Arial" w:cs="Arial"/>
          <w:color w:val="000000"/>
          <w:sz w:val="20"/>
          <w:szCs w:val="20"/>
        </w:rPr>
        <w:t>___________________________________________</w:t>
      </w:r>
    </w:p>
    <w:p w14:paraId="0000015C"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5D"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___________________________________________________</w:t>
      </w:r>
    </w:p>
    <w:p w14:paraId="0000015E"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5F"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 ___________________________________________________</w:t>
      </w:r>
    </w:p>
    <w:p w14:paraId="00000160" w14:textId="77777777" w:rsidR="00941CEE" w:rsidRDefault="00941CEE">
      <w:pPr>
        <w:rPr>
          <w:rFonts w:ascii="Arial" w:eastAsia="Arial" w:hAnsi="Arial" w:cs="Arial"/>
          <w:color w:val="5B6770"/>
          <w:sz w:val="16"/>
          <w:szCs w:val="16"/>
        </w:rPr>
      </w:pPr>
    </w:p>
    <w:p w14:paraId="00000161" w14:textId="77777777" w:rsidR="00941CEE" w:rsidRDefault="00941CEE">
      <w:pPr>
        <w:rPr>
          <w:rFonts w:ascii="Arial" w:eastAsia="Arial" w:hAnsi="Arial" w:cs="Arial"/>
          <w:color w:val="5B6770"/>
        </w:rPr>
      </w:pPr>
    </w:p>
    <w:p w14:paraId="00000162" w14:textId="77777777" w:rsidR="00941CEE" w:rsidRDefault="00000000">
      <w:pPr>
        <w:rPr>
          <w:rFonts w:ascii="Arial" w:eastAsia="Arial" w:hAnsi="Arial" w:cs="Arial"/>
          <w:color w:val="5B6770"/>
        </w:rPr>
      </w:pPr>
      <w:r>
        <w:br w:type="page"/>
      </w:r>
    </w:p>
    <w:p w14:paraId="00000163" w14:textId="77777777" w:rsidR="00941CEE" w:rsidRDefault="00941CEE">
      <w:pPr>
        <w:rPr>
          <w:rFonts w:ascii="Arial" w:eastAsia="Arial" w:hAnsi="Arial" w:cs="Arial"/>
          <w:color w:val="5B6770"/>
          <w:sz w:val="20"/>
          <w:szCs w:val="20"/>
        </w:rPr>
      </w:pPr>
    </w:p>
    <w:p w14:paraId="00000164" w14:textId="77777777" w:rsidR="00941CEE" w:rsidRDefault="00000000">
      <w:pPr>
        <w:pStyle w:val="Heading1"/>
        <w:rPr>
          <w:color w:val="00AEC7"/>
          <w:sz w:val="32"/>
          <w:szCs w:val="32"/>
        </w:rPr>
      </w:pPr>
      <w:bookmarkStart w:id="495" w:name="_heading=h.4i7ojhp" w:colFirst="0" w:colLast="0"/>
      <w:bookmarkEnd w:id="495"/>
      <w:r>
        <w:rPr>
          <w:color w:val="00AEC7"/>
          <w:sz w:val="32"/>
          <w:szCs w:val="32"/>
        </w:rPr>
        <w:t>Appendix B</w:t>
      </w:r>
    </w:p>
    <w:p w14:paraId="00000165" w14:textId="77777777" w:rsidR="00941CEE" w:rsidRDefault="00000000">
      <w:pPr>
        <w:jc w:val="center"/>
        <w:rPr>
          <w:rFonts w:ascii="Arial" w:eastAsia="Arial" w:hAnsi="Arial" w:cs="Arial"/>
          <w:b/>
          <w:sz w:val="20"/>
          <w:szCs w:val="20"/>
        </w:rPr>
      </w:pPr>
      <w:r>
        <w:rPr>
          <w:rFonts w:ascii="Arial" w:eastAsia="Arial" w:hAnsi="Arial" w:cs="Arial"/>
          <w:b/>
          <w:sz w:val="20"/>
          <w:szCs w:val="20"/>
        </w:rPr>
        <w:t>Supplement to the Standard Form Market Participant Agreement</w:t>
      </w:r>
    </w:p>
    <w:p w14:paraId="00000166" w14:textId="77777777" w:rsidR="00941CEE" w:rsidRDefault="00000000">
      <w:pPr>
        <w:jc w:val="center"/>
        <w:rPr>
          <w:rFonts w:ascii="Arial" w:eastAsia="Arial" w:hAnsi="Arial" w:cs="Arial"/>
          <w:b/>
          <w:sz w:val="20"/>
          <w:szCs w:val="20"/>
        </w:rPr>
      </w:pPr>
      <w:r>
        <w:rPr>
          <w:rFonts w:ascii="Arial" w:eastAsia="Arial" w:hAnsi="Arial" w:cs="Arial"/>
          <w:b/>
          <w:sz w:val="20"/>
          <w:szCs w:val="20"/>
        </w:rPr>
        <w:t>Between</w:t>
      </w:r>
    </w:p>
    <w:p w14:paraId="00000167" w14:textId="77777777" w:rsidR="00941CEE" w:rsidRDefault="00000000">
      <w:pPr>
        <w:jc w:val="center"/>
        <w:rPr>
          <w:rFonts w:ascii="Arial" w:eastAsia="Arial" w:hAnsi="Arial" w:cs="Arial"/>
          <w:b/>
          <w:sz w:val="20"/>
          <w:szCs w:val="20"/>
        </w:rPr>
      </w:pPr>
      <w:r>
        <w:rPr>
          <w:rFonts w:ascii="Arial" w:eastAsia="Arial" w:hAnsi="Arial" w:cs="Arial"/>
          <w:b/>
          <w:sz w:val="20"/>
          <w:szCs w:val="20"/>
        </w:rPr>
        <w:t>[Name of QSE]</w:t>
      </w:r>
    </w:p>
    <w:p w14:paraId="00000168" w14:textId="77777777" w:rsidR="00941CEE" w:rsidRDefault="00000000">
      <w:pPr>
        <w:jc w:val="center"/>
        <w:rPr>
          <w:rFonts w:ascii="Arial" w:eastAsia="Arial" w:hAnsi="Arial" w:cs="Arial"/>
          <w:b/>
          <w:sz w:val="20"/>
          <w:szCs w:val="20"/>
        </w:rPr>
      </w:pPr>
      <w:r>
        <w:rPr>
          <w:rFonts w:ascii="Arial" w:eastAsia="Arial" w:hAnsi="Arial" w:cs="Arial"/>
          <w:b/>
          <w:sz w:val="20"/>
          <w:szCs w:val="20"/>
        </w:rPr>
        <w:t>and</w:t>
      </w:r>
    </w:p>
    <w:p w14:paraId="00000169" w14:textId="77777777" w:rsidR="00941CEE" w:rsidRDefault="00000000">
      <w:pPr>
        <w:jc w:val="center"/>
        <w:rPr>
          <w:rFonts w:ascii="Arial" w:eastAsia="Arial" w:hAnsi="Arial" w:cs="Arial"/>
          <w:b/>
          <w:sz w:val="20"/>
          <w:szCs w:val="20"/>
        </w:rPr>
      </w:pPr>
      <w:r>
        <w:rPr>
          <w:rFonts w:ascii="Arial" w:eastAsia="Arial" w:hAnsi="Arial" w:cs="Arial"/>
          <w:b/>
          <w:sz w:val="20"/>
          <w:szCs w:val="20"/>
        </w:rPr>
        <w:t>Electric Reliability Council of Texas, Inc.</w:t>
      </w:r>
    </w:p>
    <w:p w14:paraId="0000016A" w14:textId="77777777" w:rsidR="00941CEE" w:rsidRDefault="00941CEE">
      <w:pPr>
        <w:jc w:val="center"/>
        <w:rPr>
          <w:rFonts w:ascii="Arial" w:eastAsia="Arial" w:hAnsi="Arial" w:cs="Arial"/>
          <w:b/>
          <w:sz w:val="20"/>
          <w:szCs w:val="20"/>
        </w:rPr>
      </w:pPr>
    </w:p>
    <w:p w14:paraId="0000016B" w14:textId="77777777" w:rsidR="00941CEE" w:rsidRDefault="00000000">
      <w:pPr>
        <w:pBdr>
          <w:top w:val="nil"/>
          <w:left w:val="nil"/>
          <w:bottom w:val="nil"/>
          <w:right w:val="nil"/>
          <w:between w:val="nil"/>
        </w:pBdr>
        <w:spacing w:after="120"/>
        <w:jc w:val="both"/>
        <w:rPr>
          <w:rFonts w:ascii="Arial" w:eastAsia="Arial" w:hAnsi="Arial" w:cs="Arial"/>
          <w:color w:val="000000"/>
          <w:sz w:val="20"/>
          <w:szCs w:val="20"/>
        </w:rPr>
      </w:pPr>
      <w:r>
        <w:rPr>
          <w:color w:val="000000"/>
        </w:rPr>
        <w:tab/>
      </w:r>
      <w:r>
        <w:rPr>
          <w:rFonts w:ascii="Arial" w:eastAsia="Arial" w:hAnsi="Arial" w:cs="Arial"/>
          <w:color w:val="000000"/>
          <w:sz w:val="20"/>
          <w:szCs w:val="20"/>
        </w:rPr>
        <w:t>This Supplement to the Standard Form Market Participant Agreement (“Supplement”), effective as of [START DATE</w:t>
      </w:r>
      <w:sdt>
        <w:sdtPr>
          <w:tag w:val="goog_rdk_335"/>
          <w:id w:val="-681965143"/>
        </w:sdtPr>
        <w:sdtContent>
          <w:ins w:id="496" w:author="ERCOT" w:date="2023-09-01T09:50:00Z">
            <w:r>
              <w:rPr>
                <w:rFonts w:ascii="Arial" w:eastAsia="Arial" w:hAnsi="Arial" w:cs="Arial"/>
                <w:color w:val="000000"/>
                <w:sz w:val="20"/>
                <w:szCs w:val="20"/>
              </w:rPr>
              <w:t xml:space="preserve"> TO BE ENTERED BY ERCOT</w:t>
            </w:r>
          </w:ins>
        </w:sdtContent>
      </w:sdt>
      <w:r>
        <w:rPr>
          <w:rFonts w:ascii="Arial" w:eastAsia="Arial" w:hAnsi="Arial" w:cs="Arial"/>
          <w:color w:val="000000"/>
          <w:sz w:val="20"/>
          <w:szCs w:val="20"/>
        </w:rPr>
        <w:t>] (“Start Date”), is entered into by and between [PARTICIPANT’s NAME], a Qualified Scheduling Entity in the ERCOT Region (“QSE” or “QSE Participant”), and Electric Reliability Council of Texas, Inc., a Texas non-profit corporation (“ERCOT”).</w:t>
      </w:r>
      <w:r>
        <w:rPr>
          <w:rFonts w:ascii="Arial" w:eastAsia="Arial" w:hAnsi="Arial" w:cs="Arial"/>
          <w:color w:val="000000"/>
          <w:sz w:val="20"/>
          <w:szCs w:val="20"/>
          <w:vertAlign w:val="superscript"/>
        </w:rPr>
        <w:footnoteReference w:id="1"/>
      </w:r>
    </w:p>
    <w:p w14:paraId="0000016C" w14:textId="77777777" w:rsidR="00941CEE" w:rsidRDefault="00000000">
      <w:pPr>
        <w:spacing w:after="240"/>
        <w:jc w:val="center"/>
        <w:rPr>
          <w:rFonts w:ascii="Arial" w:eastAsia="Arial" w:hAnsi="Arial" w:cs="Arial"/>
          <w:sz w:val="20"/>
          <w:szCs w:val="20"/>
          <w:u w:val="single"/>
        </w:rPr>
      </w:pPr>
      <w:r>
        <w:rPr>
          <w:rFonts w:ascii="Arial" w:eastAsia="Arial" w:hAnsi="Arial" w:cs="Arial"/>
          <w:sz w:val="20"/>
          <w:szCs w:val="20"/>
          <w:u w:val="single"/>
        </w:rPr>
        <w:t>Recitals</w:t>
      </w:r>
    </w:p>
    <w:p w14:paraId="0000016D" w14:textId="77777777" w:rsidR="00941CEE" w:rsidRDefault="00000000">
      <w:pPr>
        <w:pBdr>
          <w:top w:val="nil"/>
          <w:left w:val="nil"/>
          <w:bottom w:val="nil"/>
          <w:right w:val="nil"/>
          <w:between w:val="nil"/>
        </w:pBdr>
        <w:spacing w:after="120"/>
        <w:rPr>
          <w:rFonts w:ascii="Arial" w:eastAsia="Arial" w:hAnsi="Arial" w:cs="Arial"/>
          <w:color w:val="000000"/>
          <w:sz w:val="20"/>
          <w:szCs w:val="20"/>
        </w:rPr>
      </w:pPr>
      <w:r>
        <w:rPr>
          <w:rFonts w:ascii="Arial" w:eastAsia="Arial" w:hAnsi="Arial" w:cs="Arial"/>
          <w:color w:val="000000"/>
          <w:sz w:val="20"/>
          <w:szCs w:val="20"/>
        </w:rPr>
        <w:t>WHEREAS:</w:t>
      </w:r>
    </w:p>
    <w:p w14:paraId="0000016E" w14:textId="77777777" w:rsidR="00941CEE" w:rsidRDefault="00000000">
      <w:pPr>
        <w:numPr>
          <w:ilvl w:val="0"/>
          <w:numId w:val="8"/>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 xml:space="preserve">The Public Utility Commission of Texas (“PUCT”) has authorized ERCOT to conduct pilot projects in 16 Texas Administrative Code § </w:t>
      </w:r>
      <w:proofErr w:type="gramStart"/>
      <w:r>
        <w:rPr>
          <w:rFonts w:ascii="Arial" w:eastAsia="Arial" w:hAnsi="Arial" w:cs="Arial"/>
          <w:color w:val="000000"/>
          <w:sz w:val="20"/>
          <w:szCs w:val="20"/>
        </w:rPr>
        <w:t>25.361(k);</w:t>
      </w:r>
      <w:proofErr w:type="gramEnd"/>
      <w:r>
        <w:rPr>
          <w:rFonts w:ascii="Arial" w:eastAsia="Arial" w:hAnsi="Arial" w:cs="Arial"/>
          <w:color w:val="000000"/>
          <w:sz w:val="20"/>
          <w:szCs w:val="20"/>
        </w:rPr>
        <w:t xml:space="preserve"> </w:t>
      </w:r>
    </w:p>
    <w:p w14:paraId="0000016F" w14:textId="77777777" w:rsidR="00941CEE" w:rsidRDefault="00000000">
      <w:pPr>
        <w:numPr>
          <w:ilvl w:val="0"/>
          <w:numId w:val="8"/>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The ERCOT Board has approved an Aggregate Distributed Energy Resource (ADER) pilot project (“Pilot Project”), as described in the Governing Document for Aggregate Distributed Energy Resource Pilot Project (“Governing Document”</w:t>
      </w:r>
      <w:proofErr w:type="gramStart"/>
      <w:r>
        <w:rPr>
          <w:rFonts w:ascii="Arial" w:eastAsia="Arial" w:hAnsi="Arial" w:cs="Arial"/>
          <w:color w:val="000000"/>
          <w:sz w:val="20"/>
          <w:szCs w:val="20"/>
        </w:rPr>
        <w:t>);</w:t>
      </w:r>
      <w:proofErr w:type="gramEnd"/>
      <w:r>
        <w:rPr>
          <w:rFonts w:ascii="Arial" w:eastAsia="Arial" w:hAnsi="Arial" w:cs="Arial"/>
          <w:color w:val="000000"/>
          <w:sz w:val="20"/>
          <w:szCs w:val="20"/>
        </w:rPr>
        <w:t xml:space="preserve"> </w:t>
      </w:r>
    </w:p>
    <w:p w14:paraId="00000170" w14:textId="77777777" w:rsidR="00941CEE" w:rsidRDefault="00000000">
      <w:pPr>
        <w:numPr>
          <w:ilvl w:val="0"/>
          <w:numId w:val="8"/>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 xml:space="preserve">Specific terms used in this Supplement that are defined in the Governing Document have the meanings assigned to them in that </w:t>
      </w:r>
      <w:proofErr w:type="gramStart"/>
      <w:r>
        <w:rPr>
          <w:rFonts w:ascii="Arial" w:eastAsia="Arial" w:hAnsi="Arial" w:cs="Arial"/>
          <w:color w:val="000000"/>
          <w:sz w:val="20"/>
          <w:szCs w:val="20"/>
        </w:rPr>
        <w:t>document;</w:t>
      </w:r>
      <w:proofErr w:type="gramEnd"/>
      <w:r>
        <w:rPr>
          <w:rFonts w:ascii="Arial" w:eastAsia="Arial" w:hAnsi="Arial" w:cs="Arial"/>
          <w:color w:val="000000"/>
          <w:sz w:val="20"/>
          <w:szCs w:val="20"/>
        </w:rPr>
        <w:t xml:space="preserve"> </w:t>
      </w:r>
    </w:p>
    <w:p w14:paraId="00000171" w14:textId="77777777" w:rsidR="00941CEE" w:rsidRDefault="00000000">
      <w:pPr>
        <w:numPr>
          <w:ilvl w:val="0"/>
          <w:numId w:val="8"/>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 xml:space="preserve">QSE Participant is a QSE in the ERCOT Region and has executed a Standard Form Market Participant Agreement (“Market Participant Agreement”) with </w:t>
      </w:r>
      <w:proofErr w:type="gramStart"/>
      <w:r>
        <w:rPr>
          <w:rFonts w:ascii="Arial" w:eastAsia="Arial" w:hAnsi="Arial" w:cs="Arial"/>
          <w:color w:val="000000"/>
          <w:sz w:val="20"/>
          <w:szCs w:val="20"/>
        </w:rPr>
        <w:t>ERCOT;</w:t>
      </w:r>
      <w:proofErr w:type="gramEnd"/>
      <w:r>
        <w:rPr>
          <w:rFonts w:ascii="Arial" w:eastAsia="Arial" w:hAnsi="Arial" w:cs="Arial"/>
          <w:color w:val="000000"/>
          <w:sz w:val="20"/>
          <w:szCs w:val="20"/>
        </w:rPr>
        <w:t xml:space="preserve"> </w:t>
      </w:r>
    </w:p>
    <w:p w14:paraId="00000172" w14:textId="77777777" w:rsidR="00941CEE" w:rsidRDefault="00000000">
      <w:pPr>
        <w:numPr>
          <w:ilvl w:val="0"/>
          <w:numId w:val="8"/>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QSE Participant wishes to submit bids and/or offers from ADERs; and</w:t>
      </w:r>
    </w:p>
    <w:p w14:paraId="00000173" w14:textId="77777777" w:rsidR="00941CEE" w:rsidRDefault="00000000">
      <w:pPr>
        <w:numPr>
          <w:ilvl w:val="0"/>
          <w:numId w:val="8"/>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 xml:space="preserve">The Parties </w:t>
      </w:r>
      <w:proofErr w:type="gramStart"/>
      <w:r>
        <w:rPr>
          <w:rFonts w:ascii="Arial" w:eastAsia="Arial" w:hAnsi="Arial" w:cs="Arial"/>
          <w:color w:val="000000"/>
          <w:sz w:val="20"/>
          <w:szCs w:val="20"/>
        </w:rPr>
        <w:t>enter into</w:t>
      </w:r>
      <w:proofErr w:type="gramEnd"/>
      <w:r>
        <w:rPr>
          <w:rFonts w:ascii="Arial" w:eastAsia="Arial" w:hAnsi="Arial" w:cs="Arial"/>
          <w:color w:val="000000"/>
          <w:sz w:val="20"/>
          <w:szCs w:val="20"/>
        </w:rPr>
        <w:t xml:space="preserve"> this Supplement in order to establish the terms and conditions by which ERCOT and QSE Participant will discharge their respective duties and responsibilities with respect to the ADER Pilot Project.</w:t>
      </w:r>
    </w:p>
    <w:p w14:paraId="00000174" w14:textId="77777777" w:rsidR="00941CEE" w:rsidRDefault="00000000">
      <w:pPr>
        <w:spacing w:after="240"/>
        <w:jc w:val="center"/>
        <w:rPr>
          <w:rFonts w:ascii="Arial" w:eastAsia="Arial" w:hAnsi="Arial" w:cs="Arial"/>
          <w:sz w:val="20"/>
          <w:szCs w:val="20"/>
          <w:u w:val="single"/>
        </w:rPr>
      </w:pPr>
      <w:r>
        <w:rPr>
          <w:rFonts w:ascii="Arial" w:eastAsia="Arial" w:hAnsi="Arial" w:cs="Arial"/>
          <w:sz w:val="20"/>
          <w:szCs w:val="20"/>
          <w:u w:val="single"/>
        </w:rPr>
        <w:t>Agreements</w:t>
      </w:r>
    </w:p>
    <w:p w14:paraId="00000175" w14:textId="77777777" w:rsidR="00941CEE" w:rsidRDefault="00000000">
      <w:pPr>
        <w:pBdr>
          <w:top w:val="nil"/>
          <w:left w:val="nil"/>
          <w:bottom w:val="nil"/>
          <w:right w:val="nil"/>
          <w:between w:val="nil"/>
        </w:pBdr>
        <w:spacing w:after="120"/>
        <w:ind w:firstLine="720"/>
        <w:jc w:val="both"/>
        <w:rPr>
          <w:rFonts w:ascii="Arial" w:eastAsia="Arial" w:hAnsi="Arial" w:cs="Arial"/>
          <w:color w:val="000000"/>
          <w:sz w:val="20"/>
          <w:szCs w:val="20"/>
        </w:rPr>
      </w:pPr>
      <w:r>
        <w:rPr>
          <w:rFonts w:ascii="Arial" w:eastAsia="Arial" w:hAnsi="Arial" w:cs="Arial"/>
          <w:color w:val="000000"/>
          <w:sz w:val="20"/>
          <w:szCs w:val="20"/>
        </w:rPr>
        <w:t>NOW, THEREFORE, in consideration of the mutual covenants and promises contained herein, ERCOT and QSE Participant (the “Parties”) hereby agree as follows:</w:t>
      </w:r>
    </w:p>
    <w:p w14:paraId="00000176" w14:textId="77777777" w:rsidR="00941CEE" w:rsidRDefault="00000000">
      <w:pPr>
        <w:numPr>
          <w:ilvl w:val="0"/>
          <w:numId w:val="11"/>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All terms and conditions of the Market Participant Agreement between QSE Participant and ERCOT remain in full force and effect.</w:t>
      </w:r>
    </w:p>
    <w:p w14:paraId="00000177" w14:textId="77777777" w:rsidR="00941CEE" w:rsidRDefault="00000000">
      <w:pPr>
        <w:numPr>
          <w:ilvl w:val="0"/>
          <w:numId w:val="11"/>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QSE Participant and ERCOT will abide by and comply with the rules of the ADER Pilot Project set out in the Governing Document.</w:t>
      </w:r>
    </w:p>
    <w:p w14:paraId="00000178" w14:textId="77777777" w:rsidR="00941CEE" w:rsidRDefault="00000000">
      <w:pPr>
        <w:numPr>
          <w:ilvl w:val="0"/>
          <w:numId w:val="11"/>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Any Party may terminate this Supplement to the Market Participant Agreement by providing 30 days’ notice to the other Parties; however, no termination of this Supplement will be effective before the end of any period for which ERCOT has already issued an award notification to Participant.</w:t>
      </w:r>
    </w:p>
    <w:p w14:paraId="00000179" w14:textId="77777777" w:rsidR="00941CEE" w:rsidRDefault="00000000">
      <w:pPr>
        <w:numPr>
          <w:ilvl w:val="0"/>
          <w:numId w:val="11"/>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lastRenderedPageBreak/>
        <w:t>Otherwise, this Supplement to the Market Participant Agreement will terminate upon the completion of all obligations incurred under the terms of the Governing Document.</w:t>
      </w:r>
    </w:p>
    <w:p w14:paraId="0000017A" w14:textId="77777777" w:rsidR="00941CEE" w:rsidRDefault="00000000">
      <w:pPr>
        <w:numPr>
          <w:ilvl w:val="0"/>
          <w:numId w:val="11"/>
        </w:numPr>
        <w:pBdr>
          <w:top w:val="nil"/>
          <w:left w:val="nil"/>
          <w:bottom w:val="nil"/>
          <w:right w:val="nil"/>
          <w:between w:val="nil"/>
        </w:pBdr>
        <w:spacing w:after="240"/>
        <w:ind w:left="1440" w:hanging="720"/>
        <w:rPr>
          <w:rFonts w:ascii="Arial" w:eastAsia="Arial" w:hAnsi="Arial" w:cs="Arial"/>
          <w:color w:val="000000"/>
          <w:sz w:val="20"/>
          <w:szCs w:val="20"/>
        </w:rPr>
      </w:pPr>
      <w:r>
        <w:rPr>
          <w:rFonts w:ascii="Arial" w:eastAsia="Arial" w:hAnsi="Arial" w:cs="Arial"/>
          <w:color w:val="000000"/>
          <w:sz w:val="20"/>
          <w:szCs w:val="20"/>
        </w:rPr>
        <w:t>This Supplement to the Market Participant Agreement may be executed in two or more counterparts, each of which is deemed an original, but all constitute one and the same instrument.</w:t>
      </w:r>
    </w:p>
    <w:p w14:paraId="0000017B" w14:textId="77777777" w:rsidR="00941CEE" w:rsidRDefault="00941CEE">
      <w:pPr>
        <w:pBdr>
          <w:top w:val="nil"/>
          <w:left w:val="nil"/>
          <w:bottom w:val="nil"/>
          <w:right w:val="nil"/>
          <w:between w:val="nil"/>
        </w:pBdr>
        <w:spacing w:after="240"/>
        <w:ind w:left="360" w:hanging="360"/>
        <w:rPr>
          <w:rFonts w:ascii="Arial" w:eastAsia="Arial" w:hAnsi="Arial" w:cs="Arial"/>
          <w:color w:val="000000"/>
          <w:sz w:val="20"/>
          <w:szCs w:val="20"/>
        </w:rPr>
      </w:pPr>
    </w:p>
    <w:p w14:paraId="0000017C" w14:textId="77777777" w:rsidR="00941CEE" w:rsidRDefault="00000000">
      <w:pPr>
        <w:pBdr>
          <w:top w:val="nil"/>
          <w:left w:val="nil"/>
          <w:bottom w:val="nil"/>
          <w:right w:val="nil"/>
          <w:between w:val="nil"/>
        </w:pBdr>
        <w:spacing w:after="240"/>
        <w:ind w:left="360" w:hanging="360"/>
        <w:rPr>
          <w:rFonts w:ascii="Arial" w:eastAsia="Arial" w:hAnsi="Arial" w:cs="Arial"/>
          <w:color w:val="000000"/>
          <w:sz w:val="20"/>
          <w:szCs w:val="20"/>
        </w:rPr>
      </w:pPr>
      <w:r>
        <w:rPr>
          <w:rFonts w:ascii="Arial" w:eastAsia="Arial" w:hAnsi="Arial" w:cs="Arial"/>
          <w:color w:val="000000"/>
          <w:sz w:val="20"/>
          <w:szCs w:val="20"/>
        </w:rPr>
        <w:t>SIGNED, ACCEPTED, AND AGREED TO by each undersigned signatory who, by signature hereto, represents and warrants that he or she has full power and authority to execute this Supplement.</w:t>
      </w:r>
    </w:p>
    <w:p w14:paraId="0000017D" w14:textId="77777777" w:rsidR="00941CEE" w:rsidRDefault="00000000">
      <w:pPr>
        <w:keepNext/>
        <w:pBdr>
          <w:top w:val="nil"/>
          <w:left w:val="nil"/>
          <w:bottom w:val="nil"/>
          <w:right w:val="nil"/>
          <w:between w:val="nil"/>
        </w:pBdr>
        <w:tabs>
          <w:tab w:val="left" w:pos="1080"/>
        </w:tabs>
        <w:spacing w:before="240" w:after="240"/>
        <w:ind w:left="1080" w:hanging="1080"/>
        <w:rPr>
          <w:rFonts w:ascii="Arial" w:eastAsia="Arial" w:hAnsi="Arial" w:cs="Arial"/>
          <w:b/>
          <w:i/>
          <w:color w:val="000000"/>
          <w:sz w:val="20"/>
          <w:szCs w:val="20"/>
        </w:rPr>
      </w:pPr>
      <w:r>
        <w:rPr>
          <w:rFonts w:ascii="Arial" w:eastAsia="Arial" w:hAnsi="Arial" w:cs="Arial"/>
          <w:b/>
          <w:i/>
          <w:color w:val="000000"/>
          <w:sz w:val="20"/>
          <w:szCs w:val="20"/>
        </w:rPr>
        <w:t>Electric Reliability Council of Texas, Inc.:</w:t>
      </w:r>
    </w:p>
    <w:p w14:paraId="0000017E"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By: ____________________________________________________</w:t>
      </w:r>
    </w:p>
    <w:p w14:paraId="0000017F"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80"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Printed Name: ___________________________________________</w:t>
      </w:r>
    </w:p>
    <w:p w14:paraId="00000181"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82"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___________________________________________________</w:t>
      </w:r>
    </w:p>
    <w:p w14:paraId="00000183"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84"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 ___________________________________________________</w:t>
      </w:r>
    </w:p>
    <w:p w14:paraId="00000185" w14:textId="77777777" w:rsidR="00941CEE" w:rsidRDefault="00941CEE">
      <w:pPr>
        <w:keepNext/>
        <w:pBdr>
          <w:top w:val="nil"/>
          <w:left w:val="nil"/>
          <w:bottom w:val="nil"/>
          <w:right w:val="nil"/>
          <w:between w:val="nil"/>
        </w:pBdr>
        <w:tabs>
          <w:tab w:val="left" w:pos="1080"/>
        </w:tabs>
        <w:ind w:left="1080" w:hanging="1080"/>
        <w:rPr>
          <w:rFonts w:ascii="Arial" w:eastAsia="Arial" w:hAnsi="Arial" w:cs="Arial"/>
          <w:b/>
          <w:i/>
          <w:color w:val="000000"/>
          <w:sz w:val="20"/>
          <w:szCs w:val="20"/>
        </w:rPr>
      </w:pPr>
    </w:p>
    <w:p w14:paraId="00000186" w14:textId="77777777" w:rsidR="00941CEE" w:rsidRDefault="00941CEE">
      <w:pPr>
        <w:keepNext/>
        <w:pBdr>
          <w:top w:val="nil"/>
          <w:left w:val="nil"/>
          <w:bottom w:val="nil"/>
          <w:right w:val="nil"/>
          <w:between w:val="nil"/>
        </w:pBdr>
        <w:tabs>
          <w:tab w:val="left" w:pos="1080"/>
        </w:tabs>
        <w:ind w:left="1080" w:hanging="1080"/>
        <w:rPr>
          <w:rFonts w:ascii="Arial" w:eastAsia="Arial" w:hAnsi="Arial" w:cs="Arial"/>
          <w:b/>
          <w:i/>
          <w:color w:val="000000"/>
          <w:sz w:val="20"/>
          <w:szCs w:val="20"/>
        </w:rPr>
      </w:pPr>
    </w:p>
    <w:p w14:paraId="00000187" w14:textId="77777777" w:rsidR="00941CEE" w:rsidRDefault="00000000">
      <w:pPr>
        <w:keepNext/>
        <w:pBdr>
          <w:top w:val="nil"/>
          <w:left w:val="nil"/>
          <w:bottom w:val="nil"/>
          <w:right w:val="nil"/>
          <w:between w:val="nil"/>
        </w:pBdr>
        <w:tabs>
          <w:tab w:val="left" w:pos="1080"/>
        </w:tabs>
        <w:ind w:left="1080" w:hanging="1080"/>
        <w:rPr>
          <w:rFonts w:ascii="Arial" w:eastAsia="Arial" w:hAnsi="Arial" w:cs="Arial"/>
          <w:b/>
          <w:i/>
          <w:color w:val="000000"/>
          <w:sz w:val="20"/>
          <w:szCs w:val="20"/>
        </w:rPr>
      </w:pPr>
      <w:r>
        <w:rPr>
          <w:rFonts w:ascii="Arial" w:eastAsia="Arial" w:hAnsi="Arial" w:cs="Arial"/>
          <w:b/>
          <w:i/>
          <w:color w:val="000000"/>
          <w:sz w:val="20"/>
          <w:szCs w:val="20"/>
        </w:rPr>
        <w:t>QSE Participant:</w:t>
      </w:r>
    </w:p>
    <w:p w14:paraId="00000188"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89"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By: _____________________________________________________</w:t>
      </w:r>
    </w:p>
    <w:p w14:paraId="0000018A"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8B"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Printed </w:t>
      </w:r>
      <w:proofErr w:type="gramStart"/>
      <w:r>
        <w:rPr>
          <w:rFonts w:ascii="Arial" w:eastAsia="Arial" w:hAnsi="Arial" w:cs="Arial"/>
          <w:color w:val="000000"/>
          <w:sz w:val="20"/>
          <w:szCs w:val="20"/>
        </w:rPr>
        <w:t>Name:_</w:t>
      </w:r>
      <w:proofErr w:type="gramEnd"/>
      <w:r>
        <w:rPr>
          <w:rFonts w:ascii="Arial" w:eastAsia="Arial" w:hAnsi="Arial" w:cs="Arial"/>
          <w:color w:val="000000"/>
          <w:sz w:val="20"/>
          <w:szCs w:val="20"/>
        </w:rPr>
        <w:t>___________________________________________</w:t>
      </w:r>
    </w:p>
    <w:p w14:paraId="0000018C"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8D"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___________________________________________________</w:t>
      </w:r>
    </w:p>
    <w:p w14:paraId="0000018E"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8F" w14:textId="77777777" w:rsidR="00941CEE" w:rsidRDefault="00000000">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 ___________________________________________________</w:t>
      </w:r>
    </w:p>
    <w:p w14:paraId="00000190" w14:textId="77777777" w:rsidR="00941CEE" w:rsidRDefault="00941CEE">
      <w:pPr>
        <w:pBdr>
          <w:top w:val="nil"/>
          <w:left w:val="nil"/>
          <w:bottom w:val="nil"/>
          <w:right w:val="nil"/>
          <w:between w:val="nil"/>
        </w:pBdr>
        <w:rPr>
          <w:rFonts w:ascii="Arial" w:eastAsia="Arial" w:hAnsi="Arial" w:cs="Arial"/>
          <w:color w:val="000000"/>
          <w:sz w:val="20"/>
          <w:szCs w:val="20"/>
        </w:rPr>
      </w:pPr>
    </w:p>
    <w:p w14:paraId="00000191" w14:textId="77777777" w:rsidR="00941CEE" w:rsidRDefault="00000000">
      <w:pPr>
        <w:rPr>
          <w:rFonts w:ascii="Arial" w:eastAsia="Arial" w:hAnsi="Arial" w:cs="Arial"/>
          <w:b/>
          <w:i/>
          <w:color w:val="5B6770"/>
          <w:sz w:val="20"/>
          <w:szCs w:val="20"/>
        </w:rPr>
      </w:pPr>
      <w:r>
        <w:rPr>
          <w:rFonts w:ascii="Arial" w:eastAsia="Arial" w:hAnsi="Arial" w:cs="Arial"/>
          <w:b/>
          <w:i/>
          <w:color w:val="5B6770"/>
          <w:sz w:val="20"/>
          <w:szCs w:val="20"/>
        </w:rPr>
        <w:t>Attached to this Agreement, QSE Participant shall include the “Details of the Aggregation,” as that term is defined in the “Aggregate Distributed Energy Resource Pilot Project Governing Document.”</w:t>
      </w:r>
    </w:p>
    <w:p w14:paraId="00000192" w14:textId="77777777" w:rsidR="00941CEE" w:rsidRDefault="00941CEE">
      <w:pPr>
        <w:rPr>
          <w:color w:val="5B6770"/>
        </w:rPr>
      </w:pPr>
    </w:p>
    <w:p w14:paraId="00000193" w14:textId="77777777" w:rsidR="00941CEE" w:rsidRDefault="00941CEE">
      <w:pPr>
        <w:spacing w:after="240"/>
        <w:rPr>
          <w:rFonts w:ascii="Arial" w:eastAsia="Arial" w:hAnsi="Arial" w:cs="Arial"/>
          <w:color w:val="5B6770"/>
        </w:rPr>
      </w:pPr>
    </w:p>
    <w:sectPr w:rsidR="00941CEE">
      <w:footerReference w:type="default" r:id="rId18"/>
      <w:headerReference w:type="first" r:id="rId19"/>
      <w:footerReference w:type="first" r:id="rId20"/>
      <w:pgSz w:w="12240" w:h="15840"/>
      <w:pgMar w:top="1440" w:right="990" w:bottom="1440" w:left="1800" w:header="288" w:footer="288"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2" w:author="Micalah Spenrath" w:date="2024-01-16T10:39:00Z" w:initials="MS">
    <w:p w14:paraId="2B82C7F9" w14:textId="77777777" w:rsidR="005856AD" w:rsidRDefault="005856AD" w:rsidP="005856AD">
      <w:r>
        <w:rPr>
          <w:rStyle w:val="CommentReference"/>
        </w:rPr>
        <w:annotationRef/>
      </w:r>
      <w:r>
        <w:rPr>
          <w:color w:val="000000"/>
          <w:sz w:val="20"/>
          <w:szCs w:val="20"/>
        </w:rPr>
        <w:t xml:space="preserve">Oncor: </w:t>
      </w:r>
      <w:r>
        <w:rPr>
          <w:sz w:val="20"/>
          <w:szCs w:val="20"/>
        </w:rPr>
        <w:t xml:space="preserve">What determines the initiation of market rules development/systems changes? </w:t>
      </w:r>
    </w:p>
    <w:p w14:paraId="533E6E1A" w14:textId="77777777" w:rsidR="005856AD" w:rsidRDefault="005856AD" w:rsidP="005856AD"/>
    <w:p w14:paraId="58BA2EAD" w14:textId="77777777" w:rsidR="005856AD" w:rsidRDefault="005856AD" w:rsidP="005856AD">
      <w:r>
        <w:rPr>
          <w:sz w:val="20"/>
          <w:szCs w:val="20"/>
        </w:rPr>
        <w:t>Should this be worded to say “The pilot project will continue until the PUC directs ERCOT to implement the market rules and system changes necessary to accommodate participation by ADERs, and these rules and systems are in place, or until ERCOT….”?</w:t>
      </w:r>
    </w:p>
  </w:comment>
  <w:comment w:id="162" w:author="Micalah Spenrath" w:date="2024-01-11T09:50:00Z" w:initials="">
    <w:p w14:paraId="000001A5" w14:textId="73C40C0A" w:rsidR="00941CEE"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TAEBA is alright with original language.</w:t>
      </w:r>
    </w:p>
  </w:comment>
  <w:comment w:id="173" w:author="Micalah Spenrath" w:date="2024-01-12T11:42:00Z" w:initials="MS">
    <w:p w14:paraId="6BD8E118" w14:textId="77777777" w:rsidR="00505D63" w:rsidRDefault="00505D63" w:rsidP="00505D63">
      <w:r>
        <w:rPr>
          <w:rStyle w:val="CommentReference"/>
        </w:rPr>
        <w:annotationRef/>
      </w:r>
      <w:r>
        <w:rPr>
          <w:sz w:val="20"/>
          <w:szCs w:val="20"/>
        </w:rPr>
        <w:t>It would be great to include interoperability through the governing document either here or in the attestation section below (additional comment).</w:t>
      </w:r>
    </w:p>
    <w:p w14:paraId="7A4051DF" w14:textId="77777777" w:rsidR="00505D63" w:rsidRDefault="00505D63" w:rsidP="00505D63"/>
    <w:p w14:paraId="1091D778" w14:textId="77777777" w:rsidR="00505D63" w:rsidRDefault="00505D63" w:rsidP="00505D63">
      <w:r>
        <w:rPr>
          <w:sz w:val="20"/>
          <w:szCs w:val="20"/>
        </w:rPr>
        <w:t>We could also add something like this to this list: “Whether devices that are aggregated to participate in an ADER should be required to be compliant with one or more open communication standards, such as IEEE 1547-2018."  </w:t>
      </w:r>
    </w:p>
    <w:p w14:paraId="4603C905" w14:textId="77777777" w:rsidR="00505D63" w:rsidRDefault="00505D63" w:rsidP="00505D63"/>
    <w:p w14:paraId="7718592B" w14:textId="77777777" w:rsidR="00505D63" w:rsidRDefault="00505D63" w:rsidP="00505D63">
      <w:r>
        <w:rPr>
          <w:sz w:val="20"/>
          <w:szCs w:val="20"/>
        </w:rPr>
        <w:t>In terms of timeline - would be great if we could get this in the next quarterly report...</w:t>
      </w:r>
    </w:p>
  </w:comment>
  <w:comment w:id="174" w:author="Micalah Spenrath" w:date="2024-01-12T11:20:00Z" w:initials="MS">
    <w:p w14:paraId="7707A382" w14:textId="4DBC1311" w:rsidR="00F0052A" w:rsidRDefault="00F0052A" w:rsidP="00F0052A">
      <w:r>
        <w:rPr>
          <w:rStyle w:val="CommentReference"/>
        </w:rPr>
        <w:annotationRef/>
      </w:r>
      <w:r>
        <w:rPr>
          <w:color w:val="000000"/>
          <w:sz w:val="20"/>
          <w:szCs w:val="20"/>
        </w:rPr>
        <w:t>Is it possible to codify communication standards in the next quarterly report if not in the guidance document?</w:t>
      </w:r>
    </w:p>
  </w:comment>
  <w:comment w:id="175" w:author="Micalah Spenrath" w:date="2024-01-12T11:19:00Z" w:initials="MS">
    <w:p w14:paraId="1FB8B334" w14:textId="0969A95D" w:rsidR="00F0052A" w:rsidRDefault="00F0052A" w:rsidP="00F0052A">
      <w:r>
        <w:rPr>
          <w:rStyle w:val="CommentReference"/>
        </w:rPr>
        <w:annotationRef/>
      </w:r>
      <w:r>
        <w:rPr>
          <w:color w:val="000000"/>
          <w:sz w:val="20"/>
          <w:szCs w:val="20"/>
        </w:rPr>
        <w:t xml:space="preserve">Trying to establish a timeline. Is it fair to expect progress on this within the year? </w:t>
      </w:r>
    </w:p>
  </w:comment>
  <w:comment w:id="192" w:author="Micalah Spenrath" w:date="2024-01-11T09:53:00Z" w:initials="">
    <w:p w14:paraId="000001A4" w14:textId="72035AAC" w:rsidR="00941CEE"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TAEBA suggested language.</w:t>
      </w:r>
    </w:p>
  </w:comment>
  <w:comment w:id="231" w:author="Micalah Spenrath" w:date="2024-01-11T09:37:00Z" w:initials="">
    <w:p w14:paraId="000001AB" w14:textId="37A6BAB5" w:rsidR="00941CEE"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Does ERCOT, or TF members, think the ALR participation model is working, or acting as a barrier to participation?</w:t>
      </w:r>
    </w:p>
  </w:comment>
  <w:comment w:id="234" w:author="Micalah Spenrath" w:date="2024-01-16T09:53:00Z" w:initials="MS">
    <w:p w14:paraId="79989E76" w14:textId="77777777" w:rsidR="003449AF" w:rsidRDefault="003449AF" w:rsidP="003449AF">
      <w:r>
        <w:rPr>
          <w:rStyle w:val="CommentReference"/>
        </w:rPr>
        <w:annotationRef/>
      </w:r>
      <w:r>
        <w:rPr>
          <w:color w:val="000000"/>
          <w:sz w:val="20"/>
          <w:szCs w:val="20"/>
        </w:rPr>
        <w:t>Tesla</w:t>
      </w:r>
    </w:p>
  </w:comment>
  <w:comment w:id="257" w:author="Micalah Spenrath" w:date="2024-01-16T09:54:00Z" w:initials="MS">
    <w:p w14:paraId="30CE1E48" w14:textId="77777777" w:rsidR="003449AF" w:rsidRDefault="003449AF" w:rsidP="003449AF">
      <w:r>
        <w:rPr>
          <w:rStyle w:val="CommentReference"/>
        </w:rPr>
        <w:annotationRef/>
      </w:r>
      <w:r>
        <w:rPr>
          <w:color w:val="000000"/>
          <w:sz w:val="20"/>
          <w:szCs w:val="20"/>
        </w:rPr>
        <w:t>TAEBA</w:t>
      </w:r>
    </w:p>
  </w:comment>
  <w:comment w:id="264" w:author="Micalah Spenrath" w:date="2024-01-16T09:53:00Z" w:initials="MS">
    <w:p w14:paraId="615839A4" w14:textId="77777777" w:rsidR="003449AF" w:rsidRDefault="003449AF" w:rsidP="003449AF">
      <w:r>
        <w:rPr>
          <w:rStyle w:val="CommentReference"/>
        </w:rPr>
        <w:annotationRef/>
      </w:r>
      <w:r>
        <w:rPr>
          <w:color w:val="000000"/>
          <w:sz w:val="20"/>
          <w:szCs w:val="20"/>
        </w:rPr>
        <w:t>Tesla</w:t>
      </w:r>
    </w:p>
  </w:comment>
  <w:comment w:id="282" w:author="Micalah Spenrath" w:date="2024-01-16T10:41:00Z" w:initials="MS">
    <w:p w14:paraId="05F91C58" w14:textId="77777777" w:rsidR="005856AD" w:rsidRDefault="005856AD" w:rsidP="005856AD">
      <w:r>
        <w:rPr>
          <w:rStyle w:val="CommentReference"/>
        </w:rPr>
        <w:annotationRef/>
      </w:r>
      <w:r>
        <w:rPr>
          <w:color w:val="000000"/>
          <w:sz w:val="20"/>
          <w:szCs w:val="20"/>
        </w:rPr>
        <w:t xml:space="preserve">Oncor: </w:t>
      </w:r>
      <w:r>
        <w:rPr>
          <w:sz w:val="20"/>
          <w:szCs w:val="20"/>
        </w:rPr>
        <w:t>May be helpful to clarify in this bullet or elsewhere that the DSP only needs to provide one Acknowledgement per QSE, regardless of the number of DOTA forms the DSP receives from a QSE.</w:t>
      </w:r>
    </w:p>
  </w:comment>
  <w:comment w:id="287" w:author="Micalah Spenrath" w:date="2024-01-16T10:41:00Z" w:initials="MS">
    <w:p w14:paraId="7CA79817" w14:textId="77777777" w:rsidR="005856AD" w:rsidRDefault="005856AD" w:rsidP="005856AD">
      <w:r>
        <w:rPr>
          <w:rStyle w:val="CommentReference"/>
        </w:rPr>
        <w:annotationRef/>
      </w:r>
      <w:r>
        <w:rPr>
          <w:color w:val="000000"/>
          <w:sz w:val="20"/>
          <w:szCs w:val="20"/>
        </w:rPr>
        <w:t xml:space="preserve">Oncor: </w:t>
      </w:r>
      <w:r>
        <w:rPr>
          <w:sz w:val="20"/>
          <w:szCs w:val="20"/>
        </w:rPr>
        <w:t>It would be helpful for the DSP to be cc’d on this as well, if possible.</w:t>
      </w:r>
    </w:p>
  </w:comment>
  <w:comment w:id="291" w:author="Micalah Spenrath" w:date="2024-01-16T10:04:00Z" w:initials="MS">
    <w:p w14:paraId="696AF2EF" w14:textId="77C5C5AC" w:rsidR="00577F1A" w:rsidRDefault="00577F1A" w:rsidP="00577F1A">
      <w:r>
        <w:rPr>
          <w:rStyle w:val="CommentReference"/>
        </w:rPr>
        <w:annotationRef/>
      </w:r>
      <w:r>
        <w:rPr>
          <w:color w:val="000000"/>
          <w:sz w:val="20"/>
          <w:szCs w:val="20"/>
        </w:rPr>
        <w:t>CEHE</w:t>
      </w:r>
    </w:p>
  </w:comment>
  <w:comment w:id="302" w:author="Micalah Spenrath" w:date="2024-01-16T10:00:00Z" w:initials="MS">
    <w:p w14:paraId="3768B400" w14:textId="2A803554" w:rsidR="00577F1A" w:rsidRDefault="00577F1A" w:rsidP="00577F1A">
      <w:r>
        <w:rPr>
          <w:rStyle w:val="CommentReference"/>
        </w:rPr>
        <w:annotationRef/>
      </w:r>
      <w:r>
        <w:rPr>
          <w:color w:val="000000"/>
          <w:sz w:val="20"/>
          <w:szCs w:val="20"/>
        </w:rPr>
        <w:t>CEHE</w:t>
      </w:r>
    </w:p>
  </w:comment>
  <w:comment w:id="471" w:author="Micalah Spenrath" w:date="2024-01-12T14:22:00Z" w:initials="MS">
    <w:p w14:paraId="3A788751" w14:textId="55CB8894" w:rsidR="00613818" w:rsidRDefault="00613818" w:rsidP="00613818">
      <w:r>
        <w:rPr>
          <w:rStyle w:val="CommentReference"/>
        </w:rPr>
        <w:annotationRef/>
      </w:r>
      <w:r>
        <w:rPr>
          <w:color w:val="000000"/>
          <w:sz w:val="20"/>
          <w:szCs w:val="20"/>
        </w:rPr>
        <w:t>Barrier</w:t>
      </w:r>
    </w:p>
  </w:comment>
  <w:comment w:id="478" w:author="Micalah Spenrath" w:date="2024-01-16T10:06:00Z" w:initials="MS">
    <w:p w14:paraId="26EFA66E" w14:textId="77777777" w:rsidR="00577F1A" w:rsidRDefault="00577F1A" w:rsidP="00577F1A">
      <w:r>
        <w:rPr>
          <w:rStyle w:val="CommentReference"/>
        </w:rPr>
        <w:annotationRef/>
      </w:r>
      <w:r>
        <w:rPr>
          <w:color w:val="000000"/>
          <w:sz w:val="20"/>
          <w:szCs w:val="20"/>
        </w:rPr>
        <w:t>TAEBA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BA2EAD" w15:done="0"/>
  <w15:commentEx w15:paraId="000001A5" w15:done="0"/>
  <w15:commentEx w15:paraId="7718592B" w15:done="0"/>
  <w15:commentEx w15:paraId="7707A382" w15:done="0"/>
  <w15:commentEx w15:paraId="1FB8B334" w15:done="0"/>
  <w15:commentEx w15:paraId="000001A4" w15:done="0"/>
  <w15:commentEx w15:paraId="000001AB" w15:done="0"/>
  <w15:commentEx w15:paraId="79989E76" w15:done="0"/>
  <w15:commentEx w15:paraId="30CE1E48" w15:done="0"/>
  <w15:commentEx w15:paraId="615839A4" w15:done="0"/>
  <w15:commentEx w15:paraId="05F91C58" w15:done="0"/>
  <w15:commentEx w15:paraId="7CA79817" w15:done="0"/>
  <w15:commentEx w15:paraId="696AF2EF" w15:done="0"/>
  <w15:commentEx w15:paraId="3768B400" w15:done="0"/>
  <w15:commentEx w15:paraId="3A788751" w15:done="0"/>
  <w15:commentEx w15:paraId="26EFA6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6DF0EBF" w16cex:dateUtc="2024-01-16T16:39:00Z"/>
  <w16cex:commentExtensible w16cex:durableId="1DDB928D" w16cex:dateUtc="2024-01-12T17:42:00Z"/>
  <w16cex:commentExtensible w16cex:durableId="0609BAC9" w16cex:dateUtc="2024-01-12T17:20:00Z"/>
  <w16cex:commentExtensible w16cex:durableId="43D3C1DA" w16cex:dateUtc="2024-01-12T17:19:00Z"/>
  <w16cex:commentExtensible w16cex:durableId="4D83DBF3" w16cex:dateUtc="2024-01-16T15:53:00Z"/>
  <w16cex:commentExtensible w16cex:durableId="2F703B22" w16cex:dateUtc="2024-01-16T15:54:00Z"/>
  <w16cex:commentExtensible w16cex:durableId="70A09037" w16cex:dateUtc="2024-01-16T15:53:00Z"/>
  <w16cex:commentExtensible w16cex:durableId="6FB8B370" w16cex:dateUtc="2024-01-16T16:41:00Z"/>
  <w16cex:commentExtensible w16cex:durableId="676AFE22" w16cex:dateUtc="2024-01-16T16:41:00Z"/>
  <w16cex:commentExtensible w16cex:durableId="335DF003" w16cex:dateUtc="2024-01-16T16:04:00Z"/>
  <w16cex:commentExtensible w16cex:durableId="5DAF3CFD" w16cex:dateUtc="2024-01-16T16:00:00Z"/>
  <w16cex:commentExtensible w16cex:durableId="33CD319B" w16cex:dateUtc="2024-01-12T20:22:00Z"/>
  <w16cex:commentExtensible w16cex:durableId="3678B7F1" w16cex:dateUtc="2024-01-16T16: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BA2EAD" w16cid:durableId="36DF0EBF"/>
  <w16cid:commentId w16cid:paraId="000001A5" w16cid:durableId="6C9679E4"/>
  <w16cid:commentId w16cid:paraId="7718592B" w16cid:durableId="1DDB928D"/>
  <w16cid:commentId w16cid:paraId="7707A382" w16cid:durableId="0609BAC9"/>
  <w16cid:commentId w16cid:paraId="1FB8B334" w16cid:durableId="43D3C1DA"/>
  <w16cid:commentId w16cid:paraId="000001A4" w16cid:durableId="50EA44D6"/>
  <w16cid:commentId w16cid:paraId="000001AB" w16cid:durableId="5692F1BE"/>
  <w16cid:commentId w16cid:paraId="79989E76" w16cid:durableId="4D83DBF3"/>
  <w16cid:commentId w16cid:paraId="30CE1E48" w16cid:durableId="2F703B22"/>
  <w16cid:commentId w16cid:paraId="615839A4" w16cid:durableId="70A09037"/>
  <w16cid:commentId w16cid:paraId="05F91C58" w16cid:durableId="6FB8B370"/>
  <w16cid:commentId w16cid:paraId="7CA79817" w16cid:durableId="676AFE22"/>
  <w16cid:commentId w16cid:paraId="696AF2EF" w16cid:durableId="335DF003"/>
  <w16cid:commentId w16cid:paraId="3768B400" w16cid:durableId="5DAF3CFD"/>
  <w16cid:commentId w16cid:paraId="3A788751" w16cid:durableId="33CD319B"/>
  <w16cid:commentId w16cid:paraId="26EFA66E" w16cid:durableId="3678B7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92D72" w14:textId="77777777" w:rsidR="00BC7BC3" w:rsidRDefault="00BC7BC3">
      <w:r>
        <w:separator/>
      </w:r>
    </w:p>
  </w:endnote>
  <w:endnote w:type="continuationSeparator" w:id="0">
    <w:p w14:paraId="73DB137A" w14:textId="77777777" w:rsidR="00BC7BC3" w:rsidRDefault="00BC7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6" w14:textId="769E3FEE" w:rsidR="00941CEE" w:rsidRDefault="00000000">
    <w:pPr>
      <w:pBdr>
        <w:top w:val="nil"/>
        <w:left w:val="nil"/>
        <w:bottom w:val="nil"/>
        <w:right w:val="nil"/>
        <w:between w:val="nil"/>
      </w:pBdr>
      <w:tabs>
        <w:tab w:val="center" w:pos="4320"/>
        <w:tab w:val="right" w:pos="8640"/>
      </w:tabs>
      <w:rPr>
        <w:rFonts w:ascii="Arial" w:eastAsia="Arial" w:hAnsi="Arial" w:cs="Arial"/>
        <w:color w:val="000000"/>
        <w:sz w:val="20"/>
        <w:szCs w:val="20"/>
      </w:rPr>
    </w:pPr>
    <w:r>
      <w:rPr>
        <w:rFonts w:ascii="Arial" w:eastAsia="Arial" w:hAnsi="Arial" w:cs="Arial"/>
        <w:color w:val="000000"/>
        <w:sz w:val="20"/>
        <w:szCs w:val="20"/>
      </w:rPr>
      <w:t xml:space="preserve">Aggregate Distributed Energy Resource– Governing Document                           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0052A">
      <w:rPr>
        <w:rFonts w:ascii="Arial" w:eastAsia="Arial" w:hAnsi="Arial" w:cs="Arial"/>
        <w:noProof/>
        <w:color w:val="000000"/>
        <w:sz w:val="20"/>
        <w:szCs w:val="20"/>
      </w:rPr>
      <w:t>2</w:t>
    </w:r>
    <w:r>
      <w:rPr>
        <w:rFonts w:ascii="Arial" w:eastAsia="Arial" w:hAnsi="Arial" w:cs="Arial"/>
        <w:color w:val="000000"/>
        <w:sz w:val="20"/>
        <w:szCs w:val="20"/>
      </w:rPr>
      <w:fldChar w:fldCharType="end"/>
    </w:r>
    <w:r>
      <w:rPr>
        <w:rFonts w:ascii="Arial" w:eastAsia="Arial" w:hAnsi="Arial" w:cs="Arial"/>
        <w:color w:val="000000"/>
        <w:sz w:val="20"/>
        <w:szCs w:val="20"/>
      </w:rPr>
      <w:t xml:space="preserve"> of </w:t>
    </w:r>
    <w:r>
      <w:rPr>
        <w:rFonts w:ascii="Arial" w:eastAsia="Arial" w:hAnsi="Arial" w:cs="Arial"/>
        <w:color w:val="000000"/>
        <w:sz w:val="20"/>
        <w:szCs w:val="20"/>
      </w:rPr>
      <w:fldChar w:fldCharType="begin"/>
    </w:r>
    <w:r>
      <w:rPr>
        <w:rFonts w:ascii="Arial" w:eastAsia="Arial" w:hAnsi="Arial" w:cs="Arial"/>
        <w:color w:val="000000"/>
        <w:sz w:val="20"/>
        <w:szCs w:val="20"/>
      </w:rPr>
      <w:instrText>NUMPAGES</w:instrText>
    </w:r>
    <w:r>
      <w:rPr>
        <w:rFonts w:ascii="Arial" w:eastAsia="Arial" w:hAnsi="Arial" w:cs="Arial"/>
        <w:color w:val="000000"/>
        <w:sz w:val="20"/>
        <w:szCs w:val="20"/>
      </w:rPr>
      <w:fldChar w:fldCharType="separate"/>
    </w:r>
    <w:r w:rsidR="00F0052A">
      <w:rPr>
        <w:rFonts w:ascii="Arial" w:eastAsia="Arial" w:hAnsi="Arial" w:cs="Arial"/>
        <w:noProof/>
        <w:color w:val="000000"/>
        <w:sz w:val="20"/>
        <w:szCs w:val="20"/>
      </w:rPr>
      <w:t>3</w:t>
    </w:r>
    <w:r>
      <w:rPr>
        <w:rFonts w:ascii="Arial" w:eastAsia="Arial" w:hAnsi="Arial" w:cs="Arial"/>
        <w:color w:val="000000"/>
        <w:sz w:val="20"/>
        <w:szCs w:val="20"/>
      </w:rPr>
      <w:fldChar w:fldCharType="end"/>
    </w:r>
    <w:r>
      <w:rPr>
        <w:rFonts w:ascii="Arial" w:eastAsia="Arial" w:hAnsi="Arial" w:cs="Arial"/>
        <w:color w:val="000000"/>
        <w:sz w:val="20"/>
        <w:szCs w:val="20"/>
      </w:rPr>
      <w:tab/>
    </w:r>
  </w:p>
  <w:p w14:paraId="00000197" w14:textId="77777777" w:rsidR="00941CEE" w:rsidRDefault="00941CEE">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8" w14:textId="2404F883" w:rsidR="00941CEE" w:rsidRDefault="00000000">
    <w:pPr>
      <w:pBdr>
        <w:top w:val="nil"/>
        <w:left w:val="nil"/>
        <w:bottom w:val="nil"/>
        <w:right w:val="nil"/>
        <w:between w:val="nil"/>
      </w:pBdr>
      <w:tabs>
        <w:tab w:val="center" w:pos="4320"/>
        <w:tab w:val="right" w:pos="8640"/>
      </w:tabs>
      <w:rPr>
        <w:rFonts w:ascii="Arial" w:eastAsia="Arial" w:hAnsi="Arial" w:cs="Arial"/>
        <w:b/>
        <w:color w:val="000000"/>
        <w:sz w:val="20"/>
        <w:szCs w:val="20"/>
      </w:rPr>
    </w:pPr>
    <w:r>
      <w:rPr>
        <w:rFonts w:ascii="Arial" w:eastAsia="Arial" w:hAnsi="Arial" w:cs="Arial"/>
        <w:color w:val="000000"/>
        <w:sz w:val="20"/>
        <w:szCs w:val="20"/>
      </w:rPr>
      <w:t xml:space="preserve">Aggregate Distributed Energy Resource– Governing Document                           Page </w:t>
    </w:r>
    <w:r>
      <w:rPr>
        <w:rFonts w:ascii="Arial" w:eastAsia="Arial" w:hAnsi="Arial" w:cs="Arial"/>
        <w:color w:val="2B579A"/>
        <w:sz w:val="20"/>
        <w:szCs w:val="20"/>
        <w:shd w:val="clear" w:color="auto" w:fill="E6E6E6"/>
      </w:rPr>
      <w:fldChar w:fldCharType="begin"/>
    </w:r>
    <w:r>
      <w:rPr>
        <w:rFonts w:ascii="Arial" w:eastAsia="Arial" w:hAnsi="Arial" w:cs="Arial"/>
        <w:color w:val="2B579A"/>
        <w:sz w:val="20"/>
        <w:szCs w:val="20"/>
        <w:shd w:val="clear" w:color="auto" w:fill="E6E6E6"/>
      </w:rPr>
      <w:instrText>PAGE</w:instrText>
    </w:r>
    <w:r>
      <w:rPr>
        <w:rFonts w:ascii="Arial" w:eastAsia="Arial" w:hAnsi="Arial" w:cs="Arial"/>
        <w:color w:val="2B579A"/>
        <w:sz w:val="20"/>
        <w:szCs w:val="20"/>
        <w:shd w:val="clear" w:color="auto" w:fill="E6E6E6"/>
      </w:rPr>
      <w:fldChar w:fldCharType="separate"/>
    </w:r>
    <w:r w:rsidR="00F0052A">
      <w:rPr>
        <w:rFonts w:ascii="Arial" w:eastAsia="Arial" w:hAnsi="Arial" w:cs="Arial"/>
        <w:noProof/>
        <w:color w:val="2B579A"/>
        <w:sz w:val="20"/>
        <w:szCs w:val="20"/>
        <w:shd w:val="clear" w:color="auto" w:fill="E6E6E6"/>
      </w:rPr>
      <w:t>1</w:t>
    </w:r>
    <w:r>
      <w:rPr>
        <w:rFonts w:ascii="Arial" w:eastAsia="Arial" w:hAnsi="Arial" w:cs="Arial"/>
        <w:color w:val="2B579A"/>
        <w:sz w:val="20"/>
        <w:szCs w:val="20"/>
        <w:shd w:val="clear" w:color="auto" w:fill="E6E6E6"/>
      </w:rPr>
      <w:fldChar w:fldCharType="end"/>
    </w:r>
    <w:r>
      <w:rPr>
        <w:rFonts w:ascii="Arial" w:eastAsia="Arial" w:hAnsi="Arial" w:cs="Arial"/>
        <w:color w:val="000000"/>
        <w:sz w:val="20"/>
        <w:szCs w:val="20"/>
      </w:rPr>
      <w:t xml:space="preserve"> of </w:t>
    </w:r>
    <w:r>
      <w:rPr>
        <w:rFonts w:ascii="Arial" w:eastAsia="Arial" w:hAnsi="Arial" w:cs="Arial"/>
        <w:color w:val="2B579A"/>
        <w:sz w:val="20"/>
        <w:szCs w:val="20"/>
        <w:shd w:val="clear" w:color="auto" w:fill="E6E6E6"/>
      </w:rPr>
      <w:fldChar w:fldCharType="begin"/>
    </w:r>
    <w:r>
      <w:rPr>
        <w:rFonts w:ascii="Arial" w:eastAsia="Arial" w:hAnsi="Arial" w:cs="Arial"/>
        <w:color w:val="2B579A"/>
        <w:sz w:val="20"/>
        <w:szCs w:val="20"/>
        <w:shd w:val="clear" w:color="auto" w:fill="E6E6E6"/>
      </w:rPr>
      <w:instrText>NUMPAGES</w:instrText>
    </w:r>
    <w:r>
      <w:rPr>
        <w:rFonts w:ascii="Arial" w:eastAsia="Arial" w:hAnsi="Arial" w:cs="Arial"/>
        <w:color w:val="2B579A"/>
        <w:sz w:val="20"/>
        <w:szCs w:val="20"/>
        <w:shd w:val="clear" w:color="auto" w:fill="E6E6E6"/>
      </w:rPr>
      <w:fldChar w:fldCharType="separate"/>
    </w:r>
    <w:r w:rsidR="00F0052A">
      <w:rPr>
        <w:rFonts w:ascii="Arial" w:eastAsia="Arial" w:hAnsi="Arial" w:cs="Arial"/>
        <w:noProof/>
        <w:color w:val="2B579A"/>
        <w:sz w:val="20"/>
        <w:szCs w:val="20"/>
        <w:shd w:val="clear" w:color="auto" w:fill="E6E6E6"/>
      </w:rPr>
      <w:t>2</w:t>
    </w:r>
    <w:r>
      <w:rPr>
        <w:rFonts w:ascii="Arial" w:eastAsia="Arial" w:hAnsi="Arial" w:cs="Arial"/>
        <w:color w:val="2B579A"/>
        <w:sz w:val="20"/>
        <w:szCs w:val="20"/>
        <w:shd w:val="clear" w:color="auto" w:fill="E6E6E6"/>
      </w:rPr>
      <w:fldChar w:fldCharType="end"/>
    </w:r>
    <w:r>
      <w:rPr>
        <w:rFonts w:ascii="Arial" w:eastAsia="Arial" w:hAnsi="Arial" w:cs="Arial"/>
        <w:color w:val="000000"/>
        <w:sz w:val="20"/>
        <w:szCs w:val="20"/>
      </w:rPr>
      <w:tab/>
    </w:r>
  </w:p>
  <w:p w14:paraId="00000199" w14:textId="77777777" w:rsidR="00941CEE" w:rsidRDefault="00941CEE">
    <w:pPr>
      <w:pBdr>
        <w:top w:val="nil"/>
        <w:left w:val="nil"/>
        <w:bottom w:val="nil"/>
        <w:right w:val="nil"/>
        <w:between w:val="nil"/>
      </w:pBdr>
      <w:tabs>
        <w:tab w:val="center" w:pos="4320"/>
        <w:tab w:val="right" w:pos="8640"/>
      </w:tabs>
      <w:rPr>
        <w:rFonts w:ascii="Arial" w:eastAsia="Arial" w:hAnsi="Arial" w:cs="Arial"/>
        <w:b/>
        <w:color w:val="000000"/>
        <w:sz w:val="20"/>
        <w:szCs w:val="20"/>
      </w:rPr>
    </w:pPr>
  </w:p>
  <w:p w14:paraId="0000019A" w14:textId="77777777" w:rsidR="00941CEE" w:rsidRDefault="00941CEE">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55AD3" w14:textId="77777777" w:rsidR="00BC7BC3" w:rsidRDefault="00BC7BC3">
      <w:r>
        <w:separator/>
      </w:r>
    </w:p>
  </w:footnote>
  <w:footnote w:type="continuationSeparator" w:id="0">
    <w:p w14:paraId="47AAACE9" w14:textId="77777777" w:rsidR="00BC7BC3" w:rsidRDefault="00BC7BC3">
      <w:r>
        <w:continuationSeparator/>
      </w:r>
    </w:p>
  </w:footnote>
  <w:footnote w:id="1">
    <w:p w14:paraId="00000194" w14:textId="77777777" w:rsidR="00941CEE" w:rsidRDefault="00000000">
      <w:pPr>
        <w:pBdr>
          <w:top w:val="nil"/>
          <w:left w:val="nil"/>
          <w:bottom w:val="nil"/>
          <w:right w:val="nil"/>
          <w:between w:val="nil"/>
        </w:pBdr>
        <w:ind w:firstLine="720"/>
        <w:rPr>
          <w:rFonts w:ascii="Arial" w:eastAsia="Arial" w:hAnsi="Arial" w:cs="Arial"/>
          <w:color w:val="000000"/>
          <w:sz w:val="20"/>
          <w:szCs w:val="20"/>
        </w:rPr>
      </w:pPr>
      <w:r>
        <w:rPr>
          <w:vertAlign w:val="superscript"/>
        </w:rPr>
        <w:footnoteRef/>
      </w:r>
      <w:r>
        <w:rPr>
          <w:rFonts w:ascii="Arial" w:eastAsia="Arial" w:hAnsi="Arial" w:cs="Arial"/>
          <w:color w:val="000000"/>
          <w:sz w:val="20"/>
          <w:szCs w:val="20"/>
        </w:rPr>
        <w:t xml:space="preserve">  Unless otherwise indicated, capitalized terms in this Supplement have the meanings ascribed to them in the ERCOT Protocols.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5" w14:textId="77777777" w:rsidR="00941CEE" w:rsidRDefault="00941CEE">
    <w:pPr>
      <w:pBdr>
        <w:top w:val="nil"/>
        <w:left w:val="nil"/>
        <w:bottom w:val="nil"/>
        <w:right w:val="nil"/>
        <w:between w:val="nil"/>
      </w:pBdr>
      <w:tabs>
        <w:tab w:val="center" w:pos="4320"/>
        <w:tab w:val="right" w:pos="8640"/>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7564"/>
    <w:multiLevelType w:val="multilevel"/>
    <w:tmpl w:val="7F1CF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0B1DA4"/>
    <w:multiLevelType w:val="multilevel"/>
    <w:tmpl w:val="B72EDF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01148D"/>
    <w:multiLevelType w:val="hybridMultilevel"/>
    <w:tmpl w:val="2AE062F0"/>
    <w:lvl w:ilvl="0" w:tplc="0CEC4050">
      <w:start w:val="1"/>
      <w:numFmt w:val="bullet"/>
      <w:lvlText w:val=""/>
      <w:lvlJc w:val="left"/>
      <w:pPr>
        <w:ind w:left="720" w:hanging="360"/>
      </w:pPr>
      <w:rPr>
        <w:rFonts w:ascii="Symbol" w:hAnsi="Symbol" w:hint="default"/>
      </w:rPr>
    </w:lvl>
    <w:lvl w:ilvl="1" w:tplc="99FE45C0">
      <w:start w:val="1"/>
      <w:numFmt w:val="bullet"/>
      <w:lvlText w:val="o"/>
      <w:lvlJc w:val="left"/>
      <w:pPr>
        <w:ind w:left="1440" w:hanging="360"/>
      </w:pPr>
      <w:rPr>
        <w:rFonts w:ascii="Courier New" w:hAnsi="Courier New" w:hint="default"/>
      </w:rPr>
    </w:lvl>
    <w:lvl w:ilvl="2" w:tplc="21CE543C">
      <w:start w:val="1"/>
      <w:numFmt w:val="bullet"/>
      <w:lvlText w:val=""/>
      <w:lvlJc w:val="left"/>
      <w:pPr>
        <w:ind w:left="2160" w:hanging="360"/>
      </w:pPr>
      <w:rPr>
        <w:rFonts w:ascii="Wingdings" w:hAnsi="Wingdings" w:hint="default"/>
      </w:rPr>
    </w:lvl>
    <w:lvl w:ilvl="3" w:tplc="04C43FF4">
      <w:start w:val="1"/>
      <w:numFmt w:val="bullet"/>
      <w:lvlText w:val=""/>
      <w:lvlJc w:val="left"/>
      <w:pPr>
        <w:ind w:left="2880" w:hanging="360"/>
      </w:pPr>
      <w:rPr>
        <w:rFonts w:ascii="Symbol" w:hAnsi="Symbol" w:hint="default"/>
      </w:rPr>
    </w:lvl>
    <w:lvl w:ilvl="4" w:tplc="FB7A386C">
      <w:start w:val="1"/>
      <w:numFmt w:val="bullet"/>
      <w:lvlText w:val="o"/>
      <w:lvlJc w:val="left"/>
      <w:pPr>
        <w:ind w:left="3600" w:hanging="360"/>
      </w:pPr>
      <w:rPr>
        <w:rFonts w:ascii="Courier New" w:hAnsi="Courier New" w:hint="default"/>
      </w:rPr>
    </w:lvl>
    <w:lvl w:ilvl="5" w:tplc="F404D17A">
      <w:start w:val="1"/>
      <w:numFmt w:val="bullet"/>
      <w:lvlText w:val=""/>
      <w:lvlJc w:val="left"/>
      <w:pPr>
        <w:ind w:left="4320" w:hanging="360"/>
      </w:pPr>
      <w:rPr>
        <w:rFonts w:ascii="Wingdings" w:hAnsi="Wingdings" w:hint="default"/>
      </w:rPr>
    </w:lvl>
    <w:lvl w:ilvl="6" w:tplc="DF2ACEA6">
      <w:start w:val="1"/>
      <w:numFmt w:val="bullet"/>
      <w:lvlText w:val=""/>
      <w:lvlJc w:val="left"/>
      <w:pPr>
        <w:ind w:left="5040" w:hanging="360"/>
      </w:pPr>
      <w:rPr>
        <w:rFonts w:ascii="Symbol" w:hAnsi="Symbol" w:hint="default"/>
      </w:rPr>
    </w:lvl>
    <w:lvl w:ilvl="7" w:tplc="51C08CD8">
      <w:start w:val="1"/>
      <w:numFmt w:val="bullet"/>
      <w:lvlText w:val="o"/>
      <w:lvlJc w:val="left"/>
      <w:pPr>
        <w:ind w:left="5760" w:hanging="360"/>
      </w:pPr>
      <w:rPr>
        <w:rFonts w:ascii="Courier New" w:hAnsi="Courier New" w:hint="default"/>
      </w:rPr>
    </w:lvl>
    <w:lvl w:ilvl="8" w:tplc="A5A64B2C">
      <w:start w:val="1"/>
      <w:numFmt w:val="bullet"/>
      <w:lvlText w:val=""/>
      <w:lvlJc w:val="left"/>
      <w:pPr>
        <w:ind w:left="6480" w:hanging="360"/>
      </w:pPr>
      <w:rPr>
        <w:rFonts w:ascii="Wingdings" w:hAnsi="Wingdings" w:hint="default"/>
      </w:rPr>
    </w:lvl>
  </w:abstractNum>
  <w:abstractNum w:abstractNumId="3" w15:restartNumberingAfterBreak="0">
    <w:nsid w:val="05D73CB6"/>
    <w:multiLevelType w:val="multilevel"/>
    <w:tmpl w:val="80DC0F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65F266A"/>
    <w:multiLevelType w:val="multilevel"/>
    <w:tmpl w:val="D3CE08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0C753BD"/>
    <w:multiLevelType w:val="multilevel"/>
    <w:tmpl w:val="7276BC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E52A69"/>
    <w:multiLevelType w:val="multilevel"/>
    <w:tmpl w:val="657493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4815329"/>
    <w:multiLevelType w:val="multilevel"/>
    <w:tmpl w:val="464408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490742D"/>
    <w:multiLevelType w:val="multilevel"/>
    <w:tmpl w:val="7E785AC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5EB7400"/>
    <w:multiLevelType w:val="multilevel"/>
    <w:tmpl w:val="EB06E9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C045909"/>
    <w:multiLevelType w:val="multilevel"/>
    <w:tmpl w:val="E0523B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C671BC0"/>
    <w:multiLevelType w:val="multilevel"/>
    <w:tmpl w:val="95DE123E"/>
    <w:lvl w:ilvl="0">
      <w:start w:val="1"/>
      <w:numFmt w:val="upperLetter"/>
      <w:lvlText w:val="%1."/>
      <w:lvlJc w:val="left"/>
      <w:pPr>
        <w:ind w:left="180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2EAE7DBC"/>
    <w:multiLevelType w:val="multilevel"/>
    <w:tmpl w:val="EA9C0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3807956"/>
    <w:multiLevelType w:val="multilevel"/>
    <w:tmpl w:val="36EC49E4"/>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o"/>
      <w:lvlJc w:val="left"/>
      <w:pPr>
        <w:ind w:left="2160" w:hanging="180"/>
      </w:pPr>
      <w:rPr>
        <w:rFonts w:ascii="Courier New" w:eastAsia="Courier New" w:hAnsi="Courier New" w:cs="Courier Ne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6063551"/>
    <w:multiLevelType w:val="multilevel"/>
    <w:tmpl w:val="58E4B3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D6801D1"/>
    <w:multiLevelType w:val="multilevel"/>
    <w:tmpl w:val="DD2A32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962749"/>
    <w:multiLevelType w:val="multilevel"/>
    <w:tmpl w:val="9C7CEF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E4B59B8"/>
    <w:multiLevelType w:val="multilevel"/>
    <w:tmpl w:val="553E8A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2403982"/>
    <w:multiLevelType w:val="multilevel"/>
    <w:tmpl w:val="E0E079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82430FC"/>
    <w:multiLevelType w:val="multilevel"/>
    <w:tmpl w:val="C37E298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180"/>
      </w:pPr>
      <w:rPr>
        <w:rFonts w:ascii="Courier New" w:eastAsia="Courier New" w:hAnsi="Courier New" w:cs="Courier Ne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A6B7E0E"/>
    <w:multiLevelType w:val="multilevel"/>
    <w:tmpl w:val="79F89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8452CF"/>
    <w:multiLevelType w:val="multilevel"/>
    <w:tmpl w:val="14044492"/>
    <w:lvl w:ilvl="0">
      <w:start w:val="1"/>
      <w:numFmt w:val="decimal"/>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685551C6"/>
    <w:multiLevelType w:val="multilevel"/>
    <w:tmpl w:val="9D6EFB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A602538"/>
    <w:multiLevelType w:val="multilevel"/>
    <w:tmpl w:val="36B62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CE671F4"/>
    <w:multiLevelType w:val="multilevel"/>
    <w:tmpl w:val="BEECE3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E9638A3"/>
    <w:multiLevelType w:val="multilevel"/>
    <w:tmpl w:val="E9F61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F0C6A33"/>
    <w:multiLevelType w:val="multilevel"/>
    <w:tmpl w:val="D37A7A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59F1824"/>
    <w:multiLevelType w:val="multilevel"/>
    <w:tmpl w:val="B29473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78045AB"/>
    <w:multiLevelType w:val="multilevel"/>
    <w:tmpl w:val="D9C021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BDE38E8"/>
    <w:multiLevelType w:val="multilevel"/>
    <w:tmpl w:val="BBF4E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D9814F6"/>
    <w:multiLevelType w:val="multilevel"/>
    <w:tmpl w:val="9304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DCE259D"/>
    <w:multiLevelType w:val="multilevel"/>
    <w:tmpl w:val="882EC2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F6B731C"/>
    <w:multiLevelType w:val="multilevel"/>
    <w:tmpl w:val="84B46CA2"/>
    <w:lvl w:ilvl="0">
      <w:start w:val="1"/>
      <w:numFmt w:val="upperLetter"/>
      <w:lvlText w:val="%1."/>
      <w:lvlJc w:val="left"/>
      <w:pPr>
        <w:ind w:left="180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84888774">
    <w:abstractNumId w:val="7"/>
  </w:num>
  <w:num w:numId="2" w16cid:durableId="1581327878">
    <w:abstractNumId w:val="6"/>
  </w:num>
  <w:num w:numId="3" w16cid:durableId="1156997008">
    <w:abstractNumId w:val="0"/>
  </w:num>
  <w:num w:numId="4" w16cid:durableId="1525054486">
    <w:abstractNumId w:val="5"/>
  </w:num>
  <w:num w:numId="5" w16cid:durableId="1118569075">
    <w:abstractNumId w:val="19"/>
  </w:num>
  <w:num w:numId="6" w16cid:durableId="1147480256">
    <w:abstractNumId w:val="20"/>
  </w:num>
  <w:num w:numId="7" w16cid:durableId="307904491">
    <w:abstractNumId w:val="12"/>
  </w:num>
  <w:num w:numId="8" w16cid:durableId="211235541">
    <w:abstractNumId w:val="32"/>
  </w:num>
  <w:num w:numId="9" w16cid:durableId="1438405501">
    <w:abstractNumId w:val="4"/>
  </w:num>
  <w:num w:numId="10" w16cid:durableId="506678643">
    <w:abstractNumId w:val="13"/>
  </w:num>
  <w:num w:numId="11" w16cid:durableId="1727609355">
    <w:abstractNumId w:val="11"/>
  </w:num>
  <w:num w:numId="12" w16cid:durableId="1778404546">
    <w:abstractNumId w:val="24"/>
  </w:num>
  <w:num w:numId="13" w16cid:durableId="1644655239">
    <w:abstractNumId w:val="23"/>
  </w:num>
  <w:num w:numId="14" w16cid:durableId="702294437">
    <w:abstractNumId w:val="17"/>
  </w:num>
  <w:num w:numId="15" w16cid:durableId="1472600002">
    <w:abstractNumId w:val="22"/>
  </w:num>
  <w:num w:numId="16" w16cid:durableId="564729731">
    <w:abstractNumId w:val="28"/>
  </w:num>
  <w:num w:numId="17" w16cid:durableId="835151795">
    <w:abstractNumId w:val="30"/>
  </w:num>
  <w:num w:numId="18" w16cid:durableId="1231766096">
    <w:abstractNumId w:val="26"/>
  </w:num>
  <w:num w:numId="19" w16cid:durableId="1947106806">
    <w:abstractNumId w:val="27"/>
  </w:num>
  <w:num w:numId="20" w16cid:durableId="835727254">
    <w:abstractNumId w:val="8"/>
  </w:num>
  <w:num w:numId="21" w16cid:durableId="119106765">
    <w:abstractNumId w:val="21"/>
  </w:num>
  <w:num w:numId="22" w16cid:durableId="1198926941">
    <w:abstractNumId w:val="1"/>
  </w:num>
  <w:num w:numId="23" w16cid:durableId="281959512">
    <w:abstractNumId w:val="29"/>
  </w:num>
  <w:num w:numId="24" w16cid:durableId="1126505134">
    <w:abstractNumId w:val="18"/>
  </w:num>
  <w:num w:numId="25" w16cid:durableId="172845755">
    <w:abstractNumId w:val="14"/>
  </w:num>
  <w:num w:numId="26" w16cid:durableId="11345436">
    <w:abstractNumId w:val="16"/>
  </w:num>
  <w:num w:numId="27" w16cid:durableId="1362244921">
    <w:abstractNumId w:val="9"/>
  </w:num>
  <w:num w:numId="28" w16cid:durableId="939802566">
    <w:abstractNumId w:val="10"/>
  </w:num>
  <w:num w:numId="29" w16cid:durableId="780337670">
    <w:abstractNumId w:val="31"/>
  </w:num>
  <w:num w:numId="30" w16cid:durableId="1224297745">
    <w:abstractNumId w:val="3"/>
  </w:num>
  <w:num w:numId="31" w16cid:durableId="1686974601">
    <w:abstractNumId w:val="25"/>
  </w:num>
  <w:num w:numId="32" w16cid:durableId="1009910785">
    <w:abstractNumId w:val="15"/>
  </w:num>
  <w:num w:numId="33" w16cid:durableId="102108133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Micalah Spenrath">
    <w15:presenceInfo w15:providerId="AD" w15:userId="S::mspenrath@texasadvancedenergy.org::4b2f9b5d-a806-43cb-95ca-c89507362f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CEE"/>
    <w:rsid w:val="000B764C"/>
    <w:rsid w:val="001A5EA5"/>
    <w:rsid w:val="001F7F7C"/>
    <w:rsid w:val="003449AF"/>
    <w:rsid w:val="00386A63"/>
    <w:rsid w:val="003917B4"/>
    <w:rsid w:val="0049273C"/>
    <w:rsid w:val="004A7F0D"/>
    <w:rsid w:val="00505D63"/>
    <w:rsid w:val="00577F1A"/>
    <w:rsid w:val="005856AD"/>
    <w:rsid w:val="00613818"/>
    <w:rsid w:val="00784E25"/>
    <w:rsid w:val="0080705A"/>
    <w:rsid w:val="00941CEE"/>
    <w:rsid w:val="00B32506"/>
    <w:rsid w:val="00BC7BC3"/>
    <w:rsid w:val="00EF5C57"/>
    <w:rsid w:val="00F00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B6B285"/>
  <w15:docId w15:val="{E305F5AC-D0D3-544F-ADF3-F7CF7C80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Arial" w:eastAsia="Arial" w:hAnsi="Arial" w:cs="Arial"/>
      <w:b/>
    </w:rPr>
  </w:style>
  <w:style w:type="paragraph" w:styleId="Heading2">
    <w:name w:val="heading 2"/>
    <w:basedOn w:val="Normal"/>
    <w:next w:val="Normal"/>
    <w:uiPriority w:val="9"/>
    <w:unhideWhenUsed/>
    <w:qFormat/>
    <w:pPr>
      <w:keepNext/>
      <w:spacing w:before="240" w:after="60"/>
      <w:outlineLvl w:val="1"/>
    </w:pPr>
    <w:rPr>
      <w:rFonts w:ascii="Arial" w:eastAsia="Arial" w:hAnsi="Arial" w:cs="Arial"/>
      <w:i/>
    </w:rPr>
  </w:style>
  <w:style w:type="paragraph" w:styleId="Heading3">
    <w:name w:val="heading 3"/>
    <w:basedOn w:val="Normal"/>
    <w:next w:val="Normal"/>
    <w:uiPriority w:val="9"/>
    <w:unhideWhenUsed/>
    <w:qFormat/>
    <w:pPr>
      <w:keepNext/>
      <w:spacing w:before="240" w:after="60"/>
      <w:outlineLvl w:val="2"/>
    </w:pPr>
    <w:rPr>
      <w:rFonts w:ascii="Arial" w:eastAsia="Arial" w:hAnsi="Arial" w:cs="Arial"/>
      <w:sz w:val="20"/>
      <w:szCs w:val="20"/>
    </w:rPr>
  </w:style>
  <w:style w:type="paragraph" w:styleId="Heading4">
    <w:name w:val="heading 4"/>
    <w:basedOn w:val="Normal"/>
    <w:next w:val="Normal"/>
    <w:uiPriority w:val="9"/>
    <w:unhideWhenUsed/>
    <w:qFormat/>
    <w:pPr>
      <w:keepNext/>
      <w:jc w:val="right"/>
      <w:outlineLvl w:val="3"/>
    </w:pPr>
    <w:rPr>
      <w:rFonts w:ascii="Arial" w:eastAsia="Arial" w:hAnsi="Arial" w:cs="Arial"/>
      <w:b/>
      <w:color w:val="00AEC7"/>
      <w:sz w:val="32"/>
      <w:szCs w:val="32"/>
    </w:rPr>
  </w:style>
  <w:style w:type="paragraph" w:styleId="Heading5">
    <w:name w:val="heading 5"/>
    <w:basedOn w:val="Normal"/>
    <w:next w:val="Normal"/>
    <w:uiPriority w:val="9"/>
    <w:semiHidden/>
    <w:unhideWhenUsed/>
    <w:qFormat/>
    <w:pPr>
      <w:keepNext/>
      <w:outlineLvl w:val="4"/>
    </w:pPr>
    <w:rPr>
      <w:rFonts w:ascii="Arial" w:eastAsia="Arial" w:hAnsi="Arial" w:cs="Arial"/>
      <w:color w:val="5B6770"/>
      <w:sz w:val="20"/>
      <w:szCs w:val="20"/>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1" w:color="000000"/>
      </w:pBdr>
      <w:spacing w:before="240" w:after="60"/>
      <w:jc w:val="center"/>
    </w:pPr>
    <w:rPr>
      <w:rFonts w:ascii="Arial" w:eastAsia="Arial" w:hAnsi="Arial" w:cs="Arial"/>
      <w: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0052A"/>
  </w:style>
  <w:style w:type="paragraph" w:styleId="CommentSubject">
    <w:name w:val="annotation subject"/>
    <w:basedOn w:val="CommentText"/>
    <w:next w:val="CommentText"/>
    <w:link w:val="CommentSubjectChar"/>
    <w:uiPriority w:val="99"/>
    <w:semiHidden/>
    <w:unhideWhenUsed/>
    <w:rsid w:val="00F0052A"/>
    <w:rPr>
      <w:b/>
      <w:bCs/>
    </w:rPr>
  </w:style>
  <w:style w:type="character" w:customStyle="1" w:styleId="CommentSubjectChar">
    <w:name w:val="Comment Subject Char"/>
    <w:basedOn w:val="CommentTextChar"/>
    <w:link w:val="CommentSubject"/>
    <w:uiPriority w:val="99"/>
    <w:semiHidden/>
    <w:rsid w:val="00F0052A"/>
    <w:rPr>
      <w:b/>
      <w:bCs/>
      <w:sz w:val="20"/>
      <w:szCs w:val="20"/>
    </w:rPr>
  </w:style>
  <w:style w:type="paragraph" w:styleId="ListParagraph">
    <w:name w:val="List Paragraph"/>
    <w:basedOn w:val="Normal"/>
    <w:uiPriority w:val="34"/>
    <w:qFormat/>
    <w:rsid w:val="003917B4"/>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ercot.com/mktrules/pilot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mktrules/pilots" TargetMode="External"/><Relationship Id="rId17" Type="http://schemas.openxmlformats.org/officeDocument/2006/relationships/hyperlink" Target="https://www.ercot.com/mktrules/pilots" TargetMode="External"/><Relationship Id="rId2" Type="http://schemas.openxmlformats.org/officeDocument/2006/relationships/numbering" Target="numbering.xml"/><Relationship Id="rId16" Type="http://schemas.openxmlformats.org/officeDocument/2006/relationships/hyperlink" Target="https://www.ercot.com/files/docs/2015/04/23/load_participation_in_the_ercot_nodal_market_3.02.do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pilotprojects@ercot.com" TargetMode="Externa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ercot.com/mktrules/pilots"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oGVdulcJZg5RWzN96Z/fVz0+oA==">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9585</Words>
  <Characters>54641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Micalah Spenrath</cp:lastModifiedBy>
  <cp:revision>4</cp:revision>
  <dcterms:created xsi:type="dcterms:W3CDTF">2024-01-16T14:58:00Z</dcterms:created>
  <dcterms:modified xsi:type="dcterms:W3CDTF">2024-01-16T16:41:00Z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ediaServiceImageTags">
    <vt:lpwstr>MediaServiceImageTags</vt:lpwstr>
  </property>
  <property fmtid="{D5CDD505-2E9C-101B-9397-08002B2CF9AE}" pid="4" name="MSIP_Label_7084cbda-52b8-46fb-a7b7-cb5bd465ed85_SiteId">
    <vt:lpwstr>0afb747d-bff7-4596-a9fc-950ef9e0ec45</vt:lpwstr>
  </property>
  <property fmtid="{D5CDD505-2E9C-101B-9397-08002B2CF9AE}" pid="5" name="ContentTypeId">
    <vt:lpwstr>0x0101009A599D8EAA455549841ABC0A93774209</vt:lpwstr>
  </property>
  <property fmtid="{D5CDD505-2E9C-101B-9397-08002B2CF9AE}" pid="6" name="MSIP_Label_e3ac3a1a-de19-428b-b395-6d250d7743fb_Name">
    <vt:lpwstr>Internal Use Only</vt:lpwstr>
  </property>
  <property fmtid="{D5CDD505-2E9C-101B-9397-08002B2CF9AE}" pid="7" name="MSIP_Label_e3ac3a1a-de19-428b-b395-6d250d7743fb_SiteId">
    <vt:lpwstr>88cc5fd7-fd78-44b6-ad75-b6915088974f</vt:lpwstr>
  </property>
  <property fmtid="{D5CDD505-2E9C-101B-9397-08002B2CF9AE}" pid="8" name="Information Classification">
    <vt:lpwstr>ERCOT Limited</vt:lpwstr>
  </property>
  <property fmtid="{D5CDD505-2E9C-101B-9397-08002B2CF9AE}" pid="9" name="MSIP_Label_7084cbda-52b8-46fb-a7b7-cb5bd465ed85_Enabled">
    <vt:lpwstr>true</vt:lpwstr>
  </property>
  <property fmtid="{D5CDD505-2E9C-101B-9397-08002B2CF9AE}" pid="10" name="MSIP_Label_e3ac3a1a-de19-428b-b395-6d250d7743fb_ContentBits">
    <vt:lpwstr>0</vt:lpwstr>
  </property>
  <property fmtid="{D5CDD505-2E9C-101B-9397-08002B2CF9AE}" pid="11" name="MSIP_Label_7084cbda-52b8-46fb-a7b7-cb5bd465ed85_Name">
    <vt:lpwstr>Internal</vt:lpwstr>
  </property>
  <property fmtid="{D5CDD505-2E9C-101B-9397-08002B2CF9AE}" pid="12" name="MSIP_Label_7084cbda-52b8-46fb-a7b7-cb5bd465ed85_SetDate">
    <vt:lpwstr>2023-08-23T19:26:15Z</vt:lpwstr>
  </property>
  <property fmtid="{D5CDD505-2E9C-101B-9397-08002B2CF9AE}" pid="13" name="MSIP_Label_e3ac3a1a-de19-428b-b395-6d250d7743fb_SetDate">
    <vt:lpwstr>2022-09-09T07:36:19Z</vt:lpwstr>
  </property>
  <property fmtid="{D5CDD505-2E9C-101B-9397-08002B2CF9AE}" pid="14" name="MSIP_Label_e3ac3a1a-de19-428b-b395-6d250d7743fb_ActionId">
    <vt:lpwstr>1783e561-f5f0-4008-aad2-6d74a107cd34</vt:lpwstr>
  </property>
  <property fmtid="{D5CDD505-2E9C-101B-9397-08002B2CF9AE}" pid="15" name="MSIP_Label_7084cbda-52b8-46fb-a7b7-cb5bd465ed85_ContentBits">
    <vt:lpwstr>0</vt:lpwstr>
  </property>
  <property fmtid="{D5CDD505-2E9C-101B-9397-08002B2CF9AE}" pid="16" name="MSIP_Label_e3ac3a1a-de19-428b-b395-6d250d7743fb_Method">
    <vt:lpwstr>Standard</vt:lpwstr>
  </property>
  <property fmtid="{D5CDD505-2E9C-101B-9397-08002B2CF9AE}" pid="17" name="MSIP_Label_7084cbda-52b8-46fb-a7b7-cb5bd465ed85_Method">
    <vt:lpwstr>Standard</vt:lpwstr>
  </property>
  <property fmtid="{D5CDD505-2E9C-101B-9397-08002B2CF9AE}" pid="18" name="MSIP_Label_7084cbda-52b8-46fb-a7b7-cb5bd465ed85_ActionId">
    <vt:lpwstr>9344f3ed-e49c-4de7-bedf-5b440aa0e51b</vt:lpwstr>
  </property>
  <property fmtid="{D5CDD505-2E9C-101B-9397-08002B2CF9AE}" pid="19" name="_TemplateID">
    <vt:lpwstr>TC100435441033</vt:lpwstr>
  </property>
</Properties>
</file>