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B3ABB59" w:rsidR="00C97625" w:rsidRDefault="002A0EB5" w:rsidP="00D54DC7">
            <w:pPr>
              <w:pStyle w:val="Header"/>
            </w:pPr>
            <w:r>
              <w:t>PGRR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0E28CB7" w:rsidR="00C97625" w:rsidRPr="00595DDC" w:rsidRDefault="00AB77F7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910CD14" w:rsidR="00C97625" w:rsidRDefault="002A0EB5" w:rsidP="00D54DC7">
            <w:pPr>
              <w:pStyle w:val="Header"/>
            </w:pPr>
            <w:r>
              <w:t>PGRR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ADA4115" w:rsidR="00C97625" w:rsidRPr="009F3D0E" w:rsidRDefault="002A0EB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Projects Included in Transmission Project Information and Tracking (TPIT) Report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F43945B" w:rsidR="00FC0BDC" w:rsidRPr="009F3D0E" w:rsidRDefault="002A0EB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AB77F7">
              <w:rPr>
                <w:rFonts w:ascii="Arial" w:hAnsi="Arial" w:cs="Arial"/>
                <w:szCs w:val="22"/>
              </w:rPr>
              <w:t>19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2A0EB5">
              <w:rPr>
                <w:rFonts w:cs="Arial"/>
              </w:rPr>
              <w:t xml:space="preserve">Planning </w:t>
            </w:r>
            <w:r w:rsidR="00F02B9D">
              <w:rPr>
                <w:rFonts w:cs="Arial"/>
              </w:rPr>
              <w:t>Guide</w:t>
            </w:r>
            <w:r w:rsidR="00F14AF5">
              <w:rPr>
                <w:rFonts w:cs="Arial"/>
              </w:rPr>
              <w:t xml:space="preserve"> Revision Request (</w:t>
            </w:r>
            <w:r w:rsidR="002A0EB5">
              <w:rPr>
                <w:rFonts w:cs="Arial"/>
              </w:rPr>
              <w:t>PGRR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2EA5AB6" w:rsidR="006B0C5E" w:rsidRDefault="00AB77F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</w:t>
    </w:r>
    <w:r w:rsidR="00B13893">
      <w:rPr>
        <w:rFonts w:ascii="Arial" w:hAnsi="Arial"/>
        <w:sz w:val="18"/>
      </w:rPr>
      <w:t>PGRR</w:t>
    </w:r>
    <w:r w:rsidR="00F14AF5">
      <w:rPr>
        <w:rFonts w:ascii="Arial" w:hAnsi="Arial"/>
        <w:sz w:val="18"/>
      </w:rPr>
      <w:t>-</w:t>
    </w:r>
    <w:r w:rsidR="00461FB5">
      <w:rPr>
        <w:rFonts w:ascii="Arial" w:hAnsi="Arial"/>
        <w:sz w:val="18"/>
      </w:rPr>
      <w:t xml:space="preserve">02 Impact Analysis </w:t>
    </w:r>
    <w:r w:rsidR="00395A02">
      <w:rPr>
        <w:rFonts w:ascii="Arial" w:hAnsi="Arial"/>
        <w:sz w:val="18"/>
      </w:rPr>
      <w:t>0</w:t>
    </w:r>
    <w:r w:rsidR="00B13893">
      <w:rPr>
        <w:rFonts w:ascii="Arial" w:hAnsi="Arial"/>
        <w:sz w:val="18"/>
      </w:rPr>
      <w:t>4</w:t>
    </w:r>
    <w:r>
      <w:rPr>
        <w:rFonts w:ascii="Arial" w:hAnsi="Arial"/>
        <w:sz w:val="18"/>
      </w:rPr>
      <w:t>19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2023-04-19T15:17:00Z</dcterms:created>
  <dcterms:modified xsi:type="dcterms:W3CDTF">2023-04-19T15:19:00Z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