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D57844C" w:rsidR="00067FE2" w:rsidRDefault="003D514A" w:rsidP="00AE5483">
            <w:pPr>
              <w:pStyle w:val="Header"/>
              <w:jc w:val="center"/>
            </w:pPr>
            <w:hyperlink r:id="rId8" w:history="1">
              <w:r w:rsidR="00F75C31">
                <w:rPr>
                  <w:rStyle w:val="Hyperlink"/>
                </w:rPr>
                <w:t>1198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65B1352" w:rsidR="00067FE2" w:rsidRDefault="009C239D" w:rsidP="00F44236">
            <w:pPr>
              <w:pStyle w:val="Header"/>
            </w:pPr>
            <w:r>
              <w:t>Congestion Mitigation Using Topology Reconfigurations</w:t>
            </w:r>
          </w:p>
        </w:tc>
      </w:tr>
      <w:tr w:rsidR="00067FE2" w:rsidRPr="00E01925" w14:paraId="398BCBF4" w14:textId="77777777" w:rsidTr="00FC42BE">
        <w:trPr>
          <w:trHeight w:val="518"/>
        </w:trPr>
        <w:tc>
          <w:tcPr>
            <w:tcW w:w="2880" w:type="dxa"/>
            <w:gridSpan w:val="2"/>
            <w:tcBorders>
              <w:bottom w:val="single" w:sz="4" w:space="0" w:color="auto"/>
            </w:tcBorders>
            <w:shd w:val="clear" w:color="auto" w:fill="FFFFFF"/>
            <w:vAlign w:val="center"/>
          </w:tcPr>
          <w:p w14:paraId="3A20C7F8" w14:textId="62CF7301" w:rsidR="00067FE2" w:rsidRPr="00E01925" w:rsidRDefault="00067FE2" w:rsidP="00F44236">
            <w:pPr>
              <w:pStyle w:val="Header"/>
              <w:rPr>
                <w:bCs w:val="0"/>
              </w:rPr>
            </w:pPr>
            <w:r w:rsidRPr="00E01925">
              <w:rPr>
                <w:bCs w:val="0"/>
              </w:rPr>
              <w:t xml:space="preserve">Date </w:t>
            </w:r>
            <w:r w:rsidR="00FC42BE">
              <w:rPr>
                <w:bCs w:val="0"/>
              </w:rPr>
              <w:t>of Decision</w:t>
            </w:r>
          </w:p>
        </w:tc>
        <w:tc>
          <w:tcPr>
            <w:tcW w:w="7560" w:type="dxa"/>
            <w:gridSpan w:val="2"/>
            <w:tcBorders>
              <w:bottom w:val="single" w:sz="4" w:space="0" w:color="auto"/>
            </w:tcBorders>
            <w:vAlign w:val="center"/>
          </w:tcPr>
          <w:p w14:paraId="16A45634" w14:textId="10E74FC2" w:rsidR="00067FE2" w:rsidRPr="00E01925" w:rsidRDefault="00E4074C" w:rsidP="00F44236">
            <w:pPr>
              <w:pStyle w:val="NormalArial"/>
            </w:pPr>
            <w:r>
              <w:t>October 12</w:t>
            </w:r>
            <w:r w:rsidR="007E21F8">
              <w:t>, 2023</w:t>
            </w:r>
          </w:p>
        </w:tc>
      </w:tr>
      <w:tr w:rsidR="00067FE2" w14:paraId="788C839C" w14:textId="77777777" w:rsidTr="00FC42BE">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315BF2C0" w:rsidR="00067FE2" w:rsidRDefault="00FC42BE" w:rsidP="00FC42BE">
            <w:pPr>
              <w:pStyle w:val="NormalArial"/>
              <w:spacing w:before="120" w:after="120"/>
            </w:pPr>
            <w:r w:rsidRPr="00FC42BE">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01DE66EA" w:rsidR="00067FE2" w:rsidRDefault="00E4074C" w:rsidP="00FC42BE">
            <w:pPr>
              <w:pStyle w:val="NormalArial"/>
              <w:spacing w:before="120" w:after="120"/>
            </w:pPr>
            <w:r>
              <w:t>Tabled</w:t>
            </w:r>
          </w:p>
        </w:tc>
      </w:tr>
      <w:tr w:rsidR="009D17F0" w14:paraId="1939CD6D" w14:textId="77777777" w:rsidTr="003D514A">
        <w:trPr>
          <w:trHeight w:val="620"/>
        </w:trPr>
        <w:tc>
          <w:tcPr>
            <w:tcW w:w="2880" w:type="dxa"/>
            <w:gridSpan w:val="2"/>
            <w:tcBorders>
              <w:top w:val="single" w:sz="4" w:space="0" w:color="auto"/>
              <w:bottom w:val="single" w:sz="4" w:space="0" w:color="auto"/>
            </w:tcBorders>
            <w:shd w:val="clear" w:color="auto" w:fill="FFFFFF"/>
            <w:vAlign w:val="center"/>
          </w:tcPr>
          <w:p w14:paraId="41A1E631" w14:textId="06AC9461" w:rsidR="009D17F0" w:rsidRDefault="00FC42BE" w:rsidP="0066370F">
            <w:pPr>
              <w:pStyle w:val="Header"/>
            </w:pPr>
            <w:r>
              <w:t>Timeline</w:t>
            </w:r>
            <w:r w:rsidR="009D17F0">
              <w:t xml:space="preserve"> </w:t>
            </w:r>
          </w:p>
        </w:tc>
        <w:tc>
          <w:tcPr>
            <w:tcW w:w="7560" w:type="dxa"/>
            <w:gridSpan w:val="2"/>
            <w:tcBorders>
              <w:top w:val="single" w:sz="4" w:space="0" w:color="auto"/>
            </w:tcBorders>
            <w:vAlign w:val="center"/>
          </w:tcPr>
          <w:p w14:paraId="7B08BCA4" w14:textId="2A64B928" w:rsidR="009D17F0" w:rsidRPr="00FB509B" w:rsidRDefault="0066370F" w:rsidP="00F44236">
            <w:pPr>
              <w:pStyle w:val="NormalArial"/>
            </w:pPr>
            <w:r w:rsidRPr="00FB509B">
              <w:t>Normal</w:t>
            </w:r>
          </w:p>
        </w:tc>
      </w:tr>
      <w:tr w:rsidR="00FC42BE" w14:paraId="0E000FE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3AD9069" w14:textId="2A3D6D8F" w:rsidR="00FC42BE" w:rsidRDefault="00FC42BE" w:rsidP="00FC42BE">
            <w:pPr>
              <w:pStyle w:val="Header"/>
            </w:pPr>
            <w:r>
              <w:t>Proposed Effective Date</w:t>
            </w:r>
          </w:p>
        </w:tc>
        <w:tc>
          <w:tcPr>
            <w:tcW w:w="7560" w:type="dxa"/>
            <w:gridSpan w:val="2"/>
            <w:tcBorders>
              <w:top w:val="single" w:sz="4" w:space="0" w:color="auto"/>
            </w:tcBorders>
            <w:vAlign w:val="center"/>
          </w:tcPr>
          <w:p w14:paraId="148A0575" w14:textId="76586E53" w:rsidR="00FC42BE" w:rsidRDefault="00FC42BE" w:rsidP="003D514A">
            <w:pPr>
              <w:pStyle w:val="NormalArial"/>
            </w:pPr>
            <w:r>
              <w:t>To be determined</w:t>
            </w:r>
          </w:p>
        </w:tc>
      </w:tr>
      <w:tr w:rsidR="00FC42BE" w14:paraId="73C94CC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142040" w14:textId="6418D456" w:rsidR="00FC42BE" w:rsidRDefault="00FC42BE" w:rsidP="00FC42BE">
            <w:pPr>
              <w:pStyle w:val="Header"/>
            </w:pPr>
            <w:r>
              <w:t>Priority and Rank Assigned</w:t>
            </w:r>
          </w:p>
        </w:tc>
        <w:tc>
          <w:tcPr>
            <w:tcW w:w="7560" w:type="dxa"/>
            <w:gridSpan w:val="2"/>
            <w:tcBorders>
              <w:top w:val="single" w:sz="4" w:space="0" w:color="auto"/>
            </w:tcBorders>
            <w:vAlign w:val="center"/>
          </w:tcPr>
          <w:p w14:paraId="7426138F" w14:textId="398D68E7" w:rsidR="00FC42BE" w:rsidRDefault="00FC42BE" w:rsidP="003D514A">
            <w:pPr>
              <w:pStyle w:val="NormalArial"/>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3D514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2A152B6" w14:textId="5960F896" w:rsidR="009D17F0" w:rsidRDefault="007E21F8" w:rsidP="00E11D4E">
            <w:pPr>
              <w:pStyle w:val="NormalArial"/>
              <w:spacing w:before="120"/>
            </w:pPr>
            <w:r>
              <w:t>2</w:t>
            </w:r>
            <w:r w:rsidR="00FE384B">
              <w:t>.1</w:t>
            </w:r>
            <w:r>
              <w:t>, Definitions</w:t>
            </w:r>
          </w:p>
          <w:p w14:paraId="3356516F" w14:textId="7E9F7503" w:rsidR="006F3B66" w:rsidRPr="00FB509B" w:rsidRDefault="006F3B66" w:rsidP="00E11D4E">
            <w:pPr>
              <w:pStyle w:val="NormalArial"/>
              <w:spacing w:after="120"/>
            </w:pPr>
            <w:r>
              <w:t>6.5.1.1</w:t>
            </w:r>
            <w:r w:rsidR="00EE11AA">
              <w:t>,</w:t>
            </w:r>
            <w:r w:rsidR="00DC5EF0">
              <w:t xml:space="preserve"> ERCOT Control Area Authority</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E11D4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6FA1147C" w:rsidR="00C9766A" w:rsidRPr="00FB509B" w:rsidRDefault="009C239D" w:rsidP="00E11D4E">
            <w:pPr>
              <w:pStyle w:val="NormalArial"/>
              <w:spacing w:before="120" w:after="120"/>
            </w:pPr>
            <w:r>
              <w:rPr>
                <w:bCs/>
              </w:rPr>
              <w:t xml:space="preserve">Nodal Operating Guide </w:t>
            </w:r>
            <w:r w:rsidR="00EE11AA">
              <w:rPr>
                <w:bCs/>
              </w:rPr>
              <w:t xml:space="preserve">Revision Request (NOGRR) </w:t>
            </w:r>
            <w:r w:rsidR="00F75C31">
              <w:rPr>
                <w:bCs/>
              </w:rPr>
              <w:t>258</w:t>
            </w:r>
            <w:r w:rsidR="00EE11AA">
              <w:rPr>
                <w:bCs/>
              </w:rPr>
              <w:t>, Related to NPRR11</w:t>
            </w:r>
            <w:r w:rsidR="00F75C31">
              <w:rPr>
                <w:bCs/>
              </w:rPr>
              <w:t>98</w:t>
            </w:r>
            <w:r w:rsidR="00EE11AA">
              <w:rPr>
                <w:bCs/>
              </w:rPr>
              <w:t>, Congestion Mitigation Using Topology Reconfigurations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A12967">
            <w:pPr>
              <w:pStyle w:val="Header"/>
              <w:spacing w:before="120" w:after="120"/>
            </w:pPr>
            <w:r>
              <w:t>Revision Description</w:t>
            </w:r>
          </w:p>
        </w:tc>
        <w:tc>
          <w:tcPr>
            <w:tcW w:w="7560" w:type="dxa"/>
            <w:gridSpan w:val="2"/>
            <w:tcBorders>
              <w:bottom w:val="single" w:sz="4" w:space="0" w:color="auto"/>
            </w:tcBorders>
            <w:vAlign w:val="center"/>
          </w:tcPr>
          <w:p w14:paraId="353C8165" w14:textId="41B065C6" w:rsidR="002C79D1" w:rsidRDefault="00EE11AA">
            <w:pPr>
              <w:pStyle w:val="NormalArial"/>
              <w:spacing w:before="120" w:after="120" w:line="256" w:lineRule="auto"/>
              <w:rPr>
                <w:rFonts w:cs="Arial"/>
              </w:rPr>
            </w:pPr>
            <w:r>
              <w:rPr>
                <w:rFonts w:cs="Arial"/>
              </w:rPr>
              <w:t>This Nodal Protocol Revision Request (NPRR) d</w:t>
            </w:r>
            <w:r w:rsidR="00A10685">
              <w:rPr>
                <w:rFonts w:cs="Arial"/>
              </w:rPr>
              <w:t>efine</w:t>
            </w:r>
            <w:r>
              <w:rPr>
                <w:rFonts w:cs="Arial"/>
              </w:rPr>
              <w:t>s</w:t>
            </w:r>
            <w:r w:rsidR="00A10685">
              <w:rPr>
                <w:rFonts w:cs="Arial"/>
              </w:rPr>
              <w:t xml:space="preserve"> Extended Action Plan (EAP)</w:t>
            </w:r>
            <w:r w:rsidR="002C79D1">
              <w:rPr>
                <w:rFonts w:cs="Arial"/>
              </w:rPr>
              <w:t>,</w:t>
            </w:r>
            <w:r w:rsidR="00B52A2D">
              <w:rPr>
                <w:rFonts w:cs="Arial"/>
              </w:rPr>
              <w:t xml:space="preserve"> revise</w:t>
            </w:r>
            <w:r>
              <w:rPr>
                <w:rFonts w:cs="Arial"/>
              </w:rPr>
              <w:t>s</w:t>
            </w:r>
            <w:r w:rsidR="00B52A2D">
              <w:rPr>
                <w:rFonts w:cs="Arial"/>
              </w:rPr>
              <w:t xml:space="preserve"> </w:t>
            </w:r>
            <w:r>
              <w:rPr>
                <w:rFonts w:cs="Arial"/>
              </w:rPr>
              <w:t xml:space="preserve">the defined term </w:t>
            </w:r>
            <w:r w:rsidR="00B52A2D">
              <w:rPr>
                <w:rFonts w:cs="Arial"/>
              </w:rPr>
              <w:t>Remedial Action Plan (RAP)</w:t>
            </w:r>
            <w:r w:rsidR="002C79D1">
              <w:rPr>
                <w:rFonts w:cs="Arial"/>
              </w:rPr>
              <w:t>, adds EAP and RAP</w:t>
            </w:r>
            <w:r w:rsidR="00B52A2D">
              <w:rPr>
                <w:rFonts w:cs="Arial"/>
              </w:rPr>
              <w:t xml:space="preserve"> </w:t>
            </w:r>
            <w:r w:rsidR="00A10685">
              <w:rPr>
                <w:rFonts w:cs="Arial"/>
              </w:rPr>
              <w:t xml:space="preserve">as </w:t>
            </w:r>
            <w:r w:rsidR="00B52A2D">
              <w:rPr>
                <w:rFonts w:cs="Arial"/>
              </w:rPr>
              <w:t>types</w:t>
            </w:r>
            <w:r w:rsidR="00A10685">
              <w:rPr>
                <w:rFonts w:cs="Arial"/>
              </w:rPr>
              <w:t xml:space="preserve"> of </w:t>
            </w:r>
            <w:r w:rsidR="00132826">
              <w:rPr>
                <w:rFonts w:cs="Arial"/>
              </w:rPr>
              <w:t>Constraint Management Plan (</w:t>
            </w:r>
            <w:r w:rsidR="00A10685">
              <w:rPr>
                <w:rFonts w:cs="Arial"/>
              </w:rPr>
              <w:t>CMP</w:t>
            </w:r>
            <w:r w:rsidR="00132826">
              <w:rPr>
                <w:rFonts w:cs="Arial"/>
              </w:rPr>
              <w:t>)</w:t>
            </w:r>
            <w:r w:rsidR="00A10685">
              <w:rPr>
                <w:rFonts w:cs="Arial"/>
              </w:rPr>
              <w:t xml:space="preserve"> suitable for the market use of the ERCOT Transmission Grid</w:t>
            </w:r>
            <w:r w:rsidR="002C79D1">
              <w:rPr>
                <w:rFonts w:cs="Arial"/>
              </w:rPr>
              <w:t>, and removes language limiting the application of these CMPs to congestion issues for which there exists no feasible Security-Constrained Economic Dispatch (SCED) solution.</w:t>
            </w:r>
          </w:p>
          <w:p w14:paraId="281F4388" w14:textId="460D06F3" w:rsidR="009C239D" w:rsidRDefault="002C79D1" w:rsidP="00A12967">
            <w:pPr>
              <w:pStyle w:val="NormalArial"/>
              <w:spacing w:before="120" w:after="120" w:line="256" w:lineRule="auto"/>
            </w:pPr>
            <w:r>
              <w:rPr>
                <w:rFonts w:cs="Arial"/>
              </w:rPr>
              <w:t>The related NOGRR</w:t>
            </w:r>
            <w:r w:rsidR="00F75C31">
              <w:rPr>
                <w:rFonts w:cs="Arial"/>
              </w:rPr>
              <w:t>258</w:t>
            </w:r>
            <w:r>
              <w:rPr>
                <w:rFonts w:cs="Arial"/>
              </w:rPr>
              <w:t xml:space="preserve"> </w:t>
            </w:r>
            <w:r w:rsidR="009E2380">
              <w:rPr>
                <w:rFonts w:cs="Arial"/>
              </w:rPr>
              <w:t xml:space="preserve">proposes changes that add language to allow the use of RAPs and EAPs to facilitate the market use of the ERCOT Transmission Grid, </w:t>
            </w:r>
            <w:r>
              <w:rPr>
                <w:rFonts w:cs="Arial"/>
              </w:rPr>
              <w:t>a</w:t>
            </w:r>
            <w:r w:rsidR="00A10685">
              <w:rPr>
                <w:rFonts w:cs="Arial"/>
              </w:rPr>
              <w:t>dd</w:t>
            </w:r>
            <w:r w:rsidR="00132826">
              <w:rPr>
                <w:rFonts w:cs="Arial"/>
              </w:rPr>
              <w:t>s</w:t>
            </w:r>
            <w:r w:rsidR="00A10685">
              <w:rPr>
                <w:rFonts w:cs="Arial"/>
              </w:rPr>
              <w:t xml:space="preserve"> guardrails to ensure that topology reconfiguration requests meet basic reliability and economic criteria</w:t>
            </w:r>
            <w:r w:rsidR="009E2380">
              <w:rPr>
                <w:rFonts w:cs="Arial"/>
              </w:rPr>
              <w:t>, and defines the process for submission, review, and approval of EAPs</w:t>
            </w:r>
            <w:r w:rsidR="009C239D">
              <w:t>.</w:t>
            </w:r>
          </w:p>
          <w:p w14:paraId="526E6DE7" w14:textId="35084C0A" w:rsidR="009C239D" w:rsidRDefault="00132826" w:rsidP="00EE11AA">
            <w:pPr>
              <w:pStyle w:val="NormalArial"/>
              <w:spacing w:before="120" w:after="120" w:line="256" w:lineRule="auto"/>
            </w:pPr>
            <w:r>
              <w:t>T</w:t>
            </w:r>
            <w:r w:rsidR="009C239D">
              <w:t>his NPRR</w:t>
            </w:r>
            <w:r w:rsidR="00735450">
              <w:t xml:space="preserve"> and NOGRR</w:t>
            </w:r>
            <w:r w:rsidR="00F75C31">
              <w:t>258</w:t>
            </w:r>
            <w:r w:rsidR="009C239D">
              <w:t xml:space="preserve"> leverage ERCOT’s existing CMP process to quickly mitigate critical transmission congestion impacts</w:t>
            </w:r>
            <w:r>
              <w:t xml:space="preserve"> by</w:t>
            </w:r>
            <w:r w:rsidR="009C239D">
              <w:t xml:space="preserve"> establish</w:t>
            </w:r>
            <w:r>
              <w:t>ing</w:t>
            </w:r>
            <w:r w:rsidR="009C239D">
              <w:t xml:space="preserve"> a scalable process for topology reconfiguration requests that is transparent, predictable, equitable, workable, reliable, and compatible with </w:t>
            </w:r>
            <w:r w:rsidR="00E245D7">
              <w:t xml:space="preserve">existing </w:t>
            </w:r>
            <w:r w:rsidR="009C239D">
              <w:t>planning</w:t>
            </w:r>
            <w:r w:rsidR="00E245D7">
              <w:t xml:space="preserve"> processes</w:t>
            </w:r>
            <w:r w:rsidR="009C239D">
              <w:t>.</w:t>
            </w:r>
          </w:p>
          <w:p w14:paraId="6A00AE95" w14:textId="6EE11758" w:rsidR="009D17F0" w:rsidRPr="00FB509B" w:rsidRDefault="009C239D" w:rsidP="00E11D4E">
            <w:pPr>
              <w:pStyle w:val="NormalArial"/>
              <w:spacing w:before="120" w:after="120"/>
            </w:pPr>
            <w:r>
              <w:t>ERCOT already leverages topology optimization in the CMP processes</w:t>
            </w:r>
            <w:r w:rsidR="00E245D7">
              <w:t>.</w:t>
            </w:r>
            <w:r w:rsidR="000546E7">
              <w:t xml:space="preserve"> </w:t>
            </w:r>
            <w:r>
              <w:t xml:space="preserve"> Since NPRR529</w:t>
            </w:r>
            <w:r w:rsidR="00E245D7">
              <w:t>, Congestion Management Plan</w:t>
            </w:r>
            <w:r>
              <w:t xml:space="preserve"> was introduced in 2013</w:t>
            </w:r>
            <w:r w:rsidR="00FE7A26">
              <w:t xml:space="preserve"> with the limitations that this NPRR proposes to </w:t>
            </w:r>
            <w:r w:rsidR="00FE7A26">
              <w:lastRenderedPageBreak/>
              <w:t>revise</w:t>
            </w:r>
            <w:r>
              <w:t>, the power industry has evolved and there have been technological improvements that make transmission topology reconfigurations a powerful option to mitigate congestion beyond just use cases for which there is no feasible SCED solution.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46A76ECE" w:rsidR="00E71C39" w:rsidRDefault="00E71C39" w:rsidP="00E71C39">
            <w:pPr>
              <w:pStyle w:val="NormalArial"/>
              <w:spacing w:before="120"/>
              <w:rPr>
                <w:rFonts w:cs="Arial"/>
                <w:color w:val="000000"/>
              </w:rPr>
            </w:pPr>
            <w:r w:rsidRPr="006629C8">
              <w:object w:dxaOrig="1440" w:dyaOrig="1440"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2230D700" w:rsidR="00E71C39" w:rsidRDefault="00E71C39" w:rsidP="00E71C39">
            <w:pPr>
              <w:pStyle w:val="NormalArial"/>
              <w:tabs>
                <w:tab w:val="left" w:pos="432"/>
              </w:tabs>
              <w:spacing w:before="120"/>
              <w:ind w:left="432" w:hanging="432"/>
              <w:rPr>
                <w:iCs/>
                <w:kern w:val="24"/>
              </w:rPr>
            </w:pPr>
            <w:r w:rsidRPr="00CD242D">
              <w:object w:dxaOrig="1440" w:dyaOrig="1440" w14:anchorId="303DBE9F">
                <v:shape id="_x0000_i1039" type="#_x0000_t75" style="width:15.5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3DEA9951" w:rsidR="00E71C39" w:rsidRDefault="00E71C39" w:rsidP="00E71C39">
            <w:pPr>
              <w:pStyle w:val="NormalArial"/>
              <w:spacing w:before="120"/>
              <w:rPr>
                <w:iCs/>
                <w:kern w:val="24"/>
              </w:rPr>
            </w:pPr>
            <w:r w:rsidRPr="006629C8">
              <w:object w:dxaOrig="1440" w:dyaOrig="1440" w14:anchorId="4BC6ADE8">
                <v:shape id="_x0000_i1041" type="#_x0000_t75" style="width:15.55pt;height:15pt" o:ole="">
                  <v:imagedata r:id="rId14" o:title=""/>
                </v:shape>
                <w:control r:id="rId15" w:name="TextBox12" w:shapeid="_x0000_i1041"/>
              </w:object>
            </w:r>
            <w:r w:rsidRPr="006629C8">
              <w:t xml:space="preserve">  </w:t>
            </w:r>
            <w:r>
              <w:rPr>
                <w:iCs/>
                <w:kern w:val="24"/>
              </w:rPr>
              <w:t>Market efficiencies or enhancements</w:t>
            </w:r>
          </w:p>
          <w:p w14:paraId="0E922105" w14:textId="111DDFC5" w:rsidR="00E71C39" w:rsidRDefault="00E71C39" w:rsidP="00E71C39">
            <w:pPr>
              <w:pStyle w:val="NormalArial"/>
              <w:spacing w:before="120"/>
              <w:rPr>
                <w:iCs/>
                <w:kern w:val="24"/>
              </w:rPr>
            </w:pPr>
            <w:r w:rsidRPr="006629C8">
              <w:object w:dxaOrig="1440" w:dyaOrig="1440" w14:anchorId="200A7673">
                <v:shape id="_x0000_i1043" type="#_x0000_t75" style="width:15.55pt;height:15pt" o:ole="">
                  <v:imagedata r:id="rId16" o:title=""/>
                </v:shape>
                <w:control r:id="rId17" w:name="TextBox13" w:shapeid="_x0000_i1043"/>
              </w:object>
            </w:r>
            <w:r w:rsidRPr="006629C8">
              <w:t xml:space="preserve">  </w:t>
            </w:r>
            <w:r>
              <w:rPr>
                <w:iCs/>
                <w:kern w:val="24"/>
              </w:rPr>
              <w:t>Administrative</w:t>
            </w:r>
          </w:p>
          <w:p w14:paraId="17096D73" w14:textId="55AAF944" w:rsidR="00E71C39" w:rsidRDefault="00E71C39" w:rsidP="00E71C39">
            <w:pPr>
              <w:pStyle w:val="NormalArial"/>
              <w:spacing w:before="120"/>
              <w:rPr>
                <w:iCs/>
                <w:kern w:val="24"/>
              </w:rPr>
            </w:pPr>
            <w:r w:rsidRPr="006629C8">
              <w:object w:dxaOrig="1440" w:dyaOrig="1440" w14:anchorId="4C6ED319">
                <v:shape id="_x0000_i1045" type="#_x0000_t75" style="width:15.55pt;height:15pt" o:ole="">
                  <v:imagedata r:id="rId16" o:title=""/>
                </v:shape>
                <w:control r:id="rId18" w:name="TextBox14" w:shapeid="_x0000_i1045"/>
              </w:object>
            </w:r>
            <w:r w:rsidRPr="006629C8">
              <w:t xml:space="preserve">  </w:t>
            </w:r>
            <w:r>
              <w:rPr>
                <w:iCs/>
                <w:kern w:val="24"/>
              </w:rPr>
              <w:t>Regulatory requirements</w:t>
            </w:r>
          </w:p>
          <w:p w14:paraId="5FB89AD5" w14:textId="3124AD71"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55pt;height:15pt" o:ole="">
                  <v:imagedata r:id="rId16" o:title=""/>
                </v:shape>
                <w:control r:id="rId19"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FC5E68">
            <w:pPr>
              <w:pStyle w:val="NormalArial"/>
              <w:spacing w:after="120"/>
              <w:rPr>
                <w:iCs/>
                <w:kern w:val="24"/>
              </w:rPr>
            </w:pPr>
            <w:r w:rsidRPr="00CD242D">
              <w:rPr>
                <w:i/>
                <w:sz w:val="20"/>
                <w:szCs w:val="20"/>
              </w:rPr>
              <w:t>(please select all that apply)</w:t>
            </w:r>
          </w:p>
        </w:tc>
      </w:tr>
      <w:tr w:rsidR="00625E5D" w14:paraId="3F80A5FA" w14:textId="77777777" w:rsidTr="00FC42BE">
        <w:trPr>
          <w:trHeight w:val="518"/>
        </w:trPr>
        <w:tc>
          <w:tcPr>
            <w:tcW w:w="2880" w:type="dxa"/>
            <w:gridSpan w:val="2"/>
            <w:shd w:val="clear" w:color="auto" w:fill="FFFFFF"/>
            <w:vAlign w:val="center"/>
          </w:tcPr>
          <w:p w14:paraId="6ABB5F27" w14:textId="77777777" w:rsidR="00625E5D" w:rsidRDefault="00625E5D" w:rsidP="005E7777">
            <w:pPr>
              <w:pStyle w:val="Header"/>
              <w:spacing w:before="120" w:after="120"/>
            </w:pPr>
            <w:r>
              <w:t>Business Case</w:t>
            </w:r>
          </w:p>
        </w:tc>
        <w:tc>
          <w:tcPr>
            <w:tcW w:w="7560" w:type="dxa"/>
            <w:gridSpan w:val="2"/>
            <w:vAlign w:val="center"/>
          </w:tcPr>
          <w:p w14:paraId="2B42CCC9" w14:textId="4483D9C3" w:rsidR="009C239D" w:rsidRDefault="00A10685" w:rsidP="00EE11AA">
            <w:pPr>
              <w:pStyle w:val="NormalArial"/>
              <w:spacing w:before="120" w:after="120"/>
            </w:pPr>
            <w:r>
              <w:rPr>
                <w:rFonts w:cs="Arial"/>
                <w:kern w:val="24"/>
              </w:rPr>
              <w:t>Transmission congestion in ERCOT has been increasing</w:t>
            </w:r>
            <w:r w:rsidR="005E7777">
              <w:rPr>
                <w:rFonts w:cs="Arial"/>
                <w:kern w:val="24"/>
              </w:rPr>
              <w:t>.</w:t>
            </w:r>
            <w:r>
              <w:rPr>
                <w:rFonts w:cs="Arial"/>
                <w:kern w:val="24"/>
              </w:rPr>
              <w:t xml:space="preserve"> </w:t>
            </w:r>
            <w:r w:rsidR="005E7777">
              <w:rPr>
                <w:rFonts w:cs="Arial"/>
                <w:kern w:val="24"/>
              </w:rPr>
              <w:t xml:space="preserve"> T</w:t>
            </w:r>
            <w:r>
              <w:rPr>
                <w:rFonts w:cs="Arial"/>
                <w:kern w:val="24"/>
              </w:rPr>
              <w:t xml:space="preserve">he </w:t>
            </w:r>
            <w:r w:rsidR="001261FF">
              <w:rPr>
                <w:rFonts w:cs="Arial"/>
                <w:kern w:val="24"/>
              </w:rPr>
              <w:t>R</w:t>
            </w:r>
            <w:r>
              <w:rPr>
                <w:rFonts w:cs="Arial"/>
                <w:kern w:val="24"/>
              </w:rPr>
              <w:t>eal-</w:t>
            </w:r>
            <w:r w:rsidR="001261FF">
              <w:rPr>
                <w:rFonts w:cs="Arial"/>
                <w:kern w:val="24"/>
              </w:rPr>
              <w:t>T</w:t>
            </w:r>
            <w:r>
              <w:rPr>
                <w:rFonts w:cs="Arial"/>
                <w:kern w:val="24"/>
              </w:rPr>
              <w:t>ime congestion value for 2022 was $2.8B, which exceeded the $2.1B for the full year 2021</w:t>
            </w:r>
            <w:r w:rsidR="009C239D">
              <w:t xml:space="preserve">, even accounting for impacts from </w:t>
            </w:r>
            <w:r w:rsidR="009C239D">
              <w:rPr>
                <w:kern w:val="24"/>
              </w:rPr>
              <w:t xml:space="preserve">Winter Storm Uri.  </w:t>
            </w:r>
          </w:p>
          <w:p w14:paraId="3CB6FCA8" w14:textId="69FC272F" w:rsidR="009C239D" w:rsidRDefault="00A10685" w:rsidP="00EE11AA">
            <w:pPr>
              <w:pStyle w:val="NormalArial"/>
              <w:spacing w:before="120" w:after="120"/>
            </w:pPr>
            <w:r>
              <w:rPr>
                <w:kern w:val="24"/>
              </w:rPr>
              <w:t>C</w:t>
            </w:r>
            <w:r w:rsidR="009C239D">
              <w:rPr>
                <w:kern w:val="24"/>
              </w:rPr>
              <w:t xml:space="preserve">ongestion has major impacts on grid reliability, electricity costs, and open access. All </w:t>
            </w:r>
            <w:r w:rsidR="001261FF">
              <w:rPr>
                <w:kern w:val="24"/>
              </w:rPr>
              <w:t>M</w:t>
            </w:r>
            <w:r w:rsidR="009C239D">
              <w:rPr>
                <w:kern w:val="24"/>
              </w:rPr>
              <w:t xml:space="preserve">arket </w:t>
            </w:r>
            <w:r w:rsidR="001261FF">
              <w:rPr>
                <w:kern w:val="24"/>
              </w:rPr>
              <w:t>P</w:t>
            </w:r>
            <w:r w:rsidR="009C239D">
              <w:rPr>
                <w:kern w:val="24"/>
              </w:rPr>
              <w:t xml:space="preserve">articipants are affected. </w:t>
            </w:r>
            <w:r w:rsidR="00C0380F">
              <w:rPr>
                <w:kern w:val="24"/>
              </w:rPr>
              <w:t xml:space="preserve"> </w:t>
            </w:r>
            <w:r w:rsidR="009C239D">
              <w:rPr>
                <w:kern w:val="24"/>
              </w:rPr>
              <w:t>The proposed revision</w:t>
            </w:r>
            <w:r w:rsidR="001261FF">
              <w:rPr>
                <w:kern w:val="24"/>
              </w:rPr>
              <w:t>s</w:t>
            </w:r>
            <w:r w:rsidR="009C239D">
              <w:rPr>
                <w:kern w:val="24"/>
              </w:rPr>
              <w:t xml:space="preserve"> aim to make the best use possible of the </w:t>
            </w:r>
            <w:r w:rsidR="001261FF">
              <w:rPr>
                <w:kern w:val="24"/>
              </w:rPr>
              <w:t xml:space="preserve">ERCOT </w:t>
            </w:r>
            <w:r w:rsidR="00FE113A">
              <w:rPr>
                <w:kern w:val="24"/>
              </w:rPr>
              <w:t>T</w:t>
            </w:r>
            <w:r w:rsidR="009C239D">
              <w:rPr>
                <w:kern w:val="24"/>
              </w:rPr>
              <w:t xml:space="preserve">ransmission </w:t>
            </w:r>
            <w:r w:rsidR="00FE113A">
              <w:rPr>
                <w:kern w:val="24"/>
              </w:rPr>
              <w:t>Grid</w:t>
            </w:r>
            <w:r w:rsidR="009C239D">
              <w:rPr>
                <w:kern w:val="24"/>
              </w:rPr>
              <w:t xml:space="preserve"> to mitigate congestion and its impacts. </w:t>
            </w:r>
          </w:p>
          <w:p w14:paraId="5307975D" w14:textId="165B7020" w:rsidR="009C239D" w:rsidRDefault="009C239D" w:rsidP="00EE11AA">
            <w:pPr>
              <w:pStyle w:val="NormalArial"/>
              <w:spacing w:before="120" w:after="120"/>
            </w:pPr>
            <w:r>
              <w:t xml:space="preserve">Grid topology optimization finds network reconfiguration options to re-route power flows around bottlenecks. </w:t>
            </w:r>
            <w:r w:rsidR="00C0380F">
              <w:t xml:space="preserve"> </w:t>
            </w:r>
            <w:r>
              <w:t xml:space="preserve">Solutions validated by the </w:t>
            </w:r>
            <w:r w:rsidR="001261FF">
              <w:t>S</w:t>
            </w:r>
            <w:r>
              <w:t xml:space="preserve">ystem </w:t>
            </w:r>
            <w:r w:rsidR="001261FF">
              <w:t>O</w:t>
            </w:r>
            <w:r>
              <w:t xml:space="preserve">perator can be rapidly implemented using existing circuit breaker equipment. </w:t>
            </w:r>
            <w:r w:rsidR="00A12967">
              <w:t xml:space="preserve"> </w:t>
            </w:r>
            <w:r w:rsidR="002C79D1">
              <w:t>Several other regions (e.g., Midcontinent Independent System Operator (MISO), Southwest Power Pool (SPP)) currently endorse reconfiguration actions for congestion mitigation and impacts have been overwhelmingly positive</w:t>
            </w:r>
            <w:r w:rsidR="009E2380">
              <w:t>.</w:t>
            </w:r>
            <w:r w:rsidR="005E7777">
              <w:t xml:space="preserve"> </w:t>
            </w:r>
            <w:r w:rsidR="00C0380F">
              <w:t xml:space="preserve"> </w:t>
            </w:r>
            <w:r w:rsidR="008D38E9">
              <w:t>The u</w:t>
            </w:r>
            <w:r>
              <w:t>se of optimal reconfigurations in</w:t>
            </w:r>
            <w:r w:rsidR="002C79D1">
              <w:t xml:space="preserve"> those regions</w:t>
            </w:r>
            <w:r>
              <w:t xml:space="preserve"> ha</w:t>
            </w:r>
            <w:r w:rsidR="002C79D1">
              <w:t>s</w:t>
            </w:r>
            <w:r>
              <w:t xml:space="preserve"> demonstrated significant economic and reliability benefits such as 10% transfer capacity increase for major thermal constraints</w:t>
            </w:r>
            <w:r w:rsidR="005E7777">
              <w:t>,</w:t>
            </w:r>
            <w:r>
              <w:t xml:space="preserve"> 40% reduction in congestion costs</w:t>
            </w:r>
            <w:r w:rsidR="005E7777">
              <w:t>,</w:t>
            </w:r>
            <w:r>
              <w:t xml:space="preserve"> 70% reduction in the frequency of constraint overloads</w:t>
            </w:r>
            <w:r w:rsidR="005E7777">
              <w:t>,</w:t>
            </w:r>
            <w:r>
              <w:t xml:space="preserve"> and mitigation of transmission bottlenecks</w:t>
            </w:r>
            <w:r w:rsidR="005E7777">
              <w:t>;</w:t>
            </w:r>
            <w:r>
              <w:t xml:space="preserve"> thus</w:t>
            </w:r>
            <w:r w:rsidR="005E7777">
              <w:t>,</w:t>
            </w:r>
            <w:r>
              <w:t xml:space="preserve"> increasing generation deliverability, improving resource adequacy, and providing resilience benefits.</w:t>
            </w:r>
          </w:p>
          <w:p w14:paraId="6546BEEC" w14:textId="372DD55C" w:rsidR="009C239D" w:rsidRDefault="009C239D" w:rsidP="00EE11AA">
            <w:pPr>
              <w:pStyle w:val="NormalArial"/>
              <w:spacing w:before="120" w:after="120"/>
            </w:pPr>
            <w:r>
              <w:t xml:space="preserve">In the context of CMPs, topology reconfigurations are effective, inexpensive, and low-risk. </w:t>
            </w:r>
            <w:r w:rsidR="00C0380F">
              <w:t xml:space="preserve"> </w:t>
            </w:r>
            <w:r>
              <w:t xml:space="preserve">Prior to wholesale competition, Texas utilities made extensive use of topology reconfigurations to mitigate congestion for generation deliverability. </w:t>
            </w:r>
            <w:r w:rsidR="00C0380F">
              <w:t xml:space="preserve"> </w:t>
            </w:r>
            <w:r>
              <w:t xml:space="preserve">The original mathematical formulation for SCED includes transmission topology as an input for price formation. </w:t>
            </w:r>
            <w:r w:rsidR="00C0380F">
              <w:t xml:space="preserve"> </w:t>
            </w:r>
            <w:r>
              <w:t xml:space="preserve">Reconfigurations are a latent feature of the market </w:t>
            </w:r>
            <w:r>
              <w:lastRenderedPageBreak/>
              <w:t>design</w:t>
            </w:r>
            <w:r w:rsidR="005E7777">
              <w:t>; thus,</w:t>
            </w:r>
            <w:r>
              <w:t xml:space="preserve"> their application is not at all “out-of-market". </w:t>
            </w:r>
            <w:r w:rsidR="00C0380F">
              <w:t xml:space="preserve"> </w:t>
            </w:r>
            <w:r>
              <w:t>When SCED was first implemented, there was no known method to identify optimal network topologies in operational time scales</w:t>
            </w:r>
            <w:r w:rsidR="00FE7A26">
              <w:t xml:space="preserve">. </w:t>
            </w:r>
            <w:r w:rsidR="00C0380F">
              <w:t xml:space="preserve"> </w:t>
            </w:r>
            <w:r w:rsidR="00FE7A26">
              <w:t>C</w:t>
            </w:r>
            <w:r>
              <w:t>omputational advances have now reduced the time required for solution identification to just a few seconds.</w:t>
            </w:r>
          </w:p>
          <w:p w14:paraId="6B3BD014" w14:textId="315321AE" w:rsidR="00A10685" w:rsidRDefault="00FE7A26" w:rsidP="00EE11AA">
            <w:pPr>
              <w:pStyle w:val="NormalArial"/>
              <w:spacing w:before="120" w:after="120"/>
              <w:rPr>
                <w:rFonts w:cs="Arial"/>
              </w:rPr>
            </w:pPr>
            <w:r>
              <w:rPr>
                <w:rFonts w:cs="Arial"/>
              </w:rPr>
              <w:t xml:space="preserve">The </w:t>
            </w:r>
            <w:r w:rsidR="00A10685">
              <w:rPr>
                <w:rFonts w:cs="Arial"/>
              </w:rPr>
              <w:t>EAP</w:t>
            </w:r>
            <w:r w:rsidR="001261FF">
              <w:rPr>
                <w:rFonts w:cs="Arial"/>
              </w:rPr>
              <w:t>s</w:t>
            </w:r>
            <w:r w:rsidR="00A10685">
              <w:rPr>
                <w:rFonts w:cs="Arial"/>
              </w:rPr>
              <w:t xml:space="preserve"> </w:t>
            </w:r>
            <w:r>
              <w:rPr>
                <w:rFonts w:cs="Arial"/>
              </w:rPr>
              <w:t>outlined in th</w:t>
            </w:r>
            <w:r w:rsidR="005E7777">
              <w:rPr>
                <w:rFonts w:cs="Arial"/>
              </w:rPr>
              <w:t>is</w:t>
            </w:r>
            <w:r>
              <w:rPr>
                <w:rFonts w:cs="Arial"/>
              </w:rPr>
              <w:t xml:space="preserve"> NPRR </w:t>
            </w:r>
            <w:r w:rsidR="00A10685">
              <w:rPr>
                <w:rFonts w:cs="Arial"/>
              </w:rPr>
              <w:t xml:space="preserve">can be proposed by ERCOT or any </w:t>
            </w:r>
            <w:r w:rsidR="001261FF">
              <w:rPr>
                <w:rFonts w:cs="Arial"/>
              </w:rPr>
              <w:t>M</w:t>
            </w:r>
            <w:r w:rsidR="00A10685">
              <w:rPr>
                <w:rFonts w:cs="Arial"/>
              </w:rPr>
              <w:t xml:space="preserve">arket </w:t>
            </w:r>
            <w:r w:rsidR="001261FF">
              <w:rPr>
                <w:rFonts w:cs="Arial"/>
              </w:rPr>
              <w:t>P</w:t>
            </w:r>
            <w:r w:rsidR="00A10685">
              <w:rPr>
                <w:rFonts w:cs="Arial"/>
              </w:rPr>
              <w:t xml:space="preserve">articipant to implement a switching solution for a set period of time. </w:t>
            </w:r>
            <w:r w:rsidR="00C0380F">
              <w:rPr>
                <w:rFonts w:cs="Arial"/>
              </w:rPr>
              <w:t xml:space="preserve"> </w:t>
            </w:r>
            <w:r w:rsidR="00A10685">
              <w:rPr>
                <w:rFonts w:cs="Arial"/>
              </w:rPr>
              <w:t xml:space="preserve">The solution is approved by ERCOT, impacted generators, and </w:t>
            </w:r>
            <w:r w:rsidR="001261FF">
              <w:rPr>
                <w:rFonts w:cs="Arial"/>
              </w:rPr>
              <w:t>Transmission Operators (</w:t>
            </w:r>
            <w:r w:rsidR="00A10685">
              <w:rPr>
                <w:rFonts w:cs="Arial"/>
              </w:rPr>
              <w:t>TOs</w:t>
            </w:r>
            <w:r w:rsidR="001261FF">
              <w:rPr>
                <w:rFonts w:cs="Arial"/>
              </w:rPr>
              <w:t>)</w:t>
            </w:r>
            <w:r w:rsidR="00A10685">
              <w:rPr>
                <w:rFonts w:cs="Arial"/>
              </w:rPr>
              <w:t xml:space="preserve">. </w:t>
            </w:r>
            <w:r w:rsidR="00C0380F">
              <w:rPr>
                <w:rFonts w:cs="Arial"/>
              </w:rPr>
              <w:t xml:space="preserve"> </w:t>
            </w:r>
            <w:r w:rsidR="00A10685">
              <w:rPr>
                <w:rFonts w:cs="Arial"/>
              </w:rPr>
              <w:t xml:space="preserve">A detailed list of guardrails </w:t>
            </w:r>
            <w:r w:rsidR="000C752C">
              <w:rPr>
                <w:rFonts w:cs="Arial"/>
              </w:rPr>
              <w:t>is</w:t>
            </w:r>
            <w:r w:rsidR="001261FF">
              <w:rPr>
                <w:rFonts w:cs="Arial"/>
              </w:rPr>
              <w:t xml:space="preserve"> </w:t>
            </w:r>
            <w:r w:rsidR="00A10685">
              <w:rPr>
                <w:rFonts w:cs="Arial"/>
              </w:rPr>
              <w:t>applie</w:t>
            </w:r>
            <w:r w:rsidR="001261FF">
              <w:rPr>
                <w:rFonts w:cs="Arial"/>
              </w:rPr>
              <w:t>d</w:t>
            </w:r>
            <w:r w:rsidR="00A10685">
              <w:rPr>
                <w:rFonts w:cs="Arial"/>
              </w:rPr>
              <w:t xml:space="preserve"> to ensure that the solution is reliable, workable, and transparent.</w:t>
            </w:r>
          </w:p>
          <w:p w14:paraId="27C11E20" w14:textId="56B3575F" w:rsidR="009C239D" w:rsidRDefault="009C239D" w:rsidP="00EE11AA">
            <w:pPr>
              <w:pStyle w:val="NormalArial"/>
              <w:spacing w:before="120" w:after="120"/>
            </w:pPr>
            <w:r>
              <w:t xml:space="preserve">As topology optimization is a technological reality, to delay its natural implementation would distort price signals and mislead investors. </w:t>
            </w:r>
            <w:r w:rsidR="00C0380F">
              <w:t xml:space="preserve"> </w:t>
            </w:r>
            <w:r w:rsidR="00A10685">
              <w:rPr>
                <w:rFonts w:cs="Arial"/>
              </w:rPr>
              <w:t xml:space="preserve">This </w:t>
            </w:r>
            <w:r w:rsidR="001261FF">
              <w:rPr>
                <w:rFonts w:cs="Arial"/>
              </w:rPr>
              <w:t>NPRR</w:t>
            </w:r>
            <w:r w:rsidR="00A10685">
              <w:rPr>
                <w:rFonts w:cs="Arial"/>
              </w:rPr>
              <w:t xml:space="preserve"> </w:t>
            </w:r>
            <w:r w:rsidR="0056480B">
              <w:rPr>
                <w:rFonts w:cs="Arial"/>
              </w:rPr>
              <w:t>and NOGRR</w:t>
            </w:r>
            <w:r w:rsidR="00F75C31">
              <w:rPr>
                <w:rFonts w:cs="Arial"/>
              </w:rPr>
              <w:t>258</w:t>
            </w:r>
            <w:r w:rsidR="0056480B">
              <w:rPr>
                <w:rFonts w:cs="Arial"/>
              </w:rPr>
              <w:t xml:space="preserve"> were</w:t>
            </w:r>
            <w:r w:rsidR="00A10685">
              <w:rPr>
                <w:rFonts w:cs="Arial"/>
              </w:rPr>
              <w:t xml:space="preserve"> developed jointly with ERCOT </w:t>
            </w:r>
            <w:r w:rsidR="001261FF">
              <w:rPr>
                <w:rFonts w:cs="Arial"/>
              </w:rPr>
              <w:t>S</w:t>
            </w:r>
            <w:r w:rsidR="00A10685">
              <w:rPr>
                <w:rFonts w:cs="Arial"/>
              </w:rPr>
              <w:t>taff to ensure that these operational capabilities are implemented in a manner that</w:t>
            </w:r>
            <w:r>
              <w:t xml:space="preserve"> meets the following criteria: </w:t>
            </w:r>
          </w:p>
          <w:p w14:paraId="36AD69E6" w14:textId="7FE55DCD" w:rsidR="009C239D" w:rsidRDefault="009C239D" w:rsidP="00EE11AA">
            <w:pPr>
              <w:pStyle w:val="NormalArial"/>
              <w:spacing w:before="120" w:after="120"/>
            </w:pPr>
            <w:r>
              <w:rPr>
                <w:b/>
                <w:bCs/>
              </w:rPr>
              <w:t>Transparency.</w:t>
            </w:r>
            <w:r>
              <w:t xml:space="preserve"> </w:t>
            </w:r>
            <w:r w:rsidR="00C0380F">
              <w:t xml:space="preserve"> </w:t>
            </w:r>
            <w:r>
              <w:t xml:space="preserve">The </w:t>
            </w:r>
            <w:r w:rsidR="00A10685">
              <w:t>EAP</w:t>
            </w:r>
            <w:r>
              <w:t xml:space="preserve"> process is transparent</w:t>
            </w:r>
            <w:r w:rsidR="00C0380F">
              <w:t xml:space="preserve"> - </w:t>
            </w:r>
            <w:r>
              <w:t xml:space="preserve">reconfiguration plans are published and </w:t>
            </w:r>
            <w:r w:rsidR="001261FF">
              <w:t>M</w:t>
            </w:r>
            <w:r>
              <w:t xml:space="preserve">arket </w:t>
            </w:r>
            <w:r w:rsidR="001261FF">
              <w:t>P</w:t>
            </w:r>
            <w:r>
              <w:t>articipant</w:t>
            </w:r>
            <w:r w:rsidR="001261FF">
              <w:t>s</w:t>
            </w:r>
            <w:r>
              <w:t xml:space="preserve"> can comment on them. </w:t>
            </w:r>
            <w:r w:rsidR="00C0380F">
              <w:t xml:space="preserve"> </w:t>
            </w:r>
            <w:r>
              <w:t xml:space="preserve">The information and software required to identify reconfiguration solutions and their impacts are available to all </w:t>
            </w:r>
            <w:r w:rsidR="001261FF">
              <w:t>M</w:t>
            </w:r>
            <w:r>
              <w:t xml:space="preserve">arket </w:t>
            </w:r>
            <w:r w:rsidR="001261FF">
              <w:t>P</w:t>
            </w:r>
            <w:r>
              <w:t xml:space="preserve">articipants. </w:t>
            </w:r>
          </w:p>
          <w:p w14:paraId="35C45FD7" w14:textId="578C7BF5" w:rsidR="009C239D" w:rsidRDefault="009C239D" w:rsidP="00EE11AA">
            <w:pPr>
              <w:pStyle w:val="NormalArial"/>
              <w:spacing w:before="120" w:after="120"/>
            </w:pPr>
            <w:r>
              <w:rPr>
                <w:b/>
                <w:bCs/>
              </w:rPr>
              <w:t>Predictability.</w:t>
            </w:r>
            <w:r>
              <w:t xml:space="preserve"> </w:t>
            </w:r>
            <w:r w:rsidR="00C0380F">
              <w:t xml:space="preserve"> </w:t>
            </w:r>
            <w:r>
              <w:t xml:space="preserve">Congestion patterns and their impacts are generally well known and changes can be anticipated by </w:t>
            </w:r>
            <w:r w:rsidR="001261FF">
              <w:t>M</w:t>
            </w:r>
            <w:r>
              <w:t xml:space="preserve">arket </w:t>
            </w:r>
            <w:r w:rsidR="001261FF">
              <w:t>P</w:t>
            </w:r>
            <w:r>
              <w:t xml:space="preserve">articipants. </w:t>
            </w:r>
            <w:r w:rsidR="00C0380F">
              <w:t xml:space="preserve"> </w:t>
            </w:r>
            <w:r>
              <w:t xml:space="preserve">Approval criteria can be established such that expectations are clear and consistent. </w:t>
            </w:r>
            <w:r w:rsidR="00C0380F">
              <w:t xml:space="preserve"> </w:t>
            </w:r>
            <w:r>
              <w:t>Reconfigurations can easily be reversed.</w:t>
            </w:r>
            <w:r w:rsidR="00A10685">
              <w:t xml:space="preserve"> </w:t>
            </w:r>
            <w:r w:rsidR="00C0380F">
              <w:t xml:space="preserve"> </w:t>
            </w:r>
            <w:r w:rsidR="00A10685">
              <w:rPr>
                <w:rFonts w:cs="Arial"/>
              </w:rPr>
              <w:t>EAPs have pre-determined beginning and ending time</w:t>
            </w:r>
            <w:r w:rsidR="00FE7A26">
              <w:rPr>
                <w:rFonts w:cs="Arial"/>
              </w:rPr>
              <w:t>s</w:t>
            </w:r>
            <w:r w:rsidR="00A10685">
              <w:rPr>
                <w:rFonts w:cs="Arial"/>
              </w:rPr>
              <w:t xml:space="preserve"> that make the impact </w:t>
            </w:r>
            <w:r w:rsidR="00FE7A26">
              <w:rPr>
                <w:rFonts w:cs="Arial"/>
              </w:rPr>
              <w:t xml:space="preserve">or reconfigurations </w:t>
            </w:r>
            <w:r w:rsidR="00A10685">
              <w:rPr>
                <w:rFonts w:cs="Arial"/>
              </w:rPr>
              <w:t xml:space="preserve">easily predictable by any </w:t>
            </w:r>
            <w:r w:rsidR="001261FF">
              <w:rPr>
                <w:rFonts w:cs="Arial"/>
              </w:rPr>
              <w:t>M</w:t>
            </w:r>
            <w:r w:rsidR="00A10685">
              <w:rPr>
                <w:rFonts w:cs="Arial"/>
              </w:rPr>
              <w:t xml:space="preserve">arket </w:t>
            </w:r>
            <w:r w:rsidR="001261FF">
              <w:rPr>
                <w:rFonts w:cs="Arial"/>
              </w:rPr>
              <w:t>P</w:t>
            </w:r>
            <w:r w:rsidR="00A10685">
              <w:rPr>
                <w:rFonts w:cs="Arial"/>
              </w:rPr>
              <w:t>articipant.</w:t>
            </w:r>
          </w:p>
          <w:p w14:paraId="499D994A" w14:textId="6C29A388" w:rsidR="009C239D" w:rsidRDefault="009C239D" w:rsidP="00EE11AA">
            <w:pPr>
              <w:pStyle w:val="NormalArial"/>
              <w:spacing w:before="120" w:after="120"/>
            </w:pPr>
            <w:r>
              <w:rPr>
                <w:b/>
                <w:bCs/>
              </w:rPr>
              <w:t>Equity.</w:t>
            </w:r>
            <w:r w:rsidR="00C0380F">
              <w:rPr>
                <w:b/>
                <w:bCs/>
              </w:rPr>
              <w:t xml:space="preserve"> </w:t>
            </w:r>
            <w:r>
              <w:t xml:space="preserve"> The choices of </w:t>
            </w:r>
            <w:r w:rsidR="001261FF">
              <w:t>M</w:t>
            </w:r>
            <w:r>
              <w:t xml:space="preserve">arket </w:t>
            </w:r>
            <w:r w:rsidR="001261FF">
              <w:t>P</w:t>
            </w:r>
            <w:r>
              <w:t>articipants are made with the understanding that market conditions may change for a range of reasons includ</w:t>
            </w:r>
            <w:r w:rsidR="001261FF">
              <w:t>ing</w:t>
            </w:r>
            <w:r>
              <w:t xml:space="preserve"> technological improvements. </w:t>
            </w:r>
            <w:r w:rsidR="00C0380F">
              <w:t xml:space="preserve"> </w:t>
            </w:r>
            <w:r>
              <w:t xml:space="preserve">Suboptimal operation of the transmission network is inequitable to </w:t>
            </w:r>
            <w:r w:rsidR="001261FF">
              <w:t>C</w:t>
            </w:r>
            <w:r>
              <w:t>ustomers as they bear the burden of transmission congestion.</w:t>
            </w:r>
          </w:p>
          <w:p w14:paraId="3E0E9216" w14:textId="00EF7892" w:rsidR="009C239D" w:rsidRDefault="009C239D" w:rsidP="00EE11AA">
            <w:pPr>
              <w:pStyle w:val="NormalArial"/>
              <w:spacing w:before="120" w:after="120"/>
            </w:pPr>
            <w:r>
              <w:rPr>
                <w:b/>
                <w:bCs/>
              </w:rPr>
              <w:t>Workability.</w:t>
            </w:r>
            <w:r>
              <w:t xml:space="preserve"> </w:t>
            </w:r>
            <w:r w:rsidR="00C0380F">
              <w:t xml:space="preserve"> </w:t>
            </w:r>
            <w:r w:rsidR="00FE7A26">
              <w:t xml:space="preserve">The validation of </w:t>
            </w:r>
            <w:r w:rsidR="006573E8">
              <w:t>EAP</w:t>
            </w:r>
            <w:r>
              <w:t xml:space="preserve"> request</w:t>
            </w:r>
            <w:r w:rsidR="00FE7A26">
              <w:t>s</w:t>
            </w:r>
            <w:r>
              <w:t xml:space="preserve"> can be performed rapidly using existing processes and without major investment in additional capabilities or staffing resources. </w:t>
            </w:r>
            <w:r w:rsidR="00C0380F">
              <w:t xml:space="preserve"> </w:t>
            </w:r>
            <w:r>
              <w:t xml:space="preserve">Based on experience in other regions, the number of </w:t>
            </w:r>
            <w:r w:rsidR="006573E8">
              <w:t>EA</w:t>
            </w:r>
            <w:r>
              <w:t>P submissions would be limited (i.e., less than 2% of the number of transmission outage ticket submissions that ERCOT supports today).</w:t>
            </w:r>
            <w:r w:rsidR="00C0380F">
              <w:t xml:space="preserve"> </w:t>
            </w:r>
            <w:r>
              <w:t xml:space="preserve"> If </w:t>
            </w:r>
            <w:r w:rsidR="006573E8">
              <w:t>EA</w:t>
            </w:r>
            <w:r>
              <w:t>Ps were to become burdensome, the submission process could be streamlined to reduce workload</w:t>
            </w:r>
            <w:r w:rsidR="000B1F73">
              <w:t xml:space="preserve"> or two additional ERCOT Staff may be warranted and justified given the significant benefits the process would provide to the ERCOT System</w:t>
            </w:r>
            <w:r>
              <w:t xml:space="preserve">. </w:t>
            </w:r>
            <w:r w:rsidR="00C0380F">
              <w:t xml:space="preserve"> </w:t>
            </w:r>
            <w:r>
              <w:t xml:space="preserve">Further, </w:t>
            </w:r>
            <w:r w:rsidR="006573E8">
              <w:t>EA</w:t>
            </w:r>
            <w:r>
              <w:t xml:space="preserve">P submissions </w:t>
            </w:r>
            <w:r w:rsidR="00FE7A26">
              <w:t>w</w:t>
            </w:r>
            <w:r>
              <w:t xml:space="preserve">ould bear the burden of proving benefits, thus preventing spurious submissions. </w:t>
            </w:r>
          </w:p>
          <w:p w14:paraId="5007268A" w14:textId="4D568034" w:rsidR="009C239D" w:rsidRDefault="009C239D" w:rsidP="00EE11AA">
            <w:pPr>
              <w:pStyle w:val="NormalArial"/>
              <w:spacing w:before="120" w:after="120"/>
            </w:pPr>
            <w:r>
              <w:rPr>
                <w:b/>
                <w:bCs/>
              </w:rPr>
              <w:lastRenderedPageBreak/>
              <w:t>Reliability.</w:t>
            </w:r>
            <w:r>
              <w:t xml:space="preserve"> </w:t>
            </w:r>
            <w:r w:rsidR="00C0380F">
              <w:t xml:space="preserve"> </w:t>
            </w:r>
            <w:r>
              <w:t xml:space="preserve">ERCOT already leverages reconfigurations with CMPs for overload mitigation, showing their reliability value even during extreme system conditions. </w:t>
            </w:r>
            <w:r w:rsidR="00C0380F">
              <w:t xml:space="preserve"> </w:t>
            </w:r>
            <w:r w:rsidR="006573E8">
              <w:t>Adoption of EAPs</w:t>
            </w:r>
            <w:r>
              <w:t xml:space="preserve"> will further improve reliability for issues not covered in current CMPs. </w:t>
            </w:r>
          </w:p>
          <w:p w14:paraId="313E5647" w14:textId="0A12323A" w:rsidR="00DF2A61" w:rsidRPr="00625E5D" w:rsidRDefault="009C239D" w:rsidP="00CC1189">
            <w:pPr>
              <w:pStyle w:val="NormalArial"/>
              <w:spacing w:before="120" w:after="120"/>
              <w:rPr>
                <w:iCs/>
                <w:kern w:val="24"/>
              </w:rPr>
            </w:pPr>
            <w:r>
              <w:rPr>
                <w:b/>
                <w:bCs/>
              </w:rPr>
              <w:t>Planning.</w:t>
            </w:r>
            <w:r w:rsidR="00C0380F">
              <w:rPr>
                <w:b/>
                <w:bCs/>
              </w:rPr>
              <w:t xml:space="preserve"> </w:t>
            </w:r>
            <w:r>
              <w:rPr>
                <w:b/>
                <w:bCs/>
              </w:rPr>
              <w:t xml:space="preserve"> </w:t>
            </w:r>
            <w:r>
              <w:t>Depending on the situation,</w:t>
            </w:r>
            <w:r>
              <w:rPr>
                <w:b/>
                <w:bCs/>
              </w:rPr>
              <w:t xml:space="preserve"> </w:t>
            </w:r>
            <w:r>
              <w:t xml:space="preserve">topology reconfigurations can be deployed either as temporary solutions to congestion problems while transmission upgrades are pending or as longer-term solutions in areas where further transmission capacity need is not anticipated. </w:t>
            </w:r>
            <w:r w:rsidR="00C0380F">
              <w:t xml:space="preserve"> </w:t>
            </w:r>
            <w:r>
              <w:t xml:space="preserve">This distinction makes it possible to account only for long-term topology reconfigurations that are approved as such by ERCOT and/or the Transmission Service Providers </w:t>
            </w:r>
            <w:r w:rsidR="00C0380F">
              <w:t xml:space="preserve">(TSPs) </w:t>
            </w:r>
            <w:r>
              <w:t>in the planning process.</w:t>
            </w:r>
          </w:p>
        </w:tc>
      </w:tr>
      <w:tr w:rsidR="00FC42BE" w14:paraId="43EC12BD" w14:textId="77777777" w:rsidTr="00FC42BE">
        <w:trPr>
          <w:trHeight w:val="518"/>
        </w:trPr>
        <w:tc>
          <w:tcPr>
            <w:tcW w:w="2880" w:type="dxa"/>
            <w:gridSpan w:val="2"/>
            <w:shd w:val="clear" w:color="auto" w:fill="FFFFFF"/>
            <w:vAlign w:val="center"/>
          </w:tcPr>
          <w:p w14:paraId="2D784CBC" w14:textId="6CB3D6C0" w:rsidR="00FC42BE" w:rsidRDefault="00FC42BE" w:rsidP="00FC42BE">
            <w:pPr>
              <w:pStyle w:val="Header"/>
              <w:spacing w:before="120" w:after="120"/>
            </w:pPr>
            <w:r w:rsidRPr="00450880">
              <w:lastRenderedPageBreak/>
              <w:t>PRS Decision</w:t>
            </w:r>
          </w:p>
        </w:tc>
        <w:tc>
          <w:tcPr>
            <w:tcW w:w="7560" w:type="dxa"/>
            <w:gridSpan w:val="2"/>
            <w:vAlign w:val="center"/>
          </w:tcPr>
          <w:p w14:paraId="7B248AC1" w14:textId="468DB49E" w:rsidR="00FC42BE" w:rsidRDefault="00E4074C" w:rsidP="00FC42BE">
            <w:pPr>
              <w:pStyle w:val="NormalArial"/>
              <w:spacing w:before="120" w:after="120"/>
              <w:rPr>
                <w:rFonts w:cs="Arial"/>
                <w:kern w:val="24"/>
              </w:rPr>
            </w:pPr>
            <w:r>
              <w:rPr>
                <w:rFonts w:cs="Arial"/>
                <w:kern w:val="24"/>
              </w:rPr>
              <w:t xml:space="preserve">On 10/12/23, PRS voted unanimously to table NPRR1198 and refer the issue to ROS and WMS.  All Market Segments participated in the vote. </w:t>
            </w:r>
          </w:p>
        </w:tc>
      </w:tr>
      <w:tr w:rsidR="00FC42BE" w14:paraId="28FEB3D3" w14:textId="77777777" w:rsidTr="00FC42BE">
        <w:trPr>
          <w:trHeight w:val="518"/>
        </w:trPr>
        <w:tc>
          <w:tcPr>
            <w:tcW w:w="2880" w:type="dxa"/>
            <w:gridSpan w:val="2"/>
            <w:tcBorders>
              <w:bottom w:val="single" w:sz="4" w:space="0" w:color="auto"/>
            </w:tcBorders>
            <w:shd w:val="clear" w:color="auto" w:fill="FFFFFF"/>
            <w:vAlign w:val="center"/>
          </w:tcPr>
          <w:p w14:paraId="2249CC37" w14:textId="4A427E68" w:rsidR="00FC42BE" w:rsidRDefault="00FC42BE" w:rsidP="00FC42BE">
            <w:pPr>
              <w:pStyle w:val="Header"/>
              <w:spacing w:before="120" w:after="120"/>
            </w:pPr>
            <w:r w:rsidRPr="00450880">
              <w:t>Summary of PRS Discussion</w:t>
            </w:r>
          </w:p>
        </w:tc>
        <w:tc>
          <w:tcPr>
            <w:tcW w:w="7560" w:type="dxa"/>
            <w:gridSpan w:val="2"/>
            <w:tcBorders>
              <w:bottom w:val="single" w:sz="4" w:space="0" w:color="auto"/>
            </w:tcBorders>
            <w:vAlign w:val="center"/>
          </w:tcPr>
          <w:p w14:paraId="042C0D16" w14:textId="1693699D" w:rsidR="00FC42BE" w:rsidRDefault="00E4074C" w:rsidP="00FC42BE">
            <w:pPr>
              <w:pStyle w:val="NormalArial"/>
              <w:spacing w:before="120" w:after="120"/>
              <w:rPr>
                <w:rFonts w:cs="Arial"/>
                <w:kern w:val="24"/>
              </w:rPr>
            </w:pPr>
            <w:r>
              <w:rPr>
                <w:rFonts w:cs="Arial"/>
                <w:kern w:val="24"/>
              </w:rPr>
              <w:t xml:space="preserve">On 10/12/23, participants </w:t>
            </w:r>
            <w:r w:rsidR="006933D2">
              <w:rPr>
                <w:rFonts w:cs="Arial"/>
                <w:kern w:val="24"/>
              </w:rPr>
              <w:t>discussed referring the issue to ROS and WMS</w:t>
            </w:r>
            <w:r w:rsidR="00112B0C">
              <w:rPr>
                <w:rFonts w:cs="Arial"/>
                <w:kern w:val="24"/>
              </w:rPr>
              <w:t>,</w:t>
            </w:r>
            <w:r w:rsidR="006933D2">
              <w:rPr>
                <w:rFonts w:cs="Arial"/>
                <w:kern w:val="24"/>
              </w:rPr>
              <w:t xml:space="preserve"> and requested leadership provide guidance on the scope of discussions at the subcommittees. </w:t>
            </w:r>
            <w:r>
              <w:rPr>
                <w:rFonts w:cs="Arial"/>
                <w:kern w:val="24"/>
              </w:rPr>
              <w:t xml:space="preserve"> </w:t>
            </w:r>
          </w:p>
        </w:tc>
      </w:tr>
      <w:tr w:rsidR="00FC42BE" w14:paraId="5BF5BF7D" w14:textId="77777777" w:rsidTr="00FC42BE">
        <w:trPr>
          <w:trHeight w:val="134"/>
        </w:trPr>
        <w:tc>
          <w:tcPr>
            <w:tcW w:w="2880" w:type="dxa"/>
            <w:gridSpan w:val="2"/>
            <w:tcBorders>
              <w:left w:val="nil"/>
              <w:right w:val="nil"/>
            </w:tcBorders>
            <w:shd w:val="clear" w:color="auto" w:fill="FFFFFF"/>
            <w:vAlign w:val="center"/>
          </w:tcPr>
          <w:p w14:paraId="0B760C2A" w14:textId="77777777" w:rsidR="00FC42BE" w:rsidRPr="00450880" w:rsidRDefault="00FC42BE" w:rsidP="00FC42BE">
            <w:pPr>
              <w:pStyle w:val="Header"/>
            </w:pPr>
          </w:p>
        </w:tc>
        <w:tc>
          <w:tcPr>
            <w:tcW w:w="7560" w:type="dxa"/>
            <w:gridSpan w:val="2"/>
            <w:tcBorders>
              <w:left w:val="nil"/>
              <w:right w:val="nil"/>
            </w:tcBorders>
            <w:vAlign w:val="center"/>
          </w:tcPr>
          <w:p w14:paraId="4ABD51BE" w14:textId="77777777" w:rsidR="00FC42BE" w:rsidRDefault="00FC42BE" w:rsidP="00FC42BE">
            <w:pPr>
              <w:pStyle w:val="NormalArial"/>
              <w:rPr>
                <w:rFonts w:cs="Arial"/>
                <w:kern w:val="24"/>
              </w:rPr>
            </w:pPr>
          </w:p>
        </w:tc>
      </w:tr>
      <w:tr w:rsidR="00FC42BE" w14:paraId="351F940E" w14:textId="77777777" w:rsidTr="009471CD">
        <w:trPr>
          <w:trHeight w:val="518"/>
        </w:trPr>
        <w:tc>
          <w:tcPr>
            <w:tcW w:w="10440" w:type="dxa"/>
            <w:gridSpan w:val="4"/>
            <w:shd w:val="clear" w:color="auto" w:fill="FFFFFF"/>
            <w:vAlign w:val="center"/>
          </w:tcPr>
          <w:p w14:paraId="13FB9213" w14:textId="5614012B" w:rsidR="00FC42BE" w:rsidRDefault="00FC42BE" w:rsidP="00FC42BE">
            <w:pPr>
              <w:pStyle w:val="NormalArial"/>
              <w:spacing w:before="120" w:after="120"/>
              <w:jc w:val="center"/>
              <w:rPr>
                <w:rFonts w:cs="Arial"/>
                <w:kern w:val="24"/>
              </w:rPr>
            </w:pPr>
            <w:r>
              <w:rPr>
                <w:b/>
              </w:rPr>
              <w:t>Opinions</w:t>
            </w:r>
          </w:p>
        </w:tc>
      </w:tr>
      <w:tr w:rsidR="00FC42BE" w14:paraId="46DF44FC" w14:textId="77777777" w:rsidTr="00FC42BE">
        <w:trPr>
          <w:trHeight w:val="518"/>
        </w:trPr>
        <w:tc>
          <w:tcPr>
            <w:tcW w:w="2880" w:type="dxa"/>
            <w:gridSpan w:val="2"/>
            <w:shd w:val="clear" w:color="auto" w:fill="FFFFFF"/>
            <w:vAlign w:val="center"/>
          </w:tcPr>
          <w:p w14:paraId="03313425" w14:textId="4BA3F815" w:rsidR="00FC42BE" w:rsidRPr="00450880" w:rsidRDefault="00FC42BE" w:rsidP="00FC42BE">
            <w:pPr>
              <w:pStyle w:val="Header"/>
              <w:spacing w:before="120" w:after="120"/>
            </w:pPr>
            <w:r w:rsidRPr="00F6614D">
              <w:t>Credit Review</w:t>
            </w:r>
          </w:p>
        </w:tc>
        <w:tc>
          <w:tcPr>
            <w:tcW w:w="7560" w:type="dxa"/>
            <w:gridSpan w:val="2"/>
            <w:vAlign w:val="center"/>
          </w:tcPr>
          <w:p w14:paraId="11AA21CC" w14:textId="09D7620B" w:rsidR="00FC42BE" w:rsidRDefault="00FC42BE" w:rsidP="00FC42BE">
            <w:pPr>
              <w:pStyle w:val="NormalArial"/>
              <w:spacing w:before="120" w:after="120"/>
              <w:rPr>
                <w:rFonts w:cs="Arial"/>
                <w:kern w:val="24"/>
              </w:rPr>
            </w:pPr>
            <w:r w:rsidRPr="00550B01">
              <w:t>To be determined</w:t>
            </w:r>
          </w:p>
        </w:tc>
      </w:tr>
      <w:tr w:rsidR="00FC42BE" w14:paraId="5CA4FAAB" w14:textId="77777777" w:rsidTr="00FC42BE">
        <w:trPr>
          <w:trHeight w:val="518"/>
        </w:trPr>
        <w:tc>
          <w:tcPr>
            <w:tcW w:w="2880" w:type="dxa"/>
            <w:gridSpan w:val="2"/>
            <w:shd w:val="clear" w:color="auto" w:fill="FFFFFF"/>
            <w:vAlign w:val="center"/>
          </w:tcPr>
          <w:p w14:paraId="46916529" w14:textId="6C711DC2" w:rsidR="00FC42BE" w:rsidRPr="00450880" w:rsidRDefault="00FC42BE" w:rsidP="00FC42BE">
            <w:pPr>
              <w:pStyle w:val="Header"/>
              <w:spacing w:before="120" w:after="120"/>
            </w:pPr>
            <w:r>
              <w:t xml:space="preserve">Independent Market Monitor </w:t>
            </w:r>
            <w:r w:rsidRPr="00F6614D">
              <w:t>Opinion</w:t>
            </w:r>
          </w:p>
        </w:tc>
        <w:tc>
          <w:tcPr>
            <w:tcW w:w="7560" w:type="dxa"/>
            <w:gridSpan w:val="2"/>
            <w:vAlign w:val="center"/>
          </w:tcPr>
          <w:p w14:paraId="52E2AA1D" w14:textId="66656C93" w:rsidR="00FC42BE" w:rsidRDefault="00FC42BE" w:rsidP="00FC42BE">
            <w:pPr>
              <w:pStyle w:val="NormalArial"/>
              <w:spacing w:before="120" w:after="120"/>
              <w:rPr>
                <w:rFonts w:cs="Arial"/>
                <w:kern w:val="24"/>
              </w:rPr>
            </w:pPr>
            <w:r w:rsidRPr="00550B01">
              <w:t>To be determined</w:t>
            </w:r>
          </w:p>
        </w:tc>
      </w:tr>
      <w:tr w:rsidR="00FC42BE" w14:paraId="0C0696D4" w14:textId="77777777" w:rsidTr="00FC42BE">
        <w:trPr>
          <w:trHeight w:val="518"/>
        </w:trPr>
        <w:tc>
          <w:tcPr>
            <w:tcW w:w="2880" w:type="dxa"/>
            <w:gridSpan w:val="2"/>
            <w:shd w:val="clear" w:color="auto" w:fill="FFFFFF"/>
            <w:vAlign w:val="center"/>
          </w:tcPr>
          <w:p w14:paraId="0056A606" w14:textId="4A8F9D67" w:rsidR="00FC42BE" w:rsidRPr="00450880" w:rsidRDefault="00FC42BE" w:rsidP="00FC42BE">
            <w:pPr>
              <w:pStyle w:val="Header"/>
              <w:spacing w:before="120" w:after="120"/>
            </w:pPr>
            <w:r w:rsidRPr="00F6614D">
              <w:t>ERCOT Opinion</w:t>
            </w:r>
          </w:p>
        </w:tc>
        <w:tc>
          <w:tcPr>
            <w:tcW w:w="7560" w:type="dxa"/>
            <w:gridSpan w:val="2"/>
            <w:vAlign w:val="center"/>
          </w:tcPr>
          <w:p w14:paraId="172BF299" w14:textId="5581C69E" w:rsidR="00FC42BE" w:rsidRDefault="00FC42BE" w:rsidP="00FC42BE">
            <w:pPr>
              <w:pStyle w:val="NormalArial"/>
              <w:spacing w:before="120" w:after="120"/>
              <w:rPr>
                <w:rFonts w:cs="Arial"/>
                <w:kern w:val="24"/>
              </w:rPr>
            </w:pPr>
            <w:r w:rsidRPr="00550B01">
              <w:t>To be determined</w:t>
            </w:r>
          </w:p>
        </w:tc>
      </w:tr>
      <w:tr w:rsidR="00FC42BE" w14:paraId="178C619F" w14:textId="77777777" w:rsidTr="00BC2D06">
        <w:trPr>
          <w:trHeight w:val="518"/>
        </w:trPr>
        <w:tc>
          <w:tcPr>
            <w:tcW w:w="2880" w:type="dxa"/>
            <w:gridSpan w:val="2"/>
            <w:tcBorders>
              <w:bottom w:val="single" w:sz="4" w:space="0" w:color="auto"/>
            </w:tcBorders>
            <w:shd w:val="clear" w:color="auto" w:fill="FFFFFF"/>
            <w:vAlign w:val="center"/>
          </w:tcPr>
          <w:p w14:paraId="50954EB4" w14:textId="02965110" w:rsidR="00FC42BE" w:rsidRPr="00450880" w:rsidRDefault="00FC42BE" w:rsidP="00FC42BE">
            <w:pPr>
              <w:pStyle w:val="Header"/>
              <w:spacing w:before="120" w:after="120"/>
            </w:pPr>
            <w:r w:rsidRPr="00F6614D">
              <w:t>ERCOT Market Impact Statement</w:t>
            </w:r>
          </w:p>
        </w:tc>
        <w:tc>
          <w:tcPr>
            <w:tcW w:w="7560" w:type="dxa"/>
            <w:gridSpan w:val="2"/>
            <w:tcBorders>
              <w:bottom w:val="single" w:sz="4" w:space="0" w:color="auto"/>
            </w:tcBorders>
            <w:vAlign w:val="center"/>
          </w:tcPr>
          <w:p w14:paraId="0AF94302" w14:textId="090497D1" w:rsidR="00FC42BE" w:rsidRDefault="00FC42BE" w:rsidP="00FC42BE">
            <w:pPr>
              <w:pStyle w:val="NormalArial"/>
              <w:spacing w:before="120" w:after="120"/>
              <w:rPr>
                <w:rFonts w:cs="Arial"/>
                <w:kern w:val="24"/>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6985F3B" w:rsidR="009A3772" w:rsidRDefault="00FA1F81">
            <w:pPr>
              <w:pStyle w:val="NormalArial"/>
            </w:pPr>
            <w:r>
              <w:t>Alexandra Miller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50EFC553" w:rsidR="009A3772" w:rsidRDefault="003D514A">
            <w:pPr>
              <w:pStyle w:val="NormalArial"/>
            </w:pPr>
            <w:hyperlink r:id="rId20" w:history="1">
              <w:r w:rsidR="00833DBD" w:rsidRPr="002B5A27">
                <w:rPr>
                  <w:rStyle w:val="Hyperlink"/>
                </w:rPr>
                <w:t>Alexandra.Miller@edf-re.com</w:t>
              </w:r>
            </w:hyperlink>
            <w:r w:rsidR="00833DBD">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76BC3C7" w:rsidR="009A3772" w:rsidRDefault="00FA1F81">
            <w:pPr>
              <w:pStyle w:val="NormalArial"/>
            </w:pPr>
            <w:r>
              <w:t>EDF Renewables</w:t>
            </w:r>
            <w:r w:rsidR="007C668A">
              <w:t>, Inc.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82DF67B" w:rsidR="009A3772" w:rsidRDefault="00FA1F81">
            <w:pPr>
              <w:pStyle w:val="NormalArial"/>
            </w:pPr>
            <w:r>
              <w:t>858-946-3245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4C40787" w:rsidR="009A3772" w:rsidRDefault="00FA1F81">
            <w:pPr>
              <w:pStyle w:val="NormalArial"/>
            </w:pPr>
            <w:r>
              <w:t>615-420-0471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7DAB1FF" w:rsidR="009A3772" w:rsidRDefault="00FA1F81">
            <w:pPr>
              <w:pStyle w:val="NormalArial"/>
            </w:pPr>
            <w:r>
              <w:t>Independent Generator</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lastRenderedPageBreak/>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295577E" w:rsidR="009A3772" w:rsidRPr="00D56D61" w:rsidRDefault="00557DAF">
            <w:pPr>
              <w:pStyle w:val="NormalArial"/>
            </w:pPr>
            <w:r>
              <w:t>Erin Wasik-Gutierrez</w:t>
            </w:r>
          </w:p>
        </w:tc>
      </w:tr>
      <w:tr w:rsidR="00FC5E68" w:rsidRPr="00D56D61" w14:paraId="6B648C6B" w14:textId="77777777" w:rsidTr="00D176CF">
        <w:trPr>
          <w:cantSplit/>
          <w:trHeight w:val="432"/>
        </w:trPr>
        <w:tc>
          <w:tcPr>
            <w:tcW w:w="2880" w:type="dxa"/>
            <w:vAlign w:val="center"/>
          </w:tcPr>
          <w:p w14:paraId="710846B1" w14:textId="77777777" w:rsidR="00FC5E68" w:rsidRPr="007C199B" w:rsidRDefault="00FC5E68" w:rsidP="00FC5E68">
            <w:pPr>
              <w:pStyle w:val="NormalArial"/>
              <w:rPr>
                <w:b/>
              </w:rPr>
            </w:pPr>
            <w:r w:rsidRPr="007C199B">
              <w:rPr>
                <w:b/>
              </w:rPr>
              <w:t>E-Mail Address</w:t>
            </w:r>
          </w:p>
        </w:tc>
        <w:tc>
          <w:tcPr>
            <w:tcW w:w="7560" w:type="dxa"/>
            <w:vAlign w:val="center"/>
          </w:tcPr>
          <w:p w14:paraId="658CF374" w14:textId="462E76DB" w:rsidR="00FC5E68" w:rsidRPr="00D56D61" w:rsidRDefault="003D514A" w:rsidP="00FC5E68">
            <w:pPr>
              <w:pStyle w:val="NormalArial"/>
            </w:pPr>
            <w:hyperlink r:id="rId21" w:history="1">
              <w:r w:rsidR="00FC5E68" w:rsidRPr="00124500">
                <w:rPr>
                  <w:rStyle w:val="Hyperlink"/>
                </w:rPr>
                <w:t>erin.wasik-gutierrez@ercot.com</w:t>
              </w:r>
            </w:hyperlink>
            <w:r w:rsidR="00FC5E68">
              <w:t xml:space="preserve"> </w:t>
            </w:r>
          </w:p>
        </w:tc>
      </w:tr>
      <w:tr w:rsidR="00FC5E68" w:rsidRPr="005370B5" w14:paraId="4DE85C0D" w14:textId="77777777" w:rsidTr="00555FAD">
        <w:trPr>
          <w:cantSplit/>
          <w:trHeight w:val="432"/>
        </w:trPr>
        <w:tc>
          <w:tcPr>
            <w:tcW w:w="2880" w:type="dxa"/>
            <w:tcBorders>
              <w:bottom w:val="single" w:sz="4" w:space="0" w:color="auto"/>
            </w:tcBorders>
            <w:vAlign w:val="center"/>
          </w:tcPr>
          <w:p w14:paraId="0B6BD890" w14:textId="77777777" w:rsidR="00FC5E68" w:rsidRPr="007C199B" w:rsidRDefault="00FC5E68" w:rsidP="00FC5E68">
            <w:pPr>
              <w:pStyle w:val="NormalArial"/>
              <w:rPr>
                <w:b/>
              </w:rPr>
            </w:pPr>
            <w:r w:rsidRPr="007C199B">
              <w:rPr>
                <w:b/>
              </w:rPr>
              <w:t>Phone Number</w:t>
            </w:r>
          </w:p>
        </w:tc>
        <w:tc>
          <w:tcPr>
            <w:tcW w:w="7560" w:type="dxa"/>
            <w:tcBorders>
              <w:bottom w:val="single" w:sz="4" w:space="0" w:color="auto"/>
            </w:tcBorders>
            <w:vAlign w:val="center"/>
          </w:tcPr>
          <w:p w14:paraId="435FD12C" w14:textId="7F928B7E" w:rsidR="00FC5E68" w:rsidRDefault="00FC5E68" w:rsidP="00FC5E68">
            <w:pPr>
              <w:pStyle w:val="NormalArial"/>
            </w:pPr>
            <w:r>
              <w:t>413-886-2474</w:t>
            </w:r>
          </w:p>
        </w:tc>
      </w:tr>
      <w:tr w:rsidR="00555FAD" w:rsidRPr="005370B5" w14:paraId="6AB7E144" w14:textId="77777777" w:rsidTr="00555FAD">
        <w:trPr>
          <w:cantSplit/>
          <w:trHeight w:val="98"/>
        </w:trPr>
        <w:tc>
          <w:tcPr>
            <w:tcW w:w="2880" w:type="dxa"/>
            <w:tcBorders>
              <w:left w:val="nil"/>
              <w:right w:val="nil"/>
            </w:tcBorders>
            <w:vAlign w:val="center"/>
          </w:tcPr>
          <w:p w14:paraId="0B3B66D7" w14:textId="77777777" w:rsidR="00555FAD" w:rsidRPr="007C199B" w:rsidRDefault="00555FAD" w:rsidP="00555FAD">
            <w:pPr>
              <w:pStyle w:val="NormalArial"/>
              <w:rPr>
                <w:b/>
              </w:rPr>
            </w:pPr>
          </w:p>
        </w:tc>
        <w:tc>
          <w:tcPr>
            <w:tcW w:w="7560" w:type="dxa"/>
            <w:tcBorders>
              <w:left w:val="nil"/>
              <w:right w:val="nil"/>
            </w:tcBorders>
            <w:vAlign w:val="center"/>
          </w:tcPr>
          <w:p w14:paraId="00E4F5D7" w14:textId="77777777" w:rsidR="00555FAD" w:rsidRDefault="00555FAD" w:rsidP="00555FAD">
            <w:pPr>
              <w:pStyle w:val="NormalArial"/>
            </w:pPr>
          </w:p>
        </w:tc>
      </w:tr>
      <w:tr w:rsidR="00555FAD" w:rsidRPr="005370B5" w14:paraId="1DD68C63" w14:textId="77777777" w:rsidTr="001D415B">
        <w:trPr>
          <w:cantSplit/>
          <w:trHeight w:val="432"/>
        </w:trPr>
        <w:tc>
          <w:tcPr>
            <w:tcW w:w="10440" w:type="dxa"/>
            <w:gridSpan w:val="2"/>
            <w:vAlign w:val="center"/>
          </w:tcPr>
          <w:p w14:paraId="756E26E1" w14:textId="723B88D1" w:rsidR="00555FAD" w:rsidRDefault="00555FAD" w:rsidP="00555FAD">
            <w:pPr>
              <w:pStyle w:val="NormalArial"/>
              <w:jc w:val="center"/>
            </w:pPr>
            <w:r>
              <w:rPr>
                <w:b/>
              </w:rPr>
              <w:t>Comments Received</w:t>
            </w:r>
          </w:p>
        </w:tc>
      </w:tr>
      <w:tr w:rsidR="00555FAD" w:rsidRPr="005370B5" w14:paraId="43B760B8" w14:textId="77777777" w:rsidTr="00D176CF">
        <w:trPr>
          <w:cantSplit/>
          <w:trHeight w:val="432"/>
        </w:trPr>
        <w:tc>
          <w:tcPr>
            <w:tcW w:w="2880" w:type="dxa"/>
            <w:vAlign w:val="center"/>
          </w:tcPr>
          <w:p w14:paraId="1B1C4272" w14:textId="5F44C44E" w:rsidR="00555FAD" w:rsidRPr="007C199B" w:rsidRDefault="00555FAD" w:rsidP="00555FAD">
            <w:pPr>
              <w:pStyle w:val="NormalArial"/>
              <w:rPr>
                <w:b/>
              </w:rPr>
            </w:pPr>
            <w:r w:rsidRPr="009600A6">
              <w:rPr>
                <w:b/>
                <w:bCs/>
              </w:rPr>
              <w:t>Comment Author</w:t>
            </w:r>
          </w:p>
        </w:tc>
        <w:tc>
          <w:tcPr>
            <w:tcW w:w="7560" w:type="dxa"/>
            <w:vAlign w:val="center"/>
          </w:tcPr>
          <w:p w14:paraId="262DBCF9" w14:textId="6C2BC3B8" w:rsidR="00555FAD" w:rsidRDefault="00555FAD" w:rsidP="00555FAD">
            <w:pPr>
              <w:pStyle w:val="NormalArial"/>
            </w:pPr>
            <w:r>
              <w:rPr>
                <w:b/>
              </w:rPr>
              <w:t>Comment Summary</w:t>
            </w:r>
          </w:p>
        </w:tc>
      </w:tr>
      <w:tr w:rsidR="00555FAD" w:rsidRPr="005370B5" w14:paraId="03678DEE" w14:textId="77777777" w:rsidTr="00D176CF">
        <w:trPr>
          <w:cantSplit/>
          <w:trHeight w:val="432"/>
        </w:trPr>
        <w:tc>
          <w:tcPr>
            <w:tcW w:w="2880" w:type="dxa"/>
            <w:vAlign w:val="center"/>
          </w:tcPr>
          <w:p w14:paraId="21EFDF19" w14:textId="79780DE1" w:rsidR="00555FAD" w:rsidRPr="006933D2" w:rsidRDefault="006933D2" w:rsidP="00FC5E68">
            <w:pPr>
              <w:pStyle w:val="NormalArial"/>
              <w:rPr>
                <w:bCs/>
              </w:rPr>
            </w:pPr>
            <w:r>
              <w:rPr>
                <w:bCs/>
              </w:rPr>
              <w:t>IMM 090623</w:t>
            </w:r>
          </w:p>
        </w:tc>
        <w:tc>
          <w:tcPr>
            <w:tcW w:w="7560" w:type="dxa"/>
            <w:vAlign w:val="center"/>
          </w:tcPr>
          <w:p w14:paraId="0A4E92EF" w14:textId="16844C49" w:rsidR="00555FAD" w:rsidRDefault="006933D2" w:rsidP="00FC5E68">
            <w:pPr>
              <w:pStyle w:val="NormalArial"/>
            </w:pPr>
            <w:r>
              <w:t>Supported concept and encouraged approval of NPRR1198</w:t>
            </w:r>
          </w:p>
        </w:tc>
      </w:tr>
      <w:tr w:rsidR="00555FAD" w:rsidRPr="005370B5" w14:paraId="7CCF13F7" w14:textId="77777777" w:rsidTr="00D176CF">
        <w:trPr>
          <w:cantSplit/>
          <w:trHeight w:val="432"/>
        </w:trPr>
        <w:tc>
          <w:tcPr>
            <w:tcW w:w="2880" w:type="dxa"/>
            <w:vAlign w:val="center"/>
          </w:tcPr>
          <w:p w14:paraId="040095F2" w14:textId="0AC592A2" w:rsidR="00555FAD" w:rsidRPr="006933D2" w:rsidRDefault="006933D2" w:rsidP="00FC5E68">
            <w:pPr>
              <w:pStyle w:val="NormalArial"/>
              <w:rPr>
                <w:bCs/>
              </w:rPr>
            </w:pPr>
            <w:r w:rsidRPr="006933D2">
              <w:rPr>
                <w:bCs/>
              </w:rPr>
              <w:t>Octopus Energy 092023</w:t>
            </w:r>
          </w:p>
        </w:tc>
        <w:tc>
          <w:tcPr>
            <w:tcW w:w="7560" w:type="dxa"/>
            <w:vAlign w:val="center"/>
          </w:tcPr>
          <w:p w14:paraId="2585104D" w14:textId="6150DDD8" w:rsidR="00555FAD" w:rsidRDefault="006933D2" w:rsidP="00FC5E68">
            <w:pPr>
              <w:pStyle w:val="NormalArial"/>
            </w:pPr>
            <w:r>
              <w:t>Supported NPRR1198</w:t>
            </w:r>
          </w:p>
        </w:tc>
      </w:tr>
      <w:tr w:rsidR="00555FAD" w:rsidRPr="005370B5" w14:paraId="6B4CCC21" w14:textId="77777777" w:rsidTr="00D176CF">
        <w:trPr>
          <w:cantSplit/>
          <w:trHeight w:val="432"/>
        </w:trPr>
        <w:tc>
          <w:tcPr>
            <w:tcW w:w="2880" w:type="dxa"/>
            <w:vAlign w:val="center"/>
          </w:tcPr>
          <w:p w14:paraId="6C22E988" w14:textId="0C3B2D04" w:rsidR="00555FAD" w:rsidRPr="006933D2" w:rsidRDefault="006933D2" w:rsidP="00FC5E68">
            <w:pPr>
              <w:pStyle w:val="NormalArial"/>
              <w:rPr>
                <w:bCs/>
              </w:rPr>
            </w:pPr>
            <w:r>
              <w:rPr>
                <w:bCs/>
              </w:rPr>
              <w:t>Engie 100423</w:t>
            </w:r>
          </w:p>
        </w:tc>
        <w:tc>
          <w:tcPr>
            <w:tcW w:w="7560" w:type="dxa"/>
            <w:vAlign w:val="center"/>
          </w:tcPr>
          <w:p w14:paraId="1265ED49" w14:textId="2D7477F8" w:rsidR="00555FAD" w:rsidRDefault="00690C79" w:rsidP="00FC5E68">
            <w:pPr>
              <w:pStyle w:val="NormalArial"/>
            </w:pPr>
            <w:r>
              <w:t>Supported NPRR1198</w:t>
            </w:r>
          </w:p>
        </w:tc>
      </w:tr>
    </w:tbl>
    <w:p w14:paraId="66203B1B" w14:textId="7BBDB4D8"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52C20" w:rsidRPr="00514239" w14:paraId="0CFE4DBA" w14:textId="77777777" w:rsidTr="00D57A40">
        <w:trPr>
          <w:trHeight w:val="350"/>
        </w:trPr>
        <w:tc>
          <w:tcPr>
            <w:tcW w:w="10440" w:type="dxa"/>
            <w:shd w:val="clear" w:color="auto" w:fill="FFFFFF"/>
            <w:vAlign w:val="center"/>
          </w:tcPr>
          <w:p w14:paraId="51FDB464" w14:textId="77777777" w:rsidR="00F52C20" w:rsidRPr="00514239" w:rsidRDefault="00F52C20" w:rsidP="00D57A40">
            <w:pPr>
              <w:tabs>
                <w:tab w:val="center" w:pos="4320"/>
                <w:tab w:val="right" w:pos="8640"/>
              </w:tabs>
              <w:jc w:val="center"/>
              <w:rPr>
                <w:rFonts w:ascii="Arial" w:hAnsi="Arial"/>
                <w:b/>
                <w:bCs/>
              </w:rPr>
            </w:pPr>
            <w:r w:rsidRPr="00514239">
              <w:rPr>
                <w:rFonts w:ascii="Arial" w:hAnsi="Arial"/>
                <w:b/>
                <w:bCs/>
              </w:rPr>
              <w:t>Market Rules Notes</w:t>
            </w:r>
          </w:p>
        </w:tc>
      </w:tr>
    </w:tbl>
    <w:p w14:paraId="37CFBF00" w14:textId="7B1FEA31" w:rsidR="00F52C20" w:rsidRDefault="00F52C20" w:rsidP="00F52C20">
      <w:pPr>
        <w:tabs>
          <w:tab w:val="num" w:pos="0"/>
        </w:tabs>
        <w:spacing w:before="120" w:after="120"/>
        <w:rPr>
          <w:rFonts w:ascii="Arial" w:hAnsi="Arial" w:cs="Arial"/>
        </w:rPr>
      </w:pPr>
      <w:r>
        <w:rPr>
          <w:rFonts w:ascii="Arial" w:hAnsi="Arial" w:cs="Arial"/>
        </w:rPr>
        <w:t>None</w:t>
      </w:r>
    </w:p>
    <w:p w14:paraId="47A6F708" w14:textId="77777777" w:rsidR="00F52C20" w:rsidRPr="00D56D61" w:rsidRDefault="00F52C2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05A285C" w14:textId="77777777" w:rsidR="00E2528C" w:rsidRDefault="00E2528C" w:rsidP="00E2528C">
      <w:pPr>
        <w:pStyle w:val="Heading2"/>
        <w:numPr>
          <w:ilvl w:val="0"/>
          <w:numId w:val="0"/>
        </w:numPr>
        <w:rPr>
          <w:ins w:id="0" w:author="EDF Renewables" w:date="2023-08-28T09:33:00Z"/>
        </w:rPr>
      </w:pPr>
      <w:bookmarkStart w:id="1" w:name="_Toc73847662"/>
      <w:bookmarkStart w:id="2" w:name="_Toc118224377"/>
      <w:bookmarkStart w:id="3" w:name="_Toc118909445"/>
      <w:bookmarkStart w:id="4" w:name="_Toc205190238"/>
      <w:ins w:id="5" w:author="EDF Renewables" w:date="2023-08-28T09:33:00Z">
        <w:r>
          <w:t>2.1</w:t>
        </w:r>
        <w:r>
          <w:tab/>
          <w:t>DEFINITIONS</w:t>
        </w:r>
        <w:bookmarkEnd w:id="1"/>
        <w:bookmarkEnd w:id="2"/>
        <w:bookmarkEnd w:id="3"/>
        <w:bookmarkEnd w:id="4"/>
      </w:ins>
    </w:p>
    <w:p w14:paraId="56814123" w14:textId="77777777" w:rsidR="00A844BA" w:rsidRPr="00A844BA" w:rsidRDefault="00A844BA" w:rsidP="00A844BA">
      <w:pPr>
        <w:keepNext/>
        <w:tabs>
          <w:tab w:val="left" w:pos="900"/>
        </w:tabs>
        <w:spacing w:before="240" w:after="240"/>
        <w:ind w:left="900" w:hanging="900"/>
        <w:outlineLvl w:val="1"/>
        <w:rPr>
          <w:b/>
        </w:rPr>
      </w:pPr>
      <w:r w:rsidRPr="00A844BA">
        <w:rPr>
          <w:b/>
        </w:rPr>
        <w:t>Constraint Management Plan (CMP)</w:t>
      </w:r>
    </w:p>
    <w:p w14:paraId="69F36AE2" w14:textId="022982F2" w:rsidR="00C25E6C" w:rsidRDefault="00A844BA" w:rsidP="00A844BA">
      <w:pPr>
        <w:rPr>
          <w:ins w:id="6" w:author="EDF Renewables" w:date="2023-08-22T15:24:00Z"/>
          <w:iCs/>
          <w:szCs w:val="20"/>
        </w:rPr>
      </w:pPr>
      <w:r w:rsidRPr="00A844BA">
        <w:rPr>
          <w:iCs/>
          <w:szCs w:val="20"/>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w:t>
      </w:r>
      <w:del w:id="7" w:author="EDF Renewables" w:date="2023-08-22T15:21:00Z">
        <w:r w:rsidRPr="00A844BA" w:rsidDel="00C25E6C">
          <w:rPr>
            <w:iCs/>
            <w:szCs w:val="20"/>
          </w:rPr>
          <w:delText xml:space="preserve">CMPs may be developed in cases where studies indicate economic dispatch alone may be unable to resolve a transmission security violation or in response to Real-Time conditions where </w:delText>
        </w:r>
        <w:r w:rsidRPr="00A844BA" w:rsidDel="00C25E6C">
          <w:rPr>
            <w:szCs w:val="20"/>
          </w:rPr>
          <w:delText>Security-Constrained Economic Dispatch</w:delText>
        </w:r>
        <w:r w:rsidRPr="00A844BA" w:rsidDel="00C25E6C">
          <w:rPr>
            <w:iCs/>
            <w:szCs w:val="20"/>
          </w:rPr>
          <w:delText xml:space="preserve"> (SCED) is unable to resolve a transmission security violation.  </w:delText>
        </w:r>
      </w:del>
      <w:r w:rsidRPr="00A844BA">
        <w:rPr>
          <w:iCs/>
          <w:szCs w:val="20"/>
        </w:rPr>
        <w:t xml:space="preserve">ERCOT will employ CMPs to </w:t>
      </w:r>
      <w:del w:id="8" w:author="EDF Renewables" w:date="2023-08-22T15:22:00Z">
        <w:r w:rsidRPr="00A844BA" w:rsidDel="00C25E6C">
          <w:rPr>
            <w:iCs/>
            <w:szCs w:val="20"/>
          </w:rPr>
          <w:delText xml:space="preserve">facilitate the market use of the ERCOT Transmission Grid, while </w:delText>
        </w:r>
      </w:del>
      <w:r w:rsidRPr="00A844BA">
        <w:rPr>
          <w:iCs/>
          <w:szCs w:val="20"/>
        </w:rPr>
        <w:t>maintain</w:t>
      </w:r>
      <w:del w:id="9" w:author="EDF Renewables" w:date="2023-08-22T15:22:00Z">
        <w:r w:rsidRPr="00A844BA" w:rsidDel="00C25E6C">
          <w:rPr>
            <w:iCs/>
            <w:szCs w:val="20"/>
          </w:rPr>
          <w:delText>ing</w:delText>
        </w:r>
      </w:del>
      <w:r w:rsidRPr="00A844BA">
        <w:rPr>
          <w:iCs/>
          <w:szCs w:val="20"/>
        </w:rPr>
        <w:t xml:space="preserve"> system security and reliability in accordance with the Protocols, </w:t>
      </w:r>
      <w:ins w:id="10" w:author="EDF Renewables" w:date="2023-08-28T10:00:00Z">
        <w:r w:rsidR="00772776">
          <w:rPr>
            <w:iCs/>
            <w:szCs w:val="20"/>
          </w:rPr>
          <w:t xml:space="preserve">Nodal </w:t>
        </w:r>
      </w:ins>
      <w:r w:rsidRPr="00A844BA">
        <w:rPr>
          <w:iCs/>
          <w:szCs w:val="20"/>
        </w:rPr>
        <w:t xml:space="preserve">Operating Guides and North American Electric Reliability Corporation (NERC) Reliability Standards. </w:t>
      </w:r>
      <w:ins w:id="11" w:author="EDF Renewables" w:date="2023-08-30T14:50:00Z">
        <w:r w:rsidR="008E5A9E">
          <w:rPr>
            <w:iCs/>
            <w:szCs w:val="20"/>
          </w:rPr>
          <w:t xml:space="preserve"> </w:t>
        </w:r>
      </w:ins>
      <w:ins w:id="12" w:author="EDF Renewables" w:date="2023-08-22T15:22:00Z">
        <w:r w:rsidR="00C25E6C">
          <w:rPr>
            <w:iCs/>
            <w:szCs w:val="20"/>
          </w:rPr>
          <w:t xml:space="preserve">ERCOT may utilize </w:t>
        </w:r>
      </w:ins>
      <w:ins w:id="13" w:author="EDF Renewables" w:date="2023-08-28T09:35:00Z">
        <w:r w:rsidR="00E2528C">
          <w:rPr>
            <w:iCs/>
            <w:szCs w:val="20"/>
          </w:rPr>
          <w:t>Remedial Action Plans (</w:t>
        </w:r>
      </w:ins>
      <w:ins w:id="14" w:author="EDF Renewables" w:date="2023-08-22T15:22:00Z">
        <w:r w:rsidR="00C25E6C">
          <w:rPr>
            <w:iCs/>
            <w:szCs w:val="20"/>
          </w:rPr>
          <w:t>RAPs</w:t>
        </w:r>
      </w:ins>
      <w:ins w:id="15" w:author="EDF Renewables" w:date="2023-08-28T09:35:00Z">
        <w:r w:rsidR="00E2528C">
          <w:rPr>
            <w:iCs/>
            <w:szCs w:val="20"/>
          </w:rPr>
          <w:t>)</w:t>
        </w:r>
      </w:ins>
      <w:ins w:id="16" w:author="EDF Renewables" w:date="2023-08-22T15:23:00Z">
        <w:r w:rsidR="00C25E6C">
          <w:rPr>
            <w:iCs/>
            <w:szCs w:val="20"/>
          </w:rPr>
          <w:t xml:space="preserve"> and </w:t>
        </w:r>
      </w:ins>
      <w:ins w:id="17" w:author="EDF Renewables" w:date="2023-08-28T09:35:00Z">
        <w:r w:rsidR="00E2528C">
          <w:rPr>
            <w:iCs/>
            <w:szCs w:val="20"/>
          </w:rPr>
          <w:t>Extended Action Plans (</w:t>
        </w:r>
      </w:ins>
      <w:ins w:id="18" w:author="EDF Renewables" w:date="2023-08-22T15:23:00Z">
        <w:r w:rsidR="00C25E6C">
          <w:rPr>
            <w:iCs/>
            <w:szCs w:val="20"/>
          </w:rPr>
          <w:t>EAPs</w:t>
        </w:r>
      </w:ins>
      <w:ins w:id="19" w:author="EDF Renewables" w:date="2023-08-28T09:35:00Z">
        <w:r w:rsidR="00E2528C">
          <w:rPr>
            <w:iCs/>
            <w:szCs w:val="20"/>
          </w:rPr>
          <w:t>)</w:t>
        </w:r>
      </w:ins>
      <w:ins w:id="20" w:author="EDF Renewables" w:date="2023-08-22T15:23:00Z">
        <w:r w:rsidR="00C25E6C">
          <w:rPr>
            <w:iCs/>
            <w:szCs w:val="20"/>
          </w:rPr>
          <w:t xml:space="preserve"> to facilitate the market use of the ERCOT Transmission Grid for constraints that meet the criteria outlined in </w:t>
        </w:r>
      </w:ins>
      <w:ins w:id="21" w:author="EDF Renewables" w:date="2023-08-28T09:46:00Z">
        <w:r w:rsidR="00981EFE">
          <w:rPr>
            <w:iCs/>
            <w:szCs w:val="20"/>
          </w:rPr>
          <w:t xml:space="preserve">Nodal Operating Guide </w:t>
        </w:r>
      </w:ins>
      <w:ins w:id="22" w:author="EDF Renewables" w:date="2023-08-22T15:23:00Z">
        <w:r w:rsidR="00C25E6C">
          <w:rPr>
            <w:iCs/>
            <w:szCs w:val="20"/>
          </w:rPr>
          <w:t>Section 11</w:t>
        </w:r>
      </w:ins>
      <w:ins w:id="23" w:author="EDF Renewables" w:date="2023-08-28T09:46:00Z">
        <w:r w:rsidR="00981EFE">
          <w:rPr>
            <w:iCs/>
            <w:szCs w:val="20"/>
          </w:rPr>
          <w:t xml:space="preserve">, </w:t>
        </w:r>
      </w:ins>
      <w:ins w:id="24" w:author="EDF Renewables" w:date="2023-08-28T09:47:00Z">
        <w:r w:rsidR="00981EFE">
          <w:rPr>
            <w:iCs/>
            <w:szCs w:val="20"/>
          </w:rPr>
          <w:t>Constraint Management Plans and Remedial Action Schemes</w:t>
        </w:r>
      </w:ins>
      <w:ins w:id="25" w:author="EDF Renewables" w:date="2023-08-22T15:23:00Z">
        <w:r w:rsidR="00C25E6C">
          <w:rPr>
            <w:iCs/>
            <w:szCs w:val="20"/>
          </w:rPr>
          <w:t>.</w:t>
        </w:r>
      </w:ins>
      <w:del w:id="26" w:author="EDF Renewables" w:date="2023-08-22T15:23:00Z">
        <w:r w:rsidRPr="00A844BA" w:rsidDel="00C25E6C">
          <w:rPr>
            <w:iCs/>
            <w:szCs w:val="20"/>
          </w:rPr>
          <w:delText xml:space="preserve"> </w:delText>
        </w:r>
      </w:del>
      <w:del w:id="27" w:author="EDF Renewables" w:date="2023-08-22T15:22:00Z">
        <w:r w:rsidRPr="00A844BA" w:rsidDel="00C25E6C">
          <w:rPr>
            <w:iCs/>
            <w:szCs w:val="20"/>
          </w:rPr>
          <w:delText>CMPs are intended to supplement, not to replace, the use of SCED for prevention or resolution of one or more thermal or non-thermal transmission security violations.</w:delText>
        </w:r>
      </w:del>
      <w:r w:rsidRPr="00A844BA">
        <w:rPr>
          <w:iCs/>
          <w:szCs w:val="20"/>
        </w:rPr>
        <w:t xml:space="preserve">  </w:t>
      </w:r>
    </w:p>
    <w:p w14:paraId="11EF9423" w14:textId="77777777" w:rsidR="00C25E6C" w:rsidRDefault="00C25E6C" w:rsidP="00A844BA">
      <w:pPr>
        <w:rPr>
          <w:ins w:id="28" w:author="EDF Renewables" w:date="2023-08-22T15:24:00Z"/>
          <w:iCs/>
          <w:szCs w:val="20"/>
        </w:rPr>
      </w:pPr>
    </w:p>
    <w:p w14:paraId="37ACB2B5" w14:textId="5FE5E784" w:rsidR="00A844BA" w:rsidRPr="00A844BA" w:rsidRDefault="00A844BA" w:rsidP="00A844BA">
      <w:pPr>
        <w:rPr>
          <w:szCs w:val="20"/>
        </w:rPr>
      </w:pPr>
      <w:r w:rsidRPr="00A844BA">
        <w:rPr>
          <w:iCs/>
          <w:szCs w:val="20"/>
        </w:rPr>
        <w:t>CMPs include, but are not limited to the following:</w:t>
      </w:r>
    </w:p>
    <w:p w14:paraId="77509F2B" w14:textId="77777777" w:rsidR="00A844BA" w:rsidRPr="00A844BA" w:rsidRDefault="00A844BA" w:rsidP="00A844BA">
      <w:pPr>
        <w:keepNext/>
        <w:tabs>
          <w:tab w:val="left" w:pos="1080"/>
        </w:tabs>
        <w:spacing w:before="240" w:after="120"/>
        <w:ind w:left="360"/>
        <w:outlineLvl w:val="2"/>
        <w:rPr>
          <w:b/>
          <w:bCs/>
          <w:i/>
          <w:szCs w:val="20"/>
          <w:lang w:val="x-none" w:eastAsia="x-none"/>
        </w:rPr>
      </w:pPr>
      <w:r w:rsidRPr="00A844BA">
        <w:rPr>
          <w:b/>
          <w:bCs/>
          <w:i/>
          <w:szCs w:val="20"/>
          <w:lang w:val="x-none" w:eastAsia="x-none"/>
        </w:rPr>
        <w:lastRenderedPageBreak/>
        <w:t>Automatic Mitigation Plan (AMP)</w:t>
      </w:r>
      <w:r w:rsidRPr="00A844BA">
        <w:rPr>
          <w:sz w:val="16"/>
          <w:szCs w:val="16"/>
          <w:lang w:val="x-none" w:eastAsia="x-none"/>
        </w:rPr>
        <w:t xml:space="preserve"> </w:t>
      </w:r>
    </w:p>
    <w:p w14:paraId="6AF73785" w14:textId="06D8A465" w:rsidR="00A844BA" w:rsidRPr="00A844BA" w:rsidRDefault="00A844BA" w:rsidP="00A844BA">
      <w:pPr>
        <w:spacing w:after="240"/>
        <w:ind w:left="360"/>
        <w:rPr>
          <w:szCs w:val="20"/>
        </w:rPr>
      </w:pPr>
      <w:r w:rsidRPr="00A844BA">
        <w:rPr>
          <w:szCs w:val="2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ins w:id="29" w:author="EDF Renewables" w:date="2023-08-28T10:25:00Z">
        <w:r w:rsidR="006B3ADF">
          <w:rPr>
            <w:szCs w:val="20"/>
          </w:rPr>
          <w:t xml:space="preserve"> (RAS)</w:t>
        </w:r>
      </w:ins>
      <w:r w:rsidRPr="00A844BA">
        <w:rPr>
          <w:szCs w:val="20"/>
        </w:rPr>
        <w:t xml:space="preserve">.  AMPs shall only include schemes which switch series reactors by </w:t>
      </w:r>
      <w:r w:rsidRPr="00772776">
        <w:rPr>
          <w:iCs/>
          <w:rPrChange w:id="30" w:author="EDF Renewables" w:date="2023-08-28T09:53:00Z">
            <w:rPr>
              <w:iCs/>
              <w:sz w:val="23"/>
              <w:szCs w:val="23"/>
            </w:rPr>
          </w:rPrChange>
        </w:rPr>
        <w:t>monitoring quantities that are solely located at the same substation as the switched device</w:t>
      </w:r>
      <w:r w:rsidRPr="00772776">
        <w:t>.</w:t>
      </w:r>
      <w:r w:rsidRPr="00A844BA">
        <w:rPr>
          <w:szCs w:val="20"/>
        </w:rPr>
        <w:t xml:space="preserve">  AMPs shall not include adjusting or tripping generation or Load shedding and shall not be implemented on </w:t>
      </w:r>
      <w:r w:rsidRPr="00A844BA">
        <w:rPr>
          <w:iCs/>
          <w:szCs w:val="20"/>
        </w:rPr>
        <w:t>Interconnection Reliability Operating Limits</w:t>
      </w:r>
      <w:r w:rsidRPr="00A844BA">
        <w:rPr>
          <w:szCs w:val="20"/>
        </w:rPr>
        <w:t xml:space="preserve"> (IROLs). </w:t>
      </w:r>
    </w:p>
    <w:p w14:paraId="2919CFBF" w14:textId="77777777" w:rsidR="00A844BA" w:rsidRPr="00A844BA" w:rsidRDefault="00A844BA" w:rsidP="00A844BA">
      <w:pPr>
        <w:keepNext/>
        <w:tabs>
          <w:tab w:val="left" w:pos="1080"/>
        </w:tabs>
        <w:spacing w:before="240" w:after="120"/>
        <w:ind w:left="360"/>
        <w:outlineLvl w:val="2"/>
        <w:rPr>
          <w:bCs/>
          <w:i/>
          <w:lang w:val="x-none" w:eastAsia="x-none"/>
        </w:rPr>
      </w:pPr>
      <w:r w:rsidRPr="00A844BA">
        <w:rPr>
          <w:b/>
          <w:bCs/>
          <w:i/>
          <w:lang w:val="x-none" w:eastAsia="x-none"/>
        </w:rPr>
        <w:t>Mitigation Plan</w:t>
      </w:r>
    </w:p>
    <w:p w14:paraId="5E43918D" w14:textId="4E986833" w:rsidR="00A844BA" w:rsidRDefault="00A844BA" w:rsidP="00A844BA">
      <w:pPr>
        <w:spacing w:after="240"/>
        <w:ind w:left="360"/>
        <w:rPr>
          <w:ins w:id="31" w:author="EDF Renewables" w:date="2023-08-22T15:25:00Z"/>
          <w:szCs w:val="20"/>
        </w:rPr>
      </w:pPr>
      <w:r w:rsidRPr="00A844BA">
        <w:rPr>
          <w:szCs w:val="2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rsidRPr="00A844BA">
        <w:rPr>
          <w:iCs/>
          <w:szCs w:val="20"/>
        </w:rPr>
        <w:t xml:space="preserve"> Security-Constrained Economic Dispatch</w:t>
      </w:r>
      <w:r w:rsidRPr="00A844BA">
        <w:rPr>
          <w:szCs w:val="20"/>
        </w:rPr>
        <w:t xml:space="preserve"> (SCED).</w:t>
      </w:r>
    </w:p>
    <w:p w14:paraId="0B32D72F" w14:textId="26D64AFA" w:rsidR="00C25E6C" w:rsidRPr="0065539C" w:rsidRDefault="00C25E6C" w:rsidP="00C25E6C">
      <w:pPr>
        <w:keepNext/>
        <w:tabs>
          <w:tab w:val="left" w:pos="1080"/>
        </w:tabs>
        <w:spacing w:before="240" w:after="120"/>
        <w:ind w:left="360"/>
        <w:outlineLvl w:val="2"/>
        <w:rPr>
          <w:ins w:id="32" w:author="EDF Renewables" w:date="2023-08-22T15:25:00Z"/>
          <w:bCs/>
          <w:i/>
          <w:lang w:eastAsia="x-none"/>
        </w:rPr>
      </w:pPr>
      <w:ins w:id="33" w:author="EDF Renewables" w:date="2023-08-22T15:25:00Z">
        <w:r>
          <w:rPr>
            <w:b/>
            <w:bCs/>
            <w:i/>
            <w:lang w:eastAsia="x-none"/>
          </w:rPr>
          <w:t>Extended Action Plan (EAP)</w:t>
        </w:r>
      </w:ins>
    </w:p>
    <w:p w14:paraId="47E24E02" w14:textId="36624F92" w:rsidR="00C25E6C" w:rsidRPr="00A844BA" w:rsidRDefault="00C25E6C" w:rsidP="00C25E6C">
      <w:pPr>
        <w:spacing w:after="240"/>
        <w:ind w:left="360"/>
        <w:rPr>
          <w:szCs w:val="20"/>
        </w:rPr>
      </w:pPr>
      <w:ins w:id="34" w:author="EDF Renewables" w:date="2023-08-22T15:25:00Z">
        <w:r w:rsidRPr="00A844BA">
          <w:rPr>
            <w:szCs w:val="20"/>
          </w:rPr>
          <w:t>A set of pre-defined manual actions to execute</w:t>
        </w:r>
      </w:ins>
      <w:ins w:id="35" w:author="EDF Renewables" w:date="2023-08-22T15:26:00Z">
        <w:r>
          <w:rPr>
            <w:szCs w:val="20"/>
          </w:rPr>
          <w:t xml:space="preserve"> pre-contingency and to remain in place for a pre-defined period of time to address vol</w:t>
        </w:r>
      </w:ins>
      <w:ins w:id="36" w:author="EDF Renewables" w:date="2023-08-22T15:27:00Z">
        <w:r>
          <w:rPr>
            <w:szCs w:val="20"/>
          </w:rPr>
          <w:t>tage issues or reduce overloading</w:t>
        </w:r>
      </w:ins>
      <w:ins w:id="37" w:author="EDF Renewables" w:date="2023-08-28T10:01:00Z">
        <w:r w:rsidR="00772776">
          <w:rPr>
            <w:szCs w:val="20"/>
          </w:rPr>
          <w:t xml:space="preserve"> </w:t>
        </w:r>
      </w:ins>
      <w:ins w:id="38" w:author="EDF Renewables" w:date="2023-08-22T15:27:00Z">
        <w:r>
          <w:rPr>
            <w:szCs w:val="20"/>
          </w:rPr>
          <w:t xml:space="preserve">on one or more given monitored Transmission Facilities to below their Emergency Rating with restoration of normal operating conditions within two hours.  An EAP may include transmission switching and does not include Load </w:t>
        </w:r>
      </w:ins>
      <w:ins w:id="39" w:author="EDF Renewables" w:date="2023-08-22T15:28:00Z">
        <w:r>
          <w:rPr>
            <w:szCs w:val="20"/>
          </w:rPr>
          <w:t xml:space="preserve">shedding. </w:t>
        </w:r>
      </w:ins>
      <w:ins w:id="40" w:author="EDF Renewables" w:date="2023-08-28T10:01:00Z">
        <w:r w:rsidR="00772776">
          <w:rPr>
            <w:szCs w:val="20"/>
          </w:rPr>
          <w:t xml:space="preserve"> I</w:t>
        </w:r>
      </w:ins>
      <w:ins w:id="41" w:author="EDF Renewables" w:date="2023-08-22T15:28:00Z">
        <w:r>
          <w:rPr>
            <w:szCs w:val="20"/>
          </w:rPr>
          <w:t xml:space="preserve">mplementation shall be managed via a change in normal status of breakers using the </w:t>
        </w:r>
      </w:ins>
      <w:ins w:id="42" w:author="EDF Renewables" w:date="2023-08-28T10:02:00Z">
        <w:r w:rsidR="00772776">
          <w:rPr>
            <w:szCs w:val="20"/>
          </w:rPr>
          <w:t>Network Operations Model Change Request (</w:t>
        </w:r>
      </w:ins>
      <w:ins w:id="43" w:author="EDF Renewables" w:date="2023-08-22T15:28:00Z">
        <w:r>
          <w:rPr>
            <w:szCs w:val="20"/>
          </w:rPr>
          <w:t>NOMCR</w:t>
        </w:r>
      </w:ins>
      <w:ins w:id="44" w:author="EDF Renewables" w:date="2023-08-28T10:02:00Z">
        <w:r w:rsidR="00772776">
          <w:rPr>
            <w:szCs w:val="20"/>
          </w:rPr>
          <w:t>)</w:t>
        </w:r>
      </w:ins>
      <w:ins w:id="45" w:author="EDF Renewables" w:date="2023-08-22T15:28:00Z">
        <w:r>
          <w:rPr>
            <w:szCs w:val="20"/>
          </w:rPr>
          <w:t xml:space="preserve"> submission process.</w:t>
        </w:r>
      </w:ins>
    </w:p>
    <w:p w14:paraId="6133ACC8" w14:textId="77777777" w:rsidR="00A844BA" w:rsidRPr="00A844BA" w:rsidRDefault="00A844BA" w:rsidP="00A844BA">
      <w:pPr>
        <w:keepNext/>
        <w:tabs>
          <w:tab w:val="left" w:pos="1080"/>
        </w:tabs>
        <w:spacing w:before="240" w:after="120"/>
        <w:ind w:left="360"/>
        <w:outlineLvl w:val="2"/>
        <w:rPr>
          <w:bCs/>
          <w:i/>
          <w:lang w:val="x-none" w:eastAsia="x-none"/>
        </w:rPr>
      </w:pPr>
      <w:r w:rsidRPr="00A844BA">
        <w:rPr>
          <w:b/>
          <w:bCs/>
          <w:i/>
          <w:lang w:val="x-none" w:eastAsia="x-none"/>
        </w:rPr>
        <w:t>Pre-Contingency Action Plan (PCAP)</w:t>
      </w:r>
    </w:p>
    <w:p w14:paraId="16785757" w14:textId="6A77B1C5" w:rsidR="00A844BA" w:rsidRPr="00A844BA" w:rsidRDefault="00A844BA" w:rsidP="00A844BA">
      <w:pPr>
        <w:spacing w:after="240"/>
        <w:ind w:left="360"/>
        <w:rPr>
          <w:szCs w:val="20"/>
        </w:rPr>
      </w:pPr>
      <w:r w:rsidRPr="00A844BA">
        <w:rPr>
          <w:szCs w:val="2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21BB608D" w14:textId="77777777" w:rsidR="00A844BA" w:rsidRPr="00A844BA" w:rsidRDefault="00A844BA" w:rsidP="00A844BA">
      <w:pPr>
        <w:keepNext/>
        <w:tabs>
          <w:tab w:val="left" w:pos="1080"/>
        </w:tabs>
        <w:spacing w:before="240" w:after="120"/>
        <w:ind w:left="360"/>
        <w:outlineLvl w:val="2"/>
        <w:rPr>
          <w:b/>
          <w:bCs/>
          <w:i/>
          <w:lang w:val="x-none" w:eastAsia="x-none"/>
        </w:rPr>
      </w:pPr>
      <w:r w:rsidRPr="00A844BA">
        <w:rPr>
          <w:b/>
          <w:bCs/>
          <w:i/>
          <w:lang w:val="x-none" w:eastAsia="x-none"/>
        </w:rPr>
        <w:t>Remedial Action Plan (RAP)</w:t>
      </w:r>
    </w:p>
    <w:p w14:paraId="2C73C0B0" w14:textId="77777777" w:rsidR="00A844BA" w:rsidRPr="00A844BA" w:rsidRDefault="00A844BA" w:rsidP="00A844BA">
      <w:pPr>
        <w:spacing w:after="240"/>
        <w:ind w:left="360"/>
        <w:rPr>
          <w:szCs w:val="20"/>
        </w:rPr>
      </w:pPr>
      <w:r w:rsidRPr="00A844BA">
        <w:rPr>
          <w:szCs w:val="2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rsidRPr="00A844BA">
        <w:rPr>
          <w:iCs/>
          <w:szCs w:val="20"/>
        </w:rPr>
        <w:t xml:space="preserve"> Security-Constrained Economic Dispatch</w:t>
      </w:r>
      <w:r w:rsidRPr="00A844BA">
        <w:rPr>
          <w:szCs w:val="20"/>
        </w:rPr>
        <w:t xml:space="preserve"> (SCED).  RAPs shall not include generation re-Dispatch or Load shedding.</w:t>
      </w:r>
    </w:p>
    <w:p w14:paraId="6FB3F401" w14:textId="77777777" w:rsidR="00A844BA" w:rsidRPr="00A844BA" w:rsidRDefault="00A844BA" w:rsidP="00A844BA">
      <w:pPr>
        <w:keepNext/>
        <w:tabs>
          <w:tab w:val="left" w:pos="1080"/>
        </w:tabs>
        <w:spacing w:before="240" w:after="120"/>
        <w:ind w:left="360"/>
        <w:outlineLvl w:val="2"/>
        <w:rPr>
          <w:bCs/>
          <w:i/>
          <w:lang w:val="x-none" w:eastAsia="x-none"/>
        </w:rPr>
      </w:pPr>
      <w:r w:rsidRPr="00A844BA">
        <w:rPr>
          <w:b/>
          <w:bCs/>
          <w:i/>
          <w:lang w:val="x-none" w:eastAsia="x-none"/>
        </w:rPr>
        <w:lastRenderedPageBreak/>
        <w:t>Temporary Outage Action Plan (TOAP)</w:t>
      </w:r>
    </w:p>
    <w:p w14:paraId="65A4C2EC" w14:textId="77777777" w:rsidR="00A844BA" w:rsidRPr="00A844BA" w:rsidRDefault="00A844BA" w:rsidP="00A844BA">
      <w:pPr>
        <w:spacing w:after="240"/>
        <w:ind w:left="360"/>
        <w:rPr>
          <w:iCs/>
          <w:szCs w:val="20"/>
        </w:rPr>
      </w:pPr>
      <w:r w:rsidRPr="00A844BA">
        <w:rPr>
          <w:szCs w:val="2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rsidRPr="00A844BA">
        <w:rPr>
          <w:iCs/>
          <w:szCs w:val="20"/>
        </w:rPr>
        <w:t xml:space="preserve"> Security-Constrained Economic Dispatch</w:t>
      </w:r>
      <w:r w:rsidRPr="00A844BA">
        <w:rPr>
          <w:szCs w:val="20"/>
        </w:rPr>
        <w:t xml:space="preserve"> (SCED).</w:t>
      </w:r>
    </w:p>
    <w:p w14:paraId="357F1810" w14:textId="77777777" w:rsidR="002715C9" w:rsidRPr="002715C9" w:rsidRDefault="002715C9" w:rsidP="008E5A9E">
      <w:pPr>
        <w:keepNext/>
        <w:widowControl w:val="0"/>
        <w:tabs>
          <w:tab w:val="left" w:pos="1260"/>
        </w:tabs>
        <w:snapToGrid w:val="0"/>
        <w:spacing w:before="360" w:after="240"/>
        <w:ind w:left="1267" w:hanging="1267"/>
        <w:outlineLvl w:val="3"/>
        <w:rPr>
          <w:b/>
          <w:bCs/>
          <w:szCs w:val="20"/>
        </w:rPr>
      </w:pPr>
      <w:bookmarkStart w:id="46" w:name="_Toc397504945"/>
      <w:bookmarkStart w:id="47" w:name="_Toc402357073"/>
      <w:bookmarkStart w:id="48" w:name="_Toc422486453"/>
      <w:bookmarkStart w:id="49" w:name="_Toc433093305"/>
      <w:bookmarkStart w:id="50" w:name="_Toc433093463"/>
      <w:bookmarkStart w:id="51" w:name="_Toc440874692"/>
      <w:bookmarkStart w:id="52" w:name="_Toc448142247"/>
      <w:bookmarkStart w:id="53" w:name="_Toc448142404"/>
      <w:bookmarkStart w:id="54" w:name="_Toc458770240"/>
      <w:bookmarkStart w:id="55" w:name="_Toc459294208"/>
      <w:bookmarkStart w:id="56" w:name="_Toc463262701"/>
      <w:bookmarkStart w:id="57" w:name="_Toc468286775"/>
      <w:bookmarkStart w:id="58" w:name="_Toc481502821"/>
      <w:bookmarkStart w:id="59" w:name="_Toc496079989"/>
      <w:bookmarkStart w:id="60" w:name="_Toc135992255"/>
      <w:r w:rsidRPr="002715C9">
        <w:rPr>
          <w:b/>
          <w:bCs/>
          <w:szCs w:val="20"/>
        </w:rPr>
        <w:t>6.5.1.1</w:t>
      </w:r>
      <w:r w:rsidRPr="002715C9">
        <w:rPr>
          <w:b/>
          <w:bCs/>
          <w:szCs w:val="20"/>
        </w:rPr>
        <w:tab/>
        <w:t>ERCOT Control Area Authority</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67CAF999" w14:textId="089155D1" w:rsidR="002715C9" w:rsidRPr="002715C9" w:rsidRDefault="002715C9" w:rsidP="002715C9">
      <w:pPr>
        <w:spacing w:after="240"/>
        <w:ind w:left="720" w:hanging="720"/>
        <w:rPr>
          <w:iCs/>
          <w:szCs w:val="20"/>
        </w:rPr>
      </w:pPr>
      <w:r w:rsidRPr="002715C9">
        <w:rPr>
          <w:iCs/>
          <w:szCs w:val="20"/>
        </w:rPr>
        <w:t>(1)</w:t>
      </w:r>
      <w:r w:rsidRPr="002715C9">
        <w:rPr>
          <w:iCs/>
          <w:szCs w:val="20"/>
        </w:rPr>
        <w:tab/>
        <w:t xml:space="preserve">ERCOT, as Control Area Operator (CAO), is authorized to perform the following actions for the limited purpose of securely operating the ERCOT Transmission Grid under the standards specified in North American Electric Reliability Corporation (NERC) Standards, the </w:t>
      </w:r>
      <w:ins w:id="61" w:author="EDF Renewables" w:date="2023-08-28T10:48:00Z">
        <w:r w:rsidR="002509C8">
          <w:rPr>
            <w:iCs/>
            <w:szCs w:val="20"/>
          </w:rPr>
          <w:t xml:space="preserve">Nodal </w:t>
        </w:r>
      </w:ins>
      <w:r w:rsidRPr="002715C9">
        <w:rPr>
          <w:iCs/>
          <w:szCs w:val="20"/>
        </w:rPr>
        <w:t>Operating Guides and these Protocols,</w:t>
      </w:r>
      <w:r w:rsidRPr="002715C9">
        <w:rPr>
          <w:b/>
          <w:iCs/>
          <w:szCs w:val="20"/>
        </w:rPr>
        <w:t xml:space="preserve"> </w:t>
      </w:r>
      <w:r w:rsidRPr="002715C9">
        <w:rPr>
          <w:iCs/>
          <w:szCs w:val="20"/>
        </w:rPr>
        <w:t>including:</w:t>
      </w:r>
    </w:p>
    <w:p w14:paraId="70D64FFA" w14:textId="77777777" w:rsidR="002715C9" w:rsidRPr="002715C9" w:rsidRDefault="002715C9" w:rsidP="002715C9">
      <w:pPr>
        <w:spacing w:after="240"/>
        <w:ind w:left="1440" w:hanging="720"/>
        <w:rPr>
          <w:szCs w:val="20"/>
        </w:rPr>
      </w:pPr>
      <w:r w:rsidRPr="002715C9">
        <w:rPr>
          <w:szCs w:val="20"/>
        </w:rPr>
        <w:t>(a)</w:t>
      </w:r>
      <w:r w:rsidRPr="002715C9">
        <w:rPr>
          <w:szCs w:val="20"/>
        </w:rPr>
        <w:tab/>
        <w:t>Direct the physical operation of the ERCOT Transmission Grid, including circuit breakers, switches, voltage control equipment, and Load-shedding equipment;</w:t>
      </w:r>
    </w:p>
    <w:p w14:paraId="68C70B26" w14:textId="77777777" w:rsidR="002715C9" w:rsidRPr="002715C9" w:rsidRDefault="002715C9" w:rsidP="002715C9">
      <w:pPr>
        <w:spacing w:after="240"/>
        <w:ind w:left="1440" w:hanging="720"/>
        <w:rPr>
          <w:szCs w:val="20"/>
        </w:rPr>
      </w:pPr>
      <w:r w:rsidRPr="002715C9">
        <w:rPr>
          <w:szCs w:val="20"/>
        </w:rPr>
        <w:t>(b)</w:t>
      </w:r>
      <w:r w:rsidRPr="002715C9">
        <w:rPr>
          <w:szCs w:val="20"/>
        </w:rPr>
        <w:tab/>
        <w:t>Dispatch Resources that have committed to provide 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715C9" w:rsidRPr="002715C9" w14:paraId="054D1412" w14:textId="77777777" w:rsidTr="002715C9">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703AF36" w14:textId="77777777" w:rsidR="002715C9" w:rsidRPr="002715C9" w:rsidRDefault="002715C9" w:rsidP="002715C9">
            <w:pPr>
              <w:spacing w:before="120" w:after="240"/>
              <w:rPr>
                <w:b/>
                <w:i/>
                <w:iCs/>
              </w:rPr>
            </w:pPr>
            <w:r w:rsidRPr="002715C9">
              <w:rPr>
                <w:b/>
                <w:i/>
                <w:iCs/>
              </w:rPr>
              <w:t>[NPRR1010:  Replace paragraph (b) above with the following upon system implementation of the Real-Time Co-Optimization (RTC) project:]</w:t>
            </w:r>
          </w:p>
          <w:p w14:paraId="23656E81" w14:textId="77777777" w:rsidR="002715C9" w:rsidRPr="002715C9" w:rsidRDefault="002715C9" w:rsidP="002715C9">
            <w:pPr>
              <w:spacing w:after="240"/>
              <w:ind w:left="1440" w:hanging="720"/>
              <w:rPr>
                <w:szCs w:val="20"/>
              </w:rPr>
            </w:pPr>
            <w:r w:rsidRPr="002715C9">
              <w:rPr>
                <w:szCs w:val="20"/>
              </w:rPr>
              <w:t>(b)</w:t>
            </w:r>
            <w:r w:rsidRPr="002715C9">
              <w:rPr>
                <w:szCs w:val="20"/>
              </w:rPr>
              <w:tab/>
              <w:t>Dispatch Resources that have been awarded Ancillary Services;</w:t>
            </w:r>
          </w:p>
        </w:tc>
      </w:tr>
    </w:tbl>
    <w:p w14:paraId="7907BBC5" w14:textId="77777777" w:rsidR="002715C9" w:rsidRPr="002715C9" w:rsidRDefault="002715C9" w:rsidP="002715C9">
      <w:pPr>
        <w:spacing w:before="240" w:after="240"/>
        <w:ind w:left="1440" w:hanging="720"/>
        <w:rPr>
          <w:szCs w:val="20"/>
        </w:rPr>
      </w:pPr>
      <w:r w:rsidRPr="002715C9">
        <w:rPr>
          <w:szCs w:val="20"/>
        </w:rPr>
        <w:t>(c)</w:t>
      </w:r>
      <w:r w:rsidRPr="002715C9">
        <w:rPr>
          <w:szCs w:val="20"/>
        </w:rPr>
        <w:tab/>
        <w:t>Direct changes in the operation of voltage control equipment;</w:t>
      </w:r>
    </w:p>
    <w:p w14:paraId="38BB6E7A" w14:textId="138FDD03" w:rsidR="002715C9" w:rsidRDefault="002715C9" w:rsidP="002715C9">
      <w:pPr>
        <w:spacing w:after="240"/>
        <w:ind w:left="1440" w:hanging="720"/>
        <w:rPr>
          <w:ins w:id="62" w:author="EDF Renewables" w:date="2023-08-23T06:52:00Z"/>
          <w:szCs w:val="20"/>
        </w:rPr>
      </w:pPr>
      <w:r w:rsidRPr="002715C9">
        <w:rPr>
          <w:szCs w:val="20"/>
        </w:rPr>
        <w:t>(d)</w:t>
      </w:r>
      <w:r w:rsidRPr="002715C9">
        <w:rPr>
          <w:szCs w:val="20"/>
        </w:rPr>
        <w:tab/>
        <w:t>Direct the implementation of Reliability Must-Run (RMR) Service</w:t>
      </w:r>
      <w:ins w:id="63" w:author="EDF Renewables" w:date="2023-08-28T10:28:00Z">
        <w:r w:rsidR="006B3ADF">
          <w:rPr>
            <w:szCs w:val="20"/>
          </w:rPr>
          <w:t>;</w:t>
        </w:r>
      </w:ins>
      <w:del w:id="64" w:author="EDF Renewables" w:date="2023-08-23T06:51:00Z">
        <w:r w:rsidRPr="002715C9" w:rsidDel="005C0D31">
          <w:rPr>
            <w:szCs w:val="20"/>
          </w:rPr>
          <w:delText>, Remedial Action Plans (RAPs), Automatic Mitigation Plans (AMPs), Remedial Action Schemes (RASs), and transmission switching to prevent the violation of ERCOT Transmission Grid security limits; and</w:delText>
        </w:r>
      </w:del>
    </w:p>
    <w:p w14:paraId="59104F6E" w14:textId="63F3A011" w:rsidR="005C0D31" w:rsidRPr="002715C9" w:rsidRDefault="005C0D31" w:rsidP="002715C9">
      <w:pPr>
        <w:spacing w:after="240"/>
        <w:ind w:left="1440" w:hanging="720"/>
        <w:rPr>
          <w:szCs w:val="20"/>
        </w:rPr>
      </w:pPr>
      <w:ins w:id="65" w:author="EDF Renewables" w:date="2023-08-23T06:52:00Z">
        <w:r>
          <w:rPr>
            <w:szCs w:val="20"/>
          </w:rPr>
          <w:t>(e</w:t>
        </w:r>
      </w:ins>
      <w:ins w:id="66" w:author="EDF Renewables" w:date="2023-08-23T06:53:00Z">
        <w:r>
          <w:rPr>
            <w:szCs w:val="20"/>
          </w:rPr>
          <w:t>)</w:t>
        </w:r>
        <w:r>
          <w:rPr>
            <w:szCs w:val="20"/>
          </w:rPr>
          <w:tab/>
          <w:t xml:space="preserve">Direct the implementation, disabling, or reversal of implementation of Remedial Action Plans (RAPs), Automatic Mitigation Plans (AMPs), Remedial Action Schemes (RASs), </w:t>
        </w:r>
      </w:ins>
      <w:ins w:id="67" w:author="EDF Renewables" w:date="2023-08-28T10:43:00Z">
        <w:r w:rsidR="002509C8">
          <w:rPr>
            <w:szCs w:val="20"/>
          </w:rPr>
          <w:t>Pre-</w:t>
        </w:r>
      </w:ins>
      <w:ins w:id="68" w:author="EDF Renewables" w:date="2023-08-28T10:44:00Z">
        <w:r w:rsidR="002509C8">
          <w:rPr>
            <w:szCs w:val="20"/>
          </w:rPr>
          <w:t>C</w:t>
        </w:r>
      </w:ins>
      <w:ins w:id="69" w:author="EDF Renewables" w:date="2023-08-28T10:43:00Z">
        <w:r w:rsidR="002509C8">
          <w:rPr>
            <w:szCs w:val="20"/>
          </w:rPr>
          <w:t xml:space="preserve">ontingency </w:t>
        </w:r>
      </w:ins>
      <w:ins w:id="70" w:author="EDF Renewables" w:date="2023-08-28T10:44:00Z">
        <w:r w:rsidR="002509C8">
          <w:rPr>
            <w:szCs w:val="20"/>
          </w:rPr>
          <w:t>Action Plans (</w:t>
        </w:r>
      </w:ins>
      <w:ins w:id="71" w:author="EDF Renewables" w:date="2023-08-23T06:53:00Z">
        <w:r>
          <w:rPr>
            <w:szCs w:val="20"/>
          </w:rPr>
          <w:t>PCAPs</w:t>
        </w:r>
      </w:ins>
      <w:ins w:id="72" w:author="EDF Renewables" w:date="2023-08-28T10:44:00Z">
        <w:r w:rsidR="002509C8">
          <w:rPr>
            <w:szCs w:val="20"/>
          </w:rPr>
          <w:t>)</w:t>
        </w:r>
      </w:ins>
      <w:ins w:id="73" w:author="EDF Renewables" w:date="2023-08-23T06:54:00Z">
        <w:r>
          <w:rPr>
            <w:szCs w:val="20"/>
          </w:rPr>
          <w:t xml:space="preserve">, </w:t>
        </w:r>
      </w:ins>
      <w:ins w:id="74" w:author="EDF Renewables" w:date="2023-08-28T10:44:00Z">
        <w:r w:rsidR="002509C8">
          <w:rPr>
            <w:szCs w:val="20"/>
          </w:rPr>
          <w:t>Extended Action Plans (</w:t>
        </w:r>
      </w:ins>
      <w:ins w:id="75" w:author="EDF Renewables" w:date="2023-08-23T06:54:00Z">
        <w:r>
          <w:rPr>
            <w:szCs w:val="20"/>
          </w:rPr>
          <w:t>EAPs</w:t>
        </w:r>
      </w:ins>
      <w:ins w:id="76" w:author="EDF Renewables" w:date="2023-08-28T10:44:00Z">
        <w:r w:rsidR="002509C8">
          <w:rPr>
            <w:szCs w:val="20"/>
          </w:rPr>
          <w:t>)</w:t>
        </w:r>
      </w:ins>
      <w:ins w:id="77" w:author="EDF Renewables" w:date="2023-08-23T06:54:00Z">
        <w:r>
          <w:rPr>
            <w:szCs w:val="20"/>
          </w:rPr>
          <w:t>, and transmission switching to prevent the violation of ERCOT Transmission Grid security limits</w:t>
        </w:r>
      </w:ins>
      <w:ins w:id="78" w:author="EDF Renewables" w:date="2023-08-23T08:11:00Z">
        <w:r w:rsidR="0065539C">
          <w:rPr>
            <w:szCs w:val="20"/>
          </w:rPr>
          <w:t>;</w:t>
        </w:r>
      </w:ins>
      <w:ins w:id="79" w:author="EDF Renewables" w:date="2023-08-23T06:54:00Z">
        <w:r>
          <w:rPr>
            <w:szCs w:val="20"/>
          </w:rPr>
          <w:t xml:space="preserve"> and</w:t>
        </w:r>
      </w:ins>
    </w:p>
    <w:p w14:paraId="67EA9CFD" w14:textId="5D212E3B" w:rsidR="002715C9" w:rsidRDefault="002715C9" w:rsidP="002715C9">
      <w:pPr>
        <w:ind w:left="1440" w:hanging="720"/>
        <w:rPr>
          <w:szCs w:val="20"/>
        </w:rPr>
      </w:pPr>
      <w:r w:rsidRPr="002715C9">
        <w:rPr>
          <w:szCs w:val="20"/>
        </w:rPr>
        <w:t>(</w:t>
      </w:r>
      <w:ins w:id="80" w:author="EDF Renewables" w:date="2023-08-23T06:55:00Z">
        <w:r w:rsidR="005C0D31">
          <w:rPr>
            <w:szCs w:val="20"/>
          </w:rPr>
          <w:t>f</w:t>
        </w:r>
      </w:ins>
      <w:del w:id="81" w:author="EDF Renewables" w:date="2023-08-23T06:55:00Z">
        <w:r w:rsidRPr="002715C9" w:rsidDel="005C0D31">
          <w:rPr>
            <w:szCs w:val="20"/>
          </w:rPr>
          <w:delText>e</w:delText>
        </w:r>
      </w:del>
      <w:r w:rsidRPr="002715C9">
        <w:rPr>
          <w:szCs w:val="20"/>
        </w:rPr>
        <w:t>)</w:t>
      </w:r>
      <w:r w:rsidRPr="002715C9">
        <w:rPr>
          <w:szCs w:val="20"/>
        </w:rPr>
        <w:tab/>
        <w:t>Perform additional actions required to prevent an imminent Emergency Condition or to restore the ERCOT Transmission Grid to a secure state in the event of an ERCOT Transmission Grid Emergency Condition.</w:t>
      </w:r>
    </w:p>
    <w:p w14:paraId="5CF76E2A" w14:textId="77777777" w:rsidR="002509C8" w:rsidRDefault="002509C8" w:rsidP="002715C9">
      <w:pPr>
        <w:ind w:left="1440" w:hanging="720"/>
      </w:pPr>
    </w:p>
    <w:p w14:paraId="5D7A5188" w14:textId="77777777" w:rsidR="002509C8" w:rsidRPr="005C5A9B" w:rsidRDefault="002509C8" w:rsidP="002509C8">
      <w:pPr>
        <w:spacing w:after="240"/>
        <w:ind w:left="720" w:hanging="720"/>
      </w:pPr>
      <w:ins w:id="82" w:author="EDF Renewables" w:date="2023-08-28T10:52:00Z">
        <w:r w:rsidRPr="005C5A9B">
          <w:t>(</w:t>
        </w:r>
      </w:ins>
      <w:r w:rsidRPr="005C5A9B">
        <w:t>2)</w:t>
      </w:r>
      <w:r w:rsidRPr="005C5A9B">
        <w:tab/>
        <w:t xml:space="preserve">Unless the ERCOT Protocols or Other Binding Documents explicitly provide otherwise, ERCOT shall not model, monitor, direct operation of, or otherwise exercise any </w:t>
      </w:r>
      <w:r w:rsidRPr="005C5A9B">
        <w:lastRenderedPageBreak/>
        <w:t>operational authority over any facility that operates on the low voltage side of the distribution transformer except as may be necessary for the following purposes:</w:t>
      </w:r>
    </w:p>
    <w:p w14:paraId="3896BE5A" w14:textId="77777777" w:rsidR="002509C8" w:rsidRPr="005C5A9B" w:rsidRDefault="002509C8" w:rsidP="002509C8">
      <w:pPr>
        <w:spacing w:after="240"/>
        <w:ind w:left="1440" w:hanging="720"/>
      </w:pPr>
      <w:r w:rsidRPr="005C5A9B">
        <w:t>(a)</w:t>
      </w:r>
      <w:r w:rsidRPr="005C5A9B">
        <w:tab/>
      </w:r>
      <w:r>
        <w:t>T</w:t>
      </w:r>
      <w:r w:rsidRPr="005C5A9B">
        <w:t>o ensure the reliable interconnection, dispatch, operation, and Settlement of any Generation Resource, Energy Storage Resource</w:t>
      </w:r>
      <w:r>
        <w:t xml:space="preserve"> (ESR)</w:t>
      </w:r>
      <w:r w:rsidRPr="005C5A9B">
        <w:t xml:space="preserve">, Load Resource, or </w:t>
      </w:r>
      <w:r>
        <w:t>Emergency Response Service (</w:t>
      </w:r>
      <w:r w:rsidRPr="005C5A9B">
        <w:t>ERS</w:t>
      </w:r>
      <w:r>
        <w:t>)</w:t>
      </w:r>
      <w:r w:rsidRPr="005C5A9B">
        <w:t xml:space="preserve"> Resource that is, or is proposed to be, interconnected at distribution voltage, and to ensure the reliable operation and Settlement of any other ERCOT-registered generator or Energy Storage System</w:t>
      </w:r>
      <w:r>
        <w:t xml:space="preserve"> (ESS)</w:t>
      </w:r>
      <w:r w:rsidRPr="005C5A9B">
        <w:t>;</w:t>
      </w:r>
    </w:p>
    <w:p w14:paraId="0A114469" w14:textId="00495D60" w:rsidR="002509C8" w:rsidRPr="005C5A9B" w:rsidRDefault="002509C8" w:rsidP="002509C8">
      <w:pPr>
        <w:spacing w:after="240"/>
        <w:ind w:left="1440" w:hanging="720"/>
      </w:pPr>
      <w:r w:rsidRPr="005C5A9B">
        <w:t>(b)</w:t>
      </w:r>
      <w:r w:rsidRPr="005C5A9B">
        <w:tab/>
      </w:r>
      <w:r>
        <w:t>T</w:t>
      </w:r>
      <w:r w:rsidRPr="005C5A9B">
        <w:t xml:space="preserve">o provide ERCOT information about all generators and </w:t>
      </w:r>
      <w:r>
        <w:t>ESS</w:t>
      </w:r>
      <w:r w:rsidRPr="005C5A9B">
        <w:t xml:space="preserve"> interconnected at distribution voltage as requested by ERCOT pursuant to these Protocols or Other Binding Documents for the purposes of ensuring accurate Settlement and operating and planning the </w:t>
      </w:r>
      <w:ins w:id="83" w:author="EDF Renewables" w:date="2023-08-28T11:03:00Z">
        <w:r w:rsidR="00AD3530">
          <w:t xml:space="preserve">ERCOT </w:t>
        </w:r>
      </w:ins>
      <w:r w:rsidRPr="005C5A9B">
        <w:t xml:space="preserve">Transmission Grid; and </w:t>
      </w:r>
    </w:p>
    <w:p w14:paraId="537A2F15" w14:textId="7E5CF471" w:rsidR="002509C8" w:rsidRPr="005C5A9B" w:rsidRDefault="002509C8" w:rsidP="002509C8">
      <w:pPr>
        <w:spacing w:after="240"/>
        <w:ind w:left="1440" w:hanging="720"/>
      </w:pPr>
      <w:r w:rsidRPr="005C5A9B">
        <w:t>(c)</w:t>
      </w:r>
      <w:r w:rsidRPr="005C5A9B">
        <w:tab/>
      </w:r>
      <w:r>
        <w:t>T</w:t>
      </w:r>
      <w:r w:rsidRPr="005C5A9B">
        <w:t>o effectuate automatic or manual Load</w:t>
      </w:r>
      <w:del w:id="84" w:author="EDF Renewables" w:date="2023-08-28T11:06:00Z">
        <w:r w:rsidRPr="005C5A9B" w:rsidDel="00AD3530">
          <w:delText>-</w:delText>
        </w:r>
      </w:del>
      <w:ins w:id="85" w:author="EDF Renewables" w:date="2023-08-28T11:06:00Z">
        <w:r w:rsidR="00AD3530">
          <w:t xml:space="preserve"> </w:t>
        </w:r>
      </w:ins>
      <w:r w:rsidRPr="005C5A9B">
        <w:t>shedding as prescribed by these Protocols or Other Binding Documents.</w:t>
      </w:r>
    </w:p>
    <w:p w14:paraId="116D28A6" w14:textId="77777777" w:rsidR="002509C8" w:rsidRDefault="002509C8" w:rsidP="002509C8">
      <w:pPr>
        <w:pStyle w:val="List"/>
      </w:pPr>
      <w:r w:rsidRPr="005C5A9B">
        <w:rPr>
          <w:szCs w:val="24"/>
        </w:rPr>
        <w:t>(3)</w:t>
      </w:r>
      <w:r w:rsidRPr="005C5A9B">
        <w:rPr>
          <w:szCs w:val="24"/>
        </w:rPr>
        <w:tab/>
        <w:t xml:space="preserve">Nothing in paragraph (2) above limits ERCOT’s authority to require that a Transmission Service Provider </w:t>
      </w:r>
      <w:r>
        <w:rPr>
          <w:szCs w:val="24"/>
        </w:rPr>
        <w:t xml:space="preserve">(TSP) </w:t>
      </w:r>
      <w:r w:rsidRPr="005C5A9B">
        <w:rPr>
          <w:szCs w:val="24"/>
        </w:rPr>
        <w:t>or Transmission Operator</w:t>
      </w:r>
      <w:r>
        <w:rPr>
          <w:szCs w:val="24"/>
        </w:rPr>
        <w:t xml:space="preserve"> (TO)</w:t>
      </w:r>
      <w:r w:rsidRPr="005C5A9B">
        <w:rPr>
          <w:szCs w:val="24"/>
        </w:rPr>
        <w:t xml:space="preserve"> disconnect any Facility operated at distribution voltage from the ERCOT System if </w:t>
      </w:r>
      <w:r w:rsidRPr="005C5A9B">
        <w:t>ERCOT</w:t>
      </w:r>
      <w:r w:rsidRPr="005C5A9B">
        <w:rPr>
          <w:szCs w:val="24"/>
        </w:rPr>
        <w:t xml:space="preserve"> determines such action is necessary to address a reliability concern on the ERCOT Transmission Grid.  Additionally, nothing in paragraph (2) above limits ERCOT’s authority to require appropriate modeling and telemetry of </w:t>
      </w:r>
      <w:r>
        <w:rPr>
          <w:szCs w:val="24"/>
        </w:rPr>
        <w:t>t</w:t>
      </w:r>
      <w:r w:rsidRPr="005C5A9B">
        <w:rPr>
          <w:szCs w:val="24"/>
        </w:rPr>
        <w:t>ransmission Loads that may represent multiple distribution-level Loads, as provided in Section 3.10.7.2</w:t>
      </w:r>
      <w:r>
        <w:rPr>
          <w:szCs w:val="24"/>
        </w:rPr>
        <w:t>, Modeling of Resources and Transmission Loads</w:t>
      </w:r>
      <w:r w:rsidRPr="005C5A9B">
        <w:rPr>
          <w:szCs w:val="24"/>
        </w:rPr>
        <w:t>.</w:t>
      </w:r>
    </w:p>
    <w:p w14:paraId="23BD30FD" w14:textId="0BA6095C" w:rsidR="002509C8" w:rsidRDefault="002509C8" w:rsidP="002509C8">
      <w:pPr>
        <w:pStyle w:val="List"/>
      </w:pPr>
      <w:r>
        <w:t>(4)</w:t>
      </w:r>
      <w:r>
        <w:tab/>
        <w:t>Consistent with paragraph (1)(</w:t>
      </w:r>
      <w:del w:id="86" w:author="EDF Renewables" w:date="2023-08-28T11:12:00Z">
        <w:r w:rsidDel="00AD3530">
          <w:delText>e</w:delText>
        </w:r>
      </w:del>
      <w:ins w:id="87" w:author="EDF Renewables" w:date="2023-08-28T11:12:00Z">
        <w:r w:rsidR="00AD3530">
          <w:t>f</w:t>
        </w:r>
      </w:ins>
      <w:r>
        <w:t xml:space="preserv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w:t>
      </w:r>
      <w:ins w:id="88" w:author="EDF Renewables" w:date="2023-08-28T11:11:00Z">
        <w:r w:rsidR="00AD3530">
          <w:t xml:space="preserve">Nodal </w:t>
        </w:r>
      </w:ins>
      <w:r>
        <w:t xml:space="preserve">Operating Guides, ERCOT shall take the following actions: </w:t>
      </w:r>
    </w:p>
    <w:p w14:paraId="2C0D14BB" w14:textId="4307BE8B" w:rsidR="002509C8" w:rsidRDefault="002509C8" w:rsidP="002500C5">
      <w:pPr>
        <w:pStyle w:val="List"/>
        <w:ind w:left="1440"/>
      </w:pPr>
      <w:r>
        <w:t>(a)</w:t>
      </w:r>
      <w: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0CE113F7" w14:textId="77777777" w:rsidR="002509C8" w:rsidRDefault="002509C8" w:rsidP="002509C8">
      <w:pPr>
        <w:pStyle w:val="List"/>
        <w:ind w:left="2160"/>
      </w:pPr>
      <w:r>
        <w:t>(i)</w:t>
      </w:r>
      <w:r>
        <w:tab/>
        <w:t xml:space="preserve">A detailed </w:t>
      </w:r>
      <w:r w:rsidRPr="000A0F0A">
        <w:rPr>
          <w:szCs w:val="24"/>
        </w:rPr>
        <w:t>description</w:t>
      </w:r>
      <w:r>
        <w:t xml:space="preserve"> of the reliability condition and need for additional capacity as determined by ERCOT and the timing of the proposed procurement;</w:t>
      </w:r>
    </w:p>
    <w:p w14:paraId="31C7AFE4" w14:textId="77777777" w:rsidR="002509C8" w:rsidRDefault="002509C8" w:rsidP="002509C8">
      <w:pPr>
        <w:pStyle w:val="List"/>
        <w:ind w:left="2160"/>
      </w:pPr>
      <w:r>
        <w:t>(ii)</w:t>
      </w:r>
      <w:r>
        <w:tab/>
        <w:t>Justification for the quantity of additional capacity to be requested;</w:t>
      </w:r>
    </w:p>
    <w:p w14:paraId="54B38A67" w14:textId="77777777" w:rsidR="002509C8" w:rsidRDefault="002509C8" w:rsidP="002509C8">
      <w:pPr>
        <w:pStyle w:val="List"/>
        <w:ind w:left="2160"/>
      </w:pPr>
      <w:r>
        <w:t>(iii)</w:t>
      </w:r>
      <w:r>
        <w:tab/>
        <w:t xml:space="preserve">Identification of potential Generation Resources or Load providing capacity considered by ERCOT to be acceptable for providing the additional capacity.  Load capacity may be provided by Entities who, at </w:t>
      </w:r>
      <w:r>
        <w:lastRenderedPageBreak/>
        <w:t>ERCOT’s direction, would interrupt consumption of electric power and remain interrupted until released by ERCOT; and</w:t>
      </w:r>
    </w:p>
    <w:p w14:paraId="06D183B0" w14:textId="77777777" w:rsidR="002509C8" w:rsidRDefault="002509C8" w:rsidP="002509C8">
      <w:pPr>
        <w:pStyle w:val="List"/>
        <w:ind w:left="2160"/>
      </w:pPr>
      <w:r>
        <w:t>(iv)</w:t>
      </w:r>
      <w:r>
        <w:tab/>
        <w:t>A schedule of activities associated with the proposed procurement.</w:t>
      </w:r>
    </w:p>
    <w:p w14:paraId="2EB5AA7D" w14:textId="55A0AE3D" w:rsidR="002509C8" w:rsidRDefault="002509C8" w:rsidP="002500C5">
      <w:pPr>
        <w:pStyle w:val="List"/>
        <w:ind w:left="1440"/>
      </w:pPr>
      <w:r>
        <w:t>(b)</w:t>
      </w:r>
      <w: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0A5A560E" w14:textId="77777777" w:rsidR="002509C8" w:rsidRDefault="002509C8" w:rsidP="002500C5">
      <w:pPr>
        <w:pStyle w:val="List"/>
        <w:ind w:left="1440"/>
      </w:pPr>
      <w:r>
        <w:t>(c)</w:t>
      </w:r>
      <w:r>
        <w:tab/>
        <w:t>ERCOT shall, to the fullest extent practicable, ensure that any actions taken to procure additional capacity meet the following criteria:</w:t>
      </w:r>
    </w:p>
    <w:p w14:paraId="46A405FE" w14:textId="77777777" w:rsidR="002509C8" w:rsidRDefault="002509C8" w:rsidP="002509C8">
      <w:pPr>
        <w:pStyle w:val="List"/>
        <w:ind w:left="2160"/>
        <w:rPr>
          <w:color w:val="000000"/>
          <w:szCs w:val="24"/>
        </w:rPr>
      </w:pPr>
      <w:r>
        <w:rPr>
          <w:color w:val="000000"/>
          <w:szCs w:val="24"/>
        </w:rPr>
        <w:t>(i)</w:t>
      </w:r>
      <w:r>
        <w:rPr>
          <w:color w:val="000000"/>
          <w:szCs w:val="24"/>
        </w:rPr>
        <w:tab/>
        <w:t xml:space="preserve">Any capacity procured pursuant to this paragraph will be procured using an open process, and the terms of the </w:t>
      </w:r>
      <w:r w:rsidRPr="009573F1">
        <w:t>procurement</w:t>
      </w:r>
      <w:r>
        <w:rPr>
          <w:color w:val="000000"/>
          <w:szCs w:val="24"/>
        </w:rPr>
        <w:t xml:space="preserve"> between ERCOT and the Entity will be memorialized in contracts that will be publicly available for inspection on the ERCOT website.  </w:t>
      </w:r>
    </w:p>
    <w:p w14:paraId="1D86AFE0" w14:textId="77777777" w:rsidR="002509C8" w:rsidRDefault="002509C8" w:rsidP="002509C8">
      <w:pPr>
        <w:pStyle w:val="List"/>
        <w:ind w:left="2160"/>
        <w:rPr>
          <w:color w:val="000000"/>
          <w:szCs w:val="24"/>
        </w:rPr>
      </w:pPr>
      <w:r>
        <w:rPr>
          <w:color w:val="000000"/>
          <w:szCs w:val="24"/>
        </w:rPr>
        <w:t>(ii)</w:t>
      </w:r>
      <w:r>
        <w:rPr>
          <w:color w:val="000000"/>
          <w:szCs w:val="24"/>
        </w:rPr>
        <w:tab/>
        <w:t xml:space="preserve">Each contract will include specified financial terms and termination dates.  For purposes of Settlement, any contract associated with a Generation Resource will include substantially the same terms and conditions as an RMR Unit under a RMR Agreement, including the Eligible Cost budgeting process.  </w:t>
      </w:r>
    </w:p>
    <w:p w14:paraId="5315EC9B" w14:textId="77777777" w:rsidR="002509C8" w:rsidRDefault="002509C8" w:rsidP="002509C8">
      <w:pPr>
        <w:pStyle w:val="List"/>
        <w:ind w:left="2160"/>
        <w:rPr>
          <w:color w:val="000000"/>
          <w:szCs w:val="24"/>
        </w:rPr>
      </w:pPr>
      <w:r>
        <w:rPr>
          <w:color w:val="000000"/>
          <w:szCs w:val="24"/>
        </w:rPr>
        <w:t>(iii)</w:t>
      </w:r>
      <w:r>
        <w:rPr>
          <w:color w:val="000000"/>
          <w:szCs w:val="24"/>
        </w:rPr>
        <w:tab/>
      </w:r>
      <w:r w:rsidRPr="004B5F16">
        <w:rPr>
          <w:color w:val="000000"/>
          <w:szCs w:val="24"/>
        </w:rPr>
        <w:t>ERCOT shall provide notice to the ERCOT Board, at the next ERCOT Board meeting after ERCOT has signed the contract, that the actions required prior to execution of the contract, pursuant to paragraphs (</w:t>
      </w:r>
      <w:r>
        <w:rPr>
          <w:color w:val="000000"/>
          <w:szCs w:val="24"/>
        </w:rPr>
        <w:t>4</w:t>
      </w:r>
      <w:r w:rsidRPr="004B5F16">
        <w:rPr>
          <w:color w:val="000000"/>
          <w:szCs w:val="24"/>
        </w:rPr>
        <w:t>)(a) through (c) above, were completed by ERCOT before the contract was executed.</w:t>
      </w:r>
      <w:r>
        <w:rPr>
          <w:color w:val="000000"/>
          <w:szCs w:val="24"/>
        </w:rPr>
        <w:t xml:space="preserve">  </w:t>
      </w:r>
    </w:p>
    <w:p w14:paraId="0B22D40C" w14:textId="77777777" w:rsidR="002509C8" w:rsidRDefault="002509C8" w:rsidP="002509C8">
      <w:pPr>
        <w:pStyle w:val="List"/>
        <w:ind w:left="2160"/>
        <w:rPr>
          <w:color w:val="000000"/>
          <w:szCs w:val="24"/>
        </w:rPr>
      </w:pPr>
      <w:r>
        <w:rPr>
          <w:color w:val="000000"/>
          <w:szCs w:val="24"/>
        </w:rPr>
        <w:t>(iv)</w:t>
      </w:r>
      <w:r>
        <w:rPr>
          <w:color w:val="000000"/>
          <w:szCs w:val="24"/>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522D8CC0" w14:textId="77777777" w:rsidR="002509C8" w:rsidRDefault="002509C8" w:rsidP="002500C5">
      <w:pPr>
        <w:pStyle w:val="List"/>
        <w:ind w:left="1440"/>
      </w:pPr>
      <w:r>
        <w:rPr>
          <w:color w:val="000000"/>
          <w:szCs w:val="24"/>
        </w:rPr>
        <w:t>(d)</w:t>
      </w:r>
      <w:r>
        <w:rPr>
          <w:color w:val="000000"/>
          <w:szCs w:val="24"/>
        </w:rPr>
        <w:tab/>
        <w:t>A Generation Resource 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387D8B06" w14:textId="77777777" w:rsidR="002509C8" w:rsidRDefault="002509C8" w:rsidP="002509C8">
      <w:pPr>
        <w:pStyle w:val="List"/>
        <w:ind w:left="2160"/>
        <w:rPr>
          <w:szCs w:val="24"/>
        </w:rPr>
      </w:pPr>
      <w:r>
        <w:rPr>
          <w:color w:val="000000"/>
          <w:szCs w:val="24"/>
        </w:rPr>
        <w:t>(i)</w:t>
      </w:r>
      <w:r>
        <w:rPr>
          <w:color w:val="000000"/>
          <w:szCs w:val="24"/>
        </w:rPr>
        <w:tab/>
        <w:t xml:space="preserve">If the Generation Resource chooses to participate in the energy or Ancillary Service markets after the termination date of the contract </w:t>
      </w:r>
      <w:r>
        <w:rPr>
          <w:color w:val="000000"/>
          <w:szCs w:val="24"/>
        </w:rPr>
        <w:lastRenderedPageBreak/>
        <w:t xml:space="preserve">executed under this paragraph (4), the Qualified Scheduling Entity (QSE) representing the Resource Entity shall repay, in a lump sum payment, </w:t>
      </w:r>
      <w:del w:id="89" w:author="EDF Renewables" w:date="2023-08-28T11:40:00Z">
        <w:r w:rsidDel="005802A8">
          <w:rPr>
            <w:color w:val="000000"/>
            <w:szCs w:val="24"/>
          </w:rPr>
          <w:delText xml:space="preserve"> </w:delText>
        </w:r>
      </w:del>
      <w:r>
        <w:rPr>
          <w:color w:val="000000"/>
          <w:szCs w:val="24"/>
        </w:rPr>
        <w:t xml:space="preserve">100% </w:t>
      </w:r>
      <w:r w:rsidRPr="00D4467E">
        <w:rPr>
          <w:color w:val="000000"/>
          <w:szCs w:val="24"/>
        </w:rPr>
        <w:t xml:space="preserve">of the </w:t>
      </w:r>
      <w:r>
        <w:rPr>
          <w:color w:val="000000"/>
          <w:szCs w:val="24"/>
        </w:rPr>
        <w:t xml:space="preserve">book </w:t>
      </w:r>
      <w:r w:rsidRPr="00D4467E">
        <w:rPr>
          <w:color w:val="000000"/>
          <w:szCs w:val="24"/>
        </w:rPr>
        <w:t>value of the capitalized equipment</w:t>
      </w:r>
      <w:r>
        <w:rPr>
          <w:color w:val="000000"/>
          <w:szCs w:val="24"/>
        </w:rPr>
        <w:t xml:space="preserve"> and all installation charges leading to turn key, one-time startup based on a linear depreciation over the estimated life of the capitalized component(s) in accordance with </w:t>
      </w:r>
      <w:r w:rsidRPr="009723E7">
        <w:rPr>
          <w:color w:val="000000"/>
          <w:szCs w:val="24"/>
        </w:rPr>
        <w:t xml:space="preserve">Generally Accepted Accounting Principles </w:t>
      </w:r>
      <w:r>
        <w:rPr>
          <w:color w:val="000000"/>
          <w:szCs w:val="24"/>
        </w:rPr>
        <w:t>(GAAP) standards for electric utility equipment.  The estimated life shall be based on documentation provided by the manufacturer; if installing used equipment, the estimated life may be based on an approximation agreed to by the Resource Entity and ERCOT.</w:t>
      </w:r>
    </w:p>
    <w:p w14:paraId="434B46E3" w14:textId="77777777" w:rsidR="002509C8" w:rsidRDefault="002509C8" w:rsidP="002509C8">
      <w:pPr>
        <w:pStyle w:val="List"/>
        <w:ind w:left="2160"/>
        <w:rPr>
          <w:color w:val="000000"/>
          <w:szCs w:val="24"/>
        </w:rPr>
      </w:pPr>
      <w:r>
        <w:rPr>
          <w:color w:val="000000"/>
          <w:szCs w:val="24"/>
        </w:rPr>
        <w:t>(ii)</w:t>
      </w:r>
      <w:r>
        <w:rPr>
          <w:color w:val="000000"/>
          <w:szCs w:val="24"/>
        </w:rPr>
        <w:tab/>
        <w:t xml:space="preserve">If the Generation Resource chooses to participate in the energy or Ancillary Services markets as contemplated in item (4)(d)(i) above, and its participation requires a lump sum payment of capital contributions, ERCOT will issue a notice to all registered Market Participants announcing the Generation Resource’s decision to participate in the market(s) and identifying the amount of the lump sum payment due pursuant to item (4)(d)(i) above.  ERCOT will also issue a notice to all registered Market Participants after completion of </w:t>
      </w:r>
      <w:r w:rsidRPr="00FA68DA">
        <w:rPr>
          <w:color w:val="000000"/>
          <w:szCs w:val="24"/>
        </w:rPr>
        <w:t xml:space="preserve">the collection and disbursement of the capital contributions, as described in item </w:t>
      </w:r>
      <w:r>
        <w:rPr>
          <w:color w:val="000000"/>
          <w:szCs w:val="24"/>
        </w:rPr>
        <w:t>(4)(d)</w:t>
      </w:r>
      <w:r w:rsidRPr="00FA68DA">
        <w:rPr>
          <w:color w:val="000000"/>
          <w:szCs w:val="24"/>
        </w:rPr>
        <w:t>(iii) below, and after resolution of any disputes related to</w:t>
      </w:r>
      <w:r w:rsidRPr="0089425D">
        <w:rPr>
          <w:color w:val="000000"/>
          <w:szCs w:val="24"/>
        </w:rPr>
        <w:t xml:space="preserve"> these capital contributions.</w:t>
      </w:r>
      <w:r>
        <w:rPr>
          <w:color w:val="000000"/>
          <w:szCs w:val="24"/>
        </w:rPr>
        <w:t xml:space="preserve">  </w:t>
      </w:r>
    </w:p>
    <w:p w14:paraId="39EB46E9" w14:textId="77777777" w:rsidR="002509C8" w:rsidRDefault="002509C8" w:rsidP="002509C8">
      <w:pPr>
        <w:pStyle w:val="List"/>
        <w:ind w:left="2160"/>
      </w:pPr>
      <w:r>
        <w:rPr>
          <w:color w:val="000000"/>
          <w:szCs w:val="24"/>
        </w:rPr>
        <w:t>(iii)</w:t>
      </w:r>
      <w:r>
        <w:rPr>
          <w:color w:val="000000"/>
          <w:szCs w:val="24"/>
        </w:rPr>
        <w:tab/>
      </w:r>
      <w:r w:rsidRPr="00734707">
        <w:t xml:space="preserve">After ERCOT receives a Notification of Change of Generation Resource Designation </w:t>
      </w:r>
      <w:r w:rsidRPr="00FA68DA">
        <w:t>(Section 22, Attachment H, Notification of Change of Generation Resource Designation) changing the Resource designation to “operational” at a future date, ERCOT shall charge the QSE representing the Resource Entity</w:t>
      </w:r>
      <w:r w:rsidRPr="0089425D">
        <w:t xml:space="preserve"> for capital expenditures incurred and previously paid to the </w:t>
      </w:r>
      <w:r w:rsidRPr="00F75146">
        <w:t xml:space="preserve">Resource Entity </w:t>
      </w:r>
      <w:r w:rsidRPr="00734707">
        <w:t xml:space="preserve">as a result of the Resource’s </w:t>
      </w:r>
      <w:r w:rsidRPr="00697C00">
        <w:t xml:space="preserve">return to service pursuant to </w:t>
      </w:r>
      <w:r>
        <w:t>this Section</w:t>
      </w:r>
      <w:r w:rsidRPr="00697C00">
        <w:t>.</w:t>
      </w:r>
    </w:p>
    <w:p w14:paraId="120C2753" w14:textId="77777777" w:rsidR="002509C8" w:rsidRDefault="002509C8" w:rsidP="002509C8">
      <w:pPr>
        <w:pStyle w:val="List"/>
        <w:ind w:left="2880"/>
      </w:pPr>
      <w:r>
        <w:t>(A)</w:t>
      </w:r>
      <w:r>
        <w:tab/>
        <w:t xml:space="preserve">For months in the contract term where notice is received more than five Business Days prior to True-Up Settlement of the first Operating Day of that month, ERCOT shall claw back any payments made for the capital expenditure associated with that month and </w:t>
      </w:r>
      <w:r w:rsidRPr="00AE51B9">
        <w:t>subsequent</w:t>
      </w:r>
      <w:r>
        <w:t xml:space="preserve"> months of the term, on the next practical Settlement but no later than the True-Up Settlement.</w:t>
      </w:r>
    </w:p>
    <w:p w14:paraId="774D43FC" w14:textId="77777777" w:rsidR="002509C8" w:rsidRDefault="002509C8" w:rsidP="002509C8">
      <w:pPr>
        <w:pStyle w:val="List"/>
        <w:ind w:left="2880"/>
      </w:pPr>
      <w:r>
        <w:rPr>
          <w:color w:val="000000"/>
          <w:szCs w:val="24"/>
        </w:rPr>
        <w:t>(B)</w:t>
      </w:r>
      <w:r>
        <w:rPr>
          <w:color w:val="000000"/>
          <w:szCs w:val="24"/>
        </w:rPr>
        <w:tab/>
      </w:r>
      <w:r>
        <w:t>For months in the contract term where notice is received five Business Days or less prior to True-Up Settlement of the first Operating Day of that month, ERCOT shall claw back any payments made for the capital expenditures</w:t>
      </w:r>
      <w:r w:rsidDel="000434B6">
        <w:t xml:space="preserve"> </w:t>
      </w:r>
      <w:r>
        <w:t>within 45 days of receipt of the notice.</w:t>
      </w:r>
    </w:p>
    <w:p w14:paraId="6A361A86" w14:textId="77777777" w:rsidR="002509C8" w:rsidRPr="005E3DF9" w:rsidRDefault="002509C8" w:rsidP="002509C8">
      <w:pPr>
        <w:pStyle w:val="List"/>
        <w:ind w:left="2880"/>
        <w:rPr>
          <w:color w:val="000000"/>
          <w:szCs w:val="24"/>
        </w:rPr>
      </w:pPr>
      <w:r>
        <w:t>(C)</w:t>
      </w:r>
      <w:r>
        <w:tab/>
      </w:r>
      <w:r w:rsidRPr="00697C00">
        <w:t xml:space="preserve">ERCOT shall distribute the </w:t>
      </w:r>
      <w:r>
        <w:t xml:space="preserve">repayment </w:t>
      </w:r>
      <w:r w:rsidRPr="00697C00">
        <w:t xml:space="preserve">to QSEs </w:t>
      </w:r>
      <w:r>
        <w:t xml:space="preserve">representing Load </w:t>
      </w:r>
      <w:r w:rsidRPr="00697C00">
        <w:t xml:space="preserve">on the same </w:t>
      </w:r>
      <w:r>
        <w:t>basis used to collect the monthly capital expenditures, using a monthly Load Ratio Share (LRS)</w:t>
      </w:r>
      <w:r w:rsidRPr="00697C00">
        <w:t xml:space="preserve">.  A QSE’s monthly LRS </w:t>
      </w:r>
      <w:r w:rsidRPr="00697C00">
        <w:lastRenderedPageBreak/>
        <w:t xml:space="preserve">shall be the QSE’s total </w:t>
      </w:r>
      <w:r>
        <w:t>Real-Time Adjusted Metered Load</w:t>
      </w:r>
      <w:r w:rsidRPr="00697C00">
        <w:t xml:space="preserve"> </w:t>
      </w:r>
      <w:r>
        <w:t xml:space="preserve">(AML) </w:t>
      </w:r>
      <w:r w:rsidRPr="00697C00">
        <w:t xml:space="preserve">for the </w:t>
      </w:r>
      <w:r>
        <w:t>month</w:t>
      </w:r>
      <w:r w:rsidRPr="00697C00">
        <w:t xml:space="preserve"> divided by the total ERCOT </w:t>
      </w:r>
      <w:r>
        <w:t>Real-</w:t>
      </w:r>
      <w:r w:rsidRPr="007707CB">
        <w:t xml:space="preserve">Time AML </w:t>
      </w:r>
      <w:r w:rsidRPr="005E3DF9">
        <w:t>for the same month</w:t>
      </w:r>
      <w:r w:rsidRPr="007707CB">
        <w:t>.</w:t>
      </w:r>
    </w:p>
    <w:p w14:paraId="38A469D0" w14:textId="77777777" w:rsidR="002509C8" w:rsidRDefault="002509C8" w:rsidP="002500C5">
      <w:pPr>
        <w:pStyle w:val="List"/>
        <w:ind w:left="1440"/>
        <w:rPr>
          <w:color w:val="000000"/>
          <w:szCs w:val="24"/>
        </w:rPr>
      </w:pPr>
      <w:r>
        <w:rPr>
          <w:szCs w:val="24"/>
        </w:rPr>
        <w:t>(e</w:t>
      </w:r>
      <w:r w:rsidRPr="00A776CE">
        <w:rPr>
          <w:szCs w:val="24"/>
        </w:rPr>
        <w:t>)</w:t>
      </w:r>
      <w:r w:rsidRPr="00A776CE">
        <w:rPr>
          <w:szCs w:val="24"/>
        </w:rPr>
        <w:tab/>
      </w:r>
      <w:r>
        <w:rPr>
          <w:szCs w:val="24"/>
        </w:rPr>
        <w:t xml:space="preserve">ERCOT shall endeavor to minimize the deployment of capacity procured pursuant to this paragraph with the goal of reducing the potential distortion of markets.  Resources and Loads deployed to alleviate imminent Emergency Conditions </w:t>
      </w:r>
      <w:r w:rsidRPr="00A776CE">
        <w:rPr>
          <w:color w:val="000000"/>
          <w:szCs w:val="24"/>
        </w:rPr>
        <w:t>will not be offered into the Day</w:t>
      </w:r>
      <w:r>
        <w:rPr>
          <w:color w:val="000000"/>
          <w:szCs w:val="24"/>
        </w:rPr>
        <w:t>-</w:t>
      </w:r>
      <w:r w:rsidRPr="00A776CE">
        <w:rPr>
          <w:color w:val="000000"/>
          <w:szCs w:val="24"/>
        </w:rPr>
        <w:t>Ahead Market</w:t>
      </w:r>
      <w:r>
        <w:rPr>
          <w:color w:val="000000"/>
          <w:szCs w:val="24"/>
        </w:rPr>
        <w:t xml:space="preserve"> (DAM)</w:t>
      </w:r>
      <w:r w:rsidRPr="00A776CE">
        <w:rPr>
          <w:color w:val="000000"/>
          <w:szCs w:val="24"/>
        </w:rPr>
        <w:t xml:space="preserve">. </w:t>
      </w:r>
      <w:r>
        <w:rPr>
          <w:color w:val="000000"/>
          <w:szCs w:val="24"/>
        </w:rPr>
        <w:t xml:space="preserve"> </w:t>
      </w:r>
      <w:r w:rsidRPr="00A776CE">
        <w:rPr>
          <w:color w:val="000000"/>
          <w:szCs w:val="24"/>
        </w:rPr>
        <w:t>Rather, ERCOT wil</w:t>
      </w:r>
      <w:r>
        <w:rPr>
          <w:color w:val="000000"/>
          <w:szCs w:val="24"/>
        </w:rPr>
        <w:t>l determine whether to use the</w:t>
      </w:r>
      <w:r w:rsidRPr="00A776CE">
        <w:rPr>
          <w:color w:val="000000"/>
          <w:szCs w:val="24"/>
        </w:rPr>
        <w:t xml:space="preserve"> </w:t>
      </w:r>
      <w:r>
        <w:rPr>
          <w:color w:val="000000"/>
          <w:szCs w:val="24"/>
        </w:rPr>
        <w:t>capacity</w:t>
      </w:r>
      <w:r w:rsidRPr="00A776CE">
        <w:rPr>
          <w:color w:val="000000"/>
          <w:szCs w:val="24"/>
        </w:rPr>
        <w:t xml:space="preserve"> as part of the Hourly Reliability Unit Commitment (HRUC) process based on system conditions and the ability to meet </w:t>
      </w:r>
      <w:r>
        <w:rPr>
          <w:color w:val="000000"/>
          <w:szCs w:val="24"/>
        </w:rPr>
        <w:t>D</w:t>
      </w:r>
      <w:r w:rsidRPr="00A776CE">
        <w:rPr>
          <w:color w:val="000000"/>
          <w:szCs w:val="24"/>
        </w:rPr>
        <w:t xml:space="preserve">emand. </w:t>
      </w:r>
      <w:r>
        <w:rPr>
          <w:color w:val="000000"/>
          <w:szCs w:val="24"/>
        </w:rPr>
        <w:t xml:space="preserve"> </w:t>
      </w:r>
      <w:r w:rsidRPr="00A776CE">
        <w:rPr>
          <w:color w:val="000000"/>
          <w:szCs w:val="24"/>
        </w:rPr>
        <w:t xml:space="preserve">In the event </w:t>
      </w:r>
      <w:r>
        <w:rPr>
          <w:color w:val="000000"/>
          <w:szCs w:val="24"/>
        </w:rPr>
        <w:t xml:space="preserve">Generation </w:t>
      </w:r>
      <w:r w:rsidRPr="00A776CE">
        <w:rPr>
          <w:color w:val="000000"/>
          <w:szCs w:val="24"/>
        </w:rPr>
        <w:t>Resources are c</w:t>
      </w:r>
      <w:r>
        <w:rPr>
          <w:color w:val="000000"/>
          <w:szCs w:val="24"/>
        </w:rPr>
        <w:t>ommitted and On-Line, ERCOT systems</w:t>
      </w:r>
      <w:r w:rsidRPr="00A776CE">
        <w:rPr>
          <w:color w:val="000000"/>
          <w:szCs w:val="24"/>
        </w:rPr>
        <w:t xml:space="preserve"> will generate a proxy offer for the </w:t>
      </w:r>
      <w:r>
        <w:rPr>
          <w:color w:val="000000"/>
          <w:szCs w:val="24"/>
        </w:rPr>
        <w:t>Generation Resource</w:t>
      </w:r>
      <w:r w:rsidRPr="00A776CE">
        <w:rPr>
          <w:color w:val="000000"/>
          <w:szCs w:val="24"/>
        </w:rPr>
        <w:t xml:space="preserve"> at the</w:t>
      </w:r>
      <w:r>
        <w:rPr>
          <w:color w:val="000000"/>
          <w:szCs w:val="24"/>
        </w:rPr>
        <w:t xml:space="preserve"> System-Wide Offer Cap (SWCAP)</w:t>
      </w:r>
      <w:r w:rsidRPr="00A776CE">
        <w:rPr>
          <w:color w:val="000000"/>
          <w:szCs w:val="24"/>
        </w:rPr>
        <w:t xml:space="preserve">. </w:t>
      </w:r>
      <w:r>
        <w:rPr>
          <w:color w:val="000000"/>
          <w:szCs w:val="24"/>
        </w:rPr>
        <w:t xml:space="preserve"> </w:t>
      </w:r>
      <w:r w:rsidRPr="00A776CE">
        <w:rPr>
          <w:color w:val="000000"/>
          <w:szCs w:val="24"/>
        </w:rPr>
        <w:t xml:space="preserve">The default offer will place the </w:t>
      </w:r>
      <w:r>
        <w:rPr>
          <w:color w:val="000000"/>
          <w:szCs w:val="24"/>
        </w:rPr>
        <w:t>Generation Resources</w:t>
      </w:r>
      <w:r w:rsidRPr="00A776CE">
        <w:rPr>
          <w:color w:val="000000"/>
          <w:szCs w:val="24"/>
        </w:rPr>
        <w:t xml:space="preserve"> among the last for economic </w:t>
      </w:r>
      <w:r>
        <w:rPr>
          <w:color w:val="000000"/>
          <w:szCs w:val="24"/>
        </w:rPr>
        <w:t>D</w:t>
      </w:r>
      <w:r w:rsidRPr="00A776CE">
        <w:rPr>
          <w:color w:val="000000"/>
          <w:szCs w:val="24"/>
        </w:rPr>
        <w:t xml:space="preserve">ispatch, so as not to displace </w:t>
      </w:r>
      <w:r>
        <w:rPr>
          <w:color w:val="000000"/>
          <w:szCs w:val="24"/>
        </w:rPr>
        <w:t>Generation Resources</w:t>
      </w:r>
      <w:r w:rsidRPr="00A776CE">
        <w:rPr>
          <w:color w:val="000000"/>
          <w:szCs w:val="24"/>
        </w:rPr>
        <w:t xml:space="preserve"> that are On-Line and offering into the market.</w:t>
      </w:r>
      <w:r>
        <w:rPr>
          <w:color w:val="000000"/>
          <w:szCs w:val="24"/>
        </w:rPr>
        <w:t xml:space="preserve">  To the extent practicable, the capacity deployed to alleviate imminent Emergency Conditions will not be used solely for the purpose of reducing local congestion.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509C8" w14:paraId="3F60DF57" w14:textId="77777777" w:rsidTr="00580CF0">
        <w:trPr>
          <w:trHeight w:val="206"/>
        </w:trPr>
        <w:tc>
          <w:tcPr>
            <w:tcW w:w="9350" w:type="dxa"/>
            <w:shd w:val="pct12" w:color="auto" w:fill="auto"/>
          </w:tcPr>
          <w:p w14:paraId="167C0FF4" w14:textId="77777777" w:rsidR="002509C8" w:rsidRDefault="002509C8" w:rsidP="00580CF0">
            <w:pPr>
              <w:pStyle w:val="Instructions"/>
              <w:spacing w:before="120"/>
            </w:pPr>
            <w:r>
              <w:t>[NPRR1010:  Replace paragraph (e) above with the following upon system implementation of the Real-Time Co-Optimization (RTC) project:]</w:t>
            </w:r>
          </w:p>
          <w:p w14:paraId="307CD0BE" w14:textId="77777777" w:rsidR="002509C8" w:rsidRPr="004940BD" w:rsidRDefault="002509C8" w:rsidP="00580CF0">
            <w:pPr>
              <w:spacing w:after="240"/>
              <w:ind w:left="1440" w:hanging="720"/>
              <w:rPr>
                <w:color w:val="000000"/>
              </w:rPr>
            </w:pPr>
            <w:r w:rsidRPr="003161DC">
              <w:t>(e)</w:t>
            </w:r>
            <w:r w:rsidRPr="003161DC">
              <w:tab/>
              <w:t xml:space="preserve">ERCOT shall endeavor to minimize the deployment of capacity procured pursuant to this paragraph with the goal of reducing the potential distortion of markets.  Resources and Loads deployed to alleviate imminent Emergency Conditions </w:t>
            </w:r>
            <w:r w:rsidRPr="003161DC">
              <w:rPr>
                <w:color w:val="000000"/>
              </w:rPr>
              <w:t xml:space="preserve">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w:t>
            </w:r>
            <w:r>
              <w:rPr>
                <w:color w:val="000000"/>
              </w:rPr>
              <w:t xml:space="preserve">Real-Time </w:t>
            </w:r>
            <w:r w:rsidRPr="003161DC">
              <w:rPr>
                <w:color w:val="000000"/>
              </w:rPr>
              <w:t>System-Wide Offer Cap (</w:t>
            </w:r>
            <w:r>
              <w:rPr>
                <w:color w:val="000000"/>
              </w:rPr>
              <w:t>RT</w:t>
            </w:r>
            <w:r w:rsidRPr="003161DC">
              <w:rPr>
                <w:color w:val="000000"/>
              </w:rPr>
              <w: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w:t>
            </w:r>
            <w:r>
              <w:rPr>
                <w:color w:val="000000"/>
              </w:rPr>
              <w:t>e of reducing local congestion.</w:t>
            </w:r>
          </w:p>
        </w:tc>
      </w:tr>
    </w:tbl>
    <w:p w14:paraId="0264F00A" w14:textId="77777777" w:rsidR="002509C8" w:rsidRDefault="002509C8" w:rsidP="002500C5">
      <w:pPr>
        <w:pStyle w:val="List"/>
        <w:spacing w:before="240"/>
        <w:ind w:firstLine="0"/>
      </w:pPr>
      <w:r>
        <w:rPr>
          <w:color w:val="000000"/>
          <w:szCs w:val="24"/>
        </w:rPr>
        <w:t>(f)</w:t>
      </w:r>
      <w:r>
        <w:rPr>
          <w:color w:val="000000"/>
          <w:szCs w:val="24"/>
        </w:rPr>
        <w:tab/>
        <w:t>An Entity cannot be compelled to enter into a contract under this paragraph.</w:t>
      </w:r>
    </w:p>
    <w:p w14:paraId="796F245A" w14:textId="41ACB5B6" w:rsidR="002715C9" w:rsidRDefault="002715C9" w:rsidP="00BC2D06"/>
    <w:sectPr w:rsidR="002715C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EFD365F" w:rsidR="00D176CF" w:rsidRDefault="00163CB2">
    <w:pPr>
      <w:pStyle w:val="Footer"/>
      <w:tabs>
        <w:tab w:val="clear" w:pos="4320"/>
        <w:tab w:val="clear" w:pos="8640"/>
        <w:tab w:val="right" w:pos="9360"/>
      </w:tabs>
      <w:rPr>
        <w:rFonts w:ascii="Arial" w:hAnsi="Arial" w:cs="Arial"/>
        <w:sz w:val="18"/>
      </w:rPr>
    </w:pPr>
    <w:r>
      <w:rPr>
        <w:rFonts w:ascii="Arial" w:hAnsi="Arial" w:cs="Arial"/>
        <w:sz w:val="18"/>
      </w:rPr>
      <w:t>11</w:t>
    </w:r>
    <w:r w:rsidR="00AE5483">
      <w:rPr>
        <w:rFonts w:ascii="Arial" w:hAnsi="Arial" w:cs="Arial"/>
        <w:sz w:val="18"/>
      </w:rPr>
      <w:t>98</w:t>
    </w:r>
    <w:r w:rsidR="00D176CF">
      <w:rPr>
        <w:rFonts w:ascii="Arial" w:hAnsi="Arial" w:cs="Arial"/>
        <w:sz w:val="18"/>
      </w:rPr>
      <w:t>NPRR</w:t>
    </w:r>
    <w:r>
      <w:rPr>
        <w:rFonts w:ascii="Arial" w:hAnsi="Arial" w:cs="Arial"/>
        <w:sz w:val="18"/>
      </w:rPr>
      <w:t>-0</w:t>
    </w:r>
    <w:r w:rsidR="00690C79">
      <w:rPr>
        <w:rFonts w:ascii="Arial" w:hAnsi="Arial" w:cs="Arial"/>
        <w:sz w:val="18"/>
      </w:rPr>
      <w:t>6</w:t>
    </w:r>
    <w:r w:rsidR="00D176CF">
      <w:rPr>
        <w:rFonts w:ascii="Arial" w:hAnsi="Arial" w:cs="Arial"/>
        <w:sz w:val="18"/>
      </w:rPr>
      <w:t xml:space="preserve"> </w:t>
    </w:r>
    <w:r w:rsidR="00690C79">
      <w:rPr>
        <w:rFonts w:ascii="Arial" w:hAnsi="Arial" w:cs="Arial"/>
        <w:sz w:val="18"/>
      </w:rPr>
      <w:t>PRS Report</w:t>
    </w:r>
    <w:r>
      <w:rPr>
        <w:rFonts w:ascii="Arial" w:hAnsi="Arial" w:cs="Arial"/>
        <w:sz w:val="18"/>
      </w:rPr>
      <w:t xml:space="preserve"> </w:t>
    </w:r>
    <w:r w:rsidR="00690C79">
      <w:rPr>
        <w:rFonts w:ascii="Arial" w:hAnsi="Arial" w:cs="Arial"/>
        <w:sz w:val="18"/>
      </w:rPr>
      <w:t>1012</w:t>
    </w:r>
    <w:r>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F332D8C" w:rsidR="00D176CF" w:rsidRDefault="00FC42BE" w:rsidP="006E4597">
    <w:pPr>
      <w:pStyle w:val="Header"/>
      <w:jc w:val="center"/>
      <w:rPr>
        <w:sz w:val="32"/>
      </w:rPr>
    </w:pPr>
    <w:r>
      <w:rPr>
        <w:sz w:val="32"/>
      </w:rPr>
      <w:t>PRS</w:t>
    </w:r>
    <w:r w:rsidR="00D176CF">
      <w:rPr>
        <w:sz w:val="32"/>
      </w:rPr>
      <w:t xml:space="preserve"> Re</w:t>
    </w:r>
    <w:r>
      <w:rPr>
        <w:sz w:val="32"/>
      </w:rPr>
      <w:t>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89119827">
    <w:abstractNumId w:val="0"/>
  </w:num>
  <w:num w:numId="2" w16cid:durableId="1914272385">
    <w:abstractNumId w:val="10"/>
  </w:num>
  <w:num w:numId="3" w16cid:durableId="1574775882">
    <w:abstractNumId w:val="11"/>
  </w:num>
  <w:num w:numId="4" w16cid:durableId="201871573">
    <w:abstractNumId w:val="1"/>
  </w:num>
  <w:num w:numId="5" w16cid:durableId="2142187019">
    <w:abstractNumId w:val="6"/>
  </w:num>
  <w:num w:numId="6" w16cid:durableId="544564386">
    <w:abstractNumId w:val="6"/>
  </w:num>
  <w:num w:numId="7" w16cid:durableId="1406417079">
    <w:abstractNumId w:val="6"/>
  </w:num>
  <w:num w:numId="8" w16cid:durableId="144667523">
    <w:abstractNumId w:val="6"/>
  </w:num>
  <w:num w:numId="9" w16cid:durableId="1494877380">
    <w:abstractNumId w:val="6"/>
  </w:num>
  <w:num w:numId="10" w16cid:durableId="581330357">
    <w:abstractNumId w:val="6"/>
  </w:num>
  <w:num w:numId="11" w16cid:durableId="438112414">
    <w:abstractNumId w:val="6"/>
  </w:num>
  <w:num w:numId="12" w16cid:durableId="558857935">
    <w:abstractNumId w:val="6"/>
  </w:num>
  <w:num w:numId="13" w16cid:durableId="1430740883">
    <w:abstractNumId w:val="6"/>
  </w:num>
  <w:num w:numId="14" w16cid:durableId="1397825017">
    <w:abstractNumId w:val="3"/>
  </w:num>
  <w:num w:numId="15" w16cid:durableId="373165627">
    <w:abstractNumId w:val="5"/>
  </w:num>
  <w:num w:numId="16" w16cid:durableId="1530991668">
    <w:abstractNumId w:val="8"/>
  </w:num>
  <w:num w:numId="17" w16cid:durableId="732627822">
    <w:abstractNumId w:val="9"/>
  </w:num>
  <w:num w:numId="18" w16cid:durableId="485557867">
    <w:abstractNumId w:val="4"/>
  </w:num>
  <w:num w:numId="19" w16cid:durableId="431752734">
    <w:abstractNumId w:val="7"/>
  </w:num>
  <w:num w:numId="20" w16cid:durableId="1181119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F Renewables">
    <w15:presenceInfo w15:providerId="None" w15:userId="EDF Renewab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48E"/>
    <w:rsid w:val="00014822"/>
    <w:rsid w:val="000436D7"/>
    <w:rsid w:val="000546E7"/>
    <w:rsid w:val="00060A5A"/>
    <w:rsid w:val="00064B44"/>
    <w:rsid w:val="00067FE2"/>
    <w:rsid w:val="0007682E"/>
    <w:rsid w:val="000A4F41"/>
    <w:rsid w:val="000B1F73"/>
    <w:rsid w:val="000C752C"/>
    <w:rsid w:val="000D1AEB"/>
    <w:rsid w:val="000D3E64"/>
    <w:rsid w:val="000F13C5"/>
    <w:rsid w:val="00105A36"/>
    <w:rsid w:val="00112B0C"/>
    <w:rsid w:val="001261FF"/>
    <w:rsid w:val="001313B4"/>
    <w:rsid w:val="00132826"/>
    <w:rsid w:val="0014546D"/>
    <w:rsid w:val="001500D9"/>
    <w:rsid w:val="00156DB7"/>
    <w:rsid w:val="00157228"/>
    <w:rsid w:val="00160C3C"/>
    <w:rsid w:val="00163CB2"/>
    <w:rsid w:val="0017783C"/>
    <w:rsid w:val="0019314C"/>
    <w:rsid w:val="001F38F0"/>
    <w:rsid w:val="0020122D"/>
    <w:rsid w:val="00237430"/>
    <w:rsid w:val="002500C5"/>
    <w:rsid w:val="002509C8"/>
    <w:rsid w:val="002715C9"/>
    <w:rsid w:val="00276A99"/>
    <w:rsid w:val="00286AD9"/>
    <w:rsid w:val="002966F3"/>
    <w:rsid w:val="002B69F3"/>
    <w:rsid w:val="002B763A"/>
    <w:rsid w:val="002C79D1"/>
    <w:rsid w:val="002D382A"/>
    <w:rsid w:val="002F1EDD"/>
    <w:rsid w:val="003013F2"/>
    <w:rsid w:val="0030232A"/>
    <w:rsid w:val="00303F6E"/>
    <w:rsid w:val="0030694A"/>
    <w:rsid w:val="003069F4"/>
    <w:rsid w:val="00360920"/>
    <w:rsid w:val="00384709"/>
    <w:rsid w:val="00386C35"/>
    <w:rsid w:val="003A3D77"/>
    <w:rsid w:val="003B5AED"/>
    <w:rsid w:val="003C6B7B"/>
    <w:rsid w:val="003D514A"/>
    <w:rsid w:val="004135BD"/>
    <w:rsid w:val="004302A4"/>
    <w:rsid w:val="004463BA"/>
    <w:rsid w:val="004822D4"/>
    <w:rsid w:val="0049290B"/>
    <w:rsid w:val="004A4451"/>
    <w:rsid w:val="004D3958"/>
    <w:rsid w:val="005008DF"/>
    <w:rsid w:val="005045D0"/>
    <w:rsid w:val="005064D8"/>
    <w:rsid w:val="00534C6C"/>
    <w:rsid w:val="00555FAD"/>
    <w:rsid w:val="00557DAF"/>
    <w:rsid w:val="0056480B"/>
    <w:rsid w:val="00564C9F"/>
    <w:rsid w:val="005654FB"/>
    <w:rsid w:val="005802A8"/>
    <w:rsid w:val="005816D7"/>
    <w:rsid w:val="005841C0"/>
    <w:rsid w:val="0059260F"/>
    <w:rsid w:val="005C0D31"/>
    <w:rsid w:val="005E5074"/>
    <w:rsid w:val="005E7777"/>
    <w:rsid w:val="00612E4F"/>
    <w:rsid w:val="00615D5E"/>
    <w:rsid w:val="0061623C"/>
    <w:rsid w:val="00622E99"/>
    <w:rsid w:val="00625E5D"/>
    <w:rsid w:val="00645C35"/>
    <w:rsid w:val="0065539C"/>
    <w:rsid w:val="006573E8"/>
    <w:rsid w:val="0066370F"/>
    <w:rsid w:val="00690C79"/>
    <w:rsid w:val="006933D2"/>
    <w:rsid w:val="006A0784"/>
    <w:rsid w:val="006A697B"/>
    <w:rsid w:val="006B3ADF"/>
    <w:rsid w:val="006B4DDE"/>
    <w:rsid w:val="006E4597"/>
    <w:rsid w:val="006F3B66"/>
    <w:rsid w:val="00735450"/>
    <w:rsid w:val="00743968"/>
    <w:rsid w:val="00772776"/>
    <w:rsid w:val="00785415"/>
    <w:rsid w:val="00791CB9"/>
    <w:rsid w:val="00793130"/>
    <w:rsid w:val="007A1BE1"/>
    <w:rsid w:val="007B3233"/>
    <w:rsid w:val="007B5A42"/>
    <w:rsid w:val="007C199B"/>
    <w:rsid w:val="007C668A"/>
    <w:rsid w:val="007D3073"/>
    <w:rsid w:val="007D64B9"/>
    <w:rsid w:val="007D72D4"/>
    <w:rsid w:val="007E0452"/>
    <w:rsid w:val="007E21F8"/>
    <w:rsid w:val="008070C0"/>
    <w:rsid w:val="00811C12"/>
    <w:rsid w:val="00833DBD"/>
    <w:rsid w:val="00845778"/>
    <w:rsid w:val="00887E28"/>
    <w:rsid w:val="008D38E9"/>
    <w:rsid w:val="008D5C3A"/>
    <w:rsid w:val="008E5A9E"/>
    <w:rsid w:val="008E6DA2"/>
    <w:rsid w:val="00907B1E"/>
    <w:rsid w:val="00943AFD"/>
    <w:rsid w:val="00963A51"/>
    <w:rsid w:val="00981EFE"/>
    <w:rsid w:val="00983B6E"/>
    <w:rsid w:val="009936F8"/>
    <w:rsid w:val="009A3772"/>
    <w:rsid w:val="009C239D"/>
    <w:rsid w:val="009D17F0"/>
    <w:rsid w:val="009E2380"/>
    <w:rsid w:val="00A10685"/>
    <w:rsid w:val="00A12967"/>
    <w:rsid w:val="00A42796"/>
    <w:rsid w:val="00A5311D"/>
    <w:rsid w:val="00A844BA"/>
    <w:rsid w:val="00AD3530"/>
    <w:rsid w:val="00AD3B58"/>
    <w:rsid w:val="00AE5483"/>
    <w:rsid w:val="00AF56C6"/>
    <w:rsid w:val="00AF7CB2"/>
    <w:rsid w:val="00B032E8"/>
    <w:rsid w:val="00B52A2D"/>
    <w:rsid w:val="00B57F96"/>
    <w:rsid w:val="00B66C83"/>
    <w:rsid w:val="00B67892"/>
    <w:rsid w:val="00B911B3"/>
    <w:rsid w:val="00BA4D33"/>
    <w:rsid w:val="00BC2D06"/>
    <w:rsid w:val="00C0380F"/>
    <w:rsid w:val="00C055DF"/>
    <w:rsid w:val="00C25E6C"/>
    <w:rsid w:val="00C50845"/>
    <w:rsid w:val="00C744EB"/>
    <w:rsid w:val="00C90702"/>
    <w:rsid w:val="00C917FF"/>
    <w:rsid w:val="00C9766A"/>
    <w:rsid w:val="00CC1189"/>
    <w:rsid w:val="00CC4F39"/>
    <w:rsid w:val="00CD544C"/>
    <w:rsid w:val="00CF4256"/>
    <w:rsid w:val="00D04FE8"/>
    <w:rsid w:val="00D176CF"/>
    <w:rsid w:val="00D17AD5"/>
    <w:rsid w:val="00D26B61"/>
    <w:rsid w:val="00D271E3"/>
    <w:rsid w:val="00D346CB"/>
    <w:rsid w:val="00D42CE1"/>
    <w:rsid w:val="00D47A80"/>
    <w:rsid w:val="00D85807"/>
    <w:rsid w:val="00D87349"/>
    <w:rsid w:val="00D91EE9"/>
    <w:rsid w:val="00D9627A"/>
    <w:rsid w:val="00D97220"/>
    <w:rsid w:val="00DC5EF0"/>
    <w:rsid w:val="00DF2A61"/>
    <w:rsid w:val="00E11D4E"/>
    <w:rsid w:val="00E12D71"/>
    <w:rsid w:val="00E14D47"/>
    <w:rsid w:val="00E1641C"/>
    <w:rsid w:val="00E245D7"/>
    <w:rsid w:val="00E2528C"/>
    <w:rsid w:val="00E26708"/>
    <w:rsid w:val="00E34958"/>
    <w:rsid w:val="00E37AB0"/>
    <w:rsid w:val="00E4074C"/>
    <w:rsid w:val="00E71C39"/>
    <w:rsid w:val="00EA56E6"/>
    <w:rsid w:val="00EA694D"/>
    <w:rsid w:val="00EB7C90"/>
    <w:rsid w:val="00EC335F"/>
    <w:rsid w:val="00EC48FB"/>
    <w:rsid w:val="00EE11AA"/>
    <w:rsid w:val="00EF232A"/>
    <w:rsid w:val="00F05A69"/>
    <w:rsid w:val="00F17924"/>
    <w:rsid w:val="00F20DEF"/>
    <w:rsid w:val="00F43FFD"/>
    <w:rsid w:val="00F44236"/>
    <w:rsid w:val="00F52517"/>
    <w:rsid w:val="00F52C20"/>
    <w:rsid w:val="00F75737"/>
    <w:rsid w:val="00F75C31"/>
    <w:rsid w:val="00FA1F81"/>
    <w:rsid w:val="00FA57B2"/>
    <w:rsid w:val="00FB509B"/>
    <w:rsid w:val="00FC3D4B"/>
    <w:rsid w:val="00FC42BE"/>
    <w:rsid w:val="00FC5E68"/>
    <w:rsid w:val="00FC6312"/>
    <w:rsid w:val="00FE113A"/>
    <w:rsid w:val="00FE36E3"/>
    <w:rsid w:val="00FE384B"/>
    <w:rsid w:val="00FE6B01"/>
    <w:rsid w:val="00FE7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2509C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8976711">
      <w:bodyDiv w:val="1"/>
      <w:marLeft w:val="0"/>
      <w:marRight w:val="0"/>
      <w:marTop w:val="0"/>
      <w:marBottom w:val="0"/>
      <w:divBdr>
        <w:top w:val="none" w:sz="0" w:space="0" w:color="auto"/>
        <w:left w:val="none" w:sz="0" w:space="0" w:color="auto"/>
        <w:bottom w:val="none" w:sz="0" w:space="0" w:color="auto"/>
        <w:right w:val="none" w:sz="0" w:space="0" w:color="auto"/>
      </w:divBdr>
    </w:div>
    <w:div w:id="626011325">
      <w:bodyDiv w:val="1"/>
      <w:marLeft w:val="0"/>
      <w:marRight w:val="0"/>
      <w:marTop w:val="0"/>
      <w:marBottom w:val="0"/>
      <w:divBdr>
        <w:top w:val="none" w:sz="0" w:space="0" w:color="auto"/>
        <w:left w:val="none" w:sz="0" w:space="0" w:color="auto"/>
        <w:bottom w:val="none" w:sz="0" w:space="0" w:color="auto"/>
        <w:right w:val="none" w:sz="0" w:space="0" w:color="auto"/>
      </w:divBdr>
    </w:div>
    <w:div w:id="664287336">
      <w:bodyDiv w:val="1"/>
      <w:marLeft w:val="0"/>
      <w:marRight w:val="0"/>
      <w:marTop w:val="0"/>
      <w:marBottom w:val="0"/>
      <w:divBdr>
        <w:top w:val="none" w:sz="0" w:space="0" w:color="auto"/>
        <w:left w:val="none" w:sz="0" w:space="0" w:color="auto"/>
        <w:bottom w:val="none" w:sz="0" w:space="0" w:color="auto"/>
        <w:right w:val="none" w:sz="0" w:space="0" w:color="auto"/>
      </w:divBdr>
    </w:div>
    <w:div w:id="839539697">
      <w:bodyDiv w:val="1"/>
      <w:marLeft w:val="0"/>
      <w:marRight w:val="0"/>
      <w:marTop w:val="0"/>
      <w:marBottom w:val="0"/>
      <w:divBdr>
        <w:top w:val="none" w:sz="0" w:space="0" w:color="auto"/>
        <w:left w:val="none" w:sz="0" w:space="0" w:color="auto"/>
        <w:bottom w:val="none" w:sz="0" w:space="0" w:color="auto"/>
        <w:right w:val="none" w:sz="0" w:space="0" w:color="auto"/>
      </w:divBdr>
    </w:div>
    <w:div w:id="847058833">
      <w:bodyDiv w:val="1"/>
      <w:marLeft w:val="0"/>
      <w:marRight w:val="0"/>
      <w:marTop w:val="0"/>
      <w:marBottom w:val="0"/>
      <w:divBdr>
        <w:top w:val="none" w:sz="0" w:space="0" w:color="auto"/>
        <w:left w:val="none" w:sz="0" w:space="0" w:color="auto"/>
        <w:bottom w:val="none" w:sz="0" w:space="0" w:color="auto"/>
        <w:right w:val="none" w:sz="0" w:space="0" w:color="auto"/>
      </w:divBdr>
    </w:div>
    <w:div w:id="909386402">
      <w:bodyDiv w:val="1"/>
      <w:marLeft w:val="0"/>
      <w:marRight w:val="0"/>
      <w:marTop w:val="0"/>
      <w:marBottom w:val="0"/>
      <w:divBdr>
        <w:top w:val="none" w:sz="0" w:space="0" w:color="auto"/>
        <w:left w:val="none" w:sz="0" w:space="0" w:color="auto"/>
        <w:bottom w:val="none" w:sz="0" w:space="0" w:color="auto"/>
        <w:right w:val="none" w:sz="0" w:space="0" w:color="auto"/>
      </w:divBdr>
    </w:div>
    <w:div w:id="105227367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8"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mailto:Alexandra.Miller@edf-r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3588</Words>
  <Characters>22436</Characters>
  <Application>Microsoft Office Word</Application>
  <DocSecurity>0</DocSecurity>
  <Lines>186</Lines>
  <Paragraphs>51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25973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2023-10-16T18:34:00Z</dcterms:created>
  <dcterms:modified xsi:type="dcterms:W3CDTF">2023-10-16T18:36:00Z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0b5fe95-8f20-4bf1-a4bc-7cba4c4dcd39_Enabled">
    <vt:lpwstr>true</vt:lpwstr>
  </property>
  <property fmtid="{D5CDD505-2E9C-101B-9397-08002B2CF9AE}" pid="3" name="MSIP_Label_00b5fe95-8f20-4bf1-a4bc-7cba4c4dcd39_SetDate">
    <vt:lpwstr>2023-08-22T20:20:31Z</vt:lpwstr>
  </property>
  <property fmtid="{D5CDD505-2E9C-101B-9397-08002B2CF9AE}" pid="4" name="MSIP_Label_00b5fe95-8f20-4bf1-a4bc-7cba4c4dcd39_Method">
    <vt:lpwstr>Standard</vt:lpwstr>
  </property>
  <property fmtid="{D5CDD505-2E9C-101B-9397-08002B2CF9AE}" pid="5" name="MSIP_Label_00b5fe95-8f20-4bf1-a4bc-7cba4c4dcd39_Name">
    <vt:lpwstr>Internal access</vt:lpwstr>
  </property>
  <property fmtid="{D5CDD505-2E9C-101B-9397-08002B2CF9AE}" pid="6" name="MSIP_Label_00b5fe95-8f20-4bf1-a4bc-7cba4c4dcd39_SiteId">
    <vt:lpwstr>34c5e68e-b374-47fe-91da-0e3d638792fb</vt:lpwstr>
  </property>
  <property fmtid="{D5CDD505-2E9C-101B-9397-08002B2CF9AE}" pid="7" name="MSIP_Label_00b5fe95-8f20-4bf1-a4bc-7cba4c4dcd39_ActionId">
    <vt:lpwstr>08c22d61-da9f-4f1e-b26d-9dcc91f67b05</vt:lpwstr>
  </property>
  <property fmtid="{D5CDD505-2E9C-101B-9397-08002B2CF9AE}" pid="8" name="MSIP_Label_00b5fe95-8f20-4bf1-a4bc-7cba4c4dcd39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2023-08-25T21:28:42Z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cb0ed9b5-cd9a-44db-98dc-0a314a6ecdaf</vt:lpwstr>
  </property>
  <property fmtid="{D5CDD505-2E9C-101B-9397-08002B2CF9AE}" pid="15" name="MSIP_Label_7084cbda-52b8-46fb-a7b7-cb5bd465ed85_ContentBits">
    <vt:lpwstr>0</vt:lpwstr>
  </property>
</Properties>
</file>