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1581443C" w14:textId="77777777" w:rsidR="00FC3F84" w:rsidRDefault="00FC3F84" w:rsidP="00D54DC7">
            <w:pPr>
              <w:pStyle w:val="Header"/>
            </w:pPr>
            <w:r w:rsidRPr="00FC3F84">
              <w:t>PGRR</w:t>
            </w:r>
          </w:p>
          <w:p w14:paraId="4BD916B6" w14:textId="341E9D32" w:rsidR="00C97625" w:rsidRDefault="00C97625" w:rsidP="00D54DC7">
            <w:pPr>
              <w:pStyle w:val="Header"/>
            </w:pPr>
            <w:r>
              <w:t>Number</w:t>
            </w:r>
          </w:p>
        </w:tc>
        <w:tc>
          <w:tcPr>
            <w:tcW w:w="1440" w:type="dxa"/>
            <w:tcBorders>
              <w:bottom w:val="single" w:sz="4" w:space="0" w:color="auto"/>
            </w:tcBorders>
            <w:vAlign w:val="center"/>
          </w:tcPr>
          <w:p w14:paraId="624915CA" w14:textId="2613F215" w:rsidR="00C97625" w:rsidRPr="00595DDC" w:rsidRDefault="00BA008F" w:rsidP="00F62B71">
            <w:pPr>
              <w:pStyle w:val="Header"/>
              <w:tabs>
                <w:tab w:val="clear" w:pos="4320"/>
                <w:tab w:val="clear" w:pos="8640"/>
              </w:tabs>
              <w:jc w:val="center"/>
            </w:pPr>
            <w:hyperlink r:id="rId11" w:history="1">
              <w:r>
                <w:rPr>
                  <w:rStyle w:val="Hyperlink"/>
                </w:rPr>
                <w:t>109</w:t>
              </w:r>
            </w:hyperlink>
          </w:p>
        </w:tc>
        <w:tc>
          <w:tcPr>
            <w:tcW w:w="1260" w:type="dxa"/>
            <w:tcBorders>
              <w:bottom w:val="single" w:sz="4" w:space="0" w:color="auto"/>
            </w:tcBorders>
            <w:shd w:val="clear" w:color="auto" w:fill="FFFFFF"/>
            <w:vAlign w:val="center"/>
          </w:tcPr>
          <w:p w14:paraId="76AB1607" w14:textId="77777777" w:rsidR="00FC3F84" w:rsidRDefault="00FC3F84" w:rsidP="00D54DC7">
            <w:pPr>
              <w:pStyle w:val="Header"/>
            </w:pPr>
            <w:r w:rsidRPr="00FC3F84">
              <w:t>PGRR</w:t>
            </w:r>
          </w:p>
          <w:p w14:paraId="28D5BFC6" w14:textId="5FA922DB" w:rsidR="00C97625" w:rsidRDefault="00C97625" w:rsidP="00D54DC7">
            <w:pPr>
              <w:pStyle w:val="Header"/>
            </w:pPr>
            <w:r>
              <w:t>Title</w:t>
            </w:r>
          </w:p>
        </w:tc>
        <w:tc>
          <w:tcPr>
            <w:tcW w:w="6120" w:type="dxa"/>
            <w:tcBorders>
              <w:bottom w:val="single" w:sz="4" w:space="0" w:color="auto"/>
            </w:tcBorders>
            <w:vAlign w:val="center"/>
          </w:tcPr>
          <w:p w14:paraId="2B2ADD28" w14:textId="778D3D8B" w:rsidR="00C97625" w:rsidRPr="009F3D0E" w:rsidRDefault="00FC3F84" w:rsidP="00124420">
            <w:pPr>
              <w:pStyle w:val="Header"/>
              <w:tabs>
                <w:tab w:val="clear" w:pos="4320"/>
                <w:tab w:val="clear" w:pos="8640"/>
              </w:tabs>
              <w:rPr>
                <w:szCs w:val="23"/>
              </w:rPr>
            </w:pPr>
            <w:r w:rsidRPr="00FC3F84">
              <w:rPr>
                <w:szCs w:val="23"/>
              </w:rPr>
              <w:t>Dynamic Model Review Process Improvement for Inverter-Based Resource (IBR) Modification</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5FD4C002" w:rsidR="00FC0BDC" w:rsidRPr="009F3D0E" w:rsidRDefault="00BA008F" w:rsidP="009F3D0E">
            <w:pPr>
              <w:spacing w:before="100" w:beforeAutospacing="1" w:after="100" w:afterAutospacing="1"/>
              <w:rPr>
                <w:rFonts w:ascii="Arial" w:hAnsi="Arial" w:cs="Arial"/>
                <w:szCs w:val="22"/>
              </w:rPr>
            </w:pPr>
            <w:r>
              <w:rPr>
                <w:rFonts w:ascii="Arial" w:hAnsi="Arial" w:cs="Arial"/>
                <w:szCs w:val="22"/>
              </w:rPr>
              <w:t>July 18, 2023</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6EB619A7" w14:textId="695C24AD" w:rsidR="00DA1620" w:rsidRDefault="00DA1620" w:rsidP="00BC7F7A">
            <w:pPr>
              <w:spacing w:before="100" w:beforeAutospacing="1" w:after="100" w:afterAutospacing="1"/>
              <w:rPr>
                <w:rFonts w:ascii="Arial" w:hAnsi="Arial" w:cs="Arial"/>
              </w:rPr>
            </w:pPr>
            <w:r>
              <w:rPr>
                <w:rFonts w:ascii="Arial" w:hAnsi="Arial" w:cs="Arial"/>
              </w:rPr>
              <w:t>None.</w:t>
            </w:r>
          </w:p>
          <w:p w14:paraId="24EC7B8C" w14:textId="4A5041B2" w:rsidR="00DA1620" w:rsidRPr="002D68CF" w:rsidRDefault="00DA1620" w:rsidP="00BC7F7A">
            <w:pPr>
              <w:spacing w:before="100" w:beforeAutospacing="1" w:after="100" w:afterAutospacing="1"/>
              <w:rPr>
                <w:rFonts w:ascii="Arial" w:hAnsi="Arial" w:cs="Arial"/>
                <w:sz w:val="22"/>
                <w:szCs w:val="22"/>
              </w:rPr>
            </w:pPr>
            <w:r>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73ECBE43" w:rsidR="00B17049" w:rsidRPr="00511748" w:rsidRDefault="00741D65" w:rsidP="00B0156D">
            <w:pPr>
              <w:pStyle w:val="NormalArial"/>
              <w:rPr>
                <w:sz w:val="22"/>
                <w:szCs w:val="22"/>
              </w:rPr>
            </w:pPr>
            <w:r w:rsidRPr="00511748">
              <w:rPr>
                <w:rFonts w:cs="Arial"/>
              </w:rPr>
              <w:t xml:space="preserve">No project required.  </w:t>
            </w:r>
            <w:r>
              <w:rPr>
                <w:rFonts w:cs="Arial"/>
              </w:rPr>
              <w:t xml:space="preserve">This </w:t>
            </w:r>
            <w:r w:rsidR="008B2CF9" w:rsidRPr="007A703C">
              <w:t xml:space="preserve">Planning Guide </w:t>
            </w:r>
            <w:r w:rsidR="008B2CF9">
              <w:t xml:space="preserve">Revision </w:t>
            </w:r>
            <w:r w:rsidR="008B2CF9" w:rsidRPr="007A703C">
              <w:t xml:space="preserve">Request (PGRR) </w:t>
            </w:r>
            <w:r>
              <w:rPr>
                <w:rFonts w:cs="Arial"/>
              </w:rPr>
              <w:t>can take effect 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19FD6D9A" w14:textId="77777777" w:rsidR="00FC3F84" w:rsidRDefault="00FC3F84" w:rsidP="00FC3F84">
            <w:pPr>
              <w:pStyle w:val="NormalArial"/>
            </w:pPr>
            <w:r>
              <w:t>There will be ongoing operational impacts to the following ERCOT department totaling 0.6 Full-Time Employee (FTE) to support this PGRR:</w:t>
            </w:r>
          </w:p>
          <w:p w14:paraId="2A626D4F" w14:textId="77777777" w:rsidR="00FC3F84" w:rsidRDefault="00FC3F84" w:rsidP="00FC3F84">
            <w:pPr>
              <w:pStyle w:val="NormalArial"/>
            </w:pPr>
          </w:p>
          <w:p w14:paraId="1D084AAA" w14:textId="68EFD5BC" w:rsidR="00FC3F84" w:rsidRDefault="00FC3F84" w:rsidP="00FC3F84">
            <w:pPr>
              <w:pStyle w:val="NormalArial"/>
            </w:pPr>
            <w:r>
              <w:t>•  Dynamic Studies (0.6 FTE Effort)</w:t>
            </w:r>
          </w:p>
          <w:p w14:paraId="622522DD" w14:textId="77777777" w:rsidR="00FC3F84" w:rsidRDefault="00FC3F84" w:rsidP="00FC3F84">
            <w:pPr>
              <w:pStyle w:val="NormalArial"/>
            </w:pPr>
          </w:p>
          <w:p w14:paraId="42DFCB2D" w14:textId="1B997C37" w:rsidR="00D53917" w:rsidRPr="00FE71C0" w:rsidRDefault="00864A2F" w:rsidP="00FC3F84">
            <w:pPr>
              <w:pStyle w:val="NormalArial"/>
              <w:rPr>
                <w:sz w:val="22"/>
                <w:szCs w:val="22"/>
              </w:rPr>
            </w:pPr>
            <w:r w:rsidRPr="00864A2F">
              <w:t xml:space="preserve">ERCOT has assessed its ability to absorb the ongoing efforts of this NPRR with current staff. The ERCOT 2024 budget included staff which would allow this work to be absorbed after fully approved. </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55DEEC77" w:rsidR="004D252E" w:rsidRPr="009266AD" w:rsidRDefault="00FC3F84" w:rsidP="00D54DC7">
            <w:pPr>
              <w:pStyle w:val="NormalArial"/>
              <w:rPr>
                <w:sz w:val="22"/>
                <w:szCs w:val="22"/>
              </w:rPr>
            </w:pPr>
            <w:r w:rsidRPr="00FC3F84">
              <w:rPr>
                <w:rFonts w:cs="Arial"/>
              </w:rPr>
              <w:t>ERCOT will update its business processes to implement this PGRR.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rsidTr="00877DBE">
        <w:trPr>
          <w:trHeight w:val="593"/>
        </w:trPr>
        <w:tc>
          <w:tcPr>
            <w:tcW w:w="10440" w:type="dxa"/>
            <w:tcBorders>
              <w:bottom w:val="single" w:sz="4" w:space="0" w:color="auto"/>
            </w:tcBorders>
            <w:shd w:val="clear" w:color="auto" w:fill="FFFFFF"/>
            <w:vAlign w:val="center"/>
          </w:tcPr>
          <w:p w14:paraId="24BF0258" w14:textId="739CB747" w:rsidR="000A2646" w:rsidRPr="00A36BDB" w:rsidRDefault="00877DBE" w:rsidP="0088379F">
            <w:pPr>
              <w:pStyle w:val="NormalArial"/>
            </w:pPr>
            <w:r>
              <w:t>None.</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CB73" w14:textId="77777777" w:rsidR="009255E3" w:rsidRDefault="009255E3">
      <w:r>
        <w:separator/>
      </w:r>
    </w:p>
  </w:endnote>
  <w:endnote w:type="continuationSeparator" w:id="0">
    <w:p w14:paraId="2C1B0168" w14:textId="77777777" w:rsidR="009255E3" w:rsidRDefault="0092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51989702" w:rsidR="006B0C5E" w:rsidRDefault="00BA008F"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109PGRR-02 Impact Analysis 071823</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C18F" w14:textId="77777777" w:rsidR="009255E3" w:rsidRDefault="009255E3">
      <w:r>
        <w:separator/>
      </w:r>
    </w:p>
  </w:footnote>
  <w:footnote w:type="continuationSeparator" w:id="0">
    <w:p w14:paraId="60EFD7FD" w14:textId="77777777" w:rsidR="009255E3" w:rsidRDefault="0092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763866722">
    <w:abstractNumId w:val="0"/>
  </w:num>
  <w:num w:numId="2" w16cid:durableId="7952874">
    <w:abstractNumId w:val="4"/>
  </w:num>
  <w:num w:numId="3" w16cid:durableId="168062367">
    <w:abstractNumId w:val="2"/>
  </w:num>
  <w:num w:numId="4" w16cid:durableId="407459279">
    <w:abstractNumId w:val="1"/>
  </w:num>
  <w:num w:numId="5" w16cid:durableId="1784224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22DA5"/>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1D65"/>
    <w:rsid w:val="00742975"/>
    <w:rsid w:val="007453CF"/>
    <w:rsid w:val="00746D94"/>
    <w:rsid w:val="0075487E"/>
    <w:rsid w:val="00755CFC"/>
    <w:rsid w:val="00771453"/>
    <w:rsid w:val="00771D27"/>
    <w:rsid w:val="0077547B"/>
    <w:rsid w:val="00780AB9"/>
    <w:rsid w:val="00782043"/>
    <w:rsid w:val="00791C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4A2F"/>
    <w:rsid w:val="00867431"/>
    <w:rsid w:val="0087450B"/>
    <w:rsid w:val="008765E2"/>
    <w:rsid w:val="00877DBE"/>
    <w:rsid w:val="00881FBC"/>
    <w:rsid w:val="0088379F"/>
    <w:rsid w:val="0088425F"/>
    <w:rsid w:val="00884E89"/>
    <w:rsid w:val="0089119D"/>
    <w:rsid w:val="00891DB4"/>
    <w:rsid w:val="00892AB0"/>
    <w:rsid w:val="00896F17"/>
    <w:rsid w:val="008A23B8"/>
    <w:rsid w:val="008A64A0"/>
    <w:rsid w:val="008B2CF9"/>
    <w:rsid w:val="008B4E36"/>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F91"/>
    <w:rsid w:val="009E0E28"/>
    <w:rsid w:val="009F0EB6"/>
    <w:rsid w:val="009F3D0E"/>
    <w:rsid w:val="009F5415"/>
    <w:rsid w:val="00A01A4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17049"/>
    <w:rsid w:val="00B202EE"/>
    <w:rsid w:val="00B242E5"/>
    <w:rsid w:val="00B3262B"/>
    <w:rsid w:val="00B3605A"/>
    <w:rsid w:val="00B43584"/>
    <w:rsid w:val="00B44FF3"/>
    <w:rsid w:val="00B50D29"/>
    <w:rsid w:val="00B61793"/>
    <w:rsid w:val="00B70B20"/>
    <w:rsid w:val="00B85D42"/>
    <w:rsid w:val="00B96544"/>
    <w:rsid w:val="00BA008F"/>
    <w:rsid w:val="00BA23FC"/>
    <w:rsid w:val="00BB1036"/>
    <w:rsid w:val="00BB3E15"/>
    <w:rsid w:val="00BB456F"/>
    <w:rsid w:val="00BB7ED2"/>
    <w:rsid w:val="00BC12DE"/>
    <w:rsid w:val="00BC322C"/>
    <w:rsid w:val="00BC7F7A"/>
    <w:rsid w:val="00BE04AB"/>
    <w:rsid w:val="00BE76F0"/>
    <w:rsid w:val="00BF0BCD"/>
    <w:rsid w:val="00BF4C29"/>
    <w:rsid w:val="00C00C38"/>
    <w:rsid w:val="00C11A57"/>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A1620"/>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38FB"/>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2B71"/>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3F84"/>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0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2.xml><?xml version="1.0" encoding="utf-8"?>
<ds:datastoreItem xmlns:ds="http://schemas.openxmlformats.org/officeDocument/2006/customXml" ds:itemID="{97DCB562-058D-49BE-BB83-A3302A4F901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2007-01-12T13:31:00Z</cp:lastPrinted>
  <dcterms:created xsi:type="dcterms:W3CDTF">2023-07-18T20:40:00Z</dcterms:created>
  <dcterms:modified xsi:type="dcterms:W3CDTF">2023-07-18T20:47:00Z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