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4A49E3"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F538FD" w:rsidRPr="00E01925" w14:paraId="08444327" w14:textId="77777777" w:rsidTr="00BC2D06">
        <w:trPr>
          <w:trHeight w:val="518"/>
        </w:trPr>
        <w:tc>
          <w:tcPr>
            <w:tcW w:w="2880" w:type="dxa"/>
            <w:gridSpan w:val="2"/>
            <w:shd w:val="clear" w:color="auto" w:fill="FFFFFF"/>
            <w:vAlign w:val="center"/>
          </w:tcPr>
          <w:p w14:paraId="47D49177" w14:textId="674919F6" w:rsidR="00F538FD" w:rsidRPr="00E01925" w:rsidRDefault="00F538FD" w:rsidP="00F538FD">
            <w:pPr>
              <w:pStyle w:val="Header"/>
              <w:rPr>
                <w:bCs w:val="0"/>
              </w:rPr>
            </w:pPr>
            <w:r w:rsidRPr="00E01925">
              <w:rPr>
                <w:bCs w:val="0"/>
              </w:rPr>
              <w:t xml:space="preserve">Date </w:t>
            </w:r>
            <w:r>
              <w:rPr>
                <w:bCs w:val="0"/>
              </w:rPr>
              <w:t>of Decision</w:t>
            </w:r>
          </w:p>
        </w:tc>
        <w:tc>
          <w:tcPr>
            <w:tcW w:w="7560" w:type="dxa"/>
            <w:gridSpan w:val="2"/>
            <w:vAlign w:val="center"/>
          </w:tcPr>
          <w:p w14:paraId="40DD63A3" w14:textId="6599D02E" w:rsidR="00F538FD" w:rsidRPr="00E01925" w:rsidRDefault="00913AEC" w:rsidP="00F538FD">
            <w:pPr>
              <w:pStyle w:val="NormalArial"/>
            </w:pPr>
            <w:r>
              <w:t xml:space="preserve">August </w:t>
            </w:r>
            <w:r w:rsidR="00E83A95">
              <w:t>22</w:t>
            </w:r>
            <w:r w:rsidR="00F538FD">
              <w:t>, 2023</w:t>
            </w:r>
          </w:p>
        </w:tc>
      </w:tr>
      <w:tr w:rsidR="00F538FD" w:rsidRPr="00E01925" w14:paraId="70884278" w14:textId="77777777" w:rsidTr="00BC2D06">
        <w:trPr>
          <w:trHeight w:val="518"/>
        </w:trPr>
        <w:tc>
          <w:tcPr>
            <w:tcW w:w="2880" w:type="dxa"/>
            <w:gridSpan w:val="2"/>
            <w:shd w:val="clear" w:color="auto" w:fill="FFFFFF"/>
            <w:vAlign w:val="center"/>
          </w:tcPr>
          <w:p w14:paraId="7A48A168" w14:textId="15E407AF" w:rsidR="00F538FD" w:rsidRPr="00E01925" w:rsidRDefault="00F538FD" w:rsidP="00F538FD">
            <w:pPr>
              <w:pStyle w:val="Header"/>
              <w:rPr>
                <w:bCs w:val="0"/>
              </w:rPr>
            </w:pPr>
            <w:r>
              <w:rPr>
                <w:bCs w:val="0"/>
              </w:rPr>
              <w:t>Action</w:t>
            </w:r>
          </w:p>
        </w:tc>
        <w:tc>
          <w:tcPr>
            <w:tcW w:w="7560" w:type="dxa"/>
            <w:gridSpan w:val="2"/>
            <w:vAlign w:val="center"/>
          </w:tcPr>
          <w:p w14:paraId="4F64FE9A" w14:textId="0B0CE271" w:rsidR="00F538FD" w:rsidRDefault="00862A49" w:rsidP="00F538FD">
            <w:pPr>
              <w:pStyle w:val="NormalArial"/>
            </w:pPr>
            <w:r>
              <w:t>Recommended Approval</w:t>
            </w:r>
          </w:p>
        </w:tc>
      </w:tr>
      <w:tr w:rsidR="00F538FD" w:rsidRPr="00E01925" w14:paraId="41FD5C28" w14:textId="77777777" w:rsidTr="00BC2D06">
        <w:trPr>
          <w:trHeight w:val="518"/>
        </w:trPr>
        <w:tc>
          <w:tcPr>
            <w:tcW w:w="2880" w:type="dxa"/>
            <w:gridSpan w:val="2"/>
            <w:shd w:val="clear" w:color="auto" w:fill="FFFFFF"/>
            <w:vAlign w:val="center"/>
          </w:tcPr>
          <w:p w14:paraId="12696E03" w14:textId="680791C0" w:rsidR="00F538FD" w:rsidRPr="00E01925" w:rsidRDefault="00F538FD" w:rsidP="00F538FD">
            <w:pPr>
              <w:pStyle w:val="Header"/>
              <w:rPr>
                <w:bCs w:val="0"/>
              </w:rPr>
            </w:pPr>
            <w:r>
              <w:t xml:space="preserve">Timeline </w:t>
            </w:r>
          </w:p>
        </w:tc>
        <w:tc>
          <w:tcPr>
            <w:tcW w:w="7560" w:type="dxa"/>
            <w:gridSpan w:val="2"/>
            <w:vAlign w:val="center"/>
          </w:tcPr>
          <w:p w14:paraId="71AE2CE6" w14:textId="131EC397" w:rsidR="00F538FD" w:rsidRDefault="00F538FD" w:rsidP="00F538FD">
            <w:pPr>
              <w:pStyle w:val="NormalArial"/>
            </w:pPr>
            <w:r>
              <w:t>Normal</w:t>
            </w:r>
          </w:p>
        </w:tc>
      </w:tr>
      <w:tr w:rsidR="004A49E3" w:rsidRPr="00E01925" w14:paraId="2B391B7C" w14:textId="77777777" w:rsidTr="00BC2D06">
        <w:trPr>
          <w:trHeight w:val="518"/>
        </w:trPr>
        <w:tc>
          <w:tcPr>
            <w:tcW w:w="2880" w:type="dxa"/>
            <w:gridSpan w:val="2"/>
            <w:shd w:val="clear" w:color="auto" w:fill="FFFFFF"/>
            <w:vAlign w:val="center"/>
          </w:tcPr>
          <w:p w14:paraId="10C9C858" w14:textId="7973CF82" w:rsidR="004A49E3" w:rsidRDefault="004A49E3" w:rsidP="00F538FD">
            <w:pPr>
              <w:pStyle w:val="Header"/>
            </w:pPr>
            <w:ins w:id="0" w:author="A. Boren" w:date="2023-10-06T15:28:00Z">
              <w:r>
                <w:t>Estimated Impacts</w:t>
              </w:r>
            </w:ins>
          </w:p>
        </w:tc>
        <w:tc>
          <w:tcPr>
            <w:tcW w:w="7560" w:type="dxa"/>
            <w:gridSpan w:val="2"/>
            <w:vAlign w:val="center"/>
          </w:tcPr>
          <w:p w14:paraId="18C79BF3" w14:textId="77777777" w:rsidR="004A49E3" w:rsidRDefault="004A49E3" w:rsidP="004A49E3">
            <w:pPr>
              <w:pStyle w:val="NormalArial"/>
              <w:spacing w:before="120" w:after="120"/>
              <w:rPr>
                <w:ins w:id="1" w:author="A. Boren" w:date="2023-10-06T15:29:00Z"/>
              </w:rPr>
            </w:pPr>
            <w:ins w:id="2" w:author="A. Boren" w:date="2023-10-06T15:29:00Z">
              <w:r>
                <w:t>Cost/Budgetary:  $350K - $550K</w:t>
              </w:r>
            </w:ins>
          </w:p>
          <w:p w14:paraId="3CB67C44" w14:textId="77777777" w:rsidR="004A49E3" w:rsidRDefault="004A49E3" w:rsidP="004A49E3">
            <w:pPr>
              <w:pStyle w:val="NormalArial"/>
              <w:spacing w:before="120" w:after="120"/>
              <w:rPr>
                <w:ins w:id="3" w:author="A. Boren" w:date="2023-10-06T15:29:00Z"/>
              </w:rPr>
            </w:pPr>
            <w:ins w:id="4" w:author="A. Boren" w:date="2023-10-06T15:29:00Z">
              <w:r>
                <w:t>Project Duration:  9 – 12 months</w:t>
              </w:r>
            </w:ins>
          </w:p>
          <w:p w14:paraId="25422317" w14:textId="77777777" w:rsidR="004A49E3" w:rsidRDefault="004A49E3" w:rsidP="004A49E3">
            <w:pPr>
              <w:pStyle w:val="NormalArial"/>
              <w:rPr>
                <w:ins w:id="5" w:author="A. Boren" w:date="2023-10-06T15:29:00Z"/>
              </w:rPr>
            </w:pPr>
            <w:ins w:id="6" w:author="A. Boren" w:date="2023-10-06T15:29:00Z">
              <w:r>
                <w:t>(See 3/29/23 Impact Analysis for additional detail)</w:t>
              </w:r>
            </w:ins>
          </w:p>
          <w:p w14:paraId="28179197" w14:textId="5E595C98" w:rsidR="004A49E3" w:rsidRDefault="004A49E3" w:rsidP="004A49E3">
            <w:pPr>
              <w:pStyle w:val="NormalArial"/>
            </w:pPr>
          </w:p>
        </w:tc>
      </w:tr>
      <w:tr w:rsidR="00F538FD" w:rsidRPr="00E01925" w14:paraId="700A4413" w14:textId="77777777" w:rsidTr="00BC2D06">
        <w:trPr>
          <w:trHeight w:val="518"/>
        </w:trPr>
        <w:tc>
          <w:tcPr>
            <w:tcW w:w="2880" w:type="dxa"/>
            <w:gridSpan w:val="2"/>
            <w:shd w:val="clear" w:color="auto" w:fill="FFFFFF"/>
            <w:vAlign w:val="center"/>
          </w:tcPr>
          <w:p w14:paraId="148F5E85" w14:textId="056F500A" w:rsidR="00F538FD" w:rsidRPr="00E01925" w:rsidRDefault="00F538FD" w:rsidP="00741AB5">
            <w:pPr>
              <w:pStyle w:val="Header"/>
              <w:spacing w:before="120" w:after="120"/>
              <w:rPr>
                <w:bCs w:val="0"/>
              </w:rPr>
            </w:pPr>
            <w:r>
              <w:t>Proposed Effective Date</w:t>
            </w:r>
          </w:p>
        </w:tc>
        <w:tc>
          <w:tcPr>
            <w:tcW w:w="7560" w:type="dxa"/>
            <w:gridSpan w:val="2"/>
            <w:vAlign w:val="center"/>
          </w:tcPr>
          <w:p w14:paraId="5B29DCD8" w14:textId="149B9204" w:rsidR="00F538FD" w:rsidRDefault="00913AEC" w:rsidP="00F538FD">
            <w:pPr>
              <w:pStyle w:val="NormalArial"/>
            </w:pPr>
            <w:r>
              <w:t>Upon system implementation</w:t>
            </w:r>
          </w:p>
        </w:tc>
      </w:tr>
      <w:tr w:rsidR="00F538FD" w:rsidRPr="00E01925" w14:paraId="361306E1" w14:textId="77777777" w:rsidTr="00BC2D06">
        <w:trPr>
          <w:trHeight w:val="518"/>
        </w:trPr>
        <w:tc>
          <w:tcPr>
            <w:tcW w:w="2880" w:type="dxa"/>
            <w:gridSpan w:val="2"/>
            <w:shd w:val="clear" w:color="auto" w:fill="FFFFFF"/>
            <w:vAlign w:val="center"/>
          </w:tcPr>
          <w:p w14:paraId="0A453EDC" w14:textId="1A5E4895" w:rsidR="00F538FD" w:rsidRPr="00E01925" w:rsidRDefault="00F538FD" w:rsidP="00741AB5">
            <w:pPr>
              <w:pStyle w:val="Header"/>
              <w:spacing w:before="120" w:after="120"/>
              <w:rPr>
                <w:bCs w:val="0"/>
              </w:rPr>
            </w:pPr>
            <w:r>
              <w:t>Priority and Rank Assigned</w:t>
            </w:r>
          </w:p>
        </w:tc>
        <w:tc>
          <w:tcPr>
            <w:tcW w:w="7560" w:type="dxa"/>
            <w:gridSpan w:val="2"/>
            <w:vAlign w:val="center"/>
          </w:tcPr>
          <w:p w14:paraId="1D89446F" w14:textId="328B72B5" w:rsidR="00F538FD" w:rsidRDefault="00913AEC" w:rsidP="00F538FD">
            <w:pPr>
              <w:pStyle w:val="NormalArial"/>
            </w:pPr>
            <w:r>
              <w:t xml:space="preserve">Priority – 2024; Rank – 4050 </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D268A0">
              <w:t>3.1</w:t>
            </w:r>
            <w:r w:rsidR="00195B73" w:rsidRPr="00D268A0">
              <w:t>6</w:t>
            </w:r>
            <w:r w:rsidR="008A1F87">
              <w:t xml:space="preserve">, </w:t>
            </w:r>
            <w:bookmarkStart w:id="7" w:name="_Hlk123807137"/>
            <w:r w:rsidR="00195B73" w:rsidRPr="00195B73">
              <w:rPr>
                <w:bCs/>
                <w:szCs w:val="20"/>
              </w:rPr>
              <w:t>Standards for Determining Ancillary Service Quantities</w:t>
            </w:r>
            <w:bookmarkEnd w:id="7"/>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0BBD16C5" w:rsidR="006A6066" w:rsidRDefault="006A6066" w:rsidP="006A6066">
            <w:pPr>
              <w:pStyle w:val="NormalArial"/>
              <w:numPr>
                <w:ilvl w:val="0"/>
                <w:numId w:val="26"/>
              </w:numPr>
              <w:spacing w:after="120"/>
            </w:pPr>
            <w:r>
              <w:t xml:space="preserve">Paragraph (1) of Section 3.8.6 allows for a DGR/DESR situated on a circuit subject to disconnection during Load shed events to participate in the Day-Ahead Market (DAM) and provide Ancillary </w:t>
            </w:r>
            <w:r>
              <w:lastRenderedPageBreak/>
              <w:t>Services allowed by Section 3.18</w:t>
            </w:r>
            <w:r w:rsidR="00CC7C20">
              <w:t>, Resource Limits in Providing Ancillary Service</w:t>
            </w:r>
            <w:r>
              <w:t xml:space="preserve">;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lastRenderedPageBreak/>
              <w:t>Reason for Revision</w:t>
            </w:r>
          </w:p>
        </w:tc>
        <w:tc>
          <w:tcPr>
            <w:tcW w:w="7560" w:type="dxa"/>
            <w:gridSpan w:val="2"/>
            <w:vAlign w:val="center"/>
          </w:tcPr>
          <w:p w14:paraId="7B969872" w14:textId="0107C70B" w:rsidR="00E71C39" w:rsidDel="004A49E3" w:rsidRDefault="00E71C39" w:rsidP="00E71C39">
            <w:pPr>
              <w:pStyle w:val="NormalArial"/>
              <w:spacing w:before="120"/>
              <w:rPr>
                <w:del w:id="8" w:author="A. Boren" w:date="2023-10-06T15:29:00Z"/>
                <w:rFonts w:cs="Arial"/>
                <w:color w:val="000000"/>
              </w:rPr>
            </w:pPr>
            <w:del w:id="9" w:author="A. Boren" w:date="2023-10-06T15:29:00Z">
              <w:r w:rsidRPr="006629C8" w:rsidDel="004A49E3">
                <w:object w:dxaOrig="1440" w:dyaOrig="1440"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6pt;height:14.95pt" o:ole="">
                    <v:imagedata r:id="rId9" o:title=""/>
                  </v:shape>
                  <w:control r:id="rId10" w:name="TextBox11" w:shapeid="_x0000_i1060"/>
                </w:object>
              </w:r>
              <w:r w:rsidRPr="006629C8" w:rsidDel="004A49E3">
                <w:delText xml:space="preserve">  </w:delText>
              </w:r>
              <w:r w:rsidDel="004A49E3">
                <w:rPr>
                  <w:rFonts w:cs="Arial"/>
                  <w:color w:val="000000"/>
                </w:rPr>
                <w:delText>Addresses current operational issues.</w:delText>
              </w:r>
            </w:del>
          </w:p>
          <w:p w14:paraId="5B634380" w14:textId="53375402" w:rsidR="00E71C39" w:rsidDel="004A49E3" w:rsidRDefault="00E71C39" w:rsidP="00E71C39">
            <w:pPr>
              <w:pStyle w:val="NormalArial"/>
              <w:tabs>
                <w:tab w:val="left" w:pos="432"/>
              </w:tabs>
              <w:spacing w:before="120"/>
              <w:ind w:left="432" w:hanging="432"/>
              <w:rPr>
                <w:del w:id="10" w:author="A. Boren" w:date="2023-10-06T15:29:00Z"/>
                <w:iCs/>
                <w:kern w:val="24"/>
              </w:rPr>
            </w:pPr>
            <w:del w:id="11" w:author="A. Boren" w:date="2023-10-06T15:29:00Z">
              <w:r w:rsidRPr="00CD242D" w:rsidDel="004A49E3">
                <w:object w:dxaOrig="1440" w:dyaOrig="1440" w14:anchorId="5969465E">
                  <v:shape id="_x0000_i1059" type="#_x0000_t75" style="width:15.6pt;height:14.95pt" o:ole="">
                    <v:imagedata r:id="rId11" o:title=""/>
                  </v:shape>
                  <w:control r:id="rId12" w:name="TextBox1" w:shapeid="_x0000_i1059"/>
                </w:object>
              </w:r>
              <w:r w:rsidRPr="00CD242D" w:rsidDel="004A49E3">
                <w:delText xml:space="preserve">  </w:delText>
              </w:r>
              <w:r w:rsidDel="004A49E3">
                <w:rPr>
                  <w:rFonts w:cs="Arial"/>
                  <w:color w:val="000000"/>
                </w:rPr>
                <w:delText>Meets Strategic goals (</w:delText>
              </w:r>
              <w:r w:rsidRPr="00D85807" w:rsidDel="004A49E3">
                <w:rPr>
                  <w:iCs/>
                  <w:kern w:val="24"/>
                </w:rPr>
                <w:delText xml:space="preserve">tied to the </w:delText>
              </w:r>
              <w:r w:rsidR="004A49E3" w:rsidDel="004A49E3">
                <w:fldChar w:fldCharType="begin"/>
              </w:r>
              <w:r w:rsidR="004A49E3" w:rsidDel="004A49E3">
                <w:delInstrText>HYPERLINK "http://www.ercot.com/content/news/presentations/2013/ERCOT%20Strat%20Plan%20FINAL%20112213.pdf"</w:delInstrText>
              </w:r>
              <w:r w:rsidR="004A49E3" w:rsidDel="004A49E3">
                <w:fldChar w:fldCharType="separate"/>
              </w:r>
              <w:r w:rsidRPr="00D85807" w:rsidDel="004A49E3">
                <w:rPr>
                  <w:rStyle w:val="Hyperlink"/>
                  <w:iCs/>
                  <w:kern w:val="24"/>
                </w:rPr>
                <w:delText>ERCOT Strategic Plan</w:delText>
              </w:r>
              <w:r w:rsidR="004A49E3" w:rsidDel="004A49E3">
                <w:rPr>
                  <w:rStyle w:val="Hyperlink"/>
                  <w:iCs/>
                  <w:kern w:val="24"/>
                </w:rPr>
                <w:fldChar w:fldCharType="end"/>
              </w:r>
              <w:r w:rsidRPr="00D85807" w:rsidDel="004A49E3">
                <w:rPr>
                  <w:iCs/>
                  <w:kern w:val="24"/>
                </w:rPr>
                <w:delText xml:space="preserve"> or directed by the ERCOT Board)</w:delText>
              </w:r>
              <w:r w:rsidDel="004A49E3">
                <w:rPr>
                  <w:iCs/>
                  <w:kern w:val="24"/>
                </w:rPr>
                <w:delText>.</w:delText>
              </w:r>
            </w:del>
          </w:p>
          <w:p w14:paraId="0A216988" w14:textId="3368FEBD" w:rsidR="00E71C39" w:rsidDel="004A49E3" w:rsidRDefault="00E71C39" w:rsidP="00E71C39">
            <w:pPr>
              <w:pStyle w:val="NormalArial"/>
              <w:spacing w:before="120"/>
              <w:rPr>
                <w:del w:id="12" w:author="A. Boren" w:date="2023-10-06T15:29:00Z"/>
                <w:iCs/>
                <w:kern w:val="24"/>
              </w:rPr>
            </w:pPr>
            <w:del w:id="13" w:author="A. Boren" w:date="2023-10-06T15:29:00Z">
              <w:r w:rsidRPr="006629C8" w:rsidDel="004A49E3">
                <w:object w:dxaOrig="1440" w:dyaOrig="1440" w14:anchorId="36BD5931">
                  <v:shape id="_x0000_i1058" type="#_x0000_t75" style="width:15.6pt;height:14.95pt" o:ole="">
                    <v:imagedata r:id="rId13" o:title=""/>
                  </v:shape>
                  <w:control r:id="rId14" w:name="TextBox12" w:shapeid="_x0000_i1058"/>
                </w:object>
              </w:r>
              <w:r w:rsidRPr="006629C8" w:rsidDel="004A49E3">
                <w:delText xml:space="preserve">  </w:delText>
              </w:r>
              <w:r w:rsidDel="004A49E3">
                <w:rPr>
                  <w:iCs/>
                  <w:kern w:val="24"/>
                </w:rPr>
                <w:delText>Market efficiencies or enhancements</w:delText>
              </w:r>
            </w:del>
          </w:p>
          <w:p w14:paraId="57158619" w14:textId="14281F9F" w:rsidR="004A49E3" w:rsidRDefault="004A49E3" w:rsidP="004A49E3">
            <w:pPr>
              <w:pStyle w:val="NormalArial"/>
              <w:tabs>
                <w:tab w:val="left" w:pos="432"/>
              </w:tabs>
              <w:spacing w:before="120"/>
              <w:ind w:left="432" w:hanging="432"/>
              <w:rPr>
                <w:ins w:id="14" w:author="A. Boren" w:date="2023-10-06T15:34:00Z"/>
                <w:rFonts w:cs="Arial"/>
                <w:color w:val="000000"/>
              </w:rPr>
            </w:pPr>
            <w:ins w:id="15" w:author="A. Boren" w:date="2023-10-06T15:34:00Z">
              <w:r w:rsidRPr="006629C8">
                <w:object w:dxaOrig="1440" w:dyaOrig="1440" w14:anchorId="465332B7">
                  <v:shape id="_x0000_i1086" type="#_x0000_t75" style="width:15.6pt;height:14.95pt" o:ole="">
                    <v:imagedata r:id="rId11" o:title=""/>
                  </v:shape>
                  <w:control r:id="rId15" w:name="TextBox112" w:shapeid="_x0000_i1086"/>
                </w:object>
              </w:r>
              <w:r w:rsidRPr="006629C8">
                <w:t xml:space="preserve">  </w:t>
              </w:r>
              <w:r>
                <w:fldChar w:fldCharType="begin"/>
              </w:r>
              <w:r>
                <w:instrText>HYPERLINK "https://ercot.sharepoint.com/sites/departments/stpl/ERCOT%20Strategy/ERCOT%20Strategic%20Plan%202024-2028.pdf"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1 – </w:t>
              </w:r>
              <w:r w:rsidRPr="00BD53C5">
                <w:rPr>
                  <w:rFonts w:cs="Arial"/>
                  <w:color w:val="000000"/>
                </w:rPr>
                <w:t>Be an industry leader for grid reliability and resilience</w:t>
              </w:r>
            </w:ins>
          </w:p>
          <w:p w14:paraId="6FC66364" w14:textId="5E41BA98" w:rsidR="004A49E3" w:rsidRPr="00BD53C5" w:rsidRDefault="004A49E3" w:rsidP="004A49E3">
            <w:pPr>
              <w:pStyle w:val="NormalArial"/>
              <w:tabs>
                <w:tab w:val="left" w:pos="432"/>
              </w:tabs>
              <w:spacing w:before="120"/>
              <w:ind w:left="432" w:hanging="432"/>
              <w:rPr>
                <w:ins w:id="16" w:author="A. Boren" w:date="2023-10-06T15:34:00Z"/>
                <w:rFonts w:cs="Arial"/>
                <w:color w:val="000000"/>
              </w:rPr>
            </w:pPr>
            <w:ins w:id="17" w:author="A. Boren" w:date="2023-10-06T15:34:00Z">
              <w:r w:rsidRPr="00CD242D">
                <w:object w:dxaOrig="1440" w:dyaOrig="1440" w14:anchorId="00CD6E60">
                  <v:shape id="_x0000_i1085" type="#_x0000_t75" style="width:15.6pt;height:14.95pt" o:ole="">
                    <v:imagedata r:id="rId11" o:title=""/>
                  </v:shape>
                  <w:control r:id="rId16" w:name="TextBox17" w:shapeid="_x0000_i1085"/>
                </w:object>
              </w:r>
              <w:r w:rsidRPr="00CD242D">
                <w:t xml:space="preserve">  </w:t>
              </w:r>
              <w:r>
                <w:fldChar w:fldCharType="begin"/>
              </w:r>
              <w:r>
                <w:instrText>HYPERLINK "https://ercot.sharepoint.com/sites/departments/stpl/ERCOT%20Strategy/ERCOT%20Strategic%20Plan%202024-2028.pdf"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ins>
          </w:p>
          <w:p w14:paraId="28DFEC44" w14:textId="096A953A" w:rsidR="004A49E3" w:rsidRPr="00AA2075" w:rsidRDefault="004A49E3" w:rsidP="004A49E3">
            <w:pPr>
              <w:pStyle w:val="NormalArial"/>
              <w:spacing w:before="120"/>
              <w:ind w:left="432" w:hanging="432"/>
              <w:rPr>
                <w:ins w:id="18" w:author="A. Boren" w:date="2023-10-06T15:34:00Z"/>
                <w:rFonts w:cs="Arial"/>
                <w:color w:val="000000"/>
              </w:rPr>
            </w:pPr>
            <w:ins w:id="19" w:author="A. Boren" w:date="2023-10-06T15:34:00Z">
              <w:r w:rsidRPr="006629C8">
                <w:object w:dxaOrig="1440" w:dyaOrig="1440" w14:anchorId="64100ED2">
                  <v:shape id="_x0000_i1084" type="#_x0000_t75" style="width:15.6pt;height:14.95pt" o:ole="">
                    <v:imagedata r:id="rId11" o:title=""/>
                  </v:shape>
                  <w:control r:id="rId17" w:name="TextBox122" w:shapeid="_x0000_i1084"/>
                </w:object>
              </w:r>
              <w:r w:rsidRPr="006629C8">
                <w:t xml:space="preserve">  </w:t>
              </w:r>
              <w:r>
                <w:fldChar w:fldCharType="begin"/>
              </w:r>
              <w:r>
                <w:instrText>HYPERLINK "https://ercot.sharepoint.com/sites/departments/stpl/ERCOT%20Strategy/ERCOT%20Strategic%20Plan%202024-2028.pdf"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ins>
          </w:p>
          <w:p w14:paraId="5E017040" w14:textId="77777777" w:rsidR="004A49E3" w:rsidRDefault="004A49E3" w:rsidP="00E71C39">
            <w:pPr>
              <w:pStyle w:val="NormalArial"/>
              <w:spacing w:before="120"/>
              <w:rPr>
                <w:ins w:id="20" w:author="A. Boren" w:date="2023-10-06T15:29:00Z"/>
                <w:iCs/>
                <w:kern w:val="24"/>
              </w:rPr>
            </w:pPr>
          </w:p>
          <w:p w14:paraId="3EDA4CB0" w14:textId="723075E9" w:rsidR="00E71C39" w:rsidRDefault="00E71C39" w:rsidP="00E71C39">
            <w:pPr>
              <w:pStyle w:val="NormalArial"/>
              <w:spacing w:before="120"/>
              <w:rPr>
                <w:iCs/>
                <w:kern w:val="24"/>
              </w:rPr>
            </w:pPr>
            <w:r w:rsidRPr="006629C8">
              <w:object w:dxaOrig="1440" w:dyaOrig="1440" w14:anchorId="19138CDD">
                <v:shape id="_x0000_i1043" type="#_x0000_t75" style="width:15.6pt;height:14.95pt" o:ole="">
                  <v:imagedata r:id="rId11" o:title=""/>
                </v:shape>
                <w:control r:id="rId18" w:name="TextBox13" w:shapeid="_x0000_i1043"/>
              </w:object>
            </w:r>
            <w:r w:rsidRPr="006629C8">
              <w:t xml:space="preserve">  </w:t>
            </w:r>
            <w:r>
              <w:rPr>
                <w:iCs/>
                <w:kern w:val="24"/>
              </w:rPr>
              <w:t>Administrative</w:t>
            </w:r>
          </w:p>
          <w:p w14:paraId="57BCE450" w14:textId="7FD49CE6" w:rsidR="00E71C39" w:rsidRDefault="00E71C39" w:rsidP="00E71C39">
            <w:pPr>
              <w:pStyle w:val="NormalArial"/>
              <w:spacing w:before="120"/>
              <w:rPr>
                <w:iCs/>
                <w:kern w:val="24"/>
              </w:rPr>
            </w:pPr>
            <w:r w:rsidRPr="006629C8">
              <w:object w:dxaOrig="1440" w:dyaOrig="1440" w14:anchorId="1E0FA885">
                <v:shape id="_x0000_i1045" type="#_x0000_t75" style="width:15.6pt;height:14.95pt" o:ole="">
                  <v:imagedata r:id="rId11" o:title=""/>
                </v:shape>
                <w:control r:id="rId19" w:name="TextBox14" w:shapeid="_x0000_i1045"/>
              </w:object>
            </w:r>
            <w:r w:rsidRPr="006629C8">
              <w:t xml:space="preserve">  </w:t>
            </w:r>
            <w:r>
              <w:rPr>
                <w:iCs/>
                <w:kern w:val="24"/>
              </w:rPr>
              <w:t>Regulatory requirements</w:t>
            </w:r>
          </w:p>
          <w:p w14:paraId="048FABE1" w14:textId="03C043B0" w:rsidR="00E71C39" w:rsidRDefault="00E71C39" w:rsidP="00E71C39">
            <w:pPr>
              <w:pStyle w:val="NormalArial"/>
              <w:spacing w:before="120"/>
              <w:rPr>
                <w:ins w:id="21" w:author="A. Boren" w:date="2023-10-06T15:34:00Z"/>
                <w:rFonts w:cs="Arial"/>
                <w:color w:val="000000"/>
              </w:rPr>
            </w:pPr>
            <w:r w:rsidRPr="006629C8">
              <w:object w:dxaOrig="1440" w:dyaOrig="1440" w14:anchorId="59C0AC90">
                <v:shape id="_x0000_i1047" type="#_x0000_t75" style="width:15.6pt;height:14.95pt" o:ole="">
                  <v:imagedata r:id="rId11" o:title=""/>
                </v:shape>
                <w:control r:id="rId20" w:name="TextBox15" w:shapeid="_x0000_i1047"/>
              </w:object>
            </w:r>
            <w:r w:rsidRPr="006629C8">
              <w:t xml:space="preserve">  </w:t>
            </w:r>
            <w:del w:id="22" w:author="A. Boren" w:date="2023-10-06T15:34:00Z">
              <w:r w:rsidRPr="00CD242D" w:rsidDel="004A49E3">
                <w:rPr>
                  <w:rFonts w:cs="Arial"/>
                  <w:color w:val="000000"/>
                </w:rPr>
                <w:delText>Other:  (explain)</w:delText>
              </w:r>
            </w:del>
            <w:ins w:id="23" w:author="A. Boren" w:date="2023-10-06T15:34:00Z">
              <w:r w:rsidR="004A49E3">
                <w:rPr>
                  <w:rFonts w:cs="Arial"/>
                  <w:color w:val="000000"/>
                </w:rPr>
                <w:t>ERCOT Board/PUCT Directive</w:t>
              </w:r>
            </w:ins>
          </w:p>
          <w:p w14:paraId="01F16240" w14:textId="77777777" w:rsidR="004A49E3" w:rsidRPr="00CD242D" w:rsidRDefault="004A49E3" w:rsidP="00E71C39">
            <w:pPr>
              <w:pStyle w:val="NormalArial"/>
              <w:spacing w:before="120"/>
              <w:rPr>
                <w:rFonts w:cs="Arial"/>
                <w:color w:val="000000"/>
              </w:rPr>
            </w:pPr>
          </w:p>
          <w:p w14:paraId="689118AB" w14:textId="77777777" w:rsidR="004A49E3" w:rsidRDefault="004A49E3" w:rsidP="004A49E3">
            <w:pPr>
              <w:pStyle w:val="NormalArial"/>
              <w:rPr>
                <w:ins w:id="24" w:author="A. Boren" w:date="2023-10-06T15:34:00Z"/>
                <w:i/>
                <w:sz w:val="20"/>
                <w:szCs w:val="20"/>
              </w:rPr>
            </w:pPr>
            <w:ins w:id="25" w:author="A. Boren" w:date="2023-10-06T15:34:00Z">
              <w:r w:rsidRPr="00CD242D">
                <w:rPr>
                  <w:i/>
                  <w:sz w:val="20"/>
                  <w:szCs w:val="20"/>
                </w:rPr>
                <w:t xml:space="preserve">(please select </w:t>
              </w:r>
              <w:r>
                <w:rPr>
                  <w:i/>
                  <w:sz w:val="20"/>
                  <w:szCs w:val="20"/>
                </w:rPr>
                <w:t>ONLY ONE – if more than one apply, please select the ONE that is most relevant)</w:t>
              </w:r>
            </w:ins>
          </w:p>
          <w:p w14:paraId="16C18FE9" w14:textId="0FC08A94" w:rsidR="00FC3D4B" w:rsidRPr="001313B4" w:rsidRDefault="00E71C39" w:rsidP="00681F21">
            <w:pPr>
              <w:pStyle w:val="NormalArial"/>
              <w:spacing w:after="120"/>
              <w:rPr>
                <w:iCs/>
                <w:kern w:val="24"/>
              </w:rPr>
            </w:pPr>
            <w:del w:id="26" w:author="A. Boren" w:date="2023-10-06T15:34:00Z">
              <w:r w:rsidRPr="00CD242D" w:rsidDel="004A49E3">
                <w:rPr>
                  <w:i/>
                  <w:sz w:val="20"/>
                  <w:szCs w:val="20"/>
                </w:rPr>
                <w:delText>(please select all that apply)</w:delText>
              </w:r>
            </w:del>
          </w:p>
        </w:tc>
      </w:tr>
      <w:tr w:rsidR="00625E5D" w14:paraId="76C72AE2" w14:textId="77777777" w:rsidTr="00F538FD">
        <w:trPr>
          <w:trHeight w:val="518"/>
        </w:trPr>
        <w:tc>
          <w:tcPr>
            <w:tcW w:w="2880" w:type="dxa"/>
            <w:gridSpan w:val="2"/>
            <w:tcBorders>
              <w:bottom w:val="single" w:sz="4" w:space="0" w:color="auto"/>
            </w:tcBorders>
            <w:shd w:val="clear" w:color="auto" w:fill="FFFFFF"/>
            <w:vAlign w:val="center"/>
          </w:tcPr>
          <w:p w14:paraId="05C51CC0" w14:textId="2448467A" w:rsidR="00625E5D" w:rsidRDefault="004A49E3" w:rsidP="00F44236">
            <w:pPr>
              <w:pStyle w:val="Header"/>
            </w:pPr>
            <w:ins w:id="27" w:author="A. Boren" w:date="2023-10-06T15:34:00Z">
              <w:r>
                <w:t>Justification of Reason for Revision and Market Impacts</w:t>
              </w:r>
              <w:del w:id="28" w:author="A. Boren" w:date="2023-10-06T15:14:00Z">
                <w:r w:rsidDel="00685397">
                  <w:delText>Business Case</w:delText>
                </w:r>
              </w:del>
            </w:ins>
            <w:del w:id="29" w:author="A. Boren" w:date="2023-10-06T15:34:00Z">
              <w:r w:rsidR="00625E5D" w:rsidDel="004A49E3">
                <w:delText>Business Case</w:delText>
              </w:r>
            </w:del>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w:t>
            </w:r>
            <w:r>
              <w:lastRenderedPageBreak/>
              <w:t xml:space="preserve">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r w:rsidR="00F538FD" w14:paraId="3FF6D755" w14:textId="77777777" w:rsidTr="00F538FD">
        <w:trPr>
          <w:trHeight w:val="518"/>
        </w:trPr>
        <w:tc>
          <w:tcPr>
            <w:tcW w:w="2880" w:type="dxa"/>
            <w:gridSpan w:val="2"/>
            <w:tcBorders>
              <w:bottom w:val="single" w:sz="4" w:space="0" w:color="auto"/>
            </w:tcBorders>
            <w:shd w:val="clear" w:color="auto" w:fill="FFFFFF"/>
            <w:vAlign w:val="center"/>
          </w:tcPr>
          <w:p w14:paraId="761F36D7" w14:textId="28BBF4CC" w:rsidR="00F538FD" w:rsidRDefault="00F538FD" w:rsidP="00F538FD">
            <w:pPr>
              <w:pStyle w:val="Header"/>
              <w:spacing w:before="120" w:after="120"/>
            </w:pPr>
            <w:r>
              <w:lastRenderedPageBreak/>
              <w:t>PRS Decision</w:t>
            </w:r>
          </w:p>
        </w:tc>
        <w:tc>
          <w:tcPr>
            <w:tcW w:w="7560" w:type="dxa"/>
            <w:gridSpan w:val="2"/>
            <w:tcBorders>
              <w:bottom w:val="single" w:sz="4" w:space="0" w:color="auto"/>
            </w:tcBorders>
            <w:vAlign w:val="center"/>
          </w:tcPr>
          <w:p w14:paraId="727C5980" w14:textId="77777777" w:rsidR="00F538FD" w:rsidRDefault="00F538FD" w:rsidP="00F538FD">
            <w:pPr>
              <w:pStyle w:val="NormalArial"/>
              <w:spacing w:before="120" w:after="120"/>
            </w:pPr>
            <w:r>
              <w:t>On 4/13/23, PRS voted unanimously to table NPRR1171 and refer the issue to ROS.  All Market Segments participated in the vote.</w:t>
            </w:r>
          </w:p>
          <w:p w14:paraId="061E7E00" w14:textId="77777777" w:rsidR="00862A49" w:rsidRDefault="00862A49" w:rsidP="00F538FD">
            <w:pPr>
              <w:pStyle w:val="NormalArial"/>
              <w:spacing w:before="120" w:after="120"/>
            </w:pPr>
            <w:r>
              <w:t>On 7/13/23, PRS voted unanimously to recommend approval of NPRR1171 as submitted.  All Market Segments participated in the vote.</w:t>
            </w:r>
          </w:p>
          <w:p w14:paraId="2687B9FD" w14:textId="509CD91A" w:rsidR="00AF7162" w:rsidRDefault="00AF7162" w:rsidP="00F538FD">
            <w:pPr>
              <w:pStyle w:val="NormalArial"/>
              <w:spacing w:before="120" w:after="120"/>
            </w:pPr>
            <w:r>
              <w:t>On 8/10/23, PRS voted unanimously t</w:t>
            </w:r>
            <w:r w:rsidRPr="00AF7162">
              <w:t>o endorse and forward to TAC the 7/13/23 PRS Report and 3/29/23 Impact Analysis for NPRR1171 with a recommended priority of 2024 and rank of 4050</w:t>
            </w:r>
            <w:r>
              <w:t>.  All Market Segments participated in the vote.</w:t>
            </w:r>
          </w:p>
        </w:tc>
      </w:tr>
      <w:tr w:rsidR="00F538FD" w14:paraId="31C9E292" w14:textId="77777777" w:rsidTr="005305A6">
        <w:trPr>
          <w:trHeight w:val="518"/>
        </w:trPr>
        <w:tc>
          <w:tcPr>
            <w:tcW w:w="2880" w:type="dxa"/>
            <w:gridSpan w:val="2"/>
            <w:shd w:val="clear" w:color="auto" w:fill="FFFFFF"/>
            <w:vAlign w:val="center"/>
          </w:tcPr>
          <w:p w14:paraId="7751DFD7" w14:textId="4DAB0F6C" w:rsidR="00F538FD" w:rsidRDefault="00F538FD" w:rsidP="00F538FD">
            <w:pPr>
              <w:pStyle w:val="Header"/>
              <w:spacing w:before="120" w:after="120"/>
            </w:pPr>
            <w:r>
              <w:t>Summary of PRS Discussion</w:t>
            </w:r>
          </w:p>
        </w:tc>
        <w:tc>
          <w:tcPr>
            <w:tcW w:w="7560" w:type="dxa"/>
            <w:gridSpan w:val="2"/>
            <w:vAlign w:val="center"/>
          </w:tcPr>
          <w:p w14:paraId="4008E0E7" w14:textId="77777777" w:rsidR="00F538FD" w:rsidRDefault="00F538FD" w:rsidP="00F538FD">
            <w:pPr>
              <w:pStyle w:val="NormalArial"/>
              <w:spacing w:before="120" w:after="120"/>
            </w:pPr>
            <w:r>
              <w:t xml:space="preserve">On 4/13/23, </w:t>
            </w:r>
            <w:r w:rsidR="005374C1">
              <w:t xml:space="preserve">some </w:t>
            </w:r>
            <w:r>
              <w:t xml:space="preserve">participants expressed concern for </w:t>
            </w:r>
            <w:r w:rsidR="005374C1">
              <w:t xml:space="preserve">operational limitations, </w:t>
            </w:r>
            <w:r>
              <w:t>reporting accuracy</w:t>
            </w:r>
            <w:r w:rsidR="005374C1">
              <w:t>,</w:t>
            </w:r>
            <w:r>
              <w:t xml:space="preserve"> and reliability</w:t>
            </w:r>
            <w:r w:rsidR="005374C1">
              <w:t>.  Participants requested further review by ROS.</w:t>
            </w:r>
          </w:p>
          <w:p w14:paraId="153BB173" w14:textId="77777777" w:rsidR="00862A49" w:rsidRDefault="00862A49" w:rsidP="00F538FD">
            <w:pPr>
              <w:pStyle w:val="NormalArial"/>
              <w:spacing w:before="120" w:after="120"/>
            </w:pPr>
            <w:r>
              <w:t>On 7/13/23, participants noted the 7/7/23 ROS comments endorsing NPRR1171 as submitted.</w:t>
            </w:r>
          </w:p>
          <w:p w14:paraId="1B0534DE" w14:textId="0EADA73E" w:rsidR="00AF7162" w:rsidRDefault="00AF7162" w:rsidP="00F538FD">
            <w:pPr>
              <w:pStyle w:val="NormalArial"/>
              <w:spacing w:before="120" w:after="120"/>
            </w:pPr>
            <w:r>
              <w:t>On 8/10/23, participants reviewed the 3/29/23 Impact Analysis, and the proposed rank and priority for NPRR1171.</w:t>
            </w:r>
          </w:p>
        </w:tc>
      </w:tr>
      <w:tr w:rsidR="00E83A95" w14:paraId="439BD968" w14:textId="77777777" w:rsidTr="005305A6">
        <w:trPr>
          <w:trHeight w:val="518"/>
        </w:trPr>
        <w:tc>
          <w:tcPr>
            <w:tcW w:w="2880" w:type="dxa"/>
            <w:gridSpan w:val="2"/>
            <w:shd w:val="clear" w:color="auto" w:fill="FFFFFF"/>
            <w:vAlign w:val="center"/>
          </w:tcPr>
          <w:p w14:paraId="0481D46A" w14:textId="7DDBCA2A" w:rsidR="00E83A95" w:rsidRPr="005305A6" w:rsidRDefault="00E83A95" w:rsidP="00E83A95">
            <w:pPr>
              <w:pStyle w:val="Header"/>
              <w:spacing w:before="120" w:after="120"/>
            </w:pPr>
            <w:r w:rsidRPr="005305A6">
              <w:t>TAC Decision</w:t>
            </w:r>
          </w:p>
        </w:tc>
        <w:tc>
          <w:tcPr>
            <w:tcW w:w="7560" w:type="dxa"/>
            <w:gridSpan w:val="2"/>
            <w:vAlign w:val="center"/>
          </w:tcPr>
          <w:p w14:paraId="03BEA3BA" w14:textId="54504537" w:rsidR="00E83A95" w:rsidRDefault="00E83A95" w:rsidP="00E83A95">
            <w:pPr>
              <w:pStyle w:val="NormalArial"/>
              <w:spacing w:before="120" w:after="120"/>
            </w:pPr>
            <w:r w:rsidRPr="001B22EC">
              <w:rPr>
                <w:iCs/>
                <w:kern w:val="24"/>
              </w:rPr>
              <w:t xml:space="preserve">On </w:t>
            </w:r>
            <w:r>
              <w:rPr>
                <w:iCs/>
                <w:kern w:val="24"/>
              </w:rPr>
              <w:t>8/22</w:t>
            </w:r>
            <w:r w:rsidRPr="001B22EC">
              <w:rPr>
                <w:iCs/>
                <w:kern w:val="24"/>
              </w:rPr>
              <w:t>/23, TAC voted unanimously to recommend approval of NPRR</w:t>
            </w:r>
            <w:r>
              <w:rPr>
                <w:iCs/>
                <w:kern w:val="24"/>
              </w:rPr>
              <w:t>1171</w:t>
            </w:r>
            <w:r w:rsidRPr="001B22EC">
              <w:rPr>
                <w:iCs/>
                <w:kern w:val="24"/>
              </w:rPr>
              <w:t xml:space="preserve"> as recommended by PRS in the </w:t>
            </w:r>
            <w:r>
              <w:rPr>
                <w:iCs/>
                <w:kern w:val="24"/>
              </w:rPr>
              <w:t>8/10</w:t>
            </w:r>
            <w:r w:rsidRPr="001B22EC">
              <w:rPr>
                <w:iCs/>
                <w:kern w:val="24"/>
              </w:rPr>
              <w:t>/23 PRS Report</w:t>
            </w:r>
            <w:r>
              <w:rPr>
                <w:iCs/>
                <w:kern w:val="24"/>
              </w:rPr>
              <w:t xml:space="preserve"> as amended by the 8/1</w:t>
            </w:r>
            <w:r w:rsidR="00DD783C">
              <w:rPr>
                <w:iCs/>
                <w:kern w:val="24"/>
              </w:rPr>
              <w:t>8</w:t>
            </w:r>
            <w:r>
              <w:rPr>
                <w:iCs/>
                <w:kern w:val="24"/>
              </w:rPr>
              <w:t>/23 ERCOT comments</w:t>
            </w:r>
            <w:r w:rsidRPr="001B22EC">
              <w:rPr>
                <w:iCs/>
                <w:kern w:val="24"/>
              </w:rPr>
              <w:t>.  All Market Segments participated in the vote.</w:t>
            </w:r>
          </w:p>
        </w:tc>
      </w:tr>
      <w:tr w:rsidR="00E83A95" w14:paraId="11F3B1B0" w14:textId="77777777" w:rsidTr="004A49E3">
        <w:trPr>
          <w:trHeight w:val="518"/>
        </w:trPr>
        <w:tc>
          <w:tcPr>
            <w:tcW w:w="2880" w:type="dxa"/>
            <w:gridSpan w:val="2"/>
            <w:shd w:val="clear" w:color="auto" w:fill="FFFFFF"/>
            <w:vAlign w:val="center"/>
          </w:tcPr>
          <w:p w14:paraId="293B0FE2" w14:textId="1CCD69B3" w:rsidR="00E83A95" w:rsidRPr="005305A6" w:rsidRDefault="00E83A95" w:rsidP="00E83A95">
            <w:pPr>
              <w:pStyle w:val="Header"/>
              <w:spacing w:before="120" w:after="120"/>
            </w:pPr>
            <w:r w:rsidRPr="005305A6">
              <w:t>Summary of TAC Discussion</w:t>
            </w:r>
          </w:p>
        </w:tc>
        <w:tc>
          <w:tcPr>
            <w:tcW w:w="7560" w:type="dxa"/>
            <w:gridSpan w:val="2"/>
            <w:vAlign w:val="center"/>
          </w:tcPr>
          <w:p w14:paraId="59DD1822" w14:textId="1F8C2C9A" w:rsidR="00E83A95" w:rsidRDefault="00E83A95" w:rsidP="00E83A95">
            <w:pPr>
              <w:pStyle w:val="NormalArial"/>
              <w:spacing w:before="120" w:after="120"/>
            </w:pPr>
            <w:r w:rsidRPr="001B22EC">
              <w:rPr>
                <w:iCs/>
                <w:kern w:val="24"/>
              </w:rPr>
              <w:t xml:space="preserve">On </w:t>
            </w:r>
            <w:r>
              <w:rPr>
                <w:iCs/>
                <w:kern w:val="24"/>
              </w:rPr>
              <w:t>8/22</w:t>
            </w:r>
            <w:r w:rsidRPr="001B22EC">
              <w:rPr>
                <w:iCs/>
                <w:kern w:val="24"/>
              </w:rPr>
              <w:t>/23, TAC reviewed the ERCOT Opinion, ERCOT Market Impact Statement, Independent Market Monitor (IMM) Opinion</w:t>
            </w:r>
            <w:r w:rsidR="00B425CA">
              <w:rPr>
                <w:iCs/>
                <w:kern w:val="24"/>
              </w:rPr>
              <w:t>, and Business Case</w:t>
            </w:r>
            <w:r w:rsidRPr="001B22EC">
              <w:rPr>
                <w:iCs/>
                <w:kern w:val="24"/>
              </w:rPr>
              <w:t xml:space="preserve"> for NPRR11</w:t>
            </w:r>
            <w:r w:rsidR="00941B8E">
              <w:rPr>
                <w:iCs/>
                <w:kern w:val="24"/>
              </w:rPr>
              <w:t>71</w:t>
            </w:r>
            <w:r>
              <w:rPr>
                <w:iCs/>
                <w:kern w:val="24"/>
              </w:rPr>
              <w:t xml:space="preserve">, </w:t>
            </w:r>
            <w:r w:rsidR="00941B8E" w:rsidRPr="005305A6">
              <w:rPr>
                <w:iCs/>
                <w:kern w:val="24"/>
              </w:rPr>
              <w:t>and the 8/1</w:t>
            </w:r>
            <w:r w:rsidR="00DD783C" w:rsidRPr="005305A6">
              <w:rPr>
                <w:iCs/>
                <w:kern w:val="24"/>
              </w:rPr>
              <w:t>8</w:t>
            </w:r>
            <w:r w:rsidR="00941B8E" w:rsidRPr="005305A6">
              <w:rPr>
                <w:iCs/>
                <w:kern w:val="24"/>
              </w:rPr>
              <w:t>/23 ERCOT comments to correct baseline language.</w:t>
            </w:r>
            <w:r w:rsidR="002032C6">
              <w:rPr>
                <w:iCs/>
                <w:kern w:val="24"/>
              </w:rPr>
              <w:t xml:space="preserve">  Participants offered to develop a problem statement to determine if </w:t>
            </w:r>
            <w:r w:rsidR="00B80CA2">
              <w:rPr>
                <w:iCs/>
                <w:kern w:val="24"/>
              </w:rPr>
              <w:t>a workshop and/or additional NPRR is needed to address issues associated with transmission and distribution utility mobile generation implementation issues.</w:t>
            </w:r>
          </w:p>
        </w:tc>
      </w:tr>
      <w:tr w:rsidR="004A49E3" w14:paraId="764E0597" w14:textId="77777777" w:rsidTr="004A49E3">
        <w:trPr>
          <w:trHeight w:val="518"/>
        </w:trPr>
        <w:tc>
          <w:tcPr>
            <w:tcW w:w="2880" w:type="dxa"/>
            <w:gridSpan w:val="2"/>
            <w:shd w:val="clear" w:color="auto" w:fill="FFFFFF"/>
            <w:vAlign w:val="center"/>
          </w:tcPr>
          <w:p w14:paraId="0E8DCE7E" w14:textId="55D59BA9" w:rsidR="004A49E3" w:rsidRPr="005305A6" w:rsidRDefault="004A49E3" w:rsidP="00E83A95">
            <w:pPr>
              <w:pStyle w:val="Header"/>
              <w:spacing w:before="120" w:after="120"/>
            </w:pPr>
            <w:ins w:id="30" w:author="A. Boren" w:date="2023-10-06T15:15:00Z">
              <w:r>
                <w:t xml:space="preserve">Explanation of Opposing </w:t>
              </w:r>
            </w:ins>
            <w:ins w:id="31" w:author="A. Boren" w:date="2023-10-06T15:35:00Z">
              <w:r>
                <w:t xml:space="preserve">TAC </w:t>
              </w:r>
            </w:ins>
            <w:ins w:id="32" w:author="A. Boren" w:date="2023-10-06T15:15:00Z">
              <w:r>
                <w:t>Votes</w:t>
              </w:r>
            </w:ins>
          </w:p>
        </w:tc>
        <w:tc>
          <w:tcPr>
            <w:tcW w:w="7560" w:type="dxa"/>
            <w:gridSpan w:val="2"/>
            <w:vAlign w:val="center"/>
          </w:tcPr>
          <w:p w14:paraId="19106EB0" w14:textId="77777777" w:rsidR="004A49E3" w:rsidRDefault="004A49E3" w:rsidP="004A49E3">
            <w:pPr>
              <w:pStyle w:val="NormalArial"/>
              <w:spacing w:before="120" w:after="120"/>
              <w:rPr>
                <w:ins w:id="33" w:author="A. Boren" w:date="2023-10-06T15:35:00Z"/>
                <w:iCs/>
                <w:kern w:val="24"/>
              </w:rPr>
            </w:pPr>
            <w:ins w:id="34" w:author="A. Boren" w:date="2023-10-06T15:35:00Z">
              <w:r>
                <w:rPr>
                  <w:iCs/>
                  <w:kern w:val="24"/>
                </w:rPr>
                <w:t>Segment/Company – (explanation)</w:t>
              </w:r>
            </w:ins>
          </w:p>
          <w:p w14:paraId="2673261D" w14:textId="77777777" w:rsidR="004A49E3" w:rsidRDefault="004A49E3" w:rsidP="004A49E3">
            <w:pPr>
              <w:pStyle w:val="NormalArial"/>
              <w:spacing w:before="120" w:after="120"/>
              <w:rPr>
                <w:ins w:id="35" w:author="A. Boren" w:date="2023-10-06T15:35:00Z"/>
                <w:iCs/>
                <w:kern w:val="24"/>
              </w:rPr>
            </w:pPr>
          </w:p>
          <w:p w14:paraId="2A89E7A6" w14:textId="77777777" w:rsidR="004A49E3" w:rsidRDefault="004A49E3" w:rsidP="004A49E3">
            <w:pPr>
              <w:pStyle w:val="NormalArial"/>
              <w:spacing w:before="120" w:after="120"/>
              <w:rPr>
                <w:ins w:id="36" w:author="A. Boren" w:date="2023-10-06T15:35:00Z"/>
                <w:iCs/>
                <w:kern w:val="24"/>
              </w:rPr>
            </w:pPr>
            <w:ins w:id="37" w:author="A. Boren" w:date="2023-10-06T15:35:00Z">
              <w:r>
                <w:rPr>
                  <w:iCs/>
                  <w:kern w:val="24"/>
                </w:rPr>
                <w:t>Segment/Company – (explanation)</w:t>
              </w:r>
            </w:ins>
          </w:p>
          <w:p w14:paraId="71376C98" w14:textId="77777777" w:rsidR="004A49E3" w:rsidRPr="001B22EC" w:rsidRDefault="004A49E3" w:rsidP="00E83A95">
            <w:pPr>
              <w:pStyle w:val="NormalArial"/>
              <w:spacing w:before="120" w:after="120"/>
              <w:rPr>
                <w:iCs/>
                <w:kern w:val="24"/>
              </w:rPr>
            </w:pPr>
          </w:p>
        </w:tc>
      </w:tr>
      <w:tr w:rsidR="004A49E3" w14:paraId="355DDACB" w14:textId="77777777" w:rsidTr="00BC2D06">
        <w:trPr>
          <w:trHeight w:val="518"/>
        </w:trPr>
        <w:tc>
          <w:tcPr>
            <w:tcW w:w="2880" w:type="dxa"/>
            <w:gridSpan w:val="2"/>
            <w:tcBorders>
              <w:bottom w:val="single" w:sz="4" w:space="0" w:color="auto"/>
            </w:tcBorders>
            <w:shd w:val="clear" w:color="auto" w:fill="FFFFFF"/>
            <w:vAlign w:val="center"/>
          </w:tcPr>
          <w:p w14:paraId="5D0AE676" w14:textId="54EBFA1D" w:rsidR="004A49E3" w:rsidRDefault="004A49E3" w:rsidP="00E83A95">
            <w:pPr>
              <w:pStyle w:val="Header"/>
              <w:spacing w:before="120" w:after="120"/>
            </w:pPr>
            <w:ins w:id="38" w:author="A. Boren" w:date="2023-10-06T15:16:00Z">
              <w:r>
                <w:lastRenderedPageBreak/>
                <w:t>TAC Review/Justification of Recommendation</w:t>
              </w:r>
            </w:ins>
          </w:p>
        </w:tc>
        <w:tc>
          <w:tcPr>
            <w:tcW w:w="7560" w:type="dxa"/>
            <w:gridSpan w:val="2"/>
            <w:tcBorders>
              <w:bottom w:val="single" w:sz="4" w:space="0" w:color="auto"/>
            </w:tcBorders>
            <w:vAlign w:val="center"/>
          </w:tcPr>
          <w:p w14:paraId="3D06E147" w14:textId="1162D222" w:rsidR="004A49E3" w:rsidRPr="00685397" w:rsidRDefault="004A49E3" w:rsidP="004A49E3">
            <w:pPr>
              <w:pStyle w:val="NormalArial"/>
              <w:spacing w:before="120" w:after="120"/>
              <w:rPr>
                <w:ins w:id="39" w:author="A. Boren" w:date="2023-10-06T15:16:00Z"/>
                <w:iCs/>
                <w:kern w:val="24"/>
              </w:rPr>
            </w:pPr>
            <w:ins w:id="40" w:author="A. Boren" w:date="2023-10-06T15:16:00Z">
              <w:r w:rsidRPr="00685397">
                <w:rPr>
                  <w:iCs/>
                  <w:kern w:val="24"/>
                </w:rPr>
                <w:object w:dxaOrig="1440" w:dyaOrig="1440" w14:anchorId="1F722496">
                  <v:shape id="_x0000_i1101" type="#_x0000_t75" style="width:15.6pt;height:14.95pt" o:ole="">
                    <v:imagedata r:id="rId21" o:title=""/>
                  </v:shape>
                  <w:control r:id="rId22" w:name="TextBox111" w:shapeid="_x0000_i1101"/>
                </w:object>
              </w:r>
              <w:r w:rsidRPr="00685397">
                <w:rPr>
                  <w:iCs/>
                  <w:kern w:val="24"/>
                </w:rPr>
                <w:t xml:space="preserve">  Revision Request ties to Reason for Revision as explained in Justification </w:t>
              </w:r>
            </w:ins>
          </w:p>
          <w:p w14:paraId="4BFD481E" w14:textId="02B8D7B5" w:rsidR="004A49E3" w:rsidRDefault="004A49E3" w:rsidP="004A49E3">
            <w:pPr>
              <w:pStyle w:val="NormalArial"/>
              <w:spacing w:before="120" w:after="120"/>
              <w:rPr>
                <w:ins w:id="41" w:author="A. Boren" w:date="2023-10-06T15:16:00Z"/>
                <w:iCs/>
                <w:kern w:val="24"/>
              </w:rPr>
            </w:pPr>
            <w:ins w:id="42" w:author="A. Boren" w:date="2023-10-06T15:16:00Z">
              <w:r w:rsidRPr="00685397">
                <w:rPr>
                  <w:iCs/>
                  <w:kern w:val="24"/>
                </w:rPr>
                <w:object w:dxaOrig="1440" w:dyaOrig="1440" w14:anchorId="78F25033">
                  <v:shape id="_x0000_i1100" type="#_x0000_t75" style="width:15.6pt;height:14.95pt" o:ole="">
                    <v:imagedata r:id="rId11" o:title=""/>
                  </v:shape>
                  <w:control r:id="rId23" w:name="TextBox16" w:shapeid="_x0000_i1100"/>
                </w:object>
              </w:r>
              <w:r w:rsidRPr="00685397">
                <w:rPr>
                  <w:iCs/>
                  <w:kern w:val="24"/>
                </w:rPr>
                <w:t xml:space="preserve">  Impact Analysis reviewed and impacts are justified as explained in Justification</w:t>
              </w:r>
            </w:ins>
          </w:p>
          <w:p w14:paraId="4EC4933F" w14:textId="49FF5288" w:rsidR="004A49E3" w:rsidRDefault="004A49E3" w:rsidP="004A49E3">
            <w:pPr>
              <w:pStyle w:val="NormalArial"/>
              <w:spacing w:before="120" w:after="120"/>
              <w:rPr>
                <w:ins w:id="43" w:author="A. Boren" w:date="2023-10-06T15:16:00Z"/>
                <w:iCs/>
                <w:kern w:val="24"/>
              </w:rPr>
            </w:pPr>
            <w:ins w:id="44" w:author="A. Boren" w:date="2023-10-06T15:16:00Z">
              <w:r w:rsidRPr="00685397">
                <w:rPr>
                  <w:iCs/>
                  <w:kern w:val="24"/>
                </w:rPr>
                <w:object w:dxaOrig="1440" w:dyaOrig="1440" w14:anchorId="02FBC033">
                  <v:shape id="_x0000_i1099" type="#_x0000_t75" style="width:15.6pt;height:14.95pt" o:ole="">
                    <v:imagedata r:id="rId11" o:title=""/>
                  </v:shape>
                  <w:control r:id="rId24" w:name="TextBox121" w:shapeid="_x0000_i1099"/>
                </w:object>
              </w:r>
              <w:r w:rsidRPr="00685397">
                <w:rPr>
                  <w:iCs/>
                  <w:kern w:val="24"/>
                </w:rPr>
                <w:t xml:space="preserve">  Opinions were reviewed and discussed</w:t>
              </w:r>
            </w:ins>
          </w:p>
          <w:p w14:paraId="6651A463" w14:textId="7B961FA4" w:rsidR="004A49E3" w:rsidRDefault="004A49E3" w:rsidP="004A49E3">
            <w:pPr>
              <w:pStyle w:val="NormalArial"/>
              <w:spacing w:before="120" w:after="120"/>
              <w:rPr>
                <w:ins w:id="45" w:author="A. Boren" w:date="2023-10-06T15:16:00Z"/>
                <w:iCs/>
                <w:kern w:val="24"/>
              </w:rPr>
            </w:pPr>
            <w:ins w:id="46" w:author="A. Boren" w:date="2023-10-06T15:16:00Z">
              <w:r w:rsidRPr="00685397">
                <w:rPr>
                  <w:iCs/>
                  <w:kern w:val="24"/>
                </w:rPr>
                <w:object w:dxaOrig="1440" w:dyaOrig="1440" w14:anchorId="0F0907D2">
                  <v:shape id="_x0000_i1098" type="#_x0000_t75" style="width:15.6pt;height:14.95pt" o:ole="">
                    <v:imagedata r:id="rId11" o:title=""/>
                  </v:shape>
                  <w:control r:id="rId25" w:name="TextBox131" w:shapeid="_x0000_i1098"/>
                </w:object>
              </w:r>
              <w:r w:rsidRPr="00685397">
                <w:rPr>
                  <w:iCs/>
                  <w:kern w:val="24"/>
                </w:rPr>
                <w:t xml:space="preserve">  Comments were reviewed and discussed</w:t>
              </w:r>
            </w:ins>
          </w:p>
          <w:p w14:paraId="06383535" w14:textId="6BCB81C8" w:rsidR="004A49E3" w:rsidRDefault="004A49E3" w:rsidP="004A49E3">
            <w:pPr>
              <w:pStyle w:val="NormalArial"/>
              <w:spacing w:before="120" w:after="120"/>
              <w:rPr>
                <w:iCs/>
                <w:kern w:val="24"/>
              </w:rPr>
            </w:pPr>
            <w:ins w:id="47" w:author="A. Boren" w:date="2023-10-06T15:16:00Z">
              <w:r w:rsidRPr="00685397">
                <w:rPr>
                  <w:iCs/>
                  <w:kern w:val="24"/>
                </w:rPr>
                <w:object w:dxaOrig="1440" w:dyaOrig="1440" w14:anchorId="687DCBF8">
                  <v:shape id="_x0000_i1097" type="#_x0000_t75" style="width:15.6pt;height:14.95pt" o:ole="">
                    <v:imagedata r:id="rId11" o:title=""/>
                  </v:shape>
                  <w:control r:id="rId26" w:name="TextBox141" w:shapeid="_x0000_i1097"/>
                </w:object>
              </w:r>
            </w:ins>
            <w:ins w:id="48" w:author="A. Boren" w:date="2023-10-06T15:17:00Z">
              <w:r w:rsidRPr="00685397">
                <w:rPr>
                  <w:iCs/>
                  <w:kern w:val="24"/>
                </w:rPr>
                <w:t xml:space="preserve"> Other: (explain)</w:t>
              </w:r>
            </w:ins>
          </w:p>
        </w:tc>
      </w:tr>
    </w:tbl>
    <w:p w14:paraId="457C504F" w14:textId="4D21D106" w:rsidR="00F538FD"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8FD" w14:paraId="434C5030" w14:textId="77777777" w:rsidTr="007260A9">
        <w:trPr>
          <w:trHeight w:val="432"/>
        </w:trPr>
        <w:tc>
          <w:tcPr>
            <w:tcW w:w="10440" w:type="dxa"/>
            <w:gridSpan w:val="2"/>
            <w:shd w:val="clear" w:color="auto" w:fill="FFFFFF"/>
            <w:vAlign w:val="center"/>
          </w:tcPr>
          <w:p w14:paraId="7A3AF816" w14:textId="77777777" w:rsidR="00F538FD" w:rsidRPr="00895AB9" w:rsidRDefault="00F538FD" w:rsidP="007260A9">
            <w:pPr>
              <w:pStyle w:val="NormalArial"/>
              <w:ind w:hanging="2"/>
              <w:jc w:val="center"/>
              <w:rPr>
                <w:b/>
              </w:rPr>
            </w:pPr>
            <w:r>
              <w:rPr>
                <w:b/>
              </w:rPr>
              <w:t>Opinions</w:t>
            </w:r>
          </w:p>
        </w:tc>
      </w:tr>
      <w:tr w:rsidR="00F538FD" w:rsidRPr="00F6614D" w14:paraId="51909A70" w14:textId="77777777" w:rsidTr="007260A9">
        <w:trPr>
          <w:trHeight w:val="432"/>
        </w:trPr>
        <w:tc>
          <w:tcPr>
            <w:tcW w:w="2880" w:type="dxa"/>
            <w:shd w:val="clear" w:color="auto" w:fill="FFFFFF"/>
            <w:vAlign w:val="center"/>
          </w:tcPr>
          <w:p w14:paraId="61AD265D" w14:textId="77777777" w:rsidR="00F538FD" w:rsidRPr="00B41617" w:rsidRDefault="00F538FD" w:rsidP="007260A9">
            <w:pPr>
              <w:pStyle w:val="Header"/>
              <w:spacing w:before="120" w:after="120"/>
              <w:ind w:hanging="2"/>
            </w:pPr>
            <w:r w:rsidRPr="00B41617">
              <w:t>Credit Review</w:t>
            </w:r>
          </w:p>
        </w:tc>
        <w:tc>
          <w:tcPr>
            <w:tcW w:w="7560" w:type="dxa"/>
            <w:vAlign w:val="center"/>
          </w:tcPr>
          <w:p w14:paraId="4AA5B153" w14:textId="40B47CF0" w:rsidR="00F538FD" w:rsidRPr="007633B0" w:rsidRDefault="007633B0" w:rsidP="007260A9">
            <w:pPr>
              <w:pStyle w:val="NormalArial"/>
              <w:spacing w:before="120" w:after="120"/>
              <w:ind w:hanging="2"/>
            </w:pPr>
            <w:r w:rsidRPr="007633B0">
              <w:rPr>
                <w:color w:val="000000"/>
              </w:rPr>
              <w:t xml:space="preserve">ERCOT Credit Staff and the </w:t>
            </w:r>
            <w:r w:rsidRPr="007633B0">
              <w:t>Credit Finance Sub Group (CFSG)</w:t>
            </w:r>
            <w:r w:rsidRPr="007633B0">
              <w:rPr>
                <w:color w:val="000000"/>
              </w:rPr>
              <w:t xml:space="preserve"> have reviewed NPRR1171 and do not believe that it requires changes to credit monitoring activity or the calculation of liability.</w:t>
            </w:r>
          </w:p>
        </w:tc>
      </w:tr>
      <w:tr w:rsidR="00F538FD" w:rsidRPr="00F6614D" w14:paraId="570707E3" w14:textId="77777777" w:rsidTr="007260A9">
        <w:trPr>
          <w:trHeight w:val="432"/>
        </w:trPr>
        <w:tc>
          <w:tcPr>
            <w:tcW w:w="2880" w:type="dxa"/>
            <w:shd w:val="clear" w:color="auto" w:fill="FFFFFF"/>
            <w:vAlign w:val="center"/>
          </w:tcPr>
          <w:p w14:paraId="338199FF" w14:textId="77777777" w:rsidR="00F538FD" w:rsidRPr="00B41617" w:rsidRDefault="00F538FD" w:rsidP="007260A9">
            <w:pPr>
              <w:pStyle w:val="Header"/>
              <w:spacing w:before="120" w:after="120"/>
              <w:ind w:hanging="2"/>
            </w:pPr>
            <w:r w:rsidRPr="00B41617">
              <w:t>Independent Market Monitor Opinion</w:t>
            </w:r>
          </w:p>
        </w:tc>
        <w:tc>
          <w:tcPr>
            <w:tcW w:w="7560" w:type="dxa"/>
            <w:vAlign w:val="center"/>
          </w:tcPr>
          <w:p w14:paraId="0DFDA747" w14:textId="48541697" w:rsidR="00F538FD" w:rsidRPr="00E83A95" w:rsidRDefault="00E83A95" w:rsidP="007260A9">
            <w:pPr>
              <w:pStyle w:val="NormalArial"/>
              <w:spacing w:before="120" w:after="120"/>
              <w:ind w:hanging="2"/>
              <w:rPr>
                <w:b/>
                <w:bCs/>
              </w:rPr>
            </w:pPr>
            <w:r w:rsidRPr="00E83A95">
              <w:t>IMM has no opinion on NPRR1171.</w:t>
            </w:r>
          </w:p>
        </w:tc>
      </w:tr>
      <w:tr w:rsidR="00F538FD" w:rsidRPr="00F6614D" w14:paraId="1550AE29" w14:textId="77777777" w:rsidTr="007260A9">
        <w:trPr>
          <w:trHeight w:val="432"/>
        </w:trPr>
        <w:tc>
          <w:tcPr>
            <w:tcW w:w="2880" w:type="dxa"/>
            <w:shd w:val="clear" w:color="auto" w:fill="FFFFFF"/>
            <w:vAlign w:val="center"/>
          </w:tcPr>
          <w:p w14:paraId="43C6790A" w14:textId="77777777" w:rsidR="00F538FD" w:rsidRPr="00B41617" w:rsidRDefault="00F538FD" w:rsidP="007260A9">
            <w:pPr>
              <w:pStyle w:val="Header"/>
              <w:spacing w:before="120" w:after="120"/>
              <w:ind w:hanging="2"/>
            </w:pPr>
            <w:r w:rsidRPr="00B41617">
              <w:t>ERCOT Opinion</w:t>
            </w:r>
          </w:p>
        </w:tc>
        <w:tc>
          <w:tcPr>
            <w:tcW w:w="7560" w:type="dxa"/>
            <w:vAlign w:val="center"/>
          </w:tcPr>
          <w:p w14:paraId="301E4BDA" w14:textId="13655838" w:rsidR="00F538FD" w:rsidRPr="00E83A95" w:rsidRDefault="00E83A95" w:rsidP="007260A9">
            <w:pPr>
              <w:pStyle w:val="NormalArial"/>
              <w:spacing w:before="120" w:after="120"/>
              <w:ind w:hanging="2"/>
              <w:rPr>
                <w:b/>
                <w:bCs/>
              </w:rPr>
            </w:pPr>
            <w:r w:rsidRPr="00E83A95">
              <w:t>ERCOT supports approval of NPRR1171</w:t>
            </w:r>
            <w:r w:rsidR="00F0268F">
              <w:t>.</w:t>
            </w:r>
          </w:p>
        </w:tc>
      </w:tr>
      <w:tr w:rsidR="00F538FD" w:rsidRPr="00F6614D" w14:paraId="16479C92" w14:textId="77777777" w:rsidTr="007260A9">
        <w:trPr>
          <w:trHeight w:val="432"/>
        </w:trPr>
        <w:tc>
          <w:tcPr>
            <w:tcW w:w="2880" w:type="dxa"/>
            <w:shd w:val="clear" w:color="auto" w:fill="FFFFFF"/>
            <w:vAlign w:val="center"/>
          </w:tcPr>
          <w:p w14:paraId="533604B4" w14:textId="77777777" w:rsidR="00F538FD" w:rsidRPr="00B41617" w:rsidRDefault="00F538FD" w:rsidP="007260A9">
            <w:pPr>
              <w:pStyle w:val="Header"/>
              <w:spacing w:before="120" w:after="120"/>
              <w:ind w:hanging="2"/>
            </w:pPr>
            <w:r w:rsidRPr="00B41617">
              <w:t>ERCOT Market Impact Statement</w:t>
            </w:r>
          </w:p>
        </w:tc>
        <w:tc>
          <w:tcPr>
            <w:tcW w:w="7560" w:type="dxa"/>
            <w:vAlign w:val="center"/>
          </w:tcPr>
          <w:p w14:paraId="5A5F54DE" w14:textId="00837B18" w:rsidR="00F538FD" w:rsidRPr="00E83A95" w:rsidRDefault="00E83A95" w:rsidP="007260A9">
            <w:pPr>
              <w:pStyle w:val="NormalArial"/>
              <w:spacing w:before="120" w:after="120"/>
              <w:ind w:hanging="2"/>
              <w:rPr>
                <w:b/>
                <w:bCs/>
              </w:rPr>
            </w:pPr>
            <w:r w:rsidRPr="00E83A95">
              <w:t>ERCOT Staff has reviewed NPRR1171 and believes the market impact for NPRR1171 is identification of Ancillary Services that can be provided by DGRs and DESRs on feeders subject to Load shedding.</w:t>
            </w:r>
          </w:p>
        </w:tc>
      </w:tr>
    </w:tbl>
    <w:p w14:paraId="789829CE" w14:textId="77777777" w:rsidR="00F538FD" w:rsidRPr="0030232A"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4A49E3" w:rsidP="003D5080">
            <w:pPr>
              <w:pStyle w:val="NormalArial"/>
            </w:pPr>
            <w:hyperlink r:id="rId27"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4A49E3" w:rsidP="003D5080">
            <w:pPr>
              <w:pStyle w:val="NormalArial"/>
            </w:pPr>
            <w:hyperlink r:id="rId28" w:history="1"/>
            <w:hyperlink r:id="rId29"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lastRenderedPageBreak/>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07494D5E"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3F08" w:rsidRPr="00CB3F08" w14:paraId="33F0DB10" w14:textId="77777777" w:rsidTr="00526567">
        <w:trPr>
          <w:trHeight w:val="432"/>
        </w:trPr>
        <w:tc>
          <w:tcPr>
            <w:tcW w:w="10440" w:type="dxa"/>
            <w:gridSpan w:val="2"/>
            <w:shd w:val="clear" w:color="auto" w:fill="FFFFFF"/>
            <w:vAlign w:val="center"/>
          </w:tcPr>
          <w:p w14:paraId="51BF5370" w14:textId="77777777" w:rsidR="00CB3F08" w:rsidRPr="00CB3F08" w:rsidRDefault="00CB3F08" w:rsidP="00862A49">
            <w:pPr>
              <w:spacing w:before="120" w:after="120"/>
              <w:ind w:hanging="2"/>
              <w:jc w:val="center"/>
              <w:rPr>
                <w:rFonts w:ascii="Arial" w:hAnsi="Arial"/>
                <w:b/>
              </w:rPr>
            </w:pPr>
            <w:r w:rsidRPr="00CB3F08">
              <w:rPr>
                <w:rFonts w:ascii="Arial" w:hAnsi="Arial"/>
                <w:b/>
              </w:rPr>
              <w:t>Comments Received</w:t>
            </w:r>
          </w:p>
        </w:tc>
      </w:tr>
      <w:tr w:rsidR="00CB3F08" w:rsidRPr="00CB3F08" w14:paraId="6958F2AF" w14:textId="77777777" w:rsidTr="00526567">
        <w:trPr>
          <w:trHeight w:val="432"/>
        </w:trPr>
        <w:tc>
          <w:tcPr>
            <w:tcW w:w="2880" w:type="dxa"/>
            <w:shd w:val="clear" w:color="auto" w:fill="FFFFFF"/>
            <w:vAlign w:val="center"/>
          </w:tcPr>
          <w:p w14:paraId="3A10B374" w14:textId="77777777" w:rsidR="00CB3F08" w:rsidRPr="00846A2D" w:rsidRDefault="00CB3F08" w:rsidP="00862A49">
            <w:pPr>
              <w:tabs>
                <w:tab w:val="center" w:pos="4320"/>
                <w:tab w:val="right" w:pos="8640"/>
              </w:tabs>
              <w:spacing w:before="120" w:after="120"/>
              <w:ind w:hanging="2"/>
              <w:rPr>
                <w:rFonts w:ascii="Arial" w:hAnsi="Arial" w:cs="Arial"/>
                <w:b/>
              </w:rPr>
            </w:pPr>
            <w:r w:rsidRPr="00846A2D">
              <w:rPr>
                <w:rFonts w:ascii="Arial" w:hAnsi="Arial" w:cs="Arial"/>
                <w:b/>
              </w:rPr>
              <w:t>Comment Author</w:t>
            </w:r>
          </w:p>
        </w:tc>
        <w:tc>
          <w:tcPr>
            <w:tcW w:w="7560" w:type="dxa"/>
            <w:vAlign w:val="center"/>
          </w:tcPr>
          <w:p w14:paraId="2DC13D49" w14:textId="77777777" w:rsidR="00CB3F08" w:rsidRPr="00846A2D" w:rsidRDefault="00CB3F08" w:rsidP="00862A49">
            <w:pPr>
              <w:spacing w:before="120" w:after="120"/>
              <w:ind w:hanging="2"/>
              <w:rPr>
                <w:rFonts w:ascii="Arial" w:hAnsi="Arial" w:cs="Arial"/>
                <w:b/>
              </w:rPr>
            </w:pPr>
            <w:r w:rsidRPr="00846A2D">
              <w:rPr>
                <w:rFonts w:ascii="Arial" w:hAnsi="Arial" w:cs="Arial"/>
                <w:b/>
              </w:rPr>
              <w:t>Comment Summary</w:t>
            </w:r>
          </w:p>
        </w:tc>
      </w:tr>
      <w:tr w:rsidR="00CB3F08" w:rsidRPr="00CB3F08" w14:paraId="2A2F0A93" w14:textId="77777777" w:rsidTr="00526567">
        <w:trPr>
          <w:trHeight w:val="432"/>
        </w:trPr>
        <w:tc>
          <w:tcPr>
            <w:tcW w:w="2880" w:type="dxa"/>
            <w:shd w:val="clear" w:color="auto" w:fill="FFFFFF"/>
            <w:vAlign w:val="center"/>
          </w:tcPr>
          <w:p w14:paraId="14630343" w14:textId="072D0F84" w:rsidR="00CB3F08"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050423</w:t>
            </w:r>
          </w:p>
        </w:tc>
        <w:tc>
          <w:tcPr>
            <w:tcW w:w="7560" w:type="dxa"/>
            <w:vAlign w:val="center"/>
          </w:tcPr>
          <w:p w14:paraId="3580D318" w14:textId="1E7377DD" w:rsidR="00CB3F08" w:rsidRPr="00846A2D" w:rsidRDefault="00862A49" w:rsidP="00862A49">
            <w:pPr>
              <w:spacing w:before="120" w:after="120"/>
              <w:rPr>
                <w:rFonts w:ascii="Arial" w:hAnsi="Arial" w:cs="Arial"/>
              </w:rPr>
            </w:pPr>
            <w:r w:rsidRPr="00846A2D">
              <w:rPr>
                <w:rFonts w:ascii="Arial" w:hAnsi="Arial" w:cs="Arial"/>
                <w:color w:val="000000"/>
              </w:rPr>
              <w:t>Requested PRS continue to table NPRR1171 for further review by the Operations Working Group (OWG)</w:t>
            </w:r>
          </w:p>
        </w:tc>
      </w:tr>
      <w:tr w:rsidR="00862A49" w:rsidRPr="00CB3F08" w14:paraId="4D6CDB16" w14:textId="77777777" w:rsidTr="00526567">
        <w:trPr>
          <w:trHeight w:val="432"/>
        </w:trPr>
        <w:tc>
          <w:tcPr>
            <w:tcW w:w="2880" w:type="dxa"/>
            <w:shd w:val="clear" w:color="auto" w:fill="FFFFFF"/>
            <w:vAlign w:val="center"/>
          </w:tcPr>
          <w:p w14:paraId="733D877D" w14:textId="4C0C3DB9"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Tesla 050923</w:t>
            </w:r>
          </w:p>
        </w:tc>
        <w:tc>
          <w:tcPr>
            <w:tcW w:w="7560" w:type="dxa"/>
            <w:vAlign w:val="center"/>
          </w:tcPr>
          <w:p w14:paraId="1A83CD6F" w14:textId="39E4BB5B" w:rsidR="00862A49" w:rsidRPr="00846A2D" w:rsidRDefault="00846A2D" w:rsidP="00862A49">
            <w:pPr>
              <w:spacing w:before="120" w:after="120"/>
              <w:rPr>
                <w:rFonts w:ascii="Arial" w:hAnsi="Arial" w:cs="Arial"/>
              </w:rPr>
            </w:pPr>
            <w:r w:rsidRPr="00846A2D">
              <w:rPr>
                <w:rFonts w:ascii="Arial" w:eastAsia="Ariel" w:hAnsi="Arial" w:cs="Arial"/>
              </w:rPr>
              <w:t xml:space="preserve">Suggested distribution connected resources should be allowed to provide all Ancillary Services based on a risk assessment; the scope of NPRR1171 should clearly exclude application to aggregated distributed energy resources; and that </w:t>
            </w:r>
            <w:r w:rsidRPr="00846A2D">
              <w:rPr>
                <w:rFonts w:ascii="Arial" w:eastAsia="Arial" w:hAnsi="Arial" w:cs="Arial"/>
              </w:rPr>
              <w:t>limiting the provision of Ancillary Services year-round to avoid distribution system interruptions is an undue burden</w:t>
            </w:r>
          </w:p>
        </w:tc>
      </w:tr>
      <w:tr w:rsidR="00862A49" w:rsidRPr="00CB3F08" w14:paraId="36B72CA3" w14:textId="77777777" w:rsidTr="00526567">
        <w:trPr>
          <w:trHeight w:val="432"/>
        </w:trPr>
        <w:tc>
          <w:tcPr>
            <w:tcW w:w="2880" w:type="dxa"/>
            <w:shd w:val="clear" w:color="auto" w:fill="FFFFFF"/>
            <w:vAlign w:val="center"/>
          </w:tcPr>
          <w:p w14:paraId="5B7A0921" w14:textId="6D2B61C5"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TAEBA 061423</w:t>
            </w:r>
          </w:p>
        </w:tc>
        <w:tc>
          <w:tcPr>
            <w:tcW w:w="7560" w:type="dxa"/>
            <w:vAlign w:val="center"/>
          </w:tcPr>
          <w:p w14:paraId="73BD0D61" w14:textId="314F38F7" w:rsidR="00862A49" w:rsidRPr="00846A2D" w:rsidRDefault="00846A2D" w:rsidP="00862A49">
            <w:pPr>
              <w:spacing w:before="120" w:after="120"/>
              <w:rPr>
                <w:rFonts w:ascii="Arial" w:hAnsi="Arial" w:cs="Arial"/>
              </w:rPr>
            </w:pPr>
            <w:r w:rsidRPr="00846A2D">
              <w:rPr>
                <w:rFonts w:ascii="Arial" w:eastAsia="Ariel" w:hAnsi="Arial" w:cs="Arial"/>
              </w:rPr>
              <w:t xml:space="preserve">Suggested the scope of NPRR1171 should clearly exclude application to aggregated distributed energy resources, and that </w:t>
            </w:r>
            <w:r w:rsidRPr="00846A2D">
              <w:rPr>
                <w:rFonts w:ascii="Arial" w:hAnsi="Arial" w:cs="Arial"/>
                <w:color w:val="000000"/>
              </w:rPr>
              <w:t>ERCOT should be explicit that behind-the-meter resources are eligible under rule changes to Section 3.8.6 if their capacity is large enough to perform Ancillary Services</w:t>
            </w:r>
          </w:p>
        </w:tc>
      </w:tr>
      <w:tr w:rsidR="00862A49" w:rsidRPr="00CB3F08" w14:paraId="66691645" w14:textId="77777777" w:rsidTr="00526567">
        <w:trPr>
          <w:trHeight w:val="432"/>
        </w:trPr>
        <w:tc>
          <w:tcPr>
            <w:tcW w:w="2880" w:type="dxa"/>
            <w:shd w:val="clear" w:color="auto" w:fill="FFFFFF"/>
            <w:vAlign w:val="center"/>
          </w:tcPr>
          <w:p w14:paraId="64F3C9C1" w14:textId="01CD6B3F"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070723</w:t>
            </w:r>
          </w:p>
        </w:tc>
        <w:tc>
          <w:tcPr>
            <w:tcW w:w="7560" w:type="dxa"/>
            <w:vAlign w:val="center"/>
          </w:tcPr>
          <w:p w14:paraId="778FE5A0" w14:textId="26DF6FEE" w:rsidR="00862A49" w:rsidRPr="00846A2D" w:rsidRDefault="00862A49" w:rsidP="00862A49">
            <w:pPr>
              <w:spacing w:before="120" w:after="120"/>
              <w:rPr>
                <w:rFonts w:ascii="Arial" w:hAnsi="Arial" w:cs="Arial"/>
              </w:rPr>
            </w:pPr>
            <w:r w:rsidRPr="00846A2D">
              <w:rPr>
                <w:rFonts w:ascii="Arial" w:hAnsi="Arial" w:cs="Arial"/>
                <w:color w:val="000000"/>
              </w:rPr>
              <w:t>Endorsed NPRR1171 as submitted</w:t>
            </w:r>
          </w:p>
        </w:tc>
      </w:tr>
      <w:tr w:rsidR="00E83A95" w:rsidRPr="00CB3F08" w14:paraId="5C686C73" w14:textId="77777777" w:rsidTr="00526567">
        <w:trPr>
          <w:trHeight w:val="432"/>
        </w:trPr>
        <w:tc>
          <w:tcPr>
            <w:tcW w:w="2880" w:type="dxa"/>
            <w:shd w:val="clear" w:color="auto" w:fill="FFFFFF"/>
            <w:vAlign w:val="center"/>
          </w:tcPr>
          <w:p w14:paraId="1BB42BFD" w14:textId="0ACCC814" w:rsidR="00E83A95" w:rsidRPr="00846A2D" w:rsidRDefault="00E83A95" w:rsidP="00862A49">
            <w:pPr>
              <w:tabs>
                <w:tab w:val="center" w:pos="4320"/>
                <w:tab w:val="right" w:pos="8640"/>
              </w:tabs>
              <w:spacing w:before="120" w:after="120"/>
              <w:ind w:hanging="2"/>
              <w:rPr>
                <w:rFonts w:ascii="Arial" w:hAnsi="Arial" w:cs="Arial"/>
              </w:rPr>
            </w:pPr>
            <w:r w:rsidRPr="005305A6">
              <w:rPr>
                <w:rFonts w:ascii="Arial" w:hAnsi="Arial" w:cs="Arial"/>
              </w:rPr>
              <w:t>ERCOT 081</w:t>
            </w:r>
            <w:r w:rsidR="00DD783C" w:rsidRPr="005305A6">
              <w:rPr>
                <w:rFonts w:ascii="Arial" w:hAnsi="Arial" w:cs="Arial"/>
              </w:rPr>
              <w:t>8</w:t>
            </w:r>
            <w:r w:rsidRPr="005305A6">
              <w:rPr>
                <w:rFonts w:ascii="Arial" w:hAnsi="Arial" w:cs="Arial"/>
              </w:rPr>
              <w:t>23</w:t>
            </w:r>
          </w:p>
        </w:tc>
        <w:tc>
          <w:tcPr>
            <w:tcW w:w="7560" w:type="dxa"/>
            <w:vAlign w:val="center"/>
          </w:tcPr>
          <w:p w14:paraId="6A085316" w14:textId="4A5BAAAA" w:rsidR="00E83A95" w:rsidRPr="00846A2D" w:rsidRDefault="00E83A95" w:rsidP="00862A49">
            <w:pPr>
              <w:spacing w:before="120" w:after="120"/>
              <w:rPr>
                <w:rFonts w:ascii="Arial" w:hAnsi="Arial" w:cs="Arial"/>
                <w:color w:val="000000"/>
              </w:rPr>
            </w:pPr>
            <w:r>
              <w:rPr>
                <w:rFonts w:ascii="Arial" w:hAnsi="Arial" w:cs="Arial"/>
                <w:color w:val="000000"/>
              </w:rPr>
              <w:t xml:space="preserve">Reinstated baseline inadvertently </w:t>
            </w:r>
            <w:r w:rsidR="00661F51">
              <w:rPr>
                <w:rFonts w:ascii="Arial" w:hAnsi="Arial" w:cs="Arial"/>
                <w:color w:val="000000"/>
              </w:rPr>
              <w:t xml:space="preserve">omitted </w:t>
            </w:r>
            <w:r>
              <w:rPr>
                <w:rFonts w:ascii="Arial" w:hAnsi="Arial" w:cs="Arial"/>
                <w:color w:val="000000"/>
              </w:rPr>
              <w:t>from paragraph (1) of Section 3.8.6 in order to show the language intentionally struck</w:t>
            </w:r>
          </w:p>
        </w:tc>
      </w:tr>
    </w:tbl>
    <w:p w14:paraId="0806C1FF" w14:textId="77777777" w:rsidR="00CB3F08" w:rsidRDefault="00CB3F08"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1463CC01" w14:textId="77777777" w:rsidR="00FB6223" w:rsidRDefault="00FB6223" w:rsidP="004431D3">
      <w:pPr>
        <w:tabs>
          <w:tab w:val="num" w:pos="0"/>
        </w:tabs>
        <w:spacing w:before="120" w:after="120"/>
        <w:rPr>
          <w:rFonts w:ascii="Arial" w:hAnsi="Arial" w:cs="Arial"/>
        </w:rPr>
      </w:pPr>
      <w:r>
        <w:rPr>
          <w:rFonts w:ascii="Arial" w:hAnsi="Arial" w:cs="Arial"/>
        </w:rPr>
        <w:t>Please note that administrative revisions have been made to the language, authored as “ERCOT Market Rules”.</w:t>
      </w:r>
    </w:p>
    <w:p w14:paraId="3AD9E7C7" w14:textId="16715202" w:rsidR="004431D3" w:rsidRDefault="004431D3" w:rsidP="004431D3">
      <w:pPr>
        <w:tabs>
          <w:tab w:val="num" w:pos="0"/>
        </w:tabs>
        <w:spacing w:before="120" w:after="120"/>
        <w:rPr>
          <w:rFonts w:ascii="Arial" w:hAnsi="Arial" w:cs="Arial"/>
        </w:rPr>
      </w:pPr>
      <w:r w:rsidRPr="004431D3">
        <w:rPr>
          <w:rFonts w:ascii="Arial" w:hAnsi="Arial" w:cs="Arial"/>
        </w:rPr>
        <w:t>Please note that the following NPRR(s) also propose revisions to the following section(s):</w:t>
      </w:r>
    </w:p>
    <w:p w14:paraId="549D98B4" w14:textId="053BA6DB" w:rsidR="004431D3" w:rsidRDefault="004431D3" w:rsidP="004431D3">
      <w:pPr>
        <w:numPr>
          <w:ilvl w:val="0"/>
          <w:numId w:val="41"/>
        </w:numPr>
        <w:spacing w:before="120"/>
        <w:rPr>
          <w:rFonts w:ascii="Arial" w:hAnsi="Arial" w:cs="Arial"/>
        </w:rPr>
      </w:pPr>
      <w:r>
        <w:rPr>
          <w:rFonts w:ascii="Arial" w:hAnsi="Arial" w:cs="Arial"/>
        </w:rPr>
        <w:t xml:space="preserve">NPRR1183, </w:t>
      </w:r>
      <w:r w:rsidRPr="004431D3">
        <w:rPr>
          <w:rFonts w:ascii="Arial" w:hAnsi="Arial" w:cs="Arial"/>
        </w:rPr>
        <w:t>ECEII Definition Clarification and Updates to Posting Rules for Certain Documents without ECEII</w:t>
      </w:r>
    </w:p>
    <w:p w14:paraId="3CF8224F" w14:textId="2A18E808" w:rsidR="004431D3" w:rsidRDefault="004431D3" w:rsidP="004431D3">
      <w:pPr>
        <w:numPr>
          <w:ilvl w:val="1"/>
          <w:numId w:val="41"/>
        </w:numPr>
        <w:rPr>
          <w:rFonts w:ascii="Arial" w:hAnsi="Arial" w:cs="Arial"/>
        </w:rPr>
      </w:pPr>
      <w:r>
        <w:rPr>
          <w:rFonts w:ascii="Arial" w:hAnsi="Arial" w:cs="Arial"/>
        </w:rPr>
        <w:t>Section 3.16</w:t>
      </w:r>
    </w:p>
    <w:p w14:paraId="66619063" w14:textId="4780187C" w:rsidR="00C3679F" w:rsidRPr="00C3679F" w:rsidRDefault="00C3679F" w:rsidP="00C3679F">
      <w:pPr>
        <w:tabs>
          <w:tab w:val="num" w:pos="0"/>
        </w:tabs>
        <w:spacing w:before="120" w:after="120"/>
        <w:rPr>
          <w:rFonts w:ascii="Arial" w:hAnsi="Arial" w:cs="Arial"/>
        </w:rPr>
      </w:pPr>
      <w:r w:rsidRPr="00C3679F">
        <w:rPr>
          <w:rFonts w:ascii="Arial" w:hAnsi="Arial" w:cs="Arial"/>
        </w:rPr>
        <w:t>Please note the baseline Protocol language in the following section</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has been updated to reflect the incorporation of the following NPRR</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into the Protocols:</w:t>
      </w:r>
    </w:p>
    <w:p w14:paraId="0FA5B018" w14:textId="17F15A51" w:rsidR="00C3679F" w:rsidRPr="00C3679F" w:rsidRDefault="00C3679F" w:rsidP="00C3679F">
      <w:pPr>
        <w:numPr>
          <w:ilvl w:val="0"/>
          <w:numId w:val="40"/>
        </w:numPr>
        <w:spacing w:before="120"/>
        <w:rPr>
          <w:rFonts w:ascii="Arial" w:hAnsi="Arial" w:cs="Arial"/>
        </w:rPr>
      </w:pPr>
      <w:r w:rsidRPr="00C3679F">
        <w:rPr>
          <w:rFonts w:ascii="Arial" w:hAnsi="Arial" w:cs="Arial"/>
        </w:rPr>
        <w:t xml:space="preserve">NPRR863, </w:t>
      </w:r>
      <w:r w:rsidRPr="00C3679F">
        <w:rPr>
          <w:rFonts w:ascii="Arial" w:hAnsi="Arial" w:cs="Arial"/>
          <w:color w:val="000000"/>
        </w:rPr>
        <w:t>Creation of ERCOT Contingency Reserve Service and Revisions to Responsive Reserve</w:t>
      </w:r>
      <w:r w:rsidRPr="00C3679F">
        <w:rPr>
          <w:rFonts w:ascii="Arial" w:hAnsi="Arial" w:cs="Arial"/>
        </w:rPr>
        <w:t xml:space="preserve"> (unboxed 6/9/23)</w:t>
      </w:r>
    </w:p>
    <w:p w14:paraId="46EFB0EE" w14:textId="049034C5" w:rsidR="00C3679F" w:rsidRPr="00C3679F" w:rsidRDefault="00C3679F" w:rsidP="00C3679F">
      <w:pPr>
        <w:numPr>
          <w:ilvl w:val="1"/>
          <w:numId w:val="40"/>
        </w:numPr>
        <w:spacing w:after="120"/>
        <w:rPr>
          <w:rFonts w:ascii="Arial" w:hAnsi="Arial" w:cs="Arial"/>
        </w:rPr>
      </w:pPr>
      <w:r w:rsidRPr="00C3679F">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49" w:name="Resource"/>
      <w:bookmarkStart w:id="50" w:name="_Toc112226103"/>
      <w:bookmarkStart w:id="51" w:name="_Toc204048540"/>
      <w:bookmarkStart w:id="52" w:name="_Toc400526135"/>
      <w:bookmarkStart w:id="53" w:name="_Toc405534453"/>
      <w:bookmarkStart w:id="54" w:name="_Toc406570466"/>
      <w:bookmarkStart w:id="55" w:name="_Toc410910618"/>
      <w:bookmarkStart w:id="56" w:name="_Toc411841046"/>
      <w:bookmarkStart w:id="57" w:name="_Toc422147008"/>
      <w:bookmarkStart w:id="58" w:name="_Toc433020604"/>
      <w:bookmarkStart w:id="59" w:name="_Toc437262045"/>
      <w:bookmarkStart w:id="60" w:name="_Toc478375220"/>
      <w:bookmarkStart w:id="61" w:name="_Toc10017747"/>
      <w:bookmarkStart w:id="62" w:name="_Toc28421538"/>
      <w:bookmarkStart w:id="63" w:name="_Hlk90900980"/>
      <w:bookmarkEnd w:id="49"/>
      <w:r w:rsidRPr="00B3048F">
        <w:rPr>
          <w:b/>
          <w:bCs/>
          <w:i/>
        </w:rPr>
        <w:lastRenderedPageBreak/>
        <w:t>3.8.</w:t>
      </w:r>
      <w:r>
        <w:rPr>
          <w:b/>
          <w:bCs/>
          <w:i/>
        </w:rPr>
        <w:t>6</w:t>
      </w:r>
      <w:r w:rsidRPr="00B3048F">
        <w:rPr>
          <w:b/>
          <w:bCs/>
          <w:i/>
        </w:rPr>
        <w:tab/>
        <w:t>Distribution Generation Resources (DGRs) and Distribution Energy Storage Resources (DESRs)</w:t>
      </w:r>
      <w:bookmarkEnd w:id="50"/>
    </w:p>
    <w:p w14:paraId="769C7FC4" w14:textId="35467775" w:rsidR="0014498F" w:rsidRDefault="00C4712B" w:rsidP="00C4712B">
      <w:pPr>
        <w:spacing w:after="240"/>
        <w:ind w:left="720" w:hanging="720"/>
        <w:rPr>
          <w:ins w:id="64" w:author="ERCOT" w:date="2022-11-28T12:40:00Z"/>
        </w:rPr>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del w:id="65" w:author="ERCOT 081823" w:date="2023-08-18T14:11:00Z">
        <w:r w:rsidR="005305A6" w:rsidRPr="00574CDA" w:rsidDel="00574CDA">
          <w:delText>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w:delText>
        </w:r>
        <w:r w:rsidR="005305A6" w:rsidRPr="00B3048F" w:rsidDel="00574CDA">
          <w:delText xml:space="preserve"> </w:delText>
        </w:r>
      </w:del>
      <w:ins w:id="66" w:author="ERCOT" w:date="2022-12-14T11:50:00Z">
        <w:r w:rsidR="00354EDF">
          <w:t>submit</w:t>
        </w:r>
      </w:ins>
      <w:ins w:id="67" w:author="ERCOT" w:date="2022-12-07T14:55:00Z">
        <w:r w:rsidR="008D1E05">
          <w:t xml:space="preserve"> an executed</w:t>
        </w:r>
      </w:ins>
      <w:ins w:id="68" w:author="ERCOT" w:date="2023-01-05T10:28:00Z">
        <w:r w:rsidR="009E6FD1">
          <w:t xml:space="preserve"> Section 23, Form </w:t>
        </w:r>
      </w:ins>
      <w:ins w:id="69" w:author="ERCOT" w:date="2023-01-05T11:08:00Z">
        <w:r w:rsidR="00330F33">
          <w:t>Q</w:t>
        </w:r>
      </w:ins>
      <w:ins w:id="70" w:author="ERCOT" w:date="2023-01-05T10:28:00Z">
        <w:r w:rsidR="009E6FD1">
          <w:t>, Interconnection Circuit Designation for Distribution Generation Resources (DGRs) and Distribution Energy Storage Resources (DESRs)</w:t>
        </w:r>
      </w:ins>
      <w:ins w:id="71" w:author="ERCOT" w:date="2022-12-15T12:57:00Z">
        <w:r w:rsidR="00871862">
          <w:t>.</w:t>
        </w:r>
      </w:ins>
    </w:p>
    <w:p w14:paraId="1216113D" w14:textId="77777777" w:rsidR="007A5372" w:rsidRDefault="007A5372" w:rsidP="007A5372">
      <w:pPr>
        <w:spacing w:after="240"/>
        <w:ind w:left="1440" w:hanging="720"/>
        <w:rPr>
          <w:ins w:id="72" w:author="ERCOT" w:date="2023-03-28T11:16:00Z"/>
        </w:rPr>
      </w:pPr>
      <w:ins w:id="73"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del w:id="74" w:author="ERCOT Market Rules" w:date="2023-08-15T15:44:00Z">
          <w:r w:rsidRPr="00B3048F" w:rsidDel="00FB6223">
            <w:delText>,</w:delText>
          </w:r>
        </w:del>
        <w:r>
          <w:t>.</w:t>
        </w:r>
      </w:ins>
    </w:p>
    <w:p w14:paraId="73A005C2" w14:textId="77777777" w:rsidR="007A5372" w:rsidRDefault="007A5372" w:rsidP="007A5372">
      <w:pPr>
        <w:spacing w:after="240"/>
        <w:ind w:left="1440" w:hanging="720"/>
        <w:rPr>
          <w:ins w:id="75" w:author="ERCOT" w:date="2023-03-28T11:16:00Z"/>
        </w:rPr>
      </w:pPr>
      <w:ins w:id="76"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77" w:author="ERCOT" w:date="2023-03-28T11:16:00Z"/>
        </w:rPr>
      </w:pPr>
      <w:ins w:id="78"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79" w:author="ERCOT" w:date="2023-03-28T11:16:00Z"/>
        </w:rPr>
      </w:pPr>
      <w:ins w:id="80"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81" w:author="ERCOT" w:date="2023-03-28T11:16:00Z"/>
        </w:rPr>
      </w:pPr>
      <w:ins w:id="82"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83" w:author="ERCOT" w:date="2023-03-29T17:58:00Z">
        <w:r w:rsidR="0051775F">
          <w:rPr>
            <w:bCs/>
            <w:szCs w:val="20"/>
          </w:rPr>
          <w:t>:</w:t>
        </w:r>
      </w:ins>
    </w:p>
    <w:p w14:paraId="6768B532" w14:textId="77777777" w:rsidR="007A5372" w:rsidRPr="00795168" w:rsidRDefault="007A5372" w:rsidP="007A5372">
      <w:pPr>
        <w:spacing w:after="240"/>
        <w:ind w:left="2160" w:hanging="720"/>
        <w:rPr>
          <w:ins w:id="84" w:author="ERCOT" w:date="2023-03-28T11:16:00Z"/>
        </w:rPr>
      </w:pPr>
      <w:ins w:id="85"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86" w:author="ERCOT" w:date="2023-03-28T11:16:00Z"/>
        </w:rPr>
      </w:pPr>
      <w:ins w:id="87"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88" w:author="ERCOT" w:date="2023-03-28T11:16:00Z"/>
        </w:rPr>
      </w:pPr>
      <w:ins w:id="89"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90" w:author="ERCOT" w:date="2023-03-28T11:16:00Z"/>
        </w:rPr>
      </w:pPr>
      <w:ins w:id="91" w:author="ERCOT" w:date="2023-03-28T11:16:00Z">
        <w:r>
          <w:t xml:space="preserve">(e) </w:t>
        </w:r>
        <w:r>
          <w:tab/>
          <w:t>The DSP shall identify on Section 23, Form Q, whether the DSP has identified any operational limitations for the DGR or DESR based on</w:t>
        </w:r>
        <w:r w:rsidRPr="00B3048F">
          <w:t xml:space="preserve"> known system </w:t>
        </w:r>
        <w:r w:rsidRPr="00B3048F">
          <w:lastRenderedPageBreak/>
          <w:t>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92" w:author="ERCOT" w:date="2023-01-05T10:34:00Z">
        <w:r w:rsidR="00795168" w:rsidDel="00795168">
          <w:delText>a</w:delText>
        </w:r>
      </w:del>
      <w:ins w:id="93" w:author="ERCOT" w:date="2023-03-28T11:17:00Z">
        <w:r w:rsidR="007A5372">
          <w:t>2</w:t>
        </w:r>
      </w:ins>
      <w:r w:rsidRPr="00B3048F">
        <w:t>)</w:t>
      </w:r>
      <w:ins w:id="94" w:author="ERCOT" w:date="2023-01-05T10:34:00Z">
        <w:r w:rsidR="00795168">
          <w:tab/>
        </w:r>
      </w:ins>
      <w:r w:rsidRPr="00B3048F">
        <w:t>If a DSP</w:t>
      </w:r>
      <w:del w:id="95" w:author="ERCOT" w:date="2023-03-28T11:18:00Z">
        <w:r w:rsidRPr="00B3048F" w:rsidDel="007A5372">
          <w:delText xml:space="preserve"> subsequently</w:delText>
        </w:r>
      </w:del>
      <w:r w:rsidRPr="00B3048F">
        <w:t xml:space="preserve"> </w:t>
      </w:r>
      <w:ins w:id="96" w:author="ERCOT" w:date="2023-03-28T11:18:00Z">
        <w:r w:rsidR="007A5372">
          <w:t xml:space="preserve">at any time after the interconnection of a DGR or DESR </w:t>
        </w:r>
      </w:ins>
      <w:r w:rsidRPr="00B3048F">
        <w:t xml:space="preserve">determines that any circuit to which </w:t>
      </w:r>
      <w:del w:id="97" w:author="ERCOT" w:date="2023-03-28T11:18:00Z">
        <w:r w:rsidRPr="00B3048F" w:rsidDel="007A5372">
          <w:delText xml:space="preserve">a </w:delText>
        </w:r>
      </w:del>
      <w:ins w:id="98" w:author="ERCOT" w:date="2023-03-28T11:18:00Z">
        <w:r w:rsidR="007A5372">
          <w:t>the</w:t>
        </w:r>
        <w:r w:rsidR="007A5372" w:rsidRPr="00B3048F">
          <w:t xml:space="preserve"> </w:t>
        </w:r>
      </w:ins>
      <w:r w:rsidRPr="00B3048F">
        <w:t xml:space="preserve">DGR or DESR is interconnected will </w:t>
      </w:r>
      <w:del w:id="99" w:author="ERCOT" w:date="2022-12-14T12:00:00Z">
        <w:r w:rsidRPr="00B3048F" w:rsidDel="004237B6">
          <w:delText xml:space="preserve">need to </w:delText>
        </w:r>
      </w:del>
      <w:r w:rsidRPr="00B3048F">
        <w:t>be</w:t>
      </w:r>
      <w:ins w:id="100" w:author="ERCOT" w:date="2022-12-14T12:00:00Z">
        <w:r w:rsidR="004237B6">
          <w:t xml:space="preserve"> subject to</w:t>
        </w:r>
      </w:ins>
      <w:r w:rsidRPr="00B3048F">
        <w:t xml:space="preserve"> </w:t>
      </w:r>
      <w:del w:id="101" w:author="ERCOT" w:date="2022-12-15T13:19:00Z">
        <w:r w:rsidRPr="00B3048F" w:rsidDel="00725CD1">
          <w:delText>disconnect</w:delText>
        </w:r>
      </w:del>
      <w:ins w:id="102" w:author="ERCOT" w:date="2022-12-15T13:19:00Z">
        <w:r w:rsidR="00725CD1">
          <w:t>Load shed</w:t>
        </w:r>
      </w:ins>
      <w:del w:id="103" w:author="ERCOT" w:date="2022-12-14T12:00:00Z">
        <w:r w:rsidRPr="00B3048F" w:rsidDel="004237B6">
          <w:delText>ed</w:delText>
        </w:r>
      </w:del>
      <w:r w:rsidRPr="00B3048F">
        <w:t xml:space="preserve"> during </w:t>
      </w:r>
      <w:del w:id="104" w:author="ERCOT" w:date="2022-11-28T12:45:00Z">
        <w:r w:rsidRPr="00B3048F" w:rsidDel="00DC13E3">
          <w:delText xml:space="preserve">these </w:delText>
        </w:r>
      </w:del>
      <w:ins w:id="105" w:author="ERCOT" w:date="2022-11-28T12:45:00Z">
        <w:r w:rsidR="00DC13E3">
          <w:t>any of the</w:t>
        </w:r>
        <w:r w:rsidR="00DC13E3" w:rsidRPr="00B3048F">
          <w:t xml:space="preserve"> </w:t>
        </w:r>
      </w:ins>
      <w:r w:rsidRPr="00B3048F">
        <w:t>Load shedding events</w:t>
      </w:r>
      <w:ins w:id="106" w:author="ERCOT" w:date="2022-11-28T12:45:00Z">
        <w:r w:rsidR="00DC13E3">
          <w:t xml:space="preserve"> li</w:t>
        </w:r>
      </w:ins>
      <w:ins w:id="107" w:author="ERCOT" w:date="2022-11-28T12:46:00Z">
        <w:r w:rsidR="00DC13E3">
          <w:t>sted</w:t>
        </w:r>
      </w:ins>
      <w:ins w:id="108" w:author="ERCOT" w:date="2023-03-28T11:19:00Z">
        <w:r w:rsidR="007A5372">
          <w:t xml:space="preserve"> in paragraph (1)(a) above</w:t>
        </w:r>
      </w:ins>
      <w:r w:rsidRPr="00B3048F">
        <w:t xml:space="preserve">, or that a DGR or DESR will need to be </w:t>
      </w:r>
      <w:del w:id="109" w:author="ERCOT" w:date="2022-12-14T12:23:00Z">
        <w:r w:rsidRPr="00B3048F" w:rsidDel="005476EF">
          <w:delText xml:space="preserve">moved </w:delText>
        </w:r>
      </w:del>
      <w:ins w:id="110" w:author="ERCOT" w:date="2022-12-14T12:23:00Z">
        <w:r w:rsidR="005476EF">
          <w:t xml:space="preserve">electrically relocated </w:t>
        </w:r>
      </w:ins>
      <w:r w:rsidRPr="00B3048F">
        <w:t xml:space="preserve">to a circuit that will be </w:t>
      </w:r>
      <w:ins w:id="111" w:author="ERCOT" w:date="2022-12-14T12:24:00Z">
        <w:r w:rsidR="005476EF">
          <w:t xml:space="preserve">subject to </w:t>
        </w:r>
      </w:ins>
      <w:del w:id="112" w:author="ERCOT" w:date="2022-12-15T13:19:00Z">
        <w:r w:rsidRPr="00B3048F" w:rsidDel="00725CD1">
          <w:delText>disconnect</w:delText>
        </w:r>
      </w:del>
      <w:ins w:id="113" w:author="ERCOT" w:date="2022-12-15T13:19:00Z">
        <w:r w:rsidR="00725CD1">
          <w:t>Load shed</w:t>
        </w:r>
      </w:ins>
      <w:del w:id="114"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115" w:author="ERCOT" w:date="2023-03-28T11:19:00Z">
        <w:r w:rsidR="007A5372">
          <w:t>a</w:t>
        </w:r>
      </w:ins>
      <w:del w:id="116" w:author="ERCOT" w:date="2023-03-28T11:19:00Z">
        <w:r w:rsidRPr="00B3048F" w:rsidDel="007A5372">
          <w:delText>i</w:delText>
        </w:r>
      </w:del>
      <w:r w:rsidRPr="00B3048F">
        <w:t>)</w:t>
      </w:r>
      <w:r w:rsidRPr="00B3048F">
        <w:tab/>
      </w:r>
      <w:r>
        <w:t>T</w:t>
      </w:r>
      <w:r w:rsidRPr="00B3048F">
        <w:t>he DSP shall promptly</w:t>
      </w:r>
      <w:r w:rsidR="004F2353">
        <w:t xml:space="preserve"> </w:t>
      </w:r>
      <w:ins w:id="117" w:author="ERCOT" w:date="2022-12-14T12:18:00Z">
        <w:r w:rsidR="00BD1341">
          <w:t>notify</w:t>
        </w:r>
      </w:ins>
      <w:ins w:id="118" w:author="ERCOT" w:date="2022-12-07T16:16:00Z">
        <w:r w:rsidR="004F2353">
          <w:t xml:space="preserve"> ERCOT </w:t>
        </w:r>
      </w:ins>
      <w:ins w:id="119" w:author="ERCOT" w:date="2023-03-28T11:20:00Z">
        <w:r w:rsidR="007A5372">
          <w:t>and</w:t>
        </w:r>
      </w:ins>
      <w:del w:id="120"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121" w:author="ERCOT" w:date="2023-03-29T18:00:00Z"/>
          <w:highlight w:val="yellow"/>
        </w:rPr>
      </w:pPr>
      <w:r w:rsidRPr="00B3048F">
        <w:t>(</w:t>
      </w:r>
      <w:ins w:id="122" w:author="ERCOT" w:date="2023-03-28T11:19:00Z">
        <w:r w:rsidR="007A5372">
          <w:t>b</w:t>
        </w:r>
      </w:ins>
      <w:del w:id="123" w:author="ERCOT" w:date="2023-03-28T11:19:00Z">
        <w:r w:rsidRPr="00B3048F" w:rsidDel="007A5372">
          <w:delText>ii</w:delText>
        </w:r>
      </w:del>
      <w:r w:rsidRPr="00B3048F">
        <w:t>)</w:t>
      </w:r>
      <w:r w:rsidRPr="00B3048F">
        <w:tab/>
      </w:r>
      <w:r>
        <w:t>T</w:t>
      </w:r>
      <w:r w:rsidRPr="00B3048F">
        <w:t xml:space="preserve">he Resource Entity </w:t>
      </w:r>
      <w:ins w:id="124" w:author="ERCOT" w:date="2023-03-28T11:20:00Z">
        <w:r w:rsidR="007A5372" w:rsidRPr="00D52E8A">
          <w:t xml:space="preserve">for the DGR or DESR </w:t>
        </w:r>
      </w:ins>
      <w:r w:rsidRPr="00D52E8A">
        <w:t xml:space="preserve">shall promptly </w:t>
      </w:r>
      <w:del w:id="125" w:author="ERCOT" w:date="2022-12-07T16:21:00Z">
        <w:r w:rsidRPr="00D52E8A" w:rsidDel="004F2353">
          <w:delText xml:space="preserve">notify </w:delText>
        </w:r>
      </w:del>
      <w:ins w:id="126" w:author="ERCOT" w:date="2022-12-07T16:21:00Z">
        <w:r w:rsidR="004F2353" w:rsidRPr="00D52E8A">
          <w:t xml:space="preserve">submit </w:t>
        </w:r>
      </w:ins>
      <w:ins w:id="127" w:author="ERCOT" w:date="2022-12-14T12:24:00Z">
        <w:r w:rsidR="005476EF" w:rsidRPr="00D52E8A">
          <w:t>an</w:t>
        </w:r>
      </w:ins>
      <w:ins w:id="128" w:author="ERCOT" w:date="2022-12-07T16:21:00Z">
        <w:r w:rsidR="004F2353" w:rsidRPr="00D52E8A">
          <w:t xml:space="preserve"> updated </w:t>
        </w:r>
      </w:ins>
      <w:ins w:id="129" w:author="ERCOT" w:date="2023-01-05T10:35:00Z">
        <w:r w:rsidR="00795168" w:rsidRPr="00D52E8A">
          <w:t xml:space="preserve">Section </w:t>
        </w:r>
        <w:r w:rsidR="00795168" w:rsidRPr="00613C2B">
          <w:t>23, F</w:t>
        </w:r>
      </w:ins>
      <w:ins w:id="130" w:author="ERCOT" w:date="2022-12-07T16:21:00Z">
        <w:r w:rsidR="004F2353" w:rsidRPr="00613C2B">
          <w:t xml:space="preserve">orm </w:t>
        </w:r>
      </w:ins>
      <w:ins w:id="131" w:author="ERCOT" w:date="2023-01-05T11:08:00Z">
        <w:r w:rsidR="00330F33" w:rsidRPr="00613C2B">
          <w:t>Q</w:t>
        </w:r>
      </w:ins>
      <w:ins w:id="132" w:author="ERCOT" w:date="2023-03-28T11:20:00Z">
        <w:r w:rsidR="007A5372" w:rsidRPr="00613C2B">
          <w:t>,</w:t>
        </w:r>
      </w:ins>
      <w:ins w:id="133" w:author="ERCOT" w:date="2022-12-14T12:19:00Z">
        <w:r w:rsidR="00BD1341" w:rsidRPr="00613C2B">
          <w:t xml:space="preserve"> </w:t>
        </w:r>
      </w:ins>
      <w:ins w:id="134" w:author="ERCOT" w:date="2022-12-07T16:21:00Z">
        <w:r w:rsidR="004F2353" w:rsidRPr="00613C2B">
          <w:t xml:space="preserve">to </w:t>
        </w:r>
      </w:ins>
      <w:r w:rsidRPr="00613C2B">
        <w:t xml:space="preserve">ERCOT </w:t>
      </w:r>
      <w:del w:id="135" w:author="ERCOT" w:date="2022-12-07T16:21:00Z">
        <w:r w:rsidRPr="00613C2B" w:rsidDel="004F2353">
          <w:delText>of this fact</w:delText>
        </w:r>
      </w:del>
      <w:ins w:id="136" w:author="ERCOT" w:date="2023-03-28T11:20:00Z">
        <w:r w:rsidR="007A5372" w:rsidRPr="00613C2B">
          <w:t xml:space="preserve">and shall make a corresponding update to </w:t>
        </w:r>
      </w:ins>
      <w:ins w:id="137" w:author="ERCOT" w:date="2023-03-28T11:21:00Z">
        <w:r w:rsidR="007A5372" w:rsidRPr="00613C2B">
          <w:t>its</w:t>
        </w:r>
      </w:ins>
      <w:del w:id="138" w:author="ERCOT" w:date="2023-03-28T11:21:00Z">
        <w:r w:rsidRPr="00613C2B" w:rsidDel="007A5372">
          <w:delText>via the</w:delText>
        </w:r>
      </w:del>
      <w:r w:rsidRPr="00613C2B">
        <w:t xml:space="preserve"> Resource Registration </w:t>
      </w:r>
      <w:del w:id="139" w:author="ERCOT" w:date="2023-03-28T11:21:00Z">
        <w:r w:rsidRPr="00613C2B" w:rsidDel="007A5372">
          <w:delText>process</w:delText>
        </w:r>
      </w:del>
      <w:ins w:id="140"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141" w:author="ERCOT" w:date="2023-03-28T11:19:00Z">
        <w:r w:rsidR="007A5372" w:rsidRPr="00613C2B">
          <w:t>c</w:t>
        </w:r>
      </w:ins>
      <w:del w:id="142" w:author="ERCOT" w:date="2023-03-28T11:19:00Z">
        <w:r w:rsidRPr="00613C2B" w:rsidDel="007A5372">
          <w:delText>iii</w:delText>
        </w:r>
      </w:del>
      <w:r w:rsidRPr="00613C2B">
        <w:t>)</w:t>
      </w:r>
      <w:r w:rsidRPr="00613C2B">
        <w:tab/>
      </w:r>
      <w:ins w:id="143" w:author="ERCOT" w:date="2022-12-15T13:17:00Z">
        <w:r w:rsidR="00C16824" w:rsidRPr="00613C2B">
          <w:t xml:space="preserve">The </w:t>
        </w:r>
      </w:ins>
      <w:ins w:id="144" w:author="ERCOT" w:date="2022-12-14T12:21:00Z">
        <w:r w:rsidR="005476EF" w:rsidRPr="00613C2B">
          <w:t>Ancillary Service</w:t>
        </w:r>
      </w:ins>
      <w:ins w:id="145" w:author="ERCOT" w:date="2022-12-15T13:17:00Z">
        <w:r w:rsidR="00C16824" w:rsidRPr="00613C2B">
          <w:t xml:space="preserve"> qualification</w:t>
        </w:r>
      </w:ins>
      <w:ins w:id="146" w:author="ERCOT" w:date="2022-12-14T12:21:00Z">
        <w:r w:rsidR="005476EF" w:rsidRPr="00613C2B">
          <w:t xml:space="preserve"> </w:t>
        </w:r>
      </w:ins>
      <w:ins w:id="147" w:author="ERCOT" w:date="2022-12-14T12:20:00Z">
        <w:r w:rsidR="005476EF" w:rsidRPr="00613C2B">
          <w:t>limita</w:t>
        </w:r>
      </w:ins>
      <w:ins w:id="148" w:author="ERCOT" w:date="2022-12-14T12:21:00Z">
        <w:r w:rsidR="005476EF" w:rsidRPr="00613C2B">
          <w:t xml:space="preserve">tions in </w:t>
        </w:r>
      </w:ins>
      <w:ins w:id="149" w:author="ERCOT" w:date="2022-12-15T13:17:00Z">
        <w:r w:rsidR="00C16824" w:rsidRPr="00613C2B">
          <w:t xml:space="preserve">paragraph </w:t>
        </w:r>
      </w:ins>
      <w:ins w:id="150" w:author="ERCOT" w:date="2023-03-28T11:21:00Z">
        <w:r w:rsidR="007A5372" w:rsidRPr="00613C2B">
          <w:t>(1</w:t>
        </w:r>
        <w:r w:rsidR="007A5372" w:rsidRPr="00047793">
          <w:t>)</w:t>
        </w:r>
      </w:ins>
      <w:ins w:id="151" w:author="ERCOT" w:date="2022-12-15T13:17:00Z">
        <w:r w:rsidR="00C16824" w:rsidRPr="00047793">
          <w:t>(c</w:t>
        </w:r>
      </w:ins>
      <w:ins w:id="152" w:author="ERCOT" w:date="2022-10-13T08:29:00Z">
        <w:r w:rsidR="00543A61" w:rsidRPr="00047793">
          <w:t>)</w:t>
        </w:r>
      </w:ins>
      <w:ins w:id="153" w:author="ERCOT" w:date="2023-03-15T09:55:00Z">
        <w:r w:rsidR="00182B8F" w:rsidRPr="00047793">
          <w:t xml:space="preserve"> above</w:t>
        </w:r>
      </w:ins>
      <w:ins w:id="154" w:author="ERCOT" w:date="2023-03-29T18:03:00Z">
        <w:r w:rsidR="00047793" w:rsidRPr="00047793">
          <w:t xml:space="preserve"> </w:t>
        </w:r>
      </w:ins>
      <w:ins w:id="155" w:author="ERCOT" w:date="2022-10-13T08:29:00Z">
        <w:r w:rsidR="00543A61" w:rsidRPr="00047793">
          <w:t>will</w:t>
        </w:r>
        <w:r w:rsidR="00543A61" w:rsidRPr="00613C2B">
          <w:t xml:space="preserve"> apply to </w:t>
        </w:r>
      </w:ins>
      <w:del w:id="156" w:author="ERCOT" w:date="2022-10-13T08:29:00Z">
        <w:r w:rsidRPr="00613C2B" w:rsidDel="00543A61">
          <w:delText>T</w:delText>
        </w:r>
      </w:del>
      <w:ins w:id="157" w:author="ERCOT" w:date="2022-10-13T08:29:00Z">
        <w:r w:rsidR="00543A61" w:rsidRPr="00613C2B">
          <w:t>t</w:t>
        </w:r>
      </w:ins>
      <w:r w:rsidRPr="00613C2B">
        <w:t>he DGR or DESR</w:t>
      </w:r>
      <w:del w:id="158" w:author="ERCOT" w:date="2022-10-13T08:31:00Z">
        <w:r w:rsidRPr="00613C2B" w:rsidDel="00543A61">
          <w:delText xml:space="preserve"> </w:delText>
        </w:r>
      </w:del>
      <w:del w:id="159" w:author="ERCOT" w:date="2022-10-13T08:27:00Z">
        <w:r w:rsidRPr="00613C2B" w:rsidDel="00543A61">
          <w:delText>will</w:delText>
        </w:r>
      </w:del>
      <w:del w:id="160" w:author="ERCOT" w:date="2022-10-13T08:31:00Z">
        <w:r w:rsidRPr="00613C2B" w:rsidDel="00543A61">
          <w:delText xml:space="preserve"> </w:delText>
        </w:r>
      </w:del>
      <w:del w:id="161" w:author="ERCOT" w:date="2022-10-13T08:26:00Z">
        <w:r w:rsidRPr="00613C2B" w:rsidDel="00543A61">
          <w:delText xml:space="preserve">immediately be disqualified from offering </w:delText>
        </w:r>
      </w:del>
      <w:del w:id="162" w:author="ERCOT" w:date="2022-10-13T08:31:00Z">
        <w:r w:rsidRPr="00613C2B" w:rsidDel="00543A61">
          <w:delText xml:space="preserve">to provide any </w:delText>
        </w:r>
      </w:del>
      <w:del w:id="163" w:author="ERCOT" w:date="2022-10-13T08:28:00Z">
        <w:r w:rsidRPr="00613C2B" w:rsidDel="00543A61">
          <w:delText xml:space="preserve">Ancillary </w:delText>
        </w:r>
      </w:del>
      <w:del w:id="164" w:author="ERCOT" w:date="2022-10-13T08:30:00Z">
        <w:r w:rsidRPr="00613C2B" w:rsidDel="00543A61">
          <w:delText>S</w:delText>
        </w:r>
      </w:del>
      <w:del w:id="165"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66" w:author="ERCOT" w:date="2023-03-28T11:24:00Z"/>
        </w:rPr>
      </w:pPr>
      <w:r w:rsidRPr="00D52E8A">
        <w:t>(</w:t>
      </w:r>
      <w:ins w:id="167" w:author="ERCOT" w:date="2023-03-28T11:21:00Z">
        <w:r w:rsidR="007A5372" w:rsidRPr="00D52E8A">
          <w:t>3</w:t>
        </w:r>
      </w:ins>
      <w:del w:id="168" w:author="ERCOT" w:date="2022-10-11T13:16:00Z">
        <w:r w:rsidRPr="00D52E8A" w:rsidDel="002F3983">
          <w:delText>b</w:delText>
        </w:r>
      </w:del>
      <w:r w:rsidRPr="00D52E8A">
        <w:t>)</w:t>
      </w:r>
      <w:r w:rsidRPr="00D52E8A">
        <w:tab/>
      </w:r>
      <w:ins w:id="169" w:author="ERCOT" w:date="2022-12-14T12:25:00Z">
        <w:r w:rsidR="005476EF" w:rsidRPr="00D52E8A">
          <w:t>If a DGR</w:t>
        </w:r>
      </w:ins>
      <w:ins w:id="170" w:author="ERCOT" w:date="2022-12-15T13:18:00Z">
        <w:r w:rsidR="00725CD1" w:rsidRPr="00D52E8A">
          <w:t xml:space="preserve"> or </w:t>
        </w:r>
      </w:ins>
      <w:ins w:id="171" w:author="ERCOT" w:date="2022-12-14T12:25:00Z">
        <w:r w:rsidR="005476EF" w:rsidRPr="00D52E8A">
          <w:t>DESR is</w:t>
        </w:r>
      </w:ins>
      <w:ins w:id="172" w:author="ERCOT" w:date="2022-12-14T12:26:00Z">
        <w:r w:rsidR="005476EF" w:rsidRPr="00D52E8A">
          <w:t xml:space="preserve"> </w:t>
        </w:r>
      </w:ins>
      <w:ins w:id="173" w:author="ERCOT" w:date="2022-12-15T13:18:00Z">
        <w:r w:rsidR="00725CD1" w:rsidRPr="00D52E8A">
          <w:t>interconnected to</w:t>
        </w:r>
      </w:ins>
      <w:ins w:id="174" w:author="ERCOT" w:date="2022-12-14T12:26:00Z">
        <w:r w:rsidR="005476EF" w:rsidRPr="00D52E8A">
          <w:t xml:space="preserve"> a circuit that is subject to </w:t>
        </w:r>
      </w:ins>
      <w:ins w:id="175" w:author="ERCOT" w:date="2022-12-15T13:18:00Z">
        <w:r w:rsidR="00725CD1" w:rsidRPr="00D52E8A">
          <w:t>Load shed</w:t>
        </w:r>
      </w:ins>
      <w:ins w:id="176" w:author="ERCOT" w:date="2022-12-14T12:26:00Z">
        <w:r w:rsidR="005476EF" w:rsidRPr="00D52E8A">
          <w:t xml:space="preserve"> and then either </w:t>
        </w:r>
      </w:ins>
      <w:ins w:id="177" w:author="ERCOT" w:date="2023-03-28T11:22:00Z">
        <w:r w:rsidR="007A5372" w:rsidRPr="00D52E8A">
          <w:t xml:space="preserve">is </w:t>
        </w:r>
      </w:ins>
      <w:ins w:id="178" w:author="ERCOT" w:date="2022-12-14T12:26:00Z">
        <w:r w:rsidR="005476EF" w:rsidRPr="00D52E8A">
          <w:t>relocated</w:t>
        </w:r>
      </w:ins>
      <w:ins w:id="179" w:author="ERCOT" w:date="2023-03-28T11:22:00Z">
        <w:r w:rsidR="007A5372" w:rsidRPr="00D52E8A">
          <w:t xml:space="preserve"> to a different circuit that is not subje</w:t>
        </w:r>
      </w:ins>
      <w:ins w:id="180" w:author="ERCOT" w:date="2023-03-28T11:23:00Z">
        <w:r w:rsidR="007A5372" w:rsidRPr="00D52E8A">
          <w:t>ct to Load shed during any of the Load shed events listed in paragraph (1</w:t>
        </w:r>
        <w:r w:rsidR="007A5372">
          <w:t>)(a) above</w:t>
        </w:r>
      </w:ins>
      <w:ins w:id="181" w:author="ERCOT" w:date="2022-12-14T12:26:00Z">
        <w:r w:rsidR="005476EF" w:rsidRPr="00B3048F">
          <w:t xml:space="preserve"> </w:t>
        </w:r>
        <w:r w:rsidR="005476EF">
          <w:t>or</w:t>
        </w:r>
      </w:ins>
      <w:del w:id="182" w:author="ERCOT" w:date="2022-12-14T12:25:00Z">
        <w:r w:rsidRPr="00B3048F" w:rsidDel="005476EF">
          <w:delText>Upon</w:delText>
        </w:r>
      </w:del>
      <w:r w:rsidRPr="00B3048F">
        <w:t xml:space="preserve"> receiv</w:t>
      </w:r>
      <w:ins w:id="183" w:author="ERCOT" w:date="2022-12-14T12:26:00Z">
        <w:r w:rsidR="005476EF">
          <w:t>es</w:t>
        </w:r>
      </w:ins>
      <w:del w:id="184" w:author="ERCOT" w:date="2022-12-14T12:26:00Z">
        <w:r w:rsidRPr="00B3048F" w:rsidDel="005476EF">
          <w:delText>ing</w:delText>
        </w:r>
      </w:del>
      <w:r w:rsidRPr="00B3048F">
        <w:t xml:space="preserve"> notification from the DSP that the DGR or DESR is no longer subject to </w:t>
      </w:r>
      <w:del w:id="185" w:author="ERCOT" w:date="2022-12-15T13:19:00Z">
        <w:r w:rsidRPr="00B3048F" w:rsidDel="00725CD1">
          <w:delText xml:space="preserve">disconnection </w:delText>
        </w:r>
      </w:del>
      <w:ins w:id="186" w:author="ERCOT" w:date="2022-12-15T13:19:00Z">
        <w:r w:rsidR="00725CD1">
          <w:t>Load shed</w:t>
        </w:r>
        <w:r w:rsidR="00725CD1" w:rsidRPr="00B3048F">
          <w:t xml:space="preserve"> </w:t>
        </w:r>
      </w:ins>
      <w:r w:rsidRPr="00B3048F">
        <w:t xml:space="preserve">during any of these </w:t>
      </w:r>
      <w:del w:id="187" w:author="ERCOT" w:date="2023-03-28T11:23:00Z">
        <w:r w:rsidRPr="00B3048F" w:rsidDel="007A5372">
          <w:delText xml:space="preserve">Load shedding </w:delText>
        </w:r>
      </w:del>
      <w:r w:rsidRPr="00B3048F">
        <w:t xml:space="preserve">events, </w:t>
      </w:r>
      <w:del w:id="188"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89" w:author="ERCOT" w:date="2022-12-07T16:20:00Z">
        <w:r w:rsidRPr="00B3048F" w:rsidDel="004F2353">
          <w:delText xml:space="preserve">notify </w:delText>
        </w:r>
      </w:del>
      <w:ins w:id="190" w:author="ERCOT" w:date="2022-12-07T16:20:00Z">
        <w:r w:rsidR="004F2353">
          <w:t xml:space="preserve">submit an updated </w:t>
        </w:r>
      </w:ins>
      <w:ins w:id="191" w:author="ERCOT" w:date="2023-01-05T10:36:00Z">
        <w:r w:rsidR="00795168">
          <w:t xml:space="preserve">Section 23, </w:t>
        </w:r>
      </w:ins>
      <w:ins w:id="192" w:author="ERCOT" w:date="2022-12-15T13:30:00Z">
        <w:r w:rsidR="001424AF">
          <w:t>F</w:t>
        </w:r>
      </w:ins>
      <w:ins w:id="193" w:author="ERCOT" w:date="2022-12-07T16:20:00Z">
        <w:r w:rsidR="004F2353">
          <w:t xml:space="preserve">orm </w:t>
        </w:r>
      </w:ins>
      <w:ins w:id="194" w:author="ERCOT" w:date="2023-01-05T11:09:00Z">
        <w:r w:rsidR="00330F33">
          <w:t>Q</w:t>
        </w:r>
      </w:ins>
      <w:ins w:id="195" w:author="ERCOT" w:date="2023-03-28T11:23:00Z">
        <w:r w:rsidR="007A5372">
          <w:t>,</w:t>
        </w:r>
      </w:ins>
      <w:ins w:id="196" w:author="ERCOT" w:date="2022-12-07T16:20:00Z">
        <w:r w:rsidR="004F2353">
          <w:t xml:space="preserve"> to </w:t>
        </w:r>
      </w:ins>
      <w:r w:rsidRPr="00B3048F">
        <w:t xml:space="preserve">ERCOT </w:t>
      </w:r>
      <w:del w:id="197" w:author="ERCOT" w:date="2022-12-07T16:20:00Z">
        <w:r w:rsidRPr="00B3048F" w:rsidDel="004F2353">
          <w:delText xml:space="preserve">of this fact </w:delText>
        </w:r>
      </w:del>
      <w:del w:id="198" w:author="ERCOT" w:date="2023-03-28T11:24:00Z">
        <w:r w:rsidRPr="00B3048F" w:rsidDel="007A5372">
          <w:delText xml:space="preserve">via the </w:delText>
        </w:r>
      </w:del>
      <w:ins w:id="199" w:author="ERCOT" w:date="2023-03-28T11:24:00Z">
        <w:r w:rsidR="007A5372">
          <w:t xml:space="preserve">and shall make a corresponding update to its </w:t>
        </w:r>
      </w:ins>
      <w:r w:rsidRPr="00B3048F">
        <w:t xml:space="preserve">Resource Registration </w:t>
      </w:r>
      <w:del w:id="200" w:author="ERCOT" w:date="2023-03-28T11:24:00Z">
        <w:r w:rsidRPr="00B3048F" w:rsidDel="007A5372">
          <w:delText>process</w:delText>
        </w:r>
      </w:del>
      <w:ins w:id="201" w:author="ERCOT" w:date="2023-03-28T11:24:00Z">
        <w:r w:rsidR="007A5372">
          <w:t>data</w:t>
        </w:r>
      </w:ins>
      <w:del w:id="202" w:author="ERCOT" w:date="2022-12-14T12:27:00Z">
        <w:r w:rsidRPr="00B3048F" w:rsidDel="005476EF">
          <w:delText xml:space="preserve"> and will, at that time, be eligible to offer to provide Ancillary Services </w:delText>
        </w:r>
      </w:del>
      <w:del w:id="203" w:author="ERCOT" w:date="2022-10-13T08:32:00Z">
        <w:r w:rsidRPr="00B3048F" w:rsidDel="00543A61">
          <w:delText xml:space="preserve">if </w:delText>
        </w:r>
      </w:del>
      <w:del w:id="204" w:author="ERCOT" w:date="2022-12-14T12:27:00Z">
        <w:r w:rsidRPr="00B3048F" w:rsidDel="005476EF">
          <w:delText xml:space="preserve">the Resource is </w:delText>
        </w:r>
      </w:del>
      <w:del w:id="205" w:author="ERCOT" w:date="2022-12-07T16:20:00Z">
        <w:r w:rsidRPr="00B3048F" w:rsidDel="004F2353">
          <w:delText xml:space="preserve">otherwise </w:delText>
        </w:r>
      </w:del>
      <w:del w:id="206"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207" w:author="ERCOT" w:date="2023-03-28T11:24:00Z">
        <w:r w:rsidR="007A5372">
          <w:t>4</w:t>
        </w:r>
      </w:ins>
      <w:del w:id="20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209" w:author="ERCOT" w:date="2022-12-07T16:23:00Z">
        <w:r w:rsidR="0004181C">
          <w:t>the R</w:t>
        </w:r>
      </w:ins>
      <w:ins w:id="210" w:author="ERCOT" w:date="2023-01-05T10:37:00Z">
        <w:r w:rsidR="00795168">
          <w:t xml:space="preserve">esource </w:t>
        </w:r>
      </w:ins>
      <w:ins w:id="211" w:author="ERCOT" w:date="2022-12-07T16:23:00Z">
        <w:r w:rsidR="0004181C">
          <w:t>E</w:t>
        </w:r>
      </w:ins>
      <w:ins w:id="212" w:author="ERCOT" w:date="2023-01-05T10:37:00Z">
        <w:r w:rsidR="00795168">
          <w:t>ntity</w:t>
        </w:r>
      </w:ins>
      <w:ins w:id="213" w:author="ERCOT" w:date="2022-12-07T16:23:00Z">
        <w:r w:rsidR="0004181C">
          <w:t xml:space="preserve"> will follow the </w:t>
        </w:r>
      </w:ins>
      <w:ins w:id="214" w:author="ERCOT" w:date="2023-03-15T10:01:00Z">
        <w:r w:rsidR="0019668C">
          <w:t>g</w:t>
        </w:r>
      </w:ins>
      <w:ins w:id="215" w:author="ERCOT" w:date="2022-12-07T16:39:00Z">
        <w:r w:rsidR="00497CE0">
          <w:t xml:space="preserve">eneration </w:t>
        </w:r>
      </w:ins>
      <w:ins w:id="216" w:author="ERCOT" w:date="2023-03-15T10:01:00Z">
        <w:r w:rsidR="0019668C">
          <w:t>i</w:t>
        </w:r>
      </w:ins>
      <w:ins w:id="217" w:author="ERCOT" w:date="2022-12-07T16:39:00Z">
        <w:r w:rsidR="00497CE0">
          <w:t xml:space="preserve">nterconnection </w:t>
        </w:r>
      </w:ins>
      <w:ins w:id="218" w:author="ERCOT" w:date="2022-12-07T16:40:00Z">
        <w:r w:rsidR="00497CE0">
          <w:t>p</w:t>
        </w:r>
      </w:ins>
      <w:ins w:id="219" w:author="ERCOT" w:date="2022-12-07T16:23:00Z">
        <w:r w:rsidR="0004181C">
          <w:t xml:space="preserve">rocess outlined in </w:t>
        </w:r>
      </w:ins>
      <w:ins w:id="220" w:author="ERCOT" w:date="2022-12-07T16:24:00Z">
        <w:r w:rsidR="0004181C">
          <w:t>Planning Guide</w:t>
        </w:r>
      </w:ins>
      <w:ins w:id="221" w:author="ERCOT" w:date="2023-01-05T10:38:00Z">
        <w:r w:rsidR="00795168">
          <w:t xml:space="preserve"> Section 5, </w:t>
        </w:r>
      </w:ins>
      <w:ins w:id="222" w:author="ERCOT" w:date="2023-01-05T10:39:00Z">
        <w:r w:rsidR="00795168" w:rsidRPr="00795168">
          <w:t>Generator Interconnection or Modification</w:t>
        </w:r>
      </w:ins>
      <w:del w:id="223"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224"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225" w:author="ERCOT" w:date="2023-03-28T11:24:00Z">
              <w:r w:rsidR="007A5372">
                <w:rPr>
                  <w:b/>
                  <w:i/>
                </w:rPr>
                <w:t>4</w:t>
              </w:r>
            </w:ins>
            <w:del w:id="226"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lastRenderedPageBreak/>
              <w:t>(</w:t>
            </w:r>
            <w:ins w:id="227" w:author="ERCOT" w:date="2023-03-28T11:24:00Z">
              <w:r w:rsidR="007A5372">
                <w:t>4</w:t>
              </w:r>
            </w:ins>
            <w:del w:id="22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229" w:author="ERCOT" w:date="2022-12-07T16:27:00Z">
              <w:r w:rsidR="0004181C">
                <w:t>the R</w:t>
              </w:r>
            </w:ins>
            <w:ins w:id="230" w:author="ERCOT" w:date="2023-01-05T10:39:00Z">
              <w:r w:rsidR="00795168">
                <w:t xml:space="preserve">esource </w:t>
              </w:r>
            </w:ins>
            <w:ins w:id="231" w:author="ERCOT" w:date="2022-12-07T16:27:00Z">
              <w:r w:rsidR="0004181C">
                <w:t>E</w:t>
              </w:r>
            </w:ins>
            <w:ins w:id="232" w:author="ERCOT" w:date="2023-01-05T10:39:00Z">
              <w:r w:rsidR="00795168">
                <w:t>ntity</w:t>
              </w:r>
            </w:ins>
            <w:ins w:id="233" w:author="ERCOT" w:date="2022-12-07T16:27:00Z">
              <w:r w:rsidR="0004181C">
                <w:t xml:space="preserve"> will follow the </w:t>
              </w:r>
            </w:ins>
            <w:ins w:id="234" w:author="ERCOT" w:date="2023-03-15T10:01:00Z">
              <w:r w:rsidR="0019668C">
                <w:t>g</w:t>
              </w:r>
            </w:ins>
            <w:ins w:id="235" w:author="ERCOT" w:date="2022-12-15T13:31:00Z">
              <w:r w:rsidR="001424AF">
                <w:t xml:space="preserve">eneration </w:t>
              </w:r>
            </w:ins>
            <w:ins w:id="236" w:author="ERCOT" w:date="2023-03-15T10:01:00Z">
              <w:r w:rsidR="0019668C">
                <w:t>i</w:t>
              </w:r>
            </w:ins>
            <w:ins w:id="237" w:author="ERCOT" w:date="2022-12-15T13:31:00Z">
              <w:r w:rsidR="001424AF">
                <w:t xml:space="preserve">nterconnection </w:t>
              </w:r>
            </w:ins>
            <w:ins w:id="238" w:author="ERCOT" w:date="2022-12-07T16:27:00Z">
              <w:r w:rsidR="0004181C">
                <w:t xml:space="preserve">process outlined in </w:t>
              </w:r>
            </w:ins>
            <w:ins w:id="239" w:author="ERCOT" w:date="2023-01-05T10:39:00Z">
              <w:r w:rsidR="00795168">
                <w:t xml:space="preserve">Planning Guide Section 5, </w:t>
              </w:r>
              <w:r w:rsidR="00795168" w:rsidRPr="00795168">
                <w:t>Generator Interconnection or Modification</w:t>
              </w:r>
            </w:ins>
            <w:del w:id="240" w:author="ERCOT" w:date="2022-12-14T12:28:00Z">
              <w:r w:rsidRPr="00B3048F" w:rsidDel="00A964ED">
                <w:delText>the interconnecting DSP will evaluate the proposed conversion and will determine whether it is electrically and operationally feasible</w:delText>
              </w:r>
            </w:del>
            <w:del w:id="241" w:author="ERCOT" w:date="2022-12-07T16:27:00Z">
              <w:r w:rsidRPr="00B3048F" w:rsidDel="0004181C">
                <w:delText>.</w:delText>
              </w:r>
            </w:del>
            <w:del w:id="242"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243" w:name="_Toc125014785"/>
      <w:bookmarkStart w:id="244" w:name="_Toc112226234"/>
      <w:bookmarkStart w:id="245" w:name="_Toc17706452"/>
      <w:bookmarkEnd w:id="51"/>
      <w:bookmarkEnd w:id="52"/>
      <w:bookmarkEnd w:id="53"/>
      <w:bookmarkEnd w:id="54"/>
      <w:bookmarkEnd w:id="55"/>
      <w:bookmarkEnd w:id="56"/>
      <w:bookmarkEnd w:id="57"/>
      <w:bookmarkEnd w:id="58"/>
      <w:bookmarkEnd w:id="59"/>
      <w:bookmarkEnd w:id="60"/>
      <w:bookmarkEnd w:id="61"/>
      <w:bookmarkEnd w:id="62"/>
      <w:bookmarkEnd w:id="63"/>
      <w:commentRangeStart w:id="246"/>
      <w:r>
        <w:t>3.16</w:t>
      </w:r>
      <w:commentRangeEnd w:id="246"/>
      <w:r w:rsidR="004431D3">
        <w:rPr>
          <w:rStyle w:val="CommentReference"/>
          <w:b w:val="0"/>
        </w:rPr>
        <w:commentReference w:id="246"/>
      </w:r>
      <w:r>
        <w:tab/>
        <w:t>Standards for Determining Ancillary Service Quantities</w:t>
      </w:r>
      <w:bookmarkEnd w:id="243"/>
    </w:p>
    <w:p w14:paraId="3AD2476B" w14:textId="77777777" w:rsidR="00DF1033" w:rsidRDefault="00DF1033" w:rsidP="00DF1033">
      <w:pPr>
        <w:pStyle w:val="BodyTextNumbered"/>
      </w:pPr>
      <w:r>
        <w:t>(1)</w:t>
      </w:r>
      <w:r>
        <w:tab/>
        <w:t>ERCOT shall comply with the requirements for determining Ancillary Service quantities as specified in these Protocols and the ERCOT Operating Guides.</w:t>
      </w:r>
    </w:p>
    <w:p w14:paraId="300A9D14" w14:textId="77777777" w:rsidR="00DF1033" w:rsidRDefault="00DF1033" w:rsidP="00DF1033">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238CD80" w14:textId="77777777" w:rsidR="00DF1033" w:rsidRDefault="00DF1033" w:rsidP="00DF1033">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8307B0B" w14:textId="77777777" w:rsidR="00DF1033" w:rsidRPr="0003648D" w:rsidRDefault="00DF1033" w:rsidP="00DF1033">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1033" w14:paraId="2DDC2916" w14:textId="77777777" w:rsidTr="0037623F">
        <w:tc>
          <w:tcPr>
            <w:tcW w:w="9350" w:type="dxa"/>
            <w:tcBorders>
              <w:top w:val="single" w:sz="4" w:space="0" w:color="auto"/>
              <w:left w:val="single" w:sz="4" w:space="0" w:color="auto"/>
              <w:bottom w:val="single" w:sz="4" w:space="0" w:color="auto"/>
              <w:right w:val="single" w:sz="4" w:space="0" w:color="auto"/>
            </w:tcBorders>
            <w:shd w:val="clear" w:color="auto" w:fill="D9D9D9"/>
          </w:tcPr>
          <w:p w14:paraId="76ED4323" w14:textId="77777777" w:rsidR="00DF1033" w:rsidRDefault="00DF1033" w:rsidP="0037623F">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7359685" w14:textId="77777777" w:rsidR="00DF1033" w:rsidRPr="00364D90" w:rsidRDefault="00DF1033" w:rsidP="0037623F">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220F061" w14:textId="77777777" w:rsidR="00DF1033" w:rsidRPr="0003648D" w:rsidRDefault="00DF1033" w:rsidP="00DF1033">
      <w:pPr>
        <w:spacing w:before="240" w:after="240"/>
        <w:ind w:left="1440" w:hanging="720"/>
        <w:rPr>
          <w:iCs/>
        </w:rPr>
      </w:pPr>
      <w:r w:rsidRPr="0003648D">
        <w:rPr>
          <w:iCs/>
        </w:rPr>
        <w:lastRenderedPageBreak/>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4B2ACB3" w14:textId="77777777" w:rsidR="00DF1033" w:rsidRPr="0003648D" w:rsidRDefault="00DF1033" w:rsidP="00DF1033">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3EA0222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05984BC9"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04A2A1A" w14:textId="77777777" w:rsidR="00DF1033" w:rsidRDefault="00DF1033" w:rsidP="00DF1033">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247"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248" w:author="ERCOT" w:date="2023-03-15T10:18:00Z">
              <w:r w:rsidR="00E81DF6">
                <w:t xml:space="preserve">the maximum amount of Non-Spin that can be provided by </w:t>
              </w:r>
            </w:ins>
            <w:ins w:id="249"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lastRenderedPageBreak/>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50"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50"/>
          </w:p>
        </w:tc>
      </w:tr>
    </w:tbl>
    <w:bookmarkEnd w:id="244"/>
    <w:p w14:paraId="4A3C158C" w14:textId="77777777" w:rsidR="00DF1033" w:rsidRDefault="00DF1033" w:rsidP="00DF1033">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1389B3" w14:textId="77777777" w:rsidR="00DF1033" w:rsidRDefault="00DF1033" w:rsidP="00DF1033">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E96A32B" w14:textId="77777777" w:rsidR="00DF1033" w:rsidRDefault="00DF1033" w:rsidP="00DF1033">
      <w:pPr>
        <w:spacing w:after="240"/>
        <w:ind w:left="720" w:hanging="720"/>
        <w:rPr>
          <w:iCs/>
        </w:rPr>
      </w:pPr>
      <w:r w:rsidRPr="0003648D">
        <w:rPr>
          <w:iCs/>
        </w:rPr>
        <w:lastRenderedPageBreak/>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3FE8E4E" w14:textId="77777777" w:rsidR="00DF1033" w:rsidRPr="0003648D" w:rsidRDefault="00DF1033" w:rsidP="00DF1033">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A5E61B" w14:textId="77777777" w:rsidR="00DF1033" w:rsidRPr="0003648D" w:rsidRDefault="00DF1033" w:rsidP="00DF1033">
      <w:pPr>
        <w:spacing w:after="240"/>
        <w:ind w:left="1440" w:hanging="720"/>
      </w:pPr>
      <w:r w:rsidRPr="0003648D">
        <w:t>(a)</w:t>
      </w:r>
      <w:r w:rsidRPr="0003648D">
        <w:tab/>
        <w:t xml:space="preserve">50% of its </w:t>
      </w:r>
      <w:r>
        <w:t>ECRS Ancillary Service Obligation;</w:t>
      </w:r>
      <w:r w:rsidRPr="0003648D">
        <w:t xml:space="preserve"> or</w:t>
      </w:r>
    </w:p>
    <w:p w14:paraId="12797440" w14:textId="77777777" w:rsidR="00DF1033" w:rsidRPr="0003648D" w:rsidRDefault="00DF1033" w:rsidP="00DF1033">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86D77F1" w14:textId="77777777" w:rsidR="00DF1033" w:rsidRDefault="00DF1033" w:rsidP="00DF1033">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7A9F3755" w14:textId="77777777" w:rsidR="00DF1033" w:rsidRDefault="00DF1033" w:rsidP="00DF1033">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91AAF77" w14:textId="77777777" w:rsidR="00DF1033" w:rsidRDefault="00DF1033" w:rsidP="00DF1033">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FCA3E2D" w14:textId="77777777" w:rsidR="00DF1033" w:rsidRDefault="00DF1033" w:rsidP="00DF1033">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5D8A34B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2CC004F0"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51" w:author="ERCOT" w:date="2023-03-28T11:29:00Z"/>
          <w:b/>
          <w:sz w:val="36"/>
          <w:szCs w:val="36"/>
        </w:rPr>
      </w:pPr>
      <w:ins w:id="252"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53" w:author="ERCOT" w:date="2023-03-28T11:29:00Z"/>
          <w:b/>
          <w:sz w:val="36"/>
          <w:szCs w:val="36"/>
        </w:rPr>
      </w:pPr>
    </w:p>
    <w:p w14:paraId="06DF6A0C" w14:textId="77777777" w:rsidR="009F7B17" w:rsidRPr="00E10668" w:rsidRDefault="009F7B17" w:rsidP="009F7B17">
      <w:pPr>
        <w:jc w:val="center"/>
        <w:outlineLvl w:val="0"/>
        <w:rPr>
          <w:ins w:id="254" w:author="ERCOT" w:date="2023-03-28T11:29:00Z"/>
          <w:b/>
          <w:sz w:val="36"/>
          <w:szCs w:val="36"/>
        </w:rPr>
      </w:pPr>
      <w:ins w:id="255" w:author="ERCOT" w:date="2023-03-28T11:29:00Z">
        <w:r w:rsidRPr="00E10668">
          <w:rPr>
            <w:b/>
            <w:sz w:val="36"/>
            <w:szCs w:val="36"/>
          </w:rPr>
          <w:t>Section 23</w:t>
        </w:r>
      </w:ins>
    </w:p>
    <w:p w14:paraId="43F3F47F" w14:textId="77777777" w:rsidR="009F7B17" w:rsidRPr="00E10668" w:rsidRDefault="009F7B17" w:rsidP="009F7B17">
      <w:pPr>
        <w:jc w:val="center"/>
        <w:outlineLvl w:val="0"/>
        <w:rPr>
          <w:ins w:id="256" w:author="ERCOT" w:date="2023-03-28T11:29:00Z"/>
          <w:b/>
        </w:rPr>
      </w:pPr>
    </w:p>
    <w:p w14:paraId="00F79770" w14:textId="77777777" w:rsidR="009F7B17" w:rsidRPr="00583F6E" w:rsidRDefault="009F7B17" w:rsidP="009F7B17">
      <w:pPr>
        <w:jc w:val="center"/>
        <w:outlineLvl w:val="0"/>
        <w:rPr>
          <w:ins w:id="257" w:author="ERCOT" w:date="2023-03-28T11:29:00Z"/>
          <w:b/>
          <w:bCs/>
          <w:sz w:val="36"/>
          <w:szCs w:val="36"/>
        </w:rPr>
      </w:pPr>
      <w:ins w:id="258"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59" w:author="ERCOT" w:date="2023-03-28T11:29:00Z"/>
          <w:b/>
          <w:sz w:val="36"/>
          <w:szCs w:val="36"/>
        </w:rPr>
      </w:pPr>
    </w:p>
    <w:p w14:paraId="0BB2B0B1" w14:textId="77777777" w:rsidR="009F7B17" w:rsidRPr="00E10668" w:rsidRDefault="009F7B17" w:rsidP="009F7B17">
      <w:pPr>
        <w:outlineLvl w:val="0"/>
        <w:rPr>
          <w:ins w:id="260" w:author="ERCOT" w:date="2023-03-28T11:29:00Z"/>
          <w:color w:val="333300"/>
        </w:rPr>
      </w:pPr>
    </w:p>
    <w:p w14:paraId="61313431" w14:textId="77777777" w:rsidR="009F7B17" w:rsidRPr="00E10668" w:rsidRDefault="009F7B17" w:rsidP="009F7B17">
      <w:pPr>
        <w:jc w:val="center"/>
        <w:outlineLvl w:val="0"/>
        <w:rPr>
          <w:ins w:id="261" w:author="ERCOT" w:date="2023-03-28T11:29:00Z"/>
          <w:b/>
          <w:bCs/>
        </w:rPr>
      </w:pPr>
      <w:ins w:id="262" w:author="ERCOT" w:date="2023-03-28T11:29:00Z">
        <w:r>
          <w:rPr>
            <w:b/>
            <w:bCs/>
          </w:rPr>
          <w:t>Date TBD</w:t>
        </w:r>
      </w:ins>
    </w:p>
    <w:p w14:paraId="37AC16FD" w14:textId="77777777" w:rsidR="009F7B17" w:rsidRDefault="009F7B17" w:rsidP="009F7B17">
      <w:pPr>
        <w:pBdr>
          <w:between w:val="single" w:sz="4" w:space="1" w:color="auto"/>
        </w:pBdr>
        <w:rPr>
          <w:ins w:id="263" w:author="ERCOT" w:date="2023-03-28T11:29:00Z"/>
          <w:b/>
          <w:noProof/>
        </w:rPr>
      </w:pPr>
      <w:ins w:id="264" w:author="ERCOT" w:date="2023-03-28T11:29:00Z">
        <w:r>
          <w:rPr>
            <w:color w:val="333300"/>
          </w:rPr>
          <w:br w:type="page"/>
        </w:r>
      </w:ins>
    </w:p>
    <w:p w14:paraId="5FFAC3EC" w14:textId="77777777" w:rsidR="009F7B17" w:rsidRPr="00E10668" w:rsidRDefault="009F7B17" w:rsidP="009F7B17">
      <w:pPr>
        <w:rPr>
          <w:ins w:id="265" w:author="ERCOT" w:date="2023-03-28T11:29:00Z"/>
          <w:b/>
          <w:noProof/>
        </w:rPr>
      </w:pPr>
      <w:ins w:id="266"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67" w:author="ERCOT" w:date="2023-03-28T11:29:00Z"/>
          <w:b/>
          <w:bCs/>
        </w:rPr>
      </w:pPr>
    </w:p>
    <w:p w14:paraId="1EFB6B75" w14:textId="77777777" w:rsidR="009F7B17" w:rsidRDefault="009F7B17" w:rsidP="009F7B17">
      <w:pPr>
        <w:spacing w:after="240"/>
        <w:jc w:val="center"/>
        <w:rPr>
          <w:ins w:id="268" w:author="ERCOT" w:date="2023-03-28T11:29:00Z"/>
          <w:b/>
          <w:bCs/>
        </w:rPr>
      </w:pPr>
      <w:ins w:id="269"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70" w:author="ERCOT" w:date="2023-03-28T11:29:00Z"/>
        </w:rPr>
      </w:pPr>
      <w:ins w:id="271"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72" w:author="ERCOT" w:date="2023-03-28T11:29:00Z"/>
        </w:rPr>
      </w:pPr>
      <w:ins w:id="273"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74" w:author="ERCOT" w:date="2023-03-28T11:29:00Z"/>
        </w:rPr>
      </w:pPr>
      <w:ins w:id="275"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76" w:author="ERCOT" w:date="2023-03-28T11:29:00Z"/>
        </w:rPr>
      </w:pPr>
      <w:ins w:id="277"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78" w:author="ERCOT" w:date="2023-03-28T11:29:00Z"/>
        </w:rPr>
      </w:pPr>
      <w:ins w:id="279"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80" w:author="ERCOT" w:date="2023-03-28T11:29:00Z"/>
          <w:b/>
          <w:u w:val="single"/>
        </w:rPr>
      </w:pPr>
      <w:ins w:id="281"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82" w:author="ERCOT" w:date="2023-03-28T11:29:00Z"/>
        </w:rPr>
      </w:pPr>
      <w:ins w:id="283"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84"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85" w:author="ERCOT" w:date="2023-03-28T11:29:00Z"/>
                <w:b/>
              </w:rPr>
            </w:pPr>
            <w:ins w:id="286"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87" w:author="ERCOT" w:date="2023-03-28T11:29:00Z"/>
                <w:b/>
                <w:bCs/>
                <w:iCs/>
              </w:rPr>
            </w:pPr>
          </w:p>
        </w:tc>
      </w:tr>
      <w:tr w:rsidR="009F7B17" w:rsidRPr="00E10668" w14:paraId="39CE2B30" w14:textId="77777777" w:rsidTr="00613C2B">
        <w:trPr>
          <w:ins w:id="288"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89" w:author="ERCOT" w:date="2023-03-28T11:29:00Z"/>
                <w:b/>
              </w:rPr>
            </w:pPr>
            <w:ins w:id="290"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91" w:author="ERCOT" w:date="2023-03-28T11:29:00Z"/>
                <w:b/>
                <w:bCs/>
                <w:iCs/>
              </w:rPr>
            </w:pPr>
          </w:p>
        </w:tc>
      </w:tr>
      <w:tr w:rsidR="009F7B17" w:rsidRPr="00E10668" w14:paraId="1E69033B" w14:textId="77777777" w:rsidTr="00613C2B">
        <w:trPr>
          <w:ins w:id="292"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93" w:author="ERCOT" w:date="2023-03-28T11:29:00Z"/>
                <w:b/>
              </w:rPr>
            </w:pPr>
            <w:ins w:id="294"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95"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96" w:author="ERCOT" w:date="2023-03-28T11:29:00Z"/>
          <w:b/>
          <w:u w:val="single"/>
        </w:rPr>
      </w:pPr>
      <w:ins w:id="297"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98" w:author="ERCOT" w:date="2023-03-28T11:29:00Z"/>
        </w:rPr>
      </w:pPr>
      <w:ins w:id="299"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300"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301" w:author="ERCOT" w:date="2023-03-28T11:29:00Z"/>
              </w:rPr>
            </w:pPr>
            <w:ins w:id="302" w:author="ERCOT" w:date="2023-03-28T11:29:00Z">
              <w:r>
                <w:t>The distribution circuit interconnecting the DGR or DESR is subject to Load shed</w:t>
              </w:r>
            </w:ins>
          </w:p>
        </w:tc>
        <w:bookmarkStart w:id="303" w:name="Check1"/>
        <w:tc>
          <w:tcPr>
            <w:tcW w:w="1188" w:type="dxa"/>
            <w:shd w:val="clear" w:color="auto" w:fill="auto"/>
            <w:vAlign w:val="center"/>
          </w:tcPr>
          <w:p w14:paraId="09569416" w14:textId="77777777" w:rsidR="009F7B17" w:rsidRPr="00E10668" w:rsidRDefault="009F7B17" w:rsidP="001800B9">
            <w:pPr>
              <w:jc w:val="center"/>
              <w:rPr>
                <w:ins w:id="304" w:author="ERCOT" w:date="2023-03-28T11:29:00Z"/>
              </w:rPr>
            </w:pPr>
            <w:ins w:id="30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4A49E3">
                <w:fldChar w:fldCharType="separate"/>
              </w:r>
              <w:r w:rsidRPr="00E10668">
                <w:fldChar w:fldCharType="end"/>
              </w:r>
              <w:bookmarkEnd w:id="303"/>
            </w:ins>
          </w:p>
        </w:tc>
      </w:tr>
      <w:tr w:rsidR="009F7B17" w:rsidRPr="00E10668" w14:paraId="400E2900" w14:textId="77777777" w:rsidTr="001800B9">
        <w:trPr>
          <w:ins w:id="306"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307" w:author="ERCOT" w:date="2023-03-28T11:29:00Z"/>
              </w:rPr>
            </w:pPr>
            <w:ins w:id="308"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309" w:author="ERCOT" w:date="2023-03-28T11:29:00Z"/>
              </w:rPr>
            </w:pPr>
            <w:ins w:id="31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4A49E3">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311" w:author="ERCOT" w:date="2023-03-28T11:29:00Z"/>
          <w:b/>
          <w:u w:val="single"/>
        </w:rPr>
      </w:pPr>
      <w:ins w:id="312"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313" w:author="ERCOT" w:date="2023-03-28T11:29:00Z"/>
        </w:rPr>
      </w:pPr>
      <w:ins w:id="314"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315"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316" w:author="ERCOT" w:date="2023-03-28T11:29:00Z"/>
              </w:rPr>
            </w:pPr>
            <w:ins w:id="317"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318" w:author="ERCOT" w:date="2023-03-28T11:29:00Z"/>
              </w:rPr>
            </w:pPr>
            <w:ins w:id="31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4A49E3">
                <w:fldChar w:fldCharType="separate"/>
              </w:r>
              <w:r w:rsidRPr="00E10668">
                <w:fldChar w:fldCharType="end"/>
              </w:r>
            </w:ins>
          </w:p>
        </w:tc>
      </w:tr>
      <w:tr w:rsidR="009F7B17" w:rsidRPr="00E10668" w14:paraId="572FE8F3" w14:textId="77777777" w:rsidTr="001800B9">
        <w:trPr>
          <w:ins w:id="320"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321" w:author="ERCOT" w:date="2023-03-28T11:29:00Z"/>
              </w:rPr>
            </w:pPr>
            <w:ins w:id="322"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323" w:author="ERCOT" w:date="2023-03-28T11:29:00Z"/>
              </w:rPr>
            </w:pPr>
            <w:ins w:id="32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4A49E3">
                <w:fldChar w:fldCharType="separate"/>
              </w:r>
              <w:r w:rsidRPr="00E10668">
                <w:fldChar w:fldCharType="end"/>
              </w:r>
            </w:ins>
          </w:p>
        </w:tc>
      </w:tr>
    </w:tbl>
    <w:p w14:paraId="6408A165" w14:textId="77777777" w:rsidR="009F7B17" w:rsidRDefault="009F7B17" w:rsidP="009F7B17">
      <w:pPr>
        <w:spacing w:after="240"/>
        <w:jc w:val="both"/>
        <w:rPr>
          <w:ins w:id="325" w:author="ERCOT" w:date="2023-03-28T11:29:00Z"/>
        </w:rPr>
      </w:pPr>
    </w:p>
    <w:p w14:paraId="3A2487D8" w14:textId="77777777" w:rsidR="009F7B17" w:rsidRDefault="009F7B17" w:rsidP="009F7B17">
      <w:pPr>
        <w:spacing w:after="240"/>
        <w:jc w:val="both"/>
        <w:rPr>
          <w:ins w:id="326" w:author="ERCOT" w:date="2023-03-28T11:29:00Z"/>
        </w:rPr>
      </w:pPr>
      <w:ins w:id="327"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32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328"/>
      </w:ins>
    </w:p>
    <w:p w14:paraId="267C2F61" w14:textId="77777777" w:rsidR="009F7B17" w:rsidRPr="00E10668" w:rsidRDefault="009F7B17" w:rsidP="009F7B17">
      <w:pPr>
        <w:spacing w:before="240" w:after="120"/>
        <w:jc w:val="center"/>
        <w:rPr>
          <w:ins w:id="329" w:author="ERCOT" w:date="2023-03-28T11:29:00Z"/>
          <w:b/>
          <w:u w:val="single"/>
        </w:rPr>
      </w:pPr>
      <w:ins w:id="330"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331" w:author="ERCOT" w:date="2023-03-28T11:29:00Z"/>
        </w:rPr>
      </w:pPr>
      <w:ins w:id="332"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333" w:author="ERCOT" w:date="2023-03-28T11:29:00Z"/>
        </w:trPr>
        <w:tc>
          <w:tcPr>
            <w:tcW w:w="2594" w:type="pct"/>
            <w:vAlign w:val="center"/>
          </w:tcPr>
          <w:p w14:paraId="78DDB1FB" w14:textId="77777777" w:rsidR="009F7B17" w:rsidRPr="00E10668" w:rsidRDefault="009F7B17" w:rsidP="001800B9">
            <w:pPr>
              <w:autoSpaceDE w:val="0"/>
              <w:autoSpaceDN w:val="0"/>
              <w:rPr>
                <w:ins w:id="334" w:author="ERCOT" w:date="2023-03-28T11:29:00Z"/>
              </w:rPr>
            </w:pPr>
            <w:ins w:id="335"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336" w:author="ERCOT" w:date="2023-03-28T11:29:00Z"/>
                <w:b/>
                <w:bCs/>
                <w:iCs/>
              </w:rPr>
            </w:pPr>
            <w:ins w:id="337"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338" w:author="ERCOT" w:date="2023-03-28T11:29:00Z"/>
        </w:trPr>
        <w:tc>
          <w:tcPr>
            <w:tcW w:w="2594" w:type="pct"/>
            <w:vAlign w:val="center"/>
          </w:tcPr>
          <w:p w14:paraId="544A83D8" w14:textId="77777777" w:rsidR="009F7B17" w:rsidRPr="00E10668" w:rsidRDefault="009F7B17" w:rsidP="001800B9">
            <w:pPr>
              <w:autoSpaceDE w:val="0"/>
              <w:autoSpaceDN w:val="0"/>
              <w:rPr>
                <w:ins w:id="339" w:author="ERCOT" w:date="2023-03-28T11:29:00Z"/>
              </w:rPr>
            </w:pPr>
            <w:ins w:id="340"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341" w:author="ERCOT" w:date="2023-03-28T11:29:00Z"/>
                <w:b/>
                <w:bCs/>
                <w:iCs/>
              </w:rPr>
            </w:pPr>
          </w:p>
        </w:tc>
      </w:tr>
      <w:tr w:rsidR="009F7B17" w:rsidRPr="00E10668" w14:paraId="0C9C2AD3" w14:textId="77777777" w:rsidTr="001800B9">
        <w:trPr>
          <w:ins w:id="342" w:author="ERCOT" w:date="2023-03-28T11:29:00Z"/>
        </w:trPr>
        <w:tc>
          <w:tcPr>
            <w:tcW w:w="2594" w:type="pct"/>
            <w:vAlign w:val="center"/>
          </w:tcPr>
          <w:p w14:paraId="3279F9D4" w14:textId="77777777" w:rsidR="009F7B17" w:rsidRPr="00E10668" w:rsidRDefault="009F7B17" w:rsidP="001800B9">
            <w:pPr>
              <w:autoSpaceDE w:val="0"/>
              <w:autoSpaceDN w:val="0"/>
              <w:rPr>
                <w:ins w:id="343" w:author="ERCOT" w:date="2023-03-28T11:29:00Z"/>
              </w:rPr>
            </w:pPr>
            <w:ins w:id="344"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345" w:author="ERCOT" w:date="2023-03-28T11:29:00Z"/>
                <w:b/>
                <w:bCs/>
                <w:iCs/>
              </w:rPr>
            </w:pPr>
            <w:ins w:id="346" w:author="ERCOT" w:date="2023-03-28T11:29:00Z">
              <w:r w:rsidRPr="00E10668">
                <w:rPr>
                  <w:b/>
                  <w:bCs/>
                  <w:iCs/>
                </w:rPr>
                <w:fldChar w:fldCharType="begin">
                  <w:ffData>
                    <w:name w:val="Text104"/>
                    <w:enabled/>
                    <w:calcOnExit w:val="0"/>
                    <w:textInput/>
                  </w:ffData>
                </w:fldChar>
              </w:r>
              <w:bookmarkStart w:id="347"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347"/>
            </w:ins>
          </w:p>
        </w:tc>
      </w:tr>
      <w:tr w:rsidR="009F7B17" w:rsidRPr="00E10668" w14:paraId="19FFA082" w14:textId="77777777" w:rsidTr="001800B9">
        <w:trPr>
          <w:ins w:id="348"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349" w:author="ERCOT" w:date="2023-03-28T11:29:00Z"/>
                <w:bCs/>
                <w:iCs/>
              </w:rPr>
            </w:pPr>
            <w:ins w:id="350"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51" w:author="ERCOT" w:date="2023-03-28T11:29:00Z"/>
                <w:b/>
                <w:bCs/>
                <w:iCs/>
              </w:rPr>
            </w:pPr>
            <w:ins w:id="352"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53" w:author="ERCOT" w:date="2023-03-28T11:29:00Z"/>
        </w:rPr>
      </w:pPr>
    </w:p>
    <w:p w14:paraId="307E2AD3" w14:textId="77777777" w:rsidR="009F7B17" w:rsidRPr="00E10668" w:rsidRDefault="009F7B17" w:rsidP="009F7B17">
      <w:pPr>
        <w:spacing w:before="240" w:after="120"/>
        <w:jc w:val="center"/>
        <w:rPr>
          <w:ins w:id="354" w:author="ERCOT" w:date="2023-03-28T11:29:00Z"/>
          <w:b/>
          <w:u w:val="single"/>
        </w:rPr>
      </w:pPr>
      <w:ins w:id="355"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56" w:author="ERCOT" w:date="2023-03-28T11:29:00Z"/>
        </w:rPr>
      </w:pPr>
      <w:ins w:id="357"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58" w:author="ERCOT" w:date="2023-03-28T11:29:00Z"/>
        </w:trPr>
        <w:tc>
          <w:tcPr>
            <w:tcW w:w="2594" w:type="pct"/>
            <w:vAlign w:val="center"/>
          </w:tcPr>
          <w:p w14:paraId="212E30B3" w14:textId="77777777" w:rsidR="009F7B17" w:rsidRPr="00E10668" w:rsidRDefault="009F7B17" w:rsidP="001800B9">
            <w:pPr>
              <w:autoSpaceDE w:val="0"/>
              <w:autoSpaceDN w:val="0"/>
              <w:rPr>
                <w:ins w:id="359" w:author="ERCOT" w:date="2023-03-28T11:29:00Z"/>
              </w:rPr>
            </w:pPr>
            <w:ins w:id="360"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61" w:author="ERCOT" w:date="2023-03-28T11:29:00Z"/>
                <w:b/>
                <w:bCs/>
                <w:iCs/>
              </w:rPr>
            </w:pPr>
            <w:ins w:id="36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63" w:author="ERCOT" w:date="2023-03-28T11:29:00Z"/>
        </w:trPr>
        <w:tc>
          <w:tcPr>
            <w:tcW w:w="2594" w:type="pct"/>
            <w:vAlign w:val="center"/>
          </w:tcPr>
          <w:p w14:paraId="181F7A5B" w14:textId="77777777" w:rsidR="009F7B17" w:rsidRPr="00E10668" w:rsidRDefault="009F7B17" w:rsidP="001800B9">
            <w:pPr>
              <w:autoSpaceDE w:val="0"/>
              <w:autoSpaceDN w:val="0"/>
              <w:rPr>
                <w:ins w:id="364" w:author="ERCOT" w:date="2023-03-28T11:29:00Z"/>
              </w:rPr>
            </w:pPr>
            <w:ins w:id="365"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66" w:author="ERCOT" w:date="2023-03-28T11:29:00Z"/>
                <w:b/>
                <w:bCs/>
                <w:iCs/>
              </w:rPr>
            </w:pPr>
          </w:p>
        </w:tc>
      </w:tr>
      <w:tr w:rsidR="009F7B17" w:rsidRPr="00E10668" w14:paraId="254463C3" w14:textId="77777777" w:rsidTr="001800B9">
        <w:trPr>
          <w:ins w:id="367" w:author="ERCOT" w:date="2023-03-28T11:29:00Z"/>
        </w:trPr>
        <w:tc>
          <w:tcPr>
            <w:tcW w:w="2594" w:type="pct"/>
            <w:vAlign w:val="center"/>
          </w:tcPr>
          <w:p w14:paraId="0D9FDA57" w14:textId="77777777" w:rsidR="009F7B17" w:rsidRPr="00E10668" w:rsidRDefault="009F7B17" w:rsidP="001800B9">
            <w:pPr>
              <w:autoSpaceDE w:val="0"/>
              <w:autoSpaceDN w:val="0"/>
              <w:rPr>
                <w:ins w:id="368" w:author="ERCOT" w:date="2023-03-28T11:29:00Z"/>
              </w:rPr>
            </w:pPr>
            <w:ins w:id="369"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70" w:author="ERCOT" w:date="2023-03-28T11:29:00Z"/>
                <w:b/>
                <w:bCs/>
                <w:iCs/>
              </w:rPr>
            </w:pPr>
            <w:ins w:id="37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72"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73" w:author="ERCOT" w:date="2023-03-28T11:29:00Z"/>
                <w:bCs/>
                <w:iCs/>
              </w:rPr>
            </w:pPr>
            <w:ins w:id="374"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75" w:author="ERCOT" w:date="2023-03-28T11:29:00Z"/>
                <w:b/>
                <w:bCs/>
                <w:iCs/>
              </w:rPr>
            </w:pPr>
            <w:ins w:id="376"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245"/>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6" w:author="ERCOT Market Rules" w:date="2023-07-18T11:39:00Z" w:initials="EWG">
    <w:p w14:paraId="032C04FB" w14:textId="607F8332" w:rsidR="004431D3" w:rsidRDefault="004431D3">
      <w:pPr>
        <w:pStyle w:val="CommentText"/>
      </w:pPr>
      <w:r>
        <w:rPr>
          <w:rStyle w:val="CommentReference"/>
        </w:rPr>
        <w:annotationRef/>
      </w:r>
      <w:r>
        <w:t>Please note NPRR1183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2C04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87B" w16cex:dateUtc="2023-07-1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2C04FB" w16cid:durableId="2860F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68F20399"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862A49">
      <w:rPr>
        <w:rFonts w:ascii="Arial" w:hAnsi="Arial" w:cs="Arial"/>
        <w:sz w:val="18"/>
      </w:rPr>
      <w:t>1</w:t>
    </w:r>
    <w:r w:rsidR="00E83A95">
      <w:rPr>
        <w:rFonts w:ascii="Arial" w:hAnsi="Arial" w:cs="Arial"/>
        <w:sz w:val="18"/>
      </w:rPr>
      <w:t>7</w:t>
    </w:r>
    <w:r w:rsidR="00605BDF">
      <w:rPr>
        <w:rFonts w:ascii="Arial" w:hAnsi="Arial" w:cs="Arial"/>
        <w:sz w:val="18"/>
      </w:rPr>
      <w:t xml:space="preserve"> </w:t>
    </w:r>
    <w:r w:rsidR="00E83A95">
      <w:rPr>
        <w:rFonts w:ascii="Arial" w:hAnsi="Arial" w:cs="Arial"/>
        <w:sz w:val="18"/>
      </w:rPr>
      <w:t xml:space="preserve">TAC </w:t>
    </w:r>
    <w:r w:rsidR="00F538FD">
      <w:rPr>
        <w:rFonts w:ascii="Arial" w:hAnsi="Arial" w:cs="Arial"/>
        <w:sz w:val="18"/>
      </w:rPr>
      <w:t>Report</w:t>
    </w:r>
    <w:r w:rsidR="006A6066">
      <w:rPr>
        <w:rFonts w:ascii="Arial" w:hAnsi="Arial" w:cs="Arial"/>
        <w:sz w:val="18"/>
      </w:rPr>
      <w:t xml:space="preserve"> </w:t>
    </w:r>
    <w:r w:rsidR="00AF7162">
      <w:rPr>
        <w:rFonts w:ascii="Arial" w:hAnsi="Arial" w:cs="Arial"/>
        <w:sz w:val="18"/>
      </w:rPr>
      <w:t>08</w:t>
    </w:r>
    <w:r w:rsidR="00E83A95">
      <w:rPr>
        <w:rFonts w:ascii="Arial" w:hAnsi="Arial" w:cs="Arial"/>
        <w:sz w:val="18"/>
      </w:rPr>
      <w:t>22</w:t>
    </w:r>
    <w:r w:rsidR="006A6066">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388555CD" w:rsidR="00687A7B" w:rsidRDefault="00E83A95" w:rsidP="00CA4ED2">
    <w:pPr>
      <w:pStyle w:val="Header"/>
      <w:jc w:val="center"/>
      <w:rPr>
        <w:sz w:val="32"/>
      </w:rPr>
    </w:pPr>
    <w:r>
      <w:rPr>
        <w:sz w:val="32"/>
      </w:rPr>
      <w:t xml:space="preserve">TAC </w:t>
    </w:r>
    <w:r w:rsidR="00F538F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8"/>
  </w:num>
  <w:num w:numId="3" w16cid:durableId="765927408">
    <w:abstractNumId w:val="31"/>
  </w:num>
  <w:num w:numId="4" w16cid:durableId="1188983292">
    <w:abstractNumId w:val="1"/>
  </w:num>
  <w:num w:numId="5" w16cid:durableId="550993820">
    <w:abstractNumId w:val="23"/>
  </w:num>
  <w:num w:numId="6" w16cid:durableId="631448216">
    <w:abstractNumId w:val="23"/>
  </w:num>
  <w:num w:numId="7" w16cid:durableId="602420416">
    <w:abstractNumId w:val="23"/>
  </w:num>
  <w:num w:numId="8" w16cid:durableId="921909473">
    <w:abstractNumId w:val="23"/>
  </w:num>
  <w:num w:numId="9" w16cid:durableId="804471686">
    <w:abstractNumId w:val="23"/>
  </w:num>
  <w:num w:numId="10" w16cid:durableId="566691644">
    <w:abstractNumId w:val="23"/>
  </w:num>
  <w:num w:numId="11" w16cid:durableId="2032678358">
    <w:abstractNumId w:val="23"/>
  </w:num>
  <w:num w:numId="12" w16cid:durableId="95948215">
    <w:abstractNumId w:val="23"/>
  </w:num>
  <w:num w:numId="13" w16cid:durableId="455803166">
    <w:abstractNumId w:val="23"/>
  </w:num>
  <w:num w:numId="14" w16cid:durableId="739181164">
    <w:abstractNumId w:val="6"/>
  </w:num>
  <w:num w:numId="15" w16cid:durableId="421143176">
    <w:abstractNumId w:val="22"/>
  </w:num>
  <w:num w:numId="16" w16cid:durableId="1250039582">
    <w:abstractNumId w:val="25"/>
  </w:num>
  <w:num w:numId="17" w16cid:durableId="1805351456">
    <w:abstractNumId w:val="26"/>
  </w:num>
  <w:num w:numId="18" w16cid:durableId="841504280">
    <w:abstractNumId w:val="7"/>
  </w:num>
  <w:num w:numId="19" w16cid:durableId="1921713289">
    <w:abstractNumId w:val="24"/>
  </w:num>
  <w:num w:numId="20" w16cid:durableId="1531264731">
    <w:abstractNumId w:val="5"/>
  </w:num>
  <w:num w:numId="21" w16cid:durableId="1267620777">
    <w:abstractNumId w:val="15"/>
  </w:num>
  <w:num w:numId="22" w16cid:durableId="547454747">
    <w:abstractNumId w:val="30"/>
  </w:num>
  <w:num w:numId="23" w16cid:durableId="451753529">
    <w:abstractNumId w:val="18"/>
  </w:num>
  <w:num w:numId="24" w16cid:durableId="649099629">
    <w:abstractNumId w:val="4"/>
  </w:num>
  <w:num w:numId="25" w16cid:durableId="1535144962">
    <w:abstractNumId w:val="21"/>
  </w:num>
  <w:num w:numId="26" w16cid:durableId="2096239981">
    <w:abstractNumId w:val="10"/>
  </w:num>
  <w:num w:numId="27" w16cid:durableId="1612004830">
    <w:abstractNumId w:val="3"/>
  </w:num>
  <w:num w:numId="28" w16cid:durableId="376124518">
    <w:abstractNumId w:val="29"/>
  </w:num>
  <w:num w:numId="29" w16cid:durableId="1261723611">
    <w:abstractNumId w:val="30"/>
  </w:num>
  <w:num w:numId="30" w16cid:durableId="2051032396">
    <w:abstractNumId w:val="17"/>
  </w:num>
  <w:num w:numId="31" w16cid:durableId="801652183">
    <w:abstractNumId w:val="2"/>
  </w:num>
  <w:num w:numId="32" w16cid:durableId="1059131793">
    <w:abstractNumId w:val="9"/>
  </w:num>
  <w:num w:numId="33" w16cid:durableId="749959515">
    <w:abstractNumId w:val="11"/>
  </w:num>
  <w:num w:numId="34" w16cid:durableId="1281689362">
    <w:abstractNumId w:val="16"/>
  </w:num>
  <w:num w:numId="35" w16cid:durableId="1496339073">
    <w:abstractNumId w:val="27"/>
  </w:num>
  <w:num w:numId="36" w16cid:durableId="1999187317">
    <w:abstractNumId w:val="13"/>
  </w:num>
  <w:num w:numId="37" w16cid:durableId="822508356">
    <w:abstractNumId w:val="14"/>
  </w:num>
  <w:num w:numId="38" w16cid:durableId="2024279120">
    <w:abstractNumId w:val="12"/>
  </w:num>
  <w:num w:numId="39" w16cid:durableId="1017849683">
    <w:abstractNumId w:val="20"/>
  </w:num>
  <w:num w:numId="40" w16cid:durableId="153113350">
    <w:abstractNumId w:val="8"/>
  </w:num>
  <w:num w:numId="41" w16cid:durableId="51378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Boren">
    <w15:presenceInfo w15:providerId="None" w15:userId="A. Boren"/>
  </w15:person>
  <w15:person w15:author="ERCOT">
    <w15:presenceInfo w15:providerId="None" w15:userId="ERCOT"/>
  </w15:person>
  <w15:person w15:author="ERCOT 081823">
    <w15:presenceInfo w15:providerId="None" w15:userId="ERCOT 0818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1146C"/>
    <w:rsid w:val="0002159E"/>
    <w:rsid w:val="00021908"/>
    <w:rsid w:val="00024C07"/>
    <w:rsid w:val="000256A7"/>
    <w:rsid w:val="0002687B"/>
    <w:rsid w:val="0002704A"/>
    <w:rsid w:val="00035473"/>
    <w:rsid w:val="000355DF"/>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2994"/>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032C6"/>
    <w:rsid w:val="002033C6"/>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1664"/>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21C4"/>
    <w:rsid w:val="00437BD1"/>
    <w:rsid w:val="00442E14"/>
    <w:rsid w:val="004431D3"/>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9E3"/>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05A6"/>
    <w:rsid w:val="0053275A"/>
    <w:rsid w:val="00533D84"/>
    <w:rsid w:val="00534C6C"/>
    <w:rsid w:val="005374C1"/>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0DFC"/>
    <w:rsid w:val="005B1A28"/>
    <w:rsid w:val="005B2369"/>
    <w:rsid w:val="005C0AD5"/>
    <w:rsid w:val="005D223E"/>
    <w:rsid w:val="005E07EA"/>
    <w:rsid w:val="005E3DA5"/>
    <w:rsid w:val="005E4688"/>
    <w:rsid w:val="005E5074"/>
    <w:rsid w:val="005E5F8E"/>
    <w:rsid w:val="005F0B88"/>
    <w:rsid w:val="005F24FB"/>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1F51"/>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97DD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633B0"/>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526"/>
    <w:rsid w:val="007D7DED"/>
    <w:rsid w:val="007E0452"/>
    <w:rsid w:val="007E1CBC"/>
    <w:rsid w:val="007E4646"/>
    <w:rsid w:val="007E68A9"/>
    <w:rsid w:val="007F1080"/>
    <w:rsid w:val="007F2365"/>
    <w:rsid w:val="008024C0"/>
    <w:rsid w:val="0080574A"/>
    <w:rsid w:val="00805A83"/>
    <w:rsid w:val="008070C0"/>
    <w:rsid w:val="00811C12"/>
    <w:rsid w:val="00814145"/>
    <w:rsid w:val="00816238"/>
    <w:rsid w:val="0081647F"/>
    <w:rsid w:val="00822FA1"/>
    <w:rsid w:val="008253E4"/>
    <w:rsid w:val="00831777"/>
    <w:rsid w:val="008339E7"/>
    <w:rsid w:val="0083428C"/>
    <w:rsid w:val="00844775"/>
    <w:rsid w:val="00845778"/>
    <w:rsid w:val="00846A2D"/>
    <w:rsid w:val="0084754F"/>
    <w:rsid w:val="00851F6C"/>
    <w:rsid w:val="0085327C"/>
    <w:rsid w:val="00853769"/>
    <w:rsid w:val="00860831"/>
    <w:rsid w:val="0086223D"/>
    <w:rsid w:val="0086286F"/>
    <w:rsid w:val="00862A49"/>
    <w:rsid w:val="00862BD1"/>
    <w:rsid w:val="0086370A"/>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13AEC"/>
    <w:rsid w:val="009205B9"/>
    <w:rsid w:val="0093687D"/>
    <w:rsid w:val="009411CC"/>
    <w:rsid w:val="00941B8E"/>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9F7D8D"/>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162"/>
    <w:rsid w:val="00AF7291"/>
    <w:rsid w:val="00AF7AC6"/>
    <w:rsid w:val="00B02EFD"/>
    <w:rsid w:val="00B032E8"/>
    <w:rsid w:val="00B04397"/>
    <w:rsid w:val="00B054E4"/>
    <w:rsid w:val="00B11E8A"/>
    <w:rsid w:val="00B16017"/>
    <w:rsid w:val="00B17910"/>
    <w:rsid w:val="00B2079B"/>
    <w:rsid w:val="00B3666B"/>
    <w:rsid w:val="00B40DDB"/>
    <w:rsid w:val="00B425CA"/>
    <w:rsid w:val="00B46C69"/>
    <w:rsid w:val="00B50D04"/>
    <w:rsid w:val="00B54130"/>
    <w:rsid w:val="00B57F96"/>
    <w:rsid w:val="00B625AE"/>
    <w:rsid w:val="00B66A90"/>
    <w:rsid w:val="00B67892"/>
    <w:rsid w:val="00B760D1"/>
    <w:rsid w:val="00B80CA2"/>
    <w:rsid w:val="00B83AD3"/>
    <w:rsid w:val="00B8437D"/>
    <w:rsid w:val="00B96BB9"/>
    <w:rsid w:val="00BA2DBB"/>
    <w:rsid w:val="00BA4D33"/>
    <w:rsid w:val="00BB4281"/>
    <w:rsid w:val="00BB57DE"/>
    <w:rsid w:val="00BC1FEE"/>
    <w:rsid w:val="00BC23FF"/>
    <w:rsid w:val="00BC282A"/>
    <w:rsid w:val="00BC2D06"/>
    <w:rsid w:val="00BC37A8"/>
    <w:rsid w:val="00BD1341"/>
    <w:rsid w:val="00BE4503"/>
    <w:rsid w:val="00BE554E"/>
    <w:rsid w:val="00BE6F01"/>
    <w:rsid w:val="00C018EE"/>
    <w:rsid w:val="00C02322"/>
    <w:rsid w:val="00C03809"/>
    <w:rsid w:val="00C16824"/>
    <w:rsid w:val="00C1684B"/>
    <w:rsid w:val="00C174D2"/>
    <w:rsid w:val="00C3590B"/>
    <w:rsid w:val="00C3679F"/>
    <w:rsid w:val="00C373E3"/>
    <w:rsid w:val="00C436AB"/>
    <w:rsid w:val="00C4712B"/>
    <w:rsid w:val="00C513F9"/>
    <w:rsid w:val="00C55240"/>
    <w:rsid w:val="00C577B9"/>
    <w:rsid w:val="00C60A52"/>
    <w:rsid w:val="00C62197"/>
    <w:rsid w:val="00C62CB9"/>
    <w:rsid w:val="00C62D3C"/>
    <w:rsid w:val="00C72351"/>
    <w:rsid w:val="00C729B3"/>
    <w:rsid w:val="00C72F2E"/>
    <w:rsid w:val="00C73D88"/>
    <w:rsid w:val="00C744EB"/>
    <w:rsid w:val="00C75670"/>
    <w:rsid w:val="00C818C1"/>
    <w:rsid w:val="00C840DF"/>
    <w:rsid w:val="00C846E5"/>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C7C20"/>
    <w:rsid w:val="00CD544C"/>
    <w:rsid w:val="00CD5C2F"/>
    <w:rsid w:val="00CF36D1"/>
    <w:rsid w:val="00CF4256"/>
    <w:rsid w:val="00CF6365"/>
    <w:rsid w:val="00CF6A90"/>
    <w:rsid w:val="00D04FE8"/>
    <w:rsid w:val="00D06C30"/>
    <w:rsid w:val="00D1300F"/>
    <w:rsid w:val="00D15EBE"/>
    <w:rsid w:val="00D176CF"/>
    <w:rsid w:val="00D268A0"/>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D783C"/>
    <w:rsid w:val="00DE2495"/>
    <w:rsid w:val="00DE2EC9"/>
    <w:rsid w:val="00DE34D2"/>
    <w:rsid w:val="00DF0741"/>
    <w:rsid w:val="00DF1033"/>
    <w:rsid w:val="00DF1769"/>
    <w:rsid w:val="00DF4F73"/>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3A95"/>
    <w:rsid w:val="00E859DF"/>
    <w:rsid w:val="00E914D6"/>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268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B6223"/>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7.xml"/><Relationship Id="rId26" Type="http://schemas.openxmlformats.org/officeDocument/2006/relationships/control" Target="activeX/activeX14.xml"/><Relationship Id="rId39" Type="http://schemas.microsoft.com/office/2011/relationships/people" Target="people.xml"/><Relationship Id="rId21" Type="http://schemas.openxmlformats.org/officeDocument/2006/relationships/image" Target="media/image4.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control" Target="activeX/activeX13.xml"/><Relationship Id="rId33" Type="http://schemas.microsoft.com/office/2018/08/relationships/commentsExtensible" Target="commentsExtensible.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12.xml"/><Relationship Id="rId32" Type="http://schemas.microsoft.com/office/2016/09/relationships/commentsIds" Target="commentsId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hyperlink" Target="mailto:Cory.phillips@ercot.com" TargetMode="External"/><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8.xml"/><Relationship Id="rId31"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hyperlink" Target="mailto:clayton.stice2@ercot.com" TargetMode="External"/><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hyperlink" Target="https://www.ercot.com/mktrules/issues/NPRR1171"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3819</Words>
  <Characters>24419</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28182</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A. Boren</cp:lastModifiedBy>
  <cp:revision>2</cp:revision>
  <cp:lastPrinted>2013-11-15T22:11:00Z</cp:lastPrinted>
  <dcterms:created xsi:type="dcterms:W3CDTF">2023-10-06T20:36:00Z</dcterms:created>
  <dcterms:modified xsi:type="dcterms:W3CDTF">2023-10-06T20:36:00Z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2023-08-14T18:51:18Z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36a29e9e-5ca1-4c58-8fb2-c68368c0e084</vt:lpwstr>
  </property>
  <property fmtid="{D5CDD505-2E9C-101B-9397-08002B2CF9AE}" pid="8" name="MSIP_Label_7084cbda-52b8-46fb-a7b7-cb5bd465ed85_ContentBits">
    <vt:lpwstr>0</vt:lpwstr>
  </property>
</Properties>
</file>